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A94" w:rsidRPr="0003648D" w:rsidRDefault="00075A94">
      <w:pPr>
        <w:pStyle w:val="NormalArial"/>
      </w:pPr>
      <w:bookmarkStart w:id="0" w:name="_GoBack"/>
      <w:bookmarkEnd w:id="0"/>
    </w:p>
    <w:p w:rsidR="00023394" w:rsidRDefault="00EF12C4" w:rsidP="001B21C7">
      <w:pPr>
        <w:pStyle w:val="NormalArial"/>
        <w:spacing w:before="120" w:after="120"/>
        <w:rPr>
          <w:rFonts w:cs="Arial"/>
        </w:rPr>
      </w:pPr>
      <w:r>
        <w:t xml:space="preserve"> </w:t>
      </w:r>
    </w:p>
    <w:p w:rsidR="00023394" w:rsidRDefault="00023394" w:rsidP="00023394">
      <w:pPr>
        <w:spacing w:after="120"/>
        <w:rPr>
          <w:rFonts w:ascii="Arial" w:hAnsi="Arial" w:cs="Arial"/>
        </w:rPr>
      </w:pPr>
    </w:p>
    <w:p w:rsidR="00023394" w:rsidRPr="0003648D" w:rsidRDefault="00023394" w:rsidP="00023394">
      <w:pPr>
        <w:spacing w:after="120"/>
        <w:rPr>
          <w:rFonts w:ascii="Arial" w:hAnsi="Arial" w:cs="Arial"/>
        </w:rPr>
      </w:pPr>
    </w:p>
    <w:p w:rsidR="00BA7A09" w:rsidRPr="0003648D" w:rsidRDefault="00BA7A09" w:rsidP="00BA7A09">
      <w:pPr>
        <w:keepNext/>
        <w:tabs>
          <w:tab w:val="left" w:pos="900"/>
        </w:tabs>
        <w:spacing w:before="240" w:after="240"/>
        <w:ind w:left="900" w:hanging="900"/>
        <w:outlineLvl w:val="1"/>
        <w:rPr>
          <w:b/>
          <w:szCs w:val="20"/>
        </w:rPr>
      </w:pPr>
      <w:bookmarkStart w:id="1" w:name="_Toc73847790"/>
      <w:bookmarkStart w:id="2" w:name="_Toc118224488"/>
      <w:bookmarkStart w:id="3" w:name="_Toc118909556"/>
      <w:bookmarkStart w:id="4" w:name="_Toc205190375"/>
      <w:r w:rsidRPr="0003648D">
        <w:rPr>
          <w:b/>
          <w:szCs w:val="20"/>
        </w:rPr>
        <w:t>2.1</w:t>
      </w:r>
      <w:r w:rsidRPr="0003648D">
        <w:rPr>
          <w:b/>
          <w:szCs w:val="20"/>
        </w:rPr>
        <w:tab/>
        <w:t>DEFINITIONS</w:t>
      </w:r>
    </w:p>
    <w:p w:rsidR="00AC520F" w:rsidRPr="00AC520F" w:rsidRDefault="00AC520F" w:rsidP="00AC520F">
      <w:pPr>
        <w:keepNext/>
        <w:tabs>
          <w:tab w:val="left" w:pos="900"/>
        </w:tabs>
        <w:spacing w:before="240" w:after="240"/>
        <w:ind w:left="900" w:hanging="900"/>
        <w:outlineLvl w:val="1"/>
        <w:rPr>
          <w:b/>
          <w:szCs w:val="20"/>
        </w:rPr>
      </w:pPr>
      <w:r w:rsidRPr="00AC520F">
        <w:rPr>
          <w:b/>
          <w:szCs w:val="20"/>
        </w:rPr>
        <w:t xml:space="preserve">Emergency Ramp Rate </w:t>
      </w:r>
    </w:p>
    <w:p w:rsidR="00AC520F" w:rsidRPr="00AC520F" w:rsidRDefault="00AC520F" w:rsidP="00AC520F">
      <w:pPr>
        <w:spacing w:after="240"/>
        <w:rPr>
          <w:iCs/>
          <w:szCs w:val="20"/>
        </w:rPr>
      </w:pPr>
      <w:r w:rsidRPr="00AC520F">
        <w:rPr>
          <w:iCs/>
          <w:szCs w:val="20"/>
        </w:rPr>
        <w:t xml:space="preserve">The maximum rate of change (up and down) in MW per minute of a Resource to provide </w:t>
      </w:r>
      <w:del w:id="5" w:author="STEC" w:date="2018-09-14T08:28:00Z">
        <w:r w:rsidRPr="00AC520F" w:rsidDel="003E2C45">
          <w:rPr>
            <w:iCs/>
            <w:szCs w:val="20"/>
          </w:rPr>
          <w:delText>Responsive Reserve (RRS)</w:delText>
        </w:r>
      </w:del>
      <w:ins w:id="6" w:author="STEC" w:date="2018-09-14T08:28:00Z">
        <w:r w:rsidR="003E2C45">
          <w:rPr>
            <w:iCs/>
            <w:szCs w:val="20"/>
          </w:rPr>
          <w:t>ERCOT Contingency Reserve Serv</w:t>
        </w:r>
      </w:ins>
      <w:ins w:id="7" w:author="STEC" w:date="2018-09-14T08:29:00Z">
        <w:r w:rsidR="003E2C45">
          <w:rPr>
            <w:iCs/>
            <w:szCs w:val="20"/>
          </w:rPr>
          <w:t>ice (ECRS)</w:t>
        </w:r>
      </w:ins>
      <w:r w:rsidRPr="00AC520F">
        <w:rPr>
          <w:iCs/>
          <w:szCs w:val="20"/>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SCED Dispatch, the up and down Emergency Ramp Rates are telemetered by the QSE to ERCOT and represent the total capacity (in MW) that the Resource can change from its current actual generation or consumption within the next five minutes divided by five.</w:t>
      </w:r>
    </w:p>
    <w:p w:rsidR="003E2C45" w:rsidRPr="0003648D" w:rsidRDefault="003E2C45" w:rsidP="003E2C45">
      <w:pPr>
        <w:pStyle w:val="H3"/>
        <w:tabs>
          <w:tab w:val="left" w:pos="720"/>
        </w:tabs>
        <w:spacing w:after="120"/>
        <w:ind w:left="0" w:firstLine="0"/>
        <w:rPr>
          <w:ins w:id="8" w:author="STEC" w:date="2018-09-14T08:36:00Z"/>
          <w:i w:val="0"/>
        </w:rPr>
      </w:pPr>
      <w:ins w:id="9" w:author="STEC" w:date="2018-09-14T08:36:00Z">
        <w:r w:rsidRPr="0003648D">
          <w:rPr>
            <w:i w:val="0"/>
          </w:rPr>
          <w:t xml:space="preserve">Fast Frequency Response (FFR) </w:t>
        </w:r>
      </w:ins>
    </w:p>
    <w:p w:rsidR="003E2C45" w:rsidRPr="0003648D" w:rsidRDefault="003E2C45" w:rsidP="003E2C45">
      <w:pPr>
        <w:keepNext/>
        <w:tabs>
          <w:tab w:val="left" w:pos="540"/>
        </w:tabs>
        <w:spacing w:before="240" w:after="240"/>
        <w:outlineLvl w:val="1"/>
        <w:rPr>
          <w:ins w:id="10" w:author="STEC" w:date="2018-09-14T08:36:00Z"/>
          <w:rFonts w:eastAsia="Calibri"/>
        </w:rPr>
      </w:pPr>
      <w:ins w:id="11" w:author="STEC" w:date="2018-09-14T08:36:00Z">
        <w:r w:rsidRPr="0003648D">
          <w:rPr>
            <w:szCs w:val="20"/>
          </w:rPr>
          <w:t>The automatic self-deployment and provision by a Resource of their obligated response within 15 cycles after frequency meets or drops below a preset threshold</w:t>
        </w:r>
        <w:r>
          <w:rPr>
            <w:szCs w:val="20"/>
          </w:rPr>
          <w:t>,</w:t>
        </w:r>
        <w:r w:rsidRPr="0003648D">
          <w:rPr>
            <w:szCs w:val="20"/>
          </w:rPr>
          <w:t xml:space="preserve"> or </w:t>
        </w:r>
        <w:r w:rsidRPr="00D74740">
          <w:rPr>
            <w:szCs w:val="20"/>
          </w:rPr>
          <w:t>a deployment in response to an ERCOT Verbal Dispatch Instruction (VDI)</w:t>
        </w:r>
        <w:r>
          <w:rPr>
            <w:szCs w:val="20"/>
          </w:rPr>
          <w:t xml:space="preserve"> within 10 minutes</w:t>
        </w:r>
        <w:r w:rsidRPr="00D74740">
          <w:rPr>
            <w:szCs w:val="20"/>
          </w:rPr>
          <w:t>.</w:t>
        </w:r>
        <w:r w:rsidRPr="0003648D">
          <w:t xml:space="preserve">  </w:t>
        </w:r>
        <w:r w:rsidRPr="0003648D">
          <w:rPr>
            <w:szCs w:val="20"/>
          </w:rPr>
          <w:t>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ins>
      <w:ins w:id="12" w:author="STEC" w:date="2018-09-14T08:38:00Z">
        <w:r>
          <w:rPr>
            <w:rFonts w:eastAsia="Calibri"/>
          </w:rPr>
          <w:t>Responsive Reserve Service (RRS).</w:t>
        </w:r>
      </w:ins>
      <w:del w:id="13" w:author="STEC" w:date="2018-09-14T08:38:00Z">
        <w:r w:rsidRPr="0003648D" w:rsidDel="003E2C45">
          <w:rPr>
            <w:rFonts w:eastAsia="Calibri"/>
          </w:rPr>
          <w:delText>.</w:delText>
        </w:r>
      </w:del>
    </w:p>
    <w:p w:rsidR="00BA7A09" w:rsidRPr="0003648D" w:rsidRDefault="00BA7A09">
      <w:pPr>
        <w:keepNext/>
        <w:tabs>
          <w:tab w:val="left" w:pos="900"/>
        </w:tabs>
        <w:spacing w:before="240" w:after="240"/>
        <w:outlineLvl w:val="1"/>
        <w:rPr>
          <w:b/>
          <w:szCs w:val="20"/>
        </w:rPr>
        <w:pPrChange w:id="14" w:author="STEC" w:date="2018-09-14T08:36:00Z">
          <w:pPr>
            <w:keepNext/>
            <w:tabs>
              <w:tab w:val="left" w:pos="900"/>
            </w:tabs>
            <w:spacing w:before="240" w:after="240"/>
            <w:ind w:left="900" w:hanging="900"/>
            <w:outlineLvl w:val="1"/>
          </w:pPr>
        </w:pPrChange>
      </w:pPr>
      <w:r w:rsidRPr="0003648D">
        <w:rPr>
          <w:b/>
          <w:szCs w:val="20"/>
        </w:rPr>
        <w:t>High Ancillary Service Limit (HASL)</w:t>
      </w:r>
      <w:bookmarkEnd w:id="1"/>
      <w:bookmarkEnd w:id="2"/>
      <w:bookmarkEnd w:id="3"/>
      <w:bookmarkEnd w:id="4"/>
      <w:r w:rsidRPr="0003648D">
        <w:rPr>
          <w:b/>
          <w:szCs w:val="20"/>
        </w:rPr>
        <w:t xml:space="preserve"> </w:t>
      </w:r>
    </w:p>
    <w:p w:rsidR="00BA7A09" w:rsidRPr="0003648D" w:rsidRDefault="00BA7A09" w:rsidP="00BA7A09">
      <w:pPr>
        <w:spacing w:after="240"/>
        <w:rPr>
          <w:szCs w:val="20"/>
        </w:rPr>
      </w:pPr>
      <w:bookmarkStart w:id="15" w:name="_Toc74126496"/>
      <w:bookmarkStart w:id="16" w:name="_Toc73847791"/>
      <w:bookmarkStart w:id="17" w:name="_Toc73847794"/>
      <w:r w:rsidRPr="0003648D">
        <w:rPr>
          <w:iCs/>
          <w:szCs w:val="20"/>
        </w:rPr>
        <w:t>A dynamically calculated MW upper limit on a Resource to reserve the part of the Resource’s capacity committed for Ancillary Service, calculated as described in Section 6.5.7.2, Resource Limit Calculator.</w:t>
      </w:r>
      <w:r w:rsidRPr="0003648D">
        <w:rPr>
          <w:b/>
          <w:iCs/>
          <w:szCs w:val="20"/>
        </w:rPr>
        <w:t xml:space="preserve">  </w:t>
      </w:r>
      <w:r w:rsidRPr="0003648D">
        <w:rPr>
          <w:szCs w:val="20"/>
        </w:rPr>
        <w:t>HASL is also included in Section 5.7.4.1.1, Capacity Shortfall Ratio Share, and in the Reliability Unit Commitment (RUC) optimization but is not adjusted for Non-Frequency Responsive Capacity (NFRC) as in Section 6.5.7.2.</w:t>
      </w:r>
    </w:p>
    <w:p w:rsidR="00225948" w:rsidRPr="00225948" w:rsidRDefault="00225948" w:rsidP="00225948">
      <w:pPr>
        <w:keepNext/>
        <w:tabs>
          <w:tab w:val="left" w:pos="900"/>
        </w:tabs>
        <w:spacing w:before="240" w:after="240"/>
        <w:outlineLvl w:val="1"/>
        <w:rPr>
          <w:b/>
          <w:szCs w:val="20"/>
        </w:rPr>
      </w:pPr>
      <w:bookmarkStart w:id="18" w:name="_Toc73847946"/>
      <w:bookmarkStart w:id="19" w:name="_Toc118224601"/>
      <w:bookmarkStart w:id="20" w:name="_Toc118909669"/>
      <w:bookmarkStart w:id="21" w:name="_Toc205190508"/>
      <w:r w:rsidRPr="00225948">
        <w:rPr>
          <w:b/>
          <w:szCs w:val="20"/>
        </w:rPr>
        <w:t>Load Frequency Control (LFC)</w:t>
      </w:r>
    </w:p>
    <w:p w:rsidR="00225948" w:rsidRPr="00225948" w:rsidRDefault="00225948" w:rsidP="00225948">
      <w:pPr>
        <w:spacing w:after="240"/>
        <w:rPr>
          <w:iCs/>
          <w:szCs w:val="20"/>
        </w:rPr>
      </w:pPr>
      <w:r w:rsidRPr="00225948">
        <w:rPr>
          <w:iCs/>
          <w:szCs w:val="20"/>
        </w:rPr>
        <w:t xml:space="preserve">The deployment of those Generation Resources that are providing Regulation Service to ensure that system frequency is maintained within predetermined limits and the deployment of those Generation Resources that are providing </w:t>
      </w:r>
      <w:del w:id="22" w:author="STEC" w:date="2018-09-14T08:30:00Z">
        <w:r w:rsidRPr="00225948" w:rsidDel="003E2C45">
          <w:rPr>
            <w:iCs/>
            <w:szCs w:val="20"/>
          </w:rPr>
          <w:delText>Responsive Reserve Service</w:delText>
        </w:r>
      </w:del>
      <w:ins w:id="23" w:author="STEC" w:date="2018-09-14T08:30:00Z">
        <w:r w:rsidR="003E2C45">
          <w:rPr>
            <w:iCs/>
            <w:szCs w:val="20"/>
          </w:rPr>
          <w:t>ERCOT Contingency Reserve Service (ECRS)</w:t>
        </w:r>
      </w:ins>
      <w:r w:rsidRPr="00225948">
        <w:rPr>
          <w:iCs/>
          <w:szCs w:val="20"/>
        </w:rPr>
        <w:t xml:space="preserve"> when necessary as backup regulation</w:t>
      </w:r>
      <w:del w:id="24" w:author="STEC" w:date="2018-09-28T16:06:00Z">
        <w:r w:rsidRPr="00225948" w:rsidDel="007B35EC">
          <w:rPr>
            <w:iCs/>
            <w:szCs w:val="20"/>
          </w:rPr>
          <w:delText xml:space="preserve">.  </w:delText>
        </w:r>
      </w:del>
      <w:ins w:id="25" w:author="STEC" w:date="2018-09-27T09:20:00Z">
        <w:del w:id="26" w:author="STEC" w:date="2018-09-28T16:06:00Z">
          <w:r w:rsidR="00340681" w:rsidDel="007B35EC">
            <w:rPr>
              <w:iCs/>
              <w:szCs w:val="20"/>
            </w:rPr>
            <w:delText>*</w:delText>
          </w:r>
        </w:del>
      </w:ins>
      <w:ins w:id="27" w:author="STEC" w:date="2018-09-27T09:10:00Z">
        <w:del w:id="28" w:author="STEC" w:date="2018-09-28T16:06:00Z">
          <w:r w:rsidR="00DD0E4A" w:rsidDel="007B35EC">
            <w:rPr>
              <w:iCs/>
              <w:szCs w:val="20"/>
            </w:rPr>
            <w:delText>U</w:delText>
          </w:r>
          <w:r w:rsidR="00DD0E4A" w:rsidRPr="00225948" w:rsidDel="007B35EC">
            <w:rPr>
              <w:iCs/>
              <w:szCs w:val="20"/>
            </w:rPr>
            <w:delText>nder EEA procedures</w:delText>
          </w:r>
        </w:del>
        <w:r w:rsidR="00DD0E4A">
          <w:rPr>
            <w:iCs/>
            <w:szCs w:val="20"/>
          </w:rPr>
          <w:t>,</w:t>
        </w:r>
      </w:ins>
      <w:ins w:id="29" w:author="STEC" w:date="2018-09-28T16:07:00Z">
        <w:r w:rsidR="00F514B3" w:rsidRPr="00F514B3">
          <w:rPr>
            <w:iCs/>
            <w:szCs w:val="20"/>
          </w:rPr>
          <w:t xml:space="preserve"> </w:t>
        </w:r>
        <w:r w:rsidR="00F514B3" w:rsidRPr="00225948">
          <w:rPr>
            <w:iCs/>
            <w:szCs w:val="20"/>
          </w:rPr>
          <w:t xml:space="preserve">LFC </w:t>
        </w:r>
        <w:r w:rsidR="00F514B3" w:rsidRPr="00225948">
          <w:rPr>
            <w:iCs/>
            <w:szCs w:val="20"/>
          </w:rPr>
          <w:lastRenderedPageBreak/>
          <w:t>does include the deployment of Responsive Reserve</w:t>
        </w:r>
        <w:r w:rsidR="00F514B3">
          <w:rPr>
            <w:iCs/>
            <w:szCs w:val="20"/>
          </w:rPr>
          <w:t xml:space="preserve"> and ECRS</w:t>
        </w:r>
        <w:r w:rsidR="00F514B3" w:rsidRPr="00225948">
          <w:rPr>
            <w:iCs/>
            <w:szCs w:val="20"/>
          </w:rPr>
          <w:t xml:space="preserve"> </w:t>
        </w:r>
        <w:r w:rsidR="00F514B3">
          <w:rPr>
            <w:iCs/>
            <w:szCs w:val="20"/>
          </w:rPr>
          <w:t xml:space="preserve">from Generation Resources and Controllable Load Resources. </w:t>
        </w:r>
      </w:ins>
      <w:ins w:id="30" w:author="STEC" w:date="2018-09-27T09:10:00Z">
        <w:r w:rsidR="00DD0E4A" w:rsidRPr="00225948">
          <w:rPr>
            <w:iCs/>
            <w:szCs w:val="20"/>
          </w:rPr>
          <w:t xml:space="preserve"> </w:t>
        </w:r>
      </w:ins>
      <w:r w:rsidRPr="00225948">
        <w:rPr>
          <w:iCs/>
          <w:szCs w:val="20"/>
        </w:rPr>
        <w:t xml:space="preserve">LFC does </w:t>
      </w:r>
      <w:del w:id="31" w:author="STEC" w:date="2018-09-27T09:09:00Z">
        <w:r w:rsidRPr="00225948" w:rsidDel="00DD0E4A">
          <w:rPr>
            <w:iCs/>
            <w:szCs w:val="20"/>
          </w:rPr>
          <w:delText xml:space="preserve">not </w:delText>
        </w:r>
      </w:del>
      <w:r w:rsidRPr="00225948">
        <w:rPr>
          <w:iCs/>
          <w:szCs w:val="20"/>
        </w:rPr>
        <w:t xml:space="preserve">include the deployment of Responsive Reserve </w:t>
      </w:r>
      <w:ins w:id="32" w:author="STEC" w:date="2018-09-27T09:09:00Z">
        <w:del w:id="33" w:author="STEC" w:date="2018-09-28T16:06:00Z">
          <w:r w:rsidR="00DD0E4A" w:rsidDel="007B35EC">
            <w:rPr>
              <w:iCs/>
              <w:szCs w:val="20"/>
            </w:rPr>
            <w:delText xml:space="preserve">from </w:delText>
          </w:r>
        </w:del>
      </w:ins>
      <w:ins w:id="34" w:author="STEC" w:date="2018-09-27T09:10:00Z">
        <w:del w:id="35" w:author="STEC" w:date="2018-09-28T16:06:00Z">
          <w:r w:rsidR="00DD0E4A" w:rsidDel="007B35EC">
            <w:rPr>
              <w:iCs/>
              <w:szCs w:val="20"/>
            </w:rPr>
            <w:delText>Generation</w:delText>
          </w:r>
        </w:del>
      </w:ins>
      <w:ins w:id="36" w:author="STEC" w:date="2018-09-27T09:09:00Z">
        <w:del w:id="37" w:author="STEC" w:date="2018-09-28T16:06:00Z">
          <w:r w:rsidR="00DD0E4A" w:rsidDel="007B35EC">
            <w:rPr>
              <w:iCs/>
              <w:szCs w:val="20"/>
            </w:rPr>
            <w:delText xml:space="preserve"> Resources</w:delText>
          </w:r>
        </w:del>
      </w:ins>
      <w:ins w:id="38" w:author="STEC" w:date="2018-09-27T09:19:00Z">
        <w:del w:id="39" w:author="STEC" w:date="2018-09-28T16:06:00Z">
          <w:r w:rsidR="00897385" w:rsidDel="007B35EC">
            <w:rPr>
              <w:iCs/>
              <w:szCs w:val="20"/>
            </w:rPr>
            <w:delText xml:space="preserve">. </w:delText>
          </w:r>
          <w:r w:rsidR="00340681" w:rsidDel="007B35EC">
            <w:rPr>
              <w:iCs/>
              <w:szCs w:val="20"/>
            </w:rPr>
            <w:delText xml:space="preserve">LFC </w:delText>
          </w:r>
        </w:del>
      </w:ins>
      <w:ins w:id="40" w:author="STEC" w:date="2018-09-27T09:20:00Z">
        <w:del w:id="41" w:author="STEC" w:date="2018-09-28T16:06:00Z">
          <w:r w:rsidR="00340681" w:rsidDel="007B35EC">
            <w:rPr>
              <w:iCs/>
              <w:szCs w:val="20"/>
            </w:rPr>
            <w:delText>does</w:delText>
          </w:r>
        </w:del>
      </w:ins>
      <w:ins w:id="42" w:author="STEC" w:date="2018-09-27T09:19:00Z">
        <w:del w:id="43" w:author="STEC" w:date="2018-09-28T16:06:00Z">
          <w:r w:rsidR="00340681" w:rsidDel="007B35EC">
            <w:rPr>
              <w:iCs/>
              <w:szCs w:val="20"/>
            </w:rPr>
            <w:delText xml:space="preserve"> not include the deployment of</w:delText>
          </w:r>
        </w:del>
      </w:ins>
      <w:ins w:id="44" w:author="STEC" w:date="2018-09-14T08:30:00Z">
        <w:del w:id="45" w:author="STEC" w:date="2018-09-27T09:10:00Z">
          <w:r w:rsidR="003E2C45" w:rsidDel="00DD0E4A">
            <w:rPr>
              <w:iCs/>
              <w:szCs w:val="20"/>
            </w:rPr>
            <w:delText>or</w:delText>
          </w:r>
        </w:del>
        <w:r w:rsidR="003E2C45">
          <w:rPr>
            <w:iCs/>
            <w:szCs w:val="20"/>
          </w:rPr>
          <w:t xml:space="preserve"> ECRS </w:t>
        </w:r>
      </w:ins>
      <w:r w:rsidRPr="00225948">
        <w:rPr>
          <w:iCs/>
          <w:szCs w:val="20"/>
        </w:rPr>
        <w:t>by Load Resources when deployed as a block under EEA procedures.</w:t>
      </w:r>
    </w:p>
    <w:p w:rsidR="00BA7A09" w:rsidRPr="0003648D" w:rsidRDefault="00BA7A09" w:rsidP="00BA7A09">
      <w:pPr>
        <w:keepNext/>
        <w:tabs>
          <w:tab w:val="left" w:pos="900"/>
        </w:tabs>
        <w:spacing w:before="240" w:after="240"/>
        <w:ind w:left="900" w:hanging="900"/>
        <w:outlineLvl w:val="1"/>
        <w:rPr>
          <w:b/>
          <w:szCs w:val="20"/>
        </w:rPr>
      </w:pPr>
      <w:r w:rsidRPr="0003648D">
        <w:rPr>
          <w:b/>
          <w:szCs w:val="20"/>
        </w:rPr>
        <w:t>Responsive Reserve</w:t>
      </w:r>
      <w:bookmarkEnd w:id="18"/>
      <w:bookmarkEnd w:id="19"/>
      <w:bookmarkEnd w:id="20"/>
      <w:bookmarkEnd w:id="21"/>
      <w:r w:rsidRPr="0003648D">
        <w:rPr>
          <w:b/>
          <w:szCs w:val="20"/>
        </w:rPr>
        <w:t xml:space="preserve"> (RRS)</w:t>
      </w:r>
    </w:p>
    <w:p w:rsidR="00BA7A09" w:rsidRPr="0003648D" w:rsidRDefault="00BA7A09" w:rsidP="00BA7A09">
      <w:pPr>
        <w:spacing w:after="240"/>
        <w:rPr>
          <w:iCs/>
          <w:szCs w:val="20"/>
        </w:rPr>
      </w:pPr>
      <w:r w:rsidRPr="0003648D">
        <w:rPr>
          <w:iCs/>
          <w:szCs w:val="20"/>
        </w:rPr>
        <w:t xml:space="preserve">An Ancillary Service that provides operating reserves that </w:t>
      </w:r>
      <w:ins w:id="46" w:author="STEC" w:date="2018-09-14T08:31:00Z">
        <w:r w:rsidR="003E2C45">
          <w:rPr>
            <w:iCs/>
            <w:szCs w:val="20"/>
          </w:rPr>
          <w:t>are</w:t>
        </w:r>
      </w:ins>
      <w:del w:id="47" w:author="STEC" w:date="2018-09-14T08:31:00Z">
        <w:r w:rsidRPr="0003648D" w:rsidDel="003E2C45">
          <w:rPr>
            <w:iCs/>
            <w:szCs w:val="20"/>
          </w:rPr>
          <w:delText>is</w:delText>
        </w:r>
      </w:del>
      <w:r w:rsidRPr="0003648D">
        <w:rPr>
          <w:iCs/>
          <w:szCs w:val="20"/>
        </w:rPr>
        <w:t xml:space="preserve"> intended to: </w:t>
      </w:r>
    </w:p>
    <w:p w:rsidR="00BA7A09" w:rsidRPr="0003648D" w:rsidRDefault="00BA7A09" w:rsidP="00BA7A09">
      <w:pPr>
        <w:spacing w:after="240"/>
        <w:ind w:left="1440" w:hanging="720"/>
        <w:rPr>
          <w:szCs w:val="20"/>
          <w:lang w:val="x-none" w:eastAsia="x-none"/>
        </w:rPr>
      </w:pPr>
      <w:r w:rsidRPr="0003648D">
        <w:rPr>
          <w:szCs w:val="20"/>
          <w:lang w:val="x-none" w:eastAsia="x-none"/>
        </w:rPr>
        <w:t xml:space="preserve">(a) </w:t>
      </w:r>
      <w:r w:rsidRPr="0003648D">
        <w:rPr>
          <w:szCs w:val="20"/>
          <w:lang w:val="x-none" w:eastAsia="x-none"/>
        </w:rPr>
        <w:tab/>
        <w:t>Arrest frequency decay within the first few seconds of a significant frequency deviation on the ERCOT Transmission Grid using Primary Frequency Response</w:t>
      </w:r>
      <w:ins w:id="48" w:author="STEC" w:date="2018-09-14T08:31:00Z">
        <w:r w:rsidR="003E2C45">
          <w:rPr>
            <w:szCs w:val="20"/>
            <w:lang w:eastAsia="x-none"/>
          </w:rPr>
          <w:t>, Fast Frequency Response,</w:t>
        </w:r>
      </w:ins>
      <w:r w:rsidRPr="0003648D">
        <w:rPr>
          <w:szCs w:val="20"/>
          <w:lang w:val="x-none" w:eastAsia="x-none"/>
        </w:rPr>
        <w:t xml:space="preserve"> and interruptible Load; </w:t>
      </w:r>
    </w:p>
    <w:p w:rsidR="00BA7A09" w:rsidRPr="003E2C45" w:rsidRDefault="00BA7A09" w:rsidP="00BA7A09">
      <w:pPr>
        <w:spacing w:after="240"/>
        <w:ind w:left="1440" w:hanging="720"/>
        <w:rPr>
          <w:szCs w:val="20"/>
          <w:lang w:eastAsia="x-none"/>
          <w:rPrChange w:id="49" w:author="STEC" w:date="2018-09-14T08:33:00Z">
            <w:rPr>
              <w:szCs w:val="20"/>
              <w:lang w:val="x-none" w:eastAsia="x-none"/>
            </w:rPr>
          </w:rPrChange>
        </w:rPr>
      </w:pPr>
      <w:r w:rsidRPr="0003648D">
        <w:rPr>
          <w:szCs w:val="20"/>
          <w:lang w:val="x-none" w:eastAsia="x-none"/>
        </w:rPr>
        <w:t>(b)</w:t>
      </w:r>
      <w:r w:rsidRPr="0003648D">
        <w:rPr>
          <w:szCs w:val="20"/>
          <w:lang w:val="x-none" w:eastAsia="x-none"/>
        </w:rPr>
        <w:tab/>
        <w:t xml:space="preserve">After the first few seconds of a significant frequency deviation, help </w:t>
      </w:r>
      <w:ins w:id="50" w:author="STEC" w:date="2018-09-14T08:32:00Z">
        <w:r w:rsidR="003E2C45">
          <w:rPr>
            <w:szCs w:val="20"/>
            <w:lang w:eastAsia="x-none"/>
          </w:rPr>
          <w:t xml:space="preserve">arrest and </w:t>
        </w:r>
      </w:ins>
      <w:ins w:id="51" w:author="STEC" w:date="2018-09-14T08:33:00Z">
        <w:r w:rsidR="003E2C45">
          <w:rPr>
            <w:szCs w:val="20"/>
            <w:lang w:eastAsia="x-none"/>
          </w:rPr>
          <w:t>stabilize</w:t>
        </w:r>
      </w:ins>
      <w:ins w:id="52" w:author="STEC" w:date="2018-09-14T08:32:00Z">
        <w:r w:rsidR="003E2C45">
          <w:rPr>
            <w:szCs w:val="20"/>
            <w:lang w:eastAsia="x-none"/>
          </w:rPr>
          <w:t xml:space="preserve"> </w:t>
        </w:r>
      </w:ins>
      <w:del w:id="53" w:author="STEC" w:date="2018-09-14T08:33:00Z">
        <w:r w:rsidRPr="0003648D" w:rsidDel="003E2C45">
          <w:rPr>
            <w:szCs w:val="20"/>
            <w:lang w:val="x-none" w:eastAsia="x-none"/>
          </w:rPr>
          <w:delText>restore</w:delText>
        </w:r>
      </w:del>
      <w:r w:rsidRPr="0003648D">
        <w:rPr>
          <w:szCs w:val="20"/>
          <w:lang w:val="x-none" w:eastAsia="x-none"/>
        </w:rPr>
        <w:t xml:space="preserve"> frequency</w:t>
      </w:r>
      <w:del w:id="54" w:author="STEC" w:date="2018-09-14T08:33:00Z">
        <w:r w:rsidRPr="0003648D" w:rsidDel="003E2C45">
          <w:rPr>
            <w:szCs w:val="20"/>
            <w:lang w:val="x-none" w:eastAsia="x-none"/>
          </w:rPr>
          <w:delText xml:space="preserve"> to its scheduled value to return the system to normal</w:delText>
        </w:r>
      </w:del>
      <w:r w:rsidRPr="0003648D">
        <w:rPr>
          <w:szCs w:val="20"/>
          <w:lang w:val="x-none" w:eastAsia="x-none"/>
        </w:rPr>
        <w:t xml:space="preserve">; </w:t>
      </w:r>
      <w:ins w:id="55" w:author="STEC" w:date="2018-09-14T08:33:00Z">
        <w:r w:rsidR="003E2C45">
          <w:rPr>
            <w:szCs w:val="20"/>
            <w:lang w:eastAsia="x-none"/>
          </w:rPr>
          <w:t>and</w:t>
        </w:r>
      </w:ins>
    </w:p>
    <w:p w:rsidR="00BA7A09" w:rsidRDefault="00BA7A09" w:rsidP="00BA7A09">
      <w:pPr>
        <w:spacing w:after="240"/>
        <w:ind w:left="1440" w:hanging="720"/>
        <w:rPr>
          <w:ins w:id="56" w:author="STEC" w:date="2018-09-14T08:34:00Z"/>
          <w:szCs w:val="20"/>
          <w:lang w:val="x-none" w:eastAsia="x-none"/>
        </w:rPr>
      </w:pPr>
      <w:r w:rsidRPr="0003648D">
        <w:rPr>
          <w:szCs w:val="20"/>
          <w:lang w:val="x-none" w:eastAsia="x-none"/>
        </w:rPr>
        <w:t>(c)</w:t>
      </w:r>
      <w:r w:rsidRPr="0003648D">
        <w:rPr>
          <w:szCs w:val="20"/>
          <w:lang w:val="x-none" w:eastAsia="x-none"/>
        </w:rPr>
        <w:tab/>
        <w:t xml:space="preserve">Provide energy or continued Load interruption during the implementation of the EEA; and </w:t>
      </w:r>
    </w:p>
    <w:p w:rsidR="003E2C45" w:rsidRDefault="003E2C45" w:rsidP="003E2C45">
      <w:pPr>
        <w:spacing w:after="240"/>
        <w:rPr>
          <w:ins w:id="57" w:author="STEC" w:date="2018-09-14T08:34:00Z"/>
          <w:b/>
          <w:szCs w:val="20"/>
        </w:rPr>
      </w:pPr>
      <w:ins w:id="58" w:author="STEC" w:date="2018-09-14T08:34:00Z">
        <w:r w:rsidRPr="00DF0365">
          <w:rPr>
            <w:b/>
            <w:szCs w:val="20"/>
          </w:rPr>
          <w:t>ERCOT Contingency Reserve Service (ECRS)</w:t>
        </w:r>
        <w:r>
          <w:rPr>
            <w:b/>
            <w:szCs w:val="20"/>
          </w:rPr>
          <w:t xml:space="preserve"> </w:t>
        </w:r>
      </w:ins>
    </w:p>
    <w:p w:rsidR="003E2C45" w:rsidRPr="0003648D" w:rsidRDefault="003E2C45" w:rsidP="003E2C45">
      <w:pPr>
        <w:spacing w:after="240"/>
        <w:rPr>
          <w:ins w:id="59" w:author="STEC" w:date="2018-09-14T08:34:00Z"/>
          <w:iCs/>
          <w:szCs w:val="20"/>
        </w:rPr>
      </w:pPr>
      <w:ins w:id="60" w:author="STEC" w:date="2018-09-14T08:34:00Z">
        <w:r w:rsidRPr="0003648D">
          <w:rPr>
            <w:iCs/>
            <w:szCs w:val="20"/>
          </w:rPr>
          <w:t xml:space="preserve">An Ancillary Service that provides operating reserves that is intended to: </w:t>
        </w:r>
      </w:ins>
    </w:p>
    <w:p w:rsidR="003E2C45" w:rsidRPr="0003648D" w:rsidRDefault="003E2C45" w:rsidP="003E2C45">
      <w:pPr>
        <w:spacing w:after="240"/>
        <w:ind w:left="1440" w:hanging="720"/>
        <w:rPr>
          <w:szCs w:val="20"/>
          <w:lang w:val="x-none" w:eastAsia="x-none"/>
        </w:rPr>
      </w:pPr>
      <w:ins w:id="61" w:author="STEC" w:date="2018-09-14T08:34:00Z">
        <w:r w:rsidRPr="0003648D">
          <w:rPr>
            <w:szCs w:val="20"/>
            <w:lang w:val="x-none" w:eastAsia="x-none"/>
          </w:rPr>
          <w:t xml:space="preserve">(a) </w:t>
        </w:r>
        <w:r w:rsidRPr="0003648D">
          <w:rPr>
            <w:szCs w:val="20"/>
            <w:lang w:val="x-none" w:eastAsia="x-none"/>
          </w:rPr>
          <w:tab/>
        </w:r>
        <w:r w:rsidRPr="0003648D">
          <w:rPr>
            <w:szCs w:val="20"/>
            <w:lang w:eastAsia="x-none"/>
          </w:rPr>
          <w:t xml:space="preserve">Restore </w:t>
        </w:r>
      </w:ins>
      <w:ins w:id="62" w:author="STEC" w:date="2018-09-14T08:35:00Z">
        <w:r>
          <w:rPr>
            <w:szCs w:val="20"/>
            <w:lang w:eastAsia="x-none"/>
          </w:rPr>
          <w:t>Responsive Reserve Service (RRS)</w:t>
        </w:r>
      </w:ins>
      <w:ins w:id="63" w:author="STEC" w:date="2018-09-14T08:34:00Z">
        <w:r w:rsidRPr="0003648D">
          <w:rPr>
            <w:szCs w:val="20"/>
            <w:lang w:eastAsia="x-none"/>
          </w:rPr>
          <w:t xml:space="preserve"> within ten minutes of a frequency deviation that results in significant depletion of </w:t>
        </w:r>
        <w:r>
          <w:rPr>
            <w:szCs w:val="20"/>
            <w:lang w:eastAsia="x-none"/>
          </w:rPr>
          <w:t>RRS</w:t>
        </w:r>
        <w:r w:rsidRPr="0003648D">
          <w:rPr>
            <w:szCs w:val="20"/>
            <w:lang w:eastAsia="x-none"/>
          </w:rPr>
          <w:t xml:space="preserve"> by restoring frequency to its scheduled value to return the system to normal</w:t>
        </w:r>
      </w:ins>
      <w:r w:rsidRPr="0003648D">
        <w:rPr>
          <w:szCs w:val="20"/>
          <w:lang w:val="x-none" w:eastAsia="x-none"/>
        </w:rPr>
        <w:t xml:space="preserve">; </w:t>
      </w:r>
    </w:p>
    <w:p w:rsidR="003E2C45" w:rsidRPr="0003648D" w:rsidRDefault="003E2C45" w:rsidP="003E2C45">
      <w:pPr>
        <w:spacing w:after="240"/>
        <w:ind w:left="1440" w:hanging="720"/>
        <w:rPr>
          <w:ins w:id="64" w:author="STEC" w:date="2018-09-14T08:34:00Z"/>
          <w:szCs w:val="20"/>
          <w:lang w:val="x-none" w:eastAsia="x-none"/>
        </w:rPr>
      </w:pPr>
      <w:ins w:id="65" w:author="STEC" w:date="2018-09-14T08:34:00Z">
        <w:r w:rsidRPr="0003648D">
          <w:rPr>
            <w:szCs w:val="20"/>
            <w:lang w:val="x-none" w:eastAsia="x-none"/>
          </w:rPr>
          <w:t>(</w:t>
        </w:r>
        <w:del w:id="66" w:author="STEC" w:date="2017-11-03T13:30:00Z">
          <w:r w:rsidRPr="0003648D" w:rsidDel="005D29AA">
            <w:rPr>
              <w:szCs w:val="20"/>
              <w:lang w:val="x-none" w:eastAsia="x-none"/>
            </w:rPr>
            <w:delText>c</w:delText>
          </w:r>
        </w:del>
        <w:r w:rsidRPr="0003648D">
          <w:rPr>
            <w:szCs w:val="20"/>
            <w:lang w:eastAsia="x-none"/>
          </w:rPr>
          <w:t>b</w:t>
        </w:r>
        <w:r w:rsidRPr="0003648D">
          <w:rPr>
            <w:szCs w:val="20"/>
            <w:lang w:val="x-none" w:eastAsia="x-none"/>
          </w:rPr>
          <w:t>)</w:t>
        </w:r>
        <w:r w:rsidRPr="0003648D">
          <w:rPr>
            <w:szCs w:val="20"/>
            <w:lang w:val="x-none" w:eastAsia="x-none"/>
          </w:rPr>
          <w:tab/>
          <w:t xml:space="preserve">Provide energy or continued Load interruption </w:t>
        </w:r>
      </w:ins>
      <w:ins w:id="67" w:author="STEC" w:date="2018-09-28T14:22:00Z">
        <w:r w:rsidR="00C52FF1">
          <w:rPr>
            <w:szCs w:val="20"/>
            <w:lang w:eastAsia="x-none"/>
          </w:rPr>
          <w:t>to avoid</w:t>
        </w:r>
      </w:ins>
      <w:ins w:id="68" w:author="STEC" w:date="2018-09-14T08:34:00Z">
        <w:del w:id="69" w:author="STEC" w:date="2018-09-28T14:22:00Z">
          <w:r w:rsidRPr="0003648D" w:rsidDel="00C52FF1">
            <w:rPr>
              <w:szCs w:val="20"/>
              <w:lang w:eastAsia="x-none"/>
            </w:rPr>
            <w:delText>prior to</w:delText>
          </w:r>
        </w:del>
        <w:r w:rsidRPr="0003648D">
          <w:rPr>
            <w:szCs w:val="20"/>
            <w:lang w:val="x-none" w:eastAsia="x-none"/>
          </w:rPr>
          <w:t xml:space="preserve"> </w:t>
        </w:r>
      </w:ins>
      <w:ins w:id="70" w:author="STEC" w:date="2018-09-27T09:31:00Z">
        <w:r w:rsidR="00CE4970">
          <w:rPr>
            <w:szCs w:val="20"/>
            <w:lang w:eastAsia="x-none"/>
          </w:rPr>
          <w:t xml:space="preserve"> </w:t>
        </w:r>
      </w:ins>
      <w:ins w:id="71" w:author="STEC" w:date="2018-09-14T08:34:00Z">
        <w:r w:rsidRPr="0003648D">
          <w:rPr>
            <w:szCs w:val="20"/>
            <w:lang w:eastAsia="x-none"/>
          </w:rPr>
          <w:t xml:space="preserve">or during </w:t>
        </w:r>
        <w:r w:rsidRPr="0003648D">
          <w:rPr>
            <w:szCs w:val="20"/>
            <w:lang w:val="x-none" w:eastAsia="x-none"/>
          </w:rPr>
          <w:t xml:space="preserve">the implementation of </w:t>
        </w:r>
        <w:r>
          <w:rPr>
            <w:szCs w:val="20"/>
            <w:lang w:eastAsia="x-none"/>
          </w:rPr>
          <w:t>an</w:t>
        </w:r>
        <w:r w:rsidRPr="0003648D">
          <w:rPr>
            <w:szCs w:val="20"/>
            <w:lang w:val="x-none" w:eastAsia="x-none"/>
          </w:rPr>
          <w:t xml:space="preserve"> Energy Emergency Alert </w:t>
        </w:r>
        <w:r w:rsidRPr="0003648D">
          <w:rPr>
            <w:szCs w:val="20"/>
            <w:lang w:eastAsia="x-none"/>
          </w:rPr>
          <w:t>(</w:t>
        </w:r>
        <w:r w:rsidRPr="0003648D">
          <w:rPr>
            <w:szCs w:val="20"/>
            <w:lang w:val="x-none" w:eastAsia="x-none"/>
          </w:rPr>
          <w:t>EEA</w:t>
        </w:r>
        <w:r w:rsidRPr="0003648D">
          <w:rPr>
            <w:szCs w:val="20"/>
            <w:lang w:eastAsia="x-none"/>
          </w:rPr>
          <w:t>)</w:t>
        </w:r>
        <w:r w:rsidRPr="0003648D">
          <w:rPr>
            <w:szCs w:val="20"/>
            <w:lang w:val="x-none" w:eastAsia="x-none"/>
          </w:rPr>
          <w:t xml:space="preserve">; and </w:t>
        </w:r>
      </w:ins>
    </w:p>
    <w:p w:rsidR="003E2C45" w:rsidRPr="003E2C45" w:rsidRDefault="003E2C45" w:rsidP="003E2C45">
      <w:pPr>
        <w:spacing w:after="240"/>
        <w:ind w:left="1440" w:hanging="720"/>
        <w:rPr>
          <w:ins w:id="72" w:author="STEC" w:date="2018-09-14T08:34:00Z"/>
          <w:szCs w:val="20"/>
          <w:lang w:eastAsia="x-none"/>
        </w:rPr>
      </w:pPr>
      <w:ins w:id="73" w:author="STEC" w:date="2018-09-14T08:34:00Z">
        <w:r w:rsidRPr="0003648D">
          <w:rPr>
            <w:szCs w:val="20"/>
            <w:lang w:val="x-none" w:eastAsia="x-none"/>
          </w:rPr>
          <w:t>(</w:t>
        </w:r>
        <w:r w:rsidRPr="0003648D">
          <w:rPr>
            <w:szCs w:val="20"/>
            <w:lang w:eastAsia="x-none"/>
          </w:rPr>
          <w:t>c</w:t>
        </w:r>
        <w:r w:rsidRPr="0003648D">
          <w:rPr>
            <w:szCs w:val="20"/>
            <w:lang w:val="x-none" w:eastAsia="x-none"/>
          </w:rPr>
          <w:t>)</w:t>
        </w:r>
        <w:r w:rsidRPr="0003648D">
          <w:rPr>
            <w:szCs w:val="20"/>
            <w:lang w:val="x-none" w:eastAsia="x-none"/>
          </w:rPr>
          <w:tab/>
          <w:t>Provide backup regulation.</w:t>
        </w:r>
        <w:r>
          <w:rPr>
            <w:szCs w:val="20"/>
            <w:lang w:eastAsia="x-none"/>
          </w:rPr>
          <w:t xml:space="preserve"> </w:t>
        </w:r>
      </w:ins>
    </w:p>
    <w:p w:rsidR="003E2C45" w:rsidRPr="0003648D" w:rsidRDefault="003E2C45" w:rsidP="00BA7A09">
      <w:pPr>
        <w:spacing w:after="240"/>
        <w:ind w:left="1440" w:hanging="720"/>
        <w:rPr>
          <w:szCs w:val="20"/>
          <w:lang w:val="x-none" w:eastAsia="x-none"/>
        </w:rPr>
      </w:pPr>
    </w:p>
    <w:p w:rsidR="00BA7A09" w:rsidRPr="0003648D" w:rsidRDefault="00BA7A09" w:rsidP="00B863A6">
      <w:pPr>
        <w:pStyle w:val="Heading2"/>
        <w:numPr>
          <w:ilvl w:val="0"/>
          <w:numId w:val="0"/>
        </w:numPr>
        <w:tabs>
          <w:tab w:val="left" w:pos="720"/>
        </w:tabs>
        <w:spacing w:after="360"/>
        <w:ind w:left="576" w:hanging="576"/>
      </w:pPr>
      <w:del w:id="74" w:author="STEC" w:date="2018-09-18T10:33:00Z">
        <w:r w:rsidRPr="0003648D" w:rsidDel="00D058CF">
          <w:rPr>
            <w:lang w:val="x-none" w:eastAsia="x-none"/>
          </w:rPr>
          <w:delText>(d)</w:delText>
        </w:r>
        <w:r w:rsidRPr="0003648D" w:rsidDel="00D058CF">
          <w:rPr>
            <w:lang w:val="x-none" w:eastAsia="x-none"/>
          </w:rPr>
          <w:tab/>
          <w:delText>Provide backup regulation.</w:delText>
        </w:r>
      </w:del>
      <w:r w:rsidRPr="0003648D">
        <w:t>2.2</w:t>
      </w:r>
      <w:r w:rsidRPr="0003648D">
        <w:rPr>
          <w:b w:val="0"/>
        </w:rPr>
        <w:tab/>
      </w:r>
      <w:r w:rsidRPr="0003648D">
        <w:t>ACRONYMS AND ABBREVIATIONS</w:t>
      </w:r>
    </w:p>
    <w:p w:rsidR="00F907AC" w:rsidRDefault="00F907AC" w:rsidP="00F907AC">
      <w:pPr>
        <w:tabs>
          <w:tab w:val="left" w:pos="2160"/>
        </w:tabs>
        <w:rPr>
          <w:ins w:id="75" w:author="STEC" w:date="2018-09-18T10:44:00Z"/>
        </w:rPr>
      </w:pPr>
      <w:ins w:id="76" w:author="STEC" w:date="2018-09-18T10:44:00Z">
        <w:r>
          <w:rPr>
            <w:b/>
          </w:rPr>
          <w:t>ECRS</w:t>
        </w:r>
        <w:r>
          <w:tab/>
          <w:t>ERCOT Contingency Reserve Service</w:t>
        </w:r>
      </w:ins>
    </w:p>
    <w:p w:rsidR="00F907AC" w:rsidRDefault="00F907AC" w:rsidP="00F907AC">
      <w:pPr>
        <w:tabs>
          <w:tab w:val="left" w:pos="2160"/>
        </w:tabs>
        <w:rPr>
          <w:ins w:id="77" w:author="STEC" w:date="2018-09-18T10:45:00Z"/>
          <w:szCs w:val="20"/>
        </w:rPr>
      </w:pPr>
      <w:ins w:id="78" w:author="STEC" w:date="2018-09-18T10:45:00Z">
        <w:r>
          <w:rPr>
            <w:b/>
            <w:szCs w:val="20"/>
          </w:rPr>
          <w:t>FFR</w:t>
        </w:r>
        <w:r>
          <w:rPr>
            <w:szCs w:val="20"/>
          </w:rPr>
          <w:tab/>
          <w:t>Fast Frequency Response</w:t>
        </w:r>
      </w:ins>
    </w:p>
    <w:p w:rsidR="00BA7A09" w:rsidDel="00F907AC" w:rsidRDefault="00BA7A09" w:rsidP="00BA7A09">
      <w:pPr>
        <w:tabs>
          <w:tab w:val="left" w:pos="2160"/>
        </w:tabs>
        <w:rPr>
          <w:del w:id="79" w:author="STEC" w:date="2018-09-18T10:45:00Z"/>
          <w:szCs w:val="20"/>
        </w:rPr>
      </w:pPr>
    </w:p>
    <w:p w:rsidR="00AC520F" w:rsidRDefault="00AC520F" w:rsidP="00AC520F">
      <w:pPr>
        <w:tabs>
          <w:tab w:val="left" w:pos="2160"/>
        </w:tabs>
      </w:pPr>
      <w:r>
        <w:rPr>
          <w:b/>
        </w:rPr>
        <w:t>RRS</w:t>
      </w:r>
      <w:r>
        <w:tab/>
        <w:t xml:space="preserve">Responsive Reserve </w:t>
      </w:r>
    </w:p>
    <w:p w:rsidR="007E1E11" w:rsidRDefault="007E1E11" w:rsidP="007E1E11">
      <w:pPr>
        <w:pStyle w:val="H3"/>
      </w:pPr>
      <w:bookmarkStart w:id="80" w:name="_Toc400526097"/>
      <w:bookmarkStart w:id="81" w:name="_Toc405534415"/>
      <w:bookmarkStart w:id="82" w:name="_Toc406570428"/>
      <w:bookmarkStart w:id="83" w:name="_Toc410910580"/>
      <w:bookmarkStart w:id="84" w:name="_Toc411841008"/>
      <w:bookmarkStart w:id="85" w:name="_Toc422146970"/>
      <w:bookmarkStart w:id="86" w:name="_Toc433020566"/>
      <w:bookmarkStart w:id="87" w:name="_Toc437262007"/>
      <w:bookmarkStart w:id="88" w:name="_Toc478375179"/>
      <w:bookmarkStart w:id="89" w:name="_Toc510513271"/>
      <w:bookmarkStart w:id="90" w:name="_Toc400526127"/>
      <w:bookmarkStart w:id="91" w:name="_Toc405534445"/>
      <w:bookmarkStart w:id="92" w:name="_Toc406570458"/>
      <w:bookmarkStart w:id="93" w:name="_Toc410910610"/>
      <w:bookmarkStart w:id="94" w:name="_Toc411841038"/>
      <w:bookmarkStart w:id="95" w:name="_Toc422147000"/>
      <w:bookmarkStart w:id="96" w:name="_Toc433020596"/>
      <w:bookmarkStart w:id="97" w:name="_Toc437262037"/>
      <w:bookmarkStart w:id="98" w:name="_Toc478375212"/>
      <w:bookmarkStart w:id="99" w:name="_Toc495313735"/>
      <w:bookmarkStart w:id="100" w:name="_Toc277141537"/>
      <w:bookmarkStart w:id="101" w:name="_Toc400526138"/>
      <w:bookmarkStart w:id="102" w:name="_Toc405534456"/>
      <w:bookmarkStart w:id="103" w:name="_Toc406570469"/>
      <w:bookmarkStart w:id="104" w:name="_Toc410910621"/>
      <w:bookmarkStart w:id="105" w:name="_Toc411841049"/>
      <w:bookmarkStart w:id="106" w:name="_Toc422147011"/>
      <w:bookmarkStart w:id="107" w:name="_Toc433020607"/>
      <w:bookmarkStart w:id="108" w:name="_Toc437262048"/>
      <w:bookmarkStart w:id="109" w:name="_Toc478375223"/>
      <w:bookmarkStart w:id="110" w:name="_Toc495313746"/>
      <w:bookmarkStart w:id="111" w:name="_Toc114235807"/>
      <w:bookmarkStart w:id="112" w:name="_Toc144691995"/>
      <w:bookmarkStart w:id="113" w:name="_Toc204048607"/>
      <w:bookmarkStart w:id="114" w:name="_Toc400526225"/>
      <w:bookmarkStart w:id="115" w:name="_Toc405534543"/>
      <w:bookmarkStart w:id="116" w:name="_Toc406570556"/>
      <w:bookmarkStart w:id="117" w:name="_Toc410910708"/>
      <w:bookmarkStart w:id="118" w:name="_Toc411841137"/>
      <w:bookmarkStart w:id="119" w:name="_Toc422147099"/>
      <w:bookmarkStart w:id="120" w:name="_Toc433020695"/>
      <w:bookmarkStart w:id="121" w:name="_Toc437262136"/>
      <w:bookmarkStart w:id="122" w:name="_Toc478375314"/>
      <w:bookmarkStart w:id="123" w:name="_Toc495313836"/>
      <w:bookmarkStart w:id="124" w:name="_Toc114235810"/>
      <w:bookmarkStart w:id="125" w:name="_Toc144691998"/>
      <w:bookmarkStart w:id="126" w:name="_Toc204048610"/>
      <w:bookmarkStart w:id="127" w:name="_Toc400526228"/>
      <w:bookmarkStart w:id="128" w:name="_Toc405534546"/>
      <w:bookmarkStart w:id="129" w:name="_Toc406570559"/>
      <w:bookmarkStart w:id="130" w:name="_Toc410910711"/>
      <w:bookmarkStart w:id="131" w:name="_Toc411841140"/>
      <w:bookmarkStart w:id="132" w:name="_Toc422147102"/>
      <w:bookmarkStart w:id="133" w:name="_Toc433020698"/>
      <w:bookmarkStart w:id="134" w:name="_Toc437262139"/>
      <w:bookmarkStart w:id="135" w:name="_Toc478375317"/>
      <w:bookmarkStart w:id="136" w:name="_Toc495313839"/>
      <w:r>
        <w:t>3.2.5</w:t>
      </w:r>
      <w:r>
        <w:tab/>
        <w:t>Publication of Resource and Load Information</w:t>
      </w:r>
      <w:bookmarkEnd w:id="80"/>
      <w:bookmarkEnd w:id="81"/>
      <w:bookmarkEnd w:id="82"/>
      <w:bookmarkEnd w:id="83"/>
      <w:bookmarkEnd w:id="84"/>
      <w:bookmarkEnd w:id="85"/>
      <w:bookmarkEnd w:id="86"/>
      <w:bookmarkEnd w:id="87"/>
      <w:bookmarkEnd w:id="88"/>
      <w:bookmarkEnd w:id="89"/>
    </w:p>
    <w:p w:rsidR="00164ABE" w:rsidRPr="00164ABE" w:rsidRDefault="00164ABE" w:rsidP="00164ABE">
      <w:pPr>
        <w:spacing w:after="240"/>
        <w:ind w:left="720" w:hanging="720"/>
        <w:rPr>
          <w:szCs w:val="20"/>
        </w:rPr>
      </w:pPr>
      <w:r w:rsidRPr="00164ABE">
        <w:rPr>
          <w:szCs w:val="20"/>
        </w:rPr>
        <w:t>(1)</w:t>
      </w:r>
      <w:r w:rsidRPr="00164ABE">
        <w:rPr>
          <w:szCs w:val="20"/>
        </w:rPr>
        <w:tab/>
        <w:t xml:space="preserve">Two days after the applicable Operating Day, ERCOT shall post on the MIS Public Area for the ERCOT System and, if applicable, for each Disclosure Area, the information </w:t>
      </w:r>
      <w:r w:rsidRPr="00164ABE">
        <w:rPr>
          <w:szCs w:val="20"/>
        </w:rPr>
        <w:lastRenderedPageBreak/>
        <w:t>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rsidR="00164ABE" w:rsidRPr="00164ABE" w:rsidRDefault="00164ABE" w:rsidP="00164ABE">
      <w:pPr>
        <w:spacing w:after="240"/>
        <w:ind w:left="1440" w:hanging="720"/>
        <w:rPr>
          <w:szCs w:val="20"/>
        </w:rPr>
      </w:pPr>
      <w:r w:rsidRPr="00164ABE">
        <w:rPr>
          <w:szCs w:val="20"/>
        </w:rPr>
        <w:t>(a)</w:t>
      </w:r>
      <w:r w:rsidRPr="00164ABE">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rsidR="00164ABE" w:rsidRPr="00164ABE" w:rsidRDefault="00164ABE" w:rsidP="00164ABE">
      <w:pPr>
        <w:spacing w:after="240"/>
        <w:ind w:left="1440" w:hanging="720"/>
        <w:rPr>
          <w:szCs w:val="20"/>
        </w:rPr>
      </w:pPr>
      <w:r w:rsidRPr="00164ABE">
        <w:rPr>
          <w:szCs w:val="20"/>
        </w:rPr>
        <w:t>(b)</w:t>
      </w:r>
      <w:r w:rsidRPr="00164ABE">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rsidR="00164ABE" w:rsidRPr="00164ABE" w:rsidRDefault="00164ABE" w:rsidP="00164ABE">
      <w:pPr>
        <w:spacing w:after="240"/>
        <w:ind w:left="1440" w:hanging="720"/>
        <w:rPr>
          <w:szCs w:val="20"/>
        </w:rPr>
      </w:pPr>
      <w:r w:rsidRPr="00164ABE">
        <w:rPr>
          <w:szCs w:val="20"/>
        </w:rPr>
        <w:t>(c)</w:t>
      </w:r>
      <w:r w:rsidRPr="00164ABE">
        <w:rPr>
          <w:szCs w:val="20"/>
        </w:rPr>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rsidR="00164ABE" w:rsidRPr="00164ABE" w:rsidRDefault="00164ABE" w:rsidP="00164ABE">
      <w:pPr>
        <w:spacing w:after="240"/>
        <w:ind w:left="1440" w:hanging="720"/>
        <w:rPr>
          <w:szCs w:val="20"/>
        </w:rPr>
      </w:pPr>
      <w:r w:rsidRPr="00164ABE">
        <w:rPr>
          <w:szCs w:val="20"/>
        </w:rPr>
        <w:t>(d)</w:t>
      </w:r>
      <w:r w:rsidRPr="00164ABE">
        <w:rPr>
          <w:szCs w:val="20"/>
        </w:rPr>
        <w:tab/>
        <w:t>The sum of LSLs, sum of Output Schedules, and sum of HSLs for Generation Resources without Energy Offer Curves;</w:t>
      </w:r>
    </w:p>
    <w:p w:rsidR="00164ABE" w:rsidRPr="00164ABE" w:rsidRDefault="00164ABE" w:rsidP="00164ABE">
      <w:pPr>
        <w:spacing w:after="240"/>
        <w:ind w:left="1440" w:hanging="720"/>
        <w:rPr>
          <w:szCs w:val="20"/>
        </w:rPr>
      </w:pPr>
      <w:r w:rsidRPr="00164ABE">
        <w:rPr>
          <w:szCs w:val="20"/>
        </w:rPr>
        <w:t>(e)</w:t>
      </w:r>
      <w:r w:rsidRPr="00164ABE">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p w:rsidR="00164ABE" w:rsidRPr="00164ABE" w:rsidRDefault="00164ABE" w:rsidP="00164ABE">
      <w:pPr>
        <w:spacing w:after="240"/>
        <w:ind w:left="1440" w:hanging="720"/>
        <w:rPr>
          <w:szCs w:val="20"/>
        </w:rPr>
      </w:pPr>
      <w:r w:rsidRPr="00164ABE">
        <w:rPr>
          <w:szCs w:val="20"/>
        </w:rPr>
        <w:t>(f)</w:t>
      </w:r>
      <w:r w:rsidRPr="00164ABE">
        <w:rPr>
          <w:szCs w:val="20"/>
        </w:rPr>
        <w:tab/>
        <w:t>The sum of the telemetered Generation Resource net output used in SCED; and</w:t>
      </w:r>
    </w:p>
    <w:p w:rsidR="00164ABE" w:rsidRPr="00164ABE" w:rsidRDefault="00164ABE" w:rsidP="00164ABE">
      <w:pPr>
        <w:spacing w:after="240"/>
        <w:ind w:left="1440" w:hanging="720"/>
        <w:rPr>
          <w:szCs w:val="20"/>
        </w:rPr>
      </w:pPr>
      <w:r w:rsidRPr="00164ABE">
        <w:rPr>
          <w:szCs w:val="20"/>
        </w:rPr>
        <w:lastRenderedPageBreak/>
        <w:t>(g)</w:t>
      </w:r>
      <w:r w:rsidRPr="00164ABE">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rsidR="00164ABE" w:rsidRPr="00164ABE" w:rsidRDefault="00164ABE" w:rsidP="00164ABE">
      <w:pPr>
        <w:spacing w:after="240"/>
        <w:ind w:left="720" w:hanging="720"/>
        <w:rPr>
          <w:szCs w:val="20"/>
        </w:rPr>
      </w:pPr>
      <w:r w:rsidRPr="00164ABE">
        <w:rPr>
          <w:szCs w:val="20"/>
        </w:rPr>
        <w:t>(2)</w:t>
      </w:r>
      <w:r w:rsidRPr="00164ABE">
        <w:rPr>
          <w:szCs w:val="20"/>
        </w:rPr>
        <w:tab/>
        <w:t>Two days after the applicable Operating Day, ERCOT shall post on the MIS Public Area for the ERCOT System the following information derived from the first complete execution of SCED in each 15-minute Settlement Interval:</w:t>
      </w:r>
    </w:p>
    <w:p w:rsidR="00164ABE" w:rsidRPr="00164ABE" w:rsidRDefault="00164ABE" w:rsidP="00164ABE">
      <w:pPr>
        <w:spacing w:after="240"/>
        <w:ind w:left="1440" w:hanging="720"/>
        <w:rPr>
          <w:szCs w:val="20"/>
        </w:rPr>
      </w:pPr>
      <w:r w:rsidRPr="00164ABE">
        <w:rPr>
          <w:szCs w:val="20"/>
        </w:rPr>
        <w:t>(a)</w:t>
      </w:r>
      <w:r w:rsidRPr="00164ABE">
        <w:rPr>
          <w:szCs w:val="20"/>
        </w:rPr>
        <w:tab/>
        <w:t>Each telemetered Dynamically Scheduled Resource (DSR) Load, and the telemetered DSR net output(s) associated with each DSR Load; and</w:t>
      </w:r>
    </w:p>
    <w:p w:rsidR="00164ABE" w:rsidRPr="00164ABE" w:rsidRDefault="00164ABE" w:rsidP="00164ABE">
      <w:pPr>
        <w:spacing w:after="240"/>
        <w:ind w:left="1440" w:hanging="720"/>
        <w:rPr>
          <w:szCs w:val="20"/>
        </w:rPr>
      </w:pPr>
      <w:r w:rsidRPr="00164ABE">
        <w:rPr>
          <w:szCs w:val="20"/>
        </w:rPr>
        <w:t>(b)</w:t>
      </w:r>
      <w:r w:rsidRPr="00164ABE">
        <w:rPr>
          <w:szCs w:val="20"/>
        </w:rPr>
        <w:tab/>
        <w:t>The actual ERCOT Load as determined by subtracting the Direct Current Tie (DC Tie) Resource actual telemetry from the sum of the telemetered Generation Resource net output as used in SCED.</w:t>
      </w:r>
    </w:p>
    <w:p w:rsidR="00164ABE" w:rsidRPr="00164ABE" w:rsidRDefault="00164ABE" w:rsidP="00164ABE">
      <w:pPr>
        <w:spacing w:after="240"/>
        <w:ind w:left="720" w:hanging="720"/>
        <w:rPr>
          <w:szCs w:val="20"/>
        </w:rPr>
      </w:pPr>
      <w:r w:rsidRPr="00164ABE">
        <w:rPr>
          <w:szCs w:val="20"/>
        </w:rPr>
        <w:t>(3)</w:t>
      </w:r>
      <w:r w:rsidRPr="00164ABE">
        <w:rPr>
          <w:szCs w:val="20"/>
        </w:rPr>
        <w:tab/>
        <w:t>Two days after the applicable Operating Day, ERCOT shall post on the MIS Public Area the following information for the ERCOT System and, if applicable, for each Disclosure Area from the DAM for each hourly Settlement Interval:</w:t>
      </w:r>
    </w:p>
    <w:p w:rsidR="00164ABE" w:rsidRPr="00164ABE" w:rsidRDefault="00164ABE" w:rsidP="00164ABE">
      <w:pPr>
        <w:spacing w:after="240"/>
        <w:ind w:left="1440" w:hanging="720"/>
        <w:rPr>
          <w:szCs w:val="20"/>
        </w:rPr>
      </w:pPr>
      <w:r w:rsidRPr="00164ABE">
        <w:rPr>
          <w:szCs w:val="20"/>
        </w:rPr>
        <w:t>(a)</w:t>
      </w:r>
      <w:r w:rsidRPr="00164ABE">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rsidR="00164ABE" w:rsidRPr="00164ABE" w:rsidRDefault="00164ABE" w:rsidP="00164ABE">
      <w:pPr>
        <w:spacing w:after="240"/>
        <w:ind w:left="1440" w:hanging="720"/>
        <w:rPr>
          <w:szCs w:val="20"/>
        </w:rPr>
      </w:pPr>
      <w:r w:rsidRPr="00164ABE">
        <w:rPr>
          <w:szCs w:val="20"/>
        </w:rPr>
        <w:t>(b)</w:t>
      </w:r>
      <w:r w:rsidRPr="00164ABE">
        <w:rPr>
          <w:szCs w:val="20"/>
        </w:rPr>
        <w:tab/>
        <w:t>Aggregate minimum energy supply curves based on all Minimum-Energy Offers that are available to the DAM;</w:t>
      </w:r>
    </w:p>
    <w:p w:rsidR="00164ABE" w:rsidRPr="00164ABE" w:rsidRDefault="00164ABE" w:rsidP="00164ABE">
      <w:pPr>
        <w:spacing w:after="240"/>
        <w:ind w:left="1440" w:hanging="720"/>
        <w:rPr>
          <w:szCs w:val="20"/>
        </w:rPr>
      </w:pPr>
      <w:r w:rsidRPr="00164ABE">
        <w:rPr>
          <w:szCs w:val="20"/>
        </w:rPr>
        <w:t>(c)</w:t>
      </w:r>
      <w:r w:rsidRPr="00164ABE">
        <w:rPr>
          <w:szCs w:val="20"/>
        </w:rPr>
        <w:tab/>
        <w:t>An aggregate energy Demand curve based on the DAM Energy Bid curves available to the DAM, not taking into consideration any physical limitations of the ERCOT System;</w:t>
      </w:r>
    </w:p>
    <w:p w:rsidR="00164ABE" w:rsidRPr="00164ABE" w:rsidRDefault="00164ABE" w:rsidP="00164ABE">
      <w:pPr>
        <w:spacing w:after="240"/>
        <w:ind w:left="1440" w:hanging="720"/>
        <w:rPr>
          <w:szCs w:val="20"/>
        </w:rPr>
      </w:pPr>
      <w:r w:rsidRPr="00164ABE">
        <w:rPr>
          <w:szCs w:val="20"/>
        </w:rPr>
        <w:t>(d)</w:t>
      </w:r>
      <w:r w:rsidRPr="00164ABE">
        <w:rPr>
          <w:szCs w:val="20"/>
        </w:rPr>
        <w:tab/>
        <w:t>The aggregate amount of cleared energy bids and offers including cleared Minimum-Energy Offer quantities;</w:t>
      </w:r>
    </w:p>
    <w:p w:rsidR="00164ABE" w:rsidRPr="00164ABE" w:rsidRDefault="00164ABE" w:rsidP="00164ABE">
      <w:pPr>
        <w:spacing w:after="240"/>
        <w:ind w:left="1440" w:hanging="720"/>
        <w:rPr>
          <w:szCs w:val="20"/>
        </w:rPr>
      </w:pPr>
      <w:r w:rsidRPr="00164ABE">
        <w:rPr>
          <w:szCs w:val="20"/>
        </w:rPr>
        <w:t>(e)</w:t>
      </w:r>
      <w:r w:rsidRPr="00164ABE">
        <w:rPr>
          <w:szCs w:val="20"/>
        </w:rPr>
        <w:tab/>
        <w:t>The aggregate Ancillary Service Offers (prices and quantities) in the DAM, for each type of Ancillary Service regardless of a Resource’s On-Line or Off-Line status.  For Responsive Reserve (RRS) Service</w:t>
      </w:r>
      <w:ins w:id="137" w:author="STEC" w:date="2018-09-14T08:41:00Z">
        <w:r w:rsidR="003E2C45">
          <w:rPr>
            <w:szCs w:val="20"/>
          </w:rPr>
          <w:t xml:space="preserve"> and ERCOT Contingency Reserve Service (ECRS)</w:t>
        </w:r>
      </w:ins>
      <w:r w:rsidRPr="00164ABE">
        <w:rPr>
          <w:szCs w:val="20"/>
        </w:rPr>
        <w:t xml:space="preserve">, ERCOT shall separately post aggregated offers from Generation Resources, Controllable Load Resources, and non-Controllable Load Resources.  </w:t>
      </w:r>
      <w:r w:rsidRPr="00164ABE">
        <w:rPr>
          <w:szCs w:val="20"/>
        </w:rPr>
        <w:lastRenderedPageBreak/>
        <w:t>Linked Ancillary Service Offers will be included as non-linked Ancillary Service Offers;</w:t>
      </w:r>
    </w:p>
    <w:p w:rsidR="00164ABE" w:rsidRPr="00164ABE" w:rsidRDefault="00164ABE" w:rsidP="00164ABE">
      <w:pPr>
        <w:spacing w:after="240"/>
        <w:ind w:left="1440" w:hanging="720"/>
        <w:rPr>
          <w:szCs w:val="20"/>
        </w:rPr>
      </w:pPr>
      <w:r w:rsidRPr="00164ABE">
        <w:rPr>
          <w:szCs w:val="20"/>
        </w:rPr>
        <w:t>(f)</w:t>
      </w:r>
      <w:r w:rsidRPr="00164ABE">
        <w:rPr>
          <w:szCs w:val="20"/>
        </w:rPr>
        <w:tab/>
        <w:t>The aggregate Self-Arranged Ancillary Service Quantity, for each type of service, by hour;</w:t>
      </w:r>
    </w:p>
    <w:p w:rsidR="00164ABE" w:rsidRPr="00164ABE" w:rsidRDefault="00164ABE" w:rsidP="00164ABE">
      <w:pPr>
        <w:spacing w:after="240"/>
        <w:ind w:left="1440" w:hanging="720"/>
        <w:rPr>
          <w:szCs w:val="20"/>
        </w:rPr>
      </w:pPr>
      <w:r w:rsidRPr="00164ABE">
        <w:rPr>
          <w:szCs w:val="20"/>
        </w:rPr>
        <w:t>(g)</w:t>
      </w:r>
      <w:r w:rsidRPr="00164ABE">
        <w:rPr>
          <w:szCs w:val="20"/>
        </w:rPr>
        <w:tab/>
        <w:t>The aggregate amount of cleared Ancillary Service Offers; and</w:t>
      </w:r>
    </w:p>
    <w:p w:rsidR="00164ABE" w:rsidRPr="00164ABE" w:rsidRDefault="00164ABE" w:rsidP="00164ABE">
      <w:pPr>
        <w:spacing w:after="240"/>
        <w:ind w:left="1440" w:hanging="720"/>
        <w:rPr>
          <w:szCs w:val="20"/>
        </w:rPr>
      </w:pPr>
      <w:r w:rsidRPr="00164ABE">
        <w:rPr>
          <w:szCs w:val="20"/>
        </w:rPr>
        <w:t>(h)</w:t>
      </w:r>
      <w:r w:rsidRPr="00164ABE">
        <w:rPr>
          <w:szCs w:val="20"/>
        </w:rPr>
        <w:tab/>
        <w:t>The aggregate Point-to-Point (PTP) Obligation bids (not-to-exceed price and quantities) for the ERCOT System and the aggregate PTP Obligation bids that sink in the Disclosure Area for each Disclosure Area.</w:t>
      </w:r>
    </w:p>
    <w:p w:rsidR="00164ABE" w:rsidRPr="00164ABE" w:rsidRDefault="00164ABE" w:rsidP="00164ABE">
      <w:pPr>
        <w:spacing w:after="240"/>
        <w:ind w:left="720" w:hanging="720"/>
        <w:rPr>
          <w:szCs w:val="20"/>
        </w:rPr>
      </w:pPr>
      <w:r w:rsidRPr="00164ABE">
        <w:rPr>
          <w:szCs w:val="20"/>
        </w:rPr>
        <w:t>(4)</w:t>
      </w:r>
      <w:r w:rsidRPr="00164ABE">
        <w:rPr>
          <w:szCs w:val="20"/>
        </w:rPr>
        <w:tab/>
        <w:t>ERCOT shall post on the MIS Public Area the following information for each Resource for each 15-minute Settlement Interval 60 days prior to the current Operating Day:</w:t>
      </w:r>
    </w:p>
    <w:p w:rsidR="00164ABE" w:rsidRPr="00164ABE" w:rsidRDefault="00164ABE" w:rsidP="00164ABE">
      <w:pPr>
        <w:spacing w:after="240"/>
        <w:ind w:left="1440" w:hanging="720"/>
        <w:rPr>
          <w:iCs/>
          <w:szCs w:val="20"/>
        </w:rPr>
      </w:pPr>
      <w:r w:rsidRPr="00164ABE">
        <w:rPr>
          <w:iCs/>
          <w:szCs w:val="20"/>
        </w:rPr>
        <w:t>(a)</w:t>
      </w:r>
      <w:r w:rsidRPr="00164ABE">
        <w:rPr>
          <w:iCs/>
          <w:szCs w:val="20"/>
        </w:rPr>
        <w:tab/>
        <w:t>The Generation Resource name and the Generation Resource’s Energy Offer Curve (prices and quantities):</w:t>
      </w:r>
    </w:p>
    <w:p w:rsidR="00164ABE" w:rsidRPr="00164ABE" w:rsidRDefault="00164ABE" w:rsidP="00164ABE">
      <w:pPr>
        <w:spacing w:after="240"/>
        <w:ind w:left="2160" w:hanging="720"/>
        <w:rPr>
          <w:szCs w:val="20"/>
        </w:rPr>
      </w:pPr>
      <w:r w:rsidRPr="00164ABE">
        <w:rPr>
          <w:szCs w:val="20"/>
        </w:rPr>
        <w:t>(i)</w:t>
      </w:r>
      <w:r w:rsidRPr="00164ABE">
        <w:rPr>
          <w:szCs w:val="20"/>
        </w:rPr>
        <w:tab/>
        <w:t>As submitted;</w:t>
      </w:r>
    </w:p>
    <w:p w:rsidR="00164ABE" w:rsidRPr="00164ABE" w:rsidRDefault="00164ABE" w:rsidP="00164ABE">
      <w:pPr>
        <w:spacing w:after="240"/>
        <w:ind w:left="2160" w:hanging="720"/>
        <w:rPr>
          <w:szCs w:val="20"/>
        </w:rPr>
      </w:pPr>
      <w:r w:rsidRPr="00164ABE">
        <w:rPr>
          <w:szCs w:val="20"/>
        </w:rPr>
        <w:t>(ii)</w:t>
      </w:r>
      <w:r w:rsidRPr="00164ABE">
        <w:rPr>
          <w:szCs w:val="20"/>
        </w:rPr>
        <w:tab/>
        <w:t>As submitted and extended (or truncated) with proxy Energy Offer Curve logic by ERCOT to fit to the operational HSL and LSL values that are available for dispatch by SCED; and</w:t>
      </w:r>
    </w:p>
    <w:p w:rsidR="00164ABE" w:rsidRPr="00164ABE" w:rsidRDefault="00164ABE" w:rsidP="00164ABE">
      <w:pPr>
        <w:spacing w:after="240"/>
        <w:ind w:left="2160" w:hanging="720"/>
        <w:rPr>
          <w:szCs w:val="20"/>
        </w:rPr>
      </w:pPr>
      <w:r w:rsidRPr="00164ABE">
        <w:rPr>
          <w:szCs w:val="20"/>
        </w:rPr>
        <w:t>(iii)</w:t>
      </w:r>
      <w:r w:rsidRPr="00164ABE">
        <w:rPr>
          <w:szCs w:val="20"/>
        </w:rPr>
        <w:tab/>
        <w:t>As mitigated and extended for use in SCED, including the Incremental and Decremental Energy Offer Curves for DSRs;</w:t>
      </w:r>
    </w:p>
    <w:p w:rsidR="00164ABE" w:rsidRPr="00164ABE" w:rsidRDefault="00164ABE" w:rsidP="00164ABE">
      <w:pPr>
        <w:spacing w:after="240"/>
        <w:ind w:left="720"/>
        <w:rPr>
          <w:szCs w:val="20"/>
        </w:rPr>
      </w:pPr>
      <w:r w:rsidRPr="00164ABE">
        <w:rPr>
          <w:szCs w:val="20"/>
        </w:rPr>
        <w:t>(b)</w:t>
      </w:r>
      <w:r w:rsidRPr="00164ABE">
        <w:rPr>
          <w:szCs w:val="20"/>
        </w:rPr>
        <w:tab/>
        <w:t>The Generation Resource name and the Generation Resource’s Output Schedule;</w:t>
      </w:r>
    </w:p>
    <w:p w:rsidR="00164ABE" w:rsidRPr="00164ABE" w:rsidRDefault="00164ABE" w:rsidP="00164ABE">
      <w:pPr>
        <w:spacing w:after="240"/>
        <w:ind w:left="1440" w:hanging="720"/>
        <w:rPr>
          <w:szCs w:val="20"/>
        </w:rPr>
      </w:pPr>
      <w:r w:rsidRPr="00164ABE">
        <w:rPr>
          <w:szCs w:val="20"/>
        </w:rPr>
        <w:t>(c)</w:t>
      </w:r>
      <w:r w:rsidRPr="00164ABE">
        <w:rPr>
          <w:szCs w:val="20"/>
        </w:rPr>
        <w:tab/>
        <w:t>For a DSR, the DSR Load and associated DSR name and DSR net output;</w:t>
      </w:r>
    </w:p>
    <w:p w:rsidR="00164ABE" w:rsidRPr="00164ABE" w:rsidRDefault="00164ABE" w:rsidP="00164ABE">
      <w:pPr>
        <w:spacing w:after="240"/>
        <w:ind w:left="1440" w:hanging="720"/>
        <w:rPr>
          <w:szCs w:val="20"/>
        </w:rPr>
      </w:pPr>
      <w:r w:rsidRPr="00164ABE">
        <w:rPr>
          <w:szCs w:val="20"/>
        </w:rPr>
        <w:t>(d)</w:t>
      </w:r>
      <w:r w:rsidRPr="00164ABE">
        <w:rPr>
          <w:szCs w:val="20"/>
        </w:rPr>
        <w:tab/>
        <w:t>The Generation Resource name and actual metered Generation Resource net output;</w:t>
      </w:r>
    </w:p>
    <w:p w:rsidR="00164ABE" w:rsidRPr="00164ABE" w:rsidRDefault="00164ABE" w:rsidP="00164ABE">
      <w:pPr>
        <w:spacing w:after="240"/>
        <w:ind w:left="1440" w:hanging="720"/>
        <w:rPr>
          <w:szCs w:val="20"/>
        </w:rPr>
      </w:pPr>
      <w:r w:rsidRPr="00164ABE">
        <w:rPr>
          <w:szCs w:val="20"/>
        </w:rPr>
        <w:t>(e)</w:t>
      </w:r>
      <w:r w:rsidRPr="00164ABE">
        <w:rPr>
          <w:szCs w:val="20"/>
        </w:rPr>
        <w:tab/>
        <w:t>The self-arranged Ancillary Service by service for each QSE;</w:t>
      </w:r>
    </w:p>
    <w:p w:rsidR="00164ABE" w:rsidRPr="00164ABE" w:rsidRDefault="00164ABE" w:rsidP="00164ABE">
      <w:pPr>
        <w:spacing w:after="240"/>
        <w:ind w:left="1440" w:hanging="720"/>
        <w:rPr>
          <w:szCs w:val="20"/>
        </w:rPr>
      </w:pPr>
      <w:r w:rsidRPr="00164ABE">
        <w:rPr>
          <w:szCs w:val="20"/>
        </w:rPr>
        <w:t>(f)</w:t>
      </w:r>
      <w:r w:rsidRPr="00164ABE">
        <w:rPr>
          <w:szCs w:val="20"/>
        </w:rPr>
        <w:tab/>
        <w:t xml:space="preserve">The following Generation Resource data using a single snapshot during the first SCED execution in each Settlement Interval: </w:t>
      </w:r>
    </w:p>
    <w:p w:rsidR="00164ABE" w:rsidRPr="00164ABE" w:rsidRDefault="00164ABE" w:rsidP="00164ABE">
      <w:pPr>
        <w:spacing w:after="240"/>
        <w:ind w:left="2160" w:hanging="720"/>
        <w:rPr>
          <w:szCs w:val="20"/>
        </w:rPr>
      </w:pPr>
      <w:r w:rsidRPr="00164ABE">
        <w:rPr>
          <w:szCs w:val="20"/>
        </w:rPr>
        <w:t>(i)</w:t>
      </w:r>
      <w:r w:rsidRPr="00164ABE">
        <w:rPr>
          <w:szCs w:val="20"/>
        </w:rPr>
        <w:tab/>
        <w:t>The Generation Resource name;</w:t>
      </w:r>
    </w:p>
    <w:p w:rsidR="00164ABE" w:rsidRPr="00164ABE" w:rsidRDefault="00164ABE" w:rsidP="00164ABE">
      <w:pPr>
        <w:spacing w:after="240"/>
        <w:ind w:left="2160" w:hanging="720"/>
        <w:rPr>
          <w:szCs w:val="20"/>
        </w:rPr>
      </w:pPr>
      <w:r w:rsidRPr="00164ABE">
        <w:rPr>
          <w:szCs w:val="20"/>
        </w:rPr>
        <w:t>(ii)</w:t>
      </w:r>
      <w:r w:rsidRPr="00164ABE">
        <w:rPr>
          <w:szCs w:val="20"/>
        </w:rPr>
        <w:tab/>
        <w:t>The Generation Resource status;</w:t>
      </w:r>
    </w:p>
    <w:p w:rsidR="00164ABE" w:rsidRPr="00164ABE" w:rsidRDefault="00164ABE" w:rsidP="00164ABE">
      <w:pPr>
        <w:spacing w:after="240"/>
        <w:ind w:left="2160" w:hanging="720"/>
        <w:rPr>
          <w:szCs w:val="20"/>
        </w:rPr>
      </w:pPr>
      <w:r w:rsidRPr="00164ABE">
        <w:rPr>
          <w:szCs w:val="20"/>
        </w:rPr>
        <w:t>(iii)</w:t>
      </w:r>
      <w:r w:rsidRPr="00164ABE">
        <w:rPr>
          <w:szCs w:val="20"/>
        </w:rPr>
        <w:tab/>
        <w:t>The Generation Resource HSL, LSL, HASL, LASL, High Dispatch Limit (HDL), and Low Dispatch Limit (LDL);</w:t>
      </w:r>
    </w:p>
    <w:p w:rsidR="00164ABE" w:rsidRPr="00164ABE" w:rsidRDefault="00164ABE" w:rsidP="00164ABE">
      <w:pPr>
        <w:spacing w:after="240"/>
        <w:ind w:left="2160" w:hanging="720"/>
        <w:rPr>
          <w:szCs w:val="20"/>
        </w:rPr>
      </w:pPr>
      <w:r w:rsidRPr="00164ABE">
        <w:rPr>
          <w:szCs w:val="20"/>
        </w:rPr>
        <w:t>(iv)</w:t>
      </w:r>
      <w:r w:rsidRPr="00164ABE">
        <w:rPr>
          <w:szCs w:val="20"/>
        </w:rPr>
        <w:tab/>
        <w:t>The Generation Resource Base Point from SCED;</w:t>
      </w:r>
    </w:p>
    <w:p w:rsidR="00164ABE" w:rsidRPr="00164ABE" w:rsidRDefault="00164ABE" w:rsidP="00164ABE">
      <w:pPr>
        <w:spacing w:after="240"/>
        <w:ind w:left="2160" w:hanging="720"/>
        <w:rPr>
          <w:szCs w:val="20"/>
        </w:rPr>
      </w:pPr>
      <w:r w:rsidRPr="00164ABE">
        <w:rPr>
          <w:szCs w:val="20"/>
        </w:rPr>
        <w:t>(v)</w:t>
      </w:r>
      <w:r w:rsidRPr="00164ABE">
        <w:rPr>
          <w:szCs w:val="20"/>
        </w:rPr>
        <w:tab/>
        <w:t>The telemetered Generation Resource net output used in SCED;</w:t>
      </w:r>
    </w:p>
    <w:p w:rsidR="00164ABE" w:rsidRPr="00164ABE" w:rsidRDefault="00164ABE" w:rsidP="00164ABE">
      <w:pPr>
        <w:spacing w:after="240"/>
        <w:ind w:left="2160" w:hanging="720"/>
        <w:rPr>
          <w:szCs w:val="20"/>
        </w:rPr>
      </w:pPr>
      <w:r w:rsidRPr="00164ABE">
        <w:rPr>
          <w:szCs w:val="20"/>
        </w:rPr>
        <w:lastRenderedPageBreak/>
        <w:t>(vi)</w:t>
      </w:r>
      <w:r w:rsidRPr="00164ABE">
        <w:rPr>
          <w:szCs w:val="20"/>
        </w:rPr>
        <w:tab/>
        <w:t>The Ancillary Service Resource Responsibility for each Ancillary Service; and</w:t>
      </w:r>
    </w:p>
    <w:p w:rsidR="00164ABE" w:rsidRPr="00164ABE" w:rsidRDefault="00164ABE" w:rsidP="00164ABE">
      <w:pPr>
        <w:spacing w:after="240"/>
        <w:ind w:left="2160" w:hanging="720"/>
        <w:rPr>
          <w:szCs w:val="20"/>
        </w:rPr>
      </w:pPr>
      <w:r w:rsidRPr="00164ABE">
        <w:rPr>
          <w:szCs w:val="20"/>
        </w:rPr>
        <w:t>(vii)</w:t>
      </w:r>
      <w:r w:rsidRPr="00164ABE">
        <w:rPr>
          <w:szCs w:val="20"/>
        </w:rPr>
        <w:tab/>
        <w:t>The Generation Resource Startup Cost and minimum energy cost used in the Reliability Unit Commitment (RUC); and</w:t>
      </w:r>
    </w:p>
    <w:p w:rsidR="00164ABE" w:rsidRPr="00164ABE" w:rsidRDefault="00164ABE" w:rsidP="00164ABE">
      <w:pPr>
        <w:spacing w:after="240"/>
        <w:ind w:left="1440" w:hanging="720"/>
        <w:rPr>
          <w:szCs w:val="20"/>
        </w:rPr>
      </w:pPr>
      <w:r w:rsidRPr="00164ABE">
        <w:rPr>
          <w:szCs w:val="20"/>
        </w:rPr>
        <w:t>(g)</w:t>
      </w:r>
      <w:r w:rsidRPr="00164ABE">
        <w:rPr>
          <w:szCs w:val="20"/>
        </w:rPr>
        <w:tab/>
        <w:t xml:space="preserve">The following Load Resource data using a single snapshot during the first SCED execution in each Settlement Interval: </w:t>
      </w:r>
    </w:p>
    <w:p w:rsidR="00164ABE" w:rsidRPr="00164ABE" w:rsidRDefault="00164ABE" w:rsidP="00164ABE">
      <w:pPr>
        <w:spacing w:after="240"/>
        <w:ind w:left="2160" w:hanging="720"/>
        <w:rPr>
          <w:szCs w:val="20"/>
        </w:rPr>
      </w:pPr>
      <w:r w:rsidRPr="00164ABE">
        <w:rPr>
          <w:szCs w:val="20"/>
        </w:rPr>
        <w:t>(i)</w:t>
      </w:r>
      <w:r w:rsidRPr="00164ABE">
        <w:rPr>
          <w:szCs w:val="20"/>
        </w:rPr>
        <w:tab/>
        <w:t>The Load Resource name;</w:t>
      </w:r>
    </w:p>
    <w:p w:rsidR="00164ABE" w:rsidRPr="00164ABE" w:rsidRDefault="00164ABE" w:rsidP="00164ABE">
      <w:pPr>
        <w:spacing w:after="240"/>
        <w:ind w:left="2160" w:hanging="720"/>
        <w:rPr>
          <w:szCs w:val="20"/>
        </w:rPr>
      </w:pPr>
      <w:r w:rsidRPr="00164ABE">
        <w:rPr>
          <w:szCs w:val="20"/>
        </w:rPr>
        <w:t>(ii)</w:t>
      </w:r>
      <w:r w:rsidRPr="00164ABE">
        <w:rPr>
          <w:szCs w:val="20"/>
        </w:rPr>
        <w:tab/>
        <w:t>The Load Resource status;</w:t>
      </w:r>
    </w:p>
    <w:p w:rsidR="00164ABE" w:rsidRPr="00164ABE" w:rsidRDefault="00164ABE" w:rsidP="00164ABE">
      <w:pPr>
        <w:spacing w:after="240"/>
        <w:ind w:left="2160" w:hanging="720"/>
        <w:rPr>
          <w:szCs w:val="20"/>
        </w:rPr>
      </w:pPr>
      <w:r w:rsidRPr="00164ABE">
        <w:rPr>
          <w:szCs w:val="20"/>
        </w:rPr>
        <w:t>(iii)</w:t>
      </w:r>
      <w:r w:rsidRPr="00164ABE">
        <w:rPr>
          <w:szCs w:val="20"/>
        </w:rPr>
        <w:tab/>
        <w:t>The Maximum Power Consumption (MPC for a Load Resource);</w:t>
      </w:r>
    </w:p>
    <w:p w:rsidR="00164ABE" w:rsidRPr="00164ABE" w:rsidRDefault="00164ABE" w:rsidP="00164ABE">
      <w:pPr>
        <w:spacing w:after="240"/>
        <w:ind w:left="2160" w:hanging="720"/>
        <w:rPr>
          <w:szCs w:val="20"/>
        </w:rPr>
      </w:pPr>
      <w:r w:rsidRPr="00164ABE">
        <w:rPr>
          <w:szCs w:val="20"/>
        </w:rPr>
        <w:t>(iv)</w:t>
      </w:r>
      <w:r w:rsidRPr="00164ABE">
        <w:rPr>
          <w:szCs w:val="20"/>
        </w:rPr>
        <w:tab/>
        <w:t>The Low Power Consumption (LPC for a Load Resource);</w:t>
      </w:r>
    </w:p>
    <w:p w:rsidR="00164ABE" w:rsidRPr="00164ABE" w:rsidRDefault="00164ABE" w:rsidP="00164ABE">
      <w:pPr>
        <w:spacing w:after="240"/>
        <w:ind w:left="2160" w:hanging="720"/>
        <w:rPr>
          <w:szCs w:val="20"/>
        </w:rPr>
      </w:pPr>
      <w:r w:rsidRPr="00164ABE">
        <w:rPr>
          <w:szCs w:val="20"/>
        </w:rPr>
        <w:t>(v)</w:t>
      </w:r>
      <w:r w:rsidRPr="00164ABE">
        <w:rPr>
          <w:szCs w:val="20"/>
        </w:rPr>
        <w:tab/>
        <w:t>The telemetered real power consumption; and</w:t>
      </w:r>
    </w:p>
    <w:p w:rsidR="00164ABE" w:rsidRPr="00164ABE" w:rsidRDefault="00164ABE" w:rsidP="00164ABE">
      <w:pPr>
        <w:ind w:left="2160" w:hanging="720"/>
        <w:rPr>
          <w:szCs w:val="20"/>
        </w:rPr>
      </w:pPr>
      <w:r w:rsidRPr="00164ABE">
        <w:rPr>
          <w:szCs w:val="20"/>
        </w:rPr>
        <w:t>(vi)</w:t>
      </w:r>
      <w:r w:rsidRPr="00164ABE">
        <w:rPr>
          <w:szCs w:val="20"/>
        </w:rPr>
        <w:tab/>
        <w:t xml:space="preserve">The Ancillary Service Resource Responsibility for each Ancillary Service. </w:t>
      </w:r>
    </w:p>
    <w:p w:rsidR="00164ABE" w:rsidRPr="00164ABE" w:rsidRDefault="00164ABE" w:rsidP="00164ABE">
      <w:pPr>
        <w:spacing w:before="240" w:after="240"/>
        <w:ind w:left="720" w:hanging="720"/>
        <w:rPr>
          <w:szCs w:val="20"/>
        </w:rPr>
      </w:pPr>
      <w:r w:rsidRPr="00164ABE">
        <w:rPr>
          <w:szCs w:val="20"/>
        </w:rPr>
        <w:t>(5)</w:t>
      </w:r>
      <w:r w:rsidRPr="00164ABE">
        <w:rPr>
          <w:szCs w:val="20"/>
        </w:rP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RPr="00164ABE"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64ABE" w:rsidRPr="00164ABE" w:rsidTr="000015F4">
        <w:tc>
          <w:tcPr>
            <w:tcW w:w="9445" w:type="dxa"/>
            <w:tcBorders>
              <w:top w:val="single" w:sz="4" w:space="0" w:color="auto"/>
              <w:left w:val="single" w:sz="4" w:space="0" w:color="auto"/>
              <w:bottom w:val="single" w:sz="4" w:space="0" w:color="auto"/>
              <w:right w:val="single" w:sz="4" w:space="0" w:color="auto"/>
            </w:tcBorders>
            <w:shd w:val="clear" w:color="auto" w:fill="D9D9D9"/>
          </w:tcPr>
          <w:p w:rsidR="00164ABE" w:rsidRPr="00164ABE" w:rsidRDefault="00164ABE" w:rsidP="00164ABE">
            <w:pPr>
              <w:spacing w:before="120" w:after="240"/>
              <w:rPr>
                <w:b/>
                <w:i/>
                <w:szCs w:val="20"/>
              </w:rPr>
            </w:pPr>
            <w:r w:rsidRPr="00164ABE">
              <w:rPr>
                <w:b/>
                <w:i/>
                <w:szCs w:val="20"/>
              </w:rPr>
              <w:t>[NPRR843:  Insert paragraph (6) below upon system implementation and renumber accordingly:]</w:t>
            </w:r>
          </w:p>
          <w:p w:rsidR="00164ABE" w:rsidRPr="00164ABE" w:rsidRDefault="00164ABE" w:rsidP="00164ABE">
            <w:pPr>
              <w:spacing w:after="240"/>
              <w:ind w:left="720" w:hanging="720"/>
              <w:rPr>
                <w:szCs w:val="20"/>
              </w:rPr>
            </w:pPr>
            <w:r w:rsidRPr="00164ABE">
              <w:rPr>
                <w:szCs w:val="20"/>
              </w:rPr>
              <w:t>(6)</w:t>
            </w:r>
            <w:r w:rsidRPr="00164ABE">
              <w:rPr>
                <w:szCs w:val="20"/>
              </w:rPr>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tc>
      </w:tr>
    </w:tbl>
    <w:p w:rsidR="00164ABE" w:rsidRPr="00164ABE" w:rsidRDefault="00164ABE" w:rsidP="00164ABE">
      <w:pPr>
        <w:spacing w:before="240" w:after="240"/>
        <w:ind w:left="720" w:hanging="720"/>
        <w:rPr>
          <w:szCs w:val="20"/>
        </w:rPr>
      </w:pPr>
      <w:r w:rsidRPr="00164ABE">
        <w:rPr>
          <w:szCs w:val="20"/>
        </w:rPr>
        <w:t>(6)</w:t>
      </w:r>
      <w:r w:rsidRPr="00164ABE">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rsidR="00164ABE" w:rsidRPr="00164ABE" w:rsidRDefault="00164ABE" w:rsidP="00164ABE">
      <w:pPr>
        <w:spacing w:after="240"/>
        <w:ind w:left="720" w:hanging="720"/>
        <w:rPr>
          <w:szCs w:val="20"/>
        </w:rPr>
      </w:pPr>
      <w:r w:rsidRPr="00164ABE">
        <w:rPr>
          <w:szCs w:val="20"/>
        </w:rPr>
        <w:t>(7)</w:t>
      </w:r>
      <w:r w:rsidRPr="00164ABE">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p w:rsidR="00164ABE" w:rsidRPr="00164ABE" w:rsidRDefault="00164ABE" w:rsidP="00164ABE">
      <w:pPr>
        <w:spacing w:after="240"/>
        <w:ind w:left="720" w:hanging="720"/>
        <w:rPr>
          <w:szCs w:val="20"/>
        </w:rPr>
      </w:pPr>
      <w:r w:rsidRPr="00164ABE">
        <w:rPr>
          <w:szCs w:val="20"/>
        </w:rPr>
        <w:lastRenderedPageBreak/>
        <w:t>(8)</w:t>
      </w:r>
      <w:r w:rsidRPr="00164ABE">
        <w:rPr>
          <w:szCs w:val="20"/>
        </w:rPr>
        <w:tab/>
        <w:t>ERCOT shall post on the MIS Public Area the offer price and the name of the Entity submitting the offer for the highest-priced Ancillary Service Offer selected for each Ancillary Service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64ABE" w:rsidRPr="00164ABE" w:rsidTr="000015F4">
        <w:tc>
          <w:tcPr>
            <w:tcW w:w="9445" w:type="dxa"/>
            <w:tcBorders>
              <w:top w:val="single" w:sz="4" w:space="0" w:color="auto"/>
              <w:left w:val="single" w:sz="4" w:space="0" w:color="auto"/>
              <w:bottom w:val="single" w:sz="4" w:space="0" w:color="auto"/>
              <w:right w:val="single" w:sz="4" w:space="0" w:color="auto"/>
            </w:tcBorders>
            <w:shd w:val="clear" w:color="auto" w:fill="D9D9D9"/>
          </w:tcPr>
          <w:p w:rsidR="00164ABE" w:rsidRPr="00164ABE" w:rsidRDefault="00164ABE" w:rsidP="00164ABE">
            <w:pPr>
              <w:spacing w:before="120" w:after="240"/>
              <w:rPr>
                <w:b/>
                <w:i/>
                <w:szCs w:val="20"/>
              </w:rPr>
            </w:pPr>
            <w:r w:rsidRPr="00164ABE">
              <w:rPr>
                <w:b/>
                <w:i/>
                <w:szCs w:val="20"/>
              </w:rPr>
              <w:t>[NPRR843:  Replace paragraph (8) above with the following upon system implementation:]</w:t>
            </w:r>
          </w:p>
          <w:p w:rsidR="00164ABE" w:rsidRPr="00164ABE" w:rsidRDefault="00164ABE" w:rsidP="00164ABE">
            <w:pPr>
              <w:spacing w:after="240"/>
              <w:ind w:left="720" w:hanging="720"/>
              <w:rPr>
                <w:szCs w:val="20"/>
              </w:rPr>
            </w:pPr>
            <w:r w:rsidRPr="00164ABE">
              <w:rPr>
                <w:szCs w:val="20"/>
              </w:rPr>
              <w:t>(8)</w:t>
            </w:r>
            <w:r w:rsidRPr="00164ABE">
              <w:rPr>
                <w:szCs w:val="20"/>
              </w:rP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rsidR="00164ABE" w:rsidRPr="00164ABE" w:rsidRDefault="00164ABE" w:rsidP="00164ABE">
      <w:pPr>
        <w:spacing w:before="240" w:after="240"/>
        <w:ind w:left="720" w:hanging="720"/>
        <w:rPr>
          <w:szCs w:val="20"/>
        </w:rPr>
      </w:pPr>
      <w:r w:rsidRPr="00164ABE">
        <w:rPr>
          <w:szCs w:val="20"/>
        </w:rPr>
        <w:t>(9)</w:t>
      </w:r>
      <w:r w:rsidRPr="00164ABE">
        <w:rPr>
          <w:szCs w:val="20"/>
        </w:rPr>
        <w:tab/>
        <w:t xml:space="preserve">ERCOT shall post on the MIS Public Area for each Operating Day the following information for each Resource: </w:t>
      </w:r>
    </w:p>
    <w:p w:rsidR="00164ABE" w:rsidRPr="00164ABE" w:rsidRDefault="00164ABE" w:rsidP="00164ABE">
      <w:pPr>
        <w:spacing w:after="240"/>
        <w:ind w:left="1440" w:hanging="720"/>
        <w:rPr>
          <w:szCs w:val="20"/>
        </w:rPr>
      </w:pPr>
      <w:r w:rsidRPr="00164ABE">
        <w:rPr>
          <w:szCs w:val="20"/>
        </w:rPr>
        <w:t>(a)</w:t>
      </w:r>
      <w:r w:rsidRPr="00164ABE">
        <w:rPr>
          <w:szCs w:val="20"/>
        </w:rPr>
        <w:tab/>
        <w:t>The Resource name;</w:t>
      </w:r>
    </w:p>
    <w:p w:rsidR="00164ABE" w:rsidRPr="00164ABE" w:rsidRDefault="00164ABE" w:rsidP="00164ABE">
      <w:pPr>
        <w:spacing w:after="240"/>
        <w:ind w:left="1440" w:hanging="720"/>
        <w:rPr>
          <w:szCs w:val="20"/>
        </w:rPr>
      </w:pPr>
      <w:r w:rsidRPr="00164ABE">
        <w:rPr>
          <w:szCs w:val="20"/>
        </w:rPr>
        <w:t>(b)</w:t>
      </w:r>
      <w:r w:rsidRPr="00164ABE">
        <w:rPr>
          <w:szCs w:val="20"/>
        </w:rPr>
        <w:tab/>
        <w:t>The names of the Entities providing information to ERCOT;</w:t>
      </w:r>
    </w:p>
    <w:p w:rsidR="00164ABE" w:rsidRPr="00164ABE" w:rsidRDefault="00164ABE" w:rsidP="00164ABE">
      <w:pPr>
        <w:spacing w:after="240"/>
        <w:ind w:left="1440" w:hanging="720"/>
        <w:rPr>
          <w:szCs w:val="20"/>
        </w:rPr>
      </w:pPr>
      <w:r w:rsidRPr="00164ABE">
        <w:rPr>
          <w:szCs w:val="20"/>
        </w:rPr>
        <w:t>(c)</w:t>
      </w:r>
      <w:r w:rsidRPr="00164ABE">
        <w:rPr>
          <w:szCs w:val="20"/>
        </w:rPr>
        <w:tab/>
        <w:t xml:space="preserve">The names of the Entities controlling each Resource.  ERCOT shall determine whether the Entity is in control of each Resource in accordance with subsection (e) of P.U.C. </w:t>
      </w:r>
      <w:r w:rsidRPr="00164ABE">
        <w:rPr>
          <w:rFonts w:cs="Arial"/>
          <w:smallCaps/>
          <w:szCs w:val="20"/>
        </w:rPr>
        <w:t xml:space="preserve">Subst. </w:t>
      </w:r>
      <w:r w:rsidRPr="00164ABE">
        <w:rPr>
          <w:szCs w:val="20"/>
        </w:rPr>
        <w:t>R. 25.502, Pricing Safeguards in Markets Operated by the Electric Reliability Council of Texas; and</w:t>
      </w:r>
    </w:p>
    <w:p w:rsidR="00164ABE" w:rsidRPr="00164ABE" w:rsidRDefault="00164ABE" w:rsidP="00164ABE">
      <w:pPr>
        <w:spacing w:after="240"/>
        <w:ind w:left="1440" w:hanging="720"/>
        <w:rPr>
          <w:szCs w:val="20"/>
        </w:rPr>
      </w:pPr>
      <w:r w:rsidRPr="00164ABE">
        <w:rPr>
          <w:szCs w:val="20"/>
        </w:rPr>
        <w:t>(d)</w:t>
      </w:r>
      <w:r w:rsidRPr="00164ABE">
        <w:rPr>
          <w:szCs w:val="20"/>
        </w:rPr>
        <w:tab/>
        <w:t>Flag for Reliability Must-Run (RMR) Resources.</w:t>
      </w:r>
    </w:p>
    <w:p w:rsidR="00164ABE" w:rsidRPr="00164ABE" w:rsidRDefault="00164ABE" w:rsidP="00164ABE">
      <w:pPr>
        <w:spacing w:after="240"/>
        <w:ind w:left="720" w:hanging="720"/>
        <w:rPr>
          <w:szCs w:val="20"/>
        </w:rPr>
      </w:pPr>
      <w:r w:rsidRPr="00164ABE">
        <w:rPr>
          <w:szCs w:val="20"/>
        </w:rPr>
        <w:t>(10)</w:t>
      </w:r>
      <w:r w:rsidRPr="00164ABE">
        <w:rPr>
          <w:szCs w:val="20"/>
        </w:rPr>
        <w:tab/>
        <w:t>ERCOT shall post on the MIS Public Area the following information from the DAM for each hourly Settlement Interval for the applicable Operating Day 60 days prior to the current Operating Day:</w:t>
      </w:r>
    </w:p>
    <w:p w:rsidR="00164ABE" w:rsidRPr="00164ABE" w:rsidRDefault="00164ABE" w:rsidP="00164ABE">
      <w:pPr>
        <w:spacing w:after="240"/>
        <w:ind w:left="1440" w:hanging="720"/>
        <w:rPr>
          <w:szCs w:val="20"/>
        </w:rPr>
      </w:pPr>
      <w:r w:rsidRPr="00164ABE">
        <w:rPr>
          <w:szCs w:val="20"/>
        </w:rPr>
        <w:t>(a)</w:t>
      </w:r>
      <w:r w:rsidRPr="00164ABE">
        <w:rPr>
          <w:szCs w:val="20"/>
        </w:rPr>
        <w:tab/>
        <w:t xml:space="preserve">The Generation Resource name and the Generation Resource’s Three-Part Supply Offer (prices and quantities), including Startup Offer and Minimum-Energy Offer, available for the DAM; </w:t>
      </w:r>
    </w:p>
    <w:p w:rsidR="00164ABE" w:rsidRPr="00164ABE" w:rsidRDefault="00164ABE" w:rsidP="00164ABE">
      <w:pPr>
        <w:spacing w:after="240"/>
        <w:ind w:left="1440" w:hanging="720"/>
        <w:rPr>
          <w:szCs w:val="20"/>
        </w:rPr>
      </w:pPr>
      <w:r w:rsidRPr="00164ABE">
        <w:rPr>
          <w:szCs w:val="20"/>
        </w:rPr>
        <w:t>(b)</w:t>
      </w:r>
      <w:r w:rsidRPr="00164ABE">
        <w:rPr>
          <w:szCs w:val="20"/>
        </w:rPr>
        <w:tab/>
        <w:t xml:space="preserve">For each Settlement Point, individual DAM Energy-Only Offer Curves available for the DAM and the name of the QSE submitting the offer; </w:t>
      </w:r>
    </w:p>
    <w:p w:rsidR="00164ABE" w:rsidRPr="00164ABE" w:rsidRDefault="00164ABE" w:rsidP="00164ABE">
      <w:pPr>
        <w:spacing w:after="240"/>
        <w:ind w:left="1440" w:hanging="720"/>
        <w:rPr>
          <w:szCs w:val="20"/>
        </w:rPr>
      </w:pPr>
      <w:r w:rsidRPr="00164ABE">
        <w:rPr>
          <w:szCs w:val="20"/>
        </w:rPr>
        <w:t>(c)</w:t>
      </w:r>
      <w:r w:rsidRPr="00164ABE">
        <w:rPr>
          <w:szCs w:val="20"/>
        </w:rPr>
        <w:tab/>
        <w:t xml:space="preserve">The Resource name and the Resource’s Ancillary Service Offers available for the DAM; </w:t>
      </w:r>
    </w:p>
    <w:p w:rsidR="00164ABE" w:rsidRPr="00164ABE" w:rsidRDefault="00164ABE" w:rsidP="00164ABE">
      <w:pPr>
        <w:spacing w:after="240"/>
        <w:ind w:left="1440" w:hanging="720"/>
        <w:rPr>
          <w:szCs w:val="20"/>
        </w:rPr>
      </w:pPr>
      <w:r w:rsidRPr="00164ABE">
        <w:rPr>
          <w:szCs w:val="20"/>
        </w:rPr>
        <w:t>(d)</w:t>
      </w:r>
      <w:r w:rsidRPr="00164ABE">
        <w:rPr>
          <w:szCs w:val="20"/>
        </w:rPr>
        <w:tab/>
        <w:t>For each Settlement Point, individual DAM Energy Bids available for the DAM and the name of the QSE submitting the bid;</w:t>
      </w:r>
    </w:p>
    <w:p w:rsidR="00164ABE" w:rsidRPr="00164ABE" w:rsidRDefault="00164ABE" w:rsidP="00164ABE">
      <w:pPr>
        <w:spacing w:after="240"/>
        <w:ind w:left="1440" w:hanging="720"/>
        <w:rPr>
          <w:szCs w:val="20"/>
        </w:rPr>
      </w:pPr>
      <w:r w:rsidRPr="00164ABE">
        <w:rPr>
          <w:szCs w:val="20"/>
        </w:rPr>
        <w:lastRenderedPageBreak/>
        <w:t>(e)</w:t>
      </w:r>
      <w:r w:rsidRPr="00164ABE">
        <w:rPr>
          <w:szCs w:val="20"/>
        </w:rPr>
        <w:tab/>
        <w:t>For each Settlement Point, individual PTP Obligation bids available to the DAM that sink at the Settlement Point and the QSE submitting the bid;</w:t>
      </w:r>
    </w:p>
    <w:p w:rsidR="00164ABE" w:rsidRPr="00164ABE" w:rsidRDefault="00164ABE" w:rsidP="00164ABE">
      <w:pPr>
        <w:spacing w:after="240"/>
        <w:ind w:left="1440" w:hanging="720"/>
        <w:rPr>
          <w:szCs w:val="20"/>
        </w:rPr>
      </w:pPr>
      <w:r w:rsidRPr="00164ABE">
        <w:rPr>
          <w:szCs w:val="20"/>
        </w:rPr>
        <w:t>(f)</w:t>
      </w:r>
      <w:r w:rsidRPr="00164ABE">
        <w:rPr>
          <w:szCs w:val="20"/>
        </w:rPr>
        <w:tab/>
        <w:t>The awards for each Ancillary Service from DAM for each Generation Resource;</w:t>
      </w:r>
    </w:p>
    <w:p w:rsidR="00164ABE" w:rsidRPr="00164ABE" w:rsidRDefault="00164ABE" w:rsidP="00164ABE">
      <w:pPr>
        <w:spacing w:after="240"/>
        <w:ind w:left="1440" w:hanging="720"/>
        <w:rPr>
          <w:szCs w:val="20"/>
        </w:rPr>
      </w:pPr>
      <w:r w:rsidRPr="00164ABE">
        <w:rPr>
          <w:szCs w:val="20"/>
        </w:rPr>
        <w:t>(g)</w:t>
      </w:r>
      <w:r w:rsidRPr="00164ABE">
        <w:rPr>
          <w:szCs w:val="20"/>
        </w:rPr>
        <w:tab/>
        <w:t>The awards for each Ancillary Service from DAM for each Load Resource;</w:t>
      </w:r>
    </w:p>
    <w:p w:rsidR="00164ABE" w:rsidRPr="00164ABE" w:rsidRDefault="00164ABE" w:rsidP="00164ABE">
      <w:pPr>
        <w:spacing w:after="240"/>
        <w:ind w:left="1440" w:hanging="720"/>
        <w:rPr>
          <w:szCs w:val="20"/>
        </w:rPr>
      </w:pPr>
      <w:r w:rsidRPr="00164ABE">
        <w:rPr>
          <w:szCs w:val="20"/>
        </w:rPr>
        <w:t>(h)</w:t>
      </w:r>
      <w:r w:rsidRPr="00164ABE">
        <w:rPr>
          <w:szCs w:val="20"/>
        </w:rPr>
        <w:tab/>
        <w:t>The award of each Three-Part Supply Offer from the DAM and the name of the QSE receiving the award;</w:t>
      </w:r>
    </w:p>
    <w:p w:rsidR="00164ABE" w:rsidRPr="00164ABE" w:rsidRDefault="00164ABE" w:rsidP="00164ABE">
      <w:pPr>
        <w:spacing w:after="240"/>
        <w:ind w:left="1440" w:hanging="720"/>
        <w:rPr>
          <w:szCs w:val="20"/>
        </w:rPr>
      </w:pPr>
      <w:r w:rsidRPr="00164ABE">
        <w:rPr>
          <w:szCs w:val="20"/>
        </w:rPr>
        <w:t>(i)</w:t>
      </w:r>
      <w:r w:rsidRPr="00164ABE">
        <w:rPr>
          <w:szCs w:val="20"/>
        </w:rPr>
        <w:tab/>
        <w:t>For each Settlement Point, the award of each DAM Energy-Only Offer from the DAM and the name of the QSE receiving the award;</w:t>
      </w:r>
    </w:p>
    <w:p w:rsidR="00164ABE" w:rsidRPr="00164ABE" w:rsidRDefault="00164ABE" w:rsidP="00164ABE">
      <w:pPr>
        <w:spacing w:after="240"/>
        <w:ind w:left="1440" w:hanging="720"/>
        <w:rPr>
          <w:szCs w:val="20"/>
        </w:rPr>
      </w:pPr>
      <w:r w:rsidRPr="00164ABE">
        <w:rPr>
          <w:szCs w:val="20"/>
        </w:rPr>
        <w:t>(j)</w:t>
      </w:r>
      <w:r w:rsidRPr="00164ABE">
        <w:rPr>
          <w:szCs w:val="20"/>
        </w:rPr>
        <w:tab/>
        <w:t>For each Settlement Point, the award of each DAM Energy Bid from the DAM and the name of the QSE receiving the award; and</w:t>
      </w:r>
    </w:p>
    <w:p w:rsidR="00164ABE" w:rsidRPr="00164ABE" w:rsidRDefault="00164ABE" w:rsidP="00164ABE">
      <w:pPr>
        <w:spacing w:after="240"/>
        <w:ind w:left="1440" w:hanging="720"/>
        <w:rPr>
          <w:szCs w:val="20"/>
        </w:rPr>
      </w:pPr>
      <w:r w:rsidRPr="00164ABE">
        <w:rPr>
          <w:szCs w:val="20"/>
        </w:rPr>
        <w:t>(k)</w:t>
      </w:r>
      <w:r w:rsidRPr="00164ABE">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64ABE" w:rsidRPr="00164ABE" w:rsidTr="000015F4">
        <w:tc>
          <w:tcPr>
            <w:tcW w:w="9445" w:type="dxa"/>
            <w:tcBorders>
              <w:top w:val="single" w:sz="4" w:space="0" w:color="auto"/>
              <w:left w:val="single" w:sz="4" w:space="0" w:color="auto"/>
              <w:bottom w:val="single" w:sz="4" w:space="0" w:color="auto"/>
              <w:right w:val="single" w:sz="4" w:space="0" w:color="auto"/>
            </w:tcBorders>
            <w:shd w:val="clear" w:color="auto" w:fill="D9D9D9"/>
          </w:tcPr>
          <w:p w:rsidR="00164ABE" w:rsidRPr="00164ABE" w:rsidRDefault="00164ABE" w:rsidP="00164ABE">
            <w:pPr>
              <w:spacing w:before="120" w:after="240"/>
              <w:rPr>
                <w:b/>
                <w:i/>
                <w:szCs w:val="20"/>
              </w:rPr>
            </w:pPr>
            <w:r w:rsidRPr="00164ABE">
              <w:rPr>
                <w:b/>
                <w:i/>
                <w:szCs w:val="20"/>
              </w:rPr>
              <w:t>[NPRR843:  Insert paragraph (11) below upon system implementation:]</w:t>
            </w:r>
          </w:p>
          <w:p w:rsidR="00164ABE" w:rsidRPr="00164ABE" w:rsidRDefault="00164ABE" w:rsidP="00164ABE">
            <w:pPr>
              <w:spacing w:after="240"/>
              <w:ind w:left="720" w:hanging="720"/>
              <w:rPr>
                <w:szCs w:val="20"/>
              </w:rPr>
            </w:pPr>
            <w:r w:rsidRPr="00164ABE">
              <w:rPr>
                <w:szCs w:val="20"/>
              </w:rPr>
              <w:t>(11)</w:t>
            </w:r>
            <w:r w:rsidRPr="00164ABE">
              <w:rPr>
                <w:szCs w:val="20"/>
              </w:rPr>
              <w:tab/>
              <w:t xml:space="preserve">ERCOT shall post on the MIS Public Area the following information from any </w:t>
            </w:r>
            <w:r w:rsidRPr="00164ABE">
              <w:rPr>
                <w:iCs/>
                <w:szCs w:val="20"/>
              </w:rPr>
              <w:t>applicable</w:t>
            </w:r>
            <w:r w:rsidRPr="00164ABE">
              <w:rPr>
                <w:szCs w:val="20"/>
              </w:rPr>
              <w:t xml:space="preserve"> SASMs for each hourly Settlement Interval for the applicable Operating Day 60 days prior to the current Operating Day:</w:t>
            </w:r>
          </w:p>
          <w:p w:rsidR="00164ABE" w:rsidRPr="00164ABE" w:rsidRDefault="00164ABE" w:rsidP="00164ABE">
            <w:pPr>
              <w:spacing w:after="240"/>
              <w:ind w:left="1440" w:hanging="720"/>
              <w:rPr>
                <w:szCs w:val="20"/>
              </w:rPr>
            </w:pPr>
            <w:r w:rsidRPr="00164ABE">
              <w:rPr>
                <w:szCs w:val="20"/>
              </w:rPr>
              <w:t>(a)</w:t>
            </w:r>
            <w:r w:rsidRPr="00164ABE">
              <w:rPr>
                <w:szCs w:val="20"/>
              </w:rPr>
              <w:tab/>
              <w:t>The Resource name and the Resource’s Ancillary Service Offers available for any applicable SASMs;</w:t>
            </w:r>
          </w:p>
          <w:p w:rsidR="00164ABE" w:rsidRPr="00164ABE" w:rsidRDefault="00164ABE" w:rsidP="00164ABE">
            <w:pPr>
              <w:spacing w:after="240"/>
              <w:ind w:left="1440" w:hanging="720"/>
              <w:rPr>
                <w:szCs w:val="20"/>
              </w:rPr>
            </w:pPr>
            <w:r w:rsidRPr="00164ABE">
              <w:rPr>
                <w:szCs w:val="20"/>
              </w:rPr>
              <w:t>(b)</w:t>
            </w:r>
            <w:r w:rsidRPr="00164ABE">
              <w:rPr>
                <w:szCs w:val="20"/>
              </w:rPr>
              <w:tab/>
              <w:t>The awards for each Ancillary Service from any applicable SASMs for each Generation Resource; and</w:t>
            </w:r>
          </w:p>
          <w:p w:rsidR="00164ABE" w:rsidRPr="00164ABE" w:rsidRDefault="00164ABE" w:rsidP="00164ABE">
            <w:pPr>
              <w:spacing w:after="240"/>
              <w:ind w:left="1440" w:hanging="720"/>
              <w:rPr>
                <w:szCs w:val="20"/>
              </w:rPr>
            </w:pPr>
            <w:r w:rsidRPr="00164ABE">
              <w:rPr>
                <w:szCs w:val="20"/>
              </w:rPr>
              <w:t>(c)</w:t>
            </w:r>
            <w:r w:rsidRPr="00164ABE">
              <w:rPr>
                <w:szCs w:val="20"/>
              </w:rPr>
              <w:tab/>
              <w:t>The awards for each Ancillary Service from any applicable SASMs for each Load Resource.</w:t>
            </w:r>
          </w:p>
        </w:tc>
      </w:tr>
    </w:tbl>
    <w:p w:rsidR="00FB556C" w:rsidRDefault="00FB556C" w:rsidP="00FB556C">
      <w:pPr>
        <w:pStyle w:val="H5"/>
        <w:ind w:left="1627" w:hanging="1627"/>
      </w:pPr>
      <w:bookmarkStart w:id="138" w:name="_Toc266254156"/>
      <w:bookmarkStart w:id="139" w:name="_Toc289696707"/>
      <w:bookmarkStart w:id="140" w:name="_Toc400526101"/>
      <w:bookmarkStart w:id="141" w:name="_Toc405534419"/>
      <w:bookmarkStart w:id="142" w:name="_Toc406570432"/>
      <w:bookmarkStart w:id="143" w:name="_Toc410910584"/>
      <w:bookmarkStart w:id="144" w:name="_Toc411841012"/>
      <w:bookmarkStart w:id="145" w:name="_Toc422146974"/>
      <w:bookmarkStart w:id="146" w:name="_Toc433020570"/>
      <w:bookmarkStart w:id="147" w:name="_Toc437262011"/>
      <w:bookmarkStart w:id="148" w:name="_Toc478375186"/>
      <w:bookmarkStart w:id="149" w:name="_Toc510513278"/>
      <w:r>
        <w:t>3.2.6.2</w:t>
      </w:r>
      <w:r w:rsidRPr="006A0091">
        <w:t>.1</w:t>
      </w:r>
      <w:r w:rsidRPr="006A0091">
        <w:tab/>
        <w:t>Peak Load Estimate</w:t>
      </w:r>
      <w:bookmarkEnd w:id="138"/>
      <w:bookmarkEnd w:id="139"/>
      <w:bookmarkEnd w:id="140"/>
      <w:bookmarkEnd w:id="141"/>
      <w:bookmarkEnd w:id="142"/>
      <w:bookmarkEnd w:id="143"/>
      <w:bookmarkEnd w:id="144"/>
      <w:bookmarkEnd w:id="145"/>
      <w:bookmarkEnd w:id="146"/>
      <w:bookmarkEnd w:id="147"/>
      <w:bookmarkEnd w:id="148"/>
      <w:bookmarkEnd w:id="149"/>
    </w:p>
    <w:p w:rsidR="00FB556C" w:rsidRPr="006A0091" w:rsidRDefault="00FB556C" w:rsidP="00FB556C">
      <w:pPr>
        <w:pStyle w:val="BodyTextNumbered"/>
      </w:pPr>
      <w:r>
        <w:t>(1)</w:t>
      </w:r>
      <w:r>
        <w:tab/>
      </w:r>
      <w:r w:rsidRPr="006A0091">
        <w:t>ERCOT shall prepare, at least annually, a</w:t>
      </w:r>
      <w:r>
        <w:t xml:space="preserve"> forecast</w:t>
      </w:r>
      <w:r w:rsidRPr="006A0091">
        <w:t xml:space="preserve"> of the total peak Load for both summer and winter </w:t>
      </w:r>
      <w:r>
        <w:t>P</w:t>
      </w:r>
      <w:r w:rsidRPr="006A0091">
        <w:t xml:space="preserve">eak Load </w:t>
      </w:r>
      <w:r>
        <w:t>Seasons</w:t>
      </w:r>
      <w:r w:rsidRPr="006A0091">
        <w:t xml:space="preserve"> for the current year and a minimum of ten future years using an econometric forecast, taking into account econometric inputs, weather conditions, demographic data and other variables as deemed appropriate by ERCOT.  The firm </w:t>
      </w:r>
      <w:r>
        <w:t>P</w:t>
      </w:r>
      <w:r w:rsidRPr="006A0091">
        <w:t xml:space="preserve">eak Load </w:t>
      </w:r>
      <w:r w:rsidRPr="002616D0">
        <w:t>Season estimate shall be determined by the following equation:</w:t>
      </w:r>
      <w:r w:rsidRPr="006A0091">
        <w:t xml:space="preserve"> </w:t>
      </w:r>
    </w:p>
    <w:p w:rsidR="00FB556C" w:rsidRDefault="00FB556C" w:rsidP="00FB556C">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s, i</w:t>
      </w:r>
      <w:ins w:id="150" w:author="STEC" w:date="2018-09-14T08:43:00Z">
        <w:r w:rsidR="003E2C45">
          <w:rPr>
            <w:b/>
            <w:bCs/>
            <w:i/>
            <w:vertAlign w:val="subscript"/>
          </w:rPr>
          <w:t xml:space="preserve"> </w:t>
        </w:r>
      </w:ins>
      <w:ins w:id="151" w:author="STEC" w:date="2018-09-14T08:42:00Z">
        <w:r w:rsidR="003E2C45" w:rsidRPr="006A0091">
          <w:rPr>
            <w:b/>
            <w:bCs/>
          </w:rPr>
          <w:t>– LR</w:t>
        </w:r>
        <w:r w:rsidR="00C50A81">
          <w:rPr>
            <w:b/>
            <w:bCs/>
          </w:rPr>
          <w:t>ECR</w:t>
        </w:r>
        <w:r w:rsidR="003E2C45" w:rsidRPr="006A0091">
          <w:rPr>
            <w:b/>
            <w:bCs/>
          </w:rPr>
          <w:t>S</w:t>
        </w:r>
        <w:r w:rsidR="003E2C45">
          <w:rPr>
            <w:b/>
            <w:bCs/>
          </w:rPr>
          <w:t xml:space="preserve"> </w:t>
        </w:r>
        <w:r w:rsidR="003E2C45" w:rsidRPr="006A0091">
          <w:rPr>
            <w:b/>
            <w:bCs/>
            <w:i/>
            <w:vertAlign w:val="subscript"/>
          </w:rPr>
          <w:t>s, i</w:t>
        </w:r>
      </w:ins>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rsidR="00FB556C" w:rsidRDefault="00FB556C" w:rsidP="00FB556C">
      <w:pPr>
        <w:tabs>
          <w:tab w:val="left" w:pos="2340"/>
        </w:tabs>
        <w:rPr>
          <w:iCs/>
        </w:rPr>
      </w:pPr>
      <w:r>
        <w:rPr>
          <w:iCs/>
        </w:rPr>
        <w:tab/>
      </w:r>
    </w:p>
    <w:p w:rsidR="00FB556C" w:rsidRPr="006A0091" w:rsidRDefault="00FB556C" w:rsidP="00FB556C">
      <w:pPr>
        <w:rPr>
          <w:iCs/>
        </w:rPr>
      </w:pPr>
      <w:r w:rsidRPr="006A0091">
        <w:rPr>
          <w:iCs/>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8"/>
        <w:gridCol w:w="871"/>
        <w:gridCol w:w="7027"/>
      </w:tblGrid>
      <w:tr w:rsidR="00FB556C" w:rsidRPr="006A0091" w:rsidTr="00A112CE">
        <w:trPr>
          <w:cantSplit/>
          <w:tblHeader/>
        </w:trPr>
        <w:tc>
          <w:tcPr>
            <w:tcW w:w="876" w:type="pct"/>
          </w:tcPr>
          <w:p w:rsidR="00FB556C" w:rsidRPr="00545FF6" w:rsidRDefault="00FB556C" w:rsidP="00A112CE">
            <w:pPr>
              <w:pStyle w:val="TableHead"/>
              <w:rPr>
                <w:iCs w:val="0"/>
              </w:rPr>
            </w:pPr>
            <w:r w:rsidRPr="00545FF6">
              <w:rPr>
                <w:iCs w:val="0"/>
              </w:rPr>
              <w:t>Variable</w:t>
            </w:r>
          </w:p>
        </w:tc>
        <w:tc>
          <w:tcPr>
            <w:tcW w:w="455" w:type="pct"/>
          </w:tcPr>
          <w:p w:rsidR="00FB556C" w:rsidRPr="00545FF6" w:rsidRDefault="00FB556C" w:rsidP="00A112CE">
            <w:pPr>
              <w:pStyle w:val="TableHead"/>
              <w:rPr>
                <w:iCs w:val="0"/>
              </w:rPr>
            </w:pPr>
            <w:r w:rsidRPr="00545FF6">
              <w:rPr>
                <w:iCs w:val="0"/>
              </w:rPr>
              <w:t>Unit</w:t>
            </w:r>
          </w:p>
        </w:tc>
        <w:tc>
          <w:tcPr>
            <w:tcW w:w="3669" w:type="pct"/>
          </w:tcPr>
          <w:p w:rsidR="00FB556C" w:rsidRPr="00545FF6" w:rsidRDefault="00FB556C" w:rsidP="00A112CE">
            <w:pPr>
              <w:pStyle w:val="TableHead"/>
              <w:rPr>
                <w:iCs w:val="0"/>
              </w:rPr>
            </w:pPr>
            <w:r w:rsidRPr="00545FF6">
              <w:rPr>
                <w:iCs w:val="0"/>
              </w:rPr>
              <w:t>Definition</w:t>
            </w:r>
          </w:p>
        </w:tc>
      </w:tr>
      <w:tr w:rsidR="00FB556C" w:rsidRPr="006A0091" w:rsidTr="00A112CE">
        <w:trPr>
          <w:cantSplit/>
          <w:tblHeader/>
        </w:trPr>
        <w:tc>
          <w:tcPr>
            <w:tcW w:w="876" w:type="pct"/>
          </w:tcPr>
          <w:p w:rsidR="00FB556C" w:rsidRPr="006A0091" w:rsidRDefault="00FB556C" w:rsidP="00A112CE">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rsidR="00FB556C" w:rsidRPr="00545FF6" w:rsidRDefault="00FB556C" w:rsidP="00A112CE">
            <w:pPr>
              <w:spacing w:after="60"/>
              <w:rPr>
                <w:iCs/>
                <w:sz w:val="20"/>
              </w:rPr>
            </w:pPr>
            <w:r w:rsidRPr="00545FF6">
              <w:rPr>
                <w:iCs/>
                <w:sz w:val="20"/>
              </w:rPr>
              <w:t>MW</w:t>
            </w:r>
          </w:p>
        </w:tc>
        <w:tc>
          <w:tcPr>
            <w:tcW w:w="3669" w:type="pct"/>
          </w:tcPr>
          <w:p w:rsidR="00FB556C" w:rsidRPr="006A0091" w:rsidRDefault="00FB556C" w:rsidP="00A112CE">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FB556C" w:rsidRPr="006A0091" w:rsidTr="00A112CE">
        <w:trPr>
          <w:cantSplit/>
          <w:tblHeader/>
        </w:trPr>
        <w:tc>
          <w:tcPr>
            <w:tcW w:w="876" w:type="pct"/>
          </w:tcPr>
          <w:p w:rsidR="00FB556C" w:rsidRPr="006A0091" w:rsidRDefault="00FB556C" w:rsidP="00A112CE">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rsidR="00FB556C" w:rsidRPr="00545FF6" w:rsidRDefault="00FB556C" w:rsidP="00A112CE">
            <w:pPr>
              <w:spacing w:after="60"/>
              <w:rPr>
                <w:iCs/>
                <w:sz w:val="20"/>
              </w:rPr>
            </w:pPr>
            <w:r w:rsidRPr="00545FF6">
              <w:rPr>
                <w:iCs/>
                <w:sz w:val="20"/>
              </w:rPr>
              <w:t>MW</w:t>
            </w:r>
          </w:p>
        </w:tc>
        <w:tc>
          <w:tcPr>
            <w:tcW w:w="3669" w:type="pct"/>
          </w:tcPr>
          <w:p w:rsidR="00FB556C" w:rsidRPr="006A0091" w:rsidRDefault="00FB556C" w:rsidP="00A112CE">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FB556C" w:rsidRPr="006A0091" w:rsidTr="00A112CE">
        <w:trPr>
          <w:cantSplit/>
          <w:tblHeader/>
        </w:trPr>
        <w:tc>
          <w:tcPr>
            <w:tcW w:w="876" w:type="pct"/>
          </w:tcPr>
          <w:p w:rsidR="00FB556C" w:rsidRPr="006A0091" w:rsidRDefault="00FB556C" w:rsidP="00A112CE">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rsidR="00FB556C" w:rsidRPr="00545FF6" w:rsidRDefault="00FB556C" w:rsidP="00A112CE">
            <w:pPr>
              <w:spacing w:after="60"/>
              <w:rPr>
                <w:iCs/>
                <w:sz w:val="20"/>
              </w:rPr>
            </w:pPr>
            <w:r w:rsidRPr="00545FF6">
              <w:rPr>
                <w:iCs/>
                <w:sz w:val="20"/>
              </w:rPr>
              <w:t>MW</w:t>
            </w:r>
          </w:p>
        </w:tc>
        <w:tc>
          <w:tcPr>
            <w:tcW w:w="3669" w:type="pct"/>
          </w:tcPr>
          <w:p w:rsidR="00FB556C" w:rsidRPr="006A0091" w:rsidRDefault="00FB556C" w:rsidP="00A112CE">
            <w:pPr>
              <w:spacing w:after="60"/>
              <w:rPr>
                <w:iCs/>
                <w:sz w:val="20"/>
              </w:rPr>
            </w:pPr>
            <w:r w:rsidRPr="00545FF6">
              <w:rPr>
                <w:i/>
                <w:iCs/>
                <w:sz w:val="20"/>
              </w:rPr>
              <w:t xml:space="preserve">Load Resource providing </w:t>
            </w:r>
            <w:r>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C50A81" w:rsidRPr="006A0091" w:rsidTr="00A112CE">
        <w:trPr>
          <w:cantSplit/>
          <w:tblHeader/>
          <w:ins w:id="152" w:author="STEC" w:date="2018-09-14T08:43:00Z"/>
        </w:trPr>
        <w:tc>
          <w:tcPr>
            <w:tcW w:w="876" w:type="pct"/>
          </w:tcPr>
          <w:p w:rsidR="00C50A81" w:rsidRPr="006A0091" w:rsidRDefault="00C50A81" w:rsidP="00C50A81">
            <w:pPr>
              <w:spacing w:after="60"/>
              <w:rPr>
                <w:ins w:id="153" w:author="STEC" w:date="2018-09-14T08:43:00Z"/>
                <w:iCs/>
                <w:sz w:val="20"/>
              </w:rPr>
            </w:pPr>
            <w:ins w:id="154" w:author="STEC" w:date="2018-09-14T08:43:00Z">
              <w:r w:rsidRPr="006A0091">
                <w:rPr>
                  <w:iCs/>
                  <w:sz w:val="20"/>
                </w:rPr>
                <w:t>LR</w:t>
              </w:r>
              <w:r>
                <w:rPr>
                  <w:iCs/>
                  <w:sz w:val="20"/>
                </w:rPr>
                <w:t>ECR</w:t>
              </w:r>
              <w:r w:rsidRPr="006A0091">
                <w:rPr>
                  <w:iCs/>
                  <w:sz w:val="20"/>
                </w:rPr>
                <w:t>S</w:t>
              </w:r>
              <w:r>
                <w:rPr>
                  <w:iCs/>
                  <w:sz w:val="20"/>
                </w:rPr>
                <w:t xml:space="preserve"> </w:t>
              </w:r>
              <w:r w:rsidRPr="006A0091">
                <w:rPr>
                  <w:i/>
                  <w:iCs/>
                  <w:sz w:val="20"/>
                  <w:vertAlign w:val="subscript"/>
                </w:rPr>
                <w:t>s, i</w:t>
              </w:r>
            </w:ins>
          </w:p>
        </w:tc>
        <w:tc>
          <w:tcPr>
            <w:tcW w:w="455" w:type="pct"/>
          </w:tcPr>
          <w:p w:rsidR="00C50A81" w:rsidRPr="00545FF6" w:rsidRDefault="00C50A81" w:rsidP="00C50A81">
            <w:pPr>
              <w:spacing w:after="60"/>
              <w:rPr>
                <w:ins w:id="155" w:author="STEC" w:date="2018-09-14T08:43:00Z"/>
                <w:iCs/>
                <w:sz w:val="20"/>
              </w:rPr>
            </w:pPr>
            <w:ins w:id="156" w:author="STEC" w:date="2018-09-14T08:43:00Z">
              <w:r w:rsidRPr="00545FF6">
                <w:rPr>
                  <w:iCs/>
                  <w:sz w:val="20"/>
                </w:rPr>
                <w:t>MW</w:t>
              </w:r>
            </w:ins>
          </w:p>
        </w:tc>
        <w:tc>
          <w:tcPr>
            <w:tcW w:w="3669" w:type="pct"/>
          </w:tcPr>
          <w:p w:rsidR="00C50A81" w:rsidRPr="00545FF6" w:rsidRDefault="00C50A81" w:rsidP="00C50A81">
            <w:pPr>
              <w:spacing w:after="60"/>
              <w:rPr>
                <w:ins w:id="157" w:author="STEC" w:date="2018-09-14T08:43:00Z"/>
                <w:i/>
                <w:iCs/>
                <w:sz w:val="20"/>
              </w:rPr>
            </w:pPr>
            <w:ins w:id="158" w:author="STEC" w:date="2018-09-14T08:43:00Z">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ins>
          </w:p>
        </w:tc>
      </w:tr>
      <w:tr w:rsidR="00FB556C" w:rsidRPr="006A0091" w:rsidTr="00A112CE">
        <w:trPr>
          <w:cantSplit/>
          <w:tblHeader/>
        </w:trPr>
        <w:tc>
          <w:tcPr>
            <w:tcW w:w="876" w:type="pct"/>
          </w:tcPr>
          <w:p w:rsidR="00FB556C" w:rsidRPr="006A0091" w:rsidRDefault="00FB556C" w:rsidP="00FB556C">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rsidR="00FB556C" w:rsidRPr="00545FF6" w:rsidRDefault="00FB556C" w:rsidP="00FB556C">
            <w:pPr>
              <w:spacing w:after="60"/>
              <w:rPr>
                <w:iCs/>
                <w:sz w:val="20"/>
              </w:rPr>
            </w:pPr>
            <w:r w:rsidRPr="00545FF6">
              <w:rPr>
                <w:iCs/>
                <w:sz w:val="20"/>
              </w:rPr>
              <w:t>MW</w:t>
            </w:r>
          </w:p>
        </w:tc>
        <w:tc>
          <w:tcPr>
            <w:tcW w:w="3669" w:type="pct"/>
          </w:tcPr>
          <w:p w:rsidR="00FB556C" w:rsidRPr="006A0091" w:rsidRDefault="00FB556C" w:rsidP="00FB556C">
            <w:pPr>
              <w:spacing w:after="60"/>
              <w:rPr>
                <w:iCs/>
                <w:sz w:val="20"/>
              </w:rPr>
            </w:pPr>
            <w:r w:rsidRPr="00545FF6">
              <w:rPr>
                <w:i/>
                <w:iCs/>
                <w:sz w:val="20"/>
              </w:rPr>
              <w:t>Load Resource providing Non-Spinning Reserve (Non-Spin)</w:t>
            </w:r>
            <w:r w:rsidRPr="006A0091">
              <w:rPr>
                <w:iCs/>
                <w:sz w:val="20"/>
              </w:rPr>
              <w:t xml:space="preserve">—The </w:t>
            </w:r>
            <w:r>
              <w:rPr>
                <w:iCs/>
                <w:sz w:val="20"/>
              </w:rPr>
              <w:t xml:space="preserve">estimated </w:t>
            </w:r>
            <w:r w:rsidRPr="006A0091">
              <w:rPr>
                <w:iCs/>
                <w:sz w:val="20"/>
              </w:rPr>
              <w:t xml:space="preserve">amount of Non-Spin </w:t>
            </w:r>
            <w:r>
              <w:rPr>
                <w:iCs/>
                <w:sz w:val="20"/>
              </w:rPr>
              <w:t xml:space="preserve">that </w:t>
            </w:r>
            <w:r w:rsidRPr="006A0091">
              <w:rPr>
                <w:iCs/>
                <w:sz w:val="20"/>
              </w:rPr>
              <w:t>Load Resource</w:t>
            </w:r>
            <w:r>
              <w:rPr>
                <w:iCs/>
                <w:sz w:val="20"/>
              </w:rPr>
              <w:t>s</w:t>
            </w:r>
            <w:r w:rsidRPr="006A0091">
              <w:rPr>
                <w:iCs/>
                <w:sz w:val="20"/>
              </w:rPr>
              <w:t xml:space="preserve"> </w:t>
            </w:r>
            <w:r>
              <w:rPr>
                <w:iCs/>
                <w:sz w:val="20"/>
              </w:rPr>
              <w:t>are</w:t>
            </w:r>
            <w:r w:rsidRPr="006A0091">
              <w:rPr>
                <w:iCs/>
                <w:sz w:val="20"/>
              </w:rPr>
              <w:t xml:space="preserve"> 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FB556C" w:rsidRPr="006A0091" w:rsidTr="00A112CE">
        <w:trPr>
          <w:cantSplit/>
          <w:tblHeader/>
        </w:trPr>
        <w:tc>
          <w:tcPr>
            <w:tcW w:w="876" w:type="pct"/>
          </w:tcPr>
          <w:p w:rsidR="00FB556C" w:rsidRPr="006A0091" w:rsidRDefault="00FB556C" w:rsidP="00FB556C">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rsidR="00FB556C" w:rsidRPr="00545FF6" w:rsidRDefault="00FB556C" w:rsidP="00FB556C">
            <w:pPr>
              <w:spacing w:after="60"/>
              <w:rPr>
                <w:iCs/>
                <w:sz w:val="20"/>
              </w:rPr>
            </w:pPr>
            <w:r w:rsidRPr="00545FF6">
              <w:rPr>
                <w:iCs/>
                <w:sz w:val="20"/>
              </w:rPr>
              <w:t>MW</w:t>
            </w:r>
          </w:p>
        </w:tc>
        <w:tc>
          <w:tcPr>
            <w:tcW w:w="3669" w:type="pct"/>
          </w:tcPr>
          <w:p w:rsidR="00FB556C" w:rsidRDefault="00FB556C" w:rsidP="00FB556C">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Pr>
                <w:iCs/>
                <w:sz w:val="20"/>
              </w:rPr>
              <w:t>calculated as follows</w:t>
            </w:r>
            <w:r w:rsidRPr="006A0091">
              <w:rPr>
                <w:iCs/>
                <w:sz w:val="20"/>
              </w:rPr>
              <w:t xml:space="preserve">: </w:t>
            </w:r>
            <w:r>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6"/>
              <w:gridCol w:w="2880"/>
              <w:gridCol w:w="2690"/>
            </w:tblGrid>
            <w:tr w:rsidR="00FB556C" w:rsidRPr="00743CFE" w:rsidTr="00A112CE">
              <w:trPr>
                <w:trHeight w:val="791"/>
              </w:trPr>
              <w:tc>
                <w:tcPr>
                  <w:tcW w:w="1226" w:type="dxa"/>
                  <w:shd w:val="clear" w:color="auto" w:fill="auto"/>
                  <w:vAlign w:val="center"/>
                </w:tcPr>
                <w:p w:rsidR="00FB556C" w:rsidRPr="00851514" w:rsidRDefault="00FB556C" w:rsidP="00FB556C">
                  <w:pPr>
                    <w:spacing w:after="60"/>
                    <w:jc w:val="center"/>
                    <w:rPr>
                      <w:b/>
                      <w:iCs/>
                      <w:sz w:val="20"/>
                    </w:rPr>
                  </w:pPr>
                  <w:r w:rsidRPr="00851514">
                    <w:rPr>
                      <w:b/>
                      <w:iCs/>
                      <w:sz w:val="20"/>
                    </w:rPr>
                    <w:t>Year (i)</w:t>
                  </w:r>
                </w:p>
              </w:tc>
              <w:tc>
                <w:tcPr>
                  <w:tcW w:w="2880" w:type="dxa"/>
                  <w:shd w:val="clear" w:color="auto" w:fill="auto"/>
                  <w:vAlign w:val="center"/>
                </w:tcPr>
                <w:p w:rsidR="00FB556C" w:rsidRPr="00851514" w:rsidRDefault="00FB556C" w:rsidP="00FB556C">
                  <w:pPr>
                    <w:spacing w:after="60"/>
                    <w:jc w:val="center"/>
                    <w:rPr>
                      <w:b/>
                      <w:iCs/>
                      <w:sz w:val="20"/>
                    </w:rPr>
                  </w:pPr>
                  <w:r w:rsidRPr="00851514">
                    <w:rPr>
                      <w:b/>
                      <w:iCs/>
                      <w:sz w:val="20"/>
                    </w:rPr>
                    <w:t>Winter Peak Load</w:t>
                  </w:r>
                </w:p>
              </w:tc>
              <w:tc>
                <w:tcPr>
                  <w:tcW w:w="2690" w:type="dxa"/>
                  <w:shd w:val="clear" w:color="auto" w:fill="auto"/>
                  <w:vAlign w:val="center"/>
                </w:tcPr>
                <w:p w:rsidR="00FB556C" w:rsidRPr="00851514" w:rsidRDefault="00FB556C" w:rsidP="00FB556C">
                  <w:pPr>
                    <w:spacing w:after="60"/>
                    <w:jc w:val="center"/>
                    <w:rPr>
                      <w:b/>
                      <w:iCs/>
                      <w:sz w:val="20"/>
                    </w:rPr>
                  </w:pPr>
                  <w:r w:rsidRPr="00851514">
                    <w:rPr>
                      <w:b/>
                      <w:iCs/>
                      <w:sz w:val="20"/>
                    </w:rPr>
                    <w:t>Summer Peak Load</w:t>
                  </w:r>
                </w:p>
              </w:tc>
            </w:tr>
            <w:tr w:rsidR="00FB556C" w:rsidRPr="00743CFE" w:rsidTr="00A112CE">
              <w:trPr>
                <w:trHeight w:val="764"/>
              </w:trPr>
              <w:tc>
                <w:tcPr>
                  <w:tcW w:w="1226" w:type="dxa"/>
                  <w:shd w:val="clear" w:color="auto" w:fill="auto"/>
                  <w:vAlign w:val="center"/>
                </w:tcPr>
                <w:p w:rsidR="00FB556C" w:rsidRPr="00851514" w:rsidRDefault="00FB556C" w:rsidP="00FB556C">
                  <w:pPr>
                    <w:spacing w:after="60"/>
                    <w:rPr>
                      <w:iCs/>
                      <w:sz w:val="20"/>
                    </w:rPr>
                  </w:pPr>
                  <w:r w:rsidRPr="00851514">
                    <w:rPr>
                      <w:iCs/>
                      <w:sz w:val="20"/>
                    </w:rPr>
                    <w:t>Current Year (i = 1)</w:t>
                  </w:r>
                </w:p>
              </w:tc>
              <w:tc>
                <w:tcPr>
                  <w:tcW w:w="2880" w:type="dxa"/>
                  <w:shd w:val="clear" w:color="auto" w:fill="auto"/>
                  <w:vAlign w:val="center"/>
                </w:tcPr>
                <w:p w:rsidR="00FB556C" w:rsidRPr="00851514" w:rsidRDefault="00FB556C" w:rsidP="00FB556C">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rsidR="00FB556C" w:rsidRPr="00851514" w:rsidRDefault="00FB556C" w:rsidP="00FB556C">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FB556C" w:rsidRPr="00743CFE" w:rsidTr="00A112CE">
              <w:trPr>
                <w:trHeight w:val="818"/>
              </w:trPr>
              <w:tc>
                <w:tcPr>
                  <w:tcW w:w="1226" w:type="dxa"/>
                  <w:shd w:val="clear" w:color="auto" w:fill="auto"/>
                  <w:vAlign w:val="center"/>
                </w:tcPr>
                <w:p w:rsidR="00FB556C" w:rsidRPr="00851514" w:rsidRDefault="00FB556C" w:rsidP="00FB556C">
                  <w:pPr>
                    <w:spacing w:after="60"/>
                    <w:rPr>
                      <w:iCs/>
                      <w:sz w:val="20"/>
                    </w:rPr>
                  </w:pPr>
                  <w:r w:rsidRPr="00851514">
                    <w:rPr>
                      <w:iCs/>
                      <w:sz w:val="20"/>
                    </w:rPr>
                    <w:t>Second Year (i = 2)</w:t>
                  </w:r>
                </w:p>
              </w:tc>
              <w:tc>
                <w:tcPr>
                  <w:tcW w:w="2880" w:type="dxa"/>
                  <w:shd w:val="clear" w:color="auto" w:fill="auto"/>
                  <w:vAlign w:val="center"/>
                </w:tcPr>
                <w:p w:rsidR="00FB556C" w:rsidRPr="00851514" w:rsidRDefault="00FB556C" w:rsidP="00FB556C">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rsidR="00FB556C" w:rsidRPr="00851514" w:rsidRDefault="00FB556C" w:rsidP="00FB556C">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FB556C" w:rsidRPr="00743CFE" w:rsidTr="00A112CE">
              <w:trPr>
                <w:trHeight w:val="818"/>
              </w:trPr>
              <w:tc>
                <w:tcPr>
                  <w:tcW w:w="1226" w:type="dxa"/>
                  <w:shd w:val="clear" w:color="auto" w:fill="auto"/>
                  <w:vAlign w:val="center"/>
                </w:tcPr>
                <w:p w:rsidR="00FB556C" w:rsidRPr="00851514" w:rsidRDefault="00FB556C" w:rsidP="00FB556C">
                  <w:pPr>
                    <w:spacing w:after="60"/>
                    <w:rPr>
                      <w:iCs/>
                      <w:sz w:val="20"/>
                    </w:rPr>
                  </w:pPr>
                  <w:r w:rsidRPr="00851514">
                    <w:rPr>
                      <w:iCs/>
                      <w:sz w:val="20"/>
                    </w:rPr>
                    <w:t>Third Year (i = 3)</w:t>
                  </w:r>
                </w:p>
              </w:tc>
              <w:tc>
                <w:tcPr>
                  <w:tcW w:w="2880" w:type="dxa"/>
                  <w:shd w:val="clear" w:color="auto" w:fill="auto"/>
                  <w:vAlign w:val="center"/>
                </w:tcPr>
                <w:p w:rsidR="00FB556C" w:rsidRPr="00851514" w:rsidRDefault="00FB556C" w:rsidP="00FB556C">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rsidR="00FB556C" w:rsidRPr="00851514" w:rsidRDefault="00FB556C" w:rsidP="00FB556C">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FB556C" w:rsidRPr="00743CFE" w:rsidTr="00A112CE">
              <w:trPr>
                <w:trHeight w:val="818"/>
              </w:trPr>
              <w:tc>
                <w:tcPr>
                  <w:tcW w:w="1226" w:type="dxa"/>
                  <w:shd w:val="clear" w:color="auto" w:fill="auto"/>
                  <w:vAlign w:val="center"/>
                </w:tcPr>
                <w:p w:rsidR="00FB556C" w:rsidRPr="00851514" w:rsidRDefault="00FB556C" w:rsidP="00FB556C">
                  <w:pPr>
                    <w:spacing w:after="60"/>
                    <w:rPr>
                      <w:iCs/>
                      <w:sz w:val="20"/>
                    </w:rPr>
                  </w:pPr>
                  <w:r w:rsidRPr="00851514">
                    <w:rPr>
                      <w:iCs/>
                      <w:sz w:val="20"/>
                    </w:rPr>
                    <w:t>Years after Third Year (i &gt; 3)</w:t>
                  </w:r>
                </w:p>
              </w:tc>
              <w:tc>
                <w:tcPr>
                  <w:tcW w:w="2880" w:type="dxa"/>
                  <w:shd w:val="clear" w:color="auto" w:fill="auto"/>
                  <w:vAlign w:val="center"/>
                </w:tcPr>
                <w:p w:rsidR="00FB556C" w:rsidRPr="00851514" w:rsidRDefault="00FB556C" w:rsidP="00FB556C">
                  <w:pPr>
                    <w:spacing w:after="60"/>
                    <w:rPr>
                      <w:iCs/>
                      <w:sz w:val="20"/>
                    </w:rPr>
                  </w:pPr>
                  <w:r w:rsidRPr="00851514">
                    <w:rPr>
                      <w:iCs/>
                      <w:sz w:val="20"/>
                    </w:rPr>
                    <w:t>Equal to third year amount.</w:t>
                  </w:r>
                </w:p>
              </w:tc>
              <w:tc>
                <w:tcPr>
                  <w:tcW w:w="2690" w:type="dxa"/>
                  <w:shd w:val="clear" w:color="auto" w:fill="auto"/>
                  <w:vAlign w:val="center"/>
                </w:tcPr>
                <w:p w:rsidR="00FB556C" w:rsidRPr="00851514" w:rsidRDefault="00FB556C" w:rsidP="00FB556C">
                  <w:pPr>
                    <w:spacing w:after="60"/>
                    <w:rPr>
                      <w:iCs/>
                      <w:sz w:val="20"/>
                    </w:rPr>
                  </w:pPr>
                  <w:r w:rsidRPr="00851514">
                    <w:rPr>
                      <w:iCs/>
                      <w:sz w:val="20"/>
                    </w:rPr>
                    <w:t>Equal to third year amount.</w:t>
                  </w:r>
                </w:p>
              </w:tc>
            </w:tr>
          </w:tbl>
          <w:p w:rsidR="00FB556C" w:rsidRPr="006A0091" w:rsidRDefault="00FB556C" w:rsidP="00FB556C">
            <w:pPr>
              <w:spacing w:after="60"/>
              <w:rPr>
                <w:i/>
                <w:iCs/>
                <w:sz w:val="20"/>
              </w:rPr>
            </w:pPr>
          </w:p>
        </w:tc>
      </w:tr>
      <w:tr w:rsidR="00FB556C" w:rsidRPr="006A0091" w:rsidTr="00A112CE">
        <w:trPr>
          <w:cantSplit/>
          <w:tblHeader/>
        </w:trPr>
        <w:tc>
          <w:tcPr>
            <w:tcW w:w="876" w:type="pct"/>
          </w:tcPr>
          <w:p w:rsidR="00FB556C" w:rsidRPr="006A0091" w:rsidRDefault="00FB556C" w:rsidP="00FB556C">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rsidR="00FB556C" w:rsidRPr="00545FF6" w:rsidRDefault="00FB556C" w:rsidP="00FB556C">
            <w:pPr>
              <w:spacing w:after="60"/>
              <w:rPr>
                <w:iCs/>
                <w:sz w:val="20"/>
              </w:rPr>
            </w:pPr>
            <w:r w:rsidRPr="00545FF6">
              <w:rPr>
                <w:iCs/>
                <w:sz w:val="20"/>
              </w:rPr>
              <w:t>MW</w:t>
            </w:r>
          </w:p>
        </w:tc>
        <w:tc>
          <w:tcPr>
            <w:tcW w:w="3669" w:type="pct"/>
          </w:tcPr>
          <w:p w:rsidR="00FB556C" w:rsidRPr="006A0091" w:rsidRDefault="00FB556C" w:rsidP="00FB556C">
            <w:pPr>
              <w:spacing w:after="60"/>
              <w:rPr>
                <w:iCs/>
                <w:sz w:val="20"/>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w:t>
            </w:r>
            <w:ins w:id="159" w:author="STEC" w:date="2018-09-14T08:45:00Z">
              <w:r w:rsidR="00C50A81">
                <w:rPr>
                  <w:iCs/>
                  <w:sz w:val="20"/>
                </w:rPr>
                <w:t xml:space="preserve">, </w:t>
              </w:r>
              <w:r w:rsidR="00C50A81" w:rsidRPr="006A0091">
                <w:rPr>
                  <w:iCs/>
                  <w:sz w:val="20"/>
                </w:rPr>
                <w:t>LR</w:t>
              </w:r>
              <w:r w:rsidR="00C50A81">
                <w:rPr>
                  <w:iCs/>
                  <w:sz w:val="20"/>
                </w:rPr>
                <w:t>ECR</w:t>
              </w:r>
              <w:r w:rsidR="00C50A81" w:rsidRPr="006A0091">
                <w:rPr>
                  <w:iCs/>
                  <w:sz w:val="20"/>
                </w:rPr>
                <w:t>S</w:t>
              </w:r>
            </w:ins>
            <w:r w:rsidRPr="006A0091">
              <w:rPr>
                <w:iCs/>
                <w:sz w:val="20"/>
              </w:rPr>
              <w:t xml:space="preserve"> or LRNSRS.</w:t>
            </w:r>
            <w:r>
              <w:rPr>
                <w:iCs/>
                <w:sz w:val="20"/>
              </w:rPr>
              <w:t xml:space="preserve">  This value does not include Wholesale Storage Load (WSL).</w:t>
            </w:r>
          </w:p>
        </w:tc>
      </w:tr>
      <w:tr w:rsidR="00FB556C" w:rsidRPr="006A0091" w:rsidTr="00A112CE">
        <w:trPr>
          <w:cantSplit/>
          <w:tblHeader/>
        </w:trPr>
        <w:tc>
          <w:tcPr>
            <w:tcW w:w="876" w:type="pct"/>
          </w:tcPr>
          <w:p w:rsidR="00FB556C" w:rsidRPr="006A0091" w:rsidRDefault="00FB556C" w:rsidP="00FB556C">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rsidR="00FB556C" w:rsidRPr="00545FF6" w:rsidRDefault="00FB556C" w:rsidP="00FB556C">
            <w:pPr>
              <w:spacing w:after="60"/>
              <w:rPr>
                <w:iCs/>
                <w:sz w:val="20"/>
              </w:rPr>
            </w:pPr>
            <w:r w:rsidRPr="00545FF6">
              <w:rPr>
                <w:iCs/>
                <w:sz w:val="20"/>
              </w:rPr>
              <w:t>MW</w:t>
            </w:r>
          </w:p>
        </w:tc>
        <w:tc>
          <w:tcPr>
            <w:tcW w:w="3669" w:type="pct"/>
          </w:tcPr>
          <w:p w:rsidR="00FB556C" w:rsidRPr="006A0091" w:rsidRDefault="00FB556C" w:rsidP="00FB556C">
            <w:pPr>
              <w:spacing w:after="60"/>
              <w:rPr>
                <w:iCs/>
                <w:sz w:val="20"/>
              </w:rPr>
            </w:pPr>
            <w:r w:rsidRPr="001D6190">
              <w:rPr>
                <w:i/>
                <w:iCs/>
                <w:sz w:val="20"/>
              </w:rPr>
              <w:t>Amount of Energy Efficiency Programs Procured</w:t>
            </w:r>
            <w:r w:rsidRPr="006A0091">
              <w:rPr>
                <w:iCs/>
                <w:sz w:val="20"/>
              </w:rPr>
              <w:t>—</w:t>
            </w:r>
            <w:r>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Pr>
                <w:i/>
                <w:iCs/>
                <w:sz w:val="20"/>
              </w:rPr>
              <w:t xml:space="preserve">  </w:t>
            </w:r>
            <w:r>
              <w:rPr>
                <w:iCs/>
                <w:sz w:val="20"/>
              </w:rPr>
              <w:t>ERCOT may also consider any energy efficiency and/or Demand response initiatives reported by Non-Opt-In Entities (NOIEs).</w:t>
            </w:r>
            <w:r w:rsidRPr="006A0091">
              <w:rPr>
                <w:i/>
                <w:iCs/>
                <w:sz w:val="20"/>
              </w:rPr>
              <w:t xml:space="preserve">  </w:t>
            </w:r>
          </w:p>
        </w:tc>
      </w:tr>
      <w:tr w:rsidR="00FB556C" w:rsidRPr="006A0091" w:rsidTr="00A112CE">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rsidR="00FB556C" w:rsidRPr="006A0091" w:rsidRDefault="008E0382" w:rsidP="008E0382">
            <w:pPr>
              <w:pStyle w:val="TableBody"/>
              <w:rPr>
                <w:i/>
              </w:rPr>
            </w:pPr>
            <w:r>
              <w:rPr>
                <w:i/>
              </w:rPr>
              <w:t>i</w:t>
            </w:r>
          </w:p>
        </w:tc>
        <w:tc>
          <w:tcPr>
            <w:tcW w:w="455" w:type="pct"/>
            <w:tcBorders>
              <w:top w:val="single" w:sz="6" w:space="0" w:color="auto"/>
              <w:left w:val="single" w:sz="6" w:space="0" w:color="auto"/>
              <w:bottom w:val="single" w:sz="6" w:space="0" w:color="auto"/>
              <w:right w:val="single" w:sz="6" w:space="0" w:color="auto"/>
            </w:tcBorders>
          </w:tcPr>
          <w:p w:rsidR="00FB556C" w:rsidRPr="00545FF6" w:rsidRDefault="00FB556C" w:rsidP="00FB556C">
            <w:pPr>
              <w:pStyle w:val="TableBody"/>
            </w:pPr>
            <w:bookmarkStart w:id="160" w:name="_Toc289696709"/>
            <w:r w:rsidRPr="00545FF6">
              <w:t>None</w:t>
            </w:r>
            <w:bookmarkEnd w:id="160"/>
          </w:p>
        </w:tc>
        <w:tc>
          <w:tcPr>
            <w:tcW w:w="3669" w:type="pct"/>
            <w:tcBorders>
              <w:top w:val="single" w:sz="6" w:space="0" w:color="auto"/>
              <w:left w:val="single" w:sz="6" w:space="0" w:color="auto"/>
              <w:bottom w:val="single" w:sz="6" w:space="0" w:color="auto"/>
              <w:right w:val="single" w:sz="4" w:space="0" w:color="auto"/>
            </w:tcBorders>
          </w:tcPr>
          <w:p w:rsidR="00FB556C" w:rsidRPr="006A0091" w:rsidRDefault="00FB556C" w:rsidP="00FB556C">
            <w:pPr>
              <w:pStyle w:val="TableBody"/>
            </w:pPr>
            <w:bookmarkStart w:id="161" w:name="_Toc289696710"/>
            <w:r>
              <w:t>Y</w:t>
            </w:r>
            <w:r w:rsidRPr="006A0091">
              <w:t>ear</w:t>
            </w:r>
            <w:bookmarkEnd w:id="161"/>
            <w:r>
              <w:t>.</w:t>
            </w:r>
          </w:p>
        </w:tc>
      </w:tr>
      <w:tr w:rsidR="00FB556C" w:rsidRPr="006A0091" w:rsidTr="00A112CE">
        <w:trPr>
          <w:cantSplit/>
          <w:tblHeader/>
        </w:trPr>
        <w:tc>
          <w:tcPr>
            <w:tcW w:w="876" w:type="pct"/>
            <w:tcBorders>
              <w:top w:val="single" w:sz="6" w:space="0" w:color="auto"/>
              <w:left w:val="single" w:sz="4" w:space="0" w:color="auto"/>
              <w:bottom w:val="single" w:sz="4" w:space="0" w:color="auto"/>
              <w:right w:val="single" w:sz="6" w:space="0" w:color="auto"/>
            </w:tcBorders>
          </w:tcPr>
          <w:p w:rsidR="00FB556C" w:rsidRPr="006A0091" w:rsidRDefault="008E0382" w:rsidP="008E0382">
            <w:pPr>
              <w:pStyle w:val="TableBody"/>
              <w:rPr>
                <w:i/>
              </w:rPr>
            </w:pPr>
            <w:bookmarkStart w:id="162" w:name="_Toc289696711"/>
            <w:r>
              <w:rPr>
                <w:i/>
              </w:rPr>
              <w:t>s</w:t>
            </w:r>
            <w:bookmarkEnd w:id="162"/>
          </w:p>
        </w:tc>
        <w:tc>
          <w:tcPr>
            <w:tcW w:w="455" w:type="pct"/>
            <w:tcBorders>
              <w:top w:val="single" w:sz="6" w:space="0" w:color="auto"/>
              <w:left w:val="single" w:sz="6" w:space="0" w:color="auto"/>
              <w:bottom w:val="single" w:sz="4" w:space="0" w:color="auto"/>
              <w:right w:val="single" w:sz="6" w:space="0" w:color="auto"/>
            </w:tcBorders>
          </w:tcPr>
          <w:p w:rsidR="00FB556C" w:rsidRPr="00545FF6" w:rsidRDefault="00FB556C" w:rsidP="00FB556C">
            <w:pPr>
              <w:pStyle w:val="TableBody"/>
            </w:pPr>
            <w:bookmarkStart w:id="163" w:name="_Toc289696712"/>
            <w:r w:rsidRPr="00545FF6">
              <w:t>None</w:t>
            </w:r>
            <w:bookmarkEnd w:id="163"/>
          </w:p>
        </w:tc>
        <w:tc>
          <w:tcPr>
            <w:tcW w:w="3669" w:type="pct"/>
            <w:tcBorders>
              <w:top w:val="single" w:sz="6" w:space="0" w:color="auto"/>
              <w:left w:val="single" w:sz="6" w:space="0" w:color="auto"/>
              <w:bottom w:val="single" w:sz="4" w:space="0" w:color="auto"/>
              <w:right w:val="single" w:sz="4" w:space="0" w:color="auto"/>
            </w:tcBorders>
          </w:tcPr>
          <w:p w:rsidR="00FB556C" w:rsidRPr="006A0091" w:rsidRDefault="00FB556C" w:rsidP="00FB556C">
            <w:pPr>
              <w:pStyle w:val="TableBody"/>
            </w:pPr>
            <w:bookmarkStart w:id="164" w:name="_Toc289696713"/>
            <w:r w:rsidRPr="006A0091">
              <w:t>Peak Load Season</w:t>
            </w:r>
            <w:bookmarkEnd w:id="164"/>
            <w:r>
              <w:t>.</w:t>
            </w:r>
          </w:p>
        </w:tc>
      </w:tr>
    </w:tbl>
    <w:p w:rsidR="00BA7A09" w:rsidRPr="0003648D" w:rsidRDefault="00BA7A09" w:rsidP="00BA7A09">
      <w:pPr>
        <w:spacing w:before="240" w:after="240"/>
        <w:ind w:left="907" w:hanging="907"/>
        <w:outlineLvl w:val="2"/>
        <w:rPr>
          <w:b/>
          <w:i/>
          <w:iCs/>
          <w:szCs w:val="20"/>
        </w:rPr>
      </w:pPr>
      <w:r w:rsidRPr="0003648D">
        <w:rPr>
          <w:b/>
          <w:i/>
          <w:iCs/>
          <w:szCs w:val="20"/>
        </w:rPr>
        <w:t>3.6.1</w:t>
      </w:r>
      <w:r w:rsidRPr="0003648D">
        <w:rPr>
          <w:b/>
          <w:i/>
          <w:iCs/>
          <w:szCs w:val="20"/>
        </w:rPr>
        <w:tab/>
        <w:t>Load Resource Participation</w:t>
      </w:r>
      <w:bookmarkEnd w:id="90"/>
      <w:bookmarkEnd w:id="91"/>
      <w:bookmarkEnd w:id="92"/>
      <w:bookmarkEnd w:id="93"/>
      <w:bookmarkEnd w:id="94"/>
      <w:bookmarkEnd w:id="95"/>
      <w:bookmarkEnd w:id="96"/>
      <w:bookmarkEnd w:id="97"/>
      <w:bookmarkEnd w:id="98"/>
      <w:bookmarkEnd w:id="99"/>
    </w:p>
    <w:p w:rsidR="00BA7A09" w:rsidRPr="0003648D" w:rsidRDefault="00BA7A09" w:rsidP="00BA7A09">
      <w:pPr>
        <w:spacing w:after="240"/>
        <w:ind w:left="720" w:hanging="720"/>
        <w:rPr>
          <w:iCs/>
          <w:szCs w:val="20"/>
        </w:rPr>
      </w:pPr>
      <w:r w:rsidRPr="0003648D">
        <w:rPr>
          <w:iCs/>
          <w:szCs w:val="20"/>
        </w:rPr>
        <w:t>(1)</w:t>
      </w:r>
      <w:r w:rsidRPr="0003648D">
        <w:rPr>
          <w:iCs/>
          <w:szCs w:val="20"/>
        </w:rPr>
        <w:tab/>
        <w:t xml:space="preserve">A Load Resource may participate by providing: </w:t>
      </w:r>
    </w:p>
    <w:p w:rsidR="00BA7A09" w:rsidRPr="0003648D" w:rsidRDefault="00BA7A09" w:rsidP="00BA7A09">
      <w:pPr>
        <w:spacing w:after="240"/>
        <w:ind w:left="1440" w:hanging="720"/>
        <w:rPr>
          <w:szCs w:val="20"/>
        </w:rPr>
      </w:pPr>
      <w:r w:rsidRPr="0003648D">
        <w:rPr>
          <w:szCs w:val="20"/>
        </w:rPr>
        <w:t>(a)</w:t>
      </w:r>
      <w:r w:rsidRPr="0003648D">
        <w:rPr>
          <w:szCs w:val="20"/>
        </w:rPr>
        <w:tab/>
        <w:t>Ancillary Service:</w:t>
      </w:r>
    </w:p>
    <w:p w:rsidR="00BA7A09" w:rsidRPr="0003648D" w:rsidRDefault="00BA7A09" w:rsidP="00BA7A09">
      <w:pPr>
        <w:spacing w:after="240"/>
        <w:ind w:left="2160" w:hanging="720"/>
        <w:rPr>
          <w:szCs w:val="20"/>
        </w:rPr>
      </w:pPr>
      <w:r w:rsidRPr="0003648D">
        <w:rPr>
          <w:szCs w:val="20"/>
        </w:rPr>
        <w:t>(i)</w:t>
      </w:r>
      <w:r w:rsidRPr="0003648D">
        <w:rPr>
          <w:szCs w:val="20"/>
        </w:rPr>
        <w:tab/>
        <w:t>Regulation Up (Reg-Up) Service as a Controllable Load Resource capable of providing Primary Frequency Response;</w:t>
      </w:r>
    </w:p>
    <w:p w:rsidR="00BA7A09" w:rsidRPr="0003648D" w:rsidRDefault="00BA7A09" w:rsidP="00BA7A09">
      <w:pPr>
        <w:spacing w:after="240"/>
        <w:ind w:left="2160" w:hanging="720"/>
        <w:rPr>
          <w:szCs w:val="20"/>
        </w:rPr>
      </w:pPr>
      <w:r w:rsidRPr="0003648D">
        <w:rPr>
          <w:szCs w:val="20"/>
        </w:rPr>
        <w:t>(ii)</w:t>
      </w:r>
      <w:r w:rsidRPr="0003648D">
        <w:rPr>
          <w:szCs w:val="20"/>
        </w:rPr>
        <w:tab/>
        <w:t>Regulation Down (Reg-Down) Service as a Controllable Load Resource capable of providing Primary Frequency Response;</w:t>
      </w:r>
    </w:p>
    <w:p w:rsidR="00BA7A09" w:rsidRDefault="00BA7A09" w:rsidP="00BA7A09">
      <w:pPr>
        <w:spacing w:after="240"/>
        <w:ind w:left="2160" w:hanging="720"/>
        <w:rPr>
          <w:ins w:id="165" w:author="STEC" w:date="2018-09-14T08:46:00Z"/>
          <w:szCs w:val="20"/>
        </w:rPr>
      </w:pPr>
      <w:r w:rsidRPr="0003648D">
        <w:rPr>
          <w:szCs w:val="20"/>
        </w:rPr>
        <w:t>(iii)</w:t>
      </w:r>
      <w:r w:rsidRPr="0003648D">
        <w:rPr>
          <w:szCs w:val="20"/>
        </w:rPr>
        <w:tab/>
        <w:t xml:space="preserve">Responsive Reserve (RRS) Service as a Controllable Load Resource qualified for Security-Constrained Economic Dispatch (SCED) Dispatch and capable of providing Primary Frequency Response, or as a Load Resource controlled by high-set under-frequency relay; </w:t>
      </w:r>
      <w:del w:id="166" w:author="STEC" w:date="2018-09-14T08:47:00Z">
        <w:r w:rsidRPr="0003648D" w:rsidDel="00C50A81">
          <w:rPr>
            <w:szCs w:val="20"/>
          </w:rPr>
          <w:delText>and</w:delText>
        </w:r>
      </w:del>
    </w:p>
    <w:p w:rsidR="00C50A81" w:rsidRPr="0003648D" w:rsidRDefault="00C50A81" w:rsidP="00BA7A09">
      <w:pPr>
        <w:spacing w:after="240"/>
        <w:ind w:left="2160" w:hanging="720"/>
        <w:rPr>
          <w:szCs w:val="20"/>
        </w:rPr>
      </w:pPr>
      <w:ins w:id="167" w:author="STEC" w:date="2018-09-14T08:46:00Z">
        <w:r>
          <w:t>(iv)</w:t>
        </w:r>
        <w:r>
          <w:tab/>
          <w:t>ERCOT Contingency Reserve Service</w:t>
        </w:r>
        <w:r w:rsidRPr="0003648D">
          <w:rPr>
            <w:szCs w:val="20"/>
          </w:rPr>
          <w:t xml:space="preserve"> </w:t>
        </w:r>
        <w:r>
          <w:rPr>
            <w:szCs w:val="20"/>
          </w:rPr>
          <w:t>(ECRS)</w:t>
        </w:r>
      </w:ins>
      <w:r w:rsidRPr="0003648D">
        <w:rPr>
          <w:szCs w:val="20"/>
        </w:rPr>
        <w:t xml:space="preserve"> </w:t>
      </w:r>
      <w:ins w:id="168" w:author="STEC" w:date="2018-09-14T08:46:00Z">
        <w:r w:rsidRPr="0003648D">
          <w:rPr>
            <w:szCs w:val="20"/>
          </w:rPr>
          <w:t>as a Controllable Load Resource qualified for Security-Constrained Economic Dispatch (SCED) Dispatch and capable of providing Primary Frequency Response, or as a Load Resource that may or may not be controlled by high-set under-frequency relay; and</w:t>
        </w:r>
      </w:ins>
    </w:p>
    <w:p w:rsidR="00BA7A09" w:rsidRPr="0003648D" w:rsidRDefault="00BA7A09" w:rsidP="00BA7A09">
      <w:pPr>
        <w:spacing w:after="240"/>
        <w:ind w:left="2160" w:hanging="720"/>
        <w:rPr>
          <w:szCs w:val="20"/>
        </w:rPr>
      </w:pPr>
      <w:r w:rsidRPr="0003648D">
        <w:rPr>
          <w:szCs w:val="20"/>
        </w:rPr>
        <w:t>(</w:t>
      </w:r>
      <w:ins w:id="169" w:author="STEC" w:date="2018-09-14T08:47:00Z">
        <w:r w:rsidR="00C50A81">
          <w:rPr>
            <w:szCs w:val="20"/>
          </w:rPr>
          <w:t>v</w:t>
        </w:r>
      </w:ins>
      <w:del w:id="170" w:author="STEC" w:date="2018-09-14T08:47:00Z">
        <w:r w:rsidRPr="0003648D" w:rsidDel="00C50A81">
          <w:rPr>
            <w:szCs w:val="20"/>
          </w:rPr>
          <w:delText>iv</w:delText>
        </w:r>
      </w:del>
      <w:r w:rsidRPr="0003648D">
        <w:rPr>
          <w:szCs w:val="20"/>
        </w:rPr>
        <w:t>)</w:t>
      </w:r>
      <w:r w:rsidRPr="0003648D">
        <w:rPr>
          <w:szCs w:val="20"/>
        </w:rPr>
        <w:tab/>
        <w:t xml:space="preserve">Non-Spinning Reserve (Non-Spin) Service as a Controllable Load Resource qualified for SCED Dispatch; </w:t>
      </w:r>
    </w:p>
    <w:p w:rsidR="00BA7A09" w:rsidRPr="0003648D" w:rsidRDefault="00BA7A09" w:rsidP="00BA7A09">
      <w:pPr>
        <w:spacing w:after="240"/>
        <w:ind w:left="1440" w:hanging="720"/>
        <w:rPr>
          <w:szCs w:val="20"/>
        </w:rPr>
      </w:pPr>
      <w:r w:rsidRPr="0003648D">
        <w:rPr>
          <w:szCs w:val="20"/>
        </w:rPr>
        <w:t>(b)</w:t>
      </w:r>
      <w:r w:rsidRPr="0003648D">
        <w:rPr>
          <w:szCs w:val="20"/>
        </w:rPr>
        <w:tab/>
        <w:t xml:space="preserve">Energy in the form of Demand response from a Controllable Load Resource in Real-Time via SCED; </w:t>
      </w:r>
    </w:p>
    <w:p w:rsidR="00BA7A09" w:rsidRPr="0003648D" w:rsidRDefault="00BA7A09" w:rsidP="00BA7A09">
      <w:pPr>
        <w:spacing w:after="240"/>
        <w:ind w:left="1440" w:hanging="720"/>
        <w:rPr>
          <w:szCs w:val="20"/>
        </w:rPr>
      </w:pPr>
      <w:r w:rsidRPr="0003648D">
        <w:rPr>
          <w:szCs w:val="20"/>
        </w:rPr>
        <w:t>(c)</w:t>
      </w:r>
      <w:r w:rsidRPr="0003648D">
        <w:rPr>
          <w:szCs w:val="20"/>
        </w:rPr>
        <w:tab/>
        <w:t>Emergency Response Service (ERS) for hours in which the Load Resource does not have an Ancillary Service Resource Responsibility; and</w:t>
      </w:r>
    </w:p>
    <w:p w:rsidR="00BA7A09" w:rsidRPr="0003648D" w:rsidRDefault="00BA7A09" w:rsidP="00BA7A09">
      <w:pPr>
        <w:spacing w:after="240"/>
        <w:ind w:left="1440" w:hanging="720"/>
        <w:rPr>
          <w:szCs w:val="20"/>
        </w:rPr>
      </w:pPr>
      <w:r w:rsidRPr="0003648D">
        <w:rPr>
          <w:szCs w:val="20"/>
        </w:rPr>
        <w:t>(d)</w:t>
      </w:r>
      <w:r w:rsidRPr="0003648D">
        <w:rPr>
          <w:szCs w:val="20"/>
        </w:rPr>
        <w:tab/>
        <w:t xml:space="preserve">Voluntary Load response in Real-Time. </w:t>
      </w:r>
    </w:p>
    <w:p w:rsidR="00BA7A09" w:rsidRPr="0003648D" w:rsidRDefault="00BA7A09" w:rsidP="00BA7A09">
      <w:pPr>
        <w:spacing w:after="240"/>
        <w:ind w:left="720" w:hanging="720"/>
        <w:rPr>
          <w:szCs w:val="20"/>
        </w:rPr>
      </w:pPr>
      <w:r w:rsidRPr="0003648D">
        <w:rPr>
          <w:szCs w:val="20"/>
        </w:rPr>
        <w:t>(2)</w:t>
      </w:r>
      <w:r w:rsidRPr="0003648D">
        <w:rPr>
          <w:szCs w:val="20"/>
        </w:rPr>
        <w:tab/>
        <w:t xml:space="preserve">Except for voluntary Load response and ERS, loads participating in any ERCOT market must be registered as a Load Resource and are subject to qualification testing administered by ERCOT.  </w:t>
      </w:r>
    </w:p>
    <w:p w:rsidR="00BA7A09" w:rsidRPr="0003648D" w:rsidRDefault="00BA7A09" w:rsidP="00BA7A09">
      <w:pPr>
        <w:spacing w:after="240"/>
        <w:ind w:left="720" w:hanging="720"/>
        <w:rPr>
          <w:szCs w:val="20"/>
        </w:rPr>
      </w:pPr>
      <w:r w:rsidRPr="0003648D">
        <w:rPr>
          <w:szCs w:val="20"/>
        </w:rPr>
        <w:t>(3)</w:t>
      </w:r>
      <w:r w:rsidRPr="0003648D">
        <w:rPr>
          <w:szCs w:val="20"/>
        </w:rPr>
        <w:tab/>
        <w:t>All ERCOT Settlements resulting from Load Resource participation are made only with the Qualified Scheduling Entity (QSE) representing the Load Resource.</w:t>
      </w:r>
    </w:p>
    <w:p w:rsidR="00BA7A09" w:rsidRPr="0003648D" w:rsidRDefault="00BA7A09" w:rsidP="00BA7A09">
      <w:pPr>
        <w:spacing w:after="240"/>
        <w:ind w:left="720" w:hanging="720"/>
        <w:rPr>
          <w:szCs w:val="20"/>
        </w:rPr>
      </w:pPr>
      <w:r w:rsidRPr="0003648D">
        <w:rPr>
          <w:szCs w:val="20"/>
        </w:rPr>
        <w:lastRenderedPageBreak/>
        <w:t>(4)</w:t>
      </w:r>
      <w:r w:rsidRPr="0003648D">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rsidR="00BA7A09" w:rsidRPr="0003648D" w:rsidRDefault="00BA7A09" w:rsidP="00BA7A09">
      <w:pPr>
        <w:spacing w:after="240"/>
        <w:ind w:left="720" w:hanging="720"/>
        <w:rPr>
          <w:iCs/>
          <w:szCs w:val="20"/>
        </w:rPr>
      </w:pPr>
      <w:r w:rsidRPr="0003648D">
        <w:rPr>
          <w:iCs/>
          <w:szCs w:val="20"/>
        </w:rPr>
        <w:t>(5)</w:t>
      </w:r>
      <w:r w:rsidRPr="0003648D">
        <w:rPr>
          <w:iCs/>
          <w:szCs w:val="20"/>
        </w:rPr>
        <w:tab/>
        <w:t xml:space="preserve">The Settlement Point for a Controllable Load Resource with a Real-Time Market (RTM) Energy Bid is its Load Zone Settlement Point. </w:t>
      </w:r>
    </w:p>
    <w:p w:rsidR="00BA7A09" w:rsidRPr="0003648D" w:rsidRDefault="00BA7A09" w:rsidP="00BA7A09">
      <w:pPr>
        <w:spacing w:after="240"/>
        <w:ind w:left="720" w:hanging="720"/>
        <w:rPr>
          <w:szCs w:val="20"/>
        </w:rPr>
      </w:pPr>
      <w:r w:rsidRPr="0003648D">
        <w:rPr>
          <w:szCs w:val="20"/>
        </w:rPr>
        <w:t>(6)</w:t>
      </w:r>
      <w:r w:rsidRPr="0003648D">
        <w:rPr>
          <w:szCs w:val="20"/>
        </w:rPr>
        <w:tab/>
        <w:t>QSEs shall not submit offers for Load Resources containing sites associated with a Dynamically Scheduled Resource (DSR).</w:t>
      </w:r>
    </w:p>
    <w:p w:rsidR="00BA7A09" w:rsidRPr="0003648D" w:rsidRDefault="00BA7A09" w:rsidP="00BA7A09">
      <w:pPr>
        <w:keepNext/>
        <w:tabs>
          <w:tab w:val="left" w:pos="1080"/>
        </w:tabs>
        <w:spacing w:before="240" w:after="240"/>
        <w:ind w:left="1080" w:hanging="1080"/>
        <w:outlineLvl w:val="2"/>
        <w:rPr>
          <w:b/>
          <w:bCs/>
          <w:i/>
          <w:szCs w:val="20"/>
        </w:rPr>
      </w:pPr>
      <w:r w:rsidRPr="0003648D">
        <w:rPr>
          <w:b/>
          <w:bCs/>
          <w:i/>
          <w:szCs w:val="20"/>
        </w:rPr>
        <w:t>3.8.3</w:t>
      </w:r>
      <w:r w:rsidRPr="0003648D">
        <w:rPr>
          <w:bCs/>
          <w:i/>
          <w:szCs w:val="20"/>
        </w:rPr>
        <w:tab/>
      </w:r>
      <w:r w:rsidRPr="0003648D">
        <w:rPr>
          <w:b/>
          <w:bCs/>
          <w:i/>
          <w:szCs w:val="20"/>
        </w:rPr>
        <w:t>Quick Start Generation Resources</w:t>
      </w:r>
      <w:bookmarkEnd w:id="100"/>
      <w:bookmarkEnd w:id="101"/>
      <w:bookmarkEnd w:id="102"/>
      <w:bookmarkEnd w:id="103"/>
      <w:bookmarkEnd w:id="104"/>
      <w:bookmarkEnd w:id="105"/>
      <w:bookmarkEnd w:id="106"/>
      <w:bookmarkEnd w:id="107"/>
      <w:bookmarkEnd w:id="108"/>
      <w:bookmarkEnd w:id="109"/>
      <w:bookmarkEnd w:id="110"/>
    </w:p>
    <w:p w:rsidR="00BA7A09" w:rsidRPr="0003648D" w:rsidRDefault="00BA7A09" w:rsidP="00BA7A09">
      <w:pPr>
        <w:spacing w:after="240"/>
        <w:ind w:left="720" w:hanging="720"/>
        <w:rPr>
          <w:iCs/>
          <w:szCs w:val="20"/>
        </w:rPr>
      </w:pPr>
      <w:r w:rsidRPr="0003648D">
        <w:rPr>
          <w:iCs/>
          <w:szCs w:val="20"/>
        </w:rPr>
        <w:t>(1)</w:t>
      </w:r>
      <w:r w:rsidRPr="0003648D">
        <w:rPr>
          <w:iCs/>
          <w:szCs w:val="20"/>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71" w:name="_Hlk512418377"/>
      <w:r w:rsidR="00FD16A4" w:rsidRPr="0003648D">
        <w:rPr>
          <w:iCs/>
          <w:szCs w:val="20"/>
        </w:rPr>
        <w:t xml:space="preserve"> </w:t>
      </w:r>
      <w:bookmarkEnd w:id="171"/>
      <w:ins w:id="172" w:author="STEC" w:date="2018-09-14T08:49:00Z">
        <w:r w:rsidR="00C50A81" w:rsidRPr="0003648D">
          <w:rPr>
            <w:iCs/>
            <w:szCs w:val="20"/>
          </w:rPr>
          <w:t xml:space="preserve">If the QSGR is providing </w:t>
        </w:r>
        <w:r w:rsidR="00C50A81">
          <w:t>ERCOT Contingency Reserve Service</w:t>
        </w:r>
        <w:r w:rsidR="00C50A81" w:rsidRPr="0003648D">
          <w:rPr>
            <w:iCs/>
            <w:szCs w:val="20"/>
          </w:rPr>
          <w:t xml:space="preserve"> </w:t>
        </w:r>
        <w:r w:rsidR="00C50A81">
          <w:rPr>
            <w:iCs/>
            <w:szCs w:val="20"/>
          </w:rPr>
          <w:t>(ECRS)</w:t>
        </w:r>
        <w:r w:rsidR="00C50A81" w:rsidRPr="0003648D">
          <w:rPr>
            <w:iCs/>
            <w:szCs w:val="20"/>
          </w:rPr>
          <w:t xml:space="preserve">, then the Ancillary Service Resource Responsibility for </w:t>
        </w:r>
        <w:r w:rsidR="00C50A81">
          <w:rPr>
            <w:iCs/>
            <w:szCs w:val="20"/>
          </w:rPr>
          <w:t>ECRS</w:t>
        </w:r>
        <w:r w:rsidR="00C50A81" w:rsidRPr="0003648D">
          <w:rPr>
            <w:iCs/>
            <w:szCs w:val="20"/>
          </w:rPr>
          <w:t xml:space="preserve"> shall be set to the Resource’s QSE-assigned </w:t>
        </w:r>
        <w:r w:rsidR="00C50A81">
          <w:rPr>
            <w:iCs/>
            <w:szCs w:val="20"/>
          </w:rPr>
          <w:t>ECRS</w:t>
        </w:r>
        <w:r w:rsidR="00C50A81" w:rsidRPr="0003648D">
          <w:rPr>
            <w:iCs/>
            <w:szCs w:val="20"/>
          </w:rPr>
          <w:t xml:space="preserve"> responsibility in the COP.</w:t>
        </w:r>
        <w:r w:rsidR="00C50A81">
          <w:rPr>
            <w:iCs/>
            <w:szCs w:val="20"/>
          </w:rPr>
          <w:t xml:space="preserve"> </w:t>
        </w:r>
      </w:ins>
    </w:p>
    <w:p w:rsidR="00BA7A09" w:rsidRPr="0003648D" w:rsidRDefault="00BA7A09" w:rsidP="00BA7A09">
      <w:pPr>
        <w:spacing w:after="240"/>
        <w:ind w:left="720" w:hanging="720"/>
        <w:rPr>
          <w:iCs/>
          <w:szCs w:val="20"/>
        </w:rPr>
      </w:pPr>
      <w:r w:rsidRPr="0003648D">
        <w:rPr>
          <w:iCs/>
          <w:szCs w:val="20"/>
        </w:rPr>
        <w:t>(2)</w:t>
      </w:r>
      <w:r w:rsidRPr="0003648D">
        <w:rPr>
          <w:iCs/>
          <w:szCs w:val="20"/>
        </w:rP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rsidR="00BA7A09" w:rsidRPr="0003648D" w:rsidRDefault="00BA7A09" w:rsidP="00BA7A09">
      <w:pPr>
        <w:spacing w:after="240"/>
        <w:ind w:left="720" w:hanging="720"/>
        <w:rPr>
          <w:iCs/>
          <w:szCs w:val="20"/>
        </w:rPr>
      </w:pPr>
      <w:r w:rsidRPr="0003648D">
        <w:rPr>
          <w:iCs/>
          <w:szCs w:val="20"/>
        </w:rPr>
        <w:t>(3)</w:t>
      </w:r>
      <w:r w:rsidRPr="0003648D">
        <w:rPr>
          <w:iCs/>
          <w:szCs w:val="20"/>
        </w:rPr>
        <w:tab/>
        <w:t>A QSGR with a telemeter breaker status of open and a telemeter Resource Status OFFQS shall not provide Regulation Service or Responsive Reserve (RRS) Service.</w:t>
      </w:r>
    </w:p>
    <w:p w:rsidR="00BA7A09" w:rsidRPr="0003648D" w:rsidRDefault="00BA7A09" w:rsidP="00BA7A09">
      <w:pPr>
        <w:spacing w:after="240"/>
        <w:ind w:left="720" w:hanging="720"/>
        <w:rPr>
          <w:iCs/>
          <w:szCs w:val="20"/>
        </w:rPr>
      </w:pPr>
      <w:r w:rsidRPr="0003648D">
        <w:rPr>
          <w:iCs/>
          <w:szCs w:val="20"/>
        </w:rPr>
        <w:t>(4)</w:t>
      </w:r>
      <w:r w:rsidRPr="0003648D">
        <w:rPr>
          <w:iCs/>
          <w:szCs w:val="20"/>
        </w:rPr>
        <w:tab/>
        <w:t>ERCOT shall adjust the QSGR’s Mitigated Offer Cap curve as described in Section 4.4.9.4.1, Mitigated Offer Cap.</w:t>
      </w:r>
    </w:p>
    <w:p w:rsidR="00BA7A09" w:rsidRPr="0003648D" w:rsidRDefault="00BA7A09" w:rsidP="00BA7A09">
      <w:pPr>
        <w:spacing w:after="240"/>
        <w:ind w:left="720" w:hanging="720"/>
        <w:rPr>
          <w:iCs/>
          <w:szCs w:val="20"/>
        </w:rPr>
      </w:pPr>
      <w:r w:rsidRPr="0003648D">
        <w:rPr>
          <w:iCs/>
          <w:szCs w:val="20"/>
        </w:rPr>
        <w:t>(5)</w:t>
      </w:r>
      <w:r w:rsidRPr="0003648D">
        <w:rPr>
          <w:iCs/>
          <w:szCs w:val="20"/>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w:t>
      </w:r>
      <w:r w:rsidRPr="0003648D">
        <w:rPr>
          <w:iCs/>
          <w:szCs w:val="20"/>
        </w:rPr>
        <w:lastRenderedPageBreak/>
        <w:t>after being Dispatched by SCED.  QSGRs shall be exempt from Base Point Deviation Charges as described in Section 6.6.5.3, Resources Exempt from Deviation Charges.</w:t>
      </w:r>
    </w:p>
    <w:p w:rsidR="00BA7A09" w:rsidRPr="0003648D" w:rsidRDefault="00BA7A09" w:rsidP="00BA7A09">
      <w:pPr>
        <w:spacing w:after="240"/>
        <w:ind w:left="720" w:hanging="720"/>
        <w:rPr>
          <w:iCs/>
          <w:szCs w:val="20"/>
        </w:rPr>
      </w:pPr>
      <w:bookmarkStart w:id="173" w:name="OLE_LINK1"/>
      <w:bookmarkStart w:id="174" w:name="OLE_LINK2"/>
      <w:r w:rsidRPr="0003648D">
        <w:rPr>
          <w:iCs/>
          <w:szCs w:val="20"/>
        </w:rPr>
        <w:t>(6)</w:t>
      </w:r>
      <w:r w:rsidRPr="0003648D">
        <w:rPr>
          <w:iCs/>
          <w:szCs w:val="20"/>
        </w:rPr>
        <w:tab/>
        <w:t>Any hour in which the QSE for the QSGR has shown the Resource as available for SCED Dispatch as described in this Section 3.8.3 is considered a QSE-Committed Interval.</w:t>
      </w:r>
    </w:p>
    <w:p w:rsidR="00BA7A09" w:rsidRPr="0003648D" w:rsidRDefault="00BA7A09" w:rsidP="00BA7A09">
      <w:pPr>
        <w:spacing w:after="240"/>
        <w:ind w:left="720" w:hanging="720"/>
        <w:rPr>
          <w:iCs/>
          <w:szCs w:val="20"/>
        </w:rPr>
      </w:pPr>
      <w:r w:rsidRPr="0003648D">
        <w:rPr>
          <w:iCs/>
          <w:szCs w:val="20"/>
        </w:rPr>
        <w:t>(7)</w:t>
      </w:r>
      <w:r w:rsidRPr="0003648D">
        <w:rPr>
          <w:iCs/>
          <w:szCs w:val="20"/>
        </w:rPr>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(4) of Section 6.5.7.3, Security Constrained Economic Dispatch.</w:t>
      </w:r>
      <w:bookmarkEnd w:id="173"/>
      <w:bookmarkEnd w:id="174"/>
    </w:p>
    <w:p w:rsidR="00BA7A09" w:rsidRDefault="00BA7A09" w:rsidP="00BA7A09">
      <w:pPr>
        <w:spacing w:after="240"/>
        <w:ind w:left="720" w:hanging="720"/>
        <w:rPr>
          <w:iCs/>
          <w:szCs w:val="20"/>
        </w:rPr>
      </w:pPr>
      <w:r w:rsidRPr="0003648D">
        <w:rPr>
          <w:iCs/>
          <w:szCs w:val="20"/>
        </w:rPr>
        <w:t>(8)</w:t>
      </w:r>
      <w:r w:rsidRPr="0003648D">
        <w:rPr>
          <w:iCs/>
          <w:szCs w:val="20"/>
        </w:rPr>
        <w:tab/>
        <w:t>Other than for the potential decommitment of a QSGR as described in Section 3.8.3.1, Quick Start Generation Resource Decommitment Decision Process, following a SCED QSGR deployment, the QSGR is expected to follow the SCED Base Points.</w:t>
      </w:r>
    </w:p>
    <w:p w:rsidR="00A803D4" w:rsidRPr="0003648D" w:rsidRDefault="00A803D4" w:rsidP="009F0E52">
      <w:pPr>
        <w:spacing w:after="240"/>
        <w:rPr>
          <w:iCs/>
          <w:szCs w:val="20"/>
        </w:rPr>
      </w:pPr>
    </w:p>
    <w:p w:rsidR="00BA7A09" w:rsidRPr="0003648D" w:rsidRDefault="00BA7A09" w:rsidP="00BA7A09">
      <w:pPr>
        <w:keepNext/>
        <w:tabs>
          <w:tab w:val="left" w:pos="1080"/>
        </w:tabs>
        <w:spacing w:before="240" w:after="240"/>
        <w:ind w:left="1080" w:hanging="1080"/>
        <w:outlineLvl w:val="2"/>
        <w:rPr>
          <w:b/>
          <w:bCs/>
          <w:i/>
          <w:szCs w:val="20"/>
        </w:rPr>
      </w:pPr>
      <w:bookmarkStart w:id="175" w:name="_Toc293314049"/>
      <w:bookmarkStart w:id="176" w:name="_Toc400526140"/>
      <w:bookmarkStart w:id="177" w:name="_Toc405534458"/>
      <w:bookmarkStart w:id="178" w:name="_Toc406570471"/>
      <w:bookmarkStart w:id="179" w:name="_Toc410910623"/>
      <w:bookmarkStart w:id="180" w:name="_Toc411841051"/>
      <w:bookmarkStart w:id="181" w:name="_Toc422147013"/>
      <w:bookmarkStart w:id="182" w:name="_Toc433020609"/>
      <w:bookmarkStart w:id="183" w:name="_Toc437262050"/>
      <w:bookmarkStart w:id="184" w:name="_Toc478375225"/>
      <w:bookmarkStart w:id="185" w:name="_Toc495313748"/>
      <w:r w:rsidRPr="0003648D">
        <w:rPr>
          <w:b/>
          <w:bCs/>
          <w:i/>
          <w:szCs w:val="20"/>
        </w:rPr>
        <w:t>3.8.4</w:t>
      </w:r>
      <w:r w:rsidRPr="0003648D">
        <w:rPr>
          <w:b/>
          <w:bCs/>
          <w:i/>
          <w:szCs w:val="20"/>
        </w:rPr>
        <w:tab/>
      </w:r>
      <w:del w:id="186" w:author="STEC" w:date="2018-09-28T16:03:00Z">
        <w:r w:rsidRPr="0003648D" w:rsidDel="007B35EC">
          <w:rPr>
            <w:b/>
            <w:bCs/>
            <w:i/>
            <w:szCs w:val="20"/>
          </w:rPr>
          <w:delText>Hydro</w:delText>
        </w:r>
      </w:del>
      <w:r w:rsidRPr="0003648D">
        <w:rPr>
          <w:b/>
          <w:bCs/>
          <w:i/>
          <w:szCs w:val="20"/>
        </w:rPr>
        <w:t xml:space="preserve"> Generation Resources</w:t>
      </w:r>
      <w:bookmarkEnd w:id="175"/>
      <w:bookmarkEnd w:id="176"/>
      <w:bookmarkEnd w:id="177"/>
      <w:bookmarkEnd w:id="178"/>
      <w:bookmarkEnd w:id="179"/>
      <w:bookmarkEnd w:id="180"/>
      <w:bookmarkEnd w:id="181"/>
      <w:bookmarkEnd w:id="182"/>
      <w:bookmarkEnd w:id="183"/>
      <w:bookmarkEnd w:id="184"/>
      <w:bookmarkEnd w:id="185"/>
      <w:ins w:id="187" w:author="STEC" w:date="2018-09-14T08:51:00Z">
        <w:r w:rsidR="00C50A81">
          <w:rPr>
            <w:b/>
            <w:bCs/>
            <w:i/>
            <w:szCs w:val="20"/>
          </w:rPr>
          <w:t xml:space="preserve"> Operating in Synchronous Condenser Fast Response Mode</w:t>
        </w:r>
      </w:ins>
    </w:p>
    <w:p w:rsidR="00BA7A09" w:rsidRPr="0003648D" w:rsidRDefault="00BA7A09" w:rsidP="00BA7A09">
      <w:pPr>
        <w:spacing w:after="240"/>
        <w:ind w:left="720" w:hanging="720"/>
        <w:rPr>
          <w:iCs/>
          <w:szCs w:val="20"/>
        </w:rPr>
      </w:pPr>
      <w:r w:rsidRPr="0003648D">
        <w:rPr>
          <w:szCs w:val="20"/>
        </w:rPr>
        <w:t>(1)</w:t>
      </w:r>
      <w:r w:rsidRPr="0003648D">
        <w:rPr>
          <w:szCs w:val="20"/>
        </w:rPr>
        <w:tab/>
        <w:t xml:space="preserve">A QSE is considered to have performed for the amount of its RRS obligation for the MW amount provided by a </w:t>
      </w:r>
      <w:del w:id="188" w:author="STEC" w:date="2018-09-28T16:03:00Z">
        <w:r w:rsidRPr="0003648D" w:rsidDel="007B35EC">
          <w:rPr>
            <w:szCs w:val="20"/>
          </w:rPr>
          <w:delText>hydro</w:delText>
        </w:r>
      </w:del>
      <w:r w:rsidRPr="0003648D">
        <w:rPr>
          <w:szCs w:val="20"/>
        </w:rPr>
        <w:t xml:space="preserve"> Generation Resource operating in synchronous condenser fast-response mode and triggered by an under-frequency relay device at the frequency set point specified in paragraph (3)(b) of Section 3.18, Resource Limits in Providing Ancillary Service, without corresponding RRS deployment by ERCOT.  This provision applies only for the duration when </w:t>
      </w:r>
      <w:del w:id="189" w:author="STEC" w:date="2018-09-28T16:03:00Z">
        <w:r w:rsidRPr="0003648D" w:rsidDel="007B35EC">
          <w:rPr>
            <w:szCs w:val="20"/>
          </w:rPr>
          <w:delText>hydro</w:delText>
        </w:r>
      </w:del>
      <w:r w:rsidRPr="0003648D">
        <w:rPr>
          <w:szCs w:val="20"/>
        </w:rPr>
        <w:t xml:space="preserve"> RRS MW is deployed by automatic under-frequency relay action.</w:t>
      </w:r>
    </w:p>
    <w:p w:rsidR="00BA7A09" w:rsidRPr="0003648D" w:rsidRDefault="00BA7A09" w:rsidP="00BA7A09">
      <w:pPr>
        <w:keepNext/>
        <w:tabs>
          <w:tab w:val="left" w:pos="1080"/>
        </w:tabs>
        <w:spacing w:before="240" w:after="240"/>
        <w:ind w:left="1080" w:hanging="1080"/>
        <w:outlineLvl w:val="2"/>
        <w:rPr>
          <w:b/>
          <w:bCs/>
          <w:i/>
          <w:szCs w:val="20"/>
        </w:rPr>
      </w:pPr>
      <w:bookmarkStart w:id="190" w:name="_Toc400526142"/>
      <w:bookmarkStart w:id="191" w:name="_Toc405534460"/>
      <w:bookmarkStart w:id="192" w:name="_Toc406570473"/>
      <w:bookmarkStart w:id="193" w:name="_Toc410910625"/>
      <w:bookmarkStart w:id="194" w:name="_Toc411841053"/>
      <w:bookmarkStart w:id="195" w:name="_Toc422147015"/>
      <w:bookmarkStart w:id="196" w:name="_Toc433020611"/>
      <w:bookmarkStart w:id="197" w:name="_Toc437262052"/>
      <w:bookmarkStart w:id="198" w:name="_Toc478375227"/>
      <w:bookmarkStart w:id="199" w:name="_Toc495313750"/>
      <w:r w:rsidRPr="0003648D">
        <w:rPr>
          <w:b/>
          <w:bCs/>
          <w:i/>
          <w:szCs w:val="20"/>
        </w:rPr>
        <w:t>3.9.1</w:t>
      </w:r>
      <w:r w:rsidRPr="0003648D">
        <w:rPr>
          <w:b/>
          <w:bCs/>
          <w:i/>
          <w:szCs w:val="20"/>
        </w:rPr>
        <w:tab/>
        <w:t>Current Operating Plan (COP) Criteria</w:t>
      </w:r>
      <w:bookmarkEnd w:id="190"/>
      <w:bookmarkEnd w:id="191"/>
      <w:bookmarkEnd w:id="192"/>
      <w:bookmarkEnd w:id="193"/>
      <w:bookmarkEnd w:id="194"/>
      <w:bookmarkEnd w:id="195"/>
      <w:bookmarkEnd w:id="196"/>
      <w:bookmarkEnd w:id="197"/>
      <w:bookmarkEnd w:id="198"/>
      <w:bookmarkEnd w:id="199"/>
    </w:p>
    <w:p w:rsidR="00BA7A09" w:rsidRPr="0003648D" w:rsidRDefault="00BA7A09" w:rsidP="00BA7A09">
      <w:pPr>
        <w:spacing w:after="240"/>
        <w:ind w:left="720" w:hanging="720"/>
        <w:rPr>
          <w:iCs/>
          <w:szCs w:val="20"/>
        </w:rPr>
      </w:pPr>
      <w:r w:rsidRPr="0003648D">
        <w:rPr>
          <w:iCs/>
          <w:szCs w:val="20"/>
        </w:rPr>
        <w:t>(1)</w:t>
      </w:r>
      <w:r w:rsidRPr="0003648D">
        <w:rPr>
          <w:iCs/>
          <w:szCs w:val="20"/>
        </w:rPr>
        <w:tab/>
        <w:t>Each QSE that represents a Resource must submit a COP to ERCOT that reflects expected operating conditions for each Resource for each hour in the next seven Operating Days.</w:t>
      </w:r>
    </w:p>
    <w:p w:rsidR="00BA7A09" w:rsidRPr="0003648D" w:rsidRDefault="00BA7A09" w:rsidP="00BA7A09">
      <w:pPr>
        <w:spacing w:after="240"/>
        <w:ind w:left="720" w:hanging="720"/>
        <w:rPr>
          <w:iCs/>
          <w:szCs w:val="20"/>
        </w:rPr>
      </w:pPr>
      <w:r w:rsidRPr="0003648D">
        <w:rPr>
          <w:iCs/>
          <w:szCs w:val="20"/>
        </w:rPr>
        <w:t>(2)</w:t>
      </w:r>
      <w:r w:rsidRPr="0003648D">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rsidR="00BA7A09" w:rsidRPr="0003648D" w:rsidRDefault="00BA7A09" w:rsidP="00BA7A09">
      <w:pPr>
        <w:spacing w:after="240"/>
        <w:ind w:left="720" w:hanging="720"/>
        <w:rPr>
          <w:iCs/>
          <w:szCs w:val="20"/>
        </w:rPr>
      </w:pPr>
      <w:r w:rsidRPr="0003648D">
        <w:rPr>
          <w:iCs/>
          <w:szCs w:val="20"/>
        </w:rPr>
        <w:t>(3)</w:t>
      </w:r>
      <w:r w:rsidRPr="0003648D">
        <w:rPr>
          <w:iCs/>
          <w:szCs w:val="20"/>
        </w:rPr>
        <w:tab/>
        <w:t xml:space="preserve">The Resource capacity in a QSE’s COP must be sufficient to supply the Ancillary Service Supply Responsibility of that QSE. </w:t>
      </w:r>
    </w:p>
    <w:p w:rsidR="00BA7A09" w:rsidRPr="0003648D" w:rsidRDefault="00BA7A09" w:rsidP="00BA7A09">
      <w:pPr>
        <w:spacing w:after="240"/>
        <w:ind w:left="720" w:hanging="720"/>
        <w:rPr>
          <w:iCs/>
          <w:szCs w:val="20"/>
        </w:rPr>
      </w:pPr>
      <w:r w:rsidRPr="0003648D">
        <w:rPr>
          <w:iCs/>
          <w:szCs w:val="20"/>
        </w:rPr>
        <w:lastRenderedPageBreak/>
        <w:t>(4)</w:t>
      </w:r>
      <w:r w:rsidRPr="0003648D">
        <w:rPr>
          <w:iCs/>
          <w:szCs w:val="20"/>
        </w:rPr>
        <w:tab/>
      </w:r>
      <w:r w:rsidRPr="0003648D">
        <w:rPr>
          <w:szCs w:val="20"/>
        </w:rPr>
        <w:t xml:space="preserve">Load Resource COP values may be adjusted to reflect Distribution Losses in accordance with Section 8.1.1.2, </w:t>
      </w:r>
      <w:r w:rsidRPr="0003648D">
        <w:rPr>
          <w:iCs/>
          <w:szCs w:val="20"/>
        </w:rPr>
        <w:t>General Capacity Testing Requirements.</w:t>
      </w:r>
    </w:p>
    <w:p w:rsidR="00BA7A09" w:rsidRPr="0003648D" w:rsidRDefault="00BA7A09" w:rsidP="00BA7A09">
      <w:pPr>
        <w:spacing w:after="240"/>
        <w:ind w:left="720" w:hanging="720"/>
        <w:rPr>
          <w:iCs/>
          <w:szCs w:val="20"/>
        </w:rPr>
      </w:pPr>
      <w:r w:rsidRPr="0003648D">
        <w:rPr>
          <w:iCs/>
          <w:szCs w:val="20"/>
        </w:rPr>
        <w:t>(5)</w:t>
      </w:r>
      <w:r w:rsidRPr="0003648D">
        <w:rPr>
          <w:iCs/>
          <w:szCs w:val="20"/>
        </w:rPr>
        <w:tab/>
        <w:t>A COP must include the following for each Resource represented by the QSE:</w:t>
      </w:r>
    </w:p>
    <w:p w:rsidR="00BA7A09" w:rsidRPr="0003648D" w:rsidRDefault="00BA7A09" w:rsidP="00BA7A09">
      <w:pPr>
        <w:spacing w:after="240"/>
        <w:ind w:left="1440" w:hanging="720"/>
        <w:rPr>
          <w:szCs w:val="20"/>
        </w:rPr>
      </w:pPr>
      <w:r w:rsidRPr="0003648D">
        <w:rPr>
          <w:szCs w:val="20"/>
        </w:rPr>
        <w:t>(a)</w:t>
      </w:r>
      <w:r w:rsidRPr="0003648D">
        <w:rPr>
          <w:szCs w:val="20"/>
        </w:rPr>
        <w:tab/>
        <w:t>The name of the Resource;</w:t>
      </w:r>
    </w:p>
    <w:p w:rsidR="00BA7A09" w:rsidRPr="0003648D" w:rsidRDefault="00BA7A09" w:rsidP="00BA7A09">
      <w:pPr>
        <w:spacing w:after="240"/>
        <w:ind w:left="1440" w:hanging="720"/>
        <w:rPr>
          <w:szCs w:val="20"/>
        </w:rPr>
      </w:pPr>
      <w:r w:rsidRPr="0003648D">
        <w:rPr>
          <w:szCs w:val="20"/>
        </w:rPr>
        <w:t>(b)</w:t>
      </w:r>
      <w:r w:rsidRPr="0003648D">
        <w:rPr>
          <w:szCs w:val="20"/>
        </w:rPr>
        <w:tab/>
        <w:t>The expected Resource Status:</w:t>
      </w:r>
    </w:p>
    <w:p w:rsidR="00BA7A09" w:rsidRPr="0003648D" w:rsidRDefault="00BA7A09" w:rsidP="00BA7A09">
      <w:pPr>
        <w:spacing w:after="240"/>
        <w:ind w:left="2160" w:hanging="720"/>
        <w:rPr>
          <w:szCs w:val="20"/>
        </w:rPr>
      </w:pPr>
      <w:r w:rsidRPr="0003648D">
        <w:rPr>
          <w:szCs w:val="20"/>
        </w:rPr>
        <w:t>(i)</w:t>
      </w:r>
      <w:r w:rsidRPr="0003648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rsidR="00BA7A09" w:rsidRPr="0003648D" w:rsidRDefault="00BA7A09" w:rsidP="00BA7A09">
      <w:pPr>
        <w:spacing w:after="240"/>
        <w:ind w:left="2880" w:hanging="720"/>
        <w:rPr>
          <w:szCs w:val="20"/>
        </w:rPr>
      </w:pPr>
      <w:r w:rsidRPr="0003648D">
        <w:rPr>
          <w:szCs w:val="20"/>
        </w:rPr>
        <w:t>(A)</w:t>
      </w:r>
      <w:r w:rsidRPr="0003648D">
        <w:rPr>
          <w:szCs w:val="20"/>
        </w:rPr>
        <w:tab/>
        <w:t>ONRUC – On-Line and the hour is a RUC-Committed Hour;</w:t>
      </w:r>
    </w:p>
    <w:p w:rsidR="00BA7A09" w:rsidRPr="0003648D" w:rsidRDefault="00BA7A09" w:rsidP="00BA7A09">
      <w:pPr>
        <w:spacing w:after="240"/>
        <w:ind w:left="2880" w:hanging="720"/>
        <w:rPr>
          <w:szCs w:val="20"/>
        </w:rPr>
      </w:pPr>
      <w:r w:rsidRPr="0003648D">
        <w:rPr>
          <w:szCs w:val="20"/>
        </w:rPr>
        <w:t>(B)</w:t>
      </w:r>
      <w:r w:rsidRPr="0003648D">
        <w:rPr>
          <w:szCs w:val="20"/>
        </w:rPr>
        <w:tab/>
        <w:t>ONREG – On-Line Resource with Energy Offer Curve providing Regulation Service;</w:t>
      </w:r>
    </w:p>
    <w:p w:rsidR="00BA7A09" w:rsidRPr="0003648D" w:rsidRDefault="00BA7A09" w:rsidP="00BA7A09">
      <w:pPr>
        <w:spacing w:after="240"/>
        <w:ind w:left="2880" w:hanging="720"/>
        <w:rPr>
          <w:szCs w:val="20"/>
        </w:rPr>
      </w:pPr>
      <w:r w:rsidRPr="0003648D">
        <w:rPr>
          <w:szCs w:val="20"/>
        </w:rPr>
        <w:t>(C)</w:t>
      </w:r>
      <w:r w:rsidRPr="0003648D">
        <w:rPr>
          <w:szCs w:val="20"/>
        </w:rPr>
        <w:tab/>
        <w:t>ON – On-Line Resource with Energy Offer Curve;</w:t>
      </w:r>
    </w:p>
    <w:p w:rsidR="00BA7A09" w:rsidRPr="0003648D" w:rsidRDefault="00BA7A09" w:rsidP="00BA7A09">
      <w:pPr>
        <w:spacing w:after="240"/>
        <w:ind w:left="2880" w:hanging="720"/>
        <w:rPr>
          <w:szCs w:val="20"/>
        </w:rPr>
      </w:pPr>
      <w:r w:rsidRPr="0003648D">
        <w:rPr>
          <w:szCs w:val="20"/>
        </w:rPr>
        <w:t>(D)</w:t>
      </w:r>
      <w:r w:rsidRPr="0003648D">
        <w:rPr>
          <w:szCs w:val="20"/>
        </w:rPr>
        <w:tab/>
        <w:t>ONDSR – On-Line Dynamically Scheduled Resource (DSR);</w:t>
      </w:r>
    </w:p>
    <w:p w:rsidR="00BA7A09" w:rsidRPr="0003648D" w:rsidRDefault="00BA7A09" w:rsidP="00BA7A09">
      <w:pPr>
        <w:spacing w:after="240"/>
        <w:ind w:left="2880" w:hanging="720"/>
        <w:rPr>
          <w:szCs w:val="20"/>
        </w:rPr>
      </w:pPr>
      <w:r w:rsidRPr="0003648D">
        <w:rPr>
          <w:szCs w:val="20"/>
        </w:rPr>
        <w:t>(E)</w:t>
      </w:r>
      <w:r w:rsidRPr="0003648D">
        <w:rPr>
          <w:szCs w:val="20"/>
        </w:rPr>
        <w:tab/>
        <w:t>ONOS – On-Line Resource with Output Schedule;</w:t>
      </w:r>
    </w:p>
    <w:p w:rsidR="00BA7A09" w:rsidRPr="0003648D" w:rsidRDefault="00BA7A09" w:rsidP="00BA7A09">
      <w:pPr>
        <w:spacing w:after="240"/>
        <w:ind w:left="2880" w:hanging="720"/>
        <w:rPr>
          <w:szCs w:val="20"/>
        </w:rPr>
      </w:pPr>
      <w:r w:rsidRPr="0003648D">
        <w:rPr>
          <w:szCs w:val="20"/>
        </w:rPr>
        <w:t>(F)</w:t>
      </w:r>
      <w:r w:rsidRPr="0003648D">
        <w:rPr>
          <w:szCs w:val="20"/>
        </w:rPr>
        <w:tab/>
        <w:t>ONOSREG – On-Line Resource with Output Schedule providing Regulation Service;</w:t>
      </w:r>
    </w:p>
    <w:p w:rsidR="00BA7A09" w:rsidRPr="0003648D" w:rsidRDefault="00BA7A09" w:rsidP="00BA7A09">
      <w:pPr>
        <w:spacing w:after="240"/>
        <w:ind w:left="2880" w:hanging="720"/>
        <w:rPr>
          <w:szCs w:val="20"/>
        </w:rPr>
      </w:pPr>
      <w:r w:rsidRPr="0003648D">
        <w:rPr>
          <w:szCs w:val="20"/>
        </w:rPr>
        <w:t>(G)</w:t>
      </w:r>
      <w:r w:rsidRPr="0003648D">
        <w:rPr>
          <w:szCs w:val="20"/>
        </w:rPr>
        <w:tab/>
        <w:t>ONDSRREG – On-Line DSR providing Regulation Service;</w:t>
      </w:r>
    </w:p>
    <w:p w:rsidR="00BA7A09" w:rsidRPr="0003648D" w:rsidRDefault="00BA7A09" w:rsidP="00BA7A09">
      <w:pPr>
        <w:spacing w:after="240"/>
        <w:ind w:left="2880" w:hanging="720"/>
        <w:rPr>
          <w:szCs w:val="20"/>
        </w:rPr>
      </w:pPr>
      <w:r w:rsidRPr="0003648D">
        <w:rPr>
          <w:szCs w:val="20"/>
        </w:rPr>
        <w:t>(H)</w:t>
      </w:r>
      <w:r w:rsidRPr="0003648D">
        <w:rPr>
          <w:szCs w:val="20"/>
        </w:rPr>
        <w:tab/>
        <w:t>FRRSUP – Available for Dispatch of Fast Responding Regulation Service (FRRS).  This Resource Status is only to be used for Real-Time telemetry purposes;</w:t>
      </w:r>
    </w:p>
    <w:p w:rsidR="00BA7A09" w:rsidRPr="0003648D" w:rsidRDefault="00BA7A09" w:rsidP="00BA7A09">
      <w:pPr>
        <w:spacing w:after="240"/>
        <w:ind w:left="2880" w:hanging="720"/>
        <w:rPr>
          <w:szCs w:val="20"/>
        </w:rPr>
      </w:pPr>
      <w:r w:rsidRPr="0003648D">
        <w:rPr>
          <w:szCs w:val="20"/>
        </w:rPr>
        <w:t>(I)</w:t>
      </w:r>
      <w:r w:rsidRPr="0003648D">
        <w:rPr>
          <w:szCs w:val="20"/>
        </w:rPr>
        <w:tab/>
        <w:t>ONTEST – On-Line blocked from Security-Constrained Economic Dispatch (SCED) for operations testing (while ONTEST, a Generation Resource may be shown on Outage in the Outage Scheduler);</w:t>
      </w:r>
    </w:p>
    <w:p w:rsidR="00BA7A09" w:rsidRPr="0003648D" w:rsidRDefault="00BA7A09" w:rsidP="00BA7A09">
      <w:pPr>
        <w:spacing w:after="240"/>
        <w:ind w:left="2880" w:hanging="720"/>
        <w:rPr>
          <w:szCs w:val="20"/>
        </w:rPr>
      </w:pPr>
      <w:r w:rsidRPr="0003648D">
        <w:rPr>
          <w:szCs w:val="20"/>
        </w:rPr>
        <w:t>(J)</w:t>
      </w:r>
      <w:r w:rsidRPr="0003648D">
        <w:rPr>
          <w:szCs w:val="20"/>
        </w:rPr>
        <w:tab/>
        <w:t>ONEMR – On-Line EMR (available for commitment or dispatch only for ERCOT-declared Emergency Conditions; the QSE may appropriately set LSL and High Sustained Limit (HSL) to reflect operating limits);</w:t>
      </w:r>
    </w:p>
    <w:p w:rsidR="00EA6DD8" w:rsidRDefault="00BA7A09" w:rsidP="008E0382">
      <w:pPr>
        <w:spacing w:after="240"/>
        <w:ind w:left="2880" w:hanging="720"/>
        <w:rPr>
          <w:ins w:id="200" w:author="STEC" w:date="2018-09-18T11:16:00Z"/>
          <w:szCs w:val="20"/>
        </w:rPr>
      </w:pPr>
      <w:r w:rsidRPr="0003648D">
        <w:rPr>
          <w:szCs w:val="20"/>
        </w:rPr>
        <w:t>(K)</w:t>
      </w:r>
      <w:r w:rsidRPr="0003648D">
        <w:rPr>
          <w:szCs w:val="20"/>
        </w:rPr>
        <w:tab/>
        <w:t xml:space="preserve">ONRR – On-Line as a synchronous condenser </w:t>
      </w:r>
      <w:del w:id="201" w:author="STEC" w:date="2018-09-28T16:03:00Z">
        <w:r w:rsidRPr="0003648D" w:rsidDel="007B35EC">
          <w:rPr>
            <w:szCs w:val="20"/>
          </w:rPr>
          <w:delText>(hydro)</w:delText>
        </w:r>
      </w:del>
      <w:r w:rsidRPr="0003648D">
        <w:rPr>
          <w:szCs w:val="20"/>
        </w:rPr>
        <w:t xml:space="preserve"> providing Responsive Reserve (RRS) but unavailable for Dispatch by SCED and available for commitment by RUC;</w:t>
      </w:r>
    </w:p>
    <w:p w:rsidR="00BA7A09" w:rsidRDefault="00BA7A09" w:rsidP="008E0382">
      <w:pPr>
        <w:spacing w:after="240"/>
        <w:ind w:left="2880" w:hanging="720"/>
        <w:rPr>
          <w:ins w:id="202" w:author="STEC" w:date="2018-09-14T08:53:00Z"/>
          <w:szCs w:val="20"/>
        </w:rPr>
      </w:pPr>
      <w:r w:rsidRPr="0003648D">
        <w:rPr>
          <w:szCs w:val="20"/>
        </w:rPr>
        <w:t>(L)</w:t>
      </w:r>
      <w:r w:rsidRPr="0003648D">
        <w:rPr>
          <w:szCs w:val="20"/>
        </w:rPr>
        <w:tab/>
        <w:t xml:space="preserve">ONOPTOUT – On-Line and the hour is a RUC Buy-Back Hour; </w:t>
      </w:r>
    </w:p>
    <w:p w:rsidR="00C50A81" w:rsidRPr="0003648D" w:rsidRDefault="00C50A81" w:rsidP="00C50A81">
      <w:pPr>
        <w:spacing w:after="240"/>
        <w:ind w:left="2880" w:hanging="720"/>
        <w:rPr>
          <w:ins w:id="203" w:author="STEC" w:date="2018-09-14T08:53:00Z"/>
          <w:szCs w:val="20"/>
        </w:rPr>
      </w:pPr>
      <w:ins w:id="204" w:author="STEC" w:date="2018-09-14T08:53:00Z">
        <w:r>
          <w:rPr>
            <w:szCs w:val="20"/>
          </w:rPr>
          <w:lastRenderedPageBreak/>
          <w:t>(</w:t>
        </w:r>
      </w:ins>
      <w:ins w:id="205" w:author="STEC" w:date="2018-09-18T11:16:00Z">
        <w:r w:rsidR="00EA6DD8">
          <w:rPr>
            <w:szCs w:val="20"/>
          </w:rPr>
          <w:t>M</w:t>
        </w:r>
      </w:ins>
      <w:ins w:id="206" w:author="STEC" w:date="2018-09-14T08:53:00Z">
        <w:del w:id="207" w:author="STEC" w:date="2018-09-18T11:16:00Z">
          <w:r w:rsidDel="00EA6DD8">
            <w:rPr>
              <w:szCs w:val="20"/>
            </w:rPr>
            <w:delText>L</w:delText>
          </w:r>
        </w:del>
        <w:r w:rsidRPr="0003648D">
          <w:rPr>
            <w:szCs w:val="20"/>
          </w:rPr>
          <w:t>)</w:t>
        </w:r>
        <w:r w:rsidRPr="0003648D">
          <w:rPr>
            <w:szCs w:val="20"/>
          </w:rPr>
          <w:tab/>
          <w:t>ON</w:t>
        </w:r>
        <w:r>
          <w:rPr>
            <w:szCs w:val="20"/>
          </w:rPr>
          <w:t>ECRS</w:t>
        </w:r>
        <w:r w:rsidRPr="0003648D">
          <w:rPr>
            <w:szCs w:val="20"/>
          </w:rPr>
          <w:t xml:space="preserve"> – On-Line as a synchronous condenser providing </w:t>
        </w:r>
        <w:r>
          <w:rPr>
            <w:szCs w:val="20"/>
          </w:rPr>
          <w:t>ERCOT Contingency</w:t>
        </w:r>
        <w:r w:rsidRPr="0003648D">
          <w:rPr>
            <w:szCs w:val="20"/>
          </w:rPr>
          <w:t xml:space="preserve"> Response Service (</w:t>
        </w:r>
        <w:r>
          <w:rPr>
            <w:szCs w:val="20"/>
          </w:rPr>
          <w:t>EC</w:t>
        </w:r>
        <w:r w:rsidRPr="0003648D">
          <w:rPr>
            <w:szCs w:val="20"/>
          </w:rPr>
          <w:t>RS) but unavailable for Dispatch by SCED and available for commitment by RUC;</w:t>
        </w:r>
      </w:ins>
    </w:p>
    <w:p w:rsidR="00F951A7" w:rsidRPr="0003648D" w:rsidRDefault="00F951A7" w:rsidP="00F951A7">
      <w:pPr>
        <w:spacing w:after="240"/>
        <w:ind w:left="2880" w:hanging="720"/>
        <w:rPr>
          <w:szCs w:val="20"/>
        </w:rPr>
      </w:pPr>
    </w:p>
    <w:p w:rsidR="00C50A81" w:rsidRPr="0003648D" w:rsidRDefault="00C50A81" w:rsidP="008E0382">
      <w:pPr>
        <w:spacing w:after="240"/>
        <w:ind w:left="2880" w:hanging="720"/>
        <w:rPr>
          <w:szCs w:val="20"/>
        </w:rPr>
      </w:pPr>
    </w:p>
    <w:p w:rsidR="00BA7A09" w:rsidRPr="0003648D" w:rsidRDefault="00BA7A09" w:rsidP="00BA7A09">
      <w:pPr>
        <w:spacing w:after="240"/>
        <w:ind w:left="2880" w:hanging="720"/>
        <w:rPr>
          <w:szCs w:val="20"/>
        </w:rPr>
      </w:pPr>
      <w:r w:rsidRPr="0003648D">
        <w:rPr>
          <w:szCs w:val="20"/>
        </w:rPr>
        <w:t>(</w:t>
      </w:r>
      <w:ins w:id="208" w:author="STEC" w:date="2018-09-18T11:17:00Z">
        <w:r w:rsidR="00AF101C">
          <w:rPr>
            <w:szCs w:val="20"/>
          </w:rPr>
          <w:t>N</w:t>
        </w:r>
      </w:ins>
      <w:del w:id="209" w:author="STEC" w:date="2018-09-18T11:16:00Z">
        <w:r w:rsidRPr="0003648D" w:rsidDel="00EA6DD8">
          <w:rPr>
            <w:szCs w:val="20"/>
          </w:rPr>
          <w:delText>M</w:delText>
        </w:r>
      </w:del>
      <w:r w:rsidRPr="0003648D">
        <w:rPr>
          <w:szCs w:val="20"/>
        </w:rPr>
        <w:t>)</w:t>
      </w:r>
      <w:r w:rsidRPr="0003648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del w:id="210" w:author="STEC" w:date="2018-09-18T11:33:00Z">
        <w:r w:rsidRPr="0003648D" w:rsidDel="00433CF1">
          <w:rPr>
            <w:szCs w:val="20"/>
          </w:rPr>
          <w:delText xml:space="preserve"> and</w:delText>
        </w:r>
      </w:del>
    </w:p>
    <w:p w:rsidR="00BA7A09" w:rsidRPr="0003648D" w:rsidRDefault="00BA7A09" w:rsidP="00BA7A09">
      <w:pPr>
        <w:spacing w:after="240"/>
        <w:ind w:left="2880" w:hanging="720"/>
        <w:rPr>
          <w:szCs w:val="20"/>
        </w:rPr>
      </w:pPr>
      <w:r w:rsidRPr="0003648D">
        <w:rPr>
          <w:szCs w:val="20"/>
        </w:rPr>
        <w:t>(</w:t>
      </w:r>
      <w:ins w:id="211" w:author="STEC" w:date="2018-09-18T11:17:00Z">
        <w:r w:rsidR="00AF101C">
          <w:rPr>
            <w:szCs w:val="20"/>
          </w:rPr>
          <w:t>O</w:t>
        </w:r>
      </w:ins>
      <w:del w:id="212" w:author="STEC" w:date="2018-09-18T11:17:00Z">
        <w:r w:rsidRPr="0003648D" w:rsidDel="009646D5">
          <w:rPr>
            <w:szCs w:val="20"/>
          </w:rPr>
          <w:delText>N</w:delText>
        </w:r>
      </w:del>
      <w:r w:rsidRPr="0003648D">
        <w:rPr>
          <w:szCs w:val="20"/>
        </w:rPr>
        <w:t>)</w:t>
      </w:r>
      <w:r w:rsidRPr="0003648D">
        <w:rPr>
          <w:szCs w:val="20"/>
        </w:rPr>
        <w:tab/>
        <w:t>STARTUP – The Resource is On-Line and in a start-up sequence and has no Ancillary Service Obligations.  This Resource Status is only to be used for Real-Time telemetry purposes</w:t>
      </w:r>
      <w:del w:id="213" w:author="STEC" w:date="2018-09-18T11:33:00Z">
        <w:r w:rsidRPr="0003648D" w:rsidDel="00433CF1">
          <w:rPr>
            <w:szCs w:val="20"/>
          </w:rPr>
          <w:delText>.</w:delText>
        </w:r>
      </w:del>
      <w:ins w:id="214" w:author="STEC" w:date="2018-09-18T11:33:00Z">
        <w:r w:rsidR="00433CF1">
          <w:rPr>
            <w:szCs w:val="20"/>
          </w:rPr>
          <w:t>;</w:t>
        </w:r>
      </w:ins>
    </w:p>
    <w:p w:rsidR="00C92187" w:rsidRDefault="00BA7A09" w:rsidP="00BA7A09">
      <w:pPr>
        <w:spacing w:after="240"/>
        <w:ind w:left="2880" w:hanging="720"/>
        <w:rPr>
          <w:ins w:id="215" w:author="STEC" w:date="2018-09-14T08:53:00Z"/>
          <w:szCs w:val="20"/>
        </w:rPr>
      </w:pPr>
      <w:r w:rsidRPr="0003648D">
        <w:rPr>
          <w:szCs w:val="20"/>
        </w:rPr>
        <w:t>(</w:t>
      </w:r>
      <w:ins w:id="216" w:author="STEC" w:date="2018-09-18T11:17:00Z">
        <w:r w:rsidR="00AF101C">
          <w:rPr>
            <w:szCs w:val="20"/>
          </w:rPr>
          <w:t>P</w:t>
        </w:r>
      </w:ins>
      <w:del w:id="217" w:author="STEC" w:date="2018-09-18T11:17:00Z">
        <w:r w:rsidRPr="0003648D" w:rsidDel="009646D5">
          <w:rPr>
            <w:szCs w:val="20"/>
          </w:rPr>
          <w:delText>O</w:delText>
        </w:r>
      </w:del>
      <w:r w:rsidRPr="0003648D">
        <w:rPr>
          <w:szCs w:val="20"/>
        </w:rPr>
        <w:t>)</w:t>
      </w:r>
      <w:r w:rsidRPr="0003648D">
        <w:rPr>
          <w:szCs w:val="20"/>
        </w:rPr>
        <w:tab/>
        <w:t>OFFQS – Off-Line but available for SCED deployment.  Only qualified Quick Start Generation Resources (QSGRs) may utilize this status</w:t>
      </w:r>
      <w:del w:id="218" w:author="STEC" w:date="2018-09-18T11:33:00Z">
        <w:r w:rsidRPr="0003648D" w:rsidDel="00433CF1">
          <w:rPr>
            <w:szCs w:val="20"/>
          </w:rPr>
          <w:delText>.</w:delText>
        </w:r>
      </w:del>
      <w:ins w:id="219" w:author="STEC" w:date="2018-09-18T11:33:00Z">
        <w:r w:rsidR="00433CF1">
          <w:rPr>
            <w:szCs w:val="20"/>
          </w:rPr>
          <w:t>; and</w:t>
        </w:r>
      </w:ins>
      <w:r w:rsidRPr="0003648D">
        <w:rPr>
          <w:szCs w:val="20"/>
        </w:rPr>
        <w:t xml:space="preserve">  </w:t>
      </w:r>
    </w:p>
    <w:p w:rsidR="00F951A7" w:rsidRPr="0003648D" w:rsidRDefault="00F951A7" w:rsidP="00BA7A09">
      <w:pPr>
        <w:spacing w:after="240"/>
        <w:ind w:left="2880" w:hanging="720"/>
        <w:rPr>
          <w:szCs w:val="20"/>
        </w:rPr>
      </w:pPr>
      <w:ins w:id="220" w:author="STEC" w:date="2018-09-14T08:53:00Z">
        <w:r>
          <w:rPr>
            <w:szCs w:val="20"/>
          </w:rPr>
          <w:t>(</w:t>
        </w:r>
      </w:ins>
      <w:ins w:id="221" w:author="STEC" w:date="2018-09-18T11:17:00Z">
        <w:r w:rsidR="00AF101C">
          <w:rPr>
            <w:szCs w:val="20"/>
          </w:rPr>
          <w:t>Q</w:t>
        </w:r>
      </w:ins>
      <w:ins w:id="222" w:author="STEC" w:date="2018-09-14T08:53:00Z">
        <w:del w:id="223" w:author="STEC" w:date="2018-09-18T11:17:00Z">
          <w:r w:rsidDel="009646D5">
            <w:rPr>
              <w:szCs w:val="20"/>
            </w:rPr>
            <w:delText>Q</w:delText>
          </w:r>
        </w:del>
        <w:r>
          <w:rPr>
            <w:szCs w:val="20"/>
          </w:rPr>
          <w:t>)</w:t>
        </w:r>
        <w:r>
          <w:rPr>
            <w:szCs w:val="20"/>
          </w:rPr>
          <w:tab/>
        </w:r>
        <w:r w:rsidRPr="0003648D">
          <w:rPr>
            <w:szCs w:val="20"/>
          </w:rPr>
          <w:t>ONFFR</w:t>
        </w:r>
      </w:ins>
      <w:ins w:id="224" w:author="STEC" w:date="2018-09-18T11:22:00Z">
        <w:r w:rsidR="009646D5">
          <w:rPr>
            <w:szCs w:val="20"/>
          </w:rPr>
          <w:t>R</w:t>
        </w:r>
      </w:ins>
      <w:ins w:id="225" w:author="STEC" w:date="2018-09-14T08:53:00Z">
        <w:del w:id="226" w:author="STEC" w:date="2018-09-18T11:22:00Z">
          <w:r w:rsidRPr="0003648D" w:rsidDel="009646D5">
            <w:rPr>
              <w:szCs w:val="20"/>
            </w:rPr>
            <w:delText>F</w:delText>
          </w:r>
        </w:del>
        <w:r w:rsidRPr="0003648D">
          <w:rPr>
            <w:szCs w:val="20"/>
          </w:rPr>
          <w:t xml:space="preserve">RS – Available for Dispatch of </w:t>
        </w:r>
      </w:ins>
      <w:ins w:id="227" w:author="STEC" w:date="2018-09-18T11:22:00Z">
        <w:r w:rsidR="009646D5">
          <w:rPr>
            <w:szCs w:val="20"/>
          </w:rPr>
          <w:t>R</w:t>
        </w:r>
      </w:ins>
      <w:ins w:id="228" w:author="STEC" w:date="2018-09-14T08:53:00Z">
        <w:del w:id="229" w:author="STEC" w:date="2018-09-18T11:22:00Z">
          <w:r w:rsidRPr="0003648D" w:rsidDel="009646D5">
            <w:rPr>
              <w:szCs w:val="20"/>
            </w:rPr>
            <w:delText>F</w:delText>
          </w:r>
        </w:del>
        <w:r w:rsidRPr="0003648D">
          <w:rPr>
            <w:szCs w:val="20"/>
          </w:rPr>
          <w:t>RS providing Fast Frequency Response (FFR) from Generation Resources.  This Resource Status is only to be used for Real-Time telemetry purposes</w:t>
        </w:r>
      </w:ins>
      <w:ins w:id="230" w:author="STEC" w:date="2018-09-18T11:34:00Z">
        <w:r w:rsidR="00433CF1">
          <w:rPr>
            <w:szCs w:val="20"/>
          </w:rPr>
          <w:t>.</w:t>
        </w:r>
      </w:ins>
    </w:p>
    <w:p w:rsidR="00BA7A09" w:rsidRPr="0003648D" w:rsidRDefault="00BA7A09" w:rsidP="00BA7A09">
      <w:pPr>
        <w:spacing w:after="240"/>
        <w:ind w:left="2160" w:hanging="720"/>
        <w:rPr>
          <w:szCs w:val="20"/>
        </w:rPr>
      </w:pPr>
      <w:r w:rsidRPr="0003648D">
        <w:rPr>
          <w:szCs w:val="20"/>
        </w:rPr>
        <w:t>(ii)</w:t>
      </w:r>
      <w:r w:rsidRPr="0003648D">
        <w:rPr>
          <w:szCs w:val="20"/>
        </w:rPr>
        <w:tab/>
        <w:t>Select one of the following for Off-Line Generation Resources not synchronized to the ERCOT System that best describes the Resource’s status.  These Resource Statuses are to be used for COP and/or Real-Time telemetry purposes, as appropriate.</w:t>
      </w:r>
    </w:p>
    <w:p w:rsidR="00BA7A09" w:rsidRPr="0003648D" w:rsidRDefault="00BA7A09" w:rsidP="00BA7A09">
      <w:pPr>
        <w:spacing w:after="240"/>
        <w:ind w:left="2880" w:hanging="720"/>
        <w:rPr>
          <w:szCs w:val="20"/>
        </w:rPr>
      </w:pPr>
      <w:r w:rsidRPr="0003648D">
        <w:rPr>
          <w:szCs w:val="20"/>
        </w:rPr>
        <w:t>(A)</w:t>
      </w:r>
      <w:r w:rsidRPr="0003648D">
        <w:rPr>
          <w:szCs w:val="20"/>
        </w:rPr>
        <w:tab/>
        <w:t>OUT – Off-Line and unavailable;</w:t>
      </w:r>
    </w:p>
    <w:p w:rsidR="00BA7A09" w:rsidRPr="0003648D" w:rsidRDefault="00BA7A09" w:rsidP="00BA7A09">
      <w:pPr>
        <w:spacing w:after="240"/>
        <w:ind w:left="2880" w:hanging="720"/>
        <w:rPr>
          <w:szCs w:val="20"/>
        </w:rPr>
      </w:pPr>
      <w:r w:rsidRPr="0003648D">
        <w:rPr>
          <w:szCs w:val="20"/>
        </w:rPr>
        <w:t>(B)</w:t>
      </w:r>
      <w:r w:rsidRPr="0003648D">
        <w:rPr>
          <w:szCs w:val="20"/>
        </w:rPr>
        <w:tab/>
        <w:t>OFFNS – Off-Line but reserved for Non-Spin;</w:t>
      </w:r>
    </w:p>
    <w:p w:rsidR="00BA7A09" w:rsidRPr="0003648D" w:rsidRDefault="00BA7A09" w:rsidP="00BA7A09">
      <w:pPr>
        <w:spacing w:after="240"/>
        <w:ind w:left="2880" w:hanging="720"/>
        <w:rPr>
          <w:szCs w:val="20"/>
        </w:rPr>
      </w:pPr>
      <w:r w:rsidRPr="0003648D">
        <w:rPr>
          <w:szCs w:val="20"/>
        </w:rPr>
        <w:t>(C)</w:t>
      </w:r>
      <w:r w:rsidRPr="0003648D">
        <w:rPr>
          <w:szCs w:val="20"/>
        </w:rPr>
        <w:tab/>
        <w:t>OFF – Off-Line but available for commitment in the Day-Ahead Market (DAM) and RUC; and</w:t>
      </w:r>
    </w:p>
    <w:p w:rsidR="00BA7A09" w:rsidRPr="0003648D" w:rsidRDefault="00BA7A09" w:rsidP="00BA7A09">
      <w:pPr>
        <w:spacing w:after="240"/>
        <w:ind w:left="2880" w:hanging="720"/>
        <w:rPr>
          <w:szCs w:val="20"/>
        </w:rPr>
      </w:pPr>
      <w:r w:rsidRPr="0003648D">
        <w:rPr>
          <w:szCs w:val="20"/>
        </w:rPr>
        <w:t>(D)</w:t>
      </w:r>
      <w:r w:rsidRPr="0003648D">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rsidR="00BA7A09" w:rsidRPr="0003648D" w:rsidRDefault="00BA7A09" w:rsidP="00BA7A09">
      <w:pPr>
        <w:spacing w:after="240"/>
        <w:ind w:left="2160" w:hanging="720"/>
        <w:rPr>
          <w:szCs w:val="20"/>
        </w:rPr>
      </w:pPr>
      <w:r w:rsidRPr="0003648D">
        <w:rPr>
          <w:szCs w:val="20"/>
        </w:rPr>
        <w:lastRenderedPageBreak/>
        <w:t>(iii)</w:t>
      </w:r>
      <w:r w:rsidRPr="0003648D">
        <w:rPr>
          <w:szCs w:val="20"/>
        </w:rPr>
        <w:tab/>
        <w:t>Select one of the following for Load Resources.  Unless otherwise provided below, these Resource Statuses are to be used for COP and/or Real-Time telemetry purposes.</w:t>
      </w:r>
    </w:p>
    <w:p w:rsidR="00BA7A09" w:rsidRPr="0003648D" w:rsidRDefault="00BA7A09" w:rsidP="00BA7A09">
      <w:pPr>
        <w:spacing w:after="240"/>
        <w:ind w:left="2880" w:hanging="720"/>
        <w:rPr>
          <w:szCs w:val="20"/>
        </w:rPr>
      </w:pPr>
      <w:r w:rsidRPr="0003648D">
        <w:rPr>
          <w:szCs w:val="20"/>
        </w:rPr>
        <w:t>(A)</w:t>
      </w:r>
      <w:r w:rsidRPr="0003648D">
        <w:rPr>
          <w:szCs w:val="20"/>
        </w:rPr>
        <w:tab/>
        <w:t xml:space="preserve">ONRGL – Available for Dispatch of Regulation Service by Load Frequency Control (LFC) and, for any remaining Dispatchable capacity, by SCED with a Real-Time Market (RTM) Energy Bid; </w:t>
      </w:r>
    </w:p>
    <w:p w:rsidR="00BA7A09" w:rsidRPr="0003648D" w:rsidRDefault="00BA7A09" w:rsidP="00BA7A09">
      <w:pPr>
        <w:spacing w:after="240"/>
        <w:ind w:left="2880" w:hanging="720"/>
        <w:rPr>
          <w:szCs w:val="20"/>
        </w:rPr>
      </w:pPr>
      <w:r w:rsidRPr="0003648D">
        <w:rPr>
          <w:szCs w:val="20"/>
        </w:rPr>
        <w:t>(B)</w:t>
      </w:r>
      <w:r w:rsidRPr="0003648D">
        <w:rPr>
          <w:szCs w:val="20"/>
        </w:rPr>
        <w:tab/>
        <w:t>FRRSUP – Available for Dispatch of FRRS by LFC and not Dispatchable by SCED.  This Resource Status is only to be used for Real-Time telemetry purposes;</w:t>
      </w:r>
    </w:p>
    <w:p w:rsidR="00BA7A09" w:rsidRPr="0003648D" w:rsidRDefault="00BA7A09" w:rsidP="00BA7A09">
      <w:pPr>
        <w:spacing w:after="240"/>
        <w:ind w:left="2880" w:hanging="720"/>
        <w:rPr>
          <w:szCs w:val="20"/>
        </w:rPr>
      </w:pPr>
      <w:r w:rsidRPr="0003648D">
        <w:rPr>
          <w:szCs w:val="20"/>
        </w:rPr>
        <w:t>(C)</w:t>
      </w:r>
      <w:r w:rsidRPr="0003648D">
        <w:rPr>
          <w:szCs w:val="20"/>
        </w:rPr>
        <w:tab/>
        <w:t xml:space="preserve">FRRSDN - Available for Dispatch of FRRS by LFC and not Dispatchable by SCED.  This Resource Status is only to be used for Real-Time telemetry purposes;  </w:t>
      </w:r>
    </w:p>
    <w:p w:rsidR="00BA7A09" w:rsidRPr="0003648D" w:rsidRDefault="00BA7A09" w:rsidP="00BA7A09">
      <w:pPr>
        <w:spacing w:after="240"/>
        <w:ind w:left="2880" w:hanging="720"/>
        <w:rPr>
          <w:szCs w:val="20"/>
        </w:rPr>
      </w:pPr>
      <w:r w:rsidRPr="0003648D">
        <w:rPr>
          <w:szCs w:val="20"/>
        </w:rPr>
        <w:t>(D)</w:t>
      </w:r>
      <w:r w:rsidRPr="0003648D">
        <w:rPr>
          <w:szCs w:val="20"/>
        </w:rPr>
        <w:tab/>
        <w:t>ONCLR – Available for Dispatch as a Controllable Load Resource by SCED with an RTM Energy Bid;</w:t>
      </w:r>
    </w:p>
    <w:p w:rsidR="00BA7A09" w:rsidRPr="0003648D" w:rsidRDefault="00BA7A09" w:rsidP="00BA7A09">
      <w:pPr>
        <w:spacing w:after="240"/>
        <w:ind w:left="2880" w:hanging="720"/>
        <w:rPr>
          <w:szCs w:val="20"/>
        </w:rPr>
      </w:pPr>
      <w:r w:rsidRPr="0003648D">
        <w:rPr>
          <w:szCs w:val="20"/>
        </w:rPr>
        <w:t>(E)</w:t>
      </w:r>
      <w:r w:rsidRPr="0003648D">
        <w:rPr>
          <w:szCs w:val="20"/>
        </w:rPr>
        <w:tab/>
        <w:t xml:space="preserve">ONRL – Available for Dispatch of RRS </w:t>
      </w:r>
      <w:ins w:id="231" w:author="STEC" w:date="2018-09-14T08:58:00Z">
        <w:del w:id="232" w:author="STEC" w:date="2018-09-18T11:34:00Z">
          <w:r w:rsidR="00F951A7" w:rsidDel="00433CF1">
            <w:rPr>
              <w:szCs w:val="20"/>
            </w:rPr>
            <w:delText xml:space="preserve"> </w:delText>
          </w:r>
        </w:del>
        <w:r w:rsidR="00F951A7">
          <w:rPr>
            <w:szCs w:val="20"/>
          </w:rPr>
          <w:t>or ECRS</w:t>
        </w:r>
      </w:ins>
      <w:del w:id="233" w:author="STEC" w:date="2018-09-14T08:58:00Z">
        <w:r w:rsidRPr="0003648D" w:rsidDel="00F951A7">
          <w:rPr>
            <w:szCs w:val="20"/>
          </w:rPr>
          <w:delText>Service</w:delText>
        </w:r>
      </w:del>
      <w:r w:rsidRPr="0003648D">
        <w:rPr>
          <w:szCs w:val="20"/>
        </w:rPr>
        <w:t>, excluding Controllable Load Resources; and</w:t>
      </w:r>
    </w:p>
    <w:p w:rsidR="00FB6CD3" w:rsidRDefault="00BA7A09" w:rsidP="00BA7A09">
      <w:pPr>
        <w:spacing w:after="240"/>
        <w:ind w:left="2880" w:hanging="720"/>
        <w:rPr>
          <w:ins w:id="234" w:author="STEC" w:date="2018-09-14T08:55:00Z"/>
          <w:szCs w:val="20"/>
        </w:rPr>
      </w:pPr>
      <w:r w:rsidRPr="0003648D">
        <w:rPr>
          <w:szCs w:val="20"/>
        </w:rPr>
        <w:t>(F)</w:t>
      </w:r>
      <w:r w:rsidRPr="0003648D">
        <w:rPr>
          <w:szCs w:val="20"/>
        </w:rPr>
        <w:tab/>
        <w:t>OUTL – Not available;</w:t>
      </w:r>
    </w:p>
    <w:p w:rsidR="00F951A7" w:rsidRPr="0003648D" w:rsidRDefault="00F951A7" w:rsidP="00F951A7">
      <w:pPr>
        <w:spacing w:after="240"/>
        <w:ind w:left="2880" w:hanging="720"/>
        <w:rPr>
          <w:ins w:id="235" w:author="STEC" w:date="2018-09-14T08:55:00Z"/>
          <w:szCs w:val="20"/>
        </w:rPr>
      </w:pPr>
      <w:ins w:id="236" w:author="STEC" w:date="2018-09-14T08:55:00Z">
        <w:r>
          <w:rPr>
            <w:szCs w:val="20"/>
          </w:rPr>
          <w:t>(G</w:t>
        </w:r>
        <w:r w:rsidRPr="0003648D">
          <w:rPr>
            <w:szCs w:val="20"/>
          </w:rPr>
          <w:t>)</w:t>
        </w:r>
        <w:r w:rsidRPr="0003648D">
          <w:rPr>
            <w:szCs w:val="20"/>
          </w:rPr>
          <w:tab/>
          <w:t>ONFFR</w:t>
        </w:r>
      </w:ins>
      <w:ins w:id="237" w:author="STEC" w:date="2018-09-14T08:56:00Z">
        <w:r>
          <w:rPr>
            <w:szCs w:val="20"/>
          </w:rPr>
          <w:t>RRS</w:t>
        </w:r>
      </w:ins>
      <w:ins w:id="238" w:author="STEC" w:date="2018-09-14T08:55:00Z">
        <w:del w:id="239" w:author="STEC" w:date="2018-09-14T08:56:00Z">
          <w:r w:rsidRPr="0003648D" w:rsidDel="00F951A7">
            <w:rPr>
              <w:szCs w:val="20"/>
            </w:rPr>
            <w:delText>FRS</w:delText>
          </w:r>
        </w:del>
        <w:r w:rsidRPr="0003648D">
          <w:rPr>
            <w:szCs w:val="20"/>
          </w:rPr>
          <w:t xml:space="preserve">L – Available for Dispatch of </w:t>
        </w:r>
      </w:ins>
      <w:ins w:id="240" w:author="STEC" w:date="2018-09-18T13:40:00Z">
        <w:r w:rsidR="00104103">
          <w:rPr>
            <w:szCs w:val="20"/>
          </w:rPr>
          <w:t>R</w:t>
        </w:r>
      </w:ins>
      <w:ins w:id="241" w:author="STEC" w:date="2018-09-14T08:55:00Z">
        <w:del w:id="242" w:author="STEC" w:date="2018-09-18T13:40:00Z">
          <w:r w:rsidRPr="0003648D" w:rsidDel="00104103">
            <w:rPr>
              <w:szCs w:val="20"/>
            </w:rPr>
            <w:delText>F</w:delText>
          </w:r>
        </w:del>
        <w:r w:rsidRPr="0003648D">
          <w:rPr>
            <w:szCs w:val="20"/>
          </w:rPr>
          <w:t>RS Service, excluding Controllable Load Resources. This Resource Status is only to be used for Real-Time telemetry purposes</w:t>
        </w:r>
        <w:del w:id="243" w:author="STEC" w:date="2018-09-18T11:36:00Z">
          <w:r w:rsidRPr="0003648D" w:rsidDel="00433CF1">
            <w:rPr>
              <w:szCs w:val="20"/>
            </w:rPr>
            <w:delText>;</w:delText>
          </w:r>
        </w:del>
      </w:ins>
      <w:ins w:id="244" w:author="STEC" w:date="2018-09-18T11:36:00Z">
        <w:r w:rsidR="00433CF1">
          <w:rPr>
            <w:szCs w:val="20"/>
          </w:rPr>
          <w:t>.</w:t>
        </w:r>
      </w:ins>
    </w:p>
    <w:p w:rsidR="00F951A7" w:rsidRPr="0003648D" w:rsidRDefault="00F951A7" w:rsidP="00BA7A09">
      <w:pPr>
        <w:spacing w:after="240"/>
        <w:ind w:left="2880" w:hanging="720"/>
        <w:rPr>
          <w:szCs w:val="20"/>
        </w:rPr>
      </w:pPr>
    </w:p>
    <w:p w:rsidR="00BA7A09" w:rsidRPr="0003648D" w:rsidRDefault="00BA7A09" w:rsidP="00BA7A09">
      <w:pPr>
        <w:spacing w:after="240"/>
        <w:ind w:left="1440" w:hanging="720"/>
        <w:rPr>
          <w:szCs w:val="20"/>
        </w:rPr>
      </w:pPr>
      <w:r w:rsidRPr="0003648D">
        <w:rPr>
          <w:szCs w:val="20"/>
        </w:rPr>
        <w:t>(c)</w:t>
      </w:r>
      <w:r w:rsidRPr="0003648D">
        <w:rPr>
          <w:szCs w:val="20"/>
        </w:rPr>
        <w:tab/>
        <w:t>The HSL;</w:t>
      </w:r>
    </w:p>
    <w:p w:rsidR="00BA7A09" w:rsidRPr="0003648D" w:rsidRDefault="00BA7A09" w:rsidP="00BA7A09">
      <w:pPr>
        <w:spacing w:after="240"/>
        <w:ind w:left="2160" w:hanging="720"/>
        <w:rPr>
          <w:szCs w:val="20"/>
        </w:rPr>
      </w:pPr>
      <w:r w:rsidRPr="0003648D">
        <w:rPr>
          <w:szCs w:val="20"/>
        </w:rPr>
        <w:t>(i)</w:t>
      </w:r>
      <w:r w:rsidRPr="0003648D">
        <w:rPr>
          <w:szCs w:val="20"/>
        </w:rPr>
        <w:tab/>
        <w:t>For Load Resources other than Controllable Load Resources, the HSL should equal the expected power consumption;</w:t>
      </w:r>
    </w:p>
    <w:p w:rsidR="00BA7A09" w:rsidRPr="0003648D" w:rsidRDefault="00BA7A09" w:rsidP="00BA7A09">
      <w:pPr>
        <w:spacing w:after="240"/>
        <w:ind w:left="1440" w:hanging="720"/>
        <w:rPr>
          <w:szCs w:val="20"/>
        </w:rPr>
      </w:pPr>
      <w:r w:rsidRPr="0003648D">
        <w:rPr>
          <w:szCs w:val="20"/>
        </w:rPr>
        <w:t>(d)</w:t>
      </w:r>
      <w:r w:rsidRPr="0003648D">
        <w:rPr>
          <w:szCs w:val="20"/>
        </w:rPr>
        <w:tab/>
        <w:t>The LSL;</w:t>
      </w:r>
    </w:p>
    <w:p w:rsidR="00BA7A09" w:rsidRPr="0003648D" w:rsidRDefault="00BA7A09" w:rsidP="00BA7A09">
      <w:pPr>
        <w:spacing w:after="240"/>
        <w:ind w:left="2160" w:hanging="720"/>
        <w:rPr>
          <w:szCs w:val="20"/>
        </w:rPr>
      </w:pPr>
      <w:r w:rsidRPr="0003648D">
        <w:rPr>
          <w:szCs w:val="20"/>
        </w:rPr>
        <w:t>(i)</w:t>
      </w:r>
      <w:r w:rsidRPr="0003648D">
        <w:rPr>
          <w:szCs w:val="20"/>
        </w:rPr>
        <w:tab/>
        <w:t>For Load Resources other than Controllable Load Resources, the LSL should equal the expected Low Power Consumption (LPC);</w:t>
      </w:r>
    </w:p>
    <w:p w:rsidR="00BA7A09" w:rsidRPr="0003648D" w:rsidRDefault="00BA7A09" w:rsidP="00BA7A09">
      <w:pPr>
        <w:spacing w:after="240"/>
        <w:ind w:left="1440" w:hanging="720"/>
        <w:rPr>
          <w:szCs w:val="20"/>
        </w:rPr>
      </w:pPr>
      <w:r w:rsidRPr="0003648D">
        <w:rPr>
          <w:szCs w:val="20"/>
        </w:rPr>
        <w:t>(e)</w:t>
      </w:r>
      <w:r w:rsidRPr="0003648D">
        <w:rPr>
          <w:szCs w:val="20"/>
        </w:rPr>
        <w:tab/>
        <w:t>The High Emergency Limit (HEL);</w:t>
      </w:r>
    </w:p>
    <w:p w:rsidR="00BA7A09" w:rsidRPr="0003648D" w:rsidRDefault="00BA7A09" w:rsidP="00BA7A09">
      <w:pPr>
        <w:spacing w:after="240"/>
        <w:ind w:left="1440" w:hanging="720"/>
        <w:rPr>
          <w:szCs w:val="20"/>
        </w:rPr>
      </w:pPr>
      <w:r w:rsidRPr="0003648D">
        <w:rPr>
          <w:szCs w:val="20"/>
        </w:rPr>
        <w:t>(f)</w:t>
      </w:r>
      <w:r w:rsidRPr="0003648D">
        <w:rPr>
          <w:szCs w:val="20"/>
        </w:rPr>
        <w:tab/>
        <w:t>The Low Emergency Limit (LEL); and</w:t>
      </w:r>
    </w:p>
    <w:p w:rsidR="00BA7A09" w:rsidRPr="0003648D" w:rsidRDefault="00BA7A09" w:rsidP="00BA7A09">
      <w:pPr>
        <w:spacing w:after="240"/>
        <w:ind w:left="1440" w:hanging="720"/>
        <w:rPr>
          <w:szCs w:val="20"/>
        </w:rPr>
      </w:pPr>
      <w:r w:rsidRPr="0003648D">
        <w:rPr>
          <w:szCs w:val="20"/>
        </w:rPr>
        <w:t>(g)</w:t>
      </w:r>
      <w:r w:rsidRPr="0003648D">
        <w:rPr>
          <w:szCs w:val="20"/>
        </w:rPr>
        <w:tab/>
        <w:t>Ancillary Service Resource Responsibility capacity in MW for:</w:t>
      </w:r>
    </w:p>
    <w:p w:rsidR="00BA7A09" w:rsidRPr="0003648D" w:rsidRDefault="00BA7A09" w:rsidP="00BA7A09">
      <w:pPr>
        <w:spacing w:after="240"/>
        <w:ind w:left="2160" w:hanging="720"/>
        <w:rPr>
          <w:szCs w:val="20"/>
        </w:rPr>
      </w:pPr>
      <w:r w:rsidRPr="0003648D">
        <w:rPr>
          <w:szCs w:val="20"/>
        </w:rPr>
        <w:t>(i)</w:t>
      </w:r>
      <w:r w:rsidRPr="0003648D">
        <w:rPr>
          <w:szCs w:val="20"/>
        </w:rPr>
        <w:tab/>
        <w:t>Regulation Up (Reg-Up);</w:t>
      </w:r>
    </w:p>
    <w:p w:rsidR="00F951A7" w:rsidRDefault="00BA7A09" w:rsidP="00BA7A09">
      <w:pPr>
        <w:spacing w:after="240"/>
        <w:ind w:left="2160" w:hanging="720"/>
        <w:rPr>
          <w:ins w:id="245" w:author="STEC" w:date="2018-09-14T08:59:00Z"/>
          <w:szCs w:val="20"/>
        </w:rPr>
      </w:pPr>
      <w:r w:rsidRPr="0003648D">
        <w:rPr>
          <w:szCs w:val="20"/>
        </w:rPr>
        <w:t>(ii)</w:t>
      </w:r>
      <w:r w:rsidRPr="0003648D">
        <w:rPr>
          <w:szCs w:val="20"/>
        </w:rPr>
        <w:tab/>
        <w:t>Regulation Down (Reg-Down);</w:t>
      </w:r>
    </w:p>
    <w:p w:rsidR="00F951A7" w:rsidRDefault="00BA7A09" w:rsidP="00BA7A09">
      <w:pPr>
        <w:spacing w:after="240"/>
        <w:ind w:left="2160" w:hanging="720"/>
        <w:rPr>
          <w:ins w:id="246" w:author="STEC" w:date="2018-09-14T08:59:00Z"/>
          <w:szCs w:val="20"/>
        </w:rPr>
      </w:pPr>
      <w:r w:rsidRPr="0003648D">
        <w:rPr>
          <w:szCs w:val="20"/>
        </w:rPr>
        <w:lastRenderedPageBreak/>
        <w:t>(iii)</w:t>
      </w:r>
      <w:r w:rsidRPr="0003648D">
        <w:rPr>
          <w:szCs w:val="20"/>
        </w:rPr>
        <w:tab/>
        <w:t xml:space="preserve">RRS Service; </w:t>
      </w:r>
      <w:del w:id="247" w:author="STEC" w:date="2018-09-18T11:38:00Z">
        <w:r w:rsidR="00F65906" w:rsidDel="00F65906">
          <w:rPr>
            <w:szCs w:val="20"/>
          </w:rPr>
          <w:delText>and</w:delText>
        </w:r>
      </w:del>
    </w:p>
    <w:p w:rsidR="00BA7A09" w:rsidRPr="0003648D" w:rsidRDefault="00F951A7" w:rsidP="00BA7A09">
      <w:pPr>
        <w:spacing w:after="240"/>
        <w:ind w:left="2160" w:hanging="720"/>
        <w:rPr>
          <w:szCs w:val="20"/>
        </w:rPr>
      </w:pPr>
      <w:ins w:id="248" w:author="STEC" w:date="2018-09-14T08:59:00Z">
        <w:r>
          <w:rPr>
            <w:szCs w:val="20"/>
          </w:rPr>
          <w:t>(iv)</w:t>
        </w:r>
        <w:r>
          <w:rPr>
            <w:szCs w:val="20"/>
          </w:rPr>
          <w:tab/>
          <w:t xml:space="preserve">ECRS; </w:t>
        </w:r>
      </w:ins>
      <w:r w:rsidR="00BA7A09" w:rsidRPr="0003648D">
        <w:rPr>
          <w:szCs w:val="20"/>
        </w:rPr>
        <w:t>and</w:t>
      </w:r>
    </w:p>
    <w:p w:rsidR="00BA7A09" w:rsidRPr="0003648D" w:rsidRDefault="00BA7A09" w:rsidP="00DC11B1">
      <w:pPr>
        <w:spacing w:after="240"/>
        <w:ind w:left="2160" w:hanging="720"/>
        <w:rPr>
          <w:szCs w:val="20"/>
        </w:rPr>
      </w:pPr>
      <w:r w:rsidRPr="0003648D">
        <w:rPr>
          <w:szCs w:val="20"/>
        </w:rPr>
        <w:t>(</w:t>
      </w:r>
      <w:del w:id="249" w:author="STEC" w:date="2018-09-18T11:37:00Z">
        <w:r w:rsidRPr="0003648D" w:rsidDel="00F65906">
          <w:rPr>
            <w:szCs w:val="20"/>
          </w:rPr>
          <w:delText>i</w:delText>
        </w:r>
      </w:del>
      <w:r w:rsidRPr="0003648D">
        <w:rPr>
          <w:szCs w:val="20"/>
        </w:rPr>
        <w:t>v)</w:t>
      </w:r>
      <w:r w:rsidRPr="0003648D">
        <w:rPr>
          <w:szCs w:val="20"/>
        </w:rPr>
        <w:tab/>
        <w:t xml:space="preserve">Non-Spin. </w:t>
      </w:r>
    </w:p>
    <w:p w:rsidR="00BA7A09" w:rsidRPr="0003648D" w:rsidRDefault="00BA7A09" w:rsidP="00BA7A09">
      <w:pPr>
        <w:spacing w:after="240"/>
        <w:ind w:left="720" w:hanging="720"/>
        <w:rPr>
          <w:iCs/>
          <w:szCs w:val="20"/>
        </w:rPr>
      </w:pPr>
      <w:r w:rsidRPr="0003648D">
        <w:rPr>
          <w:iCs/>
          <w:szCs w:val="20"/>
        </w:rPr>
        <w:t>(6)</w:t>
      </w:r>
      <w:r w:rsidRPr="0003648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rsidR="00BA7A09" w:rsidRPr="0003648D" w:rsidRDefault="00BA7A09" w:rsidP="00BA7A09">
      <w:pPr>
        <w:spacing w:after="240"/>
        <w:ind w:left="1440" w:hanging="720"/>
        <w:rPr>
          <w:szCs w:val="20"/>
        </w:rPr>
      </w:pPr>
      <w:r w:rsidRPr="0003648D">
        <w:rPr>
          <w:szCs w:val="20"/>
        </w:rPr>
        <w:t>(a)</w:t>
      </w:r>
      <w:r w:rsidRPr="0003648D">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rsidR="00BA7A09" w:rsidRPr="0003648D" w:rsidRDefault="00BA7A09" w:rsidP="00BA7A09">
      <w:pPr>
        <w:spacing w:after="240"/>
        <w:ind w:left="1440" w:hanging="720"/>
        <w:rPr>
          <w:szCs w:val="20"/>
        </w:rPr>
      </w:pPr>
      <w:r w:rsidRPr="0003648D">
        <w:rPr>
          <w:szCs w:val="20"/>
        </w:rPr>
        <w:t>(b)</w:t>
      </w:r>
      <w:r w:rsidRPr="0003648D">
        <w:rPr>
          <w:szCs w:val="20"/>
        </w:rPr>
        <w:tab/>
        <w:t>For any hour in which QSE-submitted COP entries are used to determine the initial state of a Combined Cycle Generation Resource for a DAM or Day-Ahead Reliability Unit Commitment (DRUC) study and the COP shows multiple Combined-Cycle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rsidR="00BA7A09" w:rsidRPr="0003648D" w:rsidRDefault="00BA7A09" w:rsidP="00BA7A09">
      <w:pPr>
        <w:spacing w:after="240"/>
        <w:ind w:left="1440" w:hanging="720"/>
        <w:rPr>
          <w:szCs w:val="20"/>
        </w:rPr>
      </w:pPr>
      <w:r w:rsidRPr="0003648D">
        <w:rPr>
          <w:szCs w:val="20"/>
        </w:rPr>
        <w:t>(c)</w:t>
      </w:r>
      <w:r w:rsidRPr="0003648D">
        <w:rPr>
          <w:szCs w:val="20"/>
        </w:rPr>
        <w:tab/>
        <w:t>ERCOT systems shall allow only one Combined Cycle Generation Resource in a Combined Cycle Train to offer Off-Line Non-Spin in the DAM or Supplemental Ancillary Services Market (SASM).</w:t>
      </w:r>
    </w:p>
    <w:p w:rsidR="00BA7A09" w:rsidRPr="0003648D" w:rsidRDefault="00BA7A09" w:rsidP="00BA7A09">
      <w:pPr>
        <w:spacing w:after="240"/>
        <w:ind w:left="2160" w:hanging="720"/>
        <w:rPr>
          <w:szCs w:val="20"/>
        </w:rPr>
      </w:pPr>
      <w:r w:rsidRPr="0003648D">
        <w:rPr>
          <w:szCs w:val="20"/>
        </w:rPr>
        <w:t>(i)</w:t>
      </w:r>
      <w:r w:rsidRPr="0003648D">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rsidR="00BA7A09" w:rsidRPr="0003648D" w:rsidRDefault="00BA7A09" w:rsidP="00BA7A09">
      <w:pPr>
        <w:spacing w:after="240"/>
        <w:ind w:left="2160" w:hanging="720"/>
        <w:rPr>
          <w:szCs w:val="20"/>
        </w:rPr>
      </w:pPr>
      <w:r w:rsidRPr="0003648D">
        <w:rPr>
          <w:szCs w:val="20"/>
        </w:rPr>
        <w:t>(ii)</w:t>
      </w:r>
      <w:r w:rsidRPr="0003648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rsidR="00BA7A09" w:rsidRPr="0003648D" w:rsidRDefault="00BA7A09" w:rsidP="00BA7A09">
      <w:pPr>
        <w:spacing w:after="240"/>
        <w:ind w:left="1440" w:hanging="720"/>
        <w:rPr>
          <w:iCs/>
          <w:szCs w:val="20"/>
        </w:rPr>
      </w:pPr>
      <w:r w:rsidRPr="0003648D">
        <w:rPr>
          <w:iCs/>
          <w:szCs w:val="20"/>
        </w:rPr>
        <w:lastRenderedPageBreak/>
        <w:t>(d)</w:t>
      </w:r>
      <w:r w:rsidRPr="0003648D">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rsidR="00BA7A09" w:rsidRPr="0003648D" w:rsidRDefault="00BA7A09" w:rsidP="00BA7A09">
      <w:pPr>
        <w:spacing w:after="240"/>
        <w:ind w:left="720" w:hanging="720"/>
        <w:rPr>
          <w:iCs/>
          <w:szCs w:val="20"/>
        </w:rPr>
      </w:pPr>
      <w:r w:rsidRPr="0003648D">
        <w:rPr>
          <w:iCs/>
          <w:szCs w:val="20"/>
        </w:rPr>
        <w:t>(7)</w:t>
      </w:r>
      <w:r w:rsidRPr="0003648D">
        <w:rPr>
          <w:iCs/>
          <w:szCs w:val="20"/>
        </w:rPr>
        <w:tab/>
        <w:t>ERCOT may accept COPs only from QSEs.</w:t>
      </w:r>
    </w:p>
    <w:p w:rsidR="00BA7A09" w:rsidRPr="0003648D" w:rsidRDefault="00BA7A09" w:rsidP="00BA7A09">
      <w:pPr>
        <w:spacing w:after="240"/>
        <w:ind w:left="720" w:hanging="720"/>
        <w:rPr>
          <w:iCs/>
          <w:szCs w:val="20"/>
        </w:rPr>
      </w:pPr>
      <w:r w:rsidRPr="0003648D">
        <w:rPr>
          <w:iCs/>
          <w:szCs w:val="20"/>
        </w:rPr>
        <w:t>(8)</w:t>
      </w:r>
      <w:r w:rsidRPr="0003648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rsidR="00BA7A09" w:rsidRPr="0003648D" w:rsidRDefault="00BA7A09" w:rsidP="00BA7A09">
      <w:pPr>
        <w:spacing w:after="240"/>
        <w:ind w:left="720" w:hanging="720"/>
        <w:rPr>
          <w:iCs/>
          <w:szCs w:val="20"/>
        </w:rPr>
      </w:pPr>
      <w:r w:rsidRPr="0003648D">
        <w:rPr>
          <w:iCs/>
          <w:szCs w:val="20"/>
        </w:rPr>
        <w:t>(9)</w:t>
      </w:r>
      <w:r w:rsidRPr="0003648D">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03648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03648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rsidR="00BA7A09" w:rsidRPr="0003648D" w:rsidRDefault="00BA7A09" w:rsidP="00BA7A09">
      <w:pPr>
        <w:spacing w:after="240"/>
        <w:ind w:left="720" w:hanging="720"/>
        <w:rPr>
          <w:iCs/>
          <w:szCs w:val="20"/>
        </w:rPr>
      </w:pPr>
      <w:r w:rsidRPr="0003648D">
        <w:rPr>
          <w:iCs/>
          <w:szCs w:val="20"/>
        </w:rPr>
        <w:t>(10)</w:t>
      </w:r>
      <w:r w:rsidRPr="0003648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rsidR="00BA7A09" w:rsidRPr="0003648D" w:rsidRDefault="00BA7A09" w:rsidP="00BA7A09">
      <w:pPr>
        <w:spacing w:after="240"/>
        <w:ind w:left="720" w:hanging="720"/>
        <w:rPr>
          <w:iCs/>
          <w:szCs w:val="20"/>
        </w:rPr>
      </w:pPr>
      <w:r w:rsidRPr="0003648D">
        <w:rPr>
          <w:iCs/>
          <w:szCs w:val="20"/>
        </w:rPr>
        <w:t>(11)</w:t>
      </w:r>
      <w:r w:rsidRPr="0003648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rsidR="00BA7A09" w:rsidRPr="0003648D" w:rsidRDefault="00BA7A09" w:rsidP="00BA7A09">
      <w:pPr>
        <w:spacing w:after="240"/>
        <w:ind w:left="720" w:hanging="720"/>
        <w:rPr>
          <w:iCs/>
          <w:szCs w:val="20"/>
        </w:rPr>
      </w:pPr>
      <w:r w:rsidRPr="0003648D">
        <w:rPr>
          <w:iCs/>
          <w:szCs w:val="20"/>
        </w:rPr>
        <w:t>(12)</w:t>
      </w:r>
      <w:r w:rsidRPr="0003648D">
        <w:rPr>
          <w:iCs/>
          <w:szCs w:val="20"/>
        </w:rPr>
        <w:tab/>
        <w:t xml:space="preserve">A QSE representing a Resource may only use the Resource Status code of EMR for a Resource whose operation would have impacts that cannot be monetized and reflected through the Resource’s Energy Offer Curve or recovered through the RUC make-whole </w:t>
      </w:r>
      <w:r w:rsidRPr="0003648D">
        <w:rPr>
          <w:iCs/>
          <w:szCs w:val="20"/>
        </w:rPr>
        <w:lastRenderedPageBreak/>
        <w:t>process or if the Resource has been contracted by ERCOT under Section 3.14.1 or under paragraph (2) of Section 6.5.1.1.  If ERCOT chooses to commit an Off-Line unit with EMR Resource Status</w:t>
      </w:r>
      <w:r w:rsidRPr="0003648D">
        <w:rPr>
          <w:szCs w:val="20"/>
        </w:rPr>
        <w:t xml:space="preserve"> that </w:t>
      </w:r>
      <w:r w:rsidRPr="0003648D">
        <w:rPr>
          <w:iCs/>
          <w:szCs w:val="20"/>
        </w:rPr>
        <w:t xml:space="preserve">has been contracted by ERCOT under Section 3.14.1 or under paragraph (2) of Section 6.5.1.1, the QSE shall change its Resource Status to </w:t>
      </w:r>
      <w:r w:rsidRPr="0003648D">
        <w:rPr>
          <w:szCs w:val="20"/>
        </w:rPr>
        <w:t xml:space="preserve">ONRUC.  Otherwise, the QSE shall change its Resource Status to </w:t>
      </w:r>
      <w:r w:rsidRPr="0003648D">
        <w:rPr>
          <w:iCs/>
          <w:szCs w:val="20"/>
        </w:rPr>
        <w:t>ONEMR.</w:t>
      </w:r>
    </w:p>
    <w:p w:rsidR="00BA7A09" w:rsidRPr="0003648D" w:rsidRDefault="00BA7A09" w:rsidP="00BA7A09">
      <w:pPr>
        <w:spacing w:after="240"/>
        <w:ind w:left="720" w:hanging="720"/>
        <w:rPr>
          <w:iCs/>
          <w:szCs w:val="20"/>
        </w:rPr>
      </w:pPr>
      <w:r w:rsidRPr="0003648D">
        <w:rPr>
          <w:iCs/>
          <w:szCs w:val="20"/>
        </w:rPr>
        <w:t xml:space="preserve">(13)     A QSE representing a Resource may use the Resource Status code of ONEMR for a        Resource that is: </w:t>
      </w:r>
    </w:p>
    <w:p w:rsidR="00BA7A09" w:rsidRPr="0003648D" w:rsidRDefault="00BA7A09" w:rsidP="00BA7A09">
      <w:pPr>
        <w:spacing w:after="240"/>
        <w:ind w:left="1440" w:hanging="720"/>
        <w:rPr>
          <w:iCs/>
          <w:szCs w:val="20"/>
        </w:rPr>
      </w:pPr>
      <w:r w:rsidRPr="0003648D">
        <w:rPr>
          <w:iCs/>
          <w:szCs w:val="20"/>
        </w:rPr>
        <w:t>(a)</w:t>
      </w:r>
      <w:r w:rsidRPr="0003648D">
        <w:rPr>
          <w:iCs/>
          <w:szCs w:val="20"/>
        </w:rPr>
        <w:tab/>
        <w:t>On-Line, but for equipment problems it must be held at its current output level until repair and/or replacement of equipment can be accomplished; or</w:t>
      </w:r>
    </w:p>
    <w:p w:rsidR="00BA7A09" w:rsidRPr="0003648D" w:rsidRDefault="00BA7A09" w:rsidP="00BA7A09">
      <w:pPr>
        <w:spacing w:after="240"/>
        <w:ind w:left="1440" w:hanging="720"/>
        <w:rPr>
          <w:iCs/>
          <w:szCs w:val="20"/>
        </w:rPr>
      </w:pPr>
      <w:r w:rsidRPr="0003648D">
        <w:rPr>
          <w:iCs/>
          <w:szCs w:val="20"/>
        </w:rPr>
        <w:t>(b)</w:t>
      </w:r>
      <w:r w:rsidRPr="0003648D">
        <w:rPr>
          <w:iCs/>
          <w:szCs w:val="20"/>
        </w:rPr>
        <w:tab/>
        <w:t xml:space="preserve">A hydro unit. </w:t>
      </w:r>
    </w:p>
    <w:p w:rsidR="00BA7A09" w:rsidRPr="0003648D" w:rsidRDefault="00BA7A09" w:rsidP="00BA7A09">
      <w:pPr>
        <w:spacing w:after="240"/>
        <w:ind w:left="720" w:hanging="720"/>
        <w:rPr>
          <w:iCs/>
          <w:szCs w:val="20"/>
        </w:rPr>
      </w:pPr>
      <w:r w:rsidRPr="0003648D">
        <w:rPr>
          <w:iCs/>
          <w:szCs w:val="20"/>
        </w:rPr>
        <w:t>(14)</w:t>
      </w:r>
      <w:r w:rsidRPr="0003648D">
        <w:rPr>
          <w:iCs/>
          <w:szCs w:val="20"/>
        </w:rPr>
        <w:tab/>
        <w:t>A QSE operating a Resource with a Resource Status code of ONEMR may set the HSL and LSL of the unit to be equal to ensure that SCED does not send Base Points that would move the unit.</w:t>
      </w:r>
    </w:p>
    <w:p w:rsidR="00BA7A09" w:rsidRPr="0003648D" w:rsidRDefault="00BA7A09" w:rsidP="00BA7A09">
      <w:pPr>
        <w:keepNext/>
        <w:tabs>
          <w:tab w:val="left" w:pos="900"/>
        </w:tabs>
        <w:spacing w:before="240" w:after="240"/>
        <w:ind w:left="900" w:hanging="900"/>
        <w:outlineLvl w:val="1"/>
        <w:rPr>
          <w:b/>
          <w:szCs w:val="20"/>
        </w:rPr>
      </w:pPr>
      <w:r w:rsidRPr="0003648D">
        <w:rPr>
          <w:b/>
          <w:szCs w:val="20"/>
        </w:rPr>
        <w:t>3.16</w:t>
      </w:r>
      <w:r w:rsidRPr="0003648D">
        <w:rPr>
          <w:b/>
          <w:szCs w:val="20"/>
        </w:rPr>
        <w:tab/>
        <w:t>Standards for Determining Ancillary Service Quantities</w:t>
      </w:r>
      <w:bookmarkEnd w:id="111"/>
      <w:bookmarkEnd w:id="112"/>
      <w:bookmarkEnd w:id="113"/>
      <w:bookmarkEnd w:id="114"/>
      <w:bookmarkEnd w:id="115"/>
      <w:bookmarkEnd w:id="116"/>
      <w:bookmarkEnd w:id="117"/>
      <w:bookmarkEnd w:id="118"/>
      <w:bookmarkEnd w:id="119"/>
      <w:bookmarkEnd w:id="120"/>
      <w:bookmarkEnd w:id="121"/>
      <w:bookmarkEnd w:id="122"/>
      <w:bookmarkEnd w:id="123"/>
    </w:p>
    <w:p w:rsidR="00BA7A09" w:rsidRPr="0003648D" w:rsidRDefault="00BA7A09" w:rsidP="00BA7A09">
      <w:pPr>
        <w:spacing w:after="240"/>
        <w:ind w:left="1440" w:hanging="720"/>
        <w:rPr>
          <w:iCs/>
          <w:szCs w:val="20"/>
        </w:rPr>
      </w:pPr>
      <w:r w:rsidRPr="0003648D">
        <w:rPr>
          <w:iCs/>
          <w:szCs w:val="20"/>
        </w:rPr>
        <w:t>(1)</w:t>
      </w:r>
      <w:r w:rsidRPr="0003648D">
        <w:rPr>
          <w:iCs/>
          <w:szCs w:val="20"/>
        </w:rPr>
        <w:tab/>
        <w:t>ERCOT shall comply with the requirements for determining Ancillary Service quantities as specified in these Protocols and the ERCOT Operating Guides.</w:t>
      </w:r>
    </w:p>
    <w:p w:rsidR="00496BC4" w:rsidRDefault="00B47ED2" w:rsidP="00B47ED2">
      <w:pPr>
        <w:spacing w:after="240"/>
        <w:ind w:left="1440" w:hanging="720"/>
        <w:rPr>
          <w:ins w:id="250" w:author="STEC" w:date="2018-09-14T09:31:00Z"/>
          <w:iCs/>
        </w:rPr>
      </w:pPr>
      <w:r w:rsidRPr="0003648D">
        <w:rPr>
          <w:iCs/>
        </w:rPr>
        <w:t>(2)</w:t>
      </w:r>
      <w:r w:rsidRPr="0003648D">
        <w:rPr>
          <w:iCs/>
        </w:rPr>
        <w:tab/>
        <w:t>ERCOT shall, at least annually, determine with supporting data, the methodology for determining the quantity requirements for each Ancillary Service needed for reliability,</w:t>
      </w:r>
      <w:ins w:id="251" w:author="STEC" w:date="2018-09-14T09:32:00Z">
        <w:r w:rsidR="00496BC4">
          <w:rPr>
            <w:iCs/>
          </w:rPr>
          <w:t xml:space="preserve"> </w:t>
        </w:r>
      </w:ins>
      <w:r w:rsidRPr="0003648D">
        <w:rPr>
          <w:iCs/>
        </w:rPr>
        <w:t>including</w:t>
      </w:r>
      <w:ins w:id="252" w:author="STEC" w:date="2018-09-14T09:32:00Z">
        <w:r w:rsidR="00496BC4">
          <w:rPr>
            <w:iCs/>
          </w:rPr>
          <w:t>;</w:t>
        </w:r>
      </w:ins>
      <w:r w:rsidRPr="0003648D">
        <w:rPr>
          <w:iCs/>
        </w:rPr>
        <w:t xml:space="preserve"> </w:t>
      </w:r>
    </w:p>
    <w:p w:rsidR="00496BC4" w:rsidRDefault="00496BC4" w:rsidP="00B47ED2">
      <w:pPr>
        <w:spacing w:after="240"/>
        <w:ind w:left="1440" w:hanging="720"/>
        <w:rPr>
          <w:ins w:id="253" w:author="STEC" w:date="2018-09-14T09:31:00Z"/>
          <w:iCs/>
          <w:szCs w:val="20"/>
        </w:rPr>
      </w:pPr>
      <w:ins w:id="254" w:author="STEC" w:date="2018-09-14T09:31:00Z">
        <w:r>
          <w:rPr>
            <w:iCs/>
          </w:rPr>
          <w:t>(a)</w:t>
        </w:r>
        <w:r>
          <w:rPr>
            <w:iCs/>
          </w:rPr>
          <w:tab/>
        </w:r>
      </w:ins>
      <w:ins w:id="255" w:author="STEC" w:date="2018-09-14T09:32:00Z">
        <w:r w:rsidRPr="0003648D">
          <w:rPr>
            <w:iCs/>
            <w:szCs w:val="20"/>
          </w:rPr>
          <w:t xml:space="preserve">The percentage or MW limit of </w:t>
        </w:r>
        <w:r>
          <w:t>ERCOT Contingency Reserve Service</w:t>
        </w:r>
        <w:r w:rsidRPr="0003648D">
          <w:rPr>
            <w:iCs/>
            <w:szCs w:val="20"/>
          </w:rPr>
          <w:t xml:space="preserve"> </w:t>
        </w:r>
        <w:r>
          <w:rPr>
            <w:iCs/>
            <w:szCs w:val="20"/>
          </w:rPr>
          <w:t>(ECRS)</w:t>
        </w:r>
        <w:r w:rsidRPr="0003648D">
          <w:rPr>
            <w:iCs/>
            <w:szCs w:val="20"/>
          </w:rPr>
          <w:t xml:space="preserve"> allowed </w:t>
        </w:r>
        <w:del w:id="256" w:author="STEC" w:date="2018-09-18T11:47:00Z">
          <w:r w:rsidRPr="0003648D" w:rsidDel="00F77EB7">
            <w:rPr>
              <w:iCs/>
            </w:rPr>
            <w:delText xml:space="preserve"> </w:delText>
          </w:r>
        </w:del>
        <w:r w:rsidRPr="0003648D">
          <w:rPr>
            <w:iCs/>
          </w:rPr>
          <w:t>from Load Resources</w:t>
        </w:r>
        <w:del w:id="257" w:author="STEC" w:date="2018-09-18T11:47:00Z">
          <w:r w:rsidRPr="0003648D" w:rsidDel="00F77EB7">
            <w:rPr>
              <w:iCs/>
            </w:rPr>
            <w:delText xml:space="preserve"> </w:delText>
          </w:r>
        </w:del>
        <w:r w:rsidRPr="0003648D">
          <w:rPr>
            <w:iCs/>
          </w:rPr>
          <w:t xml:space="preserve"> providing </w:t>
        </w:r>
        <w:r>
          <w:rPr>
            <w:iCs/>
          </w:rPr>
          <w:t>EC</w:t>
        </w:r>
        <w:r w:rsidRPr="0003648D">
          <w:rPr>
            <w:iCs/>
          </w:rPr>
          <w:t>RS;</w:t>
        </w:r>
      </w:ins>
      <w:r w:rsidR="00B47ED2" w:rsidRPr="0003648D">
        <w:rPr>
          <w:iCs/>
        </w:rPr>
        <w:t xml:space="preserve"> </w:t>
      </w:r>
      <w:r w:rsidR="00B47ED2" w:rsidRPr="0003648D">
        <w:rPr>
          <w:iCs/>
          <w:szCs w:val="20"/>
        </w:rPr>
        <w:t xml:space="preserve"> </w:t>
      </w:r>
    </w:p>
    <w:p w:rsidR="00496BC4" w:rsidRDefault="00496BC4" w:rsidP="00B47ED2">
      <w:pPr>
        <w:spacing w:after="240"/>
        <w:ind w:left="1440" w:hanging="720"/>
        <w:rPr>
          <w:ins w:id="258" w:author="STEC" w:date="2018-09-14T09:30:00Z"/>
          <w:iCs/>
          <w:szCs w:val="20"/>
        </w:rPr>
      </w:pPr>
      <w:ins w:id="259" w:author="STEC" w:date="2018-09-14T09:31:00Z">
        <w:r>
          <w:rPr>
            <w:iCs/>
            <w:szCs w:val="20"/>
          </w:rPr>
          <w:t>(b)</w:t>
        </w:r>
        <w:r>
          <w:rPr>
            <w:iCs/>
            <w:szCs w:val="20"/>
          </w:rPr>
          <w:tab/>
        </w:r>
        <w:r w:rsidRPr="0003648D">
          <w:rPr>
            <w:iCs/>
            <w:szCs w:val="20"/>
          </w:rPr>
          <w:t xml:space="preserve">The maximum amount (MW) of </w:t>
        </w:r>
      </w:ins>
      <w:ins w:id="260" w:author="STEC" w:date="2018-09-18T11:48:00Z">
        <w:r w:rsidR="00772540">
          <w:rPr>
            <w:iCs/>
            <w:szCs w:val="20"/>
          </w:rPr>
          <w:t>Responsive Reserve</w:t>
        </w:r>
      </w:ins>
      <w:ins w:id="261" w:author="STEC" w:date="2018-09-14T09:31:00Z">
        <w:r w:rsidRPr="0003648D">
          <w:rPr>
            <w:iCs/>
            <w:szCs w:val="20"/>
          </w:rPr>
          <w:t xml:space="preserve"> Service (</w:t>
        </w:r>
      </w:ins>
      <w:ins w:id="262" w:author="STEC" w:date="2018-09-18T11:48:00Z">
        <w:r w:rsidR="00772540">
          <w:rPr>
            <w:iCs/>
            <w:szCs w:val="20"/>
          </w:rPr>
          <w:t>R</w:t>
        </w:r>
      </w:ins>
      <w:ins w:id="263" w:author="STEC" w:date="2018-09-14T09:31:00Z">
        <w:r w:rsidRPr="0003648D">
          <w:rPr>
            <w:iCs/>
            <w:szCs w:val="20"/>
          </w:rPr>
          <w:t>RS) that can be provided by Resources capable of Fast Frequency Response (FFR);</w:t>
        </w:r>
      </w:ins>
    </w:p>
    <w:p w:rsidR="00496BC4" w:rsidRDefault="00496BC4" w:rsidP="00B47ED2">
      <w:pPr>
        <w:spacing w:after="240"/>
        <w:ind w:left="1440" w:hanging="720"/>
        <w:rPr>
          <w:ins w:id="264" w:author="STEC" w:date="2018-09-14T09:30:00Z"/>
          <w:iCs/>
        </w:rPr>
      </w:pPr>
      <w:ins w:id="265" w:author="STEC" w:date="2018-09-14T09:30:00Z">
        <w:r>
          <w:rPr>
            <w:iCs/>
            <w:szCs w:val="20"/>
          </w:rPr>
          <w:t>(c )</w:t>
        </w:r>
        <w:r>
          <w:rPr>
            <w:iCs/>
            <w:szCs w:val="20"/>
          </w:rPr>
          <w:tab/>
        </w:r>
        <w:r>
          <w:rPr>
            <w:iCs/>
          </w:rPr>
          <w:t>T</w:t>
        </w:r>
      </w:ins>
      <w:del w:id="266" w:author="STEC" w:date="2018-09-14T09:30:00Z">
        <w:r w:rsidR="00B47ED2" w:rsidRPr="0003648D" w:rsidDel="00496BC4">
          <w:rPr>
            <w:iCs/>
          </w:rPr>
          <w:delText>t</w:delText>
        </w:r>
      </w:del>
      <w:r w:rsidR="00B47ED2" w:rsidRPr="0003648D">
        <w:rPr>
          <w:iCs/>
        </w:rPr>
        <w:t>he maximum amount (MW) of Regulation Up Service (Reg-Up) that can be provided by Resources providing Fast Responding Regulation Up Service (FRRS-Up)</w:t>
      </w:r>
      <w:ins w:id="267" w:author="STEC" w:date="2018-09-18T12:01:00Z">
        <w:r w:rsidR="000B7FD6">
          <w:rPr>
            <w:iCs/>
          </w:rPr>
          <w:t>;</w:t>
        </w:r>
      </w:ins>
      <w:del w:id="268" w:author="STEC" w:date="2018-09-18T12:01:00Z">
        <w:r w:rsidR="00B47ED2" w:rsidRPr="0003648D" w:rsidDel="000B7FD6">
          <w:rPr>
            <w:iCs/>
          </w:rPr>
          <w:delText>,</w:delText>
        </w:r>
      </w:del>
      <w:r w:rsidR="00B47ED2" w:rsidRPr="0003648D">
        <w:rPr>
          <w:iCs/>
        </w:rPr>
        <w:t xml:space="preserve"> </w:t>
      </w:r>
    </w:p>
    <w:p w:rsidR="00496BC4" w:rsidRDefault="00496BC4" w:rsidP="00B47ED2">
      <w:pPr>
        <w:spacing w:after="240"/>
        <w:ind w:left="1440" w:hanging="720"/>
        <w:rPr>
          <w:ins w:id="269" w:author="STEC" w:date="2018-09-14T09:30:00Z"/>
          <w:iCs/>
        </w:rPr>
      </w:pPr>
      <w:ins w:id="270" w:author="STEC" w:date="2018-09-14T09:30:00Z">
        <w:r>
          <w:rPr>
            <w:iCs/>
          </w:rPr>
          <w:t>(d)</w:t>
        </w:r>
        <w:r>
          <w:rPr>
            <w:iCs/>
          </w:rPr>
          <w:tab/>
          <w:t>T</w:t>
        </w:r>
      </w:ins>
      <w:del w:id="271" w:author="STEC" w:date="2018-09-14T09:30:00Z">
        <w:r w:rsidR="00B47ED2" w:rsidRPr="0003648D" w:rsidDel="00496BC4">
          <w:rPr>
            <w:iCs/>
          </w:rPr>
          <w:delText>t</w:delText>
        </w:r>
      </w:del>
      <w:r w:rsidR="00B47ED2" w:rsidRPr="0003648D">
        <w:rPr>
          <w:iCs/>
        </w:rPr>
        <w:t>he maximum amount (MW) of Regulation Down Service (Reg-Down) that can be provided by Resources providing Fast Responding Regulation Down Service (FRRS-Down)</w:t>
      </w:r>
      <w:del w:id="272" w:author="STEC" w:date="2018-09-18T12:01:00Z">
        <w:r w:rsidR="00B47ED2" w:rsidRPr="0003648D" w:rsidDel="000B7FD6">
          <w:rPr>
            <w:iCs/>
          </w:rPr>
          <w:delText>.</w:delText>
        </w:r>
      </w:del>
      <w:ins w:id="273" w:author="STEC" w:date="2018-09-18T12:01:00Z">
        <w:r w:rsidR="000B7FD6">
          <w:rPr>
            <w:iCs/>
          </w:rPr>
          <w:t>;</w:t>
        </w:r>
      </w:ins>
      <w:r w:rsidR="00B47ED2" w:rsidRPr="0003648D">
        <w:rPr>
          <w:iCs/>
        </w:rPr>
        <w:t xml:space="preserve">  </w:t>
      </w:r>
    </w:p>
    <w:p w:rsidR="00BA7A09" w:rsidRPr="0003648D" w:rsidRDefault="00496BC4" w:rsidP="00B47ED2">
      <w:pPr>
        <w:spacing w:after="240"/>
        <w:ind w:left="1440" w:hanging="720"/>
        <w:rPr>
          <w:iCs/>
          <w:szCs w:val="20"/>
        </w:rPr>
      </w:pPr>
      <w:ins w:id="274" w:author="STEC" w:date="2018-09-14T09:30:00Z">
        <w:r>
          <w:rPr>
            <w:iCs/>
          </w:rPr>
          <w:t>(e )</w:t>
        </w:r>
        <w:r>
          <w:rPr>
            <w:iCs/>
          </w:rPr>
          <w:tab/>
        </w:r>
      </w:ins>
      <w:r w:rsidR="00B47ED2" w:rsidRPr="0003648D">
        <w:rPr>
          <w:iCs/>
        </w:rPr>
        <w:t>The minimum capacity required from Resources providing Primary Frequency Response shall not be less than 1150 MW.</w:t>
      </w:r>
    </w:p>
    <w:p w:rsidR="00BA7A09" w:rsidRPr="0003648D" w:rsidRDefault="00AD6197" w:rsidP="00B47ED2">
      <w:pPr>
        <w:spacing w:after="240"/>
        <w:ind w:left="720" w:hanging="720"/>
        <w:rPr>
          <w:iCs/>
          <w:szCs w:val="20"/>
        </w:rPr>
      </w:pPr>
      <w:r w:rsidRPr="0003648D">
        <w:rPr>
          <w:iCs/>
        </w:rPr>
        <w:t>(3)</w:t>
      </w:r>
      <w:r w:rsidRPr="0003648D">
        <w:rPr>
          <w:iCs/>
        </w:rPr>
        <w:tab/>
        <w:t>The ERCOT Board shall review and approve ERCOT's methodology for determining the minimum Ancillary Service requirements, the minimum capacity required from Resources providing Primary Frequency Response to provide RRS,</w:t>
      </w:r>
      <w:ins w:id="275" w:author="STEC" w:date="2018-09-14T09:36:00Z">
        <w:r w:rsidR="00255D84">
          <w:rPr>
            <w:iCs/>
          </w:rPr>
          <w:t xml:space="preserve"> the maximum </w:t>
        </w:r>
        <w:r w:rsidR="00255D84">
          <w:rPr>
            <w:iCs/>
          </w:rPr>
          <w:lastRenderedPageBreak/>
          <w:t>amount of RRS</w:t>
        </w:r>
        <w:r w:rsidR="00255D84" w:rsidRPr="00255D84">
          <w:rPr>
            <w:iCs/>
          </w:rPr>
          <w:t xml:space="preserve"> that can be provided by Resources capable of FFR,</w:t>
        </w:r>
      </w:ins>
      <w:r w:rsidRPr="0003648D">
        <w:rPr>
          <w:iCs/>
        </w:rPr>
        <w:t xml:space="preserve"> and the maximum amount of Reg-Up and Reg-Down that can be provided by Resources providing FRRS-Up and FRRS-Down.</w:t>
      </w:r>
    </w:p>
    <w:p w:rsidR="00BA7A09" w:rsidRPr="0003648D" w:rsidRDefault="00BA7A09" w:rsidP="00AD6197">
      <w:pPr>
        <w:spacing w:after="240"/>
        <w:ind w:left="720" w:hanging="720"/>
        <w:rPr>
          <w:iCs/>
          <w:szCs w:val="20"/>
        </w:rPr>
      </w:pPr>
      <w:r w:rsidRPr="0003648D">
        <w:rPr>
          <w:iCs/>
          <w:szCs w:val="20"/>
        </w:rPr>
        <w:t>(4)</w:t>
      </w:r>
      <w:r w:rsidRPr="0003648D">
        <w:rPr>
          <w:iCs/>
          <w:szCs w:val="20"/>
        </w:rPr>
        <w:tab/>
        <w:t>If ERCOT determines a need for additional Ancillary Service Resources under these Protocols or the ERCOT Operating Guides, after an Ancillary Service Plan for a specified day has been posted, ERCOT shall inform the market by posting notice on the Market Information System (MIS) Public Area, of ERCOT’s intent to procure additional Ancillary Service Resources under Section 6.4.9.2, Supplemental Ancillary Services Market.  ERCOT shall post the reliability reason for the increase in service requirements.</w:t>
      </w:r>
    </w:p>
    <w:p w:rsidR="00255D84" w:rsidRDefault="00AD6197" w:rsidP="000F220C">
      <w:pPr>
        <w:spacing w:after="240"/>
        <w:ind w:left="720" w:hanging="720"/>
        <w:rPr>
          <w:ins w:id="276" w:author="STEC" w:date="2018-09-14T09:39:00Z"/>
          <w:iCs/>
        </w:rPr>
      </w:pPr>
      <w:r w:rsidRPr="0003648D">
        <w:rPr>
          <w:iCs/>
        </w:rPr>
        <w:t>(5)</w:t>
      </w:r>
      <w:r w:rsidRPr="0003648D">
        <w:rPr>
          <w:iCs/>
        </w:rPr>
        <w:tab/>
        <w:t>Monthly, ERCOT shall determine and post on the MIS Secure Area a minimum capacity required from</w:t>
      </w:r>
      <w:r w:rsidRPr="0003648D" w:rsidDel="00F23422">
        <w:rPr>
          <w:iCs/>
        </w:rPr>
        <w:t xml:space="preserve"> </w:t>
      </w:r>
      <w:r w:rsidRPr="0003648D">
        <w:rPr>
          <w:iCs/>
        </w:rPr>
        <w:t>Resources providing RRS using Primary Frequency Response.  The remaining capacity required for RRS may be supplied by all Resources qualified to provide RRS including Load Resources on high-set under-frequency relays</w:t>
      </w:r>
      <w:ins w:id="277" w:author="STEC" w:date="2018-09-18T12:47:00Z">
        <w:r w:rsidR="00220DCA">
          <w:rPr>
            <w:iCs/>
          </w:rPr>
          <w:t xml:space="preserve"> and Resources providing FFR</w:t>
        </w:r>
      </w:ins>
      <w:r w:rsidRPr="0003648D">
        <w:rPr>
          <w:iCs/>
        </w:rPr>
        <w:t>, provided that RRS from these</w:t>
      </w:r>
      <w:del w:id="278" w:author="STEC" w:date="2018-09-18T12:47:00Z">
        <w:r w:rsidRPr="0003648D" w:rsidDel="00220DCA">
          <w:rPr>
            <w:iCs/>
          </w:rPr>
          <w:delText xml:space="preserve"> Load</w:delText>
        </w:r>
      </w:del>
      <w:r w:rsidRPr="0003648D">
        <w:rPr>
          <w:iCs/>
        </w:rPr>
        <w:t xml:space="preserve"> Resources shall be limited to 60% of the total ERCOT RRS requirement.  ERCOT may increase the minimum capacity required from</w:t>
      </w:r>
      <w:r w:rsidRPr="0003648D" w:rsidDel="00F23422">
        <w:rPr>
          <w:iCs/>
        </w:rPr>
        <w:t xml:space="preserve"> </w:t>
      </w:r>
      <w:r w:rsidRPr="0003648D">
        <w:rPr>
          <w:iCs/>
        </w:rPr>
        <w:t>Resources providing RRS using Primary Frequency Response</w:t>
      </w:r>
      <w:r w:rsidRPr="0003648D" w:rsidDel="00F23422">
        <w:rPr>
          <w:iCs/>
        </w:rPr>
        <w:t xml:space="preserve"> </w:t>
      </w:r>
      <w:r w:rsidRPr="0003648D">
        <w:rPr>
          <w:iCs/>
        </w:rPr>
        <w:t>if it believes that the current posted quantity will have a negative impact on reliability or if it would require additional Regulation Service to be deployed.</w:t>
      </w:r>
    </w:p>
    <w:p w:rsidR="00255D84" w:rsidRPr="00255D84" w:rsidDel="008C17FE" w:rsidRDefault="00255D84" w:rsidP="00255D84">
      <w:pPr>
        <w:spacing w:after="240"/>
        <w:ind w:left="720" w:hanging="720"/>
        <w:rPr>
          <w:del w:id="279" w:author="STEC" w:date="2018-09-21T07:54:00Z"/>
          <w:iCs/>
          <w:szCs w:val="20"/>
        </w:rPr>
      </w:pPr>
    </w:p>
    <w:p w:rsidR="00255D84" w:rsidRDefault="00AD6197" w:rsidP="000F220C">
      <w:pPr>
        <w:spacing w:after="240"/>
        <w:ind w:left="720" w:hanging="720"/>
        <w:rPr>
          <w:ins w:id="280" w:author="STEC" w:date="2018-09-14T09:41:00Z"/>
          <w:szCs w:val="20"/>
        </w:rPr>
      </w:pPr>
      <w:r w:rsidRPr="0003648D">
        <w:rPr>
          <w:iCs/>
        </w:rPr>
        <w:t>(</w:t>
      </w:r>
      <w:ins w:id="281" w:author="STEC" w:date="2018-09-21T07:29:00Z">
        <w:r w:rsidR="001B7BF8">
          <w:rPr>
            <w:iCs/>
          </w:rPr>
          <w:t>6</w:t>
        </w:r>
      </w:ins>
      <w:ins w:id="282" w:author="STEC" w:date="2018-09-14T09:40:00Z">
        <w:del w:id="283" w:author="STEC" w:date="2018-09-21T07:29:00Z">
          <w:r w:rsidR="00255D84" w:rsidDel="001B7BF8">
            <w:rPr>
              <w:iCs/>
            </w:rPr>
            <w:delText>7</w:delText>
          </w:r>
        </w:del>
      </w:ins>
      <w:del w:id="284" w:author="STEC" w:date="2018-09-14T09:40:00Z">
        <w:r w:rsidRPr="0003648D" w:rsidDel="00255D84">
          <w:rPr>
            <w:iCs/>
          </w:rPr>
          <w:delText>6</w:delText>
        </w:r>
      </w:del>
      <w:r w:rsidRPr="0003648D">
        <w:rPr>
          <w:iCs/>
        </w:rPr>
        <w:t>)</w:t>
      </w:r>
      <w:r w:rsidRPr="0003648D">
        <w:rPr>
          <w:iCs/>
        </w:rPr>
        <w:tab/>
        <w:t>The amount of RRS that a Qualified Scheduling Entity (QSE) can self-arrange using</w:t>
      </w:r>
      <w:del w:id="285" w:author="STEC" w:date="2018-09-18T13:04:00Z">
        <w:r w:rsidRPr="0003648D" w:rsidDel="000215E2">
          <w:rPr>
            <w:iCs/>
          </w:rPr>
          <w:delText xml:space="preserve"> a</w:delText>
        </w:r>
      </w:del>
      <w:r w:rsidRPr="0003648D">
        <w:rPr>
          <w:iCs/>
        </w:rPr>
        <w:t xml:space="preserve"> Load Resource</w:t>
      </w:r>
      <w:ins w:id="286" w:author="STEC" w:date="2018-09-18T13:04:00Z">
        <w:r w:rsidR="000215E2">
          <w:rPr>
            <w:iCs/>
          </w:rPr>
          <w:t>s</w:t>
        </w:r>
      </w:ins>
      <w:r w:rsidRPr="0003648D">
        <w:rPr>
          <w:iCs/>
        </w:rPr>
        <w:t xml:space="preserve"> </w:t>
      </w:r>
      <w:ins w:id="287" w:author="STEC" w:date="2018-09-18T13:04:00Z">
        <w:r w:rsidR="000215E2">
          <w:rPr>
            <w:iCs/>
          </w:rPr>
          <w:t>(</w:t>
        </w:r>
      </w:ins>
      <w:r w:rsidRPr="0003648D">
        <w:rPr>
          <w:iCs/>
        </w:rPr>
        <w:t>excluding Controllable Load Resources</w:t>
      </w:r>
      <w:ins w:id="288" w:author="STEC" w:date="2018-09-18T13:04:00Z">
        <w:r w:rsidR="000215E2">
          <w:rPr>
            <w:iCs/>
          </w:rPr>
          <w:t>)</w:t>
        </w:r>
      </w:ins>
      <w:r w:rsidRPr="0003648D">
        <w:rPr>
          <w:iCs/>
        </w:rPr>
        <w:t xml:space="preserve"> </w:t>
      </w:r>
      <w:ins w:id="289" w:author="STEC" w:date="2018-09-18T13:00:00Z">
        <w:r w:rsidR="000215E2">
          <w:rPr>
            <w:iCs/>
          </w:rPr>
          <w:t xml:space="preserve">and Resources providing FFR </w:t>
        </w:r>
      </w:ins>
      <w:r w:rsidRPr="0003648D">
        <w:rPr>
          <w:iCs/>
        </w:rPr>
        <w:t>is limited to its Load Ratio Share (LRS) of the capacity allowed to be provided by Resources not providing RRS using Primary Frequency Response</w:t>
      </w:r>
      <w:r w:rsidRPr="0003648D">
        <w:t xml:space="preserve"> established in paragraph (5) above, provided that RRS from these</w:t>
      </w:r>
      <w:del w:id="290" w:author="STEC" w:date="2018-09-18T13:05:00Z">
        <w:r w:rsidRPr="0003648D" w:rsidDel="00364654">
          <w:delText xml:space="preserve"> Load</w:delText>
        </w:r>
      </w:del>
      <w:r w:rsidRPr="0003648D">
        <w:t xml:space="preserve"> Resources shall be limited to 60% of the total ERCOT RRS requirement.</w:t>
      </w:r>
      <w:r w:rsidR="00BA7A09" w:rsidRPr="0003648D">
        <w:rPr>
          <w:szCs w:val="20"/>
        </w:rPr>
        <w:t xml:space="preserve"> </w:t>
      </w:r>
    </w:p>
    <w:p w:rsidR="00255D84" w:rsidDel="00F87AB8" w:rsidRDefault="00255D84" w:rsidP="000F220C">
      <w:pPr>
        <w:spacing w:after="240"/>
        <w:ind w:left="720" w:hanging="720"/>
        <w:rPr>
          <w:ins w:id="291" w:author="STEC" w:date="2018-09-14T09:39:00Z"/>
          <w:del w:id="292" w:author="STEC" w:date="2018-09-21T07:54:00Z"/>
          <w:szCs w:val="20"/>
        </w:rPr>
      </w:pPr>
    </w:p>
    <w:p w:rsidR="00BA7A09" w:rsidRDefault="00BA7A09" w:rsidP="000F220C">
      <w:pPr>
        <w:spacing w:after="240"/>
        <w:ind w:left="720" w:hanging="720"/>
        <w:rPr>
          <w:ins w:id="293" w:author="STEC" w:date="2018-09-18T12:25:00Z"/>
          <w:iCs/>
        </w:rPr>
      </w:pPr>
      <w:r w:rsidRPr="0003648D">
        <w:rPr>
          <w:szCs w:val="20"/>
        </w:rPr>
        <w:t xml:space="preserve"> </w:t>
      </w:r>
      <w:r w:rsidR="00AD6197" w:rsidRPr="0003648D">
        <w:rPr>
          <w:iCs/>
        </w:rPr>
        <w:t>(</w:t>
      </w:r>
      <w:ins w:id="294" w:author="STEC" w:date="2018-09-21T07:29:00Z">
        <w:r w:rsidR="001B7BF8">
          <w:rPr>
            <w:iCs/>
          </w:rPr>
          <w:t>7</w:t>
        </w:r>
      </w:ins>
      <w:ins w:id="295" w:author="STEC" w:date="2018-09-14T09:40:00Z">
        <w:del w:id="296" w:author="STEC" w:date="2018-09-21T07:29:00Z">
          <w:r w:rsidR="00255D84" w:rsidDel="001B7BF8">
            <w:rPr>
              <w:iCs/>
            </w:rPr>
            <w:delText>9</w:delText>
          </w:r>
        </w:del>
      </w:ins>
      <w:del w:id="297" w:author="STEC" w:date="2018-09-14T09:40:00Z">
        <w:r w:rsidR="00AD6197" w:rsidRPr="0003648D" w:rsidDel="00255D84">
          <w:rPr>
            <w:iCs/>
          </w:rPr>
          <w:delText>7</w:delText>
        </w:r>
      </w:del>
      <w:r w:rsidR="00AD6197" w:rsidRPr="0003648D">
        <w:rPr>
          <w:iCs/>
        </w:rPr>
        <w:t>)</w:t>
      </w:r>
      <w:r w:rsidR="00AD6197" w:rsidRPr="0003648D">
        <w:rPr>
          <w:iCs/>
        </w:rPr>
        <w:tab/>
        <w:t xml:space="preserve">However, a QSE may </w:t>
      </w:r>
      <w:del w:id="298" w:author="STEC" w:date="2018-09-18T12:13:00Z">
        <w:r w:rsidR="00AD6197" w:rsidRPr="0003648D" w:rsidDel="00E56FE1">
          <w:rPr>
            <w:iCs/>
          </w:rPr>
          <w:delText>bid</w:delText>
        </w:r>
      </w:del>
      <w:ins w:id="299" w:author="STEC" w:date="2018-09-18T12:13:00Z">
        <w:r w:rsidR="00E56FE1">
          <w:rPr>
            <w:iCs/>
          </w:rPr>
          <w:t>offer</w:t>
        </w:r>
      </w:ins>
      <w:r w:rsidR="00AD6197" w:rsidRPr="0003648D">
        <w:rPr>
          <w:iCs/>
        </w:rPr>
        <w:t xml:space="preserve"> more </w:t>
      </w:r>
      <w:ins w:id="300" w:author="STEC" w:date="2018-09-18T13:00:00Z">
        <w:r w:rsidR="000215E2">
          <w:rPr>
            <w:iCs/>
          </w:rPr>
          <w:t xml:space="preserve">RRS from </w:t>
        </w:r>
      </w:ins>
      <w:del w:id="301" w:author="STEC" w:date="2018-09-18T13:01:00Z">
        <w:r w:rsidR="00AD6197" w:rsidRPr="0003648D" w:rsidDel="000215E2">
          <w:rPr>
            <w:iCs/>
          </w:rPr>
          <w:delText xml:space="preserve">of the </w:delText>
        </w:r>
      </w:del>
      <w:r w:rsidR="00AD6197" w:rsidRPr="0003648D">
        <w:rPr>
          <w:iCs/>
        </w:rPr>
        <w:t>Load Resource</w:t>
      </w:r>
      <w:ins w:id="302" w:author="STEC" w:date="2018-09-18T13:01:00Z">
        <w:r w:rsidR="000215E2">
          <w:rPr>
            <w:iCs/>
          </w:rPr>
          <w:t>s and Resources providing FFR</w:t>
        </w:r>
      </w:ins>
      <w:r w:rsidR="00AD6197" w:rsidRPr="0003648D">
        <w:rPr>
          <w:iCs/>
        </w:rPr>
        <w:t xml:space="preserve"> above the percentage limit established by ERCOT for sale of RRS to other Market Participants.  The total amount of RRS Service using</w:t>
      </w:r>
      <w:del w:id="303" w:author="STEC" w:date="2018-09-18T13:03:00Z">
        <w:r w:rsidR="00AD6197" w:rsidRPr="0003648D" w:rsidDel="000215E2">
          <w:rPr>
            <w:iCs/>
          </w:rPr>
          <w:delText xml:space="preserve"> the</w:delText>
        </w:r>
      </w:del>
      <w:r w:rsidR="00AD6197" w:rsidRPr="0003648D">
        <w:rPr>
          <w:iCs/>
        </w:rPr>
        <w:t xml:space="preserve"> Load Resource</w:t>
      </w:r>
      <w:ins w:id="304" w:author="STEC" w:date="2018-09-18T13:03:00Z">
        <w:r w:rsidR="000215E2">
          <w:rPr>
            <w:iCs/>
          </w:rPr>
          <w:t>s</w:t>
        </w:r>
      </w:ins>
      <w:r w:rsidR="00AD6197" w:rsidRPr="0003648D">
        <w:rPr>
          <w:iCs/>
        </w:rPr>
        <w:t xml:space="preserve"> </w:t>
      </w:r>
      <w:ins w:id="305" w:author="STEC" w:date="2018-09-18T13:04:00Z">
        <w:r w:rsidR="000215E2">
          <w:rPr>
            <w:iCs/>
          </w:rPr>
          <w:t>(</w:t>
        </w:r>
      </w:ins>
      <w:r w:rsidR="00AD6197" w:rsidRPr="0003648D">
        <w:rPr>
          <w:iCs/>
        </w:rPr>
        <w:t>excluding Controllable Load Resources</w:t>
      </w:r>
      <w:ins w:id="306" w:author="STEC" w:date="2018-09-18T13:04:00Z">
        <w:r w:rsidR="000215E2">
          <w:rPr>
            <w:iCs/>
          </w:rPr>
          <w:t>)</w:t>
        </w:r>
      </w:ins>
      <w:r w:rsidR="00AD6197" w:rsidRPr="0003648D">
        <w:rPr>
          <w:iCs/>
        </w:rPr>
        <w:t xml:space="preserve"> </w:t>
      </w:r>
      <w:ins w:id="307" w:author="STEC" w:date="2018-09-18T12:49:00Z">
        <w:r w:rsidR="00364654">
          <w:rPr>
            <w:iCs/>
          </w:rPr>
          <w:t>or</w:t>
        </w:r>
        <w:r w:rsidR="0064197E">
          <w:rPr>
            <w:iCs/>
          </w:rPr>
          <w:t xml:space="preserve"> Resource</w:t>
        </w:r>
      </w:ins>
      <w:ins w:id="308" w:author="STEC" w:date="2018-09-18T13:06:00Z">
        <w:r w:rsidR="00364654">
          <w:rPr>
            <w:iCs/>
          </w:rPr>
          <w:t>s</w:t>
        </w:r>
      </w:ins>
      <w:ins w:id="309" w:author="STEC" w:date="2018-09-18T12:49:00Z">
        <w:r w:rsidR="0064197E">
          <w:rPr>
            <w:iCs/>
          </w:rPr>
          <w:t xml:space="preserve"> providing FFR </w:t>
        </w:r>
      </w:ins>
      <w:r w:rsidR="00AD6197" w:rsidRPr="0003648D">
        <w:rPr>
          <w:iCs/>
        </w:rPr>
        <w:t>procured by ERCOT is also limited to the capacity established in paragraph (5) above, up</w:t>
      </w:r>
      <w:r w:rsidR="00AD6197" w:rsidRPr="0003648D">
        <w:t xml:space="preserve"> </w:t>
      </w:r>
      <w:r w:rsidR="00AD6197" w:rsidRPr="0003648D">
        <w:rPr>
          <w:iCs/>
        </w:rPr>
        <w:t>to the lesser of the 60% limit or the limit established by ERCOT in paragraph (5) above.</w:t>
      </w:r>
    </w:p>
    <w:p w:rsidR="008E1AC8" w:rsidRDefault="001B7BF8" w:rsidP="000F220C">
      <w:pPr>
        <w:spacing w:after="240"/>
        <w:ind w:left="720" w:hanging="720"/>
        <w:rPr>
          <w:ins w:id="310" w:author="STEC" w:date="2018-09-14T09:37:00Z"/>
          <w:iCs/>
        </w:rPr>
      </w:pPr>
      <w:ins w:id="311" w:author="STEC" w:date="2018-09-18T12:26:00Z">
        <w:r>
          <w:rPr>
            <w:iCs/>
          </w:rPr>
          <w:t>(8</w:t>
        </w:r>
        <w:r w:rsidR="008E1AC8">
          <w:rPr>
            <w:iCs/>
          </w:rPr>
          <w:t>)</w:t>
        </w:r>
        <w:r w:rsidR="008E1AC8">
          <w:rPr>
            <w:iCs/>
          </w:rPr>
          <w:tab/>
        </w:r>
        <w:r w:rsidR="008E1AC8" w:rsidRPr="0003648D">
          <w:rPr>
            <w:iCs/>
          </w:rPr>
          <w:t>Monthly, ERCOT shall determine and post on the MIS Secure Area a minimum capacity required from</w:t>
        </w:r>
        <w:r w:rsidR="008E1AC8" w:rsidRPr="0003648D" w:rsidDel="00F23422">
          <w:rPr>
            <w:iCs/>
          </w:rPr>
          <w:t xml:space="preserve"> </w:t>
        </w:r>
        <w:r w:rsidR="008E1AC8" w:rsidRPr="0003648D">
          <w:rPr>
            <w:iCs/>
          </w:rPr>
          <w:t xml:space="preserve">Resources providing </w:t>
        </w:r>
        <w:r w:rsidR="008E1AC8">
          <w:rPr>
            <w:iCs/>
          </w:rPr>
          <w:t>ECRS</w:t>
        </w:r>
        <w:r w:rsidR="008E1AC8" w:rsidRPr="0003648D">
          <w:rPr>
            <w:iCs/>
          </w:rPr>
          <w:t xml:space="preserve">.  </w:t>
        </w:r>
        <w:r w:rsidR="008E1AC8" w:rsidRPr="0003648D">
          <w:rPr>
            <w:iCs/>
            <w:szCs w:val="20"/>
          </w:rPr>
          <w:t xml:space="preserve">The amount of Load Resources excluding Controllable Load Resources that may or may not be on high-set under-frequency relays providing </w:t>
        </w:r>
        <w:r w:rsidR="008E1AC8">
          <w:rPr>
            <w:iCs/>
            <w:szCs w:val="20"/>
          </w:rPr>
          <w:t>ECRS</w:t>
        </w:r>
        <w:r w:rsidR="008E1AC8" w:rsidRPr="0003648D">
          <w:rPr>
            <w:iCs/>
            <w:szCs w:val="20"/>
          </w:rPr>
          <w:t xml:space="preserve"> is limited to 50% of the total ERCOT </w:t>
        </w:r>
        <w:r w:rsidR="008E1AC8">
          <w:rPr>
            <w:iCs/>
            <w:szCs w:val="20"/>
          </w:rPr>
          <w:t>ECRS</w:t>
        </w:r>
        <w:r w:rsidR="008E1AC8" w:rsidRPr="0003648D">
          <w:rPr>
            <w:iCs/>
            <w:szCs w:val="20"/>
          </w:rPr>
          <w:t xml:space="preserve"> requirement.</w:t>
        </w:r>
      </w:ins>
    </w:p>
    <w:p w:rsidR="008E1AC8" w:rsidRPr="0003648D" w:rsidRDefault="001B7BF8" w:rsidP="008E1AC8">
      <w:pPr>
        <w:spacing w:after="240"/>
        <w:ind w:left="720" w:hanging="720"/>
        <w:rPr>
          <w:ins w:id="312" w:author="STEC" w:date="2018-09-18T12:22:00Z"/>
          <w:iCs/>
          <w:szCs w:val="20"/>
        </w:rPr>
      </w:pPr>
      <w:ins w:id="313" w:author="STEC" w:date="2018-09-18T12:22:00Z">
        <w:r>
          <w:rPr>
            <w:iCs/>
            <w:szCs w:val="20"/>
          </w:rPr>
          <w:t>(9</w:t>
        </w:r>
        <w:r w:rsidR="008E1AC8" w:rsidRPr="0003648D">
          <w:rPr>
            <w:iCs/>
            <w:szCs w:val="20"/>
          </w:rPr>
          <w:t>)</w:t>
        </w:r>
        <w:r w:rsidR="008E1AC8" w:rsidRPr="0003648D">
          <w:rPr>
            <w:iCs/>
            <w:szCs w:val="20"/>
          </w:rPr>
          <w:tab/>
          <w:t xml:space="preserve">The amount of </w:t>
        </w:r>
        <w:r w:rsidR="008E1AC8">
          <w:rPr>
            <w:iCs/>
            <w:szCs w:val="20"/>
          </w:rPr>
          <w:t>ECRS</w:t>
        </w:r>
        <w:r w:rsidR="008E1AC8" w:rsidRPr="0003648D">
          <w:rPr>
            <w:iCs/>
            <w:szCs w:val="20"/>
          </w:rPr>
          <w:t xml:space="preserve"> that a QSE can self-arrange using a Load Resource excluding Controllable Load Resources is limited to the lower of: </w:t>
        </w:r>
      </w:ins>
    </w:p>
    <w:p w:rsidR="008E1AC8" w:rsidRPr="0003648D" w:rsidRDefault="008E1AC8" w:rsidP="008E1AC8">
      <w:pPr>
        <w:spacing w:after="240"/>
        <w:ind w:left="1440" w:hanging="720"/>
        <w:rPr>
          <w:ins w:id="314" w:author="STEC" w:date="2018-09-18T12:22:00Z"/>
          <w:szCs w:val="20"/>
        </w:rPr>
      </w:pPr>
      <w:ins w:id="315" w:author="STEC" w:date="2018-09-18T12:22:00Z">
        <w:r w:rsidRPr="0003648D">
          <w:rPr>
            <w:szCs w:val="20"/>
          </w:rPr>
          <w:t>(a)</w:t>
        </w:r>
        <w:r w:rsidRPr="0003648D">
          <w:rPr>
            <w:szCs w:val="20"/>
          </w:rPr>
          <w:tab/>
          <w:t xml:space="preserve">50% of its </w:t>
        </w:r>
        <w:r>
          <w:rPr>
            <w:szCs w:val="20"/>
          </w:rPr>
          <w:t>ECRS</w:t>
        </w:r>
        <w:r w:rsidRPr="0003648D">
          <w:rPr>
            <w:szCs w:val="20"/>
          </w:rPr>
          <w:t xml:space="preserve"> Ancillary Service Obligation, or</w:t>
        </w:r>
      </w:ins>
    </w:p>
    <w:p w:rsidR="008E1AC8" w:rsidRPr="0003648D" w:rsidRDefault="008E1AC8" w:rsidP="008E1AC8">
      <w:pPr>
        <w:spacing w:after="240"/>
        <w:ind w:left="1440" w:hanging="720"/>
        <w:rPr>
          <w:ins w:id="316" w:author="STEC" w:date="2018-09-18T12:22:00Z"/>
          <w:szCs w:val="20"/>
        </w:rPr>
      </w:pPr>
      <w:ins w:id="317" w:author="STEC" w:date="2018-09-18T12:22:00Z">
        <w:r w:rsidRPr="0003648D">
          <w:rPr>
            <w:szCs w:val="20"/>
          </w:rPr>
          <w:lastRenderedPageBreak/>
          <w:t>(b)</w:t>
        </w:r>
        <w:r w:rsidRPr="0003648D">
          <w:rPr>
            <w:szCs w:val="20"/>
          </w:rPr>
          <w:tab/>
          <w:t xml:space="preserve">A reduced percentage of its </w:t>
        </w:r>
        <w:r>
          <w:rPr>
            <w:szCs w:val="20"/>
          </w:rPr>
          <w:t>ECRS</w:t>
        </w:r>
        <w:r w:rsidRPr="0003648D">
          <w:rPr>
            <w:szCs w:val="20"/>
          </w:rPr>
          <w:t xml:space="preserve"> Ancillary Service Obligation based on the limit esta</w:t>
        </w:r>
        <w:r w:rsidR="00F87AB8">
          <w:rPr>
            <w:szCs w:val="20"/>
          </w:rPr>
          <w:t>blished by ERCOT in paragraph (8</w:t>
        </w:r>
        <w:r w:rsidRPr="0003648D">
          <w:rPr>
            <w:szCs w:val="20"/>
          </w:rPr>
          <w:t xml:space="preserve">) above.  </w:t>
        </w:r>
      </w:ins>
    </w:p>
    <w:p w:rsidR="00255D84" w:rsidDel="00F87AB8" w:rsidRDefault="00255D84" w:rsidP="00A6286E">
      <w:pPr>
        <w:spacing w:after="240"/>
        <w:ind w:left="720" w:hanging="720"/>
        <w:rPr>
          <w:del w:id="318" w:author="STEC" w:date="2018-09-14T09:39:00Z"/>
          <w:iCs/>
          <w:szCs w:val="20"/>
        </w:rPr>
      </w:pPr>
      <w:ins w:id="319" w:author="STEC" w:date="2018-09-14T09:39:00Z">
        <w:r w:rsidRPr="0003648D" w:rsidDel="00255D84">
          <w:rPr>
            <w:iCs/>
            <w:szCs w:val="20"/>
          </w:rPr>
          <w:t xml:space="preserve"> </w:t>
        </w:r>
      </w:ins>
      <w:ins w:id="320" w:author="STEC" w:date="2018-09-14T09:41:00Z">
        <w:r w:rsidRPr="0003648D">
          <w:rPr>
            <w:iCs/>
            <w:szCs w:val="20"/>
          </w:rPr>
          <w:t>(10)</w:t>
        </w:r>
        <w:r w:rsidRPr="0003648D">
          <w:rPr>
            <w:iCs/>
            <w:szCs w:val="20"/>
          </w:rPr>
          <w:tab/>
          <w:t xml:space="preserve">A QSE may offer more of the Load Resource above the percentage limit established by ERCOT for sale of </w:t>
        </w:r>
        <w:r>
          <w:rPr>
            <w:iCs/>
            <w:szCs w:val="20"/>
          </w:rPr>
          <w:t>ECRS</w:t>
        </w:r>
        <w:r w:rsidRPr="0003648D">
          <w:rPr>
            <w:iCs/>
            <w:szCs w:val="20"/>
          </w:rPr>
          <w:t xml:space="preserve"> to other Market Participants.  The total amount of </w:t>
        </w:r>
        <w:r>
          <w:rPr>
            <w:iCs/>
            <w:szCs w:val="20"/>
          </w:rPr>
          <w:t>ECRS</w:t>
        </w:r>
        <w:r w:rsidRPr="0003648D">
          <w:rPr>
            <w:iCs/>
            <w:szCs w:val="20"/>
          </w:rPr>
          <w:t xml:space="preserve"> using the Load Resource excluding Controllable Load Resources procured by ERCOT is also limited to the lesser of the 50% limit or the limit established by ERCOT in paragraph (8) above.</w:t>
        </w:r>
      </w:ins>
    </w:p>
    <w:p w:rsidR="00F87AB8" w:rsidRPr="0003648D" w:rsidRDefault="00F87AB8" w:rsidP="00255D84">
      <w:pPr>
        <w:spacing w:after="240"/>
        <w:ind w:left="720" w:hanging="720"/>
        <w:rPr>
          <w:ins w:id="321" w:author="STEC" w:date="2018-09-21T07:51:00Z"/>
          <w:iCs/>
          <w:szCs w:val="20"/>
        </w:rPr>
      </w:pPr>
    </w:p>
    <w:p w:rsidR="00BA7A09" w:rsidRPr="0003648D" w:rsidRDefault="00BA7A09" w:rsidP="00A6286E">
      <w:pPr>
        <w:spacing w:after="240"/>
        <w:ind w:left="720" w:hanging="720"/>
        <w:rPr>
          <w:iCs/>
          <w:szCs w:val="20"/>
        </w:rPr>
      </w:pPr>
      <w:r w:rsidRPr="0003648D">
        <w:rPr>
          <w:iCs/>
          <w:szCs w:val="20"/>
        </w:rPr>
        <w:t>(</w:t>
      </w:r>
      <w:ins w:id="322" w:author="STEC" w:date="2018-09-14T09:42:00Z">
        <w:r w:rsidR="00255D84">
          <w:rPr>
            <w:iCs/>
            <w:szCs w:val="20"/>
          </w:rPr>
          <w:t>11</w:t>
        </w:r>
      </w:ins>
      <w:del w:id="323" w:author="STEC" w:date="2018-09-14T09:42:00Z">
        <w:r w:rsidRPr="0003648D" w:rsidDel="00255D84">
          <w:rPr>
            <w:iCs/>
            <w:szCs w:val="20"/>
          </w:rPr>
          <w:delText>8</w:delText>
        </w:r>
      </w:del>
      <w:r w:rsidRPr="0003648D">
        <w:rPr>
          <w:iCs/>
          <w:szCs w:val="20"/>
        </w:rPr>
        <w:t>)</w:t>
      </w:r>
      <w:r w:rsidRPr="0003648D">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rsidR="00BA7A09" w:rsidRPr="0003648D" w:rsidRDefault="00BA7A09" w:rsidP="00BA7A09">
      <w:pPr>
        <w:spacing w:after="240"/>
        <w:ind w:left="720" w:hanging="720"/>
        <w:rPr>
          <w:iCs/>
          <w:szCs w:val="20"/>
        </w:rPr>
      </w:pPr>
      <w:r w:rsidRPr="0003648D">
        <w:rPr>
          <w:iCs/>
          <w:szCs w:val="20"/>
        </w:rPr>
        <w:t>(</w:t>
      </w:r>
      <w:ins w:id="324" w:author="STEC" w:date="2018-09-14T09:42:00Z">
        <w:r w:rsidR="00255D84">
          <w:rPr>
            <w:iCs/>
            <w:szCs w:val="20"/>
          </w:rPr>
          <w:t>12</w:t>
        </w:r>
      </w:ins>
      <w:del w:id="325" w:author="STEC" w:date="2018-09-14T09:42:00Z">
        <w:r w:rsidRPr="0003648D" w:rsidDel="00255D84">
          <w:rPr>
            <w:iCs/>
            <w:szCs w:val="20"/>
          </w:rPr>
          <w:delText>9</w:delText>
        </w:r>
      </w:del>
      <w:r w:rsidRPr="0003648D">
        <w:rPr>
          <w:iCs/>
          <w:szCs w:val="20"/>
        </w:rPr>
        <w:t>)</w:t>
      </w:r>
      <w:r w:rsidRPr="0003648D">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rsidR="00BA7A09" w:rsidRPr="0003648D" w:rsidRDefault="00BA7A09" w:rsidP="00BA7A09">
      <w:pPr>
        <w:spacing w:after="240"/>
        <w:ind w:left="720" w:hanging="720"/>
        <w:rPr>
          <w:iCs/>
          <w:szCs w:val="20"/>
        </w:rPr>
      </w:pPr>
      <w:r w:rsidRPr="0003648D">
        <w:rPr>
          <w:iCs/>
          <w:szCs w:val="20"/>
        </w:rPr>
        <w:t>(1</w:t>
      </w:r>
      <w:ins w:id="326" w:author="STEC" w:date="2018-09-14T09:42:00Z">
        <w:r w:rsidR="00255D84">
          <w:rPr>
            <w:iCs/>
            <w:szCs w:val="20"/>
          </w:rPr>
          <w:t>3</w:t>
        </w:r>
      </w:ins>
      <w:del w:id="327" w:author="STEC" w:date="2018-09-14T09:42:00Z">
        <w:r w:rsidRPr="0003648D" w:rsidDel="00255D84">
          <w:rPr>
            <w:iCs/>
            <w:szCs w:val="20"/>
          </w:rPr>
          <w:delText>0</w:delText>
        </w:r>
      </w:del>
      <w:r w:rsidRPr="0003648D">
        <w:rPr>
          <w:iCs/>
          <w:szCs w:val="20"/>
        </w:rPr>
        <w:t>)</w:t>
      </w:r>
      <w:r w:rsidRPr="0003648D">
        <w:rPr>
          <w:iCs/>
          <w:szCs w:val="20"/>
        </w:rPr>
        <w:tab/>
        <w:t>Resources can only provide FRRS-Up or FRRS-Down if awarded Regulation Service in the Day-Ahead Market (DAM) for that particular Resource, up to the awarded quantity.</w:t>
      </w:r>
    </w:p>
    <w:p w:rsidR="00BA7A09" w:rsidRPr="0003648D" w:rsidRDefault="00BA7A09" w:rsidP="00BA7A09">
      <w:pPr>
        <w:keepNext/>
        <w:tabs>
          <w:tab w:val="left" w:pos="1080"/>
        </w:tabs>
        <w:spacing w:before="240" w:after="240"/>
        <w:ind w:left="1080" w:hanging="1080"/>
        <w:outlineLvl w:val="2"/>
        <w:rPr>
          <w:b/>
          <w:bCs/>
          <w:i/>
          <w:szCs w:val="20"/>
        </w:rPr>
      </w:pPr>
      <w:r w:rsidRPr="0003648D">
        <w:rPr>
          <w:b/>
          <w:bCs/>
          <w:i/>
          <w:szCs w:val="20"/>
        </w:rPr>
        <w:t>3.17.2</w:t>
      </w:r>
      <w:r w:rsidRPr="0003648D">
        <w:rPr>
          <w:b/>
          <w:bCs/>
          <w:i/>
          <w:szCs w:val="20"/>
        </w:rPr>
        <w:tab/>
      </w:r>
      <w:ins w:id="328" w:author="STEC" w:date="2018-09-14T09:47:00Z">
        <w:r w:rsidR="00F15929" w:rsidRPr="007279C0">
          <w:rPr>
            <w:b/>
            <w:bCs/>
            <w:i/>
            <w:szCs w:val="20"/>
          </w:rPr>
          <w:t>ERCOT Co</w:t>
        </w:r>
        <w:r w:rsidR="00F15929">
          <w:rPr>
            <w:b/>
            <w:bCs/>
            <w:i/>
            <w:szCs w:val="20"/>
          </w:rPr>
          <w:t>ntingency Reserve Service</w:t>
        </w:r>
      </w:ins>
      <w:del w:id="329" w:author="STEC" w:date="2018-09-14T09:47:00Z">
        <w:r w:rsidRPr="0003648D" w:rsidDel="00F15929">
          <w:rPr>
            <w:b/>
            <w:bCs/>
            <w:i/>
            <w:szCs w:val="20"/>
          </w:rPr>
          <w:delText>Responsive Reserve Service</w:delText>
        </w:r>
        <w:bookmarkEnd w:id="124"/>
        <w:bookmarkEnd w:id="125"/>
        <w:bookmarkEnd w:id="126"/>
        <w:bookmarkEnd w:id="127"/>
        <w:bookmarkEnd w:id="128"/>
        <w:bookmarkEnd w:id="129"/>
        <w:bookmarkEnd w:id="130"/>
        <w:bookmarkEnd w:id="131"/>
        <w:bookmarkEnd w:id="132"/>
        <w:bookmarkEnd w:id="133"/>
        <w:bookmarkEnd w:id="134"/>
        <w:bookmarkEnd w:id="135"/>
        <w:bookmarkEnd w:id="136"/>
        <w:r w:rsidRPr="0003648D" w:rsidDel="00F15929">
          <w:rPr>
            <w:b/>
            <w:bCs/>
            <w:i/>
            <w:szCs w:val="20"/>
          </w:rPr>
          <w:delText xml:space="preserve"> </w:delText>
        </w:r>
      </w:del>
    </w:p>
    <w:p w:rsidR="00BA7A09" w:rsidRPr="0003648D" w:rsidRDefault="00BA7A09" w:rsidP="00BA7A09">
      <w:pPr>
        <w:spacing w:after="240"/>
        <w:ind w:left="720" w:hanging="720"/>
        <w:rPr>
          <w:iCs/>
          <w:szCs w:val="20"/>
        </w:rPr>
      </w:pPr>
      <w:r w:rsidRPr="0003648D">
        <w:rPr>
          <w:iCs/>
          <w:szCs w:val="20"/>
        </w:rPr>
        <w:t>(1)</w:t>
      </w:r>
      <w:r w:rsidRPr="0003648D">
        <w:rPr>
          <w:iCs/>
          <w:szCs w:val="20"/>
        </w:rPr>
        <w:tab/>
      </w:r>
      <w:del w:id="330" w:author="STEC" w:date="2018-09-18T13:14:00Z">
        <w:r w:rsidRPr="0003648D" w:rsidDel="00154A80">
          <w:rPr>
            <w:iCs/>
            <w:szCs w:val="20"/>
          </w:rPr>
          <w:delText xml:space="preserve">Responsive Reserve (RRS) </w:delText>
        </w:r>
      </w:del>
      <w:ins w:id="331" w:author="STEC" w:date="2018-09-18T13:14:00Z">
        <w:r w:rsidR="00154A80">
          <w:rPr>
            <w:iCs/>
            <w:szCs w:val="20"/>
          </w:rPr>
          <w:t xml:space="preserve">ERCOT Contingency Reserve Service (ECRS) </w:t>
        </w:r>
      </w:ins>
      <w:r w:rsidRPr="0003648D">
        <w:rPr>
          <w:iCs/>
          <w:szCs w:val="20"/>
        </w:rPr>
        <w:t>is a service used to restore or maintain the frequency of the ERCOT System:</w:t>
      </w:r>
    </w:p>
    <w:p w:rsidR="00BA7A09" w:rsidRPr="0003648D" w:rsidRDefault="00BA7A09" w:rsidP="00BA7A09">
      <w:pPr>
        <w:spacing w:after="240"/>
        <w:ind w:left="1440" w:hanging="720"/>
        <w:rPr>
          <w:szCs w:val="20"/>
        </w:rPr>
      </w:pPr>
      <w:r w:rsidRPr="0003648D">
        <w:rPr>
          <w:szCs w:val="20"/>
        </w:rPr>
        <w:t>(a)</w:t>
      </w:r>
      <w:r w:rsidRPr="0003648D">
        <w:rPr>
          <w:szCs w:val="20"/>
        </w:rPr>
        <w:tab/>
        <w:t>In response to</w:t>
      </w:r>
      <w:ins w:id="332" w:author="STEC" w:date="2018-09-14T09:48:00Z">
        <w:r w:rsidR="00F15929" w:rsidRPr="0003648D">
          <w:rPr>
            <w:szCs w:val="20"/>
          </w:rPr>
          <w:t xml:space="preserve"> significant depletion of </w:t>
        </w:r>
        <w:r w:rsidR="00F15929">
          <w:rPr>
            <w:szCs w:val="20"/>
          </w:rPr>
          <w:t>Responsive</w:t>
        </w:r>
        <w:r w:rsidR="00F15929" w:rsidRPr="0003648D">
          <w:rPr>
            <w:szCs w:val="20"/>
          </w:rPr>
          <w:t xml:space="preserve"> Response Service (</w:t>
        </w:r>
      </w:ins>
      <w:ins w:id="333" w:author="STEC" w:date="2018-09-18T13:13:00Z">
        <w:r w:rsidR="00154A80">
          <w:rPr>
            <w:szCs w:val="20"/>
          </w:rPr>
          <w:t>R</w:t>
        </w:r>
      </w:ins>
      <w:ins w:id="334" w:author="STEC" w:date="2018-09-14T09:48:00Z">
        <w:del w:id="335" w:author="STEC" w:date="2018-09-18T13:13:00Z">
          <w:r w:rsidR="00F15929" w:rsidRPr="0003648D" w:rsidDel="00154A80">
            <w:rPr>
              <w:szCs w:val="20"/>
            </w:rPr>
            <w:delText>F</w:delText>
          </w:r>
        </w:del>
        <w:r w:rsidR="00F15929" w:rsidRPr="0003648D">
          <w:rPr>
            <w:szCs w:val="20"/>
          </w:rPr>
          <w:t>RS);</w:t>
        </w:r>
      </w:ins>
      <w:del w:id="336" w:author="STEC" w:date="2018-09-14T09:48:00Z">
        <w:r w:rsidRPr="0003648D" w:rsidDel="00F15929">
          <w:rPr>
            <w:szCs w:val="20"/>
          </w:rPr>
          <w:delText>, or to prevent, significant frequency deviations</w:delText>
        </w:r>
      </w:del>
      <w:r w:rsidRPr="0003648D">
        <w:rPr>
          <w:szCs w:val="20"/>
        </w:rPr>
        <w:t>;</w:t>
      </w:r>
    </w:p>
    <w:p w:rsidR="00BA7A09" w:rsidRPr="0003648D" w:rsidRDefault="00BA7A09" w:rsidP="00BA7A09">
      <w:pPr>
        <w:spacing w:after="240"/>
        <w:ind w:left="1440" w:hanging="720"/>
        <w:rPr>
          <w:szCs w:val="20"/>
        </w:rPr>
      </w:pPr>
      <w:r w:rsidRPr="0003648D">
        <w:rPr>
          <w:szCs w:val="20"/>
        </w:rPr>
        <w:t>(b)</w:t>
      </w:r>
      <w:r w:rsidRPr="0003648D">
        <w:rPr>
          <w:szCs w:val="20"/>
        </w:rPr>
        <w:tab/>
        <w:t>As backup Regulation Service; and</w:t>
      </w:r>
    </w:p>
    <w:p w:rsidR="00BA7A09" w:rsidRPr="0003648D" w:rsidRDefault="00BA7A09" w:rsidP="00BA7A09">
      <w:pPr>
        <w:spacing w:after="240"/>
        <w:ind w:left="1440" w:hanging="720"/>
        <w:rPr>
          <w:szCs w:val="20"/>
        </w:rPr>
      </w:pPr>
      <w:r w:rsidRPr="0003648D">
        <w:rPr>
          <w:szCs w:val="20"/>
        </w:rPr>
        <w:t>(c)</w:t>
      </w:r>
      <w:r w:rsidRPr="0003648D">
        <w:rPr>
          <w:szCs w:val="20"/>
        </w:rPr>
        <w:tab/>
        <w:t xml:space="preserve">By providing energy </w:t>
      </w:r>
      <w:ins w:id="337" w:author="STEC" w:date="2018-09-14T09:48:00Z">
        <w:r w:rsidR="00F15929">
          <w:rPr>
            <w:szCs w:val="20"/>
          </w:rPr>
          <w:t xml:space="preserve">to avoid getting into or </w:t>
        </w:r>
      </w:ins>
      <w:r w:rsidRPr="0003648D">
        <w:rPr>
          <w:szCs w:val="20"/>
        </w:rPr>
        <w:t>during an Energy Emergency Alert (EEA).</w:t>
      </w:r>
    </w:p>
    <w:p w:rsidR="00BA7A09" w:rsidRPr="0003648D" w:rsidRDefault="00BA7A09" w:rsidP="00BA7A09">
      <w:pPr>
        <w:spacing w:after="240"/>
        <w:ind w:left="720" w:hanging="720"/>
        <w:rPr>
          <w:iCs/>
          <w:szCs w:val="20"/>
        </w:rPr>
      </w:pPr>
      <w:r w:rsidRPr="0003648D">
        <w:rPr>
          <w:iCs/>
          <w:szCs w:val="20"/>
        </w:rPr>
        <w:t>(2)</w:t>
      </w:r>
      <w:r w:rsidRPr="0003648D">
        <w:rPr>
          <w:iCs/>
          <w:szCs w:val="20"/>
        </w:rPr>
        <w:tab/>
      </w:r>
      <w:ins w:id="338" w:author="STEC" w:date="2018-09-14T09:48:00Z">
        <w:r w:rsidR="00F15929">
          <w:rPr>
            <w:iCs/>
            <w:szCs w:val="20"/>
          </w:rPr>
          <w:t>EC</w:t>
        </w:r>
      </w:ins>
      <w:del w:id="339" w:author="STEC" w:date="2018-09-14T09:48:00Z">
        <w:r w:rsidRPr="0003648D" w:rsidDel="00F15929">
          <w:rPr>
            <w:iCs/>
            <w:szCs w:val="20"/>
          </w:rPr>
          <w:delText>R</w:delText>
        </w:r>
      </w:del>
      <w:r w:rsidRPr="0003648D">
        <w:rPr>
          <w:iCs/>
          <w:szCs w:val="20"/>
        </w:rPr>
        <w:t xml:space="preserve">RS may be provided through one or more of the following means:  </w:t>
      </w:r>
    </w:p>
    <w:p w:rsidR="00BA7A09" w:rsidRPr="0003648D" w:rsidRDefault="00BA7A09" w:rsidP="00BA7A09">
      <w:pPr>
        <w:spacing w:after="240"/>
        <w:ind w:left="1440" w:hanging="720"/>
        <w:rPr>
          <w:szCs w:val="20"/>
        </w:rPr>
      </w:pPr>
      <w:r w:rsidRPr="0003648D">
        <w:rPr>
          <w:szCs w:val="20"/>
        </w:rPr>
        <w:t>(a)</w:t>
      </w:r>
      <w:r w:rsidRPr="0003648D">
        <w:rPr>
          <w:szCs w:val="20"/>
        </w:rPr>
        <w:tab/>
      </w:r>
      <w:del w:id="340" w:author="STEC" w:date="2018-09-14T09:48:00Z">
        <w:r w:rsidRPr="0003648D" w:rsidDel="00F15929">
          <w:rPr>
            <w:szCs w:val="20"/>
          </w:rPr>
          <w:delText xml:space="preserve">By using frequency-dependent response </w:delText>
        </w:r>
      </w:del>
      <w:ins w:id="341" w:author="STEC" w:date="2018-09-14T09:48:00Z">
        <w:r w:rsidR="00F15929">
          <w:rPr>
            <w:szCs w:val="20"/>
          </w:rPr>
          <w:t>F</w:t>
        </w:r>
      </w:ins>
      <w:del w:id="342" w:author="STEC" w:date="2018-09-14T09:48:00Z">
        <w:r w:rsidRPr="0003648D" w:rsidDel="00F15929">
          <w:rPr>
            <w:szCs w:val="20"/>
          </w:rPr>
          <w:delText>f</w:delText>
        </w:r>
      </w:del>
      <w:r w:rsidRPr="0003648D">
        <w:rPr>
          <w:szCs w:val="20"/>
        </w:rPr>
        <w:t xml:space="preserve">rom On-Line Resources as prescribed in the Operating Guides </w:t>
      </w:r>
      <w:del w:id="343" w:author="STEC" w:date="2018-09-14T09:49:00Z">
        <w:r w:rsidRPr="0003648D" w:rsidDel="00F15929">
          <w:rPr>
            <w:szCs w:val="20"/>
          </w:rPr>
          <w:delText xml:space="preserve">to help restore the frequency within the first few seconds of an event that causes </w:delText>
        </w:r>
      </w:del>
      <w:ins w:id="344" w:author="STEC" w:date="2018-09-14T09:49:00Z">
        <w:r w:rsidR="00F15929">
          <w:rPr>
            <w:szCs w:val="20"/>
          </w:rPr>
          <w:t xml:space="preserve">following </w:t>
        </w:r>
      </w:ins>
      <w:r w:rsidRPr="0003648D">
        <w:rPr>
          <w:szCs w:val="20"/>
        </w:rPr>
        <w:t>a significant frequency deviation in the ERCOT System; and</w:t>
      </w:r>
    </w:p>
    <w:p w:rsidR="00BA7A09" w:rsidRPr="0003648D" w:rsidRDefault="00BA7A09" w:rsidP="00BA7A09">
      <w:pPr>
        <w:spacing w:after="240"/>
        <w:ind w:left="1440" w:hanging="720"/>
        <w:rPr>
          <w:szCs w:val="20"/>
        </w:rPr>
      </w:pPr>
      <w:r w:rsidRPr="0003648D">
        <w:rPr>
          <w:szCs w:val="20"/>
        </w:rPr>
        <w:t>(b)</w:t>
      </w:r>
      <w:r w:rsidRPr="0003648D">
        <w:rPr>
          <w:szCs w:val="20"/>
        </w:rPr>
        <w:tab/>
        <w:t>Either manually or by using a four-second signal to provide energy on deployment by ERCOT.</w:t>
      </w:r>
    </w:p>
    <w:p w:rsidR="00BA7A09" w:rsidRPr="0003648D" w:rsidRDefault="00BA7A09" w:rsidP="00BA7A09">
      <w:pPr>
        <w:spacing w:after="240"/>
        <w:ind w:left="720" w:hanging="720"/>
        <w:rPr>
          <w:iCs/>
          <w:szCs w:val="20"/>
        </w:rPr>
      </w:pPr>
      <w:r w:rsidRPr="0003648D">
        <w:rPr>
          <w:iCs/>
          <w:szCs w:val="20"/>
        </w:rPr>
        <w:lastRenderedPageBreak/>
        <w:t>(3)</w:t>
      </w:r>
      <w:r w:rsidRPr="0003648D">
        <w:rPr>
          <w:iCs/>
          <w:szCs w:val="20"/>
        </w:rPr>
        <w:tab/>
      </w:r>
      <w:ins w:id="345" w:author="STEC" w:date="2018-09-14T09:49:00Z">
        <w:r w:rsidR="00F15929">
          <w:rPr>
            <w:iCs/>
            <w:szCs w:val="20"/>
          </w:rPr>
          <w:t>ECRS</w:t>
        </w:r>
      </w:ins>
      <w:del w:id="346" w:author="STEC" w:date="2018-09-14T09:49:00Z">
        <w:r w:rsidRPr="0003648D" w:rsidDel="00F15929">
          <w:rPr>
            <w:iCs/>
            <w:szCs w:val="20"/>
          </w:rPr>
          <w:delText>RRS</w:delText>
        </w:r>
      </w:del>
      <w:r w:rsidRPr="0003648D">
        <w:rPr>
          <w:iCs/>
          <w:szCs w:val="20"/>
        </w:rPr>
        <w:t xml:space="preserve"> may be used to provide energy </w:t>
      </w:r>
      <w:ins w:id="347" w:author="STEC" w:date="2018-09-14T09:49:00Z">
        <w:r w:rsidR="00F15929">
          <w:rPr>
            <w:iCs/>
            <w:szCs w:val="20"/>
          </w:rPr>
          <w:t xml:space="preserve">prior to or </w:t>
        </w:r>
      </w:ins>
      <w:r w:rsidRPr="0003648D">
        <w:rPr>
          <w:iCs/>
          <w:szCs w:val="20"/>
        </w:rPr>
        <w:t xml:space="preserve">during the implementation of an EEA.  Under the EEA, </w:t>
      </w:r>
      <w:del w:id="348" w:author="STEC" w:date="2018-09-14T09:50:00Z">
        <w:r w:rsidRPr="0003648D" w:rsidDel="00F15929">
          <w:rPr>
            <w:iCs/>
            <w:szCs w:val="20"/>
          </w:rPr>
          <w:delText xml:space="preserve">RRS </w:delText>
        </w:r>
      </w:del>
      <w:ins w:id="349" w:author="STEC" w:date="2018-09-14T09:50:00Z">
        <w:r w:rsidR="00F15929">
          <w:rPr>
            <w:iCs/>
            <w:szCs w:val="20"/>
          </w:rPr>
          <w:t>ECRS</w:t>
        </w:r>
        <w:r w:rsidR="00F15929" w:rsidRPr="0003648D">
          <w:rPr>
            <w:iCs/>
            <w:szCs w:val="20"/>
          </w:rPr>
          <w:t xml:space="preserve"> </w:t>
        </w:r>
      </w:ins>
      <w:r w:rsidRPr="0003648D">
        <w:rPr>
          <w:iCs/>
          <w:szCs w:val="20"/>
        </w:rPr>
        <w:t xml:space="preserve">provides </w:t>
      </w:r>
      <w:del w:id="350" w:author="STEC" w:date="2018-09-14T09:50:00Z">
        <w:r w:rsidRPr="0003648D" w:rsidDel="00F15929">
          <w:rPr>
            <w:iCs/>
            <w:szCs w:val="20"/>
          </w:rPr>
          <w:delText xml:space="preserve">generation </w:delText>
        </w:r>
      </w:del>
      <w:ins w:id="351" w:author="STEC" w:date="2018-09-14T09:50:00Z">
        <w:r w:rsidR="00F15929">
          <w:rPr>
            <w:iCs/>
            <w:szCs w:val="20"/>
          </w:rPr>
          <w:t>Resource</w:t>
        </w:r>
        <w:r w:rsidR="00F15929" w:rsidRPr="0003648D">
          <w:rPr>
            <w:iCs/>
            <w:szCs w:val="20"/>
          </w:rPr>
          <w:t xml:space="preserve"> </w:t>
        </w:r>
      </w:ins>
      <w:r w:rsidRPr="0003648D">
        <w:rPr>
          <w:iCs/>
          <w:szCs w:val="20"/>
        </w:rPr>
        <w:t xml:space="preserve">capacity, </w:t>
      </w:r>
      <w:ins w:id="352" w:author="STEC" w:date="2018-09-14T09:50:00Z">
        <w:r w:rsidR="00F15929">
          <w:rPr>
            <w:iCs/>
            <w:szCs w:val="20"/>
          </w:rPr>
          <w:t xml:space="preserve">or </w:t>
        </w:r>
      </w:ins>
      <w:r w:rsidRPr="0003648D">
        <w:rPr>
          <w:iCs/>
          <w:szCs w:val="20"/>
        </w:rPr>
        <w:t xml:space="preserve">capacity from Controllable Load Resources or interruptible Load available for deployment on ten minutes’ notice. </w:t>
      </w:r>
    </w:p>
    <w:p w:rsidR="00BA7A09" w:rsidRPr="0003648D" w:rsidRDefault="00BA7A09" w:rsidP="00BA7A09">
      <w:pPr>
        <w:spacing w:after="240"/>
        <w:ind w:left="720" w:hanging="720"/>
        <w:rPr>
          <w:iCs/>
          <w:szCs w:val="20"/>
        </w:rPr>
      </w:pPr>
      <w:r w:rsidRPr="0003648D">
        <w:rPr>
          <w:iCs/>
          <w:szCs w:val="20"/>
        </w:rPr>
        <w:t>(4)</w:t>
      </w:r>
      <w:r w:rsidRPr="0003648D">
        <w:rPr>
          <w:iCs/>
          <w:szCs w:val="20"/>
        </w:rPr>
        <w:tab/>
      </w:r>
      <w:ins w:id="353" w:author="STEC" w:date="2018-09-14T09:50:00Z">
        <w:r w:rsidR="00F15929">
          <w:rPr>
            <w:iCs/>
            <w:szCs w:val="20"/>
          </w:rPr>
          <w:t>ECRS</w:t>
        </w:r>
      </w:ins>
      <w:del w:id="354" w:author="STEC" w:date="2018-09-14T09:50:00Z">
        <w:r w:rsidRPr="0003648D" w:rsidDel="00F15929">
          <w:rPr>
            <w:iCs/>
            <w:szCs w:val="20"/>
          </w:rPr>
          <w:delText>RRS</w:delText>
        </w:r>
      </w:del>
      <w:r w:rsidRPr="0003648D">
        <w:rPr>
          <w:iCs/>
          <w:szCs w:val="20"/>
        </w:rPr>
        <w:t xml:space="preserve"> may be provided by:  </w:t>
      </w:r>
    </w:p>
    <w:p w:rsidR="00BA7A09" w:rsidRPr="0003648D" w:rsidRDefault="00BA7A09" w:rsidP="00BA7A09">
      <w:pPr>
        <w:spacing w:after="240"/>
        <w:ind w:left="1440" w:hanging="720"/>
        <w:rPr>
          <w:szCs w:val="20"/>
        </w:rPr>
      </w:pPr>
      <w:r w:rsidRPr="0003648D">
        <w:rPr>
          <w:szCs w:val="20"/>
        </w:rPr>
        <w:t>(a)</w:t>
      </w:r>
      <w:r w:rsidRPr="0003648D">
        <w:rPr>
          <w:szCs w:val="20"/>
        </w:rPr>
        <w:tab/>
        <w:t xml:space="preserve">Unloaded, On-Line Generation Resource capacity; </w:t>
      </w:r>
    </w:p>
    <w:p w:rsidR="00F15929" w:rsidRDefault="00BA7A09" w:rsidP="00BA7A09">
      <w:pPr>
        <w:spacing w:after="240"/>
        <w:ind w:left="1440" w:hanging="720"/>
        <w:rPr>
          <w:ins w:id="355" w:author="STEC" w:date="2018-09-14T09:50:00Z"/>
          <w:szCs w:val="20"/>
        </w:rPr>
      </w:pPr>
      <w:r w:rsidRPr="0003648D">
        <w:rPr>
          <w:szCs w:val="20"/>
        </w:rPr>
        <w:t>(b)</w:t>
      </w:r>
      <w:ins w:id="356" w:author="STEC" w:date="2018-09-14T09:51:00Z">
        <w:r w:rsidR="00F15929" w:rsidRPr="00F15929">
          <w:rPr>
            <w:szCs w:val="20"/>
          </w:rPr>
          <w:t xml:space="preserve"> </w:t>
        </w:r>
        <w:r w:rsidR="00F15929">
          <w:rPr>
            <w:szCs w:val="20"/>
          </w:rPr>
          <w:tab/>
        </w:r>
        <w:r w:rsidR="00F15929" w:rsidRPr="0003648D">
          <w:rPr>
            <w:szCs w:val="20"/>
          </w:rPr>
          <w:t>Quick Start Generation Resources (QSGRs);</w:t>
        </w:r>
      </w:ins>
      <w:r w:rsidRPr="0003648D">
        <w:rPr>
          <w:szCs w:val="20"/>
        </w:rPr>
        <w:tab/>
      </w:r>
    </w:p>
    <w:p w:rsidR="00BA7A09" w:rsidRPr="0003648D" w:rsidRDefault="00F15929" w:rsidP="00BA7A09">
      <w:pPr>
        <w:spacing w:after="240"/>
        <w:ind w:left="1440" w:hanging="720"/>
        <w:rPr>
          <w:szCs w:val="20"/>
        </w:rPr>
      </w:pPr>
      <w:ins w:id="357" w:author="STEC" w:date="2018-09-14T09:51:00Z">
        <w:r>
          <w:rPr>
            <w:szCs w:val="20"/>
          </w:rPr>
          <w:t>(c)</w:t>
        </w:r>
        <w:r>
          <w:rPr>
            <w:szCs w:val="20"/>
          </w:rPr>
          <w:tab/>
        </w:r>
      </w:ins>
      <w:r w:rsidR="00BA7A09" w:rsidRPr="0003648D">
        <w:rPr>
          <w:szCs w:val="20"/>
        </w:rPr>
        <w:t xml:space="preserve">Load Resources </w:t>
      </w:r>
      <w:ins w:id="358" w:author="STEC" w:date="2018-09-14T09:51:00Z">
        <w:r>
          <w:rPr>
            <w:szCs w:val="20"/>
          </w:rPr>
          <w:t xml:space="preserve">that may or may not be </w:t>
        </w:r>
      </w:ins>
      <w:r w:rsidR="00BA7A09" w:rsidRPr="0003648D">
        <w:rPr>
          <w:szCs w:val="20"/>
        </w:rPr>
        <w:t xml:space="preserve">controlled by high-set, under-frequency relays; </w:t>
      </w:r>
    </w:p>
    <w:p w:rsidR="00BA7A09" w:rsidRPr="0003648D" w:rsidRDefault="00BA7A09" w:rsidP="00BA7A09">
      <w:pPr>
        <w:spacing w:after="240"/>
        <w:ind w:left="1440" w:hanging="720"/>
        <w:rPr>
          <w:szCs w:val="20"/>
        </w:rPr>
      </w:pPr>
      <w:r w:rsidRPr="0003648D">
        <w:rPr>
          <w:szCs w:val="20"/>
        </w:rPr>
        <w:t>(c)</w:t>
      </w:r>
      <w:r w:rsidRPr="0003648D">
        <w:rPr>
          <w:szCs w:val="20"/>
        </w:rPr>
        <w:tab/>
        <w:t>Controllable Load Resources; and</w:t>
      </w:r>
    </w:p>
    <w:p w:rsidR="00F15929" w:rsidRDefault="00BA7A09" w:rsidP="00BA7A09">
      <w:pPr>
        <w:spacing w:after="240"/>
        <w:ind w:left="1440" w:hanging="720"/>
        <w:rPr>
          <w:ins w:id="359" w:author="STEC" w:date="2018-09-14T09:45:00Z"/>
          <w:szCs w:val="20"/>
        </w:rPr>
      </w:pPr>
      <w:r w:rsidRPr="0003648D">
        <w:rPr>
          <w:szCs w:val="20"/>
        </w:rPr>
        <w:t>(d)</w:t>
      </w:r>
      <w:r w:rsidRPr="0003648D">
        <w:rPr>
          <w:szCs w:val="20"/>
        </w:rPr>
        <w:tab/>
      </w:r>
      <w:del w:id="360" w:author="STEC" w:date="2018-09-28T16:04:00Z">
        <w:r w:rsidRPr="0003648D" w:rsidDel="007B35EC">
          <w:rPr>
            <w:szCs w:val="20"/>
          </w:rPr>
          <w:delText>Hydro</w:delText>
        </w:r>
      </w:del>
      <w:r w:rsidRPr="0003648D">
        <w:rPr>
          <w:szCs w:val="20"/>
        </w:rPr>
        <w:t xml:space="preserve"> RRS</w:t>
      </w:r>
      <w:r w:rsidR="00A6324C" w:rsidRPr="0003648D">
        <w:rPr>
          <w:szCs w:val="20"/>
        </w:rPr>
        <w:t xml:space="preserve"> </w:t>
      </w:r>
      <w:r w:rsidRPr="0003648D">
        <w:rPr>
          <w:szCs w:val="20"/>
        </w:rPr>
        <w:t>as defined in the Operating Guides.</w:t>
      </w:r>
    </w:p>
    <w:p w:rsidR="00F15929" w:rsidRPr="0003648D" w:rsidRDefault="00F15929" w:rsidP="00F15929">
      <w:pPr>
        <w:keepNext/>
        <w:tabs>
          <w:tab w:val="left" w:pos="1080"/>
        </w:tabs>
        <w:spacing w:before="240" w:after="240"/>
        <w:ind w:left="1080" w:hanging="1080"/>
        <w:outlineLvl w:val="2"/>
        <w:rPr>
          <w:ins w:id="361" w:author="STEC" w:date="2018-09-14T09:45:00Z"/>
          <w:b/>
          <w:bCs/>
          <w:i/>
          <w:szCs w:val="20"/>
        </w:rPr>
      </w:pPr>
      <w:ins w:id="362" w:author="STEC" w:date="2018-09-14T09:45:00Z">
        <w:r w:rsidRPr="0003648D">
          <w:rPr>
            <w:b/>
            <w:bCs/>
            <w:i/>
            <w:szCs w:val="20"/>
          </w:rPr>
          <w:t>3.17.4</w:t>
        </w:r>
        <w:r w:rsidRPr="0003648D">
          <w:rPr>
            <w:b/>
            <w:bCs/>
            <w:i/>
            <w:szCs w:val="20"/>
          </w:rPr>
          <w:tab/>
        </w:r>
        <w:r>
          <w:rPr>
            <w:b/>
            <w:bCs/>
            <w:i/>
            <w:szCs w:val="20"/>
          </w:rPr>
          <w:t>Responsive</w:t>
        </w:r>
        <w:r w:rsidRPr="0003648D">
          <w:rPr>
            <w:b/>
            <w:bCs/>
            <w:i/>
            <w:szCs w:val="20"/>
          </w:rPr>
          <w:t xml:space="preserve"> Response Service </w:t>
        </w:r>
      </w:ins>
    </w:p>
    <w:p w:rsidR="00F15929" w:rsidRPr="0003648D" w:rsidRDefault="00F15929" w:rsidP="00F15929">
      <w:pPr>
        <w:spacing w:after="240"/>
        <w:ind w:left="720" w:hanging="720"/>
        <w:rPr>
          <w:ins w:id="363" w:author="STEC" w:date="2018-09-14T09:45:00Z"/>
          <w:iCs/>
          <w:szCs w:val="20"/>
        </w:rPr>
      </w:pPr>
      <w:ins w:id="364" w:author="STEC" w:date="2018-09-14T09:45:00Z">
        <w:r w:rsidRPr="0003648D">
          <w:rPr>
            <w:iCs/>
            <w:szCs w:val="20"/>
          </w:rPr>
          <w:t>(1)</w:t>
        </w:r>
        <w:r w:rsidRPr="0003648D">
          <w:rPr>
            <w:iCs/>
            <w:szCs w:val="20"/>
          </w:rPr>
          <w:tab/>
        </w:r>
        <w:r>
          <w:rPr>
            <w:iCs/>
            <w:szCs w:val="20"/>
          </w:rPr>
          <w:t>Responsive</w:t>
        </w:r>
        <w:r w:rsidRPr="0003648D">
          <w:rPr>
            <w:iCs/>
            <w:szCs w:val="20"/>
          </w:rPr>
          <w:t xml:space="preserve"> Response Service (</w:t>
        </w:r>
        <w:r>
          <w:rPr>
            <w:iCs/>
            <w:szCs w:val="20"/>
          </w:rPr>
          <w:t>R</w:t>
        </w:r>
        <w:r w:rsidRPr="0003648D">
          <w:rPr>
            <w:iCs/>
            <w:szCs w:val="20"/>
          </w:rPr>
          <w:t>RS) is a service used to restore or maintain the frequency of the ERCOT System i</w:t>
        </w:r>
        <w:r w:rsidRPr="0003648D">
          <w:rPr>
            <w:szCs w:val="20"/>
          </w:rPr>
          <w:t>n response to a significant frequency deviation</w:t>
        </w:r>
        <w:r w:rsidRPr="0003648D">
          <w:rPr>
            <w:iCs/>
            <w:szCs w:val="20"/>
          </w:rPr>
          <w:t xml:space="preserve">.  </w:t>
        </w:r>
      </w:ins>
    </w:p>
    <w:p w:rsidR="00F15929" w:rsidRPr="0003648D" w:rsidRDefault="00F15929" w:rsidP="00F15929">
      <w:pPr>
        <w:spacing w:after="240"/>
        <w:ind w:left="720" w:hanging="720"/>
        <w:rPr>
          <w:ins w:id="365" w:author="STEC" w:date="2018-09-14T09:45:00Z"/>
          <w:iCs/>
          <w:szCs w:val="20"/>
        </w:rPr>
      </w:pPr>
      <w:ins w:id="366" w:author="STEC" w:date="2018-09-14T09:45:00Z">
        <w:r w:rsidRPr="0003648D">
          <w:rPr>
            <w:iCs/>
            <w:szCs w:val="20"/>
          </w:rPr>
          <w:t>(2)</w:t>
        </w:r>
        <w:r w:rsidRPr="0003648D">
          <w:rPr>
            <w:iCs/>
            <w:szCs w:val="20"/>
          </w:rPr>
          <w:tab/>
        </w:r>
        <w:r>
          <w:rPr>
            <w:iCs/>
            <w:szCs w:val="20"/>
          </w:rPr>
          <w:t>RRS</w:t>
        </w:r>
        <w:r w:rsidRPr="0003648D">
          <w:rPr>
            <w:iCs/>
            <w:szCs w:val="20"/>
          </w:rPr>
          <w:t xml:space="preserve"> is automatically self-deployed by Resources in a manner that results in real power increases or decreases.</w:t>
        </w:r>
      </w:ins>
    </w:p>
    <w:p w:rsidR="00F15929" w:rsidRPr="0003648D" w:rsidRDefault="00F15929" w:rsidP="00F15929">
      <w:pPr>
        <w:pStyle w:val="BodyTextNumbered"/>
        <w:rPr>
          <w:ins w:id="367" w:author="STEC" w:date="2018-09-14T09:45:00Z"/>
        </w:rPr>
      </w:pPr>
      <w:ins w:id="368" w:author="STEC" w:date="2018-09-14T09:45:00Z">
        <w:r w:rsidRPr="0003648D">
          <w:t>(3)</w:t>
        </w:r>
        <w:r w:rsidRPr="0003648D">
          <w:tab/>
        </w:r>
        <w:r>
          <w:t>R</w:t>
        </w:r>
        <w:r w:rsidRPr="0003648D">
          <w:t xml:space="preserve">RS may be provided by:  </w:t>
        </w:r>
      </w:ins>
    </w:p>
    <w:p w:rsidR="00F15929" w:rsidRPr="0003648D" w:rsidRDefault="00F15929" w:rsidP="00F15929">
      <w:pPr>
        <w:spacing w:after="240"/>
        <w:ind w:left="1440" w:hanging="720"/>
        <w:rPr>
          <w:ins w:id="369" w:author="STEC" w:date="2018-09-14T09:45:00Z"/>
          <w:szCs w:val="20"/>
        </w:rPr>
      </w:pPr>
      <w:ins w:id="370" w:author="STEC" w:date="2018-09-14T09:45:00Z">
        <w:r w:rsidRPr="0003648D">
          <w:rPr>
            <w:szCs w:val="20"/>
          </w:rPr>
          <w:t>(a)</w:t>
        </w:r>
        <w:r w:rsidRPr="0003648D">
          <w:rPr>
            <w:szCs w:val="20"/>
          </w:rPr>
          <w:tab/>
          <w:t xml:space="preserve">On-Line Generation Resource capable of providing Primary Frequency Response with the capacity excluding Non-Frequency Responsive Capacity (NFRC); </w:t>
        </w:r>
      </w:ins>
    </w:p>
    <w:p w:rsidR="00F15929" w:rsidRPr="0003648D" w:rsidRDefault="00F15929" w:rsidP="00F15929">
      <w:pPr>
        <w:spacing w:after="240"/>
        <w:ind w:left="1440" w:hanging="720"/>
        <w:rPr>
          <w:ins w:id="371" w:author="STEC" w:date="2018-09-14T09:45:00Z"/>
          <w:szCs w:val="20"/>
        </w:rPr>
      </w:pPr>
      <w:ins w:id="372" w:author="STEC" w:date="2018-09-14T09:45:00Z">
        <w:r w:rsidRPr="0003648D">
          <w:rPr>
            <w:szCs w:val="20"/>
          </w:rPr>
          <w:t>(b)</w:t>
        </w:r>
        <w:r w:rsidRPr="0003648D">
          <w:rPr>
            <w:szCs w:val="20"/>
          </w:rPr>
          <w:tab/>
          <w:t xml:space="preserve">Resources capable of providing Fast Frequency Response (FFR) and sustaining their response for up to 15 minutes; </w:t>
        </w:r>
      </w:ins>
    </w:p>
    <w:p w:rsidR="00F15929" w:rsidRPr="0003648D" w:rsidRDefault="00F15929" w:rsidP="00F15929">
      <w:pPr>
        <w:spacing w:after="240"/>
        <w:ind w:left="1440" w:hanging="720"/>
        <w:rPr>
          <w:ins w:id="373" w:author="STEC" w:date="2018-09-14T09:45:00Z"/>
          <w:iCs/>
          <w:szCs w:val="20"/>
        </w:rPr>
      </w:pPr>
      <w:ins w:id="374" w:author="STEC" w:date="2018-09-14T09:45:00Z">
        <w:r w:rsidRPr="0003648D">
          <w:rPr>
            <w:szCs w:val="20"/>
          </w:rPr>
          <w:t>(c)</w:t>
        </w:r>
        <w:r w:rsidRPr="0003648D">
          <w:rPr>
            <w:szCs w:val="20"/>
          </w:rPr>
          <w:tab/>
        </w:r>
        <w:r w:rsidRPr="0003648D">
          <w:rPr>
            <w:iCs/>
            <w:szCs w:val="20"/>
          </w:rPr>
          <w:t>Load Resources controlled by high-set under-frequency relays; and</w:t>
        </w:r>
      </w:ins>
    </w:p>
    <w:p w:rsidR="00F15929" w:rsidRPr="0003648D" w:rsidRDefault="00F15929" w:rsidP="00F15929">
      <w:pPr>
        <w:spacing w:after="240"/>
        <w:ind w:left="1440" w:hanging="720"/>
        <w:rPr>
          <w:ins w:id="375" w:author="STEC" w:date="2018-09-14T09:45:00Z"/>
          <w:szCs w:val="20"/>
        </w:rPr>
      </w:pPr>
      <w:ins w:id="376" w:author="STEC" w:date="2018-09-14T09:45:00Z">
        <w:r w:rsidRPr="0003648D">
          <w:rPr>
            <w:iCs/>
            <w:szCs w:val="20"/>
          </w:rPr>
          <w:t>(d)</w:t>
        </w:r>
        <w:r w:rsidRPr="0003648D">
          <w:rPr>
            <w:iCs/>
            <w:szCs w:val="20"/>
          </w:rPr>
          <w:tab/>
        </w:r>
        <w:del w:id="377" w:author="STEC" w:date="2018-09-28T16:04:00Z">
          <w:r w:rsidDel="007B35EC">
            <w:rPr>
              <w:iCs/>
              <w:szCs w:val="20"/>
            </w:rPr>
            <w:delText>Hydro</w:delText>
          </w:r>
        </w:del>
        <w:r>
          <w:rPr>
            <w:iCs/>
            <w:szCs w:val="20"/>
          </w:rPr>
          <w:t xml:space="preserve"> </w:t>
        </w:r>
        <w:r w:rsidRPr="0003648D">
          <w:rPr>
            <w:iCs/>
            <w:szCs w:val="20"/>
          </w:rPr>
          <w:t xml:space="preserve">Generation </w:t>
        </w:r>
        <w:r w:rsidRPr="0003648D">
          <w:rPr>
            <w:szCs w:val="20"/>
          </w:rPr>
          <w:t>Resources operating in synchronous condenser fast-response mode as defined in the Operating Guides.</w:t>
        </w:r>
      </w:ins>
    </w:p>
    <w:p w:rsidR="00BA7A09" w:rsidRPr="0003648D" w:rsidRDefault="00BA7A09" w:rsidP="00BA7A09">
      <w:pPr>
        <w:spacing w:after="240"/>
        <w:ind w:left="1440" w:hanging="720"/>
        <w:rPr>
          <w:szCs w:val="20"/>
        </w:rPr>
      </w:pPr>
      <w:r w:rsidRPr="0003648D">
        <w:rPr>
          <w:szCs w:val="20"/>
        </w:rPr>
        <w:t xml:space="preserve"> </w:t>
      </w:r>
    </w:p>
    <w:p w:rsidR="00BA7A09" w:rsidRPr="0003648D" w:rsidRDefault="00BA7A09" w:rsidP="00BA7A09">
      <w:pPr>
        <w:keepNext/>
        <w:tabs>
          <w:tab w:val="left" w:pos="900"/>
        </w:tabs>
        <w:spacing w:before="240" w:after="240"/>
        <w:ind w:left="900" w:hanging="900"/>
        <w:outlineLvl w:val="1"/>
        <w:rPr>
          <w:b/>
          <w:szCs w:val="20"/>
        </w:rPr>
      </w:pPr>
      <w:bookmarkStart w:id="378" w:name="_Toc114235812"/>
      <w:bookmarkStart w:id="379" w:name="_Toc144692000"/>
      <w:bookmarkStart w:id="380" w:name="_Toc204048612"/>
      <w:bookmarkStart w:id="381" w:name="_Toc400526230"/>
      <w:bookmarkStart w:id="382" w:name="_Toc405534548"/>
      <w:bookmarkStart w:id="383" w:name="_Toc406570561"/>
      <w:bookmarkStart w:id="384" w:name="_Toc410910713"/>
      <w:bookmarkStart w:id="385" w:name="_Toc411841142"/>
      <w:bookmarkStart w:id="386" w:name="_Toc422147104"/>
      <w:bookmarkStart w:id="387" w:name="_Toc433020700"/>
      <w:bookmarkStart w:id="388" w:name="_Toc437262141"/>
      <w:bookmarkStart w:id="389" w:name="_Toc478375319"/>
      <w:bookmarkStart w:id="390" w:name="_Toc495313841"/>
      <w:bookmarkStart w:id="391" w:name="_Toc92873942"/>
      <w:bookmarkStart w:id="392" w:name="_Toc93910998"/>
      <w:r w:rsidRPr="0003648D">
        <w:rPr>
          <w:b/>
          <w:szCs w:val="20"/>
        </w:rPr>
        <w:t>3.18</w:t>
      </w:r>
      <w:r w:rsidRPr="0003648D">
        <w:rPr>
          <w:b/>
          <w:szCs w:val="20"/>
        </w:rPr>
        <w:tab/>
        <w:t>Resource Limits in Providing Ancillary Service</w:t>
      </w:r>
      <w:bookmarkEnd w:id="378"/>
      <w:bookmarkEnd w:id="379"/>
      <w:bookmarkEnd w:id="380"/>
      <w:bookmarkEnd w:id="381"/>
      <w:bookmarkEnd w:id="382"/>
      <w:bookmarkEnd w:id="383"/>
      <w:bookmarkEnd w:id="384"/>
      <w:bookmarkEnd w:id="385"/>
      <w:bookmarkEnd w:id="386"/>
      <w:bookmarkEnd w:id="387"/>
      <w:bookmarkEnd w:id="388"/>
      <w:bookmarkEnd w:id="389"/>
      <w:bookmarkEnd w:id="390"/>
      <w:r w:rsidRPr="0003648D">
        <w:rPr>
          <w:b/>
          <w:szCs w:val="20"/>
        </w:rPr>
        <w:t xml:space="preserve"> </w:t>
      </w:r>
    </w:p>
    <w:p w:rsidR="00BA7A09" w:rsidRPr="0003648D" w:rsidRDefault="00BA7A09" w:rsidP="00BA7A09">
      <w:pPr>
        <w:spacing w:after="240"/>
        <w:ind w:left="720" w:hanging="720"/>
        <w:rPr>
          <w:iCs/>
          <w:szCs w:val="20"/>
        </w:rPr>
      </w:pPr>
      <w:r w:rsidRPr="0003648D">
        <w:rPr>
          <w:iCs/>
          <w:szCs w:val="20"/>
        </w:rPr>
        <w:t>(1)</w:t>
      </w:r>
      <w:r w:rsidRPr="0003648D">
        <w:rPr>
          <w:iCs/>
          <w:szCs w:val="20"/>
        </w:rPr>
        <w:tab/>
        <w:t>For both Generation Resources and Load Resources the High Sustained Limit (HSL) must be greater than or equal to the Low Sustained Limit (LSL) and the sum of the Resource-specific designation of capacity to provide Responsive Reserve (RRS),</w:t>
      </w:r>
      <w:ins w:id="393" w:author="STEC" w:date="2018-09-14T09:52:00Z">
        <w:r w:rsidR="00F15929">
          <w:rPr>
            <w:iCs/>
            <w:szCs w:val="20"/>
          </w:rPr>
          <w:t xml:space="preserve"> ERCOT </w:t>
        </w:r>
        <w:r w:rsidR="00F15929">
          <w:rPr>
            <w:iCs/>
            <w:szCs w:val="20"/>
          </w:rPr>
          <w:lastRenderedPageBreak/>
          <w:t>Contingency Reserve Service (ECRS),</w:t>
        </w:r>
      </w:ins>
      <w:r w:rsidRPr="0003648D">
        <w:rPr>
          <w:iCs/>
          <w:szCs w:val="20"/>
        </w:rPr>
        <w:t xml:space="preserve"> Regulation Up (Reg-Up), Regulation Down (Reg-Down), and Non-Spinning Reserve (Non-Spin).</w:t>
      </w:r>
    </w:p>
    <w:p w:rsidR="00BA7A09" w:rsidRDefault="00BA7A09" w:rsidP="00BA7A09">
      <w:pPr>
        <w:spacing w:after="240"/>
        <w:ind w:left="720" w:hanging="720"/>
        <w:rPr>
          <w:ins w:id="394" w:author="STEC" w:date="2018-09-14T16:13:00Z"/>
          <w:iCs/>
          <w:szCs w:val="20"/>
        </w:rPr>
      </w:pPr>
      <w:r w:rsidRPr="0003648D">
        <w:rPr>
          <w:iCs/>
          <w:szCs w:val="20"/>
        </w:rPr>
        <w:t>(2)</w:t>
      </w:r>
      <w:r w:rsidRPr="0003648D">
        <w:rPr>
          <w:iCs/>
          <w:szCs w:val="20"/>
        </w:rPr>
        <w:tab/>
        <w:t>For Non-Spin, the amount of Non-Spin provided must be less than or equal to the HSL for Off-Line Generation Resources.</w:t>
      </w:r>
    </w:p>
    <w:p w:rsidR="00F17517" w:rsidRPr="0003648D" w:rsidRDefault="00F17517" w:rsidP="00F17517">
      <w:pPr>
        <w:spacing w:after="240"/>
        <w:ind w:left="720" w:hanging="720"/>
        <w:rPr>
          <w:ins w:id="395" w:author="STEC" w:date="2018-09-14T16:13:00Z"/>
          <w:iCs/>
          <w:szCs w:val="20"/>
        </w:rPr>
      </w:pPr>
      <w:ins w:id="396" w:author="STEC" w:date="2018-09-14T16:13:00Z">
        <w:r w:rsidRPr="0003648D">
          <w:rPr>
            <w:iCs/>
            <w:szCs w:val="20"/>
          </w:rPr>
          <w:t>(3)</w:t>
        </w:r>
        <w:r w:rsidRPr="0003648D">
          <w:rPr>
            <w:iCs/>
            <w:szCs w:val="20"/>
          </w:rPr>
          <w:tab/>
          <w:t xml:space="preserve">For </w:t>
        </w:r>
        <w:r>
          <w:rPr>
            <w:iCs/>
            <w:szCs w:val="20"/>
          </w:rPr>
          <w:t>ECRS</w:t>
        </w:r>
        <w:r w:rsidRPr="0003648D">
          <w:rPr>
            <w:iCs/>
            <w:szCs w:val="20"/>
          </w:rPr>
          <w:t>:</w:t>
        </w:r>
      </w:ins>
    </w:p>
    <w:p w:rsidR="00F17517" w:rsidRPr="0003648D" w:rsidRDefault="00F17517" w:rsidP="00F17517">
      <w:pPr>
        <w:spacing w:after="240"/>
        <w:ind w:left="1440" w:hanging="720"/>
        <w:rPr>
          <w:ins w:id="397" w:author="STEC" w:date="2018-09-14T16:13:00Z"/>
          <w:szCs w:val="20"/>
        </w:rPr>
      </w:pPr>
      <w:ins w:id="398" w:author="STEC" w:date="2018-09-14T16:13:00Z">
        <w:r w:rsidRPr="0003648D">
          <w:rPr>
            <w:szCs w:val="20"/>
          </w:rPr>
          <w:t>(a)</w:t>
        </w:r>
        <w:r w:rsidRPr="0003648D">
          <w:rPr>
            <w:szCs w:val="20"/>
          </w:rPr>
          <w:tab/>
          <w:t xml:space="preserve">The full amount of </w:t>
        </w:r>
        <w:r>
          <w:rPr>
            <w:szCs w:val="20"/>
          </w:rPr>
          <w:t>ECRS</w:t>
        </w:r>
        <w:r w:rsidRPr="0003648D">
          <w:rPr>
            <w:szCs w:val="20"/>
          </w:rPr>
          <w:t xml:space="preserve"> provided from an On-Line Generation Resource must be less than or equal to ten times the Emergency Ramp Rate;</w:t>
        </w:r>
      </w:ins>
    </w:p>
    <w:p w:rsidR="00F17517" w:rsidRPr="0003648D" w:rsidRDefault="00F17517" w:rsidP="00F17517">
      <w:pPr>
        <w:spacing w:after="240"/>
        <w:ind w:left="1440" w:hanging="720"/>
        <w:rPr>
          <w:ins w:id="399" w:author="STEC" w:date="2018-09-14T16:13:00Z"/>
          <w:szCs w:val="20"/>
        </w:rPr>
      </w:pPr>
      <w:ins w:id="400" w:author="STEC" w:date="2018-09-14T16:13:00Z">
        <w:r w:rsidRPr="0003648D">
          <w:rPr>
            <w:szCs w:val="20"/>
          </w:rPr>
          <w:t>(b)</w:t>
        </w:r>
        <w:r w:rsidRPr="0003648D">
          <w:rPr>
            <w:szCs w:val="20"/>
          </w:rPr>
          <w:tab/>
          <w:t xml:space="preserve">The full amount of </w:t>
        </w:r>
        <w:r>
          <w:rPr>
            <w:szCs w:val="20"/>
          </w:rPr>
          <w:t>ECRS</w:t>
        </w:r>
        <w:r w:rsidRPr="0003648D">
          <w:rPr>
            <w:szCs w:val="20"/>
          </w:rPr>
          <w:t xml:space="preserve"> provided by a Quick Start Generation Resource (QSGR) must be less than or equal to its proven ten-minute capability as demonstrated pursuant to paragraph (16) of Section 8.1.1.2, General Capacity Testing Requirements; </w:t>
        </w:r>
      </w:ins>
    </w:p>
    <w:p w:rsidR="00F17517" w:rsidRPr="0003648D" w:rsidRDefault="00F17517" w:rsidP="00F17517">
      <w:pPr>
        <w:spacing w:after="240"/>
        <w:ind w:left="1440" w:hanging="720"/>
        <w:rPr>
          <w:ins w:id="401" w:author="STEC" w:date="2018-09-14T16:13:00Z"/>
          <w:szCs w:val="20"/>
        </w:rPr>
      </w:pPr>
      <w:ins w:id="402" w:author="STEC" w:date="2018-09-14T16:13:00Z">
        <w:r w:rsidRPr="0003648D">
          <w:rPr>
            <w:szCs w:val="20"/>
          </w:rPr>
          <w:t>(c)</w:t>
        </w:r>
        <w:r w:rsidRPr="0003648D">
          <w:rPr>
            <w:szCs w:val="20"/>
          </w:rPr>
          <w:tab/>
          <w:t xml:space="preserve">Generation Resources operating in the synchronous condenser fast-response mode may provide </w:t>
        </w:r>
        <w:r>
          <w:rPr>
            <w:szCs w:val="20"/>
          </w:rPr>
          <w:t>ECRS</w:t>
        </w:r>
        <w:r w:rsidRPr="0003648D">
          <w:rPr>
            <w:szCs w:val="20"/>
          </w:rPr>
          <w:t xml:space="preserve"> up to the Generation Resource’s proven 20-second response capability (which may be 100% of the HSL).  The initiation setting of the automatic under-frequency relay setting shall not be lower than 59.80 Hz;</w:t>
        </w:r>
        <w:r>
          <w:rPr>
            <w:szCs w:val="20"/>
          </w:rPr>
          <w:t xml:space="preserve"> and</w:t>
        </w:r>
        <w:r w:rsidRPr="0003648D">
          <w:rPr>
            <w:szCs w:val="20"/>
          </w:rPr>
          <w:t xml:space="preserve"> </w:t>
        </w:r>
      </w:ins>
    </w:p>
    <w:p w:rsidR="00F17517" w:rsidRPr="0003648D" w:rsidRDefault="00F17517" w:rsidP="00F17517">
      <w:pPr>
        <w:spacing w:after="240"/>
        <w:ind w:left="1440" w:hanging="720"/>
        <w:rPr>
          <w:ins w:id="403" w:author="STEC" w:date="2018-09-14T16:13:00Z"/>
          <w:szCs w:val="20"/>
        </w:rPr>
      </w:pPr>
      <w:ins w:id="404" w:author="STEC" w:date="2018-09-14T16:13:00Z">
        <w:r w:rsidRPr="0003648D">
          <w:rPr>
            <w:szCs w:val="20"/>
          </w:rPr>
          <w:t>(d)</w:t>
        </w:r>
        <w:r w:rsidRPr="0003648D">
          <w:rPr>
            <w:szCs w:val="20"/>
          </w:rPr>
          <w:tab/>
          <w:t xml:space="preserve">The initiation setting of the automatic under-frequency relay setting for Load Resources providing </w:t>
        </w:r>
        <w:r>
          <w:rPr>
            <w:szCs w:val="20"/>
          </w:rPr>
          <w:t>ECRS</w:t>
        </w:r>
        <w:r w:rsidRPr="0003648D">
          <w:rPr>
            <w:szCs w:val="20"/>
          </w:rPr>
          <w:t xml:space="preserve"> shall not be lower than 59.70 Hz.</w:t>
        </w:r>
      </w:ins>
    </w:p>
    <w:p w:rsidR="00F17517" w:rsidRPr="0003648D" w:rsidRDefault="00F17517" w:rsidP="00BA7A09">
      <w:pPr>
        <w:spacing w:after="240"/>
        <w:ind w:left="720" w:hanging="720"/>
        <w:rPr>
          <w:iCs/>
          <w:szCs w:val="20"/>
        </w:rPr>
      </w:pPr>
    </w:p>
    <w:p w:rsidR="00BA7A09" w:rsidRPr="0003648D" w:rsidRDefault="00BA7A09" w:rsidP="00BA7A09">
      <w:pPr>
        <w:spacing w:after="240"/>
        <w:ind w:left="720" w:hanging="720"/>
        <w:rPr>
          <w:iCs/>
          <w:szCs w:val="20"/>
        </w:rPr>
      </w:pPr>
      <w:r w:rsidRPr="0003648D">
        <w:rPr>
          <w:iCs/>
          <w:szCs w:val="20"/>
        </w:rPr>
        <w:t>(</w:t>
      </w:r>
      <w:ins w:id="405" w:author="STEC" w:date="2018-09-14T16:13:00Z">
        <w:r w:rsidR="00F17517">
          <w:rPr>
            <w:iCs/>
            <w:szCs w:val="20"/>
          </w:rPr>
          <w:t>4</w:t>
        </w:r>
      </w:ins>
      <w:del w:id="406" w:author="STEC" w:date="2018-09-14T16:13:00Z">
        <w:r w:rsidRPr="0003648D" w:rsidDel="00F17517">
          <w:rPr>
            <w:iCs/>
            <w:szCs w:val="20"/>
          </w:rPr>
          <w:delText>3</w:delText>
        </w:r>
      </w:del>
      <w:r w:rsidRPr="0003648D">
        <w:rPr>
          <w:iCs/>
          <w:szCs w:val="20"/>
        </w:rPr>
        <w:t>)</w:t>
      </w:r>
      <w:r w:rsidRPr="0003648D">
        <w:rPr>
          <w:iCs/>
          <w:szCs w:val="20"/>
        </w:rPr>
        <w:tab/>
        <w:t>For RRS Service:</w:t>
      </w:r>
    </w:p>
    <w:p w:rsidR="00F17517" w:rsidRPr="0003648D" w:rsidRDefault="00BA7A09" w:rsidP="00F17517">
      <w:pPr>
        <w:spacing w:after="240"/>
        <w:ind w:left="1440" w:hanging="720"/>
        <w:rPr>
          <w:ins w:id="407" w:author="STEC" w:date="2018-09-14T16:12:00Z"/>
          <w:szCs w:val="20"/>
        </w:rPr>
      </w:pPr>
      <w:r w:rsidRPr="0003648D">
        <w:rPr>
          <w:szCs w:val="20"/>
        </w:rPr>
        <w:t>(a)</w:t>
      </w:r>
      <w:r w:rsidRPr="0003648D">
        <w:rPr>
          <w:szCs w:val="20"/>
        </w:rPr>
        <w:tab/>
      </w:r>
      <w:ins w:id="408" w:author="STEC" w:date="2018-09-14T16:12:00Z">
        <w:r w:rsidR="00F17517" w:rsidRPr="0003648D">
          <w:rPr>
            <w:szCs w:val="20"/>
          </w:rPr>
          <w:t xml:space="preserve">The full amount of </w:t>
        </w:r>
      </w:ins>
      <w:ins w:id="409" w:author="STEC" w:date="2018-09-18T13:17:00Z">
        <w:r w:rsidR="00154A80">
          <w:rPr>
            <w:szCs w:val="20"/>
          </w:rPr>
          <w:t>R</w:t>
        </w:r>
      </w:ins>
      <w:ins w:id="410" w:author="STEC" w:date="2018-09-14T16:12:00Z">
        <w:r w:rsidR="00F17517" w:rsidRPr="0003648D">
          <w:rPr>
            <w:szCs w:val="20"/>
          </w:rPr>
          <w:t>RS awarded to or self-arranged from an On-Line Generation Resource is dependent upon the verified droop characteristics of the Resource.  ERCOT shall calculate and update</w:t>
        </w:r>
        <w:r w:rsidR="00F17517">
          <w:rPr>
            <w:szCs w:val="20"/>
          </w:rPr>
          <w:t>,</w:t>
        </w:r>
        <w:r w:rsidR="00F17517" w:rsidRPr="0003648D">
          <w:rPr>
            <w:szCs w:val="20"/>
          </w:rPr>
          <w:t xml:space="preserve"> using the methodology described in the Nodal Operating Guide, a maximum MW amount of </w:t>
        </w:r>
      </w:ins>
      <w:ins w:id="411" w:author="STEC" w:date="2018-09-18T13:18:00Z">
        <w:r w:rsidR="00511DC9">
          <w:rPr>
            <w:szCs w:val="20"/>
          </w:rPr>
          <w:t>R</w:t>
        </w:r>
      </w:ins>
      <w:ins w:id="412" w:author="STEC" w:date="2018-09-14T16:12:00Z">
        <w:r w:rsidR="00F17517" w:rsidRPr="0003648D">
          <w:rPr>
            <w:szCs w:val="20"/>
          </w:rPr>
          <w:t>RS for each Generation Resource subject to verified droop performance</w:t>
        </w:r>
        <w:r w:rsidR="00F17517">
          <w:rPr>
            <w:szCs w:val="20"/>
          </w:rPr>
          <w:t xml:space="preserve">.  The default value for any newly qualified Generation Resource shall be 20% of its HSL.  </w:t>
        </w:r>
        <w:r w:rsidR="00F17517">
          <w:t xml:space="preserve">A Private Use Network with a registered Resource may use the gross HSL for qualification and establishing a limit on the amount of </w:t>
        </w:r>
      </w:ins>
      <w:ins w:id="413" w:author="STEC" w:date="2018-09-18T13:18:00Z">
        <w:r w:rsidR="00511DC9">
          <w:t>R</w:t>
        </w:r>
      </w:ins>
      <w:ins w:id="414" w:author="STEC" w:date="2018-09-14T16:12:00Z">
        <w:r w:rsidR="00F17517">
          <w:t>RS capacity that the Resource within the Private Use Network can provide</w:t>
        </w:r>
        <w:r w:rsidR="00F17517" w:rsidRPr="0003648D">
          <w:rPr>
            <w:szCs w:val="20"/>
          </w:rPr>
          <w:t xml:space="preserve">;  </w:t>
        </w:r>
      </w:ins>
    </w:p>
    <w:p w:rsidR="00F17517" w:rsidRPr="0003648D" w:rsidRDefault="00F17517" w:rsidP="00F17517">
      <w:pPr>
        <w:spacing w:after="240"/>
        <w:ind w:left="1440" w:hanging="720"/>
        <w:rPr>
          <w:ins w:id="415" w:author="STEC" w:date="2018-09-14T16:12:00Z"/>
          <w:szCs w:val="20"/>
        </w:rPr>
      </w:pPr>
      <w:ins w:id="416" w:author="STEC" w:date="2018-09-14T16:12:00Z">
        <w:r w:rsidRPr="0003648D">
          <w:rPr>
            <w:szCs w:val="20"/>
          </w:rPr>
          <w:t>(b)</w:t>
        </w:r>
        <w:r w:rsidRPr="0003648D">
          <w:rPr>
            <w:szCs w:val="20"/>
          </w:rPr>
          <w:tab/>
        </w:r>
        <w:del w:id="417" w:author="STEC" w:date="2018-09-28T16:04:00Z">
          <w:r w:rsidDel="007B35EC">
            <w:rPr>
              <w:szCs w:val="20"/>
            </w:rPr>
            <w:delText>Hydro</w:delText>
          </w:r>
        </w:del>
        <w:r>
          <w:rPr>
            <w:szCs w:val="20"/>
          </w:rPr>
          <w:t xml:space="preserve"> </w:t>
        </w:r>
        <w:r w:rsidRPr="0003648D">
          <w:rPr>
            <w:szCs w:val="20"/>
          </w:rPr>
          <w:t xml:space="preserve">Generation Resources operating in the synchronous condenser fast-response mode may provide </w:t>
        </w:r>
      </w:ins>
      <w:ins w:id="418" w:author="STEC" w:date="2018-09-18T13:18:00Z">
        <w:r w:rsidR="00511DC9">
          <w:rPr>
            <w:szCs w:val="20"/>
          </w:rPr>
          <w:t>R</w:t>
        </w:r>
      </w:ins>
      <w:ins w:id="419" w:author="STEC" w:date="2018-09-14T16:12:00Z">
        <w:del w:id="420" w:author="STEC" w:date="2018-09-18T13:18:00Z">
          <w:r w:rsidRPr="0003648D" w:rsidDel="00511DC9">
            <w:rPr>
              <w:szCs w:val="20"/>
            </w:rPr>
            <w:delText>F</w:delText>
          </w:r>
        </w:del>
        <w:r w:rsidRPr="0003648D">
          <w:rPr>
            <w:szCs w:val="20"/>
          </w:rPr>
          <w:t xml:space="preserve">RS up to the Generation Resource’s proven 20-second response capability (which may be 100% of the HSL).  </w:t>
        </w:r>
        <w:bookmarkStart w:id="421" w:name="_Hlk510005854"/>
        <w:r w:rsidRPr="0003648D">
          <w:rPr>
            <w:szCs w:val="20"/>
          </w:rPr>
          <w:t>The initiation setting of the automatic under-frequency relay setting shall not be lower than 59.80 Hz</w:t>
        </w:r>
        <w:bookmarkEnd w:id="421"/>
        <w:r>
          <w:rPr>
            <w:szCs w:val="20"/>
          </w:rPr>
          <w:t>.</w:t>
        </w:r>
        <w:r w:rsidRPr="0003648D">
          <w:rPr>
            <w:szCs w:val="20"/>
          </w:rPr>
          <w:t xml:space="preserve">  </w:t>
        </w:r>
        <w:r>
          <w:rPr>
            <w:szCs w:val="20"/>
          </w:rPr>
          <w:t xml:space="preserve">Once deployed, a Resource telemetering a Resource Status of ONRRS shall telemeter an RRS Ancillary Service Schedule of zero, and when recalled by ERCOT after frequency recovers above 59.98 Hz, such Resource shall telemeter an RRS Ancillary Service Schedule that shall be a non-zero value equal to its RRS Ancillary Service Responsibility; </w:t>
        </w:r>
      </w:ins>
    </w:p>
    <w:p w:rsidR="00F17517" w:rsidRPr="0003648D" w:rsidRDefault="00F17517" w:rsidP="00F17517">
      <w:pPr>
        <w:spacing w:after="240"/>
        <w:ind w:left="1440" w:hanging="720"/>
        <w:rPr>
          <w:ins w:id="422" w:author="STEC" w:date="2018-09-14T16:12:00Z"/>
          <w:szCs w:val="20"/>
        </w:rPr>
      </w:pPr>
      <w:ins w:id="423" w:author="STEC" w:date="2018-09-14T16:12:00Z">
        <w:r w:rsidRPr="0003648D">
          <w:rPr>
            <w:szCs w:val="20"/>
          </w:rPr>
          <w:lastRenderedPageBreak/>
          <w:t>(c)</w:t>
        </w:r>
        <w:r w:rsidRPr="0003648D">
          <w:rPr>
            <w:szCs w:val="20"/>
          </w:rPr>
          <w:tab/>
          <w:t xml:space="preserve">The initiation setting of the automatic under-frequency relay setting for Load Resources providing </w:t>
        </w:r>
      </w:ins>
      <w:ins w:id="424" w:author="STEC" w:date="2018-09-18T13:28:00Z">
        <w:r w:rsidR="00C037F7">
          <w:rPr>
            <w:szCs w:val="20"/>
          </w:rPr>
          <w:t>R</w:t>
        </w:r>
      </w:ins>
      <w:ins w:id="425" w:author="STEC" w:date="2018-09-14T16:12:00Z">
        <w:r w:rsidRPr="0003648D">
          <w:rPr>
            <w:szCs w:val="20"/>
          </w:rPr>
          <w:t>RS shall not be lower than 59.70 Hz; and</w:t>
        </w:r>
      </w:ins>
    </w:p>
    <w:p w:rsidR="00F17517" w:rsidRDefault="00F17517" w:rsidP="00F17517">
      <w:pPr>
        <w:spacing w:after="240"/>
        <w:ind w:left="1440" w:hanging="720"/>
        <w:rPr>
          <w:ins w:id="426" w:author="STEC" w:date="2018-09-14T16:12:00Z"/>
          <w:rFonts w:eastAsia="Calibri"/>
        </w:rPr>
      </w:pPr>
      <w:ins w:id="427" w:author="STEC" w:date="2018-09-14T16:12:00Z">
        <w:r w:rsidRPr="0003648D">
          <w:rPr>
            <w:szCs w:val="20"/>
          </w:rPr>
          <w:t>(d)</w:t>
        </w:r>
        <w:r w:rsidRPr="0003648D">
          <w:rPr>
            <w:szCs w:val="20"/>
          </w:rPr>
          <w:tab/>
          <w:t xml:space="preserve">The amount of </w:t>
        </w:r>
      </w:ins>
      <w:ins w:id="428" w:author="STEC" w:date="2018-09-18T13:26:00Z">
        <w:r w:rsidR="00511DC9">
          <w:rPr>
            <w:szCs w:val="20"/>
          </w:rPr>
          <w:t>R</w:t>
        </w:r>
      </w:ins>
      <w:ins w:id="429" w:author="STEC" w:date="2018-09-14T16:12:00Z">
        <w:r w:rsidRPr="0003648D">
          <w:rPr>
            <w:szCs w:val="20"/>
          </w:rPr>
          <w:t xml:space="preserve">RS provided from a Resource capable of providing FFR must be less </w:t>
        </w:r>
        <w:r>
          <w:rPr>
            <w:szCs w:val="20"/>
          </w:rPr>
          <w:t xml:space="preserve">than </w:t>
        </w:r>
        <w:r w:rsidRPr="0003648D">
          <w:rPr>
            <w:szCs w:val="20"/>
          </w:rPr>
          <w:t xml:space="preserve">or equal to its 15-minute rated discharge capacity.  The initiation setting of the automatic self-deployment of the Resource providing </w:t>
        </w:r>
      </w:ins>
      <w:ins w:id="430" w:author="STEC" w:date="2018-09-18T13:26:00Z">
        <w:r w:rsidR="00511DC9">
          <w:rPr>
            <w:szCs w:val="20"/>
          </w:rPr>
          <w:t>R</w:t>
        </w:r>
      </w:ins>
      <w:ins w:id="431" w:author="STEC" w:date="2018-09-14T16:12:00Z">
        <w:r w:rsidRPr="0003648D">
          <w:rPr>
            <w:szCs w:val="20"/>
          </w:rPr>
          <w:t xml:space="preserve">RS as FFR must be no lower than 59.85 Hz.  A Resource providing </w:t>
        </w:r>
      </w:ins>
      <w:ins w:id="432" w:author="STEC" w:date="2018-09-18T13:26:00Z">
        <w:r w:rsidR="00511DC9">
          <w:rPr>
            <w:szCs w:val="20"/>
          </w:rPr>
          <w:t>R</w:t>
        </w:r>
      </w:ins>
      <w:ins w:id="433" w:author="STEC" w:date="2018-09-14T16:12:00Z">
        <w:r w:rsidRPr="0003648D">
          <w:rPr>
            <w:szCs w:val="20"/>
          </w:rPr>
          <w:t xml:space="preserve">RS as FFR that is deployed </w:t>
        </w:r>
        <w:r>
          <w:rPr>
            <w:szCs w:val="20"/>
          </w:rPr>
          <w:t>shall</w:t>
        </w:r>
        <w:r w:rsidRPr="0003648D">
          <w:rPr>
            <w:szCs w:val="20"/>
          </w:rPr>
          <w:t xml:space="preserve"> not recall </w:t>
        </w:r>
        <w:r>
          <w:rPr>
            <w:szCs w:val="20"/>
          </w:rPr>
          <w:t>its</w:t>
        </w:r>
        <w:r w:rsidRPr="0003648D">
          <w:rPr>
            <w:szCs w:val="20"/>
          </w:rPr>
          <w:t xml:space="preserve"> capacity until system frequency is greater than 59.98 Hz.  </w:t>
        </w:r>
        <w:r>
          <w:rPr>
            <w:szCs w:val="20"/>
          </w:rPr>
          <w:t>Once deployed, a Resource telemetering a Resource Status of ONFFR</w:t>
        </w:r>
      </w:ins>
      <w:ins w:id="434" w:author="STEC" w:date="2018-09-18T13:26:00Z">
        <w:r w:rsidR="00511DC9">
          <w:rPr>
            <w:szCs w:val="20"/>
          </w:rPr>
          <w:t>R</w:t>
        </w:r>
      </w:ins>
      <w:ins w:id="435" w:author="STEC" w:date="2018-09-14T16:12:00Z">
        <w:r>
          <w:rPr>
            <w:szCs w:val="20"/>
          </w:rPr>
          <w:t xml:space="preserve">RS shall telemeter an </w:t>
        </w:r>
      </w:ins>
      <w:ins w:id="436" w:author="STEC" w:date="2018-09-18T13:26:00Z">
        <w:r w:rsidR="00511DC9">
          <w:rPr>
            <w:szCs w:val="20"/>
          </w:rPr>
          <w:t>R</w:t>
        </w:r>
      </w:ins>
      <w:ins w:id="437" w:author="STEC" w:date="2018-09-14T16:12:00Z">
        <w:r>
          <w:rPr>
            <w:szCs w:val="20"/>
          </w:rPr>
          <w:t xml:space="preserve">RS Ancillary Service Schedule of zero, and when recalled, such Resource shall telemeter an </w:t>
        </w:r>
      </w:ins>
      <w:ins w:id="438" w:author="STEC" w:date="2018-09-18T13:26:00Z">
        <w:r w:rsidR="00511DC9">
          <w:rPr>
            <w:szCs w:val="20"/>
          </w:rPr>
          <w:t>R</w:t>
        </w:r>
      </w:ins>
      <w:ins w:id="439" w:author="STEC" w:date="2018-09-14T16:12:00Z">
        <w:r>
          <w:rPr>
            <w:szCs w:val="20"/>
          </w:rPr>
          <w:t xml:space="preserve">RS Ancillary Service Schedule that shall be a non-zero value equal to its </w:t>
        </w:r>
      </w:ins>
      <w:ins w:id="440" w:author="STEC" w:date="2018-09-18T13:26:00Z">
        <w:r w:rsidR="00511DC9">
          <w:rPr>
            <w:szCs w:val="20"/>
          </w:rPr>
          <w:t>R</w:t>
        </w:r>
      </w:ins>
      <w:ins w:id="441" w:author="STEC" w:date="2018-09-14T16:12:00Z">
        <w:r>
          <w:rPr>
            <w:szCs w:val="20"/>
          </w:rPr>
          <w:t>RS Ancillary Service Responsibility</w:t>
        </w:r>
        <w:r w:rsidRPr="0003648D">
          <w:rPr>
            <w:szCs w:val="20"/>
          </w:rPr>
          <w:t>.</w:t>
        </w:r>
        <w:r w:rsidRPr="0003648D">
          <w:rPr>
            <w:rFonts w:eastAsia="Calibri"/>
          </w:rPr>
          <w:t xml:space="preserve"> </w:t>
        </w:r>
        <w:r>
          <w:rPr>
            <w:rFonts w:eastAsia="Calibri"/>
          </w:rPr>
          <w:t xml:space="preserve"> </w:t>
        </w:r>
        <w:r w:rsidRPr="0003648D">
          <w:rPr>
            <w:rFonts w:eastAsia="Calibri"/>
          </w:rPr>
          <w:t xml:space="preserve">Once recalled, a Resource providing </w:t>
        </w:r>
      </w:ins>
      <w:ins w:id="442" w:author="STEC" w:date="2018-09-18T13:26:00Z">
        <w:r w:rsidR="00511DC9">
          <w:rPr>
            <w:rFonts w:eastAsia="Calibri"/>
          </w:rPr>
          <w:t>R</w:t>
        </w:r>
      </w:ins>
      <w:ins w:id="443" w:author="STEC" w:date="2018-09-14T16:12:00Z">
        <w:r w:rsidRPr="0003648D">
          <w:rPr>
            <w:rFonts w:eastAsia="Calibri"/>
          </w:rPr>
          <w:t xml:space="preserve">RS as FFR must restore </w:t>
        </w:r>
        <w:r>
          <w:rPr>
            <w:rFonts w:eastAsia="Calibri"/>
          </w:rPr>
          <w:t>its</w:t>
        </w:r>
        <w:r w:rsidRPr="0003648D">
          <w:rPr>
            <w:rFonts w:eastAsia="Calibri"/>
          </w:rPr>
          <w:t xml:space="preserve"> full </w:t>
        </w:r>
      </w:ins>
      <w:ins w:id="444" w:author="STEC" w:date="2018-09-18T13:25:00Z">
        <w:r w:rsidR="00511DC9">
          <w:rPr>
            <w:rFonts w:eastAsia="Calibri"/>
          </w:rPr>
          <w:t>R</w:t>
        </w:r>
      </w:ins>
      <w:ins w:id="445" w:author="STEC" w:date="2018-09-14T16:12:00Z">
        <w:r w:rsidRPr="0003648D">
          <w:rPr>
            <w:rFonts w:eastAsia="Calibri"/>
          </w:rPr>
          <w:t>RS Ancillary Service Resource Responsibility within 15 minutes after cessation of deployment or as otherwise directed by ERCOT.</w:t>
        </w:r>
      </w:ins>
    </w:p>
    <w:p w:rsidR="00F17517" w:rsidRPr="0003648D" w:rsidRDefault="00F17517" w:rsidP="00F17517">
      <w:pPr>
        <w:spacing w:after="240"/>
        <w:ind w:left="1440" w:hanging="720"/>
        <w:rPr>
          <w:ins w:id="446" w:author="STEC" w:date="2018-09-14T16:12:00Z"/>
          <w:szCs w:val="20"/>
        </w:rPr>
      </w:pPr>
    </w:p>
    <w:p w:rsidR="00BA7A09" w:rsidRPr="0003648D" w:rsidDel="00F17517" w:rsidRDefault="00BA7A09" w:rsidP="00BA7A09">
      <w:pPr>
        <w:spacing w:after="240"/>
        <w:ind w:left="1440" w:hanging="720"/>
        <w:rPr>
          <w:del w:id="447" w:author="STEC" w:date="2018-09-14T16:12:00Z"/>
          <w:szCs w:val="20"/>
        </w:rPr>
      </w:pPr>
      <w:del w:id="448" w:author="STEC" w:date="2018-09-14T16:12:00Z">
        <w:r w:rsidRPr="0003648D" w:rsidDel="00F17517">
          <w:rPr>
            <w:szCs w:val="20"/>
          </w:rPr>
          <w:delText>The full amount of RRS provided from a Generation Resource must be less than or equal to 20% of thermal unit HSL for an Ancillary Service Offer, and must be less than or equal to ten times the Emergency Ramp Rate, and must be frequency responsive;</w:delText>
        </w:r>
      </w:del>
    </w:p>
    <w:p w:rsidR="00BA7A09" w:rsidRPr="0003648D" w:rsidDel="00F17517" w:rsidRDefault="00BA7A09" w:rsidP="00BA7A09">
      <w:pPr>
        <w:spacing w:after="240"/>
        <w:ind w:left="1440" w:hanging="720"/>
        <w:rPr>
          <w:del w:id="449" w:author="STEC" w:date="2018-09-14T16:12:00Z"/>
          <w:szCs w:val="20"/>
        </w:rPr>
      </w:pPr>
      <w:del w:id="450" w:author="STEC" w:date="2018-09-14T16:12:00Z">
        <w:r w:rsidRPr="0003648D" w:rsidDel="00F17517">
          <w:rPr>
            <w:szCs w:val="20"/>
          </w:rPr>
          <w:delText>(b)</w:delText>
        </w:r>
        <w:r w:rsidRPr="0003648D" w:rsidDel="00F17517">
          <w:rPr>
            <w:szCs w:val="20"/>
          </w:rPr>
          <w:tab/>
          <w:delText xml:space="preserve">Hydro Generation Resources operating in the synchronous condenser fast-response mode may provide RRS up to the hydro Generation Resource’s proven 20-second response capability (which may be 100% of the HSL).  The initiation setting of the automatic under-frequency relay setting shall not be lower than 59.80 Hz; </w:delText>
        </w:r>
      </w:del>
    </w:p>
    <w:p w:rsidR="005945B2" w:rsidRPr="0003648D" w:rsidDel="00F17517" w:rsidRDefault="005945B2" w:rsidP="005945B2">
      <w:pPr>
        <w:spacing w:after="240"/>
        <w:ind w:left="1440" w:hanging="720"/>
        <w:rPr>
          <w:del w:id="451" w:author="STEC" w:date="2018-09-14T16:12:00Z"/>
          <w:szCs w:val="20"/>
        </w:rPr>
      </w:pPr>
      <w:del w:id="452" w:author="STEC" w:date="2018-09-14T16:12:00Z">
        <w:r w:rsidRPr="0003648D" w:rsidDel="00F17517">
          <w:rPr>
            <w:szCs w:val="20"/>
          </w:rPr>
          <w:delText>(c)</w:delText>
        </w:r>
        <w:r w:rsidRPr="0003648D" w:rsidDel="00F17517">
          <w:rPr>
            <w:szCs w:val="20"/>
          </w:rPr>
          <w:tab/>
          <w:delText xml:space="preserve">For any hydro Generation Resource with a 5% droop setting operating as a generator, the amount of RRS provided may never be more than 20% of the HSL; and </w:delText>
        </w:r>
      </w:del>
    </w:p>
    <w:p w:rsidR="00BA7A09" w:rsidRPr="0003648D" w:rsidDel="00F17517" w:rsidRDefault="00BA7A09" w:rsidP="00D23EF8">
      <w:pPr>
        <w:spacing w:after="240"/>
        <w:ind w:left="1440" w:hanging="720"/>
        <w:rPr>
          <w:del w:id="453" w:author="STEC" w:date="2018-09-14T16:12:00Z"/>
          <w:szCs w:val="20"/>
        </w:rPr>
      </w:pPr>
      <w:del w:id="454" w:author="STEC" w:date="2018-09-14T16:12:00Z">
        <w:r w:rsidRPr="0003648D" w:rsidDel="00F17517">
          <w:rPr>
            <w:szCs w:val="20"/>
          </w:rPr>
          <w:delText>(d)</w:delText>
        </w:r>
        <w:r w:rsidRPr="0003648D" w:rsidDel="00F17517">
          <w:rPr>
            <w:szCs w:val="20"/>
          </w:rPr>
          <w:tab/>
          <w:delText xml:space="preserve">The amount of RRS provided from a Load Resource must be less than or equal to the HSL minus the sum of the LSL, Reg-Up Resource Responsibility, Reg-Down Resource Responsibility, and Non-Spin Resource Responsibility. </w:delText>
        </w:r>
      </w:del>
    </w:p>
    <w:p w:rsidR="00BA7A09" w:rsidRDefault="00BA7A09" w:rsidP="00BA7A09">
      <w:pPr>
        <w:spacing w:after="240"/>
        <w:ind w:left="1440" w:hanging="720"/>
        <w:rPr>
          <w:rFonts w:eastAsia="Calibri"/>
        </w:rPr>
      </w:pPr>
      <w:del w:id="455" w:author="STEC" w:date="2018-09-14T16:12:00Z">
        <w:r w:rsidRPr="0003648D" w:rsidDel="00F17517">
          <w:rPr>
            <w:szCs w:val="20"/>
          </w:rPr>
          <w:delText xml:space="preserve"> </w:delText>
        </w:r>
      </w:del>
    </w:p>
    <w:p w:rsidR="00FB556C" w:rsidRDefault="00FB556C" w:rsidP="00FB556C">
      <w:pPr>
        <w:pStyle w:val="H4"/>
        <w:spacing w:before="480"/>
        <w:ind w:left="1267" w:hanging="1267"/>
      </w:pPr>
      <w:bookmarkStart w:id="456" w:name="_Toc92873917"/>
      <w:bookmarkStart w:id="457" w:name="_Toc142108888"/>
      <w:bookmarkStart w:id="458" w:name="_Toc142113736"/>
      <w:bookmarkStart w:id="459" w:name="_Toc402345561"/>
      <w:bookmarkStart w:id="460" w:name="_Toc405383844"/>
      <w:bookmarkStart w:id="461" w:name="_Toc405536946"/>
      <w:bookmarkStart w:id="462" w:name="_Toc440871733"/>
      <w:bookmarkStart w:id="463" w:name="_Toc480878674"/>
      <w:r>
        <w:t>4.2.1.1</w:t>
      </w:r>
      <w:r>
        <w:tab/>
        <w:t>Ancillary Service Plan</w:t>
      </w:r>
      <w:bookmarkEnd w:id="456"/>
      <w:bookmarkEnd w:id="457"/>
      <w:bookmarkEnd w:id="458"/>
      <w:bookmarkEnd w:id="459"/>
      <w:bookmarkEnd w:id="460"/>
      <w:bookmarkEnd w:id="461"/>
      <w:bookmarkEnd w:id="462"/>
      <w:bookmarkEnd w:id="463"/>
    </w:p>
    <w:p w:rsidR="00FB556C" w:rsidRPr="00D50CA8" w:rsidRDefault="00FB556C" w:rsidP="00FB556C">
      <w:pPr>
        <w:pStyle w:val="BodyTextNumbered"/>
      </w:pPr>
      <w:r>
        <w:t>(1)</w:t>
      </w:r>
      <w:r>
        <w:tab/>
        <w:t>ERCOT shall analyze the expected Load conditions for the Operating Day and develop an Ancillary Service Plan that identifies the Ancillary Service MW necessary for each hour of the O</w:t>
      </w:r>
      <w:r w:rsidRPr="00D50CA8">
        <w:t xml:space="preserve">perating Day.  The MW of each Ancillary Service required may vary from hour to hour depending on ERCOT System conditions.  ERCOT must post the Ancillary </w:t>
      </w:r>
      <w:r w:rsidRPr="00D50CA8">
        <w:lastRenderedPageBreak/>
        <w:t>Service Plan to the Market Information System (MIS) Public Area by 0600 of the Day-Ahead.</w:t>
      </w:r>
    </w:p>
    <w:p w:rsidR="00FB556C" w:rsidRPr="00D50CA8" w:rsidRDefault="00FB556C" w:rsidP="00FB556C">
      <w:pPr>
        <w:pStyle w:val="BodyTextNumbered"/>
      </w:pPr>
      <w:r w:rsidRPr="00D50CA8">
        <w:t>(2)</w:t>
      </w:r>
      <w:r w:rsidRPr="00D50CA8">
        <w:tab/>
        <w:t xml:space="preserve">If ERCOT determines that an Emergency Condition may exist that would adversely </w:t>
      </w:r>
      <w:r w:rsidRPr="00D50CA8">
        <w:rPr>
          <w:rStyle w:val="msoins0"/>
          <w:u w:val="none"/>
        </w:rPr>
        <w:t xml:space="preserve">affect ERCOT </w:t>
      </w:r>
      <w:r w:rsidRPr="00D50CA8">
        <w:t xml:space="preserve">System reliability, it may change the percentage of Load Resources that are allowed to provide </w:t>
      </w:r>
      <w:r w:rsidRPr="00D50CA8">
        <w:rPr>
          <w:rStyle w:val="msoins0"/>
          <w:u w:val="none"/>
        </w:rPr>
        <w:t>Responsive Reserve (RRS) Service</w:t>
      </w:r>
      <w:ins w:id="464" w:author="STEC" w:date="2018-09-14T16:14:00Z">
        <w:r w:rsidR="00F17517">
          <w:rPr>
            <w:rStyle w:val="msoins0"/>
            <w:u w:val="none"/>
          </w:rPr>
          <w:t xml:space="preserve"> and ERCOT Contingency Reserve Service (ECRS)</w:t>
        </w:r>
      </w:ins>
      <w:r w:rsidRPr="00D50CA8">
        <w:t xml:space="preserve"> from the monthly amounts determined previously, as described in Section 3.16, Standards for Determining Ancillary Service Quantities, and must post any change in the percentage to the MIS Public Area by 0600 of the Day-Ahead.  </w:t>
      </w:r>
    </w:p>
    <w:p w:rsidR="00FB556C" w:rsidRPr="00D50CA8" w:rsidRDefault="00FB556C" w:rsidP="00FB556C">
      <w:pPr>
        <w:pStyle w:val="BodyTextNumbered"/>
      </w:pPr>
      <w:r w:rsidRPr="00D50CA8">
        <w:t>(3)</w:t>
      </w:r>
      <w:r w:rsidRPr="00D50CA8">
        <w:tab/>
        <w:t xml:space="preserve">ERCOT shall determine the total required amount of each Ancillary Service under Section 3.16, or use its operational judgment and experience to change the daily quantity of each required Ancillary Service.  </w:t>
      </w:r>
    </w:p>
    <w:p w:rsidR="00FB556C" w:rsidRDefault="00FB556C" w:rsidP="00FB556C">
      <w:pPr>
        <w:pStyle w:val="BodyTextNumbered"/>
      </w:pPr>
      <w:r>
        <w:t>(4)</w:t>
      </w:r>
      <w:r>
        <w:tab/>
        <w:t>ERCOT shall include in the Ancillary Service Plan enough capacity to automatically control frequency with the intent to meet North American Electric Reliability Corporation (NERC) Reliability Standards.</w:t>
      </w:r>
    </w:p>
    <w:p w:rsidR="00FB556C" w:rsidRPr="0003648D" w:rsidRDefault="00FB556C" w:rsidP="00D50CA8">
      <w:pPr>
        <w:pStyle w:val="BodyTextNumbered"/>
        <w:rPr>
          <w:rFonts w:eastAsia="Calibri"/>
        </w:rPr>
      </w:pPr>
      <w:r>
        <w:t>(5)</w:t>
      </w:r>
      <w:r>
        <w:tab/>
        <w:t>Once specified by ERCOT for an hour and published on the MIS Public Area, Ancillary Service quantity requirements for an Operating Day may not be decreased.</w:t>
      </w:r>
    </w:p>
    <w:p w:rsidR="00BA7A09" w:rsidRPr="0003648D" w:rsidRDefault="00BA7A09" w:rsidP="00BA7A09">
      <w:pPr>
        <w:keepNext/>
        <w:widowControl w:val="0"/>
        <w:tabs>
          <w:tab w:val="left" w:pos="1260"/>
        </w:tabs>
        <w:spacing w:before="480" w:after="240"/>
        <w:ind w:left="1260" w:hanging="1260"/>
        <w:outlineLvl w:val="3"/>
        <w:rPr>
          <w:b/>
          <w:bCs/>
          <w:snapToGrid w:val="0"/>
        </w:rPr>
      </w:pPr>
      <w:bookmarkStart w:id="465" w:name="_Toc90197101"/>
      <w:bookmarkStart w:id="466" w:name="_Toc92873943"/>
      <w:bookmarkStart w:id="467" w:name="_Toc142108919"/>
      <w:bookmarkStart w:id="468" w:name="_Toc142113764"/>
      <w:bookmarkStart w:id="469" w:name="_Toc402345587"/>
      <w:bookmarkStart w:id="470" w:name="_Toc405383870"/>
      <w:bookmarkStart w:id="471" w:name="_Toc405536972"/>
      <w:bookmarkStart w:id="472" w:name="_Toc440871759"/>
      <w:bookmarkStart w:id="473" w:name="_Toc480878700"/>
      <w:bookmarkEnd w:id="391"/>
      <w:bookmarkEnd w:id="392"/>
      <w:r w:rsidRPr="0003648D">
        <w:rPr>
          <w:b/>
          <w:bCs/>
          <w:snapToGrid w:val="0"/>
        </w:rPr>
        <w:t>4.4.7.1</w:t>
      </w:r>
      <w:r w:rsidRPr="0003648D">
        <w:rPr>
          <w:b/>
          <w:bCs/>
          <w:snapToGrid w:val="0"/>
        </w:rPr>
        <w:tab/>
        <w:t>Self-Arranged Ancillary Service Quantities</w:t>
      </w:r>
      <w:bookmarkEnd w:id="465"/>
      <w:bookmarkEnd w:id="466"/>
      <w:bookmarkEnd w:id="467"/>
      <w:bookmarkEnd w:id="468"/>
      <w:bookmarkEnd w:id="469"/>
      <w:bookmarkEnd w:id="470"/>
      <w:bookmarkEnd w:id="471"/>
      <w:bookmarkEnd w:id="472"/>
      <w:bookmarkEnd w:id="473"/>
    </w:p>
    <w:p w:rsidR="00BA7A09" w:rsidRPr="0003648D" w:rsidRDefault="00BA7A09" w:rsidP="00BA7A09">
      <w:pPr>
        <w:spacing w:after="240"/>
        <w:ind w:left="720" w:hanging="720"/>
        <w:rPr>
          <w:iCs/>
          <w:szCs w:val="20"/>
        </w:rPr>
      </w:pPr>
      <w:r w:rsidRPr="0003648D">
        <w:rPr>
          <w:iCs/>
          <w:szCs w:val="20"/>
        </w:rPr>
        <w:t>(1)</w:t>
      </w:r>
      <w:r w:rsidRPr="0003648D">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Responsive Reserve (RRS),</w:t>
      </w:r>
      <w:ins w:id="474" w:author="STEC" w:date="2018-09-14T16:16:00Z">
        <w:r w:rsidR="00F17517">
          <w:rPr>
            <w:iCs/>
            <w:szCs w:val="20"/>
          </w:rPr>
          <w:t xml:space="preserve"> </w:t>
        </w:r>
      </w:ins>
      <w:ins w:id="475" w:author="STEC" w:date="2018-09-19T15:34:00Z">
        <w:r w:rsidR="008D3204">
          <w:rPr>
            <w:iCs/>
            <w:szCs w:val="20"/>
          </w:rPr>
          <w:t>100</w:t>
        </w:r>
      </w:ins>
      <w:r w:rsidR="005B3ACB">
        <w:rPr>
          <w:iCs/>
          <w:szCs w:val="20"/>
        </w:rPr>
        <w:t xml:space="preserve"> </w:t>
      </w:r>
      <w:ins w:id="476" w:author="STEC" w:date="2018-09-14T16:16:00Z">
        <w:r w:rsidR="00F17517">
          <w:rPr>
            <w:iCs/>
            <w:szCs w:val="20"/>
          </w:rPr>
          <w:t>MW of ECRS,</w:t>
        </w:r>
      </w:ins>
      <w:r w:rsidRPr="0003648D">
        <w:rPr>
          <w:iCs/>
          <w:szCs w:val="20"/>
        </w:rPr>
        <w:t xml:space="preserve"> </w:t>
      </w:r>
      <w:r w:rsidR="00113A9C" w:rsidRPr="0003648D">
        <w:rPr>
          <w:iCs/>
          <w:szCs w:val="20"/>
        </w:rPr>
        <w:t xml:space="preserve"> </w:t>
      </w:r>
      <w:r w:rsidRPr="0003648D">
        <w:rPr>
          <w:iCs/>
          <w:szCs w:val="20"/>
        </w:rPr>
        <w:t xml:space="preserve">25 MW of Regulation Up Service (Reg-Up), 25 MW of Regulation Down Service (Reg-Down), and </w:t>
      </w:r>
      <w:del w:id="477" w:author="STEC" w:date="2018-09-28T11:40:00Z">
        <w:r w:rsidRPr="0003648D" w:rsidDel="008D3204">
          <w:rPr>
            <w:iCs/>
            <w:szCs w:val="20"/>
          </w:rPr>
          <w:delText>100</w:delText>
        </w:r>
      </w:del>
      <w:ins w:id="478" w:author="STEC" w:date="2018-09-28T11:40:00Z">
        <w:r w:rsidR="008D3204">
          <w:rPr>
            <w:iCs/>
            <w:szCs w:val="20"/>
          </w:rPr>
          <w:t>50</w:t>
        </w:r>
      </w:ins>
      <w:r w:rsidRPr="0003648D">
        <w:rPr>
          <w:iCs/>
          <w:szCs w:val="20"/>
        </w:rPr>
        <w: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p w:rsidR="00BA7A09" w:rsidRPr="0003648D" w:rsidRDefault="00BA7A09" w:rsidP="00BA7A09">
      <w:pPr>
        <w:spacing w:after="240"/>
        <w:ind w:left="720" w:hanging="720"/>
        <w:rPr>
          <w:iCs/>
          <w:szCs w:val="20"/>
        </w:rPr>
      </w:pPr>
      <w:r w:rsidRPr="0003648D">
        <w:rPr>
          <w:iCs/>
          <w:szCs w:val="20"/>
        </w:rPr>
        <w:t>(2)</w:t>
      </w:r>
      <w:r w:rsidRPr="0003648D">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rsidR="00BA7A09" w:rsidRPr="0003648D" w:rsidRDefault="00BA7A09" w:rsidP="00BA7A09">
      <w:pPr>
        <w:spacing w:after="240"/>
        <w:ind w:left="720" w:hanging="720"/>
        <w:rPr>
          <w:iCs/>
          <w:szCs w:val="20"/>
        </w:rPr>
      </w:pPr>
      <w:r w:rsidRPr="0003648D">
        <w:rPr>
          <w:iCs/>
          <w:szCs w:val="20"/>
        </w:rPr>
        <w:t>(3)</w:t>
      </w:r>
      <w:r w:rsidRPr="0003648D">
        <w:rPr>
          <w:iCs/>
          <w:szCs w:val="20"/>
        </w:rPr>
        <w:tab/>
        <w:t xml:space="preserve">At or after 1000 in the Day-Ahead, a QSE may not change its Self-Arranged Ancillary Service Quantities unless ERCOT opens a SASM. </w:t>
      </w:r>
    </w:p>
    <w:p w:rsidR="00BA7A09" w:rsidRPr="0003648D" w:rsidRDefault="00BA7A09" w:rsidP="00BA7A09">
      <w:pPr>
        <w:spacing w:after="240"/>
        <w:ind w:left="720" w:hanging="720"/>
        <w:rPr>
          <w:iCs/>
          <w:szCs w:val="20"/>
        </w:rPr>
      </w:pPr>
      <w:r w:rsidRPr="0003648D">
        <w:rPr>
          <w:iCs/>
          <w:szCs w:val="20"/>
        </w:rPr>
        <w:lastRenderedPageBreak/>
        <w:t>(4)</w:t>
      </w:r>
      <w:r w:rsidRPr="0003648D">
        <w:rPr>
          <w:iCs/>
          <w:szCs w:val="20"/>
        </w:rPr>
        <w:tab/>
        <w:t xml:space="preserve">Before 1430 in the Day-Ahead, all Self-Arranged Ancillary Service Quantities must be represented by physical capacity, either by Generation Resources or Load Resources, or backed by Ancillary Service Trades. </w:t>
      </w:r>
    </w:p>
    <w:p w:rsidR="00BA7A09" w:rsidRPr="0003648D" w:rsidRDefault="00BA7A09" w:rsidP="00BA7A09">
      <w:pPr>
        <w:spacing w:after="240"/>
        <w:ind w:left="720" w:hanging="720"/>
        <w:rPr>
          <w:iCs/>
          <w:szCs w:val="20"/>
        </w:rPr>
      </w:pPr>
      <w:r w:rsidRPr="0003648D">
        <w:rPr>
          <w:iCs/>
          <w:szCs w:val="20"/>
        </w:rPr>
        <w:t>(5)</w:t>
      </w:r>
      <w:r w:rsidRPr="0003648D">
        <w:rPr>
          <w:iCs/>
          <w:szCs w:val="20"/>
        </w:rPr>
        <w:tab/>
        <w:t>The QSE may self-arrange Reg-Up, Reg-Down, RRS,</w:t>
      </w:r>
      <w:ins w:id="479" w:author="STEC" w:date="2018-09-14T16:18:00Z">
        <w:r w:rsidR="00F17517">
          <w:rPr>
            <w:iCs/>
            <w:szCs w:val="20"/>
          </w:rPr>
          <w:t xml:space="preserve"> ECRS,</w:t>
        </w:r>
      </w:ins>
      <w:r w:rsidRPr="0003648D">
        <w:rPr>
          <w:iCs/>
          <w:szCs w:val="20"/>
        </w:rPr>
        <w:t xml:space="preserve"> and Non-Spin.</w:t>
      </w:r>
    </w:p>
    <w:p w:rsidR="00BA7A09" w:rsidRPr="0003648D" w:rsidRDefault="00BA7A09" w:rsidP="00BA7A09">
      <w:pPr>
        <w:spacing w:after="240"/>
        <w:ind w:left="720" w:hanging="720"/>
        <w:rPr>
          <w:szCs w:val="20"/>
        </w:rPr>
      </w:pPr>
      <w:r w:rsidRPr="0003648D">
        <w:rPr>
          <w:szCs w:val="20"/>
        </w:rPr>
        <w:t>(6)</w:t>
      </w:r>
      <w:r w:rsidRPr="0003648D">
        <w:rPr>
          <w:szCs w:val="20"/>
        </w:rPr>
        <w:tab/>
        <w:t xml:space="preserve">The QSE may self-arrange Ancillary Services from one or more Resources it represents and/or through an Ancillary Service Trade. </w:t>
      </w:r>
    </w:p>
    <w:p w:rsidR="00BA7A09" w:rsidRPr="0003648D" w:rsidRDefault="00BA7A09" w:rsidP="00BA7A09">
      <w:pPr>
        <w:spacing w:after="240"/>
        <w:ind w:left="720" w:hanging="720"/>
        <w:rPr>
          <w:szCs w:val="20"/>
        </w:rPr>
      </w:pPr>
      <w:r w:rsidRPr="0003648D">
        <w:rPr>
          <w:szCs w:val="20"/>
        </w:rPr>
        <w:t>(7)</w:t>
      </w:r>
      <w:r w:rsidRPr="0003648D">
        <w:rPr>
          <w:szCs w:val="20"/>
        </w:rPr>
        <w:tab/>
        <w:t>The additional Self-Arranged Ancillary Service Quantity specified by the QSE in response to a SASM notice by ERCOT to obtain additional Ancillary Services in the Adjustment Period cannot be more than 100 MWs of RRS,</w:t>
      </w:r>
      <w:ins w:id="480" w:author="STEC" w:date="2018-09-14T16:18:00Z">
        <w:r w:rsidR="00F17517">
          <w:rPr>
            <w:szCs w:val="20"/>
          </w:rPr>
          <w:t xml:space="preserve"> </w:t>
        </w:r>
      </w:ins>
      <w:ins w:id="481" w:author="STEC" w:date="2018-09-19T15:36:00Z">
        <w:r w:rsidR="008D3204">
          <w:rPr>
            <w:szCs w:val="20"/>
          </w:rPr>
          <w:t>100</w:t>
        </w:r>
      </w:ins>
      <w:ins w:id="482" w:author="STEC" w:date="2018-09-14T16:18:00Z">
        <w:r w:rsidR="00F17517">
          <w:rPr>
            <w:szCs w:val="20"/>
          </w:rPr>
          <w:t xml:space="preserve"> MW of ECRS,</w:t>
        </w:r>
      </w:ins>
      <w:r w:rsidRPr="0003648D">
        <w:rPr>
          <w:szCs w:val="20"/>
        </w:rPr>
        <w:t xml:space="preserve"> 25 MWs of Reg-Up, 25 MWs of Reg-Down, and </w:t>
      </w:r>
      <w:ins w:id="483" w:author="STEC" w:date="2018-09-28T11:41:00Z">
        <w:r w:rsidR="008D3204">
          <w:rPr>
            <w:szCs w:val="20"/>
          </w:rPr>
          <w:t>50</w:t>
        </w:r>
      </w:ins>
      <w:del w:id="484" w:author="STEC" w:date="2018-09-28T11:41:00Z">
        <w:r w:rsidRPr="0003648D" w:rsidDel="008D3204">
          <w:rPr>
            <w:szCs w:val="20"/>
          </w:rPr>
          <w:delText>100</w:delText>
        </w:r>
      </w:del>
      <w:r w:rsidRPr="0003648D">
        <w:rPr>
          <w:szCs w:val="20"/>
        </w:rPr>
        <w:t xml:space="preserve"> MWs of Non-Spin greater than the additional Ancillary Service amount allocated by ERCOT to that QSE, as stated in the SASM notice, and cannot be changed once committed to ERCOT.</w:t>
      </w:r>
    </w:p>
    <w:p w:rsidR="00BA7A09" w:rsidRPr="0003648D" w:rsidRDefault="00BA7A09" w:rsidP="00BA7A09">
      <w:pPr>
        <w:spacing w:after="240"/>
        <w:ind w:left="720" w:hanging="720"/>
        <w:rPr>
          <w:szCs w:val="20"/>
        </w:rPr>
      </w:pPr>
      <w:r w:rsidRPr="0003648D">
        <w:rPr>
          <w:szCs w:val="20"/>
        </w:rPr>
        <w:t>(8)</w:t>
      </w:r>
      <w:r w:rsidRPr="0003648D">
        <w:rPr>
          <w:szCs w:val="20"/>
        </w:rPr>
        <w:tab/>
        <w:t xml:space="preserve">If a QSE does not self-arrange all of its Ancillary Service Obligation, ERCOT shall procure the remaining amount of that QSE’s Ancillary Service Obligation. </w:t>
      </w:r>
    </w:p>
    <w:p w:rsidR="00BA7A09" w:rsidRPr="0003648D" w:rsidRDefault="00BA7A09" w:rsidP="00BA7A09">
      <w:pPr>
        <w:spacing w:after="240"/>
        <w:ind w:left="720" w:hanging="720"/>
        <w:rPr>
          <w:szCs w:val="20"/>
        </w:rPr>
      </w:pPr>
      <w:r w:rsidRPr="0003648D">
        <w:rPr>
          <w:szCs w:val="20"/>
        </w:rPr>
        <w:t>(9)</w:t>
      </w:r>
      <w:r w:rsidRPr="0003648D">
        <w:rPr>
          <w:szCs w:val="20"/>
        </w:rPr>
        <w:tab/>
        <w:t>For self-arranged RRS</w:t>
      </w:r>
      <w:ins w:id="485" w:author="STEC" w:date="2018-09-14T16:19:00Z">
        <w:r w:rsidR="00F17517">
          <w:rPr>
            <w:szCs w:val="20"/>
          </w:rPr>
          <w:t xml:space="preserve"> and ECRS</w:t>
        </w:r>
      </w:ins>
      <w:r w:rsidRPr="0003648D">
        <w:rPr>
          <w:szCs w:val="20"/>
        </w:rPr>
        <w:t xml:space="preserve"> Service, the QSE shall indicate the quantity of the service that is provided from:</w:t>
      </w:r>
    </w:p>
    <w:p w:rsidR="00BA7A09" w:rsidRPr="0003648D" w:rsidRDefault="00BA7A09" w:rsidP="00BA7A09">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rsidR="00BA7A09" w:rsidRPr="0003648D" w:rsidDel="00F17517" w:rsidRDefault="00BA7A09" w:rsidP="00BA7A09">
      <w:pPr>
        <w:spacing w:after="240"/>
        <w:ind w:left="1440" w:hanging="720"/>
        <w:rPr>
          <w:del w:id="486" w:author="STEC" w:date="2018-09-14T16:19:00Z"/>
          <w:szCs w:val="20"/>
        </w:rPr>
      </w:pPr>
      <w:r w:rsidRPr="0003648D">
        <w:rPr>
          <w:szCs w:val="20"/>
        </w:rPr>
        <w:t>(b)</w:t>
      </w:r>
      <w:r w:rsidRPr="0003648D">
        <w:rPr>
          <w:szCs w:val="20"/>
        </w:rPr>
        <w:tab/>
        <w:t xml:space="preserve">Controllable </w:t>
      </w:r>
      <w:r w:rsidRPr="0003648D">
        <w:t>Load</w:t>
      </w:r>
      <w:r w:rsidRPr="0003648D">
        <w:rPr>
          <w:szCs w:val="20"/>
        </w:rPr>
        <w:t xml:space="preserve"> Resources; and</w:t>
      </w:r>
    </w:p>
    <w:p w:rsidR="00F17517" w:rsidRDefault="00BA7A09">
      <w:pPr>
        <w:spacing w:after="240"/>
        <w:ind w:left="1440" w:hanging="720"/>
        <w:rPr>
          <w:ins w:id="487" w:author="STEC" w:date="2018-09-14T16:19:00Z"/>
        </w:rPr>
        <w:pPrChange w:id="488" w:author="STEC" w:date="2018-09-14T16:19:00Z">
          <w:pPr>
            <w:pStyle w:val="List2"/>
            <w:spacing w:before="480"/>
            <w:ind w:left="0" w:firstLine="0"/>
            <w:outlineLvl w:val="4"/>
          </w:pPr>
        </w:pPrChange>
      </w:pPr>
      <w:r w:rsidRPr="0003648D">
        <w:t>(c)</w:t>
      </w:r>
      <w:r w:rsidRPr="0003648D">
        <w:tab/>
        <w:t>Load Resources controlled by high-set under-frequency relays</w:t>
      </w:r>
      <w:ins w:id="489" w:author="STEC" w:date="2018-09-18T13:45:00Z">
        <w:r w:rsidR="00D8366B">
          <w:t xml:space="preserve"> and Resources providing FFR</w:t>
        </w:r>
      </w:ins>
      <w:r w:rsidRPr="0003648D">
        <w:t>.</w:t>
      </w:r>
      <w:bookmarkStart w:id="490" w:name="_Toc402345588"/>
      <w:bookmarkStart w:id="491" w:name="_Toc405383871"/>
      <w:bookmarkStart w:id="492" w:name="_Toc405536973"/>
      <w:bookmarkStart w:id="493" w:name="_Toc440871760"/>
      <w:bookmarkStart w:id="494" w:name="_Toc480878701"/>
    </w:p>
    <w:p w:rsidR="00FB556C" w:rsidRPr="005058CB" w:rsidRDefault="00FB556C" w:rsidP="00FB556C">
      <w:pPr>
        <w:pStyle w:val="List2"/>
        <w:spacing w:before="480"/>
        <w:ind w:left="0" w:firstLine="0"/>
        <w:outlineLvl w:val="4"/>
        <w:rPr>
          <w:b/>
          <w:i/>
        </w:rPr>
      </w:pPr>
      <w:r w:rsidRPr="005058CB">
        <w:rPr>
          <w:b/>
          <w:i/>
        </w:rPr>
        <w:t>4.4.7.1.1</w:t>
      </w:r>
      <w:r w:rsidRPr="005058CB">
        <w:rPr>
          <w:b/>
          <w:i/>
        </w:rPr>
        <w:tab/>
        <w:t>Negative Self-Arranged Ancillary Service Quantities</w:t>
      </w:r>
      <w:bookmarkEnd w:id="490"/>
      <w:bookmarkEnd w:id="491"/>
      <w:bookmarkEnd w:id="492"/>
      <w:bookmarkEnd w:id="493"/>
      <w:bookmarkEnd w:id="494"/>
    </w:p>
    <w:p w:rsidR="00FB556C" w:rsidRDefault="00FB556C" w:rsidP="00DA5D9A">
      <w:pPr>
        <w:pStyle w:val="List2"/>
        <w:ind w:left="720"/>
      </w:pPr>
      <w:r>
        <w:t>(1)</w:t>
      </w:r>
      <w:r>
        <w:tab/>
        <w:t>A QSE may submit a negative Self-Arranged Ancillary Service Quantity in the DAM.  ERCOT shall procure all negative Self-Arranged Ancillary Service Quantities submitted by a QSE.</w:t>
      </w:r>
    </w:p>
    <w:p w:rsidR="00FB556C" w:rsidRDefault="00FB556C" w:rsidP="00FB556C">
      <w:pPr>
        <w:pStyle w:val="List"/>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rsidR="00FB556C" w:rsidRDefault="00FB556C" w:rsidP="00DA5D9A">
      <w:pPr>
        <w:pStyle w:val="List2"/>
        <w:ind w:left="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ins w:id="495" w:author="STEC" w:date="2018-09-14T16:20:00Z">
        <w:r w:rsidR="00F17517">
          <w:t xml:space="preserve"> and ECRS</w:t>
        </w:r>
      </w:ins>
      <w:r>
        <w:t>, the QSE shall not specify Controllable Load Resources</w:t>
      </w:r>
      <w:del w:id="496" w:author="STEC" w:date="2018-09-18T13:51:00Z">
        <w:r w:rsidDel="00D05636">
          <w:delText xml:space="preserve"> and</w:delText>
        </w:r>
      </w:del>
      <w:ins w:id="497" w:author="STEC" w:date="2018-09-18T13:51:00Z">
        <w:r w:rsidR="00D05636">
          <w:t>,</w:t>
        </w:r>
      </w:ins>
      <w:r>
        <w:t xml:space="preserve"> Load Resources controlled by high-set under-frequency relays</w:t>
      </w:r>
      <w:ins w:id="498" w:author="STEC" w:date="2018-09-18T13:51:00Z">
        <w:r w:rsidR="00D05636">
          <w:t xml:space="preserve"> or Resources providing FFR</w:t>
        </w:r>
      </w:ins>
      <w:r>
        <w:t>.  For compliance purposes, a</w:t>
      </w:r>
      <w:r w:rsidRPr="0064187E">
        <w:t xml:space="preserve"> QSE may not submit a negative Self-Arranged Ancillary Service </w:t>
      </w:r>
      <w:r w:rsidRPr="0064187E">
        <w:lastRenderedPageBreak/>
        <w:t xml:space="preserve">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p w:rsidR="00FB556C" w:rsidRDefault="00FB556C" w:rsidP="00FB556C">
      <w:pPr>
        <w:pStyle w:val="H4"/>
        <w:spacing w:before="480"/>
        <w:ind w:left="1267" w:hanging="1267"/>
      </w:pPr>
      <w:bookmarkStart w:id="499" w:name="_Toc90197119"/>
      <w:bookmarkStart w:id="500" w:name="_Toc92873944"/>
      <w:bookmarkStart w:id="501" w:name="_Toc142108920"/>
      <w:bookmarkStart w:id="502" w:name="_Toc142113765"/>
      <w:bookmarkStart w:id="503" w:name="_Toc402345589"/>
      <w:bookmarkStart w:id="504" w:name="_Toc405383872"/>
      <w:bookmarkStart w:id="505" w:name="_Toc405536974"/>
      <w:bookmarkStart w:id="506" w:name="_Toc440871761"/>
      <w:bookmarkStart w:id="507" w:name="_Toc480878702"/>
      <w:r>
        <w:t>4.4.7.2</w:t>
      </w:r>
      <w:r>
        <w:tab/>
        <w:t>Ancillary Service Offers</w:t>
      </w:r>
      <w:bookmarkEnd w:id="499"/>
      <w:bookmarkEnd w:id="500"/>
      <w:bookmarkEnd w:id="501"/>
      <w:bookmarkEnd w:id="502"/>
      <w:bookmarkEnd w:id="503"/>
      <w:bookmarkEnd w:id="504"/>
      <w:bookmarkEnd w:id="505"/>
      <w:bookmarkEnd w:id="506"/>
      <w:bookmarkEnd w:id="507"/>
    </w:p>
    <w:p w:rsidR="00FB556C" w:rsidRDefault="00FB556C" w:rsidP="00FB556C">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w:t>
      </w:r>
      <w:r w:rsidRPr="00FB556C">
        <w:t xml:space="preserve">Resource </w:t>
      </w:r>
      <w:r w:rsidRPr="00FB556C">
        <w:rPr>
          <w:rStyle w:val="msoins0"/>
          <w:u w:val="none"/>
        </w:rPr>
        <w:t>in the</w:t>
      </w:r>
      <w:r>
        <w:rPr>
          <w:rStyle w:val="msoins0"/>
        </w:rPr>
        <w:t xml:space="preserve"> </w:t>
      </w:r>
      <w:r w:rsidRPr="00FB556C">
        <w:rPr>
          <w:rStyle w:val="msoins0"/>
          <w:u w:val="none"/>
        </w:rPr>
        <w:t>DAM</w:t>
      </w:r>
      <w:r>
        <w:t xml:space="preserve">.  </w:t>
      </w:r>
      <w:r w:rsidRPr="00FB556C">
        <w:rPr>
          <w:rStyle w:val="msoins0"/>
          <w:u w:val="none"/>
        </w:rPr>
        <w:t>A QSE may also submit Ancillary Service Offers in a SASM</w:t>
      </w:r>
      <w:r w:rsidRPr="00FB556C">
        <w:t>.</w:t>
      </w:r>
      <w:r>
        <w:t xml:space="preserve">  Offers of more than one Ancillary Service product from one Generation Resource may be inclusive or exclusive of each other and of any Energy Offer Curves, as specified according to a procedure developed by ERCOT. </w:t>
      </w:r>
    </w:p>
    <w:p w:rsidR="00FB556C" w:rsidRDefault="00FB556C" w:rsidP="00FB556C">
      <w:pPr>
        <w:pStyle w:val="BodyTextNumbered"/>
      </w:pPr>
      <w:r>
        <w:t>(2)</w:t>
      </w:r>
      <w:r>
        <w:tab/>
        <w:t>By 1000 in the Day-Ahead, a QSE may submit Load Resource-specific Ancillary Service Offers for Regulation Service, Non-Spin</w:t>
      </w:r>
      <w:ins w:id="508" w:author="STEC" w:date="2018-09-14T16:22:00Z">
        <w:r w:rsidR="00F17517">
          <w:t>, ECRS,</w:t>
        </w:r>
      </w:ins>
      <w:r>
        <w:t xml:space="preserve"> and RRS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p w:rsidR="00FB556C" w:rsidRDefault="00FB556C" w:rsidP="00FB556C">
      <w:pPr>
        <w:pStyle w:val="BodyTextNumbered"/>
      </w:pPr>
      <w:r>
        <w:t>(3)</w:t>
      </w:r>
      <w:r>
        <w:tab/>
        <w:t xml:space="preserve">Ancillary Service Offers remain active for the offered period until:  </w:t>
      </w:r>
    </w:p>
    <w:p w:rsidR="00FB556C" w:rsidRDefault="00FB556C" w:rsidP="00FB556C">
      <w:pPr>
        <w:pStyle w:val="List"/>
        <w:ind w:left="1440"/>
      </w:pPr>
      <w:r>
        <w:t>(a)</w:t>
      </w:r>
      <w:r>
        <w:tab/>
        <w:t xml:space="preserve">Selected by ERCOT; </w:t>
      </w:r>
    </w:p>
    <w:p w:rsidR="00FB556C" w:rsidRDefault="00FB556C" w:rsidP="00FB556C">
      <w:pPr>
        <w:pStyle w:val="List"/>
        <w:ind w:left="1440"/>
      </w:pPr>
      <w:r>
        <w:t>(b)</w:t>
      </w:r>
      <w:r>
        <w:tab/>
        <w:t xml:space="preserve">Automatically inactivated by the software at the offer expiration time specified by the QSE </w:t>
      </w:r>
      <w:r w:rsidRPr="00FB556C">
        <w:rPr>
          <w:rStyle w:val="msoins0"/>
          <w:u w:val="none"/>
        </w:rPr>
        <w:t>when the offer is submitted</w:t>
      </w:r>
      <w:r>
        <w:t>; or</w:t>
      </w:r>
    </w:p>
    <w:p w:rsidR="00FB556C" w:rsidRDefault="00FB556C" w:rsidP="00FB556C">
      <w:pPr>
        <w:pStyle w:val="List"/>
        <w:ind w:left="1440"/>
      </w:pPr>
      <w:r>
        <w:t>(c)</w:t>
      </w:r>
      <w:r>
        <w:tab/>
        <w:t>Withdrawn by the QSE, but a withdrawal is not effective if the deadline for submitting offers has already passed.</w:t>
      </w:r>
    </w:p>
    <w:p w:rsidR="00FB556C" w:rsidRDefault="00FB556C" w:rsidP="00FB556C">
      <w:pPr>
        <w:pStyle w:val="BodyTextNumbered"/>
        <w:rPr>
          <w:ins w:id="509" w:author="STEC" w:date="2018-09-14T16:23:00Z"/>
        </w:rPr>
      </w:pPr>
      <w:r>
        <w:t>(4)</w:t>
      </w:r>
      <w:r>
        <w:tab/>
        <w:t>A Load Resource that is not a Controllable Load Resource may specify whether its Ancillary Service Offer for RRS</w:t>
      </w:r>
      <w:ins w:id="510" w:author="STEC" w:date="2018-09-14T16:22:00Z">
        <w:r w:rsidR="00F17517">
          <w:t xml:space="preserve"> or ECRS</w:t>
        </w:r>
      </w:ins>
      <w:r>
        <w:t xml:space="preserve"> may only be procured by ERCOT as a block.</w:t>
      </w:r>
      <w:ins w:id="511" w:author="STEC" w:date="2018-09-14T16:23:00Z">
        <w:r w:rsidR="00F17517">
          <w:br/>
        </w:r>
      </w:ins>
    </w:p>
    <w:p w:rsidR="00F17517" w:rsidRDefault="00F17517" w:rsidP="00FB556C">
      <w:pPr>
        <w:pStyle w:val="BodyTextNumbered"/>
      </w:pPr>
      <w:ins w:id="512" w:author="STEC" w:date="2018-09-14T16:29:00Z">
        <w:r>
          <w:t>(5</w:t>
        </w:r>
      </w:ins>
      <w:ins w:id="513" w:author="STEC" w:date="2018-09-14T16:23:00Z">
        <w:r>
          <w:t>)</w:t>
        </w:r>
        <w:r>
          <w:tab/>
          <w:t xml:space="preserve">Load Resource that is not a Controllable Load Resource may specify whether its Ancillary Service Offer for </w:t>
        </w:r>
      </w:ins>
      <w:ins w:id="514" w:author="STEC" w:date="2018-09-18T13:29:00Z">
        <w:r w:rsidR="008E5D1F">
          <w:t>R</w:t>
        </w:r>
      </w:ins>
      <w:ins w:id="515" w:author="STEC" w:date="2018-09-14T16:23:00Z">
        <w:del w:id="516" w:author="STEC" w:date="2018-09-18T13:29:00Z">
          <w:r w:rsidDel="008E5D1F">
            <w:delText>F</w:delText>
          </w:r>
        </w:del>
        <w:r>
          <w:t>RS may only be procured by ERCOT as a block.</w:t>
        </w:r>
      </w:ins>
    </w:p>
    <w:p w:rsidR="00FB556C" w:rsidRPr="0082662D" w:rsidRDefault="00FB556C" w:rsidP="000015F4">
      <w:pPr>
        <w:spacing w:after="240"/>
        <w:ind w:left="720" w:hanging="720"/>
        <w:rPr>
          <w:iCs/>
        </w:rPr>
      </w:pPr>
      <w:r w:rsidRPr="00931359">
        <w:rPr>
          <w:iCs/>
        </w:rPr>
        <w:t>(</w:t>
      </w:r>
      <w:ins w:id="517" w:author="STEC" w:date="2018-09-14T16:30:00Z">
        <w:r w:rsidR="00970017">
          <w:rPr>
            <w:iCs/>
          </w:rPr>
          <w:t>6</w:t>
        </w:r>
      </w:ins>
      <w:del w:id="518" w:author="STEC" w:date="2018-09-14T16:30:00Z">
        <w:r w:rsidRPr="00931359" w:rsidDel="00970017">
          <w:rPr>
            <w:iCs/>
          </w:rPr>
          <w:delText>5</w:delText>
        </w:r>
      </w:del>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rsidR="00FB556C" w:rsidRPr="0082662D" w:rsidRDefault="00FB556C" w:rsidP="00FB556C">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rsidR="00FB556C" w:rsidRDefault="00FB556C" w:rsidP="00FB556C">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rsidR="00FB556C" w:rsidRDefault="00FB556C" w:rsidP="00FB556C">
      <w:pPr>
        <w:spacing w:after="240"/>
        <w:ind w:left="1440" w:hanging="720"/>
      </w:pPr>
      <w:r>
        <w:t>(c)</w:t>
      </w:r>
      <w:r>
        <w:tab/>
        <w:t xml:space="preserve">No On-Line Ancillary Service Offer for any other Combined Cycle Generation Resource within the Combined Cycled Train is submitted for that hour. </w:t>
      </w:r>
    </w:p>
    <w:p w:rsidR="0075555E" w:rsidRDefault="0075555E" w:rsidP="0075555E">
      <w:pPr>
        <w:pStyle w:val="H5"/>
        <w:spacing w:before="480"/>
        <w:ind w:left="1627" w:hanging="1627"/>
      </w:pPr>
      <w:bookmarkStart w:id="519" w:name="_Toc90197120"/>
      <w:bookmarkStart w:id="520" w:name="_Toc92873945"/>
      <w:bookmarkStart w:id="521" w:name="_Toc142108921"/>
      <w:bookmarkStart w:id="522" w:name="_Toc142113766"/>
      <w:bookmarkStart w:id="523" w:name="_Toc402345590"/>
      <w:bookmarkStart w:id="524" w:name="_Toc405383873"/>
      <w:bookmarkStart w:id="525" w:name="_Toc405536975"/>
      <w:bookmarkStart w:id="526" w:name="_Toc440871762"/>
      <w:bookmarkStart w:id="527" w:name="_Toc480878703"/>
      <w:r>
        <w:t>4.4.7.2.1</w:t>
      </w:r>
      <w:r>
        <w:tab/>
        <w:t>Ancillary Service Offer Criteria</w:t>
      </w:r>
      <w:bookmarkEnd w:id="519"/>
      <w:bookmarkEnd w:id="520"/>
      <w:bookmarkEnd w:id="521"/>
      <w:bookmarkEnd w:id="522"/>
      <w:bookmarkEnd w:id="523"/>
      <w:bookmarkEnd w:id="524"/>
      <w:bookmarkEnd w:id="525"/>
      <w:bookmarkEnd w:id="526"/>
      <w:bookmarkEnd w:id="527"/>
    </w:p>
    <w:p w:rsidR="0075555E" w:rsidRDefault="0075555E" w:rsidP="0075555E">
      <w:pPr>
        <w:pStyle w:val="BodyTextNumbered"/>
      </w:pPr>
      <w:r>
        <w:t>(1)</w:t>
      </w:r>
      <w:r>
        <w:tab/>
        <w:t>Each Ancillary Service Offer must be submitted by a QSE and must include the following information:</w:t>
      </w:r>
    </w:p>
    <w:p w:rsidR="0075555E" w:rsidRDefault="0075555E" w:rsidP="0075555E">
      <w:pPr>
        <w:pStyle w:val="List"/>
        <w:ind w:left="1440"/>
      </w:pPr>
      <w:r>
        <w:t>(a)</w:t>
      </w:r>
      <w:r>
        <w:tab/>
        <w:t>The selling QSE;</w:t>
      </w:r>
    </w:p>
    <w:p w:rsidR="0075555E" w:rsidRDefault="0075555E" w:rsidP="0075555E">
      <w:pPr>
        <w:pStyle w:val="List"/>
        <w:ind w:left="1440"/>
      </w:pPr>
      <w:r>
        <w:t>(b)</w:t>
      </w:r>
      <w:r>
        <w:tab/>
        <w:t>The Resource represented by the QSE from which the offer would be supplied;</w:t>
      </w:r>
    </w:p>
    <w:p w:rsidR="0075555E" w:rsidRDefault="0075555E" w:rsidP="0075555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rsidR="0075555E" w:rsidRDefault="0075555E" w:rsidP="0075555E">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rsidR="0075555E" w:rsidRDefault="0075555E" w:rsidP="0075555E">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rsidR="0075555E" w:rsidRDefault="0075555E" w:rsidP="0075555E">
      <w:pPr>
        <w:pStyle w:val="BodyTextNumbered"/>
        <w:ind w:left="1428" w:hanging="686"/>
      </w:pPr>
      <w:r>
        <w:t>(f)</w:t>
      </w:r>
      <w:r>
        <w:tab/>
        <w:t xml:space="preserve">The first and last hour of the offer; </w:t>
      </w:r>
    </w:p>
    <w:p w:rsidR="0075555E" w:rsidRDefault="0075555E" w:rsidP="0075555E">
      <w:pPr>
        <w:pStyle w:val="List"/>
        <w:ind w:left="1440"/>
      </w:pPr>
      <w:r>
        <w:t>(g)</w:t>
      </w:r>
      <w:r>
        <w:tab/>
        <w:t>A fixed quantity block, or variable quantity block indicator for the offer:</w:t>
      </w:r>
    </w:p>
    <w:p w:rsidR="0075555E" w:rsidRDefault="0075555E" w:rsidP="0075555E">
      <w:pPr>
        <w:pStyle w:val="List2"/>
        <w:ind w:left="2160"/>
      </w:pPr>
      <w:r>
        <w:t>(i)</w:t>
      </w:r>
      <w:r>
        <w:tab/>
        <w:t xml:space="preserve">If a fixed quantity block, not to exceed 150 MW, which may only be offered by a Load Resource </w:t>
      </w:r>
      <w:r w:rsidRPr="00366781">
        <w:t>controlled by high-set under-frequency relay providing RRS</w:t>
      </w:r>
      <w:ins w:id="528" w:author="STEC" w:date="2018-09-14T16:31:00Z">
        <w:r w:rsidR="00970017">
          <w:t xml:space="preserve"> or ECRS</w:t>
        </w:r>
      </w:ins>
      <w:r w:rsidRPr="00366781">
        <w:t>, and which may clear at a Market Clearing Price for Capacity (MCPC) below the Ancillary Service Offer price for that block,</w:t>
      </w:r>
      <w:r>
        <w:t xml:space="preserve"> the single price (in $/MW) and single quantity (in MW) for all hours offered in that block; or</w:t>
      </w:r>
    </w:p>
    <w:p w:rsidR="0075555E" w:rsidRDefault="0075555E" w:rsidP="0075555E">
      <w:pPr>
        <w:pStyle w:val="List2"/>
        <w:ind w:left="216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rsidR="0075555E" w:rsidRDefault="0075555E" w:rsidP="0075555E">
      <w:pPr>
        <w:pStyle w:val="List"/>
        <w:ind w:left="1440"/>
      </w:pPr>
      <w:r>
        <w:t>(h)</w:t>
      </w:r>
      <w:r>
        <w:tab/>
        <w:t>The expiration time and date of the offer.</w:t>
      </w:r>
    </w:p>
    <w:p w:rsidR="0075555E" w:rsidRDefault="0075555E" w:rsidP="0075555E">
      <w:pPr>
        <w:pStyle w:val="BodyTextNumbered"/>
      </w:pPr>
      <w:r>
        <w:t>(2)</w:t>
      </w:r>
      <w:r>
        <w:tab/>
        <w:t>A valid Ancillary Service Offer in the DAM must be received before 1000 for the effective DAM.  A valid Ancillary Service Offer in an SASM must be received before the applicable deadline for that SASM.</w:t>
      </w:r>
    </w:p>
    <w:p w:rsidR="0075555E" w:rsidRDefault="0075555E" w:rsidP="0075555E">
      <w:pPr>
        <w:pStyle w:val="BodyTextNumbered"/>
      </w:pPr>
      <w:r>
        <w:t>(3)</w:t>
      </w:r>
      <w:r>
        <w:tab/>
        <w:t>No Ancillary Service Offer price may exceed the System-Wide Offer Cap (SWCAP) (in $/MW).  No Ancillary Service Offer price may be less than $0 per MW.</w:t>
      </w:r>
    </w:p>
    <w:p w:rsidR="0075555E" w:rsidRDefault="0075555E" w:rsidP="0075555E">
      <w:pPr>
        <w:pStyle w:val="BodyTextNumbered"/>
      </w:pPr>
      <w:r>
        <w:t>(4)</w:t>
      </w:r>
      <w:r>
        <w:tab/>
        <w:t>The minimum amount per Resource for each Ancillary Service product that may be offered is one-tenth (0.1) MW.</w:t>
      </w:r>
    </w:p>
    <w:p w:rsidR="0075555E" w:rsidRDefault="0075555E" w:rsidP="0075555E">
      <w:pPr>
        <w:pStyle w:val="BodyTextNumbered"/>
      </w:pPr>
      <w:r>
        <w:t>(5)</w:t>
      </w:r>
      <w:r>
        <w:tab/>
        <w:t xml:space="preserve">A Resource may offer more than one Ancillary Service.  </w:t>
      </w:r>
    </w:p>
    <w:p w:rsidR="0075555E" w:rsidRDefault="0075555E" w:rsidP="0075555E">
      <w:pPr>
        <w:pStyle w:val="BodyTextNumbered"/>
      </w:pPr>
      <w:r>
        <w:t>(6)</w:t>
      </w:r>
      <w:r>
        <w:tab/>
      </w:r>
      <w:r w:rsidRPr="009C795E">
        <w:t>Offers for Load Resources may be adjusted to reflect Distribution Losses in accordance with Section 8.1.1.2, General Capacity Testing Requirements.</w:t>
      </w:r>
    </w:p>
    <w:p w:rsidR="0075555E" w:rsidRDefault="0075555E" w:rsidP="0075555E">
      <w:pPr>
        <w:pStyle w:val="BodyTextNumbered"/>
      </w:pPr>
      <w:r>
        <w:t>(7)</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rsidR="00BA7A09" w:rsidRPr="0003648D" w:rsidRDefault="00BA7A09" w:rsidP="00BA7A09">
      <w:pPr>
        <w:pStyle w:val="H4"/>
        <w:spacing w:before="480"/>
        <w:ind w:left="1267" w:hanging="1267"/>
      </w:pPr>
      <w:r w:rsidRPr="0003648D">
        <w:t>4.4.7.3</w:t>
      </w:r>
      <w:r w:rsidRPr="0003648D">
        <w:tab/>
        <w:t>Ancillary Service Trades</w:t>
      </w:r>
    </w:p>
    <w:p w:rsidR="00BA7A09" w:rsidRPr="0003648D" w:rsidRDefault="00BA7A09" w:rsidP="00BA7A09">
      <w:pPr>
        <w:pStyle w:val="BodyTextNumbered"/>
      </w:pPr>
      <w:r w:rsidRPr="0003648D">
        <w:t>(1)</w:t>
      </w:r>
      <w:r w:rsidRPr="0003648D">
        <w:tab/>
        <w:t xml:space="preserve">An Ancillary Service Trade is the information for a QSE-to-QSE transaction that transfers an obligation to provide Ancillary Service capacity between a buyer and a seller. </w:t>
      </w:r>
    </w:p>
    <w:p w:rsidR="00BA7A09" w:rsidRPr="0003648D" w:rsidRDefault="00BA7A09" w:rsidP="00BA7A09">
      <w:pPr>
        <w:pStyle w:val="BodyTextNumbered"/>
      </w:pPr>
      <w:r w:rsidRPr="0003648D">
        <w:t>(2)</w:t>
      </w:r>
      <w:r w:rsidRPr="0003648D">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p w:rsidR="00BA7A09" w:rsidRDefault="00BA7A09" w:rsidP="00BA7A09">
      <w:pPr>
        <w:pStyle w:val="BodyTextNumbered"/>
        <w:rPr>
          <w:ins w:id="529" w:author="STEC" w:date="2018-09-14T16:32:00Z"/>
        </w:rPr>
      </w:pPr>
      <w:r w:rsidRPr="0003648D">
        <w:t>(3)</w:t>
      </w:r>
      <w:r w:rsidRPr="0003648D">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rsidR="00970017" w:rsidRPr="0003648D" w:rsidRDefault="00970017" w:rsidP="00970017">
      <w:pPr>
        <w:pStyle w:val="BodyTextNumbered"/>
        <w:rPr>
          <w:ins w:id="530" w:author="STEC" w:date="2018-09-14T16:32:00Z"/>
        </w:rPr>
      </w:pPr>
      <w:ins w:id="531" w:author="STEC" w:date="2018-09-14T16:32:00Z">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w:t>
        </w:r>
        <w:r w:rsidRPr="0003648D">
          <w:lastRenderedPageBreak/>
          <w:t xml:space="preserve">Service Trade(s) to another QSE only if that QSE designates the </w:t>
        </w:r>
        <w:r>
          <w:t>ECRS</w:t>
        </w:r>
        <w:r w:rsidRPr="0003648D">
          <w:t xml:space="preserve"> will be provided by a Generation Resource.  </w:t>
        </w:r>
      </w:ins>
    </w:p>
    <w:p w:rsidR="00970017" w:rsidRPr="0003648D" w:rsidRDefault="00970017" w:rsidP="00970017">
      <w:pPr>
        <w:pStyle w:val="BodyTextNumbered"/>
        <w:rPr>
          <w:ins w:id="532" w:author="STEC" w:date="2018-09-14T16:32:00Z"/>
        </w:rPr>
      </w:pPr>
      <w:ins w:id="533" w:author="STEC" w:date="2018-09-14T16:32:00Z">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ins>
    </w:p>
    <w:p w:rsidR="00970017" w:rsidRPr="0003648D" w:rsidRDefault="00970017" w:rsidP="00970017">
      <w:pPr>
        <w:pStyle w:val="List"/>
        <w:ind w:left="1440"/>
        <w:rPr>
          <w:ins w:id="534" w:author="STEC" w:date="2018-09-14T16:32:00Z"/>
        </w:rPr>
      </w:pPr>
      <w:ins w:id="535" w:author="STEC" w:date="2018-09-14T16:32:00Z">
        <w:r w:rsidRPr="0003648D">
          <w:t>(a)</w:t>
        </w:r>
        <w:r w:rsidRPr="0003648D">
          <w:tab/>
          <w:t xml:space="preserve">A Generation Resource; or </w:t>
        </w:r>
      </w:ins>
    </w:p>
    <w:p w:rsidR="00970017" w:rsidRPr="0003648D" w:rsidRDefault="00970017" w:rsidP="00970017">
      <w:pPr>
        <w:pStyle w:val="List"/>
        <w:ind w:left="1440"/>
        <w:rPr>
          <w:ins w:id="536" w:author="STEC" w:date="2018-09-14T16:32:00Z"/>
        </w:rPr>
      </w:pPr>
      <w:ins w:id="537" w:author="STEC" w:date="2018-09-14T16:32:00Z">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ins>
    </w:p>
    <w:p w:rsidR="00970017" w:rsidRPr="0003648D" w:rsidRDefault="00970017" w:rsidP="00970017">
      <w:pPr>
        <w:pStyle w:val="BodyTextNumbered"/>
        <w:rPr>
          <w:ins w:id="538" w:author="STEC" w:date="2018-09-14T16:32:00Z"/>
        </w:rPr>
      </w:pPr>
      <w:ins w:id="539" w:author="STEC" w:date="2018-09-14T16:32:00Z">
        <w:r w:rsidRPr="0003648D">
          <w:t>(6)</w:t>
        </w:r>
        <w:r w:rsidRPr="0003648D">
          <w:tab/>
          <w:t xml:space="preserve">The table below shows the </w:t>
        </w:r>
        <w:r>
          <w:t>ECRS</w:t>
        </w:r>
        <w:r w:rsidRPr="0003648D">
          <w:t xml:space="preserve"> trades that are allowed for each type of original responsibility:</w:t>
        </w:r>
      </w:ins>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188"/>
        <w:gridCol w:w="2070"/>
        <w:gridCol w:w="2257"/>
      </w:tblGrid>
      <w:tr w:rsidR="00970017" w:rsidRPr="0003648D" w:rsidTr="00F86889">
        <w:trPr>
          <w:trHeight w:val="343"/>
          <w:ins w:id="540" w:author="STEC" w:date="2018-09-14T16:32:00Z"/>
        </w:trPr>
        <w:tc>
          <w:tcPr>
            <w:tcW w:w="2240" w:type="dxa"/>
            <w:shd w:val="clear" w:color="auto" w:fill="auto"/>
            <w:vAlign w:val="center"/>
          </w:tcPr>
          <w:p w:rsidR="00970017" w:rsidRPr="0003648D" w:rsidRDefault="00970017" w:rsidP="00F86889">
            <w:pPr>
              <w:pStyle w:val="BodyTextNumbered"/>
              <w:ind w:left="0" w:firstLine="0"/>
              <w:jc w:val="center"/>
              <w:rPr>
                <w:ins w:id="541" w:author="STEC" w:date="2018-09-14T16:32:00Z"/>
              </w:rPr>
            </w:pPr>
          </w:p>
        </w:tc>
        <w:tc>
          <w:tcPr>
            <w:tcW w:w="6515" w:type="dxa"/>
            <w:gridSpan w:val="3"/>
            <w:shd w:val="clear" w:color="auto" w:fill="auto"/>
            <w:vAlign w:val="center"/>
          </w:tcPr>
          <w:p w:rsidR="00970017" w:rsidRPr="0003648D" w:rsidRDefault="00970017" w:rsidP="00F86889">
            <w:pPr>
              <w:pStyle w:val="BodyTextNumbered"/>
              <w:ind w:left="0" w:firstLine="0"/>
              <w:jc w:val="center"/>
              <w:rPr>
                <w:ins w:id="542" w:author="STEC" w:date="2018-09-14T16:32:00Z"/>
                <w:b/>
              </w:rPr>
            </w:pPr>
            <w:ins w:id="543" w:author="STEC" w:date="2018-09-14T16:32:00Z">
              <w:r w:rsidRPr="0003648D">
                <w:rPr>
                  <w:b/>
                </w:rPr>
                <w:t xml:space="preserve">Allowable </w:t>
              </w:r>
              <w:r>
                <w:rPr>
                  <w:b/>
                </w:rPr>
                <w:t>ECRS</w:t>
              </w:r>
              <w:r w:rsidRPr="0003648D">
                <w:rPr>
                  <w:b/>
                </w:rPr>
                <w:t xml:space="preserve"> Ancillary Service Trades</w:t>
              </w:r>
            </w:ins>
          </w:p>
        </w:tc>
      </w:tr>
      <w:tr w:rsidR="00970017" w:rsidRPr="0003648D" w:rsidTr="00F86889">
        <w:trPr>
          <w:trHeight w:val="527"/>
          <w:ins w:id="544" w:author="STEC" w:date="2018-09-14T16:32:00Z"/>
        </w:trPr>
        <w:tc>
          <w:tcPr>
            <w:tcW w:w="2240" w:type="dxa"/>
            <w:shd w:val="clear" w:color="auto" w:fill="auto"/>
            <w:vAlign w:val="center"/>
          </w:tcPr>
          <w:p w:rsidR="00970017" w:rsidRPr="0003648D" w:rsidRDefault="00970017" w:rsidP="00F86889">
            <w:pPr>
              <w:pStyle w:val="BodyTextNumbered"/>
              <w:ind w:left="0" w:firstLine="0"/>
              <w:jc w:val="center"/>
              <w:rPr>
                <w:ins w:id="545" w:author="STEC" w:date="2018-09-14T16:32:00Z"/>
                <w:b/>
              </w:rPr>
            </w:pPr>
            <w:ins w:id="546" w:author="STEC" w:date="2018-09-14T16:32:00Z">
              <w:r w:rsidRPr="0003648D">
                <w:rPr>
                  <w:b/>
                </w:rPr>
                <w:t>Original Responsibility</w:t>
              </w:r>
            </w:ins>
          </w:p>
        </w:tc>
        <w:tc>
          <w:tcPr>
            <w:tcW w:w="2188" w:type="dxa"/>
            <w:shd w:val="clear" w:color="auto" w:fill="auto"/>
            <w:vAlign w:val="center"/>
          </w:tcPr>
          <w:p w:rsidR="00970017" w:rsidRPr="0003648D" w:rsidRDefault="00970017" w:rsidP="00F86889">
            <w:pPr>
              <w:pStyle w:val="BodyTextNumbered"/>
              <w:ind w:left="0" w:firstLine="0"/>
              <w:jc w:val="center"/>
              <w:rPr>
                <w:ins w:id="547" w:author="STEC" w:date="2018-09-14T16:32:00Z"/>
                <w:b/>
              </w:rPr>
            </w:pPr>
            <w:ins w:id="548" w:author="STEC" w:date="2018-09-14T16:32:00Z">
              <w:r w:rsidRPr="0003648D">
                <w:rPr>
                  <w:b/>
                </w:rPr>
                <w:t>Generation Resource</w:t>
              </w:r>
            </w:ins>
          </w:p>
        </w:tc>
        <w:tc>
          <w:tcPr>
            <w:tcW w:w="2070" w:type="dxa"/>
            <w:shd w:val="clear" w:color="auto" w:fill="auto"/>
            <w:vAlign w:val="center"/>
          </w:tcPr>
          <w:p w:rsidR="00970017" w:rsidRPr="0003648D" w:rsidRDefault="00970017" w:rsidP="00F86889">
            <w:pPr>
              <w:pStyle w:val="BodyTextNumbered"/>
              <w:ind w:left="0" w:firstLine="0"/>
              <w:jc w:val="center"/>
              <w:rPr>
                <w:ins w:id="549" w:author="STEC" w:date="2018-09-14T16:32:00Z"/>
                <w:b/>
              </w:rPr>
            </w:pPr>
          </w:p>
        </w:tc>
        <w:tc>
          <w:tcPr>
            <w:tcW w:w="2257" w:type="dxa"/>
            <w:shd w:val="clear" w:color="auto" w:fill="auto"/>
            <w:vAlign w:val="center"/>
          </w:tcPr>
          <w:p w:rsidR="00970017" w:rsidRPr="0003648D" w:rsidRDefault="00970017" w:rsidP="00F86889">
            <w:pPr>
              <w:pStyle w:val="BodyTextNumbered"/>
              <w:ind w:left="0" w:firstLine="0"/>
              <w:jc w:val="center"/>
              <w:rPr>
                <w:ins w:id="550" w:author="STEC" w:date="2018-09-14T16:32:00Z"/>
                <w:b/>
              </w:rPr>
            </w:pPr>
            <w:ins w:id="551" w:author="STEC" w:date="2018-09-14T16:32:00Z">
              <w:r w:rsidRPr="0003648D">
                <w:rPr>
                  <w:b/>
                </w:rPr>
                <w:t>Load Resource</w:t>
              </w:r>
            </w:ins>
          </w:p>
        </w:tc>
      </w:tr>
      <w:tr w:rsidR="00970017" w:rsidRPr="0003648D" w:rsidTr="00F86889">
        <w:trPr>
          <w:trHeight w:val="343"/>
          <w:ins w:id="552" w:author="STEC" w:date="2018-09-14T16:32:00Z"/>
        </w:trPr>
        <w:tc>
          <w:tcPr>
            <w:tcW w:w="2240" w:type="dxa"/>
            <w:shd w:val="clear" w:color="auto" w:fill="auto"/>
            <w:vAlign w:val="center"/>
          </w:tcPr>
          <w:p w:rsidR="00970017" w:rsidRPr="0003648D" w:rsidRDefault="00970017" w:rsidP="00F86889">
            <w:pPr>
              <w:pStyle w:val="BodyTextNumbered"/>
              <w:ind w:left="0" w:firstLine="0"/>
              <w:jc w:val="center"/>
              <w:rPr>
                <w:ins w:id="553" w:author="STEC" w:date="2018-09-14T16:32:00Z"/>
              </w:rPr>
            </w:pPr>
            <w:ins w:id="554" w:author="STEC" w:date="2018-09-14T16:32:00Z">
              <w:r w:rsidRPr="0003648D">
                <w:t>Generation Resource</w:t>
              </w:r>
            </w:ins>
          </w:p>
        </w:tc>
        <w:tc>
          <w:tcPr>
            <w:tcW w:w="2188" w:type="dxa"/>
            <w:shd w:val="clear" w:color="auto" w:fill="auto"/>
            <w:vAlign w:val="center"/>
          </w:tcPr>
          <w:p w:rsidR="00970017" w:rsidRPr="0003648D" w:rsidRDefault="00970017" w:rsidP="00F86889">
            <w:pPr>
              <w:pStyle w:val="BodyTextNumbered"/>
              <w:ind w:left="0" w:firstLine="0"/>
              <w:jc w:val="center"/>
              <w:rPr>
                <w:ins w:id="555" w:author="STEC" w:date="2018-09-14T16:32:00Z"/>
              </w:rPr>
            </w:pPr>
            <w:ins w:id="556" w:author="STEC" w:date="2018-09-14T16:32:00Z">
              <w:r w:rsidRPr="0003648D">
                <w:t>Yes</w:t>
              </w:r>
            </w:ins>
          </w:p>
        </w:tc>
        <w:tc>
          <w:tcPr>
            <w:tcW w:w="2070" w:type="dxa"/>
            <w:shd w:val="clear" w:color="auto" w:fill="auto"/>
            <w:vAlign w:val="center"/>
          </w:tcPr>
          <w:p w:rsidR="00970017" w:rsidRPr="0003648D" w:rsidRDefault="00970017" w:rsidP="00F86889">
            <w:pPr>
              <w:pStyle w:val="BodyTextNumbered"/>
              <w:ind w:left="0" w:firstLine="0"/>
              <w:jc w:val="center"/>
              <w:rPr>
                <w:ins w:id="557" w:author="STEC" w:date="2018-09-14T16:32:00Z"/>
              </w:rPr>
            </w:pPr>
          </w:p>
        </w:tc>
        <w:tc>
          <w:tcPr>
            <w:tcW w:w="2257" w:type="dxa"/>
            <w:shd w:val="clear" w:color="auto" w:fill="auto"/>
            <w:vAlign w:val="center"/>
          </w:tcPr>
          <w:p w:rsidR="00970017" w:rsidRPr="0003648D" w:rsidRDefault="00970017" w:rsidP="00F86889">
            <w:pPr>
              <w:pStyle w:val="BodyTextNumbered"/>
              <w:ind w:left="0" w:firstLine="0"/>
              <w:jc w:val="center"/>
              <w:rPr>
                <w:ins w:id="558" w:author="STEC" w:date="2018-09-14T16:32:00Z"/>
              </w:rPr>
            </w:pPr>
            <w:ins w:id="559" w:author="STEC" w:date="2018-09-14T16:32:00Z">
              <w:r w:rsidRPr="0003648D">
                <w:t>No</w:t>
              </w:r>
            </w:ins>
          </w:p>
        </w:tc>
      </w:tr>
      <w:tr w:rsidR="00970017" w:rsidRPr="0003648D" w:rsidTr="00F86889">
        <w:trPr>
          <w:trHeight w:val="527"/>
          <w:ins w:id="560" w:author="STEC" w:date="2018-09-14T16:32:00Z"/>
        </w:trPr>
        <w:tc>
          <w:tcPr>
            <w:tcW w:w="2240" w:type="dxa"/>
            <w:shd w:val="clear" w:color="auto" w:fill="auto"/>
            <w:vAlign w:val="center"/>
          </w:tcPr>
          <w:p w:rsidR="00970017" w:rsidRPr="0003648D" w:rsidRDefault="00970017" w:rsidP="00F86889">
            <w:pPr>
              <w:pStyle w:val="BodyTextNumbered"/>
              <w:ind w:left="0" w:firstLine="0"/>
              <w:jc w:val="center"/>
              <w:rPr>
                <w:ins w:id="561" w:author="STEC" w:date="2018-09-14T16:32:00Z"/>
              </w:rPr>
            </w:pPr>
            <w:ins w:id="562" w:author="STEC" w:date="2018-09-14T16:32:00Z">
              <w:r w:rsidRPr="0003648D">
                <w:t>Load Resource</w:t>
              </w:r>
            </w:ins>
          </w:p>
        </w:tc>
        <w:tc>
          <w:tcPr>
            <w:tcW w:w="2188" w:type="dxa"/>
            <w:shd w:val="clear" w:color="auto" w:fill="auto"/>
            <w:vAlign w:val="center"/>
          </w:tcPr>
          <w:p w:rsidR="00970017" w:rsidRPr="0003648D" w:rsidRDefault="00970017" w:rsidP="00F86889">
            <w:pPr>
              <w:pStyle w:val="BodyTextNumbered"/>
              <w:ind w:left="0" w:firstLine="0"/>
              <w:jc w:val="center"/>
              <w:rPr>
                <w:ins w:id="563" w:author="STEC" w:date="2018-09-14T16:32:00Z"/>
              </w:rPr>
            </w:pPr>
            <w:ins w:id="564" w:author="STEC" w:date="2018-09-14T16:32:00Z">
              <w:r w:rsidRPr="0003648D">
                <w:t>Yes</w:t>
              </w:r>
            </w:ins>
          </w:p>
        </w:tc>
        <w:tc>
          <w:tcPr>
            <w:tcW w:w="2070" w:type="dxa"/>
            <w:shd w:val="clear" w:color="auto" w:fill="auto"/>
            <w:vAlign w:val="center"/>
          </w:tcPr>
          <w:p w:rsidR="00970017" w:rsidRPr="0003648D" w:rsidRDefault="00970017" w:rsidP="00F86889">
            <w:pPr>
              <w:pStyle w:val="BodyTextNumbered"/>
              <w:ind w:left="0" w:firstLine="0"/>
              <w:jc w:val="center"/>
              <w:rPr>
                <w:ins w:id="565" w:author="STEC" w:date="2018-09-14T16:32:00Z"/>
              </w:rPr>
            </w:pPr>
          </w:p>
        </w:tc>
        <w:tc>
          <w:tcPr>
            <w:tcW w:w="2257" w:type="dxa"/>
            <w:shd w:val="clear" w:color="auto" w:fill="auto"/>
            <w:vAlign w:val="center"/>
          </w:tcPr>
          <w:p w:rsidR="00970017" w:rsidRPr="0003648D" w:rsidRDefault="00970017" w:rsidP="00F86889">
            <w:pPr>
              <w:pStyle w:val="BodyTextNumbered"/>
              <w:ind w:left="0" w:firstLine="0"/>
              <w:jc w:val="center"/>
              <w:rPr>
                <w:ins w:id="566" w:author="STEC" w:date="2018-09-14T16:32:00Z"/>
              </w:rPr>
            </w:pPr>
            <w:ins w:id="567" w:author="STEC" w:date="2018-09-14T16:32:00Z">
              <w:r w:rsidRPr="0003648D">
                <w:t>Yes</w:t>
              </w:r>
            </w:ins>
          </w:p>
        </w:tc>
      </w:tr>
    </w:tbl>
    <w:p w:rsidR="00970017" w:rsidRPr="0003648D" w:rsidRDefault="00970017" w:rsidP="00970017">
      <w:pPr>
        <w:pStyle w:val="BodyTextNumbered"/>
        <w:rPr>
          <w:ins w:id="568" w:author="STEC" w:date="2018-09-14T16:32:00Z"/>
        </w:rPr>
      </w:pPr>
    </w:p>
    <w:p w:rsidR="00970017" w:rsidRPr="0003648D" w:rsidRDefault="00970017" w:rsidP="00970017">
      <w:pPr>
        <w:pStyle w:val="BodyTextNumbered"/>
        <w:rPr>
          <w:ins w:id="569" w:author="STEC" w:date="2018-09-14T16:32:00Z"/>
        </w:rPr>
      </w:pPr>
      <w:ins w:id="570" w:author="STEC" w:date="2018-09-14T16:32:00Z">
        <w:r w:rsidRPr="0003648D">
          <w:t>(7)</w:t>
        </w:r>
        <w:r w:rsidRPr="0003648D">
          <w:tab/>
          <w:t xml:space="preserve">The table below shows the </w:t>
        </w:r>
      </w:ins>
      <w:ins w:id="571" w:author="STEC" w:date="2018-09-18T13:29:00Z">
        <w:r w:rsidR="008E5D1F">
          <w:t>R</w:t>
        </w:r>
      </w:ins>
      <w:ins w:id="572" w:author="STEC" w:date="2018-09-14T16:32:00Z">
        <w:del w:id="573" w:author="STEC" w:date="2018-09-18T13:29:00Z">
          <w:r w:rsidRPr="0003648D" w:rsidDel="008E5D1F">
            <w:delText>F</w:delText>
          </w:r>
        </w:del>
        <w:r w:rsidRPr="0003648D">
          <w:t>RS trades that are allowed for each type of original responsibility:</w:t>
        </w:r>
      </w:ins>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188"/>
        <w:gridCol w:w="2070"/>
        <w:gridCol w:w="2257"/>
      </w:tblGrid>
      <w:tr w:rsidR="00970017" w:rsidRPr="0003648D" w:rsidTr="00F86889">
        <w:trPr>
          <w:trHeight w:val="343"/>
          <w:ins w:id="574" w:author="STEC" w:date="2018-09-14T16:32:00Z"/>
        </w:trPr>
        <w:tc>
          <w:tcPr>
            <w:tcW w:w="2240" w:type="dxa"/>
            <w:shd w:val="clear" w:color="auto" w:fill="auto"/>
            <w:vAlign w:val="center"/>
          </w:tcPr>
          <w:p w:rsidR="00970017" w:rsidRPr="0003648D" w:rsidRDefault="00970017" w:rsidP="00F86889">
            <w:pPr>
              <w:pStyle w:val="BodyTextNumbered"/>
              <w:ind w:left="0" w:firstLine="0"/>
              <w:jc w:val="center"/>
              <w:rPr>
                <w:ins w:id="575" w:author="STEC" w:date="2018-09-14T16:32:00Z"/>
              </w:rPr>
            </w:pPr>
          </w:p>
        </w:tc>
        <w:tc>
          <w:tcPr>
            <w:tcW w:w="6515" w:type="dxa"/>
            <w:gridSpan w:val="3"/>
            <w:shd w:val="clear" w:color="auto" w:fill="auto"/>
            <w:vAlign w:val="center"/>
          </w:tcPr>
          <w:p w:rsidR="00970017" w:rsidRPr="0003648D" w:rsidRDefault="00970017" w:rsidP="00F86889">
            <w:pPr>
              <w:pStyle w:val="BodyTextNumbered"/>
              <w:ind w:left="0" w:firstLine="0"/>
              <w:jc w:val="center"/>
              <w:rPr>
                <w:ins w:id="576" w:author="STEC" w:date="2018-09-14T16:32:00Z"/>
                <w:b/>
              </w:rPr>
            </w:pPr>
            <w:ins w:id="577" w:author="STEC" w:date="2018-09-14T16:32:00Z">
              <w:r w:rsidRPr="0003648D">
                <w:rPr>
                  <w:b/>
                </w:rPr>
                <w:t xml:space="preserve">Allowable </w:t>
              </w:r>
            </w:ins>
            <w:ins w:id="578" w:author="STEC" w:date="2018-09-18T13:30:00Z">
              <w:r w:rsidR="008E5D1F">
                <w:rPr>
                  <w:b/>
                </w:rPr>
                <w:t>R</w:t>
              </w:r>
            </w:ins>
            <w:ins w:id="579" w:author="STEC" w:date="2018-09-14T16:32:00Z">
              <w:del w:id="580" w:author="STEC" w:date="2018-09-18T13:30:00Z">
                <w:r w:rsidRPr="0003648D" w:rsidDel="008E5D1F">
                  <w:rPr>
                    <w:b/>
                  </w:rPr>
                  <w:delText>F</w:delText>
                </w:r>
              </w:del>
              <w:r w:rsidRPr="0003648D">
                <w:rPr>
                  <w:b/>
                </w:rPr>
                <w:t>RS Ancillary Service Trades</w:t>
              </w:r>
            </w:ins>
          </w:p>
        </w:tc>
      </w:tr>
      <w:tr w:rsidR="00970017" w:rsidRPr="0003648D" w:rsidTr="00F86889">
        <w:trPr>
          <w:trHeight w:val="527"/>
          <w:ins w:id="581" w:author="STEC" w:date="2018-09-14T16:32:00Z"/>
        </w:trPr>
        <w:tc>
          <w:tcPr>
            <w:tcW w:w="2240" w:type="dxa"/>
            <w:shd w:val="clear" w:color="auto" w:fill="auto"/>
            <w:vAlign w:val="center"/>
          </w:tcPr>
          <w:p w:rsidR="00970017" w:rsidRPr="0003648D" w:rsidRDefault="00970017" w:rsidP="00F86889">
            <w:pPr>
              <w:pStyle w:val="BodyTextNumbered"/>
              <w:ind w:left="0" w:firstLine="0"/>
              <w:jc w:val="center"/>
              <w:rPr>
                <w:ins w:id="582" w:author="STEC" w:date="2018-09-14T16:32:00Z"/>
                <w:b/>
              </w:rPr>
            </w:pPr>
            <w:ins w:id="583" w:author="STEC" w:date="2018-09-14T16:32:00Z">
              <w:r w:rsidRPr="0003648D">
                <w:rPr>
                  <w:b/>
                </w:rPr>
                <w:t>Original Responsibility</w:t>
              </w:r>
            </w:ins>
          </w:p>
        </w:tc>
        <w:tc>
          <w:tcPr>
            <w:tcW w:w="2188" w:type="dxa"/>
            <w:shd w:val="clear" w:color="auto" w:fill="auto"/>
            <w:vAlign w:val="center"/>
          </w:tcPr>
          <w:p w:rsidR="00970017" w:rsidRPr="0003648D" w:rsidRDefault="00970017" w:rsidP="00F86889">
            <w:pPr>
              <w:pStyle w:val="BodyTextNumbered"/>
              <w:ind w:left="0" w:firstLine="0"/>
              <w:jc w:val="center"/>
              <w:rPr>
                <w:ins w:id="584" w:author="STEC" w:date="2018-09-14T16:32:00Z"/>
                <w:b/>
              </w:rPr>
            </w:pPr>
            <w:ins w:id="585" w:author="STEC" w:date="2018-09-14T16:32:00Z">
              <w:r w:rsidRPr="0003648D">
                <w:rPr>
                  <w:b/>
                </w:rPr>
                <w:t>Generation Resource</w:t>
              </w:r>
            </w:ins>
          </w:p>
        </w:tc>
        <w:tc>
          <w:tcPr>
            <w:tcW w:w="2070" w:type="dxa"/>
            <w:shd w:val="clear" w:color="auto" w:fill="auto"/>
            <w:vAlign w:val="center"/>
          </w:tcPr>
          <w:p w:rsidR="00970017" w:rsidRPr="0003648D" w:rsidRDefault="00970017" w:rsidP="00F86889">
            <w:pPr>
              <w:pStyle w:val="BodyTextNumbered"/>
              <w:ind w:left="0" w:firstLine="0"/>
              <w:jc w:val="center"/>
              <w:rPr>
                <w:ins w:id="586" w:author="STEC" w:date="2018-09-14T16:32:00Z"/>
                <w:b/>
              </w:rPr>
            </w:pPr>
            <w:ins w:id="587" w:author="STEC" w:date="2018-09-14T16:32:00Z">
              <w:r w:rsidRPr="0003648D">
                <w:rPr>
                  <w:b/>
                </w:rPr>
                <w:t>Resource capable of FFR triggered at 59.85 Hz</w:t>
              </w:r>
            </w:ins>
          </w:p>
        </w:tc>
        <w:tc>
          <w:tcPr>
            <w:tcW w:w="2257" w:type="dxa"/>
            <w:shd w:val="clear" w:color="auto" w:fill="auto"/>
            <w:vAlign w:val="center"/>
          </w:tcPr>
          <w:p w:rsidR="00970017" w:rsidRPr="0003648D" w:rsidRDefault="00970017" w:rsidP="00F86889">
            <w:pPr>
              <w:pStyle w:val="BodyTextNumbered"/>
              <w:ind w:left="0" w:firstLine="0"/>
              <w:jc w:val="center"/>
              <w:rPr>
                <w:ins w:id="588" w:author="STEC" w:date="2018-09-14T16:32:00Z"/>
                <w:b/>
              </w:rPr>
            </w:pPr>
            <w:ins w:id="589" w:author="STEC" w:date="2018-09-14T16:32:00Z">
              <w:r w:rsidRPr="0003648D">
                <w:rPr>
                  <w:b/>
                </w:rPr>
                <w:t>Load Resource triggered at 59.7 Hz</w:t>
              </w:r>
            </w:ins>
          </w:p>
        </w:tc>
      </w:tr>
      <w:tr w:rsidR="00970017" w:rsidRPr="0003648D" w:rsidTr="00F86889">
        <w:trPr>
          <w:trHeight w:val="343"/>
          <w:ins w:id="590" w:author="STEC" w:date="2018-09-14T16:32:00Z"/>
        </w:trPr>
        <w:tc>
          <w:tcPr>
            <w:tcW w:w="2240" w:type="dxa"/>
            <w:shd w:val="clear" w:color="auto" w:fill="auto"/>
            <w:vAlign w:val="center"/>
          </w:tcPr>
          <w:p w:rsidR="00970017" w:rsidRPr="0003648D" w:rsidRDefault="00970017" w:rsidP="00F86889">
            <w:pPr>
              <w:pStyle w:val="BodyTextNumbered"/>
              <w:ind w:left="0" w:firstLine="0"/>
              <w:jc w:val="center"/>
              <w:rPr>
                <w:ins w:id="591" w:author="STEC" w:date="2018-09-14T16:32:00Z"/>
              </w:rPr>
            </w:pPr>
            <w:ins w:id="592" w:author="STEC" w:date="2018-09-14T16:32:00Z">
              <w:r w:rsidRPr="0003648D">
                <w:t>Generation Resource</w:t>
              </w:r>
            </w:ins>
          </w:p>
        </w:tc>
        <w:tc>
          <w:tcPr>
            <w:tcW w:w="2188" w:type="dxa"/>
            <w:shd w:val="clear" w:color="auto" w:fill="auto"/>
            <w:vAlign w:val="center"/>
          </w:tcPr>
          <w:p w:rsidR="00970017" w:rsidRPr="0003648D" w:rsidRDefault="00970017" w:rsidP="00F86889">
            <w:pPr>
              <w:pStyle w:val="BodyTextNumbered"/>
              <w:ind w:left="0" w:firstLine="0"/>
              <w:jc w:val="center"/>
              <w:rPr>
                <w:ins w:id="593" w:author="STEC" w:date="2018-09-14T16:32:00Z"/>
              </w:rPr>
            </w:pPr>
            <w:ins w:id="594" w:author="STEC" w:date="2018-09-14T16:32:00Z">
              <w:r w:rsidRPr="0003648D">
                <w:t>Yes</w:t>
              </w:r>
            </w:ins>
          </w:p>
        </w:tc>
        <w:tc>
          <w:tcPr>
            <w:tcW w:w="2070" w:type="dxa"/>
            <w:shd w:val="clear" w:color="auto" w:fill="auto"/>
            <w:vAlign w:val="center"/>
          </w:tcPr>
          <w:p w:rsidR="00970017" w:rsidRPr="0003648D" w:rsidRDefault="00970017" w:rsidP="00F86889">
            <w:pPr>
              <w:pStyle w:val="BodyTextNumbered"/>
              <w:ind w:left="0" w:firstLine="0"/>
              <w:jc w:val="center"/>
              <w:rPr>
                <w:ins w:id="595" w:author="STEC" w:date="2018-09-14T16:32:00Z"/>
              </w:rPr>
            </w:pPr>
            <w:ins w:id="596" w:author="STEC" w:date="2018-09-14T16:32:00Z">
              <w:r w:rsidRPr="0003648D">
                <w:t>No</w:t>
              </w:r>
            </w:ins>
          </w:p>
        </w:tc>
        <w:tc>
          <w:tcPr>
            <w:tcW w:w="2257" w:type="dxa"/>
            <w:shd w:val="clear" w:color="auto" w:fill="auto"/>
            <w:vAlign w:val="center"/>
          </w:tcPr>
          <w:p w:rsidR="00970017" w:rsidRPr="0003648D" w:rsidRDefault="00970017" w:rsidP="00F86889">
            <w:pPr>
              <w:pStyle w:val="BodyTextNumbered"/>
              <w:ind w:left="0" w:firstLine="0"/>
              <w:jc w:val="center"/>
              <w:rPr>
                <w:ins w:id="597" w:author="STEC" w:date="2018-09-14T16:32:00Z"/>
              </w:rPr>
            </w:pPr>
            <w:ins w:id="598" w:author="STEC" w:date="2018-09-14T16:32:00Z">
              <w:r w:rsidRPr="0003648D">
                <w:t>No</w:t>
              </w:r>
            </w:ins>
          </w:p>
        </w:tc>
      </w:tr>
      <w:tr w:rsidR="00970017" w:rsidRPr="0003648D" w:rsidTr="00F86889">
        <w:trPr>
          <w:trHeight w:val="366"/>
          <w:ins w:id="599" w:author="STEC" w:date="2018-09-14T16:32:00Z"/>
        </w:trPr>
        <w:tc>
          <w:tcPr>
            <w:tcW w:w="2240" w:type="dxa"/>
            <w:shd w:val="clear" w:color="auto" w:fill="auto"/>
            <w:vAlign w:val="center"/>
          </w:tcPr>
          <w:p w:rsidR="00970017" w:rsidRPr="0003648D" w:rsidRDefault="00970017" w:rsidP="00F86889">
            <w:pPr>
              <w:pStyle w:val="BodyTextNumbered"/>
              <w:ind w:left="0" w:firstLine="0"/>
              <w:jc w:val="center"/>
              <w:rPr>
                <w:ins w:id="600" w:author="STEC" w:date="2018-09-14T16:32:00Z"/>
              </w:rPr>
            </w:pPr>
            <w:ins w:id="601" w:author="STEC" w:date="2018-09-14T16:32:00Z">
              <w:r w:rsidRPr="0003648D">
                <w:t>Resource providing FFR triggered at 59.85 Hz</w:t>
              </w:r>
            </w:ins>
          </w:p>
        </w:tc>
        <w:tc>
          <w:tcPr>
            <w:tcW w:w="2188" w:type="dxa"/>
            <w:shd w:val="clear" w:color="auto" w:fill="auto"/>
            <w:vAlign w:val="center"/>
          </w:tcPr>
          <w:p w:rsidR="00970017" w:rsidRPr="0003648D" w:rsidRDefault="00970017" w:rsidP="00F86889">
            <w:pPr>
              <w:pStyle w:val="BodyTextNumbered"/>
              <w:ind w:left="0" w:firstLine="0"/>
              <w:jc w:val="center"/>
              <w:rPr>
                <w:ins w:id="602" w:author="STEC" w:date="2018-09-14T16:32:00Z"/>
              </w:rPr>
            </w:pPr>
            <w:ins w:id="603" w:author="STEC" w:date="2018-09-14T16:32:00Z">
              <w:r w:rsidRPr="0003648D">
                <w:t>Yes</w:t>
              </w:r>
            </w:ins>
          </w:p>
        </w:tc>
        <w:tc>
          <w:tcPr>
            <w:tcW w:w="2070" w:type="dxa"/>
            <w:shd w:val="clear" w:color="auto" w:fill="auto"/>
            <w:vAlign w:val="center"/>
          </w:tcPr>
          <w:p w:rsidR="00970017" w:rsidRPr="0003648D" w:rsidRDefault="00970017" w:rsidP="00F86889">
            <w:pPr>
              <w:pStyle w:val="BodyTextNumbered"/>
              <w:ind w:left="0" w:firstLine="0"/>
              <w:jc w:val="center"/>
              <w:rPr>
                <w:ins w:id="604" w:author="STEC" w:date="2018-09-14T16:32:00Z"/>
              </w:rPr>
            </w:pPr>
            <w:ins w:id="605" w:author="STEC" w:date="2018-09-14T16:32:00Z">
              <w:r w:rsidRPr="0003648D">
                <w:t>Yes</w:t>
              </w:r>
            </w:ins>
          </w:p>
        </w:tc>
        <w:tc>
          <w:tcPr>
            <w:tcW w:w="2257" w:type="dxa"/>
            <w:shd w:val="clear" w:color="auto" w:fill="auto"/>
            <w:vAlign w:val="center"/>
          </w:tcPr>
          <w:p w:rsidR="00970017" w:rsidRPr="0003648D" w:rsidRDefault="00970017" w:rsidP="00F86889">
            <w:pPr>
              <w:pStyle w:val="BodyTextNumbered"/>
              <w:ind w:left="0" w:firstLine="0"/>
              <w:jc w:val="center"/>
              <w:rPr>
                <w:ins w:id="606" w:author="STEC" w:date="2018-09-14T16:32:00Z"/>
              </w:rPr>
            </w:pPr>
            <w:ins w:id="607" w:author="STEC" w:date="2018-09-14T16:32:00Z">
              <w:r w:rsidRPr="0003648D">
                <w:t>Yes</w:t>
              </w:r>
            </w:ins>
          </w:p>
        </w:tc>
      </w:tr>
      <w:tr w:rsidR="00970017" w:rsidRPr="0003648D" w:rsidTr="00F86889">
        <w:trPr>
          <w:trHeight w:val="527"/>
          <w:ins w:id="608" w:author="STEC" w:date="2018-09-14T16:32:00Z"/>
        </w:trPr>
        <w:tc>
          <w:tcPr>
            <w:tcW w:w="2240" w:type="dxa"/>
            <w:shd w:val="clear" w:color="auto" w:fill="auto"/>
            <w:vAlign w:val="center"/>
          </w:tcPr>
          <w:p w:rsidR="00970017" w:rsidRPr="0003648D" w:rsidRDefault="00970017" w:rsidP="00F86889">
            <w:pPr>
              <w:pStyle w:val="BodyTextNumbered"/>
              <w:ind w:left="0" w:firstLine="0"/>
              <w:jc w:val="center"/>
              <w:rPr>
                <w:ins w:id="609" w:author="STEC" w:date="2018-09-14T16:32:00Z"/>
              </w:rPr>
            </w:pPr>
            <w:ins w:id="610" w:author="STEC" w:date="2018-09-14T16:32:00Z">
              <w:r w:rsidRPr="0003648D">
                <w:t>Load Resource triggered at 59.7 Hz</w:t>
              </w:r>
            </w:ins>
          </w:p>
        </w:tc>
        <w:tc>
          <w:tcPr>
            <w:tcW w:w="2188" w:type="dxa"/>
            <w:shd w:val="clear" w:color="auto" w:fill="auto"/>
            <w:vAlign w:val="center"/>
          </w:tcPr>
          <w:p w:rsidR="00970017" w:rsidRPr="0003648D" w:rsidRDefault="00970017" w:rsidP="00F86889">
            <w:pPr>
              <w:pStyle w:val="BodyTextNumbered"/>
              <w:ind w:left="0" w:firstLine="0"/>
              <w:jc w:val="center"/>
              <w:rPr>
                <w:ins w:id="611" w:author="STEC" w:date="2018-09-14T16:32:00Z"/>
              </w:rPr>
            </w:pPr>
            <w:ins w:id="612" w:author="STEC" w:date="2018-09-14T16:32:00Z">
              <w:r w:rsidRPr="0003648D">
                <w:t>Yes</w:t>
              </w:r>
            </w:ins>
          </w:p>
        </w:tc>
        <w:tc>
          <w:tcPr>
            <w:tcW w:w="2070" w:type="dxa"/>
            <w:shd w:val="clear" w:color="auto" w:fill="auto"/>
            <w:vAlign w:val="center"/>
          </w:tcPr>
          <w:p w:rsidR="00970017" w:rsidRPr="0003648D" w:rsidRDefault="00970017" w:rsidP="00F86889">
            <w:pPr>
              <w:pStyle w:val="BodyTextNumbered"/>
              <w:ind w:left="0" w:firstLine="0"/>
              <w:jc w:val="center"/>
              <w:rPr>
                <w:ins w:id="613" w:author="STEC" w:date="2018-09-14T16:32:00Z"/>
              </w:rPr>
            </w:pPr>
            <w:ins w:id="614" w:author="STEC" w:date="2018-09-14T16:32:00Z">
              <w:r w:rsidRPr="0003648D">
                <w:t>No</w:t>
              </w:r>
            </w:ins>
          </w:p>
        </w:tc>
        <w:tc>
          <w:tcPr>
            <w:tcW w:w="2257" w:type="dxa"/>
            <w:shd w:val="clear" w:color="auto" w:fill="auto"/>
            <w:vAlign w:val="center"/>
          </w:tcPr>
          <w:p w:rsidR="00970017" w:rsidRPr="0003648D" w:rsidRDefault="00970017" w:rsidP="00F86889">
            <w:pPr>
              <w:pStyle w:val="BodyTextNumbered"/>
              <w:ind w:left="0" w:firstLine="0"/>
              <w:jc w:val="center"/>
              <w:rPr>
                <w:ins w:id="615" w:author="STEC" w:date="2018-09-14T16:32:00Z"/>
              </w:rPr>
            </w:pPr>
            <w:ins w:id="616" w:author="STEC" w:date="2018-09-14T16:32:00Z">
              <w:r w:rsidRPr="0003648D">
                <w:t>Yes</w:t>
              </w:r>
            </w:ins>
          </w:p>
        </w:tc>
      </w:tr>
    </w:tbl>
    <w:p w:rsidR="00970017" w:rsidRPr="0003648D" w:rsidDel="00970017" w:rsidRDefault="00970017" w:rsidP="00BA7A09">
      <w:pPr>
        <w:pStyle w:val="BodyTextNumbered"/>
        <w:rPr>
          <w:del w:id="617" w:author="STEC" w:date="2018-09-14T16:32:00Z"/>
        </w:rPr>
      </w:pPr>
    </w:p>
    <w:p w:rsidR="00BA7A09" w:rsidRPr="0003648D" w:rsidRDefault="00BA7A09" w:rsidP="00BA7A09">
      <w:pPr>
        <w:keepNext/>
        <w:tabs>
          <w:tab w:val="left" w:pos="1080"/>
        </w:tabs>
        <w:spacing w:before="480" w:after="240"/>
        <w:ind w:left="1080" w:hanging="1080"/>
        <w:outlineLvl w:val="2"/>
        <w:rPr>
          <w:b/>
          <w:bCs/>
          <w:i/>
        </w:rPr>
      </w:pPr>
      <w:r w:rsidRPr="0003648D">
        <w:rPr>
          <w:b/>
          <w:bCs/>
          <w:i/>
        </w:rPr>
        <w:lastRenderedPageBreak/>
        <w:t>4.5.2</w:t>
      </w:r>
      <w:r w:rsidRPr="0003648D">
        <w:rPr>
          <w:b/>
          <w:bCs/>
          <w:i/>
        </w:rPr>
        <w:tab/>
        <w:t>Ancillary Service Insufficiency</w:t>
      </w:r>
    </w:p>
    <w:p w:rsidR="00BA7A09" w:rsidRPr="0003648D" w:rsidRDefault="00BA7A09" w:rsidP="00BA7A09">
      <w:pPr>
        <w:spacing w:after="240"/>
        <w:ind w:left="720" w:hanging="720"/>
        <w:rPr>
          <w:iCs/>
        </w:rPr>
      </w:pPr>
      <w:r w:rsidRPr="0003648D">
        <w:rPr>
          <w:iCs/>
        </w:rPr>
        <w:t>(1)</w:t>
      </w:r>
      <w:r w:rsidRPr="0003648D">
        <w:rPr>
          <w:iCs/>
        </w:rPr>
        <w:tab/>
        <w:t xml:space="preserve">ERCOT shall determine if there is an insufficiency in Ancillary Service Offers.  If ERCOT receives insufficient Ancillary Service Offers in the DAM to procure one or more required Ancillary Service such that the Ancillary Service Plan is deficient and system security and reliability is threatened: </w:t>
      </w:r>
    </w:p>
    <w:p w:rsidR="00BA7A09" w:rsidRPr="0003648D" w:rsidRDefault="00BA7A09" w:rsidP="00BA7A09">
      <w:pPr>
        <w:spacing w:after="240"/>
        <w:ind w:left="1440" w:hanging="720"/>
      </w:pPr>
      <w:r w:rsidRPr="0003648D">
        <w:t>(a)</w:t>
      </w:r>
      <w:r w:rsidRPr="0003648D">
        <w:tab/>
        <w:t>ERCOT shall declare an Ancillary Service insufficiency and issue a Watch under Section 6.5.9.3.3, Watch.</w:t>
      </w:r>
    </w:p>
    <w:p w:rsidR="00BA7A09" w:rsidRPr="0003648D" w:rsidRDefault="00BA7A09" w:rsidP="00BA7A09">
      <w:pPr>
        <w:spacing w:after="240"/>
        <w:ind w:left="1440" w:hanging="720"/>
      </w:pPr>
      <w:r w:rsidRPr="0003648D">
        <w:t>(b)</w:t>
      </w:r>
      <w:r w:rsidRPr="0003648D">
        <w:tab/>
        <w:t xml:space="preserve">ERCOT shall request additional Ancillary Service Offers.  </w:t>
      </w:r>
    </w:p>
    <w:p w:rsidR="00BA7A09" w:rsidRPr="0003648D" w:rsidRDefault="00BA7A09" w:rsidP="00BA7A09">
      <w:pPr>
        <w:spacing w:after="240"/>
        <w:ind w:left="2160" w:hanging="720"/>
        <w:rPr>
          <w:iCs/>
        </w:rPr>
      </w:pPr>
      <w:r w:rsidRPr="0003648D">
        <w:rPr>
          <w:iCs/>
        </w:rPr>
        <w:t>(i)</w:t>
      </w:r>
      <w:r w:rsidRPr="0003648D">
        <w:rPr>
          <w:iCs/>
        </w:rPr>
        <w:tab/>
        <w:t>A QSE may resubmit an offer for an Ancillary Service that it submitted before the Watch for the same Ancillary Service, but the resubmitted offer must meet the following criteria to be considered a valid offer:</w:t>
      </w:r>
    </w:p>
    <w:p w:rsidR="00BA7A09" w:rsidRPr="0003648D" w:rsidRDefault="00BA7A09" w:rsidP="00BA7A09">
      <w:pPr>
        <w:spacing w:after="240"/>
        <w:ind w:left="2880" w:hanging="720"/>
      </w:pPr>
      <w:r w:rsidRPr="0003648D">
        <w:t>(A)</w:t>
      </w:r>
      <w:r w:rsidRPr="0003648D">
        <w:tab/>
        <w:t>The offer quantity may not be less than the offer quantity submitted before the Watch, unless the  portion of the offer not resubmitted was priced higher than the portion of the offer that is being resubmitted; and</w:t>
      </w:r>
    </w:p>
    <w:p w:rsidR="00BA7A09" w:rsidRPr="0003648D" w:rsidRDefault="00BA7A09" w:rsidP="00BA7A09">
      <w:pPr>
        <w:spacing w:after="240"/>
        <w:ind w:left="2880" w:hanging="720"/>
      </w:pPr>
      <w:r w:rsidRPr="0003648D">
        <w:t>(B)</w:t>
      </w:r>
      <w:r w:rsidRPr="0003648D">
        <w:tab/>
        <w:t xml:space="preserve">For the amount of the offer quantity that is not more than the offer quantity submitted before the Watch, the offer must be priced equal to or less than the price of the offer submitted before the Watch. </w:t>
      </w:r>
    </w:p>
    <w:p w:rsidR="00BA7A09" w:rsidRPr="0003648D" w:rsidRDefault="00BA7A09" w:rsidP="00BA7A09">
      <w:pPr>
        <w:spacing w:after="240"/>
        <w:ind w:left="2160" w:hanging="720"/>
        <w:rPr>
          <w:iCs/>
        </w:rPr>
      </w:pPr>
      <w:r w:rsidRPr="0003648D">
        <w:rPr>
          <w:iCs/>
        </w:rPr>
        <w:t>(ii)</w:t>
      </w:r>
      <w:r w:rsidRPr="0003648D">
        <w:rPr>
          <w:iCs/>
        </w:rPr>
        <w:tab/>
        <w:t>For any amount of the offer that is greater in quantity than the QSE’s offer that was not submitted before the Watch, the incremental amount of the offer may be submitted at a price subject to the offer cap.</w:t>
      </w:r>
    </w:p>
    <w:p w:rsidR="00BA7A09" w:rsidRPr="0003648D" w:rsidRDefault="00BA7A09" w:rsidP="00BA7A09">
      <w:pPr>
        <w:spacing w:after="240"/>
        <w:ind w:left="1440" w:hanging="720"/>
      </w:pPr>
      <w:r w:rsidRPr="0003648D">
        <w:t>(c)</w:t>
      </w:r>
      <w:r w:rsidRPr="0003648D">
        <w:tab/>
        <w:t xml:space="preserve">ERCOT shall not begin executing the DAM sooner than 30 minutes after issuing the Watch.  If the additional Ancillary Service Offers are still insufficient to supply the Ancillary Service required in the Day-Ahead Ancillary Service Plan then ERCOT shall run the DAM by reducing the Ancillary Service Plan quantities only for purposes of the DAM by the amount of insufficiency. </w:t>
      </w:r>
    </w:p>
    <w:p w:rsidR="00BA7A09" w:rsidRPr="0003648D" w:rsidRDefault="00BA7A09" w:rsidP="00BA7A09">
      <w:pPr>
        <w:spacing w:after="240"/>
        <w:ind w:left="1440" w:hanging="720"/>
      </w:pPr>
      <w:r w:rsidRPr="0003648D">
        <w:t>(d)</w:t>
      </w:r>
      <w:r w:rsidRPr="0003648D">
        <w:tab/>
        <w:t>When ERCOT must reduce the Ancillary Service Plan for purposes of the DAM due to insufficient Ancillary Service Offers, ERCOT shall preserve the Ancillary Service Plan in the DAM in the following order of priority:</w:t>
      </w:r>
    </w:p>
    <w:p w:rsidR="00BA7A09" w:rsidRPr="0003648D" w:rsidRDefault="00BA7A09" w:rsidP="00BA7A09">
      <w:pPr>
        <w:spacing w:after="240"/>
        <w:ind w:left="2160" w:hanging="720"/>
      </w:pPr>
      <w:r w:rsidRPr="0003648D">
        <w:t>(i)</w:t>
      </w:r>
      <w:r w:rsidRPr="0003648D">
        <w:tab/>
        <w:t>Regulation Up (Reg-Up);</w:t>
      </w:r>
    </w:p>
    <w:p w:rsidR="00BA7A09" w:rsidRPr="0003648D" w:rsidRDefault="00BA7A09" w:rsidP="00BA7A09">
      <w:pPr>
        <w:spacing w:after="240"/>
        <w:ind w:left="2160" w:hanging="720"/>
      </w:pPr>
      <w:r w:rsidRPr="0003648D">
        <w:t>(ii)</w:t>
      </w:r>
      <w:r w:rsidRPr="0003648D">
        <w:tab/>
        <w:t>Regulation Down (Reg-Down);</w:t>
      </w:r>
    </w:p>
    <w:p w:rsidR="00BA7A09" w:rsidRPr="0003648D" w:rsidRDefault="00BA7A09" w:rsidP="00BA7A09">
      <w:pPr>
        <w:spacing w:after="240"/>
        <w:ind w:left="2160" w:hanging="720"/>
      </w:pPr>
      <w:r w:rsidRPr="0003648D">
        <w:t>(iii)</w:t>
      </w:r>
      <w:r w:rsidRPr="0003648D">
        <w:tab/>
        <w:t>Responsive Reserve (RRS);</w:t>
      </w:r>
      <w:del w:id="618" w:author="STEC" w:date="2018-09-14T16:34:00Z">
        <w:r w:rsidRPr="0003648D" w:rsidDel="00970017">
          <w:delText xml:space="preserve"> and</w:delText>
        </w:r>
      </w:del>
    </w:p>
    <w:p w:rsidR="00970017" w:rsidRDefault="00BA7A09" w:rsidP="00BA7A09">
      <w:pPr>
        <w:spacing w:after="240"/>
        <w:ind w:left="2160" w:hanging="720"/>
        <w:rPr>
          <w:ins w:id="619" w:author="STEC" w:date="2018-09-14T16:34:00Z"/>
        </w:rPr>
      </w:pPr>
      <w:r w:rsidRPr="0003648D">
        <w:t>(iv)</w:t>
      </w:r>
      <w:r w:rsidRPr="0003648D">
        <w:tab/>
      </w:r>
      <w:ins w:id="620" w:author="STEC" w:date="2018-09-18T13:56:00Z">
        <w:r w:rsidR="00284530">
          <w:t>ERCOT Contingency Reserve Service (</w:t>
        </w:r>
      </w:ins>
      <w:ins w:id="621" w:author="STEC" w:date="2018-09-14T16:34:00Z">
        <w:r w:rsidR="00970017">
          <w:t>ECRS</w:t>
        </w:r>
      </w:ins>
      <w:ins w:id="622" w:author="STEC" w:date="2018-09-18T13:56:00Z">
        <w:r w:rsidR="00284530">
          <w:t>)</w:t>
        </w:r>
      </w:ins>
      <w:ins w:id="623" w:author="STEC" w:date="2018-09-14T16:34:00Z">
        <w:r w:rsidR="00970017">
          <w:t>; and</w:t>
        </w:r>
      </w:ins>
    </w:p>
    <w:p w:rsidR="00BA7A09" w:rsidRPr="0003648D" w:rsidRDefault="00970017" w:rsidP="00BA7A09">
      <w:pPr>
        <w:spacing w:after="240"/>
        <w:ind w:left="2160" w:hanging="720"/>
      </w:pPr>
      <w:ins w:id="624" w:author="STEC" w:date="2018-09-14T16:34:00Z">
        <w:r>
          <w:lastRenderedPageBreak/>
          <w:t>(v)</w:t>
        </w:r>
        <w:r>
          <w:tab/>
        </w:r>
      </w:ins>
      <w:r w:rsidR="00BA7A09" w:rsidRPr="0003648D">
        <w:t>Non-Spinning Reserve (Non-Spin).</w:t>
      </w:r>
    </w:p>
    <w:p w:rsidR="00BA7A09" w:rsidRPr="0003648D" w:rsidRDefault="00BA7A09" w:rsidP="00BA7A09">
      <w:pPr>
        <w:spacing w:after="240"/>
        <w:ind w:left="720" w:hanging="720"/>
        <w:rPr>
          <w:iCs/>
        </w:rPr>
      </w:pPr>
      <w:r w:rsidRPr="0003648D">
        <w:rPr>
          <w:iCs/>
        </w:rPr>
        <w:t>(2)</w:t>
      </w:r>
      <w:r w:rsidRPr="0003648D">
        <w:rPr>
          <w:iCs/>
        </w:rPr>
        <w:tab/>
        <w:t xml:space="preserve">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 </w:t>
      </w:r>
    </w:p>
    <w:p w:rsidR="00BA7A09" w:rsidRPr="0003648D" w:rsidRDefault="00BA7A09" w:rsidP="00BA7A09">
      <w:pPr>
        <w:keepNext/>
        <w:tabs>
          <w:tab w:val="left" w:pos="1620"/>
        </w:tabs>
        <w:spacing w:before="480" w:after="240"/>
        <w:outlineLvl w:val="4"/>
        <w:rPr>
          <w:b/>
          <w:bCs/>
          <w:i/>
          <w:iCs/>
          <w:szCs w:val="26"/>
        </w:rPr>
      </w:pPr>
      <w:bookmarkStart w:id="625" w:name="_Toc109185132"/>
      <w:bookmarkStart w:id="626" w:name="_Toc142108962"/>
      <w:bookmarkStart w:id="627" w:name="_Toc142113807"/>
      <w:bookmarkStart w:id="628" w:name="_Toc402345635"/>
      <w:bookmarkStart w:id="629" w:name="_Toc405383918"/>
      <w:bookmarkStart w:id="630" w:name="_Toc405537021"/>
      <w:bookmarkStart w:id="631" w:name="_Toc440871807"/>
      <w:bookmarkStart w:id="632" w:name="_Toc480878747"/>
      <w:r w:rsidRPr="0003648D">
        <w:rPr>
          <w:b/>
          <w:bCs/>
          <w:i/>
          <w:iCs/>
          <w:szCs w:val="26"/>
        </w:rPr>
        <w:t>4.6.2.3.1</w:t>
      </w:r>
      <w:r w:rsidRPr="0003648D">
        <w:rPr>
          <w:b/>
          <w:bCs/>
          <w:i/>
          <w:iCs/>
          <w:szCs w:val="26"/>
        </w:rPr>
        <w:tab/>
        <w:t>Day-Ahead Make-Whole Payment</w:t>
      </w:r>
      <w:bookmarkEnd w:id="625"/>
      <w:bookmarkEnd w:id="626"/>
      <w:bookmarkEnd w:id="627"/>
      <w:bookmarkEnd w:id="628"/>
      <w:bookmarkEnd w:id="629"/>
      <w:bookmarkEnd w:id="630"/>
      <w:bookmarkEnd w:id="631"/>
      <w:bookmarkEnd w:id="632"/>
    </w:p>
    <w:p w:rsidR="00BA7A09" w:rsidRPr="0003648D" w:rsidRDefault="00BA7A09" w:rsidP="00BA7A09">
      <w:pPr>
        <w:spacing w:after="240"/>
        <w:ind w:left="720" w:hanging="720"/>
        <w:rPr>
          <w:iCs/>
        </w:rPr>
      </w:pPr>
      <w:r w:rsidRPr="0003648D">
        <w:rPr>
          <w:iCs/>
        </w:rPr>
        <w:t>(1)</w:t>
      </w:r>
      <w:r w:rsidRPr="0003648D">
        <w:rPr>
          <w:iCs/>
        </w:rPr>
        <w:tab/>
        <w:t xml:space="preserve">ERCOT shall pay the QSE a Day-Ahead Make-Whole Payment for an eligible Resource for each Operating Hour in a DAM-commitment period.  </w:t>
      </w:r>
    </w:p>
    <w:p w:rsidR="00BA7A09" w:rsidRPr="0003648D" w:rsidRDefault="00BA7A09" w:rsidP="00BA7A09">
      <w:pPr>
        <w:spacing w:after="240"/>
        <w:ind w:left="720" w:hanging="720"/>
        <w:rPr>
          <w:iCs/>
        </w:rPr>
      </w:pPr>
      <w:r w:rsidRPr="0003648D">
        <w:rPr>
          <w:iCs/>
        </w:rPr>
        <w:t>(2)</w:t>
      </w:r>
      <w:r w:rsidRPr="0003648D">
        <w:rPr>
          <w:iCs/>
        </w:rPr>
        <w:tab/>
        <w:t>Any Ancillary Service Offer cleared for the same Operating Hour, QSE, and Generation Resource as a Three-Part Supply Offer cleared in the DAM shall be included in the calculation of the Day-Ahead Make-Whole Payment.</w:t>
      </w:r>
    </w:p>
    <w:p w:rsidR="00BA7A09" w:rsidRPr="0003648D" w:rsidRDefault="00BA7A09" w:rsidP="00BA7A09">
      <w:pPr>
        <w:spacing w:after="240"/>
        <w:ind w:left="720" w:hanging="720"/>
        <w:rPr>
          <w:iCs/>
          <w:lang w:val="pt-BR"/>
        </w:rPr>
      </w:pPr>
      <w:r w:rsidRPr="0003648D">
        <w:rPr>
          <w:iCs/>
        </w:rPr>
        <w:t>(3)</w:t>
      </w:r>
      <w:r w:rsidRPr="0003648D">
        <w:rPr>
          <w:iCs/>
        </w:rPr>
        <w:tab/>
      </w:r>
      <w:r w:rsidRPr="0003648D">
        <w:rPr>
          <w:iCs/>
          <w:lang w:val="pt-BR"/>
        </w:rPr>
        <w:t>The guaranteed cost, energy revenue, and Ancillary Service revenue calculated for each Combined Cycle Generation Resource are each summed for the Combined Cycle Train, and the the Day-Ahead Make-Whole Amount is calculated for the Combined Cycle Train.</w:t>
      </w:r>
    </w:p>
    <w:p w:rsidR="00BA7A09" w:rsidRPr="0003648D" w:rsidRDefault="00BA7A09" w:rsidP="00BA7A09">
      <w:pPr>
        <w:spacing w:after="240"/>
        <w:ind w:left="720" w:hanging="720"/>
        <w:rPr>
          <w:iCs/>
          <w:lang w:val="pt-BR"/>
        </w:rPr>
      </w:pPr>
      <w:r w:rsidRPr="0003648D">
        <w:rPr>
          <w:iCs/>
          <w:lang w:val="pt-BR"/>
        </w:rPr>
        <w:t>(4)</w:t>
      </w:r>
      <w:r w:rsidRPr="0003648D">
        <w:rPr>
          <w:iCs/>
          <w:lang w:val="pt-BR"/>
        </w:rPr>
        <w:tab/>
      </w:r>
      <w:r w:rsidRPr="0003648D">
        <w:rPr>
          <w:iCs/>
          <w:szCs w:val="18"/>
        </w:rPr>
        <w:t xml:space="preserve">For an </w:t>
      </w:r>
      <w:r w:rsidRPr="0003648D">
        <w:rPr>
          <w:iCs/>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03648D">
        <w:t>.</w:t>
      </w:r>
    </w:p>
    <w:p w:rsidR="00BA7A09" w:rsidRPr="0003648D" w:rsidRDefault="00BA7A09" w:rsidP="00BA7A09">
      <w:pPr>
        <w:spacing w:after="240"/>
        <w:ind w:left="720" w:hanging="720"/>
        <w:rPr>
          <w:iCs/>
        </w:rPr>
      </w:pPr>
      <w:r w:rsidRPr="0003648D">
        <w:rPr>
          <w:iCs/>
          <w:lang w:val="pt-BR"/>
        </w:rPr>
        <w:t>(5)</w:t>
      </w:r>
      <w:r w:rsidRPr="0003648D">
        <w:rPr>
          <w:iCs/>
          <w:lang w:val="pt-BR"/>
        </w:rPr>
        <w:tab/>
      </w:r>
      <w:r w:rsidRPr="0003648D">
        <w:rPr>
          <w:iCs/>
        </w:rPr>
        <w:t>The Day-Ahead Make-Whole Payment to each QSE for each DAM-committed Generation Resource is calculated as follows:</w:t>
      </w:r>
    </w:p>
    <w:p w:rsidR="00BA7A09" w:rsidRPr="0003648D" w:rsidRDefault="00BA7A09" w:rsidP="00BA7A09">
      <w:pPr>
        <w:tabs>
          <w:tab w:val="left" w:pos="2352"/>
          <w:tab w:val="left" w:pos="2970"/>
          <w:tab w:val="left" w:pos="3600"/>
        </w:tabs>
        <w:spacing w:after="240"/>
        <w:ind w:left="3600" w:hanging="2880"/>
        <w:rPr>
          <w:b/>
          <w:bCs/>
          <w:iCs/>
          <w:lang w:val="x-none" w:eastAsia="x-none"/>
        </w:rPr>
      </w:pPr>
      <w:r w:rsidRPr="0003648D">
        <w:rPr>
          <w:b/>
          <w:bCs/>
          <w:iCs/>
          <w:lang w:val="x-none" w:eastAsia="x-none"/>
        </w:rPr>
        <w:t xml:space="preserve">DAMWAMT </w:t>
      </w:r>
      <w:r w:rsidRPr="0003648D">
        <w:rPr>
          <w:b/>
          <w:bCs/>
          <w:i/>
          <w:iCs/>
          <w:vertAlign w:val="subscript"/>
          <w:lang w:val="x-none" w:eastAsia="x-none"/>
        </w:rPr>
        <w:t>q, p, r, h</w:t>
      </w:r>
      <w:r w:rsidRPr="0003648D">
        <w:rPr>
          <w:b/>
          <w:bCs/>
          <w:iCs/>
          <w:lang w:val="x-none" w:eastAsia="x-none"/>
        </w:rPr>
        <w:tab/>
        <w:t>=</w:t>
      </w:r>
      <w:r w:rsidRPr="0003648D">
        <w:rPr>
          <w:b/>
          <w:bCs/>
          <w:iCs/>
          <w:lang w:val="x-none" w:eastAsia="x-none"/>
        </w:rPr>
        <w:tab/>
        <w:t xml:space="preserve">(-1) * Max (0, DAMGCOST </w:t>
      </w:r>
      <w:r w:rsidRPr="0003648D">
        <w:rPr>
          <w:b/>
          <w:bCs/>
          <w:i/>
          <w:iCs/>
          <w:vertAlign w:val="subscript"/>
          <w:lang w:val="x-none" w:eastAsia="x-none"/>
        </w:rPr>
        <w:t>q, p, r</w:t>
      </w:r>
      <w:r w:rsidRPr="0003648D">
        <w:rPr>
          <w:b/>
          <w:bCs/>
          <w:iCs/>
          <w:lang w:val="x-none" w:eastAsia="x-none"/>
        </w:rPr>
        <w:t xml:space="preserve"> + </w:t>
      </w:r>
      <w:r w:rsidR="00C26407">
        <w:rPr>
          <w:b/>
          <w:noProof/>
          <w:position w:val="-20"/>
        </w:rPr>
        <w:drawing>
          <wp:inline distT="0" distB="0" distL="0" distR="0">
            <wp:extent cx="142875" cy="27813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iCs/>
          <w:lang w:val="x-none" w:eastAsia="x-none"/>
        </w:rPr>
        <w:t xml:space="preserve">DAEREV </w:t>
      </w:r>
      <w:r w:rsidRPr="0003648D">
        <w:rPr>
          <w:b/>
          <w:bCs/>
          <w:i/>
          <w:iCs/>
          <w:vertAlign w:val="subscript"/>
          <w:lang w:val="x-none" w:eastAsia="x-none"/>
        </w:rPr>
        <w:t>q, p, r, h</w:t>
      </w:r>
      <w:r w:rsidRPr="0003648D">
        <w:rPr>
          <w:b/>
          <w:bCs/>
          <w:i/>
          <w:iCs/>
          <w:vertAlign w:val="subscript"/>
          <w:lang w:eastAsia="x-none"/>
        </w:rPr>
        <w:t xml:space="preserve"> </w:t>
      </w:r>
      <w:r w:rsidRPr="0003648D">
        <w:rPr>
          <w:b/>
          <w:bCs/>
          <w:iCs/>
          <w:lang w:val="x-none" w:eastAsia="x-none"/>
        </w:rPr>
        <w:t xml:space="preserve">+ </w:t>
      </w:r>
      <w:r w:rsidR="00C26407">
        <w:rPr>
          <w:b/>
          <w:noProof/>
          <w:position w:val="-20"/>
        </w:rPr>
        <w:drawing>
          <wp:inline distT="0" distB="0" distL="0" distR="0">
            <wp:extent cx="142875" cy="278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iCs/>
          <w:lang w:val="x-none" w:eastAsia="x-none"/>
        </w:rPr>
        <w:t>DAASREV</w:t>
      </w:r>
      <w:r w:rsidRPr="0003648D">
        <w:rPr>
          <w:b/>
          <w:bCs/>
          <w:i/>
          <w:iCs/>
          <w:vertAlign w:val="subscript"/>
          <w:lang w:val="x-none" w:eastAsia="x-none"/>
        </w:rPr>
        <w:t xml:space="preserve"> q, r, h</w:t>
      </w:r>
      <w:r w:rsidRPr="0003648D">
        <w:rPr>
          <w:b/>
          <w:bCs/>
          <w:iCs/>
          <w:lang w:val="x-none" w:eastAsia="x-none"/>
        </w:rPr>
        <w:t xml:space="preserve">) * DAESR </w:t>
      </w:r>
      <w:r w:rsidRPr="0003648D">
        <w:rPr>
          <w:b/>
          <w:bCs/>
          <w:i/>
          <w:iCs/>
          <w:vertAlign w:val="subscript"/>
          <w:lang w:val="x-none" w:eastAsia="x-none"/>
        </w:rPr>
        <w:t>q, p, r, h</w:t>
      </w:r>
      <w:r w:rsidRPr="0003648D">
        <w:rPr>
          <w:b/>
          <w:bCs/>
          <w:iCs/>
          <w:lang w:val="x-none" w:eastAsia="x-none"/>
        </w:rPr>
        <w:t xml:space="preserve"> / (</w:t>
      </w:r>
      <w:r w:rsidR="00C26407">
        <w:rPr>
          <w:b/>
          <w:noProof/>
          <w:position w:val="-20"/>
        </w:rPr>
        <w:drawing>
          <wp:inline distT="0" distB="0" distL="0" distR="0">
            <wp:extent cx="142875" cy="27813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iCs/>
          <w:lang w:val="x-none" w:eastAsia="x-none"/>
        </w:rPr>
        <w:t xml:space="preserve">DAESR </w:t>
      </w:r>
      <w:r w:rsidRPr="0003648D">
        <w:rPr>
          <w:b/>
          <w:bCs/>
          <w:i/>
          <w:iCs/>
          <w:vertAlign w:val="subscript"/>
          <w:lang w:val="x-none" w:eastAsia="x-none"/>
        </w:rPr>
        <w:t>q, p, r, h</w:t>
      </w:r>
      <w:r w:rsidRPr="0003648D">
        <w:rPr>
          <w:b/>
          <w:bCs/>
          <w:iCs/>
          <w:lang w:val="x-none" w:eastAsia="x-none"/>
        </w:rPr>
        <w:t>)</w:t>
      </w:r>
    </w:p>
    <w:p w:rsidR="00BA7A09" w:rsidRPr="0003648D" w:rsidRDefault="00BA7A09" w:rsidP="00BA7A09">
      <w:pPr>
        <w:tabs>
          <w:tab w:val="left" w:pos="2352"/>
          <w:tab w:val="left" w:pos="3420"/>
          <w:tab w:val="left" w:pos="3822"/>
        </w:tabs>
        <w:spacing w:after="240"/>
        <w:ind w:left="720" w:hanging="720"/>
        <w:rPr>
          <w:bCs/>
          <w:iCs/>
          <w:lang w:val="x-none" w:eastAsia="x-none"/>
        </w:rPr>
      </w:pPr>
      <w:r w:rsidRPr="0003648D">
        <w:rPr>
          <w:bCs/>
          <w:iCs/>
          <w:lang w:val="x-none" w:eastAsia="x-none"/>
        </w:rPr>
        <w:t>(</w:t>
      </w:r>
      <w:r w:rsidRPr="0003648D">
        <w:rPr>
          <w:bCs/>
          <w:iCs/>
          <w:lang w:eastAsia="x-none"/>
        </w:rPr>
        <w:t>6</w:t>
      </w:r>
      <w:r w:rsidRPr="0003648D">
        <w:rPr>
          <w:bCs/>
          <w:iCs/>
          <w:lang w:val="x-none" w:eastAsia="x-none"/>
        </w:rPr>
        <w:t>)</w:t>
      </w:r>
      <w:r w:rsidRPr="0003648D">
        <w:rPr>
          <w:bCs/>
          <w:iCs/>
          <w:lang w:val="x-none" w:eastAsia="x-none"/>
        </w:rPr>
        <w:tab/>
        <w:t>The Day-Ahead Make-Whole Guaranteed Costs are calculated for each eligible DAM-Committed Generation Resource as follows:</w:t>
      </w:r>
    </w:p>
    <w:p w:rsidR="00BA7A09" w:rsidRPr="0003648D" w:rsidRDefault="00BA7A09" w:rsidP="00BA7A09">
      <w:pPr>
        <w:tabs>
          <w:tab w:val="left" w:pos="2352"/>
          <w:tab w:val="left" w:pos="3420"/>
          <w:tab w:val="left" w:pos="3822"/>
        </w:tabs>
        <w:spacing w:after="240"/>
        <w:ind w:left="720" w:hanging="720"/>
        <w:rPr>
          <w:b/>
          <w:bCs/>
          <w:iCs/>
          <w:lang w:val="x-none" w:eastAsia="x-none"/>
        </w:rPr>
      </w:pPr>
      <w:r w:rsidRPr="0003648D">
        <w:rPr>
          <w:b/>
          <w:bCs/>
          <w:iCs/>
          <w:lang w:val="x-none" w:eastAsia="x-none"/>
        </w:rPr>
        <w:tab/>
        <w:t>For non-Combined Cycle Trains,</w:t>
      </w:r>
    </w:p>
    <w:p w:rsidR="00BA7A09" w:rsidRPr="0003648D" w:rsidRDefault="00BA7A09" w:rsidP="00BA7A09">
      <w:pPr>
        <w:tabs>
          <w:tab w:val="left" w:pos="2340"/>
          <w:tab w:val="left" w:pos="2700"/>
        </w:tabs>
        <w:spacing w:after="240"/>
        <w:ind w:left="3060" w:hanging="2340"/>
        <w:rPr>
          <w:bCs/>
          <w:lang w:val="x-none" w:eastAsia="x-none"/>
        </w:rPr>
      </w:pPr>
      <w:r w:rsidRPr="0003648D">
        <w:rPr>
          <w:bCs/>
          <w:lang w:val="x-none" w:eastAsia="x-none"/>
        </w:rPr>
        <w:t xml:space="preserve">DAMGCOST </w:t>
      </w:r>
      <w:r w:rsidRPr="0003648D">
        <w:rPr>
          <w:bCs/>
          <w:i/>
          <w:vertAlign w:val="subscript"/>
          <w:lang w:val="x-none" w:eastAsia="x-none"/>
        </w:rPr>
        <w:t>q, p, r</w:t>
      </w:r>
      <w:r w:rsidRPr="0003648D">
        <w:rPr>
          <w:bCs/>
          <w:lang w:val="x-none" w:eastAsia="x-none"/>
        </w:rPr>
        <w:tab/>
        <w:t>=</w:t>
      </w:r>
      <w:r w:rsidRPr="0003648D">
        <w:rPr>
          <w:bCs/>
          <w:lang w:val="x-none" w:eastAsia="x-none"/>
        </w:rPr>
        <w:tab/>
        <w:t xml:space="preserve">Min(DASUO </w:t>
      </w:r>
      <w:r w:rsidRPr="0003648D">
        <w:rPr>
          <w:bCs/>
          <w:i/>
          <w:vertAlign w:val="subscript"/>
          <w:lang w:val="x-none" w:eastAsia="x-none"/>
        </w:rPr>
        <w:t>q, p, r</w:t>
      </w:r>
      <w:r w:rsidRPr="0003648D">
        <w:rPr>
          <w:bCs/>
          <w:lang w:val="x-none" w:eastAsia="x-none"/>
        </w:rPr>
        <w:t xml:space="preserve"> , DASUCAP </w:t>
      </w:r>
      <w:r w:rsidRPr="0003648D">
        <w:rPr>
          <w:bCs/>
          <w:i/>
          <w:vertAlign w:val="subscript"/>
          <w:lang w:val="x-none" w:eastAsia="x-none"/>
        </w:rPr>
        <w:t>q, p, r</w:t>
      </w:r>
      <w:r w:rsidRPr="0003648D">
        <w:rPr>
          <w:bCs/>
          <w:lang w:val="x-none" w:eastAsia="x-none"/>
        </w:rPr>
        <w:t xml:space="preserve">) + </w:t>
      </w:r>
      <w:r w:rsidR="00C26407">
        <w:rPr>
          <w:noProof/>
          <w:position w:val="-20"/>
        </w:rPr>
        <w:drawing>
          <wp:inline distT="0" distB="0" distL="0" distR="0">
            <wp:extent cx="142875" cy="278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x-none" w:eastAsia="x-none"/>
        </w:rPr>
        <w:t xml:space="preserve">(Min(DAMEO </w:t>
      </w:r>
      <w:r w:rsidRPr="0003648D">
        <w:rPr>
          <w:bCs/>
          <w:i/>
          <w:vertAlign w:val="subscript"/>
          <w:lang w:val="x-none" w:eastAsia="x-none"/>
        </w:rPr>
        <w:t>q, p, r, h</w:t>
      </w:r>
      <w:r w:rsidRPr="0003648D">
        <w:rPr>
          <w:bCs/>
          <w:lang w:val="x-none" w:eastAsia="x-none"/>
        </w:rPr>
        <w:t xml:space="preserve"> , DAMECAP </w:t>
      </w:r>
      <w:r w:rsidRPr="0003648D">
        <w:rPr>
          <w:bCs/>
          <w:i/>
          <w:vertAlign w:val="subscript"/>
          <w:lang w:val="x-none" w:eastAsia="x-none"/>
        </w:rPr>
        <w:t>p</w:t>
      </w:r>
      <w:r w:rsidRPr="0003648D">
        <w:rPr>
          <w:bCs/>
          <w:i/>
          <w:vertAlign w:val="subscript"/>
          <w:lang w:eastAsia="x-none"/>
        </w:rPr>
        <w:t xml:space="preserve"> </w:t>
      </w:r>
      <w:r w:rsidRPr="0003648D">
        <w:rPr>
          <w:bCs/>
          <w:i/>
          <w:vertAlign w:val="subscript"/>
          <w:lang w:val="x-none" w:eastAsia="x-none"/>
        </w:rPr>
        <w:t>,q, r</w:t>
      </w:r>
      <w:r w:rsidRPr="0003648D">
        <w:rPr>
          <w:bCs/>
          <w:i/>
          <w:vertAlign w:val="subscript"/>
          <w:lang w:eastAsia="x-none"/>
        </w:rPr>
        <w:t xml:space="preserve"> </w:t>
      </w:r>
      <w:r w:rsidRPr="0003648D">
        <w:rPr>
          <w:bCs/>
          <w:i/>
          <w:vertAlign w:val="subscript"/>
          <w:lang w:val="x-none" w:eastAsia="x-none"/>
        </w:rPr>
        <w:t>,h</w:t>
      </w:r>
      <w:r w:rsidRPr="0003648D">
        <w:rPr>
          <w:bCs/>
          <w:i/>
          <w:vertAlign w:val="subscript"/>
          <w:lang w:eastAsia="x-none"/>
        </w:rPr>
        <w:t xml:space="preserve"> </w:t>
      </w:r>
      <w:r w:rsidRPr="0003648D">
        <w:rPr>
          <w:bCs/>
          <w:lang w:val="x-none" w:eastAsia="x-none"/>
        </w:rPr>
        <w:t>)* DALSL</w:t>
      </w:r>
      <w:r w:rsidRPr="0003648D">
        <w:rPr>
          <w:bCs/>
          <w:i/>
          <w:vertAlign w:val="subscript"/>
          <w:lang w:val="x-none" w:eastAsia="x-none"/>
        </w:rPr>
        <w:t xml:space="preserve"> q, p, r, h</w:t>
      </w:r>
      <w:r w:rsidRPr="0003648D">
        <w:rPr>
          <w:bCs/>
          <w:lang w:val="x-none" w:eastAsia="x-none"/>
        </w:rPr>
        <w:t xml:space="preserve">) + </w:t>
      </w:r>
      <w:r w:rsidR="00C26407">
        <w:rPr>
          <w:noProof/>
          <w:position w:val="-20"/>
        </w:rPr>
        <w:drawing>
          <wp:inline distT="0" distB="0" distL="0" distR="0">
            <wp:extent cx="142875" cy="278130"/>
            <wp:effectExtent l="0" t="0" r="952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x-none" w:eastAsia="x-none"/>
        </w:rPr>
        <w:t xml:space="preserve">(DAAIEC </w:t>
      </w:r>
      <w:r w:rsidRPr="0003648D">
        <w:rPr>
          <w:bCs/>
          <w:i/>
          <w:vertAlign w:val="subscript"/>
          <w:lang w:val="x-none" w:eastAsia="x-none"/>
        </w:rPr>
        <w:t>q, p, r, h</w:t>
      </w:r>
      <w:r w:rsidRPr="0003648D">
        <w:rPr>
          <w:bCs/>
          <w:lang w:val="x-none" w:eastAsia="x-none"/>
        </w:rPr>
        <w:t xml:space="preserve"> * (DAESR </w:t>
      </w:r>
      <w:r w:rsidRPr="0003648D">
        <w:rPr>
          <w:bCs/>
          <w:i/>
          <w:vertAlign w:val="subscript"/>
          <w:lang w:val="x-none" w:eastAsia="x-none"/>
        </w:rPr>
        <w:t>q, p, r, h</w:t>
      </w:r>
      <w:r w:rsidRPr="0003648D">
        <w:rPr>
          <w:bCs/>
          <w:lang w:val="x-none" w:eastAsia="x-none"/>
        </w:rPr>
        <w:t xml:space="preserve"> – DALSL </w:t>
      </w:r>
      <w:r w:rsidRPr="0003648D">
        <w:rPr>
          <w:bCs/>
          <w:i/>
          <w:vertAlign w:val="subscript"/>
          <w:lang w:val="x-none" w:eastAsia="x-none"/>
        </w:rPr>
        <w:t>q, p, r, h</w:t>
      </w:r>
      <w:r w:rsidRPr="0003648D">
        <w:rPr>
          <w:bCs/>
          <w:lang w:val="x-none" w:eastAsia="x-none"/>
        </w:rPr>
        <w:t>))</w:t>
      </w:r>
    </w:p>
    <w:p w:rsidR="00BA7A09" w:rsidRPr="0003648D" w:rsidRDefault="00BA7A09" w:rsidP="00BA7A09">
      <w:pPr>
        <w:spacing w:after="240"/>
        <w:ind w:left="1440" w:hanging="720"/>
        <w:rPr>
          <w:b/>
        </w:rPr>
      </w:pPr>
      <w:r w:rsidRPr="0003648D">
        <w:rPr>
          <w:b/>
        </w:rPr>
        <w:lastRenderedPageBreak/>
        <w:t xml:space="preserve">For a Resource which is not an AGR, </w:t>
      </w:r>
    </w:p>
    <w:p w:rsidR="00BA7A09" w:rsidRPr="0003648D" w:rsidRDefault="00BA7A09" w:rsidP="00BA7A09">
      <w:pPr>
        <w:spacing w:after="240"/>
        <w:ind w:left="720"/>
        <w:rPr>
          <w:iCs/>
        </w:rPr>
      </w:pPr>
      <w:r w:rsidRPr="0003648D">
        <w:t>If ERCOT has approved verifiable Startup Costs and minimum-energy costs for the Resource,</w:t>
      </w:r>
    </w:p>
    <w:p w:rsidR="00BA7A09" w:rsidRPr="0003648D" w:rsidRDefault="00BA7A09" w:rsidP="00BA7A09">
      <w:pPr>
        <w:tabs>
          <w:tab w:val="left" w:pos="900"/>
          <w:tab w:val="left" w:pos="2070"/>
          <w:tab w:val="left" w:pos="3870"/>
          <w:tab w:val="left" w:pos="4230"/>
        </w:tabs>
        <w:spacing w:after="240"/>
        <w:ind w:left="1440" w:hanging="720"/>
        <w:rPr>
          <w:bCs/>
        </w:rPr>
      </w:pPr>
      <w:r w:rsidRPr="0003648D">
        <w:rPr>
          <w:bCs/>
        </w:rPr>
        <w:t>Then:</w:t>
      </w:r>
      <w:r w:rsidRPr="0003648D">
        <w:rPr>
          <w:bCs/>
        </w:rPr>
        <w:tab/>
      </w:r>
      <w:r w:rsidRPr="0003648D">
        <w:rPr>
          <w:bCs/>
        </w:rPr>
        <w:tab/>
        <w:t xml:space="preserve">DASUCAP </w:t>
      </w:r>
      <w:r w:rsidRPr="0003648D">
        <w:rPr>
          <w:bCs/>
          <w:i/>
          <w:vertAlign w:val="subscript"/>
        </w:rPr>
        <w:t>p,q, r</w:t>
      </w:r>
      <w:r w:rsidRPr="0003648D">
        <w:rPr>
          <w:bCs/>
        </w:rPr>
        <w:t xml:space="preserve"> </w:t>
      </w:r>
      <w:r w:rsidRPr="0003648D">
        <w:rPr>
          <w:bCs/>
        </w:rPr>
        <w:tab/>
        <w:t>=</w:t>
      </w:r>
      <w:r w:rsidRPr="0003648D">
        <w:rPr>
          <w:bCs/>
        </w:rPr>
        <w:tab/>
        <w:t xml:space="preserve">verifiable Startup Costs </w:t>
      </w:r>
      <w:r w:rsidRPr="0003648D">
        <w:rPr>
          <w:bCs/>
          <w:i/>
          <w:vertAlign w:val="subscript"/>
        </w:rPr>
        <w:t>q, r, s</w:t>
      </w:r>
    </w:p>
    <w:p w:rsidR="00BA7A09" w:rsidRPr="0003648D" w:rsidRDefault="00BA7A09" w:rsidP="00BA7A09">
      <w:pPr>
        <w:tabs>
          <w:tab w:val="left" w:pos="1440"/>
          <w:tab w:val="left" w:pos="2070"/>
          <w:tab w:val="left" w:pos="3870"/>
        </w:tabs>
        <w:spacing w:after="240"/>
        <w:ind w:left="4230" w:hanging="3510"/>
        <w:rPr>
          <w:bCs/>
        </w:rPr>
      </w:pPr>
      <w:r w:rsidRPr="0003648D">
        <w:rPr>
          <w:bCs/>
        </w:rPr>
        <w:tab/>
      </w:r>
      <w:r w:rsidRPr="0003648D">
        <w:rPr>
          <w:bCs/>
        </w:rPr>
        <w:tab/>
        <w:t xml:space="preserve">DAMECAP </w:t>
      </w:r>
      <w:r w:rsidRPr="0003648D">
        <w:rPr>
          <w:bCs/>
          <w:i/>
          <w:vertAlign w:val="subscript"/>
        </w:rPr>
        <w:t>p,q,r,h</w:t>
      </w:r>
      <w:r w:rsidRPr="0003648D">
        <w:rPr>
          <w:bCs/>
        </w:rPr>
        <w:t xml:space="preserve"> </w:t>
      </w:r>
      <w:r w:rsidRPr="0003648D">
        <w:rPr>
          <w:bCs/>
        </w:rPr>
        <w:tab/>
        <w:t>=</w:t>
      </w:r>
      <w:r w:rsidRPr="0003648D">
        <w:rPr>
          <w:bCs/>
        </w:rPr>
        <w:tab/>
        <w:t xml:space="preserve">verifiable minimum-energy costs </w:t>
      </w:r>
      <w:r w:rsidRPr="0003648D">
        <w:rPr>
          <w:bCs/>
          <w:i/>
          <w:vertAlign w:val="subscript"/>
        </w:rPr>
        <w:t>q, r, i</w:t>
      </w:r>
    </w:p>
    <w:p w:rsidR="00BA7A09" w:rsidRPr="0003648D" w:rsidRDefault="00BA7A09" w:rsidP="00BA7A09">
      <w:pPr>
        <w:tabs>
          <w:tab w:val="left" w:pos="1440"/>
          <w:tab w:val="left" w:pos="2070"/>
          <w:tab w:val="left" w:pos="3870"/>
        </w:tabs>
        <w:spacing w:after="240"/>
        <w:ind w:left="4230" w:hanging="3510"/>
        <w:rPr>
          <w:bCs/>
        </w:rPr>
      </w:pPr>
      <w:r w:rsidRPr="0003648D">
        <w:rPr>
          <w:bCs/>
        </w:rPr>
        <w:t xml:space="preserve">Otherwise: </w:t>
      </w:r>
      <w:r w:rsidRPr="0003648D">
        <w:rPr>
          <w:bCs/>
        </w:rPr>
        <w:tab/>
        <w:t xml:space="preserve">DASUCAP </w:t>
      </w:r>
      <w:r w:rsidRPr="0003648D">
        <w:rPr>
          <w:bCs/>
          <w:i/>
          <w:vertAlign w:val="subscript"/>
        </w:rPr>
        <w:t>p,q, r</w:t>
      </w:r>
      <w:r w:rsidRPr="0003648D">
        <w:rPr>
          <w:bCs/>
        </w:rPr>
        <w:t xml:space="preserve"> </w:t>
      </w:r>
      <w:r w:rsidRPr="0003648D">
        <w:rPr>
          <w:bCs/>
        </w:rPr>
        <w:tab/>
        <w:t xml:space="preserve">=  </w:t>
      </w:r>
      <w:r w:rsidRPr="0003648D">
        <w:rPr>
          <w:bCs/>
        </w:rPr>
        <w:tab/>
        <w:t>Resource Category Startup Offer Generic Cap (RCGSC)</w:t>
      </w:r>
    </w:p>
    <w:p w:rsidR="00BA7A09" w:rsidRPr="0003648D" w:rsidRDefault="00BA7A09" w:rsidP="00BA7A09">
      <w:pPr>
        <w:tabs>
          <w:tab w:val="left" w:pos="1440"/>
        </w:tabs>
        <w:spacing w:after="240"/>
        <w:ind w:left="4230" w:hanging="2160"/>
        <w:rPr>
          <w:bCs/>
          <w:i/>
          <w:vertAlign w:val="subscript"/>
        </w:rPr>
      </w:pPr>
      <w:r w:rsidRPr="0003648D">
        <w:rPr>
          <w:bCs/>
        </w:rPr>
        <w:t xml:space="preserve">DAMECAP </w:t>
      </w:r>
      <w:r w:rsidRPr="0003648D">
        <w:rPr>
          <w:bCs/>
          <w:i/>
          <w:vertAlign w:val="subscript"/>
        </w:rPr>
        <w:t>p,q, r, h</w:t>
      </w:r>
      <w:r w:rsidRPr="0003648D">
        <w:rPr>
          <w:bCs/>
        </w:rPr>
        <w:t xml:space="preserve"> = </w:t>
      </w:r>
      <w:r w:rsidRPr="0003648D">
        <w:rPr>
          <w:bCs/>
        </w:rPr>
        <w:tab/>
        <w:t>Resource Category Minimum-Energy Generic Cap (RCGMEC)</w:t>
      </w:r>
    </w:p>
    <w:p w:rsidR="00BA7A09" w:rsidRPr="0003648D" w:rsidRDefault="00BA7A09" w:rsidP="00BA7A09">
      <w:pPr>
        <w:tabs>
          <w:tab w:val="left" w:pos="2352"/>
          <w:tab w:val="left" w:pos="3420"/>
          <w:tab w:val="left" w:pos="3822"/>
        </w:tabs>
        <w:spacing w:after="240"/>
        <w:ind w:left="3600" w:hanging="2880"/>
        <w:rPr>
          <w:b/>
          <w:bCs/>
          <w:iCs/>
          <w:lang w:val="pt-BR"/>
        </w:rPr>
      </w:pPr>
      <w:r w:rsidRPr="0003648D">
        <w:rPr>
          <w:b/>
          <w:bCs/>
          <w:iCs/>
          <w:lang w:val="pt-BR"/>
        </w:rPr>
        <w:t>For an AGR,</w:t>
      </w:r>
    </w:p>
    <w:p w:rsidR="00BA7A09" w:rsidRPr="0003648D" w:rsidRDefault="00BA7A09" w:rsidP="00BA7A09">
      <w:pPr>
        <w:tabs>
          <w:tab w:val="left" w:pos="2352"/>
          <w:tab w:val="left" w:pos="2700"/>
        </w:tabs>
        <w:spacing w:after="120"/>
        <w:ind w:left="3060" w:hanging="2340"/>
        <w:rPr>
          <w:b/>
          <w:bCs/>
          <w:iCs/>
          <w:lang w:val="pt-BR"/>
        </w:rPr>
      </w:pPr>
      <w:r w:rsidRPr="0003648D">
        <w:rPr>
          <w:bCs/>
          <w:lang w:val="pt-BR"/>
        </w:rPr>
        <w:t xml:space="preserve">DAMGCOST </w:t>
      </w:r>
      <w:r w:rsidRPr="0003648D">
        <w:rPr>
          <w:bCs/>
          <w:i/>
          <w:vertAlign w:val="subscript"/>
          <w:lang w:val="pt-BR"/>
        </w:rPr>
        <w:t>q, p, r</w:t>
      </w:r>
      <w:r w:rsidRPr="0003648D">
        <w:rPr>
          <w:bCs/>
          <w:lang w:val="pt-BR"/>
        </w:rPr>
        <w:tab/>
        <w:t>=</w:t>
      </w:r>
      <w:r w:rsidRPr="0003648D">
        <w:rPr>
          <w:bCs/>
          <w:lang w:val="pt-BR"/>
        </w:rPr>
        <w:tab/>
        <w:t xml:space="preserve">DASUPR </w:t>
      </w:r>
      <w:r w:rsidRPr="0003648D">
        <w:rPr>
          <w:bCs/>
          <w:i/>
          <w:vertAlign w:val="subscript"/>
          <w:lang w:val="pt-BR"/>
        </w:rPr>
        <w:t>q, p, r</w:t>
      </w:r>
      <w:r w:rsidRPr="0003648D">
        <w:rPr>
          <w:bCs/>
          <w:lang w:val="pt-BR"/>
        </w:rPr>
        <w:t xml:space="preserve"> + </w:t>
      </w:r>
      <w:r w:rsidR="00C26407">
        <w:rPr>
          <w:noProof/>
          <w:position w:val="-20"/>
        </w:rPr>
        <w:drawing>
          <wp:inline distT="0" distB="0" distL="0" distR="0">
            <wp:extent cx="142875" cy="278130"/>
            <wp:effectExtent l="0" t="0" r="952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pt-BR"/>
        </w:rPr>
        <w:t>(Min(DAMEO</w:t>
      </w:r>
      <w:r w:rsidRPr="0003648D">
        <w:rPr>
          <w:bCs/>
          <w:i/>
          <w:vertAlign w:val="subscript"/>
          <w:lang w:val="pt-BR"/>
        </w:rPr>
        <w:t>q, p, r, h</w:t>
      </w:r>
      <w:r w:rsidRPr="0003648D">
        <w:rPr>
          <w:bCs/>
          <w:i/>
          <w:lang w:val="pt-BR"/>
        </w:rPr>
        <w:t xml:space="preserve">, </w:t>
      </w:r>
      <w:r w:rsidRPr="0003648D">
        <w:rPr>
          <w:bCs/>
          <w:lang w:val="pt-BR"/>
        </w:rPr>
        <w:t xml:space="preserve">DAMECAP </w:t>
      </w:r>
      <w:r w:rsidRPr="0003648D">
        <w:rPr>
          <w:bCs/>
          <w:i/>
          <w:vertAlign w:val="subscript"/>
          <w:lang w:val="pt-BR"/>
        </w:rPr>
        <w:t>p,q,r,h</w:t>
      </w:r>
      <w:r w:rsidRPr="0003648D">
        <w:rPr>
          <w:bCs/>
          <w:lang w:val="pt-BR"/>
        </w:rPr>
        <w:t>) * DALSL</w:t>
      </w:r>
      <w:r w:rsidRPr="0003648D">
        <w:rPr>
          <w:bCs/>
          <w:i/>
          <w:vertAlign w:val="subscript"/>
          <w:lang w:val="pt-BR"/>
        </w:rPr>
        <w:t xml:space="preserve"> q, p, r, h</w:t>
      </w:r>
      <w:r w:rsidRPr="0003648D">
        <w:rPr>
          <w:bCs/>
          <w:lang w:val="pt-BR"/>
        </w:rPr>
        <w:t xml:space="preserve">) + </w:t>
      </w:r>
      <w:r w:rsidR="00C26407">
        <w:rPr>
          <w:noProof/>
          <w:position w:val="-20"/>
        </w:rPr>
        <w:drawing>
          <wp:inline distT="0" distB="0" distL="0" distR="0">
            <wp:extent cx="142875" cy="278130"/>
            <wp:effectExtent l="0" t="0" r="952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pt-BR"/>
        </w:rPr>
        <w:t xml:space="preserve">(DAAIEC </w:t>
      </w:r>
      <w:r w:rsidRPr="0003648D">
        <w:rPr>
          <w:bCs/>
          <w:i/>
          <w:vertAlign w:val="subscript"/>
          <w:lang w:val="pt-BR"/>
        </w:rPr>
        <w:t>q, p, r, h</w:t>
      </w:r>
      <w:r w:rsidRPr="0003648D">
        <w:rPr>
          <w:bCs/>
          <w:lang w:val="pt-BR"/>
        </w:rPr>
        <w:t xml:space="preserve"> * (DAESR </w:t>
      </w:r>
      <w:r w:rsidRPr="0003648D">
        <w:rPr>
          <w:bCs/>
          <w:i/>
          <w:vertAlign w:val="subscript"/>
          <w:lang w:val="pt-BR"/>
        </w:rPr>
        <w:t>q, p, r, h</w:t>
      </w:r>
      <w:r w:rsidRPr="0003648D">
        <w:rPr>
          <w:bCs/>
          <w:lang w:val="pt-BR"/>
        </w:rPr>
        <w:t xml:space="preserve"> – DALSL </w:t>
      </w:r>
      <w:r w:rsidRPr="0003648D">
        <w:rPr>
          <w:bCs/>
          <w:i/>
          <w:vertAlign w:val="subscript"/>
          <w:lang w:val="pt-BR"/>
        </w:rPr>
        <w:t>q, p, r, h</w:t>
      </w:r>
      <w:r w:rsidRPr="0003648D">
        <w:rPr>
          <w:bCs/>
          <w:lang w:val="pt-BR"/>
        </w:rPr>
        <w:t>))</w:t>
      </w:r>
    </w:p>
    <w:p w:rsidR="00BA7A09" w:rsidRPr="0003648D" w:rsidRDefault="00BA7A09" w:rsidP="00BA7A09">
      <w:pPr>
        <w:tabs>
          <w:tab w:val="left" w:pos="2340"/>
          <w:tab w:val="left" w:pos="3420"/>
        </w:tabs>
        <w:spacing w:after="240"/>
        <w:ind w:left="4147" w:hanging="3427"/>
        <w:rPr>
          <w:bCs/>
          <w:lang w:val="pt-BR"/>
        </w:rPr>
      </w:pPr>
      <w:r w:rsidRPr="0003648D">
        <w:rPr>
          <w:bCs/>
          <w:lang w:val="pt-BR"/>
        </w:rPr>
        <w:t xml:space="preserve">Where:       </w:t>
      </w:r>
    </w:p>
    <w:p w:rsidR="00BA7A09" w:rsidRPr="0003648D" w:rsidRDefault="00BA7A09" w:rsidP="00BA7A09">
      <w:pPr>
        <w:tabs>
          <w:tab w:val="left" w:pos="2340"/>
          <w:tab w:val="left" w:pos="2700"/>
        </w:tabs>
        <w:spacing w:after="240"/>
        <w:ind w:left="3060" w:hanging="2340"/>
        <w:rPr>
          <w:lang w:val="pt-BR"/>
        </w:rPr>
      </w:pPr>
      <w:r w:rsidRPr="0003648D">
        <w:rPr>
          <w:lang w:val="pt-BR"/>
        </w:rPr>
        <w:t xml:space="preserve">DASUPR </w:t>
      </w:r>
      <w:r w:rsidRPr="0003648D">
        <w:rPr>
          <w:i/>
          <w:vertAlign w:val="subscript"/>
          <w:lang w:val="pt-BR"/>
        </w:rPr>
        <w:t>q, p, r</w:t>
      </w:r>
      <w:r w:rsidRPr="0003648D">
        <w:rPr>
          <w:i/>
          <w:vertAlign w:val="subscript"/>
          <w:lang w:val="pt-BR"/>
        </w:rPr>
        <w:tab/>
      </w:r>
      <w:r w:rsidRPr="0003648D">
        <w:rPr>
          <w:i/>
          <w:vertAlign w:val="subscript"/>
          <w:lang w:val="pt-BR"/>
        </w:rPr>
        <w:tab/>
        <w:t xml:space="preserve"> </w:t>
      </w:r>
      <w:r w:rsidRPr="0003648D">
        <w:rPr>
          <w:lang w:val="pt-BR"/>
        </w:rPr>
        <w:t>=</w:t>
      </w:r>
      <w:r w:rsidRPr="0003648D">
        <w:rPr>
          <w:lang w:val="pt-BR"/>
        </w:rPr>
        <w:tab/>
        <w:t xml:space="preserve">Min(DASUO </w:t>
      </w:r>
      <w:r w:rsidRPr="0003648D">
        <w:rPr>
          <w:i/>
          <w:vertAlign w:val="subscript"/>
          <w:lang w:val="pt-BR"/>
        </w:rPr>
        <w:t>q, p, r</w:t>
      </w:r>
      <w:r w:rsidRPr="0003648D">
        <w:rPr>
          <w:lang w:val="pt-BR"/>
        </w:rPr>
        <w:t>, DASUCAP</w:t>
      </w:r>
      <w:r w:rsidRPr="0003648D">
        <w:rPr>
          <w:i/>
          <w:vertAlign w:val="subscript"/>
          <w:lang w:val="pt-BR"/>
        </w:rPr>
        <w:t xml:space="preserve"> q, p, r</w:t>
      </w:r>
      <w:r w:rsidRPr="0003648D">
        <w:rPr>
          <w:lang w:val="pt-BR"/>
        </w:rPr>
        <w:t>)</w:t>
      </w:r>
    </w:p>
    <w:p w:rsidR="00BA7A09" w:rsidRPr="0003648D" w:rsidRDefault="00BA7A09" w:rsidP="00BA7A09">
      <w:pPr>
        <w:tabs>
          <w:tab w:val="left" w:pos="2340"/>
          <w:tab w:val="left" w:pos="3420"/>
        </w:tabs>
        <w:spacing w:after="240"/>
        <w:ind w:left="4147" w:hanging="3427"/>
        <w:rPr>
          <w:lang w:val="pt-BR"/>
        </w:rPr>
      </w:pPr>
      <w:r w:rsidRPr="0003648D">
        <w:rPr>
          <w:lang w:val="pt-BR"/>
        </w:rPr>
        <w:t>If ERCOT has approved verifiable Startup Costs</w:t>
      </w:r>
    </w:p>
    <w:p w:rsidR="00BA7A09" w:rsidRPr="0003648D" w:rsidRDefault="00BA7A09" w:rsidP="00BA7A09">
      <w:pPr>
        <w:tabs>
          <w:tab w:val="left" w:pos="2340"/>
          <w:tab w:val="left" w:pos="3420"/>
          <w:tab w:val="left" w:pos="4140"/>
        </w:tabs>
        <w:spacing w:after="240"/>
        <w:ind w:left="4500" w:hanging="3420"/>
        <w:rPr>
          <w:bCs/>
        </w:rPr>
      </w:pPr>
      <w:r w:rsidRPr="0003648D">
        <w:rPr>
          <w:lang w:val="pt-BR"/>
        </w:rPr>
        <w:t>Then:</w:t>
      </w:r>
      <w:r w:rsidRPr="0003648D">
        <w:rPr>
          <w:lang w:val="pt-BR"/>
        </w:rPr>
        <w:tab/>
      </w:r>
      <w:r w:rsidRPr="0003648D">
        <w:rPr>
          <w:bCs/>
          <w:iCs/>
        </w:rPr>
        <w:t xml:space="preserve">DASUCAP </w:t>
      </w:r>
      <w:r w:rsidRPr="0003648D">
        <w:rPr>
          <w:bCs/>
          <w:i/>
          <w:vertAlign w:val="subscript"/>
        </w:rPr>
        <w:t>q, p, r</w:t>
      </w:r>
      <w:r w:rsidRPr="0003648D">
        <w:rPr>
          <w:bCs/>
          <w:i/>
          <w:vertAlign w:val="subscript"/>
        </w:rPr>
        <w:tab/>
      </w:r>
      <w:r w:rsidRPr="0003648D">
        <w:rPr>
          <w:bCs/>
          <w:iCs/>
        </w:rPr>
        <w:t>=</w:t>
      </w:r>
      <w:r w:rsidRPr="0003648D">
        <w:rPr>
          <w:bCs/>
          <w:iCs/>
        </w:rPr>
        <w:tab/>
        <w:t>Max</w:t>
      </w:r>
      <w:r w:rsidRPr="0003648D">
        <w:rPr>
          <w:bCs/>
          <w:iCs/>
          <w:vertAlign w:val="subscript"/>
        </w:rPr>
        <w:t>c</w:t>
      </w:r>
      <w:r w:rsidRPr="0003648D">
        <w:rPr>
          <w:bCs/>
          <w:iCs/>
        </w:rPr>
        <w:t>(</w:t>
      </w:r>
      <w:r w:rsidRPr="0003648D">
        <w:rPr>
          <w:bCs/>
          <w:lang w:val="pt-BR"/>
        </w:rPr>
        <w:t xml:space="preserve">AGRRATIO </w:t>
      </w:r>
      <w:r w:rsidRPr="0003648D">
        <w:rPr>
          <w:bCs/>
          <w:i/>
          <w:vertAlign w:val="subscript"/>
          <w:lang w:val="pt-BR"/>
        </w:rPr>
        <w:t xml:space="preserve">q, p, r </w:t>
      </w:r>
      <w:r w:rsidRPr="0003648D">
        <w:rPr>
          <w:bCs/>
          <w:lang w:val="pt-BR"/>
        </w:rPr>
        <w:t xml:space="preserve">) * </w:t>
      </w:r>
      <w:r w:rsidRPr="0003648D">
        <w:rPr>
          <w:bCs/>
          <w:iCs/>
        </w:rPr>
        <w:t xml:space="preserve">verifiable Startup Costs </w:t>
      </w:r>
      <w:r w:rsidRPr="0003648D">
        <w:rPr>
          <w:bCs/>
          <w:i/>
          <w:vertAlign w:val="subscript"/>
        </w:rPr>
        <w:t>q, r</w:t>
      </w:r>
    </w:p>
    <w:p w:rsidR="00BA7A09" w:rsidRPr="0003648D" w:rsidRDefault="00BA7A09" w:rsidP="00BA7A09">
      <w:pPr>
        <w:tabs>
          <w:tab w:val="left" w:pos="2340"/>
          <w:tab w:val="left" w:pos="3420"/>
          <w:tab w:val="left" w:pos="4500"/>
        </w:tabs>
        <w:spacing w:before="240" w:after="240"/>
        <w:ind w:left="4147" w:hanging="3067"/>
        <w:rPr>
          <w:bCs/>
          <w:lang w:val="pt-BR"/>
        </w:rPr>
      </w:pPr>
      <w:r w:rsidRPr="0003648D">
        <w:rPr>
          <w:bCs/>
          <w:lang w:val="pt-BR"/>
        </w:rPr>
        <w:t>Where:</w:t>
      </w:r>
      <w:r w:rsidRPr="0003648D">
        <w:rPr>
          <w:bCs/>
          <w:lang w:val="pt-BR"/>
        </w:rPr>
        <w:tab/>
        <w:t>AGRRATIO</w:t>
      </w:r>
      <w:r w:rsidRPr="0003648D">
        <w:rPr>
          <w:bCs/>
          <w:i/>
          <w:vertAlign w:val="subscript"/>
          <w:lang w:val="pt-BR"/>
        </w:rPr>
        <w:t xml:space="preserve"> q, p, r</w:t>
      </w:r>
      <w:r w:rsidRPr="0003648D">
        <w:rPr>
          <w:bCs/>
          <w:i/>
          <w:vertAlign w:val="subscript"/>
          <w:lang w:val="pt-BR"/>
        </w:rPr>
        <w:tab/>
      </w:r>
      <w:r w:rsidRPr="0003648D">
        <w:rPr>
          <w:bCs/>
          <w:lang w:val="pt-BR"/>
        </w:rPr>
        <w:t>=</w:t>
      </w:r>
      <w:r w:rsidRPr="0003648D">
        <w:rPr>
          <w:bCs/>
          <w:lang w:val="pt-BR"/>
        </w:rPr>
        <w:tab/>
        <w:t>AGRMAXON</w:t>
      </w:r>
      <w:r w:rsidRPr="0003648D">
        <w:rPr>
          <w:bCs/>
          <w:i/>
          <w:vertAlign w:val="subscript"/>
          <w:lang w:val="pt-BR"/>
        </w:rPr>
        <w:t xml:space="preserve"> q, p, r</w:t>
      </w:r>
      <w:r w:rsidRPr="0003648D">
        <w:rPr>
          <w:bCs/>
          <w:lang w:val="pt-BR"/>
        </w:rPr>
        <w:t xml:space="preserve"> / AGRTOT</w:t>
      </w:r>
      <w:r w:rsidRPr="0003648D">
        <w:rPr>
          <w:bCs/>
          <w:i/>
          <w:vertAlign w:val="subscript"/>
          <w:lang w:val="pt-BR"/>
        </w:rPr>
        <w:t xml:space="preserve"> q, p, r</w:t>
      </w:r>
    </w:p>
    <w:p w:rsidR="00BA7A09" w:rsidRPr="0003648D" w:rsidRDefault="00BA7A09" w:rsidP="00BA7A09">
      <w:pPr>
        <w:tabs>
          <w:tab w:val="left" w:pos="2340"/>
          <w:tab w:val="left" w:pos="3420"/>
          <w:tab w:val="left" w:pos="4500"/>
        </w:tabs>
        <w:spacing w:after="240"/>
        <w:ind w:left="4147" w:hanging="3067"/>
        <w:rPr>
          <w:i/>
          <w:vertAlign w:val="subscript"/>
        </w:rPr>
      </w:pPr>
      <w:r w:rsidRPr="0003648D">
        <w:rPr>
          <w:bCs/>
          <w:lang w:val="pt-BR"/>
        </w:rPr>
        <w:t>Otherwise:</w:t>
      </w:r>
      <w:r w:rsidRPr="0003648D">
        <w:rPr>
          <w:bCs/>
          <w:lang w:val="pt-BR"/>
        </w:rPr>
        <w:tab/>
      </w:r>
      <w:r w:rsidRPr="0003648D">
        <w:rPr>
          <w:bCs/>
          <w:iCs/>
        </w:rPr>
        <w:t xml:space="preserve">DASUCAP </w:t>
      </w:r>
      <w:r w:rsidRPr="0003648D">
        <w:rPr>
          <w:bCs/>
          <w:i/>
          <w:vertAlign w:val="subscript"/>
        </w:rPr>
        <w:t>q, p, r</w:t>
      </w:r>
      <w:r w:rsidRPr="0003648D">
        <w:rPr>
          <w:bCs/>
          <w:iCs/>
        </w:rPr>
        <w:tab/>
        <w:t>=</w:t>
      </w:r>
      <w:r w:rsidRPr="0003648D">
        <w:rPr>
          <w:bCs/>
          <w:iCs/>
        </w:rPr>
        <w:tab/>
        <w:t>Max</w:t>
      </w:r>
      <w:r w:rsidRPr="0003648D">
        <w:rPr>
          <w:bCs/>
          <w:i/>
          <w:vertAlign w:val="subscript"/>
          <w:lang w:val="pt-BR"/>
        </w:rPr>
        <w:t>c</w:t>
      </w:r>
      <w:r w:rsidRPr="0003648D">
        <w:rPr>
          <w:bCs/>
          <w:iCs/>
        </w:rPr>
        <w:t>(AGGRATIO</w:t>
      </w:r>
      <w:r w:rsidRPr="0003648D">
        <w:rPr>
          <w:bCs/>
          <w:i/>
          <w:vertAlign w:val="subscript"/>
          <w:lang w:val="pt-BR"/>
        </w:rPr>
        <w:t xml:space="preserve"> q,p,r</w:t>
      </w:r>
      <w:r w:rsidRPr="0003648D">
        <w:rPr>
          <w:bCs/>
          <w:iCs/>
        </w:rPr>
        <w:t>) * RCGSC</w:t>
      </w:r>
      <w:r w:rsidRPr="0003648D">
        <w:rPr>
          <w:bCs/>
          <w:lang w:val="pt-BR"/>
        </w:rPr>
        <w:tab/>
      </w:r>
    </w:p>
    <w:p w:rsidR="00BA7A09" w:rsidRPr="0003648D" w:rsidRDefault="00BA7A09" w:rsidP="00BA7A09">
      <w:pPr>
        <w:tabs>
          <w:tab w:val="left" w:pos="2352"/>
          <w:tab w:val="left" w:pos="3420"/>
          <w:tab w:val="left" w:pos="3822"/>
        </w:tabs>
        <w:spacing w:after="240"/>
        <w:ind w:left="720"/>
        <w:rPr>
          <w:b/>
          <w:bCs/>
          <w:iCs/>
          <w:lang w:val="x-none" w:eastAsia="x-none"/>
        </w:rPr>
      </w:pPr>
      <w:r w:rsidRPr="0003648D">
        <w:rPr>
          <w:b/>
          <w:bCs/>
          <w:iCs/>
          <w:lang w:val="x-none" w:eastAsia="x-none"/>
        </w:rPr>
        <w:t>For Combined Cycle Trains,</w:t>
      </w:r>
    </w:p>
    <w:p w:rsidR="00BA7A09" w:rsidRPr="0003648D" w:rsidRDefault="00BA7A09" w:rsidP="00BA7A09">
      <w:pPr>
        <w:tabs>
          <w:tab w:val="left" w:pos="2352"/>
          <w:tab w:val="left" w:pos="2700"/>
          <w:tab w:val="left" w:pos="3420"/>
          <w:tab w:val="left" w:pos="3822"/>
        </w:tabs>
        <w:spacing w:after="240"/>
        <w:ind w:left="3060" w:hanging="2340"/>
        <w:rPr>
          <w:bCs/>
          <w:iCs/>
          <w:lang w:val="x-none" w:eastAsia="x-none"/>
        </w:rPr>
      </w:pPr>
      <w:r w:rsidRPr="0003648D">
        <w:rPr>
          <w:bCs/>
          <w:iCs/>
          <w:lang w:val="x-none" w:eastAsia="x-none"/>
        </w:rPr>
        <w:t xml:space="preserve">DAMGCOST </w:t>
      </w:r>
      <w:r w:rsidRPr="0003648D">
        <w:rPr>
          <w:bCs/>
          <w:i/>
          <w:iCs/>
          <w:vertAlign w:val="subscript"/>
          <w:lang w:val="x-none" w:eastAsia="x-none"/>
        </w:rPr>
        <w:t>q, p, r</w:t>
      </w:r>
      <w:r w:rsidRPr="0003648D">
        <w:rPr>
          <w:bCs/>
          <w:iCs/>
          <w:lang w:val="x-none" w:eastAsia="x-none"/>
        </w:rPr>
        <w:tab/>
        <w:t>=</w:t>
      </w:r>
      <w:r w:rsidRPr="0003648D">
        <w:rPr>
          <w:bCs/>
          <w:iCs/>
          <w:lang w:eastAsia="x-none"/>
        </w:rPr>
        <w:tab/>
        <w:t>Min(</w:t>
      </w:r>
      <w:r w:rsidRPr="0003648D">
        <w:rPr>
          <w:bCs/>
          <w:iCs/>
          <w:lang w:val="x-none" w:eastAsia="x-none"/>
        </w:rPr>
        <w:t xml:space="preserve">DASUO </w:t>
      </w:r>
      <w:r w:rsidRPr="0003648D">
        <w:rPr>
          <w:bCs/>
          <w:i/>
          <w:iCs/>
          <w:vertAlign w:val="subscript"/>
          <w:lang w:val="x-none" w:eastAsia="x-none"/>
        </w:rPr>
        <w:t>q, p, r</w:t>
      </w:r>
      <w:r w:rsidRPr="0003648D">
        <w:rPr>
          <w:bCs/>
          <w:iCs/>
          <w:lang w:val="x-none" w:eastAsia="x-none"/>
        </w:rPr>
        <w:t xml:space="preserve"> </w:t>
      </w:r>
      <w:r w:rsidRPr="0003648D">
        <w:rPr>
          <w:bCs/>
          <w:iCs/>
          <w:lang w:eastAsia="x-none"/>
        </w:rPr>
        <w:t xml:space="preserve">, </w:t>
      </w:r>
      <w:r w:rsidRPr="0003648D">
        <w:rPr>
          <w:bCs/>
          <w:iCs/>
          <w:lang w:val="pt-BR" w:eastAsia="x-none"/>
        </w:rPr>
        <w:t>DASUCAP</w:t>
      </w:r>
      <w:r w:rsidRPr="0003648D">
        <w:rPr>
          <w:bCs/>
          <w:i/>
          <w:iCs/>
          <w:vertAlign w:val="subscript"/>
          <w:lang w:val="pt-BR" w:eastAsia="x-none"/>
        </w:rPr>
        <w:t>q, p, r</w:t>
      </w:r>
      <w:r w:rsidRPr="0003648D">
        <w:rPr>
          <w:bCs/>
          <w:iCs/>
          <w:lang w:val="pt-BR" w:eastAsia="x-none"/>
        </w:rPr>
        <w:t xml:space="preserve">) </w:t>
      </w:r>
      <w:r w:rsidRPr="0003648D">
        <w:rPr>
          <w:bCs/>
          <w:iCs/>
          <w:lang w:val="x-none" w:eastAsia="x-none"/>
        </w:rPr>
        <w:t xml:space="preserve">+ </w:t>
      </w:r>
      <w:r w:rsidR="00C26407">
        <w:rPr>
          <w:noProof/>
          <w:position w:val="-20"/>
        </w:rPr>
        <w:drawing>
          <wp:inline distT="0" distB="0" distL="0" distR="0">
            <wp:extent cx="111125" cy="278130"/>
            <wp:effectExtent l="0" t="0" r="3175"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125" cy="278130"/>
                    </a:xfrm>
                    <a:prstGeom prst="rect">
                      <a:avLst/>
                    </a:prstGeom>
                    <a:noFill/>
                    <a:ln>
                      <a:noFill/>
                    </a:ln>
                  </pic:spPr>
                </pic:pic>
              </a:graphicData>
            </a:graphic>
          </wp:inline>
        </w:drawing>
      </w:r>
      <w:r w:rsidRPr="0003648D">
        <w:rPr>
          <w:bCs/>
          <w:iCs/>
          <w:noProof/>
          <w:position w:val="-20"/>
          <w:lang w:val="x-none" w:eastAsia="x-none"/>
        </w:rPr>
        <w:t xml:space="preserve"> </w:t>
      </w:r>
      <w:r w:rsidRPr="0003648D">
        <w:rPr>
          <w:bCs/>
          <w:iCs/>
          <w:lang w:val="x-none" w:eastAsia="x-none"/>
        </w:rPr>
        <w:t>(</w:t>
      </w:r>
      <w:r w:rsidRPr="0003648D">
        <w:rPr>
          <w:bCs/>
          <w:iCs/>
          <w:lang w:eastAsia="x-none"/>
        </w:rPr>
        <w:t>Min(</w:t>
      </w:r>
      <w:r w:rsidRPr="0003648D">
        <w:rPr>
          <w:bCs/>
          <w:iCs/>
          <w:lang w:val="x-none" w:eastAsia="x-none"/>
        </w:rPr>
        <w:t xml:space="preserve">DAMEO </w:t>
      </w:r>
      <w:r w:rsidRPr="0003648D">
        <w:rPr>
          <w:bCs/>
          <w:i/>
          <w:iCs/>
          <w:vertAlign w:val="subscript"/>
          <w:lang w:val="x-none" w:eastAsia="x-none"/>
        </w:rPr>
        <w:t>q, p, r, h</w:t>
      </w:r>
      <w:r w:rsidRPr="0003648D">
        <w:rPr>
          <w:bCs/>
          <w:i/>
          <w:iCs/>
          <w:vertAlign w:val="subscript"/>
          <w:lang w:eastAsia="x-none"/>
        </w:rPr>
        <w:t xml:space="preserve"> </w:t>
      </w:r>
      <w:r w:rsidRPr="0003648D">
        <w:rPr>
          <w:bCs/>
          <w:iCs/>
          <w:lang w:val="pt-BR" w:eastAsia="x-none"/>
        </w:rPr>
        <w:t xml:space="preserve">, </w:t>
      </w:r>
      <w:r w:rsidRPr="0003648D">
        <w:rPr>
          <w:bCs/>
          <w:iCs/>
          <w:lang w:val="x-none" w:eastAsia="x-none"/>
        </w:rPr>
        <w:t>DAMECAP</w:t>
      </w:r>
      <w:r w:rsidRPr="0003648D">
        <w:rPr>
          <w:bCs/>
          <w:i/>
          <w:iCs/>
          <w:vertAlign w:val="subscript"/>
          <w:lang w:val="pt-BR" w:eastAsia="x-none"/>
        </w:rPr>
        <w:t xml:space="preserve"> q, p, r,h</w:t>
      </w:r>
      <w:r w:rsidRPr="0003648D">
        <w:rPr>
          <w:bCs/>
          <w:iCs/>
          <w:lang w:val="pt-BR" w:eastAsia="x-none"/>
        </w:rPr>
        <w:t>)</w:t>
      </w:r>
      <w:r w:rsidRPr="0003648D">
        <w:rPr>
          <w:bCs/>
          <w:iCs/>
          <w:lang w:val="x-none" w:eastAsia="x-none"/>
        </w:rPr>
        <w:t xml:space="preserve"> * DALSL</w:t>
      </w:r>
      <w:r w:rsidRPr="0003648D">
        <w:rPr>
          <w:bCs/>
          <w:iCs/>
          <w:vertAlign w:val="subscript"/>
          <w:lang w:val="x-none" w:eastAsia="x-none"/>
        </w:rPr>
        <w:t xml:space="preserve"> </w:t>
      </w:r>
      <w:r w:rsidRPr="0003648D">
        <w:rPr>
          <w:bCs/>
          <w:i/>
          <w:iCs/>
          <w:vertAlign w:val="subscript"/>
          <w:lang w:val="x-none" w:eastAsia="x-none"/>
        </w:rPr>
        <w:t>q, p, r, h</w:t>
      </w:r>
      <w:r w:rsidRPr="0003648D">
        <w:rPr>
          <w:bCs/>
          <w:iCs/>
          <w:lang w:val="x-none" w:eastAsia="x-none"/>
        </w:rPr>
        <w:t>)</w:t>
      </w:r>
      <w:r w:rsidRPr="0003648D">
        <w:rPr>
          <w:bCs/>
          <w:iCs/>
          <w:lang w:eastAsia="x-none"/>
        </w:rPr>
        <w:t xml:space="preserve"> </w:t>
      </w:r>
      <w:r w:rsidRPr="0003648D">
        <w:rPr>
          <w:bCs/>
          <w:iCs/>
          <w:lang w:val="x-none" w:eastAsia="x-none"/>
        </w:rPr>
        <w:t xml:space="preserve">+ (Max(0, </w:t>
      </w:r>
      <w:r w:rsidRPr="0003648D">
        <w:rPr>
          <w:bCs/>
          <w:iCs/>
          <w:lang w:eastAsia="x-none"/>
        </w:rPr>
        <w:t>Min(</w:t>
      </w:r>
      <w:r w:rsidRPr="0003648D">
        <w:rPr>
          <w:bCs/>
          <w:iCs/>
          <w:lang w:val="x-none" w:eastAsia="x-none"/>
        </w:rPr>
        <w:t xml:space="preserve">DASUO </w:t>
      </w:r>
      <w:r w:rsidRPr="0003648D">
        <w:rPr>
          <w:bCs/>
          <w:i/>
          <w:iCs/>
          <w:vertAlign w:val="subscript"/>
          <w:lang w:val="x-none" w:eastAsia="x-none"/>
        </w:rPr>
        <w:t>afterCCGR</w:t>
      </w:r>
      <w:r w:rsidRPr="0003648D">
        <w:rPr>
          <w:bCs/>
          <w:iCs/>
          <w:lang w:val="x-none" w:eastAsia="x-none"/>
        </w:rPr>
        <w:t xml:space="preserve"> </w:t>
      </w:r>
      <w:r w:rsidRPr="0003648D">
        <w:rPr>
          <w:bCs/>
          <w:iCs/>
          <w:lang w:val="pt-BR" w:eastAsia="x-none"/>
        </w:rPr>
        <w:t>, DASUCAP</w:t>
      </w:r>
      <w:r w:rsidRPr="0003648D">
        <w:rPr>
          <w:bCs/>
          <w:i/>
          <w:iCs/>
          <w:vertAlign w:val="subscript"/>
          <w:lang w:val="pt-BR" w:eastAsia="x-none"/>
        </w:rPr>
        <w:t>afterCCGR</w:t>
      </w:r>
      <w:r w:rsidRPr="0003648D">
        <w:rPr>
          <w:bCs/>
          <w:iCs/>
          <w:lang w:val="pt-BR" w:eastAsia="x-none"/>
        </w:rPr>
        <w:t xml:space="preserve">) </w:t>
      </w:r>
      <w:r w:rsidRPr="0003648D">
        <w:rPr>
          <w:bCs/>
          <w:iCs/>
          <w:lang w:val="x-none" w:eastAsia="x-none"/>
        </w:rPr>
        <w:t xml:space="preserve">– </w:t>
      </w:r>
      <w:r w:rsidRPr="0003648D">
        <w:rPr>
          <w:bCs/>
          <w:iCs/>
          <w:lang w:eastAsia="x-none"/>
        </w:rPr>
        <w:t>Min(</w:t>
      </w:r>
      <w:r w:rsidRPr="0003648D">
        <w:rPr>
          <w:bCs/>
          <w:iCs/>
          <w:lang w:val="x-none" w:eastAsia="x-none"/>
        </w:rPr>
        <w:t xml:space="preserve">DASUO </w:t>
      </w:r>
      <w:r w:rsidRPr="0003648D">
        <w:rPr>
          <w:bCs/>
          <w:i/>
          <w:iCs/>
          <w:vertAlign w:val="subscript"/>
          <w:lang w:val="x-none" w:eastAsia="x-none"/>
        </w:rPr>
        <w:t>beforeCCGR</w:t>
      </w:r>
      <w:r w:rsidRPr="0003648D">
        <w:rPr>
          <w:bCs/>
          <w:i/>
          <w:iCs/>
          <w:vertAlign w:val="subscript"/>
          <w:lang w:eastAsia="x-none"/>
        </w:rPr>
        <w:t xml:space="preserve"> </w:t>
      </w:r>
      <w:r w:rsidRPr="0003648D">
        <w:rPr>
          <w:bCs/>
          <w:iCs/>
          <w:lang w:val="pt-BR" w:eastAsia="x-none"/>
        </w:rPr>
        <w:t>, DASUCAP</w:t>
      </w:r>
      <w:r w:rsidRPr="0003648D">
        <w:rPr>
          <w:bCs/>
          <w:i/>
          <w:iCs/>
          <w:vertAlign w:val="subscript"/>
          <w:lang w:val="pt-BR" w:eastAsia="x-none"/>
        </w:rPr>
        <w:t>beforeCCGR</w:t>
      </w:r>
      <w:r w:rsidRPr="0003648D">
        <w:rPr>
          <w:bCs/>
          <w:iCs/>
          <w:lang w:val="x-none" w:eastAsia="x-none"/>
        </w:rPr>
        <w:t>))</w:t>
      </w:r>
      <w:r w:rsidRPr="0003648D">
        <w:rPr>
          <w:bCs/>
          <w:iCs/>
          <w:lang w:eastAsia="x-none"/>
        </w:rPr>
        <w:t xml:space="preserve"> </w:t>
      </w:r>
      <w:r w:rsidRPr="0003648D">
        <w:rPr>
          <w:bCs/>
          <w:iCs/>
          <w:lang w:val="x-none" w:eastAsia="x-none"/>
        </w:rPr>
        <w:t xml:space="preserve">+ </w:t>
      </w:r>
      <w:r w:rsidR="00C26407">
        <w:rPr>
          <w:noProof/>
          <w:position w:val="-20"/>
        </w:rPr>
        <w:drawing>
          <wp:inline distT="0" distB="0" distL="0" distR="0">
            <wp:extent cx="111125" cy="278130"/>
            <wp:effectExtent l="0" t="0" r="3175"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125" cy="278130"/>
                    </a:xfrm>
                    <a:prstGeom prst="rect">
                      <a:avLst/>
                    </a:prstGeom>
                    <a:noFill/>
                    <a:ln>
                      <a:noFill/>
                    </a:ln>
                  </pic:spPr>
                </pic:pic>
              </a:graphicData>
            </a:graphic>
          </wp:inline>
        </w:drawing>
      </w:r>
      <w:r w:rsidRPr="0003648D">
        <w:rPr>
          <w:bCs/>
          <w:iCs/>
          <w:noProof/>
          <w:position w:val="-20"/>
          <w:lang w:val="x-none" w:eastAsia="x-none"/>
        </w:rPr>
        <w:t xml:space="preserve"> </w:t>
      </w:r>
      <w:r w:rsidRPr="0003648D">
        <w:rPr>
          <w:bCs/>
          <w:iCs/>
          <w:lang w:val="x-none" w:eastAsia="x-none"/>
        </w:rPr>
        <w:t xml:space="preserve">(DAAIEC </w:t>
      </w:r>
      <w:r w:rsidRPr="0003648D">
        <w:rPr>
          <w:bCs/>
          <w:i/>
          <w:iCs/>
          <w:vertAlign w:val="subscript"/>
          <w:lang w:val="x-none" w:eastAsia="x-none"/>
        </w:rPr>
        <w:t>q, p, r, h</w:t>
      </w:r>
      <w:r w:rsidRPr="0003648D">
        <w:rPr>
          <w:bCs/>
          <w:iCs/>
          <w:lang w:val="x-none" w:eastAsia="x-none"/>
        </w:rPr>
        <w:t xml:space="preserve"> * (DAESR </w:t>
      </w:r>
      <w:r w:rsidRPr="0003648D">
        <w:rPr>
          <w:bCs/>
          <w:i/>
          <w:iCs/>
          <w:vertAlign w:val="subscript"/>
          <w:lang w:val="x-none" w:eastAsia="x-none"/>
        </w:rPr>
        <w:t>q, p, r, h</w:t>
      </w:r>
      <w:r w:rsidRPr="0003648D">
        <w:rPr>
          <w:bCs/>
          <w:iCs/>
          <w:lang w:val="x-none" w:eastAsia="x-none"/>
        </w:rPr>
        <w:t xml:space="preserve"> – DALSL </w:t>
      </w:r>
      <w:r w:rsidRPr="0003648D">
        <w:rPr>
          <w:bCs/>
          <w:i/>
          <w:iCs/>
          <w:vertAlign w:val="subscript"/>
          <w:lang w:val="x-none" w:eastAsia="x-none"/>
        </w:rPr>
        <w:t>q, p, r, h</w:t>
      </w:r>
      <w:r w:rsidRPr="0003648D">
        <w:rPr>
          <w:bCs/>
          <w:iCs/>
          <w:lang w:val="x-none" w:eastAsia="x-none"/>
        </w:rPr>
        <w:t>))</w:t>
      </w:r>
    </w:p>
    <w:p w:rsidR="00BA7A09" w:rsidRPr="0003648D" w:rsidRDefault="00BA7A09" w:rsidP="00BA7A09">
      <w:pPr>
        <w:tabs>
          <w:tab w:val="left" w:pos="2352"/>
          <w:tab w:val="left" w:pos="3420"/>
          <w:tab w:val="left" w:pos="3822"/>
        </w:tabs>
        <w:spacing w:after="240"/>
        <w:ind w:left="720" w:hanging="720"/>
        <w:rPr>
          <w:bCs/>
          <w:iCs/>
          <w:lang w:val="x-none" w:eastAsia="x-none"/>
        </w:rPr>
      </w:pPr>
      <w:r w:rsidRPr="0003648D" w:rsidDel="000608E3">
        <w:rPr>
          <w:b/>
          <w:bCs/>
          <w:iCs/>
          <w:lang w:val="x-none" w:eastAsia="x-none"/>
        </w:rPr>
        <w:t xml:space="preserve"> </w:t>
      </w:r>
      <w:r w:rsidRPr="0003648D">
        <w:rPr>
          <w:bCs/>
          <w:iCs/>
          <w:lang w:val="x-none" w:eastAsia="x-none"/>
        </w:rPr>
        <w:t>(</w:t>
      </w:r>
      <w:r w:rsidRPr="0003648D">
        <w:rPr>
          <w:bCs/>
          <w:iCs/>
          <w:lang w:eastAsia="x-none"/>
        </w:rPr>
        <w:t>7</w:t>
      </w:r>
      <w:r w:rsidRPr="0003648D">
        <w:rPr>
          <w:bCs/>
          <w:iCs/>
          <w:lang w:val="x-none" w:eastAsia="x-none"/>
        </w:rPr>
        <w:t>)</w:t>
      </w:r>
      <w:r w:rsidRPr="0003648D">
        <w:rPr>
          <w:bCs/>
          <w:iCs/>
          <w:lang w:val="x-none" w:eastAsia="x-none"/>
        </w:rPr>
        <w:tab/>
        <w:t>The Day-Ahead Make-Whole Revenue is calculated for each DAM-Committed Generation Resource as follows:</w:t>
      </w:r>
    </w:p>
    <w:p w:rsidR="00BA7A09" w:rsidRPr="0003648D" w:rsidRDefault="00BA7A09" w:rsidP="00BA7A09">
      <w:pPr>
        <w:tabs>
          <w:tab w:val="left" w:pos="2340"/>
          <w:tab w:val="left" w:pos="2700"/>
        </w:tabs>
        <w:spacing w:after="240"/>
        <w:ind w:left="3060" w:hanging="2340"/>
        <w:rPr>
          <w:bCs/>
          <w:i/>
          <w:vertAlign w:val="subscript"/>
          <w:lang w:val="x-none" w:eastAsia="x-none"/>
        </w:rPr>
      </w:pPr>
      <w:r w:rsidRPr="0003648D">
        <w:rPr>
          <w:bCs/>
          <w:lang w:val="x-none" w:eastAsia="x-none"/>
        </w:rPr>
        <w:t xml:space="preserve">DAEREV </w:t>
      </w:r>
      <w:r w:rsidRPr="0003648D">
        <w:rPr>
          <w:bCs/>
          <w:i/>
          <w:vertAlign w:val="subscript"/>
          <w:lang w:val="x-none" w:eastAsia="x-none"/>
        </w:rPr>
        <w:t>q, p, r, h</w:t>
      </w:r>
      <w:r w:rsidRPr="0003648D">
        <w:rPr>
          <w:bCs/>
          <w:i/>
          <w:vertAlign w:val="subscript"/>
          <w:lang w:val="x-none" w:eastAsia="x-none"/>
        </w:rPr>
        <w:tab/>
      </w:r>
      <w:r w:rsidRPr="0003648D">
        <w:rPr>
          <w:bCs/>
          <w:lang w:val="x-none" w:eastAsia="x-none"/>
        </w:rPr>
        <w:tab/>
        <w:t>=</w:t>
      </w:r>
      <w:r w:rsidRPr="0003648D">
        <w:rPr>
          <w:bCs/>
          <w:lang w:val="x-none" w:eastAsia="x-none"/>
        </w:rPr>
        <w:tab/>
        <w:t xml:space="preserve">(-1) * DASPP </w:t>
      </w:r>
      <w:r w:rsidRPr="0003648D">
        <w:rPr>
          <w:bCs/>
          <w:i/>
          <w:vertAlign w:val="subscript"/>
          <w:lang w:val="x-none" w:eastAsia="x-none"/>
        </w:rPr>
        <w:t>p, h</w:t>
      </w:r>
      <w:r w:rsidRPr="0003648D">
        <w:rPr>
          <w:bCs/>
          <w:lang w:val="x-none" w:eastAsia="x-none"/>
        </w:rPr>
        <w:t xml:space="preserve"> * DAESR </w:t>
      </w:r>
      <w:r w:rsidRPr="0003648D">
        <w:rPr>
          <w:bCs/>
          <w:i/>
          <w:vertAlign w:val="subscript"/>
          <w:lang w:val="x-none" w:eastAsia="x-none"/>
        </w:rPr>
        <w:t>q, p, r, h</w:t>
      </w:r>
    </w:p>
    <w:p w:rsidR="00BA7A09" w:rsidRPr="0003648D" w:rsidRDefault="00BA7A09" w:rsidP="00BA7A09">
      <w:pPr>
        <w:tabs>
          <w:tab w:val="left" w:pos="2340"/>
          <w:tab w:val="left" w:pos="2700"/>
        </w:tabs>
        <w:spacing w:after="240"/>
        <w:ind w:left="3060" w:hanging="2340"/>
        <w:rPr>
          <w:bCs/>
          <w:lang w:val="x-none" w:eastAsia="x-none"/>
        </w:rPr>
      </w:pPr>
      <w:r w:rsidRPr="0003648D">
        <w:rPr>
          <w:bCs/>
          <w:lang w:val="x-none" w:eastAsia="x-none"/>
        </w:rPr>
        <w:lastRenderedPageBreak/>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rsidR="00BA7A09" w:rsidRPr="0003648D" w:rsidRDefault="00BA7A09" w:rsidP="00BA7A09">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q,DAM, h</w:t>
      </w:r>
      <w:r w:rsidRPr="0003648D">
        <w:rPr>
          <w:bCs/>
          <w:lang w:val="x-none" w:eastAsia="x-none"/>
        </w:rPr>
        <w:t xml:space="preserve">) </w:t>
      </w:r>
    </w:p>
    <w:p w:rsidR="00BA7A09" w:rsidRPr="0003648D" w:rsidRDefault="00BA7A09" w:rsidP="00BA7A09">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MCPCRR </w:t>
      </w:r>
      <w:r w:rsidRPr="0003648D">
        <w:rPr>
          <w:bCs/>
          <w:i/>
          <w:vertAlign w:val="subscript"/>
          <w:lang w:val="x-none" w:eastAsia="x-none"/>
        </w:rPr>
        <w:t xml:space="preserve">DAM, h </w:t>
      </w:r>
      <w:r w:rsidRPr="0003648D">
        <w:rPr>
          <w:bCs/>
          <w:lang w:val="x-none" w:eastAsia="x-none"/>
        </w:rPr>
        <w:t xml:space="preserve"> * PCRRR</w:t>
      </w:r>
      <w:r w:rsidRPr="0003648D">
        <w:rPr>
          <w:bCs/>
          <w:i/>
          <w:lang w:val="x-none" w:eastAsia="x-none"/>
        </w:rPr>
        <w:t xml:space="preserve"> </w:t>
      </w:r>
      <w:r w:rsidRPr="0003648D">
        <w:rPr>
          <w:bCs/>
          <w:i/>
          <w:vertAlign w:val="subscript"/>
          <w:lang w:val="x-none" w:eastAsia="x-none"/>
        </w:rPr>
        <w:t>r, q,DAM, h</w:t>
      </w:r>
      <w:r w:rsidRPr="0003648D">
        <w:rPr>
          <w:bCs/>
          <w:lang w:val="x-none" w:eastAsia="x-none"/>
        </w:rPr>
        <w:t xml:space="preserve">) </w:t>
      </w:r>
    </w:p>
    <w:p w:rsidR="00970017" w:rsidRDefault="00BA7A09" w:rsidP="00BA7A09">
      <w:pPr>
        <w:tabs>
          <w:tab w:val="left" w:pos="2340"/>
          <w:tab w:val="left" w:pos="2700"/>
        </w:tabs>
        <w:spacing w:after="240"/>
        <w:ind w:left="3060" w:hanging="2340"/>
        <w:rPr>
          <w:ins w:id="633" w:author="STEC" w:date="2018-09-14T16:37:00Z"/>
          <w:bCs/>
          <w:lang w:val="x-none" w:eastAsia="x-none"/>
        </w:rPr>
      </w:pPr>
      <w:r w:rsidRPr="0003648D">
        <w:rPr>
          <w:bCs/>
          <w:lang w:val="x-none" w:eastAsia="x-none"/>
        </w:rPr>
        <w:tab/>
      </w:r>
      <w:r w:rsidRPr="0003648D">
        <w:rPr>
          <w:bCs/>
          <w:lang w:val="x-none" w:eastAsia="x-none"/>
        </w:rPr>
        <w:tab/>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q,DAM, h</w:t>
      </w:r>
      <w:r w:rsidRPr="0003648D">
        <w:rPr>
          <w:bCs/>
          <w:lang w:val="x-none" w:eastAsia="x-none"/>
        </w:rPr>
        <w:t>)</w:t>
      </w:r>
    </w:p>
    <w:p w:rsidR="00970017" w:rsidRDefault="00970017" w:rsidP="00BA7A09">
      <w:pPr>
        <w:tabs>
          <w:tab w:val="left" w:pos="2340"/>
          <w:tab w:val="left" w:pos="2700"/>
        </w:tabs>
        <w:spacing w:after="240"/>
        <w:ind w:left="3060" w:hanging="2340"/>
        <w:rPr>
          <w:ins w:id="634" w:author="STEC" w:date="2018-09-14T16:35:00Z"/>
          <w:bCs/>
          <w:lang w:val="x-none" w:eastAsia="x-none"/>
        </w:rPr>
      </w:pPr>
      <w:ins w:id="635" w:author="STEC" w:date="2018-09-14T16:37:00Z">
        <w:r>
          <w:rPr>
            <w:bCs/>
            <w:lang w:val="x-none" w:eastAsia="x-none"/>
          </w:rPr>
          <w:tab/>
        </w:r>
        <w:r>
          <w:rPr>
            <w:bCs/>
            <w:lang w:val="x-none" w:eastAsia="x-none"/>
          </w:rPr>
          <w:tab/>
        </w:r>
        <w:r w:rsidRPr="0003648D">
          <w:rPr>
            <w:bCs/>
            <w:lang w:val="x-none" w:eastAsia="x-none"/>
          </w:rPr>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q,DAM, h</w:t>
        </w:r>
        <w:r w:rsidRPr="0003648D">
          <w:rPr>
            <w:bCs/>
            <w:lang w:val="x-none" w:eastAsia="x-none"/>
          </w:rPr>
          <w:t>)</w:t>
        </w:r>
      </w:ins>
    </w:p>
    <w:p w:rsidR="00BA7A09" w:rsidRPr="0003648D" w:rsidRDefault="00BA7A09" w:rsidP="00BA7A09">
      <w:pPr>
        <w:tabs>
          <w:tab w:val="left" w:pos="2340"/>
          <w:tab w:val="left" w:pos="2700"/>
        </w:tabs>
        <w:spacing w:after="240"/>
        <w:ind w:left="3060" w:hanging="2340"/>
        <w:rPr>
          <w:bCs/>
          <w:lang w:eastAsia="x-none"/>
        </w:rPr>
      </w:pPr>
      <w:r w:rsidRPr="0003648D">
        <w:rPr>
          <w:bCs/>
          <w:lang w:val="x-none" w:eastAsia="x-none"/>
        </w:rPr>
        <w:t xml:space="preserve">  </w:t>
      </w:r>
    </w:p>
    <w:p w:rsidR="00BA7A09" w:rsidRPr="0003648D" w:rsidRDefault="00BA7A09" w:rsidP="00BA7A09">
      <w:r w:rsidRPr="0003648D">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BA7A09" w:rsidRPr="0003648D" w:rsidTr="00FF6149">
        <w:trPr>
          <w:cantSplit/>
          <w:tblHeader/>
        </w:trPr>
        <w:tc>
          <w:tcPr>
            <w:tcW w:w="1818" w:type="dxa"/>
          </w:tcPr>
          <w:p w:rsidR="00BA7A09" w:rsidRPr="0003648D" w:rsidRDefault="00BA7A09" w:rsidP="00FF6149">
            <w:pPr>
              <w:spacing w:after="120"/>
              <w:rPr>
                <w:b/>
                <w:iCs/>
                <w:sz w:val="20"/>
                <w:szCs w:val="20"/>
              </w:rPr>
            </w:pPr>
            <w:r w:rsidRPr="0003648D">
              <w:rPr>
                <w:b/>
                <w:iCs/>
                <w:sz w:val="20"/>
                <w:szCs w:val="20"/>
              </w:rPr>
              <w:t>Variable</w:t>
            </w:r>
          </w:p>
        </w:tc>
        <w:tc>
          <w:tcPr>
            <w:tcW w:w="900" w:type="dxa"/>
          </w:tcPr>
          <w:p w:rsidR="00BA7A09" w:rsidRPr="0003648D" w:rsidRDefault="00BA7A09" w:rsidP="00FF6149">
            <w:pPr>
              <w:spacing w:after="120"/>
              <w:rPr>
                <w:b/>
                <w:iCs/>
                <w:sz w:val="20"/>
                <w:szCs w:val="20"/>
              </w:rPr>
            </w:pPr>
            <w:r w:rsidRPr="0003648D">
              <w:rPr>
                <w:b/>
                <w:iCs/>
                <w:sz w:val="20"/>
                <w:szCs w:val="20"/>
              </w:rPr>
              <w:t>Unit</w:t>
            </w:r>
          </w:p>
        </w:tc>
        <w:tc>
          <w:tcPr>
            <w:tcW w:w="6790" w:type="dxa"/>
          </w:tcPr>
          <w:p w:rsidR="00BA7A09" w:rsidRPr="0003648D" w:rsidRDefault="00BA7A09" w:rsidP="00FF6149">
            <w:pPr>
              <w:spacing w:after="120"/>
              <w:rPr>
                <w:b/>
                <w:iCs/>
                <w:sz w:val="20"/>
                <w:szCs w:val="20"/>
              </w:rPr>
            </w:pPr>
            <w:r w:rsidRPr="0003648D">
              <w:rPr>
                <w:b/>
                <w:iCs/>
                <w:sz w:val="20"/>
                <w:szCs w:val="20"/>
              </w:rPr>
              <w:t>Definition</w:t>
            </w:r>
          </w:p>
        </w:tc>
      </w:tr>
      <w:tr w:rsidR="00BA7A09" w:rsidRPr="0003648D" w:rsidTr="00FF6149">
        <w:trPr>
          <w:cantSplit/>
        </w:trPr>
        <w:tc>
          <w:tcPr>
            <w:tcW w:w="1818" w:type="dxa"/>
          </w:tcPr>
          <w:p w:rsidR="00BA7A09" w:rsidRPr="0003648D" w:rsidRDefault="00BA7A09" w:rsidP="00FF6149">
            <w:pPr>
              <w:spacing w:after="60"/>
              <w:rPr>
                <w:iCs/>
                <w:sz w:val="20"/>
                <w:szCs w:val="20"/>
                <w:lang w:val="pt-BR"/>
              </w:rPr>
            </w:pPr>
            <w:r w:rsidRPr="0003648D">
              <w:rPr>
                <w:iCs/>
                <w:sz w:val="20"/>
                <w:szCs w:val="20"/>
                <w:lang w:val="pt-BR"/>
              </w:rPr>
              <w:t xml:space="preserve">DAMWAMT </w:t>
            </w:r>
            <w:r w:rsidRPr="0003648D">
              <w:rPr>
                <w:i/>
                <w:iCs/>
                <w:sz w:val="20"/>
                <w:szCs w:val="20"/>
                <w:vertAlign w:val="subscript"/>
                <w:lang w:val="pt-BR"/>
              </w:rPr>
              <w:t>q, p, r, h</w:t>
            </w:r>
          </w:p>
        </w:tc>
        <w:tc>
          <w:tcPr>
            <w:tcW w:w="900" w:type="dxa"/>
          </w:tcPr>
          <w:p w:rsidR="00BA7A09" w:rsidRPr="0003648D" w:rsidRDefault="00BA7A09" w:rsidP="00FF6149">
            <w:pPr>
              <w:spacing w:after="60"/>
              <w:rPr>
                <w:iCs/>
                <w:sz w:val="20"/>
                <w:szCs w:val="20"/>
              </w:rPr>
            </w:pPr>
            <w:r w:rsidRPr="0003648D">
              <w:rPr>
                <w:iCs/>
                <w:sz w:val="20"/>
                <w:szCs w:val="20"/>
              </w:rPr>
              <w:t>$</w:t>
            </w:r>
          </w:p>
        </w:tc>
        <w:tc>
          <w:tcPr>
            <w:tcW w:w="6790" w:type="dxa"/>
          </w:tcPr>
          <w:p w:rsidR="00BA7A09" w:rsidRPr="0003648D" w:rsidRDefault="00BA7A09" w:rsidP="00FF6149">
            <w:pPr>
              <w:spacing w:after="60"/>
              <w:rPr>
                <w:iCs/>
                <w:sz w:val="20"/>
                <w:szCs w:val="20"/>
              </w:rPr>
            </w:pPr>
            <w:r w:rsidRPr="0003648D">
              <w:rPr>
                <w:i/>
                <w:iCs/>
                <w:sz w:val="20"/>
                <w:szCs w:val="20"/>
              </w:rPr>
              <w:t>Day-Ahead Make-Whole Payment per QSE per Settlement Point per Resource per hour</w:t>
            </w:r>
            <w:r w:rsidRPr="0003648D">
              <w:rPr>
                <w:iCs/>
                <w:sz w:val="20"/>
                <w:szCs w:val="20"/>
              </w:rPr>
              <w:sym w:font="Symbol" w:char="F0BE"/>
            </w:r>
            <w:r w:rsidRPr="0003648D">
              <w:rPr>
                <w:iCs/>
                <w:sz w:val="20"/>
                <w:szCs w:val="20"/>
              </w:rPr>
              <w:t xml:space="preserve">The payment to QSE </w:t>
            </w:r>
            <w:r w:rsidRPr="0003648D">
              <w:rPr>
                <w:i/>
                <w:iCs/>
                <w:sz w:val="20"/>
                <w:szCs w:val="20"/>
              </w:rPr>
              <w:t>q</w:t>
            </w:r>
            <w:r w:rsidRPr="0003648D">
              <w:rPr>
                <w:iCs/>
                <w:sz w:val="20"/>
                <w:szCs w:val="20"/>
              </w:rPr>
              <w:t xml:space="preserve"> to make-whole the Startup Cost and energy cost of Resource </w:t>
            </w:r>
            <w:r w:rsidRPr="0003648D">
              <w:rPr>
                <w:i/>
                <w:iCs/>
                <w:sz w:val="20"/>
                <w:szCs w:val="20"/>
              </w:rPr>
              <w:t>r</w:t>
            </w:r>
            <w:r w:rsidRPr="0003648D">
              <w:rPr>
                <w:iCs/>
                <w:sz w:val="20"/>
                <w:szCs w:val="20"/>
              </w:rPr>
              <w:t xml:space="preserve"> committed in the DAM at Resource Node </w:t>
            </w:r>
            <w:r w:rsidRPr="0003648D">
              <w:rPr>
                <w:i/>
                <w:iCs/>
                <w:sz w:val="20"/>
                <w:szCs w:val="20"/>
              </w:rPr>
              <w:t>p</w:t>
            </w:r>
            <w:r w:rsidRPr="0003648D">
              <w:rPr>
                <w:iCs/>
                <w:sz w:val="20"/>
                <w:szCs w:val="20"/>
              </w:rPr>
              <w:t xml:space="preserve"> for the hour </w:t>
            </w:r>
            <w:r w:rsidRPr="0003648D">
              <w:rPr>
                <w:i/>
                <w:iCs/>
                <w:sz w:val="20"/>
                <w:szCs w:val="20"/>
              </w:rPr>
              <w:t>h</w:t>
            </w:r>
            <w:r w:rsidRPr="0003648D">
              <w:rPr>
                <w:iCs/>
                <w:sz w:val="20"/>
                <w:szCs w:val="20"/>
              </w:rPr>
              <w:t>.  When a Combined Cycle Generation Resource is committed in the DAM, payment is made to the Combined Cycle Train for the DAM-committed Combined Cycle Generation Resource.</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szCs w:val="20"/>
              </w:rPr>
              <w:t xml:space="preserve">DAMGCOST </w:t>
            </w:r>
            <w:r w:rsidRPr="0003648D">
              <w:rPr>
                <w:i/>
                <w:iCs/>
                <w:sz w:val="20"/>
                <w:szCs w:val="20"/>
                <w:vertAlign w:val="subscript"/>
              </w:rPr>
              <w:t>q, p, r</w:t>
            </w:r>
          </w:p>
        </w:tc>
        <w:tc>
          <w:tcPr>
            <w:tcW w:w="900" w:type="dxa"/>
          </w:tcPr>
          <w:p w:rsidR="00BA7A09" w:rsidRPr="0003648D" w:rsidRDefault="00BA7A09" w:rsidP="00FF6149">
            <w:pPr>
              <w:spacing w:after="60"/>
              <w:rPr>
                <w:iCs/>
                <w:sz w:val="20"/>
                <w:szCs w:val="20"/>
              </w:rPr>
            </w:pPr>
            <w:r w:rsidRPr="0003648D">
              <w:rPr>
                <w:iCs/>
                <w:sz w:val="20"/>
                <w:szCs w:val="20"/>
              </w:rPr>
              <w:t>$</w:t>
            </w:r>
          </w:p>
        </w:tc>
        <w:tc>
          <w:tcPr>
            <w:tcW w:w="6790" w:type="dxa"/>
          </w:tcPr>
          <w:p w:rsidR="00BA7A09" w:rsidRPr="0003648D" w:rsidRDefault="00BA7A09" w:rsidP="00FF6149">
            <w:pPr>
              <w:spacing w:after="60"/>
              <w:rPr>
                <w:i/>
                <w:iCs/>
                <w:sz w:val="20"/>
                <w:szCs w:val="20"/>
              </w:rPr>
            </w:pPr>
            <w:r w:rsidRPr="0003648D">
              <w:rPr>
                <w:i/>
                <w:iCs/>
                <w:sz w:val="20"/>
                <w:szCs w:val="20"/>
              </w:rPr>
              <w:t>Day-Ahead Market Guaranteed Amount per QSE per Settlement Point per Resource</w:t>
            </w:r>
            <w:r w:rsidRPr="0003648D">
              <w:rPr>
                <w:iCs/>
                <w:sz w:val="20"/>
                <w:szCs w:val="20"/>
              </w:rPr>
              <w:sym w:font="Symbol" w:char="F0BE"/>
            </w:r>
            <w:r w:rsidRPr="0003648D">
              <w:rPr>
                <w:iCs/>
                <w:sz w:val="20"/>
                <w:szCs w:val="20"/>
              </w:rPr>
              <w:t xml:space="preserve">The sum of the Startup Cost and the operating energy costs of the DAM-committed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DAM-commitment period.  Where for a Combined Cycle Train, the Resource </w:t>
            </w:r>
            <w:r w:rsidRPr="0003648D">
              <w:rPr>
                <w:i/>
                <w:iCs/>
                <w:sz w:val="20"/>
                <w:szCs w:val="20"/>
              </w:rPr>
              <w:t xml:space="preserve">r </w:t>
            </w:r>
            <w:r w:rsidRPr="0003648D">
              <w:rPr>
                <w:iCs/>
                <w:sz w:val="20"/>
                <w:szCs w:val="20"/>
              </w:rPr>
              <w:t xml:space="preserve">is a Combined Cycle Generation Resource within the Combined Cycle Train. </w:t>
            </w:r>
          </w:p>
        </w:tc>
      </w:tr>
      <w:tr w:rsidR="00BA7A09" w:rsidRPr="0003648D" w:rsidTr="00FF6149">
        <w:trPr>
          <w:cantSplit/>
        </w:trPr>
        <w:tc>
          <w:tcPr>
            <w:tcW w:w="1818" w:type="dxa"/>
          </w:tcPr>
          <w:p w:rsidR="00BA7A09" w:rsidRPr="0003648D" w:rsidRDefault="00BA7A09" w:rsidP="00FF6149">
            <w:pPr>
              <w:spacing w:after="60"/>
              <w:rPr>
                <w:iCs/>
                <w:sz w:val="20"/>
                <w:szCs w:val="20"/>
                <w:lang w:val="pt-BR"/>
              </w:rPr>
            </w:pPr>
            <w:r w:rsidRPr="0003648D">
              <w:rPr>
                <w:iCs/>
                <w:sz w:val="20"/>
                <w:szCs w:val="20"/>
                <w:lang w:val="pt-BR"/>
              </w:rPr>
              <w:t xml:space="preserve">DAEREV </w:t>
            </w:r>
            <w:r w:rsidRPr="0003648D">
              <w:rPr>
                <w:i/>
                <w:iCs/>
                <w:sz w:val="20"/>
                <w:szCs w:val="20"/>
                <w:vertAlign w:val="subscript"/>
                <w:lang w:val="pt-BR"/>
              </w:rPr>
              <w:t>q, p, r, h</w:t>
            </w:r>
          </w:p>
        </w:tc>
        <w:tc>
          <w:tcPr>
            <w:tcW w:w="900" w:type="dxa"/>
          </w:tcPr>
          <w:p w:rsidR="00BA7A09" w:rsidRPr="0003648D" w:rsidRDefault="00BA7A09" w:rsidP="00FF6149">
            <w:pPr>
              <w:spacing w:after="60"/>
              <w:rPr>
                <w:iCs/>
                <w:sz w:val="20"/>
                <w:szCs w:val="20"/>
              </w:rPr>
            </w:pPr>
            <w:r w:rsidRPr="0003648D">
              <w:rPr>
                <w:iCs/>
                <w:sz w:val="20"/>
                <w:szCs w:val="20"/>
              </w:rPr>
              <w:t>$</w:t>
            </w:r>
          </w:p>
        </w:tc>
        <w:tc>
          <w:tcPr>
            <w:tcW w:w="6790" w:type="dxa"/>
          </w:tcPr>
          <w:p w:rsidR="00BA7A09" w:rsidRPr="0003648D" w:rsidRDefault="00BA7A09" w:rsidP="00FF6149">
            <w:pPr>
              <w:spacing w:after="60"/>
              <w:rPr>
                <w:i/>
                <w:iCs/>
                <w:sz w:val="20"/>
                <w:szCs w:val="20"/>
              </w:rPr>
            </w:pPr>
            <w:r w:rsidRPr="0003648D">
              <w:rPr>
                <w:i/>
                <w:iCs/>
                <w:sz w:val="20"/>
                <w:szCs w:val="20"/>
              </w:rPr>
              <w:t>Day-Ahead Energy Revenue per QSE per Settlement Point per Resource by hour</w:t>
            </w:r>
            <w:r w:rsidRPr="0003648D">
              <w:rPr>
                <w:iCs/>
                <w:sz w:val="20"/>
                <w:szCs w:val="20"/>
              </w:rPr>
              <w:sym w:font="Symbol" w:char="F0BE"/>
            </w:r>
            <w:r w:rsidRPr="0003648D">
              <w:rPr>
                <w:iCs/>
                <w:sz w:val="20"/>
                <w:szCs w:val="20"/>
              </w:rPr>
              <w:t xml:space="preserve">The revenue received in the DAM for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based on the DAM Settlement Point Price,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szCs w:val="20"/>
                <w:lang w:val="pt-BR"/>
              </w:rPr>
              <w:t xml:space="preserve">DAASREV </w:t>
            </w:r>
            <w:r w:rsidRPr="0003648D">
              <w:rPr>
                <w:i/>
                <w:iCs/>
                <w:sz w:val="20"/>
                <w:szCs w:val="20"/>
                <w:vertAlign w:val="subscript"/>
                <w:lang w:val="pt-BR"/>
              </w:rPr>
              <w:t>q, r, h</w:t>
            </w:r>
          </w:p>
        </w:tc>
        <w:tc>
          <w:tcPr>
            <w:tcW w:w="900" w:type="dxa"/>
          </w:tcPr>
          <w:p w:rsidR="00BA7A09" w:rsidRPr="0003648D" w:rsidRDefault="00BA7A09" w:rsidP="00FF6149">
            <w:pPr>
              <w:spacing w:after="60"/>
              <w:rPr>
                <w:iCs/>
                <w:sz w:val="20"/>
                <w:szCs w:val="20"/>
              </w:rPr>
            </w:pPr>
            <w:r w:rsidRPr="0003648D">
              <w:rPr>
                <w:iCs/>
                <w:sz w:val="20"/>
                <w:szCs w:val="20"/>
              </w:rPr>
              <w:t>$</w:t>
            </w:r>
          </w:p>
        </w:tc>
        <w:tc>
          <w:tcPr>
            <w:tcW w:w="6790" w:type="dxa"/>
          </w:tcPr>
          <w:p w:rsidR="00BA7A09" w:rsidRPr="0003648D" w:rsidRDefault="00BA7A09" w:rsidP="00FF6149">
            <w:pPr>
              <w:spacing w:after="60"/>
              <w:rPr>
                <w:i/>
                <w:iCs/>
                <w:sz w:val="20"/>
                <w:szCs w:val="20"/>
              </w:rPr>
            </w:pPr>
            <w:r w:rsidRPr="0003648D">
              <w:rPr>
                <w:i/>
                <w:iCs/>
                <w:sz w:val="20"/>
                <w:szCs w:val="20"/>
              </w:rPr>
              <w:t>Day-Ahead Ancillary Service Revenue per QSE per Resource by hour</w:t>
            </w:r>
            <w:r w:rsidRPr="0003648D">
              <w:rPr>
                <w:iCs/>
                <w:sz w:val="20"/>
                <w:szCs w:val="20"/>
              </w:rPr>
              <w:sym w:font="Symbol" w:char="F0BE"/>
            </w:r>
            <w:r w:rsidRPr="0003648D">
              <w:rPr>
                <w:iCs/>
                <w:sz w:val="20"/>
                <w:szCs w:val="20"/>
              </w:rPr>
              <w:t xml:space="preserve">The revenue received in the DAM for Resource </w:t>
            </w:r>
            <w:r w:rsidRPr="0003648D">
              <w:rPr>
                <w:i/>
                <w:iCs/>
                <w:sz w:val="20"/>
                <w:szCs w:val="20"/>
              </w:rPr>
              <w:t>r</w:t>
            </w:r>
            <w:r w:rsidRPr="0003648D">
              <w:rPr>
                <w:iCs/>
                <w:sz w:val="20"/>
                <w:szCs w:val="20"/>
              </w:rPr>
              <w:t xml:space="preserve"> represented by QSE </w:t>
            </w:r>
            <w:r w:rsidRPr="0003648D">
              <w:rPr>
                <w:i/>
                <w:iCs/>
                <w:sz w:val="20"/>
                <w:szCs w:val="20"/>
              </w:rPr>
              <w:t>q</w:t>
            </w:r>
            <w:r w:rsidRPr="0003648D">
              <w:rPr>
                <w:iCs/>
                <w:sz w:val="20"/>
                <w:szCs w:val="20"/>
              </w:rPr>
              <w:t xml:space="preserve">, based on the Market Clearing Price for Capacity (MCPC) for each Ancillary Service in the DAM,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szCs w:val="20"/>
              </w:rPr>
              <w:t>DASPP</w:t>
            </w:r>
            <w:r w:rsidRPr="0003648D">
              <w:rPr>
                <w:i/>
                <w:iCs/>
                <w:sz w:val="20"/>
                <w:szCs w:val="20"/>
              </w:rPr>
              <w:t xml:space="preserve"> </w:t>
            </w:r>
            <w:r w:rsidRPr="0003648D">
              <w:rPr>
                <w:i/>
                <w:iCs/>
                <w:sz w:val="20"/>
                <w:szCs w:val="20"/>
                <w:vertAlign w:val="subscript"/>
              </w:rPr>
              <w:t>p, h</w:t>
            </w:r>
          </w:p>
        </w:tc>
        <w:tc>
          <w:tcPr>
            <w:tcW w:w="900" w:type="dxa"/>
          </w:tcPr>
          <w:p w:rsidR="00BA7A09" w:rsidRPr="0003648D" w:rsidRDefault="00BA7A09" w:rsidP="00FF6149">
            <w:pPr>
              <w:spacing w:after="60"/>
              <w:rPr>
                <w:iCs/>
                <w:sz w:val="20"/>
                <w:szCs w:val="20"/>
              </w:rPr>
            </w:pPr>
            <w:r w:rsidRPr="0003648D">
              <w:rPr>
                <w:iCs/>
                <w:sz w:val="20"/>
                <w:szCs w:val="20"/>
              </w:rPr>
              <w:t>$/MWh</w:t>
            </w:r>
          </w:p>
        </w:tc>
        <w:tc>
          <w:tcPr>
            <w:tcW w:w="6790" w:type="dxa"/>
          </w:tcPr>
          <w:p w:rsidR="00BA7A09" w:rsidRPr="0003648D" w:rsidRDefault="00BA7A09" w:rsidP="00FF6149">
            <w:pPr>
              <w:spacing w:after="60"/>
              <w:rPr>
                <w:i/>
                <w:iCs/>
                <w:sz w:val="20"/>
                <w:szCs w:val="20"/>
              </w:rPr>
            </w:pPr>
            <w:r w:rsidRPr="0003648D">
              <w:rPr>
                <w:i/>
                <w:iCs/>
                <w:sz w:val="20"/>
                <w:szCs w:val="20"/>
              </w:rPr>
              <w:t>Day-Ahead Settlement Point Price by Settlement Point by hour</w:t>
            </w:r>
            <w:r w:rsidRPr="0003648D">
              <w:rPr>
                <w:iCs/>
                <w:sz w:val="20"/>
                <w:szCs w:val="20"/>
              </w:rPr>
              <w:sym w:font="Symbol" w:char="F0BE"/>
            </w:r>
            <w:r w:rsidRPr="0003648D">
              <w:rPr>
                <w:iCs/>
                <w:sz w:val="20"/>
                <w:szCs w:val="20"/>
              </w:rPr>
              <w:t xml:space="preserve">The DAM Settlement Point Price at Resource Node </w:t>
            </w:r>
            <w:r w:rsidRPr="0003648D">
              <w:rPr>
                <w:i/>
                <w:iCs/>
                <w:sz w:val="20"/>
                <w:szCs w:val="20"/>
              </w:rPr>
              <w:t>p</w:t>
            </w:r>
            <w:r w:rsidRPr="0003648D">
              <w:rPr>
                <w:iCs/>
                <w:sz w:val="20"/>
                <w:szCs w:val="20"/>
              </w:rPr>
              <w:t xml:space="preserve"> for the hour </w:t>
            </w:r>
            <w:r w:rsidRPr="0003648D">
              <w:rPr>
                <w:i/>
                <w:iCs/>
                <w:sz w:val="20"/>
                <w:szCs w:val="20"/>
              </w:rPr>
              <w:t>h</w:t>
            </w:r>
            <w:r w:rsidRPr="0003648D">
              <w:rPr>
                <w:iCs/>
                <w:sz w:val="20"/>
                <w:szCs w:val="20"/>
              </w:rPr>
              <w:t>.</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szCs w:val="20"/>
              </w:rPr>
              <w:t xml:space="preserve">DAESR </w:t>
            </w:r>
            <w:r w:rsidRPr="0003648D">
              <w:rPr>
                <w:i/>
                <w:iCs/>
                <w:sz w:val="20"/>
                <w:szCs w:val="20"/>
                <w:vertAlign w:val="subscript"/>
              </w:rPr>
              <w:t>q, p, r, h</w:t>
            </w:r>
          </w:p>
        </w:tc>
        <w:tc>
          <w:tcPr>
            <w:tcW w:w="900" w:type="dxa"/>
          </w:tcPr>
          <w:p w:rsidR="00BA7A09" w:rsidRPr="0003648D" w:rsidRDefault="00BA7A09" w:rsidP="00FF6149">
            <w:pPr>
              <w:spacing w:after="60"/>
              <w:rPr>
                <w:iCs/>
                <w:sz w:val="20"/>
                <w:szCs w:val="20"/>
              </w:rPr>
            </w:pPr>
            <w:r w:rsidRPr="0003648D">
              <w:rPr>
                <w:iCs/>
                <w:sz w:val="20"/>
                <w:szCs w:val="20"/>
              </w:rPr>
              <w:t>MW</w:t>
            </w:r>
          </w:p>
        </w:tc>
        <w:tc>
          <w:tcPr>
            <w:tcW w:w="6790" w:type="dxa"/>
          </w:tcPr>
          <w:p w:rsidR="00BA7A09" w:rsidRPr="0003648D" w:rsidRDefault="00BA7A09" w:rsidP="00FF6149">
            <w:pPr>
              <w:spacing w:after="60"/>
              <w:rPr>
                <w:i/>
                <w:iCs/>
                <w:sz w:val="20"/>
                <w:szCs w:val="20"/>
              </w:rPr>
            </w:pPr>
            <w:r w:rsidRPr="0003648D">
              <w:rPr>
                <w:i/>
                <w:iCs/>
                <w:sz w:val="20"/>
                <w:szCs w:val="20"/>
              </w:rPr>
              <w:t>Day-Ahead Energy Sale from Resource per QSE by Settlement Point per Resource by hour</w:t>
            </w:r>
            <w:r w:rsidRPr="0003648D">
              <w:rPr>
                <w:iCs/>
                <w:sz w:val="20"/>
                <w:szCs w:val="20"/>
              </w:rPr>
              <w:sym w:font="Symbol" w:char="F0BE"/>
            </w:r>
            <w:r w:rsidRPr="0003648D">
              <w:rPr>
                <w:iCs/>
                <w:sz w:val="20"/>
                <w:szCs w:val="20"/>
              </w:rPr>
              <w:t xml:space="preserve">The amount of energy cleared through Three-Part Supply Offers in the DAM for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lang w:val="pt-BR"/>
              </w:rPr>
              <w:t>DASUPR</w:t>
            </w:r>
            <w:r w:rsidRPr="0003648D">
              <w:rPr>
                <w:iCs/>
                <w:sz w:val="20"/>
                <w:szCs w:val="20"/>
                <w:vertAlign w:val="subscript"/>
              </w:rPr>
              <w:t xml:space="preserve"> </w:t>
            </w:r>
            <w:r w:rsidRPr="0003648D">
              <w:rPr>
                <w:i/>
                <w:iCs/>
                <w:sz w:val="20"/>
                <w:szCs w:val="20"/>
                <w:vertAlign w:val="subscript"/>
              </w:rPr>
              <w:t>q, p, r</w:t>
            </w:r>
          </w:p>
        </w:tc>
        <w:tc>
          <w:tcPr>
            <w:tcW w:w="900" w:type="dxa"/>
          </w:tcPr>
          <w:p w:rsidR="00BA7A09" w:rsidRPr="0003648D" w:rsidRDefault="00BA7A09" w:rsidP="00FF6149">
            <w:pPr>
              <w:spacing w:after="60"/>
              <w:rPr>
                <w:iCs/>
                <w:sz w:val="20"/>
                <w:szCs w:val="20"/>
              </w:rPr>
            </w:pPr>
            <w:r w:rsidRPr="0003648D">
              <w:rPr>
                <w:iCs/>
                <w:sz w:val="20"/>
                <w:szCs w:val="20"/>
              </w:rPr>
              <w:t>$/MWh</w:t>
            </w:r>
          </w:p>
        </w:tc>
        <w:tc>
          <w:tcPr>
            <w:tcW w:w="6790" w:type="dxa"/>
          </w:tcPr>
          <w:p w:rsidR="00BA7A09" w:rsidRPr="0003648D" w:rsidRDefault="00BA7A09" w:rsidP="00FF6149">
            <w:pPr>
              <w:spacing w:after="60"/>
              <w:rPr>
                <w:i/>
                <w:iCs/>
                <w:sz w:val="20"/>
                <w:szCs w:val="20"/>
              </w:rPr>
            </w:pPr>
            <w:r w:rsidRPr="0003648D">
              <w:rPr>
                <w:i/>
                <w:iCs/>
                <w:sz w:val="20"/>
                <w:szCs w:val="20"/>
              </w:rPr>
              <w:t>Day-Ahead Startup Price per QSE per Settlement Point per Resource</w:t>
            </w:r>
            <w:r w:rsidRPr="0003648D">
              <w:t>—</w:t>
            </w:r>
            <w:r w:rsidRPr="0003648D">
              <w:rPr>
                <w:iCs/>
                <w:sz w:val="20"/>
                <w:szCs w:val="20"/>
              </w:rPr>
              <w:t xml:space="preserve">The derived Startup Price for an AGR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for the first hour of the DAM-commitment period.</w:t>
            </w:r>
          </w:p>
        </w:tc>
      </w:tr>
      <w:tr w:rsidR="00BA7A09" w:rsidRPr="0003648D" w:rsidTr="00FF6149">
        <w:trPr>
          <w:cantSplit/>
        </w:trPr>
        <w:tc>
          <w:tcPr>
            <w:tcW w:w="1818" w:type="dxa"/>
          </w:tcPr>
          <w:p w:rsidR="00BA7A09" w:rsidRPr="0003648D" w:rsidRDefault="00BA7A09" w:rsidP="00FF6149">
            <w:pPr>
              <w:spacing w:after="60"/>
              <w:rPr>
                <w:iCs/>
                <w:sz w:val="20"/>
                <w:lang w:val="pt-BR"/>
              </w:rPr>
            </w:pPr>
            <w:r w:rsidRPr="0003648D">
              <w:rPr>
                <w:iCs/>
                <w:sz w:val="20"/>
              </w:rPr>
              <w:lastRenderedPageBreak/>
              <w:t>DASUCAP</w:t>
            </w:r>
            <w:r w:rsidRPr="0003648D">
              <w:rPr>
                <w:iCs/>
              </w:rPr>
              <w:t xml:space="preserve"> </w:t>
            </w:r>
            <w:r w:rsidRPr="0003648D">
              <w:rPr>
                <w:i/>
                <w:iCs/>
                <w:sz w:val="20"/>
                <w:szCs w:val="20"/>
                <w:vertAlign w:val="subscript"/>
              </w:rPr>
              <w:t>q, p, r,</w:t>
            </w:r>
          </w:p>
        </w:tc>
        <w:tc>
          <w:tcPr>
            <w:tcW w:w="900" w:type="dxa"/>
          </w:tcPr>
          <w:p w:rsidR="00BA7A09" w:rsidRPr="0003648D" w:rsidRDefault="00BA7A09" w:rsidP="00FF6149">
            <w:pPr>
              <w:spacing w:after="60"/>
              <w:rPr>
                <w:iCs/>
                <w:sz w:val="20"/>
                <w:szCs w:val="20"/>
              </w:rPr>
            </w:pPr>
            <w:r w:rsidRPr="0003648D">
              <w:rPr>
                <w:iCs/>
                <w:sz w:val="20"/>
                <w:szCs w:val="20"/>
              </w:rPr>
              <w:t>$/start</w:t>
            </w:r>
          </w:p>
        </w:tc>
        <w:tc>
          <w:tcPr>
            <w:tcW w:w="6790" w:type="dxa"/>
          </w:tcPr>
          <w:p w:rsidR="00BA7A09" w:rsidRPr="0003648D" w:rsidRDefault="00BA7A09" w:rsidP="00FF6149">
            <w:pPr>
              <w:spacing w:after="60"/>
              <w:rPr>
                <w:i/>
                <w:iCs/>
                <w:sz w:val="20"/>
                <w:szCs w:val="20"/>
              </w:rPr>
            </w:pPr>
            <w:r w:rsidRPr="0003648D">
              <w:rPr>
                <w:i/>
                <w:iCs/>
                <w:sz w:val="20"/>
                <w:szCs w:val="20"/>
              </w:rPr>
              <w:t>Day-Ahead Startup Cap per QSE per Settlement Point per Resource</w:t>
            </w:r>
            <w:r w:rsidRPr="0003648D">
              <w:t>—</w:t>
            </w:r>
            <w:r w:rsidRPr="0003648D">
              <w:rPr>
                <w:iCs/>
                <w:sz w:val="20"/>
                <w:szCs w:val="20"/>
              </w:rPr>
              <w:t xml:space="preserve">The amount used for AGR </w:t>
            </w:r>
            <w:r w:rsidRPr="0003648D">
              <w:rPr>
                <w:i/>
                <w:iCs/>
                <w:sz w:val="20"/>
                <w:szCs w:val="20"/>
              </w:rPr>
              <w:t xml:space="preserve">r </w:t>
            </w:r>
            <w:r w:rsidRPr="0003648D">
              <w:rPr>
                <w:iCs/>
                <w:sz w:val="20"/>
                <w:szCs w:val="20"/>
              </w:rPr>
              <w:t>or Resource</w:t>
            </w:r>
            <w:r w:rsidRPr="0003648D">
              <w:rPr>
                <w:i/>
                <w:iCs/>
                <w:sz w:val="20"/>
                <w:szCs w:val="20"/>
              </w:rPr>
              <w:t xml:space="preserve"> r</w:t>
            </w:r>
            <w:r w:rsidRPr="0003648D">
              <w:rPr>
                <w:iCs/>
                <w:sz w:val="20"/>
                <w:szCs w:val="20"/>
              </w:rPr>
              <w:t xml:space="preserve"> as Startup Costs.  The cap is the </w:t>
            </w:r>
            <w:r w:rsidRPr="0003648D">
              <w:rPr>
                <w:sz w:val="20"/>
                <w:szCs w:val="20"/>
              </w:rPr>
              <w:t>Resource Category Startup Offer Generic Cap</w:t>
            </w:r>
            <w:r w:rsidRPr="0003648D">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sz w:val="20"/>
                <w:szCs w:val="20"/>
              </w:rPr>
              <w:t>DAMECAP</w:t>
            </w:r>
            <w:r w:rsidRPr="0003648D">
              <w:rPr>
                <w:i/>
                <w:sz w:val="20"/>
                <w:szCs w:val="20"/>
                <w:vertAlign w:val="subscript"/>
              </w:rPr>
              <w:t xml:space="preserve"> p,q,r,h</w:t>
            </w:r>
          </w:p>
        </w:tc>
        <w:tc>
          <w:tcPr>
            <w:tcW w:w="900" w:type="dxa"/>
          </w:tcPr>
          <w:p w:rsidR="00BA7A09" w:rsidRPr="0003648D" w:rsidRDefault="00BA7A09" w:rsidP="00FF6149">
            <w:pPr>
              <w:spacing w:after="60"/>
              <w:rPr>
                <w:iCs/>
                <w:sz w:val="20"/>
                <w:szCs w:val="20"/>
              </w:rPr>
            </w:pPr>
            <w:r w:rsidRPr="0003648D">
              <w:rPr>
                <w:sz w:val="20"/>
                <w:szCs w:val="20"/>
              </w:rPr>
              <w:t>$/MWh</w:t>
            </w:r>
          </w:p>
        </w:tc>
        <w:tc>
          <w:tcPr>
            <w:tcW w:w="6790" w:type="dxa"/>
          </w:tcPr>
          <w:p w:rsidR="00BA7A09" w:rsidRPr="0003648D" w:rsidRDefault="00BA7A09" w:rsidP="00FF6149">
            <w:pPr>
              <w:spacing w:after="60"/>
              <w:rPr>
                <w:i/>
                <w:iCs/>
                <w:sz w:val="20"/>
                <w:szCs w:val="20"/>
              </w:rPr>
            </w:pPr>
            <w:r w:rsidRPr="0003648D">
              <w:rPr>
                <w:i/>
                <w:sz w:val="20"/>
                <w:szCs w:val="20"/>
              </w:rPr>
              <w:t xml:space="preserve">Day-Ahead Minimum-Energy Cap </w:t>
            </w:r>
            <w:r w:rsidRPr="0003648D">
              <w:rPr>
                <w:sz w:val="20"/>
                <w:szCs w:val="20"/>
              </w:rPr>
              <w:t xml:space="preserve">—The amount used for Resource </w:t>
            </w:r>
            <w:r w:rsidRPr="0003648D">
              <w:rPr>
                <w:i/>
                <w:sz w:val="20"/>
                <w:szCs w:val="20"/>
              </w:rPr>
              <w:t xml:space="preserve">r </w:t>
            </w:r>
            <w:r w:rsidRPr="0003648D">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03648D">
              <w:rPr>
                <w:i/>
                <w:sz w:val="20"/>
                <w:szCs w:val="20"/>
              </w:rPr>
              <w:t xml:space="preserve">r </w:t>
            </w:r>
            <w:r w:rsidRPr="0003648D">
              <w:rPr>
                <w:sz w:val="20"/>
                <w:szCs w:val="20"/>
              </w:rPr>
              <w:t>is a Combined Cycle Generation Resource within the Combined Cycle Train.</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szCs w:val="20"/>
              </w:rPr>
              <w:t>RCGSC</w:t>
            </w:r>
          </w:p>
        </w:tc>
        <w:tc>
          <w:tcPr>
            <w:tcW w:w="900" w:type="dxa"/>
          </w:tcPr>
          <w:p w:rsidR="00BA7A09" w:rsidRPr="0003648D" w:rsidRDefault="00BA7A09" w:rsidP="00FF6149">
            <w:pPr>
              <w:spacing w:after="60"/>
              <w:rPr>
                <w:iCs/>
                <w:sz w:val="20"/>
                <w:szCs w:val="20"/>
              </w:rPr>
            </w:pPr>
            <w:r w:rsidRPr="0003648D">
              <w:rPr>
                <w:iCs/>
                <w:sz w:val="20"/>
                <w:szCs w:val="20"/>
              </w:rPr>
              <w:t>$/Start</w:t>
            </w:r>
          </w:p>
        </w:tc>
        <w:tc>
          <w:tcPr>
            <w:tcW w:w="6790" w:type="dxa"/>
          </w:tcPr>
          <w:p w:rsidR="00BA7A09" w:rsidRPr="0003648D" w:rsidRDefault="00BA7A09" w:rsidP="00FF6149">
            <w:pPr>
              <w:spacing w:after="60"/>
              <w:rPr>
                <w:i/>
                <w:iCs/>
                <w:sz w:val="20"/>
                <w:szCs w:val="20"/>
              </w:rPr>
            </w:pPr>
            <w:r w:rsidRPr="0003648D">
              <w:rPr>
                <w:i/>
                <w:iCs/>
                <w:sz w:val="20"/>
                <w:szCs w:val="20"/>
              </w:rPr>
              <w:t>Resource Category Generic Startup Cost</w:t>
            </w:r>
            <w:r w:rsidRPr="0003648D">
              <w:rPr>
                <w:iCs/>
                <w:sz w:val="20"/>
                <w:szCs w:val="20"/>
              </w:rPr>
              <w:t>—The Resource Category Generic Startup Cost cap for the category of the Resource, according to Section 4.4.9.2.3, Startup Offer and Minimum-Energy Offer Generic Caps, for the Operating Day.</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szCs w:val="20"/>
              </w:rPr>
              <w:t xml:space="preserve">PCRUR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rsidR="00BA7A09" w:rsidRPr="0003648D" w:rsidRDefault="00BA7A09" w:rsidP="00FF6149">
            <w:pPr>
              <w:spacing w:after="60"/>
              <w:rPr>
                <w:iCs/>
                <w:sz w:val="20"/>
                <w:szCs w:val="20"/>
              </w:rPr>
            </w:pPr>
            <w:r w:rsidRPr="0003648D">
              <w:rPr>
                <w:iCs/>
                <w:sz w:val="20"/>
                <w:szCs w:val="20"/>
              </w:rPr>
              <w:t>MW</w:t>
            </w:r>
          </w:p>
        </w:tc>
        <w:tc>
          <w:tcPr>
            <w:tcW w:w="6790" w:type="dxa"/>
          </w:tcPr>
          <w:p w:rsidR="00BA7A09" w:rsidRPr="0003648D" w:rsidRDefault="00BA7A09" w:rsidP="00FF6149">
            <w:pPr>
              <w:spacing w:after="60"/>
              <w:rPr>
                <w:i/>
                <w:iCs/>
                <w:sz w:val="20"/>
                <w:szCs w:val="20"/>
              </w:rPr>
            </w:pPr>
            <w:r w:rsidRPr="0003648D">
              <w:rPr>
                <w:i/>
                <w:iCs/>
                <w:sz w:val="20"/>
                <w:szCs w:val="20"/>
              </w:rPr>
              <w:t>Procured Capacity for Reg-Up from Resource per Resource per QSE per hour in DAM</w:t>
            </w:r>
            <w:r w:rsidRPr="0003648D">
              <w:rPr>
                <w:iCs/>
                <w:sz w:val="20"/>
                <w:szCs w:val="20"/>
              </w:rPr>
              <w:t xml:space="preserve">—The Regulation Up (Reg-Up)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szCs w:val="20"/>
              </w:rPr>
              <w:t xml:space="preserve">MCPCRU </w:t>
            </w:r>
            <w:r w:rsidRPr="0003648D">
              <w:rPr>
                <w:i/>
                <w:iCs/>
                <w:sz w:val="20"/>
                <w:szCs w:val="20"/>
                <w:vertAlign w:val="subscript"/>
              </w:rPr>
              <w:t>DAM, h</w:t>
            </w:r>
          </w:p>
        </w:tc>
        <w:tc>
          <w:tcPr>
            <w:tcW w:w="900" w:type="dxa"/>
          </w:tcPr>
          <w:p w:rsidR="00BA7A09" w:rsidRPr="0003648D" w:rsidRDefault="00BA7A09" w:rsidP="00FF6149">
            <w:pPr>
              <w:spacing w:after="60"/>
              <w:rPr>
                <w:iCs/>
                <w:sz w:val="20"/>
                <w:szCs w:val="20"/>
              </w:rPr>
            </w:pPr>
            <w:r w:rsidRPr="0003648D">
              <w:rPr>
                <w:iCs/>
                <w:sz w:val="20"/>
                <w:szCs w:val="20"/>
              </w:rPr>
              <w:t>$/MW per hour</w:t>
            </w:r>
          </w:p>
        </w:tc>
        <w:tc>
          <w:tcPr>
            <w:tcW w:w="6790" w:type="dxa"/>
          </w:tcPr>
          <w:p w:rsidR="00BA7A09" w:rsidRPr="0003648D" w:rsidRDefault="00BA7A09" w:rsidP="00FF6149">
            <w:pPr>
              <w:spacing w:after="60"/>
              <w:rPr>
                <w:i/>
                <w:iCs/>
                <w:sz w:val="20"/>
                <w:szCs w:val="20"/>
              </w:rPr>
            </w:pPr>
            <w:r w:rsidRPr="0003648D">
              <w:rPr>
                <w:i/>
                <w:iCs/>
                <w:sz w:val="20"/>
                <w:szCs w:val="20"/>
              </w:rPr>
              <w:t>Market Clearing Price for Capacity for Reg-Up per hour in DAM</w:t>
            </w:r>
            <w:r w:rsidRPr="0003648D">
              <w:rPr>
                <w:iCs/>
                <w:sz w:val="20"/>
                <w:szCs w:val="20"/>
              </w:rPr>
              <w:t xml:space="preserve">—The DAM MCPC for Reg-Up for the hour </w:t>
            </w:r>
            <w:r w:rsidRPr="0003648D">
              <w:rPr>
                <w:i/>
                <w:iCs/>
                <w:sz w:val="20"/>
                <w:szCs w:val="20"/>
              </w:rPr>
              <w:t>h</w:t>
            </w:r>
            <w:r w:rsidRPr="0003648D">
              <w:rPr>
                <w:iCs/>
                <w:sz w:val="20"/>
                <w:szCs w:val="20"/>
              </w:rPr>
              <w:t>.</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szCs w:val="20"/>
              </w:rPr>
              <w:t xml:space="preserve">PCRDR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rsidR="00BA7A09" w:rsidRPr="0003648D" w:rsidRDefault="00BA7A09" w:rsidP="00FF6149">
            <w:pPr>
              <w:spacing w:after="60"/>
              <w:rPr>
                <w:iCs/>
                <w:sz w:val="20"/>
                <w:szCs w:val="20"/>
              </w:rPr>
            </w:pPr>
            <w:r w:rsidRPr="0003648D">
              <w:rPr>
                <w:iCs/>
                <w:sz w:val="20"/>
                <w:szCs w:val="20"/>
              </w:rPr>
              <w:t>MW</w:t>
            </w:r>
          </w:p>
        </w:tc>
        <w:tc>
          <w:tcPr>
            <w:tcW w:w="6790" w:type="dxa"/>
          </w:tcPr>
          <w:p w:rsidR="00BA7A09" w:rsidRPr="0003648D" w:rsidRDefault="00BA7A09" w:rsidP="00FF6149">
            <w:pPr>
              <w:spacing w:after="60"/>
              <w:rPr>
                <w:i/>
                <w:iCs/>
                <w:sz w:val="20"/>
                <w:szCs w:val="20"/>
              </w:rPr>
            </w:pPr>
            <w:r w:rsidRPr="0003648D">
              <w:rPr>
                <w:i/>
                <w:iCs/>
                <w:sz w:val="20"/>
                <w:szCs w:val="20"/>
              </w:rPr>
              <w:t>Procured Capacity for Reg-Down from Resource per Resource per QSE per hour in DAM</w:t>
            </w:r>
            <w:r w:rsidRPr="0003648D">
              <w:rPr>
                <w:iCs/>
                <w:sz w:val="20"/>
                <w:szCs w:val="20"/>
              </w:rPr>
              <w:t xml:space="preserve">—The Regulation Down (Reg-Down)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szCs w:val="20"/>
              </w:rPr>
              <w:t xml:space="preserve">MCPCRD </w:t>
            </w:r>
            <w:r w:rsidRPr="0003648D">
              <w:rPr>
                <w:i/>
                <w:iCs/>
                <w:sz w:val="20"/>
                <w:szCs w:val="20"/>
                <w:vertAlign w:val="subscript"/>
              </w:rPr>
              <w:t>DAM, h</w:t>
            </w:r>
          </w:p>
        </w:tc>
        <w:tc>
          <w:tcPr>
            <w:tcW w:w="900" w:type="dxa"/>
          </w:tcPr>
          <w:p w:rsidR="00BA7A09" w:rsidRPr="0003648D" w:rsidRDefault="00BA7A09" w:rsidP="00FF6149">
            <w:pPr>
              <w:spacing w:after="60"/>
              <w:rPr>
                <w:iCs/>
                <w:sz w:val="20"/>
                <w:szCs w:val="20"/>
              </w:rPr>
            </w:pPr>
            <w:r w:rsidRPr="0003648D">
              <w:rPr>
                <w:iCs/>
                <w:sz w:val="20"/>
                <w:szCs w:val="20"/>
              </w:rPr>
              <w:t>$/MW per hour</w:t>
            </w:r>
          </w:p>
        </w:tc>
        <w:tc>
          <w:tcPr>
            <w:tcW w:w="6790" w:type="dxa"/>
          </w:tcPr>
          <w:p w:rsidR="00BA7A09" w:rsidRPr="0003648D" w:rsidRDefault="00BA7A09" w:rsidP="00FF6149">
            <w:pPr>
              <w:spacing w:after="60"/>
              <w:rPr>
                <w:i/>
                <w:iCs/>
                <w:sz w:val="20"/>
                <w:szCs w:val="20"/>
              </w:rPr>
            </w:pPr>
            <w:r w:rsidRPr="0003648D">
              <w:rPr>
                <w:i/>
                <w:iCs/>
                <w:sz w:val="20"/>
                <w:szCs w:val="20"/>
              </w:rPr>
              <w:t>Market Clearing Price for Capacity for Reg-Down per hour in DAM</w:t>
            </w:r>
            <w:r w:rsidRPr="0003648D">
              <w:rPr>
                <w:iCs/>
                <w:sz w:val="20"/>
                <w:szCs w:val="20"/>
              </w:rPr>
              <w:t xml:space="preserve">—The DAM MCPC for Reg-Down for the hour </w:t>
            </w:r>
            <w:r w:rsidRPr="0003648D">
              <w:rPr>
                <w:i/>
                <w:iCs/>
                <w:sz w:val="20"/>
                <w:szCs w:val="20"/>
              </w:rPr>
              <w:t>h</w:t>
            </w:r>
            <w:r w:rsidRPr="0003648D">
              <w:rPr>
                <w:iCs/>
                <w:sz w:val="20"/>
                <w:szCs w:val="20"/>
              </w:rPr>
              <w:t>.</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szCs w:val="20"/>
              </w:rPr>
              <w:t xml:space="preserve">PCRRR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rsidR="00BA7A09" w:rsidRPr="0003648D" w:rsidRDefault="00BA7A09" w:rsidP="00FF6149">
            <w:pPr>
              <w:spacing w:after="60"/>
              <w:rPr>
                <w:iCs/>
                <w:sz w:val="20"/>
                <w:szCs w:val="20"/>
              </w:rPr>
            </w:pPr>
            <w:r w:rsidRPr="0003648D">
              <w:rPr>
                <w:iCs/>
                <w:sz w:val="20"/>
                <w:szCs w:val="20"/>
              </w:rPr>
              <w:t>MW</w:t>
            </w:r>
          </w:p>
        </w:tc>
        <w:tc>
          <w:tcPr>
            <w:tcW w:w="6790" w:type="dxa"/>
          </w:tcPr>
          <w:p w:rsidR="00BA7A09" w:rsidRPr="0003648D" w:rsidRDefault="00BA7A09" w:rsidP="007279C0">
            <w:pPr>
              <w:spacing w:after="60"/>
              <w:rPr>
                <w:i/>
                <w:iCs/>
                <w:sz w:val="20"/>
                <w:szCs w:val="20"/>
              </w:rPr>
            </w:pPr>
            <w:r w:rsidRPr="0003648D">
              <w:rPr>
                <w:i/>
                <w:iCs/>
                <w:sz w:val="20"/>
                <w:szCs w:val="20"/>
              </w:rPr>
              <w:t>Procured Capacity for Responsive Reserve from Resource per Resource per QSE per hour in DAM</w:t>
            </w:r>
            <w:r w:rsidRPr="0003648D">
              <w:rPr>
                <w:iCs/>
                <w:sz w:val="20"/>
                <w:szCs w:val="20"/>
              </w:rPr>
              <w:t xml:space="preserve">—The Responsive Reserve (RRS)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rsidTr="00FF6149">
        <w:trPr>
          <w:cantSplit/>
        </w:trPr>
        <w:tc>
          <w:tcPr>
            <w:tcW w:w="1818" w:type="dxa"/>
          </w:tcPr>
          <w:p w:rsidR="00BA7A09" w:rsidRPr="0003648D" w:rsidRDefault="00BA7A09" w:rsidP="00FF6149">
            <w:pPr>
              <w:spacing w:after="60"/>
              <w:rPr>
                <w:iCs/>
                <w:sz w:val="20"/>
                <w:szCs w:val="20"/>
              </w:rPr>
            </w:pPr>
            <w:r w:rsidRPr="0003648D">
              <w:rPr>
                <w:iCs/>
                <w:sz w:val="20"/>
                <w:szCs w:val="20"/>
              </w:rPr>
              <w:t xml:space="preserve">MCPCRR </w:t>
            </w:r>
            <w:r w:rsidRPr="0003648D">
              <w:rPr>
                <w:i/>
                <w:iCs/>
                <w:sz w:val="20"/>
                <w:szCs w:val="20"/>
                <w:vertAlign w:val="subscript"/>
              </w:rPr>
              <w:t>DAM, h</w:t>
            </w:r>
          </w:p>
        </w:tc>
        <w:tc>
          <w:tcPr>
            <w:tcW w:w="900" w:type="dxa"/>
          </w:tcPr>
          <w:p w:rsidR="00BA7A09" w:rsidRPr="0003648D" w:rsidRDefault="00BA7A09" w:rsidP="00FF6149">
            <w:pPr>
              <w:spacing w:after="60"/>
              <w:rPr>
                <w:iCs/>
                <w:sz w:val="20"/>
                <w:szCs w:val="20"/>
              </w:rPr>
            </w:pPr>
            <w:r w:rsidRPr="0003648D">
              <w:rPr>
                <w:iCs/>
                <w:sz w:val="20"/>
                <w:szCs w:val="20"/>
              </w:rPr>
              <w:t>$/MW per hour</w:t>
            </w:r>
          </w:p>
        </w:tc>
        <w:tc>
          <w:tcPr>
            <w:tcW w:w="6790" w:type="dxa"/>
          </w:tcPr>
          <w:p w:rsidR="00BA7A09" w:rsidRPr="0003648D" w:rsidRDefault="00BA7A09" w:rsidP="007279C0">
            <w:pPr>
              <w:spacing w:after="60"/>
              <w:rPr>
                <w:i/>
                <w:iCs/>
                <w:sz w:val="20"/>
                <w:szCs w:val="20"/>
              </w:rPr>
            </w:pPr>
            <w:r w:rsidRPr="0003648D">
              <w:rPr>
                <w:i/>
                <w:iCs/>
                <w:sz w:val="20"/>
                <w:szCs w:val="20"/>
              </w:rPr>
              <w:t>Market Clearing Price for Capacity for Responsive Reserve per hour in DAM</w:t>
            </w:r>
            <w:r w:rsidRPr="0003648D">
              <w:rPr>
                <w:iCs/>
                <w:sz w:val="20"/>
                <w:szCs w:val="20"/>
              </w:rPr>
              <w:t xml:space="preserve">—The DAM MCPC for RRS for the hour </w:t>
            </w:r>
            <w:r w:rsidRPr="0003648D">
              <w:rPr>
                <w:i/>
                <w:iCs/>
                <w:sz w:val="20"/>
                <w:szCs w:val="20"/>
              </w:rPr>
              <w:t>h</w:t>
            </w:r>
            <w:r w:rsidRPr="0003648D">
              <w:rPr>
                <w:iCs/>
                <w:sz w:val="20"/>
                <w:szCs w:val="20"/>
              </w:rPr>
              <w:t>.</w:t>
            </w:r>
          </w:p>
        </w:tc>
      </w:tr>
      <w:tr w:rsidR="00970017" w:rsidRPr="0003648D" w:rsidTr="00FF6149">
        <w:trPr>
          <w:cantSplit/>
          <w:ins w:id="636" w:author="STEC" w:date="2018-09-14T16:38:00Z"/>
        </w:trPr>
        <w:tc>
          <w:tcPr>
            <w:tcW w:w="1818" w:type="dxa"/>
          </w:tcPr>
          <w:p w:rsidR="00970017" w:rsidRPr="0003648D" w:rsidRDefault="00970017" w:rsidP="00970017">
            <w:pPr>
              <w:spacing w:after="60"/>
              <w:rPr>
                <w:ins w:id="637" w:author="STEC" w:date="2018-09-14T16:38:00Z"/>
                <w:iCs/>
                <w:sz w:val="20"/>
                <w:szCs w:val="20"/>
              </w:rPr>
            </w:pPr>
            <w:ins w:id="638" w:author="STEC" w:date="2018-09-14T16:38:00Z">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ins>
          </w:p>
        </w:tc>
        <w:tc>
          <w:tcPr>
            <w:tcW w:w="900" w:type="dxa"/>
          </w:tcPr>
          <w:p w:rsidR="00970017" w:rsidRPr="0003648D" w:rsidRDefault="00970017" w:rsidP="00970017">
            <w:pPr>
              <w:spacing w:after="60"/>
              <w:rPr>
                <w:ins w:id="639" w:author="STEC" w:date="2018-09-14T16:38:00Z"/>
                <w:iCs/>
                <w:sz w:val="20"/>
                <w:szCs w:val="20"/>
              </w:rPr>
            </w:pPr>
            <w:ins w:id="640" w:author="STEC" w:date="2018-09-14T16:38:00Z">
              <w:r w:rsidRPr="0003648D">
                <w:rPr>
                  <w:iCs/>
                  <w:sz w:val="20"/>
                  <w:szCs w:val="20"/>
                </w:rPr>
                <w:t>MW</w:t>
              </w:r>
            </w:ins>
          </w:p>
        </w:tc>
        <w:tc>
          <w:tcPr>
            <w:tcW w:w="6790" w:type="dxa"/>
          </w:tcPr>
          <w:p w:rsidR="00970017" w:rsidRPr="0003648D" w:rsidRDefault="00970017" w:rsidP="00970017">
            <w:pPr>
              <w:spacing w:after="60"/>
              <w:rPr>
                <w:ins w:id="641" w:author="STEC" w:date="2018-09-14T16:38:00Z"/>
                <w:i/>
                <w:iCs/>
                <w:sz w:val="20"/>
                <w:szCs w:val="20"/>
              </w:rPr>
            </w:pPr>
            <w:ins w:id="642" w:author="STEC" w:date="2018-09-14T16:38:00Z">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ins>
          </w:p>
        </w:tc>
      </w:tr>
      <w:tr w:rsidR="00970017" w:rsidRPr="0003648D" w:rsidTr="00FF6149">
        <w:trPr>
          <w:cantSplit/>
          <w:ins w:id="643" w:author="STEC" w:date="2018-09-14T16:38:00Z"/>
        </w:trPr>
        <w:tc>
          <w:tcPr>
            <w:tcW w:w="1818" w:type="dxa"/>
          </w:tcPr>
          <w:p w:rsidR="00970017" w:rsidRPr="0003648D" w:rsidRDefault="00970017" w:rsidP="00970017">
            <w:pPr>
              <w:spacing w:after="60"/>
              <w:rPr>
                <w:ins w:id="644" w:author="STEC" w:date="2018-09-14T16:38:00Z"/>
                <w:iCs/>
                <w:sz w:val="20"/>
                <w:szCs w:val="20"/>
              </w:rPr>
            </w:pPr>
            <w:ins w:id="645" w:author="STEC" w:date="2018-09-14T16:38:00Z">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ins>
          </w:p>
        </w:tc>
        <w:tc>
          <w:tcPr>
            <w:tcW w:w="900" w:type="dxa"/>
          </w:tcPr>
          <w:p w:rsidR="00970017" w:rsidRPr="0003648D" w:rsidRDefault="00970017" w:rsidP="00970017">
            <w:pPr>
              <w:spacing w:after="60"/>
              <w:rPr>
                <w:ins w:id="646" w:author="STEC" w:date="2018-09-14T16:38:00Z"/>
                <w:iCs/>
                <w:sz w:val="20"/>
                <w:szCs w:val="20"/>
              </w:rPr>
            </w:pPr>
            <w:ins w:id="647" w:author="STEC" w:date="2018-09-14T16:38:00Z">
              <w:r w:rsidRPr="0003648D">
                <w:rPr>
                  <w:iCs/>
                  <w:sz w:val="20"/>
                  <w:szCs w:val="20"/>
                </w:rPr>
                <w:t>$/MW per hour</w:t>
              </w:r>
            </w:ins>
          </w:p>
        </w:tc>
        <w:tc>
          <w:tcPr>
            <w:tcW w:w="6790" w:type="dxa"/>
          </w:tcPr>
          <w:p w:rsidR="00970017" w:rsidRPr="0003648D" w:rsidRDefault="00970017" w:rsidP="00970017">
            <w:pPr>
              <w:spacing w:after="60"/>
              <w:rPr>
                <w:ins w:id="648" w:author="STEC" w:date="2018-09-14T16:38:00Z"/>
                <w:i/>
                <w:iCs/>
                <w:sz w:val="20"/>
                <w:szCs w:val="20"/>
              </w:rPr>
            </w:pPr>
            <w:ins w:id="649" w:author="STEC" w:date="2018-09-14T16:38:00Z">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ins>
          </w:p>
        </w:tc>
      </w:tr>
      <w:tr w:rsidR="00970017" w:rsidRPr="0003648D" w:rsidTr="00FF6149">
        <w:trPr>
          <w:cantSplit/>
        </w:trPr>
        <w:tc>
          <w:tcPr>
            <w:tcW w:w="1818" w:type="dxa"/>
          </w:tcPr>
          <w:p w:rsidR="00970017" w:rsidRPr="0003648D" w:rsidRDefault="00970017" w:rsidP="00970017">
            <w:pPr>
              <w:spacing w:after="60"/>
              <w:rPr>
                <w:iCs/>
                <w:sz w:val="20"/>
                <w:szCs w:val="20"/>
              </w:rPr>
            </w:pPr>
            <w:r w:rsidRPr="0003648D">
              <w:rPr>
                <w:iCs/>
                <w:sz w:val="20"/>
                <w:szCs w:val="20"/>
              </w:rPr>
              <w:lastRenderedPageBreak/>
              <w:t xml:space="preserve">PCNSR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rsidR="00970017" w:rsidRPr="0003648D" w:rsidRDefault="00970017" w:rsidP="00970017">
            <w:pPr>
              <w:spacing w:after="60"/>
              <w:rPr>
                <w:iCs/>
                <w:sz w:val="20"/>
                <w:szCs w:val="20"/>
              </w:rPr>
            </w:pPr>
            <w:r w:rsidRPr="0003648D">
              <w:rPr>
                <w:iCs/>
                <w:sz w:val="20"/>
                <w:szCs w:val="20"/>
              </w:rPr>
              <w:t>MW</w:t>
            </w:r>
          </w:p>
        </w:tc>
        <w:tc>
          <w:tcPr>
            <w:tcW w:w="6790" w:type="dxa"/>
          </w:tcPr>
          <w:p w:rsidR="00970017" w:rsidRPr="0003648D" w:rsidRDefault="00970017" w:rsidP="00970017">
            <w:pPr>
              <w:spacing w:after="60"/>
              <w:rPr>
                <w:i/>
                <w:iCs/>
                <w:sz w:val="20"/>
                <w:szCs w:val="20"/>
              </w:rPr>
            </w:pPr>
            <w:r w:rsidRPr="0003648D">
              <w:rPr>
                <w:i/>
                <w:iCs/>
                <w:sz w:val="20"/>
                <w:szCs w:val="20"/>
              </w:rPr>
              <w:t>Procured Capacity for Non-Spin from Resource per Resource per QSE per hour in DAM</w:t>
            </w:r>
            <w:r w:rsidRPr="0003648D">
              <w:rPr>
                <w:iCs/>
                <w:sz w:val="20"/>
                <w:szCs w:val="20"/>
              </w:rPr>
              <w:t xml:space="preserve">—The Non-Spinning Reserve (Non-Spin)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970017" w:rsidRPr="0003648D" w:rsidTr="00FF6149">
        <w:trPr>
          <w:cantSplit/>
        </w:trPr>
        <w:tc>
          <w:tcPr>
            <w:tcW w:w="1818" w:type="dxa"/>
          </w:tcPr>
          <w:p w:rsidR="00970017" w:rsidRPr="0003648D" w:rsidRDefault="00970017" w:rsidP="00970017">
            <w:pPr>
              <w:spacing w:after="60"/>
              <w:rPr>
                <w:iCs/>
                <w:sz w:val="20"/>
                <w:szCs w:val="20"/>
              </w:rPr>
            </w:pPr>
            <w:r w:rsidRPr="0003648D">
              <w:rPr>
                <w:iCs/>
                <w:sz w:val="20"/>
                <w:szCs w:val="20"/>
              </w:rPr>
              <w:t xml:space="preserve">MCPCNS </w:t>
            </w:r>
            <w:r w:rsidRPr="0003648D">
              <w:rPr>
                <w:i/>
                <w:iCs/>
                <w:sz w:val="20"/>
                <w:szCs w:val="20"/>
                <w:vertAlign w:val="subscript"/>
              </w:rPr>
              <w:t>DAM, h</w:t>
            </w:r>
          </w:p>
        </w:tc>
        <w:tc>
          <w:tcPr>
            <w:tcW w:w="900" w:type="dxa"/>
          </w:tcPr>
          <w:p w:rsidR="00970017" w:rsidRPr="0003648D" w:rsidRDefault="00970017" w:rsidP="00970017">
            <w:pPr>
              <w:spacing w:after="60"/>
              <w:rPr>
                <w:iCs/>
                <w:sz w:val="20"/>
                <w:szCs w:val="20"/>
              </w:rPr>
            </w:pPr>
            <w:r w:rsidRPr="0003648D">
              <w:rPr>
                <w:iCs/>
                <w:sz w:val="20"/>
                <w:szCs w:val="20"/>
              </w:rPr>
              <w:t>$/MW per hour</w:t>
            </w:r>
          </w:p>
        </w:tc>
        <w:tc>
          <w:tcPr>
            <w:tcW w:w="6790" w:type="dxa"/>
          </w:tcPr>
          <w:p w:rsidR="00970017" w:rsidRPr="0003648D" w:rsidRDefault="00970017" w:rsidP="00970017">
            <w:pPr>
              <w:spacing w:after="60"/>
              <w:rPr>
                <w:i/>
                <w:iCs/>
                <w:sz w:val="20"/>
                <w:szCs w:val="20"/>
              </w:rPr>
            </w:pPr>
            <w:r w:rsidRPr="0003648D">
              <w:rPr>
                <w:i/>
                <w:iCs/>
                <w:sz w:val="20"/>
                <w:szCs w:val="20"/>
              </w:rPr>
              <w:t>Market Clearing Price for Capacity for Non-Spin per hour in DAM</w:t>
            </w:r>
            <w:r w:rsidRPr="0003648D">
              <w:rPr>
                <w:iCs/>
                <w:sz w:val="20"/>
                <w:szCs w:val="20"/>
              </w:rPr>
              <w:t xml:space="preserve">—The DAM MCPC for Non-Spin for the hour </w:t>
            </w:r>
            <w:r w:rsidRPr="0003648D">
              <w:rPr>
                <w:i/>
                <w:iCs/>
                <w:sz w:val="20"/>
                <w:szCs w:val="20"/>
              </w:rPr>
              <w:t>h</w:t>
            </w:r>
            <w:r w:rsidRPr="0003648D">
              <w:rPr>
                <w:iCs/>
                <w:sz w:val="20"/>
                <w:szCs w:val="20"/>
              </w:rPr>
              <w:t>.</w:t>
            </w:r>
          </w:p>
        </w:tc>
      </w:tr>
      <w:tr w:rsidR="00970017" w:rsidRPr="0003648D" w:rsidTr="00FF6149">
        <w:trPr>
          <w:cantSplit/>
        </w:trPr>
        <w:tc>
          <w:tcPr>
            <w:tcW w:w="1818" w:type="dxa"/>
          </w:tcPr>
          <w:p w:rsidR="00970017" w:rsidRPr="0003648D" w:rsidRDefault="00970017" w:rsidP="00970017">
            <w:pPr>
              <w:spacing w:after="60"/>
              <w:rPr>
                <w:iCs/>
                <w:sz w:val="20"/>
                <w:szCs w:val="20"/>
              </w:rPr>
            </w:pPr>
            <w:r w:rsidRPr="0003648D">
              <w:rPr>
                <w:iCs/>
                <w:sz w:val="20"/>
                <w:szCs w:val="20"/>
              </w:rPr>
              <w:t xml:space="preserve">DASUO </w:t>
            </w:r>
            <w:r w:rsidRPr="0003648D">
              <w:rPr>
                <w:i/>
                <w:iCs/>
                <w:sz w:val="20"/>
                <w:szCs w:val="20"/>
                <w:vertAlign w:val="subscript"/>
              </w:rPr>
              <w:t>q, p, r</w:t>
            </w:r>
          </w:p>
        </w:tc>
        <w:tc>
          <w:tcPr>
            <w:tcW w:w="900" w:type="dxa"/>
          </w:tcPr>
          <w:p w:rsidR="00970017" w:rsidRPr="0003648D" w:rsidRDefault="00970017" w:rsidP="00970017">
            <w:pPr>
              <w:spacing w:after="60"/>
              <w:rPr>
                <w:iCs/>
                <w:sz w:val="20"/>
                <w:szCs w:val="20"/>
              </w:rPr>
            </w:pPr>
            <w:r w:rsidRPr="0003648D">
              <w:rPr>
                <w:iCs/>
                <w:sz w:val="20"/>
                <w:szCs w:val="20"/>
              </w:rPr>
              <w:t>$/start</w:t>
            </w:r>
          </w:p>
        </w:tc>
        <w:tc>
          <w:tcPr>
            <w:tcW w:w="6790" w:type="dxa"/>
          </w:tcPr>
          <w:p w:rsidR="00970017" w:rsidRPr="0003648D" w:rsidRDefault="00970017" w:rsidP="00970017">
            <w:pPr>
              <w:spacing w:after="60"/>
              <w:rPr>
                <w:iCs/>
                <w:sz w:val="20"/>
                <w:szCs w:val="20"/>
              </w:rPr>
            </w:pPr>
            <w:r w:rsidRPr="0003648D">
              <w:rPr>
                <w:i/>
                <w:iCs/>
                <w:sz w:val="20"/>
                <w:szCs w:val="20"/>
              </w:rPr>
              <w:t>Day-Ahead Startup Offer per QSE per Settlement Point per Resource</w:t>
            </w:r>
            <w:r w:rsidRPr="0003648D">
              <w:rPr>
                <w:iCs/>
                <w:sz w:val="20"/>
                <w:szCs w:val="20"/>
              </w:rPr>
              <w:t xml:space="preserve">—The Startup Offer included in the Three-Part Supply Offer submitted in the DAM associated with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first hour of the DAM-commitment period.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970017" w:rsidRPr="0003648D" w:rsidTr="00FF6149">
        <w:trPr>
          <w:cantSplit/>
        </w:trPr>
        <w:tc>
          <w:tcPr>
            <w:tcW w:w="1818" w:type="dxa"/>
          </w:tcPr>
          <w:p w:rsidR="00970017" w:rsidRPr="0003648D" w:rsidRDefault="00970017" w:rsidP="00970017">
            <w:pPr>
              <w:spacing w:after="60"/>
              <w:rPr>
                <w:iCs/>
                <w:sz w:val="20"/>
                <w:szCs w:val="20"/>
              </w:rPr>
            </w:pPr>
            <w:r w:rsidRPr="0003648D">
              <w:rPr>
                <w:iCs/>
                <w:sz w:val="20"/>
                <w:szCs w:val="20"/>
              </w:rPr>
              <w:t>AGRRATIO</w:t>
            </w:r>
            <w:r w:rsidRPr="0003648D">
              <w:rPr>
                <w:i/>
                <w:iCs/>
                <w:sz w:val="20"/>
                <w:szCs w:val="20"/>
                <w:vertAlign w:val="subscript"/>
                <w:lang w:val="pt-BR"/>
              </w:rPr>
              <w:t xml:space="preserve"> </w:t>
            </w:r>
            <w:r w:rsidRPr="0003648D">
              <w:rPr>
                <w:i/>
                <w:iCs/>
                <w:sz w:val="20"/>
                <w:szCs w:val="20"/>
                <w:vertAlign w:val="subscript"/>
              </w:rPr>
              <w:t>q, p, r</w:t>
            </w:r>
          </w:p>
        </w:tc>
        <w:tc>
          <w:tcPr>
            <w:tcW w:w="900" w:type="dxa"/>
          </w:tcPr>
          <w:p w:rsidR="00970017" w:rsidRPr="0003648D" w:rsidRDefault="00970017" w:rsidP="00970017">
            <w:pPr>
              <w:spacing w:after="60"/>
              <w:rPr>
                <w:iCs/>
                <w:sz w:val="20"/>
                <w:szCs w:val="20"/>
              </w:rPr>
            </w:pPr>
            <w:r w:rsidRPr="0003648D">
              <w:rPr>
                <w:iCs/>
                <w:sz w:val="20"/>
                <w:szCs w:val="20"/>
              </w:rPr>
              <w:t>none</w:t>
            </w:r>
          </w:p>
        </w:tc>
        <w:tc>
          <w:tcPr>
            <w:tcW w:w="6790" w:type="dxa"/>
          </w:tcPr>
          <w:p w:rsidR="00970017" w:rsidRPr="0003648D" w:rsidRDefault="00970017" w:rsidP="00970017">
            <w:pPr>
              <w:spacing w:after="60"/>
              <w:rPr>
                <w:i/>
                <w:iCs/>
                <w:sz w:val="20"/>
                <w:szCs w:val="20"/>
              </w:rPr>
            </w:pPr>
            <w:r w:rsidRPr="0003648D">
              <w:rPr>
                <w:i/>
                <w:iCs/>
                <w:sz w:val="20"/>
                <w:szCs w:val="20"/>
              </w:rPr>
              <w:t>Aggregate Generation Resource Ratio per QSE per Settlement Point per Aggregate Generation Resource</w:t>
            </w:r>
            <w:r w:rsidRPr="0003648D">
              <w:rPr>
                <w:iCs/>
                <w:sz w:val="20"/>
                <w:szCs w:val="20"/>
              </w:rPr>
              <w:t>—A value which represents the ratio of the maximum number of generators online in an hour, as indicated by telemetry, compared to the total number of generators registered to th</w:t>
            </w:r>
            <w:r w:rsidRPr="0003648D">
              <w:rPr>
                <w:sz w:val="20"/>
                <w:szCs w:val="20"/>
              </w:rPr>
              <w:t>e AGR and used in the approved v</w:t>
            </w:r>
            <w:r w:rsidRPr="0003648D">
              <w:rPr>
                <w:iCs/>
                <w:sz w:val="20"/>
                <w:szCs w:val="20"/>
              </w:rPr>
              <w:t xml:space="preserve">erifiable </w:t>
            </w:r>
            <w:r w:rsidRPr="0003648D">
              <w:rPr>
                <w:sz w:val="20"/>
                <w:szCs w:val="20"/>
              </w:rPr>
              <w:t>c</w:t>
            </w:r>
            <w:r w:rsidRPr="0003648D">
              <w:rPr>
                <w:iCs/>
                <w:sz w:val="20"/>
                <w:szCs w:val="20"/>
              </w:rPr>
              <w:t xml:space="preserve">ost for the </w:t>
            </w:r>
            <w:r w:rsidRPr="0003648D">
              <w:rPr>
                <w:sz w:val="20"/>
                <w:szCs w:val="20"/>
              </w:rPr>
              <w:t>AGR</w:t>
            </w:r>
            <w:r w:rsidRPr="0003648D">
              <w:rPr>
                <w:iCs/>
                <w:sz w:val="20"/>
                <w:szCs w:val="20"/>
              </w:rPr>
              <w:t>.  The value is only applicable if the Resource is an AGR.</w:t>
            </w:r>
          </w:p>
        </w:tc>
      </w:tr>
      <w:tr w:rsidR="00970017" w:rsidRPr="0003648D" w:rsidTr="00FF6149">
        <w:trPr>
          <w:cantSplit/>
        </w:trPr>
        <w:tc>
          <w:tcPr>
            <w:tcW w:w="1818" w:type="dxa"/>
          </w:tcPr>
          <w:p w:rsidR="00970017" w:rsidRPr="0003648D" w:rsidRDefault="00970017" w:rsidP="00970017">
            <w:pPr>
              <w:spacing w:after="60"/>
              <w:rPr>
                <w:iCs/>
                <w:sz w:val="20"/>
                <w:szCs w:val="20"/>
              </w:rPr>
            </w:pPr>
            <w:r w:rsidRPr="0003648D">
              <w:rPr>
                <w:iCs/>
                <w:sz w:val="20"/>
                <w:szCs w:val="20"/>
              </w:rPr>
              <w:t>AGRMAXON</w:t>
            </w:r>
            <w:r w:rsidRPr="0003648D">
              <w:rPr>
                <w:i/>
                <w:iCs/>
                <w:sz w:val="20"/>
                <w:szCs w:val="20"/>
                <w:vertAlign w:val="subscript"/>
                <w:lang w:val="pt-BR"/>
              </w:rPr>
              <w:t xml:space="preserve"> </w:t>
            </w:r>
            <w:r w:rsidRPr="0003648D">
              <w:rPr>
                <w:i/>
                <w:iCs/>
                <w:sz w:val="20"/>
                <w:szCs w:val="20"/>
                <w:vertAlign w:val="subscript"/>
              </w:rPr>
              <w:t>q, p, r</w:t>
            </w:r>
          </w:p>
        </w:tc>
        <w:tc>
          <w:tcPr>
            <w:tcW w:w="900" w:type="dxa"/>
          </w:tcPr>
          <w:p w:rsidR="00970017" w:rsidRPr="0003648D" w:rsidRDefault="00970017" w:rsidP="00970017">
            <w:pPr>
              <w:spacing w:after="60"/>
              <w:rPr>
                <w:iCs/>
                <w:sz w:val="20"/>
                <w:szCs w:val="20"/>
              </w:rPr>
            </w:pPr>
            <w:r w:rsidRPr="0003648D">
              <w:rPr>
                <w:iCs/>
                <w:sz w:val="20"/>
                <w:szCs w:val="20"/>
              </w:rPr>
              <w:t>none</w:t>
            </w:r>
          </w:p>
        </w:tc>
        <w:tc>
          <w:tcPr>
            <w:tcW w:w="6790" w:type="dxa"/>
          </w:tcPr>
          <w:p w:rsidR="00970017" w:rsidRPr="0003648D" w:rsidRDefault="00970017" w:rsidP="00970017">
            <w:pPr>
              <w:spacing w:after="60"/>
              <w:rPr>
                <w:iCs/>
                <w:sz w:val="20"/>
                <w:szCs w:val="20"/>
              </w:rPr>
            </w:pPr>
            <w:r w:rsidRPr="0003648D">
              <w:rPr>
                <w:i/>
                <w:iCs/>
                <w:sz w:val="20"/>
                <w:szCs w:val="20"/>
              </w:rPr>
              <w:t>Aggregate Generation Resource Maximum Online per QSE per Settlement Point per Aggregate Generation Resource</w:t>
            </w:r>
            <w:r w:rsidRPr="0003648D">
              <w:rPr>
                <w:iCs/>
                <w:sz w:val="20"/>
                <w:szCs w:val="20"/>
              </w:rPr>
              <w:t>—</w:t>
            </w:r>
            <w:r w:rsidRPr="0003648D">
              <w:rPr>
                <w:sz w:val="20"/>
                <w:szCs w:val="20"/>
              </w:rPr>
              <w:t>T</w:t>
            </w:r>
            <w:r w:rsidRPr="0003648D">
              <w:rPr>
                <w:iCs/>
                <w:sz w:val="20"/>
                <w:szCs w:val="20"/>
              </w:rPr>
              <w:t>he maximum number of generators online during an hour, as indicated by telemetry. The value is only applicable if the Resource is an AGR.</w:t>
            </w:r>
          </w:p>
        </w:tc>
      </w:tr>
      <w:tr w:rsidR="00970017" w:rsidRPr="0003648D" w:rsidTr="00FF6149">
        <w:tc>
          <w:tcPr>
            <w:tcW w:w="1818" w:type="dxa"/>
          </w:tcPr>
          <w:p w:rsidR="00970017" w:rsidRPr="0003648D" w:rsidRDefault="00970017" w:rsidP="00970017">
            <w:pPr>
              <w:spacing w:after="60"/>
              <w:rPr>
                <w:iCs/>
                <w:sz w:val="20"/>
                <w:szCs w:val="20"/>
                <w:lang w:val="pt-BR"/>
              </w:rPr>
            </w:pPr>
            <w:r w:rsidRPr="0003648D">
              <w:rPr>
                <w:iCs/>
                <w:sz w:val="20"/>
                <w:szCs w:val="20"/>
              </w:rPr>
              <w:t>AGRTOT</w:t>
            </w:r>
            <w:r w:rsidRPr="0003648D">
              <w:rPr>
                <w:i/>
                <w:iCs/>
                <w:sz w:val="20"/>
                <w:szCs w:val="20"/>
                <w:vertAlign w:val="subscript"/>
                <w:lang w:val="pt-BR"/>
              </w:rPr>
              <w:t xml:space="preserve"> </w:t>
            </w:r>
            <w:r w:rsidRPr="0003648D">
              <w:rPr>
                <w:i/>
                <w:iCs/>
                <w:sz w:val="20"/>
                <w:szCs w:val="20"/>
                <w:vertAlign w:val="subscript"/>
              </w:rPr>
              <w:t>q, p, r</w:t>
            </w:r>
          </w:p>
        </w:tc>
        <w:tc>
          <w:tcPr>
            <w:tcW w:w="900" w:type="dxa"/>
          </w:tcPr>
          <w:p w:rsidR="00970017" w:rsidRPr="0003648D" w:rsidRDefault="00970017" w:rsidP="00970017">
            <w:pPr>
              <w:spacing w:after="60"/>
              <w:rPr>
                <w:iCs/>
                <w:sz w:val="20"/>
                <w:szCs w:val="20"/>
              </w:rPr>
            </w:pPr>
            <w:r w:rsidRPr="0003648D">
              <w:rPr>
                <w:iCs/>
                <w:sz w:val="20"/>
                <w:szCs w:val="20"/>
              </w:rPr>
              <w:t>none</w:t>
            </w:r>
          </w:p>
        </w:tc>
        <w:tc>
          <w:tcPr>
            <w:tcW w:w="6790" w:type="dxa"/>
          </w:tcPr>
          <w:p w:rsidR="00970017" w:rsidRPr="0003648D" w:rsidRDefault="00970017" w:rsidP="00970017">
            <w:pPr>
              <w:spacing w:after="60"/>
              <w:rPr>
                <w:iCs/>
                <w:sz w:val="20"/>
                <w:szCs w:val="20"/>
              </w:rPr>
            </w:pPr>
            <w:r w:rsidRPr="0003648D">
              <w:rPr>
                <w:i/>
                <w:iCs/>
                <w:sz w:val="20"/>
                <w:szCs w:val="20"/>
              </w:rPr>
              <w:t>Aggregate Generation Resource Total per QSE per Settlement Point per Aggregate Generation Resource</w:t>
            </w:r>
            <w:r w:rsidRPr="0003648D">
              <w:rPr>
                <w:iCs/>
                <w:sz w:val="20"/>
                <w:szCs w:val="20"/>
              </w:rPr>
              <w:t>—The total number of generators registered to the AGR and used in the approved verifiable cost for the AGR.  The value is only applicable if the Resource is an AGR.</w:t>
            </w:r>
          </w:p>
        </w:tc>
      </w:tr>
      <w:tr w:rsidR="00970017" w:rsidRPr="0003648D" w:rsidTr="00FF6149">
        <w:trPr>
          <w:cantSplit/>
        </w:trPr>
        <w:tc>
          <w:tcPr>
            <w:tcW w:w="1818" w:type="dxa"/>
          </w:tcPr>
          <w:p w:rsidR="00970017" w:rsidRPr="0003648D" w:rsidRDefault="00970017" w:rsidP="00970017">
            <w:pPr>
              <w:spacing w:after="60"/>
              <w:rPr>
                <w:iCs/>
                <w:sz w:val="20"/>
                <w:szCs w:val="20"/>
              </w:rPr>
            </w:pPr>
            <w:r w:rsidRPr="0003648D">
              <w:rPr>
                <w:iCs/>
                <w:sz w:val="20"/>
                <w:szCs w:val="20"/>
              </w:rPr>
              <w:t xml:space="preserve">DAMEO </w:t>
            </w:r>
            <w:r w:rsidRPr="0003648D">
              <w:rPr>
                <w:i/>
                <w:iCs/>
                <w:sz w:val="20"/>
                <w:szCs w:val="20"/>
                <w:vertAlign w:val="subscript"/>
              </w:rPr>
              <w:t>q, p, r, h</w:t>
            </w:r>
          </w:p>
        </w:tc>
        <w:tc>
          <w:tcPr>
            <w:tcW w:w="900" w:type="dxa"/>
          </w:tcPr>
          <w:p w:rsidR="00970017" w:rsidRPr="0003648D" w:rsidRDefault="00970017" w:rsidP="00970017">
            <w:pPr>
              <w:spacing w:after="60"/>
              <w:rPr>
                <w:iCs/>
                <w:sz w:val="20"/>
                <w:szCs w:val="20"/>
              </w:rPr>
            </w:pPr>
            <w:r w:rsidRPr="0003648D">
              <w:rPr>
                <w:iCs/>
                <w:sz w:val="20"/>
                <w:szCs w:val="20"/>
              </w:rPr>
              <w:t>$/MWh</w:t>
            </w:r>
          </w:p>
        </w:tc>
        <w:tc>
          <w:tcPr>
            <w:tcW w:w="6790" w:type="dxa"/>
          </w:tcPr>
          <w:p w:rsidR="00970017" w:rsidRPr="0003648D" w:rsidRDefault="00970017" w:rsidP="00970017">
            <w:pPr>
              <w:spacing w:after="60"/>
              <w:rPr>
                <w:i/>
                <w:iCs/>
                <w:sz w:val="20"/>
                <w:szCs w:val="20"/>
              </w:rPr>
            </w:pPr>
            <w:r w:rsidRPr="0003648D">
              <w:rPr>
                <w:i/>
                <w:iCs/>
                <w:sz w:val="20"/>
                <w:szCs w:val="20"/>
              </w:rPr>
              <w:t>Day-Ahead Minimum-Energy Offer per QSE per Settlement Point per Resource per hour</w:t>
            </w:r>
            <w:r w:rsidRPr="0003648D">
              <w:rPr>
                <w:iCs/>
                <w:sz w:val="20"/>
                <w:szCs w:val="20"/>
              </w:rPr>
              <w:t xml:space="preserve">—The Minimum-Energy Offer included in the Three-Part Supply Offer submitted in the DAM associated with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970017" w:rsidRPr="0003648D" w:rsidTr="00FF6149">
        <w:trPr>
          <w:cantSplit/>
        </w:trPr>
        <w:tc>
          <w:tcPr>
            <w:tcW w:w="1818" w:type="dxa"/>
          </w:tcPr>
          <w:p w:rsidR="00970017" w:rsidRPr="0003648D" w:rsidRDefault="00970017" w:rsidP="00970017">
            <w:pPr>
              <w:spacing w:after="60"/>
              <w:rPr>
                <w:iCs/>
                <w:sz w:val="20"/>
                <w:szCs w:val="20"/>
              </w:rPr>
            </w:pPr>
            <w:r w:rsidRPr="0003648D">
              <w:rPr>
                <w:iCs/>
                <w:sz w:val="20"/>
                <w:szCs w:val="20"/>
              </w:rPr>
              <w:t xml:space="preserve">DALSL </w:t>
            </w:r>
            <w:r w:rsidRPr="0003648D">
              <w:rPr>
                <w:i/>
                <w:iCs/>
                <w:sz w:val="20"/>
                <w:szCs w:val="20"/>
                <w:vertAlign w:val="subscript"/>
              </w:rPr>
              <w:t>q, p, r, h</w:t>
            </w:r>
          </w:p>
        </w:tc>
        <w:tc>
          <w:tcPr>
            <w:tcW w:w="900" w:type="dxa"/>
          </w:tcPr>
          <w:p w:rsidR="00970017" w:rsidRPr="0003648D" w:rsidRDefault="00970017" w:rsidP="00970017">
            <w:pPr>
              <w:spacing w:after="60"/>
              <w:rPr>
                <w:iCs/>
                <w:sz w:val="20"/>
                <w:szCs w:val="20"/>
              </w:rPr>
            </w:pPr>
            <w:r w:rsidRPr="0003648D">
              <w:rPr>
                <w:iCs/>
                <w:sz w:val="20"/>
                <w:szCs w:val="20"/>
              </w:rPr>
              <w:t>MW</w:t>
            </w:r>
          </w:p>
        </w:tc>
        <w:tc>
          <w:tcPr>
            <w:tcW w:w="6790" w:type="dxa"/>
          </w:tcPr>
          <w:p w:rsidR="00970017" w:rsidRPr="0003648D" w:rsidRDefault="00970017" w:rsidP="00970017">
            <w:pPr>
              <w:spacing w:after="60"/>
              <w:rPr>
                <w:iCs/>
                <w:sz w:val="20"/>
                <w:szCs w:val="20"/>
              </w:rPr>
            </w:pPr>
            <w:r w:rsidRPr="0003648D">
              <w:rPr>
                <w:i/>
                <w:iCs/>
                <w:sz w:val="20"/>
                <w:szCs w:val="20"/>
              </w:rPr>
              <w:t>Day-Ahead Low Sustained Limit per QSE per Settlement Point per Resource per hour</w:t>
            </w:r>
            <w:r w:rsidRPr="0003648D">
              <w:rPr>
                <w:iCs/>
                <w:sz w:val="20"/>
                <w:szCs w:val="20"/>
              </w:rPr>
              <w:sym w:font="Symbol" w:char="F0BE"/>
            </w:r>
            <w:r w:rsidRPr="0003648D">
              <w:rPr>
                <w:iCs/>
                <w:sz w:val="20"/>
                <w:szCs w:val="20"/>
              </w:rPr>
              <w:t xml:space="preserve">The Low Sustained Limit (LSL) of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hour </w:t>
            </w:r>
            <w:r w:rsidRPr="0003648D">
              <w:rPr>
                <w:i/>
                <w:iCs/>
                <w:sz w:val="20"/>
                <w:szCs w:val="20"/>
              </w:rPr>
              <w:t xml:space="preserve">h </w:t>
            </w:r>
            <w:r w:rsidRPr="0003648D">
              <w:rPr>
                <w:iCs/>
                <w:sz w:val="20"/>
                <w:szCs w:val="20"/>
              </w:rPr>
              <w:t xml:space="preserve">as seen in the 1000 Day-Ahead snapshot.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970017" w:rsidRPr="0003648D" w:rsidTr="00FF6149">
        <w:tc>
          <w:tcPr>
            <w:tcW w:w="1818" w:type="dxa"/>
          </w:tcPr>
          <w:p w:rsidR="00970017" w:rsidRPr="0003648D" w:rsidRDefault="00970017" w:rsidP="00970017">
            <w:pPr>
              <w:spacing w:after="60"/>
              <w:rPr>
                <w:iCs/>
                <w:sz w:val="20"/>
                <w:szCs w:val="20"/>
                <w:lang w:val="pt-BR"/>
              </w:rPr>
            </w:pPr>
            <w:r w:rsidRPr="0003648D">
              <w:rPr>
                <w:iCs/>
                <w:sz w:val="20"/>
                <w:szCs w:val="20"/>
                <w:lang w:val="pt-BR"/>
              </w:rPr>
              <w:t xml:space="preserve">DAAIEC </w:t>
            </w:r>
            <w:r w:rsidRPr="0003648D">
              <w:rPr>
                <w:i/>
                <w:iCs/>
                <w:sz w:val="20"/>
                <w:szCs w:val="20"/>
                <w:vertAlign w:val="subscript"/>
                <w:lang w:val="pt-BR"/>
              </w:rPr>
              <w:t>q, p, r h</w:t>
            </w:r>
          </w:p>
        </w:tc>
        <w:tc>
          <w:tcPr>
            <w:tcW w:w="900" w:type="dxa"/>
          </w:tcPr>
          <w:p w:rsidR="00970017" w:rsidRPr="0003648D" w:rsidRDefault="00970017" w:rsidP="00970017">
            <w:pPr>
              <w:spacing w:after="60"/>
              <w:rPr>
                <w:iCs/>
                <w:sz w:val="20"/>
                <w:szCs w:val="20"/>
              </w:rPr>
            </w:pPr>
            <w:r w:rsidRPr="0003648D">
              <w:rPr>
                <w:iCs/>
                <w:sz w:val="20"/>
                <w:szCs w:val="20"/>
              </w:rPr>
              <w:t>$/MWh</w:t>
            </w:r>
          </w:p>
        </w:tc>
        <w:tc>
          <w:tcPr>
            <w:tcW w:w="6790" w:type="dxa"/>
          </w:tcPr>
          <w:p w:rsidR="00970017" w:rsidRPr="0003648D" w:rsidRDefault="00970017" w:rsidP="00970017">
            <w:pPr>
              <w:spacing w:after="60"/>
              <w:rPr>
                <w:iCs/>
                <w:sz w:val="20"/>
                <w:szCs w:val="20"/>
              </w:rPr>
            </w:pPr>
            <w:r w:rsidRPr="0003648D">
              <w:rPr>
                <w:i/>
                <w:iCs/>
                <w:sz w:val="20"/>
                <w:szCs w:val="20"/>
              </w:rPr>
              <w:t>Day-Ahead Average Incremental Energy Cost per QSE per Settlement Point per Resource per hour</w:t>
            </w:r>
            <w:r w:rsidRPr="0003648D">
              <w:rPr>
                <w:iCs/>
                <w:sz w:val="20"/>
                <w:szCs w:val="20"/>
              </w:rPr>
              <w:sym w:font="Symbol" w:char="F0BE"/>
            </w:r>
            <w:r w:rsidRPr="0003648D">
              <w:rPr>
                <w:iCs/>
                <w:sz w:val="20"/>
                <w:szCs w:val="20"/>
              </w:rPr>
              <w:t xml:space="preserve">The average incremental energy cost, calculated according to the Energy Offer Curve capped by the generic energy price, for the output levels between the DAESR and the LSL of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970017" w:rsidRPr="0003648D" w:rsidTr="00FF6149">
        <w:trPr>
          <w:cantSplit/>
        </w:trPr>
        <w:tc>
          <w:tcPr>
            <w:tcW w:w="1818" w:type="dxa"/>
          </w:tcPr>
          <w:p w:rsidR="00970017" w:rsidRPr="0003648D" w:rsidRDefault="00970017" w:rsidP="00970017">
            <w:pPr>
              <w:spacing w:after="60"/>
              <w:rPr>
                <w:i/>
                <w:iCs/>
                <w:sz w:val="20"/>
                <w:szCs w:val="20"/>
              </w:rPr>
            </w:pPr>
            <w:r w:rsidRPr="0003648D">
              <w:rPr>
                <w:i/>
                <w:iCs/>
                <w:sz w:val="20"/>
                <w:szCs w:val="20"/>
              </w:rPr>
              <w:t>q</w:t>
            </w:r>
          </w:p>
        </w:tc>
        <w:tc>
          <w:tcPr>
            <w:tcW w:w="900" w:type="dxa"/>
          </w:tcPr>
          <w:p w:rsidR="00970017" w:rsidRPr="0003648D" w:rsidRDefault="00970017" w:rsidP="00970017">
            <w:pPr>
              <w:spacing w:after="60"/>
              <w:rPr>
                <w:iCs/>
                <w:sz w:val="20"/>
                <w:szCs w:val="20"/>
              </w:rPr>
            </w:pPr>
            <w:r w:rsidRPr="0003648D">
              <w:rPr>
                <w:iCs/>
                <w:sz w:val="20"/>
                <w:szCs w:val="20"/>
              </w:rPr>
              <w:t>none</w:t>
            </w:r>
          </w:p>
        </w:tc>
        <w:tc>
          <w:tcPr>
            <w:tcW w:w="6790" w:type="dxa"/>
          </w:tcPr>
          <w:p w:rsidR="00970017" w:rsidRPr="0003648D" w:rsidRDefault="00970017" w:rsidP="00970017">
            <w:pPr>
              <w:spacing w:after="60"/>
              <w:rPr>
                <w:iCs/>
                <w:sz w:val="20"/>
                <w:szCs w:val="20"/>
              </w:rPr>
            </w:pPr>
            <w:r w:rsidRPr="0003648D">
              <w:rPr>
                <w:iCs/>
                <w:sz w:val="20"/>
                <w:szCs w:val="20"/>
              </w:rPr>
              <w:t>A QSE.</w:t>
            </w:r>
          </w:p>
        </w:tc>
      </w:tr>
      <w:tr w:rsidR="00970017" w:rsidRPr="0003648D" w:rsidTr="00FF6149">
        <w:trPr>
          <w:cantSplit/>
        </w:trPr>
        <w:tc>
          <w:tcPr>
            <w:tcW w:w="1818" w:type="dxa"/>
          </w:tcPr>
          <w:p w:rsidR="00970017" w:rsidRPr="0003648D" w:rsidRDefault="00970017" w:rsidP="00970017">
            <w:pPr>
              <w:spacing w:after="60"/>
              <w:rPr>
                <w:i/>
                <w:iCs/>
                <w:sz w:val="20"/>
                <w:szCs w:val="20"/>
              </w:rPr>
            </w:pPr>
            <w:r w:rsidRPr="0003648D">
              <w:rPr>
                <w:i/>
                <w:iCs/>
                <w:sz w:val="20"/>
                <w:szCs w:val="20"/>
              </w:rPr>
              <w:t>p</w:t>
            </w:r>
          </w:p>
        </w:tc>
        <w:tc>
          <w:tcPr>
            <w:tcW w:w="900" w:type="dxa"/>
          </w:tcPr>
          <w:p w:rsidR="00970017" w:rsidRPr="0003648D" w:rsidRDefault="00970017" w:rsidP="00970017">
            <w:pPr>
              <w:spacing w:after="60"/>
              <w:rPr>
                <w:iCs/>
                <w:sz w:val="20"/>
                <w:szCs w:val="20"/>
              </w:rPr>
            </w:pPr>
            <w:r w:rsidRPr="0003648D">
              <w:rPr>
                <w:iCs/>
                <w:sz w:val="20"/>
                <w:szCs w:val="20"/>
              </w:rPr>
              <w:t>none</w:t>
            </w:r>
          </w:p>
        </w:tc>
        <w:tc>
          <w:tcPr>
            <w:tcW w:w="6790" w:type="dxa"/>
          </w:tcPr>
          <w:p w:rsidR="00970017" w:rsidRPr="0003648D" w:rsidRDefault="00970017" w:rsidP="00970017">
            <w:pPr>
              <w:spacing w:after="60"/>
              <w:rPr>
                <w:iCs/>
                <w:sz w:val="20"/>
                <w:szCs w:val="20"/>
              </w:rPr>
            </w:pPr>
            <w:r w:rsidRPr="0003648D">
              <w:rPr>
                <w:iCs/>
                <w:sz w:val="20"/>
                <w:szCs w:val="20"/>
              </w:rPr>
              <w:t>A Resource Node Settlement Point.</w:t>
            </w:r>
          </w:p>
        </w:tc>
      </w:tr>
      <w:tr w:rsidR="00970017" w:rsidRPr="0003648D" w:rsidTr="00FF6149">
        <w:trPr>
          <w:cantSplit/>
        </w:trPr>
        <w:tc>
          <w:tcPr>
            <w:tcW w:w="1818" w:type="dxa"/>
          </w:tcPr>
          <w:p w:rsidR="00970017" w:rsidRPr="0003648D" w:rsidRDefault="00970017" w:rsidP="00970017">
            <w:pPr>
              <w:spacing w:after="60"/>
              <w:rPr>
                <w:i/>
                <w:iCs/>
                <w:sz w:val="20"/>
                <w:szCs w:val="20"/>
              </w:rPr>
            </w:pPr>
            <w:r w:rsidRPr="0003648D">
              <w:rPr>
                <w:i/>
                <w:iCs/>
                <w:sz w:val="20"/>
                <w:szCs w:val="20"/>
              </w:rPr>
              <w:t>r</w:t>
            </w:r>
          </w:p>
        </w:tc>
        <w:tc>
          <w:tcPr>
            <w:tcW w:w="900" w:type="dxa"/>
          </w:tcPr>
          <w:p w:rsidR="00970017" w:rsidRPr="0003648D" w:rsidRDefault="00970017" w:rsidP="00970017">
            <w:pPr>
              <w:spacing w:after="60"/>
              <w:rPr>
                <w:iCs/>
                <w:sz w:val="20"/>
                <w:szCs w:val="20"/>
              </w:rPr>
            </w:pPr>
            <w:r w:rsidRPr="0003648D">
              <w:rPr>
                <w:iCs/>
                <w:sz w:val="20"/>
                <w:szCs w:val="20"/>
              </w:rPr>
              <w:t>none</w:t>
            </w:r>
          </w:p>
        </w:tc>
        <w:tc>
          <w:tcPr>
            <w:tcW w:w="6790" w:type="dxa"/>
          </w:tcPr>
          <w:p w:rsidR="00970017" w:rsidRPr="0003648D" w:rsidRDefault="00970017" w:rsidP="00970017">
            <w:pPr>
              <w:spacing w:after="60"/>
              <w:rPr>
                <w:iCs/>
                <w:sz w:val="20"/>
                <w:szCs w:val="20"/>
              </w:rPr>
            </w:pPr>
            <w:r w:rsidRPr="0003648D">
              <w:rPr>
                <w:iCs/>
                <w:sz w:val="20"/>
                <w:szCs w:val="20"/>
              </w:rPr>
              <w:t>A DAM-committed Generation Resource.</w:t>
            </w:r>
          </w:p>
        </w:tc>
      </w:tr>
      <w:tr w:rsidR="00970017" w:rsidRPr="0003648D" w:rsidTr="00FF6149">
        <w:trPr>
          <w:cantSplit/>
        </w:trPr>
        <w:tc>
          <w:tcPr>
            <w:tcW w:w="1818" w:type="dxa"/>
          </w:tcPr>
          <w:p w:rsidR="00970017" w:rsidRPr="0003648D" w:rsidRDefault="00970017" w:rsidP="00970017">
            <w:pPr>
              <w:spacing w:after="60"/>
              <w:rPr>
                <w:i/>
                <w:iCs/>
                <w:sz w:val="20"/>
                <w:szCs w:val="20"/>
              </w:rPr>
            </w:pPr>
            <w:r w:rsidRPr="0003648D">
              <w:rPr>
                <w:i/>
                <w:iCs/>
                <w:sz w:val="20"/>
                <w:szCs w:val="20"/>
              </w:rPr>
              <w:t>h</w:t>
            </w:r>
          </w:p>
        </w:tc>
        <w:tc>
          <w:tcPr>
            <w:tcW w:w="900" w:type="dxa"/>
          </w:tcPr>
          <w:p w:rsidR="00970017" w:rsidRPr="0003648D" w:rsidRDefault="00970017" w:rsidP="00970017">
            <w:pPr>
              <w:spacing w:after="60"/>
              <w:rPr>
                <w:iCs/>
                <w:sz w:val="20"/>
                <w:szCs w:val="20"/>
              </w:rPr>
            </w:pPr>
            <w:r w:rsidRPr="0003648D">
              <w:rPr>
                <w:iCs/>
                <w:sz w:val="20"/>
                <w:szCs w:val="20"/>
              </w:rPr>
              <w:t>none</w:t>
            </w:r>
          </w:p>
        </w:tc>
        <w:tc>
          <w:tcPr>
            <w:tcW w:w="6790" w:type="dxa"/>
          </w:tcPr>
          <w:p w:rsidR="00970017" w:rsidRPr="0003648D" w:rsidRDefault="00970017" w:rsidP="00970017">
            <w:pPr>
              <w:spacing w:after="60"/>
              <w:rPr>
                <w:iCs/>
                <w:sz w:val="20"/>
                <w:szCs w:val="20"/>
              </w:rPr>
            </w:pPr>
            <w:r w:rsidRPr="0003648D">
              <w:rPr>
                <w:iCs/>
                <w:sz w:val="20"/>
                <w:szCs w:val="20"/>
              </w:rPr>
              <w:t>An hour in the DAM-commitment period.</w:t>
            </w:r>
          </w:p>
        </w:tc>
      </w:tr>
      <w:tr w:rsidR="00970017" w:rsidRPr="0003648D" w:rsidTr="00FF6149">
        <w:trPr>
          <w:cantSplit/>
        </w:trPr>
        <w:tc>
          <w:tcPr>
            <w:tcW w:w="1818" w:type="dxa"/>
          </w:tcPr>
          <w:p w:rsidR="00970017" w:rsidRPr="0003648D" w:rsidRDefault="00970017" w:rsidP="00970017">
            <w:pPr>
              <w:spacing w:after="60"/>
              <w:rPr>
                <w:i/>
                <w:iCs/>
                <w:sz w:val="20"/>
                <w:szCs w:val="20"/>
              </w:rPr>
            </w:pPr>
            <w:r w:rsidRPr="0003648D">
              <w:rPr>
                <w:i/>
                <w:iCs/>
                <w:sz w:val="20"/>
                <w:szCs w:val="20"/>
              </w:rPr>
              <w:t>c</w:t>
            </w:r>
          </w:p>
        </w:tc>
        <w:tc>
          <w:tcPr>
            <w:tcW w:w="900" w:type="dxa"/>
          </w:tcPr>
          <w:p w:rsidR="00970017" w:rsidRPr="0003648D" w:rsidRDefault="00970017" w:rsidP="00970017">
            <w:pPr>
              <w:spacing w:after="60"/>
              <w:rPr>
                <w:iCs/>
                <w:sz w:val="20"/>
                <w:szCs w:val="20"/>
              </w:rPr>
            </w:pPr>
            <w:r w:rsidRPr="0003648D">
              <w:rPr>
                <w:iCs/>
                <w:sz w:val="20"/>
                <w:szCs w:val="20"/>
              </w:rPr>
              <w:t>none</w:t>
            </w:r>
          </w:p>
        </w:tc>
        <w:tc>
          <w:tcPr>
            <w:tcW w:w="6790" w:type="dxa"/>
          </w:tcPr>
          <w:p w:rsidR="00970017" w:rsidRPr="0003648D" w:rsidRDefault="00970017" w:rsidP="00970017">
            <w:pPr>
              <w:spacing w:after="60"/>
              <w:rPr>
                <w:iCs/>
                <w:sz w:val="20"/>
                <w:szCs w:val="20"/>
              </w:rPr>
            </w:pPr>
            <w:r w:rsidRPr="0003648D">
              <w:rPr>
                <w:iCs/>
                <w:sz w:val="20"/>
                <w:szCs w:val="20"/>
              </w:rPr>
              <w:t>A contiguous block of DAM-committed hours.</w:t>
            </w:r>
          </w:p>
        </w:tc>
      </w:tr>
      <w:tr w:rsidR="00970017" w:rsidRPr="0003648D" w:rsidTr="00FF6149">
        <w:trPr>
          <w:cantSplit/>
        </w:trPr>
        <w:tc>
          <w:tcPr>
            <w:tcW w:w="1818" w:type="dxa"/>
          </w:tcPr>
          <w:p w:rsidR="00970017" w:rsidRPr="0003648D" w:rsidRDefault="00970017" w:rsidP="00970017">
            <w:pPr>
              <w:spacing w:after="60"/>
              <w:rPr>
                <w:i/>
                <w:iCs/>
                <w:sz w:val="20"/>
                <w:szCs w:val="20"/>
              </w:rPr>
            </w:pPr>
            <w:r w:rsidRPr="0003648D">
              <w:rPr>
                <w:i/>
                <w:iCs/>
                <w:sz w:val="20"/>
                <w:szCs w:val="20"/>
              </w:rPr>
              <w:lastRenderedPageBreak/>
              <w:t>afterCCGR</w:t>
            </w:r>
          </w:p>
        </w:tc>
        <w:tc>
          <w:tcPr>
            <w:tcW w:w="900" w:type="dxa"/>
          </w:tcPr>
          <w:p w:rsidR="00970017" w:rsidRPr="0003648D" w:rsidRDefault="00970017" w:rsidP="00970017">
            <w:pPr>
              <w:spacing w:after="60"/>
              <w:rPr>
                <w:iCs/>
                <w:sz w:val="20"/>
                <w:szCs w:val="20"/>
              </w:rPr>
            </w:pPr>
            <w:r w:rsidRPr="0003648D">
              <w:rPr>
                <w:iCs/>
                <w:sz w:val="20"/>
                <w:szCs w:val="20"/>
              </w:rPr>
              <w:t>none</w:t>
            </w:r>
          </w:p>
        </w:tc>
        <w:tc>
          <w:tcPr>
            <w:tcW w:w="6790" w:type="dxa"/>
          </w:tcPr>
          <w:p w:rsidR="00970017" w:rsidRPr="0003648D" w:rsidRDefault="00970017" w:rsidP="00970017">
            <w:pPr>
              <w:spacing w:after="60"/>
              <w:rPr>
                <w:iCs/>
                <w:sz w:val="20"/>
                <w:szCs w:val="20"/>
              </w:rPr>
            </w:pPr>
            <w:r w:rsidRPr="0003648D">
              <w:rPr>
                <w:iCs/>
                <w:sz w:val="20"/>
                <w:szCs w:val="20"/>
              </w:rPr>
              <w:t>The Combined Cycle Generation Resource to which a Combined Cycle Train transitions.</w:t>
            </w:r>
          </w:p>
        </w:tc>
      </w:tr>
      <w:tr w:rsidR="00970017" w:rsidRPr="0003648D" w:rsidTr="00FF6149">
        <w:trPr>
          <w:cantSplit/>
        </w:trPr>
        <w:tc>
          <w:tcPr>
            <w:tcW w:w="1818" w:type="dxa"/>
          </w:tcPr>
          <w:p w:rsidR="00970017" w:rsidRPr="0003648D" w:rsidRDefault="00970017" w:rsidP="00970017">
            <w:pPr>
              <w:spacing w:after="60"/>
              <w:rPr>
                <w:i/>
                <w:iCs/>
                <w:sz w:val="20"/>
                <w:szCs w:val="20"/>
              </w:rPr>
            </w:pPr>
            <w:r w:rsidRPr="0003648D">
              <w:rPr>
                <w:i/>
                <w:iCs/>
                <w:sz w:val="20"/>
                <w:szCs w:val="20"/>
              </w:rPr>
              <w:t>beforeCCGR</w:t>
            </w:r>
          </w:p>
        </w:tc>
        <w:tc>
          <w:tcPr>
            <w:tcW w:w="900" w:type="dxa"/>
          </w:tcPr>
          <w:p w:rsidR="00970017" w:rsidRPr="0003648D" w:rsidRDefault="00970017" w:rsidP="00970017">
            <w:pPr>
              <w:spacing w:after="60"/>
              <w:rPr>
                <w:iCs/>
                <w:sz w:val="20"/>
                <w:szCs w:val="20"/>
              </w:rPr>
            </w:pPr>
            <w:r w:rsidRPr="0003648D">
              <w:rPr>
                <w:iCs/>
                <w:sz w:val="20"/>
                <w:szCs w:val="20"/>
              </w:rPr>
              <w:t>none</w:t>
            </w:r>
          </w:p>
        </w:tc>
        <w:tc>
          <w:tcPr>
            <w:tcW w:w="6790" w:type="dxa"/>
          </w:tcPr>
          <w:p w:rsidR="00970017" w:rsidRPr="0003648D" w:rsidRDefault="00970017" w:rsidP="00970017">
            <w:pPr>
              <w:spacing w:after="60"/>
              <w:rPr>
                <w:iCs/>
                <w:sz w:val="20"/>
                <w:szCs w:val="20"/>
              </w:rPr>
            </w:pPr>
            <w:r w:rsidRPr="0003648D">
              <w:rPr>
                <w:iCs/>
                <w:sz w:val="20"/>
                <w:szCs w:val="20"/>
              </w:rPr>
              <w:t>The Combined Cycle Generation Resource from which a Combined Cycle Train transitions.</w:t>
            </w:r>
          </w:p>
        </w:tc>
      </w:tr>
    </w:tbl>
    <w:p w:rsidR="00BA7A09" w:rsidRPr="0003648D" w:rsidRDefault="00BA7A09" w:rsidP="00BA7A09">
      <w:pPr>
        <w:spacing w:before="240" w:after="240"/>
        <w:ind w:left="720" w:hanging="720"/>
        <w:rPr>
          <w:iCs/>
        </w:rPr>
      </w:pPr>
      <w:r w:rsidRPr="0003648D">
        <w:rPr>
          <w:iCs/>
        </w:rPr>
        <w:t>(8)</w:t>
      </w:r>
      <w:r w:rsidRPr="0003648D">
        <w:rPr>
          <w:iCs/>
        </w:rPr>
        <w:tab/>
        <w:t>The calculation of the Day-Ahead Average Incremental Energy Cost for each Resource for each hour is illustrated with the picture below, where P</w:t>
      </w:r>
      <w:r w:rsidRPr="0003648D">
        <w:rPr>
          <w:iCs/>
          <w:vertAlign w:val="subscript"/>
        </w:rPr>
        <w:t>cap</w:t>
      </w:r>
      <w:r w:rsidRPr="0003648D">
        <w:rPr>
          <w:iCs/>
        </w:rPr>
        <w:t xml:space="preserve"> is the Energy Offer Curve Cap.  The method to calculate such cost is described in Section 4.6.5, Calculation of “Average Incremental Energy Cost” </w:t>
      </w:r>
      <w:bookmarkStart w:id="650" w:name="OLE_LINK3"/>
      <w:r w:rsidRPr="0003648D">
        <w:rPr>
          <w:iCs/>
        </w:rPr>
        <w:t>(AIEC).</w:t>
      </w:r>
      <w:bookmarkEnd w:id="650"/>
    </w:p>
    <w:p w:rsidR="00BA7A09" w:rsidRPr="0003648D" w:rsidRDefault="00C26407" w:rsidP="00BA7A09">
      <w:r>
        <w:rPr>
          <w:noProof/>
        </w:rPr>
        <mc:AlternateContent>
          <mc:Choice Requires="wps">
            <w:drawing>
              <wp:anchor distT="0" distB="0" distL="114300" distR="114300" simplePos="0" relativeHeight="11" behindDoc="0" locked="0" layoutInCell="1" allowOverlap="1">
                <wp:simplePos x="0" y="0"/>
                <wp:positionH relativeFrom="column">
                  <wp:posOffset>-10160</wp:posOffset>
                </wp:positionH>
                <wp:positionV relativeFrom="paragraph">
                  <wp:posOffset>1270</wp:posOffset>
                </wp:positionV>
                <wp:extent cx="431800" cy="2400300"/>
                <wp:effectExtent l="0" t="0" r="6350" b="0"/>
                <wp:wrapNone/>
                <wp:docPr id="77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pPr>
                              <w:jc w:val="center"/>
                              <w:rPr>
                                <w:sz w:val="20"/>
                                <w:szCs w:val="20"/>
                              </w:rPr>
                            </w:pPr>
                            <w:r>
                              <w:rPr>
                                <w:sz w:val="20"/>
                                <w:szCs w:val="20"/>
                              </w:rPr>
                              <w:t>$/</w:t>
                            </w:r>
                          </w:p>
                          <w:p w:rsidR="00787BFD" w:rsidRDefault="00787BFD" w:rsidP="00BA7A09">
                            <w:pPr>
                              <w:jc w:val="center"/>
                              <w:rPr>
                                <w:sz w:val="20"/>
                                <w:szCs w:val="20"/>
                              </w:rPr>
                            </w:pPr>
                            <w:r>
                              <w:rPr>
                                <w:sz w:val="20"/>
                                <w:szCs w:val="20"/>
                              </w:rPr>
                              <w:t>MWh</w:t>
                            </w:r>
                          </w:p>
                          <w:p w:rsidR="00787BFD" w:rsidRDefault="00787BFD" w:rsidP="00BA7A09">
                            <w:pPr>
                              <w:jc w:val="center"/>
                              <w:rPr>
                                <w:sz w:val="20"/>
                                <w:szCs w:val="20"/>
                              </w:rPr>
                            </w:pPr>
                          </w:p>
                          <w:p w:rsidR="00787BFD" w:rsidRDefault="00787BFD" w:rsidP="00BA7A09">
                            <w:pPr>
                              <w:jc w:val="center"/>
                              <w:rPr>
                                <w:sz w:val="20"/>
                                <w:szCs w:val="20"/>
                              </w:rPr>
                            </w:pPr>
                          </w:p>
                          <w:p w:rsidR="00787BFD" w:rsidRDefault="00787BFD" w:rsidP="00BA7A09">
                            <w:pPr>
                              <w:jc w:val="center"/>
                              <w:rPr>
                                <w:sz w:val="20"/>
                                <w:szCs w:val="20"/>
                              </w:rPr>
                            </w:pPr>
                            <w:r>
                              <w:rPr>
                                <w:sz w:val="20"/>
                                <w:szCs w:val="20"/>
                              </w:rPr>
                              <w:t>DASPP</w:t>
                            </w:r>
                          </w:p>
                          <w:p w:rsidR="00787BFD" w:rsidRDefault="00787BFD" w:rsidP="00BA7A09">
                            <w:pPr>
                              <w:jc w:val="center"/>
                              <w:rPr>
                                <w:sz w:val="20"/>
                                <w:szCs w:val="20"/>
                              </w:rPr>
                            </w:pPr>
                          </w:p>
                          <w:p w:rsidR="00787BFD" w:rsidRDefault="00787BFD" w:rsidP="00BA7A09">
                            <w:pPr>
                              <w:jc w:val="center"/>
                              <w:rPr>
                                <w:sz w:val="20"/>
                                <w:szCs w:val="20"/>
                              </w:rPr>
                            </w:pPr>
                          </w:p>
                          <w:p w:rsidR="00787BFD" w:rsidRDefault="00787BFD" w:rsidP="00BA7A09">
                            <w:pPr>
                              <w:jc w:val="center"/>
                              <w:rPr>
                                <w:sz w:val="20"/>
                                <w:szCs w:val="20"/>
                              </w:rPr>
                            </w:pPr>
                          </w:p>
                          <w:p w:rsidR="00787BFD" w:rsidRDefault="00787BFD" w:rsidP="00BA7A09">
                            <w:pPr>
                              <w:jc w:val="center"/>
                              <w:rPr>
                                <w:sz w:val="20"/>
                                <w:szCs w:val="20"/>
                              </w:rPr>
                            </w:pPr>
                            <w:r>
                              <w:rPr>
                                <w:sz w:val="20"/>
                                <w:szCs w:val="20"/>
                              </w:rPr>
                              <w:t xml:space="preserve">P </w:t>
                            </w:r>
                            <w:r>
                              <w:rPr>
                                <w:sz w:val="20"/>
                                <w:szCs w:val="20"/>
                                <w:vertAlign w:val="subscript"/>
                              </w:rPr>
                              <w:t>cap</w:t>
                            </w:r>
                          </w:p>
                          <w:p w:rsidR="00787BFD" w:rsidRDefault="00787BFD" w:rsidP="00BA7A09">
                            <w:pPr>
                              <w:jc w:val="center"/>
                              <w:rPr>
                                <w:sz w:val="20"/>
                                <w:szCs w:val="20"/>
                              </w:rPr>
                            </w:pPr>
                            <w:r>
                              <w:rPr>
                                <w:sz w:val="20"/>
                                <w:szCs w:val="20"/>
                              </w:rPr>
                              <w:t>P</w:t>
                            </w:r>
                            <w:r>
                              <w:rPr>
                                <w:sz w:val="20"/>
                                <w:szCs w:val="20"/>
                                <w:vertAlign w:val="subscript"/>
                              </w:rPr>
                              <w:t>3</w:t>
                            </w:r>
                          </w:p>
                          <w:p w:rsidR="00787BFD" w:rsidRDefault="00787BFD" w:rsidP="00BA7A09">
                            <w:pPr>
                              <w:jc w:val="center"/>
                              <w:rPr>
                                <w:sz w:val="20"/>
                                <w:szCs w:val="20"/>
                              </w:rPr>
                            </w:pPr>
                          </w:p>
                          <w:p w:rsidR="00787BFD" w:rsidRDefault="00787BFD" w:rsidP="00BA7A09">
                            <w:pPr>
                              <w:jc w:val="center"/>
                              <w:rPr>
                                <w:sz w:val="20"/>
                                <w:szCs w:val="20"/>
                              </w:rPr>
                            </w:pPr>
                            <w:r>
                              <w:rPr>
                                <w:sz w:val="20"/>
                                <w:szCs w:val="20"/>
                              </w:rPr>
                              <w:t>P</w:t>
                            </w:r>
                            <w:r>
                              <w:rPr>
                                <w:sz w:val="20"/>
                                <w:szCs w:val="20"/>
                                <w:vertAlign w:val="subscript"/>
                              </w:rPr>
                              <w:t>2</w:t>
                            </w:r>
                          </w:p>
                          <w:p w:rsidR="00787BFD" w:rsidRDefault="00787BFD" w:rsidP="00BA7A0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8pt;margin-top:.1pt;width:34pt;height:189pt;z-index: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" filled="f" stroked="f">
                <v:textbox inset="0,,0">
                  <w:txbxContent>
                    <w:p w:rsidR="00787BFD" w:rsidRDefault="00787BFD" w:rsidP="00BA7A09">
                      <w:pPr>
                        <w:jc w:val="center"/>
                        <w:rPr>
                          <w:sz w:val="20"/>
                          <w:szCs w:val="20"/>
                        </w:rPr>
                      </w:pPr>
                      <w:r>
                        <w:rPr>
                          <w:sz w:val="20"/>
                          <w:szCs w:val="20"/>
                        </w:rPr>
                        <w:t>$/</w:t>
                      </w:r>
                    </w:p>
                    <w:p w:rsidR="00787BFD" w:rsidRDefault="00787BFD" w:rsidP="00BA7A09">
                      <w:pPr>
                        <w:jc w:val="center"/>
                        <w:rPr>
                          <w:sz w:val="20"/>
                          <w:szCs w:val="20"/>
                        </w:rPr>
                      </w:pPr>
                      <w:r>
                        <w:rPr>
                          <w:sz w:val="20"/>
                          <w:szCs w:val="20"/>
                        </w:rPr>
                        <w:t>MWh</w:t>
                      </w:r>
                    </w:p>
                    <w:p w:rsidR="00787BFD" w:rsidRDefault="00787BFD" w:rsidP="00BA7A09">
                      <w:pPr>
                        <w:jc w:val="center"/>
                        <w:rPr>
                          <w:sz w:val="20"/>
                          <w:szCs w:val="20"/>
                        </w:rPr>
                      </w:pPr>
                    </w:p>
                    <w:p w:rsidR="00787BFD" w:rsidRDefault="00787BFD" w:rsidP="00BA7A09">
                      <w:pPr>
                        <w:jc w:val="center"/>
                        <w:rPr>
                          <w:sz w:val="20"/>
                          <w:szCs w:val="20"/>
                        </w:rPr>
                      </w:pPr>
                    </w:p>
                    <w:p w:rsidR="00787BFD" w:rsidRDefault="00787BFD" w:rsidP="00BA7A09">
                      <w:pPr>
                        <w:jc w:val="center"/>
                        <w:rPr>
                          <w:sz w:val="20"/>
                          <w:szCs w:val="20"/>
                        </w:rPr>
                      </w:pPr>
                      <w:r>
                        <w:rPr>
                          <w:sz w:val="20"/>
                          <w:szCs w:val="20"/>
                        </w:rPr>
                        <w:t>DASPP</w:t>
                      </w:r>
                    </w:p>
                    <w:p w:rsidR="00787BFD" w:rsidRDefault="00787BFD" w:rsidP="00BA7A09">
                      <w:pPr>
                        <w:jc w:val="center"/>
                        <w:rPr>
                          <w:sz w:val="20"/>
                          <w:szCs w:val="20"/>
                        </w:rPr>
                      </w:pPr>
                    </w:p>
                    <w:p w:rsidR="00787BFD" w:rsidRDefault="00787BFD" w:rsidP="00BA7A09">
                      <w:pPr>
                        <w:jc w:val="center"/>
                        <w:rPr>
                          <w:sz w:val="20"/>
                          <w:szCs w:val="20"/>
                        </w:rPr>
                      </w:pPr>
                    </w:p>
                    <w:p w:rsidR="00787BFD" w:rsidRDefault="00787BFD" w:rsidP="00BA7A09">
                      <w:pPr>
                        <w:jc w:val="center"/>
                        <w:rPr>
                          <w:sz w:val="20"/>
                          <w:szCs w:val="20"/>
                        </w:rPr>
                      </w:pPr>
                    </w:p>
                    <w:p w:rsidR="00787BFD" w:rsidRDefault="00787BFD" w:rsidP="00BA7A09">
                      <w:pPr>
                        <w:jc w:val="center"/>
                        <w:rPr>
                          <w:sz w:val="20"/>
                          <w:szCs w:val="20"/>
                        </w:rPr>
                      </w:pPr>
                      <w:r>
                        <w:rPr>
                          <w:sz w:val="20"/>
                          <w:szCs w:val="20"/>
                        </w:rPr>
                        <w:t xml:space="preserve">P </w:t>
                      </w:r>
                      <w:r>
                        <w:rPr>
                          <w:sz w:val="20"/>
                          <w:szCs w:val="20"/>
                          <w:vertAlign w:val="subscript"/>
                        </w:rPr>
                        <w:t>cap</w:t>
                      </w:r>
                    </w:p>
                    <w:p w:rsidR="00787BFD" w:rsidRDefault="00787BFD" w:rsidP="00BA7A09">
                      <w:pPr>
                        <w:jc w:val="center"/>
                        <w:rPr>
                          <w:sz w:val="20"/>
                          <w:szCs w:val="20"/>
                        </w:rPr>
                      </w:pPr>
                      <w:r>
                        <w:rPr>
                          <w:sz w:val="20"/>
                          <w:szCs w:val="20"/>
                        </w:rPr>
                        <w:t>P</w:t>
                      </w:r>
                      <w:r>
                        <w:rPr>
                          <w:sz w:val="20"/>
                          <w:szCs w:val="20"/>
                          <w:vertAlign w:val="subscript"/>
                        </w:rPr>
                        <w:t>3</w:t>
                      </w:r>
                    </w:p>
                    <w:p w:rsidR="00787BFD" w:rsidRDefault="00787BFD" w:rsidP="00BA7A09">
                      <w:pPr>
                        <w:jc w:val="center"/>
                        <w:rPr>
                          <w:sz w:val="20"/>
                          <w:szCs w:val="20"/>
                        </w:rPr>
                      </w:pPr>
                    </w:p>
                    <w:p w:rsidR="00787BFD" w:rsidRDefault="00787BFD" w:rsidP="00BA7A09">
                      <w:pPr>
                        <w:jc w:val="center"/>
                        <w:rPr>
                          <w:sz w:val="20"/>
                          <w:szCs w:val="20"/>
                        </w:rPr>
                      </w:pPr>
                      <w:r>
                        <w:rPr>
                          <w:sz w:val="20"/>
                          <w:szCs w:val="20"/>
                        </w:rPr>
                        <w:t>P</w:t>
                      </w:r>
                      <w:r>
                        <w:rPr>
                          <w:sz w:val="20"/>
                          <w:szCs w:val="20"/>
                          <w:vertAlign w:val="subscript"/>
                        </w:rPr>
                        <w:t>2</w:t>
                      </w:r>
                    </w:p>
                    <w:p w:rsidR="00787BFD" w:rsidRDefault="00787BFD" w:rsidP="00BA7A0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extent cx="5486400" cy="2987040"/>
                <wp:effectExtent l="0" t="0" r="0" b="4445"/>
                <wp:docPr id="771"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43" name="Line 4"/>
                        <wps:cNvCnPr>
                          <a:cxnSpLocks noChangeShapeType="1"/>
                        </wps:cNvCnPr>
                        <wps:spPr bwMode="auto">
                          <a:xfrm flipH="1">
                            <a:off x="415200" y="763210"/>
                            <a:ext cx="32004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70" name="Line 5"/>
                        <wps:cNvCnPr>
                          <a:cxnSpLocks noChangeShapeType="1"/>
                        </wps:cNvCnPr>
                        <wps:spPr bwMode="auto">
                          <a:xfrm flipV="1">
                            <a:off x="3615600" y="764510"/>
                            <a:ext cx="700" cy="492807"/>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0C144CE" id="Canvas 2"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4"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lMUAAADcAAAADwAAAGRycy9kb3ducmV2LnhtbESPT2vCQBTE70K/w/IKvZlNrGhJXUP/&#10;IIrNpaneH9nXJCT7NmRXjd++WxA8DjPzG2aVjaYTZxpcY1lBEsUgiEurG64UHH420xcQziNr7CyT&#10;gis5yNYPkxWm2l74m86Fr0SAsEtRQe19n0rpypoMusj2xMH7tYNBH+RQST3gJcBNJ2dxvJAGGw4L&#10;Nfb0UVPZFiejIM/fy9aOX4vtLl82s/k++eTkqNTT4/j2CsLT6O/hW3unFSznz/B/JhwB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b/lMUAAADcAAAADwAAAAAAAAAA&#10;AAAAAAChAgAAZHJzL2Rvd25yZXYueG1sUEsFBgAAAAAEAAQA+QAAAJMDAAAAAA==&#10;">
                  <v:stroke dashstyle="longDash"/>
                </v:line>
                <v:line id="Line 5"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irXsEAAADcAAAADwAAAGRycy9kb3ducmV2LnhtbERPTYvCMBC9L/gfwgje1rQiVrpGWRVR&#10;1l6s7n1oZttiMylN1PrvzWHB4+N9L1a9acSdOldbVhCPIxDEhdU1lwou593nHITzyBoby6TgSQ5W&#10;y8HHAlNtH3yie+5LEULYpaig8r5NpXRFRQbd2LbEgfuznUEfYFdK3eEjhJtGTqJoJg3WHBoqbGlT&#10;UXHNb0ZBlq2Lq+2Ps/0hS+rJ9Cfecvyr1GjYf3+B8NT7t/jffdAKkiTMD2fCE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qKtewQAAANwAAAAPAAAAAAAAAAAAAAAA&#10;AKECAABkcnMvZG93bnJldi54bWxQSwUGAAAAAAQABAD5AAAAjwMAAAAA&#10;">
                  <v:stroke dashstyle="longDash"/>
                </v:line>
                <w10:anchorlock/>
              </v:group>
            </w:pict>
          </mc:Fallback>
        </mc:AlternateContent>
      </w:r>
      <w:r>
        <w:rPr>
          <w:noProof/>
        </w:rPr>
        <mc:AlternateContent>
          <mc:Choice Requires="wps">
            <w:drawing>
              <wp:anchor distT="0" distB="0" distL="114300" distR="114300" simplePos="0" relativeHeight="14" behindDoc="0" locked="0" layoutInCell="1" allowOverlap="1">
                <wp:simplePos x="0" y="0"/>
                <wp:positionH relativeFrom="column">
                  <wp:posOffset>0</wp:posOffset>
                </wp:positionH>
                <wp:positionV relativeFrom="paragraph">
                  <wp:posOffset>0</wp:posOffset>
                </wp:positionV>
                <wp:extent cx="5210175" cy="2743200"/>
                <wp:effectExtent l="0" t="0" r="0" b="0"/>
                <wp:wrapNone/>
                <wp:docPr id="769" name="AutoShap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7217C2" id="AutoShape 32" o:spid="_x0000_s1026" style="position:absolute;margin-left:0;margin-top:0;width:410.25pt;height:3in;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" filled="f" stroked="f">
                <o:lock v:ext="edit" aspectratio="t"/>
              </v:rect>
            </w:pict>
          </mc:Fallback>
        </mc:AlternateContent>
      </w:r>
      <w:r>
        <w:rPr>
          <w:noProof/>
        </w:rPr>
        <mc:AlternateContent>
          <mc:Choice Requires="wps">
            <w:drawing>
              <wp:anchor distT="0" distB="0" distL="114300" distR="114300" simplePos="0" relativeHeight="2" behindDoc="0" locked="0" layoutInCell="1" allowOverlap="1">
                <wp:simplePos x="0" y="0"/>
                <wp:positionH relativeFrom="column">
                  <wp:posOffset>421640</wp:posOffset>
                </wp:positionH>
                <wp:positionV relativeFrom="paragraph">
                  <wp:posOffset>114300</wp:posOffset>
                </wp:positionV>
                <wp:extent cx="635" cy="2286000"/>
                <wp:effectExtent l="0" t="0" r="37465" b="19050"/>
                <wp:wrapNone/>
                <wp:docPr id="7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C0917" id="Line 6" o:spid="_x0000_s1026" style="position:absolute;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"/>
            </w:pict>
          </mc:Fallback>
        </mc:AlternateContent>
      </w:r>
      <w:r>
        <w:rPr>
          <w:noProof/>
        </w:rPr>
        <mc:AlternateContent>
          <mc:Choice Requires="wps">
            <w:drawing>
              <wp:anchor distT="0" distB="0" distL="114300" distR="114300" simplePos="0" relativeHeight="3" behindDoc="0" locked="0" layoutInCell="1" allowOverlap="1">
                <wp:simplePos x="0" y="0"/>
                <wp:positionH relativeFrom="column">
                  <wp:posOffset>421640</wp:posOffset>
                </wp:positionH>
                <wp:positionV relativeFrom="paragraph">
                  <wp:posOffset>2400300</wp:posOffset>
                </wp:positionV>
                <wp:extent cx="3813810" cy="635"/>
                <wp:effectExtent l="0" t="0" r="34290" b="37465"/>
                <wp:wrapNone/>
                <wp:docPr id="76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A683A" id="Line 7" o:spid="_x0000_s1026" style="position:absolute;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"/>
            </w:pict>
          </mc:Fallback>
        </mc:AlternateContent>
      </w:r>
      <w:r>
        <w:rPr>
          <w:noProof/>
        </w:rPr>
        <mc:AlternateContent>
          <mc:Choice Requires="wps">
            <w:drawing>
              <wp:anchor distT="0" distB="0" distL="114300" distR="114300" simplePos="0" relativeHeight="4" behindDoc="0" locked="0" layoutInCell="1" allowOverlap="1">
                <wp:simplePos x="0" y="0"/>
                <wp:positionH relativeFrom="column">
                  <wp:posOffset>3348355</wp:posOffset>
                </wp:positionH>
                <wp:positionV relativeFrom="paragraph">
                  <wp:posOffset>342900</wp:posOffset>
                </wp:positionV>
                <wp:extent cx="685800" cy="685800"/>
                <wp:effectExtent l="0" t="0" r="19050" b="19050"/>
                <wp:wrapNone/>
                <wp:docPr id="76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C789E" id="Line 8" o:spid="_x0000_s1026" style="position:absolute;flip:y;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"/>
            </w:pict>
          </mc:Fallback>
        </mc:AlternateContent>
      </w:r>
      <w:r>
        <w:rPr>
          <w:noProof/>
        </w:rPr>
        <mc:AlternateContent>
          <mc:Choice Requires="wps">
            <w:drawing>
              <wp:anchor distT="0" distB="0" distL="114300" distR="114300" simplePos="0" relativeHeight="5" behindDoc="0" locked="0" layoutInCell="1" allowOverlap="1">
                <wp:simplePos x="0" y="0"/>
                <wp:positionH relativeFrom="column">
                  <wp:posOffset>2974975</wp:posOffset>
                </wp:positionH>
                <wp:positionV relativeFrom="paragraph">
                  <wp:posOffset>1256030</wp:posOffset>
                </wp:positionV>
                <wp:extent cx="1059180" cy="1270"/>
                <wp:effectExtent l="0" t="0" r="26670" b="36830"/>
                <wp:wrapNone/>
                <wp:docPr id="76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08D84" id="Line 9" o:spid="_x0000_s1026" style="position:absolute;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"/>
            </w:pict>
          </mc:Fallback>
        </mc:AlternateContent>
      </w:r>
      <w:r>
        <w:rPr>
          <w:noProof/>
        </w:rPr>
        <mc:AlternateContent>
          <mc:Choice Requires="wps">
            <w:drawing>
              <wp:anchor distT="0" distB="0" distL="114300" distR="114300" simplePos="0" relativeHeight="6" behindDoc="0" locked="0" layoutInCell="1" allowOverlap="1">
                <wp:simplePos x="0" y="0"/>
                <wp:positionH relativeFrom="column">
                  <wp:posOffset>2966720</wp:posOffset>
                </wp:positionH>
                <wp:positionV relativeFrom="paragraph">
                  <wp:posOffset>1028700</wp:posOffset>
                </wp:positionV>
                <wp:extent cx="381635" cy="229870"/>
                <wp:effectExtent l="0" t="0" r="37465" b="17780"/>
                <wp:wrapNone/>
                <wp:docPr id="76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85FE9" id="Line 10" o:spid="_x0000_s1026" style="position:absolute;flip:y;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EmI0I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7" behindDoc="0" locked="0" layoutInCell="1" allowOverlap="1">
                <wp:simplePos x="0" y="0"/>
                <wp:positionH relativeFrom="column">
                  <wp:posOffset>887730</wp:posOffset>
                </wp:positionH>
                <wp:positionV relativeFrom="paragraph">
                  <wp:posOffset>2400300</wp:posOffset>
                </wp:positionV>
                <wp:extent cx="3667760" cy="342900"/>
                <wp:effectExtent l="0" t="0" r="0" b="0"/>
                <wp:wrapNone/>
                <wp:docPr id="7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rsidR="00787BFD" w:rsidRDefault="00787BFD" w:rsidP="00BA7A0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69.9pt;margin-top:189pt;width:288.8pt;height:27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EMM&#10;U5y8AgAAvwUAAA4AAAAAAAAAAAAAAAAALgIAAGRycy9lMm9Eb2MueG1sUEsBAi0AFAAGAAgAAAAh&#10;ANwJ+cvfAAAACwEAAA8AAAAAAAAAAAAAAAAAFgUAAGRycy9kb3ducmV2LnhtbFBLBQYAAAAABAAE&#10;APMAAAAiBgAAAAA=&#10;" filled="f" stroked="f">
                <v:textbox inset=",,,0">
                  <w:txbxContent>
                    <w:p w:rsidR="00787BFD" w:rsidRDefault="00787BFD" w:rsidP="00BA7A0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rsidR="00787BFD" w:rsidRDefault="00787BFD" w:rsidP="00BA7A0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8" behindDoc="0" locked="0" layoutInCell="1" allowOverlap="1">
                <wp:simplePos x="0" y="0"/>
                <wp:positionH relativeFrom="column">
                  <wp:posOffset>4110990</wp:posOffset>
                </wp:positionH>
                <wp:positionV relativeFrom="paragraph">
                  <wp:posOffset>114300</wp:posOffset>
                </wp:positionV>
                <wp:extent cx="1094740" cy="228600"/>
                <wp:effectExtent l="0" t="0" r="10160" b="0"/>
                <wp:wrapNone/>
                <wp:docPr id="76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323.7pt;margin-top:9pt;width:86.2pt;height:18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" filled="f" stroked="f">
                <v:textbox inset="0,1.44pt,0,1.44pt">
                  <w:txbxContent>
                    <w:p w:rsidR="00787BFD" w:rsidRDefault="00787BFD" w:rsidP="00BA7A0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9" behindDoc="0" locked="0" layoutInCell="1" allowOverlap="1">
                <wp:simplePos x="0" y="0"/>
                <wp:positionH relativeFrom="column">
                  <wp:posOffset>3783330</wp:posOffset>
                </wp:positionH>
                <wp:positionV relativeFrom="paragraph">
                  <wp:posOffset>342900</wp:posOffset>
                </wp:positionV>
                <wp:extent cx="848360" cy="228600"/>
                <wp:effectExtent l="38100" t="0" r="27940" b="57150"/>
                <wp:wrapNone/>
                <wp:docPr id="76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384C8" id="Line 13" o:spid="_x0000_s1026" style="position:absolute;flip:x;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B+WIiK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10" behindDoc="0" locked="0" layoutInCell="1" allowOverlap="1">
                <wp:simplePos x="0" y="0"/>
                <wp:positionH relativeFrom="column">
                  <wp:posOffset>421640</wp:posOffset>
                </wp:positionH>
                <wp:positionV relativeFrom="paragraph">
                  <wp:posOffset>1256030</wp:posOffset>
                </wp:positionV>
                <wp:extent cx="2545715" cy="1144270"/>
                <wp:effectExtent l="0" t="0" r="45085" b="17780"/>
                <wp:wrapNone/>
                <wp:docPr id="75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754" name="Line 15"/>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5" name="Line 16"/>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6" name="Line 17"/>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7" name="Line 18"/>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8" name="Line 19"/>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9" name="Line 20"/>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60" name="Line 21"/>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65EF9A" id="Group 14" o:spid="_x0000_s1026" style="position:absolute;margin-left:33.2pt;margin-top:98.9pt;width:200.45pt;height:90.1pt;z-index:1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lgnTwigMAADQWAAAOAAAAAAAAAAAA&#10;AAAAAC4CAABkcnMvZTJvRG9jLnhtbFBLAQItABQABgAIAAAAIQCssSeU4QAAAAoBAAAPAAAAAAAA&#10;AAAAAAAAAOQFAABkcnMvZG93bnJldi54bWxQSwUGAAAAAAQABADzAAAA8gYAAAAA&#10;">
                <v:line id="Line 15"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K8TMUAAADcAAAADwAAAGRycy9kb3ducmV2LnhtbESPzWrDMBCE74W+g9hCb7Xs/ONaCSFQ&#10;6CW0cQu5LtbGNrZWrqU4bp6+KgRyHGbmGybbjKYVA/WutqwgiWIQxIXVNZcKvr/eXlYgnEfW2Fom&#10;Bb/kYLN+fMgw1fbCBxpyX4oAYZeigsr7LpXSFRUZdJHtiIN3sr1BH2RfSt3jJcBNKydxvJAGaw4L&#10;FXa0q6ho8rNR8DG30+lPw0caFtfdOT8k1899otTz07h9BeFp9Pfwrf2uFSznM/g/E46AX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mK8TMUAAADcAAAADwAAAAAAAAAA&#10;AAAAAAChAgAAZHJzL2Rvd25yZXYueG1sUEsFBgAAAAAEAAQA+QAAAJMDAAAAAA==&#10;" strokeweight=".5pt">
                  <v:stroke dashstyle="longDash"/>
                </v:line>
                <v:line id="Line 16"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4Z18QAAADcAAAADwAAAGRycy9kb3ducmV2LnhtbESPQWvCQBSE7wX/w/KE3uomlahEVxFB&#10;8FJao+D1kX0mwezbNLvG1F/fFQSPw8x8wyxWvalFR62rLCuIRxEI4tzqigsFx8P2YwbCeWSNtWVS&#10;8EcOVsvB2wJTbW+8py7zhQgQdikqKL1vUildXpJBN7INcfDOtjXog2wLqVu8Bbip5WcUTaTBisNC&#10;iQ1tSsov2dUo+E7sePx74RN1k/vmmu3j+89XrNT7sF/PQXjq/Sv8bO+0gmmSwONMOA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LhnXxAAAANwAAAAPAAAAAAAAAAAA&#10;AAAAAKECAABkcnMvZG93bnJldi54bWxQSwUGAAAAAAQABAD5AAAAkgMAAAAA&#10;" strokeweight=".5pt">
                  <v:stroke dashstyle="longDash"/>
                </v:line>
                <v:line id="Line 17"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yHoMQAAADcAAAADwAAAGRycy9kb3ducmV2LnhtbESPQWvCQBSE7wX/w/KE3uomFaNEVxFB&#10;8FJao+D1kX0mwezbNLvG1F/fFQSPw8x8wyxWvalFR62rLCuIRxEI4tzqigsFx8P2YwbCeWSNtWVS&#10;8EcOVsvB2wJTbW+8py7zhQgQdikqKL1vUildXpJBN7INcfDOtjXog2wLqVu8Bbip5WcUJdJgxWGh&#10;xIY2JeWX7GoUfE/sePx74RN1yX1zzfbx/ecrVup92K/nIDz1/hV+tndawXSSwONMOA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IegxAAAANwAAAAPAAAAAAAAAAAA&#10;AAAAAKECAABkcnMvZG93bnJldi54bWxQSwUGAAAAAAQABAD5AAAAkgMAAAAA&#10;" strokeweight=".5pt">
                  <v:stroke dashstyle="longDash"/>
                </v:line>
                <v:line id="Line 18"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5258cAAADcAAAADwAAAGRycy9kb3ducmV2LnhtbESPT2vCQBTE7wW/w/KEXopuWrBKdJVS&#10;2tKDof47eHxkn0nM7tuQ3Zrop+8WCj0OM/MbZrHqrREXan3lWMHjOAFBnDtdcaHgsH8fzUD4gKzR&#10;OCYFV/KwWg7uFphq1/GWLrtQiAhhn6KCMoQmldLnJVn0Y9cQR+/kWoshyraQusUuwq2RT0nyLC1W&#10;HBdKbOi1pLzefVsF7mv91mXH3NQblz181PXNZP1Zqfth/zIHEagP/+G/9qdWMJ1M4fdMPAJy+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jnbnxwAAANwAAAAPAAAAAAAA&#10;AAAAAAAAAKECAABkcnMvZG93bnJldi54bWxQSwUGAAAAAAQABAD5AAAAlQMAAAAA&#10;" strokeweight=".5pt">
                  <v:stroke dashstyle="longDash"/>
                </v:line>
                <v:line id="Line 19"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34nsUAAADcAAAADwAAAGRycy9kb3ducmV2LnhtbESPTWvCQBCG74L/YZmCt7qx0g9SV5Gi&#10;pSAItRZ6HLLTbGh2NmQ3mvTXOwfB4/DO+8wzi1Xva3WiNlaBDcymGSjiItiKSwPHr+39C6iYkC3W&#10;gcnAQBFWy/FogbkNZ/6k0yGVSiAcczTgUmpyrWPhyGOchoZYst/QekwytqW2LZ4F7mv9kGVP2mPF&#10;csFhQ2+Oir9D50Vjt58PWYHfmx93HLrZP7072xkzuevXr6AS9em2fG1/WAPPj2IrzwgB9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u34nsUAAADcAAAADwAAAAAAAAAA&#10;AAAAAAChAgAAZHJzL2Rvd25yZXYueG1sUEsFBgAAAAAEAAQA+QAAAJMDAAAAAA==&#10;" strokeweight=".5pt">
                  <v:stroke dashstyle="longDash"/>
                </v:line>
                <v:line id="Line 20"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FdBcUAAADcAAAADwAAAGRycy9kb3ducmV2LnhtbESPUWvCQBCE3wX/w7FC3+rFSrWmniLF&#10;lkJBMFrwccltc8HcXshdNOmv7wkFH4fZ+WZnue5sJS7U+NKxgsk4AUGcO11yoeB4eH98AeEDssbK&#10;MSnoycN6NRwsMdXuynu6ZKEQEcI+RQUmhDqV0ueGLPqxq4mj9+MaiyHKppC6wWuE20o+JclMWiw5&#10;Nhis6c1Qfs5aG9/42k37JMfv7ckc+3bySx9Gt0o9jLrNK4hAXbgf/6c/tYL58wJuYyIB5O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aFdBcUAAADcAAAADwAAAAAAAAAA&#10;AAAAAAChAgAAZHJzL2Rvd25yZXYueG1sUEsFBgAAAAAEAAQA+QAAAJMDAAAAAA==&#10;" strokeweight=".5pt">
                  <v:stroke dashstyle="longDash"/>
                </v:line>
                <v:line id="Line 21"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skLsQAAADcAAAADwAAAGRycy9kb3ducmV2LnhtbERPPW/CMBDdK/EfrENiQcWBgVYBgxAC&#10;xNCoLe3AeIqPJMQ+R7EhaX99PSB1fHrfy3VvjbhT6yvHCqaTBARx7nTFhYLvr/3zKwgfkDUax6Tg&#10;hzysV4OnJabadfxJ91MoRAxhn6KCMoQmldLnJVn0E9cQR+7iWoshwraQusUuhlsjZ0kylxYrjg0l&#10;NrQtKa9PN6vAvb/tuuycm/rDZeNDXf+arL8qNRr2mwWIQH34Fz/cR63gZR7nx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CyQuxAAAANwAAAAPAAAAAAAAAAAA&#10;AAAAAKECAABkcnMvZG93bnJldi54bWxQSwUGAAAAAAQABAD5AAAAkgMAAAAA&#10;" strokeweight=".5pt">
                  <v:stroke dashstyle="longDash"/>
                </v:line>
              </v:group>
            </w:pict>
          </mc:Fallback>
        </mc:AlternateContent>
      </w:r>
      <w:r>
        <w:rPr>
          <w:noProof/>
        </w:rPr>
        <mc:AlternateContent>
          <mc:Choice Requires="wpg">
            <w:drawing>
              <wp:anchor distT="0" distB="0" distL="114300" distR="114300" simplePos="0" relativeHeight="12" behindDoc="0" locked="0" layoutInCell="1" allowOverlap="1">
                <wp:simplePos x="0" y="0"/>
                <wp:positionH relativeFrom="column">
                  <wp:posOffset>1346200</wp:posOffset>
                </wp:positionH>
                <wp:positionV relativeFrom="paragraph">
                  <wp:posOffset>1257300</wp:posOffset>
                </wp:positionV>
                <wp:extent cx="2276475" cy="1144270"/>
                <wp:effectExtent l="0" t="0" r="28575" b="36830"/>
                <wp:wrapNone/>
                <wp:docPr id="74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746" name="Line 24"/>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47" name="Line 25"/>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48" name="Line 26"/>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49" name="Line 27"/>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50" name="Line 28"/>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51" name="Line 29"/>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52" name="Line 30"/>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AB8820" id="Group 23" o:spid="_x0000_s1026" style="position:absolute;margin-left:106pt;margin-top:99pt;width:179.25pt;height:90.1pt;z-index:12"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">
                <v:line id="Line 24"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diA8IAAADcAAAADwAAAGRycy9kb3ducmV2LnhtbESPQYvCMBSE74L/ITzBm6bK6i7VKCJ0&#10;8Sa2Xrw9m2dbbF5KE7X+eyMIHoeZ+YZZrjtTizu1rrKsYDKOQBDnVldcKDhmyegPhPPIGmvLpOBJ&#10;Dtarfm+JsbYPPtA99YUIEHYxKii9b2IpXV6SQTe2DXHwLrY16INsC6lbfAS4qeU0iubSYMVhocSG&#10;tiXl1/RmFFxPx1nyv9/qrE43+lwk/nS+aKWGg26zAOGp89/wp73TCn5/5vA+E46AXL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PdiA8IAAADcAAAADwAAAAAAAAAAAAAA&#10;AAChAgAAZHJzL2Rvd25yZXYueG1sUEsFBgAAAAAEAAQA+QAAAJADAAAAAA==&#10;" strokeweight="2pt"/>
                <v:line id="Line 25"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cBlMUAAADcAAAADwAAAGRycy9kb3ducmV2LnhtbESP0WrCQBRE3wX/YblC33RjLFVS1yBq&#10;IfStph9wm71N0mbvxuyapH69Wyj0cZiZM8w2HU0jeupcbVnBchGBIC6srrlU8J6/zDcgnEfW2Fgm&#10;BT/kIN1NJ1tMtB34jfqzL0WAsEtQQeV9m0jpiooMuoVtiYP3aTuDPsiulLrDIcBNI+MoepIGaw4L&#10;FbZ0qKj4Pl+NguOxzC/XeJP1xceJD5f6Zl9XX0o9zMb9MwhPo/8P/7UzrWD9uIbfM+EIyN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7cBlMUAAADcAAAADwAAAAAAAAAA&#10;AAAAAAChAgAAZHJzL2Rvd25yZXYueG1sUEsFBgAAAAAEAAQA+QAAAJMDAAAAAA==&#10;" strokeweight="2pt"/>
                <v:line id="Line 26"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iV5sAAAADcAAAADwAAAGRycy9kb3ducmV2LnhtbERPza7BQBTeS7zD5EjujqmfXFKGCG4i&#10;dhcPcHSOtnTOVGdUeXqzkFh++f5ni8YUoqbK5ZYV9HsRCOLE6pxTBcfDX3cCwnlkjYVlUvAkB4t5&#10;uzXDWNsH/1O996kIIexiVJB5X8ZSuiQjg65nS+LAnW1l0AdYpVJX+AjhppCDKPqVBnMODRmWtMoo&#10;ue7vRsF6nR5u98FkWyenDa9u+cvuhhelfjrNcgrCU+O/4o97qxWMR2FtOBOOgJ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olebAAAAA3AAAAA8AAAAAAAAAAAAAAAAA&#10;oQIAAGRycy9kb3ducmV2LnhtbFBLBQYAAAAABAAEAPkAAACOAwAAAAA=&#10;" strokeweight="2pt"/>
                <v:line id="Line 27"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QwfcYAAADcAAAADwAAAGRycy9kb3ducmV2LnhtbESPzW7CMBCE75V4B2uReisOtCoQMAgl&#10;rYR6K/AAS7wkaeN1iJ2f8vS4UqUeRzPzjWa9HUwlOmpcaVnBdBKBIM6sLjlXcDq+Py1AOI+ssbJM&#10;Cn7IwXYzelhjrG3Pn9QdfC4ChF2MCgrv61hKlxVk0E1sTRy8i20M+iCbXOoG+wA3lZxF0as0WHJY&#10;KLCmpKDs+9AaBWmaH6/tbLHvsvMbJ9fyZj+ev5R6HA+7FQhPg/8P/7X3WsH8ZQm/Z8IRkJ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kMH3GAAAA3AAAAA8AAAAAAAAA&#10;AAAAAAAAoQIAAGRycy9kb3ducmV2LnhtbFBLBQYAAAAABAAEAPkAAACUAwAAAAA=&#10;" strokeweight="2pt"/>
                <v:line id="Line 28"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JMb0AAADcAAAADwAAAGRycy9kb3ducmV2LnhtbERPuwrCMBTdBf8hXMFNUwUfVKOIUHET&#10;axe3a3Nti81NaaLWvzeD4Hg47/W2M7V4Uesqywom4wgEcW51xYWC7JKMliCcR9ZYWyYFH3Kw3fR7&#10;a4y1ffOZXqkvRAhhF6OC0vsmltLlJRl0Y9sQB+5uW4M+wLaQusV3CDe1nEbRXBqsODSU2NC+pPyR&#10;Po2CxzWbJYfTXl/qdKdvReKvt7tWajjodisQnjr/F//cR61gMQvzw5lwBOTm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GLyTG9AAAA3AAAAA8AAAAAAAAAAAAAAAAAoQIA&#10;AGRycy9kb3ducmV2LnhtbFBLBQYAAAAABAAEAPkAAACLAwAAAAA=&#10;" strokeweight="2pt"/>
                <v:line id="Line 29"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dsqsAAAADcAAAADwAAAGRycy9kb3ducmV2LnhtbESPzQrCMBCE74LvEFbwpqmCP1SjiFDx&#10;JlYv3tZmbYvNpjRR69sbQfA4zMw3zHLdmko8qXGlZQWjYQSCOLO65FzB+ZQM5iCcR9ZYWSYFb3Kw&#10;XnU7S4y1ffGRnqnPRYCwi1FB4X0dS+myggy6oa2Jg3ezjUEfZJNL3eArwE0lx1E0lQZLDgsF1rQt&#10;KLunD6PgfjlPkt1hq09VutHXPPGX600r1e+1mwUIT63/h3/tvVYwm4zgeyYcAbn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7HbKrAAAAA3AAAAA8AAAAAAAAAAAAAAAAA&#10;oQIAAGRycy9kb3ducmV2LnhtbFBLBQYAAAAABAAEAPkAAACOAwAAAAA=&#10;" strokeweight="2pt"/>
                <v:line id="Line 30"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Xy3cAAAADcAAAADwAAAGRycy9kb3ducmV2LnhtbESPzQrCMBCE74LvEFbwpqmCP1SjiFDx&#10;JlYv3tZmbYvNpjRR69sbQfA4zMw3zHLdmko8qXGlZQWjYQSCOLO65FzB+ZQM5iCcR9ZYWSYFb3Kw&#10;XnU7S4y1ffGRnqnPRYCwi1FB4X0dS+myggy6oa2Jg3ezjUEfZJNL3eArwE0lx1E0lQZLDgsF1rQt&#10;KLunD6PgfjlPkt1hq09VutHXPPGX600r1e+1mwUIT63/h3/tvVYwm4zheyYcAbn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4V8t3AAAAA3AAAAA8AAAAAAAAAAAAAAAAA&#10;oQIAAGRycy9kb3ducmV2LnhtbFBLBQYAAAAABAAEAPkAAACOAwAAAAA=&#10;" strokeweight="2pt"/>
              </v:group>
            </w:pict>
          </mc:Fallback>
        </mc:AlternateContent>
      </w:r>
      <w:r>
        <w:rPr>
          <w:noProof/>
        </w:rPr>
        <mc:AlternateContent>
          <mc:Choice Requires="wps">
            <w:drawing>
              <wp:anchor distT="0" distB="0" distL="114300" distR="114300" simplePos="0" relativeHeight="13" behindDoc="0" locked="0" layoutInCell="1" allowOverlap="1">
                <wp:simplePos x="0" y="0"/>
                <wp:positionH relativeFrom="column">
                  <wp:posOffset>1836420</wp:posOffset>
                </wp:positionH>
                <wp:positionV relativeFrom="paragraph">
                  <wp:posOffset>1828800</wp:posOffset>
                </wp:positionV>
                <wp:extent cx="1574800" cy="457200"/>
                <wp:effectExtent l="0" t="0" r="6350" b="0"/>
                <wp:wrapNone/>
                <wp:docPr id="74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9" type="#_x0000_t202" style="position:absolute;margin-left:144.6pt;margin-top:2in;width:124pt;height:36pt;z-index: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" stroked="f">
                <v:textbox inset="0,0,0,0">
                  <w:txbxContent>
                    <w:p w:rsidR="00787BFD" w:rsidRDefault="00787BFD" w:rsidP="00BA7A09">
                      <w:pPr>
                        <w:rPr>
                          <w:sz w:val="20"/>
                          <w:szCs w:val="20"/>
                        </w:rPr>
                      </w:pPr>
                      <w:r>
                        <w:rPr>
                          <w:sz w:val="20"/>
                          <w:szCs w:val="20"/>
                        </w:rPr>
                        <w:t>The area under the capped Energy Offer Curve equals (DAAIEC * (DAESR – LSL))</w:t>
                      </w:r>
                    </w:p>
                  </w:txbxContent>
                </v:textbox>
              </v:shape>
            </w:pict>
          </mc:Fallback>
        </mc:AlternateContent>
      </w:r>
    </w:p>
    <w:p w:rsidR="00BA7A09" w:rsidRPr="0003648D" w:rsidRDefault="00BA7A09" w:rsidP="00BA7A09">
      <w:pPr>
        <w:spacing w:before="240" w:after="240"/>
        <w:ind w:left="720" w:hanging="720"/>
        <w:rPr>
          <w:iCs/>
        </w:rPr>
      </w:pPr>
      <w:r w:rsidRPr="0003648D">
        <w:rPr>
          <w:iCs/>
        </w:rPr>
        <w:t>(9)</w:t>
      </w:r>
      <w:r w:rsidRPr="0003648D">
        <w:rPr>
          <w:iCs/>
        </w:rPr>
        <w:tab/>
        <w:t>The total of the Day-Ahead Make-Whole Payments to each QSE for Generation Resources for a given hour is calculated as follows:</w:t>
      </w:r>
    </w:p>
    <w:p w:rsidR="00BA7A09" w:rsidRPr="0003648D" w:rsidRDefault="00BA7A09" w:rsidP="00BA7A09">
      <w:pPr>
        <w:tabs>
          <w:tab w:val="left" w:pos="2352"/>
          <w:tab w:val="left" w:pos="3420"/>
          <w:tab w:val="left" w:pos="3822"/>
        </w:tabs>
        <w:spacing w:after="240"/>
        <w:ind w:left="1440" w:hanging="720"/>
        <w:rPr>
          <w:b/>
          <w:bCs/>
          <w:iCs/>
          <w:lang w:val="pt-BR" w:eastAsia="x-none"/>
        </w:rPr>
      </w:pPr>
      <w:r w:rsidRPr="0003648D">
        <w:rPr>
          <w:b/>
          <w:bCs/>
          <w:iCs/>
          <w:lang w:val="pt-BR" w:eastAsia="x-none"/>
        </w:rPr>
        <w:t xml:space="preserve">DAMWAMTQSETOT </w:t>
      </w:r>
      <w:r w:rsidRPr="0003648D">
        <w:rPr>
          <w:b/>
          <w:bCs/>
          <w:i/>
          <w:iCs/>
          <w:vertAlign w:val="subscript"/>
          <w:lang w:val="pt-BR" w:eastAsia="x-none"/>
        </w:rPr>
        <w:t>q</w:t>
      </w:r>
      <w:r w:rsidRPr="0003648D">
        <w:rPr>
          <w:b/>
          <w:bCs/>
          <w:iCs/>
          <w:lang w:val="pt-BR" w:eastAsia="x-none"/>
        </w:rPr>
        <w:tab/>
        <w:t>=</w:t>
      </w:r>
      <w:r w:rsidRPr="0003648D">
        <w:rPr>
          <w:b/>
          <w:bCs/>
          <w:iCs/>
          <w:lang w:val="pt-BR" w:eastAsia="x-none"/>
        </w:rPr>
        <w:tab/>
      </w:r>
      <w:r w:rsidR="00C26407">
        <w:rPr>
          <w:b/>
          <w:noProof/>
          <w:position w:val="-22"/>
        </w:rPr>
        <w:drawing>
          <wp:inline distT="0" distB="0" distL="0" distR="0">
            <wp:extent cx="142875" cy="294005"/>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00C26407">
        <w:rPr>
          <w:b/>
          <w:noProof/>
          <w:position w:val="-18"/>
        </w:rPr>
        <w:drawing>
          <wp:inline distT="0" distB="0" distL="0" distR="0">
            <wp:extent cx="142875" cy="27051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3648D">
        <w:rPr>
          <w:b/>
          <w:bCs/>
          <w:iCs/>
          <w:lang w:val="pt-BR" w:eastAsia="x-none"/>
        </w:rPr>
        <w:t xml:space="preserve">DAMWAMT </w:t>
      </w:r>
      <w:r w:rsidRPr="0003648D">
        <w:rPr>
          <w:b/>
          <w:bCs/>
          <w:i/>
          <w:iCs/>
          <w:vertAlign w:val="subscript"/>
          <w:lang w:val="pt-BR" w:eastAsia="x-none"/>
        </w:rPr>
        <w:t>q, p, r</w:t>
      </w:r>
    </w:p>
    <w:p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866"/>
        <w:gridCol w:w="6320"/>
      </w:tblGrid>
      <w:tr w:rsidR="00BA7A09" w:rsidRPr="0003648D" w:rsidTr="00FF6149">
        <w:trPr>
          <w:tblHeader/>
        </w:trPr>
        <w:tc>
          <w:tcPr>
            <w:tcW w:w="1248" w:type="pct"/>
          </w:tcPr>
          <w:p w:rsidR="00BA7A09" w:rsidRPr="0003648D" w:rsidRDefault="00BA7A09" w:rsidP="00FF6149">
            <w:pPr>
              <w:spacing w:after="120"/>
              <w:rPr>
                <w:b/>
                <w:iCs/>
                <w:sz w:val="20"/>
                <w:szCs w:val="20"/>
              </w:rPr>
            </w:pPr>
            <w:r w:rsidRPr="0003648D">
              <w:rPr>
                <w:b/>
                <w:iCs/>
                <w:sz w:val="20"/>
                <w:szCs w:val="20"/>
              </w:rPr>
              <w:t>Variable</w:t>
            </w:r>
          </w:p>
        </w:tc>
        <w:tc>
          <w:tcPr>
            <w:tcW w:w="452" w:type="pct"/>
          </w:tcPr>
          <w:p w:rsidR="00BA7A09" w:rsidRPr="0003648D" w:rsidRDefault="00BA7A09" w:rsidP="00FF6149">
            <w:pPr>
              <w:spacing w:after="120"/>
              <w:rPr>
                <w:b/>
                <w:iCs/>
                <w:sz w:val="20"/>
                <w:szCs w:val="20"/>
              </w:rPr>
            </w:pPr>
            <w:r w:rsidRPr="0003648D">
              <w:rPr>
                <w:b/>
                <w:iCs/>
                <w:sz w:val="20"/>
                <w:szCs w:val="20"/>
              </w:rPr>
              <w:t>Unit</w:t>
            </w:r>
          </w:p>
        </w:tc>
        <w:tc>
          <w:tcPr>
            <w:tcW w:w="3300" w:type="pct"/>
          </w:tcPr>
          <w:p w:rsidR="00BA7A09" w:rsidRPr="0003648D" w:rsidRDefault="00BA7A09" w:rsidP="00FF6149">
            <w:pPr>
              <w:spacing w:after="120"/>
              <w:rPr>
                <w:b/>
                <w:iCs/>
                <w:sz w:val="20"/>
                <w:szCs w:val="20"/>
              </w:rPr>
            </w:pPr>
            <w:r w:rsidRPr="0003648D">
              <w:rPr>
                <w:b/>
                <w:iCs/>
                <w:sz w:val="20"/>
                <w:szCs w:val="20"/>
              </w:rPr>
              <w:t>Definition</w:t>
            </w:r>
          </w:p>
        </w:tc>
      </w:tr>
      <w:tr w:rsidR="00BA7A09" w:rsidRPr="0003648D" w:rsidTr="00FF6149">
        <w:tc>
          <w:tcPr>
            <w:tcW w:w="1248" w:type="pct"/>
          </w:tcPr>
          <w:p w:rsidR="00BA7A09" w:rsidRPr="0003648D" w:rsidRDefault="00BA7A09" w:rsidP="00FF6149">
            <w:pPr>
              <w:spacing w:after="60"/>
              <w:rPr>
                <w:iCs/>
                <w:sz w:val="20"/>
                <w:szCs w:val="20"/>
              </w:rPr>
            </w:pPr>
            <w:r w:rsidRPr="0003648D">
              <w:rPr>
                <w:iCs/>
                <w:sz w:val="20"/>
                <w:szCs w:val="20"/>
              </w:rPr>
              <w:t xml:space="preserve">DAMWAMTQSETOT </w:t>
            </w:r>
            <w:r w:rsidRPr="0003648D">
              <w:rPr>
                <w:i/>
                <w:iCs/>
                <w:sz w:val="20"/>
                <w:szCs w:val="20"/>
                <w:vertAlign w:val="subscript"/>
              </w:rPr>
              <w:t>q</w:t>
            </w:r>
          </w:p>
        </w:tc>
        <w:tc>
          <w:tcPr>
            <w:tcW w:w="452" w:type="pct"/>
          </w:tcPr>
          <w:p w:rsidR="00BA7A09" w:rsidRPr="0003648D" w:rsidRDefault="00BA7A09" w:rsidP="00FF6149">
            <w:pPr>
              <w:spacing w:after="60"/>
              <w:rPr>
                <w:iCs/>
                <w:sz w:val="20"/>
                <w:szCs w:val="20"/>
              </w:rPr>
            </w:pPr>
            <w:r w:rsidRPr="0003648D">
              <w:rPr>
                <w:iCs/>
                <w:sz w:val="20"/>
                <w:szCs w:val="20"/>
              </w:rPr>
              <w:t>$</w:t>
            </w:r>
          </w:p>
        </w:tc>
        <w:tc>
          <w:tcPr>
            <w:tcW w:w="3300" w:type="pct"/>
          </w:tcPr>
          <w:p w:rsidR="00BA7A09" w:rsidRPr="0003648D" w:rsidRDefault="00BA7A09" w:rsidP="00FF6149">
            <w:pPr>
              <w:spacing w:after="60"/>
              <w:rPr>
                <w:iCs/>
                <w:sz w:val="20"/>
                <w:szCs w:val="20"/>
              </w:rPr>
            </w:pPr>
            <w:r w:rsidRPr="0003648D">
              <w:rPr>
                <w:i/>
                <w:iCs/>
                <w:sz w:val="20"/>
                <w:szCs w:val="20"/>
              </w:rPr>
              <w:t>Day-Ahead Make-Whole Payment QSE Total per QSE</w:t>
            </w:r>
            <w:r w:rsidRPr="0003648D">
              <w:rPr>
                <w:iCs/>
                <w:sz w:val="20"/>
                <w:szCs w:val="20"/>
              </w:rPr>
              <w:sym w:font="Symbol" w:char="F0BE"/>
            </w:r>
            <w:r w:rsidRPr="0003648D">
              <w:rPr>
                <w:iCs/>
                <w:sz w:val="20"/>
                <w:szCs w:val="20"/>
              </w:rPr>
              <w:t xml:space="preserve">The total of the Day-Ahead Make-Whole Payments to QSE </w:t>
            </w:r>
            <w:r w:rsidRPr="0003648D">
              <w:rPr>
                <w:i/>
                <w:iCs/>
                <w:sz w:val="20"/>
                <w:szCs w:val="20"/>
              </w:rPr>
              <w:t>q</w:t>
            </w:r>
            <w:r w:rsidRPr="0003648D">
              <w:rPr>
                <w:iCs/>
                <w:sz w:val="20"/>
                <w:szCs w:val="20"/>
              </w:rPr>
              <w:t xml:space="preserve"> for the DAM-committed Generation Resources represented by this QSE for the hour.</w:t>
            </w:r>
          </w:p>
        </w:tc>
      </w:tr>
      <w:tr w:rsidR="00BA7A09" w:rsidRPr="0003648D" w:rsidTr="00FF6149">
        <w:tc>
          <w:tcPr>
            <w:tcW w:w="1248" w:type="pct"/>
          </w:tcPr>
          <w:p w:rsidR="00BA7A09" w:rsidRPr="0003648D" w:rsidRDefault="00BA7A09" w:rsidP="00FF6149">
            <w:pPr>
              <w:spacing w:after="60"/>
              <w:rPr>
                <w:iCs/>
                <w:sz w:val="20"/>
                <w:szCs w:val="20"/>
                <w:lang w:val="pt-BR"/>
              </w:rPr>
            </w:pPr>
            <w:r w:rsidRPr="0003648D">
              <w:rPr>
                <w:iCs/>
                <w:sz w:val="20"/>
                <w:szCs w:val="20"/>
                <w:lang w:val="pt-BR"/>
              </w:rPr>
              <w:t xml:space="preserve">DAMWAMT </w:t>
            </w:r>
            <w:r w:rsidRPr="0003648D">
              <w:rPr>
                <w:i/>
                <w:iCs/>
                <w:sz w:val="20"/>
                <w:szCs w:val="20"/>
                <w:vertAlign w:val="subscript"/>
                <w:lang w:val="pt-BR"/>
              </w:rPr>
              <w:t>q, p, r</w:t>
            </w:r>
          </w:p>
        </w:tc>
        <w:tc>
          <w:tcPr>
            <w:tcW w:w="452" w:type="pct"/>
          </w:tcPr>
          <w:p w:rsidR="00BA7A09" w:rsidRPr="0003648D" w:rsidRDefault="00BA7A09" w:rsidP="00FF6149">
            <w:pPr>
              <w:spacing w:after="60"/>
              <w:rPr>
                <w:iCs/>
                <w:sz w:val="20"/>
                <w:szCs w:val="20"/>
              </w:rPr>
            </w:pPr>
            <w:r w:rsidRPr="0003648D">
              <w:rPr>
                <w:iCs/>
                <w:sz w:val="20"/>
                <w:szCs w:val="20"/>
              </w:rPr>
              <w:t>$</w:t>
            </w:r>
          </w:p>
        </w:tc>
        <w:tc>
          <w:tcPr>
            <w:tcW w:w="3300" w:type="pct"/>
          </w:tcPr>
          <w:p w:rsidR="00BA7A09" w:rsidRPr="0003648D" w:rsidRDefault="00BA7A09" w:rsidP="00FF6149">
            <w:pPr>
              <w:spacing w:after="60"/>
              <w:rPr>
                <w:iCs/>
                <w:sz w:val="20"/>
                <w:szCs w:val="20"/>
              </w:rPr>
            </w:pPr>
            <w:r w:rsidRPr="0003648D">
              <w:rPr>
                <w:i/>
                <w:iCs/>
                <w:sz w:val="20"/>
                <w:szCs w:val="20"/>
              </w:rPr>
              <w:t>Day-Ahead Make-Whole Payment per QSE per Settlement Point per Resource</w:t>
            </w:r>
            <w:r w:rsidRPr="0003648D">
              <w:rPr>
                <w:iCs/>
                <w:sz w:val="20"/>
                <w:szCs w:val="20"/>
              </w:rPr>
              <w:sym w:font="Symbol" w:char="F0BE"/>
            </w:r>
            <w:r w:rsidRPr="0003648D">
              <w:rPr>
                <w:iCs/>
                <w:sz w:val="20"/>
                <w:szCs w:val="20"/>
              </w:rPr>
              <w:t xml:space="preserve">The payment to QSE </w:t>
            </w:r>
            <w:r w:rsidRPr="0003648D">
              <w:rPr>
                <w:i/>
                <w:iCs/>
                <w:sz w:val="20"/>
                <w:szCs w:val="20"/>
              </w:rPr>
              <w:t>q</w:t>
            </w:r>
            <w:r w:rsidRPr="0003648D">
              <w:rPr>
                <w:iCs/>
                <w:sz w:val="20"/>
                <w:szCs w:val="20"/>
              </w:rPr>
              <w:t xml:space="preserve"> to make-whole the Startup Cost and energy cost of Resource </w:t>
            </w:r>
            <w:r w:rsidRPr="0003648D">
              <w:rPr>
                <w:i/>
                <w:iCs/>
                <w:sz w:val="20"/>
                <w:szCs w:val="20"/>
              </w:rPr>
              <w:t>r</w:t>
            </w:r>
            <w:r w:rsidRPr="0003648D">
              <w:rPr>
                <w:iCs/>
                <w:sz w:val="20"/>
                <w:szCs w:val="20"/>
              </w:rPr>
              <w:t xml:space="preserve"> committed in the DAM at Resource Node </w:t>
            </w:r>
            <w:r w:rsidRPr="0003648D">
              <w:rPr>
                <w:i/>
                <w:iCs/>
                <w:sz w:val="20"/>
                <w:szCs w:val="20"/>
              </w:rPr>
              <w:t>p</w:t>
            </w:r>
            <w:r w:rsidRPr="0003648D">
              <w:rPr>
                <w:iCs/>
                <w:sz w:val="20"/>
                <w:szCs w:val="20"/>
              </w:rPr>
              <w:t xml:space="preserve"> for the hour.  When a Combined Cycle Generation Resource is committed in the DAM, payment is made to the Combined Cycle Train for the DAM-committed Combined Cycle Generation Resource.</w:t>
            </w:r>
          </w:p>
        </w:tc>
      </w:tr>
      <w:tr w:rsidR="00BA7A09" w:rsidRPr="0003648D" w:rsidTr="00FF6149">
        <w:tc>
          <w:tcPr>
            <w:tcW w:w="1248" w:type="pct"/>
            <w:tcBorders>
              <w:top w:val="single" w:sz="4" w:space="0" w:color="auto"/>
              <w:left w:val="single" w:sz="4" w:space="0" w:color="auto"/>
              <w:bottom w:val="single" w:sz="4" w:space="0" w:color="auto"/>
              <w:right w:val="single" w:sz="4" w:space="0" w:color="auto"/>
            </w:tcBorders>
          </w:tcPr>
          <w:p w:rsidR="00BA7A09" w:rsidRPr="0003648D" w:rsidRDefault="00671426" w:rsidP="00FF6149">
            <w:pPr>
              <w:spacing w:after="60"/>
              <w:rPr>
                <w:i/>
                <w:iCs/>
                <w:sz w:val="20"/>
                <w:szCs w:val="20"/>
              </w:rPr>
            </w:pPr>
            <w:r w:rsidRPr="0003648D">
              <w:rPr>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A QSE.</w:t>
            </w:r>
          </w:p>
        </w:tc>
      </w:tr>
      <w:tr w:rsidR="00BA7A09" w:rsidRPr="0003648D" w:rsidTr="00FF6149">
        <w:tc>
          <w:tcPr>
            <w:tcW w:w="1248" w:type="pct"/>
            <w:tcBorders>
              <w:top w:val="single" w:sz="4" w:space="0" w:color="auto"/>
              <w:left w:val="single" w:sz="4" w:space="0" w:color="auto"/>
              <w:bottom w:val="single" w:sz="4" w:space="0" w:color="auto"/>
              <w:right w:val="single" w:sz="4" w:space="0" w:color="auto"/>
            </w:tcBorders>
          </w:tcPr>
          <w:p w:rsidR="00BA7A09" w:rsidRPr="0003648D" w:rsidRDefault="00671426" w:rsidP="00FF6149">
            <w:pPr>
              <w:spacing w:after="60"/>
              <w:rPr>
                <w:i/>
                <w:iCs/>
                <w:sz w:val="20"/>
                <w:szCs w:val="20"/>
              </w:rPr>
            </w:pPr>
            <w:r w:rsidRPr="0003648D">
              <w:rPr>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A Settlement Point.</w:t>
            </w:r>
          </w:p>
        </w:tc>
      </w:tr>
      <w:tr w:rsidR="00BA7A09" w:rsidRPr="0003648D" w:rsidTr="00FF6149">
        <w:tc>
          <w:tcPr>
            <w:tcW w:w="1248" w:type="pct"/>
            <w:tcBorders>
              <w:top w:val="single" w:sz="4" w:space="0" w:color="auto"/>
              <w:left w:val="single" w:sz="4" w:space="0" w:color="auto"/>
              <w:bottom w:val="single" w:sz="4" w:space="0" w:color="auto"/>
              <w:right w:val="single" w:sz="4" w:space="0" w:color="auto"/>
            </w:tcBorders>
          </w:tcPr>
          <w:p w:rsidR="00BA7A09" w:rsidRPr="0003648D" w:rsidRDefault="00671426" w:rsidP="00FF6149">
            <w:pPr>
              <w:spacing w:after="60"/>
              <w:rPr>
                <w:i/>
                <w:iCs/>
                <w:sz w:val="20"/>
                <w:szCs w:val="20"/>
              </w:rPr>
            </w:pPr>
            <w:r w:rsidRPr="0003648D">
              <w:rPr>
                <w:i/>
                <w:iCs/>
                <w:sz w:val="20"/>
                <w:szCs w:val="20"/>
              </w:rPr>
              <w:lastRenderedPageBreak/>
              <w:t>r</w:t>
            </w:r>
          </w:p>
        </w:tc>
        <w:tc>
          <w:tcPr>
            <w:tcW w:w="4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A DAM-committed Generation Resource.</w:t>
            </w:r>
          </w:p>
        </w:tc>
      </w:tr>
    </w:tbl>
    <w:p w:rsidR="00970017" w:rsidRDefault="00970017" w:rsidP="00970017">
      <w:pPr>
        <w:pStyle w:val="H5"/>
        <w:spacing w:before="480"/>
        <w:ind w:left="1627" w:hanging="1627"/>
        <w:rPr>
          <w:ins w:id="651" w:author="STEC" w:date="2018-09-14T16:40:00Z"/>
        </w:rPr>
      </w:pPr>
      <w:bookmarkStart w:id="652" w:name="_Toc109185139"/>
      <w:bookmarkStart w:id="653" w:name="_Toc142108969"/>
      <w:bookmarkStart w:id="654" w:name="_Toc142113814"/>
      <w:bookmarkStart w:id="655" w:name="_Toc402345642"/>
      <w:bookmarkStart w:id="656" w:name="_Toc405383925"/>
      <w:bookmarkStart w:id="657" w:name="_Toc405537028"/>
      <w:bookmarkStart w:id="658" w:name="_Toc440871814"/>
      <w:bookmarkStart w:id="659" w:name="_Toc480878754"/>
      <w:ins w:id="660" w:author="STEC" w:date="2018-09-14T16:40:00Z">
        <w:r>
          <w:t>4.6.4.1.3</w:t>
        </w:r>
        <w:r>
          <w:tab/>
          <w:t>ERCOT Contingency Reserve Service Payment</w:t>
        </w:r>
      </w:ins>
    </w:p>
    <w:p w:rsidR="00970017" w:rsidRDefault="00970017" w:rsidP="00970017">
      <w:pPr>
        <w:pStyle w:val="BodyText"/>
        <w:ind w:left="720" w:hanging="720"/>
        <w:rPr>
          <w:ins w:id="661" w:author="STEC" w:date="2018-09-14T16:40:00Z"/>
        </w:rPr>
      </w:pPr>
      <w:ins w:id="662" w:author="STEC" w:date="2018-09-14T16:40:00Z">
        <w:r>
          <w:t>(1)</w:t>
        </w:r>
        <w:r>
          <w:tab/>
          <w:t>ERCOT shall pay each QSE whose Ancillary Service Offers to provide ERCOT Contingency Reserve Service (ECRS) to ERCOT were cleared in the DAM, for each hour as follows:</w:t>
        </w:r>
      </w:ins>
    </w:p>
    <w:p w:rsidR="00970017" w:rsidRDefault="00970017" w:rsidP="00970017">
      <w:pPr>
        <w:pStyle w:val="FormulaBold"/>
        <w:rPr>
          <w:ins w:id="663" w:author="STEC" w:date="2018-09-14T16:40:00Z"/>
        </w:rPr>
      </w:pPr>
      <w:ins w:id="664" w:author="STEC" w:date="2018-09-14T16:40:00Z">
        <w:r>
          <w:t xml:space="preserve">PCECRAMT </w:t>
        </w:r>
        <w:r>
          <w:rPr>
            <w:i/>
            <w:vertAlign w:val="subscript"/>
          </w:rPr>
          <w:t>q</w:t>
        </w:r>
        <w:r>
          <w:tab/>
          <w:t>=</w:t>
        </w:r>
        <w:r>
          <w:tab/>
          <w:t xml:space="preserve">(-1) * MCPCECR </w:t>
        </w:r>
        <w:r>
          <w:rPr>
            <w:i/>
            <w:vertAlign w:val="subscript"/>
          </w:rPr>
          <w:t>DAM</w:t>
        </w:r>
        <w:r>
          <w:t xml:space="preserve"> * PCECR </w:t>
        </w:r>
        <w:r>
          <w:rPr>
            <w:i/>
            <w:vertAlign w:val="subscript"/>
          </w:rPr>
          <w:t>q</w:t>
        </w:r>
      </w:ins>
    </w:p>
    <w:p w:rsidR="00970017" w:rsidRDefault="00970017" w:rsidP="00970017">
      <w:pPr>
        <w:pStyle w:val="BodyText"/>
        <w:rPr>
          <w:ins w:id="665" w:author="STEC" w:date="2018-09-14T16:40:00Z"/>
          <w:lang w:val="pt-BR"/>
        </w:rPr>
      </w:pPr>
      <w:ins w:id="666" w:author="STEC" w:date="2018-09-14T16:40:00Z">
        <w:r>
          <w:rPr>
            <w:lang w:val="pt-BR"/>
          </w:rPr>
          <w:t>Where:</w:t>
        </w:r>
      </w:ins>
    </w:p>
    <w:p w:rsidR="00970017" w:rsidRDefault="00970017" w:rsidP="00970017">
      <w:pPr>
        <w:pStyle w:val="Formula"/>
        <w:rPr>
          <w:ins w:id="667" w:author="STEC" w:date="2018-09-14T16:40:00Z"/>
        </w:rPr>
      </w:pPr>
      <w:ins w:id="668" w:author="STEC" w:date="2018-09-14T16:40:00Z">
        <w:r>
          <w:t xml:space="preserve">PCECR </w:t>
        </w:r>
        <w:r>
          <w:rPr>
            <w:i/>
            <w:vertAlign w:val="subscript"/>
          </w:rPr>
          <w:t>q</w:t>
        </w:r>
        <w:r>
          <w:tab/>
        </w:r>
        <w:r>
          <w:tab/>
          <w:t>=</w:t>
        </w:r>
      </w:ins>
      <w:ins w:id="669" w:author="STEC" w:date="2018-09-14T16:40:00Z">
        <w:r w:rsidRPr="00FF2129">
          <w:rPr>
            <w:position w:val="-18"/>
          </w:rPr>
          <w:object w:dxaOrig="220" w:dyaOrig="420">
            <v:shape id="_x0000_i1025" type="#_x0000_t75" style="width:11.25pt;height:21.3pt" o:ole="">
              <v:imagedata r:id="rId13" o:title=""/>
            </v:shape>
            <o:OLEObject Type="Embed" ProgID="Equation.3" ShapeID="_x0000_i1025" DrawAspect="Content" ObjectID="_1600160264" r:id="rId14"/>
          </w:object>
        </w:r>
      </w:ins>
      <w:ins w:id="670" w:author="STEC" w:date="2018-09-14T16:40:00Z">
        <w:r>
          <w:t>PCECRR</w:t>
        </w:r>
        <w:r>
          <w:rPr>
            <w:i/>
          </w:rPr>
          <w:t xml:space="preserve"> </w:t>
        </w:r>
        <w:r>
          <w:rPr>
            <w:i/>
            <w:vertAlign w:val="subscript"/>
          </w:rPr>
          <w:t>r, q, DAM</w:t>
        </w:r>
      </w:ins>
    </w:p>
    <w:p w:rsidR="00970017" w:rsidRDefault="00970017" w:rsidP="00970017">
      <w:pPr>
        <w:rPr>
          <w:ins w:id="671" w:author="STEC" w:date="2018-09-14T16:40:00Z"/>
        </w:rPr>
      </w:pPr>
      <w:ins w:id="672" w:author="STEC" w:date="2018-09-14T16:40:00Z">
        <w:r>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19"/>
        <w:gridCol w:w="973"/>
        <w:gridCol w:w="6784"/>
      </w:tblGrid>
      <w:tr w:rsidR="00970017" w:rsidTr="00F86889">
        <w:trPr>
          <w:ins w:id="673" w:author="STEC" w:date="2018-09-14T16:40:00Z"/>
        </w:trPr>
        <w:tc>
          <w:tcPr>
            <w:tcW w:w="950" w:type="pct"/>
          </w:tcPr>
          <w:p w:rsidR="00970017" w:rsidRDefault="00970017" w:rsidP="00F86889">
            <w:pPr>
              <w:pStyle w:val="TableHead"/>
              <w:rPr>
                <w:ins w:id="674" w:author="STEC" w:date="2018-09-14T16:40:00Z"/>
              </w:rPr>
            </w:pPr>
            <w:ins w:id="675" w:author="STEC" w:date="2018-09-14T16:40:00Z">
              <w:r>
                <w:t>Variable</w:t>
              </w:r>
            </w:ins>
          </w:p>
        </w:tc>
        <w:tc>
          <w:tcPr>
            <w:tcW w:w="508" w:type="pct"/>
          </w:tcPr>
          <w:p w:rsidR="00970017" w:rsidRDefault="00970017" w:rsidP="00F86889">
            <w:pPr>
              <w:pStyle w:val="TableHead"/>
              <w:rPr>
                <w:ins w:id="676" w:author="STEC" w:date="2018-09-14T16:40:00Z"/>
              </w:rPr>
            </w:pPr>
            <w:ins w:id="677" w:author="STEC" w:date="2018-09-14T16:40:00Z">
              <w:r>
                <w:t>Unit</w:t>
              </w:r>
            </w:ins>
          </w:p>
        </w:tc>
        <w:tc>
          <w:tcPr>
            <w:tcW w:w="3542" w:type="pct"/>
          </w:tcPr>
          <w:p w:rsidR="00970017" w:rsidRDefault="00970017" w:rsidP="00F86889">
            <w:pPr>
              <w:pStyle w:val="TableHead"/>
              <w:rPr>
                <w:ins w:id="678" w:author="STEC" w:date="2018-09-14T16:40:00Z"/>
              </w:rPr>
            </w:pPr>
            <w:ins w:id="679" w:author="STEC" w:date="2018-09-14T16:40:00Z">
              <w:r>
                <w:t>Definition</w:t>
              </w:r>
            </w:ins>
          </w:p>
        </w:tc>
      </w:tr>
      <w:tr w:rsidR="00970017" w:rsidTr="00F86889">
        <w:trPr>
          <w:ins w:id="680" w:author="STEC" w:date="2018-09-14T16:40:00Z"/>
        </w:trPr>
        <w:tc>
          <w:tcPr>
            <w:tcW w:w="950" w:type="pct"/>
          </w:tcPr>
          <w:p w:rsidR="00970017" w:rsidRDefault="00970017" w:rsidP="00F86889">
            <w:pPr>
              <w:pStyle w:val="TableBody"/>
              <w:rPr>
                <w:ins w:id="681" w:author="STEC" w:date="2018-09-14T16:40:00Z"/>
              </w:rPr>
            </w:pPr>
            <w:ins w:id="682" w:author="STEC" w:date="2018-09-14T16:40:00Z">
              <w:r>
                <w:t xml:space="preserve">PCECRAMT </w:t>
              </w:r>
              <w:r w:rsidRPr="00566C0F">
                <w:rPr>
                  <w:i/>
                  <w:vertAlign w:val="subscript"/>
                </w:rPr>
                <w:t>q</w:t>
              </w:r>
            </w:ins>
          </w:p>
        </w:tc>
        <w:tc>
          <w:tcPr>
            <w:tcW w:w="508" w:type="pct"/>
          </w:tcPr>
          <w:p w:rsidR="00970017" w:rsidRDefault="00970017" w:rsidP="00F86889">
            <w:pPr>
              <w:pStyle w:val="TableBody"/>
              <w:rPr>
                <w:ins w:id="683" w:author="STEC" w:date="2018-09-14T16:40:00Z"/>
              </w:rPr>
            </w:pPr>
            <w:ins w:id="684" w:author="STEC" w:date="2018-09-14T16:40:00Z">
              <w:r>
                <w:t>$</w:t>
              </w:r>
            </w:ins>
          </w:p>
        </w:tc>
        <w:tc>
          <w:tcPr>
            <w:tcW w:w="3542" w:type="pct"/>
          </w:tcPr>
          <w:p w:rsidR="00970017" w:rsidRDefault="00970017" w:rsidP="00F86889">
            <w:pPr>
              <w:pStyle w:val="TableBody"/>
              <w:rPr>
                <w:ins w:id="685" w:author="STEC" w:date="2018-09-14T16:40:00Z"/>
              </w:rPr>
            </w:pPr>
            <w:ins w:id="686" w:author="STEC" w:date="2018-09-14T16:40:00Z">
              <w:r>
                <w:rPr>
                  <w:i/>
                </w:rPr>
                <w:t>Procured Capacity for ERCOT Contingency Reserve Service Amount per QSE in DAM</w:t>
              </w:r>
              <w:r>
                <w:t xml:space="preserve">—The DAM ECRS payment for QSE </w:t>
              </w:r>
              <w:r>
                <w:rPr>
                  <w:i/>
                </w:rPr>
                <w:t>q</w:t>
              </w:r>
              <w:r>
                <w:t xml:space="preserve"> for the hour.</w:t>
              </w:r>
            </w:ins>
          </w:p>
        </w:tc>
      </w:tr>
      <w:tr w:rsidR="00970017" w:rsidTr="00F86889">
        <w:trPr>
          <w:ins w:id="687" w:author="STEC" w:date="2018-09-14T16:40:00Z"/>
        </w:trPr>
        <w:tc>
          <w:tcPr>
            <w:tcW w:w="950" w:type="pct"/>
          </w:tcPr>
          <w:p w:rsidR="00970017" w:rsidRDefault="00970017" w:rsidP="00F86889">
            <w:pPr>
              <w:pStyle w:val="TableBody"/>
              <w:rPr>
                <w:ins w:id="688" w:author="STEC" w:date="2018-09-14T16:40:00Z"/>
              </w:rPr>
            </w:pPr>
            <w:ins w:id="689" w:author="STEC" w:date="2018-09-14T16:40:00Z">
              <w:r>
                <w:t xml:space="preserve">PCECR </w:t>
              </w:r>
              <w:r w:rsidRPr="00566C0F">
                <w:rPr>
                  <w:i/>
                  <w:vertAlign w:val="subscript"/>
                </w:rPr>
                <w:t>q</w:t>
              </w:r>
              <w:r w:rsidRPr="00566C0F">
                <w:rPr>
                  <w:i/>
                </w:rPr>
                <w:t xml:space="preserve"> </w:t>
              </w:r>
            </w:ins>
          </w:p>
        </w:tc>
        <w:tc>
          <w:tcPr>
            <w:tcW w:w="508" w:type="pct"/>
          </w:tcPr>
          <w:p w:rsidR="00970017" w:rsidRDefault="00970017" w:rsidP="00F86889">
            <w:pPr>
              <w:pStyle w:val="TableBody"/>
              <w:rPr>
                <w:ins w:id="690" w:author="STEC" w:date="2018-09-14T16:40:00Z"/>
              </w:rPr>
            </w:pPr>
            <w:ins w:id="691" w:author="STEC" w:date="2018-09-14T16:40:00Z">
              <w:r>
                <w:t>MW</w:t>
              </w:r>
            </w:ins>
          </w:p>
        </w:tc>
        <w:tc>
          <w:tcPr>
            <w:tcW w:w="3542" w:type="pct"/>
          </w:tcPr>
          <w:p w:rsidR="00970017" w:rsidRDefault="00970017" w:rsidP="00F86889">
            <w:pPr>
              <w:pStyle w:val="TableBody"/>
              <w:rPr>
                <w:ins w:id="692" w:author="STEC" w:date="2018-09-14T16:40:00Z"/>
              </w:rPr>
            </w:pPr>
            <w:ins w:id="693" w:author="STEC" w:date="2018-09-14T16:40:00Z">
              <w:r>
                <w:rPr>
                  <w:i/>
                </w:rPr>
                <w:t>Procured Capacity for ERCOT Contingency Reserve Service per QSE in DAM</w:t>
              </w:r>
              <w:r>
                <w:t xml:space="preserve">—The total ECRS capacity quantity awarded to QSE </w:t>
              </w:r>
              <w:r>
                <w:rPr>
                  <w:i/>
                </w:rPr>
                <w:t>q</w:t>
              </w:r>
              <w:r>
                <w:t xml:space="preserve"> in the DAM for all the Resources represented by this QSE for the hour.</w:t>
              </w:r>
            </w:ins>
          </w:p>
        </w:tc>
      </w:tr>
      <w:tr w:rsidR="00970017" w:rsidTr="00F86889">
        <w:trPr>
          <w:ins w:id="694" w:author="STEC" w:date="2018-09-14T16:40:00Z"/>
        </w:trPr>
        <w:tc>
          <w:tcPr>
            <w:tcW w:w="950" w:type="pct"/>
          </w:tcPr>
          <w:p w:rsidR="00970017" w:rsidRDefault="00970017" w:rsidP="00F86889">
            <w:pPr>
              <w:pStyle w:val="TableBody"/>
              <w:rPr>
                <w:ins w:id="695" w:author="STEC" w:date="2018-09-14T16:40:00Z"/>
              </w:rPr>
            </w:pPr>
            <w:ins w:id="696" w:author="STEC" w:date="2018-09-14T16:40:00Z">
              <w:r>
                <w:t xml:space="preserve">PCECRR </w:t>
              </w:r>
              <w:r w:rsidRPr="00566C0F">
                <w:rPr>
                  <w:i/>
                  <w:vertAlign w:val="subscript"/>
                </w:rPr>
                <w:t>r,</w:t>
              </w:r>
              <w:r w:rsidRPr="00566C0F">
                <w:rPr>
                  <w:i/>
                </w:rPr>
                <w:t xml:space="preserve"> </w:t>
              </w:r>
              <w:r w:rsidRPr="00566C0F">
                <w:rPr>
                  <w:i/>
                  <w:vertAlign w:val="subscript"/>
                </w:rPr>
                <w:t>q, DAM</w:t>
              </w:r>
            </w:ins>
          </w:p>
        </w:tc>
        <w:tc>
          <w:tcPr>
            <w:tcW w:w="508" w:type="pct"/>
          </w:tcPr>
          <w:p w:rsidR="00970017" w:rsidRDefault="00970017" w:rsidP="00F86889">
            <w:pPr>
              <w:pStyle w:val="TableBody"/>
              <w:rPr>
                <w:ins w:id="697" w:author="STEC" w:date="2018-09-14T16:40:00Z"/>
              </w:rPr>
            </w:pPr>
            <w:ins w:id="698" w:author="STEC" w:date="2018-09-14T16:40:00Z">
              <w:r>
                <w:t>MW</w:t>
              </w:r>
            </w:ins>
          </w:p>
        </w:tc>
        <w:tc>
          <w:tcPr>
            <w:tcW w:w="3542" w:type="pct"/>
          </w:tcPr>
          <w:p w:rsidR="00970017" w:rsidRDefault="00970017" w:rsidP="00F86889">
            <w:pPr>
              <w:pStyle w:val="TableBody"/>
              <w:rPr>
                <w:ins w:id="699" w:author="STEC" w:date="2018-09-14T16:40:00Z"/>
              </w:rPr>
            </w:pPr>
            <w:ins w:id="700" w:author="STEC" w:date="2018-09-14T16:40:00Z">
              <w:r>
                <w:rPr>
                  <w:i/>
                </w:rPr>
                <w:t>Procured Capacity for ERCOT Contingency Reserve Service from Resource per Resource per QSE in DAM</w:t>
              </w:r>
              <w:r>
                <w:t xml:space="preserve">—The ECRS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ins>
          </w:p>
        </w:tc>
      </w:tr>
      <w:tr w:rsidR="00970017" w:rsidTr="00F86889">
        <w:trPr>
          <w:ins w:id="701" w:author="STEC" w:date="2018-09-14T16:40:00Z"/>
        </w:trPr>
        <w:tc>
          <w:tcPr>
            <w:tcW w:w="950" w:type="pct"/>
          </w:tcPr>
          <w:p w:rsidR="00970017" w:rsidRDefault="00970017" w:rsidP="00F86889">
            <w:pPr>
              <w:pStyle w:val="TableBody"/>
              <w:rPr>
                <w:ins w:id="702" w:author="STEC" w:date="2018-09-14T16:40:00Z"/>
              </w:rPr>
            </w:pPr>
            <w:ins w:id="703" w:author="STEC" w:date="2018-09-14T16:40:00Z">
              <w:r>
                <w:t xml:space="preserve">MCPCECR </w:t>
              </w:r>
              <w:r w:rsidRPr="00566C0F">
                <w:rPr>
                  <w:i/>
                  <w:vertAlign w:val="subscript"/>
                </w:rPr>
                <w:t>DAM</w:t>
              </w:r>
            </w:ins>
          </w:p>
        </w:tc>
        <w:tc>
          <w:tcPr>
            <w:tcW w:w="508" w:type="pct"/>
          </w:tcPr>
          <w:p w:rsidR="00970017" w:rsidRDefault="00970017" w:rsidP="00F86889">
            <w:pPr>
              <w:pStyle w:val="TableBody"/>
              <w:rPr>
                <w:ins w:id="704" w:author="STEC" w:date="2018-09-14T16:40:00Z"/>
              </w:rPr>
            </w:pPr>
            <w:ins w:id="705" w:author="STEC" w:date="2018-09-14T16:40:00Z">
              <w:r>
                <w:t>$/MW per hour</w:t>
              </w:r>
            </w:ins>
          </w:p>
        </w:tc>
        <w:tc>
          <w:tcPr>
            <w:tcW w:w="3542" w:type="pct"/>
          </w:tcPr>
          <w:p w:rsidR="00970017" w:rsidRDefault="00970017" w:rsidP="00F86889">
            <w:pPr>
              <w:pStyle w:val="TableBody"/>
              <w:rPr>
                <w:ins w:id="706" w:author="STEC" w:date="2018-09-14T16:40:00Z"/>
              </w:rPr>
            </w:pPr>
            <w:ins w:id="707" w:author="STEC" w:date="2018-09-14T16:40:00Z">
              <w:r>
                <w:rPr>
                  <w:i/>
                </w:rPr>
                <w:t>Market Clearing Price for Capacity for ERCOT Contingency Reserve Service in DAM</w:t>
              </w:r>
              <w:r>
                <w:t xml:space="preserve">—The DAM MCPC for </w:t>
              </w:r>
              <w:del w:id="708" w:author="STEC" w:date="2018-09-18T14:18:00Z">
                <w:r w:rsidDel="00424E07">
                  <w:delText xml:space="preserve"> </w:delText>
                </w:r>
              </w:del>
              <w:r>
                <w:t>ECRS for the hour.</w:t>
              </w:r>
            </w:ins>
          </w:p>
        </w:tc>
      </w:tr>
      <w:tr w:rsidR="00970017" w:rsidTr="00F86889">
        <w:trPr>
          <w:ins w:id="709" w:author="STEC" w:date="2018-09-14T16:40:00Z"/>
        </w:trPr>
        <w:tc>
          <w:tcPr>
            <w:tcW w:w="950" w:type="pct"/>
          </w:tcPr>
          <w:p w:rsidR="00970017" w:rsidRPr="00566C0F" w:rsidRDefault="00970017" w:rsidP="00F86889">
            <w:pPr>
              <w:pStyle w:val="TableBody"/>
              <w:rPr>
                <w:ins w:id="710" w:author="STEC" w:date="2018-09-14T16:40:00Z"/>
                <w:i/>
              </w:rPr>
            </w:pPr>
            <w:ins w:id="711" w:author="STEC" w:date="2018-09-14T16:40:00Z">
              <w:r w:rsidRPr="00566C0F">
                <w:rPr>
                  <w:i/>
                </w:rPr>
                <w:t>r</w:t>
              </w:r>
            </w:ins>
          </w:p>
        </w:tc>
        <w:tc>
          <w:tcPr>
            <w:tcW w:w="508" w:type="pct"/>
          </w:tcPr>
          <w:p w:rsidR="00970017" w:rsidRDefault="00970017" w:rsidP="00F86889">
            <w:pPr>
              <w:pStyle w:val="TableBody"/>
              <w:rPr>
                <w:ins w:id="712" w:author="STEC" w:date="2018-09-14T16:40:00Z"/>
              </w:rPr>
            </w:pPr>
            <w:ins w:id="713" w:author="STEC" w:date="2018-09-14T16:40:00Z">
              <w:r>
                <w:t>none</w:t>
              </w:r>
            </w:ins>
          </w:p>
        </w:tc>
        <w:tc>
          <w:tcPr>
            <w:tcW w:w="3542" w:type="pct"/>
          </w:tcPr>
          <w:p w:rsidR="00970017" w:rsidRDefault="00970017" w:rsidP="00F86889">
            <w:pPr>
              <w:pStyle w:val="TableBody"/>
              <w:rPr>
                <w:ins w:id="714" w:author="STEC" w:date="2018-09-14T16:40:00Z"/>
              </w:rPr>
            </w:pPr>
            <w:ins w:id="715" w:author="STEC" w:date="2018-09-14T16:40:00Z">
              <w:r>
                <w:t>A Resource.</w:t>
              </w:r>
            </w:ins>
          </w:p>
        </w:tc>
      </w:tr>
      <w:tr w:rsidR="00970017" w:rsidTr="00F86889">
        <w:trPr>
          <w:ins w:id="716" w:author="STEC" w:date="2018-09-14T16:40:00Z"/>
        </w:trPr>
        <w:tc>
          <w:tcPr>
            <w:tcW w:w="950" w:type="pct"/>
          </w:tcPr>
          <w:p w:rsidR="00970017" w:rsidRPr="00566C0F" w:rsidRDefault="00970017" w:rsidP="00F86889">
            <w:pPr>
              <w:pStyle w:val="TableBody"/>
              <w:rPr>
                <w:ins w:id="717" w:author="STEC" w:date="2018-09-14T16:40:00Z"/>
                <w:i/>
              </w:rPr>
            </w:pPr>
            <w:ins w:id="718" w:author="STEC" w:date="2018-09-14T16:40:00Z">
              <w:r w:rsidRPr="00566C0F">
                <w:rPr>
                  <w:i/>
                </w:rPr>
                <w:t>q</w:t>
              </w:r>
            </w:ins>
          </w:p>
        </w:tc>
        <w:tc>
          <w:tcPr>
            <w:tcW w:w="508" w:type="pct"/>
          </w:tcPr>
          <w:p w:rsidR="00970017" w:rsidRDefault="00970017" w:rsidP="00F86889">
            <w:pPr>
              <w:pStyle w:val="TableBody"/>
              <w:rPr>
                <w:ins w:id="719" w:author="STEC" w:date="2018-09-14T16:40:00Z"/>
              </w:rPr>
            </w:pPr>
            <w:ins w:id="720" w:author="STEC" w:date="2018-09-14T16:40:00Z">
              <w:r>
                <w:t>none</w:t>
              </w:r>
            </w:ins>
          </w:p>
        </w:tc>
        <w:tc>
          <w:tcPr>
            <w:tcW w:w="3542" w:type="pct"/>
          </w:tcPr>
          <w:p w:rsidR="00970017" w:rsidRDefault="00970017" w:rsidP="00F86889">
            <w:pPr>
              <w:pStyle w:val="TableBody"/>
              <w:rPr>
                <w:ins w:id="721" w:author="STEC" w:date="2018-09-14T16:40:00Z"/>
              </w:rPr>
            </w:pPr>
            <w:ins w:id="722" w:author="STEC" w:date="2018-09-14T16:40:00Z">
              <w:r>
                <w:t>A QSE.</w:t>
              </w:r>
            </w:ins>
          </w:p>
        </w:tc>
      </w:tr>
    </w:tbl>
    <w:p w:rsidR="00264AC7" w:rsidRDefault="00264AC7" w:rsidP="00264AC7">
      <w:pPr>
        <w:pStyle w:val="H5"/>
        <w:spacing w:before="480"/>
        <w:ind w:left="1627" w:hanging="1627"/>
        <w:rPr>
          <w:ins w:id="723" w:author="STEC" w:date="2018-09-14T16:42:00Z"/>
        </w:rPr>
      </w:pPr>
      <w:ins w:id="724" w:author="STEC" w:date="2018-09-14T16:42:00Z">
        <w:r>
          <w:t>4.6.4.2.3</w:t>
        </w:r>
        <w:r>
          <w:tab/>
          <w:t>ERCOT Contingency Reserve Service Charge</w:t>
        </w:r>
      </w:ins>
    </w:p>
    <w:p w:rsidR="00264AC7" w:rsidRDefault="00264AC7" w:rsidP="00264AC7">
      <w:pPr>
        <w:pStyle w:val="BodyText"/>
        <w:ind w:left="720" w:hanging="720"/>
        <w:rPr>
          <w:ins w:id="725" w:author="STEC" w:date="2018-09-14T16:42:00Z"/>
        </w:rPr>
      </w:pPr>
      <w:ins w:id="726" w:author="STEC" w:date="2018-09-14T16:42:00Z">
        <w:r>
          <w:t>(1)</w:t>
        </w:r>
        <w:r>
          <w:tab/>
          <w:t>Each QSE shall pay to ERCOT or be paid by ERCOT an ERCOT Contingency Reserve Service (ECRS) charge for each hour as follows:</w:t>
        </w:r>
      </w:ins>
    </w:p>
    <w:p w:rsidR="00264AC7" w:rsidRPr="0053389B" w:rsidRDefault="00264AC7" w:rsidP="00264AC7">
      <w:pPr>
        <w:pStyle w:val="Formula"/>
        <w:rPr>
          <w:ins w:id="727" w:author="STEC" w:date="2018-09-14T16:42:00Z"/>
        </w:rPr>
      </w:pPr>
      <w:ins w:id="728" w:author="STEC" w:date="2018-09-14T16:42:00Z">
        <w:r w:rsidRPr="0053389B">
          <w:t>DA</w:t>
        </w:r>
        <w:r>
          <w:t>EC</w:t>
        </w:r>
        <w:r w:rsidRPr="0053389B">
          <w:t xml:space="preserve">RAMT </w:t>
        </w:r>
        <w:r w:rsidRPr="0053389B">
          <w:rPr>
            <w:i/>
            <w:vertAlign w:val="subscript"/>
          </w:rPr>
          <w:t>q</w:t>
        </w:r>
        <w:r w:rsidRPr="0053389B">
          <w:tab/>
          <w:t>=</w:t>
        </w:r>
        <w:r w:rsidRPr="0053389B">
          <w:tab/>
        </w:r>
        <w:r w:rsidRPr="0053389B">
          <w:rPr>
            <w:lang w:val="pt-BR"/>
          </w:rPr>
          <w:t>DA</w:t>
        </w:r>
        <w:r>
          <w:rPr>
            <w:lang w:val="pt-BR"/>
          </w:rPr>
          <w:t>EC</w:t>
        </w:r>
        <w:r w:rsidRPr="0053389B">
          <w:rPr>
            <w:lang w:val="pt-BR"/>
          </w:rPr>
          <w:t>RPR</w:t>
        </w:r>
        <w:r w:rsidRPr="0053389B">
          <w:t xml:space="preserve"> * DA</w:t>
        </w:r>
        <w:r>
          <w:t>EC</w:t>
        </w:r>
        <w:r w:rsidRPr="0053389B">
          <w:t xml:space="preserve">RQ </w:t>
        </w:r>
        <w:r w:rsidRPr="0053389B">
          <w:rPr>
            <w:i/>
            <w:vertAlign w:val="subscript"/>
          </w:rPr>
          <w:t>q</w:t>
        </w:r>
      </w:ins>
    </w:p>
    <w:p w:rsidR="00264AC7" w:rsidRDefault="00264AC7" w:rsidP="00264AC7">
      <w:pPr>
        <w:pStyle w:val="BodyText"/>
        <w:rPr>
          <w:ins w:id="729" w:author="STEC" w:date="2018-09-14T16:42:00Z"/>
          <w:lang w:val="pt-BR"/>
        </w:rPr>
      </w:pPr>
      <w:ins w:id="730" w:author="STEC" w:date="2018-09-14T16:42:00Z">
        <w:r>
          <w:rPr>
            <w:lang w:val="pt-BR"/>
          </w:rPr>
          <w:t>Where:</w:t>
        </w:r>
      </w:ins>
    </w:p>
    <w:p w:rsidR="00264AC7" w:rsidRDefault="00264AC7" w:rsidP="00264AC7">
      <w:pPr>
        <w:pStyle w:val="Formula"/>
        <w:rPr>
          <w:ins w:id="731" w:author="STEC" w:date="2018-09-14T16:42:00Z"/>
        </w:rPr>
      </w:pPr>
      <w:ins w:id="732" w:author="STEC" w:date="2018-09-14T16:42:00Z">
        <w:r>
          <w:t>DAECRPR</w:t>
        </w:r>
        <w:r>
          <w:tab/>
          <w:t xml:space="preserve">= </w:t>
        </w:r>
        <w:r>
          <w:tab/>
          <w:t>(-1) * PCECRAMTTOT / DAECRQTOT</w:t>
        </w:r>
      </w:ins>
    </w:p>
    <w:p w:rsidR="00264AC7" w:rsidRDefault="00264AC7" w:rsidP="00264AC7">
      <w:pPr>
        <w:pStyle w:val="Formula"/>
        <w:rPr>
          <w:ins w:id="733" w:author="STEC" w:date="2018-09-14T16:42:00Z"/>
        </w:rPr>
      </w:pPr>
      <w:ins w:id="734" w:author="STEC" w:date="2018-09-14T16:42:00Z">
        <w:r>
          <w:t>PCECRAMTTOT</w:t>
        </w:r>
        <w:r>
          <w:tab/>
          <w:t>=</w:t>
        </w:r>
        <w:r>
          <w:tab/>
        </w:r>
      </w:ins>
      <w:ins w:id="735" w:author="STEC" w:date="2018-09-14T16:42:00Z">
        <w:r w:rsidRPr="00FF2129">
          <w:rPr>
            <w:position w:val="-22"/>
          </w:rPr>
          <w:object w:dxaOrig="220" w:dyaOrig="460">
            <v:shape id="_x0000_i1026" type="#_x0000_t75" style="width:11.25pt;height:23.15pt" o:ole="">
              <v:imagedata r:id="rId15" o:title=""/>
            </v:shape>
            <o:OLEObject Type="Embed" ProgID="Equation.3" ShapeID="_x0000_i1026" DrawAspect="Content" ObjectID="_1600160265" r:id="rId16"/>
          </w:object>
        </w:r>
      </w:ins>
      <w:ins w:id="736" w:author="STEC" w:date="2018-09-14T16:42:00Z">
        <w:r>
          <w:t xml:space="preserve">PCECRAMT </w:t>
        </w:r>
        <w:r>
          <w:rPr>
            <w:i/>
            <w:vertAlign w:val="subscript"/>
          </w:rPr>
          <w:t>q</w:t>
        </w:r>
      </w:ins>
    </w:p>
    <w:p w:rsidR="00264AC7" w:rsidRDefault="00264AC7" w:rsidP="00264AC7">
      <w:pPr>
        <w:pStyle w:val="Formula"/>
        <w:rPr>
          <w:ins w:id="737" w:author="STEC" w:date="2018-09-14T16:42:00Z"/>
          <w:lang w:val="pt-BR"/>
        </w:rPr>
      </w:pPr>
      <w:ins w:id="738" w:author="STEC" w:date="2018-09-14T16:42:00Z">
        <w:r>
          <w:rPr>
            <w:lang w:val="pt-BR"/>
          </w:rPr>
          <w:lastRenderedPageBreak/>
          <w:t>DAECRQTOT</w:t>
        </w:r>
        <w:r>
          <w:rPr>
            <w:lang w:val="pt-BR"/>
          </w:rPr>
          <w:tab/>
          <w:t>=</w:t>
        </w:r>
        <w:r>
          <w:rPr>
            <w:lang w:val="pt-BR"/>
          </w:rPr>
          <w:tab/>
        </w:r>
      </w:ins>
      <w:ins w:id="739" w:author="STEC" w:date="2018-09-14T16:42:00Z">
        <w:r w:rsidRPr="00FF2129">
          <w:rPr>
            <w:position w:val="-22"/>
          </w:rPr>
          <w:object w:dxaOrig="220" w:dyaOrig="460">
            <v:shape id="_x0000_i1027" type="#_x0000_t75" style="width:11.25pt;height:23.15pt" o:ole="">
              <v:imagedata r:id="rId15" o:title=""/>
            </v:shape>
            <o:OLEObject Type="Embed" ProgID="Equation.3" ShapeID="_x0000_i1027" DrawAspect="Content" ObjectID="_1600160266" r:id="rId17"/>
          </w:object>
        </w:r>
      </w:ins>
      <w:ins w:id="740" w:author="STEC" w:date="2018-09-14T16:42:00Z">
        <w:r>
          <w:rPr>
            <w:lang w:val="pt-BR"/>
          </w:rPr>
          <w:t xml:space="preserve">DAECRQ </w:t>
        </w:r>
        <w:r>
          <w:rPr>
            <w:i/>
            <w:vertAlign w:val="subscript"/>
            <w:lang w:val="pt-BR"/>
          </w:rPr>
          <w:t>q</w:t>
        </w:r>
      </w:ins>
    </w:p>
    <w:p w:rsidR="00264AC7" w:rsidRDefault="00264AC7" w:rsidP="00264AC7">
      <w:pPr>
        <w:pStyle w:val="Formula"/>
        <w:rPr>
          <w:ins w:id="741" w:author="STEC" w:date="2018-09-14T16:42:00Z"/>
        </w:rPr>
      </w:pPr>
      <w:ins w:id="742" w:author="STEC" w:date="2018-09-14T16:42:00Z">
        <w:r>
          <w:t xml:space="preserve">DAECRQ </w:t>
        </w:r>
        <w:r>
          <w:rPr>
            <w:i/>
            <w:vertAlign w:val="subscript"/>
          </w:rPr>
          <w:t>q</w:t>
        </w:r>
        <w:r>
          <w:tab/>
          <w:t>=</w:t>
        </w:r>
        <w:r>
          <w:tab/>
          <w:t xml:space="preserve">DAECRO </w:t>
        </w:r>
        <w:r>
          <w:rPr>
            <w:i/>
            <w:vertAlign w:val="subscript"/>
          </w:rPr>
          <w:t>q</w:t>
        </w:r>
        <w:r>
          <w:t xml:space="preserve"> – DASAECRQ </w:t>
        </w:r>
        <w:r>
          <w:rPr>
            <w:i/>
            <w:vertAlign w:val="subscript"/>
          </w:rPr>
          <w:t>q</w:t>
        </w:r>
      </w:ins>
    </w:p>
    <w:p w:rsidR="00264AC7" w:rsidRDefault="00264AC7" w:rsidP="00264AC7">
      <w:pPr>
        <w:rPr>
          <w:ins w:id="743" w:author="STEC" w:date="2018-09-14T16:42:00Z"/>
        </w:rPr>
      </w:pPr>
      <w:ins w:id="744" w:author="STEC" w:date="2018-09-14T16:42:00Z">
        <w:r>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9"/>
        <w:gridCol w:w="990"/>
        <w:gridCol w:w="6353"/>
      </w:tblGrid>
      <w:tr w:rsidR="00264AC7" w:rsidTr="00F86889">
        <w:trPr>
          <w:tblHeader/>
          <w:ins w:id="745" w:author="STEC" w:date="2018-09-14T16:42:00Z"/>
        </w:trPr>
        <w:tc>
          <w:tcPr>
            <w:tcW w:w="1144" w:type="pct"/>
          </w:tcPr>
          <w:p w:rsidR="00264AC7" w:rsidRDefault="00264AC7" w:rsidP="00F86889">
            <w:pPr>
              <w:pStyle w:val="TableHead"/>
              <w:rPr>
                <w:ins w:id="746" w:author="STEC" w:date="2018-09-14T16:42:00Z"/>
              </w:rPr>
            </w:pPr>
            <w:ins w:id="747" w:author="STEC" w:date="2018-09-14T16:42:00Z">
              <w:r>
                <w:t>Variable</w:t>
              </w:r>
            </w:ins>
          </w:p>
        </w:tc>
        <w:tc>
          <w:tcPr>
            <w:tcW w:w="520" w:type="pct"/>
          </w:tcPr>
          <w:p w:rsidR="00264AC7" w:rsidRDefault="00264AC7" w:rsidP="00F86889">
            <w:pPr>
              <w:pStyle w:val="TableHead"/>
              <w:rPr>
                <w:ins w:id="748" w:author="STEC" w:date="2018-09-14T16:42:00Z"/>
              </w:rPr>
            </w:pPr>
            <w:ins w:id="749" w:author="STEC" w:date="2018-09-14T16:42:00Z">
              <w:r>
                <w:t>Unit</w:t>
              </w:r>
            </w:ins>
          </w:p>
        </w:tc>
        <w:tc>
          <w:tcPr>
            <w:tcW w:w="3336" w:type="pct"/>
          </w:tcPr>
          <w:p w:rsidR="00264AC7" w:rsidRDefault="00264AC7" w:rsidP="00F86889">
            <w:pPr>
              <w:pStyle w:val="TableHead"/>
              <w:rPr>
                <w:ins w:id="750" w:author="STEC" w:date="2018-09-14T16:42:00Z"/>
              </w:rPr>
            </w:pPr>
            <w:ins w:id="751" w:author="STEC" w:date="2018-09-14T16:42:00Z">
              <w:r>
                <w:t>Definition</w:t>
              </w:r>
            </w:ins>
          </w:p>
        </w:tc>
      </w:tr>
      <w:tr w:rsidR="00264AC7" w:rsidTr="00F86889">
        <w:trPr>
          <w:ins w:id="752" w:author="STEC" w:date="2018-09-14T16:42:00Z"/>
        </w:trPr>
        <w:tc>
          <w:tcPr>
            <w:tcW w:w="1144" w:type="pct"/>
          </w:tcPr>
          <w:p w:rsidR="00264AC7" w:rsidRDefault="00264AC7" w:rsidP="00F86889">
            <w:pPr>
              <w:pStyle w:val="TableBody"/>
              <w:rPr>
                <w:ins w:id="753" w:author="STEC" w:date="2018-09-14T16:42:00Z"/>
              </w:rPr>
            </w:pPr>
            <w:ins w:id="754" w:author="STEC" w:date="2018-09-14T16:42:00Z">
              <w:r>
                <w:t xml:space="preserve">DAECRAMT </w:t>
              </w:r>
              <w:r w:rsidRPr="00BF1248">
                <w:rPr>
                  <w:i/>
                  <w:vertAlign w:val="subscript"/>
                </w:rPr>
                <w:t>q</w:t>
              </w:r>
            </w:ins>
          </w:p>
        </w:tc>
        <w:tc>
          <w:tcPr>
            <w:tcW w:w="520" w:type="pct"/>
          </w:tcPr>
          <w:p w:rsidR="00264AC7" w:rsidRDefault="00264AC7" w:rsidP="00F86889">
            <w:pPr>
              <w:pStyle w:val="TableBody"/>
              <w:rPr>
                <w:ins w:id="755" w:author="STEC" w:date="2018-09-14T16:42:00Z"/>
              </w:rPr>
            </w:pPr>
            <w:ins w:id="756" w:author="STEC" w:date="2018-09-14T16:42:00Z">
              <w:r>
                <w:t>$</w:t>
              </w:r>
            </w:ins>
          </w:p>
        </w:tc>
        <w:tc>
          <w:tcPr>
            <w:tcW w:w="3336" w:type="pct"/>
          </w:tcPr>
          <w:p w:rsidR="00264AC7" w:rsidRDefault="00264AC7" w:rsidP="00F86889">
            <w:pPr>
              <w:pStyle w:val="TableBody"/>
              <w:rPr>
                <w:ins w:id="757" w:author="STEC" w:date="2018-09-14T16:42:00Z"/>
              </w:rPr>
            </w:pPr>
            <w:ins w:id="758" w:author="STEC" w:date="2018-09-14T16:42:00Z">
              <w:r>
                <w:rPr>
                  <w:i/>
                </w:rPr>
                <w:t>Day-Ahead ERCOT Contingency Reserve Amount per QSE</w:t>
              </w:r>
              <w:r>
                <w:t xml:space="preserve">—QSE </w:t>
              </w:r>
              <w:r>
                <w:rPr>
                  <w:i/>
                </w:rPr>
                <w:t>q</w:t>
              </w:r>
              <w:r>
                <w:t>’s share of the DAM cost for ECRS, for the hour.</w:t>
              </w:r>
            </w:ins>
          </w:p>
        </w:tc>
      </w:tr>
      <w:tr w:rsidR="00264AC7" w:rsidTr="00F86889">
        <w:trPr>
          <w:ins w:id="759" w:author="STEC" w:date="2018-09-14T16:42:00Z"/>
        </w:trPr>
        <w:tc>
          <w:tcPr>
            <w:tcW w:w="1144" w:type="pct"/>
          </w:tcPr>
          <w:p w:rsidR="00264AC7" w:rsidRDefault="00264AC7" w:rsidP="00F86889">
            <w:pPr>
              <w:pStyle w:val="TableBody"/>
              <w:rPr>
                <w:ins w:id="760" w:author="STEC" w:date="2018-09-14T16:42:00Z"/>
              </w:rPr>
            </w:pPr>
            <w:ins w:id="761" w:author="STEC" w:date="2018-09-14T16:42:00Z">
              <w:r>
                <w:t>DAECRPR</w:t>
              </w:r>
            </w:ins>
          </w:p>
        </w:tc>
        <w:tc>
          <w:tcPr>
            <w:tcW w:w="520" w:type="pct"/>
          </w:tcPr>
          <w:p w:rsidR="00264AC7" w:rsidRDefault="00264AC7" w:rsidP="00F86889">
            <w:pPr>
              <w:pStyle w:val="TableBody"/>
              <w:rPr>
                <w:ins w:id="762" w:author="STEC" w:date="2018-09-14T16:42:00Z"/>
              </w:rPr>
            </w:pPr>
            <w:ins w:id="763" w:author="STEC" w:date="2018-09-14T16:42:00Z">
              <w:r>
                <w:t>$/MW per hour</w:t>
              </w:r>
            </w:ins>
          </w:p>
        </w:tc>
        <w:tc>
          <w:tcPr>
            <w:tcW w:w="3336" w:type="pct"/>
          </w:tcPr>
          <w:p w:rsidR="00264AC7" w:rsidRDefault="00264AC7" w:rsidP="00F86889">
            <w:pPr>
              <w:pStyle w:val="TableBody"/>
              <w:rPr>
                <w:ins w:id="764" w:author="STEC" w:date="2018-09-14T16:42:00Z"/>
              </w:rPr>
            </w:pPr>
            <w:ins w:id="765" w:author="STEC" w:date="2018-09-14T16:42:00Z">
              <w:r>
                <w:rPr>
                  <w:i/>
                </w:rPr>
                <w:t>Day-Ahead ERCOT Contingency Reserve Price</w:t>
              </w:r>
              <w:r>
                <w:t>—The Day-Ahead ECRS price for the hour.</w:t>
              </w:r>
            </w:ins>
          </w:p>
        </w:tc>
      </w:tr>
      <w:tr w:rsidR="00264AC7" w:rsidTr="00F86889">
        <w:trPr>
          <w:ins w:id="766" w:author="STEC" w:date="2018-09-14T16:42:00Z"/>
        </w:trPr>
        <w:tc>
          <w:tcPr>
            <w:tcW w:w="1144" w:type="pct"/>
          </w:tcPr>
          <w:p w:rsidR="00264AC7" w:rsidRDefault="00264AC7" w:rsidP="00F86889">
            <w:pPr>
              <w:pStyle w:val="TableBody"/>
              <w:rPr>
                <w:ins w:id="767" w:author="STEC" w:date="2018-09-14T16:42:00Z"/>
              </w:rPr>
            </w:pPr>
            <w:ins w:id="768" w:author="STEC" w:date="2018-09-14T16:42:00Z">
              <w:r>
                <w:t xml:space="preserve">DAECRQ </w:t>
              </w:r>
              <w:r w:rsidRPr="00BF1248">
                <w:rPr>
                  <w:i/>
                  <w:vertAlign w:val="subscript"/>
                </w:rPr>
                <w:t>q</w:t>
              </w:r>
            </w:ins>
          </w:p>
        </w:tc>
        <w:tc>
          <w:tcPr>
            <w:tcW w:w="520" w:type="pct"/>
          </w:tcPr>
          <w:p w:rsidR="00264AC7" w:rsidRDefault="00264AC7" w:rsidP="00F86889">
            <w:pPr>
              <w:pStyle w:val="TableBody"/>
              <w:rPr>
                <w:ins w:id="769" w:author="STEC" w:date="2018-09-14T16:42:00Z"/>
              </w:rPr>
            </w:pPr>
            <w:ins w:id="770" w:author="STEC" w:date="2018-09-14T16:42:00Z">
              <w:r>
                <w:t>MW</w:t>
              </w:r>
            </w:ins>
          </w:p>
        </w:tc>
        <w:tc>
          <w:tcPr>
            <w:tcW w:w="3336" w:type="pct"/>
          </w:tcPr>
          <w:p w:rsidR="00264AC7" w:rsidRDefault="00264AC7" w:rsidP="00F86889">
            <w:pPr>
              <w:pStyle w:val="TableBody"/>
              <w:rPr>
                <w:ins w:id="771" w:author="STEC" w:date="2018-09-14T16:42:00Z"/>
                <w:i/>
              </w:rPr>
            </w:pPr>
            <w:ins w:id="772" w:author="STEC" w:date="2018-09-14T16:42:00Z">
              <w:r>
                <w:rPr>
                  <w:i/>
                </w:rPr>
                <w:t>Day-Ahead ERCOT Contingency Reserve Quantity per QSE</w:t>
              </w:r>
              <w:r>
                <w:t xml:space="preserve">—The QSE </w:t>
              </w:r>
              <w:r>
                <w:rPr>
                  <w:i/>
                </w:rPr>
                <w:t>q</w:t>
              </w:r>
              <w:r>
                <w:t>’s Day-Ahead Ancillary Service Obligation minus its self-arranged ECRS quantity for the hour.</w:t>
              </w:r>
            </w:ins>
          </w:p>
        </w:tc>
      </w:tr>
      <w:tr w:rsidR="00264AC7" w:rsidTr="00F86889">
        <w:trPr>
          <w:ins w:id="773" w:author="STEC" w:date="2018-09-14T16:42:00Z"/>
        </w:trPr>
        <w:tc>
          <w:tcPr>
            <w:tcW w:w="1144" w:type="pct"/>
          </w:tcPr>
          <w:p w:rsidR="00264AC7" w:rsidRDefault="00264AC7" w:rsidP="00F86889">
            <w:pPr>
              <w:pStyle w:val="TableBody"/>
              <w:rPr>
                <w:ins w:id="774" w:author="STEC" w:date="2018-09-14T16:42:00Z"/>
              </w:rPr>
            </w:pPr>
            <w:ins w:id="775" w:author="STEC" w:date="2018-09-14T16:42:00Z">
              <w:r>
                <w:t xml:space="preserve">PCECRAMTTOT </w:t>
              </w:r>
            </w:ins>
          </w:p>
        </w:tc>
        <w:tc>
          <w:tcPr>
            <w:tcW w:w="520" w:type="pct"/>
          </w:tcPr>
          <w:p w:rsidR="00264AC7" w:rsidRDefault="00264AC7" w:rsidP="00F86889">
            <w:pPr>
              <w:pStyle w:val="TableBody"/>
              <w:rPr>
                <w:ins w:id="776" w:author="STEC" w:date="2018-09-14T16:42:00Z"/>
              </w:rPr>
            </w:pPr>
            <w:ins w:id="777" w:author="STEC" w:date="2018-09-14T16:42:00Z">
              <w:r>
                <w:t>$</w:t>
              </w:r>
            </w:ins>
          </w:p>
        </w:tc>
        <w:tc>
          <w:tcPr>
            <w:tcW w:w="3336" w:type="pct"/>
          </w:tcPr>
          <w:p w:rsidR="00264AC7" w:rsidRDefault="00264AC7" w:rsidP="00F86889">
            <w:pPr>
              <w:pStyle w:val="TableBody"/>
              <w:rPr>
                <w:ins w:id="778" w:author="STEC" w:date="2018-09-14T16:42:00Z"/>
                <w:i/>
              </w:rPr>
            </w:pPr>
            <w:ins w:id="779" w:author="STEC" w:date="2018-09-14T16:42:00Z">
              <w:r>
                <w:rPr>
                  <w:i/>
                </w:rPr>
                <w:t>Procured Capacity for ERCOT Contingency Reserve Amount Total in DAM</w:t>
              </w:r>
              <w:r>
                <w:t>—The total of the DAM ECRS payments for all QSEs for the hour.</w:t>
              </w:r>
            </w:ins>
          </w:p>
        </w:tc>
      </w:tr>
      <w:tr w:rsidR="00264AC7" w:rsidTr="00F86889">
        <w:trPr>
          <w:ins w:id="780" w:author="STEC" w:date="2018-09-14T16:42:00Z"/>
        </w:trPr>
        <w:tc>
          <w:tcPr>
            <w:tcW w:w="1144" w:type="pct"/>
          </w:tcPr>
          <w:p w:rsidR="00264AC7" w:rsidRDefault="00264AC7" w:rsidP="00F86889">
            <w:pPr>
              <w:pStyle w:val="TableBody"/>
              <w:rPr>
                <w:ins w:id="781" w:author="STEC" w:date="2018-09-14T16:42:00Z"/>
              </w:rPr>
            </w:pPr>
            <w:ins w:id="782" w:author="STEC" w:date="2018-09-14T16:42:00Z">
              <w:r>
                <w:t>PCECRAMT</w:t>
              </w:r>
              <w:r w:rsidRPr="00BF1248">
                <w:rPr>
                  <w:i/>
                </w:rPr>
                <w:t xml:space="preserve"> </w:t>
              </w:r>
              <w:r w:rsidRPr="00BF1248">
                <w:rPr>
                  <w:i/>
                  <w:vertAlign w:val="subscript"/>
                </w:rPr>
                <w:t>q</w:t>
              </w:r>
            </w:ins>
          </w:p>
        </w:tc>
        <w:tc>
          <w:tcPr>
            <w:tcW w:w="520" w:type="pct"/>
          </w:tcPr>
          <w:p w:rsidR="00264AC7" w:rsidRDefault="00264AC7" w:rsidP="00F86889">
            <w:pPr>
              <w:pStyle w:val="TableBody"/>
              <w:rPr>
                <w:ins w:id="783" w:author="STEC" w:date="2018-09-14T16:42:00Z"/>
              </w:rPr>
            </w:pPr>
            <w:ins w:id="784" w:author="STEC" w:date="2018-09-14T16:42:00Z">
              <w:r>
                <w:t>$</w:t>
              </w:r>
            </w:ins>
          </w:p>
        </w:tc>
        <w:tc>
          <w:tcPr>
            <w:tcW w:w="3336" w:type="pct"/>
          </w:tcPr>
          <w:p w:rsidR="00264AC7" w:rsidRDefault="00264AC7" w:rsidP="00F86889">
            <w:pPr>
              <w:pStyle w:val="TableBody"/>
              <w:rPr>
                <w:ins w:id="785" w:author="STEC" w:date="2018-09-14T16:42:00Z"/>
                <w:i/>
              </w:rPr>
            </w:pPr>
            <w:ins w:id="786" w:author="STEC" w:date="2018-09-14T16:42:00Z">
              <w:r>
                <w:rPr>
                  <w:i/>
                </w:rPr>
                <w:t>Procured Capacity for ERCOT Contingency Reserve Amount per QSE for DAM</w:t>
              </w:r>
              <w:r>
                <w:t xml:space="preserve">—The DAM ECRS payment for QSE </w:t>
              </w:r>
              <w:r>
                <w:rPr>
                  <w:i/>
                </w:rPr>
                <w:t>q</w:t>
              </w:r>
              <w:r>
                <w:t xml:space="preserve"> for the hour.</w:t>
              </w:r>
            </w:ins>
          </w:p>
        </w:tc>
      </w:tr>
      <w:tr w:rsidR="00264AC7" w:rsidTr="00F86889">
        <w:trPr>
          <w:ins w:id="787" w:author="STEC" w:date="2018-09-14T16:42:00Z"/>
        </w:trPr>
        <w:tc>
          <w:tcPr>
            <w:tcW w:w="1144" w:type="pct"/>
          </w:tcPr>
          <w:p w:rsidR="00264AC7" w:rsidRDefault="00264AC7" w:rsidP="00F86889">
            <w:pPr>
              <w:pStyle w:val="TableBody"/>
              <w:rPr>
                <w:ins w:id="788" w:author="STEC" w:date="2018-09-14T16:42:00Z"/>
              </w:rPr>
            </w:pPr>
            <w:ins w:id="789" w:author="STEC" w:date="2018-09-14T16:42:00Z">
              <w:r>
                <w:t>DAECRQTOT</w:t>
              </w:r>
            </w:ins>
          </w:p>
        </w:tc>
        <w:tc>
          <w:tcPr>
            <w:tcW w:w="520" w:type="pct"/>
          </w:tcPr>
          <w:p w:rsidR="00264AC7" w:rsidRDefault="00264AC7" w:rsidP="00F86889">
            <w:pPr>
              <w:pStyle w:val="TableBody"/>
              <w:rPr>
                <w:ins w:id="790" w:author="STEC" w:date="2018-09-14T16:42:00Z"/>
              </w:rPr>
            </w:pPr>
            <w:ins w:id="791" w:author="STEC" w:date="2018-09-14T16:42:00Z">
              <w:r>
                <w:t>MW</w:t>
              </w:r>
            </w:ins>
          </w:p>
        </w:tc>
        <w:tc>
          <w:tcPr>
            <w:tcW w:w="3336" w:type="pct"/>
          </w:tcPr>
          <w:p w:rsidR="00264AC7" w:rsidRDefault="00264AC7" w:rsidP="00F86889">
            <w:pPr>
              <w:pStyle w:val="TableBody"/>
              <w:rPr>
                <w:ins w:id="792" w:author="STEC" w:date="2018-09-14T16:42:00Z"/>
                <w:i/>
              </w:rPr>
            </w:pPr>
            <w:ins w:id="793" w:author="STEC" w:date="2018-09-14T16:42:00Z">
              <w:r>
                <w:rPr>
                  <w:i/>
                </w:rPr>
                <w:t>Day-Ahead ERCOT Contingency Reserve Quantity Total</w:t>
              </w:r>
              <w:r>
                <w:t>—The sum of every QSE’s Day-Ahead Ancillary Service Obligation minus its</w:t>
              </w:r>
              <w:r w:rsidRPr="004B2810">
                <w:t xml:space="preserve"> self-arranged</w:t>
              </w:r>
              <w:r>
                <w:t xml:space="preserve"> ECRS quantity</w:t>
              </w:r>
              <w:r w:rsidRPr="004B2810">
                <w:t xml:space="preserve"> for the hour.</w:t>
              </w:r>
            </w:ins>
          </w:p>
        </w:tc>
      </w:tr>
      <w:tr w:rsidR="00264AC7" w:rsidTr="00F86889">
        <w:trPr>
          <w:ins w:id="794" w:author="STEC" w:date="2018-09-14T16:42:00Z"/>
        </w:trPr>
        <w:tc>
          <w:tcPr>
            <w:tcW w:w="1144" w:type="pct"/>
          </w:tcPr>
          <w:p w:rsidR="00264AC7" w:rsidRDefault="00264AC7" w:rsidP="00F86889">
            <w:pPr>
              <w:pStyle w:val="TableBody"/>
              <w:rPr>
                <w:ins w:id="795" w:author="STEC" w:date="2018-09-14T16:42:00Z"/>
              </w:rPr>
            </w:pPr>
            <w:ins w:id="796" w:author="STEC" w:date="2018-09-14T16:42:00Z">
              <w:r>
                <w:t xml:space="preserve">DAECRO </w:t>
              </w:r>
              <w:r w:rsidRPr="00BF1248">
                <w:rPr>
                  <w:i/>
                  <w:vertAlign w:val="subscript"/>
                </w:rPr>
                <w:t>q</w:t>
              </w:r>
            </w:ins>
          </w:p>
        </w:tc>
        <w:tc>
          <w:tcPr>
            <w:tcW w:w="520" w:type="pct"/>
          </w:tcPr>
          <w:p w:rsidR="00264AC7" w:rsidRDefault="00264AC7" w:rsidP="00F86889">
            <w:pPr>
              <w:pStyle w:val="TableBody"/>
              <w:rPr>
                <w:ins w:id="797" w:author="STEC" w:date="2018-09-14T16:42:00Z"/>
              </w:rPr>
            </w:pPr>
            <w:ins w:id="798" w:author="STEC" w:date="2018-09-14T16:42:00Z">
              <w:r>
                <w:t>MW</w:t>
              </w:r>
            </w:ins>
          </w:p>
        </w:tc>
        <w:tc>
          <w:tcPr>
            <w:tcW w:w="3336" w:type="pct"/>
          </w:tcPr>
          <w:p w:rsidR="00264AC7" w:rsidRDefault="00264AC7" w:rsidP="00F86889">
            <w:pPr>
              <w:pStyle w:val="TableBody"/>
              <w:rPr>
                <w:ins w:id="799" w:author="STEC" w:date="2018-09-14T16:42:00Z"/>
                <w:i/>
              </w:rPr>
            </w:pPr>
            <w:ins w:id="800" w:author="STEC" w:date="2018-09-14T16:42:00Z">
              <w:r>
                <w:rPr>
                  <w:i/>
                </w:rPr>
                <w:t>Day-Ahead ERCOT Contingency Reserve Obligation per QSE</w:t>
              </w:r>
              <w:r>
                <w:t xml:space="preserve">—The ECRS capacity obligation for QSE </w:t>
              </w:r>
              <w:r>
                <w:rPr>
                  <w:i/>
                </w:rPr>
                <w:t>q</w:t>
              </w:r>
              <w:r>
                <w:t xml:space="preserve"> for the DAM for the hour. </w:t>
              </w:r>
            </w:ins>
          </w:p>
        </w:tc>
      </w:tr>
      <w:tr w:rsidR="00264AC7" w:rsidTr="00F86889">
        <w:trPr>
          <w:ins w:id="801" w:author="STEC" w:date="2018-09-14T16:42:00Z"/>
        </w:trPr>
        <w:tc>
          <w:tcPr>
            <w:tcW w:w="1144" w:type="pct"/>
          </w:tcPr>
          <w:p w:rsidR="00264AC7" w:rsidRDefault="00264AC7" w:rsidP="00F86889">
            <w:pPr>
              <w:pStyle w:val="TableBody"/>
              <w:rPr>
                <w:ins w:id="802" w:author="STEC" w:date="2018-09-14T16:42:00Z"/>
              </w:rPr>
            </w:pPr>
            <w:ins w:id="803" w:author="STEC" w:date="2018-09-14T16:42:00Z">
              <w:r>
                <w:t xml:space="preserve">DASAECRQ </w:t>
              </w:r>
              <w:r w:rsidRPr="00BF1248">
                <w:rPr>
                  <w:i/>
                  <w:vertAlign w:val="subscript"/>
                </w:rPr>
                <w:t>q</w:t>
              </w:r>
            </w:ins>
          </w:p>
        </w:tc>
        <w:tc>
          <w:tcPr>
            <w:tcW w:w="520" w:type="pct"/>
          </w:tcPr>
          <w:p w:rsidR="00264AC7" w:rsidRDefault="00264AC7" w:rsidP="00F86889">
            <w:pPr>
              <w:pStyle w:val="TableBody"/>
              <w:rPr>
                <w:ins w:id="804" w:author="STEC" w:date="2018-09-14T16:42:00Z"/>
              </w:rPr>
            </w:pPr>
            <w:ins w:id="805" w:author="STEC" w:date="2018-09-14T16:42:00Z">
              <w:r>
                <w:t>MW</w:t>
              </w:r>
            </w:ins>
          </w:p>
        </w:tc>
        <w:tc>
          <w:tcPr>
            <w:tcW w:w="3336" w:type="pct"/>
          </w:tcPr>
          <w:p w:rsidR="00264AC7" w:rsidRDefault="00264AC7" w:rsidP="00F86889">
            <w:pPr>
              <w:pStyle w:val="TableBody"/>
              <w:rPr>
                <w:ins w:id="806" w:author="STEC" w:date="2018-09-14T16:42:00Z"/>
                <w:i/>
              </w:rPr>
            </w:pPr>
            <w:ins w:id="807" w:author="STEC" w:date="2018-09-14T16:42:00Z">
              <w:r>
                <w:rPr>
                  <w:i/>
                </w:rPr>
                <w:t>Day-Ahead Self-Arranged ERCOT Contingency Reserve Quantity per QSE</w:t>
              </w:r>
              <w:r>
                <w:t xml:space="preserve">—The self-arranged ECRS quantity submitted by QSE </w:t>
              </w:r>
              <w:r>
                <w:rPr>
                  <w:i/>
                </w:rPr>
                <w:t>q</w:t>
              </w:r>
              <w:r>
                <w:t xml:space="preserve"> before 1000 in the Day-Ahead.</w:t>
              </w:r>
            </w:ins>
          </w:p>
        </w:tc>
      </w:tr>
      <w:tr w:rsidR="00264AC7" w:rsidTr="00F86889">
        <w:trPr>
          <w:ins w:id="808" w:author="STEC" w:date="2018-09-14T16:42:00Z"/>
        </w:trPr>
        <w:tc>
          <w:tcPr>
            <w:tcW w:w="1144" w:type="pct"/>
          </w:tcPr>
          <w:p w:rsidR="00264AC7" w:rsidRPr="00BF1248" w:rsidRDefault="00264AC7" w:rsidP="00F86889">
            <w:pPr>
              <w:pStyle w:val="TableBody"/>
              <w:rPr>
                <w:ins w:id="809" w:author="STEC" w:date="2018-09-14T16:42:00Z"/>
                <w:i/>
              </w:rPr>
            </w:pPr>
            <w:ins w:id="810" w:author="STEC" w:date="2018-09-14T16:42:00Z">
              <w:r w:rsidRPr="00BF1248">
                <w:rPr>
                  <w:i/>
                </w:rPr>
                <w:t>q</w:t>
              </w:r>
            </w:ins>
          </w:p>
        </w:tc>
        <w:tc>
          <w:tcPr>
            <w:tcW w:w="520" w:type="pct"/>
          </w:tcPr>
          <w:p w:rsidR="00264AC7" w:rsidRDefault="00264AC7" w:rsidP="00F86889">
            <w:pPr>
              <w:pStyle w:val="TableBody"/>
              <w:rPr>
                <w:ins w:id="811" w:author="STEC" w:date="2018-09-14T16:42:00Z"/>
              </w:rPr>
            </w:pPr>
            <w:ins w:id="812" w:author="STEC" w:date="2018-09-14T16:42:00Z">
              <w:r>
                <w:t>none</w:t>
              </w:r>
            </w:ins>
          </w:p>
        </w:tc>
        <w:tc>
          <w:tcPr>
            <w:tcW w:w="3336" w:type="pct"/>
          </w:tcPr>
          <w:p w:rsidR="00264AC7" w:rsidRDefault="00264AC7" w:rsidP="00F86889">
            <w:pPr>
              <w:pStyle w:val="TableBody"/>
              <w:rPr>
                <w:ins w:id="813" w:author="STEC" w:date="2018-09-14T16:42:00Z"/>
              </w:rPr>
            </w:pPr>
            <w:ins w:id="814" w:author="STEC" w:date="2018-09-14T16:42:00Z">
              <w:r>
                <w:t>A QSE.</w:t>
              </w:r>
            </w:ins>
          </w:p>
        </w:tc>
      </w:tr>
    </w:tbl>
    <w:p w:rsidR="00970017" w:rsidRDefault="00970017" w:rsidP="00D516C5">
      <w:pPr>
        <w:pStyle w:val="H5"/>
        <w:spacing w:before="480"/>
        <w:ind w:left="1627" w:hanging="1627"/>
        <w:rPr>
          <w:ins w:id="815" w:author="STEC" w:date="2018-09-14T16:40:00Z"/>
        </w:rPr>
      </w:pPr>
    </w:p>
    <w:p w:rsidR="00D516C5" w:rsidRDefault="00D516C5" w:rsidP="00D516C5">
      <w:pPr>
        <w:pStyle w:val="H5"/>
        <w:spacing w:before="480"/>
        <w:ind w:left="1627" w:hanging="1627"/>
      </w:pPr>
      <w:r>
        <w:t>4.6.4.1.</w:t>
      </w:r>
      <w:ins w:id="816" w:author="STEC" w:date="2018-09-14T16:40:00Z">
        <w:r w:rsidR="00264AC7">
          <w:t>5</w:t>
        </w:r>
      </w:ins>
      <w:del w:id="817" w:author="STEC" w:date="2018-09-14T16:40:00Z">
        <w:r w:rsidDel="00264AC7">
          <w:delText>3</w:delText>
        </w:r>
      </w:del>
      <w:r>
        <w:tab/>
        <w:t>Responsive Reserve Service Payment</w:t>
      </w:r>
    </w:p>
    <w:p w:rsidR="00D516C5" w:rsidRDefault="00D516C5" w:rsidP="00D516C5">
      <w:pPr>
        <w:pStyle w:val="BodyText"/>
        <w:ind w:left="720" w:hanging="720"/>
      </w:pPr>
      <w:r>
        <w:t>(1)</w:t>
      </w:r>
      <w:r>
        <w:tab/>
        <w:t>ERCOT shall pay each QSE whose Ancillary Service Offers to provide Responsive Reserve to ERCOT were cleared in the DAM, for each hour as follows:</w:t>
      </w:r>
    </w:p>
    <w:p w:rsidR="00D516C5" w:rsidRDefault="00D516C5" w:rsidP="00801D55">
      <w:pPr>
        <w:pStyle w:val="FormulaBold"/>
      </w:pPr>
      <w:r>
        <w:t xml:space="preserve">PCRRAMT </w:t>
      </w:r>
      <w:r>
        <w:rPr>
          <w:i/>
          <w:vertAlign w:val="subscript"/>
        </w:rPr>
        <w:t>q</w:t>
      </w:r>
      <w:r>
        <w:tab/>
        <w:t>=</w:t>
      </w:r>
      <w:r>
        <w:tab/>
        <w:t xml:space="preserve">(-1) * MCPCRR </w:t>
      </w:r>
      <w:r>
        <w:rPr>
          <w:i/>
          <w:vertAlign w:val="subscript"/>
        </w:rPr>
        <w:t>DAM</w:t>
      </w:r>
      <w:r>
        <w:t xml:space="preserve"> * PCRR </w:t>
      </w:r>
      <w:r>
        <w:rPr>
          <w:i/>
          <w:vertAlign w:val="subscript"/>
        </w:rPr>
        <w:t>q</w:t>
      </w:r>
    </w:p>
    <w:p w:rsidR="00D516C5" w:rsidRDefault="00D516C5" w:rsidP="00D516C5">
      <w:pPr>
        <w:pStyle w:val="BodyText"/>
        <w:rPr>
          <w:lang w:val="pt-BR"/>
        </w:rPr>
      </w:pPr>
      <w:r>
        <w:rPr>
          <w:lang w:val="pt-BR"/>
        </w:rPr>
        <w:t>Where:</w:t>
      </w:r>
    </w:p>
    <w:p w:rsidR="00D516C5" w:rsidRDefault="00D516C5" w:rsidP="00D516C5">
      <w:pPr>
        <w:pStyle w:val="Formula"/>
      </w:pPr>
      <w:r>
        <w:t xml:space="preserve">PCRR </w:t>
      </w:r>
      <w:r>
        <w:rPr>
          <w:i/>
          <w:vertAlign w:val="subscript"/>
        </w:rPr>
        <w:t>q</w:t>
      </w:r>
      <w:r>
        <w:tab/>
      </w:r>
      <w:r>
        <w:tab/>
        <w:t>=</w:t>
      </w:r>
      <w:r w:rsidRPr="00FF2129">
        <w:rPr>
          <w:position w:val="-18"/>
        </w:rPr>
        <w:object w:dxaOrig="220" w:dyaOrig="420">
          <v:shape id="_x0000_i1028" type="#_x0000_t75" style="width:11.25pt;height:21.3pt" o:ole="">
            <v:imagedata r:id="rId13" o:title=""/>
          </v:shape>
          <o:OLEObject Type="Embed" ProgID="Equation.3" ShapeID="_x0000_i1028" DrawAspect="Content" ObjectID="_1600160267" r:id="rId18"/>
        </w:object>
      </w:r>
      <w:r>
        <w:t>PCRRR</w:t>
      </w:r>
      <w:r>
        <w:rPr>
          <w:i/>
        </w:rPr>
        <w:t xml:space="preserve"> </w:t>
      </w:r>
      <w:r>
        <w:rPr>
          <w:i/>
          <w:vertAlign w:val="subscript"/>
        </w:rPr>
        <w:t>r, q, DAM</w:t>
      </w:r>
    </w:p>
    <w:p w:rsidR="00D516C5" w:rsidRDefault="00D516C5" w:rsidP="00D516C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19"/>
        <w:gridCol w:w="973"/>
        <w:gridCol w:w="6784"/>
      </w:tblGrid>
      <w:tr w:rsidR="00D516C5" w:rsidTr="00F55B49">
        <w:tc>
          <w:tcPr>
            <w:tcW w:w="950" w:type="pct"/>
          </w:tcPr>
          <w:p w:rsidR="00D516C5" w:rsidRDefault="00D516C5" w:rsidP="00F55B49">
            <w:pPr>
              <w:pStyle w:val="TableHead"/>
            </w:pPr>
            <w:r>
              <w:t>Variable</w:t>
            </w:r>
          </w:p>
        </w:tc>
        <w:tc>
          <w:tcPr>
            <w:tcW w:w="508" w:type="pct"/>
          </w:tcPr>
          <w:p w:rsidR="00D516C5" w:rsidRDefault="00D516C5" w:rsidP="00F55B49">
            <w:pPr>
              <w:pStyle w:val="TableHead"/>
            </w:pPr>
            <w:r>
              <w:t>Unit</w:t>
            </w:r>
          </w:p>
        </w:tc>
        <w:tc>
          <w:tcPr>
            <w:tcW w:w="3542" w:type="pct"/>
          </w:tcPr>
          <w:p w:rsidR="00D516C5" w:rsidRDefault="00D516C5" w:rsidP="00F55B49">
            <w:pPr>
              <w:pStyle w:val="TableHead"/>
            </w:pPr>
            <w:r>
              <w:t>Definition</w:t>
            </w:r>
          </w:p>
        </w:tc>
      </w:tr>
      <w:tr w:rsidR="00D516C5" w:rsidTr="00F55B49">
        <w:tc>
          <w:tcPr>
            <w:tcW w:w="950" w:type="pct"/>
          </w:tcPr>
          <w:p w:rsidR="00D516C5" w:rsidRDefault="00D516C5" w:rsidP="00F55B49">
            <w:pPr>
              <w:pStyle w:val="TableBody"/>
            </w:pPr>
            <w:r>
              <w:t xml:space="preserve">PCRRAMT </w:t>
            </w:r>
            <w:r w:rsidRPr="00566C0F">
              <w:rPr>
                <w:i/>
                <w:vertAlign w:val="subscript"/>
              </w:rPr>
              <w:t>q</w:t>
            </w:r>
          </w:p>
        </w:tc>
        <w:tc>
          <w:tcPr>
            <w:tcW w:w="508" w:type="pct"/>
          </w:tcPr>
          <w:p w:rsidR="00D516C5" w:rsidRDefault="00D516C5" w:rsidP="00F55B49">
            <w:pPr>
              <w:pStyle w:val="TableBody"/>
            </w:pPr>
            <w:r>
              <w:t>$</w:t>
            </w:r>
          </w:p>
        </w:tc>
        <w:tc>
          <w:tcPr>
            <w:tcW w:w="3542" w:type="pct"/>
          </w:tcPr>
          <w:p w:rsidR="00D516C5" w:rsidRDefault="00D516C5" w:rsidP="00DC1064">
            <w:pPr>
              <w:pStyle w:val="TableBody"/>
            </w:pPr>
            <w:r>
              <w:rPr>
                <w:i/>
              </w:rPr>
              <w:t>Procured Capacity for Responsive Reserve Amount per QSE in DAM</w:t>
            </w:r>
            <w:r>
              <w:t xml:space="preserve">—The DAM </w:t>
            </w:r>
            <w:r>
              <w:lastRenderedPageBreak/>
              <w:t xml:space="preserve">Responsive Reserve payment for QSE </w:t>
            </w:r>
            <w:r>
              <w:rPr>
                <w:i/>
              </w:rPr>
              <w:t>q</w:t>
            </w:r>
            <w:r>
              <w:t xml:space="preserve"> for the hour.</w:t>
            </w:r>
          </w:p>
        </w:tc>
      </w:tr>
      <w:tr w:rsidR="00D516C5" w:rsidTr="00F55B49">
        <w:tc>
          <w:tcPr>
            <w:tcW w:w="950" w:type="pct"/>
          </w:tcPr>
          <w:p w:rsidR="00D516C5" w:rsidRDefault="00D516C5" w:rsidP="00F55B49">
            <w:pPr>
              <w:pStyle w:val="TableBody"/>
            </w:pPr>
            <w:r>
              <w:lastRenderedPageBreak/>
              <w:t xml:space="preserve">PCRR </w:t>
            </w:r>
            <w:r w:rsidRPr="00566C0F">
              <w:rPr>
                <w:i/>
                <w:vertAlign w:val="subscript"/>
              </w:rPr>
              <w:t>q</w:t>
            </w:r>
            <w:r w:rsidRPr="00566C0F">
              <w:rPr>
                <w:i/>
              </w:rPr>
              <w:t xml:space="preserve"> </w:t>
            </w:r>
          </w:p>
        </w:tc>
        <w:tc>
          <w:tcPr>
            <w:tcW w:w="508" w:type="pct"/>
          </w:tcPr>
          <w:p w:rsidR="00D516C5" w:rsidRDefault="00D516C5" w:rsidP="00F55B49">
            <w:pPr>
              <w:pStyle w:val="TableBody"/>
            </w:pPr>
            <w:r>
              <w:t>MW</w:t>
            </w:r>
          </w:p>
        </w:tc>
        <w:tc>
          <w:tcPr>
            <w:tcW w:w="3542" w:type="pct"/>
          </w:tcPr>
          <w:p w:rsidR="00D516C5" w:rsidRDefault="00D516C5" w:rsidP="00DC1064">
            <w:pPr>
              <w:pStyle w:val="TableBody"/>
            </w:pPr>
            <w:r>
              <w:rPr>
                <w:i/>
              </w:rPr>
              <w:t>Procured Capacity for Responsive Reserve per QSE in DAM</w:t>
            </w:r>
            <w:r>
              <w:t xml:space="preserve">—The total Responsive Reserve Service capacity quantity awarded to QSE </w:t>
            </w:r>
            <w:r>
              <w:rPr>
                <w:i/>
              </w:rPr>
              <w:t>q</w:t>
            </w:r>
            <w:r>
              <w:t xml:space="preserve"> in the DAM for all the Resources represented by this QSE for the hour.</w:t>
            </w:r>
          </w:p>
        </w:tc>
      </w:tr>
      <w:tr w:rsidR="00D516C5" w:rsidTr="00F55B49">
        <w:tc>
          <w:tcPr>
            <w:tcW w:w="950" w:type="pct"/>
          </w:tcPr>
          <w:p w:rsidR="00D516C5" w:rsidRDefault="00D516C5" w:rsidP="00F55B49">
            <w:pPr>
              <w:pStyle w:val="TableBody"/>
            </w:pPr>
            <w:r>
              <w:t xml:space="preserve">PCRRR </w:t>
            </w:r>
            <w:r w:rsidRPr="00566C0F">
              <w:rPr>
                <w:i/>
                <w:vertAlign w:val="subscript"/>
              </w:rPr>
              <w:t>r,</w:t>
            </w:r>
            <w:r w:rsidRPr="00566C0F">
              <w:rPr>
                <w:i/>
              </w:rPr>
              <w:t xml:space="preserve"> </w:t>
            </w:r>
            <w:r w:rsidRPr="00566C0F">
              <w:rPr>
                <w:i/>
                <w:vertAlign w:val="subscript"/>
              </w:rPr>
              <w:t>q, DAM</w:t>
            </w:r>
          </w:p>
        </w:tc>
        <w:tc>
          <w:tcPr>
            <w:tcW w:w="508" w:type="pct"/>
          </w:tcPr>
          <w:p w:rsidR="00D516C5" w:rsidRDefault="00D516C5" w:rsidP="00F55B49">
            <w:pPr>
              <w:pStyle w:val="TableBody"/>
            </w:pPr>
            <w:r>
              <w:t>MW</w:t>
            </w:r>
          </w:p>
        </w:tc>
        <w:tc>
          <w:tcPr>
            <w:tcW w:w="3542" w:type="pct"/>
          </w:tcPr>
          <w:p w:rsidR="00D516C5" w:rsidRDefault="00D516C5" w:rsidP="00DC1064">
            <w:pPr>
              <w:pStyle w:val="TableBody"/>
            </w:pPr>
            <w:r>
              <w:rPr>
                <w:i/>
              </w:rPr>
              <w:t>Procured Capacity for Responsive Reserve from Resource per Resource per QSE in DAM</w:t>
            </w:r>
            <w:r>
              <w:t xml:space="preserve">—The Responsive Reserve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D516C5" w:rsidTr="00F55B49">
        <w:tc>
          <w:tcPr>
            <w:tcW w:w="950" w:type="pct"/>
          </w:tcPr>
          <w:p w:rsidR="00D516C5" w:rsidRDefault="00D516C5" w:rsidP="00F55B49">
            <w:pPr>
              <w:pStyle w:val="TableBody"/>
            </w:pPr>
            <w:r>
              <w:t xml:space="preserve">MCPCRR </w:t>
            </w:r>
            <w:r w:rsidRPr="00566C0F">
              <w:rPr>
                <w:i/>
                <w:vertAlign w:val="subscript"/>
              </w:rPr>
              <w:t>DAM</w:t>
            </w:r>
          </w:p>
        </w:tc>
        <w:tc>
          <w:tcPr>
            <w:tcW w:w="508" w:type="pct"/>
          </w:tcPr>
          <w:p w:rsidR="00D516C5" w:rsidRDefault="00D516C5" w:rsidP="00F55B49">
            <w:pPr>
              <w:pStyle w:val="TableBody"/>
            </w:pPr>
            <w:r>
              <w:t>$/MW per hour</w:t>
            </w:r>
          </w:p>
        </w:tc>
        <w:tc>
          <w:tcPr>
            <w:tcW w:w="3542" w:type="pct"/>
          </w:tcPr>
          <w:p w:rsidR="00D516C5" w:rsidRDefault="00D516C5" w:rsidP="00E20EB7">
            <w:pPr>
              <w:pStyle w:val="TableBody"/>
            </w:pPr>
            <w:r>
              <w:rPr>
                <w:i/>
              </w:rPr>
              <w:t>Market Clearing Price for Capacity for Responsive Reserve in DAM</w:t>
            </w:r>
            <w:r>
              <w:t>—The DAM MCPC for Responsive Reserve for the hour.</w:t>
            </w:r>
          </w:p>
        </w:tc>
      </w:tr>
      <w:tr w:rsidR="00D516C5" w:rsidTr="00F55B49">
        <w:tc>
          <w:tcPr>
            <w:tcW w:w="950" w:type="pct"/>
          </w:tcPr>
          <w:p w:rsidR="00D516C5" w:rsidRPr="00566C0F" w:rsidRDefault="00D516C5" w:rsidP="00F55B49">
            <w:pPr>
              <w:pStyle w:val="TableBody"/>
              <w:rPr>
                <w:i/>
              </w:rPr>
            </w:pPr>
            <w:r w:rsidRPr="00566C0F">
              <w:rPr>
                <w:i/>
              </w:rPr>
              <w:t>r</w:t>
            </w:r>
          </w:p>
        </w:tc>
        <w:tc>
          <w:tcPr>
            <w:tcW w:w="508" w:type="pct"/>
          </w:tcPr>
          <w:p w:rsidR="00D516C5" w:rsidRDefault="00D516C5" w:rsidP="00F55B49">
            <w:pPr>
              <w:pStyle w:val="TableBody"/>
            </w:pPr>
            <w:r>
              <w:t>none</w:t>
            </w:r>
          </w:p>
        </w:tc>
        <w:tc>
          <w:tcPr>
            <w:tcW w:w="3542" w:type="pct"/>
          </w:tcPr>
          <w:p w:rsidR="00D516C5" w:rsidRDefault="00D516C5" w:rsidP="00F55B49">
            <w:pPr>
              <w:pStyle w:val="TableBody"/>
            </w:pPr>
            <w:r>
              <w:t>A Resource.</w:t>
            </w:r>
          </w:p>
        </w:tc>
      </w:tr>
      <w:tr w:rsidR="00D516C5" w:rsidTr="00F55B49">
        <w:tc>
          <w:tcPr>
            <w:tcW w:w="950" w:type="pct"/>
          </w:tcPr>
          <w:p w:rsidR="00D516C5" w:rsidRPr="00566C0F" w:rsidRDefault="00D516C5" w:rsidP="00F55B49">
            <w:pPr>
              <w:pStyle w:val="TableBody"/>
              <w:rPr>
                <w:i/>
              </w:rPr>
            </w:pPr>
            <w:r w:rsidRPr="00566C0F">
              <w:rPr>
                <w:i/>
              </w:rPr>
              <w:t>q</w:t>
            </w:r>
          </w:p>
        </w:tc>
        <w:tc>
          <w:tcPr>
            <w:tcW w:w="508" w:type="pct"/>
          </w:tcPr>
          <w:p w:rsidR="00D516C5" w:rsidRDefault="00D516C5" w:rsidP="00F55B49">
            <w:pPr>
              <w:pStyle w:val="TableBody"/>
            </w:pPr>
            <w:r>
              <w:t>none</w:t>
            </w:r>
          </w:p>
        </w:tc>
        <w:tc>
          <w:tcPr>
            <w:tcW w:w="3542" w:type="pct"/>
          </w:tcPr>
          <w:p w:rsidR="00D516C5" w:rsidRDefault="00D516C5" w:rsidP="00F55B49">
            <w:pPr>
              <w:pStyle w:val="TableBody"/>
            </w:pPr>
            <w:r>
              <w:t>A QSE.</w:t>
            </w:r>
          </w:p>
        </w:tc>
      </w:tr>
    </w:tbl>
    <w:p w:rsidR="00E20EB7" w:rsidRDefault="00BA7A09" w:rsidP="00E20EB7">
      <w:pPr>
        <w:pStyle w:val="H5"/>
        <w:spacing w:before="480"/>
        <w:ind w:left="1627" w:hanging="1627"/>
      </w:pPr>
      <w:r w:rsidRPr="0003648D">
        <w:rPr>
          <w:iCs w:val="0"/>
        </w:rPr>
        <w:t xml:space="preserve"> </w:t>
      </w:r>
      <w:r w:rsidR="001E3A15" w:rsidRPr="0003648D">
        <w:rPr>
          <w:i w:val="0"/>
          <w:iCs w:val="0"/>
          <w:sz w:val="20"/>
          <w:szCs w:val="20"/>
        </w:rPr>
        <w:t xml:space="preserve"> </w:t>
      </w:r>
      <w:r w:rsidR="001E3A15" w:rsidRPr="0003648D">
        <w:rPr>
          <w:iCs w:val="0"/>
          <w:sz w:val="20"/>
          <w:szCs w:val="20"/>
        </w:rPr>
        <w:t xml:space="preserve">  </w:t>
      </w:r>
      <w:r w:rsidR="001E3A15" w:rsidRPr="0003648D">
        <w:rPr>
          <w:i w:val="0"/>
          <w:iCs w:val="0"/>
          <w:sz w:val="20"/>
          <w:szCs w:val="20"/>
        </w:rPr>
        <w:t xml:space="preserve"> </w:t>
      </w:r>
      <w:r w:rsidR="001E3A15" w:rsidRPr="0003648D">
        <w:rPr>
          <w:iCs w:val="0"/>
          <w:sz w:val="20"/>
          <w:szCs w:val="20"/>
        </w:rPr>
        <w:t xml:space="preserve"> </w:t>
      </w:r>
      <w:bookmarkStart w:id="818" w:name="_Toc109185144"/>
      <w:bookmarkStart w:id="819" w:name="_Toc142108974"/>
      <w:bookmarkStart w:id="820" w:name="_Toc142113819"/>
      <w:bookmarkStart w:id="821" w:name="_Toc402345647"/>
      <w:bookmarkStart w:id="822" w:name="_Toc405383930"/>
      <w:bookmarkStart w:id="823" w:name="_Toc405537033"/>
      <w:bookmarkStart w:id="824" w:name="_Toc440871819"/>
      <w:bookmarkStart w:id="825" w:name="_Toc480878759"/>
      <w:bookmarkEnd w:id="652"/>
      <w:bookmarkEnd w:id="653"/>
      <w:bookmarkEnd w:id="654"/>
      <w:bookmarkEnd w:id="655"/>
      <w:bookmarkEnd w:id="656"/>
      <w:bookmarkEnd w:id="657"/>
      <w:bookmarkEnd w:id="658"/>
      <w:bookmarkEnd w:id="659"/>
      <w:r w:rsidR="00E20EB7">
        <w:t>4.6.4.2.3</w:t>
      </w:r>
      <w:r w:rsidR="00E20EB7">
        <w:tab/>
        <w:t>Responsive Reserve Service Charge</w:t>
      </w:r>
    </w:p>
    <w:p w:rsidR="00E20EB7" w:rsidRDefault="00E20EB7" w:rsidP="00E20EB7">
      <w:pPr>
        <w:pStyle w:val="BodyText"/>
        <w:ind w:left="720" w:hanging="720"/>
      </w:pPr>
      <w:r>
        <w:t>(1)</w:t>
      </w:r>
      <w:r>
        <w:tab/>
        <w:t>Each QSE shall pay to ERCOT or be paid by ERCOT a</w:t>
      </w:r>
      <w:r w:rsidR="005575A4">
        <w:t xml:space="preserve"> </w:t>
      </w:r>
      <w:r>
        <w:t xml:space="preserve"> Responsive Reserve (RRS) Service charge for each hour as follows:</w:t>
      </w:r>
    </w:p>
    <w:p w:rsidR="00E20EB7" w:rsidRPr="0053389B" w:rsidRDefault="00E20EB7" w:rsidP="00E20EB7">
      <w:pPr>
        <w:pStyle w:val="Formula"/>
      </w:pPr>
      <w:r w:rsidRPr="0053389B">
        <w:t xml:space="preserve">DARRAMT </w:t>
      </w:r>
      <w:r w:rsidRPr="0053389B">
        <w:rPr>
          <w:i/>
          <w:vertAlign w:val="subscript"/>
        </w:rPr>
        <w:t>q</w:t>
      </w:r>
      <w:r w:rsidRPr="0053389B">
        <w:tab/>
        <w:t>=</w:t>
      </w:r>
      <w:r w:rsidRPr="0053389B">
        <w:tab/>
      </w:r>
      <w:r w:rsidRPr="0053389B">
        <w:rPr>
          <w:lang w:val="pt-BR"/>
        </w:rPr>
        <w:t>DARRPR</w:t>
      </w:r>
      <w:r w:rsidRPr="0053389B">
        <w:t xml:space="preserve"> * DARRQ </w:t>
      </w:r>
      <w:r w:rsidRPr="0053389B">
        <w:rPr>
          <w:i/>
          <w:vertAlign w:val="subscript"/>
        </w:rPr>
        <w:t>q</w:t>
      </w:r>
    </w:p>
    <w:p w:rsidR="00E20EB7" w:rsidRDefault="00E20EB7" w:rsidP="00E20EB7">
      <w:pPr>
        <w:pStyle w:val="BodyText"/>
        <w:rPr>
          <w:lang w:val="pt-BR"/>
        </w:rPr>
      </w:pPr>
      <w:r>
        <w:rPr>
          <w:lang w:val="pt-BR"/>
        </w:rPr>
        <w:t>Where:</w:t>
      </w:r>
    </w:p>
    <w:p w:rsidR="00E20EB7" w:rsidRDefault="00E20EB7" w:rsidP="00E20EB7">
      <w:pPr>
        <w:pStyle w:val="Formula"/>
      </w:pPr>
      <w:r>
        <w:t>DARRPR</w:t>
      </w:r>
      <w:r>
        <w:tab/>
        <w:t xml:space="preserve">= </w:t>
      </w:r>
      <w:r>
        <w:tab/>
        <w:t>(-1) * PCRRAMTTOT / DARRQTOT</w:t>
      </w:r>
    </w:p>
    <w:p w:rsidR="00E20EB7" w:rsidRDefault="00E20EB7" w:rsidP="00E20EB7">
      <w:pPr>
        <w:pStyle w:val="Formula"/>
      </w:pPr>
      <w:r>
        <w:t>PCRRAMTTOT</w:t>
      </w:r>
      <w:r>
        <w:tab/>
        <w:t>=</w:t>
      </w:r>
      <w:r>
        <w:tab/>
      </w:r>
      <w:r w:rsidRPr="00FF2129">
        <w:rPr>
          <w:position w:val="-22"/>
        </w:rPr>
        <w:object w:dxaOrig="220" w:dyaOrig="460">
          <v:shape id="_x0000_i1029" type="#_x0000_t75" style="width:11.25pt;height:23.15pt" o:ole="">
            <v:imagedata r:id="rId15" o:title=""/>
          </v:shape>
          <o:OLEObject Type="Embed" ProgID="Equation.3" ShapeID="_x0000_i1029" DrawAspect="Content" ObjectID="_1600160268" r:id="rId19"/>
        </w:object>
      </w:r>
      <w:r>
        <w:t xml:space="preserve">PCRRAMT </w:t>
      </w:r>
      <w:r>
        <w:rPr>
          <w:i/>
          <w:vertAlign w:val="subscript"/>
        </w:rPr>
        <w:t>q</w:t>
      </w:r>
    </w:p>
    <w:p w:rsidR="00E20EB7" w:rsidRDefault="00E20EB7" w:rsidP="00E20EB7">
      <w:pPr>
        <w:pStyle w:val="Formula"/>
        <w:rPr>
          <w:lang w:val="pt-BR"/>
        </w:rPr>
      </w:pPr>
      <w:r>
        <w:rPr>
          <w:lang w:val="pt-BR"/>
        </w:rPr>
        <w:t>DARRQTOT</w:t>
      </w:r>
      <w:r>
        <w:rPr>
          <w:lang w:val="pt-BR"/>
        </w:rPr>
        <w:tab/>
        <w:t>=</w:t>
      </w:r>
      <w:r>
        <w:rPr>
          <w:lang w:val="pt-BR"/>
        </w:rPr>
        <w:tab/>
      </w:r>
      <w:r w:rsidRPr="00FF2129">
        <w:rPr>
          <w:position w:val="-22"/>
        </w:rPr>
        <w:object w:dxaOrig="220" w:dyaOrig="460">
          <v:shape id="_x0000_i1030" type="#_x0000_t75" style="width:11.25pt;height:23.15pt" o:ole="">
            <v:imagedata r:id="rId15" o:title=""/>
          </v:shape>
          <o:OLEObject Type="Embed" ProgID="Equation.3" ShapeID="_x0000_i1030" DrawAspect="Content" ObjectID="_1600160269" r:id="rId20"/>
        </w:object>
      </w:r>
      <w:r>
        <w:rPr>
          <w:lang w:val="pt-BR"/>
        </w:rPr>
        <w:t xml:space="preserve">DARRQ </w:t>
      </w:r>
      <w:r>
        <w:rPr>
          <w:i/>
          <w:vertAlign w:val="subscript"/>
          <w:lang w:val="pt-BR"/>
        </w:rPr>
        <w:t>q</w:t>
      </w:r>
    </w:p>
    <w:p w:rsidR="00E20EB7" w:rsidRDefault="00E20EB7" w:rsidP="00E20EB7">
      <w:pPr>
        <w:pStyle w:val="Formula"/>
      </w:pPr>
      <w:r>
        <w:t xml:space="preserve">DARRQ </w:t>
      </w:r>
      <w:r>
        <w:rPr>
          <w:i/>
          <w:vertAlign w:val="subscript"/>
        </w:rPr>
        <w:t>q</w:t>
      </w:r>
      <w:r>
        <w:tab/>
        <w:t>=</w:t>
      </w:r>
      <w:r>
        <w:tab/>
        <w:t xml:space="preserve">DARRO </w:t>
      </w:r>
      <w:r>
        <w:rPr>
          <w:i/>
          <w:vertAlign w:val="subscript"/>
        </w:rPr>
        <w:t>q</w:t>
      </w:r>
      <w:r>
        <w:t xml:space="preserve"> – DASARRQ </w:t>
      </w:r>
      <w:r>
        <w:rPr>
          <w:i/>
          <w:vertAlign w:val="subscript"/>
        </w:rPr>
        <w:t>q</w:t>
      </w:r>
    </w:p>
    <w:p w:rsidR="00E20EB7" w:rsidRDefault="00E20EB7" w:rsidP="00E20EB7">
      <w:r>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9"/>
        <w:gridCol w:w="990"/>
        <w:gridCol w:w="6353"/>
      </w:tblGrid>
      <w:tr w:rsidR="00E20EB7" w:rsidTr="00F55B49">
        <w:trPr>
          <w:tblHeader/>
        </w:trPr>
        <w:tc>
          <w:tcPr>
            <w:tcW w:w="1144" w:type="pct"/>
          </w:tcPr>
          <w:p w:rsidR="00E20EB7" w:rsidRDefault="00E20EB7" w:rsidP="00F55B49">
            <w:pPr>
              <w:pStyle w:val="TableHead"/>
            </w:pPr>
            <w:r>
              <w:t>Variable</w:t>
            </w:r>
          </w:p>
        </w:tc>
        <w:tc>
          <w:tcPr>
            <w:tcW w:w="520" w:type="pct"/>
          </w:tcPr>
          <w:p w:rsidR="00E20EB7" w:rsidRDefault="00E20EB7" w:rsidP="00F55B49">
            <w:pPr>
              <w:pStyle w:val="TableHead"/>
            </w:pPr>
            <w:r>
              <w:t>Unit</w:t>
            </w:r>
          </w:p>
        </w:tc>
        <w:tc>
          <w:tcPr>
            <w:tcW w:w="3336" w:type="pct"/>
          </w:tcPr>
          <w:p w:rsidR="00E20EB7" w:rsidRDefault="00E20EB7" w:rsidP="00F55B49">
            <w:pPr>
              <w:pStyle w:val="TableHead"/>
            </w:pPr>
            <w:r>
              <w:t>Definition</w:t>
            </w:r>
          </w:p>
        </w:tc>
      </w:tr>
      <w:tr w:rsidR="00E20EB7" w:rsidTr="00F55B49">
        <w:tc>
          <w:tcPr>
            <w:tcW w:w="1144" w:type="pct"/>
          </w:tcPr>
          <w:p w:rsidR="00E20EB7" w:rsidRDefault="00E20EB7" w:rsidP="00E20EB7">
            <w:pPr>
              <w:pStyle w:val="TableBody"/>
            </w:pPr>
            <w:r>
              <w:t xml:space="preserve">DARRAMT </w:t>
            </w:r>
            <w:r w:rsidRPr="00BF1248">
              <w:rPr>
                <w:i/>
                <w:vertAlign w:val="subscript"/>
              </w:rPr>
              <w:t>q</w:t>
            </w:r>
          </w:p>
        </w:tc>
        <w:tc>
          <w:tcPr>
            <w:tcW w:w="520" w:type="pct"/>
          </w:tcPr>
          <w:p w:rsidR="00E20EB7" w:rsidRDefault="00E20EB7" w:rsidP="00F55B49">
            <w:pPr>
              <w:pStyle w:val="TableBody"/>
            </w:pPr>
            <w:r>
              <w:t>$</w:t>
            </w:r>
          </w:p>
        </w:tc>
        <w:tc>
          <w:tcPr>
            <w:tcW w:w="3336" w:type="pct"/>
          </w:tcPr>
          <w:p w:rsidR="00E20EB7" w:rsidRDefault="00E20EB7" w:rsidP="00E20EB7">
            <w:pPr>
              <w:pStyle w:val="TableBody"/>
            </w:pPr>
            <w:r>
              <w:rPr>
                <w:i/>
              </w:rPr>
              <w:t>Day-Ahead Responsive Reserve Amount per QSE</w:t>
            </w:r>
            <w:r>
              <w:t xml:space="preserve">—QSE </w:t>
            </w:r>
            <w:r>
              <w:rPr>
                <w:i/>
              </w:rPr>
              <w:t>q</w:t>
            </w:r>
            <w:r>
              <w:t>’s share of the DAM cost for RRS, for the hour.</w:t>
            </w:r>
          </w:p>
        </w:tc>
      </w:tr>
      <w:tr w:rsidR="00E20EB7" w:rsidTr="00F55B49">
        <w:tc>
          <w:tcPr>
            <w:tcW w:w="1144" w:type="pct"/>
          </w:tcPr>
          <w:p w:rsidR="00E20EB7" w:rsidRDefault="00E20EB7" w:rsidP="00E20EB7">
            <w:pPr>
              <w:pStyle w:val="TableBody"/>
            </w:pPr>
            <w:r>
              <w:t>DARRPR</w:t>
            </w:r>
          </w:p>
        </w:tc>
        <w:tc>
          <w:tcPr>
            <w:tcW w:w="520" w:type="pct"/>
          </w:tcPr>
          <w:p w:rsidR="00E20EB7" w:rsidRDefault="00E20EB7" w:rsidP="00F55B49">
            <w:pPr>
              <w:pStyle w:val="TableBody"/>
            </w:pPr>
            <w:r>
              <w:t>$/MW per hour</w:t>
            </w:r>
          </w:p>
        </w:tc>
        <w:tc>
          <w:tcPr>
            <w:tcW w:w="3336" w:type="pct"/>
          </w:tcPr>
          <w:p w:rsidR="00E20EB7" w:rsidRDefault="00E20EB7" w:rsidP="00801D55">
            <w:pPr>
              <w:pStyle w:val="TableBody"/>
            </w:pPr>
            <w:r>
              <w:rPr>
                <w:i/>
              </w:rPr>
              <w:t>Day-Ahead Responsive Reserve Price</w:t>
            </w:r>
            <w:r>
              <w:t>—The Day-Ahead Responsive Reserve price for the hour.</w:t>
            </w:r>
          </w:p>
        </w:tc>
      </w:tr>
      <w:tr w:rsidR="00E20EB7" w:rsidTr="00F55B49">
        <w:tc>
          <w:tcPr>
            <w:tcW w:w="1144" w:type="pct"/>
          </w:tcPr>
          <w:p w:rsidR="00E20EB7" w:rsidRDefault="00E20EB7" w:rsidP="00E20EB7">
            <w:pPr>
              <w:pStyle w:val="TableBody"/>
            </w:pPr>
            <w:r>
              <w:t xml:space="preserve">DARRQ </w:t>
            </w:r>
            <w:r w:rsidRPr="00BF1248">
              <w:rPr>
                <w:i/>
                <w:vertAlign w:val="subscript"/>
              </w:rPr>
              <w:t>q</w:t>
            </w:r>
          </w:p>
        </w:tc>
        <w:tc>
          <w:tcPr>
            <w:tcW w:w="520" w:type="pct"/>
          </w:tcPr>
          <w:p w:rsidR="00E20EB7" w:rsidRDefault="00E20EB7" w:rsidP="00F55B49">
            <w:pPr>
              <w:pStyle w:val="TableBody"/>
            </w:pPr>
            <w:r>
              <w:t>MW</w:t>
            </w:r>
          </w:p>
        </w:tc>
        <w:tc>
          <w:tcPr>
            <w:tcW w:w="3336" w:type="pct"/>
          </w:tcPr>
          <w:p w:rsidR="00E20EB7" w:rsidRDefault="00E20EB7" w:rsidP="00E20EB7">
            <w:pPr>
              <w:pStyle w:val="TableBody"/>
              <w:rPr>
                <w:i/>
              </w:rPr>
            </w:pPr>
            <w:r>
              <w:rPr>
                <w:i/>
              </w:rPr>
              <w:t>Day-Ahead Responsive Reserve Quantity per QSE</w:t>
            </w:r>
            <w:r>
              <w:t xml:space="preserve">—The QSE </w:t>
            </w:r>
            <w:r>
              <w:rPr>
                <w:i/>
              </w:rPr>
              <w:t>q</w:t>
            </w:r>
            <w:r>
              <w:t>’s Day-Ahead Ancillary Service Obligation minus its self-arranged RRS quantity for the hour.</w:t>
            </w:r>
          </w:p>
        </w:tc>
      </w:tr>
      <w:tr w:rsidR="00E20EB7" w:rsidTr="00F55B49">
        <w:tc>
          <w:tcPr>
            <w:tcW w:w="1144" w:type="pct"/>
          </w:tcPr>
          <w:p w:rsidR="00E20EB7" w:rsidRDefault="00E20EB7" w:rsidP="00E20EB7">
            <w:pPr>
              <w:pStyle w:val="TableBody"/>
            </w:pPr>
            <w:r>
              <w:t xml:space="preserve">PCRRAMTTOT </w:t>
            </w:r>
          </w:p>
        </w:tc>
        <w:tc>
          <w:tcPr>
            <w:tcW w:w="520" w:type="pct"/>
          </w:tcPr>
          <w:p w:rsidR="00E20EB7" w:rsidRDefault="00E20EB7" w:rsidP="00F55B49">
            <w:pPr>
              <w:pStyle w:val="TableBody"/>
            </w:pPr>
            <w:r>
              <w:t>$</w:t>
            </w:r>
          </w:p>
        </w:tc>
        <w:tc>
          <w:tcPr>
            <w:tcW w:w="3336" w:type="pct"/>
          </w:tcPr>
          <w:p w:rsidR="00E20EB7" w:rsidRDefault="00E20EB7" w:rsidP="00E20EB7">
            <w:pPr>
              <w:pStyle w:val="TableBody"/>
              <w:rPr>
                <w:i/>
              </w:rPr>
            </w:pPr>
            <w:r>
              <w:rPr>
                <w:i/>
              </w:rPr>
              <w:t>Procured Capacity for Responsive Reserve Amount Total in DAM</w:t>
            </w:r>
            <w:r>
              <w:t>—The total of the DAM RRS payments for all QSEs for the hour.</w:t>
            </w:r>
          </w:p>
        </w:tc>
      </w:tr>
      <w:tr w:rsidR="00E20EB7" w:rsidTr="00F55B49">
        <w:tc>
          <w:tcPr>
            <w:tcW w:w="1144" w:type="pct"/>
          </w:tcPr>
          <w:p w:rsidR="00E20EB7" w:rsidRDefault="00E20EB7" w:rsidP="00E20EB7">
            <w:pPr>
              <w:pStyle w:val="TableBody"/>
            </w:pPr>
            <w:r>
              <w:t>PCRRAMT</w:t>
            </w:r>
            <w:r w:rsidRPr="00BF1248">
              <w:rPr>
                <w:i/>
              </w:rPr>
              <w:t xml:space="preserve"> </w:t>
            </w:r>
            <w:r w:rsidRPr="00BF1248">
              <w:rPr>
                <w:i/>
                <w:vertAlign w:val="subscript"/>
              </w:rPr>
              <w:t>q</w:t>
            </w:r>
          </w:p>
        </w:tc>
        <w:tc>
          <w:tcPr>
            <w:tcW w:w="520" w:type="pct"/>
          </w:tcPr>
          <w:p w:rsidR="00E20EB7" w:rsidRDefault="00E20EB7" w:rsidP="00F55B49">
            <w:pPr>
              <w:pStyle w:val="TableBody"/>
            </w:pPr>
            <w:r>
              <w:t>$</w:t>
            </w:r>
          </w:p>
        </w:tc>
        <w:tc>
          <w:tcPr>
            <w:tcW w:w="3336" w:type="pct"/>
          </w:tcPr>
          <w:p w:rsidR="00E20EB7" w:rsidRDefault="00E20EB7" w:rsidP="00E20EB7">
            <w:pPr>
              <w:pStyle w:val="TableBody"/>
              <w:rPr>
                <w:i/>
              </w:rPr>
            </w:pPr>
            <w:r>
              <w:rPr>
                <w:i/>
              </w:rPr>
              <w:t>Procured Capacity for Responsive Reserve Amount per QSE for DAM</w:t>
            </w:r>
            <w:r>
              <w:t xml:space="preserve">—The DAM RRS payment for QSE </w:t>
            </w:r>
            <w:r>
              <w:rPr>
                <w:i/>
              </w:rPr>
              <w:t>q</w:t>
            </w:r>
            <w:r>
              <w:t xml:space="preserve"> for the hour.</w:t>
            </w:r>
          </w:p>
        </w:tc>
      </w:tr>
      <w:tr w:rsidR="00E20EB7" w:rsidTr="00F55B49">
        <w:tc>
          <w:tcPr>
            <w:tcW w:w="1144" w:type="pct"/>
          </w:tcPr>
          <w:p w:rsidR="00E20EB7" w:rsidRDefault="00E20EB7" w:rsidP="00E20EB7">
            <w:pPr>
              <w:pStyle w:val="TableBody"/>
            </w:pPr>
            <w:r>
              <w:t>DARRQTOT</w:t>
            </w:r>
          </w:p>
        </w:tc>
        <w:tc>
          <w:tcPr>
            <w:tcW w:w="520" w:type="pct"/>
          </w:tcPr>
          <w:p w:rsidR="00E20EB7" w:rsidRDefault="00E20EB7" w:rsidP="00F55B49">
            <w:pPr>
              <w:pStyle w:val="TableBody"/>
            </w:pPr>
            <w:r>
              <w:t>MW</w:t>
            </w:r>
          </w:p>
        </w:tc>
        <w:tc>
          <w:tcPr>
            <w:tcW w:w="3336" w:type="pct"/>
          </w:tcPr>
          <w:p w:rsidR="00E20EB7" w:rsidRDefault="00E20EB7" w:rsidP="00E20EB7">
            <w:pPr>
              <w:pStyle w:val="TableBody"/>
              <w:rPr>
                <w:i/>
              </w:rPr>
            </w:pPr>
            <w:r>
              <w:rPr>
                <w:i/>
              </w:rPr>
              <w:t>Day-Ahead Responsive Reserve Quantity Total</w:t>
            </w:r>
            <w:r>
              <w:t>—The sum of every QSE’s Day-Ahead Ancillary Service Obligation minus its</w:t>
            </w:r>
            <w:r w:rsidRPr="004B2810">
              <w:t xml:space="preserve"> self-arranged</w:t>
            </w:r>
            <w:r>
              <w:t xml:space="preserve"> RRS </w:t>
            </w:r>
            <w:r>
              <w:lastRenderedPageBreak/>
              <w:t>quantity</w:t>
            </w:r>
            <w:r w:rsidRPr="004B2810">
              <w:t xml:space="preserve"> for the hour.</w:t>
            </w:r>
          </w:p>
        </w:tc>
      </w:tr>
      <w:tr w:rsidR="00E20EB7" w:rsidTr="00F55B49">
        <w:tc>
          <w:tcPr>
            <w:tcW w:w="1144" w:type="pct"/>
          </w:tcPr>
          <w:p w:rsidR="00E20EB7" w:rsidRDefault="00E20EB7" w:rsidP="00E20EB7">
            <w:pPr>
              <w:pStyle w:val="TableBody"/>
            </w:pPr>
            <w:r>
              <w:lastRenderedPageBreak/>
              <w:t xml:space="preserve">DARRO </w:t>
            </w:r>
            <w:r w:rsidRPr="00BF1248">
              <w:rPr>
                <w:i/>
                <w:vertAlign w:val="subscript"/>
              </w:rPr>
              <w:t>q</w:t>
            </w:r>
          </w:p>
        </w:tc>
        <w:tc>
          <w:tcPr>
            <w:tcW w:w="520" w:type="pct"/>
          </w:tcPr>
          <w:p w:rsidR="00E20EB7" w:rsidRDefault="00E20EB7" w:rsidP="00F55B49">
            <w:pPr>
              <w:pStyle w:val="TableBody"/>
            </w:pPr>
            <w:r>
              <w:t>MW</w:t>
            </w:r>
          </w:p>
        </w:tc>
        <w:tc>
          <w:tcPr>
            <w:tcW w:w="3336" w:type="pct"/>
          </w:tcPr>
          <w:p w:rsidR="00E20EB7" w:rsidRDefault="00E20EB7" w:rsidP="00E20EB7">
            <w:pPr>
              <w:pStyle w:val="TableBody"/>
              <w:rPr>
                <w:i/>
              </w:rPr>
            </w:pPr>
            <w:r>
              <w:rPr>
                <w:i/>
              </w:rPr>
              <w:t>Day-Ahead Responsive Reserve Obligation per QSE</w:t>
            </w:r>
            <w:r>
              <w:t xml:space="preserve">—The RRS capacity obligation for QSE </w:t>
            </w:r>
            <w:r>
              <w:rPr>
                <w:i/>
              </w:rPr>
              <w:t>q</w:t>
            </w:r>
            <w:r>
              <w:t xml:space="preserve"> for the DAM for the hour. </w:t>
            </w:r>
          </w:p>
        </w:tc>
      </w:tr>
      <w:tr w:rsidR="00E20EB7" w:rsidTr="00F55B49">
        <w:tc>
          <w:tcPr>
            <w:tcW w:w="1144" w:type="pct"/>
          </w:tcPr>
          <w:p w:rsidR="00E20EB7" w:rsidRDefault="00E20EB7" w:rsidP="00E20EB7">
            <w:pPr>
              <w:pStyle w:val="TableBody"/>
            </w:pPr>
            <w:r>
              <w:t xml:space="preserve">DASARRQ </w:t>
            </w:r>
            <w:r w:rsidRPr="00BF1248">
              <w:rPr>
                <w:i/>
                <w:vertAlign w:val="subscript"/>
              </w:rPr>
              <w:t>q</w:t>
            </w:r>
          </w:p>
        </w:tc>
        <w:tc>
          <w:tcPr>
            <w:tcW w:w="520" w:type="pct"/>
          </w:tcPr>
          <w:p w:rsidR="00E20EB7" w:rsidRDefault="00E20EB7" w:rsidP="00F55B49">
            <w:pPr>
              <w:pStyle w:val="TableBody"/>
            </w:pPr>
            <w:r>
              <w:t>MW</w:t>
            </w:r>
          </w:p>
        </w:tc>
        <w:tc>
          <w:tcPr>
            <w:tcW w:w="3336" w:type="pct"/>
          </w:tcPr>
          <w:p w:rsidR="00E20EB7" w:rsidRDefault="00E20EB7" w:rsidP="00E20EB7">
            <w:pPr>
              <w:pStyle w:val="TableBody"/>
              <w:rPr>
                <w:i/>
              </w:rPr>
            </w:pPr>
            <w:r>
              <w:rPr>
                <w:i/>
              </w:rPr>
              <w:t>Day-Ahead Self-Arranged Responsive Reserve Quantity per QSE</w:t>
            </w:r>
            <w:r>
              <w:t xml:space="preserve">—The self-arranged RRS quantity submitted by QSE </w:t>
            </w:r>
            <w:r>
              <w:rPr>
                <w:i/>
              </w:rPr>
              <w:t>q</w:t>
            </w:r>
            <w:r>
              <w:t xml:space="preserve"> before 1000 in the Day-Ahead.</w:t>
            </w:r>
          </w:p>
        </w:tc>
      </w:tr>
      <w:tr w:rsidR="00E20EB7" w:rsidTr="00F55B49">
        <w:tc>
          <w:tcPr>
            <w:tcW w:w="1144" w:type="pct"/>
          </w:tcPr>
          <w:p w:rsidR="00E20EB7" w:rsidRPr="00BF1248" w:rsidRDefault="00E20EB7" w:rsidP="00F55B49">
            <w:pPr>
              <w:pStyle w:val="TableBody"/>
              <w:rPr>
                <w:i/>
              </w:rPr>
            </w:pPr>
            <w:r w:rsidRPr="00BF1248">
              <w:rPr>
                <w:i/>
              </w:rPr>
              <w:t>q</w:t>
            </w:r>
          </w:p>
        </w:tc>
        <w:tc>
          <w:tcPr>
            <w:tcW w:w="520" w:type="pct"/>
          </w:tcPr>
          <w:p w:rsidR="00E20EB7" w:rsidRDefault="00E20EB7" w:rsidP="00F55B49">
            <w:pPr>
              <w:pStyle w:val="TableBody"/>
            </w:pPr>
            <w:r>
              <w:t>none</w:t>
            </w:r>
          </w:p>
        </w:tc>
        <w:tc>
          <w:tcPr>
            <w:tcW w:w="3336" w:type="pct"/>
          </w:tcPr>
          <w:p w:rsidR="00E20EB7" w:rsidRDefault="00E20EB7" w:rsidP="00F55B49">
            <w:pPr>
              <w:pStyle w:val="TableBody"/>
            </w:pPr>
            <w:r>
              <w:t>A QSE.</w:t>
            </w:r>
          </w:p>
        </w:tc>
      </w:tr>
    </w:tbl>
    <w:p w:rsidR="00B55A63" w:rsidRDefault="00B55A63" w:rsidP="00B55A63">
      <w:pPr>
        <w:pStyle w:val="H2"/>
      </w:pPr>
      <w:bookmarkStart w:id="826" w:name="_Toc73215970"/>
      <w:bookmarkStart w:id="827" w:name="_Toc397504905"/>
      <w:bookmarkStart w:id="828" w:name="_Toc402357033"/>
      <w:bookmarkStart w:id="829" w:name="_Toc422486413"/>
      <w:bookmarkStart w:id="830" w:name="_Toc433093265"/>
      <w:bookmarkStart w:id="831" w:name="_Toc433093423"/>
      <w:bookmarkStart w:id="832" w:name="_Toc440874654"/>
      <w:bookmarkStart w:id="833" w:name="_Toc448142209"/>
      <w:bookmarkStart w:id="834" w:name="_Toc448142366"/>
      <w:bookmarkStart w:id="835" w:name="_Toc458770202"/>
      <w:bookmarkStart w:id="836" w:name="_Toc459294170"/>
      <w:bookmarkStart w:id="837" w:name="_Toc463262663"/>
      <w:bookmarkStart w:id="838" w:name="_Toc468286735"/>
      <w:bookmarkStart w:id="839" w:name="_Toc481502781"/>
      <w:bookmarkStart w:id="840" w:name="_Toc496079951"/>
      <w:bookmarkStart w:id="841" w:name="_Toc496080106"/>
      <w:bookmarkStart w:id="842" w:name="_Toc397504939"/>
      <w:bookmarkStart w:id="843" w:name="_Toc402357067"/>
      <w:bookmarkStart w:id="844" w:name="_Toc422486447"/>
      <w:bookmarkStart w:id="845" w:name="_Toc433093299"/>
      <w:bookmarkStart w:id="846" w:name="_Toc433093457"/>
      <w:bookmarkStart w:id="847" w:name="_Toc440874686"/>
      <w:bookmarkStart w:id="848" w:name="_Toc448142241"/>
      <w:bookmarkStart w:id="849" w:name="_Toc448142398"/>
      <w:bookmarkStart w:id="850" w:name="_Toc458770234"/>
      <w:bookmarkStart w:id="851" w:name="_Toc459294202"/>
      <w:bookmarkStart w:id="852" w:name="_Toc463262695"/>
      <w:bookmarkStart w:id="853" w:name="_Toc468286769"/>
      <w:bookmarkStart w:id="854" w:name="_Toc481502815"/>
      <w:bookmarkStart w:id="855" w:name="_Toc496079983"/>
      <w:bookmarkStart w:id="856" w:name="_Toc496080138"/>
      <w:bookmarkEnd w:id="818"/>
      <w:bookmarkEnd w:id="819"/>
      <w:bookmarkEnd w:id="820"/>
      <w:bookmarkEnd w:id="821"/>
      <w:bookmarkEnd w:id="822"/>
      <w:bookmarkEnd w:id="823"/>
      <w:bookmarkEnd w:id="824"/>
      <w:bookmarkEnd w:id="825"/>
      <w:r>
        <w:t>6.1</w:t>
      </w:r>
      <w:r>
        <w:tab/>
        <w:t>Introduction</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rsidR="00B55A63" w:rsidRDefault="00B55A63" w:rsidP="00B55A63">
      <w:pPr>
        <w:pStyle w:val="BodyTextNumbered"/>
      </w:pPr>
      <w:r>
        <w:t>(1)</w:t>
      </w:r>
      <w:r>
        <w:tab/>
        <w:t>This Section addresses the following components: the Adjustment Period and Real-Time Operations, including Emergency Operations.</w:t>
      </w:r>
    </w:p>
    <w:p w:rsidR="00B55A63" w:rsidRDefault="00B55A63" w:rsidP="00B55A63">
      <w:pPr>
        <w:pStyle w:val="BodyTextNumbered"/>
      </w:pPr>
      <w:r>
        <w:t>(2)</w:t>
      </w:r>
      <w: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p w:rsidR="00B55A63" w:rsidRDefault="00B55A63" w:rsidP="00B55A63">
      <w:pPr>
        <w:pStyle w:val="BodyTextNumbered"/>
      </w:pPr>
      <w:r>
        <w:t>(3)</w:t>
      </w:r>
      <w:r>
        <w:tab/>
        <w:t>During Real-Time operations,</w:t>
      </w:r>
      <w:r>
        <w:rPr>
          <w:b/>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for Resources. ERCOT uses the Base Points from the SCED process and uses the deployment of Regulation Up (Reg-Up), Regulation Down (Reg-Down), Responsive Reserve (RRS),</w:t>
      </w:r>
      <w:ins w:id="857" w:author="STEC" w:date="2018-09-14T16:43:00Z">
        <w:r w:rsidR="00264AC7">
          <w:t xml:space="preserve"> ERCOT Contingency Reserve Service (ECRS),</w:t>
        </w:r>
      </w:ins>
      <w:r>
        <w:t xml:space="preserve"> and Non-Spinning Reserve (Non-Spin) to control frequency and solve potential reliability issues.</w:t>
      </w:r>
    </w:p>
    <w:p w:rsidR="00B55A63" w:rsidRDefault="00B55A63" w:rsidP="00B55A63">
      <w:pPr>
        <w:pStyle w:val="BodyTextNumbered"/>
      </w:pPr>
      <w:r>
        <w:t>(4)</w:t>
      </w:r>
      <w:r>
        <w:tab/>
        <w:t>Under Emergency Conditions, as described in Section 6.5.9, Emergency Operations, ERCOT may implement manual procedures and must keep the Market Participants informed of the status of the system.</w:t>
      </w:r>
    </w:p>
    <w:p w:rsidR="00B55A63" w:rsidRDefault="00B55A63" w:rsidP="00B55A63">
      <w:pPr>
        <w:pStyle w:val="BodyTextNumbered"/>
      </w:pPr>
      <w:r>
        <w:t>(5)</w:t>
      </w:r>
      <w:r>
        <w:tab/>
        <w:t xml:space="preserve">Real-Time energy settlements use Real-Time Settlement Point Prices that are calculated for Resource Nodes, Load Zones, and Hubs for a 15-minute Settlement Interval, using the Locational Marginal Prices (LMPs) from all of the executions of SCED in the Settlement Interval.  In contrast, the Day-Ahead Market (DAM) energy settlements will use DAM Settlement Point Prices that are calculated for Resource Nodes, Load Zones, and Hubs for a one-hour Settlement Interval.  </w:t>
      </w:r>
    </w:p>
    <w:p w:rsidR="00B55A63" w:rsidRPr="005E2968" w:rsidRDefault="00B55A63" w:rsidP="00B55A63">
      <w:pPr>
        <w:pStyle w:val="BodyText"/>
        <w:ind w:left="720" w:hanging="720"/>
        <w:sectPr w:rsidR="00B55A63" w:rsidRPr="005E2968" w:rsidSect="00F55B49">
          <w:footerReference w:type="default" r:id="rId21"/>
          <w:pgSz w:w="12240" w:h="15840" w:code="1"/>
          <w:pgMar w:top="1440" w:right="1440" w:bottom="1440" w:left="1440" w:header="720" w:footer="720" w:gutter="0"/>
          <w:pgNumType w:start="1" w:chapStyle="1"/>
          <w:cols w:space="720"/>
          <w:docGrid w:linePitch="326"/>
        </w:sectPr>
      </w:pPr>
      <w:r>
        <w:t>(6)</w:t>
      </w:r>
      <w:r>
        <w:tab/>
      </w:r>
      <w:r w:rsidRPr="00AC08D4">
        <w:t xml:space="preserve">To the extent </w:t>
      </w:r>
      <w:r>
        <w:t>that the ERCOT CEO or designee determines that Market Participant activities have</w:t>
      </w:r>
      <w:r w:rsidRPr="00AC08D4">
        <w:t xml:space="preserve"> produce</w:t>
      </w:r>
      <w:r>
        <w:t>d an outcome inconsistent with the efficient operation of the ERCOT-administered markets as defined in subsection (c)(2) of P.U.C. S</w:t>
      </w:r>
      <w:r w:rsidRPr="006B60E2">
        <w:rPr>
          <w:smallCaps/>
        </w:rPr>
        <w:t>ubst</w:t>
      </w:r>
      <w:r>
        <w:t xml:space="preserve">. R. </w:t>
      </w:r>
      <w:r>
        <w:lastRenderedPageBreak/>
        <w:t>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Nodal Protocol Revision Requests.</w:t>
      </w:r>
    </w:p>
    <w:p w:rsidR="00BA7A09" w:rsidRPr="0003648D" w:rsidRDefault="00BA7A09" w:rsidP="00BA7A09">
      <w:pPr>
        <w:pStyle w:val="H4"/>
        <w:spacing w:before="480"/>
        <w:ind w:left="1267" w:hanging="1267"/>
      </w:pPr>
      <w:r w:rsidRPr="0003648D">
        <w:lastRenderedPageBreak/>
        <w:t>6.4.9.2</w:t>
      </w:r>
      <w:r w:rsidRPr="0003648D">
        <w:tab/>
        <w:t>Supplemental Ancillary Services Market</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BA7A09" w:rsidRPr="0003648D" w:rsidRDefault="00BA7A09" w:rsidP="00BA7A09">
      <w:pPr>
        <w:pStyle w:val="BodyTextNumbered"/>
      </w:pPr>
      <w:r w:rsidRPr="0003648D">
        <w:t>(1)</w:t>
      </w:r>
      <w:r w:rsidRPr="0003648D">
        <w:tab/>
        <w:t>During the Adjustment Period, ERCOT may procure additional Regulation-Up (Reg-Up), Regulation Down (Reg-Down), Responsive Reserve (RRS),</w:t>
      </w:r>
      <w:ins w:id="858" w:author="STEC" w:date="2018-09-14T16:44:00Z">
        <w:r w:rsidR="00264AC7">
          <w:t xml:space="preserve"> ERCOT Contingency Reserve Service (ECRS),</w:t>
        </w:r>
      </w:ins>
      <w:r w:rsidRPr="0003648D">
        <w:t xml:space="preserve"> and Non-Spin services for the reasons, and in the amounts, specified in Section 6.4.9.1, Evaluation and Maintenance of Ancillary Service Capacity Sufficiency, using a SASM.</w:t>
      </w:r>
    </w:p>
    <w:p w:rsidR="00BA7A09" w:rsidRPr="0003648D" w:rsidRDefault="00BA7A09" w:rsidP="00BA7A09">
      <w:pPr>
        <w:pStyle w:val="BodyTextNumbered"/>
      </w:pPr>
      <w:r w:rsidRPr="0003648D">
        <w:t>(2)</w:t>
      </w:r>
      <w:r w:rsidRPr="0003648D">
        <w:tab/>
        <w:t>ERCOT shall allow QSEs to request to modify their Ancillary Service positions through a Reconfiguration Supplemental Ancillary Services Market (RSASM).  The RSASM is executed at 0900 daily.  This RSASM allows QSEs to potentially change their Ancillary Service Supply Responsibility from hour ending 1300 through hour ending 2400 of the current Operating Day.  QSEs attempt to reduce their Ancillary Service Supply Responsibility through the RSASM by submitting less Ancillary Service capacity in their Resource’s COPs than their Ancillary Service Supply Responsibility.  The difference between the Ancillary Service Supply Responsibility and the COP Ancillary Service capacity is the reconfiguration amount that is procured by the RSASM.  The QSE must also have valid Ancillary Service Offers of an amount equal to or greater than their requested reconfiguration amount.  The RSASM shall not be executed if there are not enough offers to procure the Ancillary Service reconfiguration amount.</w:t>
      </w:r>
    </w:p>
    <w:p w:rsidR="00BA7A09" w:rsidRPr="0003648D" w:rsidRDefault="00BA7A09" w:rsidP="00BA7A09">
      <w:pPr>
        <w:pStyle w:val="BodyTextNumbered"/>
        <w:rPr>
          <w:iCs w:val="0"/>
        </w:rPr>
      </w:pPr>
      <w:r w:rsidRPr="0003648D">
        <w:rPr>
          <w:iCs w:val="0"/>
        </w:rPr>
        <w:t>(3)</w:t>
      </w:r>
      <w:r w:rsidRPr="0003648D">
        <w:rPr>
          <w:iCs w:val="0"/>
        </w:rPr>
        <w:tab/>
        <w:t>The SASM process for acquiring more Ancillary Service capacity or an Ancillary Service reconfiguration must use the following timelines:</w:t>
      </w:r>
    </w:p>
    <w:p w:rsidR="00BA7A09" w:rsidRPr="0003648D" w:rsidRDefault="00BA7A09" w:rsidP="00BA7A09">
      <w:pPr>
        <w:pStyle w:val="BodyTextNumbered"/>
        <w:ind w:left="1440"/>
        <w:rPr>
          <w:iCs w:val="0"/>
        </w:rPr>
      </w:pPr>
      <w:r w:rsidRPr="0003648D">
        <w:rPr>
          <w:iCs w:val="0"/>
        </w:rPr>
        <w:t>(a)</w:t>
      </w:r>
      <w:r w:rsidRPr="0003648D">
        <w:rPr>
          <w:iCs w:val="0"/>
        </w:rPr>
        <w:tab/>
        <w:t>For Ancillary Service capacity related to ERCOT desired increases, for replacement of Ancillary Service capacity related to infeasibility or for failure of a QSE to provide one or more Ancillary Services, ERCOT shall send a notice, by ERCOT Hotline and electronic communication, at time X to all QSEs of the SASM.  Time X may be any time not less than two hours before the start of the Operating Hour for which the additional Ancillary Services capacity are being procured.  For cases of Ancillary Service capacity being infeasible or for failure of a QSE to provide one or more Ancillary Services, the Operating Hours covered by the SASM may be a subset of the Operating Hours for which the Ancillary Service capacity is declared infeasible or failed.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3672"/>
        <w:gridCol w:w="3852"/>
      </w:tblGrid>
      <w:tr w:rsidR="00BA7A09" w:rsidRPr="0003648D" w:rsidTr="00FF6149">
        <w:trPr>
          <w:trHeight w:val="576"/>
        </w:trPr>
        <w:tc>
          <w:tcPr>
            <w:tcW w:w="1836" w:type="dxa"/>
          </w:tcPr>
          <w:p w:rsidR="00BA7A09" w:rsidRPr="0003648D" w:rsidRDefault="00BA7A09" w:rsidP="00FF6149">
            <w:pPr>
              <w:pStyle w:val="TableHead"/>
            </w:pPr>
            <w:r w:rsidRPr="0003648D">
              <w:t xml:space="preserve">SASM Process </w:t>
            </w:r>
          </w:p>
        </w:tc>
        <w:tc>
          <w:tcPr>
            <w:tcW w:w="3672" w:type="dxa"/>
          </w:tcPr>
          <w:p w:rsidR="00BA7A09" w:rsidRPr="0003648D" w:rsidRDefault="00BA7A09" w:rsidP="00FF6149">
            <w:pPr>
              <w:pStyle w:val="TableHead"/>
              <w:rPr>
                <w:bCs/>
              </w:rPr>
            </w:pPr>
            <w:r w:rsidRPr="0003648D">
              <w:rPr>
                <w:bCs/>
              </w:rPr>
              <w:t>QSE Activities:</w:t>
            </w:r>
          </w:p>
        </w:tc>
        <w:tc>
          <w:tcPr>
            <w:tcW w:w="3852" w:type="dxa"/>
          </w:tcPr>
          <w:p w:rsidR="00BA7A09" w:rsidRPr="0003648D" w:rsidRDefault="00BA7A09" w:rsidP="00FF6149">
            <w:pPr>
              <w:pStyle w:val="TableHead"/>
              <w:rPr>
                <w:bCs/>
              </w:rPr>
            </w:pPr>
            <w:r w:rsidRPr="0003648D">
              <w:rPr>
                <w:bCs/>
              </w:rPr>
              <w:t>ERCOT Activities:</w:t>
            </w:r>
          </w:p>
        </w:tc>
      </w:tr>
      <w:tr w:rsidR="00BA7A09" w:rsidRPr="0003648D" w:rsidTr="00FF6149">
        <w:trPr>
          <w:trHeight w:val="576"/>
        </w:trPr>
        <w:tc>
          <w:tcPr>
            <w:tcW w:w="1836" w:type="dxa"/>
          </w:tcPr>
          <w:p w:rsidR="00BA7A09" w:rsidRPr="0003648D" w:rsidRDefault="00BA7A09" w:rsidP="00FF6149">
            <w:pPr>
              <w:pStyle w:val="TableBody"/>
            </w:pPr>
            <w:r w:rsidRPr="0003648D">
              <w:t>Time = X</w:t>
            </w:r>
          </w:p>
        </w:tc>
        <w:tc>
          <w:tcPr>
            <w:tcW w:w="3672" w:type="dxa"/>
          </w:tcPr>
          <w:p w:rsidR="00BA7A09" w:rsidRPr="0003648D" w:rsidRDefault="00BA7A09" w:rsidP="00FF6149">
            <w:pPr>
              <w:pStyle w:val="TableBody"/>
            </w:pPr>
          </w:p>
        </w:tc>
        <w:tc>
          <w:tcPr>
            <w:tcW w:w="3852" w:type="dxa"/>
          </w:tcPr>
          <w:p w:rsidR="00BA7A09" w:rsidRPr="0003648D" w:rsidRDefault="00BA7A09" w:rsidP="00FF6149">
            <w:pPr>
              <w:pStyle w:val="TableBody"/>
            </w:pPr>
            <w:r w:rsidRPr="0003648D">
              <w:t>Notify all QSEs of intent to procure Ancillary Services</w:t>
            </w:r>
            <w:r w:rsidRPr="0003648D">
              <w:rPr>
                <w:iCs w:val="0"/>
              </w:rPr>
              <w:t xml:space="preserve"> by ERCOT Hotline and electronic communication</w:t>
            </w:r>
            <w:r w:rsidRPr="0003648D">
              <w:t>.</w:t>
            </w:r>
          </w:p>
          <w:p w:rsidR="00BA7A09" w:rsidRPr="0003648D" w:rsidRDefault="00BA7A09" w:rsidP="00FF6149">
            <w:pPr>
              <w:pStyle w:val="TableBody"/>
            </w:pPr>
            <w:r w:rsidRPr="0003648D">
              <w:t xml:space="preserve">Notify QSEs of any additional Ancillary Service Obligation, allocated to each LSE and aggregated to the QSE level. </w:t>
            </w:r>
          </w:p>
        </w:tc>
      </w:tr>
      <w:tr w:rsidR="00BA7A09" w:rsidRPr="0003648D" w:rsidTr="00FF6149">
        <w:trPr>
          <w:trHeight w:val="1070"/>
        </w:trPr>
        <w:tc>
          <w:tcPr>
            <w:tcW w:w="1836" w:type="dxa"/>
            <w:tcBorders>
              <w:bottom w:val="single" w:sz="4" w:space="0" w:color="auto"/>
            </w:tcBorders>
          </w:tcPr>
          <w:p w:rsidR="00BA7A09" w:rsidRPr="0003648D" w:rsidRDefault="00BA7A09" w:rsidP="00FF6149">
            <w:pPr>
              <w:pStyle w:val="TableBody"/>
            </w:pPr>
            <w:r w:rsidRPr="0003648D">
              <w:lastRenderedPageBreak/>
              <w:t>Time = X plus 30 minutes</w:t>
            </w:r>
          </w:p>
        </w:tc>
        <w:tc>
          <w:tcPr>
            <w:tcW w:w="3672" w:type="dxa"/>
            <w:tcBorders>
              <w:bottom w:val="single" w:sz="4" w:space="0" w:color="auto"/>
            </w:tcBorders>
          </w:tcPr>
          <w:p w:rsidR="00BA7A09" w:rsidRPr="0003648D" w:rsidRDefault="00BA7A09" w:rsidP="00FF6149">
            <w:pPr>
              <w:pStyle w:val="TableBody"/>
            </w:pPr>
            <w:r w:rsidRPr="0003648D">
              <w:t>May submit additional Self-Arranged Ancillary Service Quantities pursuant to Section 4.4.7.1, Self-Arranged Ancillary Service Quantities</w:t>
            </w:r>
          </w:p>
        </w:tc>
        <w:tc>
          <w:tcPr>
            <w:tcW w:w="3852" w:type="dxa"/>
            <w:tcBorders>
              <w:bottom w:val="single" w:sz="4" w:space="0" w:color="auto"/>
            </w:tcBorders>
          </w:tcPr>
          <w:p w:rsidR="00BA7A09" w:rsidRPr="0003648D" w:rsidRDefault="00BA7A09" w:rsidP="00FF6149">
            <w:pPr>
              <w:pStyle w:val="TableBody"/>
            </w:pPr>
            <w:r w:rsidRPr="0003648D">
              <w:t>Determine the amount of Ancillary Services to be procured.</w:t>
            </w:r>
          </w:p>
        </w:tc>
      </w:tr>
      <w:tr w:rsidR="00BA7A09" w:rsidRPr="0003648D" w:rsidTr="00FF6149">
        <w:trPr>
          <w:trHeight w:val="576"/>
        </w:trPr>
        <w:tc>
          <w:tcPr>
            <w:tcW w:w="1836" w:type="dxa"/>
          </w:tcPr>
          <w:p w:rsidR="00BA7A09" w:rsidRPr="0003648D" w:rsidRDefault="00BA7A09" w:rsidP="00FF6149">
            <w:pPr>
              <w:pStyle w:val="TableBody"/>
            </w:pPr>
            <w:r w:rsidRPr="0003648D">
              <w:t>Time = X plus 35 minutes</w:t>
            </w:r>
          </w:p>
        </w:tc>
        <w:tc>
          <w:tcPr>
            <w:tcW w:w="3672" w:type="dxa"/>
          </w:tcPr>
          <w:p w:rsidR="00BA7A09" w:rsidRPr="0003648D" w:rsidRDefault="00BA7A09" w:rsidP="00FF6149">
            <w:pPr>
              <w:pStyle w:val="TableBody"/>
            </w:pPr>
          </w:p>
        </w:tc>
        <w:tc>
          <w:tcPr>
            <w:tcW w:w="3852" w:type="dxa"/>
          </w:tcPr>
          <w:p w:rsidR="00BA7A09" w:rsidRPr="0003648D" w:rsidRDefault="00BA7A09" w:rsidP="00FF6149">
            <w:pPr>
              <w:pStyle w:val="TableBody"/>
            </w:pPr>
            <w:r w:rsidRPr="0003648D">
              <w:t xml:space="preserve">Execute SASM. </w:t>
            </w:r>
          </w:p>
        </w:tc>
      </w:tr>
      <w:tr w:rsidR="00BA7A09" w:rsidRPr="0003648D" w:rsidTr="00FF6149">
        <w:trPr>
          <w:trHeight w:val="576"/>
        </w:trPr>
        <w:tc>
          <w:tcPr>
            <w:tcW w:w="1836" w:type="dxa"/>
          </w:tcPr>
          <w:p w:rsidR="00BA7A09" w:rsidRPr="0003648D" w:rsidRDefault="00BA7A09" w:rsidP="00FF6149">
            <w:pPr>
              <w:pStyle w:val="TableBody"/>
            </w:pPr>
            <w:r w:rsidRPr="0003648D">
              <w:t>Time = X plus 45 minutes</w:t>
            </w:r>
          </w:p>
        </w:tc>
        <w:tc>
          <w:tcPr>
            <w:tcW w:w="3672" w:type="dxa"/>
          </w:tcPr>
          <w:p w:rsidR="00BA7A09" w:rsidRPr="0003648D" w:rsidRDefault="00BA7A09" w:rsidP="00FF6149">
            <w:pPr>
              <w:pStyle w:val="TableBody"/>
            </w:pPr>
          </w:p>
        </w:tc>
        <w:tc>
          <w:tcPr>
            <w:tcW w:w="3852" w:type="dxa"/>
          </w:tcPr>
          <w:p w:rsidR="00BA7A09" w:rsidRPr="0003648D" w:rsidRDefault="00BA7A09" w:rsidP="00FF6149">
            <w:pPr>
              <w:pStyle w:val="TableBody"/>
            </w:pPr>
            <w:r w:rsidRPr="0003648D">
              <w:t>Notify QSEs with awards of results.</w:t>
            </w:r>
          </w:p>
          <w:p w:rsidR="00BA7A09" w:rsidRPr="0003648D" w:rsidRDefault="00BA7A09" w:rsidP="00FF6149">
            <w:pPr>
              <w:pStyle w:val="TableBody"/>
            </w:pPr>
            <w:r w:rsidRPr="0003648D">
              <w:t>Post the quantities and Market Clearing Prices for Capacity (MCPCs) of Ancillary Services bought in the SASM.</w:t>
            </w:r>
          </w:p>
        </w:tc>
      </w:tr>
      <w:tr w:rsidR="00BA7A09" w:rsidRPr="0003648D" w:rsidTr="00FF6149">
        <w:trPr>
          <w:trHeight w:val="576"/>
        </w:trPr>
        <w:tc>
          <w:tcPr>
            <w:tcW w:w="1836" w:type="dxa"/>
          </w:tcPr>
          <w:p w:rsidR="00BA7A09" w:rsidRPr="0003648D" w:rsidRDefault="00BA7A09" w:rsidP="00FF6149">
            <w:pPr>
              <w:pStyle w:val="TableBody"/>
            </w:pPr>
            <w:r w:rsidRPr="0003648D">
              <w:t>Time = X plus 60 minutes</w:t>
            </w:r>
          </w:p>
        </w:tc>
        <w:tc>
          <w:tcPr>
            <w:tcW w:w="3672" w:type="dxa"/>
          </w:tcPr>
          <w:p w:rsidR="00BA7A09" w:rsidRPr="0003648D" w:rsidRDefault="00BA7A09" w:rsidP="00FF6149">
            <w:pPr>
              <w:pStyle w:val="TableBody"/>
            </w:pPr>
            <w:r w:rsidRPr="0003648D">
              <w:t>Submit updated COP with updated Ancillary Service Resource Responsibility.</w:t>
            </w:r>
          </w:p>
        </w:tc>
        <w:tc>
          <w:tcPr>
            <w:tcW w:w="3852" w:type="dxa"/>
          </w:tcPr>
          <w:p w:rsidR="00BA7A09" w:rsidRPr="0003648D" w:rsidRDefault="00BA7A09" w:rsidP="00FF6149">
            <w:pPr>
              <w:pStyle w:val="TableBody"/>
            </w:pPr>
            <w:r w:rsidRPr="0003648D">
              <w:t>Validate COPs for Ancillary Service Resource Responsibility.</w:t>
            </w:r>
          </w:p>
        </w:tc>
      </w:tr>
    </w:tbl>
    <w:p w:rsidR="00BA7A09" w:rsidRPr="0003648D" w:rsidRDefault="00BA7A09" w:rsidP="00BA7A09">
      <w:pPr>
        <w:spacing w:before="240"/>
        <w:ind w:left="1440" w:hanging="720"/>
      </w:pPr>
      <w:r w:rsidRPr="0003648D">
        <w:t>(b)</w:t>
      </w:r>
      <w:r w:rsidRPr="0003648D">
        <w:tab/>
        <w:t>For an Ancillary Services reconfiguration, ERCOT shall execute an RSASM at 0900 (time E), for hour ending 1300 through hour ending 2400 of the current Operating Day.</w:t>
      </w:r>
      <w:r w:rsidRPr="0003648D">
        <w:tab/>
      </w:r>
    </w:p>
    <w:p w:rsidR="00BA7A09" w:rsidRPr="0003648D" w:rsidRDefault="00BA7A09" w:rsidP="00BA7A09">
      <w:pPr>
        <w:ind w:left="72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3672"/>
        <w:gridCol w:w="3852"/>
      </w:tblGrid>
      <w:tr w:rsidR="00BA7A09" w:rsidRPr="0003648D" w:rsidTr="00FF6149">
        <w:trPr>
          <w:trHeight w:val="576"/>
        </w:trPr>
        <w:tc>
          <w:tcPr>
            <w:tcW w:w="1836" w:type="dxa"/>
          </w:tcPr>
          <w:p w:rsidR="00BA7A09" w:rsidRPr="0003648D" w:rsidRDefault="00BA7A09" w:rsidP="00FF6149">
            <w:pPr>
              <w:pStyle w:val="TableHead"/>
            </w:pPr>
            <w:r w:rsidRPr="0003648D">
              <w:t xml:space="preserve">SASM Process </w:t>
            </w:r>
          </w:p>
        </w:tc>
        <w:tc>
          <w:tcPr>
            <w:tcW w:w="3672" w:type="dxa"/>
          </w:tcPr>
          <w:p w:rsidR="00BA7A09" w:rsidRPr="0003648D" w:rsidRDefault="00BA7A09" w:rsidP="00FF6149">
            <w:pPr>
              <w:pStyle w:val="TableHead"/>
            </w:pPr>
            <w:r w:rsidRPr="0003648D">
              <w:t>QSE Activities:</w:t>
            </w:r>
          </w:p>
        </w:tc>
        <w:tc>
          <w:tcPr>
            <w:tcW w:w="3852" w:type="dxa"/>
          </w:tcPr>
          <w:p w:rsidR="00BA7A09" w:rsidRPr="0003648D" w:rsidRDefault="00BA7A09" w:rsidP="00FF6149">
            <w:pPr>
              <w:pStyle w:val="TableHead"/>
            </w:pPr>
            <w:r w:rsidRPr="0003648D">
              <w:t>ERCOT Activities:</w:t>
            </w:r>
          </w:p>
        </w:tc>
      </w:tr>
      <w:tr w:rsidR="00BA7A09" w:rsidRPr="0003648D" w:rsidTr="00FF6149">
        <w:trPr>
          <w:trHeight w:val="576"/>
        </w:trPr>
        <w:tc>
          <w:tcPr>
            <w:tcW w:w="1836" w:type="dxa"/>
          </w:tcPr>
          <w:p w:rsidR="00BA7A09" w:rsidRPr="0003648D" w:rsidRDefault="00BA7A09" w:rsidP="00FF6149">
            <w:pPr>
              <w:pStyle w:val="TableBody"/>
            </w:pPr>
            <w:r w:rsidRPr="0003648D">
              <w:t>Time = E – 15 minutes</w:t>
            </w:r>
          </w:p>
        </w:tc>
        <w:tc>
          <w:tcPr>
            <w:tcW w:w="3672" w:type="dxa"/>
          </w:tcPr>
          <w:p w:rsidR="00BA7A09" w:rsidRPr="0003648D" w:rsidRDefault="00BA7A09" w:rsidP="00FF6149">
            <w:pPr>
              <w:pStyle w:val="TableBody"/>
            </w:pPr>
            <w:r w:rsidRPr="0003648D">
              <w:t>QSEs nominate quantities of Ancillary Services that shall be included in the RSASM by submitting COPs with less Ancillary Service capacity than their Ancillary Service Supply Responsibility and submitting Ancillary Service Offers to cover the difference between the Ancillary Service Supply Responsibility and COP Ancillary Service capacity.</w:t>
            </w:r>
          </w:p>
        </w:tc>
        <w:tc>
          <w:tcPr>
            <w:tcW w:w="3852" w:type="dxa"/>
          </w:tcPr>
          <w:p w:rsidR="00BA7A09" w:rsidRPr="0003648D" w:rsidRDefault="00BA7A09" w:rsidP="00FF6149">
            <w:pPr>
              <w:pStyle w:val="TableBody"/>
            </w:pPr>
            <w:r w:rsidRPr="0003648D">
              <w:t>ERCOT sets the quantities of Ancillary Services to be procured in the RSASM equal to the difference between total Ancillary Service Supply Responsibility and total COP Ancillary Service capacity.</w:t>
            </w:r>
          </w:p>
        </w:tc>
      </w:tr>
      <w:tr w:rsidR="00BA7A09" w:rsidRPr="0003648D" w:rsidTr="00FF6149">
        <w:trPr>
          <w:trHeight w:val="576"/>
        </w:trPr>
        <w:tc>
          <w:tcPr>
            <w:tcW w:w="1836" w:type="dxa"/>
          </w:tcPr>
          <w:p w:rsidR="00BA7A09" w:rsidRPr="0003648D" w:rsidRDefault="00BA7A09" w:rsidP="00FF6149">
            <w:pPr>
              <w:pStyle w:val="TableBody"/>
            </w:pPr>
            <w:r w:rsidRPr="0003648D">
              <w:t>Time = E</w:t>
            </w:r>
          </w:p>
        </w:tc>
        <w:tc>
          <w:tcPr>
            <w:tcW w:w="3672" w:type="dxa"/>
          </w:tcPr>
          <w:p w:rsidR="00BA7A09" w:rsidRPr="0003648D" w:rsidRDefault="00BA7A09" w:rsidP="00FF6149">
            <w:pPr>
              <w:pStyle w:val="TableBody"/>
            </w:pPr>
          </w:p>
        </w:tc>
        <w:tc>
          <w:tcPr>
            <w:tcW w:w="3852" w:type="dxa"/>
          </w:tcPr>
          <w:p w:rsidR="00BA7A09" w:rsidRPr="0003648D" w:rsidRDefault="00BA7A09" w:rsidP="00FF6149">
            <w:pPr>
              <w:pStyle w:val="TableBody"/>
            </w:pPr>
            <w:r w:rsidRPr="0003648D">
              <w:t xml:space="preserve">Execute RSASM for hour ending 1300 through hour ending 2400 of the current Operating Day. </w:t>
            </w:r>
          </w:p>
        </w:tc>
      </w:tr>
      <w:tr w:rsidR="00BA7A09" w:rsidRPr="0003648D" w:rsidTr="00FF6149">
        <w:trPr>
          <w:trHeight w:val="845"/>
        </w:trPr>
        <w:tc>
          <w:tcPr>
            <w:tcW w:w="1836" w:type="dxa"/>
          </w:tcPr>
          <w:p w:rsidR="00BA7A09" w:rsidRPr="0003648D" w:rsidRDefault="00BA7A09" w:rsidP="00FF6149">
            <w:pPr>
              <w:pStyle w:val="TableBody"/>
            </w:pPr>
            <w:r w:rsidRPr="0003648D">
              <w:t>Time = E plus 15 minutes</w:t>
            </w:r>
          </w:p>
        </w:tc>
        <w:tc>
          <w:tcPr>
            <w:tcW w:w="3672" w:type="dxa"/>
          </w:tcPr>
          <w:p w:rsidR="00BA7A09" w:rsidRPr="0003648D" w:rsidRDefault="00BA7A09" w:rsidP="00FF6149">
            <w:pPr>
              <w:pStyle w:val="TableBody"/>
            </w:pPr>
          </w:p>
        </w:tc>
        <w:tc>
          <w:tcPr>
            <w:tcW w:w="3852" w:type="dxa"/>
          </w:tcPr>
          <w:p w:rsidR="00BA7A09" w:rsidRPr="0003648D" w:rsidRDefault="00BA7A09" w:rsidP="00FF6149">
            <w:pPr>
              <w:pStyle w:val="TableBody"/>
            </w:pPr>
            <w:r w:rsidRPr="0003648D">
              <w:t>Notify QSEs with awards of results.</w:t>
            </w:r>
          </w:p>
          <w:p w:rsidR="00BA7A09" w:rsidRPr="0003648D" w:rsidRDefault="00BA7A09" w:rsidP="00FF6149">
            <w:pPr>
              <w:pStyle w:val="TableBody"/>
            </w:pPr>
            <w:r w:rsidRPr="0003648D">
              <w:t>Post the quantities and MCPCs of Ancillary Services bought in the RSASM.</w:t>
            </w:r>
          </w:p>
        </w:tc>
      </w:tr>
      <w:tr w:rsidR="00BA7A09" w:rsidRPr="0003648D" w:rsidTr="00FF6149">
        <w:trPr>
          <w:trHeight w:val="576"/>
        </w:trPr>
        <w:tc>
          <w:tcPr>
            <w:tcW w:w="1836" w:type="dxa"/>
          </w:tcPr>
          <w:p w:rsidR="00BA7A09" w:rsidRPr="0003648D" w:rsidRDefault="00BA7A09" w:rsidP="00FF6149">
            <w:pPr>
              <w:pStyle w:val="TableBody"/>
            </w:pPr>
            <w:r w:rsidRPr="0003648D">
              <w:t>Time = E plus 30 minutes</w:t>
            </w:r>
          </w:p>
        </w:tc>
        <w:tc>
          <w:tcPr>
            <w:tcW w:w="3672" w:type="dxa"/>
          </w:tcPr>
          <w:p w:rsidR="00BA7A09" w:rsidRPr="0003648D" w:rsidRDefault="00BA7A09" w:rsidP="00FF6149">
            <w:pPr>
              <w:pStyle w:val="TableBody"/>
            </w:pPr>
            <w:r w:rsidRPr="0003648D">
              <w:t>Submit updated COP with updated Ancillary Service Resource Responsibility.</w:t>
            </w:r>
          </w:p>
        </w:tc>
        <w:tc>
          <w:tcPr>
            <w:tcW w:w="3852" w:type="dxa"/>
          </w:tcPr>
          <w:p w:rsidR="00BA7A09" w:rsidRPr="0003648D" w:rsidRDefault="00BA7A09" w:rsidP="00FF6149">
            <w:pPr>
              <w:pStyle w:val="TableBody"/>
            </w:pPr>
            <w:r w:rsidRPr="0003648D">
              <w:t>Validate COPs for Ancillary Service Resource Responsibility.</w:t>
            </w:r>
          </w:p>
        </w:tc>
      </w:tr>
    </w:tbl>
    <w:p w:rsidR="00BA7A09" w:rsidRPr="0003648D" w:rsidRDefault="00BA7A09" w:rsidP="00BA7A09">
      <w:pPr>
        <w:pStyle w:val="BodyTextNumbered"/>
        <w:spacing w:before="240"/>
      </w:pPr>
      <w:r w:rsidRPr="0003648D">
        <w:t>(4)</w:t>
      </w:r>
      <w:r w:rsidRPr="0003648D">
        <w:tab/>
        <w:t>Each QSE that is awarded capacity in a SASM is paid the SASM MCPC for the quantity it is awarded.</w:t>
      </w:r>
    </w:p>
    <w:p w:rsidR="00BA7A09" w:rsidRPr="0003648D" w:rsidRDefault="00BA7A09" w:rsidP="00BA7A09">
      <w:pPr>
        <w:pStyle w:val="BodyTextNumbered"/>
      </w:pPr>
      <w:r w:rsidRPr="0003648D">
        <w:t>(5)</w:t>
      </w:r>
      <w:r w:rsidRPr="0003648D">
        <w:tab/>
        <w:t>For purpose of Settlement, the reduction to the Ancillary Service Supply Responsibility is considered a failure quantity and each QSE that has their Ancillary Service Supply Responsibility reduced by an RSASM is charged in accordance with Sections 6.7.3, Charges for Ancillary Service Capacity Replaced Due to Failure to Provide, and 6.7.4, Adjustments to Cost Allocations for Ancillary Services Procurement.  QSEs participating in RSASMs are not subject to performance metrics for “failure to provide” amounts until the end of the Adjustment Period for each hour cleared in the RSASM.</w:t>
      </w:r>
    </w:p>
    <w:p w:rsidR="00BA7A09" w:rsidRPr="0003648D" w:rsidRDefault="00BA7A09" w:rsidP="00BA7A09">
      <w:pPr>
        <w:pStyle w:val="BodyTextNumbered"/>
      </w:pPr>
      <w:r w:rsidRPr="0003648D">
        <w:lastRenderedPageBreak/>
        <w:t>(6)</w:t>
      </w:r>
      <w:r w:rsidRPr="0003648D">
        <w:tab/>
        <w:t>ERCOT shall allocate additional Ancillary Service Obligations to QSEs using the same percentages as the original Day-Ahead allocation of Ancillary Service Obligations.</w:t>
      </w:r>
    </w:p>
    <w:p w:rsidR="00BA7A09" w:rsidRPr="0003648D" w:rsidRDefault="00BA7A09" w:rsidP="00BA7A09">
      <w:pPr>
        <w:keepNext/>
        <w:widowControl w:val="0"/>
        <w:tabs>
          <w:tab w:val="left" w:pos="1260"/>
        </w:tabs>
        <w:spacing w:before="480" w:after="240"/>
        <w:ind w:left="1267" w:hanging="1267"/>
        <w:outlineLvl w:val="3"/>
        <w:rPr>
          <w:b/>
          <w:bCs/>
          <w:snapToGrid w:val="0"/>
          <w:szCs w:val="20"/>
        </w:rPr>
      </w:pPr>
      <w:bookmarkStart w:id="859" w:name="_Toc73216004"/>
      <w:bookmarkStart w:id="860" w:name="_Toc397504946"/>
      <w:bookmarkStart w:id="861" w:name="_Toc402357074"/>
      <w:bookmarkStart w:id="862" w:name="_Toc422486454"/>
      <w:bookmarkStart w:id="863" w:name="_Toc433093306"/>
      <w:bookmarkStart w:id="864" w:name="_Toc433093464"/>
      <w:bookmarkStart w:id="865" w:name="_Toc440874693"/>
      <w:bookmarkStart w:id="866" w:name="_Toc448142248"/>
      <w:bookmarkStart w:id="867" w:name="_Toc448142405"/>
      <w:bookmarkStart w:id="868" w:name="_Toc458770241"/>
      <w:bookmarkStart w:id="869" w:name="_Toc459294209"/>
      <w:bookmarkStart w:id="870" w:name="_Toc463262702"/>
      <w:bookmarkStart w:id="871" w:name="_Toc468286776"/>
      <w:bookmarkStart w:id="872" w:name="_Toc481502822"/>
      <w:bookmarkStart w:id="873" w:name="_Toc496079990"/>
      <w:bookmarkStart w:id="874" w:name="_Toc496080145"/>
      <w:r w:rsidRPr="0003648D">
        <w:rPr>
          <w:b/>
          <w:bCs/>
          <w:snapToGrid w:val="0"/>
          <w:szCs w:val="20"/>
        </w:rPr>
        <w:t>6.5.1.2</w:t>
      </w:r>
      <w:r w:rsidRPr="0003648D">
        <w:rPr>
          <w:b/>
          <w:bCs/>
          <w:snapToGrid w:val="0"/>
          <w:szCs w:val="20"/>
        </w:rPr>
        <w:tab/>
        <w:t>Centralized Dispatch</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BA7A09" w:rsidRPr="0003648D" w:rsidRDefault="00BA7A09" w:rsidP="00BA7A09">
      <w:pPr>
        <w:spacing w:after="240"/>
        <w:ind w:left="720" w:hanging="720"/>
        <w:rPr>
          <w:szCs w:val="20"/>
        </w:rPr>
      </w:pPr>
      <w:r w:rsidRPr="0003648D">
        <w:rPr>
          <w:szCs w:val="20"/>
        </w:rPr>
        <w:t>(1)</w:t>
      </w:r>
      <w:r w:rsidRPr="0003648D">
        <w:rPr>
          <w:szCs w:val="20"/>
        </w:rPr>
        <w:tab/>
        <w:t>ERCOT shall centrally Dispatch Resources and Transmission Facilities under these Protocols, including deploying energy by establishing Base Points, and Emergency Base Points, and by deploying Regulation Service, Responsive Reserve (RRS) service,</w:t>
      </w:r>
      <w:ins w:id="875" w:author="STEC" w:date="2018-09-14T16:45:00Z">
        <w:r w:rsidR="00264AC7">
          <w:rPr>
            <w:szCs w:val="20"/>
          </w:rPr>
          <w:t xml:space="preserve"> </w:t>
        </w:r>
        <w:del w:id="876" w:author="STEC" w:date="2018-09-18T14:26:00Z">
          <w:r w:rsidR="00264AC7" w:rsidRPr="0003648D" w:rsidDel="00424E07">
            <w:rPr>
              <w:szCs w:val="20"/>
            </w:rPr>
            <w:delText>,</w:delText>
          </w:r>
        </w:del>
        <w:r w:rsidR="00264AC7" w:rsidRPr="0003648D">
          <w:rPr>
            <w:szCs w:val="20"/>
          </w:rPr>
          <w:t xml:space="preserve"> </w:t>
        </w:r>
        <w:r w:rsidR="00264AC7" w:rsidRPr="007279C0">
          <w:t xml:space="preserve">ERCOT Contingency Reserve Service </w:t>
        </w:r>
        <w:r w:rsidR="00264AC7">
          <w:t>(ECRS),</w:t>
        </w:r>
      </w:ins>
      <w:r w:rsidRPr="0003648D">
        <w:rPr>
          <w:szCs w:val="20"/>
        </w:rPr>
        <w:t xml:space="preserve"> and Non-Spinning Reserve (Non-Spin) service to ensure operational security.  </w:t>
      </w:r>
      <w:ins w:id="877" w:author="STEC" w:date="2018-09-14T16:45:00Z">
        <w:r w:rsidR="00264AC7">
          <w:rPr>
            <w:szCs w:val="20"/>
          </w:rPr>
          <w:t>RRS</w:t>
        </w:r>
        <w:r w:rsidR="00264AC7" w:rsidRPr="0003648D">
          <w:rPr>
            <w:szCs w:val="20"/>
          </w:rPr>
          <w:t xml:space="preserve"> shall be self-deployed in response to frequency deviations</w:t>
        </w:r>
        <w:r w:rsidR="00264AC7">
          <w:rPr>
            <w:szCs w:val="20"/>
          </w:rPr>
          <w:t xml:space="preserve"> or as specified in the Operating Guides</w:t>
        </w:r>
      </w:ins>
      <w:ins w:id="878" w:author="STEC" w:date="2018-09-28T14:27:00Z">
        <w:r w:rsidR="00C52FF1">
          <w:rPr>
            <w:szCs w:val="20"/>
          </w:rPr>
          <w:t xml:space="preserve"> Section 4.8 </w:t>
        </w:r>
        <w:r w:rsidR="00C52FF1" w:rsidRPr="00685C10">
          <w:rPr>
            <w:b/>
            <w:szCs w:val="20"/>
          </w:rPr>
          <w:t>Responsive Reserve Service During Scarcity Conditions</w:t>
        </w:r>
      </w:ins>
      <w:ins w:id="879" w:author="STEC" w:date="2018-09-14T16:45:00Z">
        <w:r w:rsidR="00264AC7" w:rsidRPr="0003648D">
          <w:rPr>
            <w:szCs w:val="20"/>
          </w:rPr>
          <w:t>.</w:t>
        </w:r>
      </w:ins>
      <w:ins w:id="880" w:author="STEC" w:date="2018-09-27T10:55:00Z">
        <w:del w:id="881" w:author="STEC" w:date="2018-09-28T16:08:00Z">
          <w:r w:rsidR="00EA7001" w:rsidDel="00F514B3">
            <w:rPr>
              <w:szCs w:val="20"/>
            </w:rPr>
            <w:delText>*</w:delText>
          </w:r>
        </w:del>
      </w:ins>
    </w:p>
    <w:p w:rsidR="00BA7A09" w:rsidRPr="0003648D" w:rsidRDefault="00BA7A09" w:rsidP="00BA7A09">
      <w:pPr>
        <w:spacing w:after="240"/>
        <w:ind w:left="720" w:hanging="720"/>
        <w:rPr>
          <w:szCs w:val="20"/>
        </w:rPr>
      </w:pPr>
      <w:r w:rsidRPr="0003648D">
        <w:rPr>
          <w:szCs w:val="20"/>
        </w:rPr>
        <w:t>(2)</w:t>
      </w:r>
      <w:r w:rsidRPr="0003648D">
        <w:rPr>
          <w:szCs w:val="20"/>
        </w:rPr>
        <w:tab/>
        <w:t>ERCOT shall verify that either an Energy 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through the Market Information System (MIS) Certified Area.</w:t>
      </w:r>
    </w:p>
    <w:p w:rsidR="00BA7A09" w:rsidRPr="0003648D" w:rsidRDefault="00BA7A09" w:rsidP="00BA7A09">
      <w:pPr>
        <w:spacing w:after="240"/>
        <w:ind w:left="720" w:hanging="720"/>
        <w:rPr>
          <w:szCs w:val="20"/>
        </w:rPr>
      </w:pPr>
      <w:r w:rsidRPr="0003648D">
        <w:rPr>
          <w:szCs w:val="20"/>
        </w:rPr>
        <w:t>(3)</w:t>
      </w:r>
      <w:r w:rsidRPr="0003648D">
        <w:rPr>
          <w:szCs w:val="20"/>
        </w:rPr>
        <w:tab/>
        <w:t>ERCOT may only issue Dispatch Instructions for the Real-Time operation of Transmission Facilities to a Transmission Service Provider (TSP), for the Real-Time operation of distribution facilities to a Distribution Service Provider (DSP), or for a Resource to the QSE that represents it.</w:t>
      </w:r>
    </w:p>
    <w:p w:rsidR="00BA7A09" w:rsidRPr="0003648D" w:rsidRDefault="00BA7A09" w:rsidP="00BA7A09">
      <w:pPr>
        <w:spacing w:after="240"/>
        <w:ind w:left="720" w:hanging="720"/>
        <w:rPr>
          <w:szCs w:val="20"/>
        </w:rPr>
      </w:pPr>
      <w:r w:rsidRPr="0003648D">
        <w:rPr>
          <w:szCs w:val="20"/>
        </w:rPr>
        <w:t>(4)</w:t>
      </w:r>
      <w:r w:rsidRPr="0003648D">
        <w:rPr>
          <w:szCs w:val="20"/>
        </w:rPr>
        <w:tab/>
        <w:t>ERCOT shall post shift schedules on the MIS Secure Area.</w:t>
      </w:r>
    </w:p>
    <w:p w:rsidR="00BA7A09" w:rsidRPr="0003648D" w:rsidRDefault="00BA7A09" w:rsidP="00BA7A09">
      <w:pPr>
        <w:keepNext/>
        <w:widowControl w:val="0"/>
        <w:tabs>
          <w:tab w:val="left" w:pos="1260"/>
        </w:tabs>
        <w:spacing w:before="480" w:after="240"/>
        <w:ind w:left="1267" w:hanging="1267"/>
        <w:outlineLvl w:val="3"/>
        <w:rPr>
          <w:b/>
          <w:bCs/>
          <w:snapToGrid w:val="0"/>
          <w:szCs w:val="20"/>
        </w:rPr>
      </w:pPr>
      <w:bookmarkStart w:id="882" w:name="_Toc397504952"/>
      <w:bookmarkStart w:id="883" w:name="_Toc402357080"/>
      <w:bookmarkStart w:id="884" w:name="_Toc422486460"/>
      <w:bookmarkStart w:id="885" w:name="_Toc433093312"/>
      <w:bookmarkStart w:id="886" w:name="_Toc433093470"/>
      <w:bookmarkStart w:id="887" w:name="_Toc440874699"/>
      <w:bookmarkStart w:id="888" w:name="_Toc448142254"/>
      <w:bookmarkStart w:id="889" w:name="_Toc448142411"/>
      <w:bookmarkStart w:id="890" w:name="_Toc458770247"/>
      <w:bookmarkStart w:id="891" w:name="_Toc459294215"/>
      <w:bookmarkStart w:id="892" w:name="_Toc463262708"/>
      <w:bookmarkStart w:id="893" w:name="_Toc468286782"/>
      <w:bookmarkStart w:id="894" w:name="_Toc481502828"/>
      <w:bookmarkStart w:id="895" w:name="_Toc496079996"/>
      <w:bookmarkStart w:id="896" w:name="_Toc496080151"/>
      <w:r w:rsidRPr="0003648D">
        <w:rPr>
          <w:b/>
          <w:bCs/>
          <w:snapToGrid w:val="0"/>
          <w:szCs w:val="20"/>
        </w:rPr>
        <w:t>6.5.5.2</w:t>
      </w:r>
      <w:r w:rsidRPr="0003648D">
        <w:rPr>
          <w:b/>
          <w:bCs/>
          <w:snapToGrid w:val="0"/>
          <w:szCs w:val="20"/>
        </w:rPr>
        <w:tab/>
        <w:t>Operational Data Requirements</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rsidR="00BA7A09" w:rsidRPr="0003648D" w:rsidRDefault="00BA7A09" w:rsidP="00BA7A09">
      <w:pPr>
        <w:spacing w:after="240"/>
        <w:ind w:left="720" w:hanging="720"/>
        <w:rPr>
          <w:szCs w:val="20"/>
        </w:rPr>
      </w:pPr>
      <w:r w:rsidRPr="0003648D">
        <w:rPr>
          <w:szCs w:val="20"/>
        </w:rPr>
        <w:t>(1)</w:t>
      </w:r>
      <w:r w:rsidRPr="0003648D">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rsidR="00BA7A09" w:rsidRPr="0003648D" w:rsidRDefault="00BA7A09" w:rsidP="00BA7A09">
      <w:pPr>
        <w:spacing w:after="240"/>
        <w:ind w:left="720" w:hanging="720"/>
        <w:rPr>
          <w:szCs w:val="20"/>
        </w:rPr>
      </w:pPr>
      <w:r w:rsidRPr="0003648D">
        <w:rPr>
          <w:szCs w:val="20"/>
        </w:rPr>
        <w:t>(2)</w:t>
      </w:r>
      <w:r w:rsidRPr="0003648D">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rsidR="00BA7A09" w:rsidRPr="0003648D" w:rsidRDefault="00BA7A09" w:rsidP="00BA7A09">
      <w:pPr>
        <w:spacing w:after="240"/>
        <w:ind w:left="1440" w:hanging="720"/>
        <w:rPr>
          <w:szCs w:val="20"/>
        </w:rPr>
      </w:pPr>
      <w:r w:rsidRPr="0003648D">
        <w:rPr>
          <w:szCs w:val="20"/>
        </w:rPr>
        <w:t>(a)</w:t>
      </w:r>
      <w:r w:rsidRPr="0003648D">
        <w:rPr>
          <w:szCs w:val="20"/>
        </w:rPr>
        <w:tab/>
        <w:t xml:space="preserve">Net real power (in MW) as measured by installed power metering or as calculated in accordance with the Operating Guides based on metered gross real power and </w:t>
      </w:r>
      <w:r w:rsidRPr="0003648D">
        <w:rPr>
          <w:szCs w:val="20"/>
        </w:rPr>
        <w:lastRenderedPageBreak/>
        <w:t>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rsidR="00BA7A09" w:rsidRPr="0003648D" w:rsidRDefault="00BA7A09" w:rsidP="00BA7A09">
      <w:pPr>
        <w:spacing w:after="240"/>
        <w:ind w:left="1440" w:hanging="720"/>
        <w:rPr>
          <w:szCs w:val="20"/>
        </w:rPr>
      </w:pPr>
      <w:r w:rsidRPr="0003648D">
        <w:rPr>
          <w:szCs w:val="20"/>
        </w:rPr>
        <w:t>(b)</w:t>
      </w:r>
      <w:r w:rsidRPr="0003648D">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rsidR="00BA7A09" w:rsidRPr="0003648D" w:rsidRDefault="00BA7A09" w:rsidP="00BA7A09">
      <w:pPr>
        <w:spacing w:after="240"/>
        <w:ind w:left="1440" w:hanging="720"/>
        <w:rPr>
          <w:szCs w:val="20"/>
        </w:rPr>
      </w:pPr>
      <w:r w:rsidRPr="0003648D">
        <w:rPr>
          <w:szCs w:val="20"/>
        </w:rPr>
        <w:t>(c)</w:t>
      </w:r>
      <w:r w:rsidRPr="0003648D">
        <w:rPr>
          <w:szCs w:val="20"/>
        </w:rPr>
        <w:tab/>
        <w:t>Gross Reactive Power (in Megavolt-Amperes reactive (MVAr));</w:t>
      </w:r>
    </w:p>
    <w:p w:rsidR="00BA7A09" w:rsidRPr="0003648D" w:rsidRDefault="00BA7A09" w:rsidP="00BA7A09">
      <w:pPr>
        <w:spacing w:after="240"/>
        <w:ind w:left="1440" w:hanging="720"/>
        <w:rPr>
          <w:szCs w:val="20"/>
        </w:rPr>
      </w:pPr>
      <w:r w:rsidRPr="0003648D">
        <w:rPr>
          <w:szCs w:val="20"/>
        </w:rPr>
        <w:t>(d)</w:t>
      </w:r>
      <w:r w:rsidRPr="0003648D">
        <w:rPr>
          <w:szCs w:val="20"/>
        </w:rPr>
        <w:tab/>
        <w:t>Net Reactive Power (in MVAr);</w:t>
      </w:r>
    </w:p>
    <w:p w:rsidR="00BA7A09" w:rsidRPr="0003648D" w:rsidRDefault="00BA7A09" w:rsidP="00BA7A09">
      <w:pPr>
        <w:spacing w:after="240"/>
        <w:ind w:left="1440" w:hanging="720"/>
        <w:rPr>
          <w:szCs w:val="20"/>
        </w:rPr>
      </w:pPr>
      <w:r w:rsidRPr="0003648D">
        <w:rPr>
          <w:szCs w:val="20"/>
        </w:rPr>
        <w:t>(e)</w:t>
      </w:r>
      <w:r w:rsidRPr="0003648D">
        <w:rPr>
          <w:szCs w:val="20"/>
        </w:rPr>
        <w:tab/>
        <w:t>Power to standby transformers serving plant auxiliary Load;</w:t>
      </w:r>
    </w:p>
    <w:p w:rsidR="00BA7A09" w:rsidRPr="0003648D" w:rsidRDefault="00BA7A09" w:rsidP="00BA7A09">
      <w:pPr>
        <w:spacing w:after="240"/>
        <w:ind w:left="1440" w:hanging="720"/>
        <w:rPr>
          <w:szCs w:val="20"/>
        </w:rPr>
      </w:pPr>
      <w:r w:rsidRPr="0003648D">
        <w:rPr>
          <w:szCs w:val="20"/>
        </w:rPr>
        <w:t>(f)</w:t>
      </w:r>
      <w:r w:rsidRPr="0003648D">
        <w:rPr>
          <w:szCs w:val="20"/>
        </w:rPr>
        <w:tab/>
        <w:t>Status of switching devices in the plant switchyard not monitored by the TSP or DSP affecting flows on the ERCOT Transmission Grid;</w:t>
      </w:r>
    </w:p>
    <w:p w:rsidR="00BA7A09" w:rsidRPr="0003648D" w:rsidRDefault="00BA7A09" w:rsidP="00BA7A09">
      <w:pPr>
        <w:spacing w:after="240"/>
        <w:ind w:left="1440" w:hanging="720"/>
        <w:rPr>
          <w:szCs w:val="20"/>
        </w:rPr>
      </w:pPr>
      <w:r w:rsidRPr="0003648D">
        <w:rPr>
          <w:szCs w:val="20"/>
        </w:rPr>
        <w:t>(g)</w:t>
      </w:r>
      <w:r w:rsidRPr="0003648D">
        <w:rPr>
          <w:szCs w:val="20"/>
        </w:rPr>
        <w:tab/>
        <w:t>Any data mutually agreed to by ERCOT and the QSE to adequately manage system reliability;</w:t>
      </w:r>
    </w:p>
    <w:p w:rsidR="00BA7A09" w:rsidRPr="0003648D" w:rsidRDefault="00BA7A09" w:rsidP="00BA7A09">
      <w:pPr>
        <w:spacing w:after="240"/>
        <w:ind w:left="1440" w:hanging="720"/>
        <w:rPr>
          <w:szCs w:val="20"/>
        </w:rPr>
      </w:pPr>
      <w:r w:rsidRPr="0003648D">
        <w:rPr>
          <w:szCs w:val="20"/>
        </w:rPr>
        <w:t>(h)</w:t>
      </w:r>
      <w:r w:rsidRPr="0003648D">
        <w:rPr>
          <w:szCs w:val="20"/>
        </w:rPr>
        <w:tab/>
        <w:t>Generation Resource breaker and switch status;</w:t>
      </w:r>
    </w:p>
    <w:p w:rsidR="00BA7A09" w:rsidRPr="0003648D" w:rsidRDefault="00BA7A09" w:rsidP="00BA7A09">
      <w:pPr>
        <w:spacing w:after="240"/>
        <w:ind w:left="1440" w:hanging="720"/>
        <w:rPr>
          <w:szCs w:val="20"/>
        </w:rPr>
      </w:pPr>
      <w:r w:rsidRPr="0003648D">
        <w:rPr>
          <w:szCs w:val="20"/>
        </w:rPr>
        <w:t>(i)</w:t>
      </w:r>
      <w:r w:rsidRPr="0003648D">
        <w:rPr>
          <w:szCs w:val="20"/>
        </w:rPr>
        <w:tab/>
        <w:t xml:space="preserve">HSL (Combined Cycle Generation Resources) shall:  </w:t>
      </w:r>
    </w:p>
    <w:p w:rsidR="00BA7A09" w:rsidRPr="0003648D" w:rsidRDefault="00BA7A09" w:rsidP="00BA7A09">
      <w:pPr>
        <w:spacing w:after="240"/>
        <w:ind w:left="2160" w:hanging="720"/>
        <w:rPr>
          <w:szCs w:val="20"/>
        </w:rPr>
      </w:pPr>
      <w:r w:rsidRPr="0003648D">
        <w:rPr>
          <w:szCs w:val="20"/>
        </w:rPr>
        <w:t>(i)</w:t>
      </w:r>
      <w:r w:rsidRPr="0003648D">
        <w:rPr>
          <w:szCs w:val="20"/>
        </w:rPr>
        <w:tab/>
        <w:t xml:space="preserve">Submit the HSL of the current operating configuration; and </w:t>
      </w:r>
    </w:p>
    <w:p w:rsidR="00BA7A09" w:rsidRPr="0003648D" w:rsidRDefault="00BA7A09" w:rsidP="00BA7A09">
      <w:pPr>
        <w:spacing w:after="240"/>
        <w:ind w:left="2160" w:hanging="720"/>
        <w:rPr>
          <w:szCs w:val="20"/>
        </w:rPr>
      </w:pPr>
      <w:r w:rsidRPr="0003648D">
        <w:rPr>
          <w:szCs w:val="20"/>
        </w:rPr>
        <w:t>(ii)</w:t>
      </w:r>
      <w:r w:rsidRPr="0003648D">
        <w:rPr>
          <w:szCs w:val="20"/>
        </w:rPr>
        <w:tab/>
        <w:t>When providing RRS, update the HSL as needed, to be consistent with Resource performance limitations of RRS provision;</w:t>
      </w:r>
    </w:p>
    <w:p w:rsidR="00BA7A09" w:rsidRPr="0003648D" w:rsidRDefault="00BA7A09" w:rsidP="00BA7A09">
      <w:pPr>
        <w:ind w:left="1440" w:hanging="720"/>
        <w:rPr>
          <w:szCs w:val="20"/>
        </w:rPr>
      </w:pPr>
      <w:r w:rsidRPr="0003648D">
        <w:rPr>
          <w:szCs w:val="20"/>
        </w:rPr>
        <w:t>(j)</w:t>
      </w:r>
      <w:r w:rsidRPr="0003648D">
        <w:rPr>
          <w:szCs w:val="20"/>
        </w:rPr>
        <w:tab/>
        <w:t xml:space="preserve">NFRC currently available (unloaded) and included in the HSL of the Combined Cycle Generation Resource’s current configuration; </w:t>
      </w:r>
    </w:p>
    <w:p w:rsidR="00BA7A09" w:rsidRPr="0003648D" w:rsidRDefault="00BA7A09" w:rsidP="00BA7A09">
      <w:pPr>
        <w:spacing w:before="240" w:after="240"/>
        <w:ind w:left="1440" w:hanging="720"/>
        <w:rPr>
          <w:szCs w:val="20"/>
        </w:rPr>
      </w:pPr>
      <w:r w:rsidRPr="0003648D">
        <w:rPr>
          <w:szCs w:val="20"/>
        </w:rPr>
        <w:t>(k)</w:t>
      </w:r>
      <w:r w:rsidRPr="0003648D">
        <w:rPr>
          <w:szCs w:val="20"/>
        </w:rPr>
        <w:tab/>
        <w:t>High Emergency Limit (HEL), under Section 6.5.9.2, Failure of the SCED Process;</w:t>
      </w:r>
    </w:p>
    <w:p w:rsidR="00BA7A09" w:rsidRPr="0003648D" w:rsidRDefault="00BA7A09" w:rsidP="00BA7A09">
      <w:pPr>
        <w:spacing w:after="240"/>
        <w:ind w:left="1440" w:hanging="720"/>
        <w:rPr>
          <w:szCs w:val="20"/>
        </w:rPr>
      </w:pPr>
      <w:r w:rsidRPr="0003648D">
        <w:rPr>
          <w:szCs w:val="20"/>
        </w:rPr>
        <w:t>(l)</w:t>
      </w:r>
      <w:r w:rsidRPr="0003648D">
        <w:rPr>
          <w:szCs w:val="20"/>
        </w:rPr>
        <w:tab/>
        <w:t xml:space="preserve">Low Emergency Limit (LEL), under Section 6.5.9.2; </w:t>
      </w:r>
    </w:p>
    <w:p w:rsidR="00BA7A09" w:rsidRPr="0003648D" w:rsidRDefault="00BA7A09" w:rsidP="00BA7A09">
      <w:pPr>
        <w:spacing w:after="240"/>
        <w:ind w:left="1440" w:hanging="720"/>
        <w:rPr>
          <w:szCs w:val="20"/>
        </w:rPr>
      </w:pPr>
      <w:r w:rsidRPr="0003648D">
        <w:rPr>
          <w:szCs w:val="20"/>
        </w:rPr>
        <w:t>(m)</w:t>
      </w:r>
      <w:r w:rsidRPr="0003648D">
        <w:rPr>
          <w:szCs w:val="20"/>
        </w:rPr>
        <w:tab/>
        <w:t>LSL;</w:t>
      </w:r>
    </w:p>
    <w:p w:rsidR="00BA7A09" w:rsidRPr="0003648D" w:rsidRDefault="00BA7A09" w:rsidP="00BA7A09">
      <w:pPr>
        <w:spacing w:after="240"/>
        <w:ind w:left="1440" w:hanging="720"/>
        <w:rPr>
          <w:szCs w:val="20"/>
        </w:rPr>
      </w:pPr>
      <w:r w:rsidRPr="0003648D">
        <w:rPr>
          <w:szCs w:val="20"/>
        </w:rPr>
        <w:t>(n)</w:t>
      </w:r>
      <w:r w:rsidRPr="0003648D">
        <w:rPr>
          <w:szCs w:val="20"/>
        </w:rPr>
        <w:tab/>
        <w:t>Configuration identification for Combined Cycle Generation Resources;</w:t>
      </w:r>
    </w:p>
    <w:p w:rsidR="00BA7A09" w:rsidRPr="0003648D" w:rsidRDefault="00BA7A09" w:rsidP="00BA7A09">
      <w:pPr>
        <w:spacing w:after="240"/>
        <w:ind w:left="1440" w:hanging="720"/>
        <w:rPr>
          <w:szCs w:val="20"/>
        </w:rPr>
      </w:pPr>
      <w:r w:rsidRPr="0003648D">
        <w:rPr>
          <w:szCs w:val="20"/>
        </w:rPr>
        <w:lastRenderedPageBreak/>
        <w:t>(o)</w:t>
      </w:r>
      <w:r w:rsidRPr="0003648D">
        <w:rPr>
          <w:szCs w:val="20"/>
        </w:rPr>
        <w:tab/>
        <w:t>Ancillary Service Schedule for each quantity of RRS and Non-Spin which is equal to the Ancillary Service Resource Responsibility minus the amount of Ancillary Service deployment;</w:t>
      </w:r>
    </w:p>
    <w:p w:rsidR="00BA7A09" w:rsidRPr="0003648D" w:rsidRDefault="00BA7A09" w:rsidP="00BA7A09">
      <w:pPr>
        <w:spacing w:after="240"/>
        <w:ind w:left="2160" w:hanging="720"/>
        <w:rPr>
          <w:szCs w:val="20"/>
        </w:rPr>
      </w:pPr>
      <w:r w:rsidRPr="0003648D">
        <w:rPr>
          <w:szCs w:val="20"/>
        </w:rPr>
        <w:t>(i)</w:t>
      </w:r>
      <w:r w:rsidRPr="0003648D">
        <w:rPr>
          <w:szCs w:val="20"/>
        </w:rPr>
        <w:tab/>
        <w:t xml:space="preserve">For On-line Non-Spin, Ancillary Service Schedule shall be set to zero;  </w:t>
      </w:r>
    </w:p>
    <w:p w:rsidR="00BA7A09" w:rsidRPr="0003648D" w:rsidRDefault="00BA7A09" w:rsidP="00BA7A09">
      <w:pPr>
        <w:spacing w:after="240"/>
        <w:ind w:left="2160" w:hanging="720"/>
        <w:rPr>
          <w:szCs w:val="20"/>
        </w:rPr>
      </w:pPr>
      <w:r w:rsidRPr="0003648D">
        <w:rPr>
          <w:szCs w:val="20"/>
        </w:rPr>
        <w:t>(ii)</w:t>
      </w:r>
      <w:r w:rsidRPr="0003648D">
        <w:rPr>
          <w:szCs w:val="20"/>
        </w:rPr>
        <w:tab/>
        <w:t xml:space="preserve">For Off-Line Non-Spin and for On-Line Non-Spin using Off-Line power augmentation technology the Ancillary Service Schedule shall equal the Non-Spin obligation and then </w:t>
      </w:r>
      <w:r w:rsidRPr="0003648D">
        <w:rPr>
          <w:color w:val="000000"/>
          <w:szCs w:val="20"/>
        </w:rPr>
        <w:t>shall</w:t>
      </w:r>
      <w:r w:rsidRPr="0003648D">
        <w:rPr>
          <w:color w:val="595959"/>
          <w:szCs w:val="20"/>
        </w:rPr>
        <w:t xml:space="preserve"> </w:t>
      </w:r>
      <w:r w:rsidRPr="0003648D">
        <w:rPr>
          <w:szCs w:val="20"/>
        </w:rPr>
        <w:t>be set to zero within 20 minutes following Non-Spin deployment;</w:t>
      </w:r>
    </w:p>
    <w:p w:rsidR="00BA7A09" w:rsidRPr="0003648D" w:rsidRDefault="00BA7A09" w:rsidP="00BA7A09">
      <w:pPr>
        <w:spacing w:after="240"/>
        <w:ind w:left="1440" w:hanging="720"/>
        <w:rPr>
          <w:szCs w:val="20"/>
        </w:rPr>
      </w:pPr>
      <w:r w:rsidRPr="0003648D">
        <w:rPr>
          <w:szCs w:val="20"/>
        </w:rPr>
        <w:t>(p)</w:t>
      </w:r>
      <w:r w:rsidRPr="0003648D">
        <w:rPr>
          <w:szCs w:val="20"/>
        </w:rPr>
        <w:tab/>
        <w:t>Ancillary Service Resource Responsibility for each quantity of Regulation Up Service (Reg-Up), Regulation Down Service (Reg-Down), RRS</w:t>
      </w:r>
      <w:ins w:id="897" w:author="STEC" w:date="2018-09-14T16:45:00Z">
        <w:r w:rsidR="00264AC7">
          <w:rPr>
            <w:szCs w:val="20"/>
          </w:rPr>
          <w:t>, ECRS,</w:t>
        </w:r>
      </w:ins>
      <w:r w:rsidRPr="0003648D">
        <w:rPr>
          <w:szCs w:val="20"/>
        </w:rPr>
        <w:t xml:space="preserve"> and Non-Spin.  The sum of Ancillary Service Resource Responsibility for all Resources in a QSE is equal to the Ancillary Service Supply Responsibility for that QSE;</w:t>
      </w:r>
    </w:p>
    <w:p w:rsidR="00BA7A09" w:rsidRPr="0003648D" w:rsidRDefault="00BA7A09" w:rsidP="00BA7A09">
      <w:pPr>
        <w:spacing w:after="240"/>
        <w:ind w:left="1440" w:hanging="720"/>
        <w:rPr>
          <w:szCs w:val="20"/>
        </w:rPr>
      </w:pPr>
      <w:r w:rsidRPr="0003648D">
        <w:rPr>
          <w:szCs w:val="20"/>
        </w:rPr>
        <w:t>(q)</w:t>
      </w:r>
      <w:r w:rsidRPr="0003648D">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rsidR="00BA7A09" w:rsidRPr="0003648D" w:rsidRDefault="00BA7A09" w:rsidP="00BA7A09">
      <w:pPr>
        <w:spacing w:after="240"/>
        <w:ind w:left="1440" w:hanging="720"/>
        <w:rPr>
          <w:szCs w:val="20"/>
        </w:rPr>
      </w:pPr>
      <w:r w:rsidRPr="0003648D">
        <w:rPr>
          <w:szCs w:val="20"/>
        </w:rPr>
        <w:t>(r)</w:t>
      </w:r>
      <w:r w:rsidRPr="0003648D">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rsidR="00BA7A09" w:rsidRPr="0003648D" w:rsidRDefault="00BA7A09" w:rsidP="00BA7A09">
      <w:pPr>
        <w:spacing w:after="240"/>
        <w:ind w:left="720" w:hanging="720"/>
        <w:rPr>
          <w:szCs w:val="20"/>
        </w:rPr>
      </w:pPr>
      <w:r w:rsidRPr="0003648D">
        <w:rPr>
          <w:szCs w:val="20"/>
        </w:rPr>
        <w:t>(3)</w:t>
      </w:r>
      <w:r w:rsidRPr="0003648D">
        <w:rPr>
          <w:szCs w:val="20"/>
        </w:rPr>
        <w:tab/>
        <w:t xml:space="preserve">For each </w:t>
      </w:r>
      <w:r w:rsidRPr="0003648D">
        <w:rPr>
          <w:iCs/>
          <w:szCs w:val="20"/>
        </w:rPr>
        <w:t>Intermittent Renewable Resource (IRR)</w:t>
      </w:r>
      <w:r w:rsidRPr="0003648D">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rsidR="00BA7A09" w:rsidRPr="0003648D" w:rsidRDefault="00BA7A09" w:rsidP="00BA7A09">
      <w:pPr>
        <w:spacing w:after="240"/>
        <w:ind w:left="720" w:hanging="720"/>
        <w:rPr>
          <w:szCs w:val="20"/>
        </w:rPr>
      </w:pPr>
      <w:r w:rsidRPr="0003648D">
        <w:rPr>
          <w:iCs/>
          <w:szCs w:val="20"/>
        </w:rPr>
        <w:t>(4)</w:t>
      </w:r>
      <w:r w:rsidRPr="0003648D">
        <w:rPr>
          <w:iCs/>
          <w:szCs w:val="20"/>
        </w:rPr>
        <w:tab/>
        <w:t>For each Aggregate Generation Resource (AGR), the QSE shall telemeter the number of its generators online.</w:t>
      </w:r>
    </w:p>
    <w:p w:rsidR="00BA7A09" w:rsidRPr="0003648D" w:rsidRDefault="00BA7A09" w:rsidP="00BA7A09">
      <w:pPr>
        <w:spacing w:after="240"/>
        <w:ind w:left="720" w:hanging="720"/>
        <w:rPr>
          <w:szCs w:val="20"/>
        </w:rPr>
      </w:pPr>
      <w:r w:rsidRPr="0003648D">
        <w:rPr>
          <w:szCs w:val="20"/>
        </w:rPr>
        <w:t>(5)</w:t>
      </w:r>
      <w:r w:rsidRPr="0003648D">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3648D">
        <w:rPr>
          <w:b/>
          <w:szCs w:val="20"/>
        </w:rPr>
        <w:t xml:space="preserve"> </w:t>
      </w:r>
    </w:p>
    <w:p w:rsidR="00BA7A09" w:rsidRPr="0003648D" w:rsidRDefault="00BA7A09" w:rsidP="00BA7A09">
      <w:pPr>
        <w:spacing w:after="240"/>
        <w:ind w:left="1440" w:hanging="720"/>
        <w:rPr>
          <w:szCs w:val="20"/>
        </w:rPr>
      </w:pPr>
      <w:r w:rsidRPr="0003648D">
        <w:rPr>
          <w:szCs w:val="20"/>
        </w:rPr>
        <w:t>(a)</w:t>
      </w:r>
      <w:r w:rsidRPr="0003648D">
        <w:rPr>
          <w:szCs w:val="20"/>
        </w:rPr>
        <w:tab/>
        <w:t>Load Resource net real power consumption (in MW);</w:t>
      </w:r>
    </w:p>
    <w:p w:rsidR="00BA7A09" w:rsidRPr="0003648D" w:rsidRDefault="00BA7A09" w:rsidP="00BA7A09">
      <w:pPr>
        <w:spacing w:after="240"/>
        <w:ind w:left="1440" w:hanging="720"/>
        <w:rPr>
          <w:szCs w:val="20"/>
        </w:rPr>
      </w:pPr>
      <w:r w:rsidRPr="0003648D">
        <w:rPr>
          <w:szCs w:val="20"/>
        </w:rPr>
        <w:lastRenderedPageBreak/>
        <w:t>(b)</w:t>
      </w:r>
      <w:r w:rsidRPr="0003648D">
        <w:rPr>
          <w:szCs w:val="20"/>
        </w:rPr>
        <w:tab/>
        <w:t>Any data mutually agreed to by ERCOT and the QSE to adequately manage system reliability;</w:t>
      </w:r>
    </w:p>
    <w:p w:rsidR="00BA7A09" w:rsidRPr="0003648D" w:rsidRDefault="00BA7A09" w:rsidP="00BA7A09">
      <w:pPr>
        <w:spacing w:after="240"/>
        <w:ind w:left="1440" w:hanging="720"/>
        <w:rPr>
          <w:szCs w:val="20"/>
        </w:rPr>
      </w:pPr>
      <w:r w:rsidRPr="0003648D">
        <w:rPr>
          <w:szCs w:val="20"/>
        </w:rPr>
        <w:t>(c)</w:t>
      </w:r>
      <w:r w:rsidRPr="0003648D">
        <w:rPr>
          <w:szCs w:val="20"/>
        </w:rPr>
        <w:tab/>
        <w:t>Load Resource breaker status;</w:t>
      </w:r>
    </w:p>
    <w:p w:rsidR="00BA7A09" w:rsidRPr="0003648D" w:rsidRDefault="00BA7A09" w:rsidP="00BA7A09">
      <w:pPr>
        <w:spacing w:after="240"/>
        <w:ind w:left="1440" w:hanging="720"/>
        <w:rPr>
          <w:szCs w:val="20"/>
          <w:lang w:val="it-IT"/>
        </w:rPr>
      </w:pPr>
      <w:r w:rsidRPr="0003648D">
        <w:rPr>
          <w:szCs w:val="20"/>
          <w:lang w:val="it-IT"/>
        </w:rPr>
        <w:t>(d)</w:t>
      </w:r>
      <w:r w:rsidRPr="0003648D">
        <w:rPr>
          <w:szCs w:val="20"/>
          <w:lang w:val="it-IT"/>
        </w:rPr>
        <w:tab/>
        <w:t>LPC (in MW);</w:t>
      </w:r>
    </w:p>
    <w:p w:rsidR="00BA7A09" w:rsidRPr="0003648D" w:rsidRDefault="00BA7A09" w:rsidP="00BA7A09">
      <w:pPr>
        <w:spacing w:after="240"/>
        <w:ind w:left="1440" w:hanging="720"/>
        <w:rPr>
          <w:szCs w:val="20"/>
          <w:lang w:val="it-IT"/>
        </w:rPr>
      </w:pPr>
      <w:r w:rsidRPr="0003648D">
        <w:rPr>
          <w:szCs w:val="20"/>
          <w:lang w:val="it-IT"/>
        </w:rPr>
        <w:t>(e)</w:t>
      </w:r>
      <w:r w:rsidRPr="0003648D">
        <w:rPr>
          <w:szCs w:val="20"/>
          <w:lang w:val="it-IT"/>
        </w:rPr>
        <w:tab/>
        <w:t>MPC (in MW);</w:t>
      </w:r>
    </w:p>
    <w:p w:rsidR="00BA7A09" w:rsidRPr="0003648D" w:rsidRDefault="00BA7A09" w:rsidP="00BA7A09">
      <w:pPr>
        <w:spacing w:after="240"/>
        <w:ind w:left="1440" w:hanging="720"/>
        <w:rPr>
          <w:szCs w:val="20"/>
        </w:rPr>
      </w:pPr>
      <w:r w:rsidRPr="0003648D">
        <w:rPr>
          <w:szCs w:val="20"/>
        </w:rPr>
        <w:t>(f)</w:t>
      </w:r>
      <w:r w:rsidRPr="0003648D">
        <w:rPr>
          <w:szCs w:val="20"/>
        </w:rPr>
        <w:tab/>
        <w:t>Ancillary Service Schedule (in MW) for each quantity of RRS</w:t>
      </w:r>
      <w:ins w:id="898" w:author="STEC" w:date="2018-09-14T16:47:00Z">
        <w:r w:rsidR="00264AC7">
          <w:rPr>
            <w:szCs w:val="20"/>
          </w:rPr>
          <w:t>, ECRS,</w:t>
        </w:r>
      </w:ins>
      <w:r w:rsidRPr="0003648D">
        <w:rPr>
          <w:szCs w:val="20"/>
        </w:rPr>
        <w:t xml:space="preserve"> and Non-Spin, which is equal to the Ancillary Service Resource Responsibility minus the amount of Ancillary Service deployment; </w:t>
      </w:r>
    </w:p>
    <w:p w:rsidR="00BA7A09" w:rsidRPr="0003648D" w:rsidRDefault="00BA7A09" w:rsidP="00BA7A09">
      <w:pPr>
        <w:spacing w:after="240"/>
        <w:ind w:left="1440" w:hanging="720"/>
        <w:rPr>
          <w:szCs w:val="20"/>
        </w:rPr>
      </w:pPr>
      <w:r w:rsidRPr="0003648D">
        <w:rPr>
          <w:szCs w:val="20"/>
        </w:rPr>
        <w:t>(g)</w:t>
      </w:r>
      <w:r w:rsidRPr="0003648D">
        <w:rPr>
          <w:szCs w:val="20"/>
        </w:rPr>
        <w:tab/>
        <w:t>Ancillary Service Resource Responsibility (in MW) for each quantity of Reg-Up and Reg-Down for Controllable Load Resources, and RRS</w:t>
      </w:r>
      <w:ins w:id="899" w:author="STEC" w:date="2018-09-14T16:51:00Z">
        <w:r w:rsidR="00E9418E">
          <w:rPr>
            <w:szCs w:val="20"/>
          </w:rPr>
          <w:t>, ECRS,</w:t>
        </w:r>
      </w:ins>
      <w:r w:rsidRPr="0003648D">
        <w:rPr>
          <w:szCs w:val="20"/>
        </w:rPr>
        <w:t xml:space="preserve"> and Non-Spin for all Load Resources;</w:t>
      </w:r>
    </w:p>
    <w:p w:rsidR="00BA7A09" w:rsidRPr="0003648D" w:rsidRDefault="00BA7A09" w:rsidP="00BA7A09">
      <w:pPr>
        <w:spacing w:after="240"/>
        <w:ind w:left="1440" w:hanging="720"/>
        <w:rPr>
          <w:szCs w:val="20"/>
        </w:rPr>
      </w:pPr>
      <w:r w:rsidRPr="0003648D">
        <w:rPr>
          <w:szCs w:val="20"/>
        </w:rPr>
        <w:t>(h)</w:t>
      </w:r>
      <w:r w:rsidRPr="0003648D">
        <w:rPr>
          <w:szCs w:val="20"/>
        </w:rPr>
        <w:tab/>
        <w:t xml:space="preserve">The status of the high-set under-frequency relay, if required for qualification; </w:t>
      </w:r>
    </w:p>
    <w:p w:rsidR="00BA7A09" w:rsidRPr="0003648D" w:rsidRDefault="00BA7A09" w:rsidP="00BA7A09">
      <w:pPr>
        <w:spacing w:after="240"/>
        <w:ind w:left="1440" w:hanging="720"/>
        <w:rPr>
          <w:szCs w:val="20"/>
        </w:rPr>
      </w:pPr>
      <w:r w:rsidRPr="0003648D">
        <w:rPr>
          <w:szCs w:val="20"/>
        </w:rPr>
        <w:t>(i)</w:t>
      </w:r>
      <w:r w:rsidRPr="0003648D">
        <w:rPr>
          <w:szCs w:val="20"/>
        </w:rPr>
        <w:tab/>
        <w:t xml:space="preserve">For a Controllable Load Resource providing Non-Spin, the Scheduled Power Consumption that represents zero Ancillary Service deployments; </w:t>
      </w:r>
    </w:p>
    <w:p w:rsidR="00BA7A09" w:rsidRPr="0003648D" w:rsidRDefault="00BA7A09" w:rsidP="00BA7A09">
      <w:pPr>
        <w:spacing w:after="240"/>
        <w:ind w:left="1440" w:hanging="720"/>
        <w:rPr>
          <w:szCs w:val="20"/>
        </w:rPr>
      </w:pPr>
      <w:r w:rsidRPr="0003648D">
        <w:rPr>
          <w:szCs w:val="20"/>
        </w:rPr>
        <w:t>(j)</w:t>
      </w:r>
      <w:r w:rsidRPr="0003648D">
        <w:rPr>
          <w:szCs w:val="20"/>
        </w:rPr>
        <w:tab/>
        <w:t>For a single-site Controllable Load Resource with registered maximum Demand response capacity of ten MW or greater, net Reactive Power (in MVAr);</w:t>
      </w:r>
    </w:p>
    <w:p w:rsidR="00BA7A09" w:rsidRPr="0003648D" w:rsidRDefault="00BA7A09" w:rsidP="00BA7A09">
      <w:pPr>
        <w:spacing w:after="240"/>
        <w:ind w:left="1440" w:hanging="720"/>
        <w:rPr>
          <w:szCs w:val="20"/>
        </w:rPr>
      </w:pPr>
      <w:r w:rsidRPr="0003648D">
        <w:rPr>
          <w:szCs w:val="20"/>
        </w:rPr>
        <w:t>(k)</w:t>
      </w:r>
      <w:r w:rsidRPr="0003648D">
        <w:rPr>
          <w:szCs w:val="20"/>
        </w:rPr>
        <w:tab/>
        <w:t xml:space="preserve">Resource Status (Resource Status shall be ONRL if high-set under-frequency relay is active); </w:t>
      </w:r>
    </w:p>
    <w:p w:rsidR="00BA7A09" w:rsidRPr="0003648D" w:rsidRDefault="00BA7A09" w:rsidP="00BA7A09">
      <w:pPr>
        <w:spacing w:after="240"/>
        <w:ind w:left="1440" w:hanging="720"/>
        <w:rPr>
          <w:szCs w:val="20"/>
        </w:rPr>
      </w:pPr>
      <w:r w:rsidRPr="0003648D">
        <w:rPr>
          <w:szCs w:val="20"/>
        </w:rPr>
        <w:t>(l)</w:t>
      </w:r>
      <w:r w:rsidRPr="0003648D">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rsidR="00BA7A09" w:rsidRPr="0003648D" w:rsidRDefault="00BA7A09" w:rsidP="00BA7A09">
      <w:pPr>
        <w:spacing w:after="240"/>
        <w:ind w:left="1440" w:hanging="720"/>
        <w:rPr>
          <w:szCs w:val="20"/>
        </w:rPr>
      </w:pPr>
      <w:r w:rsidRPr="0003648D">
        <w:rPr>
          <w:szCs w:val="20"/>
        </w:rPr>
        <w:t>(m)</w:t>
      </w:r>
      <w:r w:rsidRPr="0003648D">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rsidR="00BA7A09" w:rsidRPr="0003648D" w:rsidRDefault="00BA7A09" w:rsidP="00BA7A09">
      <w:pPr>
        <w:spacing w:after="240"/>
        <w:ind w:left="720" w:hanging="720"/>
        <w:rPr>
          <w:szCs w:val="20"/>
        </w:rPr>
      </w:pPr>
      <w:r w:rsidRPr="0003648D">
        <w:rPr>
          <w:szCs w:val="20"/>
        </w:rPr>
        <w:t>(6)</w:t>
      </w:r>
      <w:r w:rsidRPr="0003648D">
        <w:rPr>
          <w:szCs w:val="20"/>
        </w:rPr>
        <w:tab/>
        <w:t>A QSE with Resources used in SCED shall provide communications equipment to receive ERCOT-telemetered control deployments.</w:t>
      </w:r>
    </w:p>
    <w:p w:rsidR="00BA7A09" w:rsidRPr="0003648D" w:rsidRDefault="00BA7A09" w:rsidP="00BA7A09">
      <w:pPr>
        <w:spacing w:after="240"/>
        <w:ind w:left="720" w:hanging="720"/>
        <w:rPr>
          <w:szCs w:val="20"/>
        </w:rPr>
      </w:pPr>
      <w:r w:rsidRPr="0003648D">
        <w:rPr>
          <w:szCs w:val="20"/>
        </w:rPr>
        <w:t>(7)</w:t>
      </w:r>
      <w:r w:rsidRPr="0003648D">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rsidR="00BA7A09" w:rsidRPr="0003648D" w:rsidRDefault="00BA7A09" w:rsidP="00BA7A09">
      <w:pPr>
        <w:spacing w:after="240"/>
        <w:ind w:left="1440" w:hanging="720"/>
        <w:rPr>
          <w:szCs w:val="20"/>
        </w:rPr>
      </w:pPr>
      <w:r w:rsidRPr="0003648D">
        <w:rPr>
          <w:szCs w:val="20"/>
        </w:rPr>
        <w:lastRenderedPageBreak/>
        <w:t>(a)</w:t>
      </w:r>
      <w:r w:rsidRPr="0003648D">
        <w:rPr>
          <w:szCs w:val="20"/>
        </w:rPr>
        <w:tab/>
      </w:r>
      <w:r w:rsidRPr="0003648D">
        <w:rPr>
          <w:iCs/>
          <w:szCs w:val="20"/>
        </w:rPr>
        <w:t xml:space="preserve">Raise Block Status and Lower Block Status are telemetry points used in </w:t>
      </w:r>
      <w:r w:rsidRPr="0003648D">
        <w:rPr>
          <w:szCs w:val="20"/>
        </w:rPr>
        <w:t>transient unit conditions to communicate to ERCOT that a Resource’s ability to adjust its output has been unexpectedly impaired.</w:t>
      </w:r>
    </w:p>
    <w:p w:rsidR="00BA7A09" w:rsidRPr="0003648D" w:rsidRDefault="00BA7A09" w:rsidP="00BA7A09">
      <w:pPr>
        <w:spacing w:after="240"/>
        <w:ind w:left="1440" w:hanging="720"/>
        <w:rPr>
          <w:szCs w:val="20"/>
        </w:rPr>
      </w:pPr>
      <w:r w:rsidRPr="0003648D">
        <w:rPr>
          <w:szCs w:val="20"/>
        </w:rPr>
        <w:t>(b)</w:t>
      </w:r>
      <w:r w:rsidRPr="0003648D">
        <w:rPr>
          <w:szCs w:val="20"/>
        </w:rPr>
        <w:tab/>
        <w:t>When one or both of the telemetry points are enabled for a Resource, ERCOT will cease using the regulation capacity assigned to that Resource for Ancillary Service deployment.</w:t>
      </w:r>
    </w:p>
    <w:p w:rsidR="00BA7A09" w:rsidRPr="0003648D" w:rsidRDefault="00BA7A09" w:rsidP="00BA7A09">
      <w:pPr>
        <w:spacing w:after="240"/>
        <w:ind w:left="1440" w:hanging="720"/>
        <w:rPr>
          <w:szCs w:val="20"/>
        </w:rPr>
      </w:pPr>
      <w:r w:rsidRPr="0003648D">
        <w:rPr>
          <w:szCs w:val="20"/>
        </w:rPr>
        <w:t>(c)</w:t>
      </w:r>
      <w:r w:rsidRPr="0003648D">
        <w:rPr>
          <w:szCs w:val="20"/>
        </w:rPr>
        <w:tab/>
        <w:t>This hiatus of deployment will not excuse the Resource’s obligation to provide the Ancillary Services for which it has been committed.</w:t>
      </w:r>
    </w:p>
    <w:p w:rsidR="00BA7A09" w:rsidRPr="0003648D" w:rsidRDefault="00BA7A09" w:rsidP="00BA7A09">
      <w:pPr>
        <w:spacing w:after="240"/>
        <w:ind w:left="1440" w:hanging="720"/>
        <w:rPr>
          <w:szCs w:val="20"/>
        </w:rPr>
      </w:pPr>
      <w:r w:rsidRPr="0003648D">
        <w:rPr>
          <w:szCs w:val="20"/>
        </w:rPr>
        <w:t>(d)</w:t>
      </w:r>
      <w:r w:rsidRPr="0003648D">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rsidR="00BA7A09" w:rsidRPr="0003648D" w:rsidRDefault="00BA7A09" w:rsidP="00BA7A09">
      <w:pPr>
        <w:spacing w:after="240"/>
        <w:ind w:left="1440" w:hanging="720"/>
        <w:rPr>
          <w:szCs w:val="20"/>
        </w:rPr>
      </w:pPr>
      <w:r w:rsidRPr="0003648D">
        <w:rPr>
          <w:szCs w:val="20"/>
        </w:rPr>
        <w:t>(e)</w:t>
      </w:r>
      <w:r w:rsidRPr="0003648D">
        <w:rPr>
          <w:szCs w:val="20"/>
        </w:rPr>
        <w:tab/>
        <w:t xml:space="preserve">The Resource limits and Ancillary Service telemetry shall be updated as soon as practicable.  </w:t>
      </w:r>
      <w:r w:rsidRPr="0003648D">
        <w:rPr>
          <w:iCs/>
          <w:szCs w:val="20"/>
        </w:rPr>
        <w:t>Raise Block Status and Lower Block Status will then be disabled.</w:t>
      </w:r>
      <w:r w:rsidRPr="0003648D">
        <w:rPr>
          <w:szCs w:val="20"/>
        </w:rPr>
        <w:t xml:space="preserve"> </w:t>
      </w:r>
    </w:p>
    <w:p w:rsidR="00BA7A09" w:rsidRPr="0003648D" w:rsidRDefault="00BA7A09" w:rsidP="00BA7A09">
      <w:pPr>
        <w:spacing w:after="240"/>
        <w:ind w:left="720" w:hanging="720"/>
        <w:rPr>
          <w:szCs w:val="20"/>
        </w:rPr>
      </w:pPr>
      <w:r w:rsidRPr="0003648D">
        <w:rPr>
          <w:szCs w:val="20"/>
        </w:rPr>
        <w:t>(8)</w:t>
      </w:r>
      <w:r w:rsidRPr="0003648D">
        <w:rPr>
          <w:szCs w:val="20"/>
        </w:rPr>
        <w:tab/>
        <w:t>Real-Time data for reliability purposes must be accurate to within three percent.  This telemetry may be provided from relaying accuracy instrumentation transformers.</w:t>
      </w:r>
    </w:p>
    <w:p w:rsidR="00BA7A09" w:rsidRPr="0003648D" w:rsidRDefault="00BA7A09" w:rsidP="00BA7A09">
      <w:pPr>
        <w:spacing w:after="240"/>
        <w:ind w:left="720" w:hanging="720"/>
        <w:rPr>
          <w:szCs w:val="20"/>
        </w:rPr>
      </w:pPr>
      <w:r w:rsidRPr="0003648D">
        <w:rPr>
          <w:szCs w:val="20"/>
        </w:rPr>
        <w:t>(9)</w:t>
      </w:r>
      <w:r w:rsidRPr="0003648D">
        <w:rPr>
          <w:szCs w:val="20"/>
        </w:rPr>
        <w:tab/>
        <w:t xml:space="preserve">Each QSE shall report the current configuration of combined-cycle Resources that it represents to ERCOT.  </w:t>
      </w:r>
      <w:r w:rsidRPr="0003648D">
        <w:rPr>
          <w:iCs/>
          <w:szCs w:val="20"/>
        </w:rPr>
        <w:t>The telemetered Resource Status for a Combined Cycle Generation Resource may only be assigned a Resource Status of OFFNS if no generation units within that Combined Cycle Generation Resource are On-Line.</w:t>
      </w:r>
    </w:p>
    <w:p w:rsidR="00BA7A09" w:rsidRPr="0003648D" w:rsidRDefault="00BA7A09" w:rsidP="00BA7A09">
      <w:pPr>
        <w:spacing w:after="240"/>
        <w:ind w:left="720" w:hanging="720"/>
        <w:rPr>
          <w:szCs w:val="20"/>
        </w:rPr>
      </w:pPr>
      <w:r w:rsidRPr="0003648D">
        <w:rPr>
          <w:szCs w:val="20"/>
        </w:rPr>
        <w:t>(10)</w:t>
      </w:r>
      <w:r w:rsidRPr="0003648D">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rsidR="00BA7A09" w:rsidRPr="0003648D" w:rsidRDefault="00BA7A09" w:rsidP="00BA7A09">
      <w:pPr>
        <w:spacing w:after="240"/>
        <w:ind w:left="1440" w:hanging="720"/>
        <w:rPr>
          <w:szCs w:val="20"/>
        </w:rPr>
      </w:pPr>
      <w:r w:rsidRPr="0003648D">
        <w:rPr>
          <w:szCs w:val="20"/>
        </w:rPr>
        <w:t>(a)</w:t>
      </w:r>
      <w:r w:rsidRPr="0003648D">
        <w:rPr>
          <w:szCs w:val="20"/>
        </w:rPr>
        <w:tab/>
        <w:t>Combustion turbine inlet air cooling methods;</w:t>
      </w:r>
    </w:p>
    <w:p w:rsidR="00BA7A09" w:rsidRPr="0003648D" w:rsidRDefault="00BA7A09" w:rsidP="00BA7A09">
      <w:pPr>
        <w:spacing w:after="240"/>
        <w:ind w:left="1440" w:hanging="720"/>
        <w:rPr>
          <w:szCs w:val="20"/>
        </w:rPr>
      </w:pPr>
      <w:r w:rsidRPr="0003648D">
        <w:rPr>
          <w:szCs w:val="20"/>
        </w:rPr>
        <w:t>(b)</w:t>
      </w:r>
      <w:r w:rsidRPr="0003648D">
        <w:rPr>
          <w:szCs w:val="20"/>
        </w:rPr>
        <w:tab/>
        <w:t xml:space="preserve">Duct firing; </w:t>
      </w:r>
    </w:p>
    <w:p w:rsidR="00BA7A09" w:rsidRPr="0003648D" w:rsidRDefault="00BA7A09" w:rsidP="00BA7A09">
      <w:pPr>
        <w:spacing w:after="240"/>
        <w:ind w:left="1440" w:hanging="720"/>
        <w:rPr>
          <w:szCs w:val="20"/>
        </w:rPr>
      </w:pPr>
      <w:r w:rsidRPr="0003648D">
        <w:rPr>
          <w:szCs w:val="20"/>
        </w:rPr>
        <w:t>(c)</w:t>
      </w:r>
      <w:r w:rsidRPr="0003648D">
        <w:rPr>
          <w:szCs w:val="20"/>
        </w:rPr>
        <w:tab/>
        <w:t>Other ways of temporarily increasing the output of Combined Cycle Generation Resources; and</w:t>
      </w:r>
    </w:p>
    <w:p w:rsidR="00BA7A09" w:rsidRPr="0003648D" w:rsidRDefault="00BA7A09" w:rsidP="00BA7A09">
      <w:pPr>
        <w:spacing w:after="240"/>
        <w:ind w:left="1440" w:hanging="720"/>
        <w:rPr>
          <w:szCs w:val="20"/>
        </w:rPr>
      </w:pPr>
      <w:r w:rsidRPr="0003648D">
        <w:rPr>
          <w:szCs w:val="20"/>
        </w:rPr>
        <w:t>(d)</w:t>
      </w:r>
      <w:r w:rsidRPr="0003648D">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rsidR="00BA7A09" w:rsidRPr="0003648D" w:rsidRDefault="00BA7A09" w:rsidP="00BA7A09">
      <w:pPr>
        <w:spacing w:after="240"/>
        <w:ind w:left="720" w:hanging="720"/>
        <w:rPr>
          <w:szCs w:val="20"/>
        </w:rPr>
      </w:pPr>
      <w:r w:rsidRPr="0003648D">
        <w:rPr>
          <w:szCs w:val="20"/>
        </w:rPr>
        <w:t>(11)</w:t>
      </w:r>
      <w:r w:rsidRPr="0003648D">
        <w:rPr>
          <w:szCs w:val="20"/>
        </w:rPr>
        <w:tab/>
        <w:t xml:space="preserve">A QSE representing Generation Resources other than Combined Cycle Generation Resources may telemeter an NFRC value for their Generation Resource only if the QSE </w:t>
      </w:r>
      <w:r w:rsidRPr="0003648D">
        <w:rPr>
          <w:szCs w:val="20"/>
        </w:rPr>
        <w:lastRenderedPageBreak/>
        <w:t>or Resource Entity associated with that Generation Resource has first requested and obtained ERCOT’s approval of the Generation Resource’s NFRC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A7A09" w:rsidRPr="0003648D" w:rsidTr="00FF6149">
        <w:trPr>
          <w:trHeight w:val="566"/>
        </w:trPr>
        <w:tc>
          <w:tcPr>
            <w:tcW w:w="9576" w:type="dxa"/>
            <w:shd w:val="pct12" w:color="auto" w:fill="auto"/>
          </w:tcPr>
          <w:p w:rsidR="00BA7A09" w:rsidRPr="0003648D" w:rsidRDefault="00BA7A09" w:rsidP="00FF6149">
            <w:pPr>
              <w:spacing w:before="60" w:after="240"/>
              <w:rPr>
                <w:b/>
                <w:i/>
                <w:iCs/>
              </w:rPr>
            </w:pPr>
            <w:r w:rsidRPr="0003648D">
              <w:rPr>
                <w:b/>
                <w:i/>
                <w:iCs/>
              </w:rPr>
              <w:t>[NPRR829:  Insert paragraph (12) below upon system implementation:]</w:t>
            </w:r>
          </w:p>
          <w:p w:rsidR="00BA7A09" w:rsidRPr="0003648D" w:rsidRDefault="00BA7A09" w:rsidP="00FF6149">
            <w:pPr>
              <w:spacing w:after="240"/>
              <w:ind w:left="720" w:hanging="720"/>
              <w:rPr>
                <w:szCs w:val="20"/>
              </w:rPr>
            </w:pPr>
            <w:r w:rsidRPr="0003648D">
              <w:rPr>
                <w:szCs w:val="20"/>
              </w:rPr>
              <w:t>(12)</w:t>
            </w:r>
            <w:r w:rsidRPr="0003648D">
              <w:rPr>
                <w:szCs w:val="20"/>
              </w:rPr>
              <w:tab/>
              <w:t>A QSE representing a Non-Modeled Generator that elects to include the net generation of the Non-Modeled Generator in the estimate of Real-Time Liability (RTL) shall provide ERCOT Real-Time telemetry of the net generation of the Non-Modeled Generator.</w:t>
            </w:r>
          </w:p>
        </w:tc>
      </w:tr>
    </w:tbl>
    <w:p w:rsidR="00BA7A09" w:rsidRPr="0003648D" w:rsidRDefault="00BA7A09" w:rsidP="00BA7A09">
      <w:pPr>
        <w:keepNext/>
        <w:widowControl w:val="0"/>
        <w:tabs>
          <w:tab w:val="left" w:pos="1260"/>
        </w:tabs>
        <w:spacing w:before="480" w:after="240"/>
        <w:ind w:left="1267" w:hanging="1267"/>
        <w:outlineLvl w:val="3"/>
        <w:rPr>
          <w:b/>
          <w:bCs/>
          <w:snapToGrid w:val="0"/>
          <w:szCs w:val="20"/>
        </w:rPr>
      </w:pPr>
      <w:bookmarkStart w:id="900" w:name="_Toc397504969"/>
      <w:bookmarkStart w:id="901" w:name="_Toc402357097"/>
      <w:bookmarkStart w:id="902" w:name="_Toc422486477"/>
      <w:bookmarkStart w:id="903" w:name="_Toc433093329"/>
      <w:bookmarkStart w:id="904" w:name="_Toc433093487"/>
      <w:bookmarkStart w:id="905" w:name="_Toc440874716"/>
      <w:bookmarkStart w:id="906" w:name="_Toc448142271"/>
      <w:bookmarkStart w:id="907" w:name="_Toc448142428"/>
      <w:bookmarkStart w:id="908" w:name="_Toc458770264"/>
      <w:bookmarkStart w:id="909" w:name="_Toc459294232"/>
      <w:bookmarkStart w:id="910" w:name="_Toc463262725"/>
      <w:bookmarkStart w:id="911" w:name="_Toc468286799"/>
      <w:bookmarkStart w:id="912" w:name="_Toc481502845"/>
      <w:bookmarkStart w:id="913" w:name="_Toc496080013"/>
      <w:bookmarkStart w:id="914" w:name="_Toc496080168"/>
      <w:bookmarkStart w:id="915" w:name="_Toc74137345"/>
      <w:r w:rsidRPr="0003648D">
        <w:rPr>
          <w:b/>
          <w:bCs/>
          <w:snapToGrid w:val="0"/>
          <w:szCs w:val="20"/>
        </w:rPr>
        <w:t>6.5.7.2</w:t>
      </w:r>
      <w:r w:rsidRPr="0003648D">
        <w:rPr>
          <w:b/>
          <w:bCs/>
          <w:snapToGrid w:val="0"/>
          <w:szCs w:val="20"/>
        </w:rPr>
        <w:tab/>
        <w:t>Resource Limit Calculator</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BA7A09" w:rsidRPr="0003648D" w:rsidRDefault="00BA7A09" w:rsidP="00BA7A09">
      <w:pPr>
        <w:spacing w:after="240"/>
        <w:ind w:left="720" w:hanging="720"/>
        <w:rPr>
          <w:szCs w:val="20"/>
        </w:rPr>
      </w:pPr>
      <w:r w:rsidRPr="0003648D">
        <w:rPr>
          <w:szCs w:val="20"/>
        </w:rPr>
        <w:t>(1)</w:t>
      </w:r>
      <w:r w:rsidRPr="0003648D">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rsidR="00BA7A09" w:rsidRPr="0003648D" w:rsidRDefault="00BA7A09" w:rsidP="00BA7A09">
      <w:pPr>
        <w:spacing w:after="240"/>
        <w:ind w:left="720" w:hanging="720"/>
        <w:rPr>
          <w:szCs w:val="20"/>
        </w:rPr>
      </w:pPr>
      <w:r w:rsidRPr="0003648D">
        <w:rPr>
          <w:szCs w:val="20"/>
        </w:rPr>
        <w:t>(2)</w:t>
      </w:r>
      <w:r w:rsidRPr="0003648D">
        <w:rPr>
          <w:szCs w:val="20"/>
        </w:rPr>
        <w:tab/>
        <w:t>The figures below illustrate how the Resource Limit Calculator determines the Resource limits for Generation and Load Resources:</w:t>
      </w:r>
    </w:p>
    <w:p w:rsidR="00BA7A09" w:rsidRPr="0003648D" w:rsidRDefault="00BA7A09" w:rsidP="00BA7A09">
      <w:pPr>
        <w:spacing w:after="240"/>
        <w:rPr>
          <w:szCs w:val="20"/>
        </w:rPr>
      </w:pPr>
    </w:p>
    <w:p w:rsidR="00BA7A09" w:rsidRPr="0003648D" w:rsidRDefault="00BA7A09" w:rsidP="00BA7A09">
      <w:pPr>
        <w:spacing w:after="240"/>
        <w:rPr>
          <w:szCs w:val="20"/>
        </w:rPr>
      </w:pPr>
      <w:r w:rsidRPr="0003648D">
        <w:rPr>
          <w:szCs w:val="20"/>
        </w:rPr>
        <w:t>Generation Resources:</w:t>
      </w:r>
    </w:p>
    <w:p w:rsidR="00BA7A09" w:rsidRPr="0003648D" w:rsidRDefault="00C26407" w:rsidP="00BA7A09">
      <w:pPr>
        <w:spacing w:after="240"/>
        <w:ind w:left="720" w:hanging="720"/>
        <w:rPr>
          <w:szCs w:val="20"/>
        </w:rPr>
      </w:pPr>
      <w:del w:id="916" w:author="STEC" w:date="2018-09-19T15:40:00Z">
        <w:r>
          <w:rPr>
            <w:noProof/>
          </w:rPr>
          <mc:AlternateContent>
            <mc:Choice Requires="wpg">
              <w:drawing>
                <wp:anchor distT="0" distB="0" distL="114300" distR="114300" simplePos="0" relativeHeight="15" behindDoc="0" locked="0" layoutInCell="1" allowOverlap="1">
                  <wp:simplePos x="0" y="0"/>
                  <wp:positionH relativeFrom="column">
                    <wp:posOffset>165735</wp:posOffset>
                  </wp:positionH>
                  <wp:positionV relativeFrom="paragraph">
                    <wp:posOffset>17780</wp:posOffset>
                  </wp:positionV>
                  <wp:extent cx="5340350" cy="3087370"/>
                  <wp:effectExtent l="3810" t="1905" r="18415" b="0"/>
                  <wp:wrapNone/>
                  <wp:docPr id="367"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369"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70"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71"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2"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2"/>
                                    <w:szCs w:val="12"/>
                                  </w:rPr>
                                  <w:t>LSL</w:t>
                                </w:r>
                              </w:p>
                            </w:txbxContent>
                          </wps:txbx>
                          <wps:bodyPr rot="0" vert="horz" wrap="none" lIns="0" tIns="0" rIns="0" bIns="0" anchor="t" anchorCtr="0" upright="1">
                            <a:spAutoFit/>
                          </wps:bodyPr>
                        </wps:wsp>
                        <wps:wsp>
                          <wps:cNvPr id="373"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4" name="Rectangle 218"/>
                          <wps:cNvSpPr>
                            <a:spLocks noChangeArrowheads="1"/>
                          </wps:cNvSpPr>
                          <wps:spPr bwMode="auto">
                            <a:xfrm>
                              <a:off x="8510" y="5970"/>
                              <a:ext cx="227" cy="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2"/>
                                    <w:szCs w:val="12"/>
                                  </w:rPr>
                                  <w:t>HSL</w:t>
                                </w:r>
                              </w:p>
                            </w:txbxContent>
                          </wps:txbx>
                          <wps:bodyPr rot="0" vert="horz" wrap="none" lIns="0" tIns="0" rIns="0" bIns="0" anchor="t" anchorCtr="0" upright="1">
                            <a:spAutoFit/>
                          </wps:bodyPr>
                        </wps:wsp>
                        <wpg:grpSp>
                          <wpg:cNvPr id="375" name="Group 219"/>
                          <wpg:cNvGrpSpPr>
                            <a:grpSpLocks/>
                          </wpg:cNvGrpSpPr>
                          <wpg:grpSpPr bwMode="auto">
                            <a:xfrm>
                              <a:off x="2419" y="3529"/>
                              <a:ext cx="1343" cy="3634"/>
                              <a:chOff x="2419" y="2729"/>
                              <a:chExt cx="1343" cy="3634"/>
                            </a:xfrm>
                          </wpg:grpSpPr>
                          <wps:wsp>
                            <wps:cNvPr id="376"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78"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79"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rPr>
                                  <w:t>Time</w:t>
                                </w:r>
                              </w:p>
                            </w:txbxContent>
                          </wps:txbx>
                          <wps:bodyPr rot="0" vert="horz" wrap="none" lIns="0" tIns="0" rIns="0" bIns="0" anchor="t" anchorCtr="0" upright="1">
                            <a:spAutoFit/>
                          </wps:bodyPr>
                        </wps:wsp>
                        <wpg:grpSp>
                          <wpg:cNvPr id="381" name="Group 224"/>
                          <wpg:cNvGrpSpPr>
                            <a:grpSpLocks/>
                          </wpg:cNvGrpSpPr>
                          <wpg:grpSpPr bwMode="auto">
                            <a:xfrm>
                              <a:off x="2419" y="6647"/>
                              <a:ext cx="1343" cy="569"/>
                              <a:chOff x="2419" y="6363"/>
                              <a:chExt cx="1343" cy="569"/>
                            </a:xfrm>
                          </wpg:grpSpPr>
                          <wps:wsp>
                            <wps:cNvPr id="382"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0" name="Rectangle 227"/>
                          <wps:cNvSpPr>
                            <a:spLocks noChangeArrowheads="1"/>
                          </wps:cNvSpPr>
                          <wps:spPr bwMode="auto">
                            <a:xfrm>
                              <a:off x="1840" y="6519"/>
                              <a:ext cx="32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LSL</w:t>
                                </w:r>
                              </w:p>
                            </w:txbxContent>
                          </wps:txbx>
                          <wps:bodyPr rot="0" vert="horz" wrap="none" lIns="0" tIns="0" rIns="0" bIns="0" anchor="t" anchorCtr="0" upright="1">
                            <a:spAutoFit/>
                          </wps:bodyPr>
                        </wps:wsp>
                        <wps:wsp>
                          <wps:cNvPr id="161" name="Rectangle 228"/>
                          <wps:cNvSpPr>
                            <a:spLocks noChangeArrowheads="1"/>
                          </wps:cNvSpPr>
                          <wps:spPr bwMode="auto">
                            <a:xfrm>
                              <a:off x="2188" y="651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w:t>
                                </w:r>
                              </w:p>
                            </w:txbxContent>
                          </wps:txbx>
                          <wps:bodyPr rot="0" vert="horz" wrap="none" lIns="0" tIns="0" rIns="0" bIns="0" anchor="t" anchorCtr="0" upright="1">
                            <a:spAutoFit/>
                          </wps:bodyPr>
                        </wps:wsp>
                        <wps:wsp>
                          <wps:cNvPr id="164"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square" lIns="0" tIns="0" rIns="0" bIns="0" anchor="t" anchorCtr="0" upright="1">
                            <a:noAutofit/>
                          </wps:bodyPr>
                        </wps:wsp>
                        <wpg:grpSp>
                          <wpg:cNvPr id="165" name="Group 230"/>
                          <wpg:cNvGrpSpPr>
                            <a:grpSpLocks/>
                          </wpg:cNvGrpSpPr>
                          <wpg:grpSpPr bwMode="auto">
                            <a:xfrm>
                              <a:off x="2419" y="4330"/>
                              <a:ext cx="1343" cy="1855"/>
                              <a:chOff x="2419" y="3530"/>
                              <a:chExt cx="1343" cy="1855"/>
                            </a:xfrm>
                          </wpg:grpSpPr>
                          <wps:wsp>
                            <wps:cNvPr id="166"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72" name="Rectangle 233"/>
                          <wps:cNvSpPr>
                            <a:spLocks noChangeArrowheads="1"/>
                          </wps:cNvSpPr>
                          <wps:spPr bwMode="auto">
                            <a:xfrm>
                              <a:off x="1731" y="6053"/>
                              <a:ext cx="45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LASL</w:t>
                                </w:r>
                              </w:p>
                            </w:txbxContent>
                          </wps:txbx>
                          <wps:bodyPr rot="0" vert="horz" wrap="none" lIns="0" tIns="0" rIns="0" bIns="0" anchor="t" anchorCtr="0" upright="1">
                            <a:spAutoFit/>
                          </wps:bodyPr>
                        </wps:wsp>
                        <wps:wsp>
                          <wps:cNvPr id="173" name="Rectangle 234"/>
                          <wps:cNvSpPr>
                            <a:spLocks noChangeArrowheads="1"/>
                          </wps:cNvSpPr>
                          <wps:spPr bwMode="auto">
                            <a:xfrm>
                              <a:off x="2221" y="6053"/>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w:t>
                                </w:r>
                              </w:p>
                            </w:txbxContent>
                          </wps:txbx>
                          <wps:bodyPr rot="0" vert="horz" wrap="none" lIns="0" tIns="0" rIns="0" bIns="0" anchor="t" anchorCtr="0" upright="1">
                            <a:spAutoFit/>
                          </wps:bodyPr>
                        </wps:wsp>
                        <wps:wsp>
                          <wps:cNvPr id="174" name="Rectangle 235"/>
                          <wps:cNvSpPr>
                            <a:spLocks noChangeArrowheads="1"/>
                          </wps:cNvSpPr>
                          <wps:spPr bwMode="auto">
                            <a:xfrm>
                              <a:off x="1698" y="4199"/>
                              <a:ext cx="47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HASL</w:t>
                                </w:r>
                              </w:p>
                            </w:txbxContent>
                          </wps:txbx>
                          <wps:bodyPr rot="0" vert="horz" wrap="none" lIns="0" tIns="0" rIns="0" bIns="0" anchor="t" anchorCtr="0" upright="1">
                            <a:spAutoFit/>
                          </wps:bodyPr>
                        </wps:wsp>
                        <wps:wsp>
                          <wps:cNvPr id="175" name="Rectangle 236"/>
                          <wps:cNvSpPr>
                            <a:spLocks noChangeArrowheads="1"/>
                          </wps:cNvSpPr>
                          <wps:spPr bwMode="auto">
                            <a:xfrm>
                              <a:off x="2209" y="419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w:t>
                                </w:r>
                              </w:p>
                            </w:txbxContent>
                          </wps:txbx>
                          <wps:bodyPr rot="0" vert="horz" wrap="none" lIns="0" tIns="0" rIns="0" bIns="0" anchor="t" anchorCtr="0" upright="1">
                            <a:spAutoFit/>
                          </wps:bodyPr>
                        </wps:wsp>
                        <wpg:grpSp>
                          <wpg:cNvPr id="176" name="Group 237"/>
                          <wpg:cNvGrpSpPr>
                            <a:grpSpLocks/>
                          </wpg:cNvGrpSpPr>
                          <wpg:grpSpPr bwMode="auto">
                            <a:xfrm>
                              <a:off x="2472" y="3584"/>
                              <a:ext cx="1169" cy="652"/>
                              <a:chOff x="2472" y="2784"/>
                              <a:chExt cx="1169" cy="652"/>
                            </a:xfrm>
                          </wpg:grpSpPr>
                          <wps:wsp>
                            <wps:cNvPr id="177"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79"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Generation </w:t>
                                </w:r>
                              </w:p>
                            </w:txbxContent>
                          </wps:txbx>
                          <wps:bodyPr rot="0" vert="horz" wrap="none" lIns="0" tIns="0" rIns="0" bIns="0" anchor="t" anchorCtr="0" upright="1">
                            <a:spAutoFit/>
                          </wps:bodyPr>
                        </wps:wsp>
                        <wps:wsp>
                          <wps:cNvPr id="180"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Increase</w:t>
                                </w:r>
                              </w:p>
                            </w:txbxContent>
                          </wps:txbx>
                          <wps:bodyPr rot="0" vert="horz" wrap="none" lIns="0" tIns="0" rIns="0" bIns="0" anchor="t" anchorCtr="0" upright="1">
                            <a:spAutoFit/>
                          </wps:bodyPr>
                        </wps:wsp>
                        <wpg:grpSp>
                          <wpg:cNvPr id="181" name="Group 242"/>
                          <wpg:cNvGrpSpPr>
                            <a:grpSpLocks/>
                          </wpg:cNvGrpSpPr>
                          <wpg:grpSpPr bwMode="auto">
                            <a:xfrm>
                              <a:off x="2499" y="5744"/>
                              <a:ext cx="1169" cy="712"/>
                              <a:chOff x="2499" y="5460"/>
                              <a:chExt cx="1169" cy="712"/>
                            </a:xfrm>
                          </wpg:grpSpPr>
                          <wps:wsp>
                            <wps:cNvPr id="182"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84" name="Rectangle 245"/>
                          <wps:cNvSpPr>
                            <a:spLocks noChangeArrowheads="1"/>
                          </wps:cNvSpPr>
                          <wps:spPr bwMode="auto">
                            <a:xfrm>
                              <a:off x="2718" y="583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Generation </w:t>
                                </w:r>
                              </w:p>
                            </w:txbxContent>
                          </wps:txbx>
                          <wps:bodyPr rot="0" vert="horz" wrap="none" lIns="0" tIns="0" rIns="0" bIns="0" anchor="t" anchorCtr="0" upright="1">
                            <a:spAutoFit/>
                          </wps:bodyPr>
                        </wps:wsp>
                        <wps:wsp>
                          <wps:cNvPr id="185" name="Rectangle 246"/>
                          <wps:cNvSpPr>
                            <a:spLocks noChangeArrowheads="1"/>
                          </wps:cNvSpPr>
                          <wps:spPr bwMode="auto">
                            <a:xfrm>
                              <a:off x="2781" y="6021"/>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Decrease</w:t>
                                </w:r>
                              </w:p>
                            </w:txbxContent>
                          </wps:txbx>
                          <wps:bodyPr rot="0" vert="horz" wrap="none" lIns="0" tIns="0" rIns="0" bIns="0" anchor="t" anchorCtr="0" upright="1">
                            <a:spAutoFit/>
                          </wps:bodyPr>
                        </wps:wsp>
                        <wps:wsp>
                          <wps:cNvPr id="186"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Services </w:t>
                                </w:r>
                              </w:p>
                            </w:txbxContent>
                          </wps:txbx>
                          <wps:bodyPr rot="0" vert="horz" wrap="none" lIns="0" tIns="0" rIns="0" bIns="0" anchor="t" anchorCtr="0" upright="1">
                            <a:spAutoFit/>
                          </wps:bodyPr>
                        </wps:wsp>
                        <wps:wsp>
                          <wps:cNvPr id="187"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Provided: Reg </w:t>
                                </w:r>
                              </w:p>
                            </w:txbxContent>
                          </wps:txbx>
                          <wps:bodyPr rot="0" vert="horz" wrap="none" lIns="0" tIns="0" rIns="0" bIns="0" anchor="t" anchorCtr="0" upright="1">
                            <a:spAutoFit/>
                          </wps:bodyPr>
                        </wps:wsp>
                        <wps:wsp>
                          <wps:cNvPr id="188" name="Rectangle 249"/>
                          <wps:cNvSpPr>
                            <a:spLocks noChangeArrowheads="1"/>
                          </wps:cNvSpPr>
                          <wps:spPr bwMode="auto">
                            <a:xfrm>
                              <a:off x="3960" y="6525"/>
                              <a:ext cx="95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Down</w:t>
                                </w:r>
                                <w:ins w:id="917" w:author="STEC" w:date="2017-11-08T14:55:00Z">
                                  <w:r>
                                    <w:rPr>
                                      <w:color w:val="000000"/>
                                      <w:sz w:val="16"/>
                                      <w:szCs w:val="16"/>
                                    </w:rPr>
                                    <w:t>,</w:t>
                                  </w:r>
                                  <w:del w:id="918" w:author="STEC" w:date="2018-09-19T15:40:00Z">
                                    <w:r w:rsidDel="00162515">
                                      <w:rPr>
                                        <w:color w:val="000000"/>
                                        <w:sz w:val="16"/>
                                        <w:szCs w:val="16"/>
                                      </w:rPr>
                                      <w:delText xml:space="preserve"> </w:delText>
                                    </w:r>
                                  </w:del>
                                  <w:del w:id="919" w:author="STEC" w:date="2018-04-19T14:16:00Z">
                                    <w:r w:rsidDel="006B6A7D">
                                      <w:rPr>
                                        <w:color w:val="000000"/>
                                        <w:sz w:val="16"/>
                                        <w:szCs w:val="16"/>
                                      </w:rPr>
                                      <w:delText>P</w:delText>
                                    </w:r>
                                  </w:del>
                                </w:ins>
                                <w:ins w:id="920" w:author="STEC" w:date="2018-09-18T13:38:00Z">
                                  <w:del w:id="921" w:author="STEC" w:date="2018-09-19T15:40:00Z">
                                    <w:r w:rsidR="008E5D1F" w:rsidDel="00162515">
                                      <w:rPr>
                                        <w:color w:val="000000"/>
                                        <w:sz w:val="16"/>
                                        <w:szCs w:val="16"/>
                                      </w:rPr>
                                      <w:delText>R</w:delText>
                                    </w:r>
                                  </w:del>
                                </w:ins>
                                <w:ins w:id="922" w:author="STEC" w:date="2017-11-08T14:55:00Z">
                                  <w:del w:id="923" w:author="STEC" w:date="2018-09-18T13:38:00Z">
                                    <w:r w:rsidDel="008E5D1F">
                                      <w:rPr>
                                        <w:color w:val="000000"/>
                                        <w:sz w:val="16"/>
                                        <w:szCs w:val="16"/>
                                      </w:rPr>
                                      <w:delText>F</w:delText>
                                    </w:r>
                                  </w:del>
                                  <w:del w:id="924" w:author="STEC" w:date="2018-09-19T15:40:00Z">
                                    <w:r w:rsidDel="00162515">
                                      <w:rPr>
                                        <w:color w:val="000000"/>
                                        <w:sz w:val="16"/>
                                        <w:szCs w:val="16"/>
                                      </w:rPr>
                                      <w:delText>RS</w:delText>
                                    </w:r>
                                  </w:del>
                                </w:ins>
                              </w:p>
                            </w:txbxContent>
                          </wps:txbx>
                          <wps:bodyPr rot="0" vert="horz" wrap="none" lIns="0" tIns="0" rIns="0" bIns="0" anchor="t" anchorCtr="0" upright="1">
                            <a:spAutoFit/>
                          </wps:bodyPr>
                        </wps:wsp>
                        <wps:wsp>
                          <wps:cNvPr id="189"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Provided: Reg Up, </w:t>
                                </w:r>
                              </w:p>
                            </w:txbxContent>
                          </wps:txbx>
                          <wps:bodyPr rot="0" vert="horz" wrap="none" lIns="0" tIns="0" rIns="0" bIns="0" anchor="t" anchorCtr="0" upright="1">
                            <a:spAutoFit/>
                          </wps:bodyPr>
                        </wps:wsp>
                        <wps:wsp>
                          <wps:cNvPr id="190" name="Rectangle 251"/>
                          <wps:cNvSpPr>
                            <a:spLocks noChangeArrowheads="1"/>
                          </wps:cNvSpPr>
                          <wps:spPr bwMode="auto">
                            <a:xfrm>
                              <a:off x="3839" y="3757"/>
                              <a:ext cx="1885"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pPr>
                                  <w:rPr>
                                    <w:ins w:id="925" w:author="STEC" w:date="2017-11-08T14:55:00Z"/>
                                    <w:color w:val="000000"/>
                                    <w:sz w:val="16"/>
                                    <w:szCs w:val="16"/>
                                  </w:rPr>
                                </w:pPr>
                                <w:del w:id="926" w:author="STEC" w:date="2018-08-08T08:37:00Z">
                                  <w:r w:rsidDel="00751028">
                                    <w:rPr>
                                      <w:color w:val="000000"/>
                                      <w:sz w:val="16"/>
                                      <w:szCs w:val="16"/>
                                    </w:rPr>
                                    <w:delText>Responsive</w:delText>
                                  </w:r>
                                </w:del>
                                <w:ins w:id="927" w:author="STEC" w:date="2018-08-08T08:37:00Z">
                                  <w:r>
                                    <w:rPr>
                                      <w:color w:val="000000"/>
                                      <w:sz w:val="16"/>
                                      <w:szCs w:val="16"/>
                                    </w:rPr>
                                    <w:t>ECRS</w:t>
                                  </w:r>
                                </w:ins>
                                <w:r>
                                  <w:rPr>
                                    <w:color w:val="000000"/>
                                    <w:sz w:val="16"/>
                                    <w:szCs w:val="16"/>
                                  </w:rPr>
                                  <w:t>, Non-Spin</w:t>
                                </w:r>
                                <w:ins w:id="928" w:author="STEC" w:date="2017-11-08T14:55:00Z">
                                  <w:r>
                                    <w:rPr>
                                      <w:color w:val="000000"/>
                                      <w:sz w:val="16"/>
                                      <w:szCs w:val="16"/>
                                    </w:rPr>
                                    <w:t xml:space="preserve">; </w:t>
                                  </w:r>
                                </w:ins>
                              </w:p>
                              <w:p w:rsidR="00787BFD" w:rsidRDefault="00787BFD" w:rsidP="00BA7A09">
                                <w:ins w:id="929" w:author="STEC" w:date="2017-11-08T14:55:00Z">
                                  <w:del w:id="930" w:author="STEC" w:date="2018-04-19T14:16:00Z">
                                    <w:r w:rsidDel="006B6A7D">
                                      <w:rPr>
                                        <w:color w:val="000000"/>
                                        <w:sz w:val="16"/>
                                        <w:szCs w:val="16"/>
                                      </w:rPr>
                                      <w:delText>P</w:delText>
                                    </w:r>
                                  </w:del>
                                </w:ins>
                                <w:ins w:id="931" w:author="STEC" w:date="2018-09-18T13:38:00Z">
                                  <w:r w:rsidR="008E5D1F">
                                    <w:rPr>
                                      <w:color w:val="000000"/>
                                      <w:sz w:val="16"/>
                                      <w:szCs w:val="16"/>
                                    </w:rPr>
                                    <w:t>R</w:t>
                                  </w:r>
                                </w:ins>
                                <w:ins w:id="932" w:author="STEC" w:date="2017-11-08T14:55:00Z">
                                  <w:del w:id="933" w:author="STEC" w:date="2018-09-18T13:38:00Z">
                                    <w:r w:rsidDel="008E5D1F">
                                      <w:rPr>
                                        <w:color w:val="000000"/>
                                        <w:sz w:val="16"/>
                                        <w:szCs w:val="16"/>
                                      </w:rPr>
                                      <w:delText>F</w:delText>
                                    </w:r>
                                  </w:del>
                                  <w:r>
                                    <w:rPr>
                                      <w:color w:val="000000"/>
                                      <w:sz w:val="16"/>
                                      <w:szCs w:val="16"/>
                                    </w:rPr>
                                    <w:t>RS</w:t>
                                  </w:r>
                                </w:ins>
                                <w:r>
                                  <w:rPr>
                                    <w:color w:val="000000"/>
                                    <w:sz w:val="16"/>
                                    <w:szCs w:val="16"/>
                                  </w:rPr>
                                  <w:t xml:space="preserve"> </w:t>
                                </w:r>
                              </w:p>
                            </w:txbxContent>
                          </wps:txbx>
                          <wps:bodyPr rot="0" vert="horz" wrap="none" lIns="0" tIns="0" rIns="0" bIns="0" anchor="t" anchorCtr="0" upright="1">
                            <a:spAutoFit/>
                          </wps:bodyPr>
                        </wps:wsp>
                        <wps:wsp>
                          <wps:cNvPr id="191" name="Rectangle 252"/>
                          <wps:cNvSpPr>
                            <a:spLocks noChangeArrowheads="1"/>
                          </wps:cNvSpPr>
                          <wps:spPr bwMode="auto">
                            <a:xfrm>
                              <a:off x="5013" y="3757"/>
                              <a:ext cx="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 </w:t>
                                </w:r>
                              </w:p>
                            </w:txbxContent>
                          </wps:txbx>
                          <wps:bodyPr rot="0" vert="horz" wrap="none" lIns="0" tIns="0" rIns="0" bIns="0" anchor="t" anchorCtr="0" upright="1">
                            <a:spAutoFit/>
                          </wps:bodyPr>
                        </wps:wsp>
                        <wps:wsp>
                          <wps:cNvPr id="384"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none" lIns="0" tIns="0" rIns="0" bIns="0" anchor="t" anchorCtr="0" upright="1">
                            <a:spAutoFit/>
                          </wps:bodyPr>
                        </wps:wsp>
                        <wps:wsp>
                          <wps:cNvPr id="385"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86"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Current</w:t>
                                </w:r>
                              </w:p>
                            </w:txbxContent>
                          </wps:txbx>
                          <wps:bodyPr rot="0" vert="horz" wrap="none" lIns="0" tIns="0" rIns="0" bIns="0" anchor="t" anchorCtr="0" upright="1">
                            <a:spAutoFit/>
                          </wps:bodyPr>
                        </wps:wsp>
                        <wps:wsp>
                          <wps:cNvPr id="387"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Telemetry</w:t>
                                </w:r>
                              </w:p>
                            </w:txbxContent>
                          </wps:txbx>
                          <wps:bodyPr rot="0" vert="horz" wrap="none" lIns="0" tIns="0" rIns="0" bIns="0" anchor="t" anchorCtr="0" upright="1">
                            <a:spAutoFit/>
                          </wps:bodyPr>
                        </wps:wsp>
                        <wps:wsp>
                          <wps:cNvPr id="388" name="Freeform 257"/>
                          <wps:cNvSpPr>
                            <a:spLocks noEditPoints="1"/>
                          </wps:cNvSpPr>
                          <wps:spPr bwMode="auto">
                            <a:xfrm>
                              <a:off x="2409" y="4438"/>
                              <a:ext cx="1353" cy="767"/>
                            </a:xfrm>
                            <a:custGeom>
                              <a:avLst/>
                              <a:gdLst>
                                <a:gd name="T0" fmla="*/ 1 w 11009"/>
                                <a:gd name="T1" fmla="*/ 9 h 6743"/>
                                <a:gd name="T2" fmla="*/ 1 w 11009"/>
                                <a:gd name="T3" fmla="*/ 10 h 6743"/>
                                <a:gd name="T4" fmla="*/ 0 w 11009"/>
                                <a:gd name="T5" fmla="*/ 10 h 6743"/>
                                <a:gd name="T6" fmla="*/ 2 w 11009"/>
                                <a:gd name="T7" fmla="*/ 9 h 6743"/>
                                <a:gd name="T8" fmla="*/ 2 w 11009"/>
                                <a:gd name="T9" fmla="*/ 9 h 6743"/>
                                <a:gd name="T10" fmla="*/ 2 w 11009"/>
                                <a:gd name="T11" fmla="*/ 9 h 6743"/>
                                <a:gd name="T12" fmla="*/ 2 w 11009"/>
                                <a:gd name="T13" fmla="*/ 9 h 6743"/>
                                <a:gd name="T14" fmla="*/ 4 w 11009"/>
                                <a:gd name="T15" fmla="*/ 8 h 6743"/>
                                <a:gd name="T16" fmla="*/ 4 w 11009"/>
                                <a:gd name="T17" fmla="*/ 8 h 6743"/>
                                <a:gd name="T18" fmla="*/ 3 w 11009"/>
                                <a:gd name="T19" fmla="*/ 8 h 6743"/>
                                <a:gd name="T20" fmla="*/ 5 w 11009"/>
                                <a:gd name="T21" fmla="*/ 8 h 6743"/>
                                <a:gd name="T22" fmla="*/ 5 w 11009"/>
                                <a:gd name="T23" fmla="*/ 7 h 6743"/>
                                <a:gd name="T24" fmla="*/ 5 w 11009"/>
                                <a:gd name="T25" fmla="*/ 8 h 6743"/>
                                <a:gd name="T26" fmla="*/ 5 w 11009"/>
                                <a:gd name="T27" fmla="*/ 8 h 6743"/>
                                <a:gd name="T28" fmla="*/ 7 w 11009"/>
                                <a:gd name="T29" fmla="*/ 7 h 6743"/>
                                <a:gd name="T30" fmla="*/ 7 w 11009"/>
                                <a:gd name="T31" fmla="*/ 7 h 6743"/>
                                <a:gd name="T32" fmla="*/ 6 w 11009"/>
                                <a:gd name="T33" fmla="*/ 7 h 6743"/>
                                <a:gd name="T34" fmla="*/ 7 w 11009"/>
                                <a:gd name="T35" fmla="*/ 6 h 6743"/>
                                <a:gd name="T36" fmla="*/ 8 w 11009"/>
                                <a:gd name="T37" fmla="*/ 6 h 6743"/>
                                <a:gd name="T38" fmla="*/ 8 w 11009"/>
                                <a:gd name="T39" fmla="*/ 6 h 6743"/>
                                <a:gd name="T40" fmla="*/ 7 w 11009"/>
                                <a:gd name="T41" fmla="*/ 6 h 6743"/>
                                <a:gd name="T42" fmla="*/ 10 w 11009"/>
                                <a:gd name="T43" fmla="*/ 5 h 6743"/>
                                <a:gd name="T44" fmla="*/ 10 w 11009"/>
                                <a:gd name="T45" fmla="*/ 5 h 6743"/>
                                <a:gd name="T46" fmla="*/ 9 w 11009"/>
                                <a:gd name="T47" fmla="*/ 6 h 6743"/>
                                <a:gd name="T48" fmla="*/ 10 w 11009"/>
                                <a:gd name="T49" fmla="*/ 5 h 6743"/>
                                <a:gd name="T50" fmla="*/ 11 w 11009"/>
                                <a:gd name="T51" fmla="*/ 4 h 6743"/>
                                <a:gd name="T52" fmla="*/ 11 w 11009"/>
                                <a:gd name="T53" fmla="*/ 5 h 6743"/>
                                <a:gd name="T54" fmla="*/ 10 w 11009"/>
                                <a:gd name="T55" fmla="*/ 5 h 6743"/>
                                <a:gd name="T56" fmla="*/ 13 w 11009"/>
                                <a:gd name="T57" fmla="*/ 4 h 6743"/>
                                <a:gd name="T58" fmla="*/ 13 w 11009"/>
                                <a:gd name="T59" fmla="*/ 4 h 6743"/>
                                <a:gd name="T60" fmla="*/ 12 w 11009"/>
                                <a:gd name="T61" fmla="*/ 4 h 6743"/>
                                <a:gd name="T62" fmla="*/ 13 w 11009"/>
                                <a:gd name="T63" fmla="*/ 3 h 6743"/>
                                <a:gd name="T64" fmla="*/ 14 w 11009"/>
                                <a:gd name="T65" fmla="*/ 3 h 6743"/>
                                <a:gd name="T66" fmla="*/ 14 w 11009"/>
                                <a:gd name="T67" fmla="*/ 3 h 6743"/>
                                <a:gd name="T68" fmla="*/ 13 w 11009"/>
                                <a:gd name="T69" fmla="*/ 3 h 6743"/>
                                <a:gd name="T70" fmla="*/ 15 w 11009"/>
                                <a:gd name="T71" fmla="*/ 2 h 6743"/>
                                <a:gd name="T72" fmla="*/ 16 w 11009"/>
                                <a:gd name="T73" fmla="*/ 2 h 6743"/>
                                <a:gd name="T74" fmla="*/ 15 w 11009"/>
                                <a:gd name="T75" fmla="*/ 3 h 6743"/>
                                <a:gd name="T76" fmla="*/ 16 w 11009"/>
                                <a:gd name="T77" fmla="*/ 2 h 6743"/>
                                <a:gd name="T78" fmla="*/ 17 w 11009"/>
                                <a:gd name="T79" fmla="*/ 2 h 6743"/>
                                <a:gd name="T80" fmla="*/ 16 w 11009"/>
                                <a:gd name="T81" fmla="*/ 2 h 6743"/>
                                <a:gd name="T82" fmla="*/ 16 w 11009"/>
                                <a:gd name="T83" fmla="*/ 2 h 6743"/>
                                <a:gd name="T84" fmla="*/ 18 w 11009"/>
                                <a:gd name="T85" fmla="*/ 1 h 6743"/>
                                <a:gd name="T86" fmla="*/ 19 w 11009"/>
                                <a:gd name="T87" fmla="*/ 1 h 6743"/>
                                <a:gd name="T88" fmla="*/ 18 w 11009"/>
                                <a:gd name="T89" fmla="*/ 1 h 6743"/>
                                <a:gd name="T90" fmla="*/ 19 w 11009"/>
                                <a:gd name="T91" fmla="*/ 0 h 6743"/>
                                <a:gd name="T92" fmla="*/ 20 w 11009"/>
                                <a:gd name="T93" fmla="*/ 0 h 6743"/>
                                <a:gd name="T94" fmla="*/ 19 w 11009"/>
                                <a:gd name="T95" fmla="*/ 1 h 6743"/>
                                <a:gd name="T96" fmla="*/ 19 w 11009"/>
                                <a:gd name="T97" fmla="*/ 0 h 6743"/>
                                <a:gd name="T98" fmla="*/ 20 w 11009"/>
                                <a:gd name="T99" fmla="*/ 0 h 6743"/>
                                <a:gd name="T100" fmla="*/ 19 w 11009"/>
                                <a:gd name="T101" fmla="*/ 0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89"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HDL</w:t>
                                </w:r>
                              </w:p>
                            </w:txbxContent>
                          </wps:txbx>
                          <wps:bodyPr rot="0" vert="horz" wrap="none" lIns="0" tIns="0" rIns="0" bIns="0" anchor="t" anchorCtr="0" upright="1">
                            <a:spAutoFit/>
                          </wps:bodyPr>
                        </wps:wsp>
                        <wps:wsp>
                          <wps:cNvPr id="390" name="Freeform 259"/>
                          <wps:cNvSpPr>
                            <a:spLocks noEditPoints="1"/>
                          </wps:cNvSpPr>
                          <wps:spPr bwMode="auto">
                            <a:xfrm>
                              <a:off x="2409" y="5188"/>
                              <a:ext cx="1353" cy="768"/>
                            </a:xfrm>
                            <a:custGeom>
                              <a:avLst/>
                              <a:gdLst>
                                <a:gd name="T0" fmla="*/ 1 w 11009"/>
                                <a:gd name="T1" fmla="*/ 0 h 6759"/>
                                <a:gd name="T2" fmla="*/ 1 w 11009"/>
                                <a:gd name="T3" fmla="*/ 0 h 6759"/>
                                <a:gd name="T4" fmla="*/ 0 w 11009"/>
                                <a:gd name="T5" fmla="*/ 0 h 6759"/>
                                <a:gd name="T6" fmla="*/ 2 w 11009"/>
                                <a:gd name="T7" fmla="*/ 1 h 6759"/>
                                <a:gd name="T8" fmla="*/ 2 w 11009"/>
                                <a:gd name="T9" fmla="*/ 1 h 6759"/>
                                <a:gd name="T10" fmla="*/ 2 w 11009"/>
                                <a:gd name="T11" fmla="*/ 1 h 6759"/>
                                <a:gd name="T12" fmla="*/ 2 w 11009"/>
                                <a:gd name="T13" fmla="*/ 1 h 6759"/>
                                <a:gd name="T14" fmla="*/ 4 w 11009"/>
                                <a:gd name="T15" fmla="*/ 2 h 6759"/>
                                <a:gd name="T16" fmla="*/ 4 w 11009"/>
                                <a:gd name="T17" fmla="*/ 2 h 6759"/>
                                <a:gd name="T18" fmla="*/ 3 w 11009"/>
                                <a:gd name="T19" fmla="*/ 1 h 6759"/>
                                <a:gd name="T20" fmla="*/ 5 w 11009"/>
                                <a:gd name="T21" fmla="*/ 2 h 6759"/>
                                <a:gd name="T22" fmla="*/ 5 w 11009"/>
                                <a:gd name="T23" fmla="*/ 3 h 6759"/>
                                <a:gd name="T24" fmla="*/ 5 w 11009"/>
                                <a:gd name="T25" fmla="*/ 2 h 6759"/>
                                <a:gd name="T26" fmla="*/ 5 w 11009"/>
                                <a:gd name="T27" fmla="*/ 2 h 6759"/>
                                <a:gd name="T28" fmla="*/ 7 w 11009"/>
                                <a:gd name="T29" fmla="*/ 3 h 6759"/>
                                <a:gd name="T30" fmla="*/ 7 w 11009"/>
                                <a:gd name="T31" fmla="*/ 3 h 6759"/>
                                <a:gd name="T32" fmla="*/ 6 w 11009"/>
                                <a:gd name="T33" fmla="*/ 3 h 6759"/>
                                <a:gd name="T34" fmla="*/ 8 w 11009"/>
                                <a:gd name="T35" fmla="*/ 4 h 6759"/>
                                <a:gd name="T36" fmla="*/ 8 w 11009"/>
                                <a:gd name="T37" fmla="*/ 4 h 6759"/>
                                <a:gd name="T38" fmla="*/ 7 w 11009"/>
                                <a:gd name="T39" fmla="*/ 4 h 6759"/>
                                <a:gd name="T40" fmla="*/ 8 w 11009"/>
                                <a:gd name="T41" fmla="*/ 4 h 6759"/>
                                <a:gd name="T42" fmla="*/ 10 w 11009"/>
                                <a:gd name="T43" fmla="*/ 5 h 6759"/>
                                <a:gd name="T44" fmla="*/ 10 w 11009"/>
                                <a:gd name="T45" fmla="*/ 5 h 6759"/>
                                <a:gd name="T46" fmla="*/ 9 w 11009"/>
                                <a:gd name="T47" fmla="*/ 4 h 6759"/>
                                <a:gd name="T48" fmla="*/ 11 w 11009"/>
                                <a:gd name="T49" fmla="*/ 5 h 6759"/>
                                <a:gd name="T50" fmla="*/ 11 w 11009"/>
                                <a:gd name="T51" fmla="*/ 5 h 6759"/>
                                <a:gd name="T52" fmla="*/ 10 w 11009"/>
                                <a:gd name="T53" fmla="*/ 5 h 6759"/>
                                <a:gd name="T54" fmla="*/ 11 w 11009"/>
                                <a:gd name="T55" fmla="*/ 5 h 6759"/>
                                <a:gd name="T56" fmla="*/ 13 w 11009"/>
                                <a:gd name="T57" fmla="*/ 6 h 6759"/>
                                <a:gd name="T58" fmla="*/ 13 w 11009"/>
                                <a:gd name="T59" fmla="*/ 6 h 6759"/>
                                <a:gd name="T60" fmla="*/ 12 w 11009"/>
                                <a:gd name="T61" fmla="*/ 6 h 6759"/>
                                <a:gd name="T62" fmla="*/ 14 w 11009"/>
                                <a:gd name="T63" fmla="*/ 6 h 6759"/>
                                <a:gd name="T64" fmla="*/ 14 w 11009"/>
                                <a:gd name="T65" fmla="*/ 7 h 6759"/>
                                <a:gd name="T66" fmla="*/ 13 w 11009"/>
                                <a:gd name="T67" fmla="*/ 7 h 6759"/>
                                <a:gd name="T68" fmla="*/ 14 w 11009"/>
                                <a:gd name="T69" fmla="*/ 6 h 6759"/>
                                <a:gd name="T70" fmla="*/ 16 w 11009"/>
                                <a:gd name="T71" fmla="*/ 7 h 6759"/>
                                <a:gd name="T72" fmla="*/ 15 w 11009"/>
                                <a:gd name="T73" fmla="*/ 8 h 6759"/>
                                <a:gd name="T74" fmla="*/ 15 w 11009"/>
                                <a:gd name="T75" fmla="*/ 7 h 6759"/>
                                <a:gd name="T76" fmla="*/ 16 w 11009"/>
                                <a:gd name="T77" fmla="*/ 8 h 6759"/>
                                <a:gd name="T78" fmla="*/ 17 w 11009"/>
                                <a:gd name="T79" fmla="*/ 8 h 6759"/>
                                <a:gd name="T80" fmla="*/ 16 w 11009"/>
                                <a:gd name="T81" fmla="*/ 8 h 6759"/>
                                <a:gd name="T82" fmla="*/ 16 w 11009"/>
                                <a:gd name="T83" fmla="*/ 8 h 6759"/>
                                <a:gd name="T84" fmla="*/ 19 w 11009"/>
                                <a:gd name="T85" fmla="*/ 9 h 6759"/>
                                <a:gd name="T86" fmla="*/ 18 w 11009"/>
                                <a:gd name="T87" fmla="*/ 9 h 6759"/>
                                <a:gd name="T88" fmla="*/ 18 w 11009"/>
                                <a:gd name="T89" fmla="*/ 9 h 6759"/>
                                <a:gd name="T90" fmla="*/ 19 w 11009"/>
                                <a:gd name="T91" fmla="*/ 9 h 6759"/>
                                <a:gd name="T92" fmla="*/ 20 w 11009"/>
                                <a:gd name="T93" fmla="*/ 9 h 6759"/>
                                <a:gd name="T94" fmla="*/ 19 w 11009"/>
                                <a:gd name="T95" fmla="*/ 9 h 6759"/>
                                <a:gd name="T96" fmla="*/ 19 w 11009"/>
                                <a:gd name="T97" fmla="*/ 9 h 6759"/>
                                <a:gd name="T98" fmla="*/ 20 w 11009"/>
                                <a:gd name="T99" fmla="*/ 10 h 6759"/>
                                <a:gd name="T100" fmla="*/ 20 w 11009"/>
                                <a:gd name="T101" fmla="*/ 9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91"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LDL</w:t>
                                </w:r>
                              </w:p>
                            </w:txbxContent>
                          </wps:txbx>
                          <wps:bodyPr rot="0" vert="horz" wrap="square" lIns="0" tIns="0" rIns="0" bIns="0" anchor="t" anchorCtr="0" upright="1">
                            <a:noAutofit/>
                          </wps:bodyPr>
                        </wps:wsp>
                        <wps:wsp>
                          <wps:cNvPr id="393" name="Freeform 261"/>
                          <wps:cNvSpPr>
                            <a:spLocks noEditPoints="1"/>
                          </wps:cNvSpPr>
                          <wps:spPr bwMode="auto">
                            <a:xfrm>
                              <a:off x="3209" y="4779"/>
                              <a:ext cx="103" cy="369"/>
                            </a:xfrm>
                            <a:custGeom>
                              <a:avLst/>
                              <a:gdLst>
                                <a:gd name="T0" fmla="*/ 0 w 836"/>
                                <a:gd name="T1" fmla="*/ 0 h 3251"/>
                                <a:gd name="T2" fmla="*/ 1 w 836"/>
                                <a:gd name="T3" fmla="*/ 1 h 3251"/>
                                <a:gd name="T4" fmla="*/ 1 w 836"/>
                                <a:gd name="T5" fmla="*/ 1 h 3251"/>
                                <a:gd name="T6" fmla="*/ 1 w 836"/>
                                <a:gd name="T7" fmla="*/ 1 h 3251"/>
                                <a:gd name="T8" fmla="*/ 1 w 836"/>
                                <a:gd name="T9" fmla="*/ 2 h 3251"/>
                                <a:gd name="T10" fmla="*/ 2 w 836"/>
                                <a:gd name="T11" fmla="*/ 2 h 3251"/>
                                <a:gd name="T12" fmla="*/ 2 w 836"/>
                                <a:gd name="T13" fmla="*/ 2 h 3251"/>
                                <a:gd name="T14" fmla="*/ 1 w 836"/>
                                <a:gd name="T15" fmla="*/ 3 h 3251"/>
                                <a:gd name="T16" fmla="*/ 1 w 836"/>
                                <a:gd name="T17" fmla="*/ 3 h 3251"/>
                                <a:gd name="T18" fmla="*/ 1 w 836"/>
                                <a:gd name="T19" fmla="*/ 4 h 3251"/>
                                <a:gd name="T20" fmla="*/ 1 w 836"/>
                                <a:gd name="T21" fmla="*/ 4 h 3251"/>
                                <a:gd name="T22" fmla="*/ 0 w 836"/>
                                <a:gd name="T23" fmla="*/ 5 h 3251"/>
                                <a:gd name="T24" fmla="*/ 0 w 836"/>
                                <a:gd name="T25" fmla="*/ 5 h 3251"/>
                                <a:gd name="T26" fmla="*/ 0 w 836"/>
                                <a:gd name="T27" fmla="*/ 5 h 3251"/>
                                <a:gd name="T28" fmla="*/ 0 w 836"/>
                                <a:gd name="T29" fmla="*/ 4 h 3251"/>
                                <a:gd name="T30" fmla="*/ 1 w 836"/>
                                <a:gd name="T31" fmla="*/ 4 h 3251"/>
                                <a:gd name="T32" fmla="*/ 1 w 836"/>
                                <a:gd name="T33" fmla="*/ 3 h 3251"/>
                                <a:gd name="T34" fmla="*/ 1 w 836"/>
                                <a:gd name="T35" fmla="*/ 3 h 3251"/>
                                <a:gd name="T36" fmla="*/ 1 w 836"/>
                                <a:gd name="T37" fmla="*/ 2 h 3251"/>
                                <a:gd name="T38" fmla="*/ 1 w 836"/>
                                <a:gd name="T39" fmla="*/ 2 h 3251"/>
                                <a:gd name="T40" fmla="*/ 1 w 836"/>
                                <a:gd name="T41" fmla="*/ 2 h 3251"/>
                                <a:gd name="T42" fmla="*/ 1 w 836"/>
                                <a:gd name="T43" fmla="*/ 1 h 3251"/>
                                <a:gd name="T44" fmla="*/ 1 w 836"/>
                                <a:gd name="T45" fmla="*/ 1 h 3251"/>
                                <a:gd name="T46" fmla="*/ 0 w 836"/>
                                <a:gd name="T47" fmla="*/ 1 h 3251"/>
                                <a:gd name="T48" fmla="*/ 0 w 836"/>
                                <a:gd name="T49" fmla="*/ 0 h 3251"/>
                                <a:gd name="T50" fmla="*/ 0 w 836"/>
                                <a:gd name="T51" fmla="*/ 0 h 3251"/>
                                <a:gd name="T52" fmla="*/ 0 w 836"/>
                                <a:gd name="T53" fmla="*/ 1 h 3251"/>
                                <a:gd name="T54" fmla="*/ 1 w 836"/>
                                <a:gd name="T55" fmla="*/ 1 h 3251"/>
                                <a:gd name="T56" fmla="*/ 1 w 836"/>
                                <a:gd name="T57" fmla="*/ 1 h 3251"/>
                                <a:gd name="T58" fmla="*/ 0 w 836"/>
                                <a:gd name="T59" fmla="*/ 0 h 3251"/>
                                <a:gd name="T60" fmla="*/ 0 w 836"/>
                                <a:gd name="T61" fmla="*/ 1 h 3251"/>
                                <a:gd name="T62" fmla="*/ 1 w 836"/>
                                <a:gd name="T63" fmla="*/ 4 h 3251"/>
                                <a:gd name="T64" fmla="*/ 0 w 836"/>
                                <a:gd name="T65" fmla="*/ 4 h 3251"/>
                                <a:gd name="T66" fmla="*/ 0 w 836"/>
                                <a:gd name="T67" fmla="*/ 4 h 3251"/>
                                <a:gd name="T68" fmla="*/ 0 w 836"/>
                                <a:gd name="T69" fmla="*/ 5 h 3251"/>
                                <a:gd name="T70" fmla="*/ 1 w 836"/>
                                <a:gd name="T71" fmla="*/ 4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94"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Ramp</w:t>
                                </w:r>
                              </w:p>
                            </w:txbxContent>
                          </wps:txbx>
                          <wps:bodyPr rot="0" vert="horz" wrap="none" lIns="0" tIns="0" rIns="0" bIns="0" anchor="t" anchorCtr="0" upright="1">
                            <a:spAutoFit/>
                          </wps:bodyPr>
                        </wps:wsp>
                        <wps:wsp>
                          <wps:cNvPr id="395" name="Rectangle 263"/>
                          <wps:cNvSpPr>
                            <a:spLocks noChangeArrowheads="1"/>
                          </wps:cNvSpPr>
                          <wps:spPr bwMode="auto">
                            <a:xfrm>
                              <a:off x="3334" y="4900"/>
                              <a:ext cx="330"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Rate</w:t>
                                </w:r>
                              </w:p>
                            </w:txbxContent>
                          </wps:txbx>
                          <wps:bodyPr rot="0" vert="horz" wrap="none" lIns="0" tIns="0" rIns="0" bIns="0" anchor="t" anchorCtr="0" upright="1">
                            <a:spAutoFit/>
                          </wps:bodyPr>
                        </wps:wsp>
                        <wps:wsp>
                          <wps:cNvPr id="396"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5 Minutes</w:t>
                                </w:r>
                              </w:p>
                            </w:txbxContent>
                          </wps:txbx>
                          <wps:bodyPr rot="0" vert="horz" wrap="none" lIns="0" tIns="0" rIns="0" bIns="0" anchor="t" anchorCtr="0" upright="1">
                            <a:spAutoFit/>
                          </wps:bodyPr>
                        </wps:wsp>
                        <wps:wsp>
                          <wps:cNvPr id="397" name="Rectangle 265"/>
                          <wps:cNvSpPr>
                            <a:spLocks noChangeArrowheads="1"/>
                          </wps:cNvSpPr>
                          <wps:spPr bwMode="auto">
                            <a:xfrm>
                              <a:off x="5162" y="7467"/>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none" lIns="0" tIns="0" rIns="0" bIns="0" anchor="t" anchorCtr="0" upright="1">
                            <a:spAutoFit/>
                          </wps:bodyPr>
                        </wps:wsp>
                        <wps:wsp>
                          <wps:cNvPr id="398" name="Rectangle 266"/>
                          <wps:cNvSpPr>
                            <a:spLocks noChangeArrowheads="1"/>
                          </wps:cNvSpPr>
                          <wps:spPr bwMode="auto">
                            <a:xfrm>
                              <a:off x="5642" y="7467"/>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none" lIns="0" tIns="0" rIns="0" bIns="0" anchor="t" anchorCtr="0" upright="1">
                            <a:spAutoFit/>
                          </wps:bodyPr>
                        </wps:wsp>
                        <wps:wsp>
                          <wps:cNvPr id="399" name="Rectangle 267"/>
                          <wps:cNvSpPr>
                            <a:spLocks noChangeArrowheads="1"/>
                          </wps:cNvSpPr>
                          <wps:spPr bwMode="auto">
                            <a:xfrm>
                              <a:off x="5711" y="7467"/>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none" lIns="0" tIns="0" rIns="0" bIns="0" anchor="t" anchorCtr="0" upright="1">
                            <a:spAutoFit/>
                          </wps:bodyPr>
                        </wps:wsp>
                        <wps:wsp>
                          <wps:cNvPr id="400"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pPr>
                                  <w:rPr>
                                    <w:u w:val="single"/>
                                  </w:rPr>
                                </w:pPr>
                                <w:r>
                                  <w:rPr>
                                    <w:b/>
                                    <w:bCs/>
                                    <w:color w:val="000000"/>
                                    <w:u w:val="single"/>
                                  </w:rPr>
                                  <w:t>Generation</w:t>
                                </w:r>
                              </w:p>
                            </w:txbxContent>
                          </wps:txbx>
                          <wps:bodyPr rot="0" vert="horz" wrap="none" lIns="0" tIns="0" rIns="0" bIns="0" anchor="t" anchorCtr="0" upright="1">
                            <a:spAutoFit/>
                          </wps:bodyPr>
                        </wps:wsp>
                        <wps:wsp>
                          <wps:cNvPr id="401" name="Freeform 269"/>
                          <wps:cNvSpPr>
                            <a:spLocks noEditPoints="1"/>
                          </wps:cNvSpPr>
                          <wps:spPr bwMode="auto">
                            <a:xfrm>
                              <a:off x="2482" y="7301"/>
                              <a:ext cx="1157" cy="91"/>
                            </a:xfrm>
                            <a:custGeom>
                              <a:avLst/>
                              <a:gdLst>
                                <a:gd name="T0" fmla="*/ 5 w 4709"/>
                                <a:gd name="T1" fmla="*/ 2 h 400"/>
                                <a:gd name="T2" fmla="*/ 65 w 4709"/>
                                <a:gd name="T3" fmla="*/ 2 h 400"/>
                                <a:gd name="T4" fmla="*/ 65 w 4709"/>
                                <a:gd name="T5" fmla="*/ 2 h 400"/>
                                <a:gd name="T6" fmla="*/ 65 w 4709"/>
                                <a:gd name="T7" fmla="*/ 3 h 400"/>
                                <a:gd name="T8" fmla="*/ 5 w 4709"/>
                                <a:gd name="T9" fmla="*/ 3 h 400"/>
                                <a:gd name="T10" fmla="*/ 4 w 4709"/>
                                <a:gd name="T11" fmla="*/ 2 h 400"/>
                                <a:gd name="T12" fmla="*/ 5 w 4709"/>
                                <a:gd name="T13" fmla="*/ 2 h 400"/>
                                <a:gd name="T14" fmla="*/ 6 w 4709"/>
                                <a:gd name="T15" fmla="*/ 5 h 400"/>
                                <a:gd name="T16" fmla="*/ 0 w 4709"/>
                                <a:gd name="T17" fmla="*/ 2 h 400"/>
                                <a:gd name="T18" fmla="*/ 6 w 4709"/>
                                <a:gd name="T19" fmla="*/ 0 h 400"/>
                                <a:gd name="T20" fmla="*/ 6 w 4709"/>
                                <a:gd name="T21" fmla="*/ 5 h 400"/>
                                <a:gd name="T22" fmla="*/ 64 w 4709"/>
                                <a:gd name="T23" fmla="*/ 0 h 400"/>
                                <a:gd name="T24" fmla="*/ 70 w 4709"/>
                                <a:gd name="T25" fmla="*/ 2 h 400"/>
                                <a:gd name="T26" fmla="*/ 64 w 4709"/>
                                <a:gd name="T27" fmla="*/ 5 h 400"/>
                                <a:gd name="T28" fmla="*/ 64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02" name="Rectangle 270"/>
                          <wps:cNvSpPr>
                            <a:spLocks noChangeArrowheads="1"/>
                          </wps:cNvSpPr>
                          <wps:spPr bwMode="auto">
                            <a:xfrm>
                              <a:off x="5866" y="6825"/>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none" lIns="0" tIns="0" rIns="0" bIns="0" anchor="t" anchorCtr="0" upright="1">
                            <a:spAutoFit/>
                          </wps:bodyPr>
                        </wps:wsp>
                        <wps:wsp>
                          <wps:cNvPr id="403" name="Freeform 271"/>
                          <wps:cNvSpPr>
                            <a:spLocks noEditPoints="1"/>
                          </wps:cNvSpPr>
                          <wps:spPr bwMode="auto">
                            <a:xfrm>
                              <a:off x="6660" y="3944"/>
                              <a:ext cx="98" cy="1749"/>
                            </a:xfrm>
                            <a:custGeom>
                              <a:avLst/>
                              <a:gdLst>
                                <a:gd name="T0" fmla="*/ 2 w 400"/>
                                <a:gd name="T1" fmla="*/ 90 h 7691"/>
                                <a:gd name="T2" fmla="*/ 2 w 400"/>
                                <a:gd name="T3" fmla="*/ 4 h 7691"/>
                                <a:gd name="T4" fmla="*/ 3 w 400"/>
                                <a:gd name="T5" fmla="*/ 3 h 7691"/>
                                <a:gd name="T6" fmla="*/ 3 w 400"/>
                                <a:gd name="T7" fmla="*/ 4 h 7691"/>
                                <a:gd name="T8" fmla="*/ 3 w 400"/>
                                <a:gd name="T9" fmla="*/ 90 h 7691"/>
                                <a:gd name="T10" fmla="*/ 3 w 400"/>
                                <a:gd name="T11" fmla="*/ 91 h 7691"/>
                                <a:gd name="T12" fmla="*/ 2 w 400"/>
                                <a:gd name="T13" fmla="*/ 90 h 7691"/>
                                <a:gd name="T14" fmla="*/ 0 w 400"/>
                                <a:gd name="T15" fmla="*/ 5 h 7691"/>
                                <a:gd name="T16" fmla="*/ 3 w 400"/>
                                <a:gd name="T17" fmla="*/ 0 h 7691"/>
                                <a:gd name="T18" fmla="*/ 6 w 400"/>
                                <a:gd name="T19" fmla="*/ 5 h 7691"/>
                                <a:gd name="T20" fmla="*/ 0 w 400"/>
                                <a:gd name="T21" fmla="*/ 5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05" name="Freeform 272"/>
                          <wps:cNvSpPr>
                            <a:spLocks noEditPoints="1"/>
                          </wps:cNvSpPr>
                          <wps:spPr bwMode="auto">
                            <a:xfrm>
                              <a:off x="6660" y="5744"/>
                              <a:ext cx="2595" cy="91"/>
                            </a:xfrm>
                            <a:custGeom>
                              <a:avLst/>
                              <a:gdLst>
                                <a:gd name="T0" fmla="*/ 2 w 5280"/>
                                <a:gd name="T1" fmla="*/ 8 h 200"/>
                                <a:gd name="T2" fmla="*/ 607 w 5280"/>
                                <a:gd name="T3" fmla="*/ 8 h 200"/>
                                <a:gd name="T4" fmla="*/ 609 w 5280"/>
                                <a:gd name="T5" fmla="*/ 10 h 200"/>
                                <a:gd name="T6" fmla="*/ 607 w 5280"/>
                                <a:gd name="T7" fmla="*/ 11 h 200"/>
                                <a:gd name="T8" fmla="*/ 2 w 5280"/>
                                <a:gd name="T9" fmla="*/ 11 h 200"/>
                                <a:gd name="T10" fmla="*/ 0 w 5280"/>
                                <a:gd name="T11" fmla="*/ 10 h 200"/>
                                <a:gd name="T12" fmla="*/ 2 w 5280"/>
                                <a:gd name="T13" fmla="*/ 8 h 200"/>
                                <a:gd name="T14" fmla="*/ 603 w 5280"/>
                                <a:gd name="T15" fmla="*/ 0 h 200"/>
                                <a:gd name="T16" fmla="*/ 627 w 5280"/>
                                <a:gd name="T17" fmla="*/ 10 h 200"/>
                                <a:gd name="T18" fmla="*/ 603 w 5280"/>
                                <a:gd name="T19" fmla="*/ 19 h 200"/>
                                <a:gd name="T20" fmla="*/ 603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06"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Quantity</w:t>
                                </w:r>
                              </w:p>
                            </w:txbxContent>
                          </wps:txbx>
                          <wps:bodyPr rot="0" vert="horz" wrap="none" lIns="0" tIns="0" rIns="0" bIns="0" anchor="t" anchorCtr="0" upright="1">
                            <a:spAutoFit/>
                          </wps:bodyPr>
                        </wps:wsp>
                        <wps:wsp>
                          <wps:cNvPr id="407"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8"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Offer Curve Generation</w:t>
                                </w:r>
                              </w:p>
                            </w:txbxContent>
                          </wps:txbx>
                          <wps:bodyPr rot="0" vert="horz" wrap="none" lIns="0" tIns="0" rIns="0" bIns="0" anchor="t" anchorCtr="0" upright="1">
                            <a:spAutoFit/>
                          </wps:bodyPr>
                        </wps:wsp>
                        <wps:wsp>
                          <wps:cNvPr id="409"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410"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411"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2"/>
                                    <w:szCs w:val="12"/>
                                  </w:rPr>
                                  <w:t>LSL</w:t>
                                </w:r>
                              </w:p>
                            </w:txbxContent>
                          </wps:txbx>
                          <wps:bodyPr rot="0" vert="horz" wrap="none" lIns="0" tIns="0" rIns="0" bIns="0" anchor="t" anchorCtr="0" upright="1">
                            <a:spAutoFit/>
                          </wps:bodyPr>
                        </wps:wsp>
                        <wps:wsp>
                          <wps:cNvPr id="413"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4" name="Rectangle 281"/>
                          <wps:cNvSpPr>
                            <a:spLocks noChangeArrowheads="1"/>
                          </wps:cNvSpPr>
                          <wps:spPr bwMode="auto">
                            <a:xfrm>
                              <a:off x="8510" y="5970"/>
                              <a:ext cx="227" cy="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2"/>
                                    <w:szCs w:val="12"/>
                                  </w:rPr>
                                  <w:t>HSL</w:t>
                                </w:r>
                              </w:p>
                            </w:txbxContent>
                          </wps:txbx>
                          <wps:bodyPr rot="0" vert="horz" wrap="none" lIns="0" tIns="0" rIns="0" bIns="0" anchor="t" anchorCtr="0" upright="1">
                            <a:spAutoFit/>
                          </wps:bodyPr>
                        </wps:wsp>
                        <wpg:grpSp>
                          <wpg:cNvPr id="415" name="Group 282"/>
                          <wpg:cNvGrpSpPr>
                            <a:grpSpLocks/>
                          </wpg:cNvGrpSpPr>
                          <wpg:grpSpPr bwMode="auto">
                            <a:xfrm>
                              <a:off x="2419" y="3529"/>
                              <a:ext cx="1343" cy="3634"/>
                              <a:chOff x="2419" y="2729"/>
                              <a:chExt cx="1343" cy="3634"/>
                            </a:xfrm>
                          </wpg:grpSpPr>
                          <wps:wsp>
                            <wps:cNvPr id="640"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642"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643" name="Group 286"/>
                          <wpg:cNvGrpSpPr>
                            <a:grpSpLocks/>
                          </wpg:cNvGrpSpPr>
                          <wpg:grpSpPr bwMode="auto">
                            <a:xfrm>
                              <a:off x="2419" y="6647"/>
                              <a:ext cx="1343" cy="569"/>
                              <a:chOff x="2419" y="6363"/>
                              <a:chExt cx="1343" cy="569"/>
                            </a:xfrm>
                          </wpg:grpSpPr>
                          <wps:wsp>
                            <wps:cNvPr id="644"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5"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646" name="Rectangle 289"/>
                          <wps:cNvSpPr>
                            <a:spLocks noChangeArrowheads="1"/>
                          </wps:cNvSpPr>
                          <wps:spPr bwMode="auto">
                            <a:xfrm>
                              <a:off x="2188" y="651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w:t>
                                </w:r>
                              </w:p>
                            </w:txbxContent>
                          </wps:txbx>
                          <wps:bodyPr rot="0" vert="horz" wrap="none" lIns="0" tIns="0" rIns="0" bIns="0" anchor="t" anchorCtr="0" upright="1">
                            <a:spAutoFit/>
                          </wps:bodyPr>
                        </wps:wsp>
                        <wpg:grpSp>
                          <wpg:cNvPr id="647" name="Group 290"/>
                          <wpg:cNvGrpSpPr>
                            <a:grpSpLocks/>
                          </wpg:cNvGrpSpPr>
                          <wpg:grpSpPr bwMode="auto">
                            <a:xfrm>
                              <a:off x="2419" y="4330"/>
                              <a:ext cx="1343" cy="1855"/>
                              <a:chOff x="2419" y="3530"/>
                              <a:chExt cx="1343" cy="1855"/>
                            </a:xfrm>
                          </wpg:grpSpPr>
                          <wps:wsp>
                            <wps:cNvPr id="648"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650" name="Rectangle 293"/>
                          <wps:cNvSpPr>
                            <a:spLocks noChangeArrowheads="1"/>
                          </wps:cNvSpPr>
                          <wps:spPr bwMode="auto">
                            <a:xfrm>
                              <a:off x="2221" y="6053"/>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w:t>
                                </w:r>
                              </w:p>
                            </w:txbxContent>
                          </wps:txbx>
                          <wps:bodyPr rot="0" vert="horz" wrap="none" lIns="0" tIns="0" rIns="0" bIns="0" anchor="t" anchorCtr="0" upright="1">
                            <a:spAutoFit/>
                          </wps:bodyPr>
                        </wps:wsp>
                        <wps:wsp>
                          <wps:cNvPr id="651" name="Rectangle 294"/>
                          <wps:cNvSpPr>
                            <a:spLocks noChangeArrowheads="1"/>
                          </wps:cNvSpPr>
                          <wps:spPr bwMode="auto">
                            <a:xfrm>
                              <a:off x="2209" y="419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w:t>
                                </w:r>
                              </w:p>
                            </w:txbxContent>
                          </wps:txbx>
                          <wps:bodyPr rot="0" vert="horz" wrap="none" lIns="0" tIns="0" rIns="0" bIns="0" anchor="t" anchorCtr="0" upright="1">
                            <a:spAutoFit/>
                          </wps:bodyPr>
                        </wps:wsp>
                        <wpg:grpSp>
                          <wpg:cNvPr id="652" name="Group 295"/>
                          <wpg:cNvGrpSpPr>
                            <a:grpSpLocks/>
                          </wpg:cNvGrpSpPr>
                          <wpg:grpSpPr bwMode="auto">
                            <a:xfrm>
                              <a:off x="2472" y="3584"/>
                              <a:ext cx="1169" cy="652"/>
                              <a:chOff x="2472" y="2784"/>
                              <a:chExt cx="1169" cy="652"/>
                            </a:xfrm>
                          </wpg:grpSpPr>
                          <wps:wsp>
                            <wps:cNvPr id="654"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5"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656"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Generation </w:t>
                                </w:r>
                              </w:p>
                            </w:txbxContent>
                          </wps:txbx>
                          <wps:bodyPr rot="0" vert="horz" wrap="none" lIns="0" tIns="0" rIns="0" bIns="0" anchor="t" anchorCtr="0" upright="1">
                            <a:spAutoFit/>
                          </wps:bodyPr>
                        </wps:wsp>
                        <wps:wsp>
                          <wps:cNvPr id="657"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Increase</w:t>
                                </w:r>
                              </w:p>
                            </w:txbxContent>
                          </wps:txbx>
                          <wps:bodyPr rot="0" vert="horz" wrap="none" lIns="0" tIns="0" rIns="0" bIns="0" anchor="t" anchorCtr="0" upright="1">
                            <a:spAutoFit/>
                          </wps:bodyPr>
                        </wps:wsp>
                        <wpg:grpSp>
                          <wpg:cNvPr id="658" name="Group 300"/>
                          <wpg:cNvGrpSpPr>
                            <a:grpSpLocks/>
                          </wpg:cNvGrpSpPr>
                          <wpg:grpSpPr bwMode="auto">
                            <a:xfrm>
                              <a:off x="2499" y="5744"/>
                              <a:ext cx="1169" cy="712"/>
                              <a:chOff x="2499" y="5460"/>
                              <a:chExt cx="1169" cy="712"/>
                            </a:xfrm>
                          </wpg:grpSpPr>
                          <wps:wsp>
                            <wps:cNvPr id="659"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0"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661" name="Rectangle 303"/>
                          <wps:cNvSpPr>
                            <a:spLocks noChangeArrowheads="1"/>
                          </wps:cNvSpPr>
                          <wps:spPr bwMode="auto">
                            <a:xfrm>
                              <a:off x="2718" y="5839"/>
                              <a:ext cx="55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Generati </w:t>
                                </w:r>
                              </w:p>
                            </w:txbxContent>
                          </wps:txbx>
                          <wps:bodyPr rot="0" vert="horz" wrap="none" lIns="0" tIns="0" rIns="0" bIns="0" anchor="t" anchorCtr="0" upright="1">
                            <a:spAutoFit/>
                          </wps:bodyPr>
                        </wps:wsp>
                        <wps:wsp>
                          <wps:cNvPr id="662" name="Rectangle 304"/>
                          <wps:cNvSpPr>
                            <a:spLocks noChangeArrowheads="1"/>
                          </wps:cNvSpPr>
                          <wps:spPr bwMode="auto">
                            <a:xfrm>
                              <a:off x="2781" y="6021"/>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Decrease</w:t>
                                </w:r>
                              </w:p>
                            </w:txbxContent>
                          </wps:txbx>
                          <wps:bodyPr rot="0" vert="horz" wrap="none" lIns="0" tIns="0" rIns="0" bIns="0" anchor="t" anchorCtr="0" upright="1">
                            <a:spAutoFit/>
                          </wps:bodyPr>
                        </wps:wsp>
                        <wps:wsp>
                          <wps:cNvPr id="663" name="Rectangle 305"/>
                          <wps:cNvSpPr>
                            <a:spLocks noChangeArrowheads="1"/>
                          </wps:cNvSpPr>
                          <wps:spPr bwMode="auto">
                            <a:xfrm>
                              <a:off x="5013" y="3757"/>
                              <a:ext cx="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 </w:t>
                                </w:r>
                              </w:p>
                            </w:txbxContent>
                          </wps:txbx>
                          <wps:bodyPr rot="0" vert="horz" wrap="none" lIns="0" tIns="0" rIns="0" bIns="0" anchor="t" anchorCtr="0" upright="1">
                            <a:spAutoFit/>
                          </wps:bodyPr>
                        </wps:wsp>
                        <wps:wsp>
                          <wps:cNvPr id="664"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665" name="Freeform 307"/>
                          <wps:cNvSpPr>
                            <a:spLocks noEditPoints="1"/>
                          </wps:cNvSpPr>
                          <wps:spPr bwMode="auto">
                            <a:xfrm>
                              <a:off x="2409" y="4438"/>
                              <a:ext cx="1353" cy="767"/>
                            </a:xfrm>
                            <a:custGeom>
                              <a:avLst/>
                              <a:gdLst>
                                <a:gd name="T0" fmla="*/ 1 w 11009"/>
                                <a:gd name="T1" fmla="*/ 9 h 6743"/>
                                <a:gd name="T2" fmla="*/ 1 w 11009"/>
                                <a:gd name="T3" fmla="*/ 10 h 6743"/>
                                <a:gd name="T4" fmla="*/ 0 w 11009"/>
                                <a:gd name="T5" fmla="*/ 10 h 6743"/>
                                <a:gd name="T6" fmla="*/ 2 w 11009"/>
                                <a:gd name="T7" fmla="*/ 9 h 6743"/>
                                <a:gd name="T8" fmla="*/ 2 w 11009"/>
                                <a:gd name="T9" fmla="*/ 9 h 6743"/>
                                <a:gd name="T10" fmla="*/ 2 w 11009"/>
                                <a:gd name="T11" fmla="*/ 9 h 6743"/>
                                <a:gd name="T12" fmla="*/ 2 w 11009"/>
                                <a:gd name="T13" fmla="*/ 9 h 6743"/>
                                <a:gd name="T14" fmla="*/ 4 w 11009"/>
                                <a:gd name="T15" fmla="*/ 8 h 6743"/>
                                <a:gd name="T16" fmla="*/ 4 w 11009"/>
                                <a:gd name="T17" fmla="*/ 8 h 6743"/>
                                <a:gd name="T18" fmla="*/ 3 w 11009"/>
                                <a:gd name="T19" fmla="*/ 8 h 6743"/>
                                <a:gd name="T20" fmla="*/ 5 w 11009"/>
                                <a:gd name="T21" fmla="*/ 8 h 6743"/>
                                <a:gd name="T22" fmla="*/ 5 w 11009"/>
                                <a:gd name="T23" fmla="*/ 7 h 6743"/>
                                <a:gd name="T24" fmla="*/ 5 w 11009"/>
                                <a:gd name="T25" fmla="*/ 8 h 6743"/>
                                <a:gd name="T26" fmla="*/ 5 w 11009"/>
                                <a:gd name="T27" fmla="*/ 8 h 6743"/>
                                <a:gd name="T28" fmla="*/ 7 w 11009"/>
                                <a:gd name="T29" fmla="*/ 7 h 6743"/>
                                <a:gd name="T30" fmla="*/ 7 w 11009"/>
                                <a:gd name="T31" fmla="*/ 7 h 6743"/>
                                <a:gd name="T32" fmla="*/ 6 w 11009"/>
                                <a:gd name="T33" fmla="*/ 7 h 6743"/>
                                <a:gd name="T34" fmla="*/ 7 w 11009"/>
                                <a:gd name="T35" fmla="*/ 6 h 6743"/>
                                <a:gd name="T36" fmla="*/ 8 w 11009"/>
                                <a:gd name="T37" fmla="*/ 6 h 6743"/>
                                <a:gd name="T38" fmla="*/ 8 w 11009"/>
                                <a:gd name="T39" fmla="*/ 6 h 6743"/>
                                <a:gd name="T40" fmla="*/ 7 w 11009"/>
                                <a:gd name="T41" fmla="*/ 6 h 6743"/>
                                <a:gd name="T42" fmla="*/ 10 w 11009"/>
                                <a:gd name="T43" fmla="*/ 5 h 6743"/>
                                <a:gd name="T44" fmla="*/ 10 w 11009"/>
                                <a:gd name="T45" fmla="*/ 5 h 6743"/>
                                <a:gd name="T46" fmla="*/ 9 w 11009"/>
                                <a:gd name="T47" fmla="*/ 6 h 6743"/>
                                <a:gd name="T48" fmla="*/ 10 w 11009"/>
                                <a:gd name="T49" fmla="*/ 5 h 6743"/>
                                <a:gd name="T50" fmla="*/ 11 w 11009"/>
                                <a:gd name="T51" fmla="*/ 4 h 6743"/>
                                <a:gd name="T52" fmla="*/ 11 w 11009"/>
                                <a:gd name="T53" fmla="*/ 5 h 6743"/>
                                <a:gd name="T54" fmla="*/ 10 w 11009"/>
                                <a:gd name="T55" fmla="*/ 5 h 6743"/>
                                <a:gd name="T56" fmla="*/ 13 w 11009"/>
                                <a:gd name="T57" fmla="*/ 4 h 6743"/>
                                <a:gd name="T58" fmla="*/ 13 w 11009"/>
                                <a:gd name="T59" fmla="*/ 4 h 6743"/>
                                <a:gd name="T60" fmla="*/ 12 w 11009"/>
                                <a:gd name="T61" fmla="*/ 4 h 6743"/>
                                <a:gd name="T62" fmla="*/ 13 w 11009"/>
                                <a:gd name="T63" fmla="*/ 3 h 6743"/>
                                <a:gd name="T64" fmla="*/ 14 w 11009"/>
                                <a:gd name="T65" fmla="*/ 3 h 6743"/>
                                <a:gd name="T66" fmla="*/ 14 w 11009"/>
                                <a:gd name="T67" fmla="*/ 3 h 6743"/>
                                <a:gd name="T68" fmla="*/ 13 w 11009"/>
                                <a:gd name="T69" fmla="*/ 3 h 6743"/>
                                <a:gd name="T70" fmla="*/ 15 w 11009"/>
                                <a:gd name="T71" fmla="*/ 2 h 6743"/>
                                <a:gd name="T72" fmla="*/ 16 w 11009"/>
                                <a:gd name="T73" fmla="*/ 2 h 6743"/>
                                <a:gd name="T74" fmla="*/ 15 w 11009"/>
                                <a:gd name="T75" fmla="*/ 3 h 6743"/>
                                <a:gd name="T76" fmla="*/ 16 w 11009"/>
                                <a:gd name="T77" fmla="*/ 2 h 6743"/>
                                <a:gd name="T78" fmla="*/ 17 w 11009"/>
                                <a:gd name="T79" fmla="*/ 2 h 6743"/>
                                <a:gd name="T80" fmla="*/ 16 w 11009"/>
                                <a:gd name="T81" fmla="*/ 2 h 6743"/>
                                <a:gd name="T82" fmla="*/ 16 w 11009"/>
                                <a:gd name="T83" fmla="*/ 2 h 6743"/>
                                <a:gd name="T84" fmla="*/ 18 w 11009"/>
                                <a:gd name="T85" fmla="*/ 1 h 6743"/>
                                <a:gd name="T86" fmla="*/ 19 w 11009"/>
                                <a:gd name="T87" fmla="*/ 1 h 6743"/>
                                <a:gd name="T88" fmla="*/ 18 w 11009"/>
                                <a:gd name="T89" fmla="*/ 1 h 6743"/>
                                <a:gd name="T90" fmla="*/ 19 w 11009"/>
                                <a:gd name="T91" fmla="*/ 0 h 6743"/>
                                <a:gd name="T92" fmla="*/ 20 w 11009"/>
                                <a:gd name="T93" fmla="*/ 0 h 6743"/>
                                <a:gd name="T94" fmla="*/ 19 w 11009"/>
                                <a:gd name="T95" fmla="*/ 1 h 6743"/>
                                <a:gd name="T96" fmla="*/ 19 w 11009"/>
                                <a:gd name="T97" fmla="*/ 0 h 6743"/>
                                <a:gd name="T98" fmla="*/ 20 w 11009"/>
                                <a:gd name="T99" fmla="*/ 0 h 6743"/>
                                <a:gd name="T100" fmla="*/ 19 w 11009"/>
                                <a:gd name="T101" fmla="*/ 0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66" name="Freeform 308"/>
                          <wps:cNvSpPr>
                            <a:spLocks noEditPoints="1"/>
                          </wps:cNvSpPr>
                          <wps:spPr bwMode="auto">
                            <a:xfrm>
                              <a:off x="2409" y="5188"/>
                              <a:ext cx="1353" cy="768"/>
                            </a:xfrm>
                            <a:custGeom>
                              <a:avLst/>
                              <a:gdLst>
                                <a:gd name="T0" fmla="*/ 1 w 11009"/>
                                <a:gd name="T1" fmla="*/ 0 h 6759"/>
                                <a:gd name="T2" fmla="*/ 1 w 11009"/>
                                <a:gd name="T3" fmla="*/ 0 h 6759"/>
                                <a:gd name="T4" fmla="*/ 0 w 11009"/>
                                <a:gd name="T5" fmla="*/ 0 h 6759"/>
                                <a:gd name="T6" fmla="*/ 2 w 11009"/>
                                <a:gd name="T7" fmla="*/ 1 h 6759"/>
                                <a:gd name="T8" fmla="*/ 2 w 11009"/>
                                <a:gd name="T9" fmla="*/ 1 h 6759"/>
                                <a:gd name="T10" fmla="*/ 2 w 11009"/>
                                <a:gd name="T11" fmla="*/ 1 h 6759"/>
                                <a:gd name="T12" fmla="*/ 2 w 11009"/>
                                <a:gd name="T13" fmla="*/ 1 h 6759"/>
                                <a:gd name="T14" fmla="*/ 4 w 11009"/>
                                <a:gd name="T15" fmla="*/ 2 h 6759"/>
                                <a:gd name="T16" fmla="*/ 4 w 11009"/>
                                <a:gd name="T17" fmla="*/ 2 h 6759"/>
                                <a:gd name="T18" fmla="*/ 3 w 11009"/>
                                <a:gd name="T19" fmla="*/ 1 h 6759"/>
                                <a:gd name="T20" fmla="*/ 5 w 11009"/>
                                <a:gd name="T21" fmla="*/ 2 h 6759"/>
                                <a:gd name="T22" fmla="*/ 5 w 11009"/>
                                <a:gd name="T23" fmla="*/ 3 h 6759"/>
                                <a:gd name="T24" fmla="*/ 5 w 11009"/>
                                <a:gd name="T25" fmla="*/ 2 h 6759"/>
                                <a:gd name="T26" fmla="*/ 5 w 11009"/>
                                <a:gd name="T27" fmla="*/ 2 h 6759"/>
                                <a:gd name="T28" fmla="*/ 7 w 11009"/>
                                <a:gd name="T29" fmla="*/ 3 h 6759"/>
                                <a:gd name="T30" fmla="*/ 7 w 11009"/>
                                <a:gd name="T31" fmla="*/ 3 h 6759"/>
                                <a:gd name="T32" fmla="*/ 6 w 11009"/>
                                <a:gd name="T33" fmla="*/ 3 h 6759"/>
                                <a:gd name="T34" fmla="*/ 8 w 11009"/>
                                <a:gd name="T35" fmla="*/ 4 h 6759"/>
                                <a:gd name="T36" fmla="*/ 8 w 11009"/>
                                <a:gd name="T37" fmla="*/ 4 h 6759"/>
                                <a:gd name="T38" fmla="*/ 7 w 11009"/>
                                <a:gd name="T39" fmla="*/ 4 h 6759"/>
                                <a:gd name="T40" fmla="*/ 8 w 11009"/>
                                <a:gd name="T41" fmla="*/ 4 h 6759"/>
                                <a:gd name="T42" fmla="*/ 10 w 11009"/>
                                <a:gd name="T43" fmla="*/ 5 h 6759"/>
                                <a:gd name="T44" fmla="*/ 10 w 11009"/>
                                <a:gd name="T45" fmla="*/ 5 h 6759"/>
                                <a:gd name="T46" fmla="*/ 9 w 11009"/>
                                <a:gd name="T47" fmla="*/ 4 h 6759"/>
                                <a:gd name="T48" fmla="*/ 11 w 11009"/>
                                <a:gd name="T49" fmla="*/ 5 h 6759"/>
                                <a:gd name="T50" fmla="*/ 11 w 11009"/>
                                <a:gd name="T51" fmla="*/ 5 h 6759"/>
                                <a:gd name="T52" fmla="*/ 10 w 11009"/>
                                <a:gd name="T53" fmla="*/ 5 h 6759"/>
                                <a:gd name="T54" fmla="*/ 11 w 11009"/>
                                <a:gd name="T55" fmla="*/ 5 h 6759"/>
                                <a:gd name="T56" fmla="*/ 13 w 11009"/>
                                <a:gd name="T57" fmla="*/ 6 h 6759"/>
                                <a:gd name="T58" fmla="*/ 13 w 11009"/>
                                <a:gd name="T59" fmla="*/ 6 h 6759"/>
                                <a:gd name="T60" fmla="*/ 12 w 11009"/>
                                <a:gd name="T61" fmla="*/ 6 h 6759"/>
                                <a:gd name="T62" fmla="*/ 14 w 11009"/>
                                <a:gd name="T63" fmla="*/ 6 h 6759"/>
                                <a:gd name="T64" fmla="*/ 14 w 11009"/>
                                <a:gd name="T65" fmla="*/ 7 h 6759"/>
                                <a:gd name="T66" fmla="*/ 13 w 11009"/>
                                <a:gd name="T67" fmla="*/ 7 h 6759"/>
                                <a:gd name="T68" fmla="*/ 14 w 11009"/>
                                <a:gd name="T69" fmla="*/ 6 h 6759"/>
                                <a:gd name="T70" fmla="*/ 16 w 11009"/>
                                <a:gd name="T71" fmla="*/ 7 h 6759"/>
                                <a:gd name="T72" fmla="*/ 15 w 11009"/>
                                <a:gd name="T73" fmla="*/ 8 h 6759"/>
                                <a:gd name="T74" fmla="*/ 15 w 11009"/>
                                <a:gd name="T75" fmla="*/ 7 h 6759"/>
                                <a:gd name="T76" fmla="*/ 16 w 11009"/>
                                <a:gd name="T77" fmla="*/ 8 h 6759"/>
                                <a:gd name="T78" fmla="*/ 17 w 11009"/>
                                <a:gd name="T79" fmla="*/ 8 h 6759"/>
                                <a:gd name="T80" fmla="*/ 16 w 11009"/>
                                <a:gd name="T81" fmla="*/ 8 h 6759"/>
                                <a:gd name="T82" fmla="*/ 16 w 11009"/>
                                <a:gd name="T83" fmla="*/ 8 h 6759"/>
                                <a:gd name="T84" fmla="*/ 19 w 11009"/>
                                <a:gd name="T85" fmla="*/ 9 h 6759"/>
                                <a:gd name="T86" fmla="*/ 18 w 11009"/>
                                <a:gd name="T87" fmla="*/ 9 h 6759"/>
                                <a:gd name="T88" fmla="*/ 18 w 11009"/>
                                <a:gd name="T89" fmla="*/ 9 h 6759"/>
                                <a:gd name="T90" fmla="*/ 19 w 11009"/>
                                <a:gd name="T91" fmla="*/ 9 h 6759"/>
                                <a:gd name="T92" fmla="*/ 20 w 11009"/>
                                <a:gd name="T93" fmla="*/ 9 h 6759"/>
                                <a:gd name="T94" fmla="*/ 19 w 11009"/>
                                <a:gd name="T95" fmla="*/ 9 h 6759"/>
                                <a:gd name="T96" fmla="*/ 19 w 11009"/>
                                <a:gd name="T97" fmla="*/ 9 h 6759"/>
                                <a:gd name="T98" fmla="*/ 20 w 11009"/>
                                <a:gd name="T99" fmla="*/ 10 h 6759"/>
                                <a:gd name="T100" fmla="*/ 20 w 11009"/>
                                <a:gd name="T101" fmla="*/ 9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67" name="Freeform 309"/>
                          <wps:cNvSpPr>
                            <a:spLocks noEditPoints="1"/>
                          </wps:cNvSpPr>
                          <wps:spPr bwMode="auto">
                            <a:xfrm>
                              <a:off x="3209" y="4779"/>
                              <a:ext cx="103" cy="369"/>
                            </a:xfrm>
                            <a:custGeom>
                              <a:avLst/>
                              <a:gdLst>
                                <a:gd name="T0" fmla="*/ 0 w 836"/>
                                <a:gd name="T1" fmla="*/ 0 h 3251"/>
                                <a:gd name="T2" fmla="*/ 1 w 836"/>
                                <a:gd name="T3" fmla="*/ 1 h 3251"/>
                                <a:gd name="T4" fmla="*/ 1 w 836"/>
                                <a:gd name="T5" fmla="*/ 1 h 3251"/>
                                <a:gd name="T6" fmla="*/ 1 w 836"/>
                                <a:gd name="T7" fmla="*/ 1 h 3251"/>
                                <a:gd name="T8" fmla="*/ 1 w 836"/>
                                <a:gd name="T9" fmla="*/ 2 h 3251"/>
                                <a:gd name="T10" fmla="*/ 2 w 836"/>
                                <a:gd name="T11" fmla="*/ 2 h 3251"/>
                                <a:gd name="T12" fmla="*/ 2 w 836"/>
                                <a:gd name="T13" fmla="*/ 2 h 3251"/>
                                <a:gd name="T14" fmla="*/ 1 w 836"/>
                                <a:gd name="T15" fmla="*/ 3 h 3251"/>
                                <a:gd name="T16" fmla="*/ 1 w 836"/>
                                <a:gd name="T17" fmla="*/ 3 h 3251"/>
                                <a:gd name="T18" fmla="*/ 1 w 836"/>
                                <a:gd name="T19" fmla="*/ 4 h 3251"/>
                                <a:gd name="T20" fmla="*/ 1 w 836"/>
                                <a:gd name="T21" fmla="*/ 4 h 3251"/>
                                <a:gd name="T22" fmla="*/ 0 w 836"/>
                                <a:gd name="T23" fmla="*/ 5 h 3251"/>
                                <a:gd name="T24" fmla="*/ 0 w 836"/>
                                <a:gd name="T25" fmla="*/ 5 h 3251"/>
                                <a:gd name="T26" fmla="*/ 0 w 836"/>
                                <a:gd name="T27" fmla="*/ 5 h 3251"/>
                                <a:gd name="T28" fmla="*/ 0 w 836"/>
                                <a:gd name="T29" fmla="*/ 4 h 3251"/>
                                <a:gd name="T30" fmla="*/ 1 w 836"/>
                                <a:gd name="T31" fmla="*/ 4 h 3251"/>
                                <a:gd name="T32" fmla="*/ 1 w 836"/>
                                <a:gd name="T33" fmla="*/ 3 h 3251"/>
                                <a:gd name="T34" fmla="*/ 1 w 836"/>
                                <a:gd name="T35" fmla="*/ 3 h 3251"/>
                                <a:gd name="T36" fmla="*/ 1 w 836"/>
                                <a:gd name="T37" fmla="*/ 2 h 3251"/>
                                <a:gd name="T38" fmla="*/ 1 w 836"/>
                                <a:gd name="T39" fmla="*/ 2 h 3251"/>
                                <a:gd name="T40" fmla="*/ 1 w 836"/>
                                <a:gd name="T41" fmla="*/ 2 h 3251"/>
                                <a:gd name="T42" fmla="*/ 1 w 836"/>
                                <a:gd name="T43" fmla="*/ 1 h 3251"/>
                                <a:gd name="T44" fmla="*/ 1 w 836"/>
                                <a:gd name="T45" fmla="*/ 1 h 3251"/>
                                <a:gd name="T46" fmla="*/ 0 w 836"/>
                                <a:gd name="T47" fmla="*/ 1 h 3251"/>
                                <a:gd name="T48" fmla="*/ 0 w 836"/>
                                <a:gd name="T49" fmla="*/ 0 h 3251"/>
                                <a:gd name="T50" fmla="*/ 0 w 836"/>
                                <a:gd name="T51" fmla="*/ 0 h 3251"/>
                                <a:gd name="T52" fmla="*/ 0 w 836"/>
                                <a:gd name="T53" fmla="*/ 1 h 3251"/>
                                <a:gd name="T54" fmla="*/ 1 w 836"/>
                                <a:gd name="T55" fmla="*/ 1 h 3251"/>
                                <a:gd name="T56" fmla="*/ 1 w 836"/>
                                <a:gd name="T57" fmla="*/ 1 h 3251"/>
                                <a:gd name="T58" fmla="*/ 0 w 836"/>
                                <a:gd name="T59" fmla="*/ 0 h 3251"/>
                                <a:gd name="T60" fmla="*/ 0 w 836"/>
                                <a:gd name="T61" fmla="*/ 1 h 3251"/>
                                <a:gd name="T62" fmla="*/ 1 w 836"/>
                                <a:gd name="T63" fmla="*/ 4 h 3251"/>
                                <a:gd name="T64" fmla="*/ 0 w 836"/>
                                <a:gd name="T65" fmla="*/ 4 h 3251"/>
                                <a:gd name="T66" fmla="*/ 0 w 836"/>
                                <a:gd name="T67" fmla="*/ 4 h 3251"/>
                                <a:gd name="T68" fmla="*/ 0 w 836"/>
                                <a:gd name="T69" fmla="*/ 5 h 3251"/>
                                <a:gd name="T70" fmla="*/ 1 w 836"/>
                                <a:gd name="T71" fmla="*/ 4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668"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Ramp</w:t>
                                </w:r>
                              </w:p>
                            </w:txbxContent>
                          </wps:txbx>
                          <wps:bodyPr rot="0" vert="horz" wrap="none" lIns="0" tIns="0" rIns="0" bIns="0" anchor="t" anchorCtr="0" upright="1">
                            <a:spAutoFit/>
                          </wps:bodyPr>
                        </wps:wsp>
                        <wps:wsp>
                          <wps:cNvPr id="669" name="Rectangle 311"/>
                          <wps:cNvSpPr>
                            <a:spLocks noChangeArrowheads="1"/>
                          </wps:cNvSpPr>
                          <wps:spPr bwMode="auto">
                            <a:xfrm>
                              <a:off x="3334" y="4900"/>
                              <a:ext cx="330"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Rate</w:t>
                                </w:r>
                              </w:p>
                            </w:txbxContent>
                          </wps:txbx>
                          <wps:bodyPr rot="0" vert="horz" wrap="none" lIns="0" tIns="0" rIns="0" bIns="0" anchor="t" anchorCtr="0" upright="1">
                            <a:spAutoFit/>
                          </wps:bodyPr>
                        </wps:wsp>
                        <wps:wsp>
                          <wps:cNvPr id="670" name="Rectangle 312"/>
                          <wps:cNvSpPr>
                            <a:spLocks noChangeArrowheads="1"/>
                          </wps:cNvSpPr>
                          <wps:spPr bwMode="auto">
                            <a:xfrm>
                              <a:off x="2683" y="7413"/>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5 Minutes</w:t>
                                </w:r>
                              </w:p>
                            </w:txbxContent>
                          </wps:txbx>
                          <wps:bodyPr rot="0" vert="horz" wrap="none" lIns="0" tIns="0" rIns="0" bIns="0" anchor="t" anchorCtr="0" upright="1">
                            <a:spAutoFit/>
                          </wps:bodyPr>
                        </wps:wsp>
                        <wps:wsp>
                          <wps:cNvPr id="671"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none" lIns="0" tIns="0" rIns="0" bIns="0" anchor="t" anchorCtr="0" upright="1">
                            <a:spAutoFit/>
                          </wps:bodyPr>
                        </wps:wsp>
                        <wps:wsp>
                          <wps:cNvPr id="704" name="Rectangle 314"/>
                          <wps:cNvSpPr>
                            <a:spLocks noChangeArrowheads="1"/>
                          </wps:cNvSpPr>
                          <wps:spPr bwMode="auto">
                            <a:xfrm>
                              <a:off x="6314" y="7151"/>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none" lIns="0" tIns="0" rIns="0" bIns="0" anchor="t" anchorCtr="0" upright="1">
                            <a:spAutoFit/>
                          </wps:bodyPr>
                        </wps:wsp>
                        <wps:wsp>
                          <wps:cNvPr id="705" name="Rectangle 315"/>
                          <wps:cNvSpPr>
                            <a:spLocks noChangeArrowheads="1"/>
                          </wps:cNvSpPr>
                          <wps:spPr bwMode="auto">
                            <a:xfrm>
                              <a:off x="6452" y="7333"/>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none" lIns="0" tIns="0" rIns="0" bIns="0" anchor="t" anchorCtr="0" upright="1">
                            <a:spAutoFit/>
                          </wps:bodyPr>
                        </wps:wsp>
                        <wps:wsp>
                          <wps:cNvPr id="706" name="Freeform 316"/>
                          <wps:cNvSpPr>
                            <a:spLocks noEditPoints="1"/>
                          </wps:cNvSpPr>
                          <wps:spPr bwMode="auto">
                            <a:xfrm>
                              <a:off x="2482" y="7301"/>
                              <a:ext cx="1157" cy="91"/>
                            </a:xfrm>
                            <a:custGeom>
                              <a:avLst/>
                              <a:gdLst>
                                <a:gd name="T0" fmla="*/ 5 w 4709"/>
                                <a:gd name="T1" fmla="*/ 2 h 400"/>
                                <a:gd name="T2" fmla="*/ 65 w 4709"/>
                                <a:gd name="T3" fmla="*/ 2 h 400"/>
                                <a:gd name="T4" fmla="*/ 65 w 4709"/>
                                <a:gd name="T5" fmla="*/ 2 h 400"/>
                                <a:gd name="T6" fmla="*/ 65 w 4709"/>
                                <a:gd name="T7" fmla="*/ 3 h 400"/>
                                <a:gd name="T8" fmla="*/ 5 w 4709"/>
                                <a:gd name="T9" fmla="*/ 3 h 400"/>
                                <a:gd name="T10" fmla="*/ 4 w 4709"/>
                                <a:gd name="T11" fmla="*/ 2 h 400"/>
                                <a:gd name="T12" fmla="*/ 5 w 4709"/>
                                <a:gd name="T13" fmla="*/ 2 h 400"/>
                                <a:gd name="T14" fmla="*/ 6 w 4709"/>
                                <a:gd name="T15" fmla="*/ 5 h 400"/>
                                <a:gd name="T16" fmla="*/ 0 w 4709"/>
                                <a:gd name="T17" fmla="*/ 2 h 400"/>
                                <a:gd name="T18" fmla="*/ 6 w 4709"/>
                                <a:gd name="T19" fmla="*/ 0 h 400"/>
                                <a:gd name="T20" fmla="*/ 6 w 4709"/>
                                <a:gd name="T21" fmla="*/ 5 h 400"/>
                                <a:gd name="T22" fmla="*/ 64 w 4709"/>
                                <a:gd name="T23" fmla="*/ 0 h 400"/>
                                <a:gd name="T24" fmla="*/ 70 w 4709"/>
                                <a:gd name="T25" fmla="*/ 2 h 400"/>
                                <a:gd name="T26" fmla="*/ 64 w 4709"/>
                                <a:gd name="T27" fmla="*/ 5 h 400"/>
                                <a:gd name="T28" fmla="*/ 64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707" name="Group 317"/>
                          <wpg:cNvGrpSpPr>
                            <a:grpSpLocks/>
                          </wpg:cNvGrpSpPr>
                          <wpg:grpSpPr bwMode="auto">
                            <a:xfrm>
                              <a:off x="2419" y="3529"/>
                              <a:ext cx="1343" cy="3634"/>
                              <a:chOff x="2419" y="2729"/>
                              <a:chExt cx="1343" cy="3634"/>
                            </a:xfrm>
                          </wpg:grpSpPr>
                          <wps:wsp>
                            <wps:cNvPr id="708"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9"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0" name="Group 320"/>
                          <wpg:cNvGrpSpPr>
                            <a:grpSpLocks/>
                          </wpg:cNvGrpSpPr>
                          <wpg:grpSpPr bwMode="auto">
                            <a:xfrm>
                              <a:off x="2419" y="6705"/>
                              <a:ext cx="1343" cy="511"/>
                              <a:chOff x="2419" y="6363"/>
                              <a:chExt cx="1343" cy="569"/>
                            </a:xfrm>
                          </wpg:grpSpPr>
                          <wps:wsp>
                            <wps:cNvPr id="711"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2"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13" name="Rectangle 323"/>
                          <wps:cNvSpPr>
                            <a:spLocks noChangeArrowheads="1"/>
                          </wps:cNvSpPr>
                          <wps:spPr bwMode="auto">
                            <a:xfrm>
                              <a:off x="2188" y="651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w:t>
                                </w:r>
                              </w:p>
                            </w:txbxContent>
                          </wps:txbx>
                          <wps:bodyPr rot="0" vert="horz" wrap="none" lIns="0" tIns="0" rIns="0" bIns="0" anchor="t" anchorCtr="0" upright="1">
                            <a:spAutoFit/>
                          </wps:bodyPr>
                        </wps:wsp>
                        <wps:wsp>
                          <wps:cNvPr id="714"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0</w:t>
                                </w:r>
                              </w:p>
                            </w:txbxContent>
                          </wps:txbx>
                          <wps:bodyPr rot="0" vert="horz" wrap="square" lIns="0" tIns="0" rIns="0" bIns="0" anchor="t" anchorCtr="0" upright="1">
                            <a:noAutofit/>
                          </wps:bodyPr>
                        </wps:wsp>
                        <wpg:grpSp>
                          <wpg:cNvPr id="715" name="Group 325"/>
                          <wpg:cNvGrpSpPr>
                            <a:grpSpLocks/>
                          </wpg:cNvGrpSpPr>
                          <wpg:grpSpPr bwMode="auto">
                            <a:xfrm>
                              <a:off x="2419" y="4330"/>
                              <a:ext cx="1343" cy="1655"/>
                              <a:chOff x="2419" y="3530"/>
                              <a:chExt cx="1343" cy="1855"/>
                            </a:xfrm>
                          </wpg:grpSpPr>
                          <wps:wsp>
                            <wps:cNvPr id="716"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7"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18" name="Rectangle 328"/>
                          <wps:cNvSpPr>
                            <a:spLocks noChangeArrowheads="1"/>
                          </wps:cNvSpPr>
                          <wps:spPr bwMode="auto">
                            <a:xfrm>
                              <a:off x="2221" y="6053"/>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w:t>
                                </w:r>
                              </w:p>
                            </w:txbxContent>
                          </wps:txbx>
                          <wps:bodyPr rot="0" vert="horz" wrap="none" lIns="0" tIns="0" rIns="0" bIns="0" anchor="t" anchorCtr="0" upright="1">
                            <a:spAutoFit/>
                          </wps:bodyPr>
                        </wps:wsp>
                        <wps:wsp>
                          <wps:cNvPr id="719" name="Rectangle 329"/>
                          <wps:cNvSpPr>
                            <a:spLocks noChangeArrowheads="1"/>
                          </wps:cNvSpPr>
                          <wps:spPr bwMode="auto">
                            <a:xfrm>
                              <a:off x="2209" y="419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w:t>
                                </w:r>
                              </w:p>
                            </w:txbxContent>
                          </wps:txbx>
                          <wps:bodyPr rot="0" vert="horz" wrap="none" lIns="0" tIns="0" rIns="0" bIns="0" anchor="t" anchorCtr="0" upright="1">
                            <a:spAutoFit/>
                          </wps:bodyPr>
                        </wps:wsp>
                        <wpg:grpSp>
                          <wpg:cNvPr id="720" name="Group 330"/>
                          <wpg:cNvGrpSpPr>
                            <a:grpSpLocks/>
                          </wpg:cNvGrpSpPr>
                          <wpg:grpSpPr bwMode="auto">
                            <a:xfrm>
                              <a:off x="2472" y="3584"/>
                              <a:ext cx="1169" cy="652"/>
                              <a:chOff x="2472" y="2784"/>
                              <a:chExt cx="1169" cy="652"/>
                            </a:xfrm>
                          </wpg:grpSpPr>
                          <wps:wsp>
                            <wps:cNvPr id="721"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2"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23" name="Rectangle 333"/>
                          <wps:cNvSpPr>
                            <a:spLocks noChangeArrowheads="1"/>
                          </wps:cNvSpPr>
                          <wps:spPr bwMode="auto">
                            <a:xfrm>
                              <a:off x="2700" y="3740"/>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Generation </w:t>
                                </w:r>
                              </w:p>
                            </w:txbxContent>
                          </wps:txbx>
                          <wps:bodyPr rot="0" vert="horz" wrap="none" lIns="0" tIns="0" rIns="0" bIns="0" anchor="t" anchorCtr="0" upright="1">
                            <a:spAutoFit/>
                          </wps:bodyPr>
                        </wps:wsp>
                        <wps:wsp>
                          <wps:cNvPr id="724"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Increase</w:t>
                                </w:r>
                              </w:p>
                            </w:txbxContent>
                          </wps:txbx>
                          <wps:bodyPr rot="0" vert="horz" wrap="none" lIns="0" tIns="0" rIns="0" bIns="0" anchor="t" anchorCtr="0" upright="1">
                            <a:spAutoFit/>
                          </wps:bodyPr>
                        </wps:wsp>
                        <wpg:grpSp>
                          <wpg:cNvPr id="725" name="Group 335"/>
                          <wpg:cNvGrpSpPr>
                            <a:grpSpLocks/>
                          </wpg:cNvGrpSpPr>
                          <wpg:grpSpPr bwMode="auto">
                            <a:xfrm>
                              <a:off x="2499" y="6165"/>
                              <a:ext cx="1169" cy="540"/>
                              <a:chOff x="2499" y="5460"/>
                              <a:chExt cx="1169" cy="712"/>
                            </a:xfrm>
                          </wpg:grpSpPr>
                          <wps:wsp>
                            <wps:cNvPr id="726"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28"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Generation </w:t>
                                </w:r>
                              </w:p>
                            </w:txbxContent>
                          </wps:txbx>
                          <wps:bodyPr rot="0" vert="horz" wrap="none" lIns="0" tIns="0" rIns="0" bIns="0" anchor="t" anchorCtr="0" upright="1">
                            <a:spAutoFit/>
                          </wps:bodyPr>
                        </wps:wsp>
                        <wps:wsp>
                          <wps:cNvPr id="729"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Decrease</w:t>
                                </w:r>
                              </w:p>
                            </w:txbxContent>
                          </wps:txbx>
                          <wps:bodyPr rot="0" vert="horz" wrap="none" lIns="0" tIns="0" rIns="0" bIns="0" anchor="t" anchorCtr="0" upright="1">
                            <a:spAutoFit/>
                          </wps:bodyPr>
                        </wps:wsp>
                        <wps:wsp>
                          <wps:cNvPr id="730"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731" name="Freeform 341"/>
                          <wps:cNvSpPr>
                            <a:spLocks noEditPoints="1"/>
                          </wps:cNvSpPr>
                          <wps:spPr bwMode="auto">
                            <a:xfrm>
                              <a:off x="2409" y="4438"/>
                              <a:ext cx="1353" cy="767"/>
                            </a:xfrm>
                            <a:custGeom>
                              <a:avLst/>
                              <a:gdLst>
                                <a:gd name="T0" fmla="*/ 1 w 11009"/>
                                <a:gd name="T1" fmla="*/ 9 h 6743"/>
                                <a:gd name="T2" fmla="*/ 1 w 11009"/>
                                <a:gd name="T3" fmla="*/ 10 h 6743"/>
                                <a:gd name="T4" fmla="*/ 0 w 11009"/>
                                <a:gd name="T5" fmla="*/ 10 h 6743"/>
                                <a:gd name="T6" fmla="*/ 2 w 11009"/>
                                <a:gd name="T7" fmla="*/ 9 h 6743"/>
                                <a:gd name="T8" fmla="*/ 2 w 11009"/>
                                <a:gd name="T9" fmla="*/ 9 h 6743"/>
                                <a:gd name="T10" fmla="*/ 2 w 11009"/>
                                <a:gd name="T11" fmla="*/ 9 h 6743"/>
                                <a:gd name="T12" fmla="*/ 2 w 11009"/>
                                <a:gd name="T13" fmla="*/ 9 h 6743"/>
                                <a:gd name="T14" fmla="*/ 4 w 11009"/>
                                <a:gd name="T15" fmla="*/ 8 h 6743"/>
                                <a:gd name="T16" fmla="*/ 4 w 11009"/>
                                <a:gd name="T17" fmla="*/ 8 h 6743"/>
                                <a:gd name="T18" fmla="*/ 3 w 11009"/>
                                <a:gd name="T19" fmla="*/ 8 h 6743"/>
                                <a:gd name="T20" fmla="*/ 5 w 11009"/>
                                <a:gd name="T21" fmla="*/ 8 h 6743"/>
                                <a:gd name="T22" fmla="*/ 5 w 11009"/>
                                <a:gd name="T23" fmla="*/ 7 h 6743"/>
                                <a:gd name="T24" fmla="*/ 5 w 11009"/>
                                <a:gd name="T25" fmla="*/ 8 h 6743"/>
                                <a:gd name="T26" fmla="*/ 5 w 11009"/>
                                <a:gd name="T27" fmla="*/ 8 h 6743"/>
                                <a:gd name="T28" fmla="*/ 7 w 11009"/>
                                <a:gd name="T29" fmla="*/ 7 h 6743"/>
                                <a:gd name="T30" fmla="*/ 7 w 11009"/>
                                <a:gd name="T31" fmla="*/ 7 h 6743"/>
                                <a:gd name="T32" fmla="*/ 6 w 11009"/>
                                <a:gd name="T33" fmla="*/ 7 h 6743"/>
                                <a:gd name="T34" fmla="*/ 7 w 11009"/>
                                <a:gd name="T35" fmla="*/ 6 h 6743"/>
                                <a:gd name="T36" fmla="*/ 8 w 11009"/>
                                <a:gd name="T37" fmla="*/ 6 h 6743"/>
                                <a:gd name="T38" fmla="*/ 8 w 11009"/>
                                <a:gd name="T39" fmla="*/ 6 h 6743"/>
                                <a:gd name="T40" fmla="*/ 7 w 11009"/>
                                <a:gd name="T41" fmla="*/ 6 h 6743"/>
                                <a:gd name="T42" fmla="*/ 10 w 11009"/>
                                <a:gd name="T43" fmla="*/ 5 h 6743"/>
                                <a:gd name="T44" fmla="*/ 10 w 11009"/>
                                <a:gd name="T45" fmla="*/ 5 h 6743"/>
                                <a:gd name="T46" fmla="*/ 9 w 11009"/>
                                <a:gd name="T47" fmla="*/ 6 h 6743"/>
                                <a:gd name="T48" fmla="*/ 10 w 11009"/>
                                <a:gd name="T49" fmla="*/ 5 h 6743"/>
                                <a:gd name="T50" fmla="*/ 11 w 11009"/>
                                <a:gd name="T51" fmla="*/ 4 h 6743"/>
                                <a:gd name="T52" fmla="*/ 11 w 11009"/>
                                <a:gd name="T53" fmla="*/ 5 h 6743"/>
                                <a:gd name="T54" fmla="*/ 10 w 11009"/>
                                <a:gd name="T55" fmla="*/ 5 h 6743"/>
                                <a:gd name="T56" fmla="*/ 13 w 11009"/>
                                <a:gd name="T57" fmla="*/ 4 h 6743"/>
                                <a:gd name="T58" fmla="*/ 13 w 11009"/>
                                <a:gd name="T59" fmla="*/ 4 h 6743"/>
                                <a:gd name="T60" fmla="*/ 12 w 11009"/>
                                <a:gd name="T61" fmla="*/ 4 h 6743"/>
                                <a:gd name="T62" fmla="*/ 13 w 11009"/>
                                <a:gd name="T63" fmla="*/ 3 h 6743"/>
                                <a:gd name="T64" fmla="*/ 14 w 11009"/>
                                <a:gd name="T65" fmla="*/ 3 h 6743"/>
                                <a:gd name="T66" fmla="*/ 14 w 11009"/>
                                <a:gd name="T67" fmla="*/ 3 h 6743"/>
                                <a:gd name="T68" fmla="*/ 13 w 11009"/>
                                <a:gd name="T69" fmla="*/ 3 h 6743"/>
                                <a:gd name="T70" fmla="*/ 15 w 11009"/>
                                <a:gd name="T71" fmla="*/ 2 h 6743"/>
                                <a:gd name="T72" fmla="*/ 16 w 11009"/>
                                <a:gd name="T73" fmla="*/ 2 h 6743"/>
                                <a:gd name="T74" fmla="*/ 15 w 11009"/>
                                <a:gd name="T75" fmla="*/ 3 h 6743"/>
                                <a:gd name="T76" fmla="*/ 16 w 11009"/>
                                <a:gd name="T77" fmla="*/ 2 h 6743"/>
                                <a:gd name="T78" fmla="*/ 17 w 11009"/>
                                <a:gd name="T79" fmla="*/ 2 h 6743"/>
                                <a:gd name="T80" fmla="*/ 16 w 11009"/>
                                <a:gd name="T81" fmla="*/ 2 h 6743"/>
                                <a:gd name="T82" fmla="*/ 16 w 11009"/>
                                <a:gd name="T83" fmla="*/ 2 h 6743"/>
                                <a:gd name="T84" fmla="*/ 18 w 11009"/>
                                <a:gd name="T85" fmla="*/ 1 h 6743"/>
                                <a:gd name="T86" fmla="*/ 19 w 11009"/>
                                <a:gd name="T87" fmla="*/ 1 h 6743"/>
                                <a:gd name="T88" fmla="*/ 18 w 11009"/>
                                <a:gd name="T89" fmla="*/ 1 h 6743"/>
                                <a:gd name="T90" fmla="*/ 19 w 11009"/>
                                <a:gd name="T91" fmla="*/ 0 h 6743"/>
                                <a:gd name="T92" fmla="*/ 20 w 11009"/>
                                <a:gd name="T93" fmla="*/ 0 h 6743"/>
                                <a:gd name="T94" fmla="*/ 19 w 11009"/>
                                <a:gd name="T95" fmla="*/ 1 h 6743"/>
                                <a:gd name="T96" fmla="*/ 19 w 11009"/>
                                <a:gd name="T97" fmla="*/ 0 h 6743"/>
                                <a:gd name="T98" fmla="*/ 20 w 11009"/>
                                <a:gd name="T99" fmla="*/ 0 h 6743"/>
                                <a:gd name="T100" fmla="*/ 19 w 11009"/>
                                <a:gd name="T101" fmla="*/ 0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32" name="Freeform 342"/>
                          <wps:cNvSpPr>
                            <a:spLocks noEditPoints="1"/>
                          </wps:cNvSpPr>
                          <wps:spPr bwMode="auto">
                            <a:xfrm>
                              <a:off x="2340" y="5180"/>
                              <a:ext cx="1353" cy="768"/>
                            </a:xfrm>
                            <a:custGeom>
                              <a:avLst/>
                              <a:gdLst>
                                <a:gd name="T0" fmla="*/ 1 w 11009"/>
                                <a:gd name="T1" fmla="*/ 0 h 6759"/>
                                <a:gd name="T2" fmla="*/ 1 w 11009"/>
                                <a:gd name="T3" fmla="*/ 0 h 6759"/>
                                <a:gd name="T4" fmla="*/ 0 w 11009"/>
                                <a:gd name="T5" fmla="*/ 0 h 6759"/>
                                <a:gd name="T6" fmla="*/ 2 w 11009"/>
                                <a:gd name="T7" fmla="*/ 1 h 6759"/>
                                <a:gd name="T8" fmla="*/ 2 w 11009"/>
                                <a:gd name="T9" fmla="*/ 1 h 6759"/>
                                <a:gd name="T10" fmla="*/ 2 w 11009"/>
                                <a:gd name="T11" fmla="*/ 1 h 6759"/>
                                <a:gd name="T12" fmla="*/ 2 w 11009"/>
                                <a:gd name="T13" fmla="*/ 1 h 6759"/>
                                <a:gd name="T14" fmla="*/ 4 w 11009"/>
                                <a:gd name="T15" fmla="*/ 2 h 6759"/>
                                <a:gd name="T16" fmla="*/ 4 w 11009"/>
                                <a:gd name="T17" fmla="*/ 2 h 6759"/>
                                <a:gd name="T18" fmla="*/ 3 w 11009"/>
                                <a:gd name="T19" fmla="*/ 1 h 6759"/>
                                <a:gd name="T20" fmla="*/ 5 w 11009"/>
                                <a:gd name="T21" fmla="*/ 2 h 6759"/>
                                <a:gd name="T22" fmla="*/ 5 w 11009"/>
                                <a:gd name="T23" fmla="*/ 3 h 6759"/>
                                <a:gd name="T24" fmla="*/ 5 w 11009"/>
                                <a:gd name="T25" fmla="*/ 2 h 6759"/>
                                <a:gd name="T26" fmla="*/ 5 w 11009"/>
                                <a:gd name="T27" fmla="*/ 2 h 6759"/>
                                <a:gd name="T28" fmla="*/ 7 w 11009"/>
                                <a:gd name="T29" fmla="*/ 3 h 6759"/>
                                <a:gd name="T30" fmla="*/ 7 w 11009"/>
                                <a:gd name="T31" fmla="*/ 3 h 6759"/>
                                <a:gd name="T32" fmla="*/ 6 w 11009"/>
                                <a:gd name="T33" fmla="*/ 3 h 6759"/>
                                <a:gd name="T34" fmla="*/ 8 w 11009"/>
                                <a:gd name="T35" fmla="*/ 4 h 6759"/>
                                <a:gd name="T36" fmla="*/ 8 w 11009"/>
                                <a:gd name="T37" fmla="*/ 4 h 6759"/>
                                <a:gd name="T38" fmla="*/ 7 w 11009"/>
                                <a:gd name="T39" fmla="*/ 4 h 6759"/>
                                <a:gd name="T40" fmla="*/ 8 w 11009"/>
                                <a:gd name="T41" fmla="*/ 4 h 6759"/>
                                <a:gd name="T42" fmla="*/ 10 w 11009"/>
                                <a:gd name="T43" fmla="*/ 5 h 6759"/>
                                <a:gd name="T44" fmla="*/ 10 w 11009"/>
                                <a:gd name="T45" fmla="*/ 5 h 6759"/>
                                <a:gd name="T46" fmla="*/ 9 w 11009"/>
                                <a:gd name="T47" fmla="*/ 4 h 6759"/>
                                <a:gd name="T48" fmla="*/ 11 w 11009"/>
                                <a:gd name="T49" fmla="*/ 5 h 6759"/>
                                <a:gd name="T50" fmla="*/ 11 w 11009"/>
                                <a:gd name="T51" fmla="*/ 5 h 6759"/>
                                <a:gd name="T52" fmla="*/ 10 w 11009"/>
                                <a:gd name="T53" fmla="*/ 5 h 6759"/>
                                <a:gd name="T54" fmla="*/ 11 w 11009"/>
                                <a:gd name="T55" fmla="*/ 5 h 6759"/>
                                <a:gd name="T56" fmla="*/ 13 w 11009"/>
                                <a:gd name="T57" fmla="*/ 6 h 6759"/>
                                <a:gd name="T58" fmla="*/ 13 w 11009"/>
                                <a:gd name="T59" fmla="*/ 6 h 6759"/>
                                <a:gd name="T60" fmla="*/ 12 w 11009"/>
                                <a:gd name="T61" fmla="*/ 6 h 6759"/>
                                <a:gd name="T62" fmla="*/ 14 w 11009"/>
                                <a:gd name="T63" fmla="*/ 6 h 6759"/>
                                <a:gd name="T64" fmla="*/ 14 w 11009"/>
                                <a:gd name="T65" fmla="*/ 7 h 6759"/>
                                <a:gd name="T66" fmla="*/ 13 w 11009"/>
                                <a:gd name="T67" fmla="*/ 7 h 6759"/>
                                <a:gd name="T68" fmla="*/ 14 w 11009"/>
                                <a:gd name="T69" fmla="*/ 6 h 6759"/>
                                <a:gd name="T70" fmla="*/ 16 w 11009"/>
                                <a:gd name="T71" fmla="*/ 7 h 6759"/>
                                <a:gd name="T72" fmla="*/ 15 w 11009"/>
                                <a:gd name="T73" fmla="*/ 8 h 6759"/>
                                <a:gd name="T74" fmla="*/ 15 w 11009"/>
                                <a:gd name="T75" fmla="*/ 7 h 6759"/>
                                <a:gd name="T76" fmla="*/ 16 w 11009"/>
                                <a:gd name="T77" fmla="*/ 8 h 6759"/>
                                <a:gd name="T78" fmla="*/ 17 w 11009"/>
                                <a:gd name="T79" fmla="*/ 8 h 6759"/>
                                <a:gd name="T80" fmla="*/ 16 w 11009"/>
                                <a:gd name="T81" fmla="*/ 8 h 6759"/>
                                <a:gd name="T82" fmla="*/ 16 w 11009"/>
                                <a:gd name="T83" fmla="*/ 8 h 6759"/>
                                <a:gd name="T84" fmla="*/ 19 w 11009"/>
                                <a:gd name="T85" fmla="*/ 9 h 6759"/>
                                <a:gd name="T86" fmla="*/ 18 w 11009"/>
                                <a:gd name="T87" fmla="*/ 9 h 6759"/>
                                <a:gd name="T88" fmla="*/ 18 w 11009"/>
                                <a:gd name="T89" fmla="*/ 9 h 6759"/>
                                <a:gd name="T90" fmla="*/ 19 w 11009"/>
                                <a:gd name="T91" fmla="*/ 9 h 6759"/>
                                <a:gd name="T92" fmla="*/ 20 w 11009"/>
                                <a:gd name="T93" fmla="*/ 9 h 6759"/>
                                <a:gd name="T94" fmla="*/ 19 w 11009"/>
                                <a:gd name="T95" fmla="*/ 9 h 6759"/>
                                <a:gd name="T96" fmla="*/ 19 w 11009"/>
                                <a:gd name="T97" fmla="*/ 9 h 6759"/>
                                <a:gd name="T98" fmla="*/ 20 w 11009"/>
                                <a:gd name="T99" fmla="*/ 10 h 6759"/>
                                <a:gd name="T100" fmla="*/ 20 w 11009"/>
                                <a:gd name="T101" fmla="*/ 9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33" name="Freeform 343"/>
                          <wps:cNvSpPr>
                            <a:spLocks noEditPoints="1"/>
                          </wps:cNvSpPr>
                          <wps:spPr bwMode="auto">
                            <a:xfrm>
                              <a:off x="3209" y="4779"/>
                              <a:ext cx="103" cy="369"/>
                            </a:xfrm>
                            <a:custGeom>
                              <a:avLst/>
                              <a:gdLst>
                                <a:gd name="T0" fmla="*/ 0 w 836"/>
                                <a:gd name="T1" fmla="*/ 0 h 3251"/>
                                <a:gd name="T2" fmla="*/ 1 w 836"/>
                                <a:gd name="T3" fmla="*/ 1 h 3251"/>
                                <a:gd name="T4" fmla="*/ 1 w 836"/>
                                <a:gd name="T5" fmla="*/ 1 h 3251"/>
                                <a:gd name="T6" fmla="*/ 1 w 836"/>
                                <a:gd name="T7" fmla="*/ 1 h 3251"/>
                                <a:gd name="T8" fmla="*/ 1 w 836"/>
                                <a:gd name="T9" fmla="*/ 2 h 3251"/>
                                <a:gd name="T10" fmla="*/ 2 w 836"/>
                                <a:gd name="T11" fmla="*/ 2 h 3251"/>
                                <a:gd name="T12" fmla="*/ 2 w 836"/>
                                <a:gd name="T13" fmla="*/ 2 h 3251"/>
                                <a:gd name="T14" fmla="*/ 1 w 836"/>
                                <a:gd name="T15" fmla="*/ 3 h 3251"/>
                                <a:gd name="T16" fmla="*/ 1 w 836"/>
                                <a:gd name="T17" fmla="*/ 3 h 3251"/>
                                <a:gd name="T18" fmla="*/ 1 w 836"/>
                                <a:gd name="T19" fmla="*/ 4 h 3251"/>
                                <a:gd name="T20" fmla="*/ 1 w 836"/>
                                <a:gd name="T21" fmla="*/ 4 h 3251"/>
                                <a:gd name="T22" fmla="*/ 0 w 836"/>
                                <a:gd name="T23" fmla="*/ 5 h 3251"/>
                                <a:gd name="T24" fmla="*/ 0 w 836"/>
                                <a:gd name="T25" fmla="*/ 5 h 3251"/>
                                <a:gd name="T26" fmla="*/ 0 w 836"/>
                                <a:gd name="T27" fmla="*/ 5 h 3251"/>
                                <a:gd name="T28" fmla="*/ 0 w 836"/>
                                <a:gd name="T29" fmla="*/ 4 h 3251"/>
                                <a:gd name="T30" fmla="*/ 1 w 836"/>
                                <a:gd name="T31" fmla="*/ 4 h 3251"/>
                                <a:gd name="T32" fmla="*/ 1 w 836"/>
                                <a:gd name="T33" fmla="*/ 3 h 3251"/>
                                <a:gd name="T34" fmla="*/ 1 w 836"/>
                                <a:gd name="T35" fmla="*/ 3 h 3251"/>
                                <a:gd name="T36" fmla="*/ 1 w 836"/>
                                <a:gd name="T37" fmla="*/ 2 h 3251"/>
                                <a:gd name="T38" fmla="*/ 1 w 836"/>
                                <a:gd name="T39" fmla="*/ 2 h 3251"/>
                                <a:gd name="T40" fmla="*/ 1 w 836"/>
                                <a:gd name="T41" fmla="*/ 2 h 3251"/>
                                <a:gd name="T42" fmla="*/ 1 w 836"/>
                                <a:gd name="T43" fmla="*/ 1 h 3251"/>
                                <a:gd name="T44" fmla="*/ 1 w 836"/>
                                <a:gd name="T45" fmla="*/ 1 h 3251"/>
                                <a:gd name="T46" fmla="*/ 0 w 836"/>
                                <a:gd name="T47" fmla="*/ 1 h 3251"/>
                                <a:gd name="T48" fmla="*/ 0 w 836"/>
                                <a:gd name="T49" fmla="*/ 0 h 3251"/>
                                <a:gd name="T50" fmla="*/ 0 w 836"/>
                                <a:gd name="T51" fmla="*/ 0 h 3251"/>
                                <a:gd name="T52" fmla="*/ 0 w 836"/>
                                <a:gd name="T53" fmla="*/ 1 h 3251"/>
                                <a:gd name="T54" fmla="*/ 1 w 836"/>
                                <a:gd name="T55" fmla="*/ 1 h 3251"/>
                                <a:gd name="T56" fmla="*/ 1 w 836"/>
                                <a:gd name="T57" fmla="*/ 1 h 3251"/>
                                <a:gd name="T58" fmla="*/ 0 w 836"/>
                                <a:gd name="T59" fmla="*/ 0 h 3251"/>
                                <a:gd name="T60" fmla="*/ 0 w 836"/>
                                <a:gd name="T61" fmla="*/ 1 h 3251"/>
                                <a:gd name="T62" fmla="*/ 1 w 836"/>
                                <a:gd name="T63" fmla="*/ 4 h 3251"/>
                                <a:gd name="T64" fmla="*/ 0 w 836"/>
                                <a:gd name="T65" fmla="*/ 4 h 3251"/>
                                <a:gd name="T66" fmla="*/ 0 w 836"/>
                                <a:gd name="T67" fmla="*/ 4 h 3251"/>
                                <a:gd name="T68" fmla="*/ 0 w 836"/>
                                <a:gd name="T69" fmla="*/ 5 h 3251"/>
                                <a:gd name="T70" fmla="*/ 1 w 836"/>
                                <a:gd name="T71" fmla="*/ 4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34"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Ramp</w:t>
                                </w:r>
                              </w:p>
                            </w:txbxContent>
                          </wps:txbx>
                          <wps:bodyPr rot="0" vert="horz" wrap="none" lIns="0" tIns="0" rIns="0" bIns="0" anchor="t" anchorCtr="0" upright="1">
                            <a:spAutoFit/>
                          </wps:bodyPr>
                        </wps:wsp>
                        <wps:wsp>
                          <wps:cNvPr id="735" name="Rectangle 345"/>
                          <wps:cNvSpPr>
                            <a:spLocks noChangeArrowheads="1"/>
                          </wps:cNvSpPr>
                          <wps:spPr bwMode="auto">
                            <a:xfrm>
                              <a:off x="3334" y="4900"/>
                              <a:ext cx="330"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Rate</w:t>
                                </w:r>
                              </w:p>
                            </w:txbxContent>
                          </wps:txbx>
                          <wps:bodyPr rot="0" vert="horz" wrap="none" lIns="0" tIns="0" rIns="0" bIns="0" anchor="t" anchorCtr="0" upright="1">
                            <a:spAutoFit/>
                          </wps:bodyPr>
                        </wps:wsp>
                        <wps:wsp>
                          <wps:cNvPr id="736" name="Rectangle 346"/>
                          <wps:cNvSpPr>
                            <a:spLocks noChangeArrowheads="1"/>
                          </wps:cNvSpPr>
                          <wps:spPr bwMode="auto">
                            <a:xfrm>
                              <a:off x="2683" y="7413"/>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5 Minutes</w:t>
                                </w:r>
                              </w:p>
                            </w:txbxContent>
                          </wps:txbx>
                          <wps:bodyPr rot="0" vert="horz" wrap="none" lIns="0" tIns="0" rIns="0" bIns="0" anchor="t" anchorCtr="0" upright="1">
                            <a:spAutoFit/>
                          </wps:bodyPr>
                        </wps:wsp>
                        <wps:wsp>
                          <wps:cNvPr id="737" name="Rectangle 347"/>
                          <wps:cNvSpPr>
                            <a:spLocks noChangeArrowheads="1"/>
                          </wps:cNvSpPr>
                          <wps:spPr bwMode="auto">
                            <a:xfrm>
                              <a:off x="6314" y="7151"/>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none" lIns="0" tIns="0" rIns="0" bIns="0" anchor="t" anchorCtr="0" upright="1">
                            <a:spAutoFit/>
                          </wps:bodyPr>
                        </wps:wsp>
                        <wps:wsp>
                          <wps:cNvPr id="738" name="Rectangle 348"/>
                          <wps:cNvSpPr>
                            <a:spLocks noChangeArrowheads="1"/>
                          </wps:cNvSpPr>
                          <wps:spPr bwMode="auto">
                            <a:xfrm>
                              <a:off x="6452" y="7333"/>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none" lIns="0" tIns="0" rIns="0" bIns="0" anchor="t" anchorCtr="0" upright="1">
                            <a:spAutoFit/>
                          </wps:bodyPr>
                        </wps:wsp>
                        <wps:wsp>
                          <wps:cNvPr id="739" name="Freeform 349"/>
                          <wps:cNvSpPr>
                            <a:spLocks noEditPoints="1"/>
                          </wps:cNvSpPr>
                          <wps:spPr bwMode="auto">
                            <a:xfrm>
                              <a:off x="2482" y="7301"/>
                              <a:ext cx="1157" cy="91"/>
                            </a:xfrm>
                            <a:custGeom>
                              <a:avLst/>
                              <a:gdLst>
                                <a:gd name="T0" fmla="*/ 5 w 4709"/>
                                <a:gd name="T1" fmla="*/ 2 h 400"/>
                                <a:gd name="T2" fmla="*/ 65 w 4709"/>
                                <a:gd name="T3" fmla="*/ 2 h 400"/>
                                <a:gd name="T4" fmla="*/ 65 w 4709"/>
                                <a:gd name="T5" fmla="*/ 2 h 400"/>
                                <a:gd name="T6" fmla="*/ 65 w 4709"/>
                                <a:gd name="T7" fmla="*/ 3 h 400"/>
                                <a:gd name="T8" fmla="*/ 5 w 4709"/>
                                <a:gd name="T9" fmla="*/ 3 h 400"/>
                                <a:gd name="T10" fmla="*/ 4 w 4709"/>
                                <a:gd name="T11" fmla="*/ 2 h 400"/>
                                <a:gd name="T12" fmla="*/ 5 w 4709"/>
                                <a:gd name="T13" fmla="*/ 2 h 400"/>
                                <a:gd name="T14" fmla="*/ 6 w 4709"/>
                                <a:gd name="T15" fmla="*/ 5 h 400"/>
                                <a:gd name="T16" fmla="*/ 0 w 4709"/>
                                <a:gd name="T17" fmla="*/ 2 h 400"/>
                                <a:gd name="T18" fmla="*/ 6 w 4709"/>
                                <a:gd name="T19" fmla="*/ 0 h 400"/>
                                <a:gd name="T20" fmla="*/ 6 w 4709"/>
                                <a:gd name="T21" fmla="*/ 5 h 400"/>
                                <a:gd name="T22" fmla="*/ 64 w 4709"/>
                                <a:gd name="T23" fmla="*/ 0 h 400"/>
                                <a:gd name="T24" fmla="*/ 70 w 4709"/>
                                <a:gd name="T25" fmla="*/ 2 h 400"/>
                                <a:gd name="T26" fmla="*/ 64 w 4709"/>
                                <a:gd name="T27" fmla="*/ 5 h 400"/>
                                <a:gd name="T28" fmla="*/ 64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0"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1"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txbxContent>
                          </wps:txbx>
                          <wps:bodyPr rot="0" vert="horz" wrap="none" lIns="0" tIns="0" rIns="0" bIns="0" anchor="t" anchorCtr="0" upright="1">
                            <a:spAutoFit/>
                          </wps:bodyPr>
                        </wps:wsp>
                        <wps:wsp>
                          <wps:cNvPr id="742"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212" o:spid="_x0000_s1030" style="position:absolute;left:0;text-align:left;margin-left:13.05pt;margin-top:1.4pt;width:420.5pt;height:243.1pt;z-index:15"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">
                  <v:line id="Line 213" o:spid="_x0000_s1031" style="position:absolute;visibility:visible;mso-wrap-style:square" from="6681,5741" to="6682,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8c1sQAAADcAAAADwAAAGRycy9kb3ducmV2LnhtbESPT4vCMBTE74LfITzBm6Za8E81igiC&#10;l3XZ6sXbo3m2xealJlG7336zsLDHYWZ+w6y3nWnEi5yvLSuYjBMQxIXVNZcKLufDaAHCB2SNjWVS&#10;8E0etpt+b42Ztm/+olceShEh7DNUUIXQZlL6oiKDfmxb4ujdrDMYonSl1A7fEW4aOU2SmTRYc1yo&#10;sKV9RcU9fxoFrvxoH/P01Pjk87rMT7u5Tq1TajjodisQgbrwH/5rH7WCdLaE3zPxCM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nxzWxAAAANwAAAAPAAAAAAAAAAAA&#10;AAAAAKECAABkcnMvZG93bnJldi54bWxQSwUGAAAAAAQABAD5AAAAkgMAAAAA&#10;" strokeweight=".65pt">
                    <v:stroke endcap="round"/>
                  </v:line>
                  <v:line id="Line 214" o:spid="_x0000_s1032" style="position:absolute;visibility:visible;mso-wrap-style:square" from="8642,5741" to="8643,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wjlsAAAADcAAAADwAAAGRycy9kb3ducmV2LnhtbERPTYvCMBC9L/gfwgje1lQLdrdrFBEE&#10;Lyp2vXgbmtm2bDOpSdT6781B8Ph43/Nlb1pxI+cbywom4wQEcWl1w5WC0+/m8wuED8gaW8uk4EEe&#10;lovBxxxzbe98pFsRKhFD2OeooA6hy6X0ZU0G/dh2xJH7s85giNBVUju8x3DTymmSzKTBhmNDjR2t&#10;ayr/i6tR4Kpdd8nSfeuTw/m72K8ynVqn1GjYr35ABOrDW/xyb7WCNIvz45l4BOTi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J8I5bAAAAA3AAAAA8AAAAAAAAAAAAAAAAA&#10;oQIAAGRycy9kb3ducmV2LnhtbFBLBQYAAAAABAAEAPkAAACOAwAAAAA=&#10;" strokeweight=".65pt">
                    <v:stroke endcap="round"/>
                  </v:line>
                  <v:rect id="Rectangle 215" o:spid="_x0000_s1033" style="position:absolute;left:6443;top:5904;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YYN8UA&#10;AADcAAAADwAAAGRycy9kb3ducmV2LnhtbESPT2sCMRTE74LfIbxCbzVR262uG0UKQqHtoWvB62Pz&#10;9g/dvKybqOu3N4WCx2FmfsNkm8G24ky9bxxrmE4UCOLCmYYrDT/73dMChA/IBlvHpOFKHjbr8SjD&#10;1LgLf9M5D5WIEPYpaqhD6FIpfVGTRT9xHXH0StdbDFH2lTQ9XiLctnKmVCItNhwXauzorabiNz9Z&#10;DZg8m+NXOf/cf5wSXFaD2r0clNaPD8N2BSLQEO7h//a70TB/ncLfmXgE5P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hhg3xQAAANwAAAAPAAAAAAAAAAAAAAAAAJgCAABkcnMv&#10;ZG93bnJldi54bWxQSwUGAAAAAAQABAD1AAAAigMAAAAA&#10;" stroked="f"/>
                  <v:rect id="Rectangle 216" o:spid="_x0000_s1034" style="position:absolute;left:6562;top:5968;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eZnsIA&#10;AADcAAAADwAAAGRycy9kb3ducmV2LnhtbESP3WoCMRSE7wXfIRzBO826QiurUUQQbOmNqw9w2Jz9&#10;weRkSaK7ffumUOjlMDPfMLvDaI14kQ+dYwWrZQaCuHK640bB/XZebECEiKzROCYF3xTgsJ9Odlho&#10;N/CVXmVsRIJwKFBBG2NfSBmqliyGpeuJk1c7bzEm6RupPQ4Jbo3Ms+xNWuw4LbTY06ml6lE+rQJ5&#10;K8/DpjQ+c595/WU+LteanFLz2Xjcgog0xv/wX/uiFazf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R5mewgAAANwAAAAPAAAAAAAAAAAAAAAAAJgCAABkcnMvZG93&#10;bnJldi54bWxQSwUGAAAAAAQABAD1AAAAhwMAAAAA&#10;" filled="f" stroked="f">
                    <v:textbox style="mso-fit-shape-to-text:t" inset="0,0,0,0">
                      <w:txbxContent>
                        <w:p w:rsidR="00787BFD" w:rsidRDefault="00787BFD" w:rsidP="00BA7A09">
                          <w:r>
                            <w:rPr>
                              <w:color w:val="000000"/>
                              <w:sz w:val="12"/>
                              <w:szCs w:val="12"/>
                            </w:rPr>
                            <w:t>LSL</w:t>
                          </w:r>
                        </w:p>
                      </w:txbxContent>
                    </v:textbox>
                  </v:rect>
                  <v:rect id="Rectangle 217" o:spid="_x0000_s1035" style="position:absolute;left:8391;top:5906;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gj28QA&#10;AADcAAAADwAAAGRycy9kb3ducmV2LnhtbESPQWvCQBSE7wX/w/IEb3VX08Y2uooIQsF6UAu9PrLP&#10;JJh9G7Orxn/vCoUeh5n5hpktOluLK7W+cqxhNFQgiHNnKi40/BzWrx8gfEA2WDsmDXfysJj3XmaY&#10;GXfjHV33oRARwj5DDWUITSalz0uy6IeuIY7e0bUWQ5RtIU2Ltwi3tRwrlUqLFceFEhtalZSf9her&#10;AdM3c94ek+/D5pLiZ9Gp9fuv0nrQ75ZTEIG68B/+a38ZDckkgeeZe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YI9vEAAAA3AAAAA8AAAAAAAAAAAAAAAAAmAIAAGRycy9k&#10;b3ducmV2LnhtbFBLBQYAAAAABAAEAPUAAACJAwAAAAA=&#10;" stroked="f"/>
                  <v:rect id="Rectangle 218" o:spid="_x0000_s1036" style="position:absolute;left:8510;top:5970;width:227;height:14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KkccIA&#10;AADcAAAADwAAAGRycy9kb3ducmV2LnhtbESP3WoCMRSE7wu+QziCdzWrFpXVKFIQbPHG1Qc4bM7+&#10;YHKyJKm7ffumIHg5zMw3zHY/WCMe5EPrWMFsmoEgLp1uuVZwux7f1yBCRNZoHJOCXwqw343etphr&#10;1/OFHkWsRYJwyFFBE2OXSxnKhiyGqeuIk1c5bzEm6WupPfYJbo2cZ9lSWmw5LTTY0WdD5b34sQrk&#10;tTj268L4zH3Pq7P5Ol0qckpNxsNhAyLSEF/hZ/ukFSx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4qRxwgAAANwAAAAPAAAAAAAAAAAAAAAAAJgCAABkcnMvZG93&#10;bnJldi54bWxQSwUGAAAAAAQABAD1AAAAhwMAAAAA&#10;" filled="f" stroked="f">
                    <v:textbox style="mso-fit-shape-to-text:t" inset="0,0,0,0">
                      <w:txbxContent>
                        <w:p w:rsidR="00787BFD" w:rsidRDefault="00787BFD" w:rsidP="00BA7A09">
                          <w:r>
                            <w:rPr>
                              <w:color w:val="000000"/>
                              <w:sz w:val="12"/>
                              <w:szCs w:val="12"/>
                            </w:rPr>
                            <w:t>HSL</w:t>
                          </w:r>
                        </w:p>
                      </w:txbxContent>
                    </v:textbox>
                  </v:rect>
                  <v:group id="Group 219" o:spid="_x0000_s1037" style="position:absolute;left:2419;top:3529;width:1343;height:3634"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EkWMYAAADcAAAADwAAAGRycy9kb3ducmV2LnhtbESPQWvCQBSE7wX/w/IK&#10;3ppNlLSSZhWRKh5CoSqU3h7ZZxLMvg3ZbRL/fbdQ6HGYmW+YfDOZVgzUu8aygiSKQRCXVjdcKbic&#10;908rEM4ja2wtk4I7OdisZw85ZtqO/EHDyVciQNhlqKD2vsukdGVNBl1kO+LgXW1v0AfZV1L3OAa4&#10;aeUijp+lwYbDQo0d7Woqb6dvo+Aw4rhdJm9Dcbvu7l/n9P2zSEip+eO0fQXhafL/4b/2UStYvq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cSRYxgAAANwA&#10;AAAPAAAAAAAAAAAAAAAAAKoCAABkcnMvZG93bnJldi54bWxQSwUGAAAAAAQABAD6AAAAnQMAAAAA&#10;">
                    <v:rect id="Rectangle 220" o:spid="_x0000_s1038"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Y4/cUA&#10;AADcAAAADwAAAGRycy9kb3ducmV2LnhtbESPQWvCQBSE70L/w/IKvemmCURJXaUtlIpYStXi9ZF9&#10;JiHZtyG7TeK/dwuCx2FmvmGW69E0oqfOVZYVPM8iEMS51RUXCo6Hj+kChPPIGhvLpOBCDtarh8kS&#10;M20H/qF+7wsRIOwyVFB632ZSurwkg25mW+LgnW1n0AfZFVJ3OAS4aWQcRak0WHFYKLGl95Lyev9n&#10;FOzkIq13+iv+3Cbx/Be/T/LNsVJPj+PrCwhPo7+Hb+2NVpDMU/g/E46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hjj9xQAAANwAAAAPAAAAAAAAAAAAAAAAAJgCAABkcnMv&#10;ZG93bnJldi54bWxQSwUGAAAAAAQABAD1AAAAigMAAAAA&#10;" fillcolor="#bbe0e3" stroked="f"/>
                    <v:rect id="Rectangle 221" o:spid="_x0000_s1039"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IBdsUA&#10;AADcAAAADwAAAGRycy9kb3ducmV2LnhtbESPQWvCQBSE7wX/w/KE3pqNBpqQuooKYnqslpbeXrPP&#10;JJh9G7KrSf59t1DocZiZb5jVZjStuFPvGssKFlEMgri0uuFKwfv58JSBcB5ZY2uZFEzkYLOePaww&#10;13bgN7qffCUChF2OCmrvu1xKV9Zk0EW2Iw7exfYGfZB9JXWPQ4CbVi7j+FkabDgs1NjRvqbyeroZ&#10;Bd+LKUles2G/OxY0fqRfx0OHn0o9zsftCwhPo/8P/7ULrSBJU/g9E46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kgF2xQAAANwAAAAPAAAAAAAAAAAAAAAAAJgCAABkcnMv&#10;ZG93bnJldi54bWxQSwUGAAAAAAQABAD1AAAAigMAAAAA&#10;" filled="f" strokeweight=".65pt">
                      <v:stroke endcap="round"/>
                    </v:rect>
                  </v:group>
                  <v:shape id="Freeform 222" o:spid="_x0000_s1040" style="position:absolute;left:2409;top:7165;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AVRsMA&#10;AADcAAAADwAAAGRycy9kb3ducmV2LnhtbERPTWvCQBC9F/wPywi91Y0tqKRZRQsWsdKgaT0P2WkS&#10;zM6m2TVJ/717EHp8vO9kNZhadNS6yrKC6SQCQZxbXXGh4CvbPi1AOI+ssbZMCv7IwWo5ekgw1rbn&#10;I3UnX4gQwi5GBaX3TSyly0sy6Ca2IQ7cj20N+gDbQuoW+xBuavkcRTNpsOLQUGJDbyXll9PVKPis&#10;D+dGbuS5yN/3afrd/WbbD1TqcTysX0F4Gvy/+O7eaQUv87A2nAlH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AVRsMAAADcAAAADwAAAAAAAAAAAAAAAACYAgAAZHJzL2Rv&#10;d25yZXYueG1sUEsFBgAAAAAEAAQA9QAAAIgD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41" style="position:absolute;left:9446;top:7096;width:507;height:2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ML78IA&#10;AADcAAAADwAAAGRycy9kb3ducmV2LnhtbESP3WoCMRSE7wu+QziCdzWrQtXVKFIQbPHG1Qc4bM7+&#10;YHKyJKm7ffumIHg5zMw3zHY/WCMe5EPrWMFsmoEgLp1uuVZwux7fVyBCRNZoHJOCXwqw343etphr&#10;1/OFHkWsRYJwyFFBE2OXSxnKhiyGqeuIk1c5bzEm6WupPfYJbo2cZ9mHtNhyWmiwo8+GynvxYxXI&#10;a3HsV4XxmfueV2fzdbpU5JSajIfDBkSkIb7Cz/ZJK1gs1/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4wvvwgAAANwAAAAPAAAAAAAAAAAAAAAAAJgCAABkcnMvZG93&#10;bnJldi54bWxQSwUGAAAAAAQABAD1AAAAhwMAAAAA&#10;" filled="f" stroked="f">
                    <v:textbox style="mso-fit-shape-to-text:t" inset="0,0,0,0">
                      <w:txbxContent>
                        <w:p w:rsidR="00787BFD" w:rsidRDefault="00787BFD" w:rsidP="00BA7A09">
                          <w:r>
                            <w:rPr>
                              <w:color w:val="000000"/>
                            </w:rPr>
                            <w:t>Time</w:t>
                          </w:r>
                        </w:p>
                      </w:txbxContent>
                    </v:textbox>
                  </v:rect>
                  <v:group id="Group 224" o:spid="_x0000_s1042" style="position:absolute;left:2419;top:6647;width:1343;height:569"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J9SfMQAAADcAAAA&#10;DwAAAAAAAAAAAAAAAACqAgAAZHJzL2Rvd25yZXYueG1sUEsFBgAAAAAEAAQA+gAAAJsDAAAAAA==&#10;">
                    <v:rect id="Rectangle 225" o:spid="_x0000_s1043"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usrMIA&#10;AADcAAAADwAAAGRycy9kb3ducmV2LnhtbESP0YrCMBRE3xf8h3CFfVk0VaFI1ygiCO6TbPUDLs3d&#10;ttjclCTW6NcbQdjHYWbOMKtNNJ0YyPnWsoLZNANBXFndcq3gfNpPliB8QNbYWSYFd/KwWY8+Vlho&#10;e+NfGspQiwRhX6CCJoS+kNJXDRn0U9sTJ+/POoMhSVdL7fCW4KaT8yzLpcGW00KDPe0aqi7l1Si4&#10;fvWeyjY/Ln4uzsVtPNGQP5T6HMftN4hAMfyH3+2DVrBYzuF1Jh0B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y6yswgAAANwAAAAPAAAAAAAAAAAAAAAAAJgCAABkcnMvZG93&#10;bnJldi54bWxQSwUGAAAAAAQABAD1AAAAhwMAAAAA&#10;" fillcolor="#099" stroked="f"/>
                    <v:rect id="Rectangle 226" o:spid="_x0000_s1044"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x3UsUA&#10;AADcAAAADwAAAGRycy9kb3ducmV2LnhtbESPQWvCQBSE7wX/w/KE3pqNBmyIWaUKYjzWFsXba/Y1&#10;Cc2+DdltEv99t1DocZiZb5h8O5lWDNS7xrKCRRSDIC6tbrhS8P52eEpBOI+ssbVMCu7kYLuZPeSY&#10;aTvyKw1nX4kAYZehgtr7LpPSlTUZdJHtiIP3aXuDPsi+krrHMcBNK5dxvJIGGw4LNXa0r6n8On8b&#10;BR+Le5Kc0nG/OxY0XZ5vx0OHV6Ue59PLGoSnyf+H/9qFVpCkCfyeCUd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fHdSxQAAANwAAAAPAAAAAAAAAAAAAAAAAJgCAABkcnMv&#10;ZG93bnJldi54bWxQSwUGAAAAAAQABAD1AAAAigMAAAAA&#10;" filled="f" strokeweight=".65pt">
                      <v:stroke endcap="round"/>
                    </v:rect>
                  </v:group>
                  <v:rect id="Rectangle 227" o:spid="_x0000_s1045" style="position:absolute;left:1840;top:6519;width:32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RaTsMA&#10;AADcAAAADwAAAGRycy9kb3ducmV2LnhtbESPzWoDMQyE74G8g1Ggt6y3OYSwiRNKIZCWXLLpA4i1&#10;9ofa8mK72e3bR4dCbxIzmvl0OM3eqQfFNAQ28FqUoIibYAfuDHzdz+sdqJSRLbrAZOCXEpyOy8UB&#10;KxsmvtGjzp2SEE4VGuhzHiutU9OTx1SEkVi0NkSPWdbYaRtxknDv9KYst9rjwNLQ40jvPTXf9Y83&#10;oO/1edrVLpbhc9Ne3cfl1lIw5mU1v+1BZZrzv/nv+mIFfyv48oxMoI9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RaTsMAAADcAAAADwAAAAAAAAAAAAAAAACYAgAAZHJzL2Rv&#10;d25yZXYueG1sUEsFBgAAAAAEAAQA9QAAAIgDAAAAAA==&#10;" filled="f" stroked="f">
                    <v:textbox style="mso-fit-shape-to-text:t" inset="0,0,0,0">
                      <w:txbxContent>
                        <w:p w:rsidR="00787BFD" w:rsidRDefault="00787BFD" w:rsidP="00BA7A09">
                          <w:r>
                            <w:rPr>
                              <w:color w:val="000000"/>
                              <w:sz w:val="18"/>
                              <w:szCs w:val="18"/>
                            </w:rPr>
                            <w:t>LSL</w:t>
                          </w:r>
                        </w:p>
                      </w:txbxContent>
                    </v:textbox>
                  </v:rect>
                  <v:rect id="Rectangle 228" o:spid="_x0000_s1046" style="position:absolute;left:2188;top:651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j/1b4A&#10;AADcAAAADwAAAGRycy9kb3ducmV2LnhtbERPy6rCMBDdC/5DGOHuNNWFSDWKCIJX7sbqBwzN9IHJ&#10;pCTR9v69EQR3czjP2ewGa8STfGgdK5jPMhDEpdMt1wpu1+N0BSJEZI3GMSn4pwC77Xi0wVy7ni/0&#10;LGItUgiHHBU0MXa5lKFsyGKYuY44cZXzFmOCvpbaY5/CrZGLLFtKiy2nhgY7OjRU3ouHVSCvxbFf&#10;FcZn7ryo/szv6VKRU+pnMuzXICIN8Sv+uE86zV/O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qI/9W+AAAA3AAAAA8AAAAAAAAAAAAAAAAAmAIAAGRycy9kb3ducmV2&#10;LnhtbFBLBQYAAAAABAAEAPUAAACDAwAAAAA=&#10;" filled="f" stroked="f">
                    <v:textbox style="mso-fit-shape-to-text:t" inset="0,0,0,0">
                      <w:txbxContent>
                        <w:p w:rsidR="00787BFD" w:rsidRDefault="00787BFD" w:rsidP="00BA7A09">
                          <w:r>
                            <w:rPr>
                              <w:color w:val="000000"/>
                              <w:sz w:val="18"/>
                              <w:szCs w:val="18"/>
                            </w:rPr>
                            <w:t>-</w:t>
                          </w:r>
                        </w:p>
                      </w:txbxContent>
                    </v:textbox>
                  </v:rect>
                  <v:rect id="Rectangle 229" o:spid="_x0000_s1047" style="position:absolute;left:2160;top:7343;width:189;height:179;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wtU8QA&#10;AADcAAAADwAAAGRycy9kb3ducmV2LnhtbERPS2vCQBC+F/wPyxS81U21FYnZiIiP9qClJhdvQ3ZM&#10;gtnZkF01/ffdQsHbfHzPSRa9acSNOldbVvA6ikAQF1bXXCrIs83LDITzyBoby6Tghxws0sFTgrG2&#10;d/6m29GXIoSwi1FB5X0bS+mKigy6kW2JA3e2nUEfYFdK3eE9hJtGjqNoKg3WHBoqbGlVUXE5Xo2C&#10;pSnzr/Xpff+ZYZ5tD/kE14edUsPnfjkH4an3D/G/+0OH+dM3+HsmXC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cLVPEAAAA3AAAAA8AAAAAAAAAAAAAAAAAmAIAAGRycy9k&#10;b3ducmV2LnhtbFBLBQYAAAAABAAEAPUAAACJAwAAAAA=&#10;" filled="f" stroked="f">
                    <v:textbox inset="0,0,0,0">
                      <w:txbxContent>
                        <w:p w:rsidR="00787BFD" w:rsidRDefault="00787BFD" w:rsidP="00BA7A09"/>
                      </w:txbxContent>
                    </v:textbox>
                  </v:rect>
                  <v:group id="Group 230" o:spid="_x0000_s1048" style="position:absolute;left:2419;top:4330;width:1343;height:1855"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rect id="Rectangle 231" o:spid="_x0000_s1049"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Fv8IA&#10;AADcAAAADwAAAGRycy9kb3ducmV2LnhtbERPS0sDMRC+C/0PYQre3KRFFlmbltLSInoQa3sfknF3&#10;dTPZbrIP/70RBG/z8T1ntZlcIwbqQu1ZwyJTIIiNtzWXGs7vh7sHECEiW2w8k4ZvCrBZz25WWFg/&#10;8hsNp1iKFMKhQA1VjG0hZTAVOQyZb4kT9+E7hzHBrpS2wzGFu0Yulcqlw5pTQ4Ut7SoyX6feaVDq&#10;2RyHz9G87C/X13657+v7qdf6dj5tH0FEmuK/+M/9ZNP8PIffZ9IF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I0W/wgAAANwAAAAPAAAAAAAAAAAAAAAAAJgCAABkcnMvZG93&#10;bnJldi54bWxQSwUGAAAAAAQABAD1AAAAhwMAAAAA&#10;" fillcolor="#ff9" stroked="f"/>
                    <v:rect id="Rectangle 232" o:spid="_x0000_s1050"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NSeMIA&#10;AADcAAAADwAAAGRycy9kb3ducmV2LnhtbERPS4vCMBC+C/sfwizsbU2roKUaZVcQ3aMPFG9jM7bF&#10;ZlKaaOu/N8KCt/n4njOdd6YSd2pcaVlB3I9AEGdWl5wr2O+W3wkI55E1VpZJwYMczGcfvSmm2ra8&#10;ofvW5yKEsEtRQeF9nUrpsoIMur6tiQN3sY1BH2CTS91gG8JNJQdRNJIGSw4NBda0KCi7bm9GwTl+&#10;DId/Sbv4Xa2pO4xPq2WNR6W+PrufCQhPnX+L/91rHeaPY3g9Ey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81J4wgAAANwAAAAPAAAAAAAAAAAAAAAAAJgCAABkcnMvZG93&#10;bnJldi54bWxQSwUGAAAAAAQABAD1AAAAhwMAAAAA&#10;" filled="f" strokeweight=".65pt">
                      <v:stroke endcap="round"/>
                    </v:rect>
                  </v:group>
                  <v:rect id="Rectangle 233" o:spid="_x0000_s1051" style="position:absolute;left:1731;top:6053;width:451;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P3f78A&#10;AADcAAAADwAAAGRycy9kb3ducmV2LnhtbERPzYrCMBC+C75DGGFvmtqDK12jiCCo7MW6DzA00x9M&#10;JiWJtr69WVjY23x8v7PZjdaIJ/nQOVawXGQgiCunO24U/NyO8zWIEJE1Gsek4EUBdtvpZIOFdgNf&#10;6VnGRqQQDgUqaGPsCylD1ZLFsHA9ceJq5y3GBH0jtcchhVsj8yxbSYsdp4YWezq0VN3Lh1Ugb+Vx&#10;WJfGZ+6S19/mfLrW5JT6mI37LxCRxvgv/nOfdJr/mcP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g/d/vwAAANwAAAAPAAAAAAAAAAAAAAAAAJgCAABkcnMvZG93bnJl&#10;di54bWxQSwUGAAAAAAQABAD1AAAAhAMAAAAA&#10;" filled="f" stroked="f">
                    <v:textbox style="mso-fit-shape-to-text:t" inset="0,0,0,0">
                      <w:txbxContent>
                        <w:p w:rsidR="00787BFD" w:rsidRDefault="00787BFD" w:rsidP="00BA7A09">
                          <w:r>
                            <w:rPr>
                              <w:color w:val="000000"/>
                              <w:sz w:val="18"/>
                              <w:szCs w:val="18"/>
                            </w:rPr>
                            <w:t>LASL</w:t>
                          </w:r>
                        </w:p>
                      </w:txbxContent>
                    </v:textbox>
                  </v:rect>
                  <v:rect id="Rectangle 234" o:spid="_x0000_s1052" style="position:absolute;left:2221;top:6053;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S5L8A&#10;AADcAAAADwAAAGRycy9kb3ducmV2LnhtbERP24rCMBB9F/yHMIJvmqqw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z1LkvwAAANwAAAAPAAAAAAAAAAAAAAAAAJgCAABkcnMvZG93bnJl&#10;di54bWxQSwUGAAAAAAQABAD1AAAAhAMAAAAA&#10;" filled="f" stroked="f">
                    <v:textbox style="mso-fit-shape-to-text:t" inset="0,0,0,0">
                      <w:txbxContent>
                        <w:p w:rsidR="00787BFD" w:rsidRDefault="00787BFD" w:rsidP="00BA7A09">
                          <w:r>
                            <w:rPr>
                              <w:color w:val="000000"/>
                              <w:sz w:val="18"/>
                              <w:szCs w:val="18"/>
                            </w:rPr>
                            <w:t>-</w:t>
                          </w:r>
                        </w:p>
                      </w:txbxContent>
                    </v:textbox>
                  </v:rect>
                  <v:rect id="Rectangle 235" o:spid="_x0000_s1053" style="position:absolute;left:1698;top:4199;width:47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bKkL8A&#10;AADcAAAADwAAAGRycy9kb3ducmV2LnhtbERP24rCMBB9F/yHMIJvmiqy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JsqQvwAAANwAAAAPAAAAAAAAAAAAAAAAAJgCAABkcnMvZG93bnJl&#10;di54bWxQSwUGAAAAAAQABAD1AAAAhAMAAAAA&#10;" filled="f" stroked="f">
                    <v:textbox style="mso-fit-shape-to-text:t" inset="0,0,0,0">
                      <w:txbxContent>
                        <w:p w:rsidR="00787BFD" w:rsidRDefault="00787BFD" w:rsidP="00BA7A09">
                          <w:r>
                            <w:rPr>
                              <w:color w:val="000000"/>
                              <w:sz w:val="18"/>
                              <w:szCs w:val="18"/>
                            </w:rPr>
                            <w:t>HASL</w:t>
                          </w:r>
                        </w:p>
                      </w:txbxContent>
                    </v:textbox>
                  </v:rect>
                  <v:rect id="Rectangle 236" o:spid="_x0000_s1054" style="position:absolute;left:2209;top:419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pvC78A&#10;AADcAAAADwAAAGRycy9kb3ducmV2LnhtbERP24rCMBB9F/yHMIJvmiq4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am8LvwAAANwAAAAPAAAAAAAAAAAAAAAAAJgCAABkcnMvZG93bnJl&#10;di54bWxQSwUGAAAAAAQABAD1AAAAhAMAAAAA&#10;" filled="f" stroked="f">
                    <v:textbox style="mso-fit-shape-to-text:t" inset="0,0,0,0">
                      <w:txbxContent>
                        <w:p w:rsidR="00787BFD" w:rsidRDefault="00787BFD" w:rsidP="00BA7A09">
                          <w:r>
                            <w:rPr>
                              <w:color w:val="000000"/>
                              <w:sz w:val="18"/>
                              <w:szCs w:val="18"/>
                            </w:rPr>
                            <w:t>-</w:t>
                          </w:r>
                        </w:p>
                      </w:txbxContent>
                    </v:textbox>
                  </v:rect>
                  <v:group id="Group 237" o:spid="_x0000_s1055" style="position:absolute;left:2472;top:3584;width:1169;height:652"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v:shape id="Freeform 238" o:spid="_x0000_s1056"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UtcEA&#10;AADcAAAADwAAAGRycy9kb3ducmV2LnhtbERPTYvCMBC9C/sfwix4kTXVgy7VKLIgKHppLex1thnb&#10;ss2kNFHjvzeC4G0e73OW62BacaXeNZYVTMYJCOLS6oYrBcVp+/UNwnlkja1lUnAnB+vVx2CJqbY3&#10;zuia+0rEEHYpKqi971IpXVmTQTe2HXHkzrY36CPsK6l7vMVw08ppksykwYZjQ40d/dRU/ucXo+B3&#10;ZOxkX/pDkWX3Y55Q+NscglLDz7BZgPAU/Fv8cu90nD+fw/OZeIF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4FLXBAAAA3AAAAA8AAAAAAAAAAAAAAAAAmAIAAGRycy9kb3du&#10;cmV2LnhtbFBLBQYAAAAABAAEAPUAAACGAwAAAAA=&#10;" path="m,202r95,l95,652r979,l1074,202r95,l585,,,202xe" fillcolor="#bbe0e3" stroked="f">
                      <v:path arrowok="t" o:connecttype="custom" o:connectlocs="0,202;95,202;95,652;1074,652;1074,202;1169,202;585,0;0,202" o:connectangles="0,0,0,0,0,0,0,0"/>
                    </v:shape>
                    <v:shape id="Freeform 239" o:spid="_x0000_s1057"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kGhsUA&#10;AADcAAAADwAAAGRycy9kb3ducmV2LnhtbESPQWvCQBCF70L/wzKCN93YYtXoKqUQEHuxKp6H7Jik&#10;zc6m2dWk/fWdQ6G3Gd6b975Zb3tXqzu1ofJsYDpJQBHn3lZcGDifsvECVIjIFmvPZOCbAmw3D4M1&#10;ptZ3/E73YyyUhHBI0UAZY5NqHfKSHIaJb4hFu/rWYZS1LbRtsZNwV+vHJHnWDiuWhhIbei0p/zze&#10;nAF7yBJcnvZvTz/ZPnwcZq6bf12MGQ37lxWoSH38N/9d76zgz4VWnpEJ9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QaG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240" o:spid="_x0000_s1058" style="position:absolute;left:2693;top:3808;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dlDr8A&#10;AADcAAAADwAAAGRycy9kb3ducmV2LnhtbERPzYrCMBC+L/gOYQRva6oHV6tRRBBU9mL1AYZm+oPJ&#10;pCRZ2317IyzsbT6+39nsBmvEk3xoHSuYTTMQxKXTLdcK7rfj5xJEiMgajWNS8EsBdtvRxwZz7Xq+&#10;0rOItUghHHJU0MTY5VKGsiGLYeo64sRVzluMCfpaao99CrdGzrNsIS22nBoa7OjQUPkofqwCeSuO&#10;/bIwPnOXefVtzqdrRU6pyXjYr0FEGuK/+M990mn+1wrez6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J2UOvwAAANwAAAAPAAAAAAAAAAAAAAAAAJgCAABkcnMvZG93bnJl&#10;di54bWxQSwUGAAAAAAQABAD1AAAAhAMAAAAA&#10;" filled="f" stroked="f">
                    <v:textbox style="mso-fit-shape-to-text:t" inset="0,0,0,0">
                      <w:txbxContent>
                        <w:p w:rsidR="00787BFD" w:rsidRDefault="00787BFD" w:rsidP="00BA7A09">
                          <w:r>
                            <w:rPr>
                              <w:color w:val="000000"/>
                              <w:sz w:val="16"/>
                              <w:szCs w:val="16"/>
                            </w:rPr>
                            <w:t xml:space="preserve">Generation </w:t>
                          </w:r>
                        </w:p>
                      </w:txbxContent>
                    </v:textbox>
                  </v:rect>
                  <v:rect id="Rectangle 241" o:spid="_x0000_s1059" style="position:absolute;left:2783;top:3990;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i8tMMA&#10;AADcAAAADwAAAGRycy9kb3ducmV2LnhtbESPzWoDMQyE74G8g1Ght8TbHMKyjRNKIZCGXLLpA4i1&#10;9ofa8mI72e3bR4dCbxIzmvm0O8zeqQfFNAQ28LYuQBE3wQ7cGfi+HVclqJSRLbrAZOCXEhz2y8UO&#10;KxsmvtKjzp2SEE4VGuhzHiutU9OTx7QOI7FobYges6yx0zbiJOHe6U1RbLXHgaWhx5E+e2p+6rs3&#10;oG/1cSprF4tw3rQX93W6thSMeX2ZP95BZZrzv/nv+mQFvxR8eUYm0P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i8tMMAAADcAAAADwAAAAAAAAAAAAAAAACYAgAAZHJzL2Rv&#10;d25yZXYueG1sUEsFBgAAAAAEAAQA9QAAAIgDAAAAAA==&#10;" filled="f" stroked="f">
                    <v:textbox style="mso-fit-shape-to-text:t" inset="0,0,0,0">
                      <w:txbxContent>
                        <w:p w:rsidR="00787BFD" w:rsidRDefault="00787BFD" w:rsidP="00BA7A09">
                          <w:r>
                            <w:rPr>
                              <w:color w:val="000000"/>
                              <w:sz w:val="16"/>
                              <w:szCs w:val="16"/>
                            </w:rPr>
                            <w:t>Increase</w:t>
                          </w:r>
                        </w:p>
                      </w:txbxContent>
                    </v:textbox>
                  </v:rect>
                  <v:group id="Group 242" o:spid="_x0000_s1060" style="position:absolute;left:2499;top:5744;width:1169;height:712"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243" o:spid="_x0000_s1061"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CPjMMA&#10;AADcAAAADwAAAGRycy9kb3ducmV2LnhtbERP22rCQBB9L/Qflin4Vje1IDG6ShVaL4h4xdchOyah&#10;2dmQXU38e1co9G0O5zqjSWtKcaPaFZYVfHQjEMSp1QVnCo6H7/cYhPPIGkvLpOBODibj15cRJto2&#10;vKPb3mcihLBLUEHufZVI6dKcDLqurYgDd7G1QR9gnUldYxPCTSl7UdSXBgsODTlWNMsp/d1fjYJm&#10;EMclrben+6y/mp4308/l7meuVOet/RqC8NT6f/Gfe6HD/LgHz2fCBX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CPjMMAAADcAAAADwAAAAAAAAAAAAAAAACYAgAAZHJzL2Rv&#10;d25yZXYueG1sUEsFBgAAAAAEAAQA9QAAAIgDAAAAAA==&#10;" path="m,444r110,l110,r949,l1059,444r110,l584,712,,444xe" fillcolor="#bbe0e3" stroked="f">
                      <v:path arrowok="t" o:connecttype="custom" o:connectlocs="0,444;110,444;110,0;1059,0;1059,444;1169,444;584,712;0,444" o:connectangles="0,0,0,0,0,0,0,0"/>
                    </v:shape>
                    <v:shape id="Freeform 244" o:spid="_x0000_s1062"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IP2sMA&#10;AADcAAAADwAAAGRycy9kb3ducmV2LnhtbERP32vCMBB+H/g/hBvsbababZRqFFEGgz3I3PT5aM6m&#10;rLmUJNa6v94Iwt7u4/t58+VgW9GTD41jBZNxBoK4crrhWsHP9/tzASJEZI2tY1JwoQDLxehhjqV2&#10;Z/6ifhdrkUI4lKjAxNiVUobKkMUwdh1x4o7OW4wJ+lpqj+cUbls5zbI3abHh1GCwo7Wh6nd3sgr6&#10;z0nxemnzl9P+YLLV30bm0m+VenocVjMQkYb4L767P3SaX+RweyZdIB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IP2sMAAADcAAAADwAAAAAAAAAAAAAAAACYAgAAZHJzL2Rv&#10;d25yZXYueG1sUEsFBgAAAAAEAAQA9QAAAIgDAAAAAA==&#10;" path="m,444r110,l110,r949,l1059,444r110,l584,712,,444xe" filled="f" strokeweight=".65pt">
                      <v:stroke endcap="round"/>
                      <v:path arrowok="t" o:connecttype="custom" o:connectlocs="0,444;110,444;110,0;1059,0;1059,444;1169,444;584,712;0,444" o:connectangles="0,0,0,0,0,0,0,0"/>
                    </v:shape>
                  </v:group>
                  <v:rect id="Rectangle 245" o:spid="_x0000_s1063" style="position:absolute;left:2718;top:583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O6t78A&#10;AADcAAAADwAAAGRycy9kb3ducmV2LnhtbERP24rCMBB9X/Afwgi+ramyLK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87q3vwAAANwAAAAPAAAAAAAAAAAAAAAAAJgCAABkcnMvZG93bnJl&#10;di54bWxQSwUGAAAAAAQABAD1AAAAhAMAAAAA&#10;" filled="f" stroked="f">
                    <v:textbox style="mso-fit-shape-to-text:t" inset="0,0,0,0">
                      <w:txbxContent>
                        <w:p w:rsidR="00787BFD" w:rsidRDefault="00787BFD" w:rsidP="00BA7A09">
                          <w:r>
                            <w:rPr>
                              <w:color w:val="000000"/>
                              <w:sz w:val="16"/>
                              <w:szCs w:val="16"/>
                            </w:rPr>
                            <w:t xml:space="preserve">Generation </w:t>
                          </w:r>
                        </w:p>
                      </w:txbxContent>
                    </v:textbox>
                  </v:rect>
                  <v:rect id="Rectangle 246" o:spid="_x0000_s1064" style="position:absolute;left:2781;top:6021;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8fLL8A&#10;AADcAAAADwAAAGRycy9kb3ducmV2LnhtbERP24rCMBB9X/Afwgi+ranCLq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vx8svwAAANwAAAAPAAAAAAAAAAAAAAAAAJgCAABkcnMvZG93bnJl&#10;di54bWxQSwUGAAAAAAQABAD1AAAAhAMAAAAA&#10;" filled="f" stroked="f">
                    <v:textbox style="mso-fit-shape-to-text:t" inset="0,0,0,0">
                      <w:txbxContent>
                        <w:p w:rsidR="00787BFD" w:rsidRDefault="00787BFD" w:rsidP="00BA7A09">
                          <w:r>
                            <w:rPr>
                              <w:color w:val="000000"/>
                              <w:sz w:val="16"/>
                              <w:szCs w:val="16"/>
                            </w:rPr>
                            <w:t>Decrease</w:t>
                          </w:r>
                        </w:p>
                      </w:txbxContent>
                    </v:textbox>
                  </v:rect>
                  <v:rect id="Rectangle 247" o:spid="_x0000_s1065" style="position:absolute;left:3960;top:6166;width:54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2BW74A&#10;AADcAAAADwAAAGRycy9kb3ducmV2LnhtbERPzYrCMBC+L/gOYYS9rakepHSNIoKgsherDzA00x82&#10;mZQk2vr2RhC8zcf3O6vNaI24kw+dYwXzWQaCuHK640bB9bL/yUGEiKzROCYFDwqwWU++VlhoN/CZ&#10;7mVsRArhUKCCNsa+kDJULVkMM9cTJ6523mJM0DdSexxSuDVykWVLabHj1NBiT7uWqv/yZhXIS7kf&#10;8tL4zJ0W9Z85Hs41OaW+p+P2F0SkMX7Eb/dBp/n5El7PpAvk+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VtgVu+AAAA3AAAAA8AAAAAAAAAAAAAAAAAmAIAAGRycy9kb3ducmV2&#10;LnhtbFBLBQYAAAAABAAEAPUAAACDAwAAAAA=&#10;" filled="f" stroked="f">
                    <v:textbox style="mso-fit-shape-to-text:t" inset="0,0,0,0">
                      <w:txbxContent>
                        <w:p w:rsidR="00787BFD" w:rsidRDefault="00787BFD" w:rsidP="00BA7A09">
                          <w:r>
                            <w:rPr>
                              <w:color w:val="000000"/>
                              <w:sz w:val="16"/>
                              <w:szCs w:val="16"/>
                            </w:rPr>
                            <w:t xml:space="preserve">Services </w:t>
                          </w:r>
                        </w:p>
                      </w:txbxContent>
                    </v:textbox>
                  </v:rect>
                  <v:rect id="Rectangle 248" o:spid="_x0000_s1066" style="position:absolute;left:3960;top:6345;width:92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EkwL8A&#10;AADcAAAADwAAAGRycy9kb3ducmV2LnhtbERPzYrCMBC+L/gOYQRva6qH3dI1igiCLl6s+wBDM/3B&#10;ZFKSaOvbG0HY23x8v7PajNaIO/nQOVawmGcgiCunO24U/F32nzmIEJE1Gsek4EEBNuvJxwoL7QY+&#10;072MjUghHApU0MbYF1KGqiWLYe564sTVzluMCfpGao9DCrdGLrPsS1rsODW02NOupepa3qwCeSn3&#10;Q14an7nfZX0yx8O5JqfUbDpuf0BEGuO/+O0+6DQ//4bXM+kC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ISTAvwAAANwAAAAPAAAAAAAAAAAAAAAAAJgCAABkcnMvZG93bnJl&#10;di54bWxQSwUGAAAAAAQABAD1AAAAhAMAAAAA&#10;" filled="f" stroked="f">
                    <v:textbox style="mso-fit-shape-to-text:t" inset="0,0,0,0">
                      <w:txbxContent>
                        <w:p w:rsidR="00787BFD" w:rsidRDefault="00787BFD" w:rsidP="00BA7A09">
                          <w:r>
                            <w:rPr>
                              <w:color w:val="000000"/>
                              <w:sz w:val="16"/>
                              <w:szCs w:val="16"/>
                            </w:rPr>
                            <w:t xml:space="preserve">Provided: Reg </w:t>
                          </w:r>
                        </w:p>
                      </w:txbxContent>
                    </v:textbox>
                  </v:rect>
                  <v:rect id="Rectangle 249" o:spid="_x0000_s1067" style="position:absolute;left:3960;top:6525;width:952;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wssMA&#10;AADcAAAADwAAAGRycy9kb3ducmV2LnhtbESPzWoDMQyE74G8g1Ght8TbHMKyjRNKIZCGXLLpA4i1&#10;9ofa8mI72e3bR4dCbxIzmvm0O8zeqQfFNAQ28LYuQBE3wQ7cGfi+HVclqJSRLbrAZOCXEhz2y8UO&#10;KxsmvtKjzp2SEE4VGuhzHiutU9OTx7QOI7FobYges6yx0zbiJOHe6U1RbLXHgaWhx5E+e2p+6rs3&#10;oG/1cSprF4tw3rQX93W6thSMeX2ZP95BZZrzv/nv+mQFvxRaeUYm0P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6wssMAAADcAAAADwAAAAAAAAAAAAAAAACYAgAAZHJzL2Rv&#10;d25yZXYueG1sUEsFBgAAAAAEAAQA9QAAAIgDAAAAAA==&#10;" filled="f" stroked="f">
                    <v:textbox style="mso-fit-shape-to-text:t" inset="0,0,0,0">
                      <w:txbxContent>
                        <w:p w:rsidR="00787BFD" w:rsidRDefault="00787BFD" w:rsidP="00BA7A09">
                          <w:r>
                            <w:rPr>
                              <w:color w:val="000000"/>
                              <w:sz w:val="16"/>
                              <w:szCs w:val="16"/>
                            </w:rPr>
                            <w:t>Down</w:t>
                          </w:r>
                          <w:ins w:id="934" w:author="STEC" w:date="2017-11-08T14:55:00Z">
                            <w:r>
                              <w:rPr>
                                <w:color w:val="000000"/>
                                <w:sz w:val="16"/>
                                <w:szCs w:val="16"/>
                              </w:rPr>
                              <w:t>,</w:t>
                            </w:r>
                            <w:del w:id="935" w:author="STEC" w:date="2018-09-19T15:40:00Z">
                              <w:r w:rsidDel="00162515">
                                <w:rPr>
                                  <w:color w:val="000000"/>
                                  <w:sz w:val="16"/>
                                  <w:szCs w:val="16"/>
                                </w:rPr>
                                <w:delText xml:space="preserve"> </w:delText>
                              </w:r>
                            </w:del>
                            <w:del w:id="936" w:author="STEC" w:date="2018-04-19T14:16:00Z">
                              <w:r w:rsidDel="006B6A7D">
                                <w:rPr>
                                  <w:color w:val="000000"/>
                                  <w:sz w:val="16"/>
                                  <w:szCs w:val="16"/>
                                </w:rPr>
                                <w:delText>P</w:delText>
                              </w:r>
                            </w:del>
                          </w:ins>
                          <w:ins w:id="937" w:author="STEC" w:date="2018-09-18T13:38:00Z">
                            <w:del w:id="938" w:author="STEC" w:date="2018-09-19T15:40:00Z">
                              <w:r w:rsidR="008E5D1F" w:rsidDel="00162515">
                                <w:rPr>
                                  <w:color w:val="000000"/>
                                  <w:sz w:val="16"/>
                                  <w:szCs w:val="16"/>
                                </w:rPr>
                                <w:delText>R</w:delText>
                              </w:r>
                            </w:del>
                          </w:ins>
                          <w:ins w:id="939" w:author="STEC" w:date="2017-11-08T14:55:00Z">
                            <w:del w:id="940" w:author="STEC" w:date="2018-09-18T13:38:00Z">
                              <w:r w:rsidDel="008E5D1F">
                                <w:rPr>
                                  <w:color w:val="000000"/>
                                  <w:sz w:val="16"/>
                                  <w:szCs w:val="16"/>
                                </w:rPr>
                                <w:delText>F</w:delText>
                              </w:r>
                            </w:del>
                            <w:del w:id="941" w:author="STEC" w:date="2018-09-19T15:40:00Z">
                              <w:r w:rsidDel="00162515">
                                <w:rPr>
                                  <w:color w:val="000000"/>
                                  <w:sz w:val="16"/>
                                  <w:szCs w:val="16"/>
                                </w:rPr>
                                <w:delText>RS</w:delText>
                              </w:r>
                            </w:del>
                          </w:ins>
                        </w:p>
                      </w:txbxContent>
                    </v:textbox>
                  </v:rect>
                  <v:rect id="Rectangle 250" o:spid="_x0000_s1068" style="position:absolute;left:3839;top:3575;width:1196;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IVKb8A&#10;AADcAAAADwAAAGRycy9kb3ducmV2LnhtbERPzYrCMBC+L/gOYQRva6qHpds1igiCLl6s+wBDM/3B&#10;ZFKSaOvbG0HY23x8v7PajNaIO/nQOVawmGcgiCunO24U/F32nzmIEJE1Gsek4EEBNuvJxwoL7QY+&#10;072MjUghHApU0MbYF1KGqiWLYe564sTVzluMCfpGao9DCrdGLrPsS1rsODW02NOupepa3qwCeSn3&#10;Q14an7nfZX0yx8O5JqfUbDpuf0BEGuO/+O0+6DQ//4bXM+kC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8hUpvwAAANwAAAAPAAAAAAAAAAAAAAAAAJgCAABkcnMvZG93bnJl&#10;di54bWxQSwUGAAAAAAQABAD1AAAAhAMAAAAA&#10;" filled="f" stroked="f">
                    <v:textbox style="mso-fit-shape-to-text:t" inset="0,0,0,0">
                      <w:txbxContent>
                        <w:p w:rsidR="00787BFD" w:rsidRDefault="00787BFD" w:rsidP="00BA7A09">
                          <w:r>
                            <w:rPr>
                              <w:color w:val="000000"/>
                              <w:sz w:val="16"/>
                              <w:szCs w:val="16"/>
                            </w:rPr>
                            <w:t xml:space="preserve">Provided: Reg Up, </w:t>
                          </w:r>
                        </w:p>
                      </w:txbxContent>
                    </v:textbox>
                  </v:rect>
                  <v:rect id="Rectangle 251" o:spid="_x0000_s1069" style="position:absolute;left:3839;top:3757;width:1885;height: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EqacMA&#10;AADcAAAADwAAAGRycy9kb3ducmV2LnhtbESPT2sCMRDF70K/Q5hCb5qth6Jbo5SCoMWLqx9g2Mz+&#10;oclkSVJ3/fadg+Bthvfmvd9sdpN36kYx9YENvC8KUMR1sD23Bq6X/XwFKmVkiy4wGbhTgt32ZbbB&#10;0oaRz3SrcqskhFOJBrqch1LrVHfkMS3CQCxaE6LHLGtstY04Srh3elkUH9pjz9LQ4UDfHdW/1Z83&#10;oC/VflxVLhbhZ9mc3PFwbigY8/Y6fX2CyjTlp/lxfbCCvxZ8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EqacMAAADcAAAADwAAAAAAAAAAAAAAAACYAgAAZHJzL2Rv&#10;d25yZXYueG1sUEsFBgAAAAAEAAQA9QAAAIgDAAAAAA==&#10;" filled="f" stroked="f">
                    <v:textbox style="mso-fit-shape-to-text:t" inset="0,0,0,0">
                      <w:txbxContent>
                        <w:p w:rsidR="00787BFD" w:rsidRDefault="00787BFD" w:rsidP="00BA7A09">
                          <w:pPr>
                            <w:rPr>
                              <w:ins w:id="942" w:author="STEC" w:date="2017-11-08T14:55:00Z"/>
                              <w:color w:val="000000"/>
                              <w:sz w:val="16"/>
                              <w:szCs w:val="16"/>
                            </w:rPr>
                          </w:pPr>
                          <w:del w:id="943" w:author="STEC" w:date="2018-08-08T08:37:00Z">
                            <w:r w:rsidDel="00751028">
                              <w:rPr>
                                <w:color w:val="000000"/>
                                <w:sz w:val="16"/>
                                <w:szCs w:val="16"/>
                              </w:rPr>
                              <w:delText>Responsive</w:delText>
                            </w:r>
                          </w:del>
                          <w:ins w:id="944" w:author="STEC" w:date="2018-08-08T08:37:00Z">
                            <w:r>
                              <w:rPr>
                                <w:color w:val="000000"/>
                                <w:sz w:val="16"/>
                                <w:szCs w:val="16"/>
                              </w:rPr>
                              <w:t>ECRS</w:t>
                            </w:r>
                          </w:ins>
                          <w:r>
                            <w:rPr>
                              <w:color w:val="000000"/>
                              <w:sz w:val="16"/>
                              <w:szCs w:val="16"/>
                            </w:rPr>
                            <w:t>, Non-Spin</w:t>
                          </w:r>
                          <w:ins w:id="945" w:author="STEC" w:date="2017-11-08T14:55:00Z">
                            <w:r>
                              <w:rPr>
                                <w:color w:val="000000"/>
                                <w:sz w:val="16"/>
                                <w:szCs w:val="16"/>
                              </w:rPr>
                              <w:t xml:space="preserve">; </w:t>
                            </w:r>
                          </w:ins>
                        </w:p>
                        <w:p w:rsidR="00787BFD" w:rsidRDefault="00787BFD" w:rsidP="00BA7A09">
                          <w:ins w:id="946" w:author="STEC" w:date="2017-11-08T14:55:00Z">
                            <w:del w:id="947" w:author="STEC" w:date="2018-04-19T14:16:00Z">
                              <w:r w:rsidDel="006B6A7D">
                                <w:rPr>
                                  <w:color w:val="000000"/>
                                  <w:sz w:val="16"/>
                                  <w:szCs w:val="16"/>
                                </w:rPr>
                                <w:delText>P</w:delText>
                              </w:r>
                            </w:del>
                          </w:ins>
                          <w:ins w:id="948" w:author="STEC" w:date="2018-09-18T13:38:00Z">
                            <w:r w:rsidR="008E5D1F">
                              <w:rPr>
                                <w:color w:val="000000"/>
                                <w:sz w:val="16"/>
                                <w:szCs w:val="16"/>
                              </w:rPr>
                              <w:t>R</w:t>
                            </w:r>
                          </w:ins>
                          <w:ins w:id="949" w:author="STEC" w:date="2017-11-08T14:55:00Z">
                            <w:del w:id="950" w:author="STEC" w:date="2018-09-18T13:38:00Z">
                              <w:r w:rsidDel="008E5D1F">
                                <w:rPr>
                                  <w:color w:val="000000"/>
                                  <w:sz w:val="16"/>
                                  <w:szCs w:val="16"/>
                                </w:rPr>
                                <w:delText>F</w:delText>
                              </w:r>
                            </w:del>
                            <w:r>
                              <w:rPr>
                                <w:color w:val="000000"/>
                                <w:sz w:val="16"/>
                                <w:szCs w:val="16"/>
                              </w:rPr>
                              <w:t>RS</w:t>
                            </w:r>
                          </w:ins>
                          <w:r>
                            <w:rPr>
                              <w:color w:val="000000"/>
                              <w:sz w:val="16"/>
                              <w:szCs w:val="16"/>
                            </w:rPr>
                            <w:t xml:space="preserve"> </w:t>
                          </w:r>
                        </w:p>
                      </w:txbxContent>
                    </v:textbox>
                  </v:rect>
                  <v:rect id="Rectangle 252" o:spid="_x0000_s1070" style="position:absolute;left:5013;top:3757;width:4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2P8r8A&#10;AADcAAAADwAAAGRycy9kb3ducmV2LnhtbERPzYrCMBC+L/gOYQRva6qHxa1GEUHQxYvVBxia6Q8m&#10;k5JEW9/eCMLe5uP7ndVmsEY8yIfWsYLZNANBXDrdcq3getl/L0CEiKzROCYFTwqwWY++Vphr1/OZ&#10;HkWsRQrhkKOCJsYulzKUDVkMU9cRJ65y3mJM0NdSe+xTuDVynmU/0mLLqaHBjnYNlbfibhXIS7Hv&#10;F4XxmfubVydzPJwrckpNxsN2CSLSEP/FH/dBp/m/M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XY/yvwAAANwAAAAPAAAAAAAAAAAAAAAAAJgCAABkcnMvZG93bnJl&#10;di54bWxQSwUGAAAAAAQABAD1AAAAhAMAAAAA&#10;" filled="f" stroked="f">
                    <v:textbox style="mso-fit-shape-to-text:t" inset="0,0,0,0">
                      <w:txbxContent>
                        <w:p w:rsidR="00787BFD" w:rsidRDefault="00787BFD" w:rsidP="00BA7A09">
                          <w:r>
                            <w:rPr>
                              <w:color w:val="000000"/>
                              <w:sz w:val="16"/>
                              <w:szCs w:val="16"/>
                            </w:rPr>
                            <w:t xml:space="preserve"> </w:t>
                          </w:r>
                        </w:p>
                      </w:txbxContent>
                    </v:textbox>
                  </v:rect>
                  <v:rect id="Rectangle 253" o:spid="_x0000_s1071" style="position:absolute;left:3839;top:3939;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787BFD" w:rsidRDefault="00787BFD" w:rsidP="00BA7A09"/>
                      </w:txbxContent>
                    </v:textbox>
                  </v:rect>
                  <v:line id="Line 254" o:spid="_x0000_s1072" style="position:absolute;visibility:visible;mso-wrap-style:square" from="2419,5196" to="3762,5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NPaMgAAADcAAAADwAAAGRycy9kb3ducmV2LnhtbESPQWvCQBSE7wX/w/KEXopurDSV6Cqi&#10;FjxYsdqCx2f2mUSzb2N21fTfdwuFHoeZ+YYZTRpTihvVrrCsoNeNQBCnVhecKfjcvXUGIJxH1lha&#10;JgXf5GAybj2MMNH2zh902/pMBAi7BBXk3leJlC7NyaDr2oo4eEdbG/RB1pnUNd4D3JTyOYpiabDg&#10;sJBjRbOc0vP2ahTsj/Fl857Onw7x4RXXq3Le+1qclHpsN9MhCE+N/w//tZdaQX/wAr9nwhGQ4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fNPaMgAAADcAAAADwAAAAAA&#10;AAAAAAAAAAChAgAAZHJzL2Rvd25yZXYueG1sUEsFBgAAAAAEAAQA+QAAAJYDAAAAAA==&#10;" strokeweight="1.85pt"/>
                  <v:rect id="Rectangle 255" o:spid="_x0000_s1073" style="position:absolute;left:1728;top:4970;width:48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nvusEA&#10;AADcAAAADwAAAGRycy9kb3ducmV2LnhtbESP3YrCMBSE7xd8h3AE79ZUBSnVKMuCoMveWH2AQ3P6&#10;g8lJSaKtb79ZELwcZuYbZrsfrREP8qFzrGAxz0AQV0533Ci4Xg6fOYgQkTUax6TgSQH2u8nHFgvt&#10;Bj7To4yNSBAOBSpoY+wLKUPVksUwdz1x8mrnLcYkfSO1xyHBrZHLLFtLix2nhRZ7+m6pupV3q0Be&#10;ysOQl8Zn7mdZ/5rT8VyTU2o2Hb82ICKN8R1+tY9awSpf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p77rBAAAA3AAAAA8AAAAAAAAAAAAAAAAAmAIAAGRycy9kb3du&#10;cmV2LnhtbFBLBQYAAAAABAAEAPUAAACGAwAAAAA=&#10;" filled="f" stroked="f">
                    <v:textbox style="mso-fit-shape-to-text:t" inset="0,0,0,0">
                      <w:txbxContent>
                        <w:p w:rsidR="00787BFD" w:rsidRDefault="00787BFD" w:rsidP="00BA7A09">
                          <w:r>
                            <w:rPr>
                              <w:color w:val="000000"/>
                              <w:sz w:val="16"/>
                              <w:szCs w:val="16"/>
                            </w:rPr>
                            <w:t>Current</w:t>
                          </w:r>
                        </w:p>
                      </w:txbxContent>
                    </v:textbox>
                  </v:rect>
                  <v:rect id="Rectangle 256" o:spid="_x0000_s1074" style="position:absolute;left:1639;top:5150;width:658;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KIcIA&#10;AADcAAAADwAAAGRycy9kb3ducmV2LnhtbESP3WoCMRSE74W+QzgF7zRbBV1WoxRBsMUbVx/gsDn7&#10;g8nJkkR3+/ZNoeDlMDPfMNv9aI14kg+dYwUf8wwEceV0x42C2/U4y0GEiKzROCYFPxRgv3ubbLHQ&#10;buALPcvYiAThUKCCNsa+kDJULVkMc9cTJ6923mJM0jdSexwS3Bq5yLKVtNhxWmixp0NL1b18WAXy&#10;Wh6HvDQ+c9+L+my+TpeanFLT9/FzAyLSGF/h//ZJK1jm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5UohwgAAANwAAAAPAAAAAAAAAAAAAAAAAJgCAABkcnMvZG93&#10;bnJldi54bWxQSwUGAAAAAAQABAD1AAAAhwMAAAAA&#10;" filled="f" stroked="f">
                    <v:textbox style="mso-fit-shape-to-text:t" inset="0,0,0,0">
                      <w:txbxContent>
                        <w:p w:rsidR="00787BFD" w:rsidRDefault="00787BFD" w:rsidP="00BA7A09">
                          <w:r>
                            <w:rPr>
                              <w:color w:val="000000"/>
                              <w:sz w:val="16"/>
                              <w:szCs w:val="16"/>
                            </w:rPr>
                            <w:t>Telemetry</w:t>
                          </w:r>
                        </w:p>
                      </w:txbxContent>
                    </v:textbox>
                  </v:rect>
                  <v:shape id="Freeform 257" o:spid="_x0000_s1075" style="position:absolute;left:2409;top:4438;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GibwA&#10;AADcAAAADwAAAGRycy9kb3ducmV2LnhtbERPSwrCMBDdC94hjOBGNFVBpBpFBNGd3wMMydgWm0lt&#10;Yq23NwvB5eP9l+vWlqKh2heOFYxHCQhi7UzBmYLbdTecg/AB2WDpmBR8yMN61e0sMTXuzWdqLiET&#10;MYR9igryEKpUSq9zsuhHriKO3N3VFkOEdSZNje8Ybks5SZKZtFhwbMixom1O+nF5WQXP63N7ur/c&#10;5zbYHzV73RzLfaNUv9duFiACteEv/rkPRsF0HtfGM/EIyN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aFIaJvAAAANwAAAAPAAAAAAAAAAAAAAAAAJgCAABkcnMvZG93bnJldi54&#10;bWxQSwUGAAAAAAQABAD1AAAAgQM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0,1;0,1;0,1;0,1;0,1;0,1;0,1;0,1;0,1;0,1;1,1;1,1;1,1;1,1;1,1;1,1;1,1;1,1;1,1;1,1;1,1;1,1;1,1;1,1;1,1;1,0;1,1;1,1;2,0;2,0;1,0;2,0;2,0;2,0;2,0;2,0;2,0;2,0;2,0;2,0;2,0;2,0;2,0;2,0;2,0;2,0;2,0;2,0;2,0;2,0;2,0" o:connectangles="0,0,0,0,0,0,0,0,0,0,0,0,0,0,0,0,0,0,0,0,0,0,0,0,0,0,0,0,0,0,0,0,0,0,0,0,0,0,0,0,0,0,0,0,0,0,0,0,0,0,0"/>
                    <o:lock v:ext="edit" verticies="t"/>
                  </v:shape>
                  <v:rect id="Rectangle 258" o:spid="_x0000_s1076" style="position:absolute;left:3960;top:4366;width:37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Z7yMIA&#10;AADcAAAADwAAAGRycy9kb3ducmV2LnhtbESP3WoCMRSE7wXfIRzBO81qoayrUYog2OKNqw9w2Jz9&#10;ocnJkqTu9u1NQejlMDPfMLvDaI14kA+dYwWrZQaCuHK640bB/XZa5CBCRNZoHJOCXwpw2E8nOyy0&#10;G/hKjzI2IkE4FKigjbEvpAxVSxbD0vXEyaudtxiT9I3UHocEt0aus+xdWuw4LbTY07Gl6rv8sQrk&#10;rTwNeWl85r7W9cV8nq81OaXms/FjCyLSGP/Dr/ZZK3jLN/B3Jh0Bu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NnvIwgAAANwAAAAPAAAAAAAAAAAAAAAAAJgCAABkcnMvZG93&#10;bnJldi54bWxQSwUGAAAAAAQABAD1AAAAhwMAAAAA&#10;" filled="f" stroked="f">
                    <v:textbox style="mso-fit-shape-to-text:t" inset="0,0,0,0">
                      <w:txbxContent>
                        <w:p w:rsidR="00787BFD" w:rsidRDefault="00787BFD" w:rsidP="00BA7A09">
                          <w:r>
                            <w:rPr>
                              <w:color w:val="000000"/>
                              <w:sz w:val="18"/>
                              <w:szCs w:val="18"/>
                            </w:rPr>
                            <w:t>HDL</w:t>
                          </w:r>
                        </w:p>
                      </w:txbxContent>
                    </v:textbox>
                  </v:rect>
                  <v:shape id="Freeform 259" o:spid="_x0000_s1077" style="position:absolute;left:2409;top:5188;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MOl8IA&#10;AADcAAAADwAAAGRycy9kb3ducmV2LnhtbERPy2oCMRTdC/5DuEJ3mrEFsaNRxtKCQin4XF8nt5Oh&#10;k5tpkurUrzeLQpeH854vO9uIC/lQO1YwHmUgiEuna64UHPZvwymIEJE1No5JwS8FWC76vTnm2l15&#10;S5ddrEQK4ZCjAhNjm0sZSkMWw8i1xIn7dN5iTNBXUnu8pnDbyMcsm0iLNacGgy29GCq/dj9WwWpz&#10;ey2Kj6Ox0vN5sj9NzffpXamHQVfMQETq4r/4z73WCp6e0/x0Jh0B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Qw6XwgAAANwAAAAPAAAAAAAAAAAAAAAAAJgCAABkcnMvZG93&#10;bnJldi54bWxQSwUGAAAAAAQABAD1AAAAhwM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0,0;0,0;0,0;0,0;0,0;0,0;0,0;0,0;0,0;0,0;1,0;1,0;1,0;1,0;1,0;1,0;1,0;1,0;1,0;1,0;1,0;1,1;1,1;1,0;1,1;1,1;1,1;1,1;2,1;2,1;1,1;2,1;2,1;2,1;2,1;2,1;2,1;2,1;2,1;2,1;2,1;2,1;2,1;2,1;2,1;2,1;2,1;2,1;2,1;2,1;2,1" o:connectangles="0,0,0,0,0,0,0,0,0,0,0,0,0,0,0,0,0,0,0,0,0,0,0,0,0,0,0,0,0,0,0,0,0,0,0,0,0,0,0,0,0,0,0,0,0,0,0,0,0,0,0"/>
                    <o:lock v:ext="edit" verticies="t"/>
                  </v:shape>
                  <v:rect id="Rectangle 260" o:spid="_x0000_s1078" style="position:absolute;left:3960;top:5805;width:5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myt8QA&#10;AADcAAAADwAAAGRycy9kb3ducmV2LnhtbESPQYvCMBSE74L/ITxhb5q6wmKrUcRV9OiqoN4ezbMt&#10;Ni+liba7v94sCB6HmfmGmc5bU4oH1a6wrGA4iEAQp1YXnCk4Htb9MQjnkTWWlknBLzmYz7qdKSba&#10;NvxDj73PRICwS1BB7n2VSOnSnAy6ga2Ig3e1tUEfZJ1JXWMT4KaUn1H0JQ0WHBZyrGiZU3rb342C&#10;zbhanLf2r8nK1WVz2p3i70PslfrotYsJCE+tf4df7a1WMIq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5srfEAAAA3AAAAA8AAAAAAAAAAAAAAAAAmAIAAGRycy9k&#10;b3ducmV2LnhtbFBLBQYAAAAABAAEAPUAAACJAwAAAAA=&#10;" filled="f" stroked="f">
                    <v:textbox inset="0,0,0,0">
                      <w:txbxContent>
                        <w:p w:rsidR="00787BFD" w:rsidRDefault="00787BFD" w:rsidP="00BA7A09">
                          <w:r>
                            <w:rPr>
                              <w:color w:val="000000"/>
                              <w:sz w:val="18"/>
                              <w:szCs w:val="18"/>
                            </w:rPr>
                            <w:t>LDL</w:t>
                          </w:r>
                        </w:p>
                      </w:txbxContent>
                    </v:textbox>
                  </v:rect>
                  <v:shape id="Freeform 261" o:spid="_x0000_s1079" style="position:absolute;left:3209;top:4779;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LMMMA&#10;AADcAAAADwAAAGRycy9kb3ducmV2LnhtbESPQWvCQBSE70L/w/IKvemmBkKbuooIhSL0oI33R/aZ&#10;TZt9G7JPjf/eLQgeh5n5hlmsRt+pMw2xDWzgdZaBIq6DbbkxUP18Tt9ARUG22AUmA1eKsFo+TRZY&#10;2nDhHZ330qgE4ViiASfSl1rH2pHHOAs9cfKOYfAoSQ6NtgNeEtx3ep5lhfbYclpw2NPGUf23P3kD&#10;62O1ke+i2m7bgqQ75K52vztjXp7H9QcooVEe4Xv7yxrI33P4P5OOgF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3LMM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0,0;0,0;0,0;0,0;0,0;0,0;0,0;0,0;0,0;0,0;0,1;0,1;0,1;0,0;0,0;0,0;0,0;0,0;0,0;0,0;0,0;0,0;0,0;0,0;0,0;0,0;0,0;0,0;0,0;0,0;0,0;0,0;0,0;0,1;0,0" o:connectangles="0,0,0,0,0,0,0,0,0,0,0,0,0,0,0,0,0,0,0,0,0,0,0,0,0,0,0,0,0,0,0,0,0,0,0,0"/>
                    <o:lock v:ext="edit" verticies="t"/>
                  </v:shape>
                  <v:rect id="Rectangle 262" o:spid="_x0000_s1080" style="position:absolute;left:3334;top:4681;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5Ci8IA&#10;AADcAAAADwAAAGRycy9kb3ducmV2LnhtbESP3WoCMRSE7wu+QziCdzWrF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7kKLwgAAANwAAAAPAAAAAAAAAAAAAAAAAJgCAABkcnMvZG93&#10;bnJldi54bWxQSwUGAAAAAAQABAD1AAAAhwMAAAAA&#10;" filled="f" stroked="f">
                    <v:textbox style="mso-fit-shape-to-text:t" inset="0,0,0,0">
                      <w:txbxContent>
                        <w:p w:rsidR="00787BFD" w:rsidRDefault="00787BFD" w:rsidP="00BA7A09">
                          <w:r>
                            <w:rPr>
                              <w:color w:val="000000"/>
                              <w:sz w:val="18"/>
                              <w:szCs w:val="18"/>
                            </w:rPr>
                            <w:t>Ramp</w:t>
                          </w:r>
                        </w:p>
                      </w:txbxContent>
                    </v:textbox>
                  </v:rect>
                  <v:rect id="Rectangle 263" o:spid="_x0000_s1081" style="position:absolute;left:3334;top:4900;width:330;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LnEMIA&#10;AADcAAAADwAAAGRycy9kb3ducmV2LnhtbESP3WoCMRSE7wu+QziCdzWrU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oucQwgAAANwAAAAPAAAAAAAAAAAAAAAAAJgCAABkcnMvZG93&#10;bnJldi54bWxQSwUGAAAAAAQABAD1AAAAhwMAAAAA&#10;" filled="f" stroked="f">
                    <v:textbox style="mso-fit-shape-to-text:t" inset="0,0,0,0">
                      <w:txbxContent>
                        <w:p w:rsidR="00787BFD" w:rsidRDefault="00787BFD" w:rsidP="00BA7A09">
                          <w:r>
                            <w:rPr>
                              <w:color w:val="000000"/>
                              <w:sz w:val="18"/>
                              <w:szCs w:val="18"/>
                            </w:rPr>
                            <w:t>Rate</w:t>
                          </w:r>
                        </w:p>
                      </w:txbxContent>
                    </v:textbox>
                  </v:rect>
                  <v:rect id="Rectangle 264" o:spid="_x0000_s1082" style="position:absolute;left:2683;top:7414;width:726;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5Z8IA&#10;AADcAAAADwAAAGRycy9kb3ducmV2LnhtbESPzYoCMRCE74LvEFrwphkVxB2NIoKgy14c9wGaSc8P&#10;Jp0hic749puFhT0WVfUVtTsM1ogX+dA6VrCYZyCIS6dbrhV838+zDYgQkTUax6TgTQEO+/Foh7l2&#10;Pd/oVcRaJAiHHBU0MXa5lKFsyGKYu444eZXzFmOSvpbaY5/g1shllq2lxZbTQoMdnRoqH8XTKpD3&#10;4txvCuMz97msvsz1cqvIKTWdDMctiEhD/A//tS9awepj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cHlnwgAAANwAAAAPAAAAAAAAAAAAAAAAAJgCAABkcnMvZG93&#10;bnJldi54bWxQSwUGAAAAAAQABAD1AAAAhwMAAAAA&#10;" filled="f" stroked="f">
                    <v:textbox style="mso-fit-shape-to-text:t" inset="0,0,0,0">
                      <w:txbxContent>
                        <w:p w:rsidR="00787BFD" w:rsidRDefault="00787BFD" w:rsidP="00BA7A09">
                          <w:r>
                            <w:rPr>
                              <w:color w:val="000000"/>
                              <w:sz w:val="18"/>
                              <w:szCs w:val="18"/>
                            </w:rPr>
                            <w:t>5 Minutes</w:t>
                          </w:r>
                        </w:p>
                      </w:txbxContent>
                    </v:textbox>
                  </v:rect>
                  <v:rect id="Rectangle 265" o:spid="_x0000_s1083" style="position:absolute;left:5162;top:7467;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zc/MIA&#10;AADcAAAADwAAAGRycy9kb3ducmV2LnhtbESP3WoCMRSE7wu+QziCdzWrQtXVKFIQbPHG1Qc4bM7+&#10;YHKyJKm7ffumIHg5zMw3zHY/WCMe5EPrWMFsmoEgLp1uuVZwux7fVyBCRNZoHJOCXwqw343etphr&#10;1/OFHkWsRYJwyFFBE2OXSxnKhiyGqeuIk1c5bzEm6WupPfYJbo2cZ9mHtNhyWmiwo8+GynvxYxXI&#10;a3HsV4XxmfueV2fzdbpU5JSajIfDBkSkIb7Cz/ZJK1isl/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PNz8wgAAANwAAAAPAAAAAAAAAAAAAAAAAJgCAABkcnMvZG93&#10;bnJldi54bWxQSwUGAAAAAAQABAD1AAAAhwMAAAAA&#10;" filled="f" stroked="f">
                    <v:textbox style="mso-fit-shape-to-text:t" inset="0,0,0,0">
                      <w:txbxContent>
                        <w:p w:rsidR="00787BFD" w:rsidRDefault="00787BFD" w:rsidP="00BA7A09"/>
                      </w:txbxContent>
                    </v:textbox>
                  </v:rect>
                  <v:rect id="Rectangle 266" o:spid="_x0000_s1084" style="position:absolute;left:5642;top:7467;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NIjr4A&#10;AADcAAAADwAAAGRycy9kb3ducmV2LnhtbERPy4rCMBTdC/5DuII7TUdBnI5RBkFQcWOdD7g0tw8m&#10;uSlJtPXvzUJweTjvzW6wRjzIh9axgq95BoK4dLrlWsHf7TBbgwgRWaNxTAqeFGC3HY82mGvX85Ue&#10;RaxFCuGQo4Imxi6XMpQNWQxz1xEnrnLeYkzQ11J77FO4NXKRZStpseXU0GBH+4bK/+JuFchbcejX&#10;hfGZOy+qizkdrxU5paaT4fcHRKQhfsRv91ErWH6nt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OjSI6+AAAA3AAAAA8AAAAAAAAAAAAAAAAAmAIAAGRycy9kb3ducmV2&#10;LnhtbFBLBQYAAAAABAAEAPUAAACDAwAAAAA=&#10;" filled="f" stroked="f">
                    <v:textbox style="mso-fit-shape-to-text:t" inset="0,0,0,0">
                      <w:txbxContent>
                        <w:p w:rsidR="00787BFD" w:rsidRDefault="00787BFD" w:rsidP="00BA7A09"/>
                      </w:txbxContent>
                    </v:textbox>
                  </v:rect>
                  <v:rect id="Rectangle 267" o:spid="_x0000_s1085" style="position:absolute;left:5711;top:7467;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tFcIA&#10;AADcAAAADwAAAGRycy9kb3ducmV2LnhtbESPzYoCMRCE74LvEFrwphkVFp01igiCLl4c9wGaSc8P&#10;Jp0hyTqzb28WhD0WVfUVtd0P1ogn+dA6VrCYZyCIS6dbrhV830+zNYgQkTUax6TglwLsd+PRFnPt&#10;er7Rs4i1SBAOOSpoYuxyKUPZkMUwdx1x8irnLcYkfS21xz7BrZHLLPuQFltOCw12dGyofBQ/VoG8&#10;F6d+XRifua9ldTWX860ip9R0Mhw+QUQa4n/43T5rBavNB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7+0VwgAAANwAAAAPAAAAAAAAAAAAAAAAAJgCAABkcnMvZG93&#10;bnJldi54bWxQSwUGAAAAAAQABAD1AAAAhwMAAAAA&#10;" filled="f" stroked="f">
                    <v:textbox style="mso-fit-shape-to-text:t" inset="0,0,0,0">
                      <w:txbxContent>
                        <w:p w:rsidR="00787BFD" w:rsidRDefault="00787BFD" w:rsidP="00BA7A09"/>
                      </w:txbxContent>
                    </v:textbox>
                  </v:rect>
                  <v:rect id="Rectangle 268" o:spid="_x0000_s1086" style="position:absolute;left:1940;top:2879;width:1160;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Ucar4A&#10;AADcAAAADwAAAGRycy9kb3ducmV2LnhtbERPy2oCMRTdC/5DuEJ3miilyGgUEQRb3Dj6AZfJnQcm&#10;N0MSnenfNwuhy8N5b/ejs+JFIXaeNSwXCgRx5U3HjYb77TRfg4gJ2aD1TBp+KcJ+N51ssTB+4Cu9&#10;ytSIHMKxQA1tSn0hZaxachgXvifOXO2Dw5RhaKQJOORwZ+VKqS/psOPc0GJPx5aqR/l0GuStPA3r&#10;0gblf1b1xX6frzV5rT9m42EDItGY/sVv99lo+FR5fj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V1HGq+AAAA3AAAAA8AAAAAAAAAAAAAAAAAmAIAAGRycy9kb3ducmV2&#10;LnhtbFBLBQYAAAAABAAEAPUAAACDAwAAAAA=&#10;" filled="f" stroked="f">
                    <v:textbox style="mso-fit-shape-to-text:t" inset="0,0,0,0">
                      <w:txbxContent>
                        <w:p w:rsidR="00787BFD" w:rsidRDefault="00787BFD" w:rsidP="00BA7A09">
                          <w:pPr>
                            <w:rPr>
                              <w:u w:val="single"/>
                            </w:rPr>
                          </w:pPr>
                          <w:r>
                            <w:rPr>
                              <w:b/>
                              <w:bCs/>
                              <w:color w:val="000000"/>
                              <w:u w:val="single"/>
                            </w:rPr>
                            <w:t>Generation</w:t>
                          </w:r>
                        </w:p>
                      </w:txbxContent>
                    </v:textbox>
                  </v:rect>
                  <v:shape id="Freeform 269" o:spid="_x0000_s1087" style="position:absolute;left:2482;top:7301;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s6bMUA&#10;AADcAAAADwAAAGRycy9kb3ducmV2LnhtbESPzWrDMBCE74G8g9hCLyGWEpqfulFCCP0xvcXxAyzW&#10;xja1VsZSHPftq0Khx2FmvmF2h9G2YqDeN441LBIFgrh0puFKQ3F5m29B+IBssHVMGr7Jw2E/neww&#10;Ne7OZxryUIkIYZ+ihjqELpXSlzVZ9InriKN3db3FEGVfSdPjPcJtK5dKraXFhuNCjR2daiq/8pvV&#10;8Pox2nez2jzP8my1rDq6ZsXnoPXjw3h8ARFoDP/hv3ZmNDypBfyeiUdA7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KzpsxQAAANw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1,0;16,0;16,0;16,1;1,1;1,0;1,0;1,1;0,0;1,0;1,1;16,0;17,0;16,1;16,0" o:connectangles="0,0,0,0,0,0,0,0,0,0,0,0,0,0,0"/>
                    <o:lock v:ext="edit" verticies="t"/>
                  </v:shape>
                  <v:rect id="Rectangle 270" o:spid="_x0000_s1088" style="position:absolute;left:5866;top:6825;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snhsIA&#10;AADcAAAADwAAAGRycy9kb3ducmV2LnhtbESP3WoCMRSE74W+QziF3mnSRURWo0hBsNIbVx/gsDn7&#10;g8nJkqTu9u2bQsHLYWa+Ybb7yVnxoBB7zxreFwoEce1Nz62G2/U4X4OICdmg9UwafijCfvcy22Jp&#10;/MgXelSpFRnCsUQNXUpDKWWsO3IYF34gzl7jg8OUZWilCThmuLOyUGolHfacFzoc6KOj+l59Ow3y&#10;Wh3HdWWD8uei+bKfp0tDXuu31+mwAZFoSs/wf/tkNCxVA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6yeGwgAAANwAAAAPAAAAAAAAAAAAAAAAAJgCAABkcnMvZG93&#10;bnJldi54bWxQSwUGAAAAAAQABAD1AAAAhwMAAAAA&#10;" filled="f" stroked="f">
                    <v:textbox style="mso-fit-shape-to-text:t" inset="0,0,0,0">
                      <w:txbxContent>
                        <w:p w:rsidR="00787BFD" w:rsidRDefault="00787BFD" w:rsidP="00BA7A09"/>
                      </w:txbxContent>
                    </v:textbox>
                  </v:rect>
                  <v:shape id="Freeform 271" o:spid="_x0000_s1089" style="position:absolute;left:6660;top:3944;width:98;height:174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rJJsYA&#10;AADcAAAADwAAAGRycy9kb3ducmV2LnhtbESPT2vCQBTE7wW/w/IEL0V30xYt0VWCUMil0Govvb1m&#10;X/5o9m3IriZ++26h4HGYmd8wm91oW3Gl3jeONSQLBYK4cKbhSsPX8W3+CsIHZIOtY9JwIw+77eRh&#10;g6lxA3/S9RAqESHsU9RQh9ClUvqiJot+4Tri6JWutxii7Ctpehwi3LbySamltNhwXKixo31Nxflw&#10;sRqKb872Ms+zU1I9DsnPe/mhVqXWs+mYrUEEGsM9/N/OjYYX9Qx/Z+IR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BrJJsYAAADcAAAADwAAAAAAAAAAAAAAAACYAgAAZHJz&#10;L2Rvd25yZXYueG1sUEsFBgAAAAAEAAQA9QAAAIsDAAAAAA==&#10;" path="m166,7658r,-7325c166,315,181,300,200,300v18,,33,15,33,33l233,7658v,19,-15,33,-33,33c181,7691,166,7677,166,7658xm,400l200,,400,400,,400xe" fillcolor="black" strokeweight=".1pt">
                    <v:stroke joinstyle="bevel"/>
                    <v:path arrowok="t" o:connecttype="custom" o:connectlocs="0,20;0,1;1,1;1,1;1,20;1,21;0,20;0,1;1,0;1,1;0,1" o:connectangles="0,0,0,0,0,0,0,0,0,0,0"/>
                    <o:lock v:ext="edit" verticies="t"/>
                  </v:shape>
                  <v:shape id="Freeform 272" o:spid="_x0000_s1090" style="position:absolute;left:6660;top:5744;width:2595;height:91;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aPsMA&#10;AADcAAAADwAAAGRycy9kb3ducmV2LnhtbESPQWsCMRSE7wX/Q3gFbzVp0dKuRpGKIMUeagWvj81z&#10;d3HzsibRTf+9EQo9DjPzDTNbJNuKK/nQONbwPFIgiEtnGq407H/WT28gQkQ22DomDb8UYDEfPMyw&#10;MK7nb7ruYiUyhEOBGuoYu0LKUNZkMYxcR5y9o/MWY5a+ksZjn+G2lS9KvUqLDeeFGjv6qKk87S5W&#10;wyrJ5WHv5QnPn+92mygeVf+l9fAxLacgIqX4H/5rb4yGsZrA/Uw+An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aPsMAAADcAAAADwAAAAAAAAAAAAAAAACYAgAAZHJzL2Rv&#10;d25yZXYueG1sUEsFBgAAAAAEAAQA9QAAAIgDAAAAAA==&#10;" path="m17,83r5096,c5122,83,5130,91,5130,100v,9,-8,16,-17,16l17,116c8,116,,109,,100,,91,8,83,17,83xm5080,r200,100l5080,200,5080,xe" fillcolor="black" strokeweight=".1pt">
                    <v:stroke joinstyle="bevel"/>
                    <v:path arrowok="t" o:connecttype="custom" o:connectlocs="1,4;298,4;299,5;298,5;1,5;0,5;1,4;296,0;308,5;296,9;296,0" o:connectangles="0,0,0,0,0,0,0,0,0,0,0"/>
                    <o:lock v:ext="edit" verticies="t"/>
                  </v:shape>
                  <v:rect id="Rectangle 273" o:spid="_x0000_s1091" style="position:absolute;left:9253;top:5769;width:56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787BFD" w:rsidRDefault="00787BFD" w:rsidP="00BA7A09">
                          <w:r>
                            <w:rPr>
                              <w:color w:val="000000"/>
                              <w:sz w:val="16"/>
                              <w:szCs w:val="16"/>
                            </w:rPr>
                            <w:t>Quantity</w:t>
                          </w:r>
                        </w:p>
                      </w:txbxContent>
                    </v:textbox>
                  </v:rect>
                  <v:shape id="Freeform 274" o:spid="_x0000_s1092" style="position:absolute;left:6660;top:4640;width:1941;height:1133;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Hw8ccA&#10;AADcAAAADwAAAGRycy9kb3ducmV2LnhtbESPT2vCQBTE7wW/w/IK3uqm/oukriKtthY8aCylx9fs&#10;axLMvg3ZVeO3dwuCx2FmfsNM562pxIkaV1pW8NyLQBBnVpecK/jar54mIJxH1lhZJgUXcjCfdR6m&#10;mGh75h2dUp+LAGGXoILC+zqR0mUFGXQ9WxMH7882Bn2QTS51g+cAN5XsR9FYGiw5LBRY02tB2SE9&#10;GgXj0fvi43e1lYO3S+zL+LO/+Vl+K9V9bBcvIDy1/h6+tddawTCK4f9MO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rB8PHHAAAA3AAAAA8AAAAAAAAAAAAAAAAAmAIAAGRy&#10;cy9kb3ducmV2LnhtbFBLBQYAAAAABAAEAPUAAACMAwAAAAA=&#10;" path="m,1133c229,1079,1045,988,1368,798,1692,609,1823,167,1941,e" filled="f" strokecolor="#339" strokeweight="1.85pt">
                    <v:path arrowok="t" o:connecttype="custom" o:connectlocs="0,1133;1368,798;1941,0" o:connectangles="0,0,0"/>
                  </v:shape>
                  <v:rect id="Rectangle 275" o:spid="_x0000_s1093" style="position:absolute;left:6908;top:4403;width:152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787BFD" w:rsidRDefault="00787BFD" w:rsidP="00BA7A09">
                          <w:r>
                            <w:rPr>
                              <w:color w:val="000000"/>
                              <w:sz w:val="16"/>
                              <w:szCs w:val="16"/>
                            </w:rPr>
                            <w:t>Offer Curve Generation</w:t>
                          </w:r>
                        </w:p>
                      </w:txbxContent>
                    </v:textbox>
                  </v:rect>
                  <v:line id="Line 276" o:spid="_x0000_s1094" style="position:absolute;visibility:visible;mso-wrap-style:square" from="6681,5741" to="6682,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0E8QAAADcAAAADwAAAGRycy9kb3ducmV2LnhtbESPT2sCMRTE7wW/Q3iCt5qoxT9bo4gg&#10;eKnSrZfeHpvX3aWblzWJuv32jSB4HGbmN8xy3dlGXMmH2rGG0VCBIC6cqbnUcPravc5BhIhssHFM&#10;Gv4owHrVe1liZtyNP+max1IkCIcMNVQxtpmUoajIYhi6ljh5P85bjEn6UhqPtwS3jRwrNZUWa04L&#10;Fba0raj4zS9Wgy8/2vNscmiCOn4v8sNmZibOaz3od5t3EJG6+Aw/2nuj4U0t4H4mHQG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6jQTxAAAANwAAAAPAAAAAAAAAAAA&#10;AAAAAKECAABkcnMvZG93bnJldi54bWxQSwUGAAAAAAQABAD5AAAAkgMAAAAA&#10;" strokeweight=".65pt">
                    <v:stroke endcap="round"/>
                  </v:line>
                  <v:line id="Line 277" o:spid="_x0000_s1095" style="position:absolute;visibility:visible;mso-wrap-style:square" from="8642,5741" to="8643,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kLU8EAAADcAAAADwAAAGRycy9kb3ducmV2LnhtbERPTYvCMBC9C/6HMMLeNHVdrFajyIKw&#10;FxWrF29DM7bFZlKTqPXfbw4Le3y87+W6M414kvO1ZQXjUQKCuLC65lLB+bQdzkD4gKyxsUwK3uRh&#10;ver3lphp++IjPfNQihjCPkMFVQhtJqUvKjLoR7YljtzVOoMhQldK7fAVw00jP5NkKg3WHBsqbOm7&#10;ouKWP4wCV+7aezrZNz45XOb5fpPqiXVKfQy6zQJEoC78i//cP1rB1zjOj2fiEZC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CQtTwQAAANwAAAAPAAAAAAAAAAAAAAAA&#10;AKECAABkcnMvZG93bnJldi54bWxQSwUGAAAAAAQABAD5AAAAjwMAAAAA&#10;" strokeweight=".65pt">
                    <v:stroke endcap="round"/>
                  </v:line>
                  <v:rect id="Rectangle 278" o:spid="_x0000_s1096" style="position:absolute;left:6443;top:5904;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Mw8sUA&#10;AADcAAAADwAAAGRycy9kb3ducmV2LnhtbESPW4vCMBSE3xf8D+EI+7Ym9VJ2u0YRQVhYffAC+3po&#10;jm2xOalN1O6/N4Lg4zAz3zDTeWdrcaXWV441JAMFgjh3puJCw2G/+vgE4QOywdoxafgnD/NZ722K&#10;mXE33tJ1FwoRIewz1FCG0GRS+rwki37gGuLoHV1rMUTZFtK0eItwW8uhUqm0WHFcKLGhZUn5aXex&#10;GjAdm/PmOFrvfy8pfhWdWk3+lNbv/W7xDSJQF17hZ/vHaBgnCTzOxCM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8zDyxQAAANwAAAAPAAAAAAAAAAAAAAAAAJgCAABkcnMv&#10;ZG93bnJldi54bWxQSwUGAAAAAAQABAD1AAAAigMAAAAA&#10;" stroked="f"/>
                  <v:rect id="Rectangle 279" o:spid="_x0000_s1097" style="position:absolute;left:6562;top:5968;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787BFD" w:rsidRDefault="00787BFD" w:rsidP="00BA7A09">
                          <w:r>
                            <w:rPr>
                              <w:color w:val="000000"/>
                              <w:sz w:val="12"/>
                              <w:szCs w:val="12"/>
                            </w:rPr>
                            <w:t>LSL</w:t>
                          </w:r>
                        </w:p>
                      </w:txbxContent>
                    </v:textbox>
                  </v:rect>
                  <v:rect id="Rectangle 280" o:spid="_x0000_s1098" style="position:absolute;left:8391;top:5906;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0LHsQA&#10;AADcAAAADwAAAGRycy9kb3ducmV2LnhtbESPT4vCMBTE74LfITxhb5q4atFqlGVBWHA9+Ae8Pppn&#10;W2xeuk3U+u03guBxmJnfMItVaytxo8aXjjUMBwoEceZMybmG42Hdn4LwAdlg5Zg0PMjDatntLDA1&#10;7s47uu1DLiKEfYoaihDqVEqfFWTRD1xNHL2zayyGKJtcmgbvEW4r+alUIi2WHBcKrOm7oOyyv1oN&#10;mIzN3/Y8+j1srgnO8latJyel9Uev/ZqDCNSGd/jV/jEaxsMR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tCx7EAAAA3AAAAA8AAAAAAAAAAAAAAAAAmAIAAGRycy9k&#10;b3ducmV2LnhtbFBLBQYAAAAABAAEAPUAAACJAwAAAAA=&#10;" stroked="f"/>
                  <v:rect id="Rectangle 281" o:spid="_x0000_s1099" style="position:absolute;left:8510;top:5970;width:227;height:14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MtMIA&#10;AADcAAAADwAAAGRycy9kb3ducmV2LnhtbESP3YrCMBSE74V9h3AE72yqyCJdoyyCoOKNdR/g0Jz+&#10;sMlJSbK2vr0RhL0cZuYbZrMbrRF38qFzrGCR5SCIK6c7bhT83A7zNYgQkTUax6TgQQF224/JBgvt&#10;Br7SvYyNSBAOBSpoY+wLKUPVksWQuZ44ebXzFmOSvpHa45Dg1shlnn9Kix2nhRZ72rdU/ZZ/VoG8&#10;lYdhXRqfu/OyvpjT8VqTU2o2Hb+/QEQa43/43T5qBavFC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4y0wgAAANwAAAAPAAAAAAAAAAAAAAAAAJgCAABkcnMvZG93&#10;bnJldi54bWxQSwUGAAAAAAQABAD1AAAAhwMAAAAA&#10;" filled="f" stroked="f">
                    <v:textbox style="mso-fit-shape-to-text:t" inset="0,0,0,0">
                      <w:txbxContent>
                        <w:p w:rsidR="00787BFD" w:rsidRDefault="00787BFD" w:rsidP="00BA7A09">
                          <w:r>
                            <w:rPr>
                              <w:color w:val="000000"/>
                              <w:sz w:val="12"/>
                              <w:szCs w:val="12"/>
                            </w:rPr>
                            <w:t>HSL</w:t>
                          </w:r>
                        </w:p>
                      </w:txbxContent>
                    </v:textbox>
                  </v:rect>
                  <v:group id="Group 282" o:spid="_x0000_s1100" style="position:absolute;left:2419;top:3529;width:1343;height:3634"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wQMncYAAADcAAAADwAAAGRycy9kb3ducmV2LnhtbESPT2vCQBTE74V+h+UV&#10;ejObtFokZhWRtvQQBLUg3h7ZZxLMvg3Zbf58e7dQ6HGYmd8w2WY0jeipc7VlBUkUgyAurK65VPB9&#10;+pgtQTiPrLGxTAomcrBZPz5kmGo78IH6oy9FgLBLUUHlfZtK6YqKDLrItsTBu9rOoA+yK6XucAhw&#10;08iXOH6TBmsOCxW2tKuouB1/jILPAYfta/Le57frbrqcFvtznpBSz0/jdgXC0+j/w3/tL61gniz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BAydxgAAANwA&#10;AAAPAAAAAAAAAAAAAAAAAKoCAABkcnMvZG93bnJldi54bWxQSwUGAAAAAAQABAD6AAAAnQMAAAAA&#10;">
                    <v:rect id="Rectangle 283" o:spid="_x0000_s1101"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FsK8IA&#10;AADcAAAADwAAAGRycy9kb3ducmV2LnhtbERPTWvCQBC9F/wPywi91Y2xxBBdxRakpaQUo+J1yI5J&#10;MDsbsluT/vvuodDj432vt6NpxZ1611hWMJ9FIIhLqxuuFJyO+6cUhPPIGlvLpOCHHGw3k4c1ZtoO&#10;fKB74SsRQthlqKD2vsukdGVNBt3MdsSBu9reoA+wr6TucQjhppVxFCXSYMOhocaOXmsqb8W3UZDL&#10;NLnl+jN++1jEyzN+XeSLY6Uep+NuBcLT6P/Ff+53rSB5DvPDmXAE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IWwrwgAAANwAAAAPAAAAAAAAAAAAAAAAAJgCAABkcnMvZG93&#10;bnJldi54bWxQSwUGAAAAAAQABAD1AAAAhwMAAAAA&#10;" fillcolor="#bbe0e3" stroked="f"/>
                    <v:rect id="Rectangle 284" o:spid="_x0000_s1102"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VVoMQA&#10;AADcAAAADwAAAGRycy9kb3ducmV2LnhtbESPQYvCMBSE74L/ITxhb5pWF5VqFBVEPa4rirdn82yL&#10;zUtpsrb++42wsMdhZr5h5svWlOJJtSssK4gHEQji1OqCMwWn721/CsJ5ZI2lZVLwIgfLRbczx0Tb&#10;hr/oefSZCBB2CSrIva8SKV2ak0E3sBVx8O62NuiDrDOpa2wC3JRyGEVjabDgsJBjRZuc0sfxxyi4&#10;xa/R6DBtNuvdntrz5LrbVnhR6qPXrmYgPLX+P/zX3msF488Y3mfCEZ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1VaDEAAAA3AAAAA8AAAAAAAAAAAAAAAAAmAIAAGRycy9k&#10;b3ducmV2LnhtbFBLBQYAAAAABAAEAPUAAACJAwAAAAA=&#10;" filled="f" strokeweight=".65pt">
                      <v:stroke endcap="round"/>
                    </v:rect>
                  </v:group>
                  <v:shape id="Freeform 285" o:spid="_x0000_s1103" style="position:absolute;left:2409;top:7165;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LlcQA&#10;AADcAAAADwAAAGRycy9kb3ducmV2LnhtbESP3YrCMBSE7xd8h3CEvVtTZZGlGkUFZVFZ8ff60Bzb&#10;YnNSm2ytb28EwcthZr5hhuPGFKKmyuWWFXQ7EQjixOqcUwWH/fzrB4TzyBoLy6TgTg7Go9bHEGNt&#10;b7yleudTESDsYlSQeV/GUrokI4OuY0vi4J1tZdAHWaVSV3gLcFPIXhT1pcGcw0KGJc0ySi67f6Pg&#10;r1ifSjmVpzRZLDebY33dz1eo1Ge7mQxAeGr8O/xq/2oF/e8ePM+EIyB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aS5XEAAAA3AAAAA8AAAAAAAAAAAAAAAAAmAIAAGRycy9k&#10;b3ducmV2LnhtbFBLBQYAAAAABAAEAPUAAACJAw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4" style="position:absolute;left:2419;top:6647;width:1343;height:569"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ZwjsYAAADcAAAADwAAAGRycy9kb3ducmV2LnhtbESPQWvCQBSE7wX/w/IK&#10;3ppNtA2SZhWRKh5CoSqU3h7ZZxLMvg3ZbRL/fbdQ6HGYmW+YfDOZVgzUu8aygiSKQRCXVjdcKbic&#10;908rEM4ja2wtk4I7OdisZw85ZtqO/EHDyVciQNhlqKD2vsukdGVNBl1kO+LgXW1v0AfZV1L3OAa4&#10;aeUijlNpsOGwUGNHu5rK2+nbKDiMOG6XydtQ3K67+9f55f2zSEip+eO0fQXhafL/4b/2UStIn5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1nCOxgAAANwA&#10;AAAPAAAAAAAAAAAAAAAAAKoCAABkcnMvZG93bnJldi54bWxQSwUGAAAAAAQABAD6AAAAnQMAAAAA&#10;">
                    <v:rect id="Rectangle 287" o:spid="_x0000_s1105"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mIXcMA&#10;AADcAAAADwAAAGRycy9kb3ducmV2LnhtbESP3YrCMBSE7xd8h3CEvVk09Yci1SgiCO7VstUHODTH&#10;tticlCTWuE+/WRD2cpiZb5jNLppODOR8a1nBbJqBIK6sbrlWcDkfJysQPiBr7CyTgid52G1Hbxss&#10;tH3wNw1lqEWCsC9QQRNCX0jpq4YM+qntiZN3tc5gSNLVUjt8JLjp5DzLcmmw5bTQYE+HhqpbeTcK&#10;7h+9p7LNvxafN+fiPp5pyH+Ueh/H/RpEoBj+w6/2SSvIl0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mIXcMAAADcAAAADwAAAAAAAAAAAAAAAACYAgAAZHJzL2Rv&#10;d25yZXYueG1sUEsFBgAAAAAEAAQA9QAAAIgDAAAAAA==&#10;" fillcolor="#099" stroked="f"/>
                    <v:rect id="Rectangle 288" o:spid="_x0000_s1106"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5To8YA&#10;AADcAAAADwAAAGRycy9kb3ducmV2LnhtbESPQWvCQBSE7wX/w/KE3urGplqJrqENBPWoLUpvr9ln&#10;Epp9G7JbE/99VxB6HGbmG2aVDqYRF+pcbVnBdBKBIC6srrlU8PmRPy1AOI+ssbFMCq7kIF2PHlaY&#10;aNvzni4HX4oAYZeggsr7NpHSFRUZdBPbEgfvbDuDPsiulLrDPsBNI5+jaC4N1hwWKmwpq6j4Ofwa&#10;Bd/TaxzvFn32vtnScHz92uQtnpR6HA9vSxCeBv8fvre3WsH8ZQa3M+EI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5To8YAAADcAAAADwAAAAAAAAAAAAAAAACYAgAAZHJz&#10;L2Rvd25yZXYueG1sUEsFBgAAAAAEAAQA9QAAAIsDAAAAAA==&#10;" filled="f" strokeweight=".65pt">
                      <v:stroke endcap="round"/>
                    </v:rect>
                  </v:group>
                  <v:rect id="Rectangle 289" o:spid="_x0000_s1107" style="position:absolute;left:2188;top:651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72pMEA&#10;AADcAAAADwAAAGRycy9kb3ducmV2LnhtbESP3YrCMBSE7xd8h3AE79ZUk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9qTBAAAA3AAAAA8AAAAAAAAAAAAAAAAAmAIAAGRycy9kb3du&#10;cmV2LnhtbFBLBQYAAAAABAAEAPUAAACGAwAAAAA=&#10;" filled="f" stroked="f">
                    <v:textbox style="mso-fit-shape-to-text:t" inset="0,0,0,0">
                      <w:txbxContent>
                        <w:p w:rsidR="00787BFD" w:rsidRDefault="00787BFD" w:rsidP="00BA7A09">
                          <w:r>
                            <w:rPr>
                              <w:color w:val="000000"/>
                              <w:sz w:val="18"/>
                              <w:szCs w:val="18"/>
                            </w:rPr>
                            <w:t>-</w:t>
                          </w:r>
                        </w:p>
                      </w:txbxContent>
                    </v:textbox>
                  </v:rect>
                  <v:group id="Group 290" o:spid="_x0000_s1108" style="position:absolute;left:2419;top:4330;width:1343;height:1855"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12jcYAAADcAAAADwAAAGRycy9kb3ducmV2LnhtbESPQWvCQBSE74L/YXlC&#10;b3UTa22JWUVEpQcpVAvF2yP7TEKyb0N2TeK/7xYKHoeZ+YZJ14OpRUetKy0riKcRCOLM6pJzBd/n&#10;/fM7COeRNdaWScGdHKxX41GKibY9f1F38rkIEHYJKii8bxIpXVaQQTe1DXHwrrY16INsc6lb7APc&#10;1HIWRQtpsOSwUGBD24Ky6nQzCg499puXeNcdq+v2fjm/fv4cY1LqaTJsliA8Df4R/m9/aAWL+R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7XaNxgAAANwA&#10;AAAPAAAAAAAAAAAAAAAAAKoCAABkcnMvZG93bnJldi54bWxQSwUGAAAAAAQABAD6AAAAnQMAAAAA&#10;">
                    <v:rect id="Rectangle 291" o:spid="_x0000_s1109"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U8IA&#10;AADcAAAADwAAAGRycy9kb3ducmV2LnhtbERPy2oCMRTdC/5DuII7TSoiZWqUUrEUXZRO2/0luc6M&#10;ndyMk8zDv28WhS4P573dj64WPbWh8qzhYalAEBtvKy40fH0eF48gQkS2WHsmDXcKsN9NJ1vMrB/4&#10;g/o8FiKFcMhQQxljk0kZTEkOw9I3xIm7+NZhTLAtpG1xSOGuliulNtJhxamhxIZeSjI/eec0KHUy&#10;r/11MOfD9+29Wx26aj12Ws9n4/MTiEhj/Bf/ud+shs06rU1n0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7+VTwgAAANwAAAAPAAAAAAAAAAAAAAAAAJgCAABkcnMvZG93&#10;bnJldi54bWxQSwUGAAAAAAQABAD1AAAAhwMAAAAA&#10;" fillcolor="#ff9" stroked="f"/>
                    <v:rect id="Rectangle 292" o:spid="_x0000_s1110"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NZpsUA&#10;AADcAAAADwAAAGRycy9kb3ducmV2LnhtbESPQWvCQBSE74X+h+UJ3urGRtSmrlIDoj1qi9Lba/aZ&#10;hGbfhuxq1n/fLRQ8DjPzDbNYBdOIK3WutqxgPEpAEBdW11wq+PzYPM1BOI+ssbFMCm7kYLV8fFhg&#10;pm3Pe7oefCkihF2GCirv20xKV1Rk0I1sSxy9s+0M+ii7UuoO+wg3jXxOkqk0WHNcqLClvKLi53Ax&#10;Cr7HtzR9n/f5erujcJx9bTctnpQaDsLbKwhPwd/D/+2dVjCdvMDfmXg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Q1mmxQAAANwAAAAPAAAAAAAAAAAAAAAAAJgCAABkcnMv&#10;ZG93bnJldi54bWxQSwUGAAAAAAQABAD1AAAAigMAAAAA&#10;" filled="f" strokeweight=".65pt">
                      <v:stroke endcap="round"/>
                    </v:rect>
                  </v:group>
                  <v:rect id="Rectangle 293" o:spid="_x0000_s1111" style="position:absolute;left:2221;top:6053;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JdlsAA&#10;AADcAAAADwAAAGRycy9kb3ducmV2LnhtbERPS2rDMBDdF3IHMYHuGjmGBu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wJdlsAAAADcAAAADwAAAAAAAAAAAAAAAACYAgAAZHJzL2Rvd25y&#10;ZXYueG1sUEsFBgAAAAAEAAQA9QAAAIUDAAAAAA==&#10;" filled="f" stroked="f">
                    <v:textbox style="mso-fit-shape-to-text:t" inset="0,0,0,0">
                      <w:txbxContent>
                        <w:p w:rsidR="00787BFD" w:rsidRDefault="00787BFD" w:rsidP="00BA7A09">
                          <w:r>
                            <w:rPr>
                              <w:color w:val="000000"/>
                              <w:sz w:val="18"/>
                              <w:szCs w:val="18"/>
                            </w:rPr>
                            <w:t>-</w:t>
                          </w:r>
                        </w:p>
                      </w:txbxContent>
                    </v:textbox>
                  </v:rect>
                  <v:rect id="Rectangle 294" o:spid="_x0000_s1112" style="position:absolute;left:2209;top:419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74DcEA&#10;AADcAAAADwAAAGRycy9kb3ducmV2LnhtbESPzYoCMRCE7wu+Q2jB25pRUG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O+A3BAAAA3AAAAA8AAAAAAAAAAAAAAAAAmAIAAGRycy9kb3du&#10;cmV2LnhtbFBLBQYAAAAABAAEAPUAAACGAwAAAAA=&#10;" filled="f" stroked="f">
                    <v:textbox style="mso-fit-shape-to-text:t" inset="0,0,0,0">
                      <w:txbxContent>
                        <w:p w:rsidR="00787BFD" w:rsidRDefault="00787BFD" w:rsidP="00BA7A09">
                          <w:r>
                            <w:rPr>
                              <w:color w:val="000000"/>
                              <w:sz w:val="18"/>
                              <w:szCs w:val="18"/>
                            </w:rPr>
                            <w:t>-</w:t>
                          </w:r>
                        </w:p>
                      </w:txbxContent>
                    </v:textbox>
                  </v:rect>
                  <v:group id="Group 295" o:spid="_x0000_s1113" style="position:absolute;left:2472;top:3584;width:1169;height:652"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0NDyMYAAADcAAAADwAAAGRycy9kb3ducmV2LnhtbESPQWuDQBSE74X+h+UV&#10;cmtWU5RisxEJbckhFGIKpbeH+6IS9624WzX/Phso5DjMzDfMOp9NJ0YaXGtZQbyMQBBXVrdcK/g+&#10;fjy/gnAeWWNnmRRcyEG+eXxYY6btxAcaS1+LAGGXoYLG+z6T0lUNGXRL2xMH72QHgz7IoZZ6wCnA&#10;TSdXUZRKgy2HhQZ72jZUncs/o+Bzwql4id/H/fm0vfwek6+ffUxKLZ7m4g2Ep9nfw//tnVaQJiu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Q0PIxgAAANwA&#10;AAAPAAAAAAAAAAAAAAAAAKoCAABkcnMvZG93bnJldi54bWxQSwUGAAAAAAQABAD6AAAAnQMAAAAA&#10;">
                    <v:shape id="Freeform 296" o:spid="_x0000_s1114"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bx8MA&#10;AADcAAAADwAAAGRycy9kb3ducmV2LnhtbESPQYvCMBSE78L+h/AW9iKauqhINYosLLjopVXw+mye&#10;bbF5KU3U+O83guBxmJlvmMUqmEbcqHO1ZQWjYQKCuLC65lLBYf87mIFwHlljY5kUPMjBavnRW2Cq&#10;7Z0zuuW+FBHCLkUFlfdtKqUrKjLohrYljt7ZdgZ9lF0pdYf3CDeN/E6SqTRYc1yosKWfiopLfjUK&#10;jn1jR3+F3x6y7LHLEwqn9TYo9fUZ1nMQnoJ/h1/tjVYwnYzheSYeAb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Ubx8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297" o:spid="_x0000_s1115"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c4HcUA&#10;AADcAAAADwAAAGRycy9kb3ducmV2LnhtbESPT2vCQBTE74LfYXlCb7rREv9EV5FCoOjFqnh+ZJ9J&#10;NPs2zW5N2k/fFQo9DjPzG2a16UwlHtS40rKC8SgCQZxZXXKu4HxKh3MQziNrrCyTgm9ysFn3eytM&#10;tG35gx5Hn4sAYZeggsL7OpHSZQUZdCNbEwfvahuDPsgml7rBNsBNJSdRNJUGSw4LBdb0VlB2P34Z&#10;BfqQRrg47favP+nO3Q6xaWefF6VeBt12CcJT5//Df+13rWAax/A8E46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Nzgd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298" o:spid="_x0000_s1116" style="position:absolute;left:2693;top:3808;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dgecEA&#10;AADcAAAADwAAAGRycy9kb3ducmV2LnhtbESP3YrCMBSE7xd8h3AE79ZUw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nYHnBAAAA3AAAAA8AAAAAAAAAAAAAAAAAmAIAAGRycy9kb3du&#10;cmV2LnhtbFBLBQYAAAAABAAEAPUAAACGAwAAAAA=&#10;" filled="f" stroked="f">
                    <v:textbox style="mso-fit-shape-to-text:t" inset="0,0,0,0">
                      <w:txbxContent>
                        <w:p w:rsidR="00787BFD" w:rsidRDefault="00787BFD" w:rsidP="00BA7A09">
                          <w:r>
                            <w:rPr>
                              <w:color w:val="000000"/>
                              <w:sz w:val="16"/>
                              <w:szCs w:val="16"/>
                            </w:rPr>
                            <w:t xml:space="preserve">Generation </w:t>
                          </w:r>
                        </w:p>
                      </w:txbxContent>
                    </v:textbox>
                  </v:rect>
                  <v:rect id="Rectangle 299" o:spid="_x0000_s1117" style="position:absolute;left:2783;top:3990;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vF4sIA&#10;AADcAAAADwAAAGRycy9kb3ducmV2LnhtbESPzYoCMRCE74LvEFrYm2YUdG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68XiwgAAANwAAAAPAAAAAAAAAAAAAAAAAJgCAABkcnMvZG93&#10;bnJldi54bWxQSwUGAAAAAAQABAD1AAAAhwMAAAAA&#10;" filled="f" stroked="f">
                    <v:textbox style="mso-fit-shape-to-text:t" inset="0,0,0,0">
                      <w:txbxContent>
                        <w:p w:rsidR="00787BFD" w:rsidRDefault="00787BFD" w:rsidP="00BA7A09">
                          <w:r>
                            <w:rPr>
                              <w:color w:val="000000"/>
                              <w:sz w:val="16"/>
                              <w:szCs w:val="16"/>
                            </w:rPr>
                            <w:t>Increase</w:t>
                          </w:r>
                        </w:p>
                      </w:txbxContent>
                    </v:textbox>
                  </v:rect>
                  <v:group id="Group 300" o:spid="_x0000_s1118" style="position:absolute;left:2499;top:5744;width:1169;height:712"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t0IsIAAADcAAAADwAAAGRycy9kb3ducmV2LnhtbERPy4rCMBTdC/MP4Qqz&#10;07QOilRTERkHFyL4gGF2l+b2gc1NaTJt/XuzEFweznu9GUwtOmpdZVlBPI1AEGdWV1wouF33kyUI&#10;55E11pZJwYMcbNKP0RoTbXs+U3fxhQgh7BJUUHrfJFK6rCSDbmob4sDltjXoA2wLqVvsQ7ip5SyK&#10;FtJgxaGhxIZ2JWX3y79R8NNjv/2Kv7vjPd89/q7z0+8xJqU+x8N2BcLT4N/il/ugFSzmYW0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ardCLCAAAA3AAAAA8A&#10;AAAAAAAAAAAAAAAAqgIAAGRycy9kb3ducmV2LnhtbFBLBQYAAAAABAAEAPoAAACZAwAAAAA=&#10;">
                    <v:shape id="Freeform 301" o:spid="_x0000_s1119"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7838cA&#10;AADcAAAADwAAAGRycy9kb3ducmV2LnhtbESP3WrCQBSE7wXfYTlC73RTiyGmrlIFW5VS/Kl4e8ie&#10;JqHZsyG7NfHtu0Khl8PMfMPMFp2pxJUaV1pW8DiKQBBnVpecK/g8rYcJCOeRNVaWScGNHCzm/d4M&#10;U21bPtD16HMRIOxSVFB4X6dSuqwgg25ka+LgfdnGoA+yyaVusA1wU8lxFMXSYMlhocCaVgVl38cf&#10;o6CdJklF7/vzbRXvlpeP5dP28Pqm1MOge3kG4anz/+G/9kYriCdTuJ8JR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u/N/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302" o:spid="_x0000_s1120"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6MsIA&#10;AADcAAAADwAAAGRycy9kb3ducmV2LnhtbERPW2vCMBR+H/gfwhnsbabVWaSaiigDYQ9Dd3k+NMem&#10;rDkpSazVX788DPb48d3Xm9F2YiAfWscK8mkGgrh2uuVGwefH6/MSRIjIGjvHpOBGATbV5GGNpXZX&#10;PtJwio1IIRxKVGBi7EspQ23IYpi6njhxZ+ctxgR9I7XHawq3nZxlWSEttpwaDPa0M1T/nC5WwfCW&#10;Lxe3bv5y+fo22fa+l3Pp35V6ehy3KxCRxvgv/nMftIKiSPPTmXQEZ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lroywgAAANwAAAAPAAAAAAAAAAAAAAAAAJgCAABkcnMvZG93&#10;bnJldi54bWxQSwUGAAAAAAQABAD1AAAAhwMAAAAA&#10;" path="m,444r110,l110,r949,l1059,444r110,l584,712,,444xe" filled="f" strokeweight=".65pt">
                      <v:stroke endcap="round"/>
                      <v:path arrowok="t" o:connecttype="custom" o:connectlocs="0,444;110,444;110,0;1059,0;1059,444;1169,444;584,712;0,444" o:connectangles="0,0,0,0,0,0,0,0"/>
                    </v:shape>
                  </v:group>
                  <v:rect id="Rectangle 303" o:spid="_x0000_s1121" style="position:absolute;left:2718;top:5839;width:55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IysMEA&#10;AADcAAAADwAAAGRycy9kb3ducmV2LnhtbESPzYoCMRCE74LvEFrYm2b0MMhoFBEElb047gM0k54f&#10;TDpDEp3x7c3Cwh6LqvqK2u5Ha8SLfOgcK1guMhDEldMdNwp+7qf5GkSIyBqNY1LwpgD73XSyxUK7&#10;gW/0KmMjEoRDgQraGPtCylC1ZDEsXE+cvNp5izFJ30jtcUhwa+Qqy3JpseO00GJPx5aqR/m0CuS9&#10;PA3r0vjMXVf1t7mcbzU5pb5m42EDItIY/8N/7bNWkOdL+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iMrDBAAAA3AAAAA8AAAAAAAAAAAAAAAAAmAIAAGRycy9kb3du&#10;cmV2LnhtbFBLBQYAAAAABAAEAPUAAACGAwAAAAA=&#10;" filled="f" stroked="f">
                    <v:textbox style="mso-fit-shape-to-text:t" inset="0,0,0,0">
                      <w:txbxContent>
                        <w:p w:rsidR="00787BFD" w:rsidRDefault="00787BFD" w:rsidP="00BA7A09">
                          <w:r>
                            <w:rPr>
                              <w:color w:val="000000"/>
                              <w:sz w:val="16"/>
                              <w:szCs w:val="16"/>
                            </w:rPr>
                            <w:t xml:space="preserve">Generati </w:t>
                          </w:r>
                        </w:p>
                      </w:txbxContent>
                    </v:textbox>
                  </v:rect>
                  <v:rect id="Rectangle 304" o:spid="_x0000_s1122" style="position:absolute;left:2781;top:6021;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Csx8EA&#10;AADcAAAADwAAAGRycy9kb3ducmV2LnhtbESP3YrCMBSE7xd8h3AWvFvT7UWRapRlQXDFG6sPcGhO&#10;fzA5KUm03bc3guDlMDPfMOvtZI24kw+9YwXfiwwEce10z62Cy3n3tQQRIrJG45gU/FOA7Wb2scZS&#10;u5FPdK9iKxKEQ4kKuhiHUspQd2QxLNxAnLzGeYsxSd9K7XFMcGtknmWFtNhzWuhwoN+O6mt1swrk&#10;udqNy8r4zB3y5mj+9qeGnFLzz+lnBSLSFN/hV3uvFRRFDs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wrMfBAAAA3AAAAA8AAAAAAAAAAAAAAAAAmAIAAGRycy9kb3du&#10;cmV2LnhtbFBLBQYAAAAABAAEAPUAAACGAwAAAAA=&#10;" filled="f" stroked="f">
                    <v:textbox style="mso-fit-shape-to-text:t" inset="0,0,0,0">
                      <w:txbxContent>
                        <w:p w:rsidR="00787BFD" w:rsidRDefault="00787BFD" w:rsidP="00BA7A09">
                          <w:r>
                            <w:rPr>
                              <w:color w:val="000000"/>
                              <w:sz w:val="16"/>
                              <w:szCs w:val="16"/>
                            </w:rPr>
                            <w:t>Decrease</w:t>
                          </w:r>
                        </w:p>
                      </w:txbxContent>
                    </v:textbox>
                  </v:rect>
                  <v:rect id="Rectangle 305" o:spid="_x0000_s1123" style="position:absolute;left:5013;top:3757;width:4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wJXMEA&#10;AADcAAAADwAAAGRycy9kb3ducmV2LnhtbESP3YrCMBSE7xd8h3AE79ZUh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8CVzBAAAA3AAAAA8AAAAAAAAAAAAAAAAAmAIAAGRycy9kb3du&#10;cmV2LnhtbFBLBQYAAAAABAAEAPUAAACGAwAAAAA=&#10;" filled="f" stroked="f">
                    <v:textbox style="mso-fit-shape-to-text:t" inset="0,0,0,0">
                      <w:txbxContent>
                        <w:p w:rsidR="00787BFD" w:rsidRDefault="00787BFD" w:rsidP="00BA7A09">
                          <w:r>
                            <w:rPr>
                              <w:color w:val="000000"/>
                              <w:sz w:val="16"/>
                              <w:szCs w:val="16"/>
                            </w:rPr>
                            <w:t xml:space="preserve"> </w:t>
                          </w:r>
                        </w:p>
                      </w:txbxContent>
                    </v:textbox>
                  </v:rect>
                  <v:line id="Line 306" o:spid="_x0000_s1124" style="position:absolute;visibility:visible;mso-wrap-style:square" from="2419,5196" to="3762,5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2vjcgAAADcAAAADwAAAGRycy9kb3ducmV2LnhtbESPT2sCMRTE70K/Q3gFL0WzSklla5Ti&#10;H+hBS6sWenxunrvbbl7WTdTtt2+EgsdhZn7DjKetrcSZGl861jDoJyCIM2dKzjXstsveCIQPyAYr&#10;x6ThlzxMJ3edMabGXfiDzpuQiwhhn6KGIoQ6ldJnBVn0fVcTR+/gGoshyiaXpsFLhNtKDpNESYsl&#10;x4UCa5oVlP1sTlbD10Ed39fZ/GGv9k/4tqrmg8/Ft9bd+/blGUSgNtzC/+1Xo0GpR7ieiUdATv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92vjcgAAADcAAAADwAAAAAA&#10;AAAAAAAAAAChAgAAZHJzL2Rvd25yZXYueG1sUEsFBgAAAAAEAAQA+QAAAJYDAAAAAA==&#10;" strokeweight="1.85pt"/>
                  <v:shape id="Freeform 307" o:spid="_x0000_s1125" style="position:absolute;left:2409;top:4438;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dsacMA&#10;AADcAAAADwAAAGRycy9kb3ducmV2LnhtbESP3YrCMBSE74V9h3AWvJE1XWGLdJuKCIve+fsAh+TY&#10;FpuT2sRa394IC14OM/MNky8G24ieOl87VvA9TUAQa2dqLhWcjn9fcxA+IBtsHJOCB3lYFB+jHDPj&#10;7ryn/hBKESHsM1RQhdBmUnpdkUU/dS1x9M6usxii7EppOrxHuG3kLElSabHmuFBhS6uK9OVwswqu&#10;x+tqd765x2my3mr2ut82616p8eew/AURaAjv8H97YxSk6Q+8zsQjI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dsacMAAADcAAAADwAAAAAAAAAAAAAAAACYAgAAZHJzL2Rv&#10;d25yZXYueG1sUEsFBgAAAAAEAAQA9QAAAIg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0,1;0,1;0,1;0,1;0,1;0,1;0,1;0,1;0,1;0,1;1,1;1,1;1,1;1,1;1,1;1,1;1,1;1,1;1,1;1,1;1,1;1,1;1,1;1,1;1,1;1,0;1,1;1,1;2,0;2,0;1,0;2,0;2,0;2,0;2,0;2,0;2,0;2,0;2,0;2,0;2,0;2,0;2,0;2,0;2,0;2,0;2,0;2,0;2,0;2,0;2,0" o:connectangles="0,0,0,0,0,0,0,0,0,0,0,0,0,0,0,0,0,0,0,0,0,0,0,0,0,0,0,0,0,0,0,0,0,0,0,0,0,0,0,0,0,0,0,0,0,0,0,0,0,0,0"/>
                    <o:lock v:ext="edit" verticies="t"/>
                  </v:shape>
                  <v:shape id="Freeform 308" o:spid="_x0000_s1126" style="position:absolute;left:2409;top:5188;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3g28UA&#10;AADcAAAADwAAAGRycy9kb3ducmV2LnhtbESPQUsDMRSE70L/Q3gFbzZbD6GsTcu2VKgggq32/Nw8&#10;N0s3L9skbVd/vREEj8PMfMPMl4PrxIVCbD1rmE4KEMS1Ny03Gt72j3czEDEhG+w8k4YvirBcjG7m&#10;WBp/5Ve67FIjMoRjiRpsSn0pZawtOYwT3xNn79MHhynL0EgT8JrhrpP3RaGkw5bzgsWe1pbq4+7s&#10;NKyevjdV9fJunQz8ofaHmT0dnrW+HQ/VA4hEQ/oP/7W3RoNSCn7P5CM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XeDbxQAAANwAAAAPAAAAAAAAAAAAAAAAAJgCAABkcnMv&#10;ZG93bnJldi54bWxQSwUGAAAAAAQABAD1AAAAigM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0,0;0,0;0,0;0,0;0,0;0,0;0,0;0,0;0,0;0,0;1,0;1,0;1,0;1,0;1,0;1,0;1,0;1,0;1,0;1,0;1,0;1,1;1,1;1,0;1,1;1,1;1,1;1,1;2,1;2,1;1,1;2,1;2,1;2,1;2,1;2,1;2,1;2,1;2,1;2,1;2,1;2,1;2,1;2,1;2,1;2,1;2,1;2,1;2,1;2,1;2,1" o:connectangles="0,0,0,0,0,0,0,0,0,0,0,0,0,0,0,0,0,0,0,0,0,0,0,0,0,0,0,0,0,0,0,0,0,0,0,0,0,0,0,0,0,0,0,0,0,0,0,0,0,0,0"/>
                    <o:lock v:ext="edit" verticies="t"/>
                  </v:shape>
                  <v:shape id="Freeform 309" o:spid="_x0000_s1127" style="position:absolute;left:3209;top:4779;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0ekMMA&#10;AADcAAAADwAAAGRycy9kb3ducmV2LnhtbESPQWsCMRSE70L/Q3iF3jRbC7FsjSKCUIQe1O39sXlu&#10;tt28LJtX3f77piB4HGbmG2a5HkOnLjSkNrKF51kBiriOruXGQnXaTV9BJUF22EUmC7+UYL16mCyx&#10;dPHKB7ocpVEZwqlEC16kL7VOtaeAaRZ74uyd4xBQshwa7Qa8Znjo9LwojA7Ycl7w2NPWU/19/AkW&#10;NudqKx+m2u9bQ9J9vvjafx2sfXocN2+ghEa5h2/td2fBmAX8n8lHQ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0ekM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0,0;0,0;0,0;0,0;0,0;0,0;0,0;0,0;0,0;0,0;0,1;0,1;0,1;0,0;0,0;0,0;0,0;0,0;0,0;0,0;0,0;0,0;0,0;0,0;0,0;0,0;0,0;0,0;0,0;0,0;0,0;0,0;0,0;0,1;0,0" o:connectangles="0,0,0,0,0,0,0,0,0,0,0,0,0,0,0,0,0,0,0,0,0,0,0,0,0,0,0,0,0,0,0,0,0,0,0,0"/>
                    <o:lock v:ext="edit" verticies="t"/>
                  </v:shape>
                  <v:rect id="Rectangle 310" o:spid="_x0000_s1128" style="position:absolute;left:3334;top:4681;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ibLb0A&#10;AADcAAAADwAAAGRycy9kb3ducmV2LnhtbERPy4rCMBTdD/gP4QruxlQXRapRRBBU3FjnAy7N7QOT&#10;m5JEW//eLIRZHs57sxutES/yoXOsYDHPQBBXTnfcKPi7H39XIEJE1mgck4I3BdhtJz8bLLQb+Eav&#10;MjYihXAoUEEbY19IGaqWLIa564kTVztvMSboG6k9DincGrnMslxa7Dg1tNjToaXqUT6tAnkvj8Oq&#10;ND5zl2V9NefTrSan1Gw67tcgIo3xX/x1n7SCPE9r05l0BOT2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xibLb0AAADcAAAADwAAAAAAAAAAAAAAAACYAgAAZHJzL2Rvd25yZXYu&#10;eG1sUEsFBgAAAAAEAAQA9QAAAIIDAAAAAA==&#10;" filled="f" stroked="f">
                    <v:textbox style="mso-fit-shape-to-text:t" inset="0,0,0,0">
                      <w:txbxContent>
                        <w:p w:rsidR="00787BFD" w:rsidRDefault="00787BFD" w:rsidP="00BA7A09">
                          <w:r>
                            <w:rPr>
                              <w:color w:val="000000"/>
                              <w:sz w:val="18"/>
                              <w:szCs w:val="18"/>
                            </w:rPr>
                            <w:t>Ramp</w:t>
                          </w:r>
                        </w:p>
                      </w:txbxContent>
                    </v:textbox>
                  </v:rect>
                  <v:rect id="Rectangle 311" o:spid="_x0000_s1129" style="position:absolute;left:3334;top:4900;width:330;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Q+tsIA&#10;AADcAAAADwAAAGRycy9kb3ducmV2LnhtbESPzYoCMRCE7wv7DqGFva0ZPQzuaBQRBBUvjj5AM+n5&#10;waQzJFlnfHuzIOyxqKqvqNVmtEY8yIfOsYLZNANBXDndcaPgdt1/L0CEiKzROCYFTwqwWX9+rLDQ&#10;buALPcrYiAThUKCCNsa+kDJULVkMU9cTJ6923mJM0jdSexwS3Bo5z7JcWuw4LbTY066l6l7+WgXy&#10;Wu6HRWl85k7z+myOh0tNTqmvybhdgog0xv/wu33QCvL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VD62wgAAANwAAAAPAAAAAAAAAAAAAAAAAJgCAABkcnMvZG93&#10;bnJldi54bWxQSwUGAAAAAAQABAD1AAAAhwMAAAAA&#10;" filled="f" stroked="f">
                    <v:textbox style="mso-fit-shape-to-text:t" inset="0,0,0,0">
                      <w:txbxContent>
                        <w:p w:rsidR="00787BFD" w:rsidRDefault="00787BFD" w:rsidP="00BA7A09">
                          <w:r>
                            <w:rPr>
                              <w:color w:val="000000"/>
                              <w:sz w:val="18"/>
                              <w:szCs w:val="18"/>
                            </w:rPr>
                            <w:t>Rate</w:t>
                          </w:r>
                        </w:p>
                      </w:txbxContent>
                    </v:textbox>
                  </v:rect>
                  <v:rect id="Rectangle 312" o:spid="_x0000_s1130" style="position:absolute;left:2683;top:7413;width:726;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cB9sAA&#10;AADcAAAADwAAAGRycy9kb3ducmV2LnhtbERPS2rDMBDdF3IHMYHsGrlZpMa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LcB9sAAAADcAAAADwAAAAAAAAAAAAAAAACYAgAAZHJzL2Rvd25y&#10;ZXYueG1sUEsFBgAAAAAEAAQA9QAAAIUDAAAAAA==&#10;" filled="f" stroked="f">
                    <v:textbox style="mso-fit-shape-to-text:t" inset="0,0,0,0">
                      <w:txbxContent>
                        <w:p w:rsidR="00787BFD" w:rsidRDefault="00787BFD" w:rsidP="00BA7A09">
                          <w:r>
                            <w:rPr>
                              <w:color w:val="000000"/>
                              <w:sz w:val="18"/>
                              <w:szCs w:val="18"/>
                            </w:rPr>
                            <w:t>5 Minutes</w:t>
                          </w:r>
                        </w:p>
                      </w:txbxContent>
                    </v:textbox>
                  </v:rect>
                  <v:rect id="Rectangle 313" o:spid="_x0000_s1131" style="position:absolute;left:5940;top:7544;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kbcIA&#10;AADcAAAADwAAAGRycy9kb3ducmV2LnhtbESPzYoCMRCE78K+Q2jBm5PRgyuzRlkEQcWL4z5AM+n5&#10;YZPOkGSd8e2NIOyxqKqvqM1utEbcyYfOsYJFloMgrpzuuFHwczvM1yBCRNZoHJOCBwXYbT8mGyy0&#10;G/hK9zI2IkE4FKigjbEvpAxVSxZD5nri5NXOW4xJ+kZqj0OCWyOXeb6SFjtOCy32tG+p+i3/rAJ5&#10;Kw/DujQ+d+dlfTGn47Ump9RsOn5/gYg0xv/wu33UClaf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RtwgAAANwAAAAPAAAAAAAAAAAAAAAAAJgCAABkcnMvZG93&#10;bnJldi54bWxQSwUGAAAAAAQABAD1AAAAhwMAAAAA&#10;" filled="f" stroked="f">
                    <v:textbox style="mso-fit-shape-to-text:t" inset="0,0,0,0">
                      <w:txbxContent>
                        <w:p w:rsidR="00787BFD" w:rsidRDefault="00787BFD" w:rsidP="00BA7A09"/>
                      </w:txbxContent>
                    </v:textbox>
                  </v:rect>
                  <v:rect id="Rectangle 314" o:spid="_x0000_s1132" style="position:absolute;left:6314;top:7151;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t7FcIA&#10;AADcAAAADwAAAGRycy9kb3ducmV2LnhtbESP3WoCMRSE74W+QziF3mmiF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3sVwgAAANwAAAAPAAAAAAAAAAAAAAAAAJgCAABkcnMvZG93&#10;bnJldi54bWxQSwUGAAAAAAQABAD1AAAAhwMAAAAA&#10;" filled="f" stroked="f">
                    <v:textbox style="mso-fit-shape-to-text:t" inset="0,0,0,0">
                      <w:txbxContent>
                        <w:p w:rsidR="00787BFD" w:rsidRDefault="00787BFD" w:rsidP="00BA7A09"/>
                      </w:txbxContent>
                    </v:textbox>
                  </v:rect>
                  <v:rect id="Rectangle 315" o:spid="_x0000_s1133" style="position:absolute;left:6452;top:7333;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fejsIA&#10;AADcAAAADwAAAGRycy9kb3ducmV2LnhtbESP3WoCMRSE74W+QziF3mmiU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J96OwgAAANwAAAAPAAAAAAAAAAAAAAAAAJgCAABkcnMvZG93&#10;bnJldi54bWxQSwUGAAAAAAQABAD1AAAAhwMAAAAA&#10;" filled="f" stroked="f">
                    <v:textbox style="mso-fit-shape-to-text:t" inset="0,0,0,0">
                      <w:txbxContent>
                        <w:p w:rsidR="00787BFD" w:rsidRDefault="00787BFD" w:rsidP="00BA7A09"/>
                      </w:txbxContent>
                    </v:textbox>
                  </v:rect>
                  <v:shape id="Freeform 316" o:spid="_x0000_s1134" style="position:absolute;left:2482;top:7301;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fDZMMA&#10;AADcAAAADwAAAGRycy9kb3ducmV2LnhtbESP3YrCMBSE7wXfIRzBG9FUwb9qFFnctXhn9QEOzbEt&#10;Nielydbu228EwcthZr5htvvOVKKlxpWWFUwnEQjizOqScwW36/d4BcJ5ZI2VZVLwRw72u35vi7G2&#10;T75Qm/pcBAi7GBUU3texlC4ryKCb2Jo4eHfbGPRBNrnUDT4D3FRyFkULabDksFBgTV8FZY/01yg4&#10;njrzo+fL9ShN5rO8pntyO7dKDQfdYQPCU+c/4Xc70QqW0QJeZ8IR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OfDZMMAAADcAAAADwAAAAAAAAAAAAAAAACYAgAAZHJzL2Rv&#10;d25yZXYueG1sUEsFBgAAAAAEAAQA9QAAAIgDAAAAAA==&#10;" path="m334,166r4041,c4394,166,4409,181,4409,200v,18,-15,33,-34,33l334,233v-19,,-34,-15,-34,-33c300,181,315,166,334,166xm400,400l,200,400,r,400xm4309,r400,200l4309,400,4309,xe" fillcolor="black" strokeweight=".1pt">
                    <v:stroke joinstyle="bevel"/>
                    <v:path arrowok="t" o:connecttype="custom" o:connectlocs="1,0;16,0;16,0;16,1;1,1;1,0;1,0;1,1;0,0;1,0;1,1;16,0;17,0;16,1;16,0" o:connectangles="0,0,0,0,0,0,0,0,0,0,0,0,0,0,0"/>
                    <o:lock v:ext="edit" verticies="t"/>
                  </v:shape>
                  <v:group id="Group 317" o:spid="_x0000_s1135" style="position:absolute;left:2419;top:3529;width:1343;height:3634"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mbA0MUAAADcAAAADwAAAGRycy9kb3ducmV2LnhtbESPT4vCMBTE74LfITzB&#10;m6ZVdl26RhFR8SAL/oFlb4/m2Rabl9LEtn77jSB4HGbmN8x82ZlSNFS7wrKCeByBIE6tLjhTcDlv&#10;R18gnEfWWFomBQ9ysFz0e3NMtG35SM3JZyJA2CWoIPe+SqR0aU4G3dhWxMG72tqgD7LOpK6xDXBT&#10;ykkUfUqDBYeFHCta55TeTnejYNdiu5rGm+Zwu64ff+ePn99DTEoNB93qG4Snzr/Dr/ZeK5hF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JmwNDFAAAA3AAA&#10;AA8AAAAAAAAAAAAAAAAAqgIAAGRycy9kb3ducmV2LnhtbFBLBQYAAAAABAAEAPoAAACcAwAAAAA=&#10;">
                    <v:rect id="Rectangle 318" o:spid="_x0000_s1136"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zWcMEA&#10;AADcAAAADwAAAGRycy9kb3ducmV2LnhtbERPTYvCMBC9C/sfwix409QKKtW0uAuiiCK6K3sdmtm2&#10;2ExKE7X+e3MQPD7e9yLrTC1u1LrKsoLRMAJBnFtdcaHg92c1mIFwHlljbZkUPMhBln70Fphoe+cj&#10;3U6+ECGEXYIKSu+bREqXl2TQDW1DHLh/2xr0AbaF1C3eQ7ipZRxFE2mw4tBQYkPfJeWX09Uo2MnZ&#10;5LLT+3i9HcfTMx7+5Jdjpfqf3XIOwlPn3+KXe6MVTKOwNpwJR0C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1nDBAAAA3AAAAA8AAAAAAAAAAAAAAAAAmAIAAGRycy9kb3du&#10;cmV2LnhtbFBLBQYAAAAABAAEAPUAAACGAwAAAAA=&#10;" fillcolor="#bbe0e3" stroked="f"/>
                    <v:rect id="Rectangle 319" o:spid="_x0000_s1137"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v+8QA&#10;AADcAAAADwAAAGRycy9kb3ducmV2LnhtbESPT4vCMBTE7wt+h/AEb2uqwtqtRlFB1KN/cNnb2+bZ&#10;FpuX0kRbv/1GEDwOM/MbZjpvTSnuVLvCsoJBPwJBnFpdcKbgdFx/xiCcR9ZYWiYFD3Iwn3U+ppho&#10;2/Ce7gefiQBhl6CC3PsqkdKlORl0fVsRB+9ia4M+yDqTusYmwE0ph1H0JQ0WHBZyrGiVU3o93IyC&#10;v8FjNNrFzWq52VJ7Hv9u1hX+KNXrtosJCE+tf4df7a1WMI6+4XkmHAE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I7/vEAAAA3AAAAA8AAAAAAAAAAAAAAAAAmAIAAGRycy9k&#10;b3ducmV2LnhtbFBLBQYAAAAABAAEAPUAAACJAwAAAAA=&#10;" filled="f" strokeweight=".65pt">
                      <v:stroke endcap="round"/>
                    </v:rect>
                  </v:group>
                  <v:group id="Group 320" o:spid="_x0000_s1138" style="position:absolute;left:2419;top:6705;width:1343;height:511"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bOecMAAADcAAAADwAAAGRycy9kb3ducmV2LnhtbERPy2rCQBTdF/yH4Qru&#10;mkkqbSU6ioS2dCEFTUHcXTLXJJi5EzLTPP6+sxBcHs57sxtNI3rqXG1ZQRLFIIgLq2suFfzmn88r&#10;EM4ja2wsk4KJHOy2s6cNptoOfKT+5EsRQtilqKDyvk2ldEVFBl1kW+LAXW1n0AfYlVJ3OIRw08iX&#10;OH6TBmsODRW2lFVU3E5/RsHXgMN+mXz0h9s1my7568/5kJBSi/m4X4PwNPqH+O7+1grekzA/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4Vs55wwAAANwAAAAP&#10;AAAAAAAAAAAAAAAAAKoCAABkcnMvZG93bnJldi54bWxQSwUGAAAAAAQABAD6AAAAmgMAAAAA&#10;">
                    <v:rect id="Rectangle 321" o:spid="_x0000_s1139"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wLRcQA&#10;AADcAAAADwAAAGRycy9kb3ducmV2LnhtbESPwWrDMBBE74X+g9hALyWRnYJbHCshFALpqdTJByzW&#10;xja2VkZSHKVfXxUKPQ4z84apdtGMYibne8sK8lUGgrixuudWwfl0WL6B8AFZ42iZFNzJw277+FBh&#10;qe2Nv2iuQysShH2JCroQplJK33Rk0K/sRJy8i3UGQ5KuldrhLcHNKNdZVkiDPaeFDid676gZ6qtR&#10;cH2ePNV98fnyMTgX9/FEc/Gt1NMi7jcgAsXwH/5rH7WC1zyH3zPpCM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cC0XEAAAA3AAAAA8AAAAAAAAAAAAAAAAAmAIAAGRycy9k&#10;b3ducmV2LnhtbFBLBQYAAAAABAAEAPUAAACJAwAAAAA=&#10;" fillcolor="#099" stroked="f"/>
                    <v:rect id="Rectangle 322" o:spid="_x0000_s1140"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XrV8MA&#10;AADcAAAADwAAAGRycy9kb3ducmV2LnhtbESPQYvCMBSE7wv+h/AEb2taBZVqFBVEPa6K4u3ZPNti&#10;81KaaOu/NwsLexxm5htmtmhNKV5Uu8KygrgfgSBOrS44U3A6br4nIJxH1lhaJgVvcrCYd75mmGjb&#10;8A+9Dj4TAcIuQQW591UipUtzMuj6tiIO3t3WBn2QdSZ1jU2Am1IOomgkDRYcFnKsaJ1T+jg8jYJb&#10;/B4O95NmvdruqD2Pr9tNhRelet12OQXhqfX/4b/2TisYxwP4PROOgJ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XrV8MAAADcAAAADwAAAAAAAAAAAAAAAACYAgAAZHJzL2Rv&#10;d25yZXYueG1sUEsFBgAAAAAEAAQA9QAAAIgDAAAAAA==&#10;" filled="f" strokeweight=".65pt">
                      <v:stroke endcap="round"/>
                    </v:rect>
                  </v:group>
                  <v:rect id="Rectangle 323" o:spid="_x0000_s1141" style="position:absolute;left:2188;top:651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t1vMIA&#10;AADcAAAADwAAAGRycy9kb3ducmV2LnhtbESPzYoCMRCE74LvEFrwphkVXBmNIoLgLl4cfYBm0vOD&#10;SWdIojP79puFhT0WVfUVtTsM1og3+dA6VrCYZyCIS6dbrhU87ufZBkSIyBqNY1LwTQEO+/Foh7l2&#10;Pd/oXcRaJAiHHBU0MXa5lKFsyGKYu444eZXzFmOSvpbaY5/g1shllq2lxZbTQoMdnRoqn8XLKpD3&#10;4txvCuMz97WsrubzcqvIKTWdDMctiEhD/A//tS9awcdi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W3W8wgAAANwAAAAPAAAAAAAAAAAAAAAAAJgCAABkcnMvZG93&#10;bnJldi54bWxQSwUGAAAAAAQABAD1AAAAhwMAAAAA&#10;" filled="f" stroked="f">
                    <v:textbox style="mso-fit-shape-to-text:t" inset="0,0,0,0">
                      <w:txbxContent>
                        <w:p w:rsidR="00787BFD" w:rsidRDefault="00787BFD" w:rsidP="00BA7A09">
                          <w:r>
                            <w:rPr>
                              <w:color w:val="000000"/>
                              <w:sz w:val="18"/>
                              <w:szCs w:val="18"/>
                            </w:rPr>
                            <w:t>-</w:t>
                          </w:r>
                        </w:p>
                      </w:txbxContent>
                    </v:textbox>
                  </v:rect>
                  <v:rect id="Rectangle 324" o:spid="_x0000_s1142" style="position:absolute;left:2079;top:7160;width:179;height:18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Gc1sUA&#10;AADcAAAADwAAAGRycy9kb3ducmV2LnhtbESPT2vCQBTE70K/w/IK3nRjtVZSV5Hi34MWTS69PbKv&#10;SWj2bciuGr+9WxA8DjPzG2Y6b00lLtS40rKCQT8CQZxZXXKuIE1WvQkI55E1VpZJwY0czGcvnSnG&#10;2l75SJeTz0WAsItRQeF9HUvpsoIMur6tiYP3axuDPsgml7rBa4CbSr5F0VgaLDksFFjTV0HZ3+ls&#10;FCxMnn4vf973uwTTZH1Ih7g8bJTqvraLTxCeWv8MP9pbreBjMIL/M+EI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kZzWxQAAANwAAAAPAAAAAAAAAAAAAAAAAJgCAABkcnMv&#10;ZG93bnJldi54bWxQSwUGAAAAAAQABAD1AAAAigMAAAAA&#10;" filled="f" stroked="f">
                    <v:textbox inset="0,0,0,0">
                      <w:txbxContent>
                        <w:p w:rsidR="00787BFD" w:rsidRDefault="00787BFD" w:rsidP="00BA7A09">
                          <w:r>
                            <w:rPr>
                              <w:color w:val="000000"/>
                              <w:sz w:val="18"/>
                              <w:szCs w:val="18"/>
                            </w:rPr>
                            <w:t>0</w:t>
                          </w:r>
                        </w:p>
                      </w:txbxContent>
                    </v:textbox>
                  </v:rect>
                  <v:group id="Group 325" o:spid="_x0000_s1143" style="position:absolute;left:2419;top:4330;width:1343;height:1655"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CFt4cQAAADcAAAADwAAAGRycy9kb3ducmV2LnhtbESPQYvCMBSE78L+h/AW&#10;vGnaFV2pRhHZFQ8iqAvi7dE822LzUppsW/+9EQSPw8x8w8yXnSlFQ7UrLCuIhxEI4tTqgjMFf6ff&#10;wRSE88gaS8uk4E4OlouP3hwTbVs+UHP0mQgQdgkqyL2vEildmpNBN7QVcfCutjbog6wzqWtsA9yU&#10;8iuKJtJgwWEhx4rWOaW3479RsGmxXY3in2Z3u67vl9N4f97FpFT/s1vNQHjq/Dv8am+1gu9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CFt4cQAAADcAAAA&#10;DwAAAAAAAAAAAAAAAACqAgAAZHJzL2Rvd25yZXYueG1sUEsFBgAAAAAEAAQA+gAAAJsDAAAAAA==&#10;">
                    <v:rect id="Rectangle 326" o:spid="_x0000_s1144"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70OsUA&#10;AADcAAAADwAAAGRycy9kb3ducmV2LnhtbESPT0sDMRTE74V+h/AK3mzSIq2sTYu0KKKH4qr3R/Lc&#10;Xd28bDfZP/32jSD0OMzMb5jNbnS16KkNlWcNi7kCQWy8rbjQ8PnxdHsPIkRki7Vn0nCmALvtdLLB&#10;zPqB36nPYyEShEOGGsoYm0zKYEpyGOa+IU7et28dxiTbQtoWhwR3tVwqtZIOK04LJTa0L8n85p3T&#10;oNSree5/BvN2+Dodu+Whq+7GTuub2fj4ACLSGK/h//aL1bBerODvTDoCcn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bvQ6xQAAANwAAAAPAAAAAAAAAAAAAAAAAJgCAABkcnMv&#10;ZG93bnJldi54bWxQSwUGAAAAAAQABAD1AAAAigMAAAAA&#10;" fillcolor="#ff9" stroked="f"/>
                    <v:rect id="Rectangle 327" o:spid="_x0000_s1145"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JIz8MA&#10;AADcAAAADwAAAGRycy9kb3ducmV2LnhtbESPQYvCMBSE78L+h/AEb5p2BSvVKK4g6lFdVrw9m7dt&#10;2ealNFlb/70RBI/DzHzDzJedqcSNGldaVhCPIhDEmdUl5wq+T5vhFITzyBory6TgTg6Wi4/eHFNt&#10;Wz7Q7ehzESDsUlRQeF+nUrqsIINuZGvi4P3axqAPssmlbrANcFPJzyiaSIMlh4UCa1oXlP0d/42C&#10;a3wfj/fTdv213VH3k1y2mxrPSg363WoGwlPn3+FXe6cVJHECzzPh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JIz8MAAADcAAAADwAAAAAAAAAAAAAAAACYAgAAZHJzL2Rv&#10;d25yZXYueG1sUEsFBgAAAAAEAAQA9QAAAIgDAAAAAA==&#10;" filled="f" strokeweight=".65pt">
                      <v:stroke endcap="round"/>
                    </v:rect>
                  </v:group>
                  <v:rect id="Rectangle 328" o:spid="_x0000_s1146" style="position:absolute;left:2221;top:6053;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nzcAA&#10;AADcAAAADwAAAGRycy9kb3ducmV2LnhtbERPS2rDMBDdF3IHMYHsGjlZpMaNbEogkJZsYvcAgzX+&#10;UGlkJCV2b18tAl0+3v9YLdaIB/kwOlaw22YgiFunR+4VfDfn1xxEiMgajWNS8EsBqnL1csRCu5lv&#10;9KhjL1IIhwIVDDFOhZShHchi2LqJOHGd8xZjgr6X2uOcwq2R+yw7SIsjp4YBJzoN1P7Ud6tANvV5&#10;zmvjM/e1767m83LryCm1WS8f7yAiLfFf/HRftIK3XVqbzqQjIM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f/nzcAAAADcAAAADwAAAAAAAAAAAAAAAACYAgAAZHJzL2Rvd25y&#10;ZXYueG1sUEsFBgAAAAAEAAQA9QAAAIUDAAAAAA==&#10;" filled="f" stroked="f">
                    <v:textbox style="mso-fit-shape-to-text:t" inset="0,0,0,0">
                      <w:txbxContent>
                        <w:p w:rsidR="00787BFD" w:rsidRDefault="00787BFD" w:rsidP="00BA7A09">
                          <w:r>
                            <w:rPr>
                              <w:color w:val="000000"/>
                              <w:sz w:val="18"/>
                              <w:szCs w:val="18"/>
                            </w:rPr>
                            <w:t>-</w:t>
                          </w:r>
                        </w:p>
                      </w:txbxContent>
                    </v:textbox>
                  </v:rect>
                  <v:rect id="Rectangle 329" o:spid="_x0000_s1147" style="position:absolute;left:2209;top:419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NCVsIA&#10;AADcAAAADwAAAGRycy9kb3ducmV2LnhtbESPzYoCMRCE74LvEFrwphk9uO5oFBEEXbw47gM0k54f&#10;TDpDknVm394sCHssquorarsfrBFP8qF1rGAxz0AQl063XCv4vp9maxAhIms0jknBLwXY78ajLeba&#10;9XyjZxFrkSAcclTQxNjlUoayIYth7jri5FXOW4xJ+lpqj32CWyOXWbaSFltOCw12dGyofBQ/VoG8&#10;F6d+XRifua9ldTWX860ip9R0Mhw2ICIN8T/8bp+1go/FJ/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s0JWwgAAANwAAAAPAAAAAAAAAAAAAAAAAJgCAABkcnMvZG93&#10;bnJldi54bWxQSwUGAAAAAAQABAD1AAAAhwMAAAAA&#10;" filled="f" stroked="f">
                    <v:textbox style="mso-fit-shape-to-text:t" inset="0,0,0,0">
                      <w:txbxContent>
                        <w:p w:rsidR="00787BFD" w:rsidRDefault="00787BFD" w:rsidP="00BA7A09">
                          <w:r>
                            <w:rPr>
                              <w:color w:val="000000"/>
                              <w:sz w:val="18"/>
                              <w:szCs w:val="18"/>
                            </w:rPr>
                            <w:t>-</w:t>
                          </w:r>
                        </w:p>
                      </w:txbxContent>
                    </v:textbox>
                  </v:rect>
                  <v:group id="Group 330" o:spid="_x0000_s1148" style="position:absolute;left:2472;top:3584;width:1169;height:652"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oExMIAAADcAAAADwAAAGRycy9kb3ducmV2LnhtbERPTYvCMBC9C/sfwix4&#10;07SKunSNIrIuexDBuiDehmZsi82kNLGt/94cBI+P971c96YSLTWutKwgHkcgiDOrS84V/J92oy8Q&#10;ziNrrCyTggc5WK8+BktMtO34SG3qcxFC2CWooPC+TqR0WUEG3djWxIG72sagD7DJpW6wC+GmkpMo&#10;mkuDJYeGAmvaFpTd0rtR8Ntht5nGP+3+dt0+LqfZ4byPSanhZ7/5BuGp92/xy/2nFSw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Y6BMTCAAAA3AAAAA8A&#10;AAAAAAAAAAAAAAAAqgIAAGRycy9kb3ducmV2LnhtbFBLBQYAAAAABAAEAPoAAACZAwAAAAA=&#10;">
                    <v:shape id="Freeform 331" o:spid="_x0000_s1149"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XEv8MA&#10;AADcAAAADwAAAGRycy9kb3ducmV2LnhtbESPQYvCMBSE7wv+h/AEL8ua1oNK1ygiLCh6aRW8vm3e&#10;tsXmpTRZjf/eCILHYWa+YRarYFpxpd41lhWk4wQEcWl1w5WC0/Hnaw7CeWSNrWVScCcHq+XgY4GZ&#10;tjfO6Vr4SkQIuwwV1N53mZSurMmgG9uOOHp/tjfoo+wrqXu8Rbhp5SRJptJgw3Ghxo42NZWX4t8o&#10;OH8am+5Kvz/l+f1QJBR+1/ug1GgY1t8gPAX/Dr/aW61gNknheSYe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XEv8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332" o:spid="_x0000_s1150"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ncicUA&#10;AADcAAAADwAAAGRycy9kb3ducmV2LnhtbESPT2vCQBTE74LfYXmF3nTTFKtGV5FCQPTiPzw/ss8k&#10;bfZtml1N9NN3CwWPw8z8hpkvO1OJGzWutKzgbRiBIM6sLjlXcDqmgwkI55E1VpZJwZ0cLBf93hwT&#10;bVve0+3gcxEg7BJUUHhfJ1K6rCCDbmhr4uBdbGPQB9nkUjfYBripZBxFH9JgyWGhwJo+C8q+D1ej&#10;QO/SCKfHzfb9kW7c125k2vHPWanXl241A+Gp88/wf3utFYzjGP7Oh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OdyJ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333" o:spid="_x0000_s1151" style="position:absolute;left:2700;top:3740;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e/AcIA&#10;AADcAAAADwAAAGRycy9kb3ducmV2LnhtbESP3WoCMRSE7wXfIRzBO826QiurUUQQbOmNqw9w2Jz9&#10;weRkSaK7ffumUOjlMDPfMLvDaI14kQ+dYwWrZQaCuHK640bB/XZebECEiKzROCYF3xTgsJ9Odlho&#10;N/CVXmVsRIJwKFBBG2NfSBmqliyGpeuJk1c7bzEm6RupPQ4Jbo3Ms+xNWuw4LbTY06ml6lE+rQJ5&#10;K8/DpjQ+c595/WU+LteanFLz2Xjcgog0xv/wX/uiFbzn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N78BwgAAANwAAAAPAAAAAAAAAAAAAAAAAJgCAABkcnMvZG93&#10;bnJldi54bWxQSwUGAAAAAAQABAD1AAAAhwMAAAAA&#10;" filled="f" stroked="f">
                    <v:textbox style="mso-fit-shape-to-text:t" inset="0,0,0,0">
                      <w:txbxContent>
                        <w:p w:rsidR="00787BFD" w:rsidRDefault="00787BFD" w:rsidP="00BA7A09">
                          <w:r>
                            <w:rPr>
                              <w:color w:val="000000"/>
                              <w:sz w:val="16"/>
                              <w:szCs w:val="16"/>
                            </w:rPr>
                            <w:t xml:space="preserve">Generation </w:t>
                          </w:r>
                        </w:p>
                      </w:txbxContent>
                    </v:textbox>
                  </v:rect>
                  <v:rect id="Rectangle 334" o:spid="_x0000_s1152" style="position:absolute;left:2783;top:3990;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4ndcIA&#10;AADcAAAADwAAAGRycy9kb3ducmV2LnhtbESP3WoCMRSE7wXfIRzBO826SCurUUQQbOmNqw9w2Jz9&#10;weRkSaK7ffumUOjlMDPfMLvDaI14kQ+dYwWrZQaCuHK640bB/XZebECEiKzROCYF3xTgsJ9Odlho&#10;N/CVXmVsRIJwKFBBG2NfSBmqliyGpeuJk1c7bzEm6RupPQ4Jbo3Ms+xNWuw4LbTY06ml6lE+rQJ5&#10;K8/DpjQ+c595/WU+LteanFLz2Xjcgog0xv/wX/uiFbzn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3id1wgAAANwAAAAPAAAAAAAAAAAAAAAAAJgCAABkcnMvZG93&#10;bnJldi54bWxQSwUGAAAAAAQABAD1AAAAhwMAAAAA&#10;" filled="f" stroked="f">
                    <v:textbox style="mso-fit-shape-to-text:t" inset="0,0,0,0">
                      <w:txbxContent>
                        <w:p w:rsidR="00787BFD" w:rsidRDefault="00787BFD" w:rsidP="00BA7A09">
                          <w:r>
                            <w:rPr>
                              <w:color w:val="000000"/>
                              <w:sz w:val="16"/>
                              <w:szCs w:val="16"/>
                            </w:rPr>
                            <w:t>Increase</w:t>
                          </w:r>
                        </w:p>
                      </w:txbxContent>
                    </v:textbox>
                  </v:rect>
                  <v:group id="Group 335" o:spid="_x0000_s1153" style="position:absolute;left:2499;top:6165;width:1169;height:540"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k2nXMUAAADcAAAADwAAAGRycy9kb3ducmV2LnhtbESPQYvCMBSE78L+h/CE&#10;vWlaF3WpRhFZlz2IoC6It0fzbIvNS2liW/+9EQSPw8x8w8yXnSlFQ7UrLCuIhxEI4tTqgjMF/8fN&#10;4BuE88gaS8uk4E4OlouP3hwTbVveU3PwmQgQdgkqyL2vEildmpNBN7QVcfAutjbog6wzqWtsA9yU&#10;chRFE2mw4LCQY0XrnNLr4WYU/LbYrr7in2Z7vazv5+N4d9rGpNRnv1vNQHjq/Dv8av9pBdP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ZNp1zFAAAA3AAA&#10;AA8AAAAAAAAAAAAAAAAAqgIAAGRycy9kb3ducmV2LnhtbFBLBQYAAAAABAAEAPoAAACcAwAAAAA=&#10;">
                    <v:shape id="Freeform 336" o:spid="_x0000_s1154"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YUTcYA&#10;AADcAAAADwAAAGRycy9kb3ducmV2LnhtbESPW2vCQBSE3wv+h+UIfdNNLcQYXaUKvShFvOLrIXua&#10;hGbPhuzWxH/fFQp9HGbmG2a26EwlrtS40rKCp2EEgjizuuRcwen4OkhAOI+ssbJMCm7kYDHvPcww&#10;1bblPV0PPhcBwi5FBYX3dSqlywoy6Ia2Jg7el20M+iCbXOoG2wA3lRxFUSwNlhwWCqxpVVD2ffgx&#10;CtpJklT0uTvfVvFmedkun9f7t3elHvvdyxSEp87/h//aH1rBeBTD/Uw4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YUTcYAAADcAAAADwAAAAAAAAAAAAAAAACYAgAAZHJz&#10;L2Rvd25yZXYueG1sUEsFBgAAAAAEAAQA9QAAAIsDAAAAAA==&#10;" path="m,444r110,l110,r949,l1059,444r110,l584,712,,444xe" fillcolor="#bbe0e3" stroked="f">
                      <v:path arrowok="t" o:connecttype="custom" o:connectlocs="0,444;110,444;110,0;1059,0;1059,444;1169,444;584,712;0,444" o:connectangles="0,0,0,0,0,0,0,0"/>
                    </v:shape>
                    <v:shape id="Freeform 337" o:spid="_x0000_s1155"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SUG8UA&#10;AADcAAAADwAAAGRycy9kb3ducmV2LnhtbESPQWsCMRSE7wX/Q3hCbzWr1iqrUUQpFHoQrXp+bF43&#10;SzcvSxLX1V9vCoUeh5n5hlmsOluLlnyoHCsYDjIQxIXTFZcKjl/vLzMQISJrrB2TghsFWC17TwvM&#10;tbvyntpDLEWCcMhRgYmxyaUMhSGLYeAa4uR9O28xJulLqT1eE9zWcpRlb9JixWnBYEMbQ8XP4WIV&#10;tJ/D2eRWj18vp7PJ1vetHEu/U+q5363nICJ18T/81/7QCqajKfyeS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9JQb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338" o:spid="_x0000_s1156" style="position:absolute;left:2700;top:6166;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MtcL4A&#10;AADcAAAADwAAAGRycy9kb3ducmV2LnhtbERPy4rCMBTdC/5DuMLsNLWLUapRRBAcmY3VD7g0tw9M&#10;bkoSbefvzWLA5eG8t/vRGvEiHzrHCpaLDARx5XTHjYL77TRfgwgRWaNxTAr+KMB+N51ssdBu4Cu9&#10;ytiIFMKhQAVtjH0hZahashgWridOXO28xZigb6T2OKRwa2SeZd/SYsepocWeji1Vj/JpFchbeRrW&#10;pfGZu+T1r/k5X2tySn3NxsMGRKQxfsT/7rNWsMrT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uTLXC+AAAA3AAAAA8AAAAAAAAAAAAAAAAAmAIAAGRycy9kb3ducmV2&#10;LnhtbFBLBQYAAAAABAAEAPUAAACDAwAAAAA=&#10;" filled="f" stroked="f">
                    <v:textbox style="mso-fit-shape-to-text:t" inset="0,0,0,0">
                      <w:txbxContent>
                        <w:p w:rsidR="00787BFD" w:rsidRDefault="00787BFD" w:rsidP="00BA7A09">
                          <w:r>
                            <w:rPr>
                              <w:color w:val="000000"/>
                              <w:sz w:val="16"/>
                              <w:szCs w:val="16"/>
                            </w:rPr>
                            <w:t xml:space="preserve">Generation </w:t>
                          </w:r>
                        </w:p>
                      </w:txbxContent>
                    </v:textbox>
                  </v:rect>
                  <v:rect id="Rectangle 339" o:spid="_x0000_s1157" style="position:absolute;left:2700;top:6345;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I68IA&#10;AADcAAAADwAAAGRycy9kb3ducmV2LnhtbESP3WoCMRSE7wu+QziCdzXrXlhdjSKCoKU3rj7AYXP2&#10;B5OTJUnd7dubQqGXw8x8w2z3ozXiST50jhUs5hkI4srpjhsF99vpfQUiRGSNxjEp+KEA+93kbYuF&#10;dgNf6VnGRiQIhwIVtDH2hZShaslimLueOHm18xZjkr6R2uOQ4NbIPMuW0mLHaaHFno4tVY/y2yqQ&#10;t/I0rErjM/eZ11/mcr7W5JSaTcfDBkSkMf6H/9pnreAjX8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34jrwgAAANwAAAAPAAAAAAAAAAAAAAAAAJgCAABkcnMvZG93&#10;bnJldi54bWxQSwUGAAAAAAQABAD1AAAAhwMAAAAA&#10;" filled="f" stroked="f">
                    <v:textbox style="mso-fit-shape-to-text:t" inset="0,0,0,0">
                      <w:txbxContent>
                        <w:p w:rsidR="00787BFD" w:rsidRDefault="00787BFD" w:rsidP="00BA7A09">
                          <w:r>
                            <w:rPr>
                              <w:color w:val="000000"/>
                              <w:sz w:val="16"/>
                              <w:szCs w:val="16"/>
                            </w:rPr>
                            <w:t>Decrease</w:t>
                          </w:r>
                        </w:p>
                      </w:txbxContent>
                    </v:textbox>
                  </v:rect>
                  <v:line id="Line 340" o:spid="_x0000_s1158" style="position:absolute;visibility:visible;mso-wrap-style:square" from="2419,5196" to="3762,5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SJDsUAAADcAAAADwAAAGRycy9kb3ducmV2LnhtbERPy2rCQBTdF/yH4Ra6KTqxQpQ0o0ht&#10;wUUrvgpd3mSuSTRzJ81MNf69sxC6PJx3OutMLc7UusqyguEgAkGcW11xoWC/++hPQDiPrLG2TAqu&#10;5GA27T2kmGh74Q2dt74QIYRdggpK75tESpeXZNANbEMcuINtDfoA20LqFi8h3NTyJYpiabDi0FBi&#10;Q28l5aftn1Hwc4h/11/54jmLszGuPuvF8Pv9qNTTYzd/BeGp8//iu3upFYxHYX44E46An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bSJDsUAAADcAAAADwAAAAAAAAAA&#10;AAAAAAChAgAAZHJzL2Rvd25yZXYueG1sUEsFBgAAAAAEAAQA+QAAAJMDAAAAAA==&#10;" strokeweight="1.85pt"/>
                  <v:shape id="Freeform 341" o:spid="_x0000_s1159" style="position:absolute;left:2409;top:4438;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5K6sIA&#10;AADcAAAADwAAAGRycy9kb3ducmV2LnhtbESP0YrCMBRE3wX/IVzBF9HUFVapRhFh0Tdd9QMuybUt&#10;Nje1ibX+vREEH4eZOcMsVq0tRUO1LxwrGI8SEMTamYIzBefT33AGwgdkg6VjUvAkD6tlt7PA1LgH&#10;/1NzDJmIEPYpKshDqFIpvc7Joh+5ijh6F1dbDFHWmTQ1PiLclvInSX6lxYLjQo4VbXLS1+PdKrid&#10;bpvD5e6e58F2r9nrZl9uG6X6vXY9BxGoDd/wp70zCqaTMbzPx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HkrqwgAAANwAAAAPAAAAAAAAAAAAAAAAAJgCAABkcnMvZG93&#10;bnJldi54bWxQSwUGAAAAAAQABAD1AAAAhwM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0,1;0,1;0,1;0,1;0,1;0,1;0,1;0,1;0,1;0,1;1,1;1,1;1,1;1,1;1,1;1,1;1,1;1,1;1,1;1,1;1,1;1,1;1,1;1,1;1,1;1,0;1,1;1,1;2,0;2,0;1,0;2,0;2,0;2,0;2,0;2,0;2,0;2,0;2,0;2,0;2,0;2,0;2,0;2,0;2,0;2,0;2,0;2,0;2,0;2,0;2,0" o:connectangles="0,0,0,0,0,0,0,0,0,0,0,0,0,0,0,0,0,0,0,0,0,0,0,0,0,0,0,0,0,0,0,0,0,0,0,0,0,0,0,0,0,0,0,0,0,0,0,0,0,0,0"/>
                    <o:lock v:ext="edit" verticies="t"/>
                  </v:shape>
                  <v:shape id="Freeform 342" o:spid="_x0000_s1160" style="position:absolute;left:2340;top:5180;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TGWMUA&#10;AADcAAAADwAAAGRycy9kb3ducmV2LnhtbESPQWsCMRSE7wX/Q3iCt5pVwcrWKGtpoYIU1Nbz6+Z1&#10;s3Tzsk1SXf31Rij0OMzMN8x82dlGHMmH2rGC0TADQVw6XXOl4H3/cj8DESKyxsYxKThTgOWidzfH&#10;XLsTb+m4i5VIEA45KjAxtrmUoTRkMQxdS5y8L+ctxiR9JbXHU4LbRo6zbCot1pwWDLb0ZKj83v1a&#10;Bav15bko3j6MlZ4/p/vDzPwcNkoN+l3xCCJSF//Df+1XreBhMobbmXQE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MZYxQAAANwAAAAPAAAAAAAAAAAAAAAAAJgCAABkcnMv&#10;ZG93bnJldi54bWxQSwUGAAAAAAQABAD1AAAAigM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0,0;0,0;0,0;0,0;0,0;0,0;0,0;0,0;0,0;0,0;1,0;1,0;1,0;1,0;1,0;1,0;1,0;1,0;1,0;1,0;1,0;1,1;1,1;1,0;1,1;1,1;1,1;1,1;2,1;2,1;1,1;2,1;2,1;2,1;2,1;2,1;2,1;2,1;2,1;2,1;2,1;2,1;2,1;2,1;2,1;2,1;2,1;2,1;2,1;2,1;2,1" o:connectangles="0,0,0,0,0,0,0,0,0,0,0,0,0,0,0,0,0,0,0,0,0,0,0,0,0,0,0,0,0,0,0,0,0,0,0,0,0,0,0,0,0,0,0,0,0,0,0,0,0,0,0"/>
                    <o:lock v:ext="edit" verticies="t"/>
                  </v:shape>
                  <v:shape id="Freeform 343" o:spid="_x0000_s1161" style="position:absolute;left:3209;top:4779;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Q4E8MA&#10;AADcAAAADwAAAGRycy9kb3ducmV2LnhtbESPQWvCQBSE70L/w/IKvemmBtKSuooIhSL0oI33R/aZ&#10;TZt9G7JPjf/eLQgeh5n5hlmsRt+pMw2xDWzgdZaBIq6DbbkxUP18Tt9BRUG22AUmA1eKsFo+TRZY&#10;2nDhHZ330qgE4ViiASfSl1rH2pHHOAs9cfKOYfAoSQ6NtgNeEtx3ep5lhfbYclpw2NPGUf23P3kD&#10;62O1ke+i2m7bgqQ75K52vztjXp7H9QcooVEe4Xv7yxp4y3P4P5OOgF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Q4E8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0,0;0,0;0,0;0,0;0,0;0,0;0,0;0,0;0,0;0,0;0,1;0,1;0,1;0,0;0,0;0,0;0,0;0,0;0,0;0,0;0,0;0,0;0,0;0,0;0,0;0,0;0,0;0,0;0,0;0,0;0,0;0,0;0,0;0,1;0,0" o:connectangles="0,0,0,0,0,0,0,0,0,0,0,0,0,0,0,0,0,0,0,0,0,0,0,0,0,0,0,0,0,0,0,0,0,0,0,0"/>
                    <o:lock v:ext="edit" verticies="t"/>
                  </v:shape>
                  <v:rect id="Rectangle 344" o:spid="_x0000_s1162" style="position:absolute;left:3334;top:4681;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exqMIA&#10;AADcAAAADwAAAGRycy9kb3ducmV2LnhtbESP3WoCMRSE7wu+QziCdzWrFpXVKFIQbPHG1Qc4bM7+&#10;YHKyJKm7ffumIHg5zMw3zHY/WCMe5EPrWMFsmoEgLp1uuVZwux7f1yBCRNZoHJOCXwqw343etphr&#10;1/OFHkWsRYJwyFFBE2OXSxnKhiyGqeuIk1c5bzEm6WupPfYJbo2cZ9lSWmw5LTTY0WdD5b34sQrk&#10;tTj268L4zH3Pq7P5Ol0qckpNxsNhAyLSEF/hZ/ukFaw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B7GowgAAANwAAAAPAAAAAAAAAAAAAAAAAJgCAABkcnMvZG93&#10;bnJldi54bWxQSwUGAAAAAAQABAD1AAAAhwMAAAAA&#10;" filled="f" stroked="f">
                    <v:textbox style="mso-fit-shape-to-text:t" inset="0,0,0,0">
                      <w:txbxContent>
                        <w:p w:rsidR="00787BFD" w:rsidRDefault="00787BFD" w:rsidP="00BA7A09">
                          <w:r>
                            <w:rPr>
                              <w:color w:val="000000"/>
                              <w:sz w:val="18"/>
                              <w:szCs w:val="18"/>
                            </w:rPr>
                            <w:t>Ramp</w:t>
                          </w:r>
                        </w:p>
                      </w:txbxContent>
                    </v:textbox>
                  </v:rect>
                  <v:rect id="Rectangle 345" o:spid="_x0000_s1163" style="position:absolute;left:3334;top:4900;width:330;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sUM8IA&#10;AADcAAAADwAAAGRycy9kb3ducmV2LnhtbESP3WoCMRSE7wu+QziCdzWrUpXVKFIQbPHG1Qc4bM7+&#10;YHKyJKm7ffumIHg5zMw3zHY/WCMe5EPrWMFsmoEgLp1uuVZwux7f1yBCRNZoHJOCXwqw343etphr&#10;1/OFHkWsRYJwyFFBE2OXSxnKhiyGqeuIk1c5bzEm6WupPfYJbo2cZ9lSWmw5LTTY0WdD5b34sQrk&#10;tTj268L4zH3Pq7P5Ol0qckpNxsNhAyLSEF/hZ/ukFaw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SxQzwgAAANwAAAAPAAAAAAAAAAAAAAAAAJgCAABkcnMvZG93&#10;bnJldi54bWxQSwUGAAAAAAQABAD1AAAAhwMAAAAA&#10;" filled="f" stroked="f">
                    <v:textbox style="mso-fit-shape-to-text:t" inset="0,0,0,0">
                      <w:txbxContent>
                        <w:p w:rsidR="00787BFD" w:rsidRDefault="00787BFD" w:rsidP="00BA7A09">
                          <w:r>
                            <w:rPr>
                              <w:color w:val="000000"/>
                              <w:sz w:val="18"/>
                              <w:szCs w:val="18"/>
                            </w:rPr>
                            <w:t>Rate</w:t>
                          </w:r>
                        </w:p>
                      </w:txbxContent>
                    </v:textbox>
                  </v:rect>
                  <v:rect id="Rectangle 346" o:spid="_x0000_s1164" style="position:absolute;left:2683;top:7413;width:726;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mKRMIA&#10;AADcAAAADwAAAGRycy9kb3ducmV2LnhtbESPzYoCMRCE74LvEFrYm2ZUcGXWKCIIKl4c9wGaSc8P&#10;Jp0hyTqzb78RhD0WVfUVtdkN1ogn+dA6VjCfZSCIS6dbrhV834/TNYgQkTUax6TglwLstuPRBnPt&#10;er7Rs4i1SBAOOSpoYuxyKUPZkMUwcx1x8irnLcYkfS21xz7BrZGLLFtJiy2nhQY7OjRUPoofq0De&#10;i2O/LozP3GVRXc35dKvIKfUxGfZfICIN8T/8bp+0gs/l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mYpEwgAAANwAAAAPAAAAAAAAAAAAAAAAAJgCAABkcnMvZG93&#10;bnJldi54bWxQSwUGAAAAAAQABAD1AAAAhwMAAAAA&#10;" filled="f" stroked="f">
                    <v:textbox style="mso-fit-shape-to-text:t" inset="0,0,0,0">
                      <w:txbxContent>
                        <w:p w:rsidR="00787BFD" w:rsidRDefault="00787BFD" w:rsidP="00BA7A09">
                          <w:r>
                            <w:rPr>
                              <w:color w:val="000000"/>
                              <w:sz w:val="18"/>
                              <w:szCs w:val="18"/>
                            </w:rPr>
                            <w:t>5 Minutes</w:t>
                          </w:r>
                        </w:p>
                      </w:txbxContent>
                    </v:textbox>
                  </v:rect>
                  <v:rect id="Rectangle 347" o:spid="_x0000_s1165" style="position:absolute;left:6314;top:7151;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Uv38IA&#10;AADcAAAADwAAAGRycy9kb3ducmV2LnhtbESPzYoCMRCE74LvEFrwphkVVpk1igiCLl4c9wGaSc8P&#10;Jp0hyTqzb28WhD0WVfUVtd0P1ogn+dA6VrCYZyCIS6dbrhV830+zDYgQkTUax6TglwLsd+PRFnPt&#10;er7Rs4i1SBAOOSpoYuxyKUPZkMUwdx1x8irnLcYkfS21xz7BrZHLLPuQFltOCw12dGyofBQ/VoG8&#10;F6d+Uxifua9ldTWX860ip9R0Mhw+QUQa4n/43T5rBev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1S/fwgAAANwAAAAPAAAAAAAAAAAAAAAAAJgCAABkcnMvZG93&#10;bnJldi54bWxQSwUGAAAAAAQABAD1AAAAhwMAAAAA&#10;" filled="f" stroked="f">
                    <v:textbox style="mso-fit-shape-to-text:t" inset="0,0,0,0">
                      <w:txbxContent>
                        <w:p w:rsidR="00787BFD" w:rsidRDefault="00787BFD" w:rsidP="00BA7A09"/>
                      </w:txbxContent>
                    </v:textbox>
                  </v:rect>
                  <v:rect id="Rectangle 348" o:spid="_x0000_s1166" style="position:absolute;left:6452;top:7333;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q7rb8A&#10;AADcAAAADwAAAGRycy9kb3ducmV2LnhtbERPy4rCMBTdC/MP4Q7MTtNRUKlGkQFBBze2fsCluX1g&#10;clOSaOvfTxYDLg/nvd2P1ogn+dA5VvA9y0AQV0533Ci4lcfpGkSIyBqNY1LwogD73cdki7l2A1/p&#10;WcRGpBAOOSpoY+xzKUPVksUwcz1x4mrnLcYEfSO1xyGFWyPnWbaUFjtODS329NNSdS8eVoEsi+Ow&#10;LozP3O+8vpjz6VqTU+rrczxsQEQa41v87z5pBa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rutvwAAANwAAAAPAAAAAAAAAAAAAAAAAJgCAABkcnMvZG93bnJl&#10;di54bWxQSwUGAAAAAAQABAD1AAAAhAMAAAAA&#10;" filled="f" stroked="f">
                    <v:textbox style="mso-fit-shape-to-text:t" inset="0,0,0,0">
                      <w:txbxContent>
                        <w:p w:rsidR="00787BFD" w:rsidRDefault="00787BFD" w:rsidP="00BA7A09"/>
                      </w:txbxContent>
                    </v:textbox>
                  </v:rect>
                  <v:shape id="Freeform 349" o:spid="_x0000_s1167" style="position:absolute;left:2482;top:7301;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dq8UA&#10;AADcAAAADwAAAGRycy9kb3ducmV2LnhtbESP0WrCQBRE3wv+w3KFvpRmY4pGU1eRUtvgW6MfcMle&#10;k9Ds3ZDdJvHvu4WCj8PMnGG2+8m0YqDeNZYVLKIYBHFpdcOVgsv5+LwG4TyyxtYyKbiRg/1u9rDF&#10;TNuRv2gofCUChF2GCmrvu0xKV9Zk0EW2Iw7e1fYGfZB9JXWPY4CbViZxvJIGGw4LNXb0VlP5XfwY&#10;Be+fk/nQy3TzVOTLpOroml9Og1KP8+nwCsLT5O/h/3auFaQvG/g7E46A3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FJ2rxQAAANwAAAAPAAAAAAAAAAAAAAAAAJgCAABkcnMv&#10;ZG93bnJldi54bWxQSwUGAAAAAAQABAD1AAAAigMAAAAA&#10;" path="m334,166r4041,c4394,166,4409,181,4409,200v,18,-15,33,-34,33l334,233v-19,,-34,-15,-34,-33c300,181,315,166,334,166xm400,400l,200,400,r,400xm4309,r400,200l4309,400,4309,xe" fillcolor="black" strokeweight=".1pt">
                    <v:stroke joinstyle="bevel"/>
                    <v:path arrowok="t" o:connecttype="custom" o:connectlocs="1,0;16,0;16,0;16,1;1,1;1,0;1,0;1,1;0,0;1,0;1,1;16,0;17,0;16,1;16,0" o:connectangles="0,0,0,0,0,0,0,0,0,0,0,0,0,0,0"/>
                    <o:lock v:ext="edit" verticies="t"/>
                  </v:shape>
                  <v:shape id="Freeform 350" o:spid="_x0000_s1168" style="position:absolute;left:5400;top:3764;width:4649;height:2943;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0UzsYA&#10;AADcAAAADwAAAGRycy9kb3ducmV2LnhtbESPwWrCQBCG74W+wzKF3urGUrREV5ESsb0I1YIeh+yY&#10;BLOzYXc1sU/fOQg9Dv/838w3Xw6uVVcKsfFsYDzKQBGX3jZcGfjZr1/eQcWEbLH1TAZuFGG5eHyY&#10;Y259z9903aVKCYRjjgbqlLpc61jW5DCOfEcs2ckHh0nGUGkbsBe4a/Vrlk20w4blQo0dfdRUnncX&#10;JxR/+Nrui/A7Oa42x+mt2/RFcTDm+WlYzUAlGtL/8r39aQ1M3+R9kRER0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s0UzsYAAADcAAAADwAAAAAAAAAAAAAAAACYAgAAZHJz&#10;L2Rvd25yZXYueG1sUEsFBgAAAAAEAAQA9QAAAIsD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9" style="position:absolute;left:6012;top:5025;width:276;height:109;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T1I8IA&#10;AADcAAAADwAAAGRycy9kb3ducmV2LnhtbESPzarCMBSE98J9h3AuuJFrqvhbjSKC6EqwXl0fmmNb&#10;bE5KE7W+vREEl8PMfMPMl40pxZ1qV1hW0OtGIIhTqwvOFPwfN38TEM4jaywtk4InOVguflpzjLV9&#10;8IHuic9EgLCLUUHufRVL6dKcDLqurYiDd7G1QR9knUld4yPATSn7UTSSBgsOCzlWtM4pvSY3o2AY&#10;4fn43I953RmsqsPUb85bfVKq/dusZiA8Nf4b/rR3WsF40IP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tPUjwgAAANwAAAAPAAAAAAAAAAAAAAAAAJgCAABkcnMvZG93&#10;bnJldi54bWxQSwUGAAAAAAQABAD1AAAAhwMAAAAA&#10;" filled="f" stroked="f">
                    <v:textbox style="mso-fit-shape-to-text:t" inset="0,0,0,0">
                      <w:txbxContent>
                        <w:p w:rsidR="00787BFD" w:rsidRDefault="00787BFD" w:rsidP="00BA7A09"/>
                      </w:txbxContent>
                    </v:textbox>
                  </v:rect>
                  <v:rect id="Rectangle 352" o:spid="_x0000_s1170" style="position:absolute;left:3960;top:5985;width:60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T/OsIA&#10;AADcAAAADwAAAGRycy9kb3ducmV2LnhtbESP3WoCMRSE7wXfIRzBO826SCurUUQQbOmNqw9w2Jz9&#10;weRkSaK7ffumUOjlMDPfMLvDaI14kQ+dYwWrZQaCuHK640bB/XZebECEiKzROCYF3xTgsJ9Odlho&#10;N/CVXmVsRIJwKFBBG2NfSBmqliyGpeuJk1c7bzEm6RupPQ4Jbo3Ms+xNWuw4LbTY06ml6lE+rQJ5&#10;K8/DpjQ+c595/WU+LteanFLz2Xjcgog0xv/wX/uiFbyv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P86wgAAANwAAAAPAAAAAAAAAAAAAAAAAJgCAABkcnMvZG93&#10;bnJldi54bWxQSwUGAAAAAAQABAD1AAAAhwMAAAAA&#10;" filled="f" stroked="f">
                    <v:textbox style="mso-fit-shape-to-text:t" inset="0,0,0,0">
                      <w:txbxContent>
                        <w:p w:rsidR="00787BFD" w:rsidRDefault="00787BFD" w:rsidP="00BA7A09">
                          <w:r>
                            <w:rPr>
                              <w:color w:val="000000"/>
                              <w:sz w:val="16"/>
                              <w:szCs w:val="16"/>
                            </w:rPr>
                            <w:t xml:space="preserve">Ancillary </w:t>
                          </w:r>
                        </w:p>
                      </w:txbxContent>
                    </v:textbox>
                  </v:rect>
                </v:group>
              </w:pict>
            </mc:Fallback>
          </mc:AlternateContent>
        </w:r>
      </w:del>
    </w:p>
    <w:p w:rsidR="00BA7A09" w:rsidRPr="0003648D" w:rsidRDefault="00BA7A09" w:rsidP="00BA7A09">
      <w:pPr>
        <w:spacing w:after="240"/>
        <w:ind w:left="720" w:hanging="720"/>
        <w:rPr>
          <w:szCs w:val="20"/>
        </w:rPr>
      </w:pPr>
    </w:p>
    <w:p w:rsidR="00BA7A09" w:rsidRPr="0003648D" w:rsidRDefault="00BA7A09" w:rsidP="00BA7A09">
      <w:pPr>
        <w:spacing w:after="240"/>
        <w:ind w:left="720" w:hanging="720"/>
        <w:rPr>
          <w:szCs w:val="20"/>
        </w:rPr>
      </w:pPr>
    </w:p>
    <w:p w:rsidR="00BA7A09" w:rsidRPr="0003648D" w:rsidRDefault="00BA7A09" w:rsidP="00BA7A09">
      <w:pPr>
        <w:spacing w:after="240"/>
        <w:ind w:left="720" w:hanging="720"/>
        <w:rPr>
          <w:szCs w:val="20"/>
        </w:rPr>
      </w:pPr>
    </w:p>
    <w:p w:rsidR="00BA7A09" w:rsidRPr="0003648D" w:rsidRDefault="00BA7A09" w:rsidP="00BA7A09">
      <w:pPr>
        <w:spacing w:after="240"/>
        <w:ind w:left="720" w:hanging="720"/>
        <w:rPr>
          <w:szCs w:val="20"/>
        </w:rPr>
      </w:pPr>
    </w:p>
    <w:p w:rsidR="00BA7A09" w:rsidRPr="0003648D" w:rsidRDefault="00BA7A09" w:rsidP="00BA7A09">
      <w:pPr>
        <w:spacing w:after="240"/>
        <w:ind w:left="720" w:hanging="720"/>
        <w:rPr>
          <w:szCs w:val="20"/>
        </w:rPr>
      </w:pPr>
    </w:p>
    <w:p w:rsidR="00BA7A09" w:rsidRPr="0003648D" w:rsidRDefault="00BA7A09" w:rsidP="00BA7A09">
      <w:pPr>
        <w:spacing w:after="240"/>
        <w:ind w:left="720" w:hanging="720"/>
        <w:rPr>
          <w:szCs w:val="20"/>
        </w:rPr>
      </w:pPr>
    </w:p>
    <w:p w:rsidR="00BA7A09" w:rsidRPr="0003648D" w:rsidRDefault="00BA7A09" w:rsidP="00BA7A09">
      <w:pPr>
        <w:spacing w:after="240"/>
        <w:ind w:left="720" w:hanging="720"/>
        <w:rPr>
          <w:szCs w:val="20"/>
        </w:rPr>
      </w:pPr>
    </w:p>
    <w:p w:rsidR="00BA7A09" w:rsidRPr="0003648D" w:rsidRDefault="00BA7A09" w:rsidP="00BA7A09">
      <w:pPr>
        <w:spacing w:after="240"/>
        <w:ind w:left="720" w:hanging="720"/>
        <w:rPr>
          <w:szCs w:val="20"/>
        </w:rPr>
      </w:pPr>
    </w:p>
    <w:p w:rsidR="00BA7A09" w:rsidRPr="0003648D" w:rsidRDefault="00BA7A09" w:rsidP="00BA7A09">
      <w:pPr>
        <w:spacing w:after="240"/>
        <w:ind w:left="720" w:hanging="720"/>
        <w:rPr>
          <w:szCs w:val="20"/>
        </w:rPr>
      </w:pPr>
    </w:p>
    <w:p w:rsidR="00BA7A09" w:rsidRPr="0003648D" w:rsidRDefault="00BA7A09" w:rsidP="00BA7A09">
      <w:pPr>
        <w:spacing w:after="240"/>
        <w:rPr>
          <w:szCs w:val="20"/>
        </w:rPr>
      </w:pPr>
      <w:r w:rsidRPr="0003648D">
        <w:rPr>
          <w:szCs w:val="20"/>
        </w:rPr>
        <w:t>Load Resources:</w:t>
      </w:r>
    </w:p>
    <w:p w:rsidR="00BA7A09" w:rsidRPr="0003648D" w:rsidRDefault="00C26407" w:rsidP="00BA7A09">
      <w:pPr>
        <w:spacing w:after="240"/>
        <w:rPr>
          <w:szCs w:val="20"/>
        </w:rPr>
      </w:pPr>
      <w:r>
        <w:rPr>
          <w:noProof/>
        </w:rPr>
        <mc:AlternateContent>
          <mc:Choice Requires="wpg">
            <w:drawing>
              <wp:anchor distT="0" distB="0" distL="114300" distR="114300" simplePos="0" relativeHeight="16" behindDoc="0" locked="0" layoutInCell="1" allowOverlap="1">
                <wp:simplePos x="0" y="0"/>
                <wp:positionH relativeFrom="column">
                  <wp:posOffset>-15875</wp:posOffset>
                </wp:positionH>
                <wp:positionV relativeFrom="paragraph">
                  <wp:posOffset>151765</wp:posOffset>
                </wp:positionV>
                <wp:extent cx="5594985" cy="3010535"/>
                <wp:effectExtent l="3175" t="0" r="12065" b="1905"/>
                <wp:wrapNone/>
                <wp:docPr id="702"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703"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rPr>
                                <w:t>Time</w:t>
                              </w:r>
                            </w:p>
                          </w:txbxContent>
                        </wps:txbx>
                        <wps:bodyPr rot="0" vert="horz" wrap="none" lIns="0" tIns="0" rIns="0" bIns="0" anchor="t" anchorCtr="0" upright="1">
                          <a:spAutoFit/>
                        </wps:bodyPr>
                      </wps:wsp>
                      <wps:wsp>
                        <wps:cNvPr id="33" name="Freeform 12"/>
                        <wps:cNvSpPr>
                          <a:spLocks noEditPoints="1"/>
                        </wps:cNvSpPr>
                        <wps:spPr bwMode="auto">
                          <a:xfrm>
                            <a:off x="6297" y="26828"/>
                            <a:ext cx="41933" cy="637"/>
                          </a:xfrm>
                          <a:custGeom>
                            <a:avLst/>
                            <a:gdLst>
                              <a:gd name="T0" fmla="*/ 0 w 6604"/>
                              <a:gd name="T1" fmla="*/ 5174570 h 102"/>
                              <a:gd name="T2" fmla="*/ 1058559287 w 6604"/>
                              <a:gd name="T3" fmla="*/ 5174570 h 102"/>
                              <a:gd name="T4" fmla="*/ 1058559287 w 6604"/>
                              <a:gd name="T5" fmla="*/ 10348902 h 102"/>
                              <a:gd name="T6" fmla="*/ 0 w 6604"/>
                              <a:gd name="T7" fmla="*/ 10348902 h 102"/>
                              <a:gd name="T8" fmla="*/ 0 w 6604"/>
                              <a:gd name="T9" fmla="*/ 5174570 h 102"/>
                              <a:gd name="T10" fmla="*/ 1055470614 w 6604"/>
                              <a:gd name="T11" fmla="*/ 0 h 102"/>
                              <a:gd name="T12" fmla="*/ 1073514281 w 6604"/>
                              <a:gd name="T13" fmla="*/ 7761758 h 102"/>
                              <a:gd name="T14" fmla="*/ 1055470614 w 6604"/>
                              <a:gd name="T15" fmla="*/ 15523471 h 102"/>
                              <a:gd name="T16" fmla="*/ 1055470614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4"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LSL = LPC -</w:t>
                              </w:r>
                            </w:p>
                          </w:txbxContent>
                        </wps:txbx>
                        <wps:bodyPr rot="0" vert="horz" wrap="square" lIns="0" tIns="0" rIns="0" bIns="0" anchor="t" anchorCtr="0" upright="1">
                          <a:noAutofit/>
                        </wps:bodyPr>
                      </wps:wsp>
                      <wps:wsp>
                        <wps:cNvPr id="35" name="Rectangle 23"/>
                        <wps:cNvSpPr>
                          <a:spLocks noChangeArrowheads="1"/>
                        </wps:cNvSpPr>
                        <wps:spPr bwMode="auto">
                          <a:xfrm>
                            <a:off x="1647" y="18750"/>
                            <a:ext cx="3893" cy="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LASL  -</w:t>
                              </w:r>
                            </w:p>
                          </w:txbxContent>
                        </wps:txbx>
                        <wps:bodyPr rot="0" vert="horz" wrap="square" lIns="0" tIns="0" rIns="0" bIns="0" anchor="t" anchorCtr="0" upright="1">
                          <a:spAutoFit/>
                        </wps:bodyPr>
                      </wps:wsp>
                      <wps:wsp>
                        <wps:cNvPr id="36"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HASL  -</w:t>
                              </w:r>
                            </w:p>
                          </w:txbxContent>
                        </wps:txbx>
                        <wps:bodyPr rot="0" vert="horz" wrap="square" lIns="0" tIns="0" rIns="0" bIns="0" anchor="t" anchorCtr="0" upright="1">
                          <a:spAutoFit/>
                        </wps:bodyPr>
                      </wps:wsp>
                      <wps:wsp>
                        <wps:cNvPr id="37"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Ancillary Services Provided: Reg-Down</w:t>
                              </w:r>
                            </w:p>
                          </w:txbxContent>
                        </wps:txbx>
                        <wps:bodyPr rot="0" vert="horz" wrap="square" lIns="0" tIns="0" rIns="0" bIns="0" anchor="t" anchorCtr="0" upright="1">
                          <a:noAutofit/>
                        </wps:bodyPr>
                      </wps:wsp>
                      <wps:wsp>
                        <wps:cNvPr id="38"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9" name="Rectangle 45"/>
                        <wps:cNvSpPr>
                          <a:spLocks noChangeArrowheads="1"/>
                        </wps:cNvSpPr>
                        <wps:spPr bwMode="auto">
                          <a:xfrm>
                            <a:off x="688" y="13112"/>
                            <a:ext cx="6713"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Current Load</w:t>
                              </w:r>
                            </w:p>
                          </w:txbxContent>
                        </wps:txbx>
                        <wps:bodyPr rot="0" vert="horz" wrap="square" lIns="0" tIns="0" rIns="0" bIns="0" anchor="t" anchorCtr="0" upright="1">
                          <a:spAutoFit/>
                        </wps:bodyPr>
                      </wps:wsp>
                      <wps:wsp>
                        <wps:cNvPr id="40"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Telemetry</w:t>
                              </w:r>
                            </w:p>
                          </w:txbxContent>
                        </wps:txbx>
                        <wps:bodyPr rot="0" vert="horz" wrap="square" lIns="0" tIns="0" rIns="0" bIns="0" anchor="t" anchorCtr="0" upright="1">
                          <a:spAutoFit/>
                        </wps:bodyPr>
                      </wps:wsp>
                      <wps:wsp>
                        <wps:cNvPr id="41" name="Rectangle 48"/>
                        <wps:cNvSpPr>
                          <a:spLocks noChangeArrowheads="1"/>
                        </wps:cNvSpPr>
                        <wps:spPr bwMode="auto">
                          <a:xfrm>
                            <a:off x="16215" y="9315"/>
                            <a:ext cx="3365"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HDL</w:t>
                              </w:r>
                            </w:p>
                          </w:txbxContent>
                        </wps:txbx>
                        <wps:bodyPr rot="0" vert="horz" wrap="square" lIns="0" tIns="0" rIns="0" bIns="0" anchor="t" anchorCtr="0" upright="1">
                          <a:spAutoFit/>
                        </wps:bodyPr>
                      </wps:wsp>
                      <wps:wsp>
                        <wps:cNvPr id="42"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LDL</w:t>
                              </w:r>
                            </w:p>
                          </w:txbxContent>
                        </wps:txbx>
                        <wps:bodyPr rot="0" vert="horz" wrap="square" lIns="0" tIns="0" rIns="0" bIns="0" anchor="t" anchorCtr="0" upright="1">
                          <a:noAutofit/>
                        </wps:bodyPr>
                      </wps:wsp>
                      <wps:wsp>
                        <wps:cNvPr id="43"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5-30 Minutes</w:t>
                              </w:r>
                            </w:p>
                          </w:txbxContent>
                        </wps:txbx>
                        <wps:bodyPr rot="0" vert="horz" wrap="square" lIns="0" tIns="0" rIns="0" bIns="0" anchor="t" anchorCtr="0" upright="1">
                          <a:noAutofit/>
                        </wps:bodyPr>
                      </wps:wsp>
                      <wps:wsp>
                        <wps:cNvPr id="44"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pPr>
                                <w:rPr>
                                  <w:u w:val="single"/>
                                </w:rPr>
                              </w:pPr>
                              <w:r>
                                <w:rPr>
                                  <w:b/>
                                  <w:bCs/>
                                  <w:color w:val="000000"/>
                                  <w:u w:val="single"/>
                                </w:rPr>
                                <w:t>Load</w:t>
                              </w:r>
                            </w:p>
                          </w:txbxContent>
                        </wps:txbx>
                        <wps:bodyPr rot="0" vert="horz" wrap="none" lIns="0" tIns="0" rIns="0" bIns="0" anchor="t" anchorCtr="0" upright="1">
                          <a:spAutoFit/>
                        </wps:bodyPr>
                      </wps:wsp>
                      <wps:wsp>
                        <wps:cNvPr id="45" name="Freeform 61"/>
                        <wps:cNvSpPr>
                          <a:spLocks noEditPoints="1"/>
                        </wps:cNvSpPr>
                        <wps:spPr bwMode="auto">
                          <a:xfrm>
                            <a:off x="33039" y="7418"/>
                            <a:ext cx="622" cy="10929"/>
                          </a:xfrm>
                          <a:custGeom>
                            <a:avLst/>
                            <a:gdLst>
                              <a:gd name="T0" fmla="*/ 97104 w 400"/>
                              <a:gd name="T1" fmla="*/ 3122339 h 7691"/>
                              <a:gd name="T2" fmla="*/ 97104 w 400"/>
                              <a:gd name="T3" fmla="*/ 135772 h 7691"/>
                              <a:gd name="T4" fmla="*/ 116994 w 400"/>
                              <a:gd name="T5" fmla="*/ 122318 h 7691"/>
                              <a:gd name="T6" fmla="*/ 136297 w 400"/>
                              <a:gd name="T7" fmla="*/ 135772 h 7691"/>
                              <a:gd name="T8" fmla="*/ 136297 w 400"/>
                              <a:gd name="T9" fmla="*/ 3122339 h 7691"/>
                              <a:gd name="T10" fmla="*/ 116994 w 400"/>
                              <a:gd name="T11" fmla="*/ 3135793 h 7691"/>
                              <a:gd name="T12" fmla="*/ 97104 w 400"/>
                              <a:gd name="T13" fmla="*/ 3122339 h 7691"/>
                              <a:gd name="T14" fmla="*/ 0 w 400"/>
                              <a:gd name="T15" fmla="*/ 163088 h 7691"/>
                              <a:gd name="T16" fmla="*/ 116994 w 400"/>
                              <a:gd name="T17" fmla="*/ 0 h 7691"/>
                              <a:gd name="T18" fmla="*/ 233987 w 400"/>
                              <a:gd name="T19" fmla="*/ 163088 h 7691"/>
                              <a:gd name="T20" fmla="*/ 0 w 400"/>
                              <a:gd name="T21" fmla="*/ 163088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6" name="Freeform 62"/>
                        <wps:cNvSpPr>
                          <a:spLocks noEditPoints="1"/>
                        </wps:cNvSpPr>
                        <wps:spPr bwMode="auto">
                          <a:xfrm>
                            <a:off x="33297" y="17942"/>
                            <a:ext cx="16480" cy="569"/>
                          </a:xfrm>
                          <a:custGeom>
                            <a:avLst/>
                            <a:gdLst>
                              <a:gd name="T0" fmla="*/ 161335 w 5280"/>
                              <a:gd name="T1" fmla="*/ 543375 h 200"/>
                              <a:gd name="T2" fmla="*/ 48522585 w 5280"/>
                              <a:gd name="T3" fmla="*/ 543375 h 200"/>
                              <a:gd name="T4" fmla="*/ 48683930 w 5280"/>
                              <a:gd name="T5" fmla="*/ 654694 h 200"/>
                              <a:gd name="T6" fmla="*/ 48522585 w 5280"/>
                              <a:gd name="T7" fmla="*/ 759422 h 200"/>
                              <a:gd name="T8" fmla="*/ 161335 w 5280"/>
                              <a:gd name="T9" fmla="*/ 759422 h 200"/>
                              <a:gd name="T10" fmla="*/ 0 w 5280"/>
                              <a:gd name="T11" fmla="*/ 654694 h 200"/>
                              <a:gd name="T12" fmla="*/ 161335 w 5280"/>
                              <a:gd name="T13" fmla="*/ 543375 h 200"/>
                              <a:gd name="T14" fmla="*/ 48209400 w 5280"/>
                              <a:gd name="T15" fmla="*/ 0 h 200"/>
                              <a:gd name="T16" fmla="*/ 50107418 w 5280"/>
                              <a:gd name="T17" fmla="*/ 654694 h 200"/>
                              <a:gd name="T18" fmla="*/ 48209400 w 5280"/>
                              <a:gd name="T19" fmla="*/ 1309371 h 200"/>
                              <a:gd name="T20" fmla="*/ 4820940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7" name="Rectangle 63"/>
                        <wps:cNvSpPr>
                          <a:spLocks noChangeArrowheads="1"/>
                        </wps:cNvSpPr>
                        <wps:spPr bwMode="auto">
                          <a:xfrm>
                            <a:off x="49858" y="18115"/>
                            <a:ext cx="3956" cy="1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Quantity</w:t>
                              </w:r>
                            </w:p>
                          </w:txbxContent>
                        </wps:txbx>
                        <wps:bodyPr rot="0" vert="horz" wrap="square" lIns="0" tIns="0" rIns="0" bIns="0" anchor="t" anchorCtr="0" upright="1">
                          <a:spAutoFit/>
                        </wps:bodyPr>
                      </wps:wsp>
                      <wps:wsp>
                        <wps:cNvPr id="48" name="Freeform 64"/>
                        <wps:cNvSpPr>
                          <a:spLocks/>
                        </wps:cNvSpPr>
                        <wps:spPr bwMode="auto">
                          <a:xfrm flipV="1">
                            <a:off x="33384" y="9316"/>
                            <a:ext cx="12573" cy="5144"/>
                          </a:xfrm>
                          <a:custGeom>
                            <a:avLst/>
                            <a:gdLst>
                              <a:gd name="T0" fmla="*/ 0 w 1941"/>
                              <a:gd name="T1" fmla="*/ 48136217 h 1133"/>
                              <a:gd name="T2" fmla="*/ 240846069 w 1941"/>
                              <a:gd name="T3" fmla="*/ 33903487 h 1133"/>
                              <a:gd name="T4" fmla="*/ 341726794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Bid Curve Load</w:t>
                              </w:r>
                            </w:p>
                          </w:txbxContent>
                        </wps:txbx>
                        <wps:bodyPr rot="0" vert="horz" wrap="square" lIns="0" tIns="0" rIns="0" bIns="0" anchor="t" anchorCtr="0" upright="1">
                          <a:noAutofit/>
                        </wps:bodyPr>
                      </wps:wsp>
                      <wps:wsp>
                        <wps:cNvPr id="50"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51"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2"/>
                                  <w:szCs w:val="12"/>
                                </w:rPr>
                                <w:t>LSL/LPC</w:t>
                              </w:r>
                            </w:p>
                          </w:txbxContent>
                        </wps:txbx>
                        <wps:bodyPr rot="0" vert="horz" wrap="square" lIns="0" tIns="0" rIns="0" bIns="0" anchor="t" anchorCtr="0" upright="1">
                          <a:spAutoFit/>
                        </wps:bodyPr>
                      </wps:wsp>
                      <wps:wsp>
                        <wps:cNvPr id="57"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2"/>
                                  <w:szCs w:val="12"/>
                                </w:rPr>
                                <w:t>HSL/MPC</w:t>
                              </w:r>
                            </w:p>
                          </w:txbxContent>
                        </wps:txbx>
                        <wps:bodyPr rot="0" vert="horz" wrap="square" lIns="0" tIns="0" rIns="0" bIns="0" anchor="t" anchorCtr="0" upright="1">
                          <a:spAutoFit/>
                        </wps:bodyPr>
                      </wps:wsp>
                      <wpg:grpSp>
                        <wpg:cNvPr id="64" name="Group 72"/>
                        <wpg:cNvGrpSpPr>
                          <a:grpSpLocks/>
                        </wpg:cNvGrpSpPr>
                        <wpg:grpSpPr bwMode="auto">
                          <a:xfrm>
                            <a:off x="6383" y="4054"/>
                            <a:ext cx="8529" cy="22707"/>
                            <a:chOff x="2419" y="2729"/>
                            <a:chExt cx="1343" cy="3634"/>
                          </a:xfrm>
                        </wpg:grpSpPr>
                        <wps:wsp>
                          <wps:cNvPr id="7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9" name="Freeform 75"/>
                        <wps:cNvSpPr>
                          <a:spLocks noEditPoints="1"/>
                        </wps:cNvSpPr>
                        <wps:spPr bwMode="auto">
                          <a:xfrm>
                            <a:off x="6297" y="26828"/>
                            <a:ext cx="41933" cy="637"/>
                          </a:xfrm>
                          <a:custGeom>
                            <a:avLst/>
                            <a:gdLst>
                              <a:gd name="T0" fmla="*/ 0 w 6604"/>
                              <a:gd name="T1" fmla="*/ 5174570 h 102"/>
                              <a:gd name="T2" fmla="*/ 1058559287 w 6604"/>
                              <a:gd name="T3" fmla="*/ 5174570 h 102"/>
                              <a:gd name="T4" fmla="*/ 1058559287 w 6604"/>
                              <a:gd name="T5" fmla="*/ 10348902 h 102"/>
                              <a:gd name="T6" fmla="*/ 0 w 6604"/>
                              <a:gd name="T7" fmla="*/ 10348902 h 102"/>
                              <a:gd name="T8" fmla="*/ 0 w 6604"/>
                              <a:gd name="T9" fmla="*/ 5174570 h 102"/>
                              <a:gd name="T10" fmla="*/ 1055470614 w 6604"/>
                              <a:gd name="T11" fmla="*/ 0 h 102"/>
                              <a:gd name="T12" fmla="*/ 1073514281 w 6604"/>
                              <a:gd name="T13" fmla="*/ 7761758 h 102"/>
                              <a:gd name="T14" fmla="*/ 1055470614 w 6604"/>
                              <a:gd name="T15" fmla="*/ 15523471 h 102"/>
                              <a:gd name="T16" fmla="*/ 1055470614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96" name="Group 76"/>
                        <wpg:cNvGrpSpPr>
                          <a:grpSpLocks/>
                        </wpg:cNvGrpSpPr>
                        <wpg:grpSpPr bwMode="auto">
                          <a:xfrm>
                            <a:off x="6383" y="23550"/>
                            <a:ext cx="8529" cy="3555"/>
                            <a:chOff x="2419" y="6363"/>
                            <a:chExt cx="1343" cy="569"/>
                          </a:xfrm>
                        </wpg:grpSpPr>
                        <wps:wsp>
                          <wps:cNvPr id="105"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80"/>
                        <wpg:cNvGrpSpPr>
                          <a:grpSpLocks/>
                        </wpg:cNvGrpSpPr>
                        <wpg:grpSpPr bwMode="auto">
                          <a:xfrm>
                            <a:off x="6383" y="9057"/>
                            <a:ext cx="8529" cy="11591"/>
                            <a:chOff x="2419" y="3530"/>
                            <a:chExt cx="1343" cy="1855"/>
                          </a:xfrm>
                        </wpg:grpSpPr>
                        <wps:wsp>
                          <wps:cNvPr id="128"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3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134" name="Group 107"/>
                        <wpg:cNvGrpSpPr>
                          <a:grpSpLocks/>
                        </wpg:cNvGrpSpPr>
                        <wpg:grpSpPr bwMode="auto">
                          <a:xfrm>
                            <a:off x="6383" y="4054"/>
                            <a:ext cx="8529" cy="22707"/>
                            <a:chOff x="2419" y="2729"/>
                            <a:chExt cx="1343" cy="3634"/>
                          </a:xfrm>
                        </wpg:grpSpPr>
                        <wps:wsp>
                          <wps:cNvPr id="13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7" name="Group 110"/>
                        <wpg:cNvGrpSpPr>
                          <a:grpSpLocks/>
                        </wpg:cNvGrpSpPr>
                        <wpg:grpSpPr bwMode="auto">
                          <a:xfrm>
                            <a:off x="6383" y="23895"/>
                            <a:ext cx="8529" cy="3193"/>
                            <a:chOff x="2419" y="6363"/>
                            <a:chExt cx="1343" cy="569"/>
                          </a:xfrm>
                        </wpg:grpSpPr>
                        <wps:wsp>
                          <wps:cNvPr id="138"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40"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0</w:t>
                              </w:r>
                            </w:p>
                          </w:txbxContent>
                        </wps:txbx>
                        <wps:bodyPr rot="0" vert="horz" wrap="square" lIns="0" tIns="0" rIns="0" bIns="0" anchor="t" anchorCtr="0" upright="1">
                          <a:noAutofit/>
                        </wps:bodyPr>
                      </wps:wsp>
                      <wpg:grpSp>
                        <wpg:cNvPr id="141" name="Group 115"/>
                        <wpg:cNvGrpSpPr>
                          <a:grpSpLocks/>
                        </wpg:cNvGrpSpPr>
                        <wpg:grpSpPr bwMode="auto">
                          <a:xfrm>
                            <a:off x="6383" y="9057"/>
                            <a:ext cx="8529" cy="10341"/>
                            <a:chOff x="2419" y="3530"/>
                            <a:chExt cx="1343" cy="1855"/>
                          </a:xfrm>
                        </wpg:grpSpPr>
                        <wps:wsp>
                          <wps:cNvPr id="150"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 name="Group 120"/>
                        <wpg:cNvGrpSpPr>
                          <a:grpSpLocks/>
                        </wpg:cNvGrpSpPr>
                        <wpg:grpSpPr bwMode="auto">
                          <a:xfrm>
                            <a:off x="6728" y="4399"/>
                            <a:ext cx="7423" cy="4074"/>
                            <a:chOff x="2472" y="2784"/>
                            <a:chExt cx="1169" cy="652"/>
                          </a:xfrm>
                        </wpg:grpSpPr>
                        <wps:wsp>
                          <wps:cNvPr id="153"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55"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364165" w:rsidRDefault="00787BFD" w:rsidP="00BA7A09">
                              <w:pPr>
                                <w:rPr>
                                  <w:sz w:val="16"/>
                                </w:rPr>
                              </w:pPr>
                              <w:r w:rsidRPr="00364165">
                                <w:rPr>
                                  <w:sz w:val="16"/>
                                </w:rPr>
                                <w:t>Increasing</w:t>
                              </w:r>
                            </w:p>
                          </w:txbxContent>
                        </wps:txbx>
                        <wps:bodyPr rot="0" vert="horz" wrap="none" lIns="0" tIns="0" rIns="0" bIns="0" anchor="t" anchorCtr="0" upright="1">
                          <a:spAutoFit/>
                        </wps:bodyPr>
                      </wps:wsp>
                      <wps:wsp>
                        <wps:cNvPr id="156"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Consumption</w:t>
                              </w:r>
                            </w:p>
                          </w:txbxContent>
                        </wps:txbx>
                        <wps:bodyPr rot="0" vert="horz" wrap="square" lIns="0" tIns="0" rIns="0" bIns="0" anchor="t" anchorCtr="0" upright="1">
                          <a:noAutofit/>
                        </wps:bodyPr>
                      </wps:wsp>
                      <wpg:grpSp>
                        <wpg:cNvPr id="157" name="Group 125"/>
                        <wpg:cNvGrpSpPr>
                          <a:grpSpLocks/>
                        </wpg:cNvGrpSpPr>
                        <wpg:grpSpPr bwMode="auto">
                          <a:xfrm>
                            <a:off x="6901" y="20530"/>
                            <a:ext cx="7423" cy="3375"/>
                            <a:chOff x="2499" y="5460"/>
                            <a:chExt cx="1169" cy="712"/>
                          </a:xfrm>
                        </wpg:grpSpPr>
                        <wps:wsp>
                          <wps:cNvPr id="158"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52" name="Rectangle 128"/>
                        <wps:cNvSpPr>
                          <a:spLocks noChangeArrowheads="1"/>
                        </wps:cNvSpPr>
                        <wps:spPr bwMode="auto">
                          <a:xfrm>
                            <a:off x="8194" y="20528"/>
                            <a:ext cx="4573"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Decreasing</w:t>
                              </w:r>
                            </w:p>
                            <w:p w:rsidR="00787BFD" w:rsidRDefault="00787BFD" w:rsidP="00BA7A09"/>
                          </w:txbxContent>
                        </wps:txbx>
                        <wps:bodyPr rot="0" vert="horz" wrap="none" lIns="0" tIns="0" rIns="0" bIns="0" anchor="t" anchorCtr="0" upright="1">
                          <a:spAutoFit/>
                        </wps:bodyPr>
                      </wps:wsp>
                      <wps:wsp>
                        <wps:cNvPr id="353" name="Rectangle 129"/>
                        <wps:cNvSpPr>
                          <a:spLocks noChangeArrowheads="1"/>
                        </wps:cNvSpPr>
                        <wps:spPr bwMode="auto">
                          <a:xfrm>
                            <a:off x="7852" y="21652"/>
                            <a:ext cx="6204" cy="1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364165" w:rsidRDefault="00787BFD" w:rsidP="00BA7A09">
                              <w:pPr>
                                <w:rPr>
                                  <w:sz w:val="16"/>
                                </w:rPr>
                              </w:pPr>
                              <w:r w:rsidRPr="00364165">
                                <w:rPr>
                                  <w:sz w:val="16"/>
                                </w:rPr>
                                <w:t>Consumption</w:t>
                              </w:r>
                            </w:p>
                          </w:txbxContent>
                        </wps:txbx>
                        <wps:bodyPr rot="0" vert="horz" wrap="square" lIns="0" tIns="0" rIns="0" bIns="0" anchor="t" anchorCtr="0" upright="1">
                          <a:spAutoFit/>
                        </wps:bodyPr>
                      </wps:wsp>
                      <wps:wsp>
                        <wps:cNvPr id="354"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55" name="Freeform 131"/>
                        <wps:cNvSpPr>
                          <a:spLocks noEditPoints="1"/>
                        </wps:cNvSpPr>
                        <wps:spPr bwMode="auto">
                          <a:xfrm>
                            <a:off x="6297" y="9316"/>
                            <a:ext cx="8579" cy="5290"/>
                          </a:xfrm>
                          <a:custGeom>
                            <a:avLst/>
                            <a:gdLst>
                              <a:gd name="T0" fmla="*/ 14124 w 11009"/>
                              <a:gd name="T1" fmla="*/ 242486 h 6743"/>
                              <a:gd name="T2" fmla="*/ 16668 w 11009"/>
                              <a:gd name="T3" fmla="*/ 246805 h 6743"/>
                              <a:gd name="T4" fmla="*/ 701 w 11009"/>
                              <a:gd name="T5" fmla="*/ 253850 h 6743"/>
                              <a:gd name="T6" fmla="*/ 30903 w 11009"/>
                              <a:gd name="T7" fmla="*/ 231958 h 6743"/>
                              <a:gd name="T8" fmla="*/ 46870 w 11009"/>
                              <a:gd name="T9" fmla="*/ 224912 h 6743"/>
                              <a:gd name="T10" fmla="*/ 33447 w 11009"/>
                              <a:gd name="T11" fmla="*/ 236275 h 6743"/>
                              <a:gd name="T12" fmla="*/ 30903 w 11009"/>
                              <a:gd name="T13" fmla="*/ 231958 h 6743"/>
                              <a:gd name="T14" fmla="*/ 72867 w 11009"/>
                              <a:gd name="T15" fmla="*/ 205671 h 6743"/>
                              <a:gd name="T16" fmla="*/ 75449 w 11009"/>
                              <a:gd name="T17" fmla="*/ 209989 h 6743"/>
                              <a:gd name="T18" fmla="*/ 59482 w 11009"/>
                              <a:gd name="T19" fmla="*/ 217034 h 6743"/>
                              <a:gd name="T20" fmla="*/ 89683 w 11009"/>
                              <a:gd name="T21" fmla="*/ 195178 h 6743"/>
                              <a:gd name="T22" fmla="*/ 105651 w 11009"/>
                              <a:gd name="T23" fmla="*/ 188096 h 6743"/>
                              <a:gd name="T24" fmla="*/ 92228 w 11009"/>
                              <a:gd name="T25" fmla="*/ 199460 h 6743"/>
                              <a:gd name="T26" fmla="*/ 89683 w 11009"/>
                              <a:gd name="T27" fmla="*/ 195178 h 6743"/>
                              <a:gd name="T28" fmla="*/ 131648 w 11009"/>
                              <a:gd name="T29" fmla="*/ 168855 h 6743"/>
                              <a:gd name="T30" fmla="*/ 134230 w 11009"/>
                              <a:gd name="T31" fmla="*/ 173173 h 6743"/>
                              <a:gd name="T32" fmla="*/ 118225 w 11009"/>
                              <a:gd name="T33" fmla="*/ 180218 h 6743"/>
                              <a:gd name="T34" fmla="*/ 148427 w 11009"/>
                              <a:gd name="T35" fmla="*/ 158363 h 6743"/>
                              <a:gd name="T36" fmla="*/ 164431 w 11009"/>
                              <a:gd name="T37" fmla="*/ 151318 h 6743"/>
                              <a:gd name="T38" fmla="*/ 151008 w 11009"/>
                              <a:gd name="T39" fmla="*/ 162681 h 6743"/>
                              <a:gd name="T40" fmla="*/ 148427 w 11009"/>
                              <a:gd name="T41" fmla="*/ 158363 h 6743"/>
                              <a:gd name="T42" fmla="*/ 190430 w 11009"/>
                              <a:gd name="T43" fmla="*/ 132076 h 6743"/>
                              <a:gd name="T44" fmla="*/ 192974 w 11009"/>
                              <a:gd name="T45" fmla="*/ 136356 h 6743"/>
                              <a:gd name="T46" fmla="*/ 177007 w 11009"/>
                              <a:gd name="T47" fmla="*/ 143401 h 6743"/>
                              <a:gd name="T48" fmla="*/ 207208 w 11009"/>
                              <a:gd name="T49" fmla="*/ 121547 h 6743"/>
                              <a:gd name="T50" fmla="*/ 223176 w 11009"/>
                              <a:gd name="T51" fmla="*/ 114502 h 6743"/>
                              <a:gd name="T52" fmla="*/ 209790 w 11009"/>
                              <a:gd name="T53" fmla="*/ 125864 h 6743"/>
                              <a:gd name="T54" fmla="*/ 207208 w 11009"/>
                              <a:gd name="T55" fmla="*/ 121547 h 6743"/>
                              <a:gd name="T56" fmla="*/ 249210 w 11009"/>
                              <a:gd name="T57" fmla="*/ 95260 h 6743"/>
                              <a:gd name="T58" fmla="*/ 251755 w 11009"/>
                              <a:gd name="T59" fmla="*/ 99578 h 6743"/>
                              <a:gd name="T60" fmla="*/ 235787 w 11009"/>
                              <a:gd name="T61" fmla="*/ 106623 h 6743"/>
                              <a:gd name="T62" fmla="*/ 265989 w 11009"/>
                              <a:gd name="T63" fmla="*/ 84731 h 6743"/>
                              <a:gd name="T64" fmla="*/ 281956 w 11009"/>
                              <a:gd name="T65" fmla="*/ 77685 h 6743"/>
                              <a:gd name="T66" fmla="*/ 268533 w 11009"/>
                              <a:gd name="T67" fmla="*/ 89048 h 6743"/>
                              <a:gd name="T68" fmla="*/ 265989 w 11009"/>
                              <a:gd name="T69" fmla="*/ 84731 h 6743"/>
                              <a:gd name="T70" fmla="*/ 307954 w 11009"/>
                              <a:gd name="T71" fmla="*/ 58444 h 6743"/>
                              <a:gd name="T72" fmla="*/ 310536 w 11009"/>
                              <a:gd name="T73" fmla="*/ 62761 h 6743"/>
                              <a:gd name="T74" fmla="*/ 294568 w 11009"/>
                              <a:gd name="T75" fmla="*/ 69807 h 6743"/>
                              <a:gd name="T76" fmla="*/ 324770 w 11009"/>
                              <a:gd name="T77" fmla="*/ 47914 h 6743"/>
                              <a:gd name="T78" fmla="*/ 340737 w 11009"/>
                              <a:gd name="T79" fmla="*/ 40869 h 6743"/>
                              <a:gd name="T80" fmla="*/ 327314 w 11009"/>
                              <a:gd name="T81" fmla="*/ 52232 h 6743"/>
                              <a:gd name="T82" fmla="*/ 324770 w 11009"/>
                              <a:gd name="T83" fmla="*/ 47914 h 6743"/>
                              <a:gd name="T84" fmla="*/ 366735 w 11009"/>
                              <a:gd name="T85" fmla="*/ 21628 h 6743"/>
                              <a:gd name="T86" fmla="*/ 369317 w 11009"/>
                              <a:gd name="T87" fmla="*/ 25946 h 6743"/>
                              <a:gd name="T88" fmla="*/ 353312 w 11009"/>
                              <a:gd name="T89" fmla="*/ 32991 h 6743"/>
                              <a:gd name="T90" fmla="*/ 383513 w 11009"/>
                              <a:gd name="T91" fmla="*/ 11135 h 6743"/>
                              <a:gd name="T92" fmla="*/ 387091 w 11009"/>
                              <a:gd name="T93" fmla="*/ 11855 h 6743"/>
                              <a:gd name="T94" fmla="*/ 386095 w 11009"/>
                              <a:gd name="T95" fmla="*/ 15416 h 6743"/>
                              <a:gd name="T96" fmla="*/ 383513 w 11009"/>
                              <a:gd name="T97" fmla="*/ 11135 h 6743"/>
                              <a:gd name="T98" fmla="*/ 405971 w 11009"/>
                              <a:gd name="T99" fmla="*/ 0 h 6743"/>
                              <a:gd name="T100" fmla="*/ 373114 w 11009"/>
                              <a:gd name="T101" fmla="*/ 284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56" name="Freeform 132"/>
                        <wps:cNvSpPr>
                          <a:spLocks noEditPoints="1"/>
                        </wps:cNvSpPr>
                        <wps:spPr bwMode="auto">
                          <a:xfrm>
                            <a:off x="6383" y="14578"/>
                            <a:ext cx="8592" cy="4794"/>
                          </a:xfrm>
                          <a:custGeom>
                            <a:avLst/>
                            <a:gdLst>
                              <a:gd name="T0" fmla="*/ 16769 w 11009"/>
                              <a:gd name="T1" fmla="*/ 5770 h 6759"/>
                              <a:gd name="T2" fmla="*/ 14172 w 11009"/>
                              <a:gd name="T3" fmla="*/ 8656 h 6759"/>
                              <a:gd name="T4" fmla="*/ 705 w 11009"/>
                              <a:gd name="T5" fmla="*/ 1038 h 6759"/>
                              <a:gd name="T6" fmla="*/ 33649 w 11009"/>
                              <a:gd name="T7" fmla="*/ 12807 h 6759"/>
                              <a:gd name="T8" fmla="*/ 47116 w 11009"/>
                              <a:gd name="T9" fmla="*/ 20400 h 6759"/>
                              <a:gd name="T10" fmla="*/ 31052 w 11009"/>
                              <a:gd name="T11" fmla="*/ 15692 h 6759"/>
                              <a:gd name="T12" fmla="*/ 33649 w 11009"/>
                              <a:gd name="T13" fmla="*/ 12807 h 6759"/>
                              <a:gd name="T14" fmla="*/ 75868 w 11009"/>
                              <a:gd name="T15" fmla="*/ 30397 h 6759"/>
                              <a:gd name="T16" fmla="*/ 73270 w 11009"/>
                              <a:gd name="T17" fmla="*/ 33282 h 6759"/>
                              <a:gd name="T18" fmla="*/ 59803 w 11009"/>
                              <a:gd name="T19" fmla="*/ 25689 h 6759"/>
                              <a:gd name="T20" fmla="*/ 92748 w 11009"/>
                              <a:gd name="T21" fmla="*/ 37458 h 6759"/>
                              <a:gd name="T22" fmla="*/ 106215 w 11009"/>
                              <a:gd name="T23" fmla="*/ 45051 h 6759"/>
                              <a:gd name="T24" fmla="*/ 90151 w 11009"/>
                              <a:gd name="T25" fmla="*/ 40318 h 6759"/>
                              <a:gd name="T26" fmla="*/ 92748 w 11009"/>
                              <a:gd name="T27" fmla="*/ 37458 h 6759"/>
                              <a:gd name="T28" fmla="*/ 134929 w 11009"/>
                              <a:gd name="T29" fmla="*/ 55048 h 6759"/>
                              <a:gd name="T30" fmla="*/ 132369 w 11009"/>
                              <a:gd name="T31" fmla="*/ 57934 h 6759"/>
                              <a:gd name="T32" fmla="*/ 118865 w 11009"/>
                              <a:gd name="T33" fmla="*/ 50316 h 6759"/>
                              <a:gd name="T34" fmla="*/ 151809 w 11009"/>
                              <a:gd name="T35" fmla="*/ 62085 h 6759"/>
                              <a:gd name="T36" fmla="*/ 165313 w 11009"/>
                              <a:gd name="T37" fmla="*/ 69677 h 6759"/>
                              <a:gd name="T38" fmla="*/ 149250 w 11009"/>
                              <a:gd name="T39" fmla="*/ 64970 h 6759"/>
                              <a:gd name="T40" fmla="*/ 151809 w 11009"/>
                              <a:gd name="T41" fmla="*/ 62085 h 6759"/>
                              <a:gd name="T42" fmla="*/ 194028 w 11009"/>
                              <a:gd name="T43" fmla="*/ 79700 h 6759"/>
                              <a:gd name="T44" fmla="*/ 191431 w 11009"/>
                              <a:gd name="T45" fmla="*/ 82560 h 6759"/>
                              <a:gd name="T46" fmla="*/ 177963 w 11009"/>
                              <a:gd name="T47" fmla="*/ 74967 h 6759"/>
                              <a:gd name="T48" fmla="*/ 210909 w 11009"/>
                              <a:gd name="T49" fmla="*/ 86736 h 6759"/>
                              <a:gd name="T50" fmla="*/ 224375 w 11009"/>
                              <a:gd name="T51" fmla="*/ 94329 h 6759"/>
                              <a:gd name="T52" fmla="*/ 208311 w 11009"/>
                              <a:gd name="T53" fmla="*/ 89596 h 6759"/>
                              <a:gd name="T54" fmla="*/ 210909 w 11009"/>
                              <a:gd name="T55" fmla="*/ 86736 h 6759"/>
                              <a:gd name="T56" fmla="*/ 253126 w 11009"/>
                              <a:gd name="T57" fmla="*/ 104326 h 6759"/>
                              <a:gd name="T58" fmla="*/ 250530 w 11009"/>
                              <a:gd name="T59" fmla="*/ 107211 h 6759"/>
                              <a:gd name="T60" fmla="*/ 237062 w 11009"/>
                              <a:gd name="T61" fmla="*/ 99619 h 6759"/>
                              <a:gd name="T62" fmla="*/ 270007 w 11009"/>
                              <a:gd name="T63" fmla="*/ 111362 h 6759"/>
                              <a:gd name="T64" fmla="*/ 283474 w 11009"/>
                              <a:gd name="T65" fmla="*/ 118980 h 6759"/>
                              <a:gd name="T66" fmla="*/ 267410 w 11009"/>
                              <a:gd name="T67" fmla="*/ 114247 h 6759"/>
                              <a:gd name="T68" fmla="*/ 270007 w 11009"/>
                              <a:gd name="T69" fmla="*/ 111362 h 6759"/>
                              <a:gd name="T70" fmla="*/ 312189 w 11009"/>
                              <a:gd name="T71" fmla="*/ 128978 h 6759"/>
                              <a:gd name="T72" fmla="*/ 309629 w 11009"/>
                              <a:gd name="T73" fmla="*/ 131837 h 6759"/>
                              <a:gd name="T74" fmla="*/ 296125 w 11009"/>
                              <a:gd name="T75" fmla="*/ 124245 h 6759"/>
                              <a:gd name="T76" fmla="*/ 329069 w 11009"/>
                              <a:gd name="T77" fmla="*/ 136014 h 6759"/>
                              <a:gd name="T78" fmla="*/ 342573 w 11009"/>
                              <a:gd name="T79" fmla="*/ 143607 h 6759"/>
                              <a:gd name="T80" fmla="*/ 326508 w 11009"/>
                              <a:gd name="T81" fmla="*/ 138899 h 6759"/>
                              <a:gd name="T82" fmla="*/ 329069 w 11009"/>
                              <a:gd name="T83" fmla="*/ 136014 h 6759"/>
                              <a:gd name="T84" fmla="*/ 371287 w 11009"/>
                              <a:gd name="T85" fmla="*/ 153604 h 6759"/>
                              <a:gd name="T86" fmla="*/ 368690 w 11009"/>
                              <a:gd name="T87" fmla="*/ 156490 h 6759"/>
                              <a:gd name="T88" fmla="*/ 355223 w 11009"/>
                              <a:gd name="T89" fmla="*/ 148896 h 6759"/>
                              <a:gd name="T90" fmla="*/ 388167 w 11009"/>
                              <a:gd name="T91" fmla="*/ 160640 h 6759"/>
                              <a:gd name="T92" fmla="*/ 389429 w 11009"/>
                              <a:gd name="T93" fmla="*/ 163170 h 6759"/>
                              <a:gd name="T94" fmla="*/ 385571 w 11009"/>
                              <a:gd name="T95" fmla="*/ 163525 h 6759"/>
                              <a:gd name="T96" fmla="*/ 388167 w 11009"/>
                              <a:gd name="T97" fmla="*/ 160640 h 6759"/>
                              <a:gd name="T98" fmla="*/ 408424 w 11009"/>
                              <a:gd name="T99" fmla="*/ 171068 h 6759"/>
                              <a:gd name="T100" fmla="*/ 390838 w 11009"/>
                              <a:gd name="T101" fmla="*/ 151883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57" name="Freeform 133"/>
                        <wps:cNvSpPr>
                          <a:spLocks noEditPoints="1"/>
                        </wps:cNvSpPr>
                        <wps:spPr bwMode="auto">
                          <a:xfrm>
                            <a:off x="10955" y="14578"/>
                            <a:ext cx="654" cy="2305"/>
                          </a:xfrm>
                          <a:custGeom>
                            <a:avLst/>
                            <a:gdLst>
                              <a:gd name="T0" fmla="*/ 8652 w 836"/>
                              <a:gd name="T1" fmla="*/ 3740 h 3251"/>
                              <a:gd name="T2" fmla="*/ 13334 w 836"/>
                              <a:gd name="T3" fmla="*/ 9047 h 3251"/>
                              <a:gd name="T4" fmla="*/ 18353 w 836"/>
                              <a:gd name="T5" fmla="*/ 14986 h 3251"/>
                              <a:gd name="T6" fmla="*/ 25320 w 836"/>
                              <a:gd name="T7" fmla="*/ 24564 h 3251"/>
                              <a:gd name="T8" fmla="*/ 28916 w 836"/>
                              <a:gd name="T9" fmla="*/ 31008 h 3251"/>
                              <a:gd name="T10" fmla="*/ 31013 w 836"/>
                              <a:gd name="T11" fmla="*/ 37250 h 3251"/>
                              <a:gd name="T12" fmla="*/ 31050 w 836"/>
                              <a:gd name="T13" fmla="*/ 43239 h 3251"/>
                              <a:gd name="T14" fmla="*/ 29103 w 836"/>
                              <a:gd name="T15" fmla="*/ 49481 h 3251"/>
                              <a:gd name="T16" fmla="*/ 25732 w 836"/>
                              <a:gd name="T17" fmla="*/ 55899 h 3251"/>
                              <a:gd name="T18" fmla="*/ 18953 w 836"/>
                              <a:gd name="T19" fmla="*/ 65452 h 3251"/>
                              <a:gd name="T20" fmla="*/ 11612 w 836"/>
                              <a:gd name="T21" fmla="*/ 74424 h 3251"/>
                              <a:gd name="T22" fmla="*/ 7192 w 836"/>
                              <a:gd name="T23" fmla="*/ 79705 h 3251"/>
                              <a:gd name="T24" fmla="*/ 3446 w 836"/>
                              <a:gd name="T25" fmla="*/ 80792 h 3251"/>
                              <a:gd name="T26" fmla="*/ 2810 w 836"/>
                              <a:gd name="T27" fmla="*/ 78062 h 3251"/>
                              <a:gd name="T28" fmla="*/ 7267 w 836"/>
                              <a:gd name="T29" fmla="*/ 72781 h 3251"/>
                              <a:gd name="T30" fmla="*/ 14495 w 836"/>
                              <a:gd name="T31" fmla="*/ 63961 h 3251"/>
                              <a:gd name="T32" fmla="*/ 21050 w 836"/>
                              <a:gd name="T33" fmla="*/ 54661 h 3251"/>
                              <a:gd name="T34" fmla="*/ 24272 w 836"/>
                              <a:gd name="T35" fmla="*/ 48647 h 3251"/>
                              <a:gd name="T36" fmla="*/ 26069 w 836"/>
                              <a:gd name="T37" fmla="*/ 43012 h 3251"/>
                              <a:gd name="T38" fmla="*/ 26107 w 836"/>
                              <a:gd name="T39" fmla="*/ 37831 h 3251"/>
                              <a:gd name="T40" fmla="*/ 24196 w 836"/>
                              <a:gd name="T41" fmla="*/ 32094 h 3251"/>
                              <a:gd name="T42" fmla="*/ 20788 w 836"/>
                              <a:gd name="T43" fmla="*/ 25953 h 3251"/>
                              <a:gd name="T44" fmla="*/ 13971 w 836"/>
                              <a:gd name="T45" fmla="*/ 16628 h 3251"/>
                              <a:gd name="T46" fmla="*/ 9027 w 836"/>
                              <a:gd name="T47" fmla="*/ 10740 h 3251"/>
                              <a:gd name="T48" fmla="*/ 4345 w 836"/>
                              <a:gd name="T49" fmla="*/ 5433 h 3251"/>
                              <a:gd name="T50" fmla="*/ 3633 w 836"/>
                              <a:gd name="T51" fmla="*/ 1339 h 3251"/>
                              <a:gd name="T52" fmla="*/ 1123 w 836"/>
                              <a:gd name="T53" fmla="*/ 18549 h 3251"/>
                              <a:gd name="T54" fmla="*/ 26706 w 836"/>
                              <a:gd name="T55" fmla="*/ 9047 h 3251"/>
                              <a:gd name="T56" fmla="*/ 24272 w 836"/>
                              <a:gd name="T57" fmla="*/ 11978 h 3251"/>
                              <a:gd name="T58" fmla="*/ 7417 w 836"/>
                              <a:gd name="T59" fmla="*/ 2881 h 3251"/>
                              <a:gd name="T60" fmla="*/ 3484 w 836"/>
                              <a:gd name="T61" fmla="*/ 20343 h 3251"/>
                              <a:gd name="T62" fmla="*/ 26144 w 836"/>
                              <a:gd name="T63" fmla="*/ 72604 h 3251"/>
                              <a:gd name="T64" fmla="*/ 113 w 836"/>
                              <a:gd name="T65" fmla="*/ 63632 h 3251"/>
                              <a:gd name="T66" fmla="*/ 5094 w 836"/>
                              <a:gd name="T67" fmla="*/ 63355 h 3251"/>
                              <a:gd name="T68" fmla="*/ 3371 w 836"/>
                              <a:gd name="T69" fmla="*/ 77886 h 3251"/>
                              <a:gd name="T70" fmla="*/ 26968 w 836"/>
                              <a:gd name="T71" fmla="*/ 70279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58" name="Rectangle 134"/>
                        <wps:cNvSpPr>
                          <a:spLocks noChangeArrowheads="1"/>
                        </wps:cNvSpPr>
                        <wps:spPr bwMode="auto">
                          <a:xfrm>
                            <a:off x="11992" y="14922"/>
                            <a:ext cx="2730"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Ramp</w:t>
                              </w:r>
                            </w:p>
                          </w:txbxContent>
                        </wps:txbx>
                        <wps:bodyPr rot="0" vert="horz" wrap="none" lIns="0" tIns="0" rIns="0" bIns="0" anchor="t" anchorCtr="0" upright="1">
                          <a:spAutoFit/>
                        </wps:bodyPr>
                      </wps:wsp>
                      <wps:wsp>
                        <wps:cNvPr id="359" name="Rectangle 135"/>
                        <wps:cNvSpPr>
                          <a:spLocks noChangeArrowheads="1"/>
                        </wps:cNvSpPr>
                        <wps:spPr bwMode="auto">
                          <a:xfrm>
                            <a:off x="12335" y="16128"/>
                            <a:ext cx="264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Rate</w:t>
                              </w:r>
                            </w:p>
                          </w:txbxContent>
                        </wps:txbx>
                        <wps:bodyPr rot="0" vert="horz" wrap="square" lIns="0" tIns="0" rIns="0" bIns="0" anchor="t" anchorCtr="0" upright="1">
                          <a:spAutoFit/>
                        </wps:bodyPr>
                      </wps:wsp>
                      <wps:wsp>
                        <wps:cNvPr id="360" name="Freeform 139"/>
                        <wps:cNvSpPr>
                          <a:spLocks noEditPoints="1"/>
                        </wps:cNvSpPr>
                        <wps:spPr bwMode="auto">
                          <a:xfrm>
                            <a:off x="6814" y="27777"/>
                            <a:ext cx="7341" cy="565"/>
                          </a:xfrm>
                          <a:custGeom>
                            <a:avLst/>
                            <a:gdLst>
                              <a:gd name="T0" fmla="*/ 197254 w 4709"/>
                              <a:gd name="T1" fmla="*/ 66098 h 400"/>
                              <a:gd name="T2" fmla="*/ 2583811 w 4709"/>
                              <a:gd name="T3" fmla="*/ 66098 h 400"/>
                              <a:gd name="T4" fmla="*/ 2603891 w 4709"/>
                              <a:gd name="T5" fmla="*/ 79635 h 400"/>
                              <a:gd name="T6" fmla="*/ 2583811 w 4709"/>
                              <a:gd name="T7" fmla="*/ 92774 h 400"/>
                              <a:gd name="T8" fmla="*/ 197254 w 4709"/>
                              <a:gd name="T9" fmla="*/ 92774 h 400"/>
                              <a:gd name="T10" fmla="*/ 177174 w 4709"/>
                              <a:gd name="T11" fmla="*/ 79635 h 400"/>
                              <a:gd name="T12" fmla="*/ 197254 w 4709"/>
                              <a:gd name="T13" fmla="*/ 66098 h 400"/>
                              <a:gd name="T14" fmla="*/ 236236 w 4709"/>
                              <a:gd name="T15" fmla="*/ 159268 h 400"/>
                              <a:gd name="T16" fmla="*/ 0 w 4709"/>
                              <a:gd name="T17" fmla="*/ 79635 h 400"/>
                              <a:gd name="T18" fmla="*/ 236236 w 4709"/>
                              <a:gd name="T19" fmla="*/ 0 h 400"/>
                              <a:gd name="T20" fmla="*/ 236236 w 4709"/>
                              <a:gd name="T21" fmla="*/ 159268 h 400"/>
                              <a:gd name="T22" fmla="*/ 2544830 w 4709"/>
                              <a:gd name="T23" fmla="*/ 0 h 400"/>
                              <a:gd name="T24" fmla="*/ 2781065 w 4709"/>
                              <a:gd name="T25" fmla="*/ 79635 h 400"/>
                              <a:gd name="T26" fmla="*/ 2544830 w 4709"/>
                              <a:gd name="T27" fmla="*/ 159268 h 400"/>
                              <a:gd name="T28" fmla="*/ 254483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61" name="Freeform 140"/>
                        <wps:cNvSpPr>
                          <a:spLocks noEditPoints="1"/>
                        </wps:cNvSpPr>
                        <wps:spPr bwMode="auto">
                          <a:xfrm>
                            <a:off x="25361" y="5520"/>
                            <a:ext cx="29520" cy="18390"/>
                          </a:xfrm>
                          <a:custGeom>
                            <a:avLst/>
                            <a:gdLst>
                              <a:gd name="T0" fmla="*/ 718698733 w 4649"/>
                              <a:gd name="T1" fmla="*/ 1676933 h 2943"/>
                              <a:gd name="T2" fmla="*/ 678707699 w 4649"/>
                              <a:gd name="T3" fmla="*/ 1676933 h 2943"/>
                              <a:gd name="T4" fmla="*/ 638716900 w 4649"/>
                              <a:gd name="T5" fmla="*/ 1676933 h 2943"/>
                              <a:gd name="T6" fmla="*/ 598888470 w 4649"/>
                              <a:gd name="T7" fmla="*/ 1676933 h 2943"/>
                              <a:gd name="T8" fmla="*/ 558897677 w 4649"/>
                              <a:gd name="T9" fmla="*/ 1676933 h 2943"/>
                              <a:gd name="T10" fmla="*/ 518906675 w 4649"/>
                              <a:gd name="T11" fmla="*/ 1676933 h 2943"/>
                              <a:gd name="T12" fmla="*/ 478915640 w 4649"/>
                              <a:gd name="T13" fmla="*/ 1676933 h 2943"/>
                              <a:gd name="T14" fmla="*/ 439087452 w 4649"/>
                              <a:gd name="T15" fmla="*/ 1676933 h 2943"/>
                              <a:gd name="T16" fmla="*/ 399096411 w 4649"/>
                              <a:gd name="T17" fmla="*/ 1676933 h 2943"/>
                              <a:gd name="T18" fmla="*/ 359105619 w 4649"/>
                              <a:gd name="T19" fmla="*/ 1676933 h 2943"/>
                              <a:gd name="T20" fmla="*/ 319114616 w 4649"/>
                              <a:gd name="T21" fmla="*/ 1676933 h 2943"/>
                              <a:gd name="T22" fmla="*/ 279286148 w 4649"/>
                              <a:gd name="T23" fmla="*/ 1676933 h 2943"/>
                              <a:gd name="T24" fmla="*/ 239295355 w 4649"/>
                              <a:gd name="T25" fmla="*/ 1676933 h 2943"/>
                              <a:gd name="T26" fmla="*/ 199304353 w 4649"/>
                              <a:gd name="T27" fmla="*/ 1676933 h 2943"/>
                              <a:gd name="T28" fmla="*/ 159313319 w 4649"/>
                              <a:gd name="T29" fmla="*/ 1676933 h 2943"/>
                              <a:gd name="T30" fmla="*/ 119485130 w 4649"/>
                              <a:gd name="T31" fmla="*/ 1676933 h 2943"/>
                              <a:gd name="T32" fmla="*/ 79494090 w 4649"/>
                              <a:gd name="T33" fmla="*/ 1676933 h 2943"/>
                              <a:gd name="T34" fmla="*/ 39503297 w 4649"/>
                              <a:gd name="T35" fmla="*/ 1676933 h 2943"/>
                              <a:gd name="T36" fmla="*/ 1950854 w 4649"/>
                              <a:gd name="T37" fmla="*/ 1981927 h 2943"/>
                              <a:gd name="T38" fmla="*/ 1950854 w 4649"/>
                              <a:gd name="T39" fmla="*/ 36742164 h 2943"/>
                              <a:gd name="T40" fmla="*/ 1950854 w 4649"/>
                              <a:gd name="T41" fmla="*/ 71349882 h 2943"/>
                              <a:gd name="T42" fmla="*/ 1950854 w 4649"/>
                              <a:gd name="T43" fmla="*/ 105957875 h 2943"/>
                              <a:gd name="T44" fmla="*/ 1950854 w 4649"/>
                              <a:gd name="T45" fmla="*/ 140718112 h 2943"/>
                              <a:gd name="T46" fmla="*/ 1950854 w 4649"/>
                              <a:gd name="T47" fmla="*/ 175325836 h 2943"/>
                              <a:gd name="T48" fmla="*/ 1950854 w 4649"/>
                              <a:gd name="T49" fmla="*/ 210086067 h 2943"/>
                              <a:gd name="T50" fmla="*/ 1950854 w 4649"/>
                              <a:gd name="T51" fmla="*/ 244694022 h 2943"/>
                              <a:gd name="T52" fmla="*/ 1950854 w 4649"/>
                              <a:gd name="T53" fmla="*/ 279301746 h 2943"/>
                              <a:gd name="T54" fmla="*/ 1950854 w 4649"/>
                              <a:gd name="T55" fmla="*/ 314061983 h 2943"/>
                              <a:gd name="T56" fmla="*/ 1950854 w 4649"/>
                              <a:gd name="T57" fmla="*/ 348669701 h 2943"/>
                              <a:gd name="T58" fmla="*/ 1950854 w 4649"/>
                              <a:gd name="T59" fmla="*/ 383277694 h 2943"/>
                              <a:gd name="T60" fmla="*/ 1950854 w 4649"/>
                              <a:gd name="T61" fmla="*/ 418037931 h 2943"/>
                              <a:gd name="T62" fmla="*/ 6665151 w 4649"/>
                              <a:gd name="T63" fmla="*/ 446852311 h 2943"/>
                              <a:gd name="T64" fmla="*/ 46493625 w 4649"/>
                              <a:gd name="T65" fmla="*/ 446852311 h 2943"/>
                              <a:gd name="T66" fmla="*/ 86484418 w 4649"/>
                              <a:gd name="T67" fmla="*/ 446852311 h 2943"/>
                              <a:gd name="T68" fmla="*/ 126475414 w 4649"/>
                              <a:gd name="T69" fmla="*/ 446852311 h 2943"/>
                              <a:gd name="T70" fmla="*/ 166466214 w 4649"/>
                              <a:gd name="T71" fmla="*/ 446852311 h 2943"/>
                              <a:gd name="T72" fmla="*/ 206294643 w 4649"/>
                              <a:gd name="T73" fmla="*/ 446852311 h 2943"/>
                              <a:gd name="T74" fmla="*/ 246285684 w 4649"/>
                              <a:gd name="T75" fmla="*/ 446852311 h 2943"/>
                              <a:gd name="T76" fmla="*/ 286276477 w 4649"/>
                              <a:gd name="T77" fmla="*/ 446852311 h 2943"/>
                              <a:gd name="T78" fmla="*/ 326267473 w 4649"/>
                              <a:gd name="T79" fmla="*/ 446852311 h 2943"/>
                              <a:gd name="T80" fmla="*/ 366095706 w 4649"/>
                              <a:gd name="T81" fmla="*/ 446852311 h 2943"/>
                              <a:gd name="T82" fmla="*/ 406086702 w 4649"/>
                              <a:gd name="T83" fmla="*/ 446852311 h 2943"/>
                              <a:gd name="T84" fmla="*/ 446077736 w 4649"/>
                              <a:gd name="T85" fmla="*/ 446852311 h 2943"/>
                              <a:gd name="T86" fmla="*/ 486068535 w 4649"/>
                              <a:gd name="T87" fmla="*/ 446852311 h 2943"/>
                              <a:gd name="T88" fmla="*/ 525896965 w 4649"/>
                              <a:gd name="T89" fmla="*/ 446852311 h 2943"/>
                              <a:gd name="T90" fmla="*/ 565887758 w 4649"/>
                              <a:gd name="T91" fmla="*/ 446852311 h 2943"/>
                              <a:gd name="T92" fmla="*/ 605878760 w 4649"/>
                              <a:gd name="T93" fmla="*/ 446852311 h 2943"/>
                              <a:gd name="T94" fmla="*/ 645869794 w 4649"/>
                              <a:gd name="T95" fmla="*/ 446852311 h 2943"/>
                              <a:gd name="T96" fmla="*/ 685697983 w 4649"/>
                              <a:gd name="T97" fmla="*/ 446852311 h 2943"/>
                              <a:gd name="T98" fmla="*/ 725689023 w 4649"/>
                              <a:gd name="T99" fmla="*/ 446852311 h 2943"/>
                              <a:gd name="T100" fmla="*/ 753650013 w 4649"/>
                              <a:gd name="T101" fmla="*/ 436485132 h 2943"/>
                              <a:gd name="T102" fmla="*/ 753650013 w 4649"/>
                              <a:gd name="T103" fmla="*/ 401877414 h 2943"/>
                              <a:gd name="T104" fmla="*/ 753650013 w 4649"/>
                              <a:gd name="T105" fmla="*/ 367117177 h 2943"/>
                              <a:gd name="T106" fmla="*/ 753650013 w 4649"/>
                              <a:gd name="T107" fmla="*/ 332509459 h 2943"/>
                              <a:gd name="T108" fmla="*/ 753650013 w 4649"/>
                              <a:gd name="T109" fmla="*/ 297901466 h 2943"/>
                              <a:gd name="T110" fmla="*/ 753650013 w 4649"/>
                              <a:gd name="T111" fmla="*/ 263141229 h 2943"/>
                              <a:gd name="T112" fmla="*/ 753650013 w 4649"/>
                              <a:gd name="T113" fmla="*/ 228533505 h 2943"/>
                              <a:gd name="T114" fmla="*/ 753650013 w 4649"/>
                              <a:gd name="T115" fmla="*/ 193925787 h 2943"/>
                              <a:gd name="T116" fmla="*/ 753650013 w 4649"/>
                              <a:gd name="T117" fmla="*/ 159165313 h 2943"/>
                              <a:gd name="T118" fmla="*/ 753650013 w 4649"/>
                              <a:gd name="T119" fmla="*/ 124557595 h 2943"/>
                              <a:gd name="T120" fmla="*/ 753650013 w 4649"/>
                              <a:gd name="T121" fmla="*/ 89797358 h 2943"/>
                              <a:gd name="T122" fmla="*/ 753650013 w 4649"/>
                              <a:gd name="T123" fmla="*/ 55189640 h 2943"/>
                              <a:gd name="T124" fmla="*/ 753650013 w 4649"/>
                              <a:gd name="T125" fmla="*/ 20581647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62"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Ancillary Services Provided: Reg-Up, RRS</w:t>
                              </w:r>
                              <w:ins w:id="951" w:author="STEC" w:date="2018-09-18T14:39:00Z">
                                <w:r w:rsidR="00FA67E9">
                                  <w:rPr>
                                    <w:color w:val="000000"/>
                                    <w:sz w:val="16"/>
                                    <w:szCs w:val="16"/>
                                  </w:rPr>
                                  <w:t xml:space="preserve">, </w:t>
                                </w:r>
                              </w:ins>
                              <w:ins w:id="952" w:author="STEC" w:date="2018-07-27T13:01:00Z">
                                <w:r>
                                  <w:rPr>
                                    <w:color w:val="000000"/>
                                    <w:sz w:val="16"/>
                                    <w:szCs w:val="16"/>
                                  </w:rPr>
                                  <w:t>ECRS</w:t>
                                </w:r>
                              </w:ins>
                              <w:r>
                                <w:rPr>
                                  <w:color w:val="000000"/>
                                  <w:sz w:val="16"/>
                                  <w:szCs w:val="16"/>
                                </w:rPr>
                                <w:t>, Non-Spin</w:t>
                              </w:r>
                            </w:p>
                          </w:txbxContent>
                        </wps:txbx>
                        <wps:bodyPr rot="0" vert="horz" wrap="square" lIns="0" tIns="0" rIns="0" bIns="0" anchor="t" anchorCtr="0" upright="1">
                          <a:noAutofit/>
                        </wps:bodyPr>
                      </wps:wsp>
                      <wps:wsp>
                        <wps:cNvPr id="363"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8"/>
                                  <w:szCs w:val="18"/>
                                </w:rPr>
                                <w:t>HSL = MPC -</w:t>
                              </w:r>
                            </w:p>
                          </w:txbxContent>
                        </wps:txbx>
                        <wps:bodyPr rot="0" vert="horz" wrap="square" lIns="0" tIns="0" rIns="0" bIns="0" anchor="t" anchorCtr="0" upright="1">
                          <a:spAutoFit/>
                        </wps:bodyPr>
                      </wps:wsp>
                      <wps:wsp>
                        <wps:cNvPr id="364" name="Freeform 36"/>
                        <wps:cNvSpPr>
                          <a:spLocks noEditPoints="1"/>
                        </wps:cNvSpPr>
                        <wps:spPr bwMode="auto">
                          <a:xfrm>
                            <a:off x="16217" y="10437"/>
                            <a:ext cx="622" cy="8097"/>
                          </a:xfrm>
                          <a:custGeom>
                            <a:avLst/>
                            <a:gdLst>
                              <a:gd name="T0" fmla="*/ 136297 w 400"/>
                              <a:gd name="T1" fmla="*/ 878813 h 3575"/>
                              <a:gd name="T2" fmla="*/ 136297 w 400"/>
                              <a:gd name="T3" fmla="*/ 8530317 h 3575"/>
                              <a:gd name="T4" fmla="*/ 116994 w 400"/>
                              <a:gd name="T5" fmla="*/ 8617138 h 3575"/>
                              <a:gd name="T6" fmla="*/ 97688 w 400"/>
                              <a:gd name="T7" fmla="*/ 8530317 h 3575"/>
                              <a:gd name="T8" fmla="*/ 97688 w 400"/>
                              <a:gd name="T9" fmla="*/ 878813 h 3575"/>
                              <a:gd name="T10" fmla="*/ 116994 w 400"/>
                              <a:gd name="T11" fmla="*/ 789361 h 3575"/>
                              <a:gd name="T12" fmla="*/ 136297 w 400"/>
                              <a:gd name="T13" fmla="*/ 878813 h 3575"/>
                              <a:gd name="T14" fmla="*/ 0 w 400"/>
                              <a:gd name="T15" fmla="*/ 1052472 h 3575"/>
                              <a:gd name="T16" fmla="*/ 116994 w 400"/>
                              <a:gd name="T17" fmla="*/ 0 h 3575"/>
                              <a:gd name="T18" fmla="*/ 233987 w 400"/>
                              <a:gd name="T19" fmla="*/ 1052472 h 3575"/>
                              <a:gd name="T20" fmla="*/ 0 w 400"/>
                              <a:gd name="T21" fmla="*/ 1052472 h 3575"/>
                              <a:gd name="T22" fmla="*/ 233987 w 400"/>
                              <a:gd name="T23" fmla="*/ 8354034 h 3575"/>
                              <a:gd name="T24" fmla="*/ 116994 w 400"/>
                              <a:gd name="T25" fmla="*/ 9406503 h 3575"/>
                              <a:gd name="T26" fmla="*/ 0 w 400"/>
                              <a:gd name="T27" fmla="*/ 8354034 h 3575"/>
                              <a:gd name="T28" fmla="*/ 233987 w 400"/>
                              <a:gd name="T29" fmla="*/ 8354034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65"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366" name="Freeform 57"/>
                        <wps:cNvSpPr>
                          <a:spLocks noEditPoints="1"/>
                        </wps:cNvSpPr>
                        <wps:spPr bwMode="auto">
                          <a:xfrm flipH="1">
                            <a:off x="5881" y="1948"/>
                            <a:ext cx="977" cy="25334"/>
                          </a:xfrm>
                          <a:custGeom>
                            <a:avLst/>
                            <a:gdLst>
                              <a:gd name="T0" fmla="*/ 590687 w 400"/>
                              <a:gd name="T1" fmla="*/ 90157988 h 7691"/>
                              <a:gd name="T2" fmla="*/ 590687 w 400"/>
                              <a:gd name="T3" fmla="*/ 3920432 h 7691"/>
                              <a:gd name="T4" fmla="*/ 711674 w 400"/>
                              <a:gd name="T5" fmla="*/ 3531927 h 7691"/>
                              <a:gd name="T6" fmla="*/ 829104 w 400"/>
                              <a:gd name="T7" fmla="*/ 3920432 h 7691"/>
                              <a:gd name="T8" fmla="*/ 829104 w 400"/>
                              <a:gd name="T9" fmla="*/ 90157988 h 7691"/>
                              <a:gd name="T10" fmla="*/ 711674 w 400"/>
                              <a:gd name="T11" fmla="*/ 90546483 h 7691"/>
                              <a:gd name="T12" fmla="*/ 590687 w 400"/>
                              <a:gd name="T13" fmla="*/ 90157988 h 7691"/>
                              <a:gd name="T14" fmla="*/ 0 w 400"/>
                              <a:gd name="T15" fmla="*/ 4709229 h 7691"/>
                              <a:gd name="T16" fmla="*/ 711674 w 400"/>
                              <a:gd name="T17" fmla="*/ 0 h 7691"/>
                              <a:gd name="T18" fmla="*/ 1423340 w 400"/>
                              <a:gd name="T19" fmla="*/ 4709229 h 7691"/>
                              <a:gd name="T20" fmla="*/ 0 w 400"/>
                              <a:gd name="T21" fmla="*/ 470922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id="Group 145" o:spid="_x0000_s1171" style="position:absolute;margin-left:-1.25pt;margin-top:11.95pt;width:440.55pt;height:237.05pt;z-index:16;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">
                <v:line id="Line 4" o:spid="_x0000_s1172" style="position:absolute;visibility:visible;mso-wrap-style:square" from="46237,18115" to="46237,19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dihcQAAADcAAAADwAAAGRycy9kb3ducmV2LnhtbESPQWsCMRSE7wX/Q3hCbzWxC11djSJC&#10;wUstXb14e2yeu4ublzWJuv33TaHQ4zAz3zDL9WA7cScfWscaphMFgrhypuVaw/Hw/jIDESKywc4x&#10;afimAOvV6GmJhXEP/qJ7GWuRIBwK1NDE2BdShqohi2HieuLknZ23GJP0tTQeHwluO/mq1Ju02HJa&#10;aLCnbUPVpbxZDb7+6K95tu+C+jzNy/0mN5nzWj+Ph80CRKQh/of/2jujIVcZ/J5JR0C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J2KFxAAAANwAAAAPAAAAAAAAAAAA&#10;AAAAAKECAABkcnMvZG93bnJldi54bWxQSwUGAAAAAAQABAD5AAAAkgMAAAAA&#10;" strokeweight=".65pt">
                  <v:stroke endcap="round"/>
                </v:line>
                <v:rect id="Rectangle 13" o:spid="_x0000_s1173" style="position:absolute;left:50982;top:26396;width:322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787BFD" w:rsidRDefault="00787BFD" w:rsidP="00BA7A09">
                        <w:r>
                          <w:rPr>
                            <w:color w:val="000000"/>
                          </w:rPr>
                          <w:t>Time</w:t>
                        </w:r>
                      </w:p>
                    </w:txbxContent>
                  </v:textbox>
                </v:rect>
                <v:shape id="Freeform 12" o:spid="_x0000_s1174" style="position:absolute;left:629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9n9sMA&#10;AADbAAAADwAAAGRycy9kb3ducmV2LnhtbESP3YrCMBSE7wXfIRzBO01XYVmqUXYFRVxZ8ff60Bzb&#10;ss1JbWKtb28EwcthZr5hxtPGFKKmyuWWFXz0IxDEidU5pwoO+3nvC4TzyBoLy6TgTg6mk3ZrjLG2&#10;N95SvfOpCBB2MSrIvC9jKV2SkUHXtyVx8M62MuiDrFKpK7wFuCnkIIo+pcGcw0KGJc0ySv53V6Pg&#10;r1ifSvkjT2myWG02x/qyn/+iUt1O8z0C4anx7/CrvdQKhkN4fgk/QE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79n9sMAAADbAAAADwAAAAAAAAAAAAAAAACYAgAAZHJzL2Rv&#10;d25yZXYueG1sUEsFBgAAAAAEAAQA9QAAAIgDAAAAAA==&#10;" path="m,34r6512,l6512,68,,68,,34xm6493,r111,51l6493,102,6493,xe" fillcolor="black" strokeweight=".1pt">
                  <v:stroke joinstyle="bevel"/>
                  <v:path arrowok="t" o:connecttype="custom" o:connectlocs="0,32315697;2147483646,32315697;2147483646,64629908;0,64629908;0,32315697;2147483646,0;2147483646,48472940;2147483646,96945598;2147483646,0" o:connectangles="0,0,0,0,0,0,0,0,0"/>
                  <o:lock v:ext="edit" verticies="t"/>
                </v:shape>
                <v:rect id="Rectangle 17" o:spid="_x0000_s1175" style="position:absolute;left:-291;top:23270;width:6626;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KoY8MA&#10;AADbAAAADwAAAGRycy9kb3ducmV2LnhtbESPS4vCQBCE74L/YWjBm05cR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KoY8MAAADbAAAADwAAAAAAAAAAAAAAAACYAgAAZHJzL2Rv&#10;d25yZXYueG1sUEsFBgAAAAAEAAQA9QAAAIgDAAAAAA==&#10;" filled="f" stroked="f">
                  <v:textbox inset="0,0,0,0">
                    <w:txbxContent>
                      <w:p w:rsidR="00787BFD" w:rsidRDefault="00787BFD" w:rsidP="00BA7A09">
                        <w:r>
                          <w:rPr>
                            <w:color w:val="000000"/>
                            <w:sz w:val="18"/>
                            <w:szCs w:val="18"/>
                          </w:rPr>
                          <w:t>LSL = LPC -</w:t>
                        </w:r>
                      </w:p>
                    </w:txbxContent>
                  </v:textbox>
                </v:rect>
                <v:rect id="Rectangle 23" o:spid="_x0000_s1176" style="position:absolute;left:1647;top:18750;width:3893;height:1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ZZMMUA&#10;AADbAAAADwAAAGRycy9kb3ducmV2LnhtbESPQWvCQBSE74X+h+UVeim6UbHY1DUUIeBBENMe6u2R&#10;fc2mzb4N2a2J/npXEDwOM/MNs8wG24gjdb52rGAyTkAQl07XXCn4+sxHCxA+IGtsHJOCE3nIVo8P&#10;S0y163lPxyJUIkLYp6jAhNCmUvrSkEU/di1x9H5cZzFE2VVSd9hHuG3kNElepcWa44LBltaGyr/i&#10;3yrId9818VnuX94Wvfstp4fCbFulnp+Gj3cQgYZwD9/aG61gNof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1lkwxQAAANsAAAAPAAAAAAAAAAAAAAAAAJgCAABkcnMv&#10;ZG93bnJldi54bWxQSwUGAAAAAAQABAD1AAAAigMAAAAA&#10;" filled="f" stroked="f">
                  <v:textbox style="mso-fit-shape-to-text:t" inset="0,0,0,0">
                    <w:txbxContent>
                      <w:p w:rsidR="00787BFD" w:rsidRDefault="00787BFD" w:rsidP="00BA7A09">
                        <w:r>
                          <w:rPr>
                            <w:color w:val="000000"/>
                            <w:sz w:val="18"/>
                            <w:szCs w:val="18"/>
                          </w:rPr>
                          <w:t>LASL  -</w:t>
                        </w:r>
                      </w:p>
                    </w:txbxContent>
                  </v:textbox>
                </v:rect>
                <v:rect id="Rectangle 25" o:spid="_x0000_s1177" style="position:absolute;left:1812;top:8280;width:4109;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HR8QA&#10;AADbAAAADwAAAGRycy9kb3ducmV2LnhtbESPQWvCQBSE70L/w/IKXopuqiA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Ex0fEAAAA2wAAAA8AAAAAAAAAAAAAAAAAmAIAAGRycy9k&#10;b3ducmV2LnhtbFBLBQYAAAAABAAEAPUAAACJAwAAAAA=&#10;" filled="f" stroked="f">
                  <v:textbox style="mso-fit-shape-to-text:t" inset="0,0,0,0">
                    <w:txbxContent>
                      <w:p w:rsidR="00787BFD" w:rsidRDefault="00787BFD" w:rsidP="00BA7A09">
                        <w:r>
                          <w:rPr>
                            <w:color w:val="000000"/>
                            <w:sz w:val="18"/>
                            <w:szCs w:val="18"/>
                          </w:rPr>
                          <w:t>HASL  -</w:t>
                        </w:r>
                      </w:p>
                    </w:txbxContent>
                  </v:textbox>
                </v:rect>
                <v:rect id="Rectangle 40" o:spid="_x0000_s1178" style="position:absolute;left:17425;top:3881;width:7664;height:4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2FMMA&#10;AADbAAAADwAAAGRycy9kb3ducmV2LnhtbESPS4vCQBCE74L/YWjBm05cwU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A2FMMAAADbAAAADwAAAAAAAAAAAAAAAACYAgAAZHJzL2Rv&#10;d25yZXYueG1sUEsFBgAAAAAEAAQA9QAAAIgDAAAAAA==&#10;" filled="f" stroked="f">
                  <v:textbox inset="0,0,0,0">
                    <w:txbxContent>
                      <w:p w:rsidR="00787BFD" w:rsidRDefault="00787BFD" w:rsidP="00BA7A09">
                        <w:r>
                          <w:rPr>
                            <w:color w:val="000000"/>
                            <w:sz w:val="16"/>
                            <w:szCs w:val="16"/>
                          </w:rPr>
                          <w:t>Ancillary Services Provided: Reg-Down</w:t>
                        </w:r>
                      </w:p>
                    </w:txbxContent>
                  </v:textbox>
                </v:rect>
                <v:line id="Line 44" o:spid="_x0000_s1179" style="position:absolute;visibility:visible;mso-wrap-style:square" from="6383,14492" to="1491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d70MMAAADbAAAADwAAAGRycy9kb3ducmV2LnhtbERPTWvCQBC9F/wPywheSt2oECW6ilQL&#10;PbSiVsHjmB2T2OxszK4a/717KPT4eN+TWWNKcaPaFZYV9LoRCOLU6oIzBbufj7cRCOeRNZaWScGD&#10;HMymrZcJJtreeUO3rc9ECGGXoILc+yqR0qU5GXRdWxEH7mRrgz7AOpO6xnsIN6XsR1EsDRYcGnKs&#10;6D2n9Hd7NQoOp/iy/k4Xr8f4OMTVV7no7ZdnpTrtZj4G4anx/+I/96dWMAhjw5fwA+T0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Xe9DDAAAA2wAAAA8AAAAAAAAAAAAA&#10;AAAAoQIAAGRycy9kb3ducmV2LnhtbFBLBQYAAAAABAAEAPkAAACRAwAAAAA=&#10;" strokeweight="1.85pt"/>
                <v:rect id="Rectangle 45" o:spid="_x0000_s1180" style="position:absolute;left:688;top:13112;width:6713;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tTNcUA&#10;AADbAAAADwAAAGRycy9kb3ducmV2LnhtbESPQWvCQBSE70L/w/IKXkQ3WhCN2UgpCB4KxdhDvT2y&#10;z2w0+zZkV5P213cLBY/DzHzDZNvBNuJOna8dK5jPEhDEpdM1Vwo+j7vpCoQPyBobx6Tgmzxs86dR&#10;hql2PR/oXoRKRAj7FBWYENpUSl8asuhnriWO3tl1FkOUXSV1h32E20YukmQpLdYcFwy29GaovBY3&#10;q2D38VUT/8jDZL3q3aVcnArz3io1fh5eNyACDeER/m/vtYKXNfx9iT9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m1M1xQAAANsAAAAPAAAAAAAAAAAAAAAAAJgCAABkcnMv&#10;ZG93bnJldi54bWxQSwUGAAAAAAQABAD1AAAAigMAAAAA&#10;" filled="f" stroked="f">
                  <v:textbox style="mso-fit-shape-to-text:t" inset="0,0,0,0">
                    <w:txbxContent>
                      <w:p w:rsidR="00787BFD" w:rsidRDefault="00787BFD" w:rsidP="00BA7A09">
                        <w:r>
                          <w:rPr>
                            <w:color w:val="000000"/>
                            <w:sz w:val="16"/>
                            <w:szCs w:val="16"/>
                          </w:rPr>
                          <w:t>Current Load</w:t>
                        </w:r>
                      </w:p>
                    </w:txbxContent>
                  </v:textbox>
                </v:rect>
                <v:rect id="Rectangle 46" o:spid="_x0000_s1181" style="position:absolute;left:1146;top:14490;width:439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eJ1cIA&#10;AADbAAAADwAAAGRycy9kb3ducmV2LnhtbERPz2vCMBS+D/wfwhN2GTZdGaNWo8hA2GEwrB709mie&#10;TbV5KU3Wdvvrl8Ngx4/v93o72VYM1PvGsYLnJAVBXDndcK3gdNwvchA+IGtsHZOCb/Kw3cwe1lho&#10;N/KBhjLUIoawL1CBCaErpPSVIYs+cR1x5K6utxgi7GupexxjuG1llqav0mLDscFgR2+Gqnv5ZRXs&#10;P88N8Y88PC3z0d2q7FKaj06px/m0W4EINIV/8Z/7XSt4ievjl/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p4nVwgAAANsAAAAPAAAAAAAAAAAAAAAAAJgCAABkcnMvZG93&#10;bnJldi54bWxQSwUGAAAAAAQABAD1AAAAhwMAAAAA&#10;" filled="f" stroked="f">
                  <v:textbox style="mso-fit-shape-to-text:t" inset="0,0,0,0">
                    <w:txbxContent>
                      <w:p w:rsidR="00787BFD" w:rsidRDefault="00787BFD" w:rsidP="00BA7A09">
                        <w:r>
                          <w:rPr>
                            <w:color w:val="000000"/>
                            <w:sz w:val="16"/>
                            <w:szCs w:val="16"/>
                          </w:rPr>
                          <w:t>Telemetry</w:t>
                        </w:r>
                      </w:p>
                    </w:txbxContent>
                  </v:textbox>
                </v:rect>
                <v:rect id="Rectangle 48" o:spid="_x0000_s1182" style="position:absolute;left:16215;top:9315;width:3365;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ssTsQA&#10;AADbAAAADwAAAGRycy9kb3ducmV2LnhtbESPQWvCQBSE70L/w/IKvYhuFBGNrlIKQg+CGHuot0f2&#10;mY3Nvg3ZrYn+elcQPA4z8w2zXHe2EhdqfOlYwWiYgCDOnS65UPBz2AxmIHxA1lg5JgVX8rBevfWW&#10;mGrX8p4uWShEhLBPUYEJoU6l9Lkhi37oauLonVxjMUTZFFI32Ea4reQ4SabSYslxwWBNX4byv+zf&#10;Ktjsfkvim9z357PWnfPxMTPbWqmP9+5zASJQF17hZ/tbK5iM4PE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rLE7EAAAA2wAAAA8AAAAAAAAAAAAAAAAAmAIAAGRycy9k&#10;b3ducmV2LnhtbFBLBQYAAAAABAAEAPUAAACJAwAAAAA=&#10;" filled="f" stroked="f">
                  <v:textbox style="mso-fit-shape-to-text:t" inset="0,0,0,0">
                    <w:txbxContent>
                      <w:p w:rsidR="00787BFD" w:rsidRDefault="00787BFD" w:rsidP="00BA7A09">
                        <w:r>
                          <w:rPr>
                            <w:color w:val="000000"/>
                            <w:sz w:val="18"/>
                            <w:szCs w:val="18"/>
                          </w:rPr>
                          <w:t>HDL</w:t>
                        </w:r>
                      </w:p>
                    </w:txbxContent>
                  </v:textbox>
                </v:rect>
                <v:rect id="Rectangle 50" o:spid="_x0000_s1183" style="position:absolute;left:16217;top:18288;width:3366;height:2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m8cUA&#10;AADbAAAADwAAAGRycy9kb3ducmV2LnhtbESPT2vCQBTE7wW/w/KE3urGI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ebxxQAAANsAAAAPAAAAAAAAAAAAAAAAAJgCAABkcnMv&#10;ZG93bnJldi54bWxQSwUGAAAAAAQABAD1AAAAigMAAAAA&#10;" filled="f" stroked="f">
                  <v:textbox inset="0,0,0,0">
                    <w:txbxContent>
                      <w:p w:rsidR="00787BFD" w:rsidRDefault="00787BFD" w:rsidP="00BA7A09">
                        <w:r>
                          <w:rPr>
                            <w:color w:val="000000"/>
                            <w:sz w:val="18"/>
                            <w:szCs w:val="18"/>
                          </w:rPr>
                          <w:t>LDL</w:t>
                        </w:r>
                      </w:p>
                    </w:txbxContent>
                  </v:textbox>
                </v:rect>
                <v:rect id="Rectangle 54" o:spid="_x0000_s1184" style="position:absolute;left:7504;top:28294;width:7906;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1DasMA&#10;AADbAAAADwAAAGRycy9kb3ducmV2LnhtbESPS4vCQBCE74L/YWjBm05cR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1DasMAAADbAAAADwAAAAAAAAAAAAAAAACYAgAAZHJzL2Rv&#10;d25yZXYueG1sUEsFBgAAAAAEAAQA9QAAAIgDAAAAAA==&#10;" filled="f" stroked="f">
                  <v:textbox inset="0,0,0,0">
                    <w:txbxContent>
                      <w:p w:rsidR="00787BFD" w:rsidRDefault="00787BFD" w:rsidP="00BA7A09">
                        <w:r>
                          <w:rPr>
                            <w:color w:val="000000"/>
                            <w:sz w:val="18"/>
                            <w:szCs w:val="18"/>
                          </w:rPr>
                          <w:t>5-30 Minutes</w:t>
                        </w:r>
                      </w:p>
                    </w:txbxContent>
                  </v:textbox>
                </v:rect>
                <v:rect id="Rectangle 58" o:spid="_x0000_s1185" style="position:absolute;left:2759;width:339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787BFD" w:rsidRDefault="00787BFD" w:rsidP="00BA7A09">
                        <w:pPr>
                          <w:rPr>
                            <w:u w:val="single"/>
                          </w:rPr>
                        </w:pPr>
                        <w:r>
                          <w:rPr>
                            <w:b/>
                            <w:bCs/>
                            <w:color w:val="000000"/>
                            <w:u w:val="single"/>
                          </w:rPr>
                          <w:t>Load</w:t>
                        </w:r>
                      </w:p>
                    </w:txbxContent>
                  </v:textbox>
                </v:rect>
                <v:shape id="Freeform 61" o:spid="_x0000_s1186" style="position:absolute;left:33039;top:7418;width:622;height:1092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HIsQA&#10;AADbAAAADwAAAGRycy9kb3ducmV2LnhtbESPT2vCQBTE7wW/w/IEL6VuUqyV1FWCUMhFsOrF2zP7&#10;8qdm34bsauK3dwsFj8PM/IZZrgfTiBt1rrasIJ5GIIhzq2suFRwP328LEM4ja2wsk4I7OVivRi9L&#10;TLTt+Ydue1+KAGGXoILK+zaR0uUVGXRT2xIHr7CdQR9kV0rdYR/gppHvUTSXBmsOCxW2tKkov+yv&#10;RkF+4nQjsyz9jcvXPj5vi130WSg1GQ/pFwhPg3+G/9uZVjD7gL8v4Qf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3ByLEAAAA2wAAAA8AAAAAAAAAAAAAAAAAmAIAAGRycy9k&#10;b3ducmV2LnhtbFBLBQYAAAAABAAEAPUAAACJAwAAAAA=&#10;" path="m166,7658r,-7325c166,315,181,300,200,300v18,,33,15,33,33l233,7658v,19,-15,33,-33,33c181,7691,166,7677,166,7658xm,400l200,,400,400,,400xe" fillcolor="black" strokeweight=".1pt">
                  <v:stroke joinstyle="bevel"/>
                  <v:path arrowok="t" o:connecttype="custom" o:connectlocs="150997,4436880;150997,192934;181926,173815;211942,192934;211942,4436880;181926,4455998;150997,4436880;0,231750;181926,0;363850,231750;0,231750" o:connectangles="0,0,0,0,0,0,0,0,0,0,0"/>
                  <o:lock v:ext="edit" verticies="t"/>
                </v:shape>
                <v:shape id="Freeform 62" o:spid="_x0000_s1187" style="position:absolute;left:33297;top:17942;width:16480;height:569;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XOWcMA&#10;AADbAAAADwAAAGRycy9kb3ducmV2LnhtbESPT2sCMRTE7wW/Q3hCbzVrKdKuG0WUgkh76Fbw+ti8&#10;/YOblzWJbvz2TaHQ4zAzv2GKdTS9uJHznWUF81kGgriyuuNGwfH7/ekVhA/IGnvLpOBOHtaryUOB&#10;ubYjf9GtDI1IEPY5KmhDGHIpfdWSQT+zA3HyausMhiRdI7XDMcFNL5+zbCENdpwWWhxo21J1Lq9G&#10;wS7Kzeno5BkvhzfzESnU2fip1OM0bpYgAsXwH/5r77WClwX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7XOWcMAAADbAAAADwAAAAAAAAAAAAAAAACYAgAAZHJzL2Rv&#10;d25yZXYueG1sUEsFBgAAAAAEAAQA9QAAAIgDAAAAAA==&#10;" path="m17,83r5096,c5122,83,5130,91,5130,100v,9,-8,16,-17,16l17,116c8,116,,109,,100,,91,8,83,17,83xm5080,r200,100l5080,200,5080,xe" fillcolor="black" strokeweight=".1pt">
                  <v:stroke joinstyle="bevel"/>
                  <v:path arrowok="t" o:connecttype="custom" o:connectlocs="503561,1545902;151449280,1545902;151952872,1862604;151449280,2160556;503561,2160556;0,1862604;503561,1545902;150471764,0;156395880,1862604;150471764,3725160;150471764,0" o:connectangles="0,0,0,0,0,0,0,0,0,0,0"/>
                  <o:lock v:ext="edit" verticies="t"/>
                </v:shape>
                <v:rect id="Rectangle 63" o:spid="_x0000_s1188" style="position:absolute;left:49858;top:18115;width:3956;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4RocUA&#10;AADbAAAADwAAAGRycy9kb3ducmV2LnhtbESPQWvCQBSE74X+h+UVeim6UcTa1DUUIeBBENMe6u2R&#10;fc2mzb4N2a2J/npXEDwOM/MNs8wG24gjdb52rGAyTkAQl07XXCn4+sxHCxA+IGtsHJOCE3nIVo8P&#10;S0y163lPxyJUIkLYp6jAhNCmUvrSkEU/di1x9H5cZzFE2VVSd9hHuG3kNEnm0mLNccFgS2tD5V/x&#10;bxXku++a+Cz3L2+L3v2W00Nhtq1Sz0/DxzuIQEO4h2/tjVYwe4X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ThGhxQAAANsAAAAPAAAAAAAAAAAAAAAAAJgCAABkcnMv&#10;ZG93bnJldi54bWxQSwUGAAAAAAQABAD1AAAAigMAAAAA&#10;" filled="f" stroked="f">
                  <v:textbox style="mso-fit-shape-to-text:t" inset="0,0,0,0">
                    <w:txbxContent>
                      <w:p w:rsidR="00787BFD" w:rsidRDefault="00787BFD" w:rsidP="00BA7A09">
                        <w:r>
                          <w:rPr>
                            <w:color w:val="000000"/>
                            <w:sz w:val="16"/>
                            <w:szCs w:val="16"/>
                          </w:rPr>
                          <w:t>Quantity</w:t>
                        </w:r>
                      </w:p>
                    </w:txbxContent>
                  </v:textbox>
                </v:rect>
                <v:shape id="Freeform 64" o:spid="_x0000_s1189" style="position:absolute;left:33384;top:9316;width:12573;height:5144;flip:y;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1Djb0A&#10;AADbAAAADwAAAGRycy9kb3ducmV2LnhtbERPyQrCMBC9C/5DGMGLaOqCSjWKuIA3cTl4HJqxLTaT&#10;0kRb/94cBI+Pty/XjSnEmyqXW1YwHEQgiBOrc04V3K6H/hyE88gaC8uk4EMO1qt2a4mxtjWf6X3x&#10;qQgh7GJUkHlfxlK6JCODbmBL4sA9bGXQB1ilUldYh3BTyFEUTaXBnENDhiVtM0qel5dRoE/lrpYb&#10;/zjZ2X53n4yjYU8/lep2ms0ChKfG/8U/91ErmISx4Uv4AXL1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1Djb0AAADbAAAADwAAAAAAAAAAAAAAAACYAgAAZHJzL2Rvd25yZXYu&#10;eG1sUEsFBgAAAAAEAAQA9QAAAIIDAAAAAA==&#10;" path="m,1133c229,1079,1045,988,1368,798,1692,609,1823,167,1941,e" filled="f" strokecolor="#339" strokeweight="1.85pt">
                  <v:path arrowok="t" o:connecttype="custom" o:connectlocs="0,218546073;1560101816,153927217;2147483646,0" o:connectangles="0,0,0"/>
                </v:shape>
                <v:rect id="Rectangle 65" o:spid="_x0000_s1190" style="position:absolute;left:38732;top:7677;width:7246;height:1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787BFD" w:rsidRDefault="00787BFD" w:rsidP="00BA7A09">
                        <w:r>
                          <w:rPr>
                            <w:color w:val="000000"/>
                            <w:sz w:val="16"/>
                            <w:szCs w:val="16"/>
                          </w:rPr>
                          <w:t>Bid Curve Load</w:t>
                        </w:r>
                      </w:p>
                    </w:txbxContent>
                  </v:textbox>
                </v:rect>
                <v:line id="Line 66" o:spid="_x0000_s1191" style="position:absolute;visibility:visible;mso-wrap-style:square" from="33384,18201" to="33384,18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jFzb8AAADbAAAADwAAAGRycy9kb3ducmV2LnhtbERPy4rCMBTdD/gP4QruxtSR8VGNIgOC&#10;GxWrG3eX5toWm5uaRK1/P1kILg/nPV+2phYPcr6yrGDQT0AQ51ZXXCg4HdffExA+IGusLZOCF3lY&#10;Ljpfc0y1ffKBHlkoRAxhn6KCMoQmldLnJRn0fdsQR+5incEQoSukdviM4aaWP0kykgYrjg0lNvRX&#10;Un7N7kaBK7bNbTzc1T7Zn6fZbjXWQ+uU6nXb1QxEoDZ8xG/3Riv4jevjl/gD5O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sjFzb8AAADbAAAADwAAAAAAAAAAAAAAAACh&#10;AgAAZHJzL2Rvd25yZXYueG1sUEsFBgAAAAAEAAQA+QAAAI0DAAAAAA==&#10;" strokeweight=".65pt">
                  <v:stroke endcap="round"/>
                </v:line>
                <v:rect id="Rectangle 69" o:spid="_x0000_s1192" style="position:absolute;left:32693;top:19411;width:409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K6k8QA&#10;AADbAAAADwAAAGRycy9kb3ducmV2LnhtbESPQWvCQBSE70L/w/IKvYhuFBSNrlIKQg+CGHuot0f2&#10;mY3Nvg3ZrYn+elcQPA4z8w2zXHe2EhdqfOlYwWiYgCDOnS65UPBz2AxmIHxA1lg5JgVX8rBevfWW&#10;mGrX8p4uWShEhLBPUYEJoU6l9Lkhi37oauLonVxjMUTZFFI32Ea4reQ4SabSYslxwWBNX4byv+zf&#10;Ktjsfkvim9z357PWnfPxMTPbWqmP9+5zASJQF17hZ/tbK5iM4PE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yupPEAAAA2wAAAA8AAAAAAAAAAAAAAAAAmAIAAGRycy9k&#10;b3ducmV2LnhtbFBLBQYAAAAABAAEAPUAAACJAwAAAAA=&#10;" filled="f" stroked="f">
                  <v:textbox style="mso-fit-shape-to-text:t" inset="0,0,0,0">
                    <w:txbxContent>
                      <w:p w:rsidR="00787BFD" w:rsidRDefault="00787BFD" w:rsidP="00BA7A09">
                        <w:r>
                          <w:rPr>
                            <w:color w:val="000000"/>
                            <w:sz w:val="12"/>
                            <w:szCs w:val="12"/>
                          </w:rPr>
                          <w:t>LSL/LPC</w:t>
                        </w:r>
                      </w:p>
                    </w:txbxContent>
                  </v:textbox>
                </v:rect>
                <v:rect id="Rectangle 71" o:spid="_x0000_s1193" style="position:absolute;left:45032;top:19411;width:4191;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eHfMUA&#10;AADbAAAADwAAAGRycy9kb3ducmV2LnhtbESPQWvCQBSE74X+h+UVeim6UdDa1DUUIeBBENMe6u2R&#10;fc2mzb4N2a2J/npXEDwOM/MNs8wG24gjdb52rGAyTkAQl07XXCn4+sxHCxA+IGtsHJOCE3nIVo8P&#10;S0y163lPxyJUIkLYp6jAhNCmUvrSkEU/di1x9H5cZzFE2VVSd9hHuG3kNEnm0mLNccFgS2tD5V/x&#10;bxXku++a+Cz3L2+L3v2W00Nhtq1Sz0/DxzuIQEO4h2/tjVYwe4X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4d8xQAAANsAAAAPAAAAAAAAAAAAAAAAAJgCAABkcnMv&#10;ZG93bnJldi54bWxQSwUGAAAAAAQABAD1AAAAigMAAAAA&#10;" filled="f" stroked="f">
                  <v:textbox style="mso-fit-shape-to-text:t" inset="0,0,0,0">
                    <w:txbxContent>
                      <w:p w:rsidR="00787BFD" w:rsidRDefault="00787BFD" w:rsidP="00BA7A09">
                        <w:r>
                          <w:rPr>
                            <w:color w:val="000000"/>
                            <w:sz w:val="12"/>
                            <w:szCs w:val="12"/>
                          </w:rPr>
                          <w:t>HSL/MPC</w:t>
                        </w:r>
                      </w:p>
                    </w:txbxContent>
                  </v:textbox>
                </v:rect>
                <v:group id="Group 72" o:spid="_x0000_s1194" style="position:absolute;left:6383;top:4054;width:8529;height:22707"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rect id="Rectangle 73" o:spid="_x0000_s1195"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ZQsIA&#10;AADbAAAADwAAAGRycy9kb3ducmV2LnhtbESP3YrCMBSE7xd8h3AE7zS1gko1igrLiijiH94emmNb&#10;bE5KE7X79htB2MthZr5hpvPGlOJJtSssK+j3IhDEqdUFZwrOp+/uGITzyBpLy6TglxzMZ62vKSba&#10;vvhAz6PPRICwS1BB7n2VSOnSnAy6nq2Ig3eztUEfZJ1JXeMrwE0p4ygaSoMFh4UcK1rllN6PD6Ng&#10;K8fD+1bv4p/NIB5dcH+VS8dKddrNYgLCU+P/w5/2WisYDeD9JfwAO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wRlCwgAAANsAAAAPAAAAAAAAAAAAAAAAAJgCAABkcnMvZG93&#10;bnJldi54bWxQSwUGAAAAAAQABAD1AAAAhwMAAAAA&#10;" fillcolor="#bbe0e3" stroked="f"/>
                  <v:rect id="Rectangle 74" o:spid="_x0000_s1196"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bVVMEA&#10;AADbAAAADwAAAGRycy9kb3ducmV2LnhtbERPTWvCQBC9F/wPywjemo0KbUizigpiPFbF0ts0OybB&#10;7GzIrib5991DocfH+87Wg2nEkzpXW1Ywj2IQxIXVNZcKLuf9awLCeWSNjWVSMJKD9WrykmGqbc+f&#10;9Dz5UoQQdikqqLxvUyldUZFBF9mWOHA32xn0AXal1B32Idw0chHHb9JgzaGhwpZ2FRX308Mo+JmP&#10;y+Ux6XfbQ07D9f37sG/xS6nZdNh8gPA0+H/xnzvXCpKwPnwJP0C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1VTBAAAA2wAAAA8AAAAAAAAAAAAAAAAAmAIAAGRycy9kb3du&#10;cmV2LnhtbFBLBQYAAAAABAAEAPUAAACGAwAAAAA=&#10;" filled="f" strokeweight=".65pt">
                    <v:stroke endcap="round"/>
                  </v:rect>
                </v:group>
                <v:shape id="Freeform 75" o:spid="_x0000_s1197" style="position:absolute;left:629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iZ+8MA&#10;AADbAAAADwAAAGRycy9kb3ducmV2LnhtbESPQYvCMBSE78L+h/AWvGnqHkS7RlkXFFFR1NXzo3m2&#10;ZZuX2sRa/70RBI/DzHzDjCaNKURNlcstK+h1IxDEidU5pwr+DrPOAITzyBoLy6TgTg4m44/WCGNt&#10;b7yjeu9TESDsYlSQeV/GUrokI4Oua0vi4J1tZdAHWaVSV3gLcFPIryjqS4M5h4UMS/rNKPnfX42C&#10;TbE+lXIqT2kyX263x/pymK1QqfZn8/MNwlPj3+FXe6EVDIbw/BJ+gB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iZ+8MAAADbAAAADwAAAAAAAAAAAAAAAACYAgAAZHJzL2Rv&#10;d25yZXYueG1sUEsFBgAAAAAEAAQA9QAAAIgDAAAAAA==&#10;" path="m,34r6512,l6512,68,,68,,34xm6493,r111,51l6493,102,6493,xe" fillcolor="black" strokeweight=".1pt">
                  <v:stroke joinstyle="bevel"/>
                  <v:path arrowok="t" o:connecttype="custom" o:connectlocs="0,32315697;2147483646,32315697;2147483646,64629908;0,64629908;0,32315697;2147483646,0;2147483646,48472940;2147483646,96945598;2147483646,0" o:connectangles="0,0,0,0,0,0,0,0,0"/>
                  <o:lock v:ext="edit" verticies="t"/>
                </v:shape>
                <v:group id="Group 76" o:spid="_x0000_s1198" style="position:absolute;left:6383;top:23550;width:8529;height:3555"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rect id="Rectangle 77" o:spid="_x0000_s1199"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VZY8EA&#10;AADcAAAADwAAAGRycy9kb3ducmV2LnhtbERP3WrCMBS+H+wdwhl4MzTVsSKdqchAcFdj1Qc4NMe2&#10;tDkpSazRpzeDwe7Ox/d7NttoBjGR851lBctFBoK4trrjRsHpuJ+vQfiArHGwTApu5GFbPj9tsND2&#10;yj80VaERKYR9gQraEMZCSl+3ZNAv7EicuLN1BkOCrpHa4TWFm0GusiyXBjtODS2O9NlS3VcXo+Dy&#10;Onqquvz77at3Lu7ikab8rtTsJe4+QASK4V/85z7oND97h99n0gWy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1WWPBAAAA3AAAAA8AAAAAAAAAAAAAAAAAmAIAAGRycy9kb3du&#10;cmV2LnhtbFBLBQYAAAAABAAEAPUAAACGAwAAAAA=&#10;" fillcolor="#099" stroked="f"/>
                  <v:rect id="Rectangle 78" o:spid="_x0000_s1200"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pr8IA&#10;AADcAAAADwAAAGRycy9kb3ducmV2LnhtbERPS2vCQBC+F/wPywi91U0MtBJdRQUxPVbF0tuYHZNg&#10;djZkt3n8+26h0Nt8fM9ZbQZTi45aV1lWEM8iEMS51RUXCi7nw8sChPPIGmvLpGAkB5v15GmFqbY9&#10;f1B38oUIIexSVFB636RSurwkg25mG+LA3W1r0AfYFlK32IdwU8t5FL1KgxWHhhIb2peUP07fRsEt&#10;HpPkfdHvd8eMhuvb1/HQ4KdSz9NhuwThafD/4j93psP8eA6/z4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imvwgAAANwAAAAPAAAAAAAAAAAAAAAAAJgCAABkcnMvZG93&#10;bnJldi54bWxQSwUGAAAAAAQABAD1AAAAhwMAAAAA&#10;" filled="f" strokeweight=".65pt">
                    <v:stroke endcap="round"/>
                  </v:rect>
                </v:group>
                <v:group id="Group 80" o:spid="_x0000_s1201" style="position:absolute;left:6383;top:9057;width:8529;height:11591"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rect id="Rectangle 81" o:spid="_x0000_s1202"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NlsUA&#10;AADcAAAADwAAAGRycy9kb3ducmV2LnhtbESPT0sDMRDF70K/Q5iCN5u4iMjatIilInoQq96HZLq7&#10;dTPZbrJ//PbOQfA2w3vz3m/W2zm0aqQ+NZEtXK8MKGIXfcOVhc+P/dUdqJSRPbaRycIPJdhuFhdr&#10;LH2c+J3GQ66UhHAq0UKdc1dqnVxNAdMqdsSiHWMfMMvaV9r3OEl4aHVhzK0O2LA01NjRY03u+zAE&#10;C8a8uKfxNLnX3df5bSh2Q3MzD9ZeLueHe1CZ5vxv/rt+9oJfCK08IxPo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ms2WxQAAANwAAAAPAAAAAAAAAAAAAAAAAJgCAABkcnMv&#10;ZG93bnJldi54bWxQSwUGAAAAAAQABAD1AAAAigMAAAAA&#10;" fillcolor="#ff9" stroked="f"/>
                  <v:rect id="Rectangle 82" o:spid="_x0000_s1203"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t1z8EA&#10;AADcAAAADwAAAGRycy9kb3ducmV2LnhtbERPTYvCMBC9C/sfwix401QLWqpRdgVRj+qy4m1sZtuy&#10;zaQ00dZ/bwTB2zze58yXnanEjRpXWlYwGkYgiDOrS84V/BzXgwSE88gaK8uk4E4OlouP3hxTbVve&#10;0+3gcxFC2KWooPC+TqV0WUEG3dDWxIH7s41BH2CTS91gG8JNJcdRNJEGSw4NBda0Kij7P1yNgsvo&#10;Hse7pF19b7bU/U7Pm3WNJ6X6n93XDISnzr/FL/dWh/nxGJ7Ph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Ldc/BAAAA3AAAAA8AAAAAAAAAAAAAAAAAmAIAAGRycy9kb3du&#10;cmV2LnhtbFBLBQYAAAAABAAEAPUAAACGAwAAAAA=&#10;" filled="f" strokeweight=".65pt">
                    <v:stroke endcap="round"/>
                  </v:rect>
                </v:group>
                <v:line id="Line 96" o:spid="_x0000_s1204" style="position:absolute;visibility:visible;mso-wrap-style:square" from="6383,14492" to="1491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3VgcUAAADcAAAADwAAAGRycy9kb3ducmV2LnhtbERPS2vCQBC+F/wPywheim5UiBJdRaqF&#10;HlrxCR7H7JjEZmdjdqvpv+8WCr3Nx/ec6bwxpbhT7QrLCvq9CARxanXBmYLD/rU7BuE8ssbSMin4&#10;JgfzWetpiom2D97SfeczEULYJagg975KpHRpTgZdz1bEgbvY2qAPsM6krvERwk0pB1EUS4MFh4Yc&#10;K3rJKf3cfRkFp0t823yky+dzfB7h+r1c9o+rq1KddrOYgPDU+H/xn/tNh/nDIfw+Ey6Qs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y3VgcUAAADcAAAADwAAAAAAAAAA&#10;AAAAAAChAgAAZHJzL2Rvd25yZXYueG1sUEsFBgAAAAAEAAQA+QAAAJMDAAAAAA==&#10;" strokeweight="1.85pt"/>
                <v:group id="Group 107" o:spid="_x0000_s1205" style="position:absolute;left:6383;top:4054;width:8529;height:22707"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rect id="Rectangle 108" o:spid="_x0000_s1206"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pxq8MA&#10;AADcAAAADwAAAGRycy9kb3ducmV2LnhtbERPTWvCQBC9F/wPywjedGNCrURXsQWxFEuprXgdsmMS&#10;kp0N2TVJ/323IPQ2j/c56+1gatFR60rLCuazCARxZnXJuYLvr/10CcJ5ZI21ZVLwQw62m9HDGlNt&#10;e/6k7uRzEULYpaig8L5JpXRZQQbdzDbEgbva1qAPsM2lbrEP4aaWcRQtpMGSQ0OBDb0UlFWnm1Fw&#10;lMtFddTv8eEtiZ/O+HGRz46VmoyH3QqEp8H/i+/uVx3mJ4/w90y4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pxq8MAAADcAAAADwAAAAAAAAAAAAAAAACYAgAAZHJzL2Rv&#10;d25yZXYueG1sUEsFBgAAAAAEAAQA9QAAAIgDAAAAAA==&#10;" fillcolor="#bbe0e3" stroked="f"/>
                  <v:rect id="Rectangle 109" o:spid="_x0000_s1207"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BzzMIA&#10;AADcAAAADwAAAGRycy9kb3ducmV2LnhtbERPS4vCMBC+C/sfwix401QLWqpRdgVRjz5w2dvYzLZl&#10;m0lpoq3/3giCt/n4njNfdqYSN2pcaVnBaBiBIM6sLjlXcDquBwkI55E1VpZJwZ0cLBcfvTmm2ra8&#10;p9vB5yKEsEtRQeF9nUrpsoIMuqGtiQP3ZxuDPsAml7rBNoSbSo6jaCINlhwaCqxpVVD2f7gaBZfR&#10;PY53Sbv63mypO09/N+saf5Tqf3ZfMxCeOv8Wv9xbHebHE3g+Ey6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cHPMwgAAANwAAAAPAAAAAAAAAAAAAAAAAJgCAABkcnMvZG93&#10;bnJldi54bWxQSwUGAAAAAAQABAD1AAAAhwMAAAAA&#10;" filled="f" strokeweight=".65pt">
                    <v:stroke endcap="round"/>
                  </v:rect>
                </v:group>
                <v:group id="Group 110" o:spid="_x0000_s1208" style="position:absolute;left:6383;top:23895;width:8529;height:3193"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rect id="Rectangle 111" o:spid="_x0000_s1209"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8QMQA&#10;AADcAAAADwAAAGRycy9kb3ducmV2LnhtbESPQWvDMAyF74X9B6NBL2V1ukIYWd1SBoPuNJr2B4hY&#10;S0JjOdhu6u3XV4dBbxLv6b1Pm112g5ooxN6zgdWyAEXceNtza+B8+nx5AxUTssXBMxn4pQi77dNs&#10;g5X1Nz7SVKdWSQjHCg10KY2V1rHpyGFc+pFYtB8fHCZZQ6ttwJuEu0G/FkWpHfYsDR2O9NFRc6mv&#10;zsB1MUaq+/J7/XUJIe/ziabyz5j5c96/g0qU08P8f32wgr8WWnlGJt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YPEDEAAAA3AAAAA8AAAAAAAAAAAAAAAAAmAIAAGRycy9k&#10;b3ducmV2LnhtbFBLBQYAAAAABAAEAPUAAACJAwAAAAA=&#10;" fillcolor="#099" stroked="f"/>
                  <v:rect id="Rectangle 112" o:spid="_x0000_s1210"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nvsMA&#10;AADcAAAADwAAAGRycy9kb3ducmV2LnhtbERPTWvCQBC9F/wPywi9NZs0YGN0lTYg2mNtUbyN2WkS&#10;mp0N2dXEf98tFLzN433Ocj2aVlypd41lBUkUgyAurW64UvD1uXnKQDiPrLG1TApu5GC9mjwsMdd2&#10;4A+67n0lQgi7HBXU3ne5lK6syaCLbEccuG/bG/QB9pXUPQ4h3LTyOY5n0mDDoaHGjoqayp/9xSg4&#10;J7c0fc+G4m27o/HwctpuOjwq9TgdXxcgPI3+Lv5373SYn87h75lwgV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nvsMAAADcAAAADwAAAAAAAAAAAAAAAACYAgAAZHJzL2Rv&#10;d25yZXYueG1sUEsFBgAAAAAEAAQA9QAAAIgDAAAAAA==&#10;" filled="f" strokeweight=".65pt">
                    <v:stroke endcap="round"/>
                  </v:rect>
                </v:group>
                <v:rect id="Rectangle 114" o:spid="_x0000_s1211" style="position:absolute;left:4226;top:26741;width:1138;height:114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J3MMYA&#10;AADcAAAADwAAAGRycy9kb3ducmV2LnhtbESPS2/CQAyE70j8h5Ur9QabPkAoZUGoog8OgCC5cLOy&#10;bhKR9UbZLaT/vj4gcbM145nP82XvGnWhLtSeDTyNE1DEhbc1lwby7GM0AxUissXGMxn4owDLxXAw&#10;x9T6Kx/ocoylkhAOKRqoYmxTrUNRkcMw9i2xaD++cxhl7UptO7xKuGv0c5JMtcOapaHClt4rKs7H&#10;X2dg5cp8vz5NtpsM8+xzl7/gevdlzONDv3oDFamPd/Pt+tsK/qvgyzMygV7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1J3MMYAAADcAAAADwAAAAAAAAAAAAAAAACYAgAAZHJz&#10;L2Rvd25yZXYueG1sUEsFBgAAAAAEAAQA9QAAAIsDAAAAAA==&#10;" filled="f" stroked="f">
                  <v:textbox inset="0,0,0,0">
                    <w:txbxContent>
                      <w:p w:rsidR="00787BFD" w:rsidRDefault="00787BFD" w:rsidP="00BA7A09">
                        <w:r>
                          <w:rPr>
                            <w:color w:val="000000"/>
                            <w:sz w:val="18"/>
                            <w:szCs w:val="18"/>
                          </w:rPr>
                          <w:t>0</w:t>
                        </w:r>
                      </w:p>
                    </w:txbxContent>
                  </v:textbox>
                </v:rect>
                <v:group id="Group 115" o:spid="_x0000_s1212" style="position:absolute;left:6383;top:9057;width:8529;height:10341"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rect id="Rectangle 116" o:spid="_x0000_s1213"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qy7cUA&#10;AADcAAAADwAAAGRycy9kb3ducmV2LnhtbESPT0sDMRDF74LfIYzgzSYtKmXbtBSLInqQtnofkunu&#10;6maybrJ//PbOQfA2w3vz3m/W2yk0aqAu1ZEtzGcGFLGLvubSwvvp8WYJKmVkj01ksvBDCbaby4s1&#10;Fj6OfKDhmEslIZwKtFDl3BZaJ1dRwDSLLbFo59gFzLJ2pfYdjhIeGr0w5l4HrFkaKmzpoSL3deyD&#10;BWNe3NPwObrX/cf3W7/Y9/Xt1Ft7fTXtVqAyTfnf/Hf97AX/Tv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6rLtxQAAANwAAAAPAAAAAAAAAAAAAAAAAJgCAABkcnMv&#10;ZG93bnJldi54bWxQSwUGAAAAAAQABAD1AAAAigMAAAAA&#10;" fillcolor="#ff9" stroked="f"/>
                  <v:rect id="Rectangle 117" o:spid="_x0000_s1214"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YOGMMA&#10;AADcAAAADwAAAGRycy9kb3ducmV2LnhtbERPTWvCQBC9C/6HZYTezCaV2pC6igaC9lhbKt6m2WkS&#10;mp0N2a2J/75bELzN433OajOaVlyod41lBUkUgyAurW64UvDxXsxTEM4ja2wtk4IrOdisp5MVZtoO&#10;/EaXo69ECGGXoYLa+y6T0pU1GXSR7YgD9217gz7AvpK6xyGEm1Y+xvFSGmw4NNTYUV5T+XP8NQq+&#10;kuti8ZoO+W5/oPHz+bwvOjwp9TAbty8gPI3+Lr65DzrMf0rg/5lw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YOGMMAAADcAAAADwAAAAAAAAAAAAAAAACYAgAAZHJzL2Rv&#10;d25yZXYueG1sUEsFBgAAAAAEAAQA9QAAAIgDAAAAAA==&#10;" filled="f" strokeweight=".65pt">
                    <v:stroke endcap="round"/>
                  </v:rect>
                </v:group>
                <v:group id="Group 120" o:spid="_x0000_s1215" style="position:absolute;left:6728;top:4399;width:7423;height:4074"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OrcMAAADcAAAADwAAAGRycy9kb3ducmV2LnhtbERPS2vCQBC+F/oflin0&#10;1mxisUjqKiIqPQShRpDehuyYBLOzIbvm8e+7QqG3+fies1yPphE9da62rCCJYhDEhdU1lwrO+f5t&#10;AcJ5ZI2NZVIwkYP16vlpiam2A39Tf/KlCCHsUlRQed+mUrqiIoMusi1x4K62M+gD7EqpOxxCuGnk&#10;LI4/pMGaQ0OFLW0rKm6nu1FwGHDYvCe7Prtdt9NPPj9esoSUen0ZN58gPI3+X/zn/tJh/nwG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6Y6twwAAANwAAAAP&#10;AAAAAAAAAAAAAAAAAKoCAABkcnMvZG93bnJldi54bWxQSwUGAAAAAAQABAD6AAAAmgMAAAAA&#10;">
                  <v:shape id="Freeform 121" o:spid="_x0000_s1216"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ZO1sEA&#10;AADcAAAADwAAAGRycy9kb3ducmV2LnhtbERPTYvCMBC9C/sfwix4EU1VXKQaRRYWXPTSKux1bMa2&#10;2ExKEzX++40geJvH+5zlOphG3KhztWUF41ECgriwuuZSwfHwM5yDcB5ZY2OZFDzIwXr10Vtiqu2d&#10;M7rlvhQxhF2KCirv21RKV1Rk0I1sSxy5s+0M+gi7UuoO7zHcNHKSJF/SYM2xocKWvisqLvnVKPgb&#10;GDv+LfzumGWPfZ5QOG12Qan+Z9gsQHgK/i1+ubc6zp9N4flMvE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2TtbBAAAA3AAAAA8AAAAAAAAAAAAAAAAAmAIAAGRycy9kb3du&#10;cmV2LnhtbFBLBQYAAAAABAAEAPUAAACGAwAAAAA=&#10;" path="m,202r95,l95,652r979,l1074,202r95,l585,,,202xe" fillcolor="#bbe0e3" stroked="f">
                    <v:path arrowok="t" o:connecttype="custom" o:connectlocs="0,202;95,202;95,652;1074,652;1074,202;1169,202;585,0;0,202" o:connectangles="0,0,0,0,0,0,0,0"/>
                  </v:shape>
                  <v:shape id="Freeform 122" o:spid="_x0000_s1217"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FQ48MA&#10;AADcAAAADwAAAGRycy9kb3ducmV2LnhtbERPS2vCQBC+C/0Pywi91Y1tbTV1E6QQKHrxhechO03S&#10;Zmdjdmuiv94VCt7m43vOPO1NLU7UusqygvEoAkGcW11xoWC/y56mIJxH1lhbJgVncpAmD4M5xtp2&#10;vKHT1hcihLCLUUHpfRNL6fKSDLqRbYgD921bgz7AtpC6xS6Em1o+R9GbNFhxaCixoc+S8t/tn1Gg&#10;11mEs91y9XLJlu5nPTHd+/Gg1OOwX3yA8NT7u/jf/aXD/Mkr3J4JF8jk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FQ48MAAADcAAAADwAAAAAAAAAAAAAAAACYAgAAZHJzL2Rv&#10;d25yZXYueG1sUEsFBgAAAAAEAAQA9QAAAIgDAAAAAA==&#10;" path="m,202r95,l95,652r979,l1074,202r95,l585,,,202xe" filled="f" strokeweight=".65pt">
                    <v:stroke endcap="round"/>
                    <v:path arrowok="t" o:connecttype="custom" o:connectlocs="0,202;95,202;95,652;1074,652;1074,202;1169,202;585,0;0,202" o:connectangles="0,0,0,0,0,0,0,0"/>
                  </v:shape>
                </v:group>
                <v:rect id="Rectangle 123" o:spid="_x0000_s1218" style="position:absolute;left:8194;top:5435;width:423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787BFD" w:rsidRPr="00364165" w:rsidRDefault="00787BFD" w:rsidP="00BA7A09">
                        <w:pPr>
                          <w:rPr>
                            <w:sz w:val="16"/>
                          </w:rPr>
                        </w:pPr>
                        <w:r w:rsidRPr="00364165">
                          <w:rPr>
                            <w:sz w:val="16"/>
                          </w:rPr>
                          <w:t>Increasing</w:t>
                        </w:r>
                      </w:p>
                    </w:txbxContent>
                  </v:textbox>
                </v:rect>
                <v:rect id="Rectangle 124" o:spid="_x0000_s1219" style="position:absolute;left:7677;top:6556;width:6680;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3+uMIA&#10;AADcAAAADwAAAGRycy9kb3ducmV2LnhtbERPTYvCMBC9L+x/CLPgbU1XULQaRdRFj2oF9TY0Y1u2&#10;mZQma6u/3giCt3m8z5nMWlOKK9WusKzgpxuBIE6tLjhTcEh+v4cgnEfWWFomBTdyMJt+fkww1rbh&#10;HV33PhMhhF2MCnLvq1hKl+Zk0HVtRRy4i60N+gDrTOoamxBuStmLooE0WHBoyLGiRU7p3/7fKFgP&#10;q/lpY+9NVq7O6+P2OFomI69U56udj0F4av1b/HJvdJjfH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Lf64wgAAANwAAAAPAAAAAAAAAAAAAAAAAJgCAABkcnMvZG93&#10;bnJldi54bWxQSwUGAAAAAAQABAD1AAAAhwMAAAAA&#10;" filled="f" stroked="f">
                  <v:textbox inset="0,0,0,0">
                    <w:txbxContent>
                      <w:p w:rsidR="00787BFD" w:rsidRDefault="00787BFD" w:rsidP="00BA7A09">
                        <w:r>
                          <w:rPr>
                            <w:color w:val="000000"/>
                            <w:sz w:val="16"/>
                            <w:szCs w:val="16"/>
                          </w:rPr>
                          <w:t>Consumption</w:t>
                        </w:r>
                      </w:p>
                    </w:txbxContent>
                  </v:textbox>
                </v:rect>
                <v:group id="Group 125" o:spid="_x0000_s1220" style="position:absolute;left:6901;top:20530;width:7423;height:3375"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126" o:spid="_x0000_s1221"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iUIccA&#10;AADcAAAADwAAAGRycy9kb3ducmV2LnhtbESPS2vDQAyE74H+h0WF3pJ1WxocJ5vQBPoKIeRVehVe&#10;1Tb1ao13Gzv/vjoUcpOY0cyn2aJ3tTpTGyrPBu5HCSji3NuKCwOn48swBRUissXaMxm4UIDF/GYw&#10;w8z6jvd0PsRCSQiHDA2UMTaZ1iEvyWEY+YZYtG/fOoyytoW2LXYS7mr9kCRj7bBiaSixoVVJ+c/h&#10;1xnoJmla02b3eVmN18uv7fLxY//6Zszdbf88BRWpj1fz//W7FfwnoZVnZAI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bIlCH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127" o:spid="_x0000_s1222"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oUd8MA&#10;AADcAAAADwAAAGRycy9kb3ducmV2LnhtbERPTWsCMRC9F/wPYQRvmlVrsVujiCIIPZTa6nnYjJvF&#10;zWRJ4rr21zcFobd5vM9ZrDpbi5Z8qBwrGI8yEMSF0xWXCr6/dsM5iBCRNdaOScGdAqyWvacF5trd&#10;+JPaQyxFCuGQowITY5NLGQpDFsPINcSJOztvMSboS6k93lK4reUky16kxYpTg8GGNoaKy+FqFbTv&#10;4/nsXk+fr8eTydY/WzmV/kOpQb9bv4GI1MV/8cO912n+7BX+nkkX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oUd8MAAADcAAAADwAAAAAAAAAAAAAAAACYAgAAZHJzL2Rv&#10;d25yZXYueG1sUEsFBgAAAAAEAAQA9QAAAIgDAAAAAA==&#10;" path="m,444r110,l110,r949,l1059,444r110,l584,712,,444xe" filled="f" strokeweight=".65pt">
                    <v:stroke endcap="round"/>
                    <v:path arrowok="t" o:connecttype="custom" o:connectlocs="0,444;110,444;110,0;1059,0;1059,444;1169,444;584,712;0,444" o:connectangles="0,0,0,0,0,0,0,0"/>
                  </v:shape>
                </v:group>
                <v:rect id="Rectangle 128" o:spid="_x0000_s1223" style="position:absolute;left:8194;top:20528;width:4573;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LF/sIA&#10;AADcAAAADwAAAGRycy9kb3ducmV2LnhtbESP3WoCMRSE7wXfIRzBO8260iKrUUQQbOmNqw9w2Jz9&#10;weRkSaK7ffumUOjlMDPfMLvDaI14kQ+dYwWrZQaCuHK640bB/XZebECEiKzROCYF3xTgsJ9Odlho&#10;N/CVXmVsRIJwKFBBG2NfSBmqliyGpeuJk1c7bzEm6RupPQ4Jbo3Ms+xdWuw4LbTY06ml6lE+rQJ5&#10;K8/DpjQ+c595/WU+LteanFLz2Xjcgog0xv/wX/uiFazfc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8sX+wgAAANwAAAAPAAAAAAAAAAAAAAAAAJgCAABkcnMvZG93&#10;bnJldi54bWxQSwUGAAAAAAQABAD1AAAAhwMAAAAA&#10;" filled="f" stroked="f">
                  <v:textbox style="mso-fit-shape-to-text:t" inset="0,0,0,0">
                    <w:txbxContent>
                      <w:p w:rsidR="00787BFD" w:rsidRDefault="00787BFD" w:rsidP="00BA7A09">
                        <w:r>
                          <w:rPr>
                            <w:color w:val="000000"/>
                            <w:sz w:val="16"/>
                            <w:szCs w:val="16"/>
                          </w:rPr>
                          <w:t>Decreasing</w:t>
                        </w:r>
                      </w:p>
                      <w:p w:rsidR="00787BFD" w:rsidRDefault="00787BFD" w:rsidP="00BA7A09"/>
                    </w:txbxContent>
                  </v:textbox>
                </v:rect>
                <v:rect id="Rectangle 129" o:spid="_x0000_s1224" style="position:absolute;left:7852;top:21652;width:6204;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4tEsUA&#10;AADcAAAADwAAAGRycy9kb3ducmV2LnhtbESPQWvCQBSE74X+h+UVvBTdVGnR6CpFEDwIYuxBb4/s&#10;M5s2+zZkVxP99a5Q8DjMzDfMbNHZSlyo8aVjBR+DBARx7nTJhYKf/ao/BuEDssbKMSm4kofF/PVl&#10;hql2Le/okoVCRAj7FBWYEOpUSp8bsugHriaO3sk1FkOUTSF1g22E20oOk+RLWiw5LhisaWko/8vO&#10;VsFqeyiJb3L3Phm37jcfHjOzqZXqvXXfUxCBuvAM/7fXWsHocwSP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Pi0SxQAAANwAAAAPAAAAAAAAAAAAAAAAAJgCAABkcnMv&#10;ZG93bnJldi54bWxQSwUGAAAAAAQABAD1AAAAigMAAAAA&#10;" filled="f" stroked="f">
                  <v:textbox style="mso-fit-shape-to-text:t" inset="0,0,0,0">
                    <w:txbxContent>
                      <w:p w:rsidR="00787BFD" w:rsidRPr="00364165" w:rsidRDefault="00787BFD" w:rsidP="00BA7A09">
                        <w:pPr>
                          <w:rPr>
                            <w:sz w:val="16"/>
                          </w:rPr>
                        </w:pPr>
                        <w:r w:rsidRPr="00364165">
                          <w:rPr>
                            <w:sz w:val="16"/>
                          </w:rPr>
                          <w:t>Consumption</w:t>
                        </w:r>
                      </w:p>
                    </w:txbxContent>
                  </v:textbox>
                </v:rect>
                <v:line id="Line 130" o:spid="_x0000_s1225" style="position:absolute;visibility:visible;mso-wrap-style:square" from="6383,14492" to="1491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GtMkAAADcAAAADwAAAGRycy9kb3ducmV2LnhtbESPW2vCQBSE34X+h+UIfRHdeGks0VVE&#10;W+hDW7y00Mdj9pikZs+m2a2m/94tCD4OM/MNM503phQnql1hWUG/F4EgTq0uOFPwsXvuPoJwHllj&#10;aZkU/JGD+eyuNcVE2zNv6LT1mQgQdgkqyL2vEildmpNB17MVcfAOtjbog6wzqWs8B7gp5SCKYmmw&#10;4LCQY0XLnNLj9tco+DrEP+u3dNXZx/sxvr+Wq/7n07dS9+1mMQHhqfG38LX9ohUMH0bwfyYcATm7&#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CDfxrTJAAAA3AAAAA8AAAAA&#10;AAAAAAAAAAAAoQIAAGRycy9kb3ducmV2LnhtbFBLBQYAAAAABAAEAPkAAACXAwAAAAA=&#10;" strokeweight="1.85pt"/>
                <v:shape id="Freeform 131" o:spid="_x0000_s1226" style="position:absolute;left:6297;top:9316;width:8579;height:5290;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UFUMIA&#10;AADcAAAADwAAAGRycy9kb3ducmV2LnhtbESP0YrCMBRE3wX/IVzBF9FUF0WqUUQQfdNVP+CSXNti&#10;c1ObWOvfmwVhH4eZOcMs160tRUO1LxwrGI8SEMTamYIzBdfLbjgH4QOywdIxKXiTh/Wq21liatyL&#10;f6k5h0xECPsUFeQhVKmUXudk0Y9cRRy9m6sthijrTJoaXxFuSzlJkpm0WHBcyLGibU76fn5aBY/L&#10;Y3u6Pd37OtgfNXvdHMt9o1S/124WIAK14T/8bR+Mgp/pFP7OxCMgV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dQVQwgAAANwAAAAPAAAAAAAAAAAAAAAAAJgCAABkcnMvZG93&#10;bnJldi54bWxQSwUGAAAAAAQABAD1AAAAhwM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1006,190234;12989,193623;546,199150;24082,181975;36524,176447;26064,185362;24082,181975;56783,161352;58795,164740;46353,170267;69887,153121;82331,147565;71871,156480;69887,153121;102590,132470;104602,135857;92129,141384;115665,124239;128136,118712;117676,127626;115665,124239;148397,103616;150379,106974;137937,112501;161471,95356;173915,89829;163483,98742;161471,95356;194202,74733;196185,78121;183742,83648;207278,66473;219720,60945;209260,69860;207278,66473;239980,45850;241992,49237;229548,54765;253084,37589;265527,32062;255066,40977;253084,37589;285786,16968;287798,20355;275326,25882;298861,8736;301649,9300;300873,12094;298861,8736;316362,0;290757,2229" o:connectangles="0,0,0,0,0,0,0,0,0,0,0,0,0,0,0,0,0,0,0,0,0,0,0,0,0,0,0,0,0,0,0,0,0,0,0,0,0,0,0,0,0,0,0,0,0,0,0,0,0,0,0"/>
                  <o:lock v:ext="edit" verticies="t"/>
                </v:shape>
                <v:shape id="Freeform 132" o:spid="_x0000_s1227" style="position:absolute;left:6383;top:14578;width:8592;height:4794;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J4sYA&#10;AADcAAAADwAAAGRycy9kb3ducmV2LnhtbESP3UoDMRSE74W+QziF3tmsLS5lbVpWUVAoQn/s9XFz&#10;3CxuTrZJbLc+vREKvRxm5htmvuxtK47kQ+NYwd04A0FcOd1wrWC3fbmdgQgRWWPrmBScKcByMbiZ&#10;Y6Hdidd03MRaJAiHAhWYGLtCylAZshjGriNO3pfzFmOSvpba4ynBbSsnWZZLiw2nBYMdPRmqvjc/&#10;VsHj2+9zWb5/GCs9f+bb/cwc9iulRsO+fAARqY/X8KX9qhVM73P4P5OO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l+J4s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3087,4093;11061,6139;550,736;26261,9084;36772,14469;24235,11130;26261,9084;59211,21560;57184,23606;46673,18221;72385,26568;82896,31954;70359,28597;72385,26568;105306,39044;103308,41091;92768,35688;118480,44035;129019,49420;116483,46082;118480,44035;151430,56529;149403,58558;138892,53172;164604,61520;175114,66905;162577,63548;164604,61520;197553,73996;195527,76042;185016,70657;210728,78986;221238,84390;208701,81033;210728,78986;243649,91481;241651,93509;231111,88124;256823,96472;267362,101857;254824,98518;256823,96472;289772,108948;287745,110995;277235,105608;302946,113938;303931,115733;300920,115984;302946,113938;318755,121335;305030,107727" o:connectangles="0,0,0,0,0,0,0,0,0,0,0,0,0,0,0,0,0,0,0,0,0,0,0,0,0,0,0,0,0,0,0,0,0,0,0,0,0,0,0,0,0,0,0,0,0,0,0,0,0,0,0"/>
                  <o:lock v:ext="edit" verticies="t"/>
                </v:shape>
                <v:shape id="Freeform 133" o:spid="_x0000_s1228" style="position:absolute;left:10955;top:14578;width:654;height:2305;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93qcMA&#10;AADcAAAADwAAAGRycy9kb3ducmV2LnhtbESPQWvCQBSE74X+h+UVeqsbK6YSXUWEQhE8aOP9kX1m&#10;o9m3Ifuq6b93hUKPw8x8wyxWg2/VlfrYBDYwHmWgiKtgG64NlN+fbzNQUZAttoHJwC9FWC2fnxZY&#10;2HDjPV0PUqsE4VigASfSFVrHypHHOAodcfJOofcoSfa1tj3eEty3+j3Lcu2x4bTgsKONo+py+PEG&#10;1qdyI7u83G6bnKQ9TlzlzntjXl+G9RyU0CD/4b/2lzUwmX7A40w6Anp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93qc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6768,2652;10431,6414;14357,10625;19808,17416;22621,21985;24261,26411;24290,30657;22767,35083;20130,39633;14827,46406;9084,52768;5626,56512;2696,57283;2198,55347;5685,51603;11339,45349;16467,38755;18988,34491;20394,30496;20423,26823;18928,22755;16262,18401;10929,11789;7062,7615;3399,3852;2842,949;879,13151;20892,6414;18988,8493;5802,2043;2726,14423;20452,51477;88,45116;3985,44919;2637,55222;21097,49829" o:connectangles="0,0,0,0,0,0,0,0,0,0,0,0,0,0,0,0,0,0,0,0,0,0,0,0,0,0,0,0,0,0,0,0,0,0,0,0"/>
                  <o:lock v:ext="edit" verticies="t"/>
                </v:shape>
                <v:rect id="Rectangle 134" o:spid="_x0000_s1229" style="position:absolute;left:11992;top:14922;width:273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ryFL8A&#10;AADcAAAADwAAAGRycy9kb3ducmV2LnhtbERPy4rCMBTdC/MP4Q7MTtNRFKlGkQFBBze2fsCluX1g&#10;clOSaOvfTxYDLg/nvd2P1ogn+dA5VvA9y0AQV0533Ci4lcfpGkSIyBqNY1LwogD73cdki7l2A1/p&#10;WcRGpBAOOSpoY+xzKUPVksUwcz1x4mrnLcYEfSO1xyGFWyPnWbaSFjtODS329NNSdS8eVoEsi+Ow&#10;LozP3O+8vpjz6VqTU+rrczxsQEQa41v87z5pBYtl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GvIUvwAAANwAAAAPAAAAAAAAAAAAAAAAAJgCAABkcnMvZG93bnJl&#10;di54bWxQSwUGAAAAAAQABAD1AAAAhAMAAAAA&#10;" filled="f" stroked="f">
                  <v:textbox style="mso-fit-shape-to-text:t" inset="0,0,0,0">
                    <w:txbxContent>
                      <w:p w:rsidR="00787BFD" w:rsidRDefault="00787BFD" w:rsidP="00BA7A09">
                        <w:r>
                          <w:rPr>
                            <w:color w:val="000000"/>
                            <w:sz w:val="18"/>
                            <w:szCs w:val="18"/>
                          </w:rPr>
                          <w:t>Ramp</w:t>
                        </w:r>
                      </w:p>
                    </w:txbxContent>
                  </v:textbox>
                </v:rect>
                <v:rect id="Rectangle 135" o:spid="_x0000_s1230" style="position:absolute;left:12335;top:16128;width:2641;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Ya+MUA&#10;AADcAAAADwAAAGRycy9kb3ducmV2LnhtbESPQWvCQBSE74X+h+UVeim6UbFodJUiCD0IYuxBb4/s&#10;MxubfRuyW5P6611B8DjMzDfMfNnZSlyo8aVjBYN+AoI4d7rkQsHPft2bgPABWWPlmBT8k4fl4vVl&#10;jql2Le/okoVCRAj7FBWYEOpUSp8bsuj7riaO3sk1FkOUTSF1g22E20oOk+RTWiw5LhisaWUo/83+&#10;rIL19lASX+XuYzpp3TkfHjOzqZV6f+u+ZiACdeEZfrS/tYLReAr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1hr4xQAAANwAAAAPAAAAAAAAAAAAAAAAAJgCAABkcnMv&#10;ZG93bnJldi54bWxQSwUGAAAAAAQABAD1AAAAigMAAAAA&#10;" filled="f" stroked="f">
                  <v:textbox style="mso-fit-shape-to-text:t" inset="0,0,0,0">
                    <w:txbxContent>
                      <w:p w:rsidR="00787BFD" w:rsidRDefault="00787BFD" w:rsidP="00BA7A09">
                        <w:r>
                          <w:rPr>
                            <w:color w:val="000000"/>
                            <w:sz w:val="18"/>
                            <w:szCs w:val="18"/>
                          </w:rPr>
                          <w:t>Rate</w:t>
                        </w:r>
                      </w:p>
                    </w:txbxContent>
                  </v:textbox>
                </v:rect>
                <v:shape id="Freeform 139" o:spid="_x0000_s1231" style="position:absolute;left:6814;top:27777;width:7341;height:565;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K3MsAA&#10;AADcAAAADwAAAGRycy9kb3ducmV2LnhtbERPy4rCMBTdC/5DuIIb0VQHX9UoMqhT3Fn9gEtzbYvN&#10;TWkytf79ZCHM8nDe231nKtFS40rLCqaTCARxZnXJuYL77TRegXAeWWNlmRS8ycF+1+9tMdb2xVdq&#10;U5+LEMIuRgWF93UspcsKMugmtiYO3MM2Bn2ATS51g68Qbio5i6KFNFhyaCiwpu+Csmf6axQcfzpz&#10;1vPlepQm81le0yO5X1qlhoPusAHhqfP/4o870Qq+FmF+OBOOgN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hK3Ms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307505,93363;4027980,93363;4059283,112484;4027980,131043;307505,131043;276202,112484;307505,93363;368275,224966;0,112484;368275,0;368275,224966;3967211,0;4335485,112484;3967211,224966;3967211,0" o:connectangles="0,0,0,0,0,0,0,0,0,0,0,0,0,0,0"/>
                  <o:lock v:ext="edit" verticies="t"/>
                </v:shape>
                <v:shape id="Freeform 140" o:spid="_x0000_s1232" style="position:absolute;left:25361;top:5520;width:29520;height:18390;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BLMUA&#10;AADcAAAADwAAAGRycy9kb3ducmV2LnhtbESPQWvCQBSE7wX/w/IEb3WjhbREVxGJaC9CtaDHR/aZ&#10;BLNvw+7WxP56t1DwOMzMN8x82ZtG3Mj52rKCyTgBQVxYXXOp4Pu4ef0A4QOyxsYyKbiTh+Vi8DLH&#10;TNuOv+h2CKWIEPYZKqhCaDMpfVGRQT+2LXH0LtYZDFG6UmqHXYSbRk6TJJUGa44LFba0rqi4Hn5M&#10;pNjT5/6Yu9/0vNqe3+/ttsvzk1KjYb+agQjUh2f4v73TCt7SCfydiUd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u0Es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2147483646,10478694;2147483646,10478694;2147483646,10478694;2147483646,10478694;2147483646,10478694;2147483646,10478694;2147483646,10478694;2147483646,10478694;2147483646,10478694;2147483646,10478694;2026298874,10478694;1773397954,10478694;1519466311,10478694;1265533341,10478694;1011600167,10478694;758701019,10478694;504767807,10478694;250836164,10478694;12387440,12384518;12387440,229591708;12387440,445845848;12387440,662101706;12387440,879308896;12387440,1095563073;12387440,1312770225;12387440,1529025846;12387440,1745280023;12387440,1962487213;12387440,2147483646;12387440,2147483646;12387440,2147483646;42322060,2147483646;295223018,2147483646;549154661,2147483646;803087593,2147483646;1057019281,2147483646;1309919953,2147483646;1563853171,2147483646;1817784814,2147483646;20717177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077760432;2147483646,1861504573;2147483646,1644297384;2147483646,1428043207;2147483646,1211789067;2147483646,994580396;2147483646,778326256;2147483646,561119067;2147483646,344864927;2147483646,128609068" o:connectangles="0,0,0,0,0,0,0,0,0,0,0,0,0,0,0,0,0,0,0,0,0,0,0,0,0,0,0,0,0,0,0,0,0,0,0,0,0,0,0,0,0,0,0,0,0,0,0,0,0,0,0,0,0,0,0,0,0,0,0,0,0,0,0"/>
                  <o:lock v:ext="edit" verticies="t"/>
                </v:shape>
                <v:rect id="Rectangle 142" o:spid="_x0000_s1233" style="position:absolute;left:16821;top:20875;width:835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5c58QA&#10;AADcAAAADwAAAGRycy9kb3ducmV2LnhtbESPT4vCMBTE74LfITzBm6YqiFajiLrocf0D6u3RPNti&#10;81KarK1++o2wsMdhZn7DzJeNKcSTKpdbVjDoRyCIE6tzThWcT1+9CQjnkTUWlknBixwsF+3WHGNt&#10;az7Q8+hTESDsYlSQeV/GUrokI4Oub0vi4N1tZdAHWaVSV1gHuCnkMIrG0mDOYSHDktYZJY/jj1Gw&#10;m5Sr696+67TY3naX78t0c5p6pbqdZjUD4anx/+G/9l4rGI2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XOfEAAAA3AAAAA8AAAAAAAAAAAAAAAAAmAIAAGRycy9k&#10;b3ducmV2LnhtbFBLBQYAAAAABAAEAPUAAACJAwAAAAA=&#10;" filled="f" stroked="f">
                  <v:textbox inset="0,0,0,0">
                    <w:txbxContent>
                      <w:p w:rsidR="00787BFD" w:rsidRDefault="00787BFD" w:rsidP="00BA7A09">
                        <w:r>
                          <w:rPr>
                            <w:color w:val="000000"/>
                            <w:sz w:val="16"/>
                            <w:szCs w:val="16"/>
                          </w:rPr>
                          <w:t>Ancillary Services Provided: Reg-Up, RRS</w:t>
                        </w:r>
                        <w:ins w:id="953" w:author="STEC" w:date="2018-09-18T14:39:00Z">
                          <w:r w:rsidR="00FA67E9">
                            <w:rPr>
                              <w:color w:val="000000"/>
                              <w:sz w:val="16"/>
                              <w:szCs w:val="16"/>
                            </w:rPr>
                            <w:t xml:space="preserve">, </w:t>
                          </w:r>
                        </w:ins>
                        <w:ins w:id="954" w:author="STEC" w:date="2018-07-27T13:01:00Z">
                          <w:r>
                            <w:rPr>
                              <w:color w:val="000000"/>
                              <w:sz w:val="16"/>
                              <w:szCs w:val="16"/>
                            </w:rPr>
                            <w:t>ECRS</w:t>
                          </w:r>
                        </w:ins>
                        <w:r>
                          <w:rPr>
                            <w:color w:val="000000"/>
                            <w:sz w:val="16"/>
                            <w:szCs w:val="16"/>
                          </w:rPr>
                          <w:t>, Non-Spin</w:t>
                        </w:r>
                      </w:p>
                    </w:txbxContent>
                  </v:textbox>
                </v:rect>
                <v:rect id="Rectangle 17" o:spid="_x0000_s1234" style="position:absolute;left:-1070;top:3276;width:700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Lnr8UA&#10;AADcAAAADwAAAGRycy9kb3ducmV2LnhtbESPQWvCQBSE7wX/w/KEXkQ3VZCYuooIQg+CGD20t0f2&#10;NRvNvg3ZrYn++m5B6HGYmW+Y5bq3tbhR6yvHCt4mCQjiwumKSwXn026cgvABWWPtmBTcycN6NXhZ&#10;YqZdx0e65aEUEcI+QwUmhCaT0heGLPqJa4ij9+1aiyHKtpS6xS7CbS2nSTKXFiuOCwYb2hoqrvmP&#10;VbA7fFbED3kcLdLOXYrpV272jVKvw37zDiJQH/7Dz/aHVjCbz+Dv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UuevxQAAANwAAAAPAAAAAAAAAAAAAAAAAJgCAABkcnMv&#10;ZG93bnJldi54bWxQSwUGAAAAAAQABAD1AAAAigMAAAAA&#10;" filled="f" stroked="f">
                  <v:textbox style="mso-fit-shape-to-text:t" inset="0,0,0,0">
                    <w:txbxContent>
                      <w:p w:rsidR="00787BFD" w:rsidRDefault="00787BFD" w:rsidP="00BA7A09">
                        <w:r>
                          <w:rPr>
                            <w:color w:val="000000"/>
                            <w:sz w:val="18"/>
                            <w:szCs w:val="18"/>
                          </w:rPr>
                          <w:t>HSL = MPC -</w:t>
                        </w:r>
                      </w:p>
                    </w:txbxContent>
                  </v:textbox>
                </v:rect>
                <v:shape id="Freeform 36" o:spid="_x0000_s1235" style="position:absolute;left:16217;top:10437;width:622;height:8097;visibility:visible;mso-wrap-style:square;v-text-anchor:top" coordsize="400,3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4FsYA&#10;AADcAAAADwAAAGRycy9kb3ducmV2LnhtbESPT4vCMBTE7wt+h/AEL4umrqJSjSKywp6E9Q94fDbP&#10;Ntq8lCbV7rc3Cwt7HGbmN8xi1dpSPKj2xrGC4SABQZw5bThXcDxs+zMQPiBrLB2Tgh/ysFp23haY&#10;avfkb3rsQy4ihH2KCooQqlRKnxVk0Q9cRRy9q6sthijrXOoanxFuS/mRJBNp0XBcKLCiTUHZfd9Y&#10;Badx00wv6/Pl/XM2OpgwNbvbcaNUr9uu5yACteE//Nf+0gpGkzH8nolHQC5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R4FsYAAADcAAAADwAAAAAAAAAAAAAAAACYAgAAZHJz&#10;L2Rvd25yZXYueG1sUEsFBgAAAAAEAAQA9QAAAIsDAAAAAA==&#10;" path="m233,334r,2908c233,3261,219,3275,200,3275v-18,,-33,-14,-33,-33l167,334v,-19,15,-34,33,-34c219,300,233,315,233,334xm,400l200,,400,400,,400xm400,3175l200,3575,,3175r400,xe" fillcolor="black" strokeweight=".1pt">
                  <v:stroke joinstyle="bevel"/>
                  <v:path arrowok="t" o:connecttype="custom" o:connectlocs="211942,1990419;211942,19320273;181926,19516914;151905,19320273;151905,1990419;181926,1787820;211942,1990419;0,2383739;181926,0;363850,2383739;0,2383739;363850,18921011;181926,21304743;0,18921011;363850,18921011" o:connectangles="0,0,0,0,0,0,0,0,0,0,0,0,0,0,0"/>
                  <o:lock v:ext="edit" verticies="t"/>
                </v:shape>
                <v:rect id="Rectangle 142" o:spid="_x0000_s1236" style="position:absolute;left:17080;top:13025;width:6763;height:3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fEk8YA&#10;AADcAAAADwAAAGRycy9kb3ducmV2LnhtbESPT2vCQBTE74V+h+UVequbtjRodBXpH5KjRkG9PbLP&#10;JJh9G7Jbk/bTu4LgcZiZ3zCzxWAacabO1ZYVvI4iEMSF1TWXCrabn5cxCOeRNTaWScEfOVjMHx9m&#10;mGjb85rOuS9FgLBLUEHlfZtI6YqKDLqRbYmDd7SdQR9kV0rdYR/gppFvURRLgzWHhQpb+qyoOOW/&#10;RkE6bpf7zP73ZfN9SHer3eRrM/FKPT8NyykIT4O/h2/tTCt4jz/g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1fEk8YAAADcAAAADwAAAAAAAAAAAAAAAACYAgAAZHJz&#10;L2Rvd25yZXYueG1sUEsFBgAAAAAEAAQA9QAAAIsDAAAAAA==&#10;" filled="f" stroked="f">
                  <v:textbox inset="0,0,0,0">
                    <w:txbxContent>
                      <w:p w:rsidR="00787BFD" w:rsidRDefault="00787BFD" w:rsidP="00BA7A09">
                        <w:r>
                          <w:rPr>
                            <w:color w:val="000000"/>
                            <w:sz w:val="16"/>
                            <w:szCs w:val="16"/>
                          </w:rPr>
                          <w:t xml:space="preserve">Normal Load </w:t>
                        </w:r>
                        <w:r>
                          <w:rPr>
                            <w:color w:val="000000"/>
                            <w:sz w:val="16"/>
                            <w:szCs w:val="16"/>
                          </w:rPr>
                          <w:br/>
                          <w:t>Fluctuation</w:t>
                        </w:r>
                      </w:p>
                    </w:txbxContent>
                  </v:textbox>
                </v:rect>
                <v:shape id="Freeform 57" o:spid="_x0000_s1237" style="position:absolute;left:5881;top:1948;width:977;height:25334;flip:x;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r79MQA&#10;AADcAAAADwAAAGRycy9kb3ducmV2LnhtbESPQWvCQBSE70L/w/IK3nSjgVRSV5EWixehml56e2Sf&#10;2dDs27C7NfHfu0Khx2FmvmHW29F24ko+tI4VLOYZCOLa6ZYbBV/VfrYCESKyxs4xKbhRgO3mabLG&#10;UruBT3Q9x0YkCIcSFZgY+1LKUBuyGOauJ07exXmLMUnfSO1xSHDbyWWWFdJiy2nBYE9vhuqf869V&#10;8D1csNrr5Xv+8XL87L0/VbkzSk2fx90riEhj/A//tQ9aQV4U8DiTjoD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a+/TEAAAA3AAAAA8AAAAAAAAAAAAAAAAAmAIAAGRycy9k&#10;b3ducmV2LnhtbFBLBQYAAAAABAAEAPUAAACJAwAAAAA=&#10;" path="m166,7658r,-7325c166,315,181,300,200,300v18,,33,15,33,33l233,7658v,19,-15,33,-33,33c181,7691,166,7677,166,7658xm,400l200,,400,400,,400xe" fillcolor="black" strokeweight=".1pt">
                  <v:stroke joinstyle="bevel"/>
                  <v:path arrowok="t" o:connecttype="custom" o:connectlocs="1442753,296978607;1442753,12913825;1738264,11634097;2025087,12913825;2025087,296978607;1738264,298258302;1442753,296978607;0,15512106;1738264,0;3476508,15512106;0,15512106" o:connectangles="0,0,0,0,0,0,0,0,0,0,0"/>
                  <o:lock v:ext="edit" verticies="t"/>
                </v:shape>
              </v:group>
            </w:pict>
          </mc:Fallback>
        </mc:AlternateContent>
      </w:r>
    </w:p>
    <w:p w:rsidR="00BA7A09" w:rsidRPr="0003648D" w:rsidRDefault="00BA7A09" w:rsidP="00BA7A09">
      <w:pPr>
        <w:spacing w:after="120"/>
        <w:rPr>
          <w:b/>
          <w:i/>
          <w:iCs/>
        </w:rPr>
      </w:pPr>
    </w:p>
    <w:p w:rsidR="00BA7A09" w:rsidRPr="0003648D" w:rsidRDefault="00BA7A09" w:rsidP="00BA7A09">
      <w:pPr>
        <w:rPr>
          <w:szCs w:val="20"/>
        </w:rPr>
      </w:pPr>
    </w:p>
    <w:p w:rsidR="00BA7A09" w:rsidRPr="0003648D" w:rsidRDefault="00BA7A09" w:rsidP="00BA7A09">
      <w:pPr>
        <w:rPr>
          <w:szCs w:val="20"/>
        </w:rPr>
      </w:pPr>
    </w:p>
    <w:p w:rsidR="00BA7A09" w:rsidRPr="0003648D" w:rsidRDefault="00BA7A09" w:rsidP="00BA7A09">
      <w:pPr>
        <w:rPr>
          <w:szCs w:val="20"/>
        </w:rPr>
      </w:pPr>
    </w:p>
    <w:p w:rsidR="00BA7A09" w:rsidRPr="0003648D" w:rsidRDefault="00BA7A09" w:rsidP="00BA7A09">
      <w:pPr>
        <w:rPr>
          <w:szCs w:val="20"/>
        </w:rPr>
      </w:pPr>
    </w:p>
    <w:p w:rsidR="00BA7A09" w:rsidRPr="0003648D" w:rsidRDefault="00BA7A09" w:rsidP="00BA7A09">
      <w:pPr>
        <w:rPr>
          <w:szCs w:val="20"/>
        </w:rPr>
      </w:pPr>
    </w:p>
    <w:p w:rsidR="00BA7A09" w:rsidRPr="0003648D" w:rsidRDefault="00BA7A09" w:rsidP="00BA7A09">
      <w:pPr>
        <w:rPr>
          <w:szCs w:val="20"/>
        </w:rPr>
      </w:pPr>
    </w:p>
    <w:p w:rsidR="00BA7A09" w:rsidRPr="0003648D" w:rsidRDefault="00BA7A09" w:rsidP="00BA7A09">
      <w:pPr>
        <w:rPr>
          <w:szCs w:val="20"/>
        </w:rPr>
      </w:pPr>
    </w:p>
    <w:p w:rsidR="00BA7A09" w:rsidRPr="0003648D" w:rsidRDefault="00BA7A09" w:rsidP="00BA7A09">
      <w:pPr>
        <w:rPr>
          <w:szCs w:val="20"/>
        </w:rPr>
      </w:pPr>
    </w:p>
    <w:p w:rsidR="00BA7A09" w:rsidRPr="0003648D" w:rsidRDefault="00BA7A09" w:rsidP="00BA7A09">
      <w:pPr>
        <w:rPr>
          <w:szCs w:val="20"/>
        </w:rPr>
      </w:pPr>
    </w:p>
    <w:p w:rsidR="00BA7A09" w:rsidRPr="0003648D" w:rsidRDefault="00BA7A09" w:rsidP="00BA7A09">
      <w:pPr>
        <w:rPr>
          <w:szCs w:val="20"/>
        </w:rPr>
      </w:pPr>
    </w:p>
    <w:p w:rsidR="00BA7A09" w:rsidRPr="0003648D" w:rsidRDefault="00BA7A09" w:rsidP="00BA7A09">
      <w:pPr>
        <w:rPr>
          <w:szCs w:val="20"/>
        </w:rPr>
      </w:pPr>
    </w:p>
    <w:p w:rsidR="00BA7A09" w:rsidRPr="0003648D" w:rsidRDefault="00BA7A09" w:rsidP="00BA7A09">
      <w:pPr>
        <w:spacing w:after="240"/>
        <w:rPr>
          <w:szCs w:val="20"/>
        </w:rPr>
      </w:pPr>
    </w:p>
    <w:p w:rsidR="00BA7A09" w:rsidRPr="0003648D" w:rsidRDefault="00BA7A09" w:rsidP="00BA7A09">
      <w:pPr>
        <w:spacing w:before="240" w:after="240"/>
        <w:ind w:left="720" w:hanging="720"/>
        <w:rPr>
          <w:szCs w:val="20"/>
        </w:rPr>
      </w:pPr>
    </w:p>
    <w:p w:rsidR="00BA7A09" w:rsidRPr="0003648D" w:rsidRDefault="00BA7A09" w:rsidP="00BA7A09">
      <w:pPr>
        <w:spacing w:before="240" w:after="240"/>
        <w:ind w:left="720" w:hanging="720"/>
        <w:rPr>
          <w:szCs w:val="20"/>
        </w:rPr>
      </w:pPr>
      <w:r w:rsidRPr="0003648D">
        <w:rPr>
          <w:szCs w:val="20"/>
        </w:rPr>
        <w:t>(3)</w:t>
      </w:r>
      <w:r w:rsidRPr="0003648D">
        <w:rPr>
          <w:szCs w:val="20"/>
        </w:rPr>
        <w:tab/>
        <w:t>For Generation Resources, HASL is calculated as follows:</w:t>
      </w:r>
    </w:p>
    <w:p w:rsidR="00BA7A09" w:rsidRPr="0003648D" w:rsidRDefault="00BA7A09" w:rsidP="00BA7A09">
      <w:pPr>
        <w:tabs>
          <w:tab w:val="left" w:pos="2250"/>
          <w:tab w:val="left" w:pos="3150"/>
        </w:tabs>
        <w:spacing w:after="240"/>
        <w:ind w:left="3150" w:hanging="2430"/>
        <w:rPr>
          <w:b/>
          <w:bCs/>
          <w:lang w:val="de-DE"/>
        </w:rPr>
      </w:pPr>
      <w:r w:rsidRPr="0003648D">
        <w:rPr>
          <w:b/>
          <w:bCs/>
          <w:lang w:val="de-DE"/>
        </w:rPr>
        <w:t>HASL</w:t>
      </w:r>
      <w:r w:rsidRPr="0003648D">
        <w:rPr>
          <w:b/>
          <w:bCs/>
          <w:lang w:val="de-DE"/>
        </w:rPr>
        <w:tab/>
        <w:t>=</w:t>
      </w:r>
      <w:r w:rsidRPr="0003648D">
        <w:rPr>
          <w:b/>
          <w:bCs/>
          <w:lang w:val="de-DE"/>
        </w:rPr>
        <w:tab/>
        <w:t>Max (LASL, (HSLTELEM – (RRSTELEM +</w:t>
      </w:r>
      <w:ins w:id="955" w:author="STEC" w:date="2018-09-14T17:06:00Z">
        <w:r w:rsidR="00ED3581">
          <w:rPr>
            <w:b/>
            <w:bCs/>
            <w:lang w:val="de-DE"/>
          </w:rPr>
          <w:t xml:space="preserve"> ECR</w:t>
        </w:r>
        <w:r w:rsidR="00ED3581" w:rsidRPr="0003648D">
          <w:rPr>
            <w:b/>
            <w:bCs/>
            <w:lang w:val="de-DE"/>
          </w:rPr>
          <w:t>STELEM</w:t>
        </w:r>
        <w:r w:rsidR="00ED3581">
          <w:rPr>
            <w:b/>
            <w:bCs/>
            <w:lang w:val="de-DE"/>
          </w:rPr>
          <w:t>+</w:t>
        </w:r>
      </w:ins>
      <w:r w:rsidRPr="0003648D">
        <w:rPr>
          <w:b/>
          <w:bCs/>
          <w:lang w:val="de-DE"/>
        </w:rPr>
        <w:t xml:space="preserve"> RUSTELEM + NSRSTELEM +NFRCTELEM)))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c>
          <w:tcPr>
            <w:tcW w:w="1500" w:type="pct"/>
          </w:tcPr>
          <w:p w:rsidR="00BA7A09" w:rsidRPr="0003648D" w:rsidRDefault="00BA7A09" w:rsidP="00FF6149">
            <w:pPr>
              <w:spacing w:after="120"/>
              <w:rPr>
                <w:b/>
                <w:iCs/>
                <w:sz w:val="20"/>
                <w:szCs w:val="20"/>
              </w:rPr>
            </w:pPr>
            <w:r w:rsidRPr="0003648D">
              <w:rPr>
                <w:b/>
                <w:iCs/>
                <w:sz w:val="20"/>
                <w:szCs w:val="20"/>
              </w:rPr>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HASL</w:t>
            </w:r>
          </w:p>
        </w:tc>
        <w:tc>
          <w:tcPr>
            <w:tcW w:w="3500" w:type="pct"/>
          </w:tcPr>
          <w:p w:rsidR="00BA7A09" w:rsidRPr="0003648D" w:rsidRDefault="00BA7A09" w:rsidP="00FF6149">
            <w:pPr>
              <w:spacing w:after="60"/>
              <w:rPr>
                <w:iCs/>
                <w:sz w:val="20"/>
                <w:szCs w:val="20"/>
              </w:rPr>
            </w:pPr>
            <w:r w:rsidRPr="0003648D">
              <w:rPr>
                <w:iCs/>
                <w:sz w:val="20"/>
                <w:szCs w:val="20"/>
              </w:rPr>
              <w:t>High Ancillary Service Limit.</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HSLTELEM</w:t>
            </w:r>
          </w:p>
        </w:tc>
        <w:tc>
          <w:tcPr>
            <w:tcW w:w="3500" w:type="pct"/>
          </w:tcPr>
          <w:p w:rsidR="00BA7A09" w:rsidRPr="0003648D" w:rsidRDefault="00BA7A09" w:rsidP="00FF6149">
            <w:pPr>
              <w:spacing w:after="60"/>
              <w:rPr>
                <w:iCs/>
                <w:sz w:val="20"/>
                <w:szCs w:val="20"/>
              </w:rPr>
            </w:pPr>
            <w:r w:rsidRPr="0003648D">
              <w:rPr>
                <w:iCs/>
                <w:sz w:val="20"/>
                <w:szCs w:val="20"/>
              </w:rPr>
              <w:t xml:space="preserve">High Sustained Limit provided via telemetry – per Section 6.5.5.2. </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LASL</w:t>
            </w:r>
          </w:p>
        </w:tc>
        <w:tc>
          <w:tcPr>
            <w:tcW w:w="3500" w:type="pct"/>
          </w:tcPr>
          <w:p w:rsidR="00BA7A09" w:rsidRPr="0003648D" w:rsidRDefault="00BA7A09" w:rsidP="00FF6149">
            <w:pPr>
              <w:spacing w:after="60"/>
              <w:rPr>
                <w:iCs/>
                <w:sz w:val="20"/>
                <w:szCs w:val="20"/>
              </w:rPr>
            </w:pPr>
            <w:r w:rsidRPr="0003648D">
              <w:rPr>
                <w:iCs/>
                <w:sz w:val="20"/>
                <w:szCs w:val="20"/>
              </w:rPr>
              <w:t>Low Ancillary Service Limit.</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RRSTELEM</w:t>
            </w:r>
          </w:p>
        </w:tc>
        <w:tc>
          <w:tcPr>
            <w:tcW w:w="3500" w:type="pct"/>
          </w:tcPr>
          <w:p w:rsidR="00BA7A09" w:rsidRPr="0003648D" w:rsidRDefault="00BA7A09" w:rsidP="00FF6149">
            <w:pPr>
              <w:spacing w:after="60"/>
              <w:rPr>
                <w:iCs/>
                <w:sz w:val="20"/>
                <w:szCs w:val="20"/>
              </w:rPr>
            </w:pPr>
            <w:r w:rsidRPr="0003648D">
              <w:rPr>
                <w:iCs/>
                <w:sz w:val="20"/>
                <w:szCs w:val="20"/>
              </w:rPr>
              <w:t xml:space="preserve">Responsive Reserve Ancillary Service Schedule provided by telemetry. </w:t>
            </w:r>
          </w:p>
        </w:tc>
      </w:tr>
      <w:tr w:rsidR="00BA7A09" w:rsidRPr="0003648D" w:rsidTr="00FF6149">
        <w:trPr>
          <w:cantSplit/>
          <w:trHeight w:val="314"/>
        </w:trPr>
        <w:tc>
          <w:tcPr>
            <w:tcW w:w="1500" w:type="pct"/>
          </w:tcPr>
          <w:p w:rsidR="00BA7A09" w:rsidRPr="0003648D" w:rsidRDefault="00BA7A09" w:rsidP="00FF6149">
            <w:pPr>
              <w:spacing w:after="60"/>
              <w:rPr>
                <w:iCs/>
                <w:sz w:val="20"/>
                <w:szCs w:val="20"/>
              </w:rPr>
            </w:pPr>
            <w:r w:rsidRPr="0003648D">
              <w:rPr>
                <w:iCs/>
                <w:sz w:val="20"/>
                <w:szCs w:val="20"/>
              </w:rPr>
              <w:t>RUSTELEM</w:t>
            </w:r>
          </w:p>
        </w:tc>
        <w:tc>
          <w:tcPr>
            <w:tcW w:w="3500" w:type="pct"/>
          </w:tcPr>
          <w:p w:rsidR="00BA7A09" w:rsidRPr="0003648D" w:rsidRDefault="00BA7A09" w:rsidP="00FF6149">
            <w:pPr>
              <w:spacing w:after="60"/>
              <w:rPr>
                <w:iCs/>
                <w:sz w:val="20"/>
                <w:szCs w:val="20"/>
              </w:rPr>
            </w:pPr>
            <w:r w:rsidRPr="0003648D">
              <w:rPr>
                <w:iCs/>
                <w:sz w:val="20"/>
                <w:szCs w:val="20"/>
              </w:rPr>
              <w:t>Reg-Up Ancillary Service Resource Responsibility designation provided by telemetry.</w:t>
            </w:r>
          </w:p>
        </w:tc>
      </w:tr>
      <w:tr w:rsidR="00274D97" w:rsidRPr="0003648D" w:rsidTr="00FF6149">
        <w:trPr>
          <w:cantSplit/>
          <w:ins w:id="956" w:author="STEC" w:date="2018-09-14T17:06:00Z"/>
        </w:trPr>
        <w:tc>
          <w:tcPr>
            <w:tcW w:w="1500" w:type="pct"/>
          </w:tcPr>
          <w:p w:rsidR="00274D97" w:rsidRPr="0003648D" w:rsidRDefault="00274D97" w:rsidP="00274D97">
            <w:pPr>
              <w:spacing w:after="60"/>
              <w:rPr>
                <w:ins w:id="957" w:author="STEC" w:date="2018-09-14T17:06:00Z"/>
                <w:iCs/>
                <w:sz w:val="20"/>
                <w:szCs w:val="20"/>
              </w:rPr>
            </w:pPr>
            <w:ins w:id="958" w:author="STEC" w:date="2018-09-14T17:06:00Z">
              <w:r>
                <w:rPr>
                  <w:iCs/>
                  <w:sz w:val="20"/>
                  <w:szCs w:val="20"/>
                </w:rPr>
                <w:t>EC</w:t>
              </w:r>
              <w:r w:rsidRPr="0003648D">
                <w:rPr>
                  <w:iCs/>
                  <w:sz w:val="20"/>
                  <w:szCs w:val="20"/>
                </w:rPr>
                <w:t>RSTELEM</w:t>
              </w:r>
            </w:ins>
          </w:p>
        </w:tc>
        <w:tc>
          <w:tcPr>
            <w:tcW w:w="3500" w:type="pct"/>
          </w:tcPr>
          <w:p w:rsidR="00274D97" w:rsidRPr="0003648D" w:rsidRDefault="00274D97" w:rsidP="00274D97">
            <w:pPr>
              <w:spacing w:after="60"/>
              <w:rPr>
                <w:ins w:id="959" w:author="STEC" w:date="2018-09-14T17:06:00Z"/>
                <w:iCs/>
                <w:sz w:val="20"/>
                <w:szCs w:val="20"/>
              </w:rPr>
            </w:pPr>
            <w:ins w:id="960" w:author="STEC" w:date="2018-09-14T17:06:00Z">
              <w:r>
                <w:rPr>
                  <w:iCs/>
                  <w:sz w:val="20"/>
                  <w:szCs w:val="20"/>
                </w:rPr>
                <w:t>EC</w:t>
              </w:r>
              <w:r w:rsidRPr="0003648D">
                <w:rPr>
                  <w:iCs/>
                  <w:sz w:val="20"/>
                  <w:szCs w:val="20"/>
                </w:rPr>
                <w:t xml:space="preserve">RS Ancillary Service Schedule provided by telemetry. </w:t>
              </w:r>
            </w:ins>
          </w:p>
        </w:tc>
      </w:tr>
      <w:tr w:rsidR="00274D97" w:rsidRPr="0003648D" w:rsidTr="00FF6149">
        <w:trPr>
          <w:cantSplit/>
        </w:trPr>
        <w:tc>
          <w:tcPr>
            <w:tcW w:w="1500" w:type="pct"/>
          </w:tcPr>
          <w:p w:rsidR="00274D97" w:rsidRPr="0003648D" w:rsidRDefault="00274D97" w:rsidP="00274D97">
            <w:pPr>
              <w:spacing w:after="60"/>
              <w:rPr>
                <w:iCs/>
                <w:sz w:val="20"/>
                <w:szCs w:val="20"/>
              </w:rPr>
            </w:pPr>
            <w:r w:rsidRPr="0003648D">
              <w:rPr>
                <w:iCs/>
                <w:sz w:val="20"/>
                <w:szCs w:val="20"/>
              </w:rPr>
              <w:t>NSRSTELEM</w:t>
            </w:r>
          </w:p>
        </w:tc>
        <w:tc>
          <w:tcPr>
            <w:tcW w:w="3500" w:type="pct"/>
          </w:tcPr>
          <w:p w:rsidR="00274D97" w:rsidRPr="0003648D" w:rsidRDefault="00274D97" w:rsidP="00274D97">
            <w:pPr>
              <w:spacing w:after="60"/>
              <w:rPr>
                <w:iCs/>
                <w:sz w:val="20"/>
                <w:szCs w:val="20"/>
              </w:rPr>
            </w:pPr>
            <w:r w:rsidRPr="0003648D">
              <w:rPr>
                <w:iCs/>
                <w:sz w:val="20"/>
                <w:szCs w:val="20"/>
              </w:rPr>
              <w:t>Non-Spin Ancillary Service Schedule provided via telemetry.</w:t>
            </w:r>
          </w:p>
        </w:tc>
      </w:tr>
      <w:tr w:rsidR="00274D97" w:rsidRPr="0003648D" w:rsidTr="00FF6149">
        <w:trPr>
          <w:cantSplit/>
        </w:trPr>
        <w:tc>
          <w:tcPr>
            <w:tcW w:w="1500" w:type="pct"/>
          </w:tcPr>
          <w:p w:rsidR="00274D97" w:rsidRPr="0003648D" w:rsidRDefault="00274D97" w:rsidP="00274D97">
            <w:pPr>
              <w:spacing w:after="60"/>
              <w:rPr>
                <w:iCs/>
                <w:sz w:val="20"/>
                <w:szCs w:val="20"/>
              </w:rPr>
            </w:pPr>
            <w:r w:rsidRPr="0003648D">
              <w:rPr>
                <w:sz w:val="20"/>
                <w:szCs w:val="20"/>
              </w:rPr>
              <w:t>NFRCTELEM</w:t>
            </w:r>
          </w:p>
        </w:tc>
        <w:tc>
          <w:tcPr>
            <w:tcW w:w="3500" w:type="pct"/>
          </w:tcPr>
          <w:p w:rsidR="00274D97" w:rsidRPr="0003648D" w:rsidRDefault="00274D97" w:rsidP="00274D97">
            <w:pPr>
              <w:spacing w:after="60"/>
              <w:rPr>
                <w:iCs/>
                <w:sz w:val="20"/>
                <w:szCs w:val="20"/>
              </w:rPr>
            </w:pPr>
            <w:r w:rsidRPr="0003648D">
              <w:rPr>
                <w:sz w:val="20"/>
                <w:szCs w:val="20"/>
              </w:rPr>
              <w:t>NFRC currently available (unloaded) and included in the HSL of the Generation Resource with non-zero Responsive Reserve Ancillary Service Schedule telemetry.</w:t>
            </w:r>
          </w:p>
        </w:tc>
      </w:tr>
    </w:tbl>
    <w:p w:rsidR="00BA7A09" w:rsidRPr="0003648D" w:rsidRDefault="00BA7A09" w:rsidP="00BA7A09">
      <w:pPr>
        <w:rPr>
          <w:szCs w:val="20"/>
        </w:rPr>
      </w:pPr>
    </w:p>
    <w:p w:rsidR="00BA7A09" w:rsidRPr="0003648D" w:rsidRDefault="00BA7A09" w:rsidP="00BA7A09">
      <w:pPr>
        <w:spacing w:after="240"/>
        <w:ind w:left="720" w:hanging="720"/>
        <w:rPr>
          <w:szCs w:val="20"/>
        </w:rPr>
      </w:pPr>
      <w:r w:rsidRPr="0003648D">
        <w:rPr>
          <w:szCs w:val="20"/>
        </w:rPr>
        <w:t>(4)</w:t>
      </w:r>
      <w:r w:rsidRPr="0003648D">
        <w:rPr>
          <w:szCs w:val="20"/>
        </w:rPr>
        <w:tab/>
        <w:t>For Generation Resources, LASL is calculated as follows:</w:t>
      </w:r>
    </w:p>
    <w:p w:rsidR="00BA7A09" w:rsidRPr="0003648D" w:rsidRDefault="00BA7A09" w:rsidP="00BA7A09">
      <w:pPr>
        <w:tabs>
          <w:tab w:val="left" w:pos="2250"/>
          <w:tab w:val="left" w:pos="3150"/>
          <w:tab w:val="left" w:pos="3960"/>
        </w:tabs>
        <w:spacing w:after="240"/>
        <w:ind w:left="3960" w:hanging="3240"/>
        <w:rPr>
          <w:b/>
          <w:bCs/>
        </w:rPr>
      </w:pPr>
      <w:r w:rsidRPr="0003648D">
        <w:rPr>
          <w:b/>
          <w:bCs/>
        </w:rPr>
        <w:t>LASL</w:t>
      </w:r>
      <w:r w:rsidRPr="0003648D">
        <w:rPr>
          <w:b/>
          <w:bCs/>
        </w:rPr>
        <w:tab/>
        <w:t>=</w:t>
      </w:r>
      <w:r w:rsidRPr="0003648D">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c>
          <w:tcPr>
            <w:tcW w:w="1500" w:type="pct"/>
          </w:tcPr>
          <w:p w:rsidR="00BA7A09" w:rsidRPr="0003648D" w:rsidRDefault="00BA7A09" w:rsidP="00FF6149">
            <w:pPr>
              <w:spacing w:after="120"/>
              <w:rPr>
                <w:b/>
                <w:iCs/>
                <w:sz w:val="20"/>
                <w:szCs w:val="20"/>
              </w:rPr>
            </w:pPr>
            <w:r w:rsidRPr="0003648D">
              <w:rPr>
                <w:b/>
                <w:iCs/>
                <w:sz w:val="20"/>
                <w:szCs w:val="20"/>
              </w:rPr>
              <w:lastRenderedPageBreak/>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LASL</w:t>
            </w:r>
          </w:p>
        </w:tc>
        <w:tc>
          <w:tcPr>
            <w:tcW w:w="3500" w:type="pct"/>
          </w:tcPr>
          <w:p w:rsidR="00BA7A09" w:rsidRPr="0003648D" w:rsidRDefault="00BA7A09" w:rsidP="00FF6149">
            <w:pPr>
              <w:spacing w:after="60"/>
              <w:rPr>
                <w:iCs/>
                <w:sz w:val="20"/>
                <w:szCs w:val="20"/>
              </w:rPr>
            </w:pPr>
            <w:r w:rsidRPr="0003648D">
              <w:rPr>
                <w:iCs/>
                <w:sz w:val="20"/>
                <w:szCs w:val="20"/>
              </w:rPr>
              <w:t>Low Ancillary Service Limit.</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LSLTELEM</w:t>
            </w:r>
          </w:p>
        </w:tc>
        <w:tc>
          <w:tcPr>
            <w:tcW w:w="3500" w:type="pct"/>
          </w:tcPr>
          <w:p w:rsidR="00BA7A09" w:rsidRPr="0003648D" w:rsidRDefault="00BA7A09" w:rsidP="00FF6149">
            <w:pPr>
              <w:spacing w:after="60"/>
              <w:rPr>
                <w:iCs/>
                <w:sz w:val="20"/>
                <w:szCs w:val="20"/>
              </w:rPr>
            </w:pPr>
            <w:r w:rsidRPr="0003648D">
              <w:rPr>
                <w:iCs/>
                <w:sz w:val="20"/>
                <w:szCs w:val="20"/>
              </w:rPr>
              <w:t>Low Sustained Limit provided via telemetry.</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RDSTELEM</w:t>
            </w:r>
          </w:p>
        </w:tc>
        <w:tc>
          <w:tcPr>
            <w:tcW w:w="3500" w:type="pct"/>
          </w:tcPr>
          <w:p w:rsidR="00BA7A09" w:rsidRPr="0003648D" w:rsidRDefault="00BA7A09" w:rsidP="00FF6149">
            <w:pPr>
              <w:spacing w:after="60"/>
              <w:rPr>
                <w:iCs/>
                <w:sz w:val="20"/>
                <w:szCs w:val="20"/>
              </w:rPr>
            </w:pPr>
            <w:r w:rsidRPr="0003648D">
              <w:rPr>
                <w:iCs/>
                <w:sz w:val="20"/>
                <w:szCs w:val="20"/>
              </w:rPr>
              <w:t>Reg-Down Ancillary Service Resource Responsibility designation provided by telemetry.</w:t>
            </w:r>
          </w:p>
        </w:tc>
      </w:tr>
    </w:tbl>
    <w:p w:rsidR="00BA7A09" w:rsidRPr="0003648D" w:rsidRDefault="00BA7A09" w:rsidP="00BA7A09">
      <w:pPr>
        <w:rPr>
          <w:szCs w:val="20"/>
        </w:rPr>
      </w:pPr>
    </w:p>
    <w:p w:rsidR="00BA7A09" w:rsidRPr="0003648D" w:rsidRDefault="00BA7A09" w:rsidP="00BA7A09">
      <w:pPr>
        <w:spacing w:after="240"/>
        <w:ind w:left="720" w:hanging="720"/>
        <w:rPr>
          <w:szCs w:val="20"/>
        </w:rPr>
      </w:pPr>
      <w:r w:rsidRPr="0003648D">
        <w:rPr>
          <w:szCs w:val="20"/>
        </w:rPr>
        <w:t>(5)</w:t>
      </w:r>
      <w:r w:rsidRPr="0003648D">
        <w:rPr>
          <w:szCs w:val="20"/>
        </w:rPr>
        <w:tab/>
        <w:t>For each Generation Resource, the SURAMP is calculated as follows:</w:t>
      </w:r>
    </w:p>
    <w:p w:rsidR="00BA7A09" w:rsidRPr="0003648D" w:rsidRDefault="00BA7A09" w:rsidP="00BA7A09">
      <w:pPr>
        <w:tabs>
          <w:tab w:val="left" w:pos="2250"/>
          <w:tab w:val="left" w:pos="3150"/>
        </w:tabs>
        <w:spacing w:after="240"/>
        <w:ind w:left="3150" w:hanging="2430"/>
        <w:rPr>
          <w:b/>
          <w:bCs/>
          <w:lang w:val="de-DE"/>
        </w:rPr>
      </w:pPr>
      <w:r w:rsidRPr="0003648D">
        <w:rPr>
          <w:b/>
          <w:bCs/>
          <w:lang w:val="de-DE"/>
        </w:rPr>
        <w:t>SURAMP</w:t>
      </w:r>
      <w:r w:rsidRPr="0003648D">
        <w:rPr>
          <w:b/>
          <w:bCs/>
          <w:lang w:val="de-DE"/>
        </w:rPr>
        <w:tab/>
        <w:t>=</w:t>
      </w:r>
      <w:r w:rsidRPr="0003648D">
        <w:rPr>
          <w:b/>
          <w:bCs/>
          <w:lang w:val="de-DE"/>
        </w:rPr>
        <w:tab/>
        <w:t>RAMPRATE – (RUSTELEM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c>
          <w:tcPr>
            <w:tcW w:w="1500" w:type="pct"/>
          </w:tcPr>
          <w:p w:rsidR="00BA7A09" w:rsidRPr="0003648D" w:rsidRDefault="00BA7A09" w:rsidP="00FF6149">
            <w:pPr>
              <w:spacing w:after="120"/>
              <w:rPr>
                <w:b/>
                <w:iCs/>
                <w:sz w:val="20"/>
                <w:szCs w:val="20"/>
              </w:rPr>
            </w:pPr>
            <w:r w:rsidRPr="0003648D">
              <w:rPr>
                <w:b/>
                <w:iCs/>
                <w:sz w:val="20"/>
                <w:szCs w:val="20"/>
              </w:rPr>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SURAMP</w:t>
            </w:r>
          </w:p>
        </w:tc>
        <w:tc>
          <w:tcPr>
            <w:tcW w:w="3500" w:type="pct"/>
          </w:tcPr>
          <w:p w:rsidR="00BA7A09" w:rsidRPr="0003648D" w:rsidRDefault="00BA7A09" w:rsidP="00FF6149">
            <w:pPr>
              <w:spacing w:after="60"/>
              <w:rPr>
                <w:iCs/>
                <w:sz w:val="20"/>
                <w:szCs w:val="20"/>
              </w:rPr>
            </w:pPr>
            <w:r w:rsidRPr="0003648D">
              <w:rPr>
                <w:iCs/>
                <w:sz w:val="20"/>
                <w:szCs w:val="20"/>
              </w:rPr>
              <w:t>SCED Up Ramp Rate.</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RAMPRATE</w:t>
            </w:r>
          </w:p>
        </w:tc>
        <w:tc>
          <w:tcPr>
            <w:tcW w:w="3500" w:type="pct"/>
          </w:tcPr>
          <w:p w:rsidR="00BA7A09" w:rsidRPr="0003648D" w:rsidRDefault="00BA7A09" w:rsidP="00FF6149">
            <w:pPr>
              <w:spacing w:after="60"/>
              <w:rPr>
                <w:iCs/>
                <w:sz w:val="20"/>
                <w:szCs w:val="20"/>
              </w:rPr>
            </w:pPr>
            <w:r w:rsidRPr="0003648D">
              <w:rPr>
                <w:iCs/>
                <w:sz w:val="20"/>
                <w:szCs w:val="20"/>
              </w:rPr>
              <w:t xml:space="preserve">Normal Ramp Rate up, as telemetered by the QSE, when </w:t>
            </w:r>
            <w:del w:id="961" w:author="STEC" w:date="2018-09-14T17:08:00Z">
              <w:r w:rsidRPr="0003648D" w:rsidDel="00274D97">
                <w:rPr>
                  <w:iCs/>
                  <w:sz w:val="20"/>
                  <w:szCs w:val="20"/>
                </w:rPr>
                <w:delText xml:space="preserve">RRS </w:delText>
              </w:r>
            </w:del>
            <w:ins w:id="962" w:author="STEC" w:date="2018-09-14T17:08:00Z">
              <w:r w:rsidR="00274D97">
                <w:rPr>
                  <w:iCs/>
                  <w:sz w:val="20"/>
                  <w:szCs w:val="20"/>
                </w:rPr>
                <w:t>ECRS</w:t>
              </w:r>
              <w:r w:rsidR="00274D97" w:rsidRPr="0003648D">
                <w:rPr>
                  <w:iCs/>
                  <w:sz w:val="20"/>
                  <w:szCs w:val="20"/>
                </w:rPr>
                <w:t xml:space="preserve"> </w:t>
              </w:r>
            </w:ins>
            <w:r w:rsidRPr="0003648D">
              <w:rPr>
                <w:iCs/>
                <w:sz w:val="20"/>
                <w:szCs w:val="20"/>
              </w:rPr>
              <w:t>is not deployed or when the subject Resource is not providing RRS.</w:t>
            </w:r>
          </w:p>
          <w:p w:rsidR="00BA7A09" w:rsidRPr="0003648D" w:rsidRDefault="00BA7A09" w:rsidP="00274D97">
            <w:pPr>
              <w:spacing w:after="60"/>
              <w:rPr>
                <w:iCs/>
                <w:sz w:val="20"/>
                <w:szCs w:val="20"/>
              </w:rPr>
            </w:pPr>
            <w:r w:rsidRPr="0003648D">
              <w:rPr>
                <w:iCs/>
                <w:sz w:val="20"/>
                <w:szCs w:val="20"/>
              </w:rPr>
              <w:t xml:space="preserve">Emergency Ramp Rate up, as telemetered by the QSE, for Resources deploying </w:t>
            </w:r>
            <w:del w:id="963" w:author="STEC" w:date="2018-09-14T17:08:00Z">
              <w:r w:rsidRPr="0003648D" w:rsidDel="00274D97">
                <w:rPr>
                  <w:iCs/>
                  <w:sz w:val="20"/>
                  <w:szCs w:val="20"/>
                </w:rPr>
                <w:delText>RRS</w:delText>
              </w:r>
            </w:del>
            <w:ins w:id="964" w:author="STEC" w:date="2018-09-14T17:08:00Z">
              <w:r w:rsidR="00274D97">
                <w:rPr>
                  <w:iCs/>
                  <w:sz w:val="20"/>
                  <w:szCs w:val="20"/>
                </w:rPr>
                <w:t>ECRS</w:t>
              </w:r>
            </w:ins>
            <w:r w:rsidRPr="0003648D">
              <w:rPr>
                <w:iCs/>
                <w:sz w:val="20"/>
                <w:szCs w:val="20"/>
              </w:rPr>
              <w:t>.</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RUSTELEM</w:t>
            </w:r>
          </w:p>
        </w:tc>
        <w:tc>
          <w:tcPr>
            <w:tcW w:w="3500" w:type="pct"/>
          </w:tcPr>
          <w:p w:rsidR="00BA7A09" w:rsidRPr="0003648D" w:rsidRDefault="00BA7A09" w:rsidP="00FF6149">
            <w:pPr>
              <w:spacing w:after="60"/>
              <w:rPr>
                <w:iCs/>
                <w:sz w:val="20"/>
                <w:szCs w:val="20"/>
              </w:rPr>
            </w:pPr>
            <w:r w:rsidRPr="0003648D">
              <w:rPr>
                <w:iCs/>
                <w:sz w:val="20"/>
                <w:szCs w:val="20"/>
              </w:rPr>
              <w:t>Reg-Up Ancillary Service Resource Responsibility designation provided by telemetry.</w:t>
            </w:r>
          </w:p>
        </w:tc>
      </w:tr>
      <w:tr w:rsidR="00BA7A09" w:rsidRPr="0003648D" w:rsidTr="00FF6149">
        <w:trPr>
          <w:cantSplit/>
        </w:trPr>
        <w:tc>
          <w:tcPr>
            <w:tcW w:w="150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REGP</w:t>
            </w:r>
          </w:p>
        </w:tc>
        <w:tc>
          <w:tcPr>
            <w:tcW w:w="350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Percentage of Regulation Service for which ramp rate will be reserved in Real-Time.  The value will be between one and zero. Market Participants will be notified of the change in this value.</w:t>
            </w:r>
          </w:p>
        </w:tc>
      </w:tr>
    </w:tbl>
    <w:p w:rsidR="00BA7A09" w:rsidRPr="0003648D" w:rsidRDefault="00BA7A09" w:rsidP="00BA7A09">
      <w:pPr>
        <w:ind w:left="720" w:hanging="720"/>
        <w:rPr>
          <w:szCs w:val="20"/>
        </w:rPr>
      </w:pPr>
    </w:p>
    <w:p w:rsidR="00BA7A09" w:rsidRPr="0003648D" w:rsidRDefault="00BA7A09" w:rsidP="00BA7A09">
      <w:pPr>
        <w:ind w:left="720" w:hanging="720"/>
        <w:rPr>
          <w:szCs w:val="20"/>
        </w:rPr>
      </w:pPr>
      <w:r w:rsidRPr="0003648D">
        <w:rPr>
          <w:szCs w:val="20"/>
        </w:rPr>
        <w:t>(6)</w:t>
      </w:r>
      <w:r w:rsidRPr="0003648D">
        <w:rPr>
          <w:szCs w:val="20"/>
        </w:rPr>
        <w:tab/>
        <w:t>For each Generation Resource, the SDRAMP is calculated as follows:</w:t>
      </w:r>
    </w:p>
    <w:p w:rsidR="00BA7A09" w:rsidRPr="0003648D" w:rsidRDefault="00BA7A09" w:rsidP="00BA7A09">
      <w:pPr>
        <w:ind w:left="720" w:hanging="720"/>
        <w:rPr>
          <w:szCs w:val="20"/>
        </w:rPr>
      </w:pPr>
    </w:p>
    <w:p w:rsidR="00BA7A09" w:rsidRPr="0003648D" w:rsidRDefault="00BA7A09" w:rsidP="00BA7A09">
      <w:pPr>
        <w:tabs>
          <w:tab w:val="left" w:pos="2250"/>
          <w:tab w:val="left" w:pos="3150"/>
          <w:tab w:val="left" w:pos="3960"/>
        </w:tabs>
        <w:spacing w:after="240"/>
        <w:ind w:left="3960" w:hanging="3240"/>
        <w:rPr>
          <w:b/>
          <w:bCs/>
          <w:lang w:val="de-DE"/>
        </w:rPr>
      </w:pPr>
      <w:r w:rsidRPr="0003648D">
        <w:rPr>
          <w:b/>
          <w:bCs/>
          <w:lang w:val="de-DE"/>
        </w:rPr>
        <w:t>SDRAMP</w:t>
      </w:r>
      <w:r w:rsidRPr="0003648D">
        <w:rPr>
          <w:b/>
          <w:bCs/>
          <w:lang w:val="de-DE"/>
        </w:rPr>
        <w:tab/>
        <w:t>=</w:t>
      </w:r>
      <w:r w:rsidRPr="0003648D">
        <w:rPr>
          <w:b/>
          <w:bCs/>
          <w:lang w:val="de-DE"/>
        </w:rPr>
        <w:tab/>
        <w:t>NORMRAMP – (RDSTELEM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rPr>
          <w:tblHeader/>
        </w:trPr>
        <w:tc>
          <w:tcPr>
            <w:tcW w:w="1500" w:type="pct"/>
          </w:tcPr>
          <w:p w:rsidR="00BA7A09" w:rsidRPr="0003648D" w:rsidRDefault="00BA7A09" w:rsidP="00FF6149">
            <w:pPr>
              <w:spacing w:after="120"/>
              <w:rPr>
                <w:b/>
                <w:iCs/>
                <w:sz w:val="20"/>
                <w:szCs w:val="20"/>
              </w:rPr>
            </w:pPr>
            <w:r w:rsidRPr="0003648D">
              <w:rPr>
                <w:b/>
                <w:iCs/>
                <w:sz w:val="20"/>
                <w:szCs w:val="20"/>
              </w:rPr>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SDRAMP</w:t>
            </w:r>
          </w:p>
        </w:tc>
        <w:tc>
          <w:tcPr>
            <w:tcW w:w="3500" w:type="pct"/>
          </w:tcPr>
          <w:p w:rsidR="00BA7A09" w:rsidRPr="0003648D" w:rsidRDefault="00BA7A09" w:rsidP="00FF6149">
            <w:pPr>
              <w:spacing w:after="60"/>
              <w:rPr>
                <w:iCs/>
                <w:sz w:val="20"/>
                <w:szCs w:val="20"/>
              </w:rPr>
            </w:pPr>
            <w:r w:rsidRPr="0003648D">
              <w:rPr>
                <w:iCs/>
                <w:sz w:val="20"/>
                <w:szCs w:val="20"/>
              </w:rPr>
              <w:t>SCED Down Ramp Rate.</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NORMRAMP</w:t>
            </w:r>
          </w:p>
        </w:tc>
        <w:tc>
          <w:tcPr>
            <w:tcW w:w="3500" w:type="pct"/>
          </w:tcPr>
          <w:p w:rsidR="00BA7A09" w:rsidRPr="0003648D" w:rsidRDefault="00BA7A09" w:rsidP="00FF6149">
            <w:pPr>
              <w:spacing w:after="60"/>
              <w:rPr>
                <w:iCs/>
                <w:sz w:val="20"/>
                <w:szCs w:val="20"/>
              </w:rPr>
            </w:pPr>
            <w:r w:rsidRPr="0003648D">
              <w:rPr>
                <w:iCs/>
                <w:sz w:val="20"/>
                <w:szCs w:val="20"/>
              </w:rPr>
              <w:t>Normal Ramp Rate down, as telemetered by the QSE.</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RDSTELEM</w:t>
            </w:r>
          </w:p>
        </w:tc>
        <w:tc>
          <w:tcPr>
            <w:tcW w:w="3500" w:type="pct"/>
          </w:tcPr>
          <w:p w:rsidR="00BA7A09" w:rsidRPr="0003648D" w:rsidRDefault="00BA7A09" w:rsidP="00FF6149">
            <w:pPr>
              <w:spacing w:after="60"/>
              <w:rPr>
                <w:iCs/>
                <w:sz w:val="20"/>
                <w:szCs w:val="20"/>
              </w:rPr>
            </w:pPr>
            <w:r w:rsidRPr="0003648D">
              <w:rPr>
                <w:iCs/>
                <w:sz w:val="20"/>
                <w:szCs w:val="20"/>
              </w:rPr>
              <w:t>Reg-Down Ancillary Service Resource Responsibility designation by Resource provided via telemetry.</w:t>
            </w:r>
          </w:p>
        </w:tc>
      </w:tr>
      <w:tr w:rsidR="00BA7A09" w:rsidRPr="0003648D" w:rsidTr="00FF6149">
        <w:trPr>
          <w:cantSplit/>
        </w:trPr>
        <w:tc>
          <w:tcPr>
            <w:tcW w:w="150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REGP</w:t>
            </w:r>
          </w:p>
        </w:tc>
        <w:tc>
          <w:tcPr>
            <w:tcW w:w="350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Percentage of Regulation Service for which ramp rate will be reserved in Real-Time.  The value will be between one and zero. Market Participants will be notified of the change in this value.</w:t>
            </w:r>
          </w:p>
        </w:tc>
      </w:tr>
    </w:tbl>
    <w:p w:rsidR="00BA7A09" w:rsidRPr="0003648D" w:rsidRDefault="00BA7A09" w:rsidP="00BA7A09">
      <w:pPr>
        <w:rPr>
          <w:szCs w:val="20"/>
        </w:rPr>
      </w:pPr>
    </w:p>
    <w:p w:rsidR="00BA7A09" w:rsidRPr="0003648D" w:rsidRDefault="00BA7A09" w:rsidP="00BA7A09">
      <w:pPr>
        <w:spacing w:after="240"/>
        <w:ind w:left="720" w:hanging="720"/>
        <w:rPr>
          <w:iCs/>
          <w:szCs w:val="20"/>
        </w:rPr>
      </w:pPr>
      <w:r w:rsidRPr="0003648D">
        <w:rPr>
          <w:iCs/>
          <w:szCs w:val="20"/>
        </w:rPr>
        <w:t>(7)</w:t>
      </w:r>
      <w:r w:rsidRPr="0003648D">
        <w:rPr>
          <w:iCs/>
          <w:szCs w:val="20"/>
        </w:rPr>
        <w:tab/>
        <w:t>For Generation Resources, HDL is calculated as follows:</w:t>
      </w:r>
    </w:p>
    <w:p w:rsidR="00BA7A09" w:rsidRPr="0003648D" w:rsidRDefault="00BA7A09" w:rsidP="00BA7A09">
      <w:pPr>
        <w:spacing w:after="240"/>
        <w:ind w:left="1440" w:hanging="720"/>
        <w:rPr>
          <w:iCs/>
          <w:szCs w:val="20"/>
        </w:rPr>
      </w:pPr>
      <w:r w:rsidRPr="0003648D">
        <w:rPr>
          <w:iCs/>
          <w:szCs w:val="20"/>
        </w:rPr>
        <w:t>(a)</w:t>
      </w:r>
      <w:r w:rsidRPr="0003648D">
        <w:rPr>
          <w:iCs/>
          <w:szCs w:val="20"/>
        </w:rPr>
        <w:tab/>
        <w:t>If the telemetered Resource Status is SHUTDOWN, then</w:t>
      </w:r>
    </w:p>
    <w:p w:rsidR="00BA7A09" w:rsidRPr="0003648D" w:rsidRDefault="00BA7A09" w:rsidP="00BA7A09">
      <w:pPr>
        <w:spacing w:after="240"/>
        <w:ind w:left="1440" w:hanging="720"/>
        <w:rPr>
          <w:b/>
          <w:iCs/>
          <w:szCs w:val="20"/>
        </w:rPr>
      </w:pPr>
      <w:r w:rsidRPr="0003648D">
        <w:rPr>
          <w:b/>
          <w:iCs/>
          <w:szCs w:val="20"/>
        </w:rPr>
        <w:t>HDL</w:t>
      </w:r>
      <w:r w:rsidRPr="0003648D">
        <w:rPr>
          <w:b/>
          <w:iCs/>
          <w:szCs w:val="20"/>
        </w:rPr>
        <w:tab/>
        <w:t>=</w:t>
      </w:r>
      <w:r w:rsidRPr="0003648D">
        <w:rPr>
          <w:b/>
          <w:iCs/>
          <w:szCs w:val="20"/>
        </w:rPr>
        <w:tab/>
        <w:t>POWERTELEM – (SDRAMP * 5)</w:t>
      </w:r>
    </w:p>
    <w:p w:rsidR="00BA7A09" w:rsidRPr="0003648D" w:rsidRDefault="00BA7A09" w:rsidP="00BA7A09">
      <w:pPr>
        <w:spacing w:after="240"/>
        <w:ind w:left="1440" w:hanging="720"/>
        <w:rPr>
          <w:iCs/>
          <w:szCs w:val="20"/>
        </w:rPr>
      </w:pPr>
      <w:r w:rsidRPr="0003648D">
        <w:rPr>
          <w:iCs/>
          <w:szCs w:val="20"/>
        </w:rPr>
        <w:t>(b)</w:t>
      </w:r>
      <w:r w:rsidRPr="0003648D">
        <w:rPr>
          <w:iCs/>
          <w:szCs w:val="20"/>
        </w:rPr>
        <w:tab/>
        <w:t>If the telemetered Resource Status is any status code specified in item (5)(b)(i) of Section 3.9.1, Current Operating Plan (COP) Criteria, other than SHUTDOWN, then</w:t>
      </w:r>
    </w:p>
    <w:p w:rsidR="00BA7A09" w:rsidRPr="0003648D" w:rsidRDefault="00BA7A09" w:rsidP="00BA7A09">
      <w:pPr>
        <w:spacing w:after="240"/>
        <w:ind w:left="1440" w:hanging="720"/>
        <w:rPr>
          <w:b/>
          <w:szCs w:val="20"/>
        </w:rPr>
      </w:pPr>
      <w:r w:rsidRPr="0003648D">
        <w:rPr>
          <w:b/>
          <w:szCs w:val="20"/>
        </w:rPr>
        <w:t>HDL</w:t>
      </w:r>
      <w:r w:rsidRPr="0003648D">
        <w:rPr>
          <w:b/>
          <w:szCs w:val="20"/>
        </w:rPr>
        <w:tab/>
        <w:t>=</w:t>
      </w:r>
      <w:r w:rsidRPr="0003648D">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c>
          <w:tcPr>
            <w:tcW w:w="1500" w:type="pct"/>
          </w:tcPr>
          <w:p w:rsidR="00BA7A09" w:rsidRPr="0003648D" w:rsidRDefault="00BA7A09" w:rsidP="00FF6149">
            <w:pPr>
              <w:spacing w:after="120"/>
              <w:rPr>
                <w:b/>
                <w:iCs/>
                <w:sz w:val="20"/>
                <w:szCs w:val="20"/>
              </w:rPr>
            </w:pPr>
            <w:r w:rsidRPr="0003648D">
              <w:rPr>
                <w:b/>
                <w:iCs/>
                <w:sz w:val="20"/>
                <w:szCs w:val="20"/>
              </w:rPr>
              <w:lastRenderedPageBreak/>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HDL</w:t>
            </w:r>
          </w:p>
        </w:tc>
        <w:tc>
          <w:tcPr>
            <w:tcW w:w="3500" w:type="pct"/>
          </w:tcPr>
          <w:p w:rsidR="00BA7A09" w:rsidRPr="0003648D" w:rsidRDefault="00BA7A09" w:rsidP="00FF6149">
            <w:pPr>
              <w:spacing w:after="60"/>
              <w:rPr>
                <w:iCs/>
                <w:sz w:val="20"/>
                <w:szCs w:val="20"/>
              </w:rPr>
            </w:pPr>
            <w:r w:rsidRPr="0003648D">
              <w:rPr>
                <w:iCs/>
                <w:sz w:val="20"/>
                <w:szCs w:val="20"/>
              </w:rPr>
              <w:t>High Dispatch Limit.</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POWERTELEM</w:t>
            </w:r>
          </w:p>
        </w:tc>
        <w:tc>
          <w:tcPr>
            <w:tcW w:w="3500" w:type="pct"/>
          </w:tcPr>
          <w:p w:rsidR="00BA7A09" w:rsidRPr="0003648D" w:rsidRDefault="00BA7A09" w:rsidP="00FF6149">
            <w:pPr>
              <w:spacing w:after="60"/>
              <w:rPr>
                <w:iCs/>
                <w:sz w:val="20"/>
                <w:szCs w:val="20"/>
              </w:rPr>
            </w:pPr>
            <w:r w:rsidRPr="0003648D">
              <w:rPr>
                <w:iCs/>
                <w:sz w:val="20"/>
                <w:szCs w:val="20"/>
              </w:rPr>
              <w:t xml:space="preserve">Gross or net real power provided via telemetry. </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SURAMP</w:t>
            </w:r>
          </w:p>
        </w:tc>
        <w:tc>
          <w:tcPr>
            <w:tcW w:w="3500" w:type="pct"/>
          </w:tcPr>
          <w:p w:rsidR="00BA7A09" w:rsidRPr="0003648D" w:rsidRDefault="00BA7A09" w:rsidP="00FF6149">
            <w:pPr>
              <w:spacing w:after="60"/>
              <w:rPr>
                <w:iCs/>
                <w:sz w:val="20"/>
                <w:szCs w:val="20"/>
              </w:rPr>
            </w:pPr>
            <w:r w:rsidRPr="0003648D">
              <w:rPr>
                <w:iCs/>
                <w:sz w:val="20"/>
                <w:szCs w:val="20"/>
              </w:rPr>
              <w:t>SCED Up Ramp Rate.</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SDRAMP</w:t>
            </w:r>
          </w:p>
        </w:tc>
        <w:tc>
          <w:tcPr>
            <w:tcW w:w="3500" w:type="pct"/>
          </w:tcPr>
          <w:p w:rsidR="00BA7A09" w:rsidRPr="0003648D" w:rsidRDefault="00BA7A09" w:rsidP="00FF6149">
            <w:pPr>
              <w:spacing w:after="60"/>
              <w:rPr>
                <w:iCs/>
                <w:sz w:val="20"/>
                <w:szCs w:val="20"/>
              </w:rPr>
            </w:pPr>
            <w:r w:rsidRPr="0003648D">
              <w:rPr>
                <w:iCs/>
                <w:sz w:val="20"/>
                <w:szCs w:val="20"/>
              </w:rPr>
              <w:t>SCED Down Ramp Rate.</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HASL</w:t>
            </w:r>
          </w:p>
        </w:tc>
        <w:tc>
          <w:tcPr>
            <w:tcW w:w="3500" w:type="pct"/>
          </w:tcPr>
          <w:p w:rsidR="00BA7A09" w:rsidRPr="0003648D" w:rsidRDefault="00BA7A09" w:rsidP="00FF6149">
            <w:pPr>
              <w:spacing w:after="60"/>
              <w:rPr>
                <w:iCs/>
                <w:sz w:val="20"/>
                <w:szCs w:val="20"/>
              </w:rPr>
            </w:pPr>
            <w:r w:rsidRPr="0003648D">
              <w:rPr>
                <w:iCs/>
                <w:sz w:val="20"/>
                <w:szCs w:val="20"/>
              </w:rPr>
              <w:t>High Ancillary Service Limit – definition provided in Section 2, Definitions and Acronyms.</w:t>
            </w:r>
          </w:p>
        </w:tc>
      </w:tr>
    </w:tbl>
    <w:p w:rsidR="00BA7A09" w:rsidRPr="0003648D" w:rsidRDefault="00BA7A09" w:rsidP="00BA7A09">
      <w:pPr>
        <w:spacing w:after="240"/>
        <w:rPr>
          <w:iCs/>
          <w:szCs w:val="20"/>
        </w:rPr>
      </w:pPr>
      <w:r w:rsidRPr="0003648D">
        <w:rPr>
          <w:iCs/>
          <w:szCs w:val="20"/>
        </w:rPr>
        <w:br/>
        <w:t>(8)</w:t>
      </w:r>
      <w:r w:rsidRPr="0003648D">
        <w:rPr>
          <w:iCs/>
          <w:szCs w:val="20"/>
        </w:rPr>
        <w:tab/>
        <w:t>For Generation Resources, LDL is calculated as follows:</w:t>
      </w:r>
    </w:p>
    <w:p w:rsidR="00BA7A09" w:rsidRPr="0003648D" w:rsidRDefault="00BA7A09" w:rsidP="00BA7A09">
      <w:pPr>
        <w:spacing w:after="240"/>
        <w:ind w:left="1440" w:hanging="720"/>
        <w:rPr>
          <w:iCs/>
          <w:szCs w:val="20"/>
        </w:rPr>
      </w:pPr>
      <w:r w:rsidRPr="0003648D">
        <w:rPr>
          <w:iCs/>
          <w:szCs w:val="20"/>
        </w:rPr>
        <w:t>(a)</w:t>
      </w:r>
      <w:r w:rsidRPr="0003648D">
        <w:rPr>
          <w:iCs/>
          <w:szCs w:val="20"/>
        </w:rPr>
        <w:tab/>
        <w:t>If the telemetered Resource Status is STARTUP, then</w:t>
      </w:r>
    </w:p>
    <w:p w:rsidR="00BA7A09" w:rsidRPr="0003648D" w:rsidRDefault="00BA7A09" w:rsidP="00BA7A09">
      <w:pPr>
        <w:spacing w:after="240"/>
        <w:ind w:left="1440" w:hanging="720"/>
        <w:rPr>
          <w:b/>
          <w:iCs/>
          <w:szCs w:val="20"/>
        </w:rPr>
      </w:pPr>
      <w:r w:rsidRPr="0003648D">
        <w:rPr>
          <w:b/>
          <w:iCs/>
          <w:szCs w:val="20"/>
        </w:rPr>
        <w:t>LDL</w:t>
      </w:r>
      <w:r w:rsidRPr="0003648D">
        <w:rPr>
          <w:b/>
          <w:iCs/>
          <w:szCs w:val="20"/>
        </w:rPr>
        <w:tab/>
        <w:t>=</w:t>
      </w:r>
      <w:r w:rsidRPr="0003648D">
        <w:rPr>
          <w:b/>
          <w:iCs/>
          <w:szCs w:val="20"/>
        </w:rPr>
        <w:tab/>
        <w:t>POWERTELEM + (SURAMP * 5)</w:t>
      </w:r>
    </w:p>
    <w:p w:rsidR="00BA7A09" w:rsidRPr="0003648D" w:rsidRDefault="00BA7A09" w:rsidP="00BA7A09">
      <w:pPr>
        <w:spacing w:after="240"/>
        <w:ind w:left="1440" w:hanging="720"/>
        <w:rPr>
          <w:iCs/>
          <w:szCs w:val="20"/>
        </w:rPr>
      </w:pPr>
      <w:r w:rsidRPr="0003648D">
        <w:rPr>
          <w:iCs/>
          <w:szCs w:val="20"/>
        </w:rPr>
        <w:t>(b)</w:t>
      </w:r>
      <w:r w:rsidRPr="0003648D">
        <w:rPr>
          <w:iCs/>
          <w:szCs w:val="20"/>
        </w:rPr>
        <w:tab/>
        <w:t>If the telemetered Resource Status is any status code specified in item (5)(b)(i) of Section 3.9.1 other than STARTUP, then</w:t>
      </w:r>
    </w:p>
    <w:p w:rsidR="00BA7A09" w:rsidRPr="0003648D" w:rsidRDefault="00BA7A09" w:rsidP="00BA7A09">
      <w:pPr>
        <w:ind w:left="1440" w:hanging="720"/>
        <w:rPr>
          <w:b/>
          <w:szCs w:val="20"/>
        </w:rPr>
      </w:pPr>
      <w:r w:rsidRPr="0003648D">
        <w:rPr>
          <w:b/>
          <w:szCs w:val="20"/>
        </w:rPr>
        <w:t>LDL</w:t>
      </w:r>
      <w:r w:rsidRPr="0003648D">
        <w:rPr>
          <w:b/>
          <w:szCs w:val="20"/>
        </w:rPr>
        <w:tab/>
        <w:t>=</w:t>
      </w:r>
      <w:r w:rsidRPr="0003648D">
        <w:rPr>
          <w:b/>
          <w:szCs w:val="20"/>
        </w:rPr>
        <w:tab/>
        <w:t>Max (POWERTELEM - (SDRAMP * 5), LASL)</w:t>
      </w:r>
      <w:r w:rsidRPr="0003648D">
        <w:rPr>
          <w:b/>
          <w:szCs w:val="20"/>
        </w:rPr>
        <w:br/>
      </w:r>
      <w:r w:rsidRPr="0003648D">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c>
          <w:tcPr>
            <w:tcW w:w="1500" w:type="pct"/>
          </w:tcPr>
          <w:p w:rsidR="00BA7A09" w:rsidRPr="0003648D" w:rsidRDefault="00BA7A09" w:rsidP="00FF6149">
            <w:pPr>
              <w:spacing w:after="120"/>
              <w:rPr>
                <w:b/>
                <w:iCs/>
                <w:sz w:val="20"/>
                <w:szCs w:val="20"/>
              </w:rPr>
            </w:pPr>
            <w:r w:rsidRPr="0003648D">
              <w:rPr>
                <w:b/>
                <w:iCs/>
                <w:sz w:val="20"/>
                <w:szCs w:val="20"/>
              </w:rPr>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LDL</w:t>
            </w:r>
          </w:p>
        </w:tc>
        <w:tc>
          <w:tcPr>
            <w:tcW w:w="3500" w:type="pct"/>
          </w:tcPr>
          <w:p w:rsidR="00BA7A09" w:rsidRPr="0003648D" w:rsidRDefault="00BA7A09" w:rsidP="00FF6149">
            <w:pPr>
              <w:spacing w:after="60"/>
              <w:rPr>
                <w:iCs/>
                <w:sz w:val="20"/>
                <w:szCs w:val="20"/>
              </w:rPr>
            </w:pPr>
            <w:r w:rsidRPr="0003648D">
              <w:rPr>
                <w:iCs/>
                <w:sz w:val="20"/>
                <w:szCs w:val="20"/>
              </w:rPr>
              <w:t>Low Dispatch Limit.</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POWERTELEM</w:t>
            </w:r>
          </w:p>
        </w:tc>
        <w:tc>
          <w:tcPr>
            <w:tcW w:w="3500" w:type="pct"/>
          </w:tcPr>
          <w:p w:rsidR="00BA7A09" w:rsidRPr="0003648D" w:rsidRDefault="00BA7A09" w:rsidP="00FF6149">
            <w:pPr>
              <w:spacing w:after="60"/>
              <w:rPr>
                <w:iCs/>
                <w:sz w:val="20"/>
                <w:szCs w:val="20"/>
              </w:rPr>
            </w:pPr>
            <w:r w:rsidRPr="0003648D">
              <w:rPr>
                <w:iCs/>
                <w:sz w:val="20"/>
                <w:szCs w:val="20"/>
              </w:rPr>
              <w:t>Gross or net real power provided via telemetry.</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SDRAMP</w:t>
            </w:r>
          </w:p>
        </w:tc>
        <w:tc>
          <w:tcPr>
            <w:tcW w:w="3500" w:type="pct"/>
          </w:tcPr>
          <w:p w:rsidR="00BA7A09" w:rsidRPr="0003648D" w:rsidRDefault="00BA7A09" w:rsidP="00FF6149">
            <w:pPr>
              <w:spacing w:after="60"/>
              <w:rPr>
                <w:iCs/>
                <w:sz w:val="20"/>
                <w:szCs w:val="20"/>
              </w:rPr>
            </w:pPr>
            <w:r w:rsidRPr="0003648D">
              <w:rPr>
                <w:iCs/>
                <w:sz w:val="20"/>
                <w:szCs w:val="20"/>
              </w:rPr>
              <w:t>SCED Down Ramp Rate.</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LASL</w:t>
            </w:r>
          </w:p>
        </w:tc>
        <w:tc>
          <w:tcPr>
            <w:tcW w:w="3500" w:type="pct"/>
          </w:tcPr>
          <w:p w:rsidR="00BA7A09" w:rsidRPr="0003648D" w:rsidRDefault="00BA7A09" w:rsidP="00FF6149">
            <w:pPr>
              <w:spacing w:after="60"/>
              <w:rPr>
                <w:iCs/>
                <w:sz w:val="20"/>
                <w:szCs w:val="20"/>
              </w:rPr>
            </w:pPr>
            <w:r w:rsidRPr="0003648D">
              <w:rPr>
                <w:iCs/>
                <w:sz w:val="20"/>
                <w:szCs w:val="20"/>
              </w:rPr>
              <w:t>Low Ancillary Service Limit – definition provided in Section 2.</w:t>
            </w:r>
          </w:p>
        </w:tc>
      </w:tr>
    </w:tbl>
    <w:bookmarkEnd w:id="915"/>
    <w:p w:rsidR="00BA7A09" w:rsidRPr="0003648D" w:rsidRDefault="00BA7A09" w:rsidP="00BA7A09">
      <w:pPr>
        <w:ind w:left="720" w:hanging="720"/>
        <w:rPr>
          <w:szCs w:val="20"/>
        </w:rPr>
      </w:pPr>
      <w:r w:rsidRPr="0003648D" w:rsidDel="002D7751">
        <w:rPr>
          <w:szCs w:val="20"/>
        </w:rPr>
        <w:t xml:space="preserve"> </w:t>
      </w:r>
    </w:p>
    <w:p w:rsidR="00BA7A09" w:rsidRPr="0003648D" w:rsidRDefault="00BA7A09" w:rsidP="00BA7A09">
      <w:pPr>
        <w:ind w:left="720" w:hanging="720"/>
        <w:rPr>
          <w:szCs w:val="20"/>
        </w:rPr>
      </w:pPr>
      <w:r w:rsidRPr="0003648D">
        <w:rPr>
          <w:szCs w:val="20"/>
        </w:rPr>
        <w:t>(9)</w:t>
      </w:r>
      <w:r w:rsidRPr="0003648D">
        <w:rPr>
          <w:szCs w:val="20"/>
        </w:rPr>
        <w:tab/>
        <w:t>For Load Resources, HASL is calculated as follows:</w:t>
      </w:r>
    </w:p>
    <w:p w:rsidR="00BA7A09" w:rsidRPr="0003648D" w:rsidRDefault="00BA7A09" w:rsidP="00BA7A09">
      <w:pPr>
        <w:tabs>
          <w:tab w:val="left" w:pos="2250"/>
          <w:tab w:val="left" w:pos="3150"/>
          <w:tab w:val="left" w:pos="3960"/>
        </w:tabs>
        <w:spacing w:after="240"/>
        <w:ind w:left="3960" w:hanging="3240"/>
        <w:rPr>
          <w:b/>
          <w:bCs/>
          <w:lang w:val="da-DK"/>
        </w:rPr>
      </w:pPr>
      <w:r w:rsidRPr="0003648D">
        <w:rPr>
          <w:b/>
          <w:bCs/>
          <w:lang w:val="da-DK"/>
        </w:rPr>
        <w:t>HASL</w:t>
      </w:r>
      <w:r w:rsidRPr="0003648D">
        <w:rPr>
          <w:b/>
          <w:bCs/>
          <w:lang w:val="da-DK"/>
        </w:rPr>
        <w:tab/>
        <w:t>=</w:t>
      </w:r>
      <w:r w:rsidRPr="0003648D">
        <w:rPr>
          <w:b/>
          <w:bCs/>
          <w:lang w:val="da-DK"/>
        </w:rPr>
        <w:tab/>
        <w:t>Max (LPCTELEM, (MPCTELEM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c>
          <w:tcPr>
            <w:tcW w:w="1500" w:type="pct"/>
          </w:tcPr>
          <w:p w:rsidR="00BA7A09" w:rsidRPr="0003648D" w:rsidRDefault="00BA7A09" w:rsidP="00FF6149">
            <w:pPr>
              <w:spacing w:after="120"/>
              <w:rPr>
                <w:b/>
                <w:iCs/>
                <w:sz w:val="20"/>
                <w:szCs w:val="20"/>
              </w:rPr>
            </w:pPr>
            <w:r w:rsidRPr="0003648D">
              <w:rPr>
                <w:b/>
                <w:iCs/>
                <w:sz w:val="20"/>
                <w:szCs w:val="20"/>
              </w:rPr>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HASL</w:t>
            </w:r>
          </w:p>
        </w:tc>
        <w:tc>
          <w:tcPr>
            <w:tcW w:w="3500" w:type="pct"/>
          </w:tcPr>
          <w:p w:rsidR="00BA7A09" w:rsidRPr="0003648D" w:rsidRDefault="00BA7A09" w:rsidP="00FF6149">
            <w:pPr>
              <w:spacing w:after="60"/>
              <w:rPr>
                <w:iCs/>
                <w:sz w:val="20"/>
                <w:szCs w:val="20"/>
              </w:rPr>
            </w:pPr>
            <w:r w:rsidRPr="0003648D">
              <w:rPr>
                <w:iCs/>
                <w:sz w:val="20"/>
                <w:szCs w:val="20"/>
              </w:rPr>
              <w:t>High Ancillary Service Limit.</w:t>
            </w:r>
          </w:p>
        </w:tc>
      </w:tr>
      <w:tr w:rsidR="00BA7A09" w:rsidRPr="0003648D" w:rsidTr="00FF6149">
        <w:trPr>
          <w:cantSplit/>
          <w:trHeight w:val="377"/>
        </w:trPr>
        <w:tc>
          <w:tcPr>
            <w:tcW w:w="1500" w:type="pct"/>
          </w:tcPr>
          <w:p w:rsidR="00BA7A09" w:rsidRPr="0003648D" w:rsidRDefault="00BA7A09" w:rsidP="00FF6149">
            <w:pPr>
              <w:spacing w:after="60"/>
              <w:rPr>
                <w:iCs/>
                <w:sz w:val="20"/>
                <w:szCs w:val="20"/>
              </w:rPr>
            </w:pPr>
            <w:r w:rsidRPr="0003648D">
              <w:rPr>
                <w:iCs/>
                <w:sz w:val="20"/>
                <w:szCs w:val="20"/>
              </w:rPr>
              <w:t>LPCTELEM</w:t>
            </w:r>
          </w:p>
        </w:tc>
        <w:tc>
          <w:tcPr>
            <w:tcW w:w="3500" w:type="pct"/>
          </w:tcPr>
          <w:p w:rsidR="00BA7A09" w:rsidRPr="0003648D" w:rsidRDefault="00BA7A09" w:rsidP="00FF6149">
            <w:pPr>
              <w:spacing w:after="60"/>
              <w:rPr>
                <w:iCs/>
                <w:sz w:val="20"/>
                <w:szCs w:val="20"/>
              </w:rPr>
            </w:pPr>
            <w:r w:rsidRPr="0003648D">
              <w:rPr>
                <w:iCs/>
                <w:sz w:val="20"/>
                <w:szCs w:val="20"/>
              </w:rPr>
              <w:t xml:space="preserve">Low Power Consumption provided via telemetry. </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MPCTELEM</w:t>
            </w:r>
          </w:p>
        </w:tc>
        <w:tc>
          <w:tcPr>
            <w:tcW w:w="3500" w:type="pct"/>
          </w:tcPr>
          <w:p w:rsidR="00BA7A09" w:rsidRPr="0003648D" w:rsidRDefault="00BA7A09" w:rsidP="00FF6149">
            <w:pPr>
              <w:spacing w:after="60"/>
              <w:rPr>
                <w:iCs/>
                <w:sz w:val="20"/>
                <w:szCs w:val="20"/>
              </w:rPr>
            </w:pPr>
            <w:r w:rsidRPr="0003648D">
              <w:rPr>
                <w:iCs/>
                <w:sz w:val="20"/>
                <w:szCs w:val="20"/>
              </w:rPr>
              <w:t xml:space="preserve">Maximum Power Consumption provided via telemetry. </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RDSTELEM</w:t>
            </w:r>
          </w:p>
        </w:tc>
        <w:tc>
          <w:tcPr>
            <w:tcW w:w="3500" w:type="pct"/>
          </w:tcPr>
          <w:p w:rsidR="00BA7A09" w:rsidRPr="0003648D" w:rsidRDefault="00BA7A09" w:rsidP="00FF6149">
            <w:pPr>
              <w:spacing w:after="60"/>
              <w:rPr>
                <w:iCs/>
                <w:sz w:val="20"/>
                <w:szCs w:val="20"/>
              </w:rPr>
            </w:pPr>
            <w:r w:rsidRPr="0003648D">
              <w:rPr>
                <w:iCs/>
                <w:sz w:val="20"/>
                <w:szCs w:val="20"/>
              </w:rPr>
              <w:t>Reg-Down Ancillary Service Resource Responsibility designation provided by telemetry.</w:t>
            </w:r>
          </w:p>
        </w:tc>
      </w:tr>
    </w:tbl>
    <w:p w:rsidR="00BA7A09" w:rsidRPr="0003648D" w:rsidRDefault="00BA7A09" w:rsidP="00BA7A09">
      <w:pPr>
        <w:ind w:left="720" w:hanging="720"/>
        <w:rPr>
          <w:szCs w:val="20"/>
        </w:rPr>
      </w:pPr>
    </w:p>
    <w:p w:rsidR="00BA7A09" w:rsidRPr="0003648D" w:rsidRDefault="00BA7A09" w:rsidP="00BA7A09">
      <w:pPr>
        <w:spacing w:after="240"/>
        <w:ind w:left="720" w:hanging="720"/>
        <w:rPr>
          <w:szCs w:val="20"/>
        </w:rPr>
      </w:pPr>
      <w:r w:rsidRPr="0003648D">
        <w:rPr>
          <w:szCs w:val="20"/>
        </w:rPr>
        <w:t>(10)</w:t>
      </w:r>
      <w:r w:rsidRPr="0003648D">
        <w:rPr>
          <w:szCs w:val="20"/>
        </w:rPr>
        <w:tab/>
        <w:t>For Load Resources, LASL is calculated as follows:</w:t>
      </w:r>
    </w:p>
    <w:p w:rsidR="00BA7A09" w:rsidRPr="0003648D" w:rsidRDefault="00BA7A09" w:rsidP="00BA7A09">
      <w:pPr>
        <w:tabs>
          <w:tab w:val="left" w:pos="2250"/>
          <w:tab w:val="left" w:pos="3150"/>
          <w:tab w:val="left" w:pos="3960"/>
        </w:tabs>
        <w:spacing w:after="240"/>
        <w:ind w:left="3150" w:hanging="2430"/>
        <w:rPr>
          <w:b/>
          <w:bCs/>
          <w:lang w:val="de-DE"/>
        </w:rPr>
      </w:pPr>
      <w:r w:rsidRPr="0003648D">
        <w:rPr>
          <w:b/>
          <w:bCs/>
          <w:lang w:val="de-DE"/>
        </w:rPr>
        <w:t>LASL</w:t>
      </w:r>
      <w:r w:rsidRPr="0003648D">
        <w:rPr>
          <w:b/>
          <w:bCs/>
          <w:lang w:val="de-DE"/>
        </w:rPr>
        <w:tab/>
        <w:t>=</w:t>
      </w:r>
      <w:r w:rsidRPr="0003648D">
        <w:rPr>
          <w:b/>
          <w:bCs/>
          <w:lang w:val="de-DE"/>
        </w:rPr>
        <w:tab/>
        <w:t xml:space="preserve">Min (HASL, (LPCTELEM + (RRSTELEM + RUSTELEM </w:t>
      </w:r>
      <w:ins w:id="965" w:author="STEC" w:date="2018-09-19T15:45:00Z">
        <w:r w:rsidR="00F9067B" w:rsidRPr="0003648D">
          <w:rPr>
            <w:b/>
            <w:bCs/>
            <w:lang w:val="de-DE"/>
          </w:rPr>
          <w:t>+</w:t>
        </w:r>
        <w:r w:rsidR="00F9067B">
          <w:rPr>
            <w:b/>
            <w:bCs/>
            <w:lang w:val="de-DE"/>
          </w:rPr>
          <w:t xml:space="preserve"> </w:t>
        </w:r>
      </w:ins>
      <w:ins w:id="966" w:author="STEC" w:date="2018-09-19T15:44:00Z">
        <w:r w:rsidR="00F9067B" w:rsidRPr="00F9067B">
          <w:rPr>
            <w:b/>
            <w:bCs/>
            <w:lang w:val="de-DE"/>
            <w:rPrChange w:id="967" w:author="STEC" w:date="2018-09-19T15:45:00Z">
              <w:rPr>
                <w:iCs/>
                <w:sz w:val="20"/>
                <w:szCs w:val="20"/>
              </w:rPr>
            </w:rPrChange>
          </w:rPr>
          <w:t>ECRSTELEM</w:t>
        </w:r>
        <w:r w:rsidR="00F9067B" w:rsidRPr="0003648D">
          <w:rPr>
            <w:b/>
            <w:bCs/>
            <w:lang w:val="de-DE"/>
          </w:rPr>
          <w:t xml:space="preserve"> </w:t>
        </w:r>
      </w:ins>
      <w:r w:rsidRPr="0003648D">
        <w:rPr>
          <w:b/>
          <w:bCs/>
          <w:lang w:val="de-DE"/>
        </w:rPr>
        <w:t>+ NSRSTELEM)))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c>
          <w:tcPr>
            <w:tcW w:w="1500" w:type="pct"/>
          </w:tcPr>
          <w:p w:rsidR="00BA7A09" w:rsidRPr="0003648D" w:rsidRDefault="00BA7A09" w:rsidP="00FF6149">
            <w:pPr>
              <w:spacing w:after="120"/>
              <w:rPr>
                <w:b/>
                <w:iCs/>
                <w:sz w:val="20"/>
                <w:szCs w:val="20"/>
              </w:rPr>
            </w:pPr>
            <w:r w:rsidRPr="0003648D">
              <w:rPr>
                <w:b/>
                <w:iCs/>
                <w:sz w:val="20"/>
                <w:szCs w:val="20"/>
              </w:rPr>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LASL</w:t>
            </w:r>
          </w:p>
        </w:tc>
        <w:tc>
          <w:tcPr>
            <w:tcW w:w="3500" w:type="pct"/>
          </w:tcPr>
          <w:p w:rsidR="00BA7A09" w:rsidRPr="0003648D" w:rsidRDefault="00BA7A09" w:rsidP="00FF6149">
            <w:pPr>
              <w:spacing w:after="60"/>
              <w:rPr>
                <w:iCs/>
                <w:sz w:val="20"/>
                <w:szCs w:val="20"/>
              </w:rPr>
            </w:pPr>
            <w:r w:rsidRPr="0003648D">
              <w:rPr>
                <w:iCs/>
                <w:sz w:val="20"/>
                <w:szCs w:val="20"/>
              </w:rPr>
              <w:t>Low Ancillary Service Limit.</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HASL</w:t>
            </w:r>
          </w:p>
        </w:tc>
        <w:tc>
          <w:tcPr>
            <w:tcW w:w="3500" w:type="pct"/>
          </w:tcPr>
          <w:p w:rsidR="00BA7A09" w:rsidRPr="0003648D" w:rsidRDefault="00BA7A09" w:rsidP="00FF6149">
            <w:pPr>
              <w:spacing w:after="60"/>
              <w:rPr>
                <w:iCs/>
                <w:sz w:val="20"/>
                <w:szCs w:val="20"/>
              </w:rPr>
            </w:pPr>
            <w:r w:rsidRPr="0003648D">
              <w:rPr>
                <w:iCs/>
                <w:sz w:val="20"/>
                <w:szCs w:val="20"/>
              </w:rPr>
              <w:t>High Ancillary Service Limit.</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LPCTELEM</w:t>
            </w:r>
          </w:p>
        </w:tc>
        <w:tc>
          <w:tcPr>
            <w:tcW w:w="3500" w:type="pct"/>
          </w:tcPr>
          <w:p w:rsidR="00BA7A09" w:rsidRPr="0003648D" w:rsidRDefault="00BA7A09" w:rsidP="00FF6149">
            <w:pPr>
              <w:spacing w:after="60"/>
              <w:rPr>
                <w:iCs/>
                <w:sz w:val="20"/>
                <w:szCs w:val="20"/>
              </w:rPr>
            </w:pPr>
            <w:r w:rsidRPr="0003648D">
              <w:rPr>
                <w:iCs/>
                <w:sz w:val="20"/>
                <w:szCs w:val="20"/>
              </w:rPr>
              <w:t>Low Power Consumption provided via telemetry.</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lastRenderedPageBreak/>
              <w:t>RRSTELEM</w:t>
            </w:r>
          </w:p>
        </w:tc>
        <w:tc>
          <w:tcPr>
            <w:tcW w:w="3500" w:type="pct"/>
          </w:tcPr>
          <w:p w:rsidR="00BA7A09" w:rsidRPr="0003648D" w:rsidRDefault="00BA7A09" w:rsidP="000035EE">
            <w:pPr>
              <w:spacing w:after="60"/>
              <w:rPr>
                <w:iCs/>
                <w:sz w:val="20"/>
                <w:szCs w:val="20"/>
              </w:rPr>
            </w:pPr>
            <w:r w:rsidRPr="0003648D">
              <w:rPr>
                <w:iCs/>
                <w:sz w:val="20"/>
                <w:szCs w:val="20"/>
              </w:rPr>
              <w:t>Responsive Reserve Ancillary Service Schedule provided by telemetry.</w:t>
            </w:r>
          </w:p>
        </w:tc>
      </w:tr>
      <w:tr w:rsidR="00162515" w:rsidRPr="0003648D" w:rsidTr="00FF6149">
        <w:trPr>
          <w:cantSplit/>
          <w:trHeight w:val="314"/>
          <w:ins w:id="968" w:author="STEC" w:date="2018-09-19T15:44:00Z"/>
        </w:trPr>
        <w:tc>
          <w:tcPr>
            <w:tcW w:w="1500" w:type="pct"/>
          </w:tcPr>
          <w:p w:rsidR="00162515" w:rsidRPr="0003648D" w:rsidRDefault="00162515" w:rsidP="00162515">
            <w:pPr>
              <w:spacing w:after="60"/>
              <w:rPr>
                <w:ins w:id="969" w:author="STEC" w:date="2018-09-19T15:44:00Z"/>
                <w:iCs/>
                <w:sz w:val="20"/>
                <w:szCs w:val="20"/>
              </w:rPr>
            </w:pPr>
            <w:ins w:id="970" w:author="STEC" w:date="2018-09-19T15:44:00Z">
              <w:r>
                <w:rPr>
                  <w:iCs/>
                  <w:sz w:val="20"/>
                  <w:szCs w:val="20"/>
                </w:rPr>
                <w:t>EC</w:t>
              </w:r>
              <w:r w:rsidRPr="0003648D">
                <w:rPr>
                  <w:iCs/>
                  <w:sz w:val="20"/>
                  <w:szCs w:val="20"/>
                </w:rPr>
                <w:t>RSTELEM</w:t>
              </w:r>
            </w:ins>
          </w:p>
        </w:tc>
        <w:tc>
          <w:tcPr>
            <w:tcW w:w="3500" w:type="pct"/>
          </w:tcPr>
          <w:p w:rsidR="00162515" w:rsidRPr="0003648D" w:rsidRDefault="00162515" w:rsidP="00162515">
            <w:pPr>
              <w:spacing w:after="60"/>
              <w:rPr>
                <w:ins w:id="971" w:author="STEC" w:date="2018-09-19T15:44:00Z"/>
                <w:iCs/>
                <w:sz w:val="20"/>
                <w:szCs w:val="20"/>
              </w:rPr>
            </w:pPr>
            <w:ins w:id="972" w:author="STEC" w:date="2018-09-19T15:44:00Z">
              <w:r>
                <w:rPr>
                  <w:iCs/>
                  <w:sz w:val="20"/>
                  <w:szCs w:val="20"/>
                </w:rPr>
                <w:t>EC</w:t>
              </w:r>
              <w:r w:rsidRPr="0003648D">
                <w:rPr>
                  <w:iCs/>
                  <w:sz w:val="20"/>
                  <w:szCs w:val="20"/>
                </w:rPr>
                <w:t xml:space="preserve">RS Ancillary Service Schedule provided by telemetry. </w:t>
              </w:r>
            </w:ins>
          </w:p>
        </w:tc>
      </w:tr>
      <w:tr w:rsidR="00BA7A09" w:rsidRPr="0003648D" w:rsidTr="00FF6149">
        <w:trPr>
          <w:cantSplit/>
          <w:trHeight w:val="314"/>
        </w:trPr>
        <w:tc>
          <w:tcPr>
            <w:tcW w:w="1500" w:type="pct"/>
          </w:tcPr>
          <w:p w:rsidR="00BA7A09" w:rsidRPr="0003648D" w:rsidRDefault="00BA7A09" w:rsidP="00FF6149">
            <w:pPr>
              <w:spacing w:after="60"/>
              <w:rPr>
                <w:iCs/>
                <w:sz w:val="20"/>
                <w:szCs w:val="20"/>
              </w:rPr>
            </w:pPr>
            <w:r w:rsidRPr="0003648D">
              <w:rPr>
                <w:iCs/>
                <w:sz w:val="20"/>
                <w:szCs w:val="20"/>
              </w:rPr>
              <w:t>RUSTELEM</w:t>
            </w:r>
          </w:p>
        </w:tc>
        <w:tc>
          <w:tcPr>
            <w:tcW w:w="3500" w:type="pct"/>
          </w:tcPr>
          <w:p w:rsidR="00BA7A09" w:rsidRPr="0003648D" w:rsidRDefault="00BA7A09" w:rsidP="00FF6149">
            <w:pPr>
              <w:spacing w:after="60"/>
              <w:rPr>
                <w:iCs/>
                <w:sz w:val="20"/>
                <w:szCs w:val="20"/>
              </w:rPr>
            </w:pPr>
            <w:r w:rsidRPr="0003648D">
              <w:rPr>
                <w:iCs/>
                <w:sz w:val="20"/>
                <w:szCs w:val="20"/>
              </w:rPr>
              <w:t>Reg-Up Ancillary Service Resource Responsibility designation provided by telemetry.</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NSRSTELEM</w:t>
            </w:r>
          </w:p>
        </w:tc>
        <w:tc>
          <w:tcPr>
            <w:tcW w:w="3500" w:type="pct"/>
          </w:tcPr>
          <w:p w:rsidR="00BA7A09" w:rsidRPr="0003648D" w:rsidRDefault="00BA7A09" w:rsidP="00FF6149">
            <w:pPr>
              <w:spacing w:after="60"/>
              <w:rPr>
                <w:iCs/>
                <w:sz w:val="20"/>
                <w:szCs w:val="20"/>
              </w:rPr>
            </w:pPr>
            <w:r w:rsidRPr="0003648D">
              <w:rPr>
                <w:iCs/>
                <w:sz w:val="20"/>
                <w:szCs w:val="20"/>
              </w:rPr>
              <w:t>Non-Spin Ancillary Service Schedule provided via telemetry.</w:t>
            </w:r>
          </w:p>
        </w:tc>
      </w:tr>
    </w:tbl>
    <w:p w:rsidR="00BA7A09" w:rsidRPr="0003648D" w:rsidRDefault="00BA7A09" w:rsidP="00BA7A09">
      <w:pPr>
        <w:ind w:left="1440" w:hanging="720"/>
        <w:rPr>
          <w:szCs w:val="20"/>
        </w:rPr>
      </w:pPr>
    </w:p>
    <w:p w:rsidR="00BA7A09" w:rsidRPr="0003648D" w:rsidRDefault="00BA7A09" w:rsidP="00BA7A09">
      <w:pPr>
        <w:spacing w:after="240"/>
        <w:ind w:left="720" w:hanging="720"/>
        <w:rPr>
          <w:szCs w:val="20"/>
        </w:rPr>
      </w:pPr>
      <w:r w:rsidRPr="0003648D">
        <w:rPr>
          <w:szCs w:val="20"/>
        </w:rPr>
        <w:t>(11)</w:t>
      </w:r>
      <w:r w:rsidRPr="0003648D">
        <w:rPr>
          <w:szCs w:val="20"/>
        </w:rPr>
        <w:tab/>
        <w:t>For each Load Resource, the SURAMP is calculated as follows:</w:t>
      </w:r>
    </w:p>
    <w:p w:rsidR="00BA7A09" w:rsidRPr="0003648D" w:rsidRDefault="00BA7A09" w:rsidP="00BA7A09">
      <w:pPr>
        <w:spacing w:after="240"/>
        <w:ind w:left="1440" w:hanging="720"/>
        <w:rPr>
          <w:b/>
          <w:szCs w:val="20"/>
          <w:lang w:val="de-DE"/>
        </w:rPr>
      </w:pPr>
      <w:r w:rsidRPr="0003648D">
        <w:rPr>
          <w:b/>
          <w:szCs w:val="20"/>
          <w:lang w:val="de-DE"/>
        </w:rPr>
        <w:t>SURAMP</w:t>
      </w:r>
      <w:r w:rsidRPr="0003648D">
        <w:rPr>
          <w:b/>
          <w:szCs w:val="20"/>
          <w:lang w:val="de-DE"/>
        </w:rPr>
        <w:tab/>
        <w:t>=</w:t>
      </w:r>
      <w:r w:rsidRPr="0003648D">
        <w:rPr>
          <w:b/>
          <w:szCs w:val="20"/>
          <w:lang w:val="de-DE"/>
        </w:rPr>
        <w:tab/>
        <w:t>RAMPRATE – (RUSTELEM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c>
          <w:tcPr>
            <w:tcW w:w="1500" w:type="pct"/>
          </w:tcPr>
          <w:p w:rsidR="00BA7A09" w:rsidRPr="0003648D" w:rsidRDefault="00BA7A09" w:rsidP="00FF6149">
            <w:pPr>
              <w:spacing w:after="120"/>
              <w:rPr>
                <w:b/>
                <w:iCs/>
                <w:sz w:val="20"/>
                <w:szCs w:val="20"/>
              </w:rPr>
            </w:pPr>
            <w:r w:rsidRPr="0003648D">
              <w:rPr>
                <w:b/>
                <w:iCs/>
                <w:sz w:val="20"/>
                <w:szCs w:val="20"/>
              </w:rPr>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SURAMP</w:t>
            </w:r>
          </w:p>
        </w:tc>
        <w:tc>
          <w:tcPr>
            <w:tcW w:w="3500" w:type="pct"/>
          </w:tcPr>
          <w:p w:rsidR="00BA7A09" w:rsidRPr="0003648D" w:rsidRDefault="00BA7A09" w:rsidP="00FF6149">
            <w:pPr>
              <w:spacing w:after="60"/>
              <w:rPr>
                <w:iCs/>
                <w:sz w:val="20"/>
                <w:szCs w:val="20"/>
              </w:rPr>
            </w:pPr>
            <w:r w:rsidRPr="0003648D">
              <w:rPr>
                <w:iCs/>
                <w:sz w:val="20"/>
                <w:szCs w:val="20"/>
              </w:rPr>
              <w:t xml:space="preserve">SCED Up Ramp Rate. </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RAMPRATE</w:t>
            </w:r>
          </w:p>
        </w:tc>
        <w:tc>
          <w:tcPr>
            <w:tcW w:w="3500" w:type="pct"/>
          </w:tcPr>
          <w:p w:rsidR="00BA7A09" w:rsidRPr="0003648D" w:rsidRDefault="00BA7A09" w:rsidP="00FF6149">
            <w:pPr>
              <w:spacing w:after="60"/>
              <w:rPr>
                <w:iCs/>
                <w:sz w:val="20"/>
                <w:szCs w:val="20"/>
              </w:rPr>
            </w:pPr>
            <w:r w:rsidRPr="0003648D">
              <w:rPr>
                <w:iCs/>
                <w:sz w:val="20"/>
                <w:szCs w:val="20"/>
              </w:rPr>
              <w:t xml:space="preserve">Normal Ramp Rate up, as telemetered by the QSE, when </w:t>
            </w:r>
            <w:ins w:id="973" w:author="STEC" w:date="2018-09-14T17:10:00Z">
              <w:r w:rsidR="00274D97">
                <w:rPr>
                  <w:iCs/>
                  <w:sz w:val="20"/>
                  <w:szCs w:val="20"/>
                </w:rPr>
                <w:t>ECRS</w:t>
              </w:r>
            </w:ins>
            <w:del w:id="974" w:author="STEC" w:date="2018-09-14T17:10:00Z">
              <w:r w:rsidRPr="0003648D" w:rsidDel="00274D97">
                <w:rPr>
                  <w:iCs/>
                  <w:sz w:val="20"/>
                  <w:szCs w:val="20"/>
                </w:rPr>
                <w:delText>RRS</w:delText>
              </w:r>
            </w:del>
            <w:r w:rsidRPr="0003648D">
              <w:rPr>
                <w:iCs/>
                <w:sz w:val="20"/>
                <w:szCs w:val="20"/>
              </w:rPr>
              <w:t xml:space="preserve"> is not deployed or when the subject Load Resource is not providing </w:t>
            </w:r>
            <w:ins w:id="975" w:author="STEC" w:date="2018-09-14T17:10:00Z">
              <w:r w:rsidR="00274D97">
                <w:rPr>
                  <w:iCs/>
                  <w:sz w:val="20"/>
                  <w:szCs w:val="20"/>
                </w:rPr>
                <w:t>ECRS</w:t>
              </w:r>
            </w:ins>
            <w:del w:id="976" w:author="STEC" w:date="2018-09-14T17:10:00Z">
              <w:r w:rsidRPr="0003648D" w:rsidDel="00274D97">
                <w:rPr>
                  <w:iCs/>
                  <w:sz w:val="20"/>
                  <w:szCs w:val="20"/>
                </w:rPr>
                <w:delText>RRS</w:delText>
              </w:r>
            </w:del>
            <w:r w:rsidRPr="0003648D">
              <w:rPr>
                <w:iCs/>
                <w:sz w:val="20"/>
                <w:szCs w:val="20"/>
              </w:rPr>
              <w:t>.</w:t>
            </w:r>
          </w:p>
          <w:p w:rsidR="00BA7A09" w:rsidRPr="0003648D" w:rsidRDefault="00BA7A09" w:rsidP="00FF6149">
            <w:pPr>
              <w:spacing w:after="60"/>
              <w:rPr>
                <w:iCs/>
                <w:sz w:val="20"/>
                <w:szCs w:val="20"/>
              </w:rPr>
            </w:pPr>
            <w:r w:rsidRPr="0003648D">
              <w:rPr>
                <w:iCs/>
                <w:sz w:val="20"/>
                <w:szCs w:val="20"/>
              </w:rPr>
              <w:t xml:space="preserve">Emergency Ramp Rate up, as telemetered by the QSE, for Load Resources deploying </w:t>
            </w:r>
            <w:ins w:id="977" w:author="STEC" w:date="2018-09-14T17:10:00Z">
              <w:r w:rsidR="00274D97">
                <w:rPr>
                  <w:iCs/>
                  <w:sz w:val="20"/>
                  <w:szCs w:val="20"/>
                </w:rPr>
                <w:t>ECRS</w:t>
              </w:r>
            </w:ins>
            <w:del w:id="978" w:author="STEC" w:date="2018-09-14T17:10:00Z">
              <w:r w:rsidRPr="0003648D" w:rsidDel="00274D97">
                <w:rPr>
                  <w:iCs/>
                  <w:sz w:val="20"/>
                  <w:szCs w:val="20"/>
                </w:rPr>
                <w:delText>RRS</w:delText>
              </w:r>
            </w:del>
            <w:r w:rsidRPr="0003648D">
              <w:rPr>
                <w:iCs/>
                <w:sz w:val="20"/>
                <w:szCs w:val="20"/>
              </w:rPr>
              <w:t>.</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RUSTELEM</w:t>
            </w:r>
          </w:p>
        </w:tc>
        <w:tc>
          <w:tcPr>
            <w:tcW w:w="3500" w:type="pct"/>
          </w:tcPr>
          <w:p w:rsidR="00BA7A09" w:rsidRPr="0003648D" w:rsidRDefault="00BA7A09" w:rsidP="00FF6149">
            <w:pPr>
              <w:spacing w:after="60"/>
              <w:rPr>
                <w:iCs/>
                <w:sz w:val="20"/>
                <w:szCs w:val="20"/>
              </w:rPr>
            </w:pPr>
            <w:r w:rsidRPr="0003648D">
              <w:rPr>
                <w:iCs/>
                <w:sz w:val="20"/>
                <w:szCs w:val="20"/>
              </w:rPr>
              <w:t>Reg-Up Ancillary Service Resource Responsibility designation provided by telemetry.</w:t>
            </w:r>
          </w:p>
        </w:tc>
      </w:tr>
      <w:tr w:rsidR="00BA7A09" w:rsidRPr="0003648D" w:rsidTr="00FF6149">
        <w:trPr>
          <w:cantSplit/>
        </w:trPr>
        <w:tc>
          <w:tcPr>
            <w:tcW w:w="150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REGP</w:t>
            </w:r>
          </w:p>
        </w:tc>
        <w:tc>
          <w:tcPr>
            <w:tcW w:w="350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Percentage of Regulation Service for which ramp rate will be reserved in Real-Time.  The value will be between one and zero.  Market Participants will be notified of the change in this value.</w:t>
            </w:r>
          </w:p>
        </w:tc>
      </w:tr>
    </w:tbl>
    <w:p w:rsidR="00BA7A09" w:rsidRPr="0003648D" w:rsidRDefault="00BA7A09" w:rsidP="00BA7A09">
      <w:pPr>
        <w:spacing w:before="240" w:after="240"/>
        <w:ind w:left="720" w:hanging="720"/>
        <w:rPr>
          <w:b/>
          <w:i/>
          <w:iCs/>
        </w:rPr>
      </w:pPr>
      <w:r w:rsidRPr="0003648D">
        <w:rPr>
          <w:szCs w:val="20"/>
        </w:rPr>
        <w:t>(12)</w:t>
      </w:r>
      <w:r w:rsidRPr="0003648D">
        <w:rPr>
          <w:szCs w:val="20"/>
        </w:rPr>
        <w:tab/>
        <w:t>For each Load Resource, the SDRAMP is calculated as follows:</w:t>
      </w:r>
    </w:p>
    <w:p w:rsidR="00BA7A09" w:rsidRPr="0003648D" w:rsidRDefault="00BA7A09" w:rsidP="00BA7A09">
      <w:pPr>
        <w:spacing w:after="240"/>
        <w:ind w:left="1440" w:hanging="720"/>
        <w:rPr>
          <w:b/>
          <w:szCs w:val="20"/>
          <w:lang w:val="de-DE"/>
        </w:rPr>
      </w:pPr>
      <w:r w:rsidRPr="0003648D">
        <w:rPr>
          <w:b/>
          <w:szCs w:val="20"/>
          <w:lang w:val="de-DE"/>
        </w:rPr>
        <w:t>SDRAMP</w:t>
      </w:r>
      <w:r w:rsidRPr="0003648D">
        <w:rPr>
          <w:b/>
          <w:szCs w:val="20"/>
          <w:lang w:val="de-DE"/>
        </w:rPr>
        <w:tab/>
        <w:t>=</w:t>
      </w:r>
      <w:r w:rsidRPr="0003648D">
        <w:rPr>
          <w:b/>
          <w:szCs w:val="20"/>
          <w:lang w:val="de-DE"/>
        </w:rPr>
        <w:tab/>
        <w:t>NORMRAMP – (RDSTELEM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rPr>
          <w:tblHeader/>
        </w:trPr>
        <w:tc>
          <w:tcPr>
            <w:tcW w:w="1500" w:type="pct"/>
          </w:tcPr>
          <w:p w:rsidR="00BA7A09" w:rsidRPr="0003648D" w:rsidRDefault="00BA7A09" w:rsidP="00FF6149">
            <w:pPr>
              <w:spacing w:after="120"/>
              <w:rPr>
                <w:b/>
                <w:iCs/>
                <w:sz w:val="20"/>
                <w:szCs w:val="20"/>
              </w:rPr>
            </w:pPr>
            <w:r w:rsidRPr="0003648D">
              <w:rPr>
                <w:b/>
                <w:iCs/>
                <w:sz w:val="20"/>
                <w:szCs w:val="20"/>
              </w:rPr>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SDRAMP</w:t>
            </w:r>
          </w:p>
        </w:tc>
        <w:tc>
          <w:tcPr>
            <w:tcW w:w="3500" w:type="pct"/>
          </w:tcPr>
          <w:p w:rsidR="00BA7A09" w:rsidRPr="0003648D" w:rsidRDefault="00BA7A09" w:rsidP="00FF6149">
            <w:pPr>
              <w:spacing w:after="60"/>
              <w:rPr>
                <w:iCs/>
                <w:sz w:val="20"/>
                <w:szCs w:val="20"/>
              </w:rPr>
            </w:pPr>
            <w:r w:rsidRPr="0003648D">
              <w:rPr>
                <w:iCs/>
                <w:sz w:val="20"/>
                <w:szCs w:val="20"/>
              </w:rPr>
              <w:t>SCED Down Ramp Rate.</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NORMRAMP</w:t>
            </w:r>
          </w:p>
        </w:tc>
        <w:tc>
          <w:tcPr>
            <w:tcW w:w="3500" w:type="pct"/>
          </w:tcPr>
          <w:p w:rsidR="00BA7A09" w:rsidRPr="0003648D" w:rsidRDefault="00BA7A09" w:rsidP="00FF6149">
            <w:pPr>
              <w:spacing w:after="60"/>
              <w:rPr>
                <w:iCs/>
                <w:sz w:val="20"/>
                <w:szCs w:val="20"/>
              </w:rPr>
            </w:pPr>
            <w:r w:rsidRPr="0003648D">
              <w:rPr>
                <w:iCs/>
                <w:sz w:val="20"/>
                <w:szCs w:val="20"/>
              </w:rPr>
              <w:t xml:space="preserve">Normal Ramp Rate down, as telemetered by the QSE. </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RDSTELEM</w:t>
            </w:r>
          </w:p>
        </w:tc>
        <w:tc>
          <w:tcPr>
            <w:tcW w:w="3500" w:type="pct"/>
          </w:tcPr>
          <w:p w:rsidR="00BA7A09" w:rsidRPr="0003648D" w:rsidRDefault="00BA7A09" w:rsidP="00FF6149">
            <w:pPr>
              <w:spacing w:after="60"/>
              <w:rPr>
                <w:iCs/>
                <w:sz w:val="20"/>
                <w:szCs w:val="20"/>
              </w:rPr>
            </w:pPr>
            <w:r w:rsidRPr="0003648D">
              <w:rPr>
                <w:iCs/>
                <w:sz w:val="20"/>
                <w:szCs w:val="20"/>
              </w:rPr>
              <w:t xml:space="preserve">Reg-Down Ancillary Service Resource Responsibility designation by Resource provided via telemetry. </w:t>
            </w:r>
          </w:p>
        </w:tc>
      </w:tr>
      <w:tr w:rsidR="00BA7A09" w:rsidRPr="0003648D" w:rsidTr="00FF6149">
        <w:trPr>
          <w:cantSplit/>
        </w:trPr>
        <w:tc>
          <w:tcPr>
            <w:tcW w:w="150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REGP</w:t>
            </w:r>
          </w:p>
        </w:tc>
        <w:tc>
          <w:tcPr>
            <w:tcW w:w="350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iCs/>
                <w:sz w:val="20"/>
                <w:szCs w:val="20"/>
              </w:rPr>
            </w:pPr>
            <w:r w:rsidRPr="0003648D">
              <w:rPr>
                <w:iCs/>
                <w:sz w:val="20"/>
                <w:szCs w:val="20"/>
              </w:rPr>
              <w:t>Percentage of Regulation Service for which ramp rate will be reserved in Real-Time.  The value will be between one and zero.  Market Participants will be notified of the change in this value.</w:t>
            </w:r>
          </w:p>
        </w:tc>
      </w:tr>
    </w:tbl>
    <w:p w:rsidR="00BA7A09" w:rsidRPr="0003648D" w:rsidRDefault="00BA7A09" w:rsidP="00BA7A09">
      <w:pPr>
        <w:spacing w:before="240" w:after="240"/>
        <w:ind w:left="720" w:hanging="720"/>
        <w:rPr>
          <w:b/>
          <w:i/>
          <w:iCs/>
        </w:rPr>
      </w:pPr>
      <w:r w:rsidRPr="0003648D">
        <w:rPr>
          <w:iCs/>
          <w:szCs w:val="20"/>
        </w:rPr>
        <w:t>(13)</w:t>
      </w:r>
      <w:r w:rsidRPr="0003648D">
        <w:rPr>
          <w:iCs/>
          <w:szCs w:val="20"/>
        </w:rPr>
        <w:tab/>
        <w:t>For Load Resources, HDL is calculated as follows:</w:t>
      </w:r>
    </w:p>
    <w:p w:rsidR="00BA7A09" w:rsidRPr="0003648D" w:rsidRDefault="00BA7A09" w:rsidP="00BA7A09">
      <w:pPr>
        <w:spacing w:after="240"/>
        <w:ind w:left="1440" w:hanging="720"/>
        <w:rPr>
          <w:b/>
          <w:szCs w:val="20"/>
        </w:rPr>
      </w:pPr>
      <w:r w:rsidRPr="0003648D">
        <w:rPr>
          <w:b/>
          <w:szCs w:val="20"/>
        </w:rPr>
        <w:t>HDL</w:t>
      </w:r>
      <w:r w:rsidRPr="0003648D">
        <w:rPr>
          <w:b/>
          <w:szCs w:val="20"/>
        </w:rPr>
        <w:tab/>
        <w:t>=</w:t>
      </w:r>
      <w:r w:rsidRPr="0003648D">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c>
          <w:tcPr>
            <w:tcW w:w="1500" w:type="pct"/>
          </w:tcPr>
          <w:p w:rsidR="00BA7A09" w:rsidRPr="0003648D" w:rsidRDefault="00BA7A09" w:rsidP="00FF6149">
            <w:pPr>
              <w:spacing w:after="120"/>
              <w:rPr>
                <w:b/>
                <w:iCs/>
                <w:sz w:val="20"/>
                <w:szCs w:val="20"/>
              </w:rPr>
            </w:pPr>
            <w:r w:rsidRPr="0003648D">
              <w:rPr>
                <w:b/>
                <w:iCs/>
                <w:sz w:val="20"/>
                <w:szCs w:val="20"/>
              </w:rPr>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HDL</w:t>
            </w:r>
          </w:p>
        </w:tc>
        <w:tc>
          <w:tcPr>
            <w:tcW w:w="3500" w:type="pct"/>
          </w:tcPr>
          <w:p w:rsidR="00BA7A09" w:rsidRPr="0003648D" w:rsidRDefault="00BA7A09" w:rsidP="00FF6149">
            <w:pPr>
              <w:spacing w:after="60"/>
              <w:rPr>
                <w:iCs/>
                <w:sz w:val="20"/>
                <w:szCs w:val="20"/>
              </w:rPr>
            </w:pPr>
            <w:r w:rsidRPr="0003648D">
              <w:rPr>
                <w:iCs/>
                <w:sz w:val="20"/>
                <w:szCs w:val="20"/>
              </w:rPr>
              <w:t>High Dispatch Limit.</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POWERTELEM</w:t>
            </w:r>
          </w:p>
        </w:tc>
        <w:tc>
          <w:tcPr>
            <w:tcW w:w="3500" w:type="pct"/>
          </w:tcPr>
          <w:p w:rsidR="00BA7A09" w:rsidRPr="0003648D" w:rsidRDefault="00BA7A09" w:rsidP="00FF6149">
            <w:pPr>
              <w:spacing w:after="60"/>
              <w:rPr>
                <w:iCs/>
                <w:sz w:val="20"/>
                <w:szCs w:val="20"/>
              </w:rPr>
            </w:pPr>
            <w:r w:rsidRPr="0003648D">
              <w:rPr>
                <w:iCs/>
                <w:sz w:val="20"/>
                <w:szCs w:val="20"/>
              </w:rPr>
              <w:t xml:space="preserve">Net real power flow provided via telemetry. </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SDRAMP</w:t>
            </w:r>
          </w:p>
        </w:tc>
        <w:tc>
          <w:tcPr>
            <w:tcW w:w="3500" w:type="pct"/>
          </w:tcPr>
          <w:p w:rsidR="00BA7A09" w:rsidRPr="0003648D" w:rsidRDefault="00BA7A09" w:rsidP="00FF6149">
            <w:pPr>
              <w:spacing w:after="60"/>
              <w:rPr>
                <w:iCs/>
                <w:sz w:val="20"/>
                <w:szCs w:val="20"/>
              </w:rPr>
            </w:pPr>
            <w:r w:rsidRPr="0003648D">
              <w:rPr>
                <w:iCs/>
                <w:sz w:val="20"/>
                <w:szCs w:val="20"/>
              </w:rPr>
              <w:t>SCED Down Ramp Rate.</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HASL</w:t>
            </w:r>
          </w:p>
        </w:tc>
        <w:tc>
          <w:tcPr>
            <w:tcW w:w="3500" w:type="pct"/>
          </w:tcPr>
          <w:p w:rsidR="00BA7A09" w:rsidRPr="0003648D" w:rsidRDefault="00BA7A09" w:rsidP="00FF6149">
            <w:pPr>
              <w:spacing w:after="60"/>
              <w:rPr>
                <w:iCs/>
                <w:sz w:val="20"/>
                <w:szCs w:val="20"/>
              </w:rPr>
            </w:pPr>
            <w:r w:rsidRPr="0003648D">
              <w:rPr>
                <w:iCs/>
                <w:sz w:val="20"/>
                <w:szCs w:val="20"/>
              </w:rPr>
              <w:t>High Ancillary Service Limit – definition provided in Section 2.</w:t>
            </w:r>
          </w:p>
        </w:tc>
      </w:tr>
    </w:tbl>
    <w:p w:rsidR="00BA7A09" w:rsidRPr="0003648D" w:rsidRDefault="00BA7A09" w:rsidP="00BA7A09">
      <w:pPr>
        <w:spacing w:before="240" w:after="240"/>
        <w:rPr>
          <w:b/>
          <w:i/>
          <w:iCs/>
        </w:rPr>
      </w:pPr>
      <w:r w:rsidRPr="0003648D">
        <w:rPr>
          <w:iCs/>
          <w:szCs w:val="20"/>
        </w:rPr>
        <w:t>(14)</w:t>
      </w:r>
      <w:r w:rsidRPr="0003648D">
        <w:rPr>
          <w:iCs/>
          <w:szCs w:val="20"/>
        </w:rPr>
        <w:tab/>
        <w:t>For Load Resources, LDL is calculated as follows:</w:t>
      </w:r>
    </w:p>
    <w:p w:rsidR="00BA7A09" w:rsidRPr="0003648D" w:rsidRDefault="00BA7A09" w:rsidP="00BA7A09">
      <w:pPr>
        <w:spacing w:after="240"/>
        <w:ind w:left="1440" w:hanging="720"/>
        <w:rPr>
          <w:b/>
          <w:szCs w:val="20"/>
        </w:rPr>
      </w:pPr>
      <w:r w:rsidRPr="0003648D">
        <w:rPr>
          <w:b/>
          <w:szCs w:val="20"/>
        </w:rPr>
        <w:lastRenderedPageBreak/>
        <w:t>LDL</w:t>
      </w:r>
      <w:r w:rsidRPr="0003648D">
        <w:rPr>
          <w:b/>
          <w:szCs w:val="20"/>
        </w:rPr>
        <w:tab/>
        <w:t>=</w:t>
      </w:r>
      <w:r w:rsidRPr="0003648D">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rsidTr="00FF6149">
        <w:tc>
          <w:tcPr>
            <w:tcW w:w="1500" w:type="pct"/>
          </w:tcPr>
          <w:p w:rsidR="00BA7A09" w:rsidRPr="0003648D" w:rsidRDefault="00BA7A09" w:rsidP="00FF6149">
            <w:pPr>
              <w:spacing w:after="120"/>
              <w:rPr>
                <w:b/>
                <w:iCs/>
                <w:sz w:val="20"/>
                <w:szCs w:val="20"/>
              </w:rPr>
            </w:pPr>
            <w:r w:rsidRPr="0003648D">
              <w:rPr>
                <w:b/>
                <w:iCs/>
                <w:sz w:val="20"/>
                <w:szCs w:val="20"/>
              </w:rPr>
              <w:t>Variable</w:t>
            </w:r>
          </w:p>
        </w:tc>
        <w:tc>
          <w:tcPr>
            <w:tcW w:w="3500" w:type="pct"/>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LDL</w:t>
            </w:r>
          </w:p>
        </w:tc>
        <w:tc>
          <w:tcPr>
            <w:tcW w:w="3500" w:type="pct"/>
          </w:tcPr>
          <w:p w:rsidR="00BA7A09" w:rsidRPr="0003648D" w:rsidRDefault="00BA7A09" w:rsidP="00FF6149">
            <w:pPr>
              <w:spacing w:after="60"/>
              <w:rPr>
                <w:iCs/>
                <w:sz w:val="20"/>
                <w:szCs w:val="20"/>
              </w:rPr>
            </w:pPr>
            <w:r w:rsidRPr="0003648D">
              <w:rPr>
                <w:iCs/>
                <w:sz w:val="20"/>
                <w:szCs w:val="20"/>
              </w:rPr>
              <w:t>Low Dispatch Limit.</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POWERTELEM</w:t>
            </w:r>
          </w:p>
        </w:tc>
        <w:tc>
          <w:tcPr>
            <w:tcW w:w="3500" w:type="pct"/>
          </w:tcPr>
          <w:p w:rsidR="00BA7A09" w:rsidRPr="0003648D" w:rsidRDefault="00BA7A09" w:rsidP="00FF6149">
            <w:pPr>
              <w:spacing w:after="60"/>
              <w:rPr>
                <w:iCs/>
                <w:sz w:val="20"/>
                <w:szCs w:val="20"/>
              </w:rPr>
            </w:pPr>
            <w:r w:rsidRPr="0003648D">
              <w:rPr>
                <w:iCs/>
                <w:sz w:val="20"/>
                <w:szCs w:val="20"/>
              </w:rPr>
              <w:t xml:space="preserve">Net real power flow provided via telemetry. </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SURAMP</w:t>
            </w:r>
          </w:p>
        </w:tc>
        <w:tc>
          <w:tcPr>
            <w:tcW w:w="3500" w:type="pct"/>
          </w:tcPr>
          <w:p w:rsidR="00BA7A09" w:rsidRPr="0003648D" w:rsidRDefault="00BA7A09" w:rsidP="00FF6149">
            <w:pPr>
              <w:spacing w:after="60"/>
              <w:rPr>
                <w:iCs/>
                <w:sz w:val="20"/>
                <w:szCs w:val="20"/>
              </w:rPr>
            </w:pPr>
            <w:r w:rsidRPr="0003648D">
              <w:rPr>
                <w:iCs/>
                <w:sz w:val="20"/>
                <w:szCs w:val="20"/>
              </w:rPr>
              <w:t xml:space="preserve">SCED Up Ramp Rate. </w:t>
            </w:r>
          </w:p>
        </w:tc>
      </w:tr>
      <w:tr w:rsidR="00BA7A09" w:rsidRPr="0003648D" w:rsidTr="00FF6149">
        <w:trPr>
          <w:cantSplit/>
        </w:trPr>
        <w:tc>
          <w:tcPr>
            <w:tcW w:w="1500" w:type="pct"/>
          </w:tcPr>
          <w:p w:rsidR="00BA7A09" w:rsidRPr="0003648D" w:rsidRDefault="00BA7A09" w:rsidP="00FF6149">
            <w:pPr>
              <w:spacing w:after="60"/>
              <w:rPr>
                <w:iCs/>
                <w:sz w:val="20"/>
                <w:szCs w:val="20"/>
              </w:rPr>
            </w:pPr>
            <w:r w:rsidRPr="0003648D">
              <w:rPr>
                <w:iCs/>
                <w:sz w:val="20"/>
                <w:szCs w:val="20"/>
              </w:rPr>
              <w:t>LASL</w:t>
            </w:r>
          </w:p>
        </w:tc>
        <w:tc>
          <w:tcPr>
            <w:tcW w:w="3500" w:type="pct"/>
          </w:tcPr>
          <w:p w:rsidR="00BA7A09" w:rsidRPr="0003648D" w:rsidRDefault="00BA7A09" w:rsidP="00FF6149">
            <w:pPr>
              <w:spacing w:after="60"/>
              <w:rPr>
                <w:iCs/>
                <w:sz w:val="20"/>
                <w:szCs w:val="20"/>
              </w:rPr>
            </w:pPr>
            <w:r w:rsidRPr="0003648D">
              <w:rPr>
                <w:iCs/>
                <w:sz w:val="20"/>
                <w:szCs w:val="20"/>
              </w:rPr>
              <w:t>Low Ancillary Service Limit – definition provided in Section 2.</w:t>
            </w:r>
          </w:p>
        </w:tc>
      </w:tr>
    </w:tbl>
    <w:p w:rsidR="00BA7A09" w:rsidRPr="0003648D" w:rsidRDefault="00BA7A09" w:rsidP="00BA7A09">
      <w:pPr>
        <w:keepNext/>
        <w:widowControl w:val="0"/>
        <w:tabs>
          <w:tab w:val="left" w:pos="1260"/>
        </w:tabs>
        <w:spacing w:before="480" w:after="240"/>
        <w:ind w:left="1267" w:hanging="1267"/>
        <w:outlineLvl w:val="3"/>
        <w:rPr>
          <w:b/>
          <w:bCs/>
          <w:snapToGrid w:val="0"/>
          <w:szCs w:val="20"/>
        </w:rPr>
      </w:pPr>
      <w:bookmarkStart w:id="979" w:name="_Toc397504973"/>
      <w:bookmarkStart w:id="980" w:name="_Toc402357101"/>
      <w:bookmarkStart w:id="981" w:name="_Toc422486481"/>
      <w:bookmarkStart w:id="982" w:name="_Toc433093333"/>
      <w:bookmarkStart w:id="983" w:name="_Toc433093491"/>
      <w:bookmarkStart w:id="984" w:name="_Toc440874720"/>
      <w:bookmarkStart w:id="985" w:name="_Toc448142275"/>
      <w:bookmarkStart w:id="986" w:name="_Toc448142432"/>
      <w:bookmarkStart w:id="987" w:name="_Toc458770268"/>
      <w:bookmarkStart w:id="988" w:name="_Toc459294236"/>
      <w:bookmarkStart w:id="989" w:name="_Toc463262729"/>
      <w:bookmarkStart w:id="990" w:name="_Toc468286803"/>
      <w:bookmarkStart w:id="991" w:name="_Toc481502849"/>
      <w:bookmarkStart w:id="992" w:name="_Toc496080017"/>
      <w:bookmarkStart w:id="993" w:name="_Toc496080172"/>
      <w:bookmarkEnd w:id="15"/>
      <w:bookmarkEnd w:id="16"/>
      <w:bookmarkEnd w:id="17"/>
      <w:r w:rsidRPr="0003648D">
        <w:rPr>
          <w:b/>
          <w:bCs/>
          <w:snapToGrid w:val="0"/>
          <w:szCs w:val="20"/>
        </w:rPr>
        <w:t>6.5.7.5</w:t>
      </w:r>
      <w:r w:rsidRPr="0003648D">
        <w:rPr>
          <w:b/>
          <w:bCs/>
          <w:snapToGrid w:val="0"/>
          <w:szCs w:val="20"/>
        </w:rPr>
        <w:tab/>
        <w:t>Ancillary Services Capacity Monitor</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BA7A09" w:rsidRPr="0003648D" w:rsidRDefault="00BA7A09" w:rsidP="00BA7A09">
      <w:pPr>
        <w:spacing w:after="240"/>
        <w:ind w:left="720" w:hanging="720"/>
        <w:rPr>
          <w:szCs w:val="20"/>
        </w:rPr>
      </w:pPr>
      <w:r w:rsidRPr="0003648D">
        <w:rPr>
          <w:szCs w:val="20"/>
        </w:rPr>
        <w:t>(1)</w:t>
      </w:r>
      <w:r w:rsidRPr="0003648D">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rsidR="00BA7A09" w:rsidRPr="0003648D" w:rsidRDefault="00BA7A09" w:rsidP="00572889">
      <w:pPr>
        <w:spacing w:after="240"/>
        <w:ind w:left="1440" w:hanging="720"/>
        <w:rPr>
          <w:szCs w:val="20"/>
        </w:rPr>
      </w:pPr>
      <w:r w:rsidRPr="0003648D">
        <w:rPr>
          <w:szCs w:val="20"/>
        </w:rPr>
        <w:t>(a)</w:t>
      </w:r>
      <w:r w:rsidRPr="0003648D">
        <w:rPr>
          <w:szCs w:val="20"/>
        </w:rPr>
        <w:tab/>
        <w:t xml:space="preserve">RRS capacity from: </w:t>
      </w:r>
    </w:p>
    <w:p w:rsidR="00BA7A09" w:rsidRDefault="00BA7A09" w:rsidP="00BA7A09">
      <w:pPr>
        <w:spacing w:after="240"/>
        <w:ind w:left="2160" w:hanging="720"/>
        <w:rPr>
          <w:ins w:id="994" w:author="STEC" w:date="2018-09-14T17:12:00Z"/>
          <w:szCs w:val="20"/>
        </w:rPr>
      </w:pPr>
      <w:r w:rsidRPr="0003648D">
        <w:rPr>
          <w:szCs w:val="20"/>
        </w:rPr>
        <w:t>(i)</w:t>
      </w:r>
      <w:r w:rsidRPr="0003648D">
        <w:rPr>
          <w:szCs w:val="20"/>
        </w:rPr>
        <w:tab/>
        <w:t>Generation Resources;</w:t>
      </w:r>
    </w:p>
    <w:p w:rsidR="00274D97" w:rsidRPr="0003648D" w:rsidRDefault="00274D97" w:rsidP="00BA7A09">
      <w:pPr>
        <w:spacing w:after="240"/>
        <w:ind w:left="2160" w:hanging="720"/>
        <w:rPr>
          <w:szCs w:val="20"/>
        </w:rPr>
      </w:pPr>
      <w:ins w:id="995" w:author="STEC" w:date="2018-09-14T17:12:00Z">
        <w:r>
          <w:rPr>
            <w:szCs w:val="20"/>
          </w:rPr>
          <w:t>(ii)</w:t>
        </w:r>
        <w:r>
          <w:rPr>
            <w:szCs w:val="20"/>
          </w:rPr>
          <w:tab/>
          <w:t>Resources capable of providing FFR</w:t>
        </w:r>
      </w:ins>
    </w:p>
    <w:p w:rsidR="00BA7A09" w:rsidRPr="0003648D" w:rsidRDefault="00BA7A09" w:rsidP="00BA7A09">
      <w:pPr>
        <w:spacing w:after="240"/>
        <w:ind w:left="2160" w:hanging="720"/>
        <w:rPr>
          <w:szCs w:val="20"/>
        </w:rPr>
      </w:pPr>
      <w:r w:rsidRPr="0003648D">
        <w:rPr>
          <w:szCs w:val="20"/>
        </w:rPr>
        <w:t>(ii</w:t>
      </w:r>
      <w:ins w:id="996" w:author="STEC" w:date="2018-09-14T17:12:00Z">
        <w:r w:rsidR="00274D97">
          <w:rPr>
            <w:szCs w:val="20"/>
          </w:rPr>
          <w:t>i</w:t>
        </w:r>
      </w:ins>
      <w:r w:rsidRPr="0003648D">
        <w:rPr>
          <w:szCs w:val="20"/>
        </w:rPr>
        <w:t>)</w:t>
      </w:r>
      <w:r w:rsidRPr="0003648D">
        <w:rPr>
          <w:szCs w:val="20"/>
        </w:rPr>
        <w:tab/>
        <w:t>Load Resources excluding Controllable Load Resources; and</w:t>
      </w:r>
    </w:p>
    <w:p w:rsidR="00BA7A09" w:rsidRPr="0003648D" w:rsidRDefault="00BA7A09" w:rsidP="00BA7A09">
      <w:pPr>
        <w:spacing w:after="240"/>
        <w:ind w:left="2160" w:hanging="720"/>
        <w:rPr>
          <w:szCs w:val="20"/>
        </w:rPr>
      </w:pPr>
      <w:r w:rsidRPr="0003648D">
        <w:rPr>
          <w:szCs w:val="20"/>
        </w:rPr>
        <w:t>(i</w:t>
      </w:r>
      <w:ins w:id="997" w:author="STEC" w:date="2018-09-14T17:12:00Z">
        <w:r w:rsidR="00274D97">
          <w:rPr>
            <w:szCs w:val="20"/>
          </w:rPr>
          <w:t>v</w:t>
        </w:r>
      </w:ins>
      <w:del w:id="998" w:author="STEC" w:date="2018-09-14T17:12:00Z">
        <w:r w:rsidRPr="0003648D" w:rsidDel="00274D97">
          <w:rPr>
            <w:szCs w:val="20"/>
          </w:rPr>
          <w:delText>ii</w:delText>
        </w:r>
      </w:del>
      <w:r w:rsidRPr="0003648D">
        <w:rPr>
          <w:szCs w:val="20"/>
        </w:rPr>
        <w:t>)</w:t>
      </w:r>
      <w:r w:rsidRPr="0003648D">
        <w:rPr>
          <w:szCs w:val="20"/>
        </w:rPr>
        <w:tab/>
        <w:t>Controllable Load Resources;</w:t>
      </w:r>
    </w:p>
    <w:p w:rsidR="00BA7A09" w:rsidRPr="0003648D" w:rsidRDefault="00BA7A09" w:rsidP="00BA7A09">
      <w:pPr>
        <w:spacing w:after="240"/>
        <w:ind w:left="1440" w:hanging="720"/>
        <w:rPr>
          <w:szCs w:val="20"/>
        </w:rPr>
      </w:pPr>
      <w:r w:rsidRPr="0003648D">
        <w:rPr>
          <w:szCs w:val="20"/>
        </w:rPr>
        <w:t>(b)</w:t>
      </w:r>
      <w:r w:rsidRPr="0003648D">
        <w:rPr>
          <w:szCs w:val="20"/>
        </w:rPr>
        <w:tab/>
        <w:t xml:space="preserve">Ancillary Service Resource Responsibility for RRS from: </w:t>
      </w:r>
    </w:p>
    <w:p w:rsidR="00BA7A09" w:rsidRDefault="00BA7A09" w:rsidP="00BA7A09">
      <w:pPr>
        <w:spacing w:after="240"/>
        <w:ind w:left="2160" w:hanging="720"/>
        <w:rPr>
          <w:ins w:id="999" w:author="STEC" w:date="2018-09-14T17:13:00Z"/>
          <w:szCs w:val="20"/>
        </w:rPr>
      </w:pPr>
      <w:r w:rsidRPr="0003648D">
        <w:rPr>
          <w:szCs w:val="20"/>
        </w:rPr>
        <w:t>(i)</w:t>
      </w:r>
      <w:r w:rsidRPr="0003648D">
        <w:rPr>
          <w:szCs w:val="20"/>
        </w:rPr>
        <w:tab/>
        <w:t>Generation Resources;</w:t>
      </w:r>
    </w:p>
    <w:p w:rsidR="00274D97" w:rsidRPr="0003648D" w:rsidRDefault="00274D97" w:rsidP="00274D97">
      <w:pPr>
        <w:spacing w:after="240"/>
        <w:ind w:left="2160" w:hanging="720"/>
        <w:rPr>
          <w:szCs w:val="20"/>
        </w:rPr>
      </w:pPr>
      <w:ins w:id="1000" w:author="STEC" w:date="2018-09-14T17:13:00Z">
        <w:r>
          <w:rPr>
            <w:szCs w:val="20"/>
          </w:rPr>
          <w:t>(ii)</w:t>
        </w:r>
        <w:r>
          <w:rPr>
            <w:szCs w:val="20"/>
          </w:rPr>
          <w:tab/>
          <w:t>Resources capable of providing FFR</w:t>
        </w:r>
      </w:ins>
    </w:p>
    <w:p w:rsidR="00BA7A09" w:rsidRPr="0003648D" w:rsidRDefault="00BA7A09" w:rsidP="00BA7A09">
      <w:pPr>
        <w:spacing w:after="240"/>
        <w:ind w:left="2160" w:hanging="720"/>
        <w:rPr>
          <w:szCs w:val="20"/>
        </w:rPr>
      </w:pPr>
      <w:r w:rsidRPr="0003648D">
        <w:rPr>
          <w:szCs w:val="20"/>
        </w:rPr>
        <w:t>(ii)</w:t>
      </w:r>
      <w:r w:rsidRPr="0003648D">
        <w:rPr>
          <w:szCs w:val="20"/>
        </w:rPr>
        <w:tab/>
        <w:t>Load Resources excluding Controllable Load Resources; and</w:t>
      </w:r>
    </w:p>
    <w:p w:rsidR="00BA7A09" w:rsidRPr="0003648D" w:rsidRDefault="00BA7A09" w:rsidP="00BA7A09">
      <w:pPr>
        <w:spacing w:after="240"/>
        <w:ind w:left="2160" w:hanging="720"/>
        <w:rPr>
          <w:szCs w:val="20"/>
        </w:rPr>
      </w:pPr>
      <w:r w:rsidRPr="0003648D">
        <w:rPr>
          <w:szCs w:val="20"/>
        </w:rPr>
        <w:t>(iii)</w:t>
      </w:r>
      <w:r w:rsidRPr="0003648D">
        <w:rPr>
          <w:szCs w:val="20"/>
        </w:rPr>
        <w:tab/>
        <w:t>Controllable Load Resources;</w:t>
      </w:r>
    </w:p>
    <w:p w:rsidR="00BA7A09" w:rsidRDefault="00BA7A09" w:rsidP="00BA7A09">
      <w:pPr>
        <w:spacing w:after="240"/>
        <w:ind w:left="1440" w:hanging="720"/>
        <w:rPr>
          <w:ins w:id="1001" w:author="STEC" w:date="2018-09-14T17:13:00Z"/>
          <w:szCs w:val="20"/>
        </w:rPr>
      </w:pPr>
      <w:r w:rsidRPr="0003648D">
        <w:rPr>
          <w:szCs w:val="20"/>
        </w:rPr>
        <w:t>(c)</w:t>
      </w:r>
      <w:r w:rsidRPr="0003648D">
        <w:rPr>
          <w:szCs w:val="20"/>
        </w:rPr>
        <w:tab/>
        <w:t xml:space="preserve">RRS deployed to Generation and </w:t>
      </w:r>
      <w:del w:id="1002" w:author="STEC" w:date="2018-09-14T17:16:00Z">
        <w:r w:rsidRPr="0003648D" w:rsidDel="00F86889">
          <w:rPr>
            <w:szCs w:val="20"/>
          </w:rPr>
          <w:delText xml:space="preserve">Controllable </w:delText>
        </w:r>
      </w:del>
      <w:r w:rsidRPr="0003648D">
        <w:rPr>
          <w:szCs w:val="20"/>
        </w:rPr>
        <w:t xml:space="preserve">Load Resources; </w:t>
      </w:r>
    </w:p>
    <w:p w:rsidR="00274D97" w:rsidRPr="0003648D" w:rsidRDefault="00274D97" w:rsidP="00274D97">
      <w:pPr>
        <w:spacing w:after="240"/>
        <w:ind w:left="1440" w:hanging="720"/>
        <w:rPr>
          <w:ins w:id="1003" w:author="STEC" w:date="2018-09-14T17:13:00Z"/>
          <w:szCs w:val="20"/>
        </w:rPr>
      </w:pPr>
      <w:ins w:id="1004" w:author="STEC" w:date="2018-09-14T17:13:00Z">
        <w:r w:rsidRPr="0003648D">
          <w:rPr>
            <w:szCs w:val="20"/>
          </w:rPr>
          <w:t>(</w:t>
        </w:r>
        <w:r>
          <w:rPr>
            <w:szCs w:val="20"/>
          </w:rPr>
          <w:t>d</w:t>
        </w:r>
        <w:r w:rsidRPr="0003648D">
          <w:rPr>
            <w:szCs w:val="20"/>
          </w:rPr>
          <w:t>)</w:t>
        </w:r>
        <w:r w:rsidRPr="0003648D">
          <w:rPr>
            <w:szCs w:val="20"/>
          </w:rPr>
          <w:tab/>
        </w:r>
        <w:r>
          <w:rPr>
            <w:szCs w:val="20"/>
          </w:rPr>
          <w:t>ECRS</w:t>
        </w:r>
        <w:r w:rsidRPr="0003648D">
          <w:rPr>
            <w:szCs w:val="20"/>
          </w:rPr>
          <w:t xml:space="preserve"> capacity from: </w:t>
        </w:r>
      </w:ins>
    </w:p>
    <w:p w:rsidR="00274D97" w:rsidRPr="0003648D" w:rsidRDefault="00274D97" w:rsidP="00274D97">
      <w:pPr>
        <w:spacing w:after="240"/>
        <w:ind w:left="2160" w:hanging="720"/>
        <w:rPr>
          <w:ins w:id="1005" w:author="STEC" w:date="2018-09-14T17:13:00Z"/>
          <w:szCs w:val="20"/>
        </w:rPr>
      </w:pPr>
      <w:ins w:id="1006" w:author="STEC" w:date="2018-09-14T17:13:00Z">
        <w:r w:rsidRPr="0003648D">
          <w:rPr>
            <w:szCs w:val="20"/>
          </w:rPr>
          <w:t>(i)</w:t>
        </w:r>
        <w:r w:rsidRPr="0003648D">
          <w:rPr>
            <w:szCs w:val="20"/>
          </w:rPr>
          <w:tab/>
          <w:t>Generation Resources;</w:t>
        </w:r>
      </w:ins>
    </w:p>
    <w:p w:rsidR="00274D97" w:rsidRPr="0003648D" w:rsidRDefault="00274D97" w:rsidP="00274D97">
      <w:pPr>
        <w:spacing w:after="240"/>
        <w:ind w:left="2160" w:hanging="720"/>
        <w:rPr>
          <w:ins w:id="1007" w:author="STEC" w:date="2018-09-14T17:13:00Z"/>
          <w:szCs w:val="20"/>
        </w:rPr>
      </w:pPr>
      <w:ins w:id="1008" w:author="STEC" w:date="2018-09-14T17:13:00Z">
        <w:r w:rsidRPr="0003648D">
          <w:rPr>
            <w:szCs w:val="20"/>
          </w:rPr>
          <w:t>(ii)</w:t>
        </w:r>
        <w:r w:rsidRPr="0003648D">
          <w:rPr>
            <w:szCs w:val="20"/>
          </w:rPr>
          <w:tab/>
          <w:t xml:space="preserve">Load Resources excluding Controllable Load Resources; </w:t>
        </w:r>
      </w:ins>
    </w:p>
    <w:p w:rsidR="00274D97" w:rsidRPr="0003648D" w:rsidRDefault="00274D97" w:rsidP="00274D97">
      <w:pPr>
        <w:spacing w:after="240"/>
        <w:ind w:left="2160" w:hanging="720"/>
        <w:rPr>
          <w:ins w:id="1009" w:author="STEC" w:date="2018-09-14T17:13:00Z"/>
          <w:szCs w:val="20"/>
        </w:rPr>
      </w:pPr>
      <w:ins w:id="1010" w:author="STEC" w:date="2018-09-14T17:13:00Z">
        <w:r w:rsidRPr="0003648D">
          <w:rPr>
            <w:szCs w:val="20"/>
          </w:rPr>
          <w:t>(iii)</w:t>
        </w:r>
        <w:r w:rsidRPr="0003648D">
          <w:rPr>
            <w:szCs w:val="20"/>
          </w:rPr>
          <w:tab/>
          <w:t>Controllable Load Resources; and</w:t>
        </w:r>
      </w:ins>
    </w:p>
    <w:p w:rsidR="00274D97" w:rsidRPr="0003648D" w:rsidRDefault="00274D97" w:rsidP="00274D97">
      <w:pPr>
        <w:spacing w:after="240"/>
        <w:ind w:left="2160" w:hanging="720"/>
        <w:rPr>
          <w:ins w:id="1011" w:author="STEC" w:date="2018-09-14T17:13:00Z"/>
          <w:szCs w:val="20"/>
        </w:rPr>
      </w:pPr>
      <w:ins w:id="1012" w:author="STEC" w:date="2018-09-14T17:13:00Z">
        <w:r w:rsidRPr="0003648D">
          <w:rPr>
            <w:szCs w:val="20"/>
          </w:rPr>
          <w:t>(iv)</w:t>
        </w:r>
        <w:r w:rsidRPr="0003648D">
          <w:rPr>
            <w:szCs w:val="20"/>
          </w:rPr>
          <w:tab/>
          <w:t>Quick Start Generation Resources (QSGRs);</w:t>
        </w:r>
      </w:ins>
    </w:p>
    <w:p w:rsidR="00274D97" w:rsidRPr="0003648D" w:rsidRDefault="00274D97" w:rsidP="00274D97">
      <w:pPr>
        <w:spacing w:after="240"/>
        <w:ind w:left="1440" w:hanging="720"/>
        <w:rPr>
          <w:ins w:id="1013" w:author="STEC" w:date="2018-09-14T17:13:00Z"/>
          <w:szCs w:val="20"/>
        </w:rPr>
      </w:pPr>
      <w:ins w:id="1014" w:author="STEC" w:date="2018-09-14T17:13:00Z">
        <w:r w:rsidRPr="0003648D">
          <w:rPr>
            <w:szCs w:val="20"/>
          </w:rPr>
          <w:t>(</w:t>
        </w:r>
        <w:r>
          <w:rPr>
            <w:szCs w:val="20"/>
          </w:rPr>
          <w:t>e</w:t>
        </w:r>
        <w:r w:rsidRPr="0003648D">
          <w:rPr>
            <w:szCs w:val="20"/>
          </w:rPr>
          <w:t>)</w:t>
        </w:r>
        <w:r w:rsidRPr="0003648D">
          <w:rPr>
            <w:szCs w:val="20"/>
          </w:rPr>
          <w:tab/>
          <w:t xml:space="preserve">Ancillary Service Resource Responsibility for </w:t>
        </w:r>
        <w:r>
          <w:rPr>
            <w:szCs w:val="20"/>
          </w:rPr>
          <w:t>ECRS</w:t>
        </w:r>
        <w:r w:rsidRPr="0003648D">
          <w:rPr>
            <w:szCs w:val="20"/>
          </w:rPr>
          <w:t xml:space="preserve"> from: </w:t>
        </w:r>
      </w:ins>
    </w:p>
    <w:p w:rsidR="00274D97" w:rsidRPr="0003648D" w:rsidRDefault="00274D97" w:rsidP="00274D97">
      <w:pPr>
        <w:spacing w:after="240"/>
        <w:ind w:left="2160" w:hanging="720"/>
        <w:rPr>
          <w:ins w:id="1015" w:author="STEC" w:date="2018-09-14T17:13:00Z"/>
          <w:szCs w:val="20"/>
        </w:rPr>
      </w:pPr>
      <w:ins w:id="1016" w:author="STEC" w:date="2018-09-14T17:13:00Z">
        <w:r w:rsidRPr="0003648D">
          <w:rPr>
            <w:szCs w:val="20"/>
          </w:rPr>
          <w:lastRenderedPageBreak/>
          <w:t>(i)</w:t>
        </w:r>
        <w:r w:rsidRPr="0003648D">
          <w:rPr>
            <w:szCs w:val="20"/>
          </w:rPr>
          <w:tab/>
          <w:t>Generation Resources;</w:t>
        </w:r>
      </w:ins>
    </w:p>
    <w:p w:rsidR="00274D97" w:rsidRPr="0003648D" w:rsidRDefault="00274D97" w:rsidP="00274D97">
      <w:pPr>
        <w:spacing w:after="240"/>
        <w:ind w:left="2160" w:hanging="720"/>
        <w:rPr>
          <w:ins w:id="1017" w:author="STEC" w:date="2018-09-14T17:13:00Z"/>
          <w:szCs w:val="20"/>
        </w:rPr>
      </w:pPr>
      <w:ins w:id="1018" w:author="STEC" w:date="2018-09-14T17:13:00Z">
        <w:r w:rsidRPr="0003648D">
          <w:rPr>
            <w:szCs w:val="20"/>
          </w:rPr>
          <w:t>(ii)</w:t>
        </w:r>
        <w:r w:rsidRPr="0003648D">
          <w:rPr>
            <w:szCs w:val="20"/>
          </w:rPr>
          <w:tab/>
          <w:t>Load Resources excluding Controllable Load Resources; and</w:t>
        </w:r>
      </w:ins>
    </w:p>
    <w:p w:rsidR="00274D97" w:rsidRPr="0003648D" w:rsidRDefault="00274D97" w:rsidP="00274D97">
      <w:pPr>
        <w:spacing w:after="240"/>
        <w:ind w:left="2160" w:hanging="720"/>
        <w:rPr>
          <w:ins w:id="1019" w:author="STEC" w:date="2018-09-14T17:13:00Z"/>
          <w:szCs w:val="20"/>
        </w:rPr>
      </w:pPr>
      <w:ins w:id="1020" w:author="STEC" w:date="2018-09-14T17:13:00Z">
        <w:r w:rsidRPr="0003648D">
          <w:rPr>
            <w:szCs w:val="20"/>
          </w:rPr>
          <w:t>(iii)</w:t>
        </w:r>
        <w:r w:rsidRPr="0003648D">
          <w:rPr>
            <w:szCs w:val="20"/>
          </w:rPr>
          <w:tab/>
          <w:t>Controllable Load Resources; and</w:t>
        </w:r>
      </w:ins>
    </w:p>
    <w:p w:rsidR="00274D97" w:rsidRPr="0003648D" w:rsidRDefault="00274D97" w:rsidP="00274D97">
      <w:pPr>
        <w:spacing w:after="240"/>
        <w:ind w:left="2160" w:hanging="720"/>
        <w:rPr>
          <w:ins w:id="1021" w:author="STEC" w:date="2018-09-14T17:13:00Z"/>
          <w:szCs w:val="20"/>
        </w:rPr>
      </w:pPr>
      <w:ins w:id="1022" w:author="STEC" w:date="2018-09-14T17:13:00Z">
        <w:r w:rsidRPr="0003648D">
          <w:rPr>
            <w:szCs w:val="20"/>
          </w:rPr>
          <w:t>(iv)</w:t>
        </w:r>
        <w:r w:rsidRPr="0003648D">
          <w:rPr>
            <w:szCs w:val="20"/>
          </w:rPr>
          <w:tab/>
          <w:t>QSGRs;</w:t>
        </w:r>
      </w:ins>
    </w:p>
    <w:p w:rsidR="00274D97" w:rsidRPr="0003648D" w:rsidRDefault="00274D97" w:rsidP="00F86889">
      <w:pPr>
        <w:spacing w:after="240"/>
        <w:ind w:left="1440" w:hanging="720"/>
        <w:rPr>
          <w:szCs w:val="20"/>
        </w:rPr>
      </w:pPr>
      <w:ins w:id="1023" w:author="STEC" w:date="2018-09-14T17:13:00Z">
        <w:r w:rsidRPr="0003648D">
          <w:rPr>
            <w:szCs w:val="20"/>
          </w:rPr>
          <w:t>(</w:t>
        </w:r>
        <w:r>
          <w:rPr>
            <w:szCs w:val="20"/>
          </w:rPr>
          <w:t>f</w:t>
        </w:r>
        <w:r w:rsidRPr="0003648D">
          <w:rPr>
            <w:szCs w:val="20"/>
          </w:rPr>
          <w:t>)</w:t>
        </w:r>
        <w:r w:rsidRPr="0003648D">
          <w:rPr>
            <w:szCs w:val="20"/>
          </w:rPr>
          <w:tab/>
        </w:r>
        <w:r>
          <w:rPr>
            <w:szCs w:val="20"/>
          </w:rPr>
          <w:t>ECRS</w:t>
        </w:r>
        <w:r w:rsidRPr="0003648D">
          <w:rPr>
            <w:szCs w:val="20"/>
          </w:rPr>
          <w:t xml:space="preserve"> deployed to Generation and Load Resources; </w:t>
        </w:r>
      </w:ins>
    </w:p>
    <w:p w:rsidR="00BA7A09" w:rsidRPr="0003648D" w:rsidRDefault="00BA7A09" w:rsidP="00BA7A09">
      <w:pPr>
        <w:spacing w:after="240"/>
        <w:ind w:left="1440" w:hanging="720"/>
        <w:rPr>
          <w:szCs w:val="20"/>
        </w:rPr>
      </w:pPr>
      <w:r w:rsidRPr="0003648D">
        <w:rPr>
          <w:szCs w:val="20"/>
        </w:rPr>
        <w:t>(</w:t>
      </w:r>
      <w:ins w:id="1024" w:author="STEC" w:date="2018-09-14T17:14:00Z">
        <w:r w:rsidR="00F86889">
          <w:rPr>
            <w:szCs w:val="20"/>
          </w:rPr>
          <w:t>g</w:t>
        </w:r>
      </w:ins>
      <w:del w:id="1025" w:author="STEC" w:date="2018-09-14T17:14:00Z">
        <w:r w:rsidRPr="0003648D" w:rsidDel="00F86889">
          <w:rPr>
            <w:szCs w:val="20"/>
          </w:rPr>
          <w:delText>d</w:delText>
        </w:r>
      </w:del>
      <w:r w:rsidRPr="0003648D">
        <w:rPr>
          <w:szCs w:val="20"/>
        </w:rPr>
        <w:t>)</w:t>
      </w:r>
      <w:r w:rsidRPr="0003648D">
        <w:rPr>
          <w:szCs w:val="20"/>
        </w:rPr>
        <w:tab/>
        <w:t xml:space="preserve">Non-Spin available from: </w:t>
      </w:r>
    </w:p>
    <w:p w:rsidR="00BA7A09" w:rsidRPr="0003648D" w:rsidRDefault="00BA7A09" w:rsidP="00BA7A09">
      <w:pPr>
        <w:spacing w:after="240"/>
        <w:ind w:left="2160" w:hanging="720"/>
        <w:rPr>
          <w:szCs w:val="20"/>
        </w:rPr>
      </w:pPr>
      <w:r w:rsidRPr="0003648D">
        <w:rPr>
          <w:szCs w:val="20"/>
        </w:rPr>
        <w:t>(i)</w:t>
      </w:r>
      <w:r w:rsidRPr="0003648D">
        <w:rPr>
          <w:szCs w:val="20"/>
        </w:rPr>
        <w:tab/>
        <w:t>On-Line Generation Resources with Energy Offer Curves;</w:t>
      </w:r>
    </w:p>
    <w:p w:rsidR="00BA7A09" w:rsidRPr="0003648D" w:rsidRDefault="00BA7A09" w:rsidP="00BA7A09">
      <w:pPr>
        <w:spacing w:after="240"/>
        <w:ind w:left="2160" w:hanging="720"/>
        <w:rPr>
          <w:szCs w:val="20"/>
        </w:rPr>
      </w:pPr>
      <w:r w:rsidRPr="0003648D">
        <w:rPr>
          <w:szCs w:val="20"/>
        </w:rPr>
        <w:t>(ii)</w:t>
      </w:r>
      <w:r w:rsidRPr="0003648D">
        <w:rPr>
          <w:szCs w:val="20"/>
        </w:rPr>
        <w:tab/>
        <w:t xml:space="preserve">Undeployed Load Resources; </w:t>
      </w:r>
    </w:p>
    <w:p w:rsidR="00BA7A09" w:rsidRPr="0003648D" w:rsidRDefault="00BA7A09" w:rsidP="00BA7A09">
      <w:pPr>
        <w:spacing w:after="240"/>
        <w:ind w:left="2160" w:hanging="720"/>
        <w:rPr>
          <w:szCs w:val="20"/>
        </w:rPr>
      </w:pPr>
      <w:r w:rsidRPr="0003648D">
        <w:rPr>
          <w:szCs w:val="20"/>
        </w:rPr>
        <w:t>(iii)</w:t>
      </w:r>
      <w:r w:rsidRPr="0003648D">
        <w:rPr>
          <w:szCs w:val="20"/>
        </w:rPr>
        <w:tab/>
        <w:t>Off-Line Generation Resources; and</w:t>
      </w:r>
    </w:p>
    <w:p w:rsidR="00BA7A09" w:rsidRPr="0003648D" w:rsidRDefault="00BA7A09" w:rsidP="00BA7A09">
      <w:pPr>
        <w:spacing w:after="240"/>
        <w:ind w:left="2160" w:hanging="720"/>
        <w:rPr>
          <w:szCs w:val="20"/>
        </w:rPr>
      </w:pPr>
      <w:r w:rsidRPr="0003648D">
        <w:rPr>
          <w:szCs w:val="20"/>
        </w:rPr>
        <w:t>(iv)</w:t>
      </w:r>
      <w:r w:rsidRPr="0003648D">
        <w:rPr>
          <w:szCs w:val="20"/>
        </w:rPr>
        <w:tab/>
        <w:t>Resources with Output Schedules;</w:t>
      </w:r>
    </w:p>
    <w:p w:rsidR="00BA7A09" w:rsidRPr="0003648D" w:rsidRDefault="00BA7A09" w:rsidP="00BA7A09">
      <w:pPr>
        <w:spacing w:after="240"/>
        <w:ind w:left="1440" w:hanging="720"/>
        <w:rPr>
          <w:szCs w:val="20"/>
        </w:rPr>
      </w:pPr>
      <w:r w:rsidRPr="0003648D">
        <w:rPr>
          <w:szCs w:val="20"/>
        </w:rPr>
        <w:t>(</w:t>
      </w:r>
      <w:ins w:id="1026" w:author="STEC" w:date="2018-09-14T17:14:00Z">
        <w:r w:rsidR="00F86889">
          <w:rPr>
            <w:szCs w:val="20"/>
          </w:rPr>
          <w:t>h</w:t>
        </w:r>
      </w:ins>
      <w:del w:id="1027" w:author="STEC" w:date="2018-09-14T17:14:00Z">
        <w:r w:rsidRPr="0003648D" w:rsidDel="00F86889">
          <w:rPr>
            <w:szCs w:val="20"/>
          </w:rPr>
          <w:delText>e</w:delText>
        </w:r>
      </w:del>
      <w:r w:rsidRPr="0003648D">
        <w:rPr>
          <w:szCs w:val="20"/>
        </w:rPr>
        <w:t>)</w:t>
      </w:r>
      <w:r w:rsidRPr="0003648D">
        <w:rPr>
          <w:szCs w:val="20"/>
        </w:rPr>
        <w:tab/>
        <w:t>Ancillary Service Resource Responsibility for Non-Spin from:</w:t>
      </w:r>
    </w:p>
    <w:p w:rsidR="00BA7A09" w:rsidRPr="0003648D" w:rsidRDefault="00BA7A09" w:rsidP="00BA7A09">
      <w:pPr>
        <w:spacing w:after="240"/>
        <w:ind w:left="2160" w:hanging="720"/>
        <w:rPr>
          <w:szCs w:val="20"/>
        </w:rPr>
      </w:pPr>
      <w:r w:rsidRPr="0003648D">
        <w:rPr>
          <w:szCs w:val="20"/>
        </w:rPr>
        <w:t>(i)</w:t>
      </w:r>
      <w:r w:rsidRPr="0003648D">
        <w:rPr>
          <w:szCs w:val="20"/>
        </w:rPr>
        <w:tab/>
        <w:t>On-Line Generation Resources with Energy Offer Curves;</w:t>
      </w:r>
    </w:p>
    <w:p w:rsidR="00BA7A09" w:rsidRPr="0003648D" w:rsidRDefault="00BA7A09" w:rsidP="00BA7A09">
      <w:pPr>
        <w:spacing w:after="240"/>
        <w:ind w:left="2160" w:hanging="720"/>
        <w:rPr>
          <w:szCs w:val="20"/>
        </w:rPr>
      </w:pPr>
      <w:r w:rsidRPr="0003648D">
        <w:rPr>
          <w:szCs w:val="20"/>
        </w:rPr>
        <w:t>(ii)</w:t>
      </w:r>
      <w:r w:rsidRPr="0003648D">
        <w:rPr>
          <w:szCs w:val="20"/>
        </w:rPr>
        <w:tab/>
        <w:t>On-Line Generation Resources with Output Schedules;</w:t>
      </w:r>
    </w:p>
    <w:p w:rsidR="00BA7A09" w:rsidRPr="0003648D" w:rsidRDefault="00BA7A09" w:rsidP="00BA7A09">
      <w:pPr>
        <w:spacing w:after="240"/>
        <w:ind w:left="2160" w:hanging="720"/>
        <w:rPr>
          <w:szCs w:val="20"/>
        </w:rPr>
      </w:pPr>
      <w:r w:rsidRPr="0003648D">
        <w:rPr>
          <w:szCs w:val="20"/>
        </w:rPr>
        <w:t>(iii)</w:t>
      </w:r>
      <w:r w:rsidRPr="0003648D">
        <w:rPr>
          <w:szCs w:val="20"/>
        </w:rPr>
        <w:tab/>
        <w:t xml:space="preserve">Load Resources; </w:t>
      </w:r>
    </w:p>
    <w:p w:rsidR="00BA7A09" w:rsidRPr="0003648D" w:rsidRDefault="00BA7A09" w:rsidP="00BA7A09">
      <w:pPr>
        <w:spacing w:after="240"/>
        <w:ind w:left="2160" w:hanging="720"/>
        <w:rPr>
          <w:szCs w:val="20"/>
        </w:rPr>
      </w:pPr>
      <w:r w:rsidRPr="0003648D">
        <w:rPr>
          <w:szCs w:val="20"/>
        </w:rPr>
        <w:t>(iv)</w:t>
      </w:r>
      <w:r w:rsidRPr="0003648D">
        <w:rPr>
          <w:szCs w:val="20"/>
        </w:rPr>
        <w:tab/>
        <w:t>Off-Line Generation Resources excluding Quick Start Generation Resources (QSGRs); and</w:t>
      </w:r>
    </w:p>
    <w:p w:rsidR="00BA7A09" w:rsidRPr="0003648D" w:rsidRDefault="00BA7A09" w:rsidP="00BA7A09">
      <w:pPr>
        <w:spacing w:after="240"/>
        <w:ind w:left="2160" w:hanging="720"/>
        <w:rPr>
          <w:szCs w:val="20"/>
        </w:rPr>
      </w:pPr>
      <w:r w:rsidRPr="0003648D">
        <w:rPr>
          <w:szCs w:val="20"/>
        </w:rPr>
        <w:t>(v)</w:t>
      </w:r>
      <w:r w:rsidRPr="0003648D">
        <w:rPr>
          <w:szCs w:val="20"/>
        </w:rPr>
        <w:tab/>
        <w:t>QSGRs;</w:t>
      </w:r>
    </w:p>
    <w:p w:rsidR="00BA7A09" w:rsidRPr="0003648D" w:rsidRDefault="00BA7A09" w:rsidP="00BA7A09">
      <w:pPr>
        <w:spacing w:after="240"/>
        <w:ind w:left="1440" w:hanging="720"/>
        <w:rPr>
          <w:szCs w:val="20"/>
        </w:rPr>
      </w:pPr>
      <w:r w:rsidRPr="0003648D">
        <w:rPr>
          <w:szCs w:val="20"/>
        </w:rPr>
        <w:t>(</w:t>
      </w:r>
      <w:ins w:id="1028" w:author="STEC" w:date="2018-09-14T17:14:00Z">
        <w:r w:rsidR="00F86889">
          <w:rPr>
            <w:szCs w:val="20"/>
          </w:rPr>
          <w:t>i</w:t>
        </w:r>
      </w:ins>
      <w:del w:id="1029" w:author="STEC" w:date="2018-09-14T17:14:00Z">
        <w:r w:rsidRPr="0003648D" w:rsidDel="00F86889">
          <w:rPr>
            <w:szCs w:val="20"/>
          </w:rPr>
          <w:delText>f</w:delText>
        </w:r>
      </w:del>
      <w:r w:rsidRPr="0003648D">
        <w:rPr>
          <w:szCs w:val="20"/>
        </w:rPr>
        <w:t>)</w:t>
      </w:r>
      <w:r w:rsidRPr="0003648D">
        <w:rPr>
          <w:szCs w:val="20"/>
        </w:rPr>
        <w:tab/>
        <w:t>Undeployed Reg-Up and Reg-Down;</w:t>
      </w:r>
    </w:p>
    <w:p w:rsidR="00BA7A09" w:rsidRPr="0003648D" w:rsidRDefault="00BA7A09" w:rsidP="00BA7A09">
      <w:pPr>
        <w:spacing w:after="240"/>
        <w:ind w:left="1440" w:hanging="720"/>
        <w:rPr>
          <w:szCs w:val="20"/>
        </w:rPr>
      </w:pPr>
      <w:r w:rsidRPr="0003648D">
        <w:rPr>
          <w:szCs w:val="20"/>
        </w:rPr>
        <w:t>(</w:t>
      </w:r>
      <w:ins w:id="1030" w:author="STEC" w:date="2018-09-14T17:14:00Z">
        <w:r w:rsidR="00F86889">
          <w:rPr>
            <w:szCs w:val="20"/>
          </w:rPr>
          <w:t>j</w:t>
        </w:r>
      </w:ins>
      <w:del w:id="1031" w:author="STEC" w:date="2018-09-14T17:14:00Z">
        <w:r w:rsidRPr="0003648D" w:rsidDel="00F86889">
          <w:rPr>
            <w:szCs w:val="20"/>
          </w:rPr>
          <w:delText>g</w:delText>
        </w:r>
      </w:del>
      <w:r w:rsidRPr="0003648D">
        <w:rPr>
          <w:szCs w:val="20"/>
        </w:rPr>
        <w:t>)</w:t>
      </w:r>
      <w:r w:rsidRPr="0003648D">
        <w:rPr>
          <w:szCs w:val="20"/>
        </w:rPr>
        <w:tab/>
        <w:t>Ancillary Service Resource Responsibility for Reg-Up and Reg-Down;</w:t>
      </w:r>
    </w:p>
    <w:p w:rsidR="00BA7A09" w:rsidRPr="0003648D" w:rsidRDefault="00BA7A09" w:rsidP="00BA7A09">
      <w:pPr>
        <w:spacing w:after="240"/>
        <w:ind w:left="1440" w:hanging="720"/>
        <w:rPr>
          <w:szCs w:val="20"/>
        </w:rPr>
      </w:pPr>
      <w:r w:rsidRPr="0003648D">
        <w:rPr>
          <w:szCs w:val="20"/>
        </w:rPr>
        <w:t>(</w:t>
      </w:r>
      <w:ins w:id="1032" w:author="STEC" w:date="2018-09-14T17:14:00Z">
        <w:r w:rsidR="00F86889">
          <w:rPr>
            <w:szCs w:val="20"/>
          </w:rPr>
          <w:t>k</w:t>
        </w:r>
      </w:ins>
      <w:del w:id="1033" w:author="STEC" w:date="2018-09-14T17:14:00Z">
        <w:r w:rsidRPr="0003648D" w:rsidDel="00F86889">
          <w:rPr>
            <w:szCs w:val="20"/>
          </w:rPr>
          <w:delText>h</w:delText>
        </w:r>
      </w:del>
      <w:r w:rsidRPr="0003648D">
        <w:rPr>
          <w:szCs w:val="20"/>
        </w:rPr>
        <w:t>)</w:t>
      </w:r>
      <w:r w:rsidRPr="0003648D">
        <w:rPr>
          <w:szCs w:val="20"/>
        </w:rPr>
        <w:tab/>
        <w:t>Deployed Reg-Up and Reg-Down;</w:t>
      </w:r>
    </w:p>
    <w:p w:rsidR="00BA7A09" w:rsidRPr="0003648D" w:rsidRDefault="00BA7A09" w:rsidP="00BA7A09">
      <w:pPr>
        <w:spacing w:after="240"/>
        <w:ind w:left="1440" w:hanging="720"/>
        <w:rPr>
          <w:szCs w:val="20"/>
        </w:rPr>
      </w:pPr>
      <w:r w:rsidRPr="0003648D">
        <w:rPr>
          <w:szCs w:val="20"/>
        </w:rPr>
        <w:t>(i)</w:t>
      </w:r>
      <w:r w:rsidRPr="0003648D">
        <w:rPr>
          <w:szCs w:val="20"/>
        </w:rPr>
        <w:tab/>
        <w:t>Available capacity:</w:t>
      </w:r>
    </w:p>
    <w:p w:rsidR="00BA7A09" w:rsidRPr="0003648D" w:rsidRDefault="00BA7A09" w:rsidP="00BA7A09">
      <w:pPr>
        <w:spacing w:after="240"/>
        <w:ind w:left="2160" w:hanging="720"/>
        <w:rPr>
          <w:szCs w:val="20"/>
        </w:rPr>
      </w:pPr>
      <w:r w:rsidRPr="0003648D">
        <w:rPr>
          <w:szCs w:val="20"/>
        </w:rPr>
        <w:t>(i)</w:t>
      </w:r>
      <w:r w:rsidRPr="0003648D">
        <w:rPr>
          <w:szCs w:val="20"/>
        </w:rPr>
        <w:tab/>
        <w:t>With Energy Offer Curves in the ERCOT System that can be used to increase Generation Resource Base Points in SCED;</w:t>
      </w:r>
    </w:p>
    <w:p w:rsidR="00BA7A09" w:rsidRPr="0003648D" w:rsidRDefault="00BA7A09" w:rsidP="00BA7A09">
      <w:pPr>
        <w:spacing w:after="240"/>
        <w:ind w:left="2160" w:hanging="720"/>
        <w:rPr>
          <w:szCs w:val="20"/>
        </w:rPr>
      </w:pPr>
      <w:r w:rsidRPr="0003648D">
        <w:rPr>
          <w:szCs w:val="20"/>
        </w:rPr>
        <w:t>(ii)</w:t>
      </w:r>
      <w:r w:rsidRPr="0003648D">
        <w:rPr>
          <w:szCs w:val="20"/>
        </w:rPr>
        <w:tab/>
        <w:t xml:space="preserve">With Energy Offer Curves in the ERCOT System that can be used to decrease Generation Resource Base Points in SCED; </w:t>
      </w:r>
    </w:p>
    <w:p w:rsidR="00BA7A09" w:rsidRPr="0003648D" w:rsidRDefault="00BA7A09" w:rsidP="00BA7A09">
      <w:pPr>
        <w:spacing w:after="240"/>
        <w:ind w:left="2160" w:hanging="720"/>
        <w:rPr>
          <w:szCs w:val="20"/>
        </w:rPr>
      </w:pPr>
      <w:r w:rsidRPr="0003648D">
        <w:rPr>
          <w:szCs w:val="20"/>
        </w:rPr>
        <w:t>(iii)</w:t>
      </w:r>
      <w:r w:rsidRPr="0003648D">
        <w:rPr>
          <w:szCs w:val="20"/>
        </w:rPr>
        <w:tab/>
        <w:t xml:space="preserve">Without Energy Offer Curves in the ERCOT System that can be used to increase Generation Resource Base Points in SCED; </w:t>
      </w:r>
    </w:p>
    <w:p w:rsidR="00BA7A09" w:rsidRPr="0003648D" w:rsidRDefault="00BA7A09" w:rsidP="00BA7A09">
      <w:pPr>
        <w:spacing w:after="240"/>
        <w:ind w:left="2160" w:hanging="720"/>
        <w:rPr>
          <w:szCs w:val="20"/>
        </w:rPr>
      </w:pPr>
      <w:r w:rsidRPr="0003648D">
        <w:rPr>
          <w:szCs w:val="20"/>
        </w:rPr>
        <w:lastRenderedPageBreak/>
        <w:t>(iv)</w:t>
      </w:r>
      <w:r w:rsidRPr="0003648D">
        <w:rPr>
          <w:szCs w:val="20"/>
        </w:rPr>
        <w:tab/>
        <w:t xml:space="preserve">Without Energy Offer Curves in the ERCOT System that can be used to decrease Generation Resource Base Points in SCED; </w:t>
      </w:r>
    </w:p>
    <w:p w:rsidR="00BA7A09" w:rsidRPr="0003648D" w:rsidRDefault="00BA7A09" w:rsidP="00BA7A09">
      <w:pPr>
        <w:spacing w:after="240"/>
        <w:ind w:left="2160" w:hanging="720"/>
        <w:rPr>
          <w:szCs w:val="20"/>
        </w:rPr>
      </w:pPr>
      <w:r w:rsidRPr="0003648D">
        <w:rPr>
          <w:szCs w:val="20"/>
        </w:rPr>
        <w:t>(v)</w:t>
      </w:r>
      <w:r w:rsidRPr="0003648D">
        <w:rPr>
          <w:szCs w:val="20"/>
        </w:rPr>
        <w:tab/>
        <w:t>With RTM Energy Bid curves from available Controllable Load Resources in the ERCOT System that can be used to decrease Base Points (energy consumption) in SCED;</w:t>
      </w:r>
    </w:p>
    <w:p w:rsidR="00BA7A09" w:rsidRPr="0003648D" w:rsidRDefault="00BA7A09" w:rsidP="00BA7A09">
      <w:pPr>
        <w:spacing w:after="240"/>
        <w:ind w:left="2160" w:hanging="720"/>
        <w:rPr>
          <w:szCs w:val="20"/>
        </w:rPr>
      </w:pPr>
      <w:r w:rsidRPr="0003648D">
        <w:rPr>
          <w:szCs w:val="20"/>
        </w:rPr>
        <w:t>(vi)</w:t>
      </w:r>
      <w:r w:rsidRPr="0003648D">
        <w:rPr>
          <w:szCs w:val="20"/>
        </w:rPr>
        <w:tab/>
        <w:t xml:space="preserve">With RTM Energy Bid curves from available Controllable Load Resources in the ERCOT System that can be used to increase Base Points (energy consumption) in SCED; </w:t>
      </w:r>
    </w:p>
    <w:p w:rsidR="00BA7A09" w:rsidRPr="0003648D" w:rsidRDefault="00BA7A09" w:rsidP="00BA7A09">
      <w:pPr>
        <w:spacing w:after="240"/>
        <w:ind w:left="2160" w:hanging="720"/>
        <w:rPr>
          <w:szCs w:val="20"/>
        </w:rPr>
      </w:pPr>
      <w:r w:rsidRPr="0003648D">
        <w:rPr>
          <w:szCs w:val="20"/>
        </w:rPr>
        <w:t>(vii)</w:t>
      </w:r>
      <w:r w:rsidRPr="0003648D">
        <w:rPr>
          <w:szCs w:val="20"/>
        </w:rPr>
        <w:tab/>
        <w:t>From Resources participating in SCED plus the Reg-Up and RRS</w:t>
      </w:r>
      <w:ins w:id="1034" w:author="STEC" w:date="2018-09-14T17:17:00Z">
        <w:r w:rsidR="00F86889">
          <w:rPr>
            <w:szCs w:val="20"/>
          </w:rPr>
          <w:t>/ECRS</w:t>
        </w:r>
      </w:ins>
      <w:r w:rsidRPr="0003648D">
        <w:rPr>
          <w:szCs w:val="20"/>
        </w:rPr>
        <w:t xml:space="preserve"> from Load Resources </w:t>
      </w:r>
      <w:r w:rsidRPr="0003648D">
        <w:rPr>
          <w:bCs/>
          <w:szCs w:val="20"/>
        </w:rPr>
        <w:t>and the Net Power Consumption minus the Low Power Consumption from Load Resources with a validated Real-Time RRS Schedule</w:t>
      </w:r>
      <w:r w:rsidRPr="0003648D">
        <w:rPr>
          <w:szCs w:val="20"/>
        </w:rPr>
        <w:t>;</w:t>
      </w:r>
    </w:p>
    <w:p w:rsidR="00BA7A09" w:rsidRPr="0003648D" w:rsidRDefault="00BA7A09" w:rsidP="00BA7A09">
      <w:pPr>
        <w:spacing w:after="240"/>
        <w:ind w:left="2160" w:hanging="720"/>
        <w:rPr>
          <w:szCs w:val="20"/>
        </w:rPr>
      </w:pPr>
      <w:r w:rsidRPr="0003648D">
        <w:rPr>
          <w:szCs w:val="20"/>
        </w:rPr>
        <w:t>(viii)</w:t>
      </w:r>
      <w:r w:rsidRPr="0003648D">
        <w:rPr>
          <w:szCs w:val="20"/>
        </w:rPr>
        <w:tab/>
        <w:t>From Resources included in item (vii) above plus reserves from Resources that could be made available to SCED in 30 minutes;</w:t>
      </w:r>
    </w:p>
    <w:p w:rsidR="00BA7A09" w:rsidRPr="0003648D" w:rsidRDefault="00BA7A09" w:rsidP="00BA7A09">
      <w:pPr>
        <w:spacing w:after="240"/>
        <w:ind w:left="2160" w:hanging="720"/>
        <w:rPr>
          <w:szCs w:val="20"/>
        </w:rPr>
      </w:pPr>
      <w:r w:rsidRPr="0003648D">
        <w:rPr>
          <w:szCs w:val="20"/>
        </w:rPr>
        <w:t xml:space="preserve">(ix) </w:t>
      </w:r>
      <w:r w:rsidRPr="0003648D">
        <w:rPr>
          <w:szCs w:val="20"/>
        </w:rPr>
        <w:tab/>
        <w:t>In the ERCOT System that can be used to increase Generation Resource Base Points in the next five minutes in SCED; and</w:t>
      </w:r>
    </w:p>
    <w:p w:rsidR="00BA7A09" w:rsidRPr="0003648D" w:rsidRDefault="00BA7A09" w:rsidP="00BA7A09">
      <w:pPr>
        <w:spacing w:after="240"/>
        <w:ind w:left="2160" w:hanging="720"/>
        <w:rPr>
          <w:szCs w:val="20"/>
        </w:rPr>
      </w:pPr>
      <w:r w:rsidRPr="0003648D">
        <w:rPr>
          <w:szCs w:val="20"/>
        </w:rPr>
        <w:t>(x)</w:t>
      </w:r>
      <w:r w:rsidRPr="0003648D">
        <w:rPr>
          <w:szCs w:val="20"/>
        </w:rPr>
        <w:tab/>
        <w:t>In the ERCOT System that can be used to decrease Generation Resource Base Points in the next five minutes in SCED;</w:t>
      </w:r>
    </w:p>
    <w:p w:rsidR="00BA7A09" w:rsidRPr="0003648D" w:rsidRDefault="00BA7A09" w:rsidP="00BA7A09">
      <w:pPr>
        <w:spacing w:after="240"/>
        <w:ind w:left="1440" w:hanging="720"/>
        <w:rPr>
          <w:szCs w:val="20"/>
        </w:rPr>
      </w:pPr>
      <w:r w:rsidRPr="0003648D">
        <w:rPr>
          <w:szCs w:val="20"/>
        </w:rPr>
        <w:t>(j)</w:t>
      </w:r>
      <w:r w:rsidRPr="0003648D">
        <w:rPr>
          <w:szCs w:val="20"/>
        </w:rPr>
        <w:tab/>
        <w:t>Aggregate telemetered HSL capacity for Resources with a telemetered Resource Status of EMR;</w:t>
      </w:r>
    </w:p>
    <w:p w:rsidR="00BA7A09" w:rsidRPr="0003648D" w:rsidRDefault="00BA7A09" w:rsidP="00BA7A09">
      <w:pPr>
        <w:spacing w:after="240"/>
        <w:ind w:left="1440" w:hanging="720"/>
        <w:rPr>
          <w:szCs w:val="20"/>
        </w:rPr>
      </w:pPr>
      <w:r w:rsidRPr="0003648D">
        <w:rPr>
          <w:szCs w:val="20"/>
        </w:rPr>
        <w:t>(k)</w:t>
      </w:r>
      <w:r w:rsidRPr="0003648D">
        <w:rPr>
          <w:szCs w:val="20"/>
        </w:rPr>
        <w:tab/>
        <w:t>Aggregate telemetered HSL capacity for Resources with a telemetered Resource Status of OUT;</w:t>
      </w:r>
    </w:p>
    <w:p w:rsidR="00BA7A09" w:rsidRPr="0003648D" w:rsidRDefault="00BA7A09" w:rsidP="00BA7A09">
      <w:pPr>
        <w:spacing w:after="240"/>
        <w:ind w:left="1440" w:hanging="720"/>
        <w:rPr>
          <w:szCs w:val="20"/>
        </w:rPr>
      </w:pPr>
      <w:r w:rsidRPr="0003648D">
        <w:rPr>
          <w:szCs w:val="20"/>
        </w:rPr>
        <w:t>(l)</w:t>
      </w:r>
      <w:r w:rsidRPr="0003648D">
        <w:rPr>
          <w:szCs w:val="20"/>
        </w:rPr>
        <w:tab/>
        <w:t>Aggregate net telemetered consumption for Resources with a telemetered Resource Status of OUTL; and</w:t>
      </w:r>
    </w:p>
    <w:p w:rsidR="00BA7A09" w:rsidRPr="0003648D" w:rsidRDefault="00BA7A09" w:rsidP="00BA7A09">
      <w:pPr>
        <w:spacing w:after="240"/>
        <w:ind w:left="1440" w:hanging="720"/>
        <w:rPr>
          <w:szCs w:val="20"/>
        </w:rPr>
      </w:pPr>
      <w:r w:rsidRPr="0003648D">
        <w:rPr>
          <w:szCs w:val="20"/>
        </w:rPr>
        <w:t>(m)</w:t>
      </w:r>
      <w:r w:rsidRPr="0003648D">
        <w:rPr>
          <w:szCs w:val="20"/>
        </w:rPr>
        <w:tab/>
        <w:t>The ERCOT-wide PRC calculated as follows:</w:t>
      </w:r>
    </w:p>
    <w:p w:rsidR="00BA7A09" w:rsidRPr="0003648D" w:rsidRDefault="00BA7A09" w:rsidP="00BA7A09">
      <w:pPr>
        <w:rPr>
          <w:b/>
          <w:position w:val="30"/>
          <w:sz w:val="20"/>
          <w:szCs w:val="20"/>
        </w:rPr>
      </w:pPr>
    </w:p>
    <w:p w:rsidR="00BA7A09" w:rsidRPr="0003648D" w:rsidRDefault="00BA7A09" w:rsidP="00BA7A09">
      <w:pPr>
        <w:rPr>
          <w:b/>
          <w:position w:val="30"/>
          <w:sz w:val="20"/>
          <w:szCs w:val="20"/>
        </w:rPr>
      </w:pPr>
    </w:p>
    <w:p w:rsidR="00BA7A09" w:rsidRPr="0003648D" w:rsidRDefault="00E97E91" w:rsidP="00BA7A09">
      <w:pPr>
        <w:spacing w:after="240"/>
        <w:rPr>
          <w:b/>
          <w:position w:val="30"/>
          <w:sz w:val="20"/>
          <w:szCs w:val="20"/>
        </w:rPr>
      </w:pPr>
      <w:r>
        <w:rPr>
          <w:b/>
          <w:noProof/>
          <w:position w:val="30"/>
          <w:sz w:val="20"/>
          <w:szCs w:val="20"/>
        </w:rPr>
        <w:object w:dxaOrig="1440" w:dyaOrig="1440">
          <v:shape id="_x0000_s1291" type="#_x0000_t75" style="position:absolute;margin-left:33.85pt;margin-top:-51.45pt;width:67.75pt;height:109.9pt;z-index:17" fillcolor="red" strokecolor="red">
            <v:fill opacity="13107f" color2="fill darken(118)" o:opacity2="13107f" rotate="t" method="linear sigma" focus="100%" type="gradient"/>
            <v:imagedata r:id="rId22" o:title=""/>
          </v:shape>
          <o:OLEObject Type="Embed" ProgID="Equation.3" ShapeID="_x0000_s1291" DrawAspect="Content" ObjectID="_1600160354" r:id="rId23"/>
        </w:object>
      </w:r>
      <w:r w:rsidR="00BA7A09" w:rsidRPr="0003648D">
        <w:rPr>
          <w:b/>
          <w:position w:val="30"/>
          <w:sz w:val="20"/>
          <w:szCs w:val="20"/>
        </w:rPr>
        <w:t>PRC</w:t>
      </w:r>
      <w:r w:rsidR="00BA7A09" w:rsidRPr="0003648D">
        <w:rPr>
          <w:b/>
          <w:position w:val="30"/>
          <w:sz w:val="20"/>
          <w:szCs w:val="20"/>
          <w:vertAlign w:val="subscript"/>
        </w:rPr>
        <w:t>1</w:t>
      </w:r>
      <w:r w:rsidR="00BA7A09" w:rsidRPr="0003648D">
        <w:rPr>
          <w:b/>
          <w:position w:val="30"/>
          <w:sz w:val="20"/>
          <w:szCs w:val="20"/>
        </w:rPr>
        <w:t xml:space="preserve"> =</w:t>
      </w:r>
      <w:r w:rsidR="00BA7A09" w:rsidRPr="0003648D">
        <w:rPr>
          <w:b/>
          <w:position w:val="30"/>
          <w:sz w:val="20"/>
          <w:szCs w:val="20"/>
        </w:rPr>
        <w:tab/>
      </w:r>
      <w:r w:rsidR="00BA7A09" w:rsidRPr="0003648D">
        <w:rPr>
          <w:b/>
          <w:position w:val="30"/>
          <w:sz w:val="20"/>
          <w:szCs w:val="20"/>
        </w:rPr>
        <w:tab/>
      </w:r>
      <w:r w:rsidR="00BA7A09" w:rsidRPr="0003648D">
        <w:rPr>
          <w:b/>
          <w:position w:val="30"/>
          <w:sz w:val="20"/>
          <w:szCs w:val="20"/>
        </w:rPr>
        <w:tab/>
        <w:t>Min(Max((RDF*(HSL-NFRC) – Actual Net Telemetered Output)</w:t>
      </w:r>
      <w:r w:rsidR="00BA7A09" w:rsidRPr="0003648D">
        <w:rPr>
          <w:b/>
          <w:position w:val="30"/>
          <w:sz w:val="20"/>
          <w:szCs w:val="20"/>
          <w:vertAlign w:val="subscript"/>
        </w:rPr>
        <w:t>i</w:t>
      </w:r>
      <w:r w:rsidR="00BA7A09" w:rsidRPr="0003648D">
        <w:rPr>
          <w:b/>
          <w:position w:val="30"/>
          <w:sz w:val="20"/>
          <w:szCs w:val="20"/>
        </w:rPr>
        <w:t xml:space="preserve"> , 0.0) , </w:t>
      </w:r>
      <w:r w:rsidR="00BA7A09" w:rsidRPr="0003648D">
        <w:rPr>
          <w:b/>
          <w:position w:val="30"/>
          <w:sz w:val="20"/>
          <w:szCs w:val="20"/>
        </w:rPr>
        <w:tab/>
      </w:r>
      <w:r w:rsidR="00BA7A09" w:rsidRPr="0003648D">
        <w:rPr>
          <w:b/>
          <w:position w:val="30"/>
          <w:sz w:val="20"/>
          <w:szCs w:val="20"/>
        </w:rPr>
        <w:tab/>
      </w:r>
      <w:r w:rsidR="00BA7A09" w:rsidRPr="0003648D">
        <w:rPr>
          <w:b/>
          <w:position w:val="30"/>
          <w:sz w:val="20"/>
          <w:szCs w:val="20"/>
        </w:rPr>
        <w:tab/>
      </w:r>
      <w:r w:rsidR="00BA7A09" w:rsidRPr="0003648D">
        <w:rPr>
          <w:b/>
          <w:position w:val="30"/>
          <w:sz w:val="20"/>
          <w:szCs w:val="20"/>
        </w:rPr>
        <w:tab/>
      </w:r>
      <w:r w:rsidR="00BA7A09" w:rsidRPr="0003648D">
        <w:rPr>
          <w:b/>
          <w:position w:val="30"/>
          <w:sz w:val="20"/>
          <w:szCs w:val="20"/>
        </w:rPr>
        <w:tab/>
        <w:t>0.2*RDF*(HSL-NFRC)</w:t>
      </w:r>
      <w:r w:rsidR="00BA7A09" w:rsidRPr="0003648D">
        <w:rPr>
          <w:b/>
          <w:position w:val="30"/>
          <w:sz w:val="20"/>
          <w:szCs w:val="20"/>
          <w:vertAlign w:val="subscript"/>
        </w:rPr>
        <w:t>i</w:t>
      </w:r>
      <w:r w:rsidR="00BA7A09" w:rsidRPr="0003648D">
        <w:rPr>
          <w:b/>
          <w:position w:val="30"/>
          <w:sz w:val="20"/>
          <w:szCs w:val="20"/>
        </w:rPr>
        <w:t>),</w:t>
      </w:r>
    </w:p>
    <w:p w:rsidR="00BA7A09" w:rsidRPr="0003648D" w:rsidRDefault="00BA7A09" w:rsidP="00BA7A09">
      <w:pPr>
        <w:ind w:right="-1080"/>
        <w:rPr>
          <w:szCs w:val="20"/>
        </w:rPr>
      </w:pPr>
      <w:r w:rsidRPr="0003648D">
        <w:rPr>
          <w:szCs w:val="20"/>
        </w:rPr>
        <w:t>where the included On-Line Generation Resources do not include WGRs, nuclear Generation</w:t>
      </w:r>
    </w:p>
    <w:p w:rsidR="00BA7A09" w:rsidRPr="0003648D" w:rsidRDefault="00BA7A09" w:rsidP="00BA7A09">
      <w:pPr>
        <w:ind w:right="-1080"/>
        <w:rPr>
          <w:szCs w:val="20"/>
        </w:rPr>
      </w:pPr>
      <w:r w:rsidRPr="0003648D">
        <w:rPr>
          <w:szCs w:val="20"/>
        </w:rPr>
        <w:t xml:space="preserve">Resources, or Generation Resources with an output less than or equal to 95% of telemetered LSL or </w:t>
      </w:r>
    </w:p>
    <w:p w:rsidR="00BA7A09" w:rsidRPr="0003648D" w:rsidRDefault="00C26407" w:rsidP="00BA7A09">
      <w:pPr>
        <w:ind w:right="-1080"/>
        <w:rPr>
          <w:szCs w:val="20"/>
        </w:rPr>
      </w:pPr>
      <w:r>
        <w:rPr>
          <w:noProof/>
        </w:rPr>
        <mc:AlternateContent>
          <mc:Choice Requires="wpc">
            <w:drawing>
              <wp:anchor distT="0" distB="0" distL="114300" distR="114300" simplePos="0" relativeHeight="22" behindDoc="0" locked="0" layoutInCell="1" allowOverlap="1">
                <wp:simplePos x="0" y="0"/>
                <wp:positionH relativeFrom="column">
                  <wp:posOffset>487045</wp:posOffset>
                </wp:positionH>
                <wp:positionV relativeFrom="paragraph">
                  <wp:posOffset>130175</wp:posOffset>
                </wp:positionV>
                <wp:extent cx="761365" cy="1394460"/>
                <wp:effectExtent l="1270" t="1905" r="0" b="3810"/>
                <wp:wrapNone/>
                <wp:docPr id="404"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4"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rFonts w:ascii="Symbol" w:hAnsi="Symbol" w:cs="Symbol"/>
                                  <w:color w:val="000000"/>
                                  <w:sz w:val="32"/>
                                  <w:szCs w:val="32"/>
                                </w:rPr>
                                <w:t></w:t>
                              </w:r>
                            </w:p>
                          </w:txbxContent>
                        </wps:txbx>
                        <wps:bodyPr rot="0" vert="horz" wrap="square" lIns="0" tIns="0" rIns="0" bIns="0" anchor="t" anchorCtr="0" upright="1">
                          <a:noAutofit/>
                        </wps:bodyPr>
                      </wps:wsp>
                      <wps:wsp>
                        <wps:cNvPr id="695"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rFonts w:ascii="Symbol" w:hAnsi="Symbol" w:cs="Symbol"/>
                                  <w:color w:val="000000"/>
                                </w:rPr>
                                <w:t></w:t>
                              </w:r>
                            </w:p>
                          </w:txbxContent>
                        </wps:txbx>
                        <wps:bodyPr rot="0" vert="horz" wrap="none" lIns="0" tIns="0" rIns="0" bIns="0" anchor="t" anchorCtr="0" upright="1">
                          <a:spAutoFit/>
                        </wps:bodyPr>
                      </wps:wsp>
                      <wps:wsp>
                        <wps:cNvPr id="696"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b/>
                                  <w:bCs/>
                                  <w:i/>
                                  <w:iCs/>
                                  <w:color w:val="000000"/>
                                </w:rPr>
                                <w:t>WGRs</w:t>
                              </w:r>
                            </w:p>
                          </w:txbxContent>
                        </wps:txbx>
                        <wps:bodyPr rot="0" vert="horz" wrap="none" lIns="0" tIns="0" rIns="0" bIns="0" anchor="t" anchorCtr="0" upright="1">
                          <a:spAutoFit/>
                        </wps:bodyPr>
                      </wps:wsp>
                      <wps:wsp>
                        <wps:cNvPr id="697"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b/>
                                  <w:bCs/>
                                  <w:i/>
                                  <w:iCs/>
                                  <w:color w:val="000000"/>
                                </w:rPr>
                                <w:t>online</w:t>
                              </w:r>
                            </w:p>
                          </w:txbxContent>
                        </wps:txbx>
                        <wps:bodyPr rot="0" vert="horz" wrap="none" lIns="0" tIns="0" rIns="0" bIns="0" anchor="t" anchorCtr="0" upright="1">
                          <a:spAutoFit/>
                        </wps:bodyPr>
                      </wps:wsp>
                      <wps:wsp>
                        <wps:cNvPr id="698"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b/>
                                  <w:bCs/>
                                  <w:i/>
                                  <w:iCs/>
                                  <w:color w:val="000000"/>
                                </w:rPr>
                                <w:t>All</w:t>
                              </w:r>
                            </w:p>
                          </w:txbxContent>
                        </wps:txbx>
                        <wps:bodyPr rot="0" vert="horz" wrap="none" lIns="0" tIns="0" rIns="0" bIns="0" anchor="t" anchorCtr="0" upright="1">
                          <a:spAutoFit/>
                        </wps:bodyPr>
                      </wps:wsp>
                      <wps:wsp>
                        <wps:cNvPr id="699"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b/>
                                  <w:bCs/>
                                  <w:i/>
                                  <w:iCs/>
                                  <w:color w:val="000000"/>
                                </w:rPr>
                                <w:t>WGR</w:t>
                              </w:r>
                            </w:p>
                          </w:txbxContent>
                        </wps:txbx>
                        <wps:bodyPr rot="0" vert="horz" wrap="none" lIns="0" tIns="0" rIns="0" bIns="0" anchor="t" anchorCtr="0" upright="1">
                          <a:spAutoFit/>
                        </wps:bodyPr>
                      </wps:wsp>
                      <wps:wsp>
                        <wps:cNvPr id="700"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b/>
                                  <w:bCs/>
                                  <w:i/>
                                  <w:iCs/>
                                  <w:color w:val="000000"/>
                                </w:rPr>
                                <w:t>online</w:t>
                              </w:r>
                            </w:p>
                          </w:txbxContent>
                        </wps:txbx>
                        <wps:bodyPr rot="0" vert="horz" wrap="none" lIns="0" tIns="0" rIns="0" bIns="0" anchor="t" anchorCtr="0" upright="1">
                          <a:spAutoFit/>
                        </wps:bodyPr>
                      </wps:wsp>
                      <wps:wsp>
                        <wps:cNvPr id="701"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111" o:spid="_x0000_s1238" editas="canvas" style="position:absolute;margin-left:38.35pt;margin-top:10.25pt;width:59.95pt;height:109.8pt;z-index:2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">
                <v:shape id="_x0000_s1239" type="#_x0000_t75" style="position:absolute;width:7613;height:13944;visibility:visible;mso-wrap-style:square">
                  <v:fill o:detectmouseclick="t"/>
                  <v:path o:connecttype="none"/>
                </v:shape>
                <v:rect id="Rectangle 107" o:spid="_x0000_s1240"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yq8UA&#10;AADcAAAADwAAAGRycy9kb3ducmV2LnhtbESPT4vCMBTE78J+h/AWvGmqiNhqFNl10aN/FtTbo3m2&#10;xealNFlb/fRGEPY4zMxvmNmiNaW4Ue0KywoG/QgEcWp1wZmC38NPbwLCeWSNpWVScCcHi/lHZ4aJ&#10;tg3v6Lb3mQgQdgkqyL2vEildmpNB17cVcfAutjbog6wzqWtsAtyUchhFY2mw4LCQY0VfOaXX/Z9R&#10;sJ5Uy9PGPpqsXJ3Xx+0x/j7E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LKrxQAAANwAAAAPAAAAAAAAAAAAAAAAAJgCAABkcnMv&#10;ZG93bnJldi54bWxQSwUGAAAAAAQABAD1AAAAigMAAAAA&#10;" filled="f" stroked="f">
                  <v:textbox inset="0,0,0,0">
                    <w:txbxContent>
                      <w:p w:rsidR="00787BFD" w:rsidRDefault="00787BFD" w:rsidP="00BA7A09">
                        <w:r>
                          <w:rPr>
                            <w:rFonts w:ascii="Symbol" w:hAnsi="Symbol" w:cs="Symbol"/>
                            <w:color w:val="000000"/>
                            <w:sz w:val="32"/>
                            <w:szCs w:val="32"/>
                          </w:rPr>
                          <w:t></w:t>
                        </w:r>
                      </w:p>
                    </w:txbxContent>
                  </v:textbox>
                </v:rect>
                <v:rect id="Rectangle 108" o:spid="_x0000_s1241"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xElMIA&#10;AADcAAAADwAAAGRycy9kb3ducmV2LnhtbESPzYoCMRCE74LvEFrwphkFxR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zESUwgAAANwAAAAPAAAAAAAAAAAAAAAAAJgCAABkcnMvZG93&#10;bnJldi54bWxQSwUGAAAAAAQABAD1AAAAhwMAAAAA&#10;" filled="f" stroked="f">
                  <v:textbox style="mso-fit-shape-to-text:t" inset="0,0,0,0">
                    <w:txbxContent>
                      <w:p w:rsidR="00787BFD" w:rsidRDefault="00787BFD" w:rsidP="00BA7A09">
                        <w:r>
                          <w:rPr>
                            <w:rFonts w:ascii="Symbol" w:hAnsi="Symbol" w:cs="Symbol"/>
                            <w:color w:val="000000"/>
                          </w:rPr>
                          <w:t></w:t>
                        </w:r>
                      </w:p>
                    </w:txbxContent>
                  </v:textbox>
                </v:rect>
                <v:rect id="Rectangle 109" o:spid="_x0000_s1242"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7a48IA&#10;AADcAAAADwAAAGRycy9kb3ducmV2LnhtbESPzYoCMRCE7wv7DqGFva0ZPQzuaBQRBBUvjj5AM+n5&#10;waQzJFlnfHuzIOyxqKqvqNVmtEY8yIfOsYLZNANBXDndcaPgdt1/L0CEiKzROCYFTwqwWX9+rLDQ&#10;buALPcrYiAThUKCCNsa+kDJULVkMU9cTJ6923mJM0jdSexwS3Bo5z7JcWuw4LbTY066l6l7+WgXy&#10;Wu6HRWl85k7z+myOh0tNTqmvybhdgog0xv/wu33QCvKf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trjwgAAANwAAAAPAAAAAAAAAAAAAAAAAJgCAABkcnMvZG93&#10;bnJldi54bWxQSwUGAAAAAAQABAD1AAAAhwMAAAAA&#10;" filled="f" stroked="f">
                  <v:textbox style="mso-fit-shape-to-text:t" inset="0,0,0,0">
                    <w:txbxContent>
                      <w:p w:rsidR="00787BFD" w:rsidRDefault="00787BFD" w:rsidP="00BA7A09">
                        <w:r>
                          <w:rPr>
                            <w:b/>
                            <w:bCs/>
                            <w:i/>
                            <w:iCs/>
                            <w:color w:val="000000"/>
                          </w:rPr>
                          <w:t>WGRs</w:t>
                        </w:r>
                      </w:p>
                    </w:txbxContent>
                  </v:textbox>
                </v:rect>
                <v:rect id="Rectangle 110" o:spid="_x0000_s1243"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J/eMIA&#10;AADcAAAADwAAAGRycy9kb3ducmV2LnhtbESPzYoCMRCE7wu+Q2jB25rRg+uORhFBUNmL4z5AM+n5&#10;waQzJNEZ394IC3ssquorar0drBEP8qF1rGA2zUAQl063XCv4vR4+lyBCRNZoHJOCJwXYbkYfa8y1&#10;6/lCjyLWIkE45KigibHLpQxlQxbD1HXEyauctxiT9LXUHvsEt0bOs2whLbacFhrsaN9QeSvuVoG8&#10;Fod+WRifufO8+jGn46Uip9RkPOxWICIN8T/81z5qBYvvL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Un94wgAAANwAAAAPAAAAAAAAAAAAAAAAAJgCAABkcnMvZG93&#10;bnJldi54bWxQSwUGAAAAAAQABAD1AAAAhwMAAAAA&#10;" filled="f" stroked="f">
                  <v:textbox style="mso-fit-shape-to-text:t" inset="0,0,0,0">
                    <w:txbxContent>
                      <w:p w:rsidR="00787BFD" w:rsidRDefault="00787BFD" w:rsidP="00BA7A09">
                        <w:r>
                          <w:rPr>
                            <w:b/>
                            <w:bCs/>
                            <w:i/>
                            <w:iCs/>
                            <w:color w:val="000000"/>
                          </w:rPr>
                          <w:t>online</w:t>
                        </w:r>
                      </w:p>
                    </w:txbxContent>
                  </v:textbox>
                </v:rect>
                <v:rect id="Rectangle 111" o:spid="_x0000_s1244"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3rCsAA&#10;AADcAAAADwAAAGRycy9kb3ducmV2LnhtbERPS2rDMBDdF3IHMYHsGrlZBNe1HEohkIRsYvcAgzX+&#10;UGlkJCV2b18tAl0+3r88LNaIB/kwOlbwts1AELdOj9wr+G6OrzmIEJE1Gsek4JcCHKrVS4mFdjPf&#10;6FHHXqQQDgUqGGKcCilDO5DFsHUTceI65y3GBH0vtcc5hVsjd1m2lxZHTg0DTvQ1UPtT360C2dTH&#10;Oa+Nz9xl113N+XTryCm1WS+fHyAiLfFf/HSftIL9e1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s3rCsAAAADcAAAADwAAAAAAAAAAAAAAAACYAgAAZHJzL2Rvd25y&#10;ZXYueG1sUEsFBgAAAAAEAAQA9QAAAIUDAAAAAA==&#10;" filled="f" stroked="f">
                  <v:textbox style="mso-fit-shape-to-text:t" inset="0,0,0,0">
                    <w:txbxContent>
                      <w:p w:rsidR="00787BFD" w:rsidRDefault="00787BFD" w:rsidP="00BA7A09">
                        <w:r>
                          <w:rPr>
                            <w:b/>
                            <w:bCs/>
                            <w:i/>
                            <w:iCs/>
                            <w:color w:val="000000"/>
                          </w:rPr>
                          <w:t>All</w:t>
                        </w:r>
                      </w:p>
                    </w:txbxContent>
                  </v:textbox>
                </v:rect>
                <v:rect id="Rectangle 112" o:spid="_x0000_s1245"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FOkcEA&#10;AADcAAAADwAAAGRycy9kb3ducmV2LnhtbESPzYoCMRCE7wu+Q2jB25rRg+isUUQQVLw47gM0k54f&#10;TDpDEp3x7Y2wsMeiqr6i1tvBGvEkH1rHCmbTDARx6XTLtYLf2+F7CSJEZI3GMSl4UYDtZvS1xly7&#10;nq/0LGItEoRDjgqaGLtcylA2ZDFMXUecvMp5izFJX0vtsU9wa+Q8yxbSYstpocGO9g2V9+JhFchb&#10;ceiXhfGZO8+rizkdrxU5pSbjYfcDItIQ/8N/7aNWsFit4H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TpHBAAAA3AAAAA8AAAAAAAAAAAAAAAAAmAIAAGRycy9kb3du&#10;cmV2LnhtbFBLBQYAAAAABAAEAPUAAACGAwAAAAA=&#10;" filled="f" stroked="f">
                  <v:textbox style="mso-fit-shape-to-text:t" inset="0,0,0,0">
                    <w:txbxContent>
                      <w:p w:rsidR="00787BFD" w:rsidRDefault="00787BFD" w:rsidP="00BA7A09">
                        <w:r>
                          <w:rPr>
                            <w:b/>
                            <w:bCs/>
                            <w:i/>
                            <w:iCs/>
                            <w:color w:val="000000"/>
                          </w:rPr>
                          <w:t>WGR</w:t>
                        </w:r>
                      </w:p>
                    </w:txbxContent>
                  </v:textbox>
                </v:rect>
                <v:rect id="Rectangle 113" o:spid="_x0000_s1246"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B9Fr4A&#10;AADcAAAADwAAAGRycy9kb3ducmV2LnhtbERPy2oCMRTdC/5DuEJ3muiildEoIgi2uHH0Ay6TOw9M&#10;boYkOtO/bxZCl4fz3u5HZ8WLQuw8a1guFAjiypuOGw3322m+BhETskHrmTT8UoT9bjrZYmH8wFd6&#10;lakROYRjgRralPpCyli15DAufE+cudoHhynD0EgTcMjhzsqVUp/SYce5ocWeji1Vj/LpNMhbeRrW&#10;pQ3K/6zqi/0+X2vyWn/MxsMGRKIx/Yvf7rPR8KXy/HwmHwG5+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5QfRa+AAAA3AAAAA8AAAAAAAAAAAAAAAAAmAIAAGRycy9kb3ducmV2&#10;LnhtbFBLBQYAAAAABAAEAPUAAACDAwAAAAA=&#10;" filled="f" stroked="f">
                  <v:textbox style="mso-fit-shape-to-text:t" inset="0,0,0,0">
                    <w:txbxContent>
                      <w:p w:rsidR="00787BFD" w:rsidRDefault="00787BFD" w:rsidP="00BA7A09">
                        <w:r>
                          <w:rPr>
                            <w:b/>
                            <w:bCs/>
                            <w:i/>
                            <w:iCs/>
                            <w:color w:val="000000"/>
                          </w:rPr>
                          <w:t>online</w:t>
                        </w:r>
                      </w:p>
                    </w:txbxContent>
                  </v:textbox>
                </v:rect>
                <v:rect id="Rectangle 114" o:spid="_x0000_s1247"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zYjcIA&#10;AADcAAAADwAAAGRycy9kb3ducmV2LnhtbESPzWrDMBCE74G+g9hCb4nkHNLgRjEhEEhDL3HyAIu1&#10;/qHSykhq7L59VSj0OMzMN8yump0VDwpx8KyhWCkQxI03A3ca7rfTcgsiJmSD1jNp+KYI1f5pscPS&#10;+Imv9KhTJzKEY4ka+pTGUsrY9OQwrvxInL3WB4cpy9BJE3DKcGflWqmNdDhwXuhxpGNPzWf95TTI&#10;W32atrUNyl/W7Yd9P19b8lq/PM+HNxCJ5vQf/mufjYZXVcDvmXwE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HNiNwgAAANwAAAAPAAAAAAAAAAAAAAAAAJgCAABkcnMvZG93&#10;bnJldi54bWxQSwUGAAAAAAQABAD1AAAAhwMAAAAA&#10;" filled="f" stroked="f">
                  <v:textbox style="mso-fit-shape-to-text:t" inset="0,0,0,0">
                    <w:txbxContent>
                      <w:p w:rsidR="00787BFD" w:rsidRDefault="00787BFD" w:rsidP="00BA7A09">
                        <w:r>
                          <w:rPr>
                            <w:b/>
                            <w:bCs/>
                            <w:i/>
                            <w:iCs/>
                            <w:color w:val="000000"/>
                          </w:rPr>
                          <w:t>i</w:t>
                        </w:r>
                      </w:p>
                    </w:txbxContent>
                  </v:textbox>
                </v:rect>
              </v:group>
            </w:pict>
          </mc:Fallback>
        </mc:AlternateContent>
      </w:r>
      <w:r w:rsidR="00BA7A09" w:rsidRPr="0003648D">
        <w:rPr>
          <w:szCs w:val="20"/>
        </w:rPr>
        <w:t>with a telemetered status of ONTEST, STARTUP, or SHUTDOWN.</w:t>
      </w:r>
    </w:p>
    <w:p w:rsidR="00BA7A09" w:rsidRPr="0003648D" w:rsidRDefault="00BA7A09" w:rsidP="00BA7A09">
      <w:pPr>
        <w:ind w:right="-1080"/>
        <w:rPr>
          <w:szCs w:val="20"/>
        </w:rPr>
      </w:pPr>
    </w:p>
    <w:p w:rsidR="00BA7A09" w:rsidRPr="0003648D" w:rsidRDefault="00BA7A09" w:rsidP="00BA7A09">
      <w:pPr>
        <w:rPr>
          <w:b/>
          <w:position w:val="30"/>
          <w:sz w:val="20"/>
          <w:szCs w:val="20"/>
        </w:rPr>
      </w:pPr>
    </w:p>
    <w:p w:rsidR="00BA7A09" w:rsidRPr="0003648D" w:rsidRDefault="00BA7A09" w:rsidP="00BA7A09">
      <w:pPr>
        <w:rPr>
          <w:b/>
          <w:position w:val="30"/>
          <w:sz w:val="20"/>
          <w:szCs w:val="20"/>
        </w:rPr>
      </w:pPr>
      <w:r w:rsidRPr="0003648D">
        <w:rPr>
          <w:b/>
          <w:position w:val="30"/>
          <w:sz w:val="20"/>
          <w:szCs w:val="20"/>
        </w:rPr>
        <w:t>PRC</w:t>
      </w:r>
      <w:r w:rsidRPr="0003648D">
        <w:rPr>
          <w:b/>
          <w:position w:val="30"/>
          <w:sz w:val="20"/>
          <w:szCs w:val="20"/>
          <w:vertAlign w:val="subscript"/>
        </w:rPr>
        <w:t>2</w:t>
      </w:r>
      <w:r w:rsidRPr="0003648D">
        <w:rPr>
          <w:b/>
          <w:position w:val="30"/>
          <w:sz w:val="20"/>
          <w:szCs w:val="20"/>
        </w:rPr>
        <w:t xml:space="preserve"> =</w:t>
      </w:r>
      <w:r w:rsidRPr="0003648D">
        <w:rPr>
          <w:b/>
          <w:position w:val="30"/>
          <w:sz w:val="20"/>
          <w:szCs w:val="20"/>
        </w:rPr>
        <w:tab/>
      </w:r>
      <w:r w:rsidRPr="0003648D">
        <w:rPr>
          <w:b/>
          <w:position w:val="30"/>
          <w:sz w:val="20"/>
          <w:szCs w:val="20"/>
        </w:rPr>
        <w:tab/>
      </w:r>
      <w:r w:rsidRPr="0003648D">
        <w:rPr>
          <w:b/>
          <w:position w:val="30"/>
          <w:sz w:val="20"/>
          <w:szCs w:val="20"/>
        </w:rPr>
        <w:tab/>
        <w:t>Min(Max((RDF</w:t>
      </w:r>
      <w:r w:rsidRPr="0003648D">
        <w:rPr>
          <w:b/>
          <w:position w:val="30"/>
          <w:sz w:val="20"/>
          <w:szCs w:val="20"/>
          <w:vertAlign w:val="subscript"/>
        </w:rPr>
        <w:t>W</w:t>
      </w:r>
      <w:r w:rsidRPr="0003648D">
        <w:rPr>
          <w:b/>
          <w:position w:val="30"/>
          <w:sz w:val="20"/>
          <w:szCs w:val="20"/>
        </w:rPr>
        <w:t>*HSL – Actual Net Telemetered Output)</w:t>
      </w:r>
      <w:r w:rsidRPr="0003648D">
        <w:rPr>
          <w:b/>
          <w:position w:val="30"/>
          <w:sz w:val="20"/>
          <w:szCs w:val="20"/>
          <w:vertAlign w:val="subscript"/>
        </w:rPr>
        <w:t>i</w:t>
      </w:r>
      <w:r w:rsidRPr="0003648D">
        <w:rPr>
          <w:b/>
          <w:position w:val="30"/>
          <w:sz w:val="20"/>
          <w:szCs w:val="20"/>
        </w:rPr>
        <w:t xml:space="preserve"> , 0.0) , 0.2*RDF</w:t>
      </w:r>
      <w:r w:rsidRPr="0003648D">
        <w:rPr>
          <w:b/>
          <w:position w:val="30"/>
          <w:sz w:val="20"/>
          <w:szCs w:val="20"/>
          <w:vertAlign w:val="subscript"/>
        </w:rPr>
        <w:t>W</w:t>
      </w:r>
      <w:r w:rsidRPr="0003648D">
        <w:rPr>
          <w:b/>
          <w:position w:val="30"/>
          <w:sz w:val="20"/>
          <w:szCs w:val="20"/>
        </w:rPr>
        <w:t>*HSL</w:t>
      </w:r>
      <w:r w:rsidRPr="0003648D">
        <w:rPr>
          <w:b/>
          <w:position w:val="30"/>
          <w:sz w:val="20"/>
          <w:szCs w:val="20"/>
          <w:vertAlign w:val="subscript"/>
        </w:rPr>
        <w:t>i</w:t>
      </w:r>
      <w:r w:rsidRPr="0003648D">
        <w:rPr>
          <w:b/>
          <w:position w:val="30"/>
          <w:sz w:val="20"/>
          <w:szCs w:val="20"/>
        </w:rPr>
        <w:t>),</w:t>
      </w:r>
    </w:p>
    <w:p w:rsidR="00BA7A09" w:rsidRPr="0003648D" w:rsidRDefault="00BA7A09" w:rsidP="00BA7A09">
      <w:pPr>
        <w:ind w:right="-1080" w:hanging="1080"/>
        <w:rPr>
          <w:b/>
          <w:position w:val="30"/>
          <w:szCs w:val="20"/>
        </w:rPr>
      </w:pPr>
    </w:p>
    <w:p w:rsidR="00BA7A09" w:rsidRPr="0003648D" w:rsidRDefault="00BA7A09" w:rsidP="00BA7A09">
      <w:pPr>
        <w:spacing w:before="120"/>
        <w:ind w:right="-1080"/>
        <w:rPr>
          <w:szCs w:val="20"/>
        </w:rPr>
      </w:pPr>
      <w:r w:rsidRPr="0003648D">
        <w:rPr>
          <w:szCs w:val="20"/>
        </w:rPr>
        <w:t>where the included On-Line WGRs only include WGRs that are Primary Frequency Response-capable.</w:t>
      </w:r>
      <w:r w:rsidR="00E97E91">
        <w:rPr>
          <w:b/>
          <w:noProof/>
          <w:position w:val="30"/>
          <w:sz w:val="20"/>
          <w:szCs w:val="20"/>
        </w:rPr>
        <w:object w:dxaOrig="1440" w:dyaOrig="1440">
          <v:shape id="_x0000_s1292" type="#_x0000_t75" style="position:absolute;margin-left:33.75pt;margin-top:5.35pt;width:67.85pt;height:110.1pt;z-index:18;mso-position-horizontal-relative:text;mso-position-vertical-relative:text" fillcolor="red" strokecolor="red">
            <v:fill opacity="13107f" color2="fill darken(118)" o:opacity2="13107f" rotate="t" method="linear sigma" focus="100%" type="gradient"/>
            <v:imagedata r:id="rId22" o:title=""/>
          </v:shape>
          <o:OLEObject Type="Embed" ProgID="Equation.3" ShapeID="_x0000_s1292" DrawAspect="Content" ObjectID="_1600160355" r:id="rId24"/>
        </w:object>
      </w:r>
    </w:p>
    <w:p w:rsidR="00BA7A09" w:rsidRPr="0003648D" w:rsidRDefault="00BA7A09" w:rsidP="00BA7A09">
      <w:pPr>
        <w:ind w:left="2160" w:hanging="2160"/>
        <w:rPr>
          <w:b/>
          <w:position w:val="30"/>
          <w:sz w:val="20"/>
          <w:szCs w:val="20"/>
        </w:rPr>
      </w:pPr>
    </w:p>
    <w:p w:rsidR="00BA7A09" w:rsidRPr="0003648D" w:rsidRDefault="00BA7A09" w:rsidP="00BA7A09">
      <w:pPr>
        <w:ind w:left="2160" w:hanging="2160"/>
        <w:rPr>
          <w:b/>
          <w:position w:val="30"/>
          <w:sz w:val="20"/>
          <w:szCs w:val="20"/>
        </w:rPr>
      </w:pPr>
    </w:p>
    <w:p w:rsidR="00BA7A09" w:rsidRPr="0003648D" w:rsidRDefault="00BA7A09" w:rsidP="00BA7A09">
      <w:pPr>
        <w:ind w:left="2160" w:hanging="2160"/>
        <w:rPr>
          <w:b/>
          <w:position w:val="30"/>
          <w:sz w:val="20"/>
          <w:szCs w:val="20"/>
        </w:rPr>
      </w:pPr>
      <w:r w:rsidRPr="0003648D">
        <w:rPr>
          <w:b/>
          <w:position w:val="30"/>
          <w:sz w:val="20"/>
          <w:szCs w:val="20"/>
        </w:rPr>
        <w:t>PRC</w:t>
      </w:r>
      <w:r w:rsidRPr="0003648D">
        <w:rPr>
          <w:b/>
          <w:position w:val="30"/>
          <w:sz w:val="20"/>
          <w:szCs w:val="20"/>
          <w:vertAlign w:val="subscript"/>
        </w:rPr>
        <w:t>3</w:t>
      </w:r>
      <w:r w:rsidRPr="0003648D">
        <w:rPr>
          <w:b/>
          <w:position w:val="30"/>
          <w:sz w:val="20"/>
          <w:szCs w:val="20"/>
        </w:rPr>
        <w:t xml:space="preserve"> =</w:t>
      </w:r>
      <w:r w:rsidRPr="0003648D">
        <w:rPr>
          <w:b/>
          <w:position w:val="30"/>
          <w:sz w:val="20"/>
          <w:szCs w:val="20"/>
        </w:rPr>
        <w:tab/>
        <w:t>((</w:t>
      </w:r>
      <w:del w:id="1035" w:author="STEC" w:date="2018-09-28T16:04:00Z">
        <w:r w:rsidRPr="0003648D" w:rsidDel="007B35EC">
          <w:rPr>
            <w:b/>
            <w:position w:val="30"/>
            <w:sz w:val="20"/>
            <w:szCs w:val="20"/>
          </w:rPr>
          <w:delText>Hydro</w:delText>
        </w:r>
      </w:del>
      <w:r w:rsidRPr="0003648D">
        <w:rPr>
          <w:b/>
          <w:position w:val="30"/>
          <w:sz w:val="20"/>
          <w:szCs w:val="20"/>
        </w:rPr>
        <w:t>-synchronous condenser output)</w:t>
      </w:r>
      <w:r w:rsidRPr="0003648D">
        <w:rPr>
          <w:b/>
          <w:position w:val="30"/>
          <w:sz w:val="20"/>
          <w:szCs w:val="20"/>
          <w:vertAlign w:val="subscript"/>
        </w:rPr>
        <w:t>i</w:t>
      </w:r>
      <w:r w:rsidRPr="0003648D">
        <w:rPr>
          <w:b/>
          <w:position w:val="30"/>
          <w:sz w:val="20"/>
          <w:szCs w:val="20"/>
        </w:rPr>
        <w:t xml:space="preserve"> as qualified by item (8) of Operating Guide Section 2.3.1.2, Additional Operational Details forResponsive Reserve Providers))</w:t>
      </w:r>
    </w:p>
    <w:p w:rsidR="00BA7A09" w:rsidRPr="0003648D" w:rsidRDefault="00C26407" w:rsidP="00BA7A09">
      <w:pPr>
        <w:ind w:right="-1080"/>
        <w:rPr>
          <w:b/>
          <w:position w:val="30"/>
          <w:sz w:val="20"/>
          <w:szCs w:val="20"/>
        </w:rPr>
      </w:pPr>
      <w:r>
        <w:rPr>
          <w:noProof/>
        </w:rPr>
        <mc:AlternateContent>
          <mc:Choice Requires="wpc">
            <w:drawing>
              <wp:anchor distT="0" distB="0" distL="114300" distR="114300" simplePos="0" relativeHeight="19" behindDoc="0" locked="0" layoutInCell="1" allowOverlap="1">
                <wp:simplePos x="0" y="0"/>
                <wp:positionH relativeFrom="column">
                  <wp:posOffset>467995</wp:posOffset>
                </wp:positionH>
                <wp:positionV relativeFrom="paragraph">
                  <wp:posOffset>94615</wp:posOffset>
                </wp:positionV>
                <wp:extent cx="721360" cy="1369060"/>
                <wp:effectExtent l="1270" t="0" r="1270" b="3175"/>
                <wp:wrapNone/>
                <wp:docPr id="39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84"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074A0" w:rsidRDefault="00787BFD" w:rsidP="00BA7A0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685"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rFonts w:ascii="Symbol" w:hAnsi="Symbol" w:cs="Symbol"/>
                                  <w:color w:val="000000"/>
                                </w:rPr>
                                <w:t></w:t>
                              </w:r>
                            </w:p>
                          </w:txbxContent>
                        </wps:txbx>
                        <wps:bodyPr rot="0" vert="horz" wrap="none" lIns="0" tIns="0" rIns="0" bIns="0" anchor="t" anchorCtr="0" upright="1">
                          <a:spAutoFit/>
                        </wps:bodyPr>
                      </wps:wsp>
                      <wps:wsp>
                        <wps:cNvPr id="686"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resources</w:t>
                              </w:r>
                            </w:p>
                          </w:txbxContent>
                        </wps:txbx>
                        <wps:bodyPr rot="0" vert="horz" wrap="none" lIns="0" tIns="0" rIns="0" bIns="0" anchor="t" anchorCtr="0" upright="1">
                          <a:spAutoFit/>
                        </wps:bodyPr>
                      </wps:wsp>
                      <wps:wsp>
                        <wps:cNvPr id="687"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load</w:t>
                              </w:r>
                            </w:p>
                          </w:txbxContent>
                        </wps:txbx>
                        <wps:bodyPr rot="0" vert="horz" wrap="none" lIns="0" tIns="0" rIns="0" bIns="0" anchor="t" anchorCtr="0" upright="1">
                          <a:spAutoFit/>
                        </wps:bodyPr>
                      </wps:wsp>
                      <wps:wsp>
                        <wps:cNvPr id="688"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online</w:t>
                              </w:r>
                            </w:p>
                          </w:txbxContent>
                        </wps:txbx>
                        <wps:bodyPr rot="0" vert="horz" wrap="none" lIns="0" tIns="0" rIns="0" bIns="0" anchor="t" anchorCtr="0" upright="1">
                          <a:spAutoFit/>
                        </wps:bodyPr>
                      </wps:wsp>
                      <wps:wsp>
                        <wps:cNvPr id="689"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All</w:t>
                              </w:r>
                            </w:p>
                          </w:txbxContent>
                        </wps:txbx>
                        <wps:bodyPr rot="0" vert="horz" wrap="square" lIns="0" tIns="0" rIns="0" bIns="0" anchor="t" anchorCtr="0" upright="1">
                          <a:spAutoFit/>
                        </wps:bodyPr>
                      </wps:wsp>
                      <wps:wsp>
                        <wps:cNvPr id="690"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resource</w:t>
                              </w:r>
                            </w:p>
                          </w:txbxContent>
                        </wps:txbx>
                        <wps:bodyPr rot="0" vert="horz" wrap="none" lIns="0" tIns="0" rIns="0" bIns="0" anchor="t" anchorCtr="0" upright="1">
                          <a:spAutoFit/>
                        </wps:bodyPr>
                      </wps:wsp>
                      <wps:wsp>
                        <wps:cNvPr id="691"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load</w:t>
                              </w:r>
                            </w:p>
                          </w:txbxContent>
                        </wps:txbx>
                        <wps:bodyPr rot="0" vert="horz" wrap="none" lIns="0" tIns="0" rIns="0" bIns="0" anchor="t" anchorCtr="0" upright="1">
                          <a:spAutoFit/>
                        </wps:bodyPr>
                      </wps:wsp>
                      <wps:wsp>
                        <wps:cNvPr id="692"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online</w:t>
                              </w:r>
                            </w:p>
                          </w:txbxContent>
                        </wps:txbx>
                        <wps:bodyPr rot="0" vert="horz" wrap="none" lIns="0" tIns="0" rIns="0" bIns="0" anchor="t" anchorCtr="0" upright="1">
                          <a:spAutoFit/>
                        </wps:bodyPr>
                      </wps:wsp>
                      <wps:wsp>
                        <wps:cNvPr id="693"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102" o:spid="_x0000_s1248" editas="canvas" style="position:absolute;margin-left:36.85pt;margin-top:7.45pt;width:56.8pt;height:107.8pt;z-index:19"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">
                <v:shape id="_x0000_s1249" type="#_x0000_t75" style="position:absolute;width:7213;height:13690;visibility:visible;mso-wrap-style:square">
                  <v:fill o:detectmouseclick="t"/>
                  <v:path o:connecttype="none"/>
                </v:shape>
                <v:rect id="Rectangle 71" o:spid="_x0000_s12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l30sEA&#10;AADcAAAADwAAAGRycy9kb3ducmV2LnhtbESP3YrCMBSE7xd8h3AE79ZUE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Zd9LBAAAA3AAAAA8AAAAAAAAAAAAAAAAAmAIAAGRycy9kb3du&#10;cmV2LnhtbFBLBQYAAAAABAAEAPUAAACGAwAAAAA=&#10;" filled="f" stroked="f">
                  <v:textbox style="mso-fit-shape-to-text:t" inset="0,0,0,0">
                    <w:txbxContent>
                      <w:p w:rsidR="00787BFD" w:rsidRPr="00B074A0" w:rsidRDefault="00787BFD" w:rsidP="00BA7A09">
                        <w:pPr>
                          <w:rPr>
                            <w:sz w:val="32"/>
                            <w:szCs w:val="32"/>
                          </w:rPr>
                        </w:pPr>
                        <w:r w:rsidRPr="00B074A0">
                          <w:rPr>
                            <w:rFonts w:ascii="Symbol" w:hAnsi="Symbol" w:cs="Symbol"/>
                            <w:color w:val="000000"/>
                            <w:sz w:val="32"/>
                            <w:szCs w:val="32"/>
                          </w:rPr>
                          <w:t></w:t>
                        </w:r>
                      </w:p>
                    </w:txbxContent>
                  </v:textbox>
                </v:rect>
                <v:rect id="Rectangle 72" o:spid="_x0000_s12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XSScEA&#10;AADcAAAADwAAAGRycy9kb3ducmV2LnhtbESP3YrCMBSE7xd8h3AE79ZUQ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V0knBAAAA3AAAAA8AAAAAAAAAAAAAAAAAmAIAAGRycy9kb3du&#10;cmV2LnhtbFBLBQYAAAAABAAEAPUAAACGAwAAAAA=&#10;" filled="f" stroked="f">
                  <v:textbox style="mso-fit-shape-to-text:t" inset="0,0,0,0">
                    <w:txbxContent>
                      <w:p w:rsidR="00787BFD" w:rsidRDefault="00787BFD" w:rsidP="00BA7A09">
                        <w:r>
                          <w:rPr>
                            <w:rFonts w:ascii="Symbol" w:hAnsi="Symbol" w:cs="Symbol"/>
                            <w:color w:val="000000"/>
                          </w:rPr>
                          <w:t></w:t>
                        </w:r>
                      </w:p>
                    </w:txbxContent>
                  </v:textbox>
                </v:rect>
                <v:rect id="Rectangle 73" o:spid="_x0000_s12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dMPsEA&#10;AADcAAAADwAAAGRycy9kb3ducmV2LnhtbESP3YrCMBSE7wXfIZwF7zRdL0rpGmVZEFS8se4DHJrT&#10;HzY5KUm09e2NIOzlMDPfMJvdZI24kw+9YwWfqwwEce10z62C3+t+WYAIEVmjcUwKHhRgt53PNlhq&#10;N/KF7lVsRYJwKFFBF+NQShnqjiyGlRuIk9c4bzEm6VupPY4Jbo1cZ1kuLfacFjoc6Kej+q+6WQXy&#10;Wu3HojI+c6d1czbHw6Uhp9TiY/r+AhFpiv/hd/ugFeR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HTD7BAAAA3AAAAA8AAAAAAAAAAAAAAAAAmAIAAGRycy9kb3du&#10;cmV2LnhtbFBLBQYAAAAABAAEAPUAAACGAwAAAAA=&#10;" filled="f" stroked="f">
                  <v:textbox style="mso-fit-shape-to-text:t" inset="0,0,0,0">
                    <w:txbxContent>
                      <w:p w:rsidR="00787BFD" w:rsidRPr="00B34B0A" w:rsidRDefault="00787BFD" w:rsidP="00BA7A09">
                        <w:pPr>
                          <w:rPr>
                            <w:b/>
                          </w:rPr>
                        </w:pPr>
                        <w:r w:rsidRPr="00B34B0A">
                          <w:rPr>
                            <w:b/>
                            <w:i/>
                            <w:iCs/>
                            <w:color w:val="000000"/>
                          </w:rPr>
                          <w:t>resources</w:t>
                        </w:r>
                      </w:p>
                    </w:txbxContent>
                  </v:textbox>
                </v:rect>
                <v:rect id="Rectangle 74" o:spid="_x0000_s12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vppcIA&#10;AADcAAAADwAAAGRycy9kb3ducmV2LnhtbESPzYoCMRCE7wu+Q2jB25rRgzuM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i+mlwgAAANwAAAAPAAAAAAAAAAAAAAAAAJgCAABkcnMvZG93&#10;bnJldi54bWxQSwUGAAAAAAQABAD1AAAAhwMAAAAA&#10;" filled="f" stroked="f">
                  <v:textbox style="mso-fit-shape-to-text:t" inset="0,0,0,0">
                    <w:txbxContent>
                      <w:p w:rsidR="00787BFD" w:rsidRPr="00B34B0A" w:rsidRDefault="00787BFD" w:rsidP="00BA7A09">
                        <w:pPr>
                          <w:rPr>
                            <w:b/>
                          </w:rPr>
                        </w:pPr>
                        <w:r w:rsidRPr="00B34B0A">
                          <w:rPr>
                            <w:b/>
                            <w:i/>
                            <w:iCs/>
                            <w:color w:val="000000"/>
                          </w:rPr>
                          <w:t>load</w:t>
                        </w:r>
                      </w:p>
                    </w:txbxContent>
                  </v:textbox>
                </v:rect>
                <v:rect id="Rectangle 75" o:spid="_x0000_s12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9170A&#10;AADcAAAADwAAAGRycy9kb3ducmV2LnhtbERPy4rCMBTdD/gP4QruxlQXUqpRRBB0cGP1Ay7N7QOT&#10;m5JE2/l7sxBcHs57sxutES/yoXOsYDHPQBBXTnfcKLjfjr85iBCRNRrHpOCfAuy2k58NFtoNfKVX&#10;GRuRQjgUqKCNsS+kDFVLFsPc9cSJq523GBP0jdQehxRujVxm2Upa7Dg1tNjToaXqUT6tAnkrj0Ne&#10;Gp+5v2V9MefTtSan1Gw67tcgIo3xK/64T1rBKk9r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9170AAADcAAAADwAAAAAAAAAAAAAAAACYAgAAZHJzL2Rvd25yZXYu&#10;eG1sUEsFBgAAAAAEAAQA9QAAAIIDAAAAAA==&#10;" filled="f" stroked="f">
                  <v:textbox style="mso-fit-shape-to-text:t" inset="0,0,0,0">
                    <w:txbxContent>
                      <w:p w:rsidR="00787BFD" w:rsidRPr="00B34B0A" w:rsidRDefault="00787BFD" w:rsidP="00BA7A09">
                        <w:pPr>
                          <w:rPr>
                            <w:b/>
                          </w:rPr>
                        </w:pPr>
                        <w:r w:rsidRPr="00B34B0A">
                          <w:rPr>
                            <w:b/>
                            <w:i/>
                            <w:iCs/>
                            <w:color w:val="000000"/>
                          </w:rPr>
                          <w:t>online</w:t>
                        </w:r>
                      </w:p>
                    </w:txbxContent>
                  </v:textbox>
                </v:rect>
                <v:rect id="Rectangle 76" o:spid="_x0000_s12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iVO8UA&#10;AADcAAAADwAAAGRycy9kb3ducmV2LnhtbESPQWvCQBSE70L/w/IKXkQ3epAkukoRhB6EYuqhvT2y&#10;z2xs9m3Ibk3qr3cFocdhZr5h1tvBNuJKna8dK5jPEhDEpdM1VwpOn/tpCsIHZI2NY1LwRx62m5fR&#10;GnPtej7StQiViBD2OSowIbS5lL40ZNHPXEscvbPrLIYou0rqDvsIt41cJMlSWqw5LhhsaWeo/Cl+&#10;rYL9x1dNfJPHSZb27lIuvgtzaJUavw5vKxCBhvAffrbftYJlmsHjTDwC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2JU7xQAAANwAAAAPAAAAAAAAAAAAAAAAAJgCAABkcnMv&#10;ZG93bnJldi54bWxQSwUGAAAAAAQABAD1AAAAigMAAAAA&#10;" filled="f" stroked="f">
                  <v:textbox style="mso-fit-shape-to-text:t" inset="0,0,0,0">
                    <w:txbxContent>
                      <w:p w:rsidR="00787BFD" w:rsidRPr="00B34B0A" w:rsidRDefault="00787BFD" w:rsidP="00BA7A09">
                        <w:pPr>
                          <w:rPr>
                            <w:b/>
                          </w:rPr>
                        </w:pPr>
                        <w:r w:rsidRPr="00B34B0A">
                          <w:rPr>
                            <w:b/>
                            <w:i/>
                            <w:iCs/>
                            <w:color w:val="000000"/>
                          </w:rPr>
                          <w:t>All</w:t>
                        </w:r>
                      </w:p>
                    </w:txbxContent>
                  </v:textbox>
                </v:rect>
                <v:rect id="Rectangle 77" o:spid="_x0000_s12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vnDMAA&#10;AADcAAAADwAAAGRycy9kb3ducmV2LnhtbERPS2rDMBDdF3IHMYHsGrlZBNe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vnDMAAAADcAAAADwAAAAAAAAAAAAAAAACYAgAAZHJzL2Rvd25y&#10;ZXYueG1sUEsFBgAAAAAEAAQA9QAAAIUDAAAAAA==&#10;" filled="f" stroked="f">
                  <v:textbox style="mso-fit-shape-to-text:t" inset="0,0,0,0">
                    <w:txbxContent>
                      <w:p w:rsidR="00787BFD" w:rsidRPr="00B34B0A" w:rsidRDefault="00787BFD" w:rsidP="00BA7A09">
                        <w:pPr>
                          <w:rPr>
                            <w:b/>
                          </w:rPr>
                        </w:pPr>
                        <w:r w:rsidRPr="00B34B0A">
                          <w:rPr>
                            <w:b/>
                            <w:i/>
                            <w:iCs/>
                            <w:color w:val="000000"/>
                          </w:rPr>
                          <w:t>resource</w:t>
                        </w:r>
                      </w:p>
                    </w:txbxContent>
                  </v:textbox>
                </v:rect>
                <v:rect id="Rectangle 78" o:spid="_x0000_s12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l8IA&#10;AADcAAAADwAAAGRycy9kb3ducmV2LnhtbESPzYoCMRCE78K+Q2jBm5PRg7izRlkEQcWL4z5AM+n5&#10;YZPOkGSd8e2NIOyxqKqvqM1utEbcyYfOsYJFloMgrpzuuFHwczvM1yBCRNZoHJOCBwXYbT8mGyy0&#10;G/hK9zI2IkE4FKigjbEvpAxVSxZD5nri5NXOW4xJ+kZqj0OCWyOXeb6SFjtOCy32tG+p+i3/rAJ5&#10;Kw/DujQ+d+dlfTGn47Ump9RsOn5/gYg0xv/wu33UClaf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90KXwgAAANwAAAAPAAAAAAAAAAAAAAAAAJgCAABkcnMvZG93&#10;bnJldi54bWxQSwUGAAAAAAQABAD1AAAAhwMAAAAA&#10;" filled="f" stroked="f">
                  <v:textbox style="mso-fit-shape-to-text:t" inset="0,0,0,0">
                    <w:txbxContent>
                      <w:p w:rsidR="00787BFD" w:rsidRPr="00B34B0A" w:rsidRDefault="00787BFD" w:rsidP="00BA7A09">
                        <w:pPr>
                          <w:rPr>
                            <w:b/>
                          </w:rPr>
                        </w:pPr>
                        <w:r w:rsidRPr="00B34B0A">
                          <w:rPr>
                            <w:b/>
                            <w:i/>
                            <w:iCs/>
                            <w:color w:val="000000"/>
                          </w:rPr>
                          <w:t>load</w:t>
                        </w:r>
                      </w:p>
                    </w:txbxContent>
                  </v:textbox>
                </v:rect>
                <v:rect id="Rectangle 79" o:spid="_x0000_s12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Xc4MIA&#10;AADcAAAADwAAAGRycy9kb3ducmV2LnhtbESPzYoCMRCE7wv7DqGFva0Z5yDuaBQRBBUvjj5AM+n5&#10;waQzJFlnfHuzIOyxqKqvqNVmtEY8yIfOsYLZNANBXDndcaPgdt1/L0CEiKzROCYFTwqwWX9+rLDQ&#10;buALPcrYiAThUKCCNsa+kDJULVkMU9cTJ6923mJM0jdSexwS3BqZZ9lcWuw4LbTY066l6l7+WgXy&#10;Wu6HRWl85k55fTbHw6Ump9TXZNwuQUQa43/43T5oBfOf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JdzgwgAAANwAAAAPAAAAAAAAAAAAAAAAAJgCAABkcnMvZG93&#10;bnJldi54bWxQSwUGAAAAAAQABAD1AAAAhwMAAAAA&#10;" filled="f" stroked="f">
                  <v:textbox style="mso-fit-shape-to-text:t" inset="0,0,0,0">
                    <w:txbxContent>
                      <w:p w:rsidR="00787BFD" w:rsidRPr="00B34B0A" w:rsidRDefault="00787BFD" w:rsidP="00BA7A09">
                        <w:pPr>
                          <w:rPr>
                            <w:b/>
                          </w:rPr>
                        </w:pPr>
                        <w:r w:rsidRPr="00B34B0A">
                          <w:rPr>
                            <w:b/>
                            <w:i/>
                            <w:iCs/>
                            <w:color w:val="000000"/>
                          </w:rPr>
                          <w:t>online</w:t>
                        </w:r>
                      </w:p>
                    </w:txbxContent>
                  </v:textbox>
                </v:rect>
                <v:rect id="Rectangle 80" o:spid="_x0000_s12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l5e8IA&#10;AADcAAAADwAAAGRycy9kb3ducmV2LnhtbESPzYoCMRCE74LvEFrwphkV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Xl7wgAAANwAAAAPAAAAAAAAAAAAAAAAAJgCAABkcnMvZG93&#10;bnJldi54bWxQSwUGAAAAAAQABAD1AAAAhwMAAAAA&#10;" filled="f" stroked="f">
                  <v:textbox style="mso-fit-shape-to-text:t" inset="0,0,0,0">
                    <w:txbxContent>
                      <w:p w:rsidR="00787BFD" w:rsidRPr="00B34B0A" w:rsidRDefault="00787BFD" w:rsidP="00BA7A09">
                        <w:pPr>
                          <w:rPr>
                            <w:b/>
                          </w:rPr>
                        </w:pPr>
                        <w:r w:rsidRPr="00B34B0A">
                          <w:rPr>
                            <w:b/>
                            <w:i/>
                            <w:iCs/>
                            <w:color w:val="000000"/>
                          </w:rPr>
                          <w:t>i</w:t>
                        </w:r>
                      </w:p>
                    </w:txbxContent>
                  </v:textbox>
                </v:rect>
              </v:group>
            </w:pict>
          </mc:Fallback>
        </mc:AlternateContent>
      </w:r>
    </w:p>
    <w:p w:rsidR="00BA7A09" w:rsidRPr="0003648D" w:rsidRDefault="00BA7A09" w:rsidP="00BA7A09">
      <w:pPr>
        <w:ind w:right="-1080"/>
        <w:rPr>
          <w:b/>
          <w:position w:val="30"/>
          <w:sz w:val="20"/>
          <w:szCs w:val="20"/>
        </w:rPr>
      </w:pPr>
    </w:p>
    <w:p w:rsidR="00BA7A09" w:rsidRPr="0003648D" w:rsidRDefault="00BA7A09" w:rsidP="00BA7A09">
      <w:pPr>
        <w:tabs>
          <w:tab w:val="left" w:pos="2160"/>
        </w:tabs>
        <w:ind w:left="2160" w:hanging="2160"/>
        <w:rPr>
          <w:b/>
          <w:position w:val="30"/>
          <w:sz w:val="20"/>
          <w:szCs w:val="20"/>
          <w:vertAlign w:val="subscript"/>
        </w:rPr>
      </w:pPr>
      <w:r w:rsidRPr="0003648D">
        <w:rPr>
          <w:b/>
          <w:position w:val="30"/>
          <w:sz w:val="20"/>
          <w:szCs w:val="20"/>
        </w:rPr>
        <w:t>PRC</w:t>
      </w:r>
      <w:r w:rsidRPr="0003648D">
        <w:rPr>
          <w:b/>
          <w:position w:val="30"/>
          <w:sz w:val="20"/>
          <w:szCs w:val="20"/>
          <w:vertAlign w:val="subscript"/>
        </w:rPr>
        <w:t>4</w:t>
      </w:r>
      <w:r w:rsidRPr="0003648D">
        <w:rPr>
          <w:b/>
          <w:position w:val="30"/>
          <w:sz w:val="20"/>
          <w:szCs w:val="20"/>
        </w:rPr>
        <w:t xml:space="preserve"> =</w:t>
      </w:r>
      <w:r w:rsidRPr="0003648D">
        <w:rPr>
          <w:b/>
          <w:position w:val="30"/>
          <w:sz w:val="20"/>
          <w:szCs w:val="20"/>
        </w:rPr>
        <w:tab/>
        <w:t xml:space="preserve">(Min(Max(Actual Net Telemetered Consumption – LPC), 0.0), RRS </w:t>
      </w:r>
      <w:ins w:id="1036" w:author="STEC" w:date="2018-09-14T17:21:00Z">
        <w:r w:rsidR="00F86889">
          <w:rPr>
            <w:b/>
            <w:position w:val="30"/>
            <w:sz w:val="20"/>
            <w:szCs w:val="20"/>
          </w:rPr>
          <w:t xml:space="preserve">and ECRS </w:t>
        </w:r>
      </w:ins>
      <w:r w:rsidRPr="0003648D">
        <w:rPr>
          <w:b/>
          <w:position w:val="30"/>
          <w:sz w:val="20"/>
          <w:szCs w:val="20"/>
        </w:rPr>
        <w:t>Ancillary Service Resource Responsibility * 1.5) from all Load Resources controlled by high-set under frequency relays carrying RRS</w:t>
      </w:r>
      <w:ins w:id="1037" w:author="STEC" w:date="2018-09-14T17:20:00Z">
        <w:r w:rsidR="00F86889">
          <w:rPr>
            <w:b/>
            <w:position w:val="30"/>
            <w:sz w:val="20"/>
            <w:szCs w:val="20"/>
          </w:rPr>
          <w:t xml:space="preserve"> and</w:t>
        </w:r>
      </w:ins>
      <w:ins w:id="1038" w:author="STEC" w:date="2018-09-19T15:45:00Z">
        <w:r w:rsidR="00F9067B">
          <w:rPr>
            <w:b/>
            <w:position w:val="30"/>
            <w:sz w:val="20"/>
            <w:szCs w:val="20"/>
          </w:rPr>
          <w:t>/or</w:t>
        </w:r>
      </w:ins>
      <w:ins w:id="1039" w:author="STEC" w:date="2018-09-14T17:20:00Z">
        <w:r w:rsidR="00F86889">
          <w:rPr>
            <w:b/>
            <w:position w:val="30"/>
            <w:sz w:val="20"/>
            <w:szCs w:val="20"/>
          </w:rPr>
          <w:t xml:space="preserve"> ECRS</w:t>
        </w:r>
      </w:ins>
      <w:r w:rsidRPr="0003648D">
        <w:rPr>
          <w:b/>
          <w:position w:val="30"/>
          <w:sz w:val="20"/>
          <w:szCs w:val="20"/>
        </w:rPr>
        <w:t xml:space="preserve"> Ancillary Service Resource Responsibility)</w:t>
      </w:r>
      <w:r w:rsidRPr="0003648D">
        <w:rPr>
          <w:b/>
          <w:position w:val="30"/>
          <w:sz w:val="20"/>
          <w:szCs w:val="20"/>
          <w:vertAlign w:val="subscript"/>
        </w:rPr>
        <w:t>i</w:t>
      </w:r>
    </w:p>
    <w:p w:rsidR="00BA7A09" w:rsidRPr="0003648D" w:rsidRDefault="00BA7A09" w:rsidP="00BA7A09">
      <w:pPr>
        <w:tabs>
          <w:tab w:val="left" w:pos="2160"/>
        </w:tabs>
        <w:ind w:left="2160" w:hanging="2160"/>
        <w:rPr>
          <w:b/>
          <w:position w:val="30"/>
          <w:sz w:val="20"/>
          <w:szCs w:val="20"/>
        </w:rPr>
      </w:pPr>
    </w:p>
    <w:p w:rsidR="00BA7A09" w:rsidRPr="0003648D" w:rsidRDefault="00C26407" w:rsidP="00BA7A09">
      <w:pPr>
        <w:tabs>
          <w:tab w:val="left" w:pos="2160"/>
        </w:tabs>
        <w:ind w:left="2160" w:hanging="2160"/>
        <w:rPr>
          <w:b/>
          <w:position w:val="30"/>
          <w:sz w:val="20"/>
          <w:szCs w:val="20"/>
        </w:rPr>
      </w:pPr>
      <w:r>
        <w:rPr>
          <w:noProof/>
        </w:rPr>
        <mc:AlternateContent>
          <mc:Choice Requires="wpc">
            <w:drawing>
              <wp:anchor distT="0" distB="0" distL="114300" distR="114300" simplePos="0" relativeHeight="20" behindDoc="0" locked="0" layoutInCell="1" allowOverlap="1">
                <wp:simplePos x="0" y="0"/>
                <wp:positionH relativeFrom="column">
                  <wp:posOffset>467995</wp:posOffset>
                </wp:positionH>
                <wp:positionV relativeFrom="paragraph">
                  <wp:posOffset>-544830</wp:posOffset>
                </wp:positionV>
                <wp:extent cx="737235" cy="1360805"/>
                <wp:effectExtent l="1270" t="0" r="4445" b="1905"/>
                <wp:wrapNone/>
                <wp:docPr id="380"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074A0" w:rsidRDefault="00787BFD" w:rsidP="00BA7A0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3"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rFonts w:ascii="Symbol" w:hAnsi="Symbol" w:cs="Symbol"/>
                                  <w:color w:val="000000"/>
                                </w:rPr>
                                <w:t></w:t>
                              </w:r>
                            </w:p>
                          </w:txbxContent>
                        </wps:txbx>
                        <wps:bodyPr rot="0" vert="horz" wrap="none" lIns="0" tIns="0" rIns="0" bIns="0" anchor="t" anchorCtr="0" upright="1">
                          <a:spAutoFit/>
                        </wps:bodyPr>
                      </wps:wsp>
                      <wps:wsp>
                        <wps:cNvPr id="24"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resources</w:t>
                              </w:r>
                            </w:p>
                          </w:txbxContent>
                        </wps:txbx>
                        <wps:bodyPr rot="0" vert="horz" wrap="none" lIns="0" tIns="0" rIns="0" bIns="0" anchor="t" anchorCtr="0" upright="1">
                          <a:spAutoFit/>
                        </wps:bodyPr>
                      </wps:wsp>
                      <wps:wsp>
                        <wps:cNvPr id="25"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load</w:t>
                              </w:r>
                            </w:p>
                          </w:txbxContent>
                        </wps:txbx>
                        <wps:bodyPr rot="0" vert="horz" wrap="none" lIns="0" tIns="0" rIns="0" bIns="0" anchor="t" anchorCtr="0" upright="1">
                          <a:spAutoFit/>
                        </wps:bodyPr>
                      </wps:wsp>
                      <wps:wsp>
                        <wps:cNvPr id="26"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online</w:t>
                              </w:r>
                            </w:p>
                          </w:txbxContent>
                        </wps:txbx>
                        <wps:bodyPr rot="0" vert="horz" wrap="none" lIns="0" tIns="0" rIns="0" bIns="0" anchor="t" anchorCtr="0" upright="1">
                          <a:spAutoFit/>
                        </wps:bodyPr>
                      </wps:wsp>
                      <wps:wsp>
                        <wps:cNvPr id="2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All</w:t>
                              </w:r>
                            </w:p>
                          </w:txbxContent>
                        </wps:txbx>
                        <wps:bodyPr rot="0" vert="horz" wrap="square" lIns="0" tIns="0" rIns="0" bIns="0" anchor="t" anchorCtr="0" upright="1">
                          <a:spAutoFit/>
                        </wps:bodyPr>
                      </wps:wsp>
                      <wps:wsp>
                        <wps:cNvPr id="30"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resource</w:t>
                              </w:r>
                            </w:p>
                          </w:txbxContent>
                        </wps:txbx>
                        <wps:bodyPr rot="0" vert="horz" wrap="none" lIns="0" tIns="0" rIns="0" bIns="0" anchor="t" anchorCtr="0" upright="1">
                          <a:spAutoFit/>
                        </wps:bodyPr>
                      </wps:wsp>
                      <wps:wsp>
                        <wps:cNvPr id="31"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load</w:t>
                              </w:r>
                            </w:p>
                          </w:txbxContent>
                        </wps:txbx>
                        <wps:bodyPr rot="0" vert="horz" wrap="none" lIns="0" tIns="0" rIns="0" bIns="0" anchor="t" anchorCtr="0" upright="1">
                          <a:spAutoFit/>
                        </wps:bodyPr>
                      </wps:wsp>
                      <wps:wsp>
                        <wps:cNvPr id="682"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online</w:t>
                              </w:r>
                            </w:p>
                          </w:txbxContent>
                        </wps:txbx>
                        <wps:bodyPr rot="0" vert="horz" wrap="none" lIns="0" tIns="0" rIns="0" bIns="0" anchor="t" anchorCtr="0" upright="1">
                          <a:spAutoFit/>
                        </wps:bodyPr>
                      </wps:wsp>
                      <wps:wsp>
                        <wps:cNvPr id="683"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91" o:spid="_x0000_s1260" editas="canvas" style="position:absolute;left:0;text-align:left;margin-left:36.85pt;margin-top:-42.9pt;width:58.05pt;height:107.15pt;z-index:2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">
                <v:shape id="_x0000_s1261" type="#_x0000_t75" style="position:absolute;width:7372;height:13608;visibility:visible;mso-wrap-style:square">
                  <v:fill o:detectmouseclick="t"/>
                  <v:path o:connecttype="none"/>
                </v:shape>
                <v:rect id="Rectangle 83" o:spid="_x0000_s12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787BFD" w:rsidRPr="00B074A0" w:rsidRDefault="00787BFD" w:rsidP="00BA7A09">
                        <w:pPr>
                          <w:rPr>
                            <w:sz w:val="32"/>
                            <w:szCs w:val="32"/>
                          </w:rPr>
                        </w:pPr>
                        <w:r w:rsidRPr="00B074A0">
                          <w:rPr>
                            <w:rFonts w:ascii="Symbol" w:hAnsi="Symbol" w:cs="Symbol"/>
                            <w:color w:val="000000"/>
                            <w:sz w:val="32"/>
                            <w:szCs w:val="32"/>
                          </w:rPr>
                          <w:t></w:t>
                        </w:r>
                      </w:p>
                    </w:txbxContent>
                  </v:textbox>
                </v:rect>
                <v:rect id="Rectangle 84" o:spid="_x0000_s12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787BFD" w:rsidRDefault="00787BFD" w:rsidP="00BA7A09">
                        <w:r>
                          <w:rPr>
                            <w:rFonts w:ascii="Symbol" w:hAnsi="Symbol" w:cs="Symbol"/>
                            <w:color w:val="000000"/>
                          </w:rPr>
                          <w:t></w:t>
                        </w:r>
                      </w:p>
                    </w:txbxContent>
                  </v:textbox>
                </v:rect>
                <v:rect id="Rectangle 85" o:spid="_x0000_s12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787BFD" w:rsidRPr="00B34B0A" w:rsidRDefault="00787BFD" w:rsidP="00BA7A09">
                        <w:pPr>
                          <w:rPr>
                            <w:b/>
                          </w:rPr>
                        </w:pPr>
                        <w:r w:rsidRPr="00B34B0A">
                          <w:rPr>
                            <w:b/>
                            <w:i/>
                            <w:iCs/>
                            <w:color w:val="000000"/>
                          </w:rPr>
                          <w:t>resources</w:t>
                        </w:r>
                      </w:p>
                    </w:txbxContent>
                  </v:textbox>
                </v:rect>
                <v:rect id="Rectangle 86" o:spid="_x0000_s12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787BFD" w:rsidRPr="00B34B0A" w:rsidRDefault="00787BFD" w:rsidP="00BA7A09">
                        <w:pPr>
                          <w:rPr>
                            <w:b/>
                          </w:rPr>
                        </w:pPr>
                        <w:r w:rsidRPr="00B34B0A">
                          <w:rPr>
                            <w:b/>
                            <w:i/>
                            <w:iCs/>
                            <w:color w:val="000000"/>
                          </w:rPr>
                          <w:t>load</w:t>
                        </w:r>
                      </w:p>
                    </w:txbxContent>
                  </v:textbox>
                </v:rect>
                <v:rect id="Rectangle 87" o:spid="_x0000_s12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787BFD" w:rsidRPr="00B34B0A" w:rsidRDefault="00787BFD" w:rsidP="00BA7A09">
                        <w:pPr>
                          <w:rPr>
                            <w:b/>
                          </w:rPr>
                        </w:pPr>
                        <w:r w:rsidRPr="00B34B0A">
                          <w:rPr>
                            <w:b/>
                            <w:i/>
                            <w:iCs/>
                            <w:color w:val="000000"/>
                          </w:rPr>
                          <w:t>online</w:t>
                        </w:r>
                      </w:p>
                    </w:txbxContent>
                  </v:textbox>
                </v:rect>
                <v:rect id="Rectangle 88" o:spid="_x0000_s12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H0AcUA&#10;AADbAAAADwAAAGRycy9kb3ducmV2LnhtbESPQWvCQBSE7wX/w/IEL0U35tBqmo2IIHgQimkPentk&#10;X7Nps29DdjWxv75bKPQ4zMw3TL4ZbStu1PvGsYLlIgFBXDndcK3g/W0/X4HwAVlj65gU3MnDppg8&#10;5JhpN/CJbmWoRYSwz1CBCaHLpPSVIYt+4Tri6H243mKIsq+l7nGIcNvKNEmepMWG44LBjnaGqq/y&#10;ahXsX88N8bc8Pa5Xg/us0ktpjp1Ss+m4fQERaAz/4b/2QStIn+H3S/wB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kfQBxQAAANsAAAAPAAAAAAAAAAAAAAAAAJgCAABkcnMv&#10;ZG93bnJldi54bWxQSwUGAAAAAAQABAD1AAAAigMAAAAA&#10;" filled="f" stroked="f">
                  <v:textbox style="mso-fit-shape-to-text:t" inset="0,0,0,0">
                    <w:txbxContent>
                      <w:p w:rsidR="00787BFD" w:rsidRPr="00B34B0A" w:rsidRDefault="00787BFD" w:rsidP="00BA7A09">
                        <w:pPr>
                          <w:rPr>
                            <w:b/>
                          </w:rPr>
                        </w:pPr>
                        <w:r w:rsidRPr="00B34B0A">
                          <w:rPr>
                            <w:b/>
                            <w:i/>
                            <w:iCs/>
                            <w:color w:val="000000"/>
                          </w:rPr>
                          <w:t>All</w:t>
                        </w:r>
                      </w:p>
                    </w:txbxContent>
                  </v:textbox>
                </v:rect>
                <v:rect id="Rectangle 89" o:spid="_x0000_s12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787BFD" w:rsidRPr="00B34B0A" w:rsidRDefault="00787BFD" w:rsidP="00BA7A09">
                        <w:pPr>
                          <w:rPr>
                            <w:b/>
                          </w:rPr>
                        </w:pPr>
                        <w:r w:rsidRPr="00B34B0A">
                          <w:rPr>
                            <w:b/>
                            <w:i/>
                            <w:iCs/>
                            <w:color w:val="000000"/>
                          </w:rPr>
                          <w:t>resource</w:t>
                        </w:r>
                      </w:p>
                    </w:txbxContent>
                  </v:textbox>
                </v:rect>
                <v:rect id="Rectangle 90" o:spid="_x0000_s12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787BFD" w:rsidRPr="00B34B0A" w:rsidRDefault="00787BFD" w:rsidP="00BA7A09">
                        <w:pPr>
                          <w:rPr>
                            <w:b/>
                          </w:rPr>
                        </w:pPr>
                        <w:r w:rsidRPr="00B34B0A">
                          <w:rPr>
                            <w:b/>
                            <w:i/>
                            <w:iCs/>
                            <w:color w:val="000000"/>
                          </w:rPr>
                          <w:t>load</w:t>
                        </w:r>
                      </w:p>
                    </w:txbxContent>
                  </v:textbox>
                </v:rect>
                <v:rect id="Rectangle 91" o:spid="_x0000_s12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xKPcEA&#10;AADcAAAADwAAAGRycy9kb3ducmV2LnhtbESP3YrCMBSE7wXfIZwF7zTdXkjpGmVZEFS8se4DHJrT&#10;HzY5KUm09e2NIOzlMDPfMJvdZI24kw+9YwWfqwwEce10z62C3+t+WYAIEVmjcUwKHhRgt53PNlhq&#10;N/KF7lVsRYJwKFFBF+NQShnqjiyGlRuIk9c4bzEm6VupPY4Jbo3Ms2wtLfacFjoc6Kej+q+6WQXy&#10;Wu3HojI+c6e8OZvj4dKQU2rxMX1/gYg0xf/wu33QCtZ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8Sj3BAAAA3AAAAA8AAAAAAAAAAAAAAAAAmAIAAGRycy9kb3du&#10;cmV2LnhtbFBLBQYAAAAABAAEAPUAAACGAwAAAAA=&#10;" filled="f" stroked="f">
                  <v:textbox style="mso-fit-shape-to-text:t" inset="0,0,0,0">
                    <w:txbxContent>
                      <w:p w:rsidR="00787BFD" w:rsidRPr="00B34B0A" w:rsidRDefault="00787BFD" w:rsidP="00BA7A09">
                        <w:pPr>
                          <w:rPr>
                            <w:b/>
                          </w:rPr>
                        </w:pPr>
                        <w:r w:rsidRPr="00B34B0A">
                          <w:rPr>
                            <w:b/>
                            <w:i/>
                            <w:iCs/>
                            <w:color w:val="000000"/>
                          </w:rPr>
                          <w:t>online</w:t>
                        </w:r>
                      </w:p>
                    </w:txbxContent>
                  </v:textbox>
                </v:rect>
                <v:rect id="Rectangle 92" o:spid="_x0000_s12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DvpsEA&#10;AADcAAAADwAAAGRycy9kb3ducmV2LnhtbESP3YrCMBSE7xd8h3AE79ZUB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w76bBAAAA3AAAAA8AAAAAAAAAAAAAAAAAmAIAAGRycy9kb3du&#10;cmV2LnhtbFBLBQYAAAAABAAEAPUAAACGAwAAAAA=&#10;" filled="f" stroked="f">
                  <v:textbox style="mso-fit-shape-to-text:t" inset="0,0,0,0">
                    <w:txbxContent>
                      <w:p w:rsidR="00787BFD" w:rsidRPr="00B34B0A" w:rsidRDefault="00787BFD" w:rsidP="00BA7A09">
                        <w:pPr>
                          <w:rPr>
                            <w:b/>
                          </w:rPr>
                        </w:pPr>
                        <w:r w:rsidRPr="00B34B0A">
                          <w:rPr>
                            <w:b/>
                            <w:i/>
                            <w:iCs/>
                            <w:color w:val="000000"/>
                          </w:rPr>
                          <w:t>i</w:t>
                        </w:r>
                      </w:p>
                    </w:txbxContent>
                  </v:textbox>
                </v:rect>
              </v:group>
            </w:pict>
          </mc:Fallback>
        </mc:AlternateContent>
      </w:r>
      <w:r w:rsidR="00BA7A09" w:rsidRPr="0003648D">
        <w:rPr>
          <w:b/>
          <w:position w:val="30"/>
          <w:sz w:val="20"/>
          <w:szCs w:val="20"/>
        </w:rPr>
        <w:t>PRC</w:t>
      </w:r>
      <w:r w:rsidR="00BA7A09" w:rsidRPr="0003648D">
        <w:rPr>
          <w:b/>
          <w:position w:val="30"/>
          <w:sz w:val="20"/>
          <w:szCs w:val="20"/>
          <w:vertAlign w:val="subscript"/>
        </w:rPr>
        <w:t>5</w:t>
      </w:r>
      <w:r w:rsidR="00BA7A09" w:rsidRPr="0003648D">
        <w:rPr>
          <w:b/>
          <w:position w:val="30"/>
          <w:sz w:val="20"/>
          <w:szCs w:val="20"/>
        </w:rPr>
        <w:t xml:space="preserve"> =</w:t>
      </w:r>
      <w:r w:rsidR="00BA7A09" w:rsidRPr="0003648D">
        <w:rPr>
          <w:b/>
          <w:position w:val="30"/>
          <w:sz w:val="20"/>
          <w:szCs w:val="20"/>
        </w:rPr>
        <w:tab/>
        <w:t>Min(Max((LRDF_1*Actual Net Telemetered Consumption – LPC)</w:t>
      </w:r>
      <w:r w:rsidR="00BA7A09" w:rsidRPr="0003648D">
        <w:rPr>
          <w:b/>
          <w:position w:val="30"/>
          <w:sz w:val="20"/>
          <w:szCs w:val="20"/>
          <w:vertAlign w:val="subscript"/>
        </w:rPr>
        <w:t>i</w:t>
      </w:r>
      <w:r w:rsidR="00BA7A09" w:rsidRPr="0003648D">
        <w:rPr>
          <w:b/>
          <w:position w:val="30"/>
          <w:sz w:val="20"/>
          <w:szCs w:val="20"/>
        </w:rPr>
        <w:t>, 0.0), (0.2 * LRDF_1 * Actual Net Telemetered Consumption)) from all Controllable Load Resources active in SCED and carrying Ancillary Service Resource Responsibility</w:t>
      </w:r>
    </w:p>
    <w:p w:rsidR="00BA7A09" w:rsidRPr="0003648D" w:rsidRDefault="00BA7A09" w:rsidP="00BA7A09">
      <w:pPr>
        <w:tabs>
          <w:tab w:val="left" w:pos="2160"/>
        </w:tabs>
        <w:ind w:left="2160" w:hanging="2160"/>
        <w:rPr>
          <w:b/>
          <w:position w:val="30"/>
          <w:sz w:val="20"/>
          <w:szCs w:val="20"/>
        </w:rPr>
      </w:pPr>
    </w:p>
    <w:p w:rsidR="009B3A5A" w:rsidRDefault="00C26407" w:rsidP="00BA7A09">
      <w:pPr>
        <w:tabs>
          <w:tab w:val="left" w:pos="2160"/>
        </w:tabs>
        <w:ind w:left="2160" w:hanging="2160"/>
        <w:rPr>
          <w:ins w:id="1040" w:author="STEC" w:date="2018-09-14T17:21:00Z"/>
          <w:b/>
          <w:position w:val="30"/>
          <w:sz w:val="20"/>
          <w:szCs w:val="20"/>
        </w:rPr>
      </w:pPr>
      <w:r>
        <w:rPr>
          <w:noProof/>
        </w:rPr>
        <mc:AlternateContent>
          <mc:Choice Requires="wpc">
            <w:drawing>
              <wp:anchor distT="0" distB="0" distL="114300" distR="114300" simplePos="0" relativeHeight="21" behindDoc="0" locked="0" layoutInCell="1" allowOverlap="1">
                <wp:simplePos x="0" y="0"/>
                <wp:positionH relativeFrom="column">
                  <wp:posOffset>512445</wp:posOffset>
                </wp:positionH>
                <wp:positionV relativeFrom="paragraph">
                  <wp:posOffset>-426720</wp:posOffset>
                </wp:positionV>
                <wp:extent cx="737870" cy="1338580"/>
                <wp:effectExtent l="0" t="1270" r="0" b="3175"/>
                <wp:wrapNone/>
                <wp:docPr id="368"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 name="Rectangle 95"/>
                        <wps:cNvSpPr>
                          <a:spLocks noChangeArrowheads="1"/>
                        </wps:cNvSpPr>
                        <wps:spPr bwMode="auto">
                          <a:xfrm>
                            <a:off x="180317" y="600036"/>
                            <a:ext cx="145414" cy="24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074A0" w:rsidRDefault="00787BFD" w:rsidP="00BA7A0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3" name="Rectangle 96"/>
                        <wps:cNvSpPr>
                          <a:spLocks noChangeArrowheads="1"/>
                        </wps:cNvSpPr>
                        <wps:spPr bwMode="auto">
                          <a:xfrm>
                            <a:off x="102210" y="848951"/>
                            <a:ext cx="83808" cy="1867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BA7A09">
                              <w:r>
                                <w:rPr>
                                  <w:rFonts w:ascii="Symbol" w:hAnsi="Symbol" w:cs="Symbol"/>
                                  <w:color w:val="000000"/>
                                </w:rPr>
                                <w:t></w:t>
                              </w:r>
                            </w:p>
                          </w:txbxContent>
                        </wps:txbx>
                        <wps:bodyPr rot="0" vert="horz" wrap="none" lIns="0" tIns="0" rIns="0" bIns="0" anchor="t" anchorCtr="0" upright="1">
                          <a:spAutoFit/>
                        </wps:bodyPr>
                      </wps:wsp>
                      <wps:wsp>
                        <wps:cNvPr id="14" name="Rectangle 97"/>
                        <wps:cNvSpPr>
                          <a:spLocks noChangeArrowheads="1"/>
                        </wps:cNvSpPr>
                        <wps:spPr bwMode="auto">
                          <a:xfrm>
                            <a:off x="36203" y="401924"/>
                            <a:ext cx="636860" cy="175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resources</w:t>
                              </w:r>
                            </w:p>
                          </w:txbxContent>
                        </wps:txbx>
                        <wps:bodyPr rot="0" vert="horz" wrap="none" lIns="0" tIns="0" rIns="0" bIns="0" anchor="t" anchorCtr="0" upright="1">
                          <a:spAutoFit/>
                        </wps:bodyPr>
                      </wps:wsp>
                      <wps:wsp>
                        <wps:cNvPr id="15" name="Rectangle 98"/>
                        <wps:cNvSpPr>
                          <a:spLocks noChangeArrowheads="1"/>
                        </wps:cNvSpPr>
                        <wps:spPr bwMode="auto">
                          <a:xfrm>
                            <a:off x="32403" y="268016"/>
                            <a:ext cx="306729" cy="175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load</w:t>
                              </w:r>
                            </w:p>
                          </w:txbxContent>
                        </wps:txbx>
                        <wps:bodyPr rot="0" vert="horz" wrap="none" lIns="0" tIns="0" rIns="0" bIns="0" anchor="t" anchorCtr="0" upright="1">
                          <a:spAutoFit/>
                        </wps:bodyPr>
                      </wps:wsp>
                      <wps:wsp>
                        <wps:cNvPr id="16" name="Rectangle 99"/>
                        <wps:cNvSpPr>
                          <a:spLocks noChangeArrowheads="1"/>
                        </wps:cNvSpPr>
                        <wps:spPr bwMode="auto">
                          <a:xfrm>
                            <a:off x="34303" y="134008"/>
                            <a:ext cx="433741" cy="175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online</w:t>
                              </w:r>
                            </w:p>
                          </w:txbxContent>
                        </wps:txbx>
                        <wps:bodyPr rot="0" vert="horz" wrap="none" lIns="0" tIns="0" rIns="0" bIns="0" anchor="t" anchorCtr="0" upright="1">
                          <a:spAutoFit/>
                        </wps:bodyPr>
                      </wps:wsp>
                      <wps:wsp>
                        <wps:cNvPr id="17" name="Rectangle 100"/>
                        <wps:cNvSpPr>
                          <a:spLocks noChangeArrowheads="1"/>
                        </wps:cNvSpPr>
                        <wps:spPr bwMode="auto">
                          <a:xfrm>
                            <a:off x="46304" y="0"/>
                            <a:ext cx="217821" cy="175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All</w:t>
                              </w:r>
                            </w:p>
                          </w:txbxContent>
                        </wps:txbx>
                        <wps:bodyPr rot="0" vert="horz" wrap="square" lIns="0" tIns="0" rIns="0" bIns="0" anchor="t" anchorCtr="0" upright="1">
                          <a:spAutoFit/>
                        </wps:bodyPr>
                      </wps:wsp>
                      <wps:wsp>
                        <wps:cNvPr id="18" name="Rectangle 101"/>
                        <wps:cNvSpPr>
                          <a:spLocks noChangeArrowheads="1"/>
                        </wps:cNvSpPr>
                        <wps:spPr bwMode="auto">
                          <a:xfrm>
                            <a:off x="63506" y="1131568"/>
                            <a:ext cx="577855" cy="175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resource</w:t>
                              </w:r>
                            </w:p>
                          </w:txbxContent>
                        </wps:txbx>
                        <wps:bodyPr rot="0" vert="horz" wrap="none" lIns="0" tIns="0" rIns="0" bIns="0" anchor="t" anchorCtr="0" upright="1">
                          <a:spAutoFit/>
                        </wps:bodyPr>
                      </wps:wsp>
                      <wps:wsp>
                        <wps:cNvPr id="19" name="Rectangle 102"/>
                        <wps:cNvSpPr>
                          <a:spLocks noChangeArrowheads="1"/>
                        </wps:cNvSpPr>
                        <wps:spPr bwMode="auto">
                          <a:xfrm>
                            <a:off x="59006" y="997560"/>
                            <a:ext cx="306729" cy="175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load</w:t>
                              </w:r>
                            </w:p>
                          </w:txbxContent>
                        </wps:txbx>
                        <wps:bodyPr rot="0" vert="horz" wrap="none" lIns="0" tIns="0" rIns="0" bIns="0" anchor="t" anchorCtr="0" upright="1">
                          <a:spAutoFit/>
                        </wps:bodyPr>
                      </wps:wsp>
                      <wps:wsp>
                        <wps:cNvPr id="20" name="Rectangle 103"/>
                        <wps:cNvSpPr>
                          <a:spLocks noChangeArrowheads="1"/>
                        </wps:cNvSpPr>
                        <wps:spPr bwMode="auto">
                          <a:xfrm>
                            <a:off x="175217" y="863552"/>
                            <a:ext cx="433741" cy="175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online</w:t>
                              </w:r>
                            </w:p>
                          </w:txbxContent>
                        </wps:txbx>
                        <wps:bodyPr rot="0" vert="horz" wrap="none" lIns="0" tIns="0" rIns="0" bIns="0" anchor="t" anchorCtr="0" upright="1">
                          <a:spAutoFit/>
                        </wps:bodyPr>
                      </wps:wsp>
                      <wps:wsp>
                        <wps:cNvPr id="21" name="Rectangle 104"/>
                        <wps:cNvSpPr>
                          <a:spLocks noChangeArrowheads="1"/>
                        </wps:cNvSpPr>
                        <wps:spPr bwMode="auto">
                          <a:xfrm>
                            <a:off x="59006" y="863552"/>
                            <a:ext cx="78107" cy="175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BA7A0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80" o:spid="_x0000_s1272" editas="canvas" style="position:absolute;left:0;text-align:left;margin-left:40.35pt;margin-top:-33.6pt;width:58.1pt;height:105.4pt;z-index:21"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">
                <v:shape id="_x0000_s1273" type="#_x0000_t75" style="position:absolute;width:7378;height:13385;visibility:visible;mso-wrap-style:square">
                  <v:fill o:detectmouseclick="t"/>
                  <v:path o:connecttype="none"/>
                </v:shape>
                <v:rect id="Rectangle 95" o:spid="_x0000_s12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787BFD" w:rsidRPr="00B074A0" w:rsidRDefault="00787BFD" w:rsidP="00BA7A09">
                        <w:pPr>
                          <w:rPr>
                            <w:sz w:val="32"/>
                            <w:szCs w:val="32"/>
                          </w:rPr>
                        </w:pPr>
                        <w:r w:rsidRPr="00B074A0">
                          <w:rPr>
                            <w:rFonts w:ascii="Symbol" w:hAnsi="Symbol" w:cs="Symbol"/>
                            <w:color w:val="000000"/>
                            <w:sz w:val="32"/>
                            <w:szCs w:val="32"/>
                          </w:rPr>
                          <w:t></w:t>
                        </w:r>
                      </w:p>
                    </w:txbxContent>
                  </v:textbox>
                </v:rect>
                <v:rect id="Rectangle 96" o:spid="_x0000_s12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787BFD" w:rsidRDefault="00787BFD" w:rsidP="00BA7A09">
                        <w:r>
                          <w:rPr>
                            <w:rFonts w:ascii="Symbol" w:hAnsi="Symbol" w:cs="Symbol"/>
                            <w:color w:val="000000"/>
                          </w:rPr>
                          <w:t></w:t>
                        </w:r>
                      </w:p>
                    </w:txbxContent>
                  </v:textbox>
                </v:rect>
                <v:rect id="Rectangle 97" o:spid="_x0000_s1276" style="position:absolute;left:362;top:4019;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787BFD" w:rsidRPr="00B34B0A" w:rsidRDefault="00787BFD" w:rsidP="00BA7A09">
                        <w:pPr>
                          <w:rPr>
                            <w:b/>
                          </w:rPr>
                        </w:pPr>
                        <w:r w:rsidRPr="00B34B0A">
                          <w:rPr>
                            <w:b/>
                            <w:i/>
                            <w:iCs/>
                            <w:color w:val="000000"/>
                          </w:rPr>
                          <w:t>resources</w:t>
                        </w:r>
                      </w:p>
                    </w:txbxContent>
                  </v:textbox>
                </v:rect>
                <v:rect id="Rectangle 98" o:spid="_x0000_s1277" style="position:absolute;left:324;top:2680;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787BFD" w:rsidRPr="00B34B0A" w:rsidRDefault="00787BFD" w:rsidP="00BA7A09">
                        <w:pPr>
                          <w:rPr>
                            <w:b/>
                          </w:rPr>
                        </w:pPr>
                        <w:r w:rsidRPr="00B34B0A">
                          <w:rPr>
                            <w:b/>
                            <w:i/>
                            <w:iCs/>
                            <w:color w:val="000000"/>
                          </w:rPr>
                          <w:t>load</w:t>
                        </w:r>
                      </w:p>
                    </w:txbxContent>
                  </v:textbox>
                </v:rect>
                <v:rect id="Rectangle 99" o:spid="_x0000_s1278" style="position:absolute;left:343;top:1340;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787BFD" w:rsidRPr="00B34B0A" w:rsidRDefault="00787BFD" w:rsidP="00BA7A09">
                        <w:pPr>
                          <w:rPr>
                            <w:b/>
                          </w:rPr>
                        </w:pPr>
                        <w:r w:rsidRPr="00B34B0A">
                          <w:rPr>
                            <w:b/>
                            <w:i/>
                            <w:iCs/>
                            <w:color w:val="000000"/>
                          </w:rPr>
                          <w:t>online</w:t>
                        </w:r>
                      </w:p>
                    </w:txbxContent>
                  </v:textbox>
                </v:rect>
                <v:rect id="Rectangle 100" o:spid="_x0000_s12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0+vMIA&#10;AADbAAAADwAAAGRycy9kb3ducmV2LnhtbERPTWvCQBC9F/wPywheSt3Ug02jq4ggeBDEtAe9Ddkx&#10;mzY7G7JbE/31riD0No/3OfNlb2txodZXjhW8jxMQxIXTFZcKvr82bykIH5A11o5JwZU8LBeDlzlm&#10;2nV8oEseShFD2GeowITQZFL6wpBFP3YNceTOrrUYImxLqVvsYrit5SRJptJixbHBYENrQ8Vv/mcV&#10;bPbHivgmD6+faed+iskpN7tGqdGwX81ABOrDv/jp3uo4/wMev8Q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T68wgAAANsAAAAPAAAAAAAAAAAAAAAAAJgCAABkcnMvZG93&#10;bnJldi54bWxQSwUGAAAAAAQABAD1AAAAhwMAAAAA&#10;" filled="f" stroked="f">
                  <v:textbox style="mso-fit-shape-to-text:t" inset="0,0,0,0">
                    <w:txbxContent>
                      <w:p w:rsidR="00787BFD" w:rsidRPr="00B34B0A" w:rsidRDefault="00787BFD" w:rsidP="00BA7A09">
                        <w:pPr>
                          <w:rPr>
                            <w:b/>
                          </w:rPr>
                        </w:pPr>
                        <w:r w:rsidRPr="00B34B0A">
                          <w:rPr>
                            <w:b/>
                            <w:i/>
                            <w:iCs/>
                            <w:color w:val="000000"/>
                          </w:rPr>
                          <w:t>All</w:t>
                        </w:r>
                      </w:p>
                    </w:txbxContent>
                  </v:textbox>
                </v:rect>
                <v:rect id="Rectangle 101" o:spid="_x0000_s12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787BFD" w:rsidRPr="00B34B0A" w:rsidRDefault="00787BFD" w:rsidP="00BA7A09">
                        <w:pPr>
                          <w:rPr>
                            <w:b/>
                          </w:rPr>
                        </w:pPr>
                        <w:r w:rsidRPr="00B34B0A">
                          <w:rPr>
                            <w:b/>
                            <w:i/>
                            <w:iCs/>
                            <w:color w:val="000000"/>
                          </w:rPr>
                          <w:t>resource</w:t>
                        </w:r>
                      </w:p>
                    </w:txbxContent>
                  </v:textbox>
                </v:rect>
                <v:rect id="Rectangle 102" o:spid="_x0000_s12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787BFD" w:rsidRPr="00B34B0A" w:rsidRDefault="00787BFD" w:rsidP="00BA7A09">
                        <w:pPr>
                          <w:rPr>
                            <w:b/>
                          </w:rPr>
                        </w:pPr>
                        <w:r w:rsidRPr="00B34B0A">
                          <w:rPr>
                            <w:b/>
                            <w:i/>
                            <w:iCs/>
                            <w:color w:val="000000"/>
                          </w:rPr>
                          <w:t>load</w:t>
                        </w:r>
                      </w:p>
                    </w:txbxContent>
                  </v:textbox>
                </v:rect>
                <v:rect id="Rectangle 103" o:spid="_x0000_s1282" style="position:absolute;left:1752;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787BFD" w:rsidRPr="00B34B0A" w:rsidRDefault="00787BFD" w:rsidP="00BA7A09">
                        <w:pPr>
                          <w:rPr>
                            <w:b/>
                          </w:rPr>
                        </w:pPr>
                        <w:r w:rsidRPr="00B34B0A">
                          <w:rPr>
                            <w:b/>
                            <w:i/>
                            <w:iCs/>
                            <w:color w:val="000000"/>
                          </w:rPr>
                          <w:t>online</w:t>
                        </w:r>
                      </w:p>
                    </w:txbxContent>
                  </v:textbox>
                </v:rect>
                <v:rect id="Rectangle 104" o:spid="_x0000_s1283" style="position:absolute;left:590;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787BFD" w:rsidRPr="00B34B0A" w:rsidRDefault="00787BFD" w:rsidP="00BA7A09">
                        <w:pPr>
                          <w:rPr>
                            <w:b/>
                          </w:rPr>
                        </w:pPr>
                        <w:r w:rsidRPr="00B34B0A">
                          <w:rPr>
                            <w:b/>
                            <w:i/>
                            <w:iCs/>
                            <w:color w:val="000000"/>
                          </w:rPr>
                          <w:t>i</w:t>
                        </w:r>
                      </w:p>
                    </w:txbxContent>
                  </v:textbox>
                </v:rect>
              </v:group>
            </w:pict>
          </mc:Fallback>
        </mc:AlternateContent>
      </w:r>
      <w:r w:rsidR="00BA7A09" w:rsidRPr="0003648D">
        <w:rPr>
          <w:b/>
          <w:position w:val="30"/>
          <w:sz w:val="20"/>
          <w:szCs w:val="20"/>
        </w:rPr>
        <w:t>PRC</w:t>
      </w:r>
      <w:r w:rsidR="00BA7A09" w:rsidRPr="0003648D">
        <w:rPr>
          <w:b/>
          <w:position w:val="30"/>
          <w:sz w:val="20"/>
          <w:szCs w:val="20"/>
          <w:vertAlign w:val="subscript"/>
        </w:rPr>
        <w:t>6</w:t>
      </w:r>
      <w:r w:rsidR="00BA7A09" w:rsidRPr="0003648D">
        <w:rPr>
          <w:b/>
          <w:position w:val="30"/>
          <w:sz w:val="20"/>
          <w:szCs w:val="20"/>
        </w:rPr>
        <w:t xml:space="preserve"> =</w:t>
      </w:r>
      <w:r w:rsidR="00BA7A09" w:rsidRPr="0003648D">
        <w:rPr>
          <w:b/>
          <w:position w:val="30"/>
          <w:sz w:val="20"/>
          <w:szCs w:val="20"/>
        </w:rPr>
        <w:tab/>
        <w:t>Min(Max((LRDF_2 * Actual Net Telemetered Consumption – LPC)</w:t>
      </w:r>
      <w:r w:rsidR="00BA7A09" w:rsidRPr="0003648D">
        <w:rPr>
          <w:b/>
          <w:position w:val="30"/>
          <w:sz w:val="20"/>
          <w:szCs w:val="20"/>
          <w:vertAlign w:val="subscript"/>
        </w:rPr>
        <w:t>i</w:t>
      </w:r>
      <w:r w:rsidR="00BA7A09" w:rsidRPr="0003648D">
        <w:rPr>
          <w:b/>
          <w:position w:val="30"/>
          <w:sz w:val="20"/>
          <w:szCs w:val="20"/>
        </w:rPr>
        <w:t>, 0.0), (0.2 * LRDF_2 * Actual Net Telemetered Consumption)) from all Controllable Load Resources active in SCED and not carrying Ancillary Service Resource Responsibility</w:t>
      </w:r>
    </w:p>
    <w:p w:rsidR="00F86889" w:rsidRPr="0003648D" w:rsidRDefault="00F86889" w:rsidP="00F86889">
      <w:pPr>
        <w:ind w:right="-1080"/>
        <w:rPr>
          <w:ins w:id="1041" w:author="STEC" w:date="2018-09-14T17:21:00Z"/>
          <w:b/>
          <w:position w:val="30"/>
          <w:sz w:val="20"/>
        </w:rPr>
      </w:pPr>
    </w:p>
    <w:p w:rsidR="00F86889" w:rsidRPr="0003648D" w:rsidRDefault="00C26407" w:rsidP="00F86889">
      <w:pPr>
        <w:ind w:right="-1080"/>
        <w:rPr>
          <w:ins w:id="1042" w:author="STEC" w:date="2018-09-14T17:21:00Z"/>
          <w:b/>
          <w:position w:val="30"/>
          <w:sz w:val="20"/>
        </w:rPr>
      </w:pPr>
      <w:ins w:id="1043" w:author="STEC" w:date="2018-09-14T17:21:00Z">
        <w:r>
          <w:rPr>
            <w:noProof/>
          </w:rPr>
          <mc:AlternateContent>
            <mc:Choice Requires="wpc">
              <w:drawing>
                <wp:anchor distT="0" distB="0" distL="114300" distR="114300" simplePos="0" relativeHeight="23" behindDoc="0" locked="0" layoutInCell="1" allowOverlap="1">
                  <wp:simplePos x="0" y="0"/>
                  <wp:positionH relativeFrom="column">
                    <wp:posOffset>472440</wp:posOffset>
                  </wp:positionH>
                  <wp:positionV relativeFrom="paragraph">
                    <wp:posOffset>-417830</wp:posOffset>
                  </wp:positionV>
                  <wp:extent cx="737235" cy="1360805"/>
                  <wp:effectExtent l="0" t="0" r="0" b="0"/>
                  <wp:wrapNone/>
                  <wp:docPr id="653"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2" name="Rectangle 71"/>
                          <wps:cNvSpPr>
                            <a:spLocks noChangeArrowheads="1"/>
                          </wps:cNvSpPr>
                          <wps:spPr bwMode="auto">
                            <a:xfrm>
                              <a:off x="171408" y="492102"/>
                              <a:ext cx="244512" cy="420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F86889">
                                <w:r>
                                  <w:rPr>
                                    <w:rFonts w:ascii="Symbol" w:hAnsi="Symbol" w:cs="Symbol"/>
                                    <w:color w:val="000000"/>
                                    <w:sz w:val="54"/>
                                    <w:szCs w:val="54"/>
                                  </w:rPr>
                                  <w:t></w:t>
                                </w:r>
                              </w:p>
                            </w:txbxContent>
                          </wps:txbx>
                          <wps:bodyPr rot="0" vert="horz" wrap="none" lIns="0" tIns="0" rIns="0" bIns="0" anchor="t" anchorCtr="0" upright="1">
                            <a:spAutoFit/>
                          </wps:bodyPr>
                        </wps:wsp>
                        <wps:wsp>
                          <wps:cNvPr id="673" name="Rectangle 72"/>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Default="00787BFD" w:rsidP="00F86889">
                                <w:r>
                                  <w:rPr>
                                    <w:rFonts w:ascii="Symbol" w:hAnsi="Symbol" w:cs="Symbol"/>
                                    <w:color w:val="000000"/>
                                  </w:rPr>
                                  <w:t></w:t>
                                </w:r>
                              </w:p>
                            </w:txbxContent>
                          </wps:txbx>
                          <wps:bodyPr rot="0" vert="horz" wrap="none" lIns="0" tIns="0" rIns="0" bIns="0" anchor="t" anchorCtr="0" upright="1">
                            <a:spAutoFit/>
                          </wps:bodyPr>
                        </wps:wsp>
                        <wps:wsp>
                          <wps:cNvPr id="674" name="Rectangle 73"/>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F86889">
                                <w:pPr>
                                  <w:rPr>
                                    <w:b/>
                                  </w:rPr>
                                </w:pPr>
                                <w:r w:rsidRPr="00B34B0A">
                                  <w:rPr>
                                    <w:b/>
                                    <w:i/>
                                    <w:iCs/>
                                    <w:color w:val="000000"/>
                                  </w:rPr>
                                  <w:t>resources</w:t>
                                </w:r>
                              </w:p>
                            </w:txbxContent>
                          </wps:txbx>
                          <wps:bodyPr rot="0" vert="horz" wrap="none" lIns="0" tIns="0" rIns="0" bIns="0" anchor="t" anchorCtr="0" upright="1">
                            <a:spAutoFit/>
                          </wps:bodyPr>
                        </wps:wsp>
                        <wps:wsp>
                          <wps:cNvPr id="675" name="Rectangle 74"/>
                          <wps:cNvSpPr>
                            <a:spLocks noChangeArrowheads="1"/>
                          </wps:cNvSpPr>
                          <wps:spPr bwMode="auto">
                            <a:xfrm>
                              <a:off x="31702" y="290201"/>
                              <a:ext cx="6115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F86889">
                                <w:pPr>
                                  <w:rPr>
                                    <w:b/>
                                  </w:rPr>
                                </w:pPr>
                                <w:r>
                                  <w:rPr>
                                    <w:b/>
                                    <w:i/>
                                    <w:iCs/>
                                    <w:color w:val="000000"/>
                                  </w:rPr>
                                  <w:t>FFR</w:t>
                                </w:r>
                              </w:p>
                            </w:txbxContent>
                          </wps:txbx>
                          <wps:bodyPr rot="0" vert="horz" wrap="none" lIns="0" tIns="0" rIns="0" bIns="0" anchor="t" anchorCtr="0" upright="1">
                            <a:spAutoFit/>
                          </wps:bodyPr>
                        </wps:wsp>
                        <wps:wsp>
                          <wps:cNvPr id="676" name="Rectangle 75"/>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F86889">
                                <w:pPr>
                                  <w:rPr>
                                    <w:b/>
                                  </w:rPr>
                                </w:pPr>
                                <w:r w:rsidRPr="00B34B0A">
                                  <w:rPr>
                                    <w:b/>
                                    <w:i/>
                                    <w:iCs/>
                                    <w:color w:val="000000"/>
                                  </w:rPr>
                                  <w:t>online</w:t>
                                </w:r>
                              </w:p>
                            </w:txbxContent>
                          </wps:txbx>
                          <wps:bodyPr rot="0" vert="horz" wrap="none" lIns="0" tIns="0" rIns="0" bIns="0" anchor="t" anchorCtr="0" upright="1">
                            <a:spAutoFit/>
                          </wps:bodyPr>
                        </wps:wsp>
                        <wps:wsp>
                          <wps:cNvPr id="677" name="Rectangle 76"/>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F86889">
                                <w:pPr>
                                  <w:rPr>
                                    <w:b/>
                                  </w:rPr>
                                </w:pPr>
                                <w:r w:rsidRPr="00B34B0A">
                                  <w:rPr>
                                    <w:b/>
                                    <w:i/>
                                    <w:iCs/>
                                    <w:color w:val="000000"/>
                                  </w:rPr>
                                  <w:t>All</w:t>
                                </w:r>
                              </w:p>
                            </w:txbxContent>
                          </wps:txbx>
                          <wps:bodyPr rot="0" vert="horz" wrap="square" lIns="0" tIns="0" rIns="0" bIns="0" anchor="t" anchorCtr="0" upright="1">
                            <a:spAutoFit/>
                          </wps:bodyPr>
                        </wps:wsp>
                        <wps:wsp>
                          <wps:cNvPr id="678" name="Rectangle 77"/>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F86889">
                                <w:pPr>
                                  <w:rPr>
                                    <w:b/>
                                  </w:rPr>
                                </w:pPr>
                                <w:r w:rsidRPr="00B34B0A">
                                  <w:rPr>
                                    <w:b/>
                                    <w:i/>
                                    <w:iCs/>
                                    <w:color w:val="000000"/>
                                  </w:rPr>
                                  <w:t>resource</w:t>
                                </w:r>
                              </w:p>
                            </w:txbxContent>
                          </wps:txbx>
                          <wps:bodyPr rot="0" vert="horz" wrap="none" lIns="0" tIns="0" rIns="0" bIns="0" anchor="t" anchorCtr="0" upright="1">
                            <a:spAutoFit/>
                          </wps:bodyPr>
                        </wps:wsp>
                        <wps:wsp>
                          <wps:cNvPr id="679" name="Rectangle 78"/>
                          <wps:cNvSpPr>
                            <a:spLocks noChangeArrowheads="1"/>
                          </wps:cNvSpPr>
                          <wps:spPr bwMode="auto">
                            <a:xfrm>
                              <a:off x="58403" y="1019804"/>
                              <a:ext cx="6115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F86889">
                                <w:pPr>
                                  <w:rPr>
                                    <w:b/>
                                  </w:rPr>
                                </w:pPr>
                                <w:r>
                                  <w:rPr>
                                    <w:b/>
                                    <w:i/>
                                    <w:iCs/>
                                    <w:color w:val="000000"/>
                                  </w:rPr>
                                  <w:t>FFR</w:t>
                                </w:r>
                              </w:p>
                            </w:txbxContent>
                          </wps:txbx>
                          <wps:bodyPr rot="0" vert="horz" wrap="none" lIns="0" tIns="0" rIns="0" bIns="0" anchor="t" anchorCtr="0" upright="1">
                            <a:spAutoFit/>
                          </wps:bodyPr>
                        </wps:wsp>
                        <wps:wsp>
                          <wps:cNvPr id="680" name="Rectangle 79"/>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F86889">
                                <w:pPr>
                                  <w:rPr>
                                    <w:b/>
                                  </w:rPr>
                                </w:pPr>
                                <w:r w:rsidRPr="00B34B0A">
                                  <w:rPr>
                                    <w:b/>
                                    <w:i/>
                                    <w:iCs/>
                                    <w:color w:val="000000"/>
                                  </w:rPr>
                                  <w:t>online</w:t>
                                </w:r>
                              </w:p>
                            </w:txbxContent>
                          </wps:txbx>
                          <wps:bodyPr rot="0" vert="horz" wrap="none" lIns="0" tIns="0" rIns="0" bIns="0" anchor="t" anchorCtr="0" upright="1">
                            <a:spAutoFit/>
                          </wps:bodyPr>
                        </wps:wsp>
                        <wps:wsp>
                          <wps:cNvPr id="681" name="Rectangle 80"/>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BFD" w:rsidRPr="00B34B0A" w:rsidRDefault="00787BFD" w:rsidP="00F8688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52" o:spid="_x0000_s1284" editas="canvas" style="position:absolute;margin-left:37.2pt;margin-top:-32.9pt;width:58.05pt;height:107.15pt;z-index:23"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">
                  <v:shape id="_x0000_s1285" type="#_x0000_t75" style="position:absolute;width:7372;height:13608;visibility:visible;mso-wrap-style:square">
                    <v:fill o:detectmouseclick="t"/>
                    <v:path o:connecttype="none"/>
                  </v:shape>
                  <v:rect id="Rectangle 71" o:spid="_x0000_s1286" style="position:absolute;left:1714;top:4921;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k6GsIA&#10;AADcAAAADwAAAGRycy9kb3ducmV2LnhtbESPzYoCMRCE78K+Q2hhb5pxDq6MRhFBcMWLow/QTHp+&#10;MOkMSdaZfXuzIOyxqKqvqM1utEY8yYfOsYLFPANBXDndcaPgfjvOViBCRNZoHJOCXwqw235MNlho&#10;N/CVnmVsRIJwKFBBG2NfSBmqliyGueuJk1c7bzEm6RupPQ4Jbo3Ms2wpLXacFlrs6dBS9Sh/rAJ5&#10;K4/DqjQ+c+e8vpjv07Ump9TndNyvQUQa43/43T5pBcuv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KToawgAAANwAAAAPAAAAAAAAAAAAAAAAAJgCAABkcnMvZG93&#10;bnJldi54bWxQSwUGAAAAAAQABAD1AAAAhwMAAAAA&#10;" filled="f" stroked="f">
                    <v:textbox style="mso-fit-shape-to-text:t" inset="0,0,0,0">
                      <w:txbxContent>
                        <w:p w:rsidR="00787BFD" w:rsidRDefault="00787BFD" w:rsidP="00F86889">
                          <w:r>
                            <w:rPr>
                              <w:rFonts w:ascii="Symbol" w:hAnsi="Symbol" w:cs="Symbol"/>
                              <w:color w:val="000000"/>
                              <w:sz w:val="54"/>
                              <w:szCs w:val="54"/>
                            </w:rPr>
                            <w:t></w:t>
                          </w:r>
                        </w:p>
                      </w:txbxContent>
                    </v:textbox>
                  </v:rect>
                  <v:rect id="Rectangle 72" o:spid="_x0000_s1287"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WfgcIA&#10;AADcAAAADwAAAGRycy9kb3ducmV2LnhtbESPzYoCMRCE74LvEFrYm2ZUcG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ZZ+BwgAAANwAAAAPAAAAAAAAAAAAAAAAAJgCAABkcnMvZG93&#10;bnJldi54bWxQSwUGAAAAAAQABAD1AAAAhwMAAAAA&#10;" filled="f" stroked="f">
                    <v:textbox style="mso-fit-shape-to-text:t" inset="0,0,0,0">
                      <w:txbxContent>
                        <w:p w:rsidR="00787BFD" w:rsidRDefault="00787BFD" w:rsidP="00F86889">
                          <w:r>
                            <w:rPr>
                              <w:rFonts w:ascii="Symbol" w:hAnsi="Symbol" w:cs="Symbol"/>
                              <w:color w:val="000000"/>
                            </w:rPr>
                            <w:t></w:t>
                          </w:r>
                        </w:p>
                      </w:txbxContent>
                    </v:textbox>
                  </v:rect>
                  <v:rect id="Rectangle 73" o:spid="_x0000_s1288"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wH9cIA&#10;AADcAAAADwAAAGRycy9kb3ducmV2LnhtbESPzYoCMRCE74LvEFrYm2YUcW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jAf1wgAAANwAAAAPAAAAAAAAAAAAAAAAAJgCAABkcnMvZG93&#10;bnJldi54bWxQSwUGAAAAAAQABAD1AAAAhwMAAAAA&#10;" filled="f" stroked="f">
                    <v:textbox style="mso-fit-shape-to-text:t" inset="0,0,0,0">
                      <w:txbxContent>
                        <w:p w:rsidR="00787BFD" w:rsidRPr="00B34B0A" w:rsidRDefault="00787BFD" w:rsidP="00F86889">
                          <w:pPr>
                            <w:rPr>
                              <w:b/>
                            </w:rPr>
                          </w:pPr>
                          <w:r w:rsidRPr="00B34B0A">
                            <w:rPr>
                              <w:b/>
                              <w:i/>
                              <w:iCs/>
                              <w:color w:val="000000"/>
                            </w:rPr>
                            <w:t>resources</w:t>
                          </w:r>
                        </w:p>
                      </w:txbxContent>
                    </v:textbox>
                  </v:rect>
                  <v:rect id="Rectangle 74" o:spid="_x0000_s1289" style="position:absolute;left:317;top:2902;width:611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CibsIA&#10;AADcAAAADwAAAGRycy9kb3ducmV2LnhtbESPzYoCMRCE74LvEFrYm2YUdG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wKJuwgAAANwAAAAPAAAAAAAAAAAAAAAAAJgCAABkcnMvZG93&#10;bnJldi54bWxQSwUGAAAAAAQABAD1AAAAhwMAAAAA&#10;" filled="f" stroked="f">
                    <v:textbox style="mso-fit-shape-to-text:t" inset="0,0,0,0">
                      <w:txbxContent>
                        <w:p w:rsidR="00787BFD" w:rsidRPr="00B34B0A" w:rsidRDefault="00787BFD" w:rsidP="00F86889">
                          <w:pPr>
                            <w:rPr>
                              <w:b/>
                            </w:rPr>
                          </w:pPr>
                          <w:r>
                            <w:rPr>
                              <w:b/>
                              <w:i/>
                              <w:iCs/>
                              <w:color w:val="000000"/>
                            </w:rPr>
                            <w:t>FFR</w:t>
                          </w:r>
                        </w:p>
                      </w:txbxContent>
                    </v:textbox>
                  </v:rect>
                  <v:rect id="Rectangle 75" o:spid="_x0000_s1290"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I8GcIA&#10;AADcAAAADwAAAGRycy9kb3ducmV2LnhtbESPzYoCMRCE78K+Q2hhb5rRw6yMRhFBcMWLow/QTHp+&#10;MOkMSdaZfXuzIOyxqKqvqM1utEY8yYfOsYLFPANBXDndcaPgfjvOViBCRNZoHJOCXwqw235MNlho&#10;N/CVnmVsRIJwKFBBG2NfSBmqliyGueuJk1c7bzEm6RupPQ4Jbo1cZlkuLXacFlrs6dBS9Sh/rAJ5&#10;K4/DqjQ+c+dlfTHfp2tNTqnP6bhfg4g0xv/wu33SCvKv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EjwZwgAAANwAAAAPAAAAAAAAAAAAAAAAAJgCAABkcnMvZG93&#10;bnJldi54bWxQSwUGAAAAAAQABAD1AAAAhwMAAAAA&#10;" filled="f" stroked="f">
                    <v:textbox style="mso-fit-shape-to-text:t" inset="0,0,0,0">
                      <w:txbxContent>
                        <w:p w:rsidR="00787BFD" w:rsidRPr="00B34B0A" w:rsidRDefault="00787BFD" w:rsidP="00F86889">
                          <w:pPr>
                            <w:rPr>
                              <w:b/>
                            </w:rPr>
                          </w:pPr>
                          <w:r w:rsidRPr="00B34B0A">
                            <w:rPr>
                              <w:b/>
                              <w:i/>
                              <w:iCs/>
                              <w:color w:val="000000"/>
                            </w:rPr>
                            <w:t>online</w:t>
                          </w:r>
                        </w:p>
                      </w:txbxContent>
                    </v:textbox>
                  </v:rect>
                  <v:rect id="Rectangle 76" o:spid="_x0000_s1291"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7U9cUA&#10;AADcAAAADwAAAGRycy9kb3ducmV2LnhtbESPQWvCQBSE7wX/w/KEXkQ39aAxdRURhB4EMXpob4/s&#10;azaafRuyWxP99d2C0OMwM98wy3Vva3Gj1leOFbxNEhDEhdMVlwrOp904BeEDssbaMSm4k4f1avCy&#10;xEy7jo90y0MpIoR9hgpMCE0mpS8MWfQT1xBH79u1FkOUbSl1i12E21pOk2QmLVYcFww2tDVUXPMf&#10;q2B3+KyIH/I4WqSduxTTr9zsG6Veh/3mHUSgPvyHn+0PrWA2n8P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3tT1xQAAANwAAAAPAAAAAAAAAAAAAAAAAJgCAABkcnMv&#10;ZG93bnJldi54bWxQSwUGAAAAAAQABAD1AAAAigMAAAAA&#10;" filled="f" stroked="f">
                    <v:textbox style="mso-fit-shape-to-text:t" inset="0,0,0,0">
                      <w:txbxContent>
                        <w:p w:rsidR="00787BFD" w:rsidRPr="00B34B0A" w:rsidRDefault="00787BFD" w:rsidP="00F86889">
                          <w:pPr>
                            <w:rPr>
                              <w:b/>
                            </w:rPr>
                          </w:pPr>
                          <w:r w:rsidRPr="00B34B0A">
                            <w:rPr>
                              <w:b/>
                              <w:i/>
                              <w:iCs/>
                              <w:color w:val="000000"/>
                            </w:rPr>
                            <w:t>All</w:t>
                          </w:r>
                        </w:p>
                      </w:txbxContent>
                    </v:textbox>
                  </v:rect>
                  <v:rect id="Rectangle 77" o:spid="_x0000_s1292"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EN8MAA&#10;AADcAAAADwAAAGRycy9kb3ducmV2LnhtbERPS2rDMBDdF3IHMYHsGrlZpMa1HEohkIRsYvcAgzX+&#10;UGlkJCV2b18tAl0+3r88LNaIB/kwOlbwts1AELdOj9wr+G6OrzmIEJE1Gsek4JcCHKrVS4mFdjPf&#10;6FHHXqQQDgUqGGKcCilDO5DFsHUTceI65y3GBH0vtcc5hVsjd1m2lxZHTg0DTvQ1UPtT360C2dTH&#10;Oa+Nz9xl113N+XTryCm1WS+fHyAiLfFf/HSftIL9e1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sEN8MAAAADcAAAADwAAAAAAAAAAAAAAAACYAgAAZHJzL2Rvd25y&#10;ZXYueG1sUEsFBgAAAAAEAAQA9QAAAIUDAAAAAA==&#10;" filled="f" stroked="f">
                    <v:textbox style="mso-fit-shape-to-text:t" inset="0,0,0,0">
                      <w:txbxContent>
                        <w:p w:rsidR="00787BFD" w:rsidRPr="00B34B0A" w:rsidRDefault="00787BFD" w:rsidP="00F86889">
                          <w:pPr>
                            <w:rPr>
                              <w:b/>
                            </w:rPr>
                          </w:pPr>
                          <w:r w:rsidRPr="00B34B0A">
                            <w:rPr>
                              <w:b/>
                              <w:i/>
                              <w:iCs/>
                              <w:color w:val="000000"/>
                            </w:rPr>
                            <w:t>resource</w:t>
                          </w:r>
                        </w:p>
                      </w:txbxContent>
                    </v:textbox>
                  </v:rect>
                  <v:rect id="Rectangle 78" o:spid="_x0000_s1293" style="position:absolute;left:584;top:10198;width:611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2oa8IA&#10;AADcAAAADwAAAGRycy9kb3ducmV2LnhtbESPzYoCMRCE7wu+Q2jB25rRg+uORhFBUNmL4z5AM+n5&#10;waQzJNEZ394IC3ssquorar0drBEP8qF1rGA2zUAQl063XCv4vR4+lyBCRNZoHJOCJwXYbkYfa8y1&#10;6/lCjyLWIkE45KigibHLpQxlQxbD1HXEyauctxiT9LXUHvsEt0bOs2whLbacFhrsaN9QeSvuVoG8&#10;Fod+WRifufO8+jGn46Uip9RkPOxWICIN8T/81z5qBYuvb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jahrwgAAANwAAAAPAAAAAAAAAAAAAAAAAJgCAABkcnMvZG93&#10;bnJldi54bWxQSwUGAAAAAAQABAD1AAAAhwMAAAAA&#10;" filled="f" stroked="f">
                    <v:textbox style="mso-fit-shape-to-text:t" inset="0,0,0,0">
                      <w:txbxContent>
                        <w:p w:rsidR="00787BFD" w:rsidRPr="00B34B0A" w:rsidRDefault="00787BFD" w:rsidP="00F86889">
                          <w:pPr>
                            <w:rPr>
                              <w:b/>
                            </w:rPr>
                          </w:pPr>
                          <w:r>
                            <w:rPr>
                              <w:b/>
                              <w:i/>
                              <w:iCs/>
                              <w:color w:val="000000"/>
                            </w:rPr>
                            <w:t>FFR</w:t>
                          </w:r>
                        </w:p>
                      </w:txbxContent>
                    </v:textbox>
                  </v:rect>
                  <v:rect id="Rectangle 79" o:spid="_x0000_s1294"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x0b0A&#10;AADcAAAADwAAAGRycy9kb3ducmV2LnhtbERPy4rCMBTdD/gP4QruxlQXUqpRRBB0cGP1Ay7N7QOT&#10;m5JE2/l7sxBcHs57sxutES/yoXOsYDHPQBBXTnfcKLjfjr85iBCRNRrHpOCfAuy2k58NFtoNfKVX&#10;GRuRQjgUqKCNsS+kDFVLFsPc9cSJq523GBP0jdQehxRujVxm2Upa7Dg1tNjToaXqUT6tAnkrj0Ne&#10;Gp+5v2V9MefTtSan1Gw67tcgIo3xK/64T1rBKk/z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WJx0b0AAADcAAAADwAAAAAAAAAAAAAAAACYAgAAZHJzL2Rvd25yZXYu&#10;eG1sUEsFBgAAAAAEAAQA9QAAAIIDAAAAAA==&#10;" filled="f" stroked="f">
                    <v:textbox style="mso-fit-shape-to-text:t" inset="0,0,0,0">
                      <w:txbxContent>
                        <w:p w:rsidR="00787BFD" w:rsidRPr="00B34B0A" w:rsidRDefault="00787BFD" w:rsidP="00F86889">
                          <w:pPr>
                            <w:rPr>
                              <w:b/>
                            </w:rPr>
                          </w:pPr>
                          <w:r w:rsidRPr="00B34B0A">
                            <w:rPr>
                              <w:b/>
                              <w:i/>
                              <w:iCs/>
                              <w:color w:val="000000"/>
                            </w:rPr>
                            <w:t>online</w:t>
                          </w:r>
                        </w:p>
                      </w:txbxContent>
                    </v:textbox>
                  </v:rect>
                  <v:rect id="Rectangle 80" o:spid="_x0000_s1295"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7USsEA&#10;AADcAAAADwAAAGRycy9kb3ducmV2LnhtbESPzYoCMRCE78K+Q2jBm2b0IMNoFBEEXbw47gM0k54f&#10;TDpDknXGt98Iwh6LqvqK2u5Ha8STfOgcK1guMhDEldMdNwp+7qd5DiJEZI3GMSl4UYD97muyxUK7&#10;gW/0LGMjEoRDgQraGPtCylC1ZDEsXE+cvNp5izFJ30jtcUhwa+Qqy9bSYsdpocWeji1Vj/LXKpD3&#10;8jTkpfGZ+17VV3M532pySs2m42EDItIY/8Of9lkrWOdLeJ9JR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u1ErBAAAA3AAAAA8AAAAAAAAAAAAAAAAAmAIAAGRycy9kb3du&#10;cmV2LnhtbFBLBQYAAAAABAAEAPUAAACGAwAAAAA=&#10;" filled="f" stroked="f">
                    <v:textbox style="mso-fit-shape-to-text:t" inset="0,0,0,0">
                      <w:txbxContent>
                        <w:p w:rsidR="00787BFD" w:rsidRPr="00B34B0A" w:rsidRDefault="00787BFD" w:rsidP="00F86889">
                          <w:pPr>
                            <w:rPr>
                              <w:b/>
                            </w:rPr>
                          </w:pPr>
                          <w:r w:rsidRPr="00B34B0A">
                            <w:rPr>
                              <w:b/>
                              <w:i/>
                              <w:iCs/>
                              <w:color w:val="000000"/>
                            </w:rPr>
                            <w:t>i</w:t>
                          </w:r>
                        </w:p>
                      </w:txbxContent>
                    </v:textbox>
                  </v:rect>
                </v:group>
              </w:pict>
            </mc:Fallback>
          </mc:AlternateContent>
        </w:r>
      </w:ins>
    </w:p>
    <w:p w:rsidR="00F86889" w:rsidRPr="0003648D" w:rsidRDefault="00F86889" w:rsidP="00F86889">
      <w:pPr>
        <w:tabs>
          <w:tab w:val="left" w:pos="2160"/>
        </w:tabs>
        <w:ind w:left="2160" w:hanging="2160"/>
        <w:rPr>
          <w:b/>
          <w:position w:val="30"/>
          <w:sz w:val="20"/>
          <w:szCs w:val="20"/>
        </w:rPr>
      </w:pPr>
      <w:ins w:id="1044" w:author="STEC" w:date="2018-09-14T17:21:00Z">
        <w:r w:rsidRPr="0003648D">
          <w:rPr>
            <w:b/>
            <w:position w:val="30"/>
            <w:sz w:val="20"/>
          </w:rPr>
          <w:t>PRC</w:t>
        </w:r>
        <w:r w:rsidRPr="0003648D">
          <w:rPr>
            <w:b/>
            <w:position w:val="30"/>
            <w:sz w:val="20"/>
            <w:vertAlign w:val="subscript"/>
          </w:rPr>
          <w:t>7</w:t>
        </w:r>
        <w:r w:rsidRPr="0003648D">
          <w:rPr>
            <w:b/>
            <w:position w:val="30"/>
            <w:sz w:val="20"/>
          </w:rPr>
          <w:t xml:space="preserve"> =</w:t>
        </w:r>
        <w:r w:rsidRPr="0003648D">
          <w:rPr>
            <w:b/>
            <w:position w:val="30"/>
            <w:sz w:val="20"/>
          </w:rPr>
          <w:tab/>
          <w:t>(</w:t>
        </w:r>
        <w:r w:rsidRPr="0003648D">
          <w:rPr>
            <w:b/>
            <w:position w:val="30"/>
            <w:sz w:val="20"/>
            <w:szCs w:val="20"/>
          </w:rPr>
          <w:t>Capacity from Resources capable of providing FFR</w:t>
        </w:r>
      </w:ins>
    </w:p>
    <w:p w:rsidR="00BA7A09" w:rsidRPr="0003648D" w:rsidRDefault="00BA7A09" w:rsidP="00BA7A09">
      <w:pPr>
        <w:ind w:left="720" w:hanging="720"/>
        <w:rPr>
          <w:b/>
          <w:position w:val="30"/>
          <w:sz w:val="20"/>
          <w:szCs w:val="20"/>
        </w:rPr>
      </w:pPr>
      <w:r w:rsidRPr="0003648D">
        <w:rPr>
          <w:b/>
          <w:position w:val="30"/>
          <w:sz w:val="20"/>
          <w:szCs w:val="20"/>
        </w:rPr>
        <w:lastRenderedPageBreak/>
        <w:t>PRC =</w:t>
      </w:r>
      <w:r w:rsidRPr="0003648D">
        <w:rPr>
          <w:b/>
          <w:position w:val="30"/>
          <w:sz w:val="20"/>
          <w:szCs w:val="20"/>
        </w:rPr>
        <w:tab/>
        <w:t>PRC</w:t>
      </w:r>
      <w:r w:rsidRPr="0003648D">
        <w:rPr>
          <w:b/>
          <w:position w:val="30"/>
          <w:sz w:val="20"/>
          <w:szCs w:val="20"/>
          <w:vertAlign w:val="subscript"/>
        </w:rPr>
        <w:t>1</w:t>
      </w:r>
      <w:r w:rsidRPr="0003648D">
        <w:rPr>
          <w:b/>
          <w:position w:val="30"/>
          <w:sz w:val="20"/>
          <w:szCs w:val="20"/>
        </w:rPr>
        <w:t xml:space="preserve"> + PRC</w:t>
      </w:r>
      <w:r w:rsidRPr="0003648D">
        <w:rPr>
          <w:b/>
          <w:position w:val="30"/>
          <w:sz w:val="20"/>
          <w:szCs w:val="20"/>
          <w:vertAlign w:val="subscript"/>
        </w:rPr>
        <w:t>2</w:t>
      </w:r>
      <w:r w:rsidRPr="0003648D">
        <w:rPr>
          <w:b/>
          <w:position w:val="30"/>
          <w:sz w:val="20"/>
          <w:szCs w:val="20"/>
        </w:rPr>
        <w:t xml:space="preserve"> + PRC</w:t>
      </w:r>
      <w:r w:rsidRPr="0003648D">
        <w:rPr>
          <w:b/>
          <w:position w:val="30"/>
          <w:sz w:val="20"/>
          <w:szCs w:val="20"/>
          <w:vertAlign w:val="subscript"/>
        </w:rPr>
        <w:t>3</w:t>
      </w:r>
      <w:r w:rsidRPr="0003648D">
        <w:rPr>
          <w:b/>
          <w:position w:val="30"/>
          <w:sz w:val="20"/>
          <w:szCs w:val="20"/>
        </w:rPr>
        <w:t>+ PRC</w:t>
      </w:r>
      <w:r w:rsidRPr="0003648D">
        <w:rPr>
          <w:b/>
          <w:position w:val="30"/>
          <w:sz w:val="20"/>
          <w:szCs w:val="20"/>
          <w:vertAlign w:val="subscript"/>
        </w:rPr>
        <w:t>4</w:t>
      </w:r>
      <w:r w:rsidRPr="0003648D">
        <w:rPr>
          <w:b/>
          <w:position w:val="30"/>
          <w:sz w:val="20"/>
          <w:szCs w:val="20"/>
        </w:rPr>
        <w:t xml:space="preserve"> + PRC</w:t>
      </w:r>
      <w:r w:rsidRPr="0003648D">
        <w:rPr>
          <w:b/>
          <w:position w:val="30"/>
          <w:sz w:val="20"/>
          <w:szCs w:val="20"/>
          <w:vertAlign w:val="subscript"/>
        </w:rPr>
        <w:t>5</w:t>
      </w:r>
      <w:r w:rsidRPr="0003648D">
        <w:rPr>
          <w:b/>
          <w:position w:val="30"/>
          <w:sz w:val="20"/>
          <w:szCs w:val="20"/>
        </w:rPr>
        <w:t xml:space="preserve"> + PRC</w:t>
      </w:r>
      <w:r w:rsidRPr="0003648D">
        <w:rPr>
          <w:b/>
          <w:position w:val="30"/>
          <w:sz w:val="20"/>
          <w:szCs w:val="20"/>
          <w:vertAlign w:val="subscript"/>
        </w:rPr>
        <w:t>6</w:t>
      </w:r>
      <w:ins w:id="1045" w:author="STEC" w:date="2018-09-14T17:22:00Z">
        <w:r w:rsidR="00F86889" w:rsidRPr="00F86889">
          <w:rPr>
            <w:b/>
            <w:position w:val="30"/>
            <w:sz w:val="20"/>
          </w:rPr>
          <w:t xml:space="preserve"> </w:t>
        </w:r>
        <w:r w:rsidR="00F86889" w:rsidRPr="0003648D">
          <w:rPr>
            <w:b/>
            <w:position w:val="30"/>
            <w:sz w:val="20"/>
            <w:szCs w:val="20"/>
          </w:rPr>
          <w:t xml:space="preserve">+ </w:t>
        </w:r>
        <w:r w:rsidR="00F86889" w:rsidRPr="0003648D">
          <w:rPr>
            <w:b/>
            <w:position w:val="30"/>
            <w:sz w:val="20"/>
          </w:rPr>
          <w:t>PRC</w:t>
        </w:r>
        <w:r w:rsidR="00F86889" w:rsidRPr="0003648D">
          <w:rPr>
            <w:b/>
            <w:position w:val="30"/>
            <w:sz w:val="20"/>
            <w:vertAlign w:val="subscript"/>
          </w:rPr>
          <w:t>7</w:t>
        </w:r>
      </w:ins>
    </w:p>
    <w:p w:rsidR="00BA7A09" w:rsidRPr="0003648D" w:rsidRDefault="00BA7A09" w:rsidP="00BA7A09">
      <w:pPr>
        <w:rPr>
          <w:szCs w:val="20"/>
        </w:rPr>
      </w:pPr>
      <w:r w:rsidRPr="0003648D">
        <w:rPr>
          <w:szCs w:val="20"/>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7A09" w:rsidRPr="0003648D" w:rsidTr="00FF6149">
        <w:tc>
          <w:tcPr>
            <w:tcW w:w="1465" w:type="dxa"/>
          </w:tcPr>
          <w:p w:rsidR="00BA7A09" w:rsidRPr="0003648D" w:rsidRDefault="00BA7A09" w:rsidP="00FF6149">
            <w:pPr>
              <w:spacing w:after="120"/>
              <w:rPr>
                <w:b/>
                <w:iCs/>
                <w:sz w:val="20"/>
                <w:szCs w:val="20"/>
              </w:rPr>
            </w:pPr>
            <w:r w:rsidRPr="0003648D">
              <w:rPr>
                <w:b/>
                <w:iCs/>
                <w:sz w:val="20"/>
                <w:szCs w:val="20"/>
              </w:rPr>
              <w:t>Variable</w:t>
            </w:r>
          </w:p>
        </w:tc>
        <w:tc>
          <w:tcPr>
            <w:tcW w:w="1080" w:type="dxa"/>
          </w:tcPr>
          <w:p w:rsidR="00BA7A09" w:rsidRPr="0003648D" w:rsidRDefault="00BA7A09" w:rsidP="00FF6149">
            <w:pPr>
              <w:spacing w:after="120"/>
              <w:rPr>
                <w:b/>
                <w:iCs/>
                <w:sz w:val="20"/>
                <w:szCs w:val="20"/>
              </w:rPr>
            </w:pPr>
            <w:r w:rsidRPr="0003648D">
              <w:rPr>
                <w:b/>
                <w:iCs/>
                <w:sz w:val="20"/>
                <w:szCs w:val="20"/>
              </w:rPr>
              <w:t>Unit</w:t>
            </w:r>
          </w:p>
        </w:tc>
        <w:tc>
          <w:tcPr>
            <w:tcW w:w="7295" w:type="dxa"/>
          </w:tcPr>
          <w:p w:rsidR="00BA7A09" w:rsidRPr="0003648D" w:rsidRDefault="00BA7A09" w:rsidP="00FF6149">
            <w:pPr>
              <w:spacing w:after="120"/>
              <w:rPr>
                <w:b/>
                <w:iCs/>
                <w:sz w:val="20"/>
                <w:szCs w:val="20"/>
              </w:rPr>
            </w:pPr>
            <w:r w:rsidRPr="0003648D">
              <w:rPr>
                <w:b/>
                <w:iCs/>
                <w:sz w:val="20"/>
                <w:szCs w:val="20"/>
              </w:rPr>
              <w:t>Description</w:t>
            </w:r>
          </w:p>
        </w:tc>
      </w:tr>
      <w:tr w:rsidR="00BA7A09" w:rsidRPr="0003648D" w:rsidTr="00FF6149">
        <w:tc>
          <w:tcPr>
            <w:tcW w:w="1465" w:type="dxa"/>
          </w:tcPr>
          <w:p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1</w:t>
            </w:r>
          </w:p>
        </w:tc>
        <w:tc>
          <w:tcPr>
            <w:tcW w:w="1080" w:type="dxa"/>
          </w:tcPr>
          <w:p w:rsidR="00BA7A09" w:rsidRPr="0003648D" w:rsidRDefault="00BA7A09" w:rsidP="00FF6149">
            <w:pPr>
              <w:spacing w:after="60"/>
              <w:rPr>
                <w:iCs/>
                <w:sz w:val="20"/>
                <w:szCs w:val="20"/>
              </w:rPr>
            </w:pPr>
            <w:r w:rsidRPr="0003648D">
              <w:rPr>
                <w:iCs/>
                <w:sz w:val="20"/>
                <w:szCs w:val="20"/>
              </w:rPr>
              <w:t>MW</w:t>
            </w:r>
          </w:p>
        </w:tc>
        <w:tc>
          <w:tcPr>
            <w:tcW w:w="7295" w:type="dxa"/>
          </w:tcPr>
          <w:p w:rsidR="00BA7A09" w:rsidRPr="0003648D" w:rsidRDefault="00BA7A09" w:rsidP="00FF6149">
            <w:pPr>
              <w:spacing w:after="60"/>
              <w:rPr>
                <w:iCs/>
                <w:sz w:val="20"/>
                <w:szCs w:val="20"/>
              </w:rPr>
            </w:pPr>
            <w:r w:rsidRPr="0003648D">
              <w:rPr>
                <w:iCs/>
                <w:sz w:val="20"/>
                <w:szCs w:val="20"/>
              </w:rPr>
              <w:t>Generation On-Line greater than 0 MW</w:t>
            </w:r>
          </w:p>
        </w:tc>
      </w:tr>
      <w:tr w:rsidR="00BA7A09" w:rsidRPr="0003648D" w:rsidTr="00FF6149">
        <w:tc>
          <w:tcPr>
            <w:tcW w:w="1465" w:type="dxa"/>
          </w:tcPr>
          <w:p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2</w:t>
            </w:r>
          </w:p>
        </w:tc>
        <w:tc>
          <w:tcPr>
            <w:tcW w:w="1080" w:type="dxa"/>
          </w:tcPr>
          <w:p w:rsidR="00BA7A09" w:rsidRPr="0003648D" w:rsidRDefault="00BA7A09" w:rsidP="00FF6149">
            <w:pPr>
              <w:spacing w:after="60"/>
              <w:rPr>
                <w:iCs/>
                <w:sz w:val="20"/>
                <w:szCs w:val="20"/>
              </w:rPr>
            </w:pPr>
            <w:r w:rsidRPr="0003648D">
              <w:rPr>
                <w:iCs/>
                <w:sz w:val="20"/>
                <w:szCs w:val="20"/>
              </w:rPr>
              <w:t>MW</w:t>
            </w:r>
          </w:p>
        </w:tc>
        <w:tc>
          <w:tcPr>
            <w:tcW w:w="7295" w:type="dxa"/>
          </w:tcPr>
          <w:p w:rsidR="00BA7A09" w:rsidRPr="0003648D" w:rsidRDefault="00BA7A09" w:rsidP="00FF6149">
            <w:pPr>
              <w:spacing w:after="60"/>
              <w:rPr>
                <w:iCs/>
                <w:sz w:val="20"/>
                <w:szCs w:val="20"/>
              </w:rPr>
            </w:pPr>
            <w:r w:rsidRPr="0003648D">
              <w:rPr>
                <w:iCs/>
                <w:sz w:val="20"/>
                <w:szCs w:val="20"/>
              </w:rPr>
              <w:t>WGRs On-Line greater than 0 MW</w:t>
            </w:r>
          </w:p>
        </w:tc>
      </w:tr>
      <w:tr w:rsidR="00BA7A09" w:rsidRPr="0003648D" w:rsidTr="00FF6149">
        <w:tc>
          <w:tcPr>
            <w:tcW w:w="1465" w:type="dxa"/>
          </w:tcPr>
          <w:p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3</w:t>
            </w:r>
          </w:p>
        </w:tc>
        <w:tc>
          <w:tcPr>
            <w:tcW w:w="1080" w:type="dxa"/>
          </w:tcPr>
          <w:p w:rsidR="00BA7A09" w:rsidRPr="0003648D" w:rsidRDefault="00BA7A09" w:rsidP="00FF6149">
            <w:pPr>
              <w:spacing w:after="60"/>
              <w:rPr>
                <w:iCs/>
                <w:sz w:val="20"/>
                <w:szCs w:val="20"/>
              </w:rPr>
            </w:pPr>
            <w:r w:rsidRPr="0003648D">
              <w:rPr>
                <w:iCs/>
                <w:sz w:val="20"/>
                <w:szCs w:val="20"/>
              </w:rPr>
              <w:t>MW</w:t>
            </w:r>
          </w:p>
        </w:tc>
        <w:tc>
          <w:tcPr>
            <w:tcW w:w="7295" w:type="dxa"/>
          </w:tcPr>
          <w:p w:rsidR="00BA7A09" w:rsidRPr="0003648D" w:rsidRDefault="00BA7A09" w:rsidP="00FF6149">
            <w:pPr>
              <w:spacing w:after="60"/>
              <w:rPr>
                <w:iCs/>
                <w:sz w:val="20"/>
                <w:szCs w:val="20"/>
              </w:rPr>
            </w:pPr>
            <w:del w:id="1046" w:author="STEC" w:date="2018-09-28T16:04:00Z">
              <w:r w:rsidRPr="0003648D" w:rsidDel="007B35EC">
                <w:rPr>
                  <w:iCs/>
                  <w:sz w:val="20"/>
                  <w:szCs w:val="20"/>
                </w:rPr>
                <w:delText>Hydro</w:delText>
              </w:r>
            </w:del>
            <w:r w:rsidRPr="0003648D">
              <w:rPr>
                <w:iCs/>
                <w:sz w:val="20"/>
                <w:szCs w:val="20"/>
              </w:rPr>
              <w:t>-synchronous condenser output</w:t>
            </w:r>
          </w:p>
        </w:tc>
      </w:tr>
      <w:tr w:rsidR="00BA7A09" w:rsidRPr="0003648D" w:rsidTr="00FF6149">
        <w:tc>
          <w:tcPr>
            <w:tcW w:w="1465" w:type="dxa"/>
          </w:tcPr>
          <w:p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4</w:t>
            </w:r>
          </w:p>
        </w:tc>
        <w:tc>
          <w:tcPr>
            <w:tcW w:w="1080" w:type="dxa"/>
          </w:tcPr>
          <w:p w:rsidR="00BA7A09" w:rsidRPr="0003648D" w:rsidRDefault="00BA7A09" w:rsidP="00FF6149">
            <w:pPr>
              <w:spacing w:after="60"/>
              <w:rPr>
                <w:iCs/>
                <w:sz w:val="20"/>
                <w:szCs w:val="20"/>
              </w:rPr>
            </w:pPr>
            <w:r w:rsidRPr="0003648D">
              <w:rPr>
                <w:iCs/>
                <w:sz w:val="20"/>
                <w:szCs w:val="20"/>
              </w:rPr>
              <w:t>MW</w:t>
            </w:r>
          </w:p>
        </w:tc>
        <w:tc>
          <w:tcPr>
            <w:tcW w:w="7295" w:type="dxa"/>
          </w:tcPr>
          <w:p w:rsidR="00BA7A09" w:rsidRPr="0003648D" w:rsidRDefault="00BA7A09" w:rsidP="00FF6149">
            <w:pPr>
              <w:tabs>
                <w:tab w:val="left" w:pos="1080"/>
              </w:tabs>
              <w:spacing w:after="60"/>
              <w:rPr>
                <w:iCs/>
                <w:sz w:val="20"/>
                <w:szCs w:val="20"/>
              </w:rPr>
            </w:pPr>
            <w:r w:rsidRPr="0003648D">
              <w:rPr>
                <w:iCs/>
                <w:sz w:val="20"/>
                <w:szCs w:val="20"/>
              </w:rPr>
              <w:t>Capacity from Load Resources controlled by high-set under-frequency relays carrying RRS</w:t>
            </w:r>
            <w:ins w:id="1047" w:author="STEC" w:date="2018-09-14T17:22:00Z">
              <w:r w:rsidR="00F86889">
                <w:rPr>
                  <w:iCs/>
                  <w:sz w:val="20"/>
                  <w:szCs w:val="20"/>
                </w:rPr>
                <w:t xml:space="preserve"> or ECRS</w:t>
              </w:r>
            </w:ins>
            <w:r w:rsidRPr="0003648D">
              <w:rPr>
                <w:iCs/>
                <w:sz w:val="20"/>
                <w:szCs w:val="20"/>
              </w:rPr>
              <w:t xml:space="preserve"> Ancillary Service Resource Responsibility</w:t>
            </w:r>
          </w:p>
        </w:tc>
      </w:tr>
      <w:tr w:rsidR="00BA7A09" w:rsidRPr="0003648D" w:rsidTr="00FF6149">
        <w:tc>
          <w:tcPr>
            <w:tcW w:w="1465" w:type="dxa"/>
          </w:tcPr>
          <w:p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5</w:t>
            </w:r>
          </w:p>
        </w:tc>
        <w:tc>
          <w:tcPr>
            <w:tcW w:w="1080" w:type="dxa"/>
          </w:tcPr>
          <w:p w:rsidR="00BA7A09" w:rsidRPr="0003648D" w:rsidRDefault="00BA7A09" w:rsidP="00FF6149">
            <w:pPr>
              <w:spacing w:after="60"/>
              <w:rPr>
                <w:iCs/>
                <w:sz w:val="20"/>
                <w:szCs w:val="20"/>
              </w:rPr>
            </w:pPr>
            <w:r w:rsidRPr="0003648D">
              <w:rPr>
                <w:iCs/>
                <w:sz w:val="20"/>
                <w:szCs w:val="20"/>
              </w:rPr>
              <w:t>MW</w:t>
            </w:r>
          </w:p>
        </w:tc>
        <w:tc>
          <w:tcPr>
            <w:tcW w:w="7295" w:type="dxa"/>
          </w:tcPr>
          <w:p w:rsidR="00BA7A09" w:rsidRPr="0003648D" w:rsidRDefault="00BA7A09" w:rsidP="00FF6149">
            <w:pPr>
              <w:tabs>
                <w:tab w:val="left" w:pos="1080"/>
              </w:tabs>
              <w:spacing w:after="60"/>
              <w:rPr>
                <w:iCs/>
                <w:sz w:val="20"/>
                <w:szCs w:val="20"/>
              </w:rPr>
            </w:pPr>
            <w:r w:rsidRPr="0003648D">
              <w:rPr>
                <w:iCs/>
                <w:sz w:val="20"/>
                <w:szCs w:val="20"/>
              </w:rPr>
              <w:t>Capacity from Controllable Load Resources active in SCED and carrying Ancillary Service Resource Responsibility</w:t>
            </w:r>
          </w:p>
        </w:tc>
      </w:tr>
      <w:tr w:rsidR="00BA7A09" w:rsidRPr="0003648D" w:rsidTr="00FF6149">
        <w:tc>
          <w:tcPr>
            <w:tcW w:w="1465" w:type="dxa"/>
          </w:tcPr>
          <w:p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6</w:t>
            </w:r>
          </w:p>
        </w:tc>
        <w:tc>
          <w:tcPr>
            <w:tcW w:w="1080" w:type="dxa"/>
          </w:tcPr>
          <w:p w:rsidR="00BA7A09" w:rsidRPr="0003648D" w:rsidRDefault="00BA7A09" w:rsidP="00FF6149">
            <w:pPr>
              <w:spacing w:after="60"/>
              <w:rPr>
                <w:iCs/>
                <w:sz w:val="20"/>
                <w:szCs w:val="20"/>
              </w:rPr>
            </w:pPr>
            <w:r w:rsidRPr="0003648D">
              <w:rPr>
                <w:iCs/>
                <w:sz w:val="20"/>
                <w:szCs w:val="20"/>
              </w:rPr>
              <w:t>MW</w:t>
            </w:r>
          </w:p>
        </w:tc>
        <w:tc>
          <w:tcPr>
            <w:tcW w:w="7295" w:type="dxa"/>
          </w:tcPr>
          <w:p w:rsidR="00BA7A09" w:rsidRPr="0003648D" w:rsidRDefault="00BA7A09" w:rsidP="00FF6149">
            <w:pPr>
              <w:tabs>
                <w:tab w:val="left" w:pos="1080"/>
              </w:tabs>
              <w:spacing w:after="60"/>
              <w:rPr>
                <w:iCs/>
                <w:sz w:val="20"/>
                <w:szCs w:val="20"/>
              </w:rPr>
            </w:pPr>
            <w:r w:rsidRPr="0003648D">
              <w:rPr>
                <w:iCs/>
                <w:sz w:val="20"/>
                <w:szCs w:val="20"/>
              </w:rPr>
              <w:t>Capacity from Controllable Load Resources active in SCED and not carrying Ancillary Service Resource Responsibility</w:t>
            </w:r>
          </w:p>
        </w:tc>
      </w:tr>
      <w:tr w:rsidR="00F86889" w:rsidRPr="0003648D" w:rsidTr="00FF6149">
        <w:trPr>
          <w:ins w:id="1048" w:author="STEC" w:date="2018-09-14T17:23:00Z"/>
        </w:trPr>
        <w:tc>
          <w:tcPr>
            <w:tcW w:w="1465" w:type="dxa"/>
          </w:tcPr>
          <w:p w:rsidR="00F86889" w:rsidRPr="0003648D" w:rsidRDefault="00F86889" w:rsidP="00F86889">
            <w:pPr>
              <w:spacing w:after="60"/>
              <w:rPr>
                <w:ins w:id="1049" w:author="STEC" w:date="2018-09-14T17:23:00Z"/>
                <w:iCs/>
                <w:sz w:val="20"/>
                <w:szCs w:val="20"/>
              </w:rPr>
            </w:pPr>
            <w:ins w:id="1050" w:author="STEC" w:date="2018-09-14T17:23:00Z">
              <w:r w:rsidRPr="0003648D">
                <w:rPr>
                  <w:b/>
                  <w:position w:val="30"/>
                  <w:sz w:val="20"/>
                  <w:szCs w:val="20"/>
                </w:rPr>
                <w:t>PRC</w:t>
              </w:r>
              <w:r w:rsidRPr="0003648D">
                <w:rPr>
                  <w:b/>
                  <w:position w:val="30"/>
                  <w:sz w:val="20"/>
                  <w:szCs w:val="20"/>
                  <w:vertAlign w:val="subscript"/>
                </w:rPr>
                <w:t>7</w:t>
              </w:r>
            </w:ins>
          </w:p>
        </w:tc>
        <w:tc>
          <w:tcPr>
            <w:tcW w:w="1080" w:type="dxa"/>
          </w:tcPr>
          <w:p w:rsidR="00F86889" w:rsidRPr="0003648D" w:rsidRDefault="00F86889" w:rsidP="00F86889">
            <w:pPr>
              <w:spacing w:after="60"/>
              <w:rPr>
                <w:ins w:id="1051" w:author="STEC" w:date="2018-09-14T17:23:00Z"/>
                <w:iCs/>
                <w:sz w:val="20"/>
                <w:szCs w:val="20"/>
              </w:rPr>
            </w:pPr>
            <w:ins w:id="1052" w:author="STEC" w:date="2018-09-14T17:23:00Z">
              <w:r w:rsidRPr="0003648D">
                <w:rPr>
                  <w:iCs/>
                  <w:sz w:val="20"/>
                  <w:szCs w:val="20"/>
                </w:rPr>
                <w:t>MW</w:t>
              </w:r>
            </w:ins>
          </w:p>
        </w:tc>
        <w:tc>
          <w:tcPr>
            <w:tcW w:w="7295" w:type="dxa"/>
          </w:tcPr>
          <w:p w:rsidR="00F86889" w:rsidRPr="0003648D" w:rsidRDefault="00F86889" w:rsidP="00F86889">
            <w:pPr>
              <w:tabs>
                <w:tab w:val="left" w:pos="1080"/>
              </w:tabs>
              <w:spacing w:after="60"/>
              <w:rPr>
                <w:ins w:id="1053" w:author="STEC" w:date="2018-09-14T17:23:00Z"/>
                <w:iCs/>
                <w:sz w:val="20"/>
                <w:szCs w:val="20"/>
              </w:rPr>
            </w:pPr>
            <w:ins w:id="1054" w:author="STEC" w:date="2018-09-14T17:23:00Z">
              <w:r w:rsidRPr="0003648D">
                <w:rPr>
                  <w:position w:val="30"/>
                  <w:sz w:val="20"/>
                  <w:szCs w:val="20"/>
                </w:rPr>
                <w:t>Capacity from Resources capable of providing FFR</w:t>
              </w:r>
            </w:ins>
          </w:p>
        </w:tc>
      </w:tr>
      <w:tr w:rsidR="00F86889" w:rsidRPr="0003648D" w:rsidTr="00FF6149">
        <w:tc>
          <w:tcPr>
            <w:tcW w:w="1465" w:type="dxa"/>
          </w:tcPr>
          <w:p w:rsidR="00F86889" w:rsidRPr="0003648D" w:rsidRDefault="00F86889" w:rsidP="00F86889">
            <w:pPr>
              <w:spacing w:after="60"/>
              <w:rPr>
                <w:iCs/>
                <w:sz w:val="20"/>
                <w:szCs w:val="20"/>
              </w:rPr>
            </w:pPr>
            <w:r w:rsidRPr="0003648D">
              <w:rPr>
                <w:iCs/>
                <w:sz w:val="20"/>
                <w:szCs w:val="20"/>
              </w:rPr>
              <w:t>PRC</w:t>
            </w:r>
          </w:p>
        </w:tc>
        <w:tc>
          <w:tcPr>
            <w:tcW w:w="1080" w:type="dxa"/>
          </w:tcPr>
          <w:p w:rsidR="00F86889" w:rsidRPr="0003648D" w:rsidRDefault="00F86889" w:rsidP="00F86889">
            <w:pPr>
              <w:spacing w:after="60"/>
              <w:rPr>
                <w:iCs/>
                <w:sz w:val="20"/>
                <w:szCs w:val="20"/>
              </w:rPr>
            </w:pPr>
            <w:r w:rsidRPr="0003648D">
              <w:rPr>
                <w:iCs/>
                <w:sz w:val="20"/>
                <w:szCs w:val="20"/>
              </w:rPr>
              <w:t>MW</w:t>
            </w:r>
          </w:p>
        </w:tc>
        <w:tc>
          <w:tcPr>
            <w:tcW w:w="7295" w:type="dxa"/>
          </w:tcPr>
          <w:p w:rsidR="00F86889" w:rsidRPr="0003648D" w:rsidRDefault="00F86889" w:rsidP="00F86889">
            <w:pPr>
              <w:tabs>
                <w:tab w:val="left" w:pos="1080"/>
              </w:tabs>
              <w:spacing w:after="60"/>
              <w:rPr>
                <w:iCs/>
                <w:sz w:val="20"/>
                <w:szCs w:val="20"/>
              </w:rPr>
            </w:pPr>
            <w:r w:rsidRPr="0003648D">
              <w:rPr>
                <w:iCs/>
                <w:sz w:val="20"/>
                <w:szCs w:val="20"/>
              </w:rPr>
              <w:t>Physical Responsive Capability</w:t>
            </w:r>
          </w:p>
        </w:tc>
      </w:tr>
      <w:tr w:rsidR="00F86889" w:rsidRPr="0003648D" w:rsidTr="00FF6149">
        <w:tc>
          <w:tcPr>
            <w:tcW w:w="1465" w:type="dxa"/>
          </w:tcPr>
          <w:p w:rsidR="00F86889" w:rsidRPr="0003648D" w:rsidRDefault="00F86889" w:rsidP="00F86889">
            <w:pPr>
              <w:spacing w:after="60"/>
              <w:rPr>
                <w:iCs/>
                <w:sz w:val="20"/>
                <w:szCs w:val="20"/>
              </w:rPr>
            </w:pPr>
            <w:r w:rsidRPr="0003648D">
              <w:rPr>
                <w:iCs/>
                <w:sz w:val="20"/>
                <w:szCs w:val="20"/>
              </w:rPr>
              <w:t>RDF</w:t>
            </w:r>
          </w:p>
        </w:tc>
        <w:tc>
          <w:tcPr>
            <w:tcW w:w="1080" w:type="dxa"/>
          </w:tcPr>
          <w:p w:rsidR="00F86889" w:rsidRPr="0003648D" w:rsidRDefault="00F86889" w:rsidP="00F86889">
            <w:pPr>
              <w:spacing w:after="60"/>
              <w:rPr>
                <w:iCs/>
                <w:sz w:val="20"/>
                <w:szCs w:val="20"/>
              </w:rPr>
            </w:pPr>
          </w:p>
        </w:tc>
        <w:tc>
          <w:tcPr>
            <w:tcW w:w="7295" w:type="dxa"/>
          </w:tcPr>
          <w:p w:rsidR="00F86889" w:rsidRPr="0003648D" w:rsidRDefault="00F86889" w:rsidP="00F86889">
            <w:pPr>
              <w:spacing w:after="60"/>
              <w:rPr>
                <w:iCs/>
                <w:sz w:val="20"/>
                <w:szCs w:val="20"/>
              </w:rPr>
            </w:pPr>
            <w:r w:rsidRPr="0003648D">
              <w:rPr>
                <w:iCs/>
                <w:sz w:val="20"/>
                <w:szCs w:val="20"/>
              </w:rPr>
              <w:t>The currently approved</w:t>
            </w:r>
            <w:r w:rsidRPr="0003648D">
              <w:rPr>
                <w:rFonts w:ascii="Times New Roman Bold" w:hAnsi="Times New Roman Bold"/>
                <w:iCs/>
                <w:sz w:val="20"/>
                <w:szCs w:val="20"/>
              </w:rPr>
              <w:t xml:space="preserve"> </w:t>
            </w:r>
            <w:r w:rsidRPr="0003648D">
              <w:rPr>
                <w:iCs/>
                <w:sz w:val="20"/>
                <w:szCs w:val="20"/>
              </w:rPr>
              <w:t>Reserve Discount Factor</w:t>
            </w:r>
            <w:r w:rsidRPr="0003648D">
              <w:rPr>
                <w:iCs/>
                <w:sz w:val="20"/>
                <w:szCs w:val="20"/>
              </w:rPr>
              <w:tab/>
            </w:r>
          </w:p>
        </w:tc>
      </w:tr>
      <w:tr w:rsidR="00F86889" w:rsidRPr="0003648D" w:rsidTr="00FF6149">
        <w:tc>
          <w:tcPr>
            <w:tcW w:w="1465" w:type="dxa"/>
          </w:tcPr>
          <w:p w:rsidR="00F86889" w:rsidRPr="0003648D" w:rsidRDefault="00F86889" w:rsidP="00F86889">
            <w:pPr>
              <w:spacing w:after="60"/>
              <w:rPr>
                <w:iCs/>
                <w:sz w:val="20"/>
                <w:szCs w:val="20"/>
              </w:rPr>
            </w:pPr>
            <w:r w:rsidRPr="0003648D">
              <w:rPr>
                <w:iCs/>
                <w:sz w:val="20"/>
                <w:szCs w:val="20"/>
              </w:rPr>
              <w:t>RDF</w:t>
            </w:r>
            <w:r w:rsidRPr="0003648D">
              <w:rPr>
                <w:iCs/>
                <w:sz w:val="20"/>
                <w:szCs w:val="20"/>
                <w:vertAlign w:val="subscript"/>
              </w:rPr>
              <w:t>W</w:t>
            </w:r>
          </w:p>
        </w:tc>
        <w:tc>
          <w:tcPr>
            <w:tcW w:w="1080" w:type="dxa"/>
          </w:tcPr>
          <w:p w:rsidR="00F86889" w:rsidRPr="0003648D" w:rsidRDefault="00F86889" w:rsidP="00F86889">
            <w:pPr>
              <w:spacing w:after="60"/>
              <w:rPr>
                <w:iCs/>
                <w:sz w:val="20"/>
                <w:szCs w:val="20"/>
              </w:rPr>
            </w:pPr>
          </w:p>
        </w:tc>
        <w:tc>
          <w:tcPr>
            <w:tcW w:w="7295" w:type="dxa"/>
          </w:tcPr>
          <w:p w:rsidR="00F86889" w:rsidRPr="0003648D" w:rsidRDefault="00F86889" w:rsidP="00F86889">
            <w:pPr>
              <w:spacing w:after="60"/>
              <w:rPr>
                <w:iCs/>
                <w:sz w:val="20"/>
                <w:szCs w:val="20"/>
              </w:rPr>
            </w:pPr>
            <w:r w:rsidRPr="0003648D">
              <w:rPr>
                <w:iCs/>
                <w:sz w:val="20"/>
                <w:szCs w:val="20"/>
              </w:rPr>
              <w:t>The currently approved Reserve Discount Factor for WGRs</w:t>
            </w:r>
          </w:p>
        </w:tc>
      </w:tr>
      <w:tr w:rsidR="00F86889" w:rsidRPr="0003648D" w:rsidTr="00FF6149">
        <w:tc>
          <w:tcPr>
            <w:tcW w:w="1465" w:type="dxa"/>
          </w:tcPr>
          <w:p w:rsidR="00F86889" w:rsidRPr="0003648D" w:rsidRDefault="00F86889" w:rsidP="00F86889">
            <w:pPr>
              <w:spacing w:after="60"/>
              <w:rPr>
                <w:iCs/>
                <w:sz w:val="20"/>
                <w:szCs w:val="20"/>
              </w:rPr>
            </w:pPr>
            <w:r w:rsidRPr="0003648D">
              <w:rPr>
                <w:iCs/>
                <w:sz w:val="20"/>
                <w:szCs w:val="20"/>
              </w:rPr>
              <w:t>LRDF_1</w:t>
            </w:r>
          </w:p>
        </w:tc>
        <w:tc>
          <w:tcPr>
            <w:tcW w:w="1080" w:type="dxa"/>
          </w:tcPr>
          <w:p w:rsidR="00F86889" w:rsidRPr="0003648D" w:rsidRDefault="00F86889" w:rsidP="00F86889">
            <w:pPr>
              <w:spacing w:after="60"/>
              <w:rPr>
                <w:iCs/>
                <w:sz w:val="20"/>
                <w:szCs w:val="20"/>
              </w:rPr>
            </w:pPr>
          </w:p>
        </w:tc>
        <w:tc>
          <w:tcPr>
            <w:tcW w:w="7295" w:type="dxa"/>
          </w:tcPr>
          <w:p w:rsidR="00F86889" w:rsidRPr="0003648D" w:rsidRDefault="00F86889" w:rsidP="00F86889">
            <w:pPr>
              <w:spacing w:after="60"/>
              <w:rPr>
                <w:iCs/>
                <w:sz w:val="20"/>
                <w:szCs w:val="20"/>
              </w:rPr>
            </w:pPr>
            <w:r w:rsidRPr="0003648D">
              <w:rPr>
                <w:iCs/>
                <w:sz w:val="20"/>
                <w:szCs w:val="20"/>
              </w:rPr>
              <w:t>The currently approved Load Resource</w:t>
            </w:r>
            <w:r w:rsidRPr="0003648D">
              <w:rPr>
                <w:rFonts w:ascii="Times New Roman Bold" w:hAnsi="Times New Roman Bold"/>
                <w:iCs/>
                <w:sz w:val="20"/>
                <w:szCs w:val="20"/>
              </w:rPr>
              <w:t xml:space="preserve"> </w:t>
            </w:r>
            <w:r w:rsidRPr="0003648D">
              <w:rPr>
                <w:iCs/>
                <w:sz w:val="20"/>
                <w:szCs w:val="20"/>
              </w:rPr>
              <w:t>Reserve Discount Factor for Controllable Load Resources carrying Ancillary Service Resource Responsibility</w:t>
            </w:r>
          </w:p>
        </w:tc>
      </w:tr>
      <w:tr w:rsidR="00F86889" w:rsidRPr="0003648D" w:rsidTr="00FF6149">
        <w:tc>
          <w:tcPr>
            <w:tcW w:w="1465" w:type="dxa"/>
          </w:tcPr>
          <w:p w:rsidR="00F86889" w:rsidRPr="0003648D" w:rsidRDefault="00F86889" w:rsidP="00F86889">
            <w:pPr>
              <w:spacing w:after="60"/>
              <w:rPr>
                <w:iCs/>
                <w:sz w:val="20"/>
                <w:szCs w:val="20"/>
              </w:rPr>
            </w:pPr>
            <w:r w:rsidRPr="0003648D">
              <w:rPr>
                <w:iCs/>
                <w:sz w:val="20"/>
                <w:szCs w:val="20"/>
              </w:rPr>
              <w:t>LRDF_2</w:t>
            </w:r>
          </w:p>
        </w:tc>
        <w:tc>
          <w:tcPr>
            <w:tcW w:w="1080" w:type="dxa"/>
          </w:tcPr>
          <w:p w:rsidR="00F86889" w:rsidRPr="0003648D" w:rsidRDefault="00F86889" w:rsidP="00F86889">
            <w:pPr>
              <w:spacing w:after="60"/>
              <w:rPr>
                <w:iCs/>
                <w:sz w:val="20"/>
                <w:szCs w:val="20"/>
              </w:rPr>
            </w:pPr>
          </w:p>
        </w:tc>
        <w:tc>
          <w:tcPr>
            <w:tcW w:w="7295" w:type="dxa"/>
          </w:tcPr>
          <w:p w:rsidR="00F86889" w:rsidRPr="0003648D" w:rsidRDefault="00F86889" w:rsidP="00F86889">
            <w:pPr>
              <w:spacing w:after="60"/>
              <w:rPr>
                <w:iCs/>
                <w:sz w:val="20"/>
                <w:szCs w:val="20"/>
              </w:rPr>
            </w:pPr>
            <w:r w:rsidRPr="0003648D">
              <w:rPr>
                <w:iCs/>
                <w:sz w:val="20"/>
                <w:szCs w:val="20"/>
              </w:rPr>
              <w:t>The currently approved Load Resource</w:t>
            </w:r>
            <w:r w:rsidRPr="0003648D">
              <w:rPr>
                <w:rFonts w:ascii="Times New Roman Bold" w:hAnsi="Times New Roman Bold"/>
                <w:iCs/>
                <w:sz w:val="20"/>
                <w:szCs w:val="20"/>
              </w:rPr>
              <w:t xml:space="preserve"> </w:t>
            </w:r>
            <w:r w:rsidRPr="0003648D">
              <w:rPr>
                <w:iCs/>
                <w:sz w:val="20"/>
                <w:szCs w:val="20"/>
              </w:rPr>
              <w:t>Reserve Discount Factor for Controllable Load Resources not carrying Ancillary Service Resource Responsibility</w:t>
            </w:r>
          </w:p>
        </w:tc>
      </w:tr>
      <w:tr w:rsidR="00F86889" w:rsidRPr="0003648D" w:rsidTr="00FF6149">
        <w:tc>
          <w:tcPr>
            <w:tcW w:w="1465" w:type="dxa"/>
          </w:tcPr>
          <w:p w:rsidR="00F86889" w:rsidRPr="0003648D" w:rsidRDefault="00F86889" w:rsidP="00F86889">
            <w:pPr>
              <w:spacing w:after="60"/>
              <w:rPr>
                <w:iCs/>
                <w:sz w:val="20"/>
                <w:szCs w:val="20"/>
              </w:rPr>
            </w:pPr>
            <w:r w:rsidRPr="0003648D">
              <w:rPr>
                <w:iCs/>
                <w:sz w:val="20"/>
                <w:szCs w:val="20"/>
              </w:rPr>
              <w:t>NFRC</w:t>
            </w:r>
          </w:p>
        </w:tc>
        <w:tc>
          <w:tcPr>
            <w:tcW w:w="1080" w:type="dxa"/>
          </w:tcPr>
          <w:p w:rsidR="00F86889" w:rsidRPr="0003648D" w:rsidRDefault="00F86889" w:rsidP="00F86889">
            <w:pPr>
              <w:spacing w:after="60"/>
              <w:rPr>
                <w:iCs/>
                <w:sz w:val="20"/>
                <w:szCs w:val="20"/>
              </w:rPr>
            </w:pPr>
            <w:r w:rsidRPr="0003648D">
              <w:rPr>
                <w:iCs/>
                <w:sz w:val="20"/>
                <w:szCs w:val="20"/>
              </w:rPr>
              <w:t>MW</w:t>
            </w:r>
          </w:p>
        </w:tc>
        <w:tc>
          <w:tcPr>
            <w:tcW w:w="7295" w:type="dxa"/>
          </w:tcPr>
          <w:p w:rsidR="00F86889" w:rsidRPr="0003648D" w:rsidRDefault="00F86889" w:rsidP="00F86889">
            <w:pPr>
              <w:spacing w:after="60"/>
              <w:rPr>
                <w:iCs/>
                <w:sz w:val="20"/>
                <w:szCs w:val="20"/>
              </w:rPr>
            </w:pPr>
            <w:r w:rsidRPr="0003648D">
              <w:rPr>
                <w:iCs/>
                <w:sz w:val="20"/>
                <w:szCs w:val="20"/>
              </w:rPr>
              <w:t>Non-Frequency Responsive Capacity</w:t>
            </w:r>
          </w:p>
        </w:tc>
      </w:tr>
    </w:tbl>
    <w:p w:rsidR="00BA7A09" w:rsidRPr="0003648D" w:rsidRDefault="00BA7A09" w:rsidP="00BA7A09">
      <w:pPr>
        <w:spacing w:before="240" w:after="240"/>
        <w:ind w:left="720" w:hanging="720"/>
        <w:rPr>
          <w:szCs w:val="20"/>
        </w:rPr>
      </w:pPr>
      <w:r w:rsidRPr="0003648D">
        <w:rPr>
          <w:szCs w:val="20"/>
        </w:rPr>
        <w:t>(2)</w:t>
      </w:r>
      <w:r w:rsidRPr="0003648D">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rsidR="00BA7A09" w:rsidRPr="0003648D" w:rsidRDefault="00BA7A09" w:rsidP="00BA7A09">
      <w:pPr>
        <w:spacing w:after="240"/>
        <w:ind w:left="720" w:hanging="720"/>
        <w:rPr>
          <w:szCs w:val="20"/>
        </w:rPr>
      </w:pPr>
      <w:r w:rsidRPr="0003648D">
        <w:rPr>
          <w:szCs w:val="20"/>
        </w:rPr>
        <w:t>(3)</w:t>
      </w:r>
      <w:r w:rsidRPr="0003648D">
        <w:rPr>
          <w:szCs w:val="20"/>
        </w:rPr>
        <w:tab/>
        <w:t>The Load Resource</w:t>
      </w:r>
      <w:r w:rsidRPr="0003648D">
        <w:rPr>
          <w:rFonts w:ascii="Times New Roman Bold" w:hAnsi="Times New Roman Bold"/>
          <w:szCs w:val="20"/>
        </w:rPr>
        <w:t xml:space="preserve"> </w:t>
      </w:r>
      <w:r w:rsidRPr="0003648D">
        <w:rPr>
          <w:szCs w:val="20"/>
        </w:rPr>
        <w:t>Reserve Discount Factors (RDFs) for Controllable Load Resources (LRDF_1 and LRDF_2) shall be subject to review and approval by TAC.</w:t>
      </w:r>
    </w:p>
    <w:p w:rsidR="00BA7A09" w:rsidRDefault="00BA7A09" w:rsidP="00BA7A09">
      <w:pPr>
        <w:ind w:left="720" w:hanging="720"/>
        <w:rPr>
          <w:szCs w:val="20"/>
        </w:rPr>
      </w:pPr>
      <w:r w:rsidRPr="0003648D">
        <w:rPr>
          <w:szCs w:val="20"/>
        </w:rPr>
        <w:t xml:space="preserve">(4) </w:t>
      </w:r>
      <w:r w:rsidRPr="0003648D">
        <w:rPr>
          <w:szCs w:val="20"/>
        </w:rPr>
        <w:tab/>
        <w:t>The RDFs used in the PRC calculation shall be posted to the MIS Public Area no later than three Business Days after approval.</w:t>
      </w:r>
    </w:p>
    <w:p w:rsidR="003E1A8E" w:rsidRPr="0003648D" w:rsidRDefault="003E1A8E" w:rsidP="00BA7A09">
      <w:pPr>
        <w:ind w:left="720" w:hanging="720"/>
        <w:rPr>
          <w:szCs w:val="20"/>
        </w:rPr>
      </w:pPr>
    </w:p>
    <w:p w:rsidR="003E1A8E" w:rsidRDefault="003E1A8E" w:rsidP="003E1A8E">
      <w:pPr>
        <w:autoSpaceDE w:val="0"/>
        <w:autoSpaceDN w:val="0"/>
        <w:adjustRightInd w:val="0"/>
        <w:rPr>
          <w:b/>
          <w:bCs/>
          <w:color w:val="000000"/>
          <w:sz w:val="23"/>
          <w:szCs w:val="23"/>
        </w:rPr>
      </w:pPr>
      <w:bookmarkStart w:id="1055" w:name="_Toc397504976"/>
      <w:bookmarkStart w:id="1056" w:name="_Toc402357104"/>
      <w:bookmarkStart w:id="1057" w:name="_Toc422486484"/>
      <w:bookmarkStart w:id="1058" w:name="_Toc433093336"/>
      <w:bookmarkStart w:id="1059" w:name="_Toc433093494"/>
      <w:bookmarkStart w:id="1060" w:name="_Toc440874723"/>
      <w:bookmarkStart w:id="1061" w:name="_Toc448142278"/>
      <w:bookmarkStart w:id="1062" w:name="_Toc448142435"/>
      <w:bookmarkStart w:id="1063" w:name="_Toc458770271"/>
      <w:bookmarkStart w:id="1064" w:name="_Toc459294239"/>
      <w:bookmarkStart w:id="1065" w:name="_Toc463262732"/>
      <w:bookmarkStart w:id="1066" w:name="_Toc468286806"/>
      <w:bookmarkStart w:id="1067" w:name="_Toc481502852"/>
      <w:bookmarkStart w:id="1068" w:name="_Toc496080020"/>
      <w:bookmarkStart w:id="1069" w:name="_Toc496080175"/>
      <w:r w:rsidRPr="003E1A8E">
        <w:rPr>
          <w:b/>
          <w:bCs/>
          <w:color w:val="000000"/>
          <w:sz w:val="23"/>
          <w:szCs w:val="23"/>
        </w:rPr>
        <w:t xml:space="preserve">6.5.7.6 </w:t>
      </w:r>
      <w:r>
        <w:rPr>
          <w:b/>
          <w:bCs/>
          <w:color w:val="000000"/>
          <w:sz w:val="23"/>
          <w:szCs w:val="23"/>
        </w:rPr>
        <w:tab/>
      </w:r>
      <w:r>
        <w:rPr>
          <w:b/>
          <w:bCs/>
          <w:color w:val="000000"/>
          <w:sz w:val="23"/>
          <w:szCs w:val="23"/>
        </w:rPr>
        <w:tab/>
      </w:r>
      <w:r w:rsidRPr="003E1A8E">
        <w:rPr>
          <w:b/>
          <w:bCs/>
          <w:color w:val="000000"/>
          <w:sz w:val="23"/>
          <w:szCs w:val="23"/>
        </w:rPr>
        <w:t xml:space="preserve">Load Frequency Control </w:t>
      </w:r>
    </w:p>
    <w:p w:rsidR="003E1A8E" w:rsidRPr="003E1A8E" w:rsidRDefault="003E1A8E" w:rsidP="003E1A8E">
      <w:pPr>
        <w:autoSpaceDE w:val="0"/>
        <w:autoSpaceDN w:val="0"/>
        <w:adjustRightInd w:val="0"/>
        <w:rPr>
          <w:color w:val="000000"/>
          <w:sz w:val="23"/>
          <w:szCs w:val="23"/>
        </w:rPr>
      </w:pPr>
    </w:p>
    <w:p w:rsidR="003E1A8E" w:rsidRPr="003E1A8E" w:rsidRDefault="003E1A8E" w:rsidP="003E1A8E">
      <w:pPr>
        <w:pStyle w:val="BodyTextNumbered"/>
      </w:pPr>
      <w:r w:rsidRPr="003E1A8E">
        <w:t xml:space="preserve">(1) </w:t>
      </w:r>
      <w:r>
        <w:tab/>
      </w:r>
      <w:r w:rsidRPr="003E1A8E">
        <w:t xml:space="preserve">The function of LFC is to maintain system frequency without a cost optimization function. ERCOT shall execute LFC every four seconds to reduce system frequency </w:t>
      </w:r>
      <w:r w:rsidRPr="003E1A8E">
        <w:lastRenderedPageBreak/>
        <w:t>deviations from scheduled frequency by providing a control signal to each QSE that represents Resources providing Regulation Service</w:t>
      </w:r>
      <w:ins w:id="1070" w:author="STEC" w:date="2018-09-14T17:25:00Z">
        <w:r w:rsidR="00E53A3B">
          <w:t>, ERCOT Contingency Reserve Service (ECRS)</w:t>
        </w:r>
      </w:ins>
      <w:r w:rsidRPr="003E1A8E">
        <w:t xml:space="preserve"> and RRS service. </w:t>
      </w:r>
    </w:p>
    <w:p w:rsidR="00213847" w:rsidRPr="00213847" w:rsidRDefault="00213847" w:rsidP="00213847">
      <w:pPr>
        <w:keepNext/>
        <w:tabs>
          <w:tab w:val="left" w:pos="1620"/>
        </w:tabs>
        <w:spacing w:before="480" w:after="240"/>
        <w:ind w:left="1627" w:hanging="1627"/>
        <w:outlineLvl w:val="4"/>
        <w:rPr>
          <w:b/>
          <w:bCs/>
          <w:i/>
          <w:iCs/>
          <w:szCs w:val="26"/>
        </w:rPr>
      </w:pPr>
      <w:bookmarkStart w:id="1071" w:name="_Toc73216013"/>
      <w:bookmarkStart w:id="1072" w:name="_Toc397504975"/>
      <w:bookmarkStart w:id="1073" w:name="_Toc402357103"/>
      <w:bookmarkStart w:id="1074" w:name="_Toc422486483"/>
      <w:bookmarkStart w:id="1075" w:name="_Toc433093335"/>
      <w:bookmarkStart w:id="1076" w:name="_Toc433093493"/>
      <w:bookmarkStart w:id="1077" w:name="_Toc440874722"/>
      <w:bookmarkStart w:id="1078" w:name="_Toc448142277"/>
      <w:bookmarkStart w:id="1079" w:name="_Toc448142434"/>
      <w:bookmarkStart w:id="1080" w:name="_Toc458770270"/>
      <w:bookmarkStart w:id="1081" w:name="_Toc459294238"/>
      <w:bookmarkStart w:id="1082" w:name="_Toc463262731"/>
      <w:bookmarkStart w:id="1083" w:name="_Toc468286805"/>
      <w:bookmarkStart w:id="1084" w:name="_Toc481502851"/>
      <w:bookmarkStart w:id="1085" w:name="_Toc496080019"/>
      <w:bookmarkStart w:id="1086" w:name="_Toc496080174"/>
      <w:r w:rsidRPr="00213847">
        <w:rPr>
          <w:b/>
          <w:bCs/>
          <w:i/>
          <w:iCs/>
          <w:szCs w:val="26"/>
        </w:rPr>
        <w:t>6.5.7.6.1</w:t>
      </w:r>
      <w:r w:rsidRPr="00213847">
        <w:rPr>
          <w:b/>
          <w:bCs/>
          <w:i/>
          <w:iCs/>
          <w:szCs w:val="26"/>
        </w:rPr>
        <w:tab/>
        <w:t>LFC Process Description</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213847" w:rsidRPr="00213847" w:rsidRDefault="00213847" w:rsidP="00213847">
      <w:pPr>
        <w:spacing w:after="240"/>
        <w:ind w:left="720" w:hanging="720"/>
        <w:rPr>
          <w:szCs w:val="20"/>
        </w:rPr>
      </w:pPr>
      <w:r w:rsidRPr="00213847">
        <w:rPr>
          <w:szCs w:val="20"/>
        </w:rPr>
        <w:t>(1)</w:t>
      </w:r>
      <w:r w:rsidRPr="00213847">
        <w:rPr>
          <w:szCs w:val="20"/>
        </w:rPr>
        <w:tab/>
        <w:t>The LFC system corrects system frequency based on the Area Control Error (ACE) algorithm and Good Utility Practice.</w:t>
      </w:r>
    </w:p>
    <w:p w:rsidR="00213847" w:rsidRPr="00213847" w:rsidRDefault="00213847" w:rsidP="00213847">
      <w:pPr>
        <w:spacing w:after="240"/>
        <w:ind w:left="720" w:hanging="720"/>
        <w:rPr>
          <w:szCs w:val="20"/>
        </w:rPr>
      </w:pPr>
      <w:r w:rsidRPr="00213847">
        <w:rPr>
          <w:szCs w:val="20"/>
        </w:rPr>
        <w:t>(2)</w:t>
      </w:r>
      <w:r w:rsidRPr="00213847">
        <w:rPr>
          <w:szCs w:val="20"/>
        </w:rPr>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Updated Desired Base Point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rsidR="00213847" w:rsidRPr="00213847" w:rsidRDefault="00213847" w:rsidP="00213847">
      <w:pPr>
        <w:spacing w:after="240"/>
        <w:ind w:left="720" w:hanging="720"/>
        <w:rPr>
          <w:szCs w:val="20"/>
        </w:rPr>
      </w:pPr>
      <w:r w:rsidRPr="00213847">
        <w:rPr>
          <w:szCs w:val="20"/>
        </w:rPr>
        <w:t>(3)</w:t>
      </w:r>
      <w:r w:rsidRPr="00213847">
        <w:rPr>
          <w:szCs w:val="20"/>
        </w:rPr>
        <w:tab/>
        <w:t>The LFC module receives inputs from Real-Time telemetry that includes Resource output and actual system frequency.  The LFC uses actual Resource information calculated from SCADA to determine available Resource capacity providing Regulation</w:t>
      </w:r>
      <w:ins w:id="1087" w:author="STEC" w:date="2018-09-17T09:51:00Z">
        <w:r w:rsidR="00AE525E">
          <w:rPr>
            <w:szCs w:val="20"/>
          </w:rPr>
          <w:t>, ECRS</w:t>
        </w:r>
      </w:ins>
      <w:r w:rsidRPr="00213847">
        <w:rPr>
          <w:szCs w:val="20"/>
        </w:rPr>
        <w:t xml:space="preserve"> and RRS services.</w:t>
      </w:r>
    </w:p>
    <w:p w:rsidR="00213847" w:rsidRPr="00213847" w:rsidRDefault="00213847" w:rsidP="00213847">
      <w:pPr>
        <w:spacing w:after="240"/>
        <w:ind w:left="720" w:hanging="720"/>
        <w:rPr>
          <w:szCs w:val="20"/>
        </w:rPr>
      </w:pPr>
      <w:r w:rsidRPr="00213847">
        <w:rPr>
          <w:szCs w:val="20"/>
        </w:rPr>
        <w:t>(4)</w:t>
      </w:r>
      <w:r w:rsidRPr="00213847">
        <w:rPr>
          <w:szCs w:val="20"/>
        </w:rPr>
        <w:tab/>
        <w:t>Based on the ACE MW correction, the LFC issues a set of control signals every four seconds to each QSE providing Regulation and, if required, each QSE providing RRS</w:t>
      </w:r>
      <w:ins w:id="1088" w:author="STEC" w:date="2018-09-17T09:52:00Z">
        <w:r w:rsidR="00AE525E">
          <w:rPr>
            <w:szCs w:val="20"/>
          </w:rPr>
          <w:t xml:space="preserve"> or ECRS</w:t>
        </w:r>
      </w:ins>
      <w:r w:rsidRPr="00213847">
        <w:rPr>
          <w:szCs w:val="20"/>
        </w:rPr>
        <w:t xml:space="preserve">.  Control must be proportional to the QSE’s share of each of the services that it is providing, respecting the QSE’s Resources’ capability to provide regulation control.  Control signals are provided to the QSE using the ICCP data link.  QSEs shall receive an Updated Desired Base Point updated every four seconds by LFC.  ERCOT will provide an Operations Notice of any methodology change to the determination of the Updated Desired Base Point within 60 minutes of the change.  </w:t>
      </w:r>
    </w:p>
    <w:p w:rsidR="00213847" w:rsidRPr="00213847" w:rsidRDefault="00213847" w:rsidP="00213847">
      <w:pPr>
        <w:spacing w:after="240"/>
        <w:ind w:left="720" w:hanging="720"/>
        <w:rPr>
          <w:szCs w:val="20"/>
        </w:rPr>
      </w:pPr>
      <w:r w:rsidRPr="00213847">
        <w:rPr>
          <w:szCs w:val="20"/>
        </w:rPr>
        <w:t>(5)</w:t>
      </w:r>
      <w:r w:rsidRPr="00213847">
        <w:rPr>
          <w:szCs w:val="20"/>
        </w:rPr>
        <w:tab/>
        <w:t>Each QSE shall allocate its Regulation energy deployment among its Resources to meet a deployment signal, and shall provide ERCOT with the participation factor of each Resource via telemetry in accordance with Section 6.5.7.6.2.1, Deployment of Regulation Service, and Section 6.4.9.1, Evaluation and Maintenance of Ancillary Service Capacity Sufficiency.  A QSE may allocate Regulation Service Ancillary Service Resource Responsibility to any Resource telemetering a Resource Status of ONOPTOUT.  Each QSE’s allocation of Regulation Service to its Resources must be consistent with the telemetry provided under Section 6.5.5.2, Operational Data Requirements.  Each QSE’s allocation of its Regulation energy deployment among its Resources to meet a deployment signal must ensure the participation factors of all its Generation Resources in comparison to all its Controllable Load Resources remains constant.</w:t>
      </w:r>
    </w:p>
    <w:p w:rsidR="00213847" w:rsidRPr="00213847" w:rsidRDefault="00213847" w:rsidP="00213847">
      <w:pPr>
        <w:spacing w:after="240"/>
        <w:ind w:left="720" w:hanging="720"/>
        <w:rPr>
          <w:szCs w:val="20"/>
        </w:rPr>
      </w:pPr>
      <w:r w:rsidRPr="00213847">
        <w:rPr>
          <w:szCs w:val="20"/>
        </w:rPr>
        <w:t>(6)</w:t>
      </w:r>
      <w:r w:rsidRPr="00213847">
        <w:rPr>
          <w:szCs w:val="20"/>
        </w:rPr>
        <w:tab/>
        <w:t xml:space="preserve">If all Reg-Up capacity has been deployed, ERCOT shall use the LFC system to deploy </w:t>
      </w:r>
      <w:del w:id="1089" w:author="STEC" w:date="2018-09-17T09:52:00Z">
        <w:r w:rsidRPr="00213847" w:rsidDel="00AE525E">
          <w:rPr>
            <w:szCs w:val="20"/>
          </w:rPr>
          <w:delText>Responsive Reserve</w:delText>
        </w:r>
      </w:del>
      <w:ins w:id="1090" w:author="STEC" w:date="2018-09-17T09:52:00Z">
        <w:r w:rsidR="00AE525E">
          <w:rPr>
            <w:szCs w:val="20"/>
          </w:rPr>
          <w:t>ECRS</w:t>
        </w:r>
      </w:ins>
      <w:r w:rsidRPr="00213847">
        <w:rPr>
          <w:szCs w:val="20"/>
        </w:rPr>
        <w:t xml:space="preserve"> on Generation Resources and Controllable Load Resources.  </w:t>
      </w:r>
      <w:r w:rsidRPr="00213847">
        <w:rPr>
          <w:szCs w:val="20"/>
        </w:rPr>
        <w:lastRenderedPageBreak/>
        <w:t xml:space="preserve">Such </w:t>
      </w:r>
      <w:del w:id="1091" w:author="STEC" w:date="2018-09-17T09:52:00Z">
        <w:r w:rsidRPr="00213847" w:rsidDel="00AE525E">
          <w:rPr>
            <w:szCs w:val="20"/>
          </w:rPr>
          <w:delText>Responsive Reserve</w:delText>
        </w:r>
      </w:del>
      <w:ins w:id="1092" w:author="STEC" w:date="2018-09-17T09:52:00Z">
        <w:r w:rsidR="00AE525E">
          <w:rPr>
            <w:szCs w:val="20"/>
          </w:rPr>
          <w:t>ECRS</w:t>
        </w:r>
      </w:ins>
      <w:r w:rsidRPr="00213847">
        <w:rPr>
          <w:szCs w:val="20"/>
        </w:rPr>
        <w:t xml:space="preserve"> deployments by ERCOT must be deployed as specified in </w:t>
      </w:r>
      <w:ins w:id="1093" w:author="STEC" w:date="2018-09-17T09:53:00Z">
        <w:r w:rsidR="00AE525E">
          <w:rPr>
            <w:szCs w:val="20"/>
          </w:rPr>
          <w:t>6.5.7.6.2.3, Deployment and Recall of ERCOT Contingency Reserve Service</w:t>
        </w:r>
      </w:ins>
      <w:del w:id="1094" w:author="STEC" w:date="2018-09-17T09:53:00Z">
        <w:r w:rsidRPr="00213847" w:rsidDel="00AE525E">
          <w:rPr>
            <w:szCs w:val="20"/>
          </w:rPr>
          <w:delText>Section 6.5.7.6.2.2, Deployment of Responsive Reserve Service</w:delText>
        </w:r>
      </w:del>
      <w:r w:rsidRPr="00213847">
        <w:rPr>
          <w:szCs w:val="20"/>
        </w:rPr>
        <w:t>.</w:t>
      </w:r>
    </w:p>
    <w:p w:rsidR="00213847" w:rsidRPr="00213847" w:rsidRDefault="00213847" w:rsidP="00213847">
      <w:pPr>
        <w:spacing w:after="240"/>
        <w:ind w:left="720" w:hanging="720"/>
        <w:rPr>
          <w:szCs w:val="20"/>
        </w:rPr>
      </w:pPr>
      <w:r w:rsidRPr="00213847">
        <w:rPr>
          <w:szCs w:val="20"/>
        </w:rPr>
        <w:t>(7)</w:t>
      </w:r>
      <w:r w:rsidRPr="00213847">
        <w:rPr>
          <w:szCs w:val="20"/>
        </w:rPr>
        <w:tab/>
        <w:t>ERCOT shall settle energy that results from LFC deployment at the Settlement Point Price for the point of injection.  When a QSE deploys Responsive Reserve Service</w:t>
      </w:r>
      <w:ins w:id="1095" w:author="STEC" w:date="2018-09-17T09:54:00Z">
        <w:r w:rsidR="00AE525E">
          <w:rPr>
            <w:szCs w:val="20"/>
          </w:rPr>
          <w:t xml:space="preserve"> or ECRS</w:t>
        </w:r>
      </w:ins>
      <w:r w:rsidRPr="00213847">
        <w:rPr>
          <w:szCs w:val="20"/>
        </w:rPr>
        <w:t xml:space="preserve">, the QSE shall deploy units consistent with the performance criteria for RRS service in </w:t>
      </w:r>
      <w:ins w:id="1096" w:author="STEC" w:date="2018-09-17T09:55:00Z">
        <w:r w:rsidR="00AE525E" w:rsidRPr="00213847">
          <w:rPr>
            <w:szCs w:val="20"/>
          </w:rPr>
          <w:t xml:space="preserve">Sections 8.1.1.3.2, </w:t>
        </w:r>
        <w:r w:rsidR="00AE525E">
          <w:rPr>
            <w:szCs w:val="20"/>
          </w:rPr>
          <w:t xml:space="preserve">ERCOT Contingency </w:t>
        </w:r>
        <w:r w:rsidR="00AE525E" w:rsidRPr="00213847">
          <w:rPr>
            <w:szCs w:val="20"/>
          </w:rPr>
          <w:t>Reserve Service Capacity Monitoring Criteria,</w:t>
        </w:r>
        <w:r w:rsidR="00AE525E">
          <w:rPr>
            <w:szCs w:val="20"/>
          </w:rPr>
          <w:t xml:space="preserve"> </w:t>
        </w:r>
      </w:ins>
      <w:r w:rsidRPr="00213847">
        <w:rPr>
          <w:szCs w:val="20"/>
        </w:rPr>
        <w:t>Sections 8.1.1.3.</w:t>
      </w:r>
      <w:ins w:id="1097" w:author="STEC" w:date="2018-09-17T09:54:00Z">
        <w:r w:rsidR="00AE525E">
          <w:rPr>
            <w:szCs w:val="20"/>
          </w:rPr>
          <w:t>4</w:t>
        </w:r>
      </w:ins>
      <w:del w:id="1098" w:author="STEC" w:date="2018-09-17T09:54:00Z">
        <w:r w:rsidRPr="00213847" w:rsidDel="00AE525E">
          <w:rPr>
            <w:szCs w:val="20"/>
          </w:rPr>
          <w:delText>2</w:delText>
        </w:r>
      </w:del>
      <w:r w:rsidRPr="00213847">
        <w:rPr>
          <w:szCs w:val="20"/>
        </w:rPr>
        <w:t xml:space="preserve">, Responsive Reserve Service Capacity Monitoring Criteria, </w:t>
      </w:r>
      <w:ins w:id="1099" w:author="STEC" w:date="2018-09-17T09:55:00Z">
        <w:r w:rsidR="00AE525E" w:rsidRPr="00213847">
          <w:rPr>
            <w:szCs w:val="20"/>
          </w:rPr>
          <w:t xml:space="preserve">8.1.1.4.2, </w:t>
        </w:r>
        <w:r w:rsidR="00AE525E">
          <w:rPr>
            <w:szCs w:val="20"/>
          </w:rPr>
          <w:t>ERCOT Contingency</w:t>
        </w:r>
        <w:r w:rsidR="00AE525E" w:rsidRPr="00213847">
          <w:rPr>
            <w:szCs w:val="20"/>
          </w:rPr>
          <w:t xml:space="preserve"> Reserve Service Energy Deployment Criteria</w:t>
        </w:r>
        <w:r w:rsidR="00AE525E">
          <w:rPr>
            <w:szCs w:val="20"/>
          </w:rPr>
          <w:t xml:space="preserve">, </w:t>
        </w:r>
      </w:ins>
      <w:r w:rsidRPr="00213847">
        <w:rPr>
          <w:szCs w:val="20"/>
        </w:rPr>
        <w:t>and 8.1.1.4.</w:t>
      </w:r>
      <w:ins w:id="1100" w:author="STEC" w:date="2018-09-17T09:54:00Z">
        <w:r w:rsidR="00AE525E">
          <w:rPr>
            <w:szCs w:val="20"/>
          </w:rPr>
          <w:t>4</w:t>
        </w:r>
      </w:ins>
      <w:del w:id="1101" w:author="STEC" w:date="2018-09-17T09:54:00Z">
        <w:r w:rsidRPr="00213847" w:rsidDel="00AE525E">
          <w:rPr>
            <w:szCs w:val="20"/>
          </w:rPr>
          <w:delText>2</w:delText>
        </w:r>
      </w:del>
      <w:r w:rsidRPr="00213847">
        <w:rPr>
          <w:szCs w:val="20"/>
        </w:rPr>
        <w:t>, Responsive Reserve Service Energy Deployment Criteria.</w:t>
      </w:r>
    </w:p>
    <w:p w:rsidR="00213847" w:rsidRPr="00213847" w:rsidRDefault="00213847" w:rsidP="00213847">
      <w:pPr>
        <w:spacing w:after="240"/>
        <w:ind w:left="720" w:hanging="720"/>
        <w:rPr>
          <w:szCs w:val="20"/>
        </w:rPr>
      </w:pPr>
      <w:r w:rsidRPr="00213847">
        <w:rPr>
          <w:szCs w:val="20"/>
        </w:rPr>
        <w:t>(8)</w:t>
      </w:r>
      <w:r w:rsidRPr="00213847">
        <w:rPr>
          <w:szCs w:val="20"/>
        </w:rPr>
        <w:tab/>
        <w:t>The inputs for LFC include:</w:t>
      </w:r>
    </w:p>
    <w:p w:rsidR="00213847" w:rsidRPr="00213847" w:rsidRDefault="00213847" w:rsidP="00213847">
      <w:pPr>
        <w:spacing w:after="240"/>
        <w:ind w:left="1440" w:hanging="720"/>
        <w:rPr>
          <w:szCs w:val="20"/>
        </w:rPr>
      </w:pPr>
      <w:r w:rsidRPr="00213847">
        <w:rPr>
          <w:szCs w:val="20"/>
        </w:rPr>
        <w:t>(a)</w:t>
      </w:r>
      <w:r w:rsidRPr="00213847">
        <w:rPr>
          <w:szCs w:val="20"/>
        </w:rPr>
        <w:tab/>
        <w:t>Actual system frequency;</w:t>
      </w:r>
    </w:p>
    <w:p w:rsidR="00213847" w:rsidRPr="00213847" w:rsidRDefault="00213847" w:rsidP="00213847">
      <w:pPr>
        <w:spacing w:after="240"/>
        <w:ind w:left="1440" w:hanging="720"/>
        <w:rPr>
          <w:szCs w:val="20"/>
        </w:rPr>
      </w:pPr>
      <w:r w:rsidRPr="00213847">
        <w:rPr>
          <w:szCs w:val="20"/>
        </w:rPr>
        <w:t>(b)</w:t>
      </w:r>
      <w:r w:rsidRPr="00213847">
        <w:rPr>
          <w:szCs w:val="20"/>
        </w:rPr>
        <w:tab/>
        <w:t>Scheduled system frequency;</w:t>
      </w:r>
    </w:p>
    <w:p w:rsidR="00213847" w:rsidRPr="00213847" w:rsidRDefault="00213847" w:rsidP="00213847">
      <w:pPr>
        <w:spacing w:after="240"/>
        <w:ind w:left="1440" w:hanging="720"/>
        <w:rPr>
          <w:szCs w:val="20"/>
        </w:rPr>
      </w:pPr>
      <w:r w:rsidRPr="00213847">
        <w:rPr>
          <w:szCs w:val="20"/>
        </w:rPr>
        <w:t>(c)</w:t>
      </w:r>
      <w:r w:rsidRPr="00213847">
        <w:rPr>
          <w:szCs w:val="20"/>
        </w:rPr>
        <w:tab/>
        <w:t>Capacity available for Regulation by QSE;</w:t>
      </w:r>
    </w:p>
    <w:p w:rsidR="00213847" w:rsidRPr="00213847" w:rsidRDefault="00213847" w:rsidP="00213847">
      <w:pPr>
        <w:spacing w:after="240"/>
        <w:ind w:left="1440" w:hanging="720"/>
        <w:rPr>
          <w:szCs w:val="20"/>
        </w:rPr>
      </w:pPr>
      <w:r w:rsidRPr="00213847">
        <w:rPr>
          <w:szCs w:val="20"/>
        </w:rPr>
        <w:t>(d)</w:t>
      </w:r>
      <w:r w:rsidRPr="00213847">
        <w:rPr>
          <w:szCs w:val="20"/>
        </w:rPr>
        <w:tab/>
        <w:t>Telemetered high and low Regulation availability status indications for each Resource available for Regulation deployments for ERCOT information;</w:t>
      </w:r>
    </w:p>
    <w:p w:rsidR="00213847" w:rsidRPr="00213847" w:rsidRDefault="00213847" w:rsidP="00213847">
      <w:pPr>
        <w:spacing w:after="240"/>
        <w:ind w:left="1440" w:hanging="720"/>
        <w:rPr>
          <w:szCs w:val="20"/>
        </w:rPr>
      </w:pPr>
      <w:r w:rsidRPr="00213847">
        <w:rPr>
          <w:szCs w:val="20"/>
        </w:rPr>
        <w:t>(e)</w:t>
      </w:r>
      <w:r w:rsidRPr="00213847">
        <w:rPr>
          <w:szCs w:val="20"/>
        </w:rPr>
        <w:tab/>
        <w:t>Resource limits calculated by ERCOT as described Section 6.5.7.2, Resource Limit Calculator;</w:t>
      </w:r>
    </w:p>
    <w:p w:rsidR="00213847" w:rsidRPr="00213847" w:rsidRDefault="00213847" w:rsidP="00213847">
      <w:pPr>
        <w:spacing w:after="240"/>
        <w:ind w:left="1440" w:hanging="720"/>
        <w:rPr>
          <w:szCs w:val="20"/>
        </w:rPr>
      </w:pPr>
      <w:r w:rsidRPr="00213847">
        <w:rPr>
          <w:szCs w:val="20"/>
        </w:rPr>
        <w:t>(f)</w:t>
      </w:r>
      <w:r w:rsidRPr="00213847">
        <w:rPr>
          <w:szCs w:val="20"/>
        </w:rPr>
        <w:tab/>
        <w:t>Resource Regulation participation factor;</w:t>
      </w:r>
    </w:p>
    <w:p w:rsidR="00213847" w:rsidRPr="00213847" w:rsidRDefault="00213847" w:rsidP="00213847">
      <w:pPr>
        <w:spacing w:after="240"/>
        <w:ind w:left="1440" w:hanging="720"/>
        <w:rPr>
          <w:szCs w:val="20"/>
        </w:rPr>
      </w:pPr>
      <w:r w:rsidRPr="00213847">
        <w:rPr>
          <w:szCs w:val="20"/>
        </w:rPr>
        <w:t>(g)</w:t>
      </w:r>
      <w:r w:rsidRPr="00213847">
        <w:rPr>
          <w:szCs w:val="20"/>
        </w:rPr>
        <w:tab/>
        <w:t>Capacity available for RRS</w:t>
      </w:r>
      <w:ins w:id="1102" w:author="STEC" w:date="2018-09-17T09:56:00Z">
        <w:r w:rsidR="00AE525E">
          <w:rPr>
            <w:szCs w:val="20"/>
          </w:rPr>
          <w:t xml:space="preserve"> and ECRS</w:t>
        </w:r>
      </w:ins>
      <w:r w:rsidRPr="00213847">
        <w:rPr>
          <w:szCs w:val="20"/>
        </w:rPr>
        <w:t xml:space="preserve"> by QSE;</w:t>
      </w:r>
    </w:p>
    <w:p w:rsidR="00213847" w:rsidRPr="00213847" w:rsidRDefault="00213847" w:rsidP="00213847">
      <w:pPr>
        <w:spacing w:after="240"/>
        <w:ind w:left="1440" w:hanging="720"/>
        <w:rPr>
          <w:szCs w:val="20"/>
        </w:rPr>
      </w:pPr>
      <w:r w:rsidRPr="00213847">
        <w:rPr>
          <w:szCs w:val="20"/>
        </w:rPr>
        <w:t>(h)</w:t>
      </w:r>
      <w:r w:rsidRPr="00213847">
        <w:rPr>
          <w:szCs w:val="20"/>
        </w:rPr>
        <w:tab/>
        <w:t>ERCOT System frequency bias; and</w:t>
      </w:r>
    </w:p>
    <w:p w:rsidR="00213847" w:rsidRPr="00213847" w:rsidRDefault="00213847" w:rsidP="00213847">
      <w:pPr>
        <w:spacing w:after="240"/>
        <w:ind w:left="1440" w:hanging="720"/>
        <w:rPr>
          <w:szCs w:val="20"/>
        </w:rPr>
      </w:pPr>
      <w:r w:rsidRPr="00213847">
        <w:rPr>
          <w:szCs w:val="20"/>
        </w:rPr>
        <w:t>(i)</w:t>
      </w:r>
      <w:r w:rsidRPr="00213847">
        <w:rPr>
          <w:szCs w:val="20"/>
        </w:rPr>
        <w:tab/>
        <w:t>Telemetered Resource output.</w:t>
      </w:r>
    </w:p>
    <w:p w:rsidR="00213847" w:rsidRPr="00213847" w:rsidRDefault="00213847" w:rsidP="00213847">
      <w:pPr>
        <w:spacing w:after="240"/>
        <w:ind w:left="720" w:hanging="720"/>
        <w:rPr>
          <w:szCs w:val="20"/>
        </w:rPr>
      </w:pPr>
      <w:r w:rsidRPr="00213847">
        <w:rPr>
          <w:szCs w:val="20"/>
        </w:rPr>
        <w:t>(9)</w:t>
      </w:r>
      <w:r w:rsidRPr="00213847">
        <w:rPr>
          <w:szCs w:val="20"/>
        </w:rPr>
        <w:tab/>
        <w:t>If system frequency deviation is greater than an established threshold, ERCOT may issue Dispatch Instructions to those Resources not providing Reg-Up or Reg-Down that have Base Points directionally opposite ACE, to temporarily suspend ramping to their Base Point until frequency deviation returns to zero.</w:t>
      </w:r>
    </w:p>
    <w:p w:rsidR="00533793" w:rsidRDefault="00533793" w:rsidP="003E1A8E">
      <w:pPr>
        <w:pStyle w:val="H5"/>
        <w:spacing w:before="480"/>
        <w:ind w:left="1627" w:hanging="1627"/>
      </w:pPr>
      <w:r>
        <w:t>6.5.7.6.2</w:t>
      </w:r>
      <w:r>
        <w:tab/>
        <w:t>LFC Deployment</w:t>
      </w:r>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533793" w:rsidRDefault="00533793" w:rsidP="00533793">
      <w:pPr>
        <w:pStyle w:val="BodyTextNumbered"/>
      </w:pPr>
      <w:r>
        <w:t>(1)</w:t>
      </w:r>
      <w:r>
        <w:tab/>
        <w:t>ERCOT may deploy Regulation, Responsive Reserve,</w:t>
      </w:r>
      <w:ins w:id="1103" w:author="STEC" w:date="2018-09-17T09:56:00Z">
        <w:r w:rsidR="00AE525E">
          <w:t xml:space="preserve"> ECRS,</w:t>
        </w:r>
      </w:ins>
      <w:r>
        <w:t xml:space="preserve"> and Non-Spin only as prescribed by their respective specific functions to maintain frequency and system security.  ERCOT may not substitute one Ancillary Service for another.</w:t>
      </w:r>
    </w:p>
    <w:p w:rsidR="00BA7A09" w:rsidRPr="0003648D" w:rsidRDefault="00BA7A09" w:rsidP="00BA7A09">
      <w:pPr>
        <w:keepNext/>
        <w:tabs>
          <w:tab w:val="left" w:pos="1800"/>
        </w:tabs>
        <w:spacing w:before="480" w:after="240"/>
        <w:ind w:left="1800" w:hanging="1800"/>
        <w:outlineLvl w:val="5"/>
        <w:rPr>
          <w:b/>
          <w:bCs/>
          <w:szCs w:val="22"/>
        </w:rPr>
      </w:pPr>
      <w:r w:rsidRPr="0003648D">
        <w:rPr>
          <w:b/>
          <w:bCs/>
          <w:szCs w:val="22"/>
        </w:rPr>
        <w:lastRenderedPageBreak/>
        <w:t>6.5.7.6.2.2</w:t>
      </w:r>
      <w:r w:rsidRPr="0003648D">
        <w:rPr>
          <w:b/>
          <w:bCs/>
          <w:szCs w:val="22"/>
        </w:rPr>
        <w:tab/>
        <w:t>Deployment of Responsive Reserve Service</w:t>
      </w:r>
    </w:p>
    <w:p w:rsidR="00BA7A09" w:rsidRPr="0003648D" w:rsidRDefault="00BA7A09" w:rsidP="00BA7A09">
      <w:pPr>
        <w:spacing w:after="240"/>
        <w:ind w:left="720" w:hanging="720"/>
        <w:rPr>
          <w:szCs w:val="20"/>
        </w:rPr>
      </w:pPr>
      <w:r w:rsidRPr="0003648D">
        <w:rPr>
          <w:szCs w:val="20"/>
        </w:rPr>
        <w:t>(1)</w:t>
      </w:r>
      <w:r w:rsidRPr="0003648D">
        <w:rPr>
          <w:szCs w:val="20"/>
        </w:rPr>
        <w:tab/>
        <w:t>RRS is intended to:</w:t>
      </w:r>
    </w:p>
    <w:p w:rsidR="00BA7A09" w:rsidRPr="0003648D" w:rsidRDefault="00BA7A09" w:rsidP="00BA7A09">
      <w:pPr>
        <w:spacing w:after="240"/>
        <w:ind w:left="1440" w:hanging="720"/>
        <w:rPr>
          <w:szCs w:val="20"/>
        </w:rPr>
      </w:pPr>
      <w:r w:rsidRPr="0003648D">
        <w:rPr>
          <w:szCs w:val="20"/>
        </w:rPr>
        <w:t>(a)</w:t>
      </w:r>
      <w:r w:rsidRPr="0003648D">
        <w:rPr>
          <w:szCs w:val="20"/>
        </w:rPr>
        <w:tab/>
        <w:t>Help restore the frequency within the first few seconds of a significant frequency deviation of the interconnected transmission system;</w:t>
      </w:r>
    </w:p>
    <w:p w:rsidR="00BA7A09" w:rsidRPr="0003648D" w:rsidRDefault="00BA7A09" w:rsidP="00BA7A09">
      <w:pPr>
        <w:spacing w:after="240"/>
        <w:ind w:left="1440" w:hanging="720"/>
        <w:rPr>
          <w:szCs w:val="20"/>
        </w:rPr>
      </w:pPr>
      <w:r w:rsidRPr="0003648D">
        <w:rPr>
          <w:szCs w:val="20"/>
        </w:rPr>
        <w:t>(b)</w:t>
      </w:r>
      <w:r w:rsidRPr="0003648D">
        <w:rPr>
          <w:szCs w:val="20"/>
        </w:rPr>
        <w:tab/>
        <w:t>Provide energy during the implementation of an EEA; and</w:t>
      </w:r>
    </w:p>
    <w:p w:rsidR="00BA7A09" w:rsidRPr="0003648D" w:rsidDel="00AE525E" w:rsidRDefault="00AE525E" w:rsidP="00CE64B6">
      <w:pPr>
        <w:spacing w:after="240"/>
        <w:ind w:left="1440" w:hanging="720"/>
        <w:rPr>
          <w:del w:id="1104" w:author="STEC" w:date="2018-09-17T09:56:00Z"/>
          <w:szCs w:val="20"/>
        </w:rPr>
      </w:pPr>
      <w:ins w:id="1105" w:author="STEC" w:date="2018-09-17T09:56:00Z">
        <w:r w:rsidRPr="0003648D" w:rsidDel="00AE525E">
          <w:rPr>
            <w:szCs w:val="20"/>
          </w:rPr>
          <w:t xml:space="preserve"> </w:t>
        </w:r>
      </w:ins>
      <w:del w:id="1106" w:author="STEC" w:date="2018-09-17T09:56:00Z">
        <w:r w:rsidR="00BA7A09" w:rsidRPr="0003648D" w:rsidDel="00AE525E">
          <w:rPr>
            <w:szCs w:val="20"/>
          </w:rPr>
          <w:delText>(</w:delText>
        </w:r>
      </w:del>
      <w:del w:id="1107" w:author="STEC" w:date="2018-09-28T11:55:00Z">
        <w:r w:rsidR="00BA7A09" w:rsidRPr="0003648D" w:rsidDel="008D3204">
          <w:rPr>
            <w:szCs w:val="20"/>
          </w:rPr>
          <w:delText>c)</w:delText>
        </w:r>
        <w:r w:rsidR="00BA7A09" w:rsidRPr="0003648D" w:rsidDel="008D3204">
          <w:rPr>
            <w:szCs w:val="20"/>
          </w:rPr>
          <w:tab/>
          <w:delText>Provide backup Reg-Up</w:delText>
        </w:r>
      </w:del>
      <w:del w:id="1108" w:author="STEC" w:date="2018-09-28T16:08:00Z">
        <w:r w:rsidR="00BA7A09" w:rsidRPr="0003648D" w:rsidDel="00F514B3">
          <w:rPr>
            <w:szCs w:val="20"/>
          </w:rPr>
          <w:delText>.</w:delText>
        </w:r>
      </w:del>
      <w:ins w:id="1109" w:author="STEC" w:date="2018-09-27T11:03:00Z">
        <w:del w:id="1110" w:author="STEC" w:date="2018-09-28T16:08:00Z">
          <w:r w:rsidR="000117B6" w:rsidDel="00F514B3">
            <w:rPr>
              <w:szCs w:val="20"/>
            </w:rPr>
            <w:delText>*</w:delText>
          </w:r>
        </w:del>
      </w:ins>
    </w:p>
    <w:p w:rsidR="00BA7A09" w:rsidRPr="0003648D" w:rsidRDefault="00BA7A09" w:rsidP="00BA7A09">
      <w:pPr>
        <w:spacing w:after="240"/>
        <w:ind w:left="720" w:hanging="720"/>
        <w:rPr>
          <w:szCs w:val="20"/>
        </w:rPr>
      </w:pPr>
      <w:r w:rsidRPr="0003648D">
        <w:rPr>
          <w:szCs w:val="20"/>
        </w:rPr>
        <w:t>(2)</w:t>
      </w:r>
      <w:r w:rsidRPr="0003648D">
        <w:rPr>
          <w:szCs w:val="20"/>
        </w:rPr>
        <w:tab/>
        <w:t>ERCOT shall deploy RRS to meet NERC Control Performance Standards and other performance criteria as specified in these Protocols and the Operating Guides, by one or more of the following:</w:t>
      </w:r>
    </w:p>
    <w:p w:rsidR="00BA7A09" w:rsidRPr="0003648D" w:rsidRDefault="00BA7A09" w:rsidP="00BA7A09">
      <w:pPr>
        <w:spacing w:after="240"/>
        <w:ind w:left="1440" w:hanging="720"/>
        <w:rPr>
          <w:szCs w:val="20"/>
        </w:rPr>
      </w:pPr>
      <w:r w:rsidRPr="0003648D">
        <w:rPr>
          <w:szCs w:val="20"/>
        </w:rPr>
        <w:t>(a)</w:t>
      </w:r>
      <w:r w:rsidRPr="0003648D">
        <w:rPr>
          <w:szCs w:val="20"/>
        </w:rPr>
        <w:tab/>
        <w:t>RRS energy deployment by providing Primary Frequency Response as a result of a significant frequency deviation;</w:t>
      </w:r>
    </w:p>
    <w:p w:rsidR="00BA7A09" w:rsidRPr="0003648D" w:rsidRDefault="00BA7A09" w:rsidP="00BA7A09">
      <w:pPr>
        <w:spacing w:after="240"/>
        <w:ind w:left="1440" w:hanging="720"/>
        <w:rPr>
          <w:szCs w:val="20"/>
        </w:rPr>
      </w:pPr>
      <w:r w:rsidRPr="0003648D">
        <w:rPr>
          <w:szCs w:val="20"/>
        </w:rPr>
        <w:t>(b)</w:t>
      </w:r>
      <w:r w:rsidRPr="0003648D">
        <w:rPr>
          <w:szCs w:val="20"/>
        </w:rPr>
        <w:tab/>
        <w:t xml:space="preserve">Through use of an automatic Dispatch Instruction signal to deploy RRS capacity from Generation Resources </w:t>
      </w:r>
      <w:ins w:id="1111" w:author="STEC" w:date="2018-10-03T15:08:00Z">
        <w:r w:rsidR="00524588">
          <w:rPr>
            <w:szCs w:val="20"/>
          </w:rPr>
          <w:t xml:space="preserve">providing PFR </w:t>
        </w:r>
      </w:ins>
      <w:r w:rsidRPr="0003648D">
        <w:rPr>
          <w:szCs w:val="20"/>
        </w:rPr>
        <w:t xml:space="preserve">or </w:t>
      </w:r>
      <w:del w:id="1112" w:author="STEC" w:date="2018-10-03T15:08:00Z">
        <w:r w:rsidRPr="0003648D" w:rsidDel="00524588">
          <w:rPr>
            <w:szCs w:val="20"/>
          </w:rPr>
          <w:delText xml:space="preserve">deploy RRS capacity from </w:delText>
        </w:r>
      </w:del>
      <w:r w:rsidRPr="0003648D">
        <w:rPr>
          <w:szCs w:val="20"/>
        </w:rPr>
        <w:t>Controllable Load Resources</w:t>
      </w:r>
      <w:ins w:id="1113" w:author="STEC" w:date="2018-10-03T15:08:00Z">
        <w:r w:rsidR="00524588">
          <w:rPr>
            <w:szCs w:val="20"/>
          </w:rPr>
          <w:t xml:space="preserve"> providing PFR</w:t>
        </w:r>
      </w:ins>
      <w:ins w:id="1114" w:author="STEC" w:date="2018-09-17T09:58:00Z">
        <w:del w:id="1115" w:author="STEC" w:date="2018-09-28T14:30:00Z">
          <w:r w:rsidR="00D41885" w:rsidDel="00C52FF1">
            <w:rPr>
              <w:szCs w:val="20"/>
            </w:rPr>
            <w:delText xml:space="preserve"> during EEA</w:delText>
          </w:r>
        </w:del>
      </w:ins>
      <w:r w:rsidRPr="0003648D">
        <w:rPr>
          <w:szCs w:val="20"/>
        </w:rPr>
        <w:t>;</w:t>
      </w:r>
    </w:p>
    <w:p w:rsidR="00BA7A09" w:rsidRPr="0003648D" w:rsidRDefault="00BA7A09" w:rsidP="00BA7A09">
      <w:pPr>
        <w:spacing w:after="240"/>
        <w:ind w:left="1440" w:hanging="720"/>
        <w:rPr>
          <w:szCs w:val="20"/>
        </w:rPr>
      </w:pPr>
      <w:r w:rsidRPr="0003648D">
        <w:rPr>
          <w:szCs w:val="20"/>
        </w:rPr>
        <w:t>(c)</w:t>
      </w:r>
      <w:r w:rsidRPr="0003648D">
        <w:rPr>
          <w:szCs w:val="20"/>
        </w:rPr>
        <w:tab/>
        <w:t>By Dispatch Instructions for deployment of RRS energy from a Load Resource, excluding Controllable Load Resources, by an electronic Messaging System; and</w:t>
      </w:r>
    </w:p>
    <w:p w:rsidR="00BA7A09" w:rsidRPr="0003648D" w:rsidRDefault="00BA7A09" w:rsidP="00BA7A09">
      <w:pPr>
        <w:spacing w:after="240"/>
        <w:ind w:left="1440" w:hanging="720"/>
        <w:rPr>
          <w:szCs w:val="20"/>
        </w:rPr>
      </w:pPr>
      <w:r w:rsidRPr="0003648D">
        <w:rPr>
          <w:szCs w:val="20"/>
        </w:rPr>
        <w:t>(d)</w:t>
      </w:r>
      <w:r w:rsidRPr="0003648D">
        <w:rPr>
          <w:szCs w:val="20"/>
        </w:rPr>
        <w:tab/>
        <w:t>RRS energy deployment by automatic action of high-set under-frequency relays as a result of a significant frequency deviation.</w:t>
      </w:r>
    </w:p>
    <w:p w:rsidR="00BA7A09" w:rsidRPr="0003648D" w:rsidRDefault="00BA7A09" w:rsidP="00BA7A09">
      <w:pPr>
        <w:spacing w:after="240"/>
        <w:ind w:left="720" w:hanging="720"/>
        <w:rPr>
          <w:szCs w:val="20"/>
        </w:rPr>
      </w:pPr>
      <w:r w:rsidRPr="0003648D">
        <w:rPr>
          <w:szCs w:val="20"/>
        </w:rPr>
        <w:t>(3)</w:t>
      </w:r>
      <w:r w:rsidRPr="0003648D">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rsidR="00BA7A09" w:rsidRPr="0003648D" w:rsidRDefault="00BA7A09" w:rsidP="00BA7A09">
      <w:pPr>
        <w:spacing w:after="240"/>
        <w:ind w:left="720" w:hanging="720"/>
        <w:rPr>
          <w:szCs w:val="20"/>
        </w:rPr>
      </w:pPr>
      <w:r w:rsidRPr="0003648D">
        <w:rPr>
          <w:szCs w:val="20"/>
        </w:rPr>
        <w:t>(4)</w:t>
      </w:r>
      <w:r w:rsidRPr="0003648D">
        <w:rPr>
          <w:szCs w:val="20"/>
        </w:rPr>
        <w:tab/>
        <w:t>ERCOT may deploy RRS in response to system disturbance requirements as specified in the Operating Guides if no additional energy is available to be dispatched from SCED as determined by the Ancillary Service Capacity Monitor.</w:t>
      </w:r>
    </w:p>
    <w:p w:rsidR="00BA7A09" w:rsidRPr="0003648D" w:rsidRDefault="00BA7A09" w:rsidP="00BA7A09">
      <w:pPr>
        <w:spacing w:after="240"/>
        <w:ind w:left="720" w:hanging="720"/>
        <w:rPr>
          <w:szCs w:val="20"/>
        </w:rPr>
      </w:pPr>
      <w:r w:rsidRPr="0003648D">
        <w:rPr>
          <w:szCs w:val="20"/>
        </w:rPr>
        <w:t>(5)</w:t>
      </w:r>
      <w:r w:rsidRPr="0003648D">
        <w:rPr>
          <w:szCs w:val="20"/>
        </w:rPr>
        <w:tab/>
        <w:t>Energy from RRS Resources may also be deployed by ERCOT under Section 6.5.9, Emergency Operations.</w:t>
      </w:r>
    </w:p>
    <w:p w:rsidR="00BA7A09" w:rsidRPr="0003648D" w:rsidRDefault="00BA7A09" w:rsidP="00BA7A09">
      <w:pPr>
        <w:spacing w:after="240"/>
        <w:ind w:left="720" w:hanging="720"/>
        <w:rPr>
          <w:szCs w:val="20"/>
        </w:rPr>
      </w:pPr>
      <w:r w:rsidRPr="0003648D">
        <w:rPr>
          <w:szCs w:val="20"/>
        </w:rPr>
        <w:t>(6)</w:t>
      </w:r>
      <w:r w:rsidRPr="0003648D">
        <w:rPr>
          <w:szCs w:val="20"/>
        </w:rPr>
        <w:tab/>
        <w:t xml:space="preserve">ERCOT shall allocate the deployment of RRS proportionally among QSEs that provide RRS using Resources that are not on high-set under-frequency relays.  </w:t>
      </w:r>
    </w:p>
    <w:p w:rsidR="00BA7A09" w:rsidRPr="0003648D" w:rsidRDefault="00BA7A09" w:rsidP="00BA7A09">
      <w:pPr>
        <w:spacing w:after="240"/>
        <w:ind w:left="720" w:hanging="720"/>
        <w:rPr>
          <w:szCs w:val="20"/>
        </w:rPr>
      </w:pPr>
      <w:r w:rsidRPr="0003648D">
        <w:rPr>
          <w:szCs w:val="20"/>
        </w:rPr>
        <w:t>(7)</w:t>
      </w:r>
      <w:r w:rsidRPr="0003648D">
        <w:rPr>
          <w:szCs w:val="20"/>
        </w:rPr>
        <w:tab/>
        <w:t>ERCOT shall use the SCED</w:t>
      </w:r>
      <w:ins w:id="1116" w:author="STEC" w:date="2018-09-17T09:59:00Z">
        <w:r w:rsidR="00D41885">
          <w:rPr>
            <w:szCs w:val="20"/>
          </w:rPr>
          <w:t>, ECRS,</w:t>
        </w:r>
      </w:ins>
      <w:r w:rsidRPr="0003648D">
        <w:rPr>
          <w:szCs w:val="20"/>
        </w:rPr>
        <w:t xml:space="preserve"> and Non-Spin as soon as practicable to minimize the prolonged use of RRS energy.</w:t>
      </w:r>
    </w:p>
    <w:p w:rsidR="00BA7A09" w:rsidRPr="0003648D" w:rsidRDefault="00BA7A09" w:rsidP="00BA7A09">
      <w:pPr>
        <w:spacing w:after="240"/>
        <w:ind w:left="720" w:hanging="720"/>
        <w:rPr>
          <w:szCs w:val="20"/>
        </w:rPr>
      </w:pPr>
      <w:r w:rsidRPr="0003648D">
        <w:rPr>
          <w:szCs w:val="20"/>
        </w:rPr>
        <w:t>(8)</w:t>
      </w:r>
      <w:r w:rsidRPr="0003648D">
        <w:rPr>
          <w:szCs w:val="20"/>
        </w:rPr>
        <w:tab/>
        <w:t xml:space="preserve">Once RRS is deployed, the QSE’s obligation to deliver RRS remains in effect until specifically instructed by ERCOT to stop providing RRS.  However, except in an </w:t>
      </w:r>
      <w:r w:rsidRPr="0003648D">
        <w:rPr>
          <w:szCs w:val="20"/>
        </w:rPr>
        <w:lastRenderedPageBreak/>
        <w:t>Emergency Condition, the QSE’s obligation to deliver RRS may not exceed the period for which the service was committed.</w:t>
      </w:r>
    </w:p>
    <w:p w:rsidR="00BA7A09" w:rsidRPr="0003648D" w:rsidRDefault="00BA7A09" w:rsidP="00BA7A09">
      <w:pPr>
        <w:spacing w:after="240"/>
        <w:ind w:left="720" w:hanging="720"/>
        <w:rPr>
          <w:szCs w:val="20"/>
        </w:rPr>
      </w:pPr>
      <w:r w:rsidRPr="0003648D">
        <w:rPr>
          <w:szCs w:val="20"/>
        </w:rPr>
        <w:t>(9)</w:t>
      </w:r>
      <w:r w:rsidRPr="0003648D">
        <w:rPr>
          <w:szCs w:val="20"/>
        </w:rPr>
        <w:tab/>
        <w:t>Following the deployment or recall of a deployment by Dispatch Instruction of RRS, QSE shall adjust the telemetered RRS Ancillary Service Schedule of Resources providing the service and ERCOT shall adjust the HASL and LASL based on the QSE’s telemetered Ancillary Service Schedule for RRS as described in Section 6.5.7.2, Resource Limit Calculator, to account for such deployment.</w:t>
      </w:r>
    </w:p>
    <w:p w:rsidR="00BA7A09" w:rsidRPr="0003648D" w:rsidRDefault="00BA7A09" w:rsidP="00BA7A09">
      <w:pPr>
        <w:spacing w:after="240"/>
        <w:ind w:left="720" w:hanging="720"/>
        <w:rPr>
          <w:szCs w:val="20"/>
        </w:rPr>
      </w:pPr>
      <w:r w:rsidRPr="0003648D">
        <w:rPr>
          <w:szCs w:val="20"/>
        </w:rPr>
        <w:t>(10)</w:t>
      </w:r>
      <w:r w:rsidRPr="0003648D">
        <w:rPr>
          <w:szCs w:val="20"/>
        </w:rPr>
        <w:tab/>
        <w:t>QSEs providing RRS and ERCOT shall meet the deployment performance requirements specified in Section 8, Performance Monitoring.</w:t>
      </w:r>
    </w:p>
    <w:p w:rsidR="00BA7A09" w:rsidRPr="0003648D" w:rsidRDefault="00BA7A09" w:rsidP="00BA7A09">
      <w:pPr>
        <w:spacing w:after="240"/>
        <w:ind w:left="720" w:hanging="720"/>
        <w:rPr>
          <w:szCs w:val="20"/>
        </w:rPr>
      </w:pPr>
      <w:r w:rsidRPr="0003648D">
        <w:rPr>
          <w:szCs w:val="20"/>
        </w:rPr>
        <w:t>(11)</w:t>
      </w:r>
      <w:r w:rsidRPr="0003648D">
        <w:rPr>
          <w:szCs w:val="20"/>
        </w:rPr>
        <w:tab/>
      </w:r>
      <w:ins w:id="1117" w:author="STEC" w:date="2018-09-17T09:59:00Z">
        <w:r w:rsidR="00D41885" w:rsidRPr="0003648D">
          <w:rPr>
            <w:szCs w:val="20"/>
          </w:rPr>
          <w:t xml:space="preserve">For </w:t>
        </w:r>
      </w:ins>
      <w:ins w:id="1118" w:author="STEC" w:date="2018-09-18T13:34:00Z">
        <w:r w:rsidR="008E5D1F">
          <w:rPr>
            <w:szCs w:val="20"/>
          </w:rPr>
          <w:t>R</w:t>
        </w:r>
      </w:ins>
      <w:ins w:id="1119" w:author="STEC" w:date="2018-09-17T09:59:00Z">
        <w:del w:id="1120" w:author="STEC" w:date="2018-09-18T13:34:00Z">
          <w:r w:rsidR="00D41885" w:rsidRPr="0003648D" w:rsidDel="008E5D1F">
            <w:rPr>
              <w:szCs w:val="20"/>
            </w:rPr>
            <w:delText>F</w:delText>
          </w:r>
        </w:del>
        <w:r w:rsidR="00D41885" w:rsidRPr="0003648D">
          <w:rPr>
            <w:szCs w:val="20"/>
          </w:rPr>
          <w:t xml:space="preserve">RS deployment that is not automatic in response to frequency deviation, </w:t>
        </w:r>
      </w:ins>
      <w:r w:rsidRPr="0003648D">
        <w:rPr>
          <w:szCs w:val="20"/>
        </w:rPr>
        <w:t>ERCOT shall issue RRS deployment Dispatch Instructions over ICCP for Generation Resources and Controllable Load Resources and Extensible Markup Language (XML) for all other Load Resources.  Those Dispatch Instructions must contain the MW output requested.  For Generation Resources and Controllable Load Resources from which RRS capacity was deployed, ERCOT shall use SCED to dispatch RRS energy.  The Base Points for those Resources includes RRS energy as well as any other energy dispatched by SCED.</w:t>
      </w:r>
    </w:p>
    <w:p w:rsidR="00BA7A09" w:rsidRPr="0003648D" w:rsidRDefault="00BA7A09" w:rsidP="00BA7A09">
      <w:pPr>
        <w:spacing w:after="240"/>
        <w:ind w:left="720" w:hanging="720"/>
        <w:rPr>
          <w:szCs w:val="20"/>
        </w:rPr>
      </w:pPr>
      <w:r w:rsidRPr="0003648D">
        <w:rPr>
          <w:szCs w:val="20"/>
        </w:rPr>
        <w:t xml:space="preserve">(12) </w:t>
      </w:r>
      <w:r w:rsidRPr="0003648D">
        <w:rPr>
          <w:szCs w:val="20"/>
        </w:rPr>
        <w:tab/>
        <w:t>To the extent that ERCOT deploys a Load Resource that is not a Controllable Load Resource and that has chosen a block deployment option, ERCOT shall either deploy the entire responsibility or, if only partial deployment is possible, skip the Load Resource with the block deployment option and proceed to deploy the next available Resource.</w:t>
      </w:r>
    </w:p>
    <w:p w:rsidR="00BA7A09" w:rsidRDefault="00BA7A09" w:rsidP="00BA7A09">
      <w:pPr>
        <w:spacing w:after="240"/>
        <w:ind w:left="720" w:hanging="720"/>
        <w:rPr>
          <w:ins w:id="1121" w:author="STEC" w:date="2018-09-17T10:00:00Z"/>
          <w:szCs w:val="20"/>
        </w:rPr>
      </w:pPr>
      <w:del w:id="1122" w:author="STEC" w:date="2018-09-19T15:51:00Z">
        <w:r w:rsidRPr="0003648D" w:rsidDel="00F9067B">
          <w:rPr>
            <w:szCs w:val="20"/>
          </w:rPr>
          <w:delText>(13)</w:delText>
        </w:r>
        <w:r w:rsidRPr="0003648D" w:rsidDel="00F9067B">
          <w:rPr>
            <w:szCs w:val="20"/>
          </w:rPr>
          <w:tab/>
        </w:r>
      </w:del>
      <w:del w:id="1123" w:author="STEC" w:date="2018-09-18T15:10:00Z">
        <w:r w:rsidRPr="0003648D" w:rsidDel="003278AD">
          <w:rPr>
            <w:szCs w:val="20"/>
          </w:rPr>
          <w:delText>The amount of RRS that a QSE can self-arrange using a Load Resource that is not a Controllable Load Resource is limited to the percentage amount of total RRS that the Load Resource can provide as specified by ERCOT.  However, a QSE may offer additional Load Resources into the ERCOT RRS Ancillary Service market.</w:delText>
        </w:r>
      </w:del>
    </w:p>
    <w:p w:rsidR="00D41885" w:rsidRPr="0003648D" w:rsidRDefault="00D41885" w:rsidP="00D41885">
      <w:pPr>
        <w:spacing w:after="240"/>
        <w:ind w:left="720" w:hanging="720"/>
        <w:rPr>
          <w:ins w:id="1124" w:author="STEC" w:date="2018-09-17T10:00:00Z"/>
          <w:szCs w:val="20"/>
        </w:rPr>
      </w:pPr>
      <w:ins w:id="1125" w:author="STEC" w:date="2018-09-17T10:00:00Z">
        <w:r w:rsidRPr="0003648D">
          <w:rPr>
            <w:szCs w:val="20"/>
          </w:rPr>
          <w:t>(14)</w:t>
        </w:r>
        <w:r w:rsidRPr="0003648D">
          <w:rPr>
            <w:szCs w:val="20"/>
          </w:rPr>
          <w:tab/>
        </w:r>
        <w:del w:id="1126" w:author="STEC" w:date="2018-09-17T10:02:00Z">
          <w:r w:rsidRPr="0003648D" w:rsidDel="00D41885">
            <w:rPr>
              <w:szCs w:val="20"/>
            </w:rPr>
            <w:delText>F</w:delText>
          </w:r>
        </w:del>
      </w:ins>
      <w:ins w:id="1127" w:author="STEC" w:date="2018-09-17T10:02:00Z">
        <w:r>
          <w:rPr>
            <w:szCs w:val="20"/>
          </w:rPr>
          <w:t>R</w:t>
        </w:r>
      </w:ins>
      <w:ins w:id="1128" w:author="STEC" w:date="2018-09-17T10:00:00Z">
        <w:r w:rsidRPr="0003648D">
          <w:rPr>
            <w:szCs w:val="20"/>
          </w:rPr>
          <w:t xml:space="preserve">RS provided from a Generation Resource shall be responsive to frequency deviations </w:t>
        </w:r>
        <w:r>
          <w:rPr>
            <w:szCs w:val="20"/>
          </w:rPr>
          <w:t>as defined in Section 8.5.1.1, Governor in Service</w:t>
        </w:r>
        <w:r w:rsidRPr="0003648D">
          <w:rPr>
            <w:szCs w:val="20"/>
          </w:rPr>
          <w:t xml:space="preserve">.  Generation Resources providing </w:t>
        </w:r>
        <w:del w:id="1129" w:author="STEC" w:date="2018-09-17T10:02:00Z">
          <w:r w:rsidRPr="0003648D" w:rsidDel="00D41885">
            <w:rPr>
              <w:szCs w:val="20"/>
            </w:rPr>
            <w:delText>F</w:delText>
          </w:r>
        </w:del>
      </w:ins>
      <w:ins w:id="1130" w:author="STEC" w:date="2018-09-17T10:02:00Z">
        <w:r>
          <w:rPr>
            <w:szCs w:val="20"/>
          </w:rPr>
          <w:t>R</w:t>
        </w:r>
      </w:ins>
      <w:ins w:id="1131" w:author="STEC" w:date="2018-09-17T10:00:00Z">
        <w:r w:rsidRPr="0003648D">
          <w:rPr>
            <w:szCs w:val="20"/>
          </w:rPr>
          <w:t>RS must have a Governor droop setting that is not greater than</w:t>
        </w:r>
      </w:ins>
      <w:ins w:id="1132" w:author="STEC" w:date="2018-09-18T15:08:00Z">
        <w:r w:rsidR="003278AD">
          <w:rPr>
            <w:szCs w:val="20"/>
          </w:rPr>
          <w:t xml:space="preserve"> </w:t>
        </w:r>
      </w:ins>
      <w:ins w:id="1133" w:author="STEC" w:date="2018-09-17T10:00:00Z">
        <w:r w:rsidRPr="0003648D">
          <w:rPr>
            <w:szCs w:val="20"/>
          </w:rPr>
          <w:t>5.0%.</w:t>
        </w:r>
      </w:ins>
    </w:p>
    <w:p w:rsidR="00D41885" w:rsidRPr="0003648D" w:rsidRDefault="00D41885" w:rsidP="00D41885">
      <w:pPr>
        <w:spacing w:after="240"/>
        <w:ind w:left="720" w:hanging="720"/>
        <w:rPr>
          <w:ins w:id="1134" w:author="STEC" w:date="2018-09-17T10:00:00Z"/>
        </w:rPr>
      </w:pPr>
      <w:ins w:id="1135" w:author="STEC" w:date="2018-09-17T10:00:00Z">
        <w:r w:rsidRPr="0003648D">
          <w:rPr>
            <w:szCs w:val="20"/>
          </w:rPr>
          <w:t>(15)</w:t>
        </w:r>
        <w:r w:rsidRPr="0003648D">
          <w:rPr>
            <w:szCs w:val="20"/>
          </w:rPr>
          <w:tab/>
        </w:r>
        <w:del w:id="1136" w:author="STEC" w:date="2018-09-17T10:02:00Z">
          <w:r w:rsidRPr="0003648D" w:rsidDel="00D41885">
            <w:rPr>
              <w:szCs w:val="20"/>
            </w:rPr>
            <w:delText>F</w:delText>
          </w:r>
        </w:del>
      </w:ins>
      <w:ins w:id="1137" w:author="STEC" w:date="2018-09-17T10:02:00Z">
        <w:r>
          <w:rPr>
            <w:szCs w:val="20"/>
          </w:rPr>
          <w:t>R</w:t>
        </w:r>
      </w:ins>
      <w:ins w:id="1138" w:author="STEC" w:date="2018-09-17T10:00:00Z">
        <w:r w:rsidRPr="0003648D">
          <w:rPr>
            <w:szCs w:val="20"/>
          </w:rPr>
          <w:t>RS provided from a Resource capable of FFR shall self-deploy their obligated response within 15 cycles after frequency drops below 59.85 Hz and must continue to provide a response until the frequency increases above that level.</w:t>
        </w:r>
        <w:r w:rsidRPr="0003648D">
          <w:t xml:space="preserve">  Resources which require recharging may do so once the frequency increases above 59.990 Hz.</w:t>
        </w:r>
      </w:ins>
    </w:p>
    <w:p w:rsidR="00D41885" w:rsidRPr="0003648D" w:rsidRDefault="00D41885" w:rsidP="00D41885">
      <w:pPr>
        <w:spacing w:after="240"/>
        <w:ind w:left="720" w:hanging="720"/>
        <w:rPr>
          <w:ins w:id="1139" w:author="STEC" w:date="2018-09-17T10:00:00Z"/>
          <w:szCs w:val="20"/>
        </w:rPr>
      </w:pPr>
      <w:ins w:id="1140" w:author="STEC" w:date="2018-09-17T10:00:00Z">
        <w:r w:rsidRPr="0003648D">
          <w:t>(16)</w:t>
        </w:r>
        <w:r w:rsidRPr="0003648D">
          <w:tab/>
        </w:r>
        <w:del w:id="1141" w:author="STEC" w:date="2018-09-17T10:02:00Z">
          <w:r w:rsidRPr="0003648D" w:rsidDel="00D41885">
            <w:delText>F</w:delText>
          </w:r>
        </w:del>
      </w:ins>
      <w:ins w:id="1142" w:author="STEC" w:date="2018-09-17T10:02:00Z">
        <w:r>
          <w:t>R</w:t>
        </w:r>
      </w:ins>
      <w:ins w:id="1143" w:author="STEC" w:date="2018-09-17T10:00:00Z">
        <w:r w:rsidRPr="0003648D">
          <w:t xml:space="preserve">RS provided by interruptible Load shall have </w:t>
        </w:r>
        <w:r w:rsidRPr="0003648D">
          <w:rPr>
            <w:szCs w:val="20"/>
          </w:rPr>
          <w:t xml:space="preserve">automatic under-frequency relay setting </w:t>
        </w:r>
      </w:ins>
      <w:ins w:id="1144" w:author="STEC" w:date="2018-09-17T10:02:00Z">
        <w:r>
          <w:rPr>
            <w:szCs w:val="20"/>
          </w:rPr>
          <w:t xml:space="preserve">set </w:t>
        </w:r>
      </w:ins>
      <w:ins w:id="1145" w:author="STEC" w:date="2018-09-17T10:00:00Z">
        <w:r w:rsidRPr="0003648D">
          <w:rPr>
            <w:szCs w:val="20"/>
          </w:rPr>
          <w:t>at no lower than 59.70 Hz</w:t>
        </w:r>
      </w:ins>
    </w:p>
    <w:p w:rsidR="00D41885" w:rsidRPr="0003648D" w:rsidRDefault="00D41885" w:rsidP="00D41885">
      <w:pPr>
        <w:spacing w:after="240"/>
        <w:ind w:left="720" w:hanging="720"/>
        <w:rPr>
          <w:ins w:id="1146" w:author="STEC" w:date="2018-09-17T10:00:00Z"/>
          <w:szCs w:val="20"/>
        </w:rPr>
      </w:pPr>
      <w:ins w:id="1147" w:author="STEC" w:date="2018-09-17T10:00:00Z">
        <w:r w:rsidRPr="0003648D">
          <w:rPr>
            <w:szCs w:val="20"/>
          </w:rPr>
          <w:t xml:space="preserve">(17) </w:t>
        </w:r>
        <w:r w:rsidRPr="0003648D">
          <w:rPr>
            <w:szCs w:val="20"/>
          </w:rPr>
          <w:tab/>
          <w:t xml:space="preserve">ERCOT shall deploy </w:t>
        </w:r>
        <w:del w:id="1148" w:author="STEC" w:date="2018-09-17T10:03:00Z">
          <w:r w:rsidRPr="0003648D" w:rsidDel="00D41885">
            <w:rPr>
              <w:szCs w:val="20"/>
            </w:rPr>
            <w:delText>F</w:delText>
          </w:r>
        </w:del>
      </w:ins>
      <w:ins w:id="1149" w:author="STEC" w:date="2018-09-17T10:03:00Z">
        <w:r>
          <w:rPr>
            <w:szCs w:val="20"/>
          </w:rPr>
          <w:t>R</w:t>
        </w:r>
      </w:ins>
      <w:ins w:id="1150" w:author="STEC" w:date="2018-09-17T10:00:00Z">
        <w:r w:rsidRPr="0003648D">
          <w:rPr>
            <w:szCs w:val="20"/>
          </w:rPr>
          <w:t>RS to meet NERC Control Performance Standards and other performance criteria as specified in these Protocols and the Operating Guides by one or more of the following:</w:t>
        </w:r>
      </w:ins>
    </w:p>
    <w:p w:rsidR="00D41885" w:rsidRPr="0003648D" w:rsidRDefault="00D41885" w:rsidP="00D41885">
      <w:pPr>
        <w:spacing w:after="240"/>
        <w:ind w:left="1440" w:hanging="720"/>
        <w:rPr>
          <w:ins w:id="1151" w:author="STEC" w:date="2018-09-17T10:00:00Z"/>
          <w:szCs w:val="20"/>
        </w:rPr>
      </w:pPr>
      <w:ins w:id="1152" w:author="STEC" w:date="2018-09-17T10:00:00Z">
        <w:r w:rsidRPr="0003648D">
          <w:rPr>
            <w:szCs w:val="20"/>
          </w:rPr>
          <w:t>(a)</w:t>
        </w:r>
        <w:r w:rsidRPr="0003648D">
          <w:rPr>
            <w:szCs w:val="20"/>
          </w:rPr>
          <w:tab/>
        </w:r>
        <w:del w:id="1153" w:author="STEC" w:date="2018-09-17T10:03:00Z">
          <w:r w:rsidRPr="0003648D" w:rsidDel="00D41885">
            <w:rPr>
              <w:szCs w:val="20"/>
            </w:rPr>
            <w:delText>F</w:delText>
          </w:r>
        </w:del>
      </w:ins>
      <w:ins w:id="1154" w:author="STEC" w:date="2018-09-17T10:03:00Z">
        <w:r>
          <w:rPr>
            <w:szCs w:val="20"/>
          </w:rPr>
          <w:t>R</w:t>
        </w:r>
      </w:ins>
      <w:ins w:id="1155" w:author="STEC" w:date="2018-09-17T10:00:00Z">
        <w:r w:rsidRPr="0003648D">
          <w:rPr>
            <w:szCs w:val="20"/>
          </w:rPr>
          <w:t xml:space="preserve">RS energy deployment during an EEA; </w:t>
        </w:r>
      </w:ins>
    </w:p>
    <w:p w:rsidR="00D41885" w:rsidRPr="0003648D" w:rsidRDefault="00D41885" w:rsidP="00D41885">
      <w:pPr>
        <w:spacing w:after="240"/>
        <w:ind w:left="1440" w:hanging="720"/>
        <w:rPr>
          <w:ins w:id="1156" w:author="STEC" w:date="2018-09-17T10:00:00Z"/>
          <w:szCs w:val="20"/>
        </w:rPr>
      </w:pPr>
      <w:ins w:id="1157" w:author="STEC" w:date="2018-09-17T10:00:00Z">
        <w:r w:rsidRPr="0003648D">
          <w:rPr>
            <w:szCs w:val="20"/>
          </w:rPr>
          <w:lastRenderedPageBreak/>
          <w:t>(b)</w:t>
        </w:r>
        <w:r w:rsidRPr="0003648D">
          <w:rPr>
            <w:szCs w:val="20"/>
          </w:rPr>
          <w:tab/>
          <w:t xml:space="preserve">By Dispatch Instructions for deployment of </w:t>
        </w:r>
        <w:del w:id="1158" w:author="STEC" w:date="2018-09-17T10:03:00Z">
          <w:r w:rsidRPr="0003648D" w:rsidDel="00D41885">
            <w:rPr>
              <w:szCs w:val="20"/>
            </w:rPr>
            <w:delText>F</w:delText>
          </w:r>
        </w:del>
      </w:ins>
      <w:ins w:id="1159" w:author="STEC" w:date="2018-09-17T10:03:00Z">
        <w:r>
          <w:rPr>
            <w:szCs w:val="20"/>
          </w:rPr>
          <w:t>R</w:t>
        </w:r>
      </w:ins>
      <w:ins w:id="1160" w:author="STEC" w:date="2018-09-17T10:00:00Z">
        <w:r w:rsidRPr="0003648D">
          <w:rPr>
            <w:szCs w:val="20"/>
          </w:rPr>
          <w:t>RS energy from a Load Resource, excluding Controllable Load Resources, by an electronic Messaging System; and</w:t>
        </w:r>
      </w:ins>
    </w:p>
    <w:p w:rsidR="00D41885" w:rsidRPr="0003648D" w:rsidRDefault="00D41885" w:rsidP="00D41885">
      <w:pPr>
        <w:spacing w:after="240"/>
        <w:ind w:left="1440" w:hanging="720"/>
        <w:rPr>
          <w:ins w:id="1161" w:author="STEC" w:date="2018-09-17T10:00:00Z"/>
          <w:szCs w:val="20"/>
        </w:rPr>
      </w:pPr>
      <w:ins w:id="1162" w:author="STEC" w:date="2018-09-17T10:00:00Z">
        <w:r w:rsidRPr="0003648D">
          <w:rPr>
            <w:szCs w:val="20"/>
          </w:rPr>
          <w:t>(c)</w:t>
        </w:r>
        <w:r w:rsidRPr="0003648D">
          <w:rPr>
            <w:szCs w:val="20"/>
          </w:rPr>
          <w:tab/>
        </w:r>
        <w:del w:id="1163" w:author="STEC" w:date="2018-09-17T10:04:00Z">
          <w:r w:rsidRPr="0003648D" w:rsidDel="00D41885">
            <w:rPr>
              <w:szCs w:val="20"/>
            </w:rPr>
            <w:delText>F</w:delText>
          </w:r>
        </w:del>
      </w:ins>
      <w:ins w:id="1164" w:author="STEC" w:date="2018-09-17T10:04:00Z">
        <w:r>
          <w:rPr>
            <w:szCs w:val="20"/>
          </w:rPr>
          <w:t>R</w:t>
        </w:r>
      </w:ins>
      <w:ins w:id="1165" w:author="STEC" w:date="2018-09-17T10:00:00Z">
        <w:r w:rsidRPr="0003648D">
          <w:rPr>
            <w:szCs w:val="20"/>
          </w:rPr>
          <w:t>RS energy deployment from Load Resources and Generation Resources operating in synchronous condenser fast-response mode by automatic action of high-set under-frequency relays as a result of a significant frequency deviation.</w:t>
        </w:r>
      </w:ins>
    </w:p>
    <w:p w:rsidR="00D41885" w:rsidRPr="0003648D" w:rsidRDefault="00D41885" w:rsidP="00D41885">
      <w:pPr>
        <w:keepNext/>
        <w:tabs>
          <w:tab w:val="left" w:pos="1800"/>
        </w:tabs>
        <w:spacing w:before="480" w:after="240"/>
        <w:ind w:left="1800" w:hanging="1800"/>
        <w:outlineLvl w:val="5"/>
        <w:rPr>
          <w:ins w:id="1166" w:author="STEC" w:date="2018-09-17T10:04:00Z"/>
          <w:b/>
          <w:bCs/>
          <w:i/>
          <w:szCs w:val="22"/>
        </w:rPr>
      </w:pPr>
      <w:ins w:id="1167" w:author="STEC" w:date="2018-09-17T10:04:00Z">
        <w:r w:rsidRPr="0003648D">
          <w:rPr>
            <w:b/>
            <w:bCs/>
            <w:szCs w:val="22"/>
          </w:rPr>
          <w:t>6.5.7.6.2.3</w:t>
        </w:r>
        <w:r w:rsidRPr="0003648D">
          <w:rPr>
            <w:b/>
            <w:bCs/>
            <w:i/>
            <w:szCs w:val="22"/>
          </w:rPr>
          <w:tab/>
          <w:t xml:space="preserve">Deployment and Recall of </w:t>
        </w:r>
        <w:r w:rsidRPr="006714C4">
          <w:rPr>
            <w:b/>
            <w:bCs/>
            <w:i/>
            <w:szCs w:val="22"/>
          </w:rPr>
          <w:t>ERCOT Contingency Reserve Service</w:t>
        </w:r>
      </w:ins>
    </w:p>
    <w:p w:rsidR="00D41885" w:rsidRPr="0003648D" w:rsidRDefault="00D41885" w:rsidP="00D41885">
      <w:pPr>
        <w:spacing w:after="240"/>
        <w:ind w:left="720" w:hanging="720"/>
        <w:rPr>
          <w:ins w:id="1168" w:author="STEC" w:date="2018-09-17T10:04:00Z"/>
          <w:szCs w:val="20"/>
        </w:rPr>
      </w:pPr>
      <w:ins w:id="1169" w:author="STEC" w:date="2018-09-17T10:04:00Z">
        <w:r w:rsidRPr="0003648D">
          <w:rPr>
            <w:szCs w:val="20"/>
          </w:rPr>
          <w:t>(1)</w:t>
        </w:r>
        <w:r w:rsidRPr="0003648D">
          <w:rPr>
            <w:szCs w:val="20"/>
          </w:rPr>
          <w:tab/>
        </w:r>
        <w:r>
          <w:rPr>
            <w:szCs w:val="20"/>
          </w:rPr>
          <w:t>EC</w:t>
        </w:r>
        <w:r w:rsidRPr="0003648D">
          <w:rPr>
            <w:szCs w:val="20"/>
          </w:rPr>
          <w:t>RS is intended to:</w:t>
        </w:r>
      </w:ins>
    </w:p>
    <w:p w:rsidR="00D41885" w:rsidRPr="0003648D" w:rsidRDefault="00D41885" w:rsidP="00D41885">
      <w:pPr>
        <w:spacing w:after="240"/>
        <w:ind w:left="1440" w:hanging="720"/>
        <w:rPr>
          <w:ins w:id="1170" w:author="STEC" w:date="2018-09-17T10:04:00Z"/>
          <w:szCs w:val="20"/>
        </w:rPr>
      </w:pPr>
      <w:ins w:id="1171" w:author="STEC" w:date="2018-09-17T10:04:00Z">
        <w:r w:rsidRPr="0003648D">
          <w:rPr>
            <w:szCs w:val="20"/>
          </w:rPr>
          <w:t>(a)</w:t>
        </w:r>
        <w:r w:rsidRPr="0003648D">
          <w:rPr>
            <w:szCs w:val="20"/>
          </w:rPr>
          <w:tab/>
          <w:t>Help restore the frequency to 60 Hz within ten minutes of a significant frequency deviation;</w:t>
        </w:r>
      </w:ins>
    </w:p>
    <w:p w:rsidR="00D41885" w:rsidRPr="0003648D" w:rsidRDefault="00D41885" w:rsidP="00D41885">
      <w:pPr>
        <w:spacing w:after="240"/>
        <w:ind w:left="1440" w:hanging="720"/>
        <w:rPr>
          <w:ins w:id="1172" w:author="STEC" w:date="2018-09-17T10:04:00Z"/>
          <w:szCs w:val="20"/>
        </w:rPr>
      </w:pPr>
      <w:ins w:id="1173" w:author="STEC" w:date="2018-09-17T10:04:00Z">
        <w:r w:rsidRPr="0003648D">
          <w:rPr>
            <w:szCs w:val="20"/>
          </w:rPr>
          <w:t>(b)</w:t>
        </w:r>
        <w:r w:rsidRPr="0003648D">
          <w:rPr>
            <w:szCs w:val="20"/>
          </w:rPr>
          <w:tab/>
          <w:t xml:space="preserve">Provide energy during or </w:t>
        </w:r>
      </w:ins>
      <w:ins w:id="1174" w:author="STEC" w:date="2018-09-28T14:35:00Z">
        <w:r w:rsidR="00AA1C83">
          <w:rPr>
            <w:szCs w:val="20"/>
          </w:rPr>
          <w:t>to avoid</w:t>
        </w:r>
      </w:ins>
      <w:ins w:id="1175" w:author="STEC" w:date="2018-09-17T10:04:00Z">
        <w:del w:id="1176" w:author="STEC" w:date="2018-09-28T14:35:00Z">
          <w:r w:rsidRPr="0003648D" w:rsidDel="00AA1C83">
            <w:rPr>
              <w:szCs w:val="20"/>
            </w:rPr>
            <w:delText>prior to</w:delText>
          </w:r>
        </w:del>
        <w:r w:rsidRPr="0003648D">
          <w:rPr>
            <w:szCs w:val="20"/>
          </w:rPr>
          <w:t xml:space="preserve"> the implementation of an EEA; and</w:t>
        </w:r>
      </w:ins>
    </w:p>
    <w:p w:rsidR="00D41885" w:rsidRPr="0003648D" w:rsidRDefault="00D41885" w:rsidP="00D41885">
      <w:pPr>
        <w:spacing w:after="240"/>
        <w:ind w:left="1440" w:hanging="720"/>
        <w:rPr>
          <w:ins w:id="1177" w:author="STEC" w:date="2018-09-17T10:04:00Z"/>
          <w:szCs w:val="20"/>
        </w:rPr>
      </w:pPr>
      <w:ins w:id="1178" w:author="STEC" w:date="2018-09-17T10:04:00Z">
        <w:r w:rsidRPr="0003648D">
          <w:rPr>
            <w:szCs w:val="20"/>
          </w:rPr>
          <w:t>(c)</w:t>
        </w:r>
        <w:r w:rsidRPr="0003648D">
          <w:rPr>
            <w:szCs w:val="20"/>
          </w:rPr>
          <w:tab/>
          <w:t>Provide backup to Reg-Up.</w:t>
        </w:r>
      </w:ins>
      <w:r w:rsidR="00317940" w:rsidDel="00F514B3">
        <w:rPr>
          <w:szCs w:val="20"/>
        </w:rPr>
        <w:t xml:space="preserve"> </w:t>
      </w:r>
    </w:p>
    <w:p w:rsidR="00D41885" w:rsidRPr="0003648D" w:rsidRDefault="00D41885">
      <w:pPr>
        <w:spacing w:after="240"/>
        <w:ind w:left="1440" w:hanging="720"/>
        <w:rPr>
          <w:ins w:id="1179" w:author="STEC" w:date="2018-09-17T10:04:00Z"/>
          <w:szCs w:val="20"/>
        </w:rPr>
        <w:pPrChange w:id="1180" w:author="STEC" w:date="2018-10-04T08:18:00Z">
          <w:pPr>
            <w:spacing w:after="240"/>
            <w:ind w:left="720" w:hanging="720"/>
          </w:pPr>
        </w:pPrChange>
      </w:pPr>
      <w:ins w:id="1181" w:author="STEC" w:date="2018-09-17T10:04:00Z">
        <w:r w:rsidRPr="0003648D">
          <w:rPr>
            <w:szCs w:val="20"/>
          </w:rPr>
          <w:t>(2)</w:t>
        </w:r>
        <w:r w:rsidRPr="0003648D">
          <w:rPr>
            <w:szCs w:val="20"/>
          </w:rPr>
          <w:tab/>
          <w:t xml:space="preserve">ERCOT shall deploy </w:t>
        </w:r>
        <w:r>
          <w:rPr>
            <w:szCs w:val="20"/>
          </w:rPr>
          <w:t>ECRS</w:t>
        </w:r>
        <w:r w:rsidRPr="0003648D">
          <w:rPr>
            <w:szCs w:val="20"/>
          </w:rPr>
          <w:t xml:space="preserve"> to meet NERC Standards</w:t>
        </w:r>
      </w:ins>
      <w:ins w:id="1182" w:author="STEC" w:date="2018-10-04T08:18:00Z">
        <w:r w:rsidR="00317940">
          <w:rPr>
            <w:szCs w:val="20"/>
          </w:rPr>
          <w:t xml:space="preserve"> </w:t>
        </w:r>
      </w:ins>
      <w:ins w:id="1183" w:author="STEC" w:date="2018-09-17T10:04:00Z">
        <w:r w:rsidRPr="0003648D">
          <w:rPr>
            <w:szCs w:val="20"/>
          </w:rPr>
          <w:t>and other performance criteria as specified in these Protocols and the Operating Guides, by one or more of the following:</w:t>
        </w:r>
      </w:ins>
    </w:p>
    <w:p w:rsidR="00D41885" w:rsidRPr="0003648D" w:rsidRDefault="00D41885" w:rsidP="00D41885">
      <w:pPr>
        <w:spacing w:after="240"/>
        <w:ind w:left="1440" w:hanging="720"/>
        <w:rPr>
          <w:ins w:id="1184" w:author="STEC" w:date="2018-09-17T10:04:00Z"/>
          <w:szCs w:val="20"/>
        </w:rPr>
      </w:pPr>
      <w:ins w:id="1185" w:author="STEC" w:date="2018-09-17T10:04:00Z">
        <w:r w:rsidRPr="0003648D">
          <w:rPr>
            <w:szCs w:val="20"/>
          </w:rPr>
          <w:t>(a)</w:t>
        </w:r>
        <w:r w:rsidRPr="0003648D">
          <w:rPr>
            <w:szCs w:val="20"/>
          </w:rPr>
          <w:tab/>
          <w:t xml:space="preserve">Automatic Dispatch Instruction signal to release </w:t>
        </w:r>
        <w:r>
          <w:rPr>
            <w:szCs w:val="20"/>
          </w:rPr>
          <w:t>ECRS</w:t>
        </w:r>
        <w:r w:rsidRPr="0003648D">
          <w:rPr>
            <w:szCs w:val="20"/>
          </w:rPr>
          <w:t xml:space="preserve"> capacity from Generation Resources and Controllable Load Resources to SCED; and/or</w:t>
        </w:r>
      </w:ins>
    </w:p>
    <w:p w:rsidR="00D41885" w:rsidRPr="0003648D" w:rsidRDefault="00D41885" w:rsidP="00D41885">
      <w:pPr>
        <w:spacing w:after="240"/>
        <w:ind w:left="1440" w:hanging="720"/>
        <w:rPr>
          <w:ins w:id="1186" w:author="STEC" w:date="2018-09-17T10:04:00Z"/>
          <w:szCs w:val="20"/>
        </w:rPr>
      </w:pPr>
      <w:ins w:id="1187" w:author="STEC" w:date="2018-09-17T10:04:00Z">
        <w:r w:rsidRPr="0003648D">
          <w:rPr>
            <w:szCs w:val="20"/>
          </w:rPr>
          <w:t>(b)</w:t>
        </w:r>
        <w:r w:rsidRPr="0003648D">
          <w:rPr>
            <w:szCs w:val="20"/>
          </w:rPr>
          <w:tab/>
          <w:t>Dispatch Instruction for deployment of Load Resources energy via electronic Messaging System.</w:t>
        </w:r>
      </w:ins>
    </w:p>
    <w:p w:rsidR="00D41885" w:rsidRPr="0003648D" w:rsidRDefault="00D41885" w:rsidP="00D41885">
      <w:pPr>
        <w:spacing w:after="240"/>
        <w:ind w:left="720" w:hanging="720"/>
        <w:rPr>
          <w:ins w:id="1188" w:author="STEC" w:date="2018-09-17T10:04:00Z"/>
          <w:szCs w:val="20"/>
        </w:rPr>
      </w:pPr>
      <w:ins w:id="1189" w:author="STEC" w:date="2018-09-17T10:04:00Z">
        <w:r w:rsidRPr="0003648D">
          <w:rPr>
            <w:szCs w:val="20"/>
          </w:rPr>
          <w:t>(3)</w:t>
        </w:r>
        <w:r w:rsidRPr="0003648D">
          <w:rPr>
            <w:szCs w:val="20"/>
          </w:rPr>
          <w:tab/>
          <w:t xml:space="preserve">ERCOT shall </w:t>
        </w:r>
        <w:r>
          <w:rPr>
            <w:szCs w:val="20"/>
          </w:rPr>
          <w:t>release</w:t>
        </w:r>
        <w:r w:rsidRPr="0003648D">
          <w:rPr>
            <w:szCs w:val="20"/>
          </w:rPr>
          <w:t xml:space="preserve"> </w:t>
        </w:r>
        <w:r>
          <w:rPr>
            <w:szCs w:val="20"/>
          </w:rPr>
          <w:t>ECRS from Generation Resources and Controllable Load Resources to SCED</w:t>
        </w:r>
        <w:r w:rsidRPr="0003648D">
          <w:rPr>
            <w:szCs w:val="20"/>
          </w:rPr>
          <w:t xml:space="preserve"> when frequency drops below 59.91 Hz and available Reg-Up is not sufficient to restore frequency. Upon deployment of Off-Line </w:t>
        </w:r>
        <w:r>
          <w:rPr>
            <w:szCs w:val="20"/>
          </w:rPr>
          <w:t>ECRS</w:t>
        </w:r>
        <w:r w:rsidRPr="0003648D">
          <w:rPr>
            <w:szCs w:val="20"/>
          </w:rPr>
          <w:t xml:space="preserve"> from</w:t>
        </w:r>
        <w:r w:rsidRPr="0003648D">
          <w:rPr>
            <w:iCs/>
            <w:szCs w:val="20"/>
          </w:rPr>
          <w:t xml:space="preserve"> a QSGR providing </w:t>
        </w:r>
        <w:r>
          <w:rPr>
            <w:iCs/>
            <w:szCs w:val="20"/>
          </w:rPr>
          <w:t>ECRS</w:t>
        </w:r>
        <w:r w:rsidRPr="0003648D">
          <w:rPr>
            <w:iCs/>
            <w:szCs w:val="20"/>
          </w:rPr>
          <w:t xml:space="preserve">, the Resource’s Ancillary Service Schedule for </w:t>
        </w:r>
        <w:r>
          <w:rPr>
            <w:iCs/>
            <w:szCs w:val="20"/>
          </w:rPr>
          <w:t>ECRS</w:t>
        </w:r>
        <w:r w:rsidRPr="0003648D">
          <w:rPr>
            <w:iCs/>
            <w:szCs w:val="20"/>
          </w:rPr>
          <w:t xml:space="preserve"> must be adjusted for the ERCOT instructed </w:t>
        </w:r>
        <w:r>
          <w:rPr>
            <w:iCs/>
            <w:szCs w:val="20"/>
          </w:rPr>
          <w:t>ECRS</w:t>
        </w:r>
        <w:r w:rsidRPr="0003648D">
          <w:rPr>
            <w:iCs/>
            <w:szCs w:val="20"/>
          </w:rPr>
          <w:t xml:space="preserve"> deployment and the Resource’s status must be set to OFFQS to be available for dispatch by SCED.</w:t>
        </w:r>
        <w:r>
          <w:rPr>
            <w:iCs/>
            <w:szCs w:val="20"/>
          </w:rPr>
          <w:t xml:space="preserve">  Once recalled QSGRs providing ECRS must follow the decommitment process outlined in Section 3.8.3.1, </w:t>
        </w:r>
        <w:r w:rsidRPr="00546600">
          <w:rPr>
            <w:iCs/>
            <w:szCs w:val="20"/>
          </w:rPr>
          <w:t>Quick Start Generation Resource Decommitment Decision Process</w:t>
        </w:r>
        <w:r>
          <w:rPr>
            <w:iCs/>
            <w:szCs w:val="20"/>
          </w:rPr>
          <w:t xml:space="preserve">. </w:t>
        </w:r>
      </w:ins>
    </w:p>
    <w:p w:rsidR="00D41885" w:rsidRPr="0003648D" w:rsidRDefault="00D41885" w:rsidP="00D41885">
      <w:pPr>
        <w:spacing w:after="240"/>
        <w:ind w:left="720" w:hanging="720"/>
        <w:rPr>
          <w:ins w:id="1190" w:author="STEC" w:date="2018-09-17T10:04:00Z"/>
          <w:szCs w:val="20"/>
        </w:rPr>
      </w:pPr>
      <w:ins w:id="1191" w:author="STEC" w:date="2018-09-17T10:04:00Z">
        <w:r w:rsidRPr="0003648D">
          <w:rPr>
            <w:szCs w:val="20"/>
          </w:rPr>
          <w:t>(4)</w:t>
        </w:r>
        <w:r w:rsidRPr="0003648D">
          <w:rPr>
            <w:szCs w:val="20"/>
          </w:rPr>
          <w:tab/>
          <w:t xml:space="preserve">Energy from Resources providing </w:t>
        </w:r>
        <w:r>
          <w:rPr>
            <w:szCs w:val="20"/>
          </w:rPr>
          <w:t>ECRS</w:t>
        </w:r>
        <w:r w:rsidRPr="0003648D">
          <w:rPr>
            <w:szCs w:val="20"/>
          </w:rPr>
          <w:t xml:space="preserve"> may also be manually deployed by ERCOT pursuant to Section 6.5.9, Emergency Operations.</w:t>
        </w:r>
      </w:ins>
    </w:p>
    <w:p w:rsidR="00D41885" w:rsidRPr="0003648D" w:rsidRDefault="00D41885" w:rsidP="00D41885">
      <w:pPr>
        <w:spacing w:after="240"/>
        <w:ind w:left="720" w:hanging="720"/>
        <w:rPr>
          <w:ins w:id="1192" w:author="STEC" w:date="2018-09-17T10:04:00Z"/>
          <w:szCs w:val="20"/>
        </w:rPr>
      </w:pPr>
      <w:ins w:id="1193" w:author="STEC" w:date="2018-09-17T10:04:00Z">
        <w:r w:rsidRPr="0003648D">
          <w:rPr>
            <w:szCs w:val="20"/>
          </w:rPr>
          <w:t>(5)</w:t>
        </w:r>
        <w:r w:rsidRPr="0003648D">
          <w:rPr>
            <w:szCs w:val="20"/>
          </w:rPr>
          <w:tab/>
          <w:t xml:space="preserve">ERCOT shall use SCED and Non-Spin as soon as practicable to recover </w:t>
        </w:r>
        <w:r>
          <w:rPr>
            <w:szCs w:val="20"/>
          </w:rPr>
          <w:t>ECRS</w:t>
        </w:r>
        <w:r w:rsidRPr="0003648D">
          <w:rPr>
            <w:szCs w:val="20"/>
          </w:rPr>
          <w:t xml:space="preserve"> reserves.</w:t>
        </w:r>
      </w:ins>
    </w:p>
    <w:p w:rsidR="00D41885" w:rsidRPr="0003648D" w:rsidRDefault="00D41885" w:rsidP="00D41885">
      <w:pPr>
        <w:spacing w:after="240"/>
        <w:ind w:left="720" w:hanging="720"/>
        <w:rPr>
          <w:ins w:id="1194" w:author="STEC" w:date="2018-09-17T10:04:00Z"/>
          <w:szCs w:val="20"/>
        </w:rPr>
      </w:pPr>
      <w:ins w:id="1195" w:author="STEC" w:date="2018-09-17T10:04:00Z">
        <w:r w:rsidRPr="0003648D">
          <w:rPr>
            <w:szCs w:val="20"/>
          </w:rPr>
          <w:t>(6)</w:t>
        </w:r>
        <w:r w:rsidRPr="0003648D">
          <w:rPr>
            <w:szCs w:val="20"/>
          </w:rPr>
          <w:tab/>
          <w:t>Following a</w:t>
        </w:r>
      </w:ins>
      <w:ins w:id="1196" w:author="STEC" w:date="2018-09-19T15:51:00Z">
        <w:r w:rsidR="00F9067B">
          <w:rPr>
            <w:szCs w:val="20"/>
          </w:rPr>
          <w:t>n</w:t>
        </w:r>
      </w:ins>
      <w:ins w:id="1197" w:author="STEC" w:date="2018-09-17T10:04:00Z">
        <w:r w:rsidRPr="0003648D">
          <w:rPr>
            <w:szCs w:val="20"/>
          </w:rPr>
          <w:t xml:space="preserve"> </w:t>
        </w:r>
        <w:r>
          <w:rPr>
            <w:szCs w:val="20"/>
          </w:rPr>
          <w:t>ECRS</w:t>
        </w:r>
        <w:r w:rsidRPr="0003648D">
          <w:rPr>
            <w:szCs w:val="20"/>
          </w:rPr>
          <w:t xml:space="preserve"> deployment, the QSE’s obligation to deliver </w:t>
        </w:r>
        <w:r>
          <w:rPr>
            <w:szCs w:val="20"/>
          </w:rPr>
          <w:t>ECRS</w:t>
        </w:r>
        <w:r w:rsidRPr="0003648D">
          <w:rPr>
            <w:szCs w:val="20"/>
          </w:rPr>
          <w:t xml:space="preserve"> remains in effect until ERCOT issues a recall instruction </w:t>
        </w:r>
        <w:r w:rsidRPr="0003648D">
          <w:t xml:space="preserve">or its </w:t>
        </w:r>
        <w:r>
          <w:t>ECRS</w:t>
        </w:r>
        <w:r w:rsidRPr="0003648D">
          <w:t xml:space="preserve"> obligation expires, whichever occurs first.</w:t>
        </w:r>
      </w:ins>
    </w:p>
    <w:p w:rsidR="00D41885" w:rsidRPr="0003648D" w:rsidRDefault="00D41885" w:rsidP="00D41885">
      <w:pPr>
        <w:spacing w:after="240"/>
        <w:ind w:left="720" w:hanging="720"/>
        <w:rPr>
          <w:ins w:id="1198" w:author="STEC" w:date="2018-09-17T10:04:00Z"/>
          <w:szCs w:val="20"/>
        </w:rPr>
      </w:pPr>
      <w:ins w:id="1199" w:author="STEC" w:date="2018-09-17T10:04:00Z">
        <w:r w:rsidRPr="0003648D">
          <w:rPr>
            <w:szCs w:val="20"/>
          </w:rPr>
          <w:lastRenderedPageBreak/>
          <w:t>(7)</w:t>
        </w:r>
        <w:r w:rsidRPr="0003648D">
          <w:rPr>
            <w:szCs w:val="20"/>
          </w:rPr>
          <w:tab/>
          <w:t xml:space="preserve">Following a deployment or recall Dispatch Instruction of </w:t>
        </w:r>
        <w:r>
          <w:rPr>
            <w:szCs w:val="20"/>
          </w:rPr>
          <w:t>ECRS</w:t>
        </w:r>
        <w:r w:rsidRPr="0003648D">
          <w:rPr>
            <w:szCs w:val="20"/>
          </w:rPr>
          <w:t xml:space="preserve">, a QSE shall adjust the telemetered </w:t>
        </w:r>
        <w:r>
          <w:rPr>
            <w:szCs w:val="20"/>
          </w:rPr>
          <w:t>ECRS</w:t>
        </w:r>
        <w:r w:rsidRPr="0003648D">
          <w:rPr>
            <w:szCs w:val="20"/>
          </w:rPr>
          <w:t xml:space="preserve"> Ancillary Service Schedule for the Resource providing the service and ERCOT shall adjust the HASL based on the QSE’s telemetered Ancillary Service Schedule for </w:t>
        </w:r>
        <w:r>
          <w:rPr>
            <w:szCs w:val="20"/>
          </w:rPr>
          <w:t>ECRS</w:t>
        </w:r>
        <w:r w:rsidRPr="0003648D">
          <w:rPr>
            <w:szCs w:val="20"/>
          </w:rPr>
          <w:t xml:space="preserve"> as described in Section 6.5.7.2, Resource Limit Calculator, to account for such deployment.</w:t>
        </w:r>
      </w:ins>
    </w:p>
    <w:p w:rsidR="00D41885" w:rsidRPr="0003648D" w:rsidRDefault="00D41885" w:rsidP="00D41885">
      <w:pPr>
        <w:spacing w:after="240"/>
        <w:ind w:left="720" w:hanging="720"/>
        <w:rPr>
          <w:ins w:id="1200" w:author="STEC" w:date="2018-09-17T10:04:00Z"/>
          <w:szCs w:val="20"/>
        </w:rPr>
      </w:pPr>
      <w:ins w:id="1201" w:author="STEC" w:date="2018-09-17T10:04:00Z">
        <w:r w:rsidRPr="0003648D">
          <w:rPr>
            <w:szCs w:val="20"/>
          </w:rPr>
          <w:t>(8)</w:t>
        </w:r>
        <w:r w:rsidRPr="0003648D">
          <w:rPr>
            <w:szCs w:val="20"/>
          </w:rPr>
          <w:tab/>
          <w:t xml:space="preserve">For Generation Resources and Controllable Load Resources providing </w:t>
        </w:r>
        <w:r>
          <w:rPr>
            <w:szCs w:val="20"/>
          </w:rPr>
          <w:t>ECRS</w:t>
        </w:r>
        <w:r w:rsidRPr="0003648D">
          <w:rPr>
            <w:szCs w:val="20"/>
          </w:rPr>
          <w:t xml:space="preserve">, Base Points include </w:t>
        </w:r>
        <w:r>
          <w:rPr>
            <w:szCs w:val="20"/>
          </w:rPr>
          <w:t>ECRS</w:t>
        </w:r>
        <w:r w:rsidRPr="0003648D">
          <w:rPr>
            <w:szCs w:val="20"/>
          </w:rPr>
          <w:t xml:space="preserve"> energy as well as any other energy dispatched by SCED.  A Resource must be able to be fully dispatched by SCED to its </w:t>
        </w:r>
        <w:r>
          <w:rPr>
            <w:szCs w:val="20"/>
          </w:rPr>
          <w:t>ECRS</w:t>
        </w:r>
        <w:r w:rsidRPr="0003648D">
          <w:rPr>
            <w:szCs w:val="20"/>
          </w:rPr>
          <w:t xml:space="preserve"> Ancillary Service Resource Responsibility within the ten-minute time frame according to its telemetered Emergency Ramp Rate. </w:t>
        </w:r>
      </w:ins>
    </w:p>
    <w:p w:rsidR="00D41885" w:rsidRPr="0003648D" w:rsidRDefault="00D41885" w:rsidP="00D41885">
      <w:pPr>
        <w:spacing w:after="240"/>
        <w:ind w:left="720" w:hanging="720"/>
        <w:rPr>
          <w:ins w:id="1202" w:author="STEC" w:date="2018-09-17T10:04:00Z"/>
          <w:szCs w:val="20"/>
        </w:rPr>
      </w:pPr>
      <w:ins w:id="1203" w:author="STEC" w:date="2018-09-17T10:04:00Z">
        <w:r w:rsidRPr="0003648D">
          <w:rPr>
            <w:szCs w:val="20"/>
          </w:rPr>
          <w:t>(9)</w:t>
        </w:r>
        <w:r w:rsidRPr="0003648D">
          <w:rPr>
            <w:szCs w:val="20"/>
          </w:rPr>
          <w:tab/>
          <w:t xml:space="preserve">Each QSE providing </w:t>
        </w:r>
        <w:r>
          <w:rPr>
            <w:szCs w:val="20"/>
          </w:rPr>
          <w:t>ECRS</w:t>
        </w:r>
        <w:r w:rsidRPr="0003648D">
          <w:rPr>
            <w:szCs w:val="20"/>
          </w:rPr>
          <w:t xml:space="preserve"> shall meet the deployment performance requirements specified in Section 8.1.1.4.2, </w:t>
        </w:r>
        <w:r w:rsidRPr="006714C4">
          <w:rPr>
            <w:szCs w:val="20"/>
          </w:rPr>
          <w:t>ERCOT Co</w:t>
        </w:r>
        <w:r>
          <w:rPr>
            <w:szCs w:val="20"/>
          </w:rPr>
          <w:t>ntingency Reserve Service</w:t>
        </w:r>
        <w:r w:rsidRPr="0003648D">
          <w:rPr>
            <w:szCs w:val="20"/>
          </w:rPr>
          <w:t xml:space="preserve"> Energy Deployment Criteria.</w:t>
        </w:r>
      </w:ins>
    </w:p>
    <w:p w:rsidR="00D41885" w:rsidRPr="0003648D" w:rsidRDefault="00D41885" w:rsidP="00D41885">
      <w:pPr>
        <w:spacing w:after="240"/>
        <w:ind w:left="720" w:hanging="720"/>
        <w:rPr>
          <w:ins w:id="1204" w:author="STEC" w:date="2018-09-17T10:04:00Z"/>
          <w:szCs w:val="20"/>
        </w:rPr>
      </w:pPr>
      <w:ins w:id="1205" w:author="STEC" w:date="2018-09-17T10:04:00Z">
        <w:r w:rsidRPr="0003648D">
          <w:rPr>
            <w:szCs w:val="20"/>
          </w:rPr>
          <w:t>(10)</w:t>
        </w:r>
        <w:r w:rsidRPr="0003648D">
          <w:rPr>
            <w:szCs w:val="20"/>
          </w:rPr>
          <w:tab/>
          <w:t xml:space="preserve">ERCOT shall issue instructions to release </w:t>
        </w:r>
        <w:r>
          <w:rPr>
            <w:szCs w:val="20"/>
          </w:rPr>
          <w:t>ECRS</w:t>
        </w:r>
        <w:r w:rsidRPr="0003648D">
          <w:rPr>
            <w:szCs w:val="20"/>
          </w:rPr>
          <w:t xml:space="preserve"> capacity provided from Generation Resources and Controllable Load Resources to SCED over ICCP, and shall issue deployment instructions for Load Resources providing </w:t>
        </w:r>
        <w:r>
          <w:rPr>
            <w:szCs w:val="20"/>
          </w:rPr>
          <w:t>ECRS</w:t>
        </w:r>
        <w:r w:rsidRPr="0003648D">
          <w:rPr>
            <w:szCs w:val="20"/>
          </w:rPr>
          <w:t xml:space="preserve"> via Extensible Markup Language (XML).  Such instructions shall contain the MW requested.  </w:t>
        </w:r>
      </w:ins>
    </w:p>
    <w:p w:rsidR="00D41885" w:rsidRPr="0003648D" w:rsidRDefault="00D41885" w:rsidP="00D41885">
      <w:pPr>
        <w:spacing w:after="240"/>
        <w:ind w:left="720" w:hanging="720"/>
        <w:rPr>
          <w:ins w:id="1206" w:author="STEC" w:date="2018-09-17T10:04:00Z"/>
          <w:szCs w:val="20"/>
        </w:rPr>
      </w:pPr>
      <w:ins w:id="1207" w:author="STEC" w:date="2018-09-17T10:04:00Z">
        <w:r w:rsidRPr="0003648D">
          <w:rPr>
            <w:szCs w:val="20"/>
          </w:rPr>
          <w:t xml:space="preserve">(11) </w:t>
        </w:r>
        <w:r w:rsidRPr="0003648D">
          <w:rPr>
            <w:szCs w:val="20"/>
          </w:rPr>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ins>
    </w:p>
    <w:p w:rsidR="00D41885" w:rsidRPr="0003648D" w:rsidRDefault="00D41885" w:rsidP="00D41885">
      <w:pPr>
        <w:spacing w:after="240"/>
        <w:ind w:left="720" w:hanging="720"/>
        <w:rPr>
          <w:ins w:id="1208" w:author="STEC" w:date="2018-09-17T10:04:00Z"/>
          <w:szCs w:val="20"/>
        </w:rPr>
      </w:pPr>
      <w:ins w:id="1209" w:author="STEC" w:date="2018-09-17T10:04:00Z">
        <w:r w:rsidRPr="0003648D">
          <w:rPr>
            <w:szCs w:val="20"/>
          </w:rPr>
          <w:t>(12)</w:t>
        </w:r>
        <w:r w:rsidRPr="0003648D">
          <w:rPr>
            <w:szCs w:val="20"/>
          </w:rPr>
          <w:tab/>
          <w:t xml:space="preserve">ERCOT shall recall automatically deployed </w:t>
        </w:r>
        <w:r>
          <w:rPr>
            <w:szCs w:val="20"/>
          </w:rPr>
          <w:t>ECRS</w:t>
        </w:r>
        <w:r w:rsidRPr="0003648D">
          <w:rPr>
            <w:szCs w:val="20"/>
          </w:rPr>
          <w:t xml:space="preserve"> capacity once system frequency recovers above 59.97 Hz. </w:t>
        </w:r>
      </w:ins>
    </w:p>
    <w:p w:rsidR="00D41885" w:rsidRPr="0003648D" w:rsidRDefault="00D41885" w:rsidP="00D41885">
      <w:pPr>
        <w:spacing w:after="240"/>
        <w:ind w:left="720" w:hanging="720"/>
        <w:rPr>
          <w:ins w:id="1210" w:author="STEC" w:date="2018-09-17T10:04:00Z"/>
          <w:szCs w:val="20"/>
        </w:rPr>
      </w:pPr>
      <w:ins w:id="1211" w:author="STEC" w:date="2018-09-17T10:04:00Z">
        <w:r w:rsidRPr="0003648D">
          <w:rPr>
            <w:szCs w:val="20"/>
          </w:rPr>
          <w:t>(13)</w:t>
        </w:r>
        <w:r w:rsidRPr="0003648D">
          <w:rPr>
            <w:szCs w:val="20"/>
          </w:rPr>
          <w:tab/>
          <w:t xml:space="preserve">ERCOT shall recall </w:t>
        </w:r>
        <w:r>
          <w:rPr>
            <w:szCs w:val="20"/>
          </w:rPr>
          <w:t>ECRS</w:t>
        </w:r>
        <w:r w:rsidRPr="0003648D">
          <w:rPr>
            <w:szCs w:val="20"/>
          </w:rPr>
          <w:t xml:space="preserve"> deployment provided from Load Resource that is not a Controllable Load Resource once PRC is above a pre-defined threshold, as described in the Operating Guides.</w:t>
        </w:r>
      </w:ins>
    </w:p>
    <w:p w:rsidR="00D41885" w:rsidRPr="0003648D" w:rsidRDefault="00D41885" w:rsidP="00BA7A09">
      <w:pPr>
        <w:spacing w:after="240"/>
        <w:ind w:left="720" w:hanging="720"/>
        <w:rPr>
          <w:szCs w:val="20"/>
        </w:rPr>
      </w:pPr>
    </w:p>
    <w:p w:rsidR="00B51CCC" w:rsidRPr="00B51CCC" w:rsidRDefault="00B51CCC" w:rsidP="00B51CCC">
      <w:pPr>
        <w:keepNext/>
        <w:tabs>
          <w:tab w:val="left" w:pos="1800"/>
        </w:tabs>
        <w:spacing w:before="480" w:after="240"/>
        <w:ind w:left="1800" w:hanging="1800"/>
        <w:outlineLvl w:val="5"/>
        <w:rPr>
          <w:b/>
          <w:bCs/>
          <w:szCs w:val="22"/>
        </w:rPr>
      </w:pPr>
      <w:bookmarkStart w:id="1212" w:name="_Toc397504989"/>
      <w:bookmarkStart w:id="1213" w:name="_Toc402357117"/>
      <w:bookmarkStart w:id="1214" w:name="_Toc422486497"/>
      <w:bookmarkStart w:id="1215" w:name="_Toc433093349"/>
      <w:bookmarkStart w:id="1216" w:name="_Toc433093507"/>
      <w:bookmarkStart w:id="1217" w:name="_Toc440874735"/>
      <w:bookmarkStart w:id="1218" w:name="_Toc448142290"/>
      <w:bookmarkStart w:id="1219" w:name="_Toc448142447"/>
      <w:bookmarkStart w:id="1220" w:name="_Toc458770284"/>
      <w:bookmarkStart w:id="1221" w:name="_Toc459294252"/>
      <w:bookmarkStart w:id="1222" w:name="_Toc463262745"/>
      <w:bookmarkStart w:id="1223" w:name="_Toc468286818"/>
      <w:bookmarkStart w:id="1224" w:name="_Toc481502864"/>
      <w:bookmarkStart w:id="1225" w:name="_Toc496080032"/>
      <w:bookmarkStart w:id="1226" w:name="_Toc496080187"/>
      <w:r w:rsidRPr="00B51CCC">
        <w:rPr>
          <w:b/>
          <w:bCs/>
          <w:szCs w:val="22"/>
        </w:rPr>
        <w:t>6.5.7.6.2.3</w:t>
      </w:r>
      <w:r w:rsidRPr="00B51CCC">
        <w:rPr>
          <w:b/>
          <w:bCs/>
          <w:szCs w:val="22"/>
        </w:rPr>
        <w:tab/>
        <w:t xml:space="preserve">Non-Spinning Reserve Service Deployment </w:t>
      </w:r>
    </w:p>
    <w:p w:rsidR="00B51CCC" w:rsidRPr="00B51CCC" w:rsidRDefault="00B51CCC" w:rsidP="00B51CCC">
      <w:pPr>
        <w:spacing w:after="240"/>
        <w:ind w:left="720" w:hanging="720"/>
        <w:rPr>
          <w:szCs w:val="20"/>
        </w:rPr>
      </w:pPr>
      <w:r w:rsidRPr="00B51CCC">
        <w:rPr>
          <w:szCs w:val="20"/>
        </w:rPr>
        <w:t>(1)</w:t>
      </w:r>
      <w:r w:rsidRPr="00B51CCC">
        <w:rPr>
          <w:szCs w:val="20"/>
        </w:rPr>
        <w:tab/>
        <w:t xml:space="preserve">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w:t>
      </w:r>
      <w:r w:rsidRPr="00B51CCC">
        <w:rPr>
          <w:szCs w:val="20"/>
        </w:rPr>
        <w:lastRenderedPageBreak/>
        <w:t>deployed RRS</w:t>
      </w:r>
      <w:ins w:id="1227" w:author="STEC" w:date="2018-09-17T10:07:00Z">
        <w:r w:rsidR="00D41885">
          <w:rPr>
            <w:szCs w:val="20"/>
          </w:rPr>
          <w:t>, ECRS,</w:t>
        </w:r>
      </w:ins>
      <w:r w:rsidRPr="00B51CCC">
        <w:rPr>
          <w:szCs w:val="20"/>
        </w:rPr>
        <w:t xml:space="preserve"> or when other Emergency Conditions exist.  The deployment of Non-Spin must always be 100% of that scheduled on an individual Resource.</w:t>
      </w:r>
    </w:p>
    <w:p w:rsidR="00B51CCC" w:rsidRPr="00B51CCC" w:rsidRDefault="00B51CCC" w:rsidP="00B51CCC">
      <w:pPr>
        <w:spacing w:after="240"/>
        <w:ind w:left="720" w:hanging="720"/>
        <w:rPr>
          <w:szCs w:val="20"/>
        </w:rPr>
      </w:pPr>
      <w:r w:rsidRPr="00B51CCC">
        <w:rPr>
          <w:szCs w:val="20"/>
        </w:rPr>
        <w:t>(2)</w:t>
      </w:r>
      <w:r w:rsidRPr="00B51CCC">
        <w:rPr>
          <w:szCs w:val="20"/>
        </w:rPr>
        <w:tab/>
        <w:t>Once Non-Spin capacity from Off-Line Generation Resources providing Non-Spin is deployed and the Generation Resources are On-Line, ERCOT shall use SCED to determine the amount of energy to be dispatched from those Resources.</w:t>
      </w:r>
    </w:p>
    <w:p w:rsidR="00B51CCC" w:rsidRPr="00B51CCC" w:rsidRDefault="00B51CCC" w:rsidP="00B51CCC">
      <w:pPr>
        <w:spacing w:after="240"/>
        <w:ind w:left="720" w:hanging="720"/>
        <w:rPr>
          <w:szCs w:val="20"/>
        </w:rPr>
      </w:pPr>
      <w:r w:rsidRPr="00B51CCC">
        <w:rPr>
          <w:szCs w:val="20"/>
        </w:rPr>
        <w:t>(3)</w:t>
      </w:r>
      <w:r w:rsidRPr="00B51CCC">
        <w:rPr>
          <w:szCs w:val="20"/>
        </w:rPr>
        <w:tab/>
        <w:t xml:space="preserve">Off-Line Generation Resources providing Non-Spin (OFFNS Resource Status) are required to provide an Energy Offer Curve for use by SCED. </w:t>
      </w:r>
    </w:p>
    <w:p w:rsidR="00B51CCC" w:rsidRPr="00B51CCC" w:rsidRDefault="00B51CCC" w:rsidP="00B51CCC">
      <w:pPr>
        <w:spacing w:after="240"/>
        <w:ind w:left="720" w:hanging="720"/>
        <w:rPr>
          <w:iCs/>
          <w:szCs w:val="20"/>
        </w:rPr>
      </w:pPr>
      <w:r w:rsidRPr="00B51CCC">
        <w:rPr>
          <w:iCs/>
          <w:szCs w:val="20"/>
        </w:rPr>
        <w:t>(4)</w:t>
      </w:r>
      <w:r w:rsidRPr="00B51CCC">
        <w:rPr>
          <w:iCs/>
          <w:szCs w:val="20"/>
        </w:rPr>
        <w:tab/>
        <w:t>Controllable Load Resources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rsidR="00B51CCC" w:rsidRPr="00B51CCC" w:rsidRDefault="00B51CCC" w:rsidP="00B51CCC">
      <w:pPr>
        <w:spacing w:after="240"/>
        <w:ind w:left="720" w:hanging="720"/>
        <w:rPr>
          <w:iCs/>
          <w:szCs w:val="20"/>
        </w:rPr>
      </w:pPr>
      <w:r w:rsidRPr="00B51CCC">
        <w:rPr>
          <w:iCs/>
          <w:szCs w:val="20"/>
        </w:rPr>
        <w:t>(5)</w:t>
      </w:r>
      <w:r w:rsidRPr="00B51CCC">
        <w:rPr>
          <w:iCs/>
          <w:szCs w:val="20"/>
        </w:rPr>
        <w:tab/>
        <w:t xml:space="preserve">Subject to the exceptions described in paragraphs (a) and (b) below, On-Line Generation Resources </w:t>
      </w:r>
      <w:r w:rsidRPr="00B51CCC">
        <w:rPr>
          <w:szCs w:val="20"/>
        </w:rPr>
        <w:t>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B51CCC">
        <w:rPr>
          <w:iCs/>
          <w:szCs w:val="20"/>
        </w:rPr>
        <w:t xml:space="preserve">  As described in Section 6.5.7.2, Resource Limit Calculator, ERCOT shall adjust the HASL and LASL based on the QSE’s telemetered Non-Spin Ancillary Service Schedule to account for such deployment </w:t>
      </w:r>
      <w:r w:rsidRPr="00B51CCC">
        <w:rPr>
          <w:szCs w:val="20"/>
        </w:rPr>
        <w:t>and to make the energy from the full amount of the Non-Spin Ancillary Service Resource Responsibility available to SCED</w:t>
      </w:r>
      <w:r w:rsidRPr="00B51CCC">
        <w:rPr>
          <w:iCs/>
          <w:szCs w:val="20"/>
        </w:rPr>
        <w:t xml:space="preserve">.  </w:t>
      </w:r>
      <w:r w:rsidRPr="00B51CCC">
        <w:rPr>
          <w:szCs w:val="20"/>
        </w:rPr>
        <w:t xml:space="preserve">A Non-Spin deployment Dispatch Instruction from ERCOT is not required and </w:t>
      </w:r>
      <w:r w:rsidRPr="00B51CCC">
        <w:rPr>
          <w:iCs/>
          <w:szCs w:val="20"/>
        </w:rPr>
        <w:t>these Generation Resources must be able to Dispatch their Non-Spin Ancillary Service Resource Responsibility in response to a SCED Base Point deployment instruction.  The provisions of this paragraph (5) do not apply to:</w:t>
      </w:r>
    </w:p>
    <w:p w:rsidR="00B51CCC" w:rsidRPr="00B51CCC" w:rsidRDefault="00B51CCC" w:rsidP="00B51CCC">
      <w:pPr>
        <w:spacing w:after="240"/>
        <w:ind w:left="1440" w:hanging="720"/>
        <w:rPr>
          <w:iCs/>
          <w:szCs w:val="20"/>
        </w:rPr>
      </w:pPr>
      <w:r w:rsidRPr="00B51CCC">
        <w:rPr>
          <w:iCs/>
          <w:szCs w:val="20"/>
        </w:rPr>
        <w:t>(a)</w:t>
      </w:r>
      <w:r w:rsidRPr="00B51CCC">
        <w:rPr>
          <w:iCs/>
          <w:szCs w:val="20"/>
        </w:rPr>
        <w:tab/>
        <w:t>Quick Start Generation Resources (QSGRs) assigned Off-Line Non-Spin Ancillary Service Resource Responsibility and provided to SCED for deployment, which must follow the provisions of Section 3.8.3, Quick Start Generation Resources; or</w:t>
      </w:r>
    </w:p>
    <w:p w:rsidR="00B51CCC" w:rsidRPr="00B51CCC" w:rsidRDefault="00B51CCC" w:rsidP="00B51CCC">
      <w:pPr>
        <w:spacing w:after="240"/>
        <w:ind w:left="1440" w:hanging="720"/>
        <w:rPr>
          <w:szCs w:val="20"/>
        </w:rPr>
      </w:pPr>
      <w:r w:rsidRPr="00B51CCC">
        <w:rPr>
          <w:szCs w:val="20"/>
        </w:rPr>
        <w:t>(b)</w:t>
      </w:r>
      <w:r w:rsidRPr="00B51CCC">
        <w:rPr>
          <w:szCs w:val="20"/>
        </w:rPr>
        <w:tab/>
        <w:t>The portion of On-Line Generation Resources that is only available through power augmentation if participating as Off-Line Non-Spin.</w:t>
      </w:r>
    </w:p>
    <w:p w:rsidR="00B51CCC" w:rsidRPr="00B51CCC" w:rsidRDefault="00B51CCC" w:rsidP="00B51CCC">
      <w:pPr>
        <w:ind w:left="720" w:hanging="720"/>
        <w:rPr>
          <w:szCs w:val="20"/>
        </w:rPr>
      </w:pPr>
      <w:r w:rsidRPr="00B51CCC">
        <w:rPr>
          <w:iCs/>
          <w:szCs w:val="20"/>
        </w:rPr>
        <w:lastRenderedPageBreak/>
        <w:t>(6)</w:t>
      </w:r>
      <w:r w:rsidRPr="00B51CCC">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B51CCC">
        <w:rPr>
          <w:bCs/>
          <w:iCs/>
          <w:szCs w:val="22"/>
        </w:rPr>
        <w:t xml:space="preserve">shall reduce the Non-Spin Ancillary Service Schedule by the amount of the deployment. </w:t>
      </w:r>
      <w:r w:rsidRPr="00B51CCC">
        <w:rPr>
          <w:iCs/>
          <w:szCs w:val="20"/>
        </w:rPr>
        <w:t xml:space="preserve"> An Off-Line Generation Resource providing Non-Spin must also be brought On-Line with an Energy Offer Curve at an output level greater than or equal to P1 multiplied by LSL</w:t>
      </w:r>
      <w:r w:rsidRPr="00B51CCC">
        <w:rPr>
          <w:bCs/>
          <w:iCs/>
          <w:szCs w:val="22"/>
        </w:rPr>
        <w:t xml:space="preserve"> where P1 is defined in the “ERCOT and QSE Operations Business Practices During the Operating Hour.”</w:t>
      </w:r>
      <w:r w:rsidRPr="00B51CCC">
        <w:rPr>
          <w:iCs/>
          <w:szCs w:val="20"/>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B51CCC">
        <w:rPr>
          <w:bCs/>
          <w:iCs/>
          <w:szCs w:val="22"/>
        </w:rPr>
        <w:t>in paragraph (5)(b)(i) of Section 3.9.1, Current Operating Plan (COP) Criteria.</w:t>
      </w:r>
    </w:p>
    <w:p w:rsidR="00B51CCC" w:rsidRPr="00B51CCC" w:rsidRDefault="00B51CCC" w:rsidP="00B51CCC">
      <w:pPr>
        <w:spacing w:before="240" w:after="240"/>
        <w:ind w:left="720" w:hanging="720"/>
        <w:rPr>
          <w:szCs w:val="20"/>
        </w:rPr>
      </w:pPr>
      <w:r w:rsidRPr="00B51CCC">
        <w:rPr>
          <w:szCs w:val="20"/>
        </w:rPr>
        <w:t>(7)</w:t>
      </w:r>
      <w:r w:rsidRPr="00B51CCC">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rsidR="00B51CCC" w:rsidRPr="00B51CCC" w:rsidRDefault="00B51CCC" w:rsidP="00B51CCC">
      <w:pPr>
        <w:spacing w:after="240"/>
        <w:ind w:left="720" w:hanging="720"/>
        <w:rPr>
          <w:szCs w:val="20"/>
        </w:rPr>
      </w:pPr>
      <w:r w:rsidRPr="00B51CCC">
        <w:rPr>
          <w:szCs w:val="20"/>
        </w:rPr>
        <w:t>(8)</w:t>
      </w:r>
      <w:r w:rsidRPr="00B51CCC">
        <w:rPr>
          <w:szCs w:val="20"/>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rsidR="00B51CCC" w:rsidRPr="00B51CCC" w:rsidRDefault="00B51CCC" w:rsidP="00B51CCC">
      <w:pPr>
        <w:spacing w:after="240"/>
        <w:ind w:left="720" w:hanging="720"/>
        <w:rPr>
          <w:szCs w:val="20"/>
        </w:rPr>
      </w:pPr>
      <w:r w:rsidRPr="00B51CCC">
        <w:rPr>
          <w:szCs w:val="20"/>
        </w:rPr>
        <w:t>(9)</w:t>
      </w:r>
      <w:r w:rsidRPr="00B51CCC">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rsidR="00B51CCC" w:rsidRPr="00B51CCC" w:rsidRDefault="00B51CCC" w:rsidP="00B51CCC">
      <w:pPr>
        <w:spacing w:after="240"/>
        <w:ind w:left="720" w:hanging="720"/>
        <w:rPr>
          <w:szCs w:val="20"/>
        </w:rPr>
      </w:pPr>
      <w:r w:rsidRPr="00B51CCC">
        <w:rPr>
          <w:szCs w:val="20"/>
        </w:rPr>
        <w:t>(10)</w:t>
      </w:r>
      <w:r w:rsidRPr="00B51CCC">
        <w:rPr>
          <w:szCs w:val="20"/>
        </w:rPr>
        <w:tab/>
        <w:t>ERCOT may deploy Non-Spin at any time in a Settlement Interval.</w:t>
      </w:r>
    </w:p>
    <w:p w:rsidR="00B51CCC" w:rsidRPr="00B51CCC" w:rsidRDefault="00B51CCC" w:rsidP="00B51CCC">
      <w:pPr>
        <w:spacing w:after="240"/>
        <w:ind w:left="720" w:hanging="720"/>
        <w:rPr>
          <w:szCs w:val="20"/>
        </w:rPr>
      </w:pPr>
      <w:r w:rsidRPr="00B51CCC">
        <w:rPr>
          <w:szCs w:val="20"/>
        </w:rPr>
        <w:t>(11)</w:t>
      </w:r>
      <w:r w:rsidRPr="00B51CCC">
        <w:rPr>
          <w:szCs w:val="20"/>
        </w:rPr>
        <w:tab/>
        <w:t>ERCOT’s Non-Spin deployment Dispatch Instructions must include:</w:t>
      </w:r>
    </w:p>
    <w:p w:rsidR="00B51CCC" w:rsidRPr="00B51CCC" w:rsidRDefault="00B51CCC" w:rsidP="00B51CCC">
      <w:pPr>
        <w:spacing w:after="240"/>
        <w:ind w:left="1440" w:hanging="720"/>
        <w:rPr>
          <w:szCs w:val="20"/>
        </w:rPr>
      </w:pPr>
      <w:r w:rsidRPr="00B51CCC">
        <w:rPr>
          <w:szCs w:val="20"/>
        </w:rPr>
        <w:t>(a)</w:t>
      </w:r>
      <w:r w:rsidRPr="00B51CCC">
        <w:rPr>
          <w:szCs w:val="20"/>
        </w:rPr>
        <w:tab/>
        <w:t>The Resource name;</w:t>
      </w:r>
    </w:p>
    <w:p w:rsidR="00B51CCC" w:rsidRPr="00B51CCC" w:rsidRDefault="00B51CCC" w:rsidP="00B51CCC">
      <w:pPr>
        <w:spacing w:after="240"/>
        <w:ind w:left="1440" w:hanging="720"/>
        <w:rPr>
          <w:szCs w:val="20"/>
        </w:rPr>
      </w:pPr>
      <w:r w:rsidRPr="00B51CCC">
        <w:rPr>
          <w:szCs w:val="20"/>
        </w:rPr>
        <w:t>(b)</w:t>
      </w:r>
      <w:r w:rsidRPr="00B51CCC">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rsidR="00B51CCC" w:rsidRPr="00B51CCC" w:rsidRDefault="00B51CCC" w:rsidP="00B51CCC">
      <w:pPr>
        <w:spacing w:after="240"/>
        <w:ind w:left="1440" w:hanging="720"/>
        <w:rPr>
          <w:szCs w:val="20"/>
        </w:rPr>
      </w:pPr>
      <w:r w:rsidRPr="00B51CCC">
        <w:rPr>
          <w:szCs w:val="20"/>
        </w:rPr>
        <w:lastRenderedPageBreak/>
        <w:t>(c)</w:t>
      </w:r>
      <w:r w:rsidRPr="00B51CCC">
        <w:rPr>
          <w:szCs w:val="20"/>
        </w:rPr>
        <w:tab/>
        <w:t>The anticipated duration of deployment.</w:t>
      </w:r>
    </w:p>
    <w:p w:rsidR="00B51CCC" w:rsidRPr="00B51CCC" w:rsidRDefault="00B51CCC" w:rsidP="00B51CCC">
      <w:pPr>
        <w:spacing w:after="240"/>
        <w:ind w:left="720" w:hanging="720"/>
        <w:rPr>
          <w:szCs w:val="20"/>
        </w:rPr>
      </w:pPr>
      <w:r w:rsidRPr="00B51CCC">
        <w:rPr>
          <w:iCs/>
          <w:szCs w:val="20"/>
        </w:rPr>
        <w:t>(12)</w:t>
      </w:r>
      <w:r w:rsidRPr="00B51CCC">
        <w:rPr>
          <w:iCs/>
          <w:szCs w:val="20"/>
        </w:rPr>
        <w:tab/>
        <w:t>ERCOT shall provide a signal via ICCP to the QSE of a deployed Generation or Load Resource indicating that its Non-Spin capacity has been deployed.</w:t>
      </w:r>
    </w:p>
    <w:p w:rsidR="00B51CCC" w:rsidRPr="00B51CCC" w:rsidRDefault="00B51CCC" w:rsidP="00B51CCC">
      <w:pPr>
        <w:spacing w:after="240"/>
        <w:ind w:left="720" w:hanging="720"/>
        <w:rPr>
          <w:szCs w:val="20"/>
        </w:rPr>
      </w:pPr>
      <w:r w:rsidRPr="00B51CCC">
        <w:rPr>
          <w:szCs w:val="20"/>
        </w:rPr>
        <w:t>(13)</w:t>
      </w:r>
      <w:r w:rsidRPr="00B51CCC">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rsidR="00B51CCC" w:rsidRPr="00B51CCC" w:rsidRDefault="00B51CCC" w:rsidP="00B51CCC">
      <w:pPr>
        <w:spacing w:after="240"/>
        <w:ind w:left="720" w:hanging="720"/>
        <w:rPr>
          <w:szCs w:val="20"/>
        </w:rPr>
      </w:pPr>
      <w:r w:rsidRPr="00B51CCC">
        <w:rPr>
          <w:iCs/>
          <w:szCs w:val="20"/>
        </w:rPr>
        <w:t>(14)</w:t>
      </w:r>
      <w:r w:rsidRPr="00B51CCC">
        <w:rPr>
          <w:iCs/>
          <w:szCs w:val="20"/>
        </w:rPr>
        <w:tab/>
        <w:t>ERCOT shall provide a notification to all QSEs via the MIS Public Area when any Non-Spin capacity is deployed on the ERCOT System showing the time, MW quantity and the anticipated duration of the deployment.</w:t>
      </w:r>
    </w:p>
    <w:p w:rsidR="0002211C" w:rsidRPr="0003648D" w:rsidRDefault="0002211C" w:rsidP="0002211C">
      <w:pPr>
        <w:pStyle w:val="H5"/>
        <w:spacing w:before="480"/>
        <w:ind w:left="1627" w:hanging="1627"/>
      </w:pPr>
      <w:r w:rsidRPr="0003648D">
        <w:t>6.5.9.3.3</w:t>
      </w:r>
      <w:r w:rsidRPr="0003648D">
        <w:tab/>
        <w:t>Watch</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02211C" w:rsidRPr="0003648D" w:rsidRDefault="0002211C" w:rsidP="0002211C">
      <w:pPr>
        <w:pStyle w:val="BodyTextNumbered"/>
      </w:pPr>
      <w:r w:rsidRPr="0003648D">
        <w:t>(1)</w:t>
      </w:r>
      <w:r w:rsidRPr="0003648D">
        <w:tab/>
        <w:t xml:space="preserve">A Watch is the third of four levels of communication issued by ERCOT in anticipation of a possible Emergency Condition. </w:t>
      </w:r>
    </w:p>
    <w:p w:rsidR="0002211C" w:rsidRPr="0003648D" w:rsidRDefault="0002211C" w:rsidP="0002211C">
      <w:pPr>
        <w:pStyle w:val="BodyTextNumbered"/>
      </w:pPr>
      <w:r w:rsidRPr="0003648D">
        <w:t>(2)</w:t>
      </w:r>
      <w:r w:rsidRPr="0003648D">
        <w:tab/>
        <w:t>ERCOT shall issue a Watch when ERCOT determines that:</w:t>
      </w:r>
    </w:p>
    <w:p w:rsidR="0002211C" w:rsidRPr="0003648D" w:rsidRDefault="0002211C" w:rsidP="00BA308D">
      <w:pPr>
        <w:pStyle w:val="BodyTextNumbered"/>
        <w:ind w:left="1440"/>
        <w:rPr>
          <w:iCs w:val="0"/>
        </w:rPr>
      </w:pPr>
      <w:r w:rsidRPr="0003648D">
        <w:rPr>
          <w:iCs w:val="0"/>
        </w:rPr>
        <w:t>(a)</w:t>
      </w:r>
      <w:r w:rsidRPr="0003648D">
        <w:rPr>
          <w:iCs w:val="0"/>
        </w:rPr>
        <w:tab/>
        <w:t>Conditions have developed such that additional Ancillary Services are needed in the current Operating Period;</w:t>
      </w:r>
    </w:p>
    <w:p w:rsidR="0002211C" w:rsidRPr="0003648D" w:rsidRDefault="0002211C" w:rsidP="00BA308D">
      <w:pPr>
        <w:pStyle w:val="BodyTextNumbered"/>
        <w:ind w:left="1440"/>
        <w:rPr>
          <w:iCs w:val="0"/>
        </w:rPr>
      </w:pPr>
      <w:r w:rsidRPr="0003648D">
        <w:rPr>
          <w:iCs w:val="0"/>
        </w:rPr>
        <w:t>(b)</w:t>
      </w:r>
      <w:r w:rsidRPr="0003648D">
        <w:rPr>
          <w:iCs w:val="0"/>
        </w:rPr>
        <w:tab/>
        <w:t>There are insufficient Ancillary Services or Energy Offers in the DAM;</w:t>
      </w:r>
    </w:p>
    <w:p w:rsidR="0002211C" w:rsidRPr="0003648D" w:rsidRDefault="0002211C" w:rsidP="00BA308D">
      <w:pPr>
        <w:pStyle w:val="BodyTextNumbered"/>
        <w:ind w:left="1440"/>
        <w:rPr>
          <w:iCs w:val="0"/>
        </w:rPr>
      </w:pPr>
      <w:r w:rsidRPr="0003648D">
        <w:rPr>
          <w:iCs w:val="0"/>
        </w:rPr>
        <w:t>(c)</w:t>
      </w:r>
      <w:r w:rsidRPr="0003648D">
        <w:rPr>
          <w:iCs w:val="0"/>
        </w:rPr>
        <w:tab/>
        <w:t>Market-based congestion management techniques embedded in SCED as specified in these Protocols will not be adequate to resolve transmission security violations;</w:t>
      </w:r>
    </w:p>
    <w:p w:rsidR="0002211C" w:rsidRPr="0003648D" w:rsidRDefault="0002211C" w:rsidP="00BA308D">
      <w:pPr>
        <w:pStyle w:val="BodyTextNumbered"/>
        <w:ind w:left="1440"/>
        <w:rPr>
          <w:iCs w:val="0"/>
        </w:rPr>
      </w:pPr>
      <w:r w:rsidRPr="0003648D">
        <w:rPr>
          <w:iCs w:val="0"/>
        </w:rPr>
        <w:t>(d)</w:t>
      </w:r>
      <w:r w:rsidRPr="0003648D">
        <w:rPr>
          <w:iCs w:val="0"/>
        </w:rPr>
        <w:tab/>
        <w:t>Forced Outages or other abnormal operating conditions have occurred, or may occur that require operations with active violations of security criteria as defined in the Operating Guides unless a CMP exists;</w:t>
      </w:r>
    </w:p>
    <w:p w:rsidR="0002211C" w:rsidRPr="0003648D" w:rsidRDefault="0002211C" w:rsidP="00BA308D">
      <w:pPr>
        <w:pStyle w:val="BodyTextNumbered"/>
        <w:ind w:left="1440"/>
        <w:rPr>
          <w:iCs w:val="0"/>
        </w:rPr>
      </w:pPr>
      <w:r w:rsidRPr="0003648D">
        <w:rPr>
          <w:iCs w:val="0"/>
        </w:rPr>
        <w:t>(e)</w:t>
      </w:r>
      <w:r w:rsidRPr="0003648D">
        <w:rPr>
          <w:iCs w:val="0"/>
        </w:rPr>
        <w:tab/>
        <w:t>ERCOT varies from timing requirements or omits one or more Day-Ahead or Adjustment Period and Real-Time procedures;</w:t>
      </w:r>
    </w:p>
    <w:p w:rsidR="0002211C" w:rsidRPr="0003648D" w:rsidRDefault="0002211C" w:rsidP="00BA308D">
      <w:pPr>
        <w:pStyle w:val="BodyTextNumbered"/>
        <w:ind w:left="1440"/>
        <w:rPr>
          <w:iCs w:val="0"/>
        </w:rPr>
      </w:pPr>
      <w:r w:rsidRPr="0003648D">
        <w:rPr>
          <w:iCs w:val="0"/>
        </w:rPr>
        <w:t>(f)</w:t>
      </w:r>
      <w:r w:rsidRPr="0003648D">
        <w:rPr>
          <w:iCs w:val="0"/>
        </w:rPr>
        <w:tab/>
        <w:t>ERCOT varies from timing requirements or omits one or more scheduling procedures in the Real-Time process; or</w:t>
      </w:r>
    </w:p>
    <w:p w:rsidR="0002211C" w:rsidRPr="0003648D" w:rsidRDefault="0002211C" w:rsidP="00BA308D">
      <w:pPr>
        <w:pStyle w:val="BodyTextNumbered"/>
        <w:ind w:left="1440"/>
      </w:pPr>
      <w:r w:rsidRPr="0003648D">
        <w:t>(g)</w:t>
      </w:r>
      <w:r w:rsidRPr="0003648D">
        <w:tab/>
        <w:t xml:space="preserve">The SCED process </w:t>
      </w:r>
      <w:r w:rsidRPr="0003648D">
        <w:rPr>
          <w:iCs w:val="0"/>
        </w:rPr>
        <w:t>fails</w:t>
      </w:r>
      <w:r w:rsidRPr="0003648D">
        <w:t xml:space="preserve"> to reach a solution, whether or not ERCOT is using one of the measures specified in paragraph (3) of Section 6.5.9.2, Failure of the SCED Process.</w:t>
      </w:r>
    </w:p>
    <w:p w:rsidR="0002211C" w:rsidRPr="0003648D" w:rsidRDefault="0002211C" w:rsidP="0002211C">
      <w:pPr>
        <w:pStyle w:val="BodyTextNumbered"/>
      </w:pPr>
      <w:r w:rsidRPr="0003648D">
        <w:t>(3)</w:t>
      </w:r>
      <w:r w:rsidRPr="0003648D">
        <w:tab/>
        <w:t>With the issuance of a Watch pursuant to paragraph (2)(a) above, ERCOT may exercise its authority to immediately procure the following services from existing offers:</w:t>
      </w:r>
    </w:p>
    <w:p w:rsidR="0002211C" w:rsidRPr="0003648D" w:rsidRDefault="0002211C" w:rsidP="00BA308D">
      <w:pPr>
        <w:pStyle w:val="BodyTextNumbered"/>
        <w:ind w:left="1440"/>
        <w:rPr>
          <w:iCs w:val="0"/>
        </w:rPr>
      </w:pPr>
      <w:r w:rsidRPr="0003648D">
        <w:rPr>
          <w:iCs w:val="0"/>
        </w:rPr>
        <w:lastRenderedPageBreak/>
        <w:t>(a)</w:t>
      </w:r>
      <w:r w:rsidRPr="0003648D">
        <w:rPr>
          <w:iCs w:val="0"/>
        </w:rPr>
        <w:tab/>
        <w:t>Regulation Services;</w:t>
      </w:r>
    </w:p>
    <w:p w:rsidR="00DB2F99" w:rsidRDefault="0002211C" w:rsidP="00BA308D">
      <w:pPr>
        <w:pStyle w:val="BodyTextNumbered"/>
        <w:ind w:left="1440"/>
        <w:rPr>
          <w:ins w:id="1228" w:author="STEC" w:date="2018-09-17T10:08:00Z"/>
          <w:iCs w:val="0"/>
        </w:rPr>
      </w:pPr>
      <w:r w:rsidRPr="0003648D">
        <w:rPr>
          <w:iCs w:val="0"/>
        </w:rPr>
        <w:t>(b)</w:t>
      </w:r>
      <w:r w:rsidRPr="0003648D">
        <w:rPr>
          <w:iCs w:val="0"/>
        </w:rPr>
        <w:tab/>
        <w:t xml:space="preserve">RRS services; </w:t>
      </w:r>
    </w:p>
    <w:p w:rsidR="0002211C" w:rsidRPr="0003648D" w:rsidRDefault="00DB2F99" w:rsidP="00BA308D">
      <w:pPr>
        <w:pStyle w:val="BodyTextNumbered"/>
        <w:ind w:left="1440"/>
        <w:rPr>
          <w:iCs w:val="0"/>
        </w:rPr>
      </w:pPr>
      <w:ins w:id="1229" w:author="STEC" w:date="2018-09-17T10:08:00Z">
        <w:r>
          <w:rPr>
            <w:iCs w:val="0"/>
          </w:rPr>
          <w:t>(c)</w:t>
        </w:r>
        <w:r>
          <w:rPr>
            <w:iCs w:val="0"/>
          </w:rPr>
          <w:tab/>
          <w:t xml:space="preserve">ECRS; </w:t>
        </w:r>
      </w:ins>
      <w:r w:rsidR="0002211C" w:rsidRPr="0003648D">
        <w:rPr>
          <w:iCs w:val="0"/>
        </w:rPr>
        <w:t>and</w:t>
      </w:r>
    </w:p>
    <w:p w:rsidR="0002211C" w:rsidRPr="0003648D" w:rsidRDefault="0002211C" w:rsidP="00BA308D">
      <w:pPr>
        <w:pStyle w:val="BodyTextNumbered"/>
        <w:ind w:left="1440"/>
        <w:rPr>
          <w:iCs w:val="0"/>
        </w:rPr>
      </w:pPr>
      <w:r w:rsidRPr="0003648D">
        <w:rPr>
          <w:iCs w:val="0"/>
        </w:rPr>
        <w:t>(c)</w:t>
      </w:r>
      <w:r w:rsidRPr="0003648D">
        <w:rPr>
          <w:iCs w:val="0"/>
        </w:rPr>
        <w:tab/>
        <w:t>Non-Spin services.</w:t>
      </w:r>
    </w:p>
    <w:p w:rsidR="0002211C" w:rsidRPr="0003648D" w:rsidRDefault="0002211C" w:rsidP="0002211C">
      <w:pPr>
        <w:pStyle w:val="BodyTextNumbered"/>
      </w:pPr>
      <w:r w:rsidRPr="0003648D">
        <w:t>(4)</w:t>
      </w:r>
      <w:r w:rsidRPr="0003648D">
        <w:tab/>
        <w:t>If ERCOT issues a Watch because insufficient Ancillary Service Offers were received in the DAM or Supplemental Ancillary Service Market (SASM), and if the Watch does not result in sufficient offers and the DAM or SASM is executed with insufficient offers, then ERCOT may acquire the insufficient amount of Ancillary Services as follows:</w:t>
      </w:r>
    </w:p>
    <w:p w:rsidR="0002211C" w:rsidRPr="0003648D" w:rsidRDefault="0002211C" w:rsidP="0002211C">
      <w:pPr>
        <w:pStyle w:val="BodyTextNumbered"/>
        <w:ind w:left="1440"/>
        <w:rPr>
          <w:iCs w:val="0"/>
        </w:rPr>
      </w:pPr>
      <w:r w:rsidRPr="0003648D">
        <w:rPr>
          <w:iCs w:val="0"/>
        </w:rPr>
        <w:t>(a)</w:t>
      </w:r>
      <w:r w:rsidRPr="0003648D">
        <w:rPr>
          <w:iCs w:val="0"/>
        </w:rPr>
        <w:tab/>
        <w:t>The SASM process shall be conducted in accordance with Section 6.4.9.2.2, SASM Clearing Process.  If the SASM process is not sufficient, then;</w:t>
      </w:r>
    </w:p>
    <w:p w:rsidR="0002211C" w:rsidRPr="0003648D" w:rsidRDefault="0002211C" w:rsidP="0002211C">
      <w:pPr>
        <w:pStyle w:val="BodyTextNumbered"/>
        <w:ind w:left="1440"/>
        <w:rPr>
          <w:iCs w:val="0"/>
        </w:rPr>
      </w:pPr>
      <w:r w:rsidRPr="0003648D">
        <w:rPr>
          <w:iCs w:val="0"/>
        </w:rPr>
        <w:t>(b)</w:t>
      </w:r>
      <w:r w:rsidRPr="0003648D">
        <w:rPr>
          <w:iCs w:val="0"/>
        </w:rPr>
        <w:tab/>
        <w:t>The HRUC process shall be conducted to commit planned Off-Line Resources qualified to provide the Ancillary Service(s) that are insufficient in accordance with Section 5.2.2.2, RUC Process Timeline After an Aborted Day-Ahead Market.  If the HRUC process is not sufficient, then;</w:t>
      </w:r>
    </w:p>
    <w:p w:rsidR="0002211C" w:rsidRPr="0003648D" w:rsidRDefault="0002211C" w:rsidP="0002211C">
      <w:pPr>
        <w:pStyle w:val="BodyTextNumbered"/>
        <w:ind w:left="1440"/>
        <w:rPr>
          <w:iCs w:val="0"/>
        </w:rPr>
      </w:pPr>
      <w:r w:rsidRPr="0003648D">
        <w:rPr>
          <w:iCs w:val="0"/>
        </w:rPr>
        <w:t>(c)</w:t>
      </w:r>
      <w:r w:rsidRPr="0003648D">
        <w:rPr>
          <w:iCs w:val="0"/>
        </w:rPr>
        <w:tab/>
        <w:t xml:space="preserve">If the insufficiency arose due to </w:t>
      </w:r>
      <w:r w:rsidRPr="0003648D">
        <w:t>insufficient Ancillary Service Offers received in the DAM or ERCOT needs to increase the Ancillary Service requirements after DAM clearing,</w:t>
      </w:r>
      <w:r w:rsidRPr="0003648D">
        <w:rPr>
          <w:iCs w:val="0"/>
        </w:rPr>
        <w:t xml:space="preserve"> ERCOT may assign the insufficient amounts of Ancillary Service(s) to QSEs with planned On-Line Resources qualified to provide the insufficient Ancillary Service(s), even if there are no existing Ancillary Service Offers for those QSEs’ Resources.  ERCOT shall prorate the required Ancillary Service capacity among QSEs representing On-Line capacity not already reserved for Ancillary Services in the COP in a way that maximizes the distribution of the assignment.</w:t>
      </w:r>
    </w:p>
    <w:p w:rsidR="0002211C" w:rsidRPr="0003648D" w:rsidRDefault="0002211C" w:rsidP="0002211C">
      <w:pPr>
        <w:pStyle w:val="BodyTextNumbered"/>
        <w:ind w:left="1440"/>
      </w:pPr>
      <w:r w:rsidRPr="0003648D">
        <w:rPr>
          <w:iCs w:val="0"/>
        </w:rPr>
        <w:t>(d)</w:t>
      </w:r>
      <w:r w:rsidRPr="0003648D">
        <w:rPr>
          <w:iCs w:val="0"/>
        </w:rPr>
        <w:tab/>
        <w:t xml:space="preserve">A QSE may </w:t>
      </w:r>
      <w:r w:rsidRPr="0003648D">
        <w:t xml:space="preserve">request cancellation of </w:t>
      </w:r>
      <w:r w:rsidRPr="0003648D">
        <w:rPr>
          <w:iCs w:val="0"/>
        </w:rPr>
        <w:t xml:space="preserve">the assignment of Ancillary Services to its On-Line Resources if there are equipment or Resource control issues which limit the ability of the Resources to provide the Ancillary Services.  </w:t>
      </w:r>
      <w:r w:rsidRPr="0003648D">
        <w:rPr>
          <w:szCs w:val="24"/>
        </w:rPr>
        <w:t>If ERCOT accepts the cancellation, ERCOT may require QSEs to submit supporting information describing the Resource control issues.</w:t>
      </w:r>
    </w:p>
    <w:p w:rsidR="0002211C" w:rsidRPr="0003648D" w:rsidRDefault="0002211C" w:rsidP="0002211C">
      <w:pPr>
        <w:pStyle w:val="BodyTextNumbered"/>
      </w:pPr>
      <w:r w:rsidRPr="0003648D">
        <w:t>(5)</w:t>
      </w:r>
      <w:r w:rsidRPr="0003648D">
        <w:tab/>
        <w:t>If ERCOT issues a Watch because market-based congestion management techniques embedded in SCED as specified in these Protocols will not be adequate to resolve one or more transmission security violations and, in ERCOT’s judgment, no approved CMP is adequate to resolve those violations, ERCOT may instruct Resources to change output and, if still necessary, curtail DC Tie Load on any DC Tie other than the North and East DC Ties to return the ERCOT System to a reliable condition.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2211C" w:rsidRPr="0003648D" w:rsidTr="00D24D03">
        <w:trPr>
          <w:trHeight w:val="656"/>
        </w:trPr>
        <w:tc>
          <w:tcPr>
            <w:tcW w:w="9576" w:type="dxa"/>
            <w:shd w:val="pct12" w:color="auto" w:fill="auto"/>
          </w:tcPr>
          <w:p w:rsidR="0002211C" w:rsidRPr="0003648D" w:rsidRDefault="0002211C" w:rsidP="00D24D03">
            <w:pPr>
              <w:pStyle w:val="Instructions"/>
              <w:spacing w:before="120"/>
            </w:pPr>
            <w:r w:rsidRPr="0003648D">
              <w:t>[NPRR825:  Delete paragraph (5) above upon system implementation and renumber accordingly.]</w:t>
            </w:r>
          </w:p>
        </w:tc>
      </w:tr>
    </w:tbl>
    <w:p w:rsidR="0002211C" w:rsidRPr="0003648D" w:rsidRDefault="0002211C" w:rsidP="0002211C">
      <w:pPr>
        <w:pStyle w:val="BodyTextNumbered"/>
        <w:spacing w:before="240"/>
      </w:pPr>
      <w:r w:rsidRPr="0003648D">
        <w:lastRenderedPageBreak/>
        <w:t>(6)</w:t>
      </w:r>
      <w:r w:rsidRPr="0003648D">
        <w:tab/>
        <w:t>ERCOT shall post the Watch message electronically to the MIS Public Area and shall provide verbal notice to all TSPs and QSEs via the Hotline.  Corrective actions identified by ERCOT must be communicated through Dispatch Instructions to all TSPs, DSPs and QSEs required to implement the corrective action.  Each QSE shall immediately notify the Market Participants that it represents of the Watch.  To minimize the effects on the ERCOT System, each TSP or DSP shall identify and prepare to implement actions, including restoration of transmission lines as appropriate and preparing for Load shedding.  ERCOT may instruct TSPs or DSPs to reconfigure ERCOT System elements as necessary to improve the reliability of the ERCOT System.  On notice of a Watch, each QSE, TSP, and DSP shall prepare for an Emergency Condition in case conditions worsen.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p w:rsidR="00B51CCC" w:rsidRPr="00B51CCC" w:rsidRDefault="00B51CCC" w:rsidP="00B51CCC">
      <w:pPr>
        <w:keepNext/>
        <w:widowControl w:val="0"/>
        <w:tabs>
          <w:tab w:val="left" w:pos="1260"/>
        </w:tabs>
        <w:spacing w:before="480" w:after="240"/>
        <w:ind w:left="1267" w:hanging="1267"/>
        <w:outlineLvl w:val="3"/>
        <w:rPr>
          <w:b/>
          <w:bCs/>
          <w:snapToGrid w:val="0"/>
          <w:szCs w:val="20"/>
        </w:rPr>
      </w:pPr>
      <w:bookmarkStart w:id="1230" w:name="_Toc397504991"/>
      <w:bookmarkStart w:id="1231" w:name="_Toc402357119"/>
      <w:bookmarkStart w:id="1232" w:name="_Toc422486499"/>
      <w:bookmarkStart w:id="1233" w:name="_Toc433093351"/>
      <w:bookmarkStart w:id="1234" w:name="_Toc433093509"/>
      <w:bookmarkStart w:id="1235" w:name="_Toc440874737"/>
      <w:bookmarkStart w:id="1236" w:name="_Toc448142292"/>
      <w:bookmarkStart w:id="1237" w:name="_Toc448142449"/>
      <w:bookmarkStart w:id="1238" w:name="_Toc458770286"/>
      <w:bookmarkStart w:id="1239" w:name="_Toc459294254"/>
      <w:bookmarkStart w:id="1240" w:name="_Toc463262747"/>
      <w:bookmarkStart w:id="1241" w:name="_Toc468286820"/>
      <w:bookmarkStart w:id="1242" w:name="_Toc481502866"/>
      <w:bookmarkStart w:id="1243" w:name="_Toc496080034"/>
      <w:bookmarkStart w:id="1244" w:name="_Toc496080189"/>
      <w:bookmarkStart w:id="1245" w:name="_Toc397504992"/>
      <w:bookmarkStart w:id="1246" w:name="_Toc402357120"/>
      <w:bookmarkStart w:id="1247" w:name="_Toc422486500"/>
      <w:bookmarkStart w:id="1248" w:name="_Toc433093352"/>
      <w:bookmarkStart w:id="1249" w:name="_Toc433093510"/>
      <w:bookmarkStart w:id="1250" w:name="_Toc440874738"/>
      <w:bookmarkStart w:id="1251" w:name="_Toc448142293"/>
      <w:bookmarkStart w:id="1252" w:name="_Toc448142450"/>
      <w:bookmarkStart w:id="1253" w:name="_Toc458770287"/>
      <w:bookmarkStart w:id="1254" w:name="_Toc459294255"/>
      <w:bookmarkStart w:id="1255" w:name="_Toc463262748"/>
      <w:bookmarkStart w:id="1256" w:name="_Toc468286821"/>
      <w:bookmarkStart w:id="1257" w:name="_Toc481502867"/>
      <w:bookmarkStart w:id="1258" w:name="_Toc496080035"/>
      <w:bookmarkStart w:id="1259" w:name="_Toc496080190"/>
      <w:r w:rsidRPr="00B51CCC">
        <w:rPr>
          <w:b/>
          <w:bCs/>
          <w:snapToGrid w:val="0"/>
          <w:szCs w:val="20"/>
        </w:rPr>
        <w:t>6.5.9.4</w:t>
      </w:r>
      <w:r w:rsidRPr="00B51CCC">
        <w:rPr>
          <w:b/>
          <w:bCs/>
          <w:snapToGrid w:val="0"/>
          <w:szCs w:val="20"/>
        </w:rPr>
        <w:tab/>
        <w:t>Energy Emergency Alert</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B51CCC" w:rsidRPr="00B51CCC" w:rsidRDefault="00B51CCC" w:rsidP="00B51CCC">
      <w:pPr>
        <w:spacing w:after="240"/>
        <w:ind w:left="720" w:hanging="720"/>
        <w:rPr>
          <w:szCs w:val="20"/>
        </w:rPr>
      </w:pPr>
      <w:r w:rsidRPr="00B51CCC">
        <w:rPr>
          <w:szCs w:val="20"/>
        </w:rPr>
        <w:t>(1)</w:t>
      </w:r>
      <w:r w:rsidRPr="00B51CCC">
        <w:rPr>
          <w:szCs w:val="20"/>
        </w:rP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rsidR="00B51CCC" w:rsidRPr="00B51CCC" w:rsidRDefault="00B51CCC" w:rsidP="00B51CCC">
      <w:pPr>
        <w:spacing w:after="240"/>
        <w:ind w:left="720" w:hanging="720"/>
        <w:rPr>
          <w:szCs w:val="20"/>
        </w:rPr>
      </w:pPr>
      <w:r w:rsidRPr="00B51CCC">
        <w:rPr>
          <w:szCs w:val="20"/>
        </w:rPr>
        <w:t>(2)</w:t>
      </w:r>
      <w:r w:rsidRPr="00B51CCC">
        <w:rPr>
          <w:szCs w:val="20"/>
        </w:rPr>
        <w:tab/>
        <w:t>The goal of the EEA is to provide for maximum possible continuity of service while maintaining the integrity of the ERCOT System to reduce the chance of cascading Outages.</w:t>
      </w:r>
    </w:p>
    <w:p w:rsidR="00B51CCC" w:rsidRPr="00B51CCC" w:rsidRDefault="00B51CCC" w:rsidP="00B51CCC">
      <w:pPr>
        <w:spacing w:after="240"/>
        <w:ind w:left="720" w:hanging="720"/>
        <w:rPr>
          <w:szCs w:val="20"/>
        </w:rPr>
      </w:pPr>
      <w:r w:rsidRPr="00B51CCC">
        <w:rPr>
          <w:szCs w:val="20"/>
        </w:rPr>
        <w:t>(3)</w:t>
      </w:r>
      <w:r w:rsidRPr="00B51CCC">
        <w:rPr>
          <w:szCs w:val="20"/>
        </w:rPr>
        <w:tab/>
        <w:t xml:space="preserve">ERCOT’s operating procedures must meet the following goals: </w:t>
      </w:r>
    </w:p>
    <w:p w:rsidR="00B51CCC" w:rsidRPr="00B51CCC" w:rsidRDefault="00B51CCC" w:rsidP="00B51CCC">
      <w:pPr>
        <w:spacing w:after="240"/>
        <w:ind w:left="1440" w:hanging="720"/>
        <w:rPr>
          <w:szCs w:val="20"/>
        </w:rPr>
      </w:pPr>
      <w:r w:rsidRPr="00B51CCC">
        <w:rPr>
          <w:szCs w:val="20"/>
        </w:rPr>
        <w:t>(a)</w:t>
      </w:r>
      <w:r w:rsidRPr="00B51CCC">
        <w:rPr>
          <w:szCs w:val="20"/>
        </w:rPr>
        <w:tab/>
        <w:t>Use of market processes to the fullest extent practicable without jeopardizing the reliability of the ERCOT System;</w:t>
      </w:r>
    </w:p>
    <w:p w:rsidR="00B51CCC" w:rsidRPr="00B51CCC" w:rsidRDefault="00B51CCC" w:rsidP="00B51CCC">
      <w:pPr>
        <w:spacing w:after="240"/>
        <w:ind w:left="1440" w:hanging="720"/>
        <w:rPr>
          <w:szCs w:val="20"/>
        </w:rPr>
      </w:pPr>
      <w:r w:rsidRPr="00B51CCC">
        <w:rPr>
          <w:szCs w:val="20"/>
        </w:rPr>
        <w:t>(b)</w:t>
      </w:r>
      <w:r w:rsidRPr="00B51CCC">
        <w:rPr>
          <w:szCs w:val="20"/>
        </w:rPr>
        <w:tab/>
        <w:t>Use of</w:t>
      </w:r>
      <w:r w:rsidR="001A78EF">
        <w:rPr>
          <w:szCs w:val="20"/>
        </w:rPr>
        <w:t xml:space="preserve"> </w:t>
      </w:r>
      <w:del w:id="1260" w:author="STEC" w:date="2018-09-18T15:19:00Z">
        <w:r w:rsidRPr="00B51CCC" w:rsidDel="00F358A2">
          <w:rPr>
            <w:szCs w:val="20"/>
          </w:rPr>
          <w:delText xml:space="preserve"> </w:delText>
        </w:r>
      </w:del>
      <w:r w:rsidRPr="00B51CCC">
        <w:rPr>
          <w:szCs w:val="20"/>
        </w:rPr>
        <w:t>RRS,</w:t>
      </w:r>
      <w:ins w:id="1261" w:author="STEC" w:date="2018-09-17T10:08:00Z">
        <w:r w:rsidR="00DB2F99">
          <w:rPr>
            <w:szCs w:val="20"/>
          </w:rPr>
          <w:t xml:space="preserve"> ECRS,</w:t>
        </w:r>
      </w:ins>
      <w:r w:rsidRPr="00B51CCC">
        <w:rPr>
          <w:szCs w:val="20"/>
        </w:rPr>
        <w:t xml:space="preserve"> other Ancillary Services, and Emergency Response Service (ERS) to the extent permitted by ERCOT System conditions;</w:t>
      </w:r>
      <w:ins w:id="1262" w:author="STEC" w:date="2018-09-28T14:38:00Z">
        <w:r w:rsidR="00AA1C83" w:rsidDel="00AA1C83">
          <w:rPr>
            <w:szCs w:val="20"/>
          </w:rPr>
          <w:t xml:space="preserve"> </w:t>
        </w:r>
      </w:ins>
      <w:r w:rsidRPr="00B51CCC">
        <w:rPr>
          <w:szCs w:val="20"/>
        </w:rPr>
        <w:t>(c)</w:t>
      </w:r>
      <w:r w:rsidRPr="00B51CCC">
        <w:rPr>
          <w:szCs w:val="20"/>
        </w:rPr>
        <w:tab/>
        <w:t>Maximum use of ERCOT System capability;</w:t>
      </w:r>
    </w:p>
    <w:p w:rsidR="00B51CCC" w:rsidRPr="00B51CCC" w:rsidRDefault="00B51CCC" w:rsidP="00B51CCC">
      <w:pPr>
        <w:spacing w:after="240"/>
        <w:ind w:left="1440" w:hanging="720"/>
        <w:rPr>
          <w:szCs w:val="20"/>
        </w:rPr>
      </w:pPr>
      <w:r w:rsidRPr="00B51CCC">
        <w:rPr>
          <w:szCs w:val="20"/>
        </w:rPr>
        <w:t>(d)</w:t>
      </w:r>
      <w:r w:rsidRPr="00B51CCC">
        <w:rPr>
          <w:szCs w:val="20"/>
        </w:rPr>
        <w:tab/>
        <w:t>Maintenance of station service for nuclear-powered Generation Resources;</w:t>
      </w:r>
    </w:p>
    <w:p w:rsidR="00B51CCC" w:rsidRPr="00B51CCC" w:rsidRDefault="00B51CCC" w:rsidP="00B51CCC">
      <w:pPr>
        <w:spacing w:after="240"/>
        <w:ind w:left="1440" w:hanging="720"/>
        <w:rPr>
          <w:szCs w:val="20"/>
        </w:rPr>
      </w:pPr>
      <w:r w:rsidRPr="00B51CCC">
        <w:rPr>
          <w:szCs w:val="20"/>
        </w:rPr>
        <w:t>(e)</w:t>
      </w:r>
      <w:r w:rsidRPr="00B51CCC">
        <w:rPr>
          <w:szCs w:val="20"/>
        </w:rPr>
        <w:tab/>
        <w:t>Securing startup power for Generation Resources;</w:t>
      </w:r>
    </w:p>
    <w:p w:rsidR="00B51CCC" w:rsidRPr="00B51CCC" w:rsidRDefault="00B51CCC" w:rsidP="00B51CCC">
      <w:pPr>
        <w:spacing w:after="240"/>
        <w:ind w:left="1440" w:hanging="720"/>
        <w:rPr>
          <w:szCs w:val="20"/>
        </w:rPr>
      </w:pPr>
      <w:r w:rsidRPr="00B51CCC">
        <w:rPr>
          <w:szCs w:val="20"/>
        </w:rPr>
        <w:t>(f)</w:t>
      </w:r>
      <w:r w:rsidRPr="00B51CCC">
        <w:rPr>
          <w:szCs w:val="20"/>
        </w:rPr>
        <w:tab/>
        <w:t>Operation of Generation Resources during loss of communication with ERCOT;</w:t>
      </w:r>
    </w:p>
    <w:p w:rsidR="00B51CCC" w:rsidRPr="00B51CCC" w:rsidRDefault="00B51CCC" w:rsidP="00B51CCC">
      <w:pPr>
        <w:spacing w:after="240"/>
        <w:ind w:left="1440" w:hanging="720"/>
        <w:rPr>
          <w:szCs w:val="20"/>
        </w:rPr>
      </w:pPr>
      <w:r w:rsidRPr="00B51CCC">
        <w:rPr>
          <w:szCs w:val="20"/>
        </w:rPr>
        <w:t>(g)</w:t>
      </w:r>
      <w:r w:rsidRPr="00B51CCC">
        <w:rPr>
          <w:szCs w:val="20"/>
        </w:rPr>
        <w:tab/>
        <w:t>Restoration of service to Loads in the manner defined in the Operating Guides; and</w:t>
      </w:r>
    </w:p>
    <w:p w:rsidR="00B51CCC" w:rsidRPr="00B51CCC" w:rsidRDefault="00B51CCC" w:rsidP="00B51CCC">
      <w:pPr>
        <w:spacing w:after="240"/>
        <w:ind w:left="1440" w:hanging="720"/>
        <w:rPr>
          <w:szCs w:val="20"/>
        </w:rPr>
      </w:pPr>
      <w:r w:rsidRPr="00B51CCC">
        <w:rPr>
          <w:szCs w:val="20"/>
        </w:rPr>
        <w:lastRenderedPageBreak/>
        <w:t>(h)</w:t>
      </w:r>
      <w:r w:rsidRPr="00B51CCC">
        <w:rPr>
          <w:szCs w:val="20"/>
        </w:rPr>
        <w:tab/>
        <w:t>Management of Interconnection Reliability Operating Limits (IROLs) shall not change.</w:t>
      </w:r>
    </w:p>
    <w:p w:rsidR="00B51CCC" w:rsidRPr="00B51CCC" w:rsidRDefault="00B51CCC" w:rsidP="00B51CCC">
      <w:pPr>
        <w:spacing w:after="240"/>
        <w:ind w:left="720" w:hanging="720"/>
        <w:rPr>
          <w:szCs w:val="20"/>
        </w:rPr>
      </w:pPr>
      <w:r w:rsidRPr="00B51CCC">
        <w:rPr>
          <w:szCs w:val="20"/>
        </w:rPr>
        <w:t>(4)</w:t>
      </w:r>
      <w:r w:rsidRPr="00B51CCC">
        <w:rPr>
          <w:szCs w:val="20"/>
        </w:rPr>
        <w:tab/>
        <w:t>ERCOT is responsible for coordinating with QSEs, TSPs, and DSPs to monitor ERCOT System conditions, initiating the EEA levels, notifying all QSEs, and coordinating the implementation of the EEA levels while maintaining transmission security limits.</w:t>
      </w:r>
    </w:p>
    <w:p w:rsidR="00B51CCC" w:rsidRPr="00B51CCC" w:rsidRDefault="00B51CCC" w:rsidP="00B51CCC">
      <w:pPr>
        <w:spacing w:after="240"/>
        <w:ind w:left="720" w:hanging="720"/>
        <w:rPr>
          <w:szCs w:val="20"/>
        </w:rPr>
      </w:pPr>
      <w:r w:rsidRPr="00B51CCC">
        <w:rPr>
          <w:szCs w:val="20"/>
        </w:rPr>
        <w:t>(5)</w:t>
      </w:r>
      <w:r w:rsidRPr="00B51CCC">
        <w:rPr>
          <w:szCs w:val="20"/>
        </w:rPr>
        <w:tab/>
        <w:t>ERCOT, at management’s discretion, may at any time issue an ERCOT-wide appeal through the public news media for voluntary energy conservation.</w:t>
      </w:r>
    </w:p>
    <w:p w:rsidR="00B51CCC" w:rsidRPr="00B51CCC" w:rsidRDefault="00B51CCC" w:rsidP="00B51CCC">
      <w:pPr>
        <w:spacing w:after="240"/>
        <w:ind w:left="720" w:hanging="720"/>
        <w:rPr>
          <w:szCs w:val="20"/>
        </w:rPr>
      </w:pPr>
      <w:r w:rsidRPr="00B51CCC">
        <w:rPr>
          <w:szCs w:val="20"/>
        </w:rPr>
        <w:t>(6)</w:t>
      </w:r>
      <w:r w:rsidRPr="00B51CCC">
        <w:rPr>
          <w:szCs w:val="20"/>
        </w:rPr>
        <w:tab/>
        <w:t xml:space="preserve">During the EEA, ERCOT has the authority to obtain energy from non-ERCOT Control Areas using the DC Ties or by using Block Load Transfers (BLTs) to move load to non-ERCOT Control Areas.  ERCOT maintains the authority to curtail energy schedules flowing into or out of the ERCOT System across the DC Ties in accordance with NERC scheduling guidelines.   </w:t>
      </w:r>
    </w:p>
    <w:p w:rsidR="00B51CCC" w:rsidRPr="00B51CCC" w:rsidRDefault="00B51CCC" w:rsidP="00B51CCC">
      <w:pPr>
        <w:spacing w:after="240"/>
        <w:ind w:left="720" w:hanging="720"/>
        <w:rPr>
          <w:szCs w:val="20"/>
        </w:rPr>
      </w:pPr>
      <w:r w:rsidRPr="00B51CCC">
        <w:rPr>
          <w:szCs w:val="20"/>
        </w:rPr>
        <w:t>(7)</w:t>
      </w:r>
      <w:r w:rsidRPr="00B51CCC">
        <w:rPr>
          <w:szCs w:val="20"/>
        </w:rP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p w:rsidR="00B51CCC" w:rsidRPr="00B51CCC" w:rsidRDefault="00B51CCC" w:rsidP="00B51CCC">
      <w:pPr>
        <w:spacing w:after="240"/>
        <w:ind w:left="720" w:hanging="720"/>
        <w:rPr>
          <w:szCs w:val="20"/>
        </w:rPr>
      </w:pPr>
      <w:r w:rsidRPr="00B51CCC">
        <w:rPr>
          <w:szCs w:val="20"/>
        </w:rPr>
        <w:t>(8)</w:t>
      </w:r>
      <w:r w:rsidRPr="00B51CCC">
        <w:rPr>
          <w:szCs w:val="20"/>
        </w:rPr>
        <w:tab/>
        <w:t xml:space="preserve">ERCOT may immediately implement EEA Level 3 any time the </w:t>
      </w:r>
      <w:r w:rsidRPr="00B51CCC">
        <w:rPr>
          <w:iCs/>
          <w:szCs w:val="20"/>
        </w:rPr>
        <w:t>clock-minute average</w:t>
      </w:r>
      <w:r w:rsidRPr="00B51CCC">
        <w:rPr>
          <w:szCs w:val="20"/>
        </w:rPr>
        <w:t xml:space="preserve"> system frequency falls below 59.91 Hz for 20 consecutive minutes and shall immediately implement EEA Level 3 any time the steady-state frequency is below 59.5 Hz for any duration.</w:t>
      </w:r>
    </w:p>
    <w:p w:rsidR="00B51CCC" w:rsidRPr="00B51CCC" w:rsidRDefault="00B51CCC" w:rsidP="00B51CCC">
      <w:pPr>
        <w:spacing w:after="240"/>
        <w:ind w:left="720" w:hanging="720"/>
        <w:rPr>
          <w:szCs w:val="20"/>
        </w:rPr>
      </w:pPr>
      <w:r w:rsidRPr="00B51CCC">
        <w:rPr>
          <w:szCs w:val="20"/>
        </w:rPr>
        <w:t>(9)</w:t>
      </w:r>
      <w:r w:rsidRPr="00B51CCC">
        <w:rPr>
          <w:szCs w:val="20"/>
        </w:rPr>
        <w:tab/>
        <w:t>Percentages for EEA Level 3 Load shedding will be based on the previous year’s TSP peak Loads, as reported to ERCOT, and must be reviewed by ERCOT and modified annually as required.</w:t>
      </w:r>
    </w:p>
    <w:p w:rsidR="00B51CCC" w:rsidRPr="00B51CCC" w:rsidRDefault="00B51CCC" w:rsidP="00B51CCC">
      <w:pPr>
        <w:spacing w:after="240"/>
        <w:ind w:left="720" w:hanging="720"/>
        <w:rPr>
          <w:szCs w:val="20"/>
        </w:rPr>
      </w:pPr>
      <w:r w:rsidRPr="00B51CCC">
        <w:rPr>
          <w:szCs w:val="20"/>
        </w:rPr>
        <w:t xml:space="preserve">(10) </w:t>
      </w:r>
      <w:r w:rsidRPr="00B51CCC">
        <w:rPr>
          <w:szCs w:val="20"/>
        </w:rPr>
        <w:tab/>
        <w:t xml:space="preserve">During EEA Level 2 or 3, for those constraints that meet the criteria identified in paragraph (5)(a) of Section 6.5.9.3.2, Advisory, ERCOT may control the post-contingency flow to within the 15-Minute Rating in SCED.   After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rsidR="00B51CCC" w:rsidRPr="00B51CCC" w:rsidRDefault="00B51CCC" w:rsidP="00B51CCC">
      <w:pPr>
        <w:spacing w:after="240"/>
        <w:ind w:left="720" w:hanging="720"/>
        <w:rPr>
          <w:szCs w:val="20"/>
        </w:rPr>
      </w:pPr>
      <w:r w:rsidRPr="00B51CCC">
        <w:rPr>
          <w:szCs w:val="20"/>
        </w:rPr>
        <w:t>(11)</w:t>
      </w:r>
      <w:r w:rsidRPr="00B51CCC">
        <w:rPr>
          <w:szCs w:val="20"/>
        </w:rPr>
        <w:tab/>
        <w:t xml:space="preserve">During EEA Level 2 or 3, for those constraints that meet the criteria identified in paragraph (5)(b) of Section 6.5.9.3.2, ERCOT shall continue to enforce constraints associated with double-circuit contingencies throughout an EEA if the double-circuit failures are determined to be at high risk of occurring, due to system conditions.  For all other double-circuit contingencies identified in paragraph (5)(b) of Section 6.5.9.3.2,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w:t>
      </w:r>
      <w:r w:rsidRPr="00B51CCC">
        <w:rPr>
          <w:szCs w:val="20"/>
        </w:rPr>
        <w:lastRenderedPageBreak/>
        <w:t>such that the chance of re-entering into an EEA Level 2 or 3 is low.  For constraints related to stability limits that are not IROLs, ERCOT may elect not to enforce double-circuit contingencies during EEA Level 3 only.</w:t>
      </w:r>
    </w:p>
    <w:p w:rsidR="0002211C" w:rsidRPr="0003648D" w:rsidRDefault="0002211C" w:rsidP="0002211C">
      <w:pPr>
        <w:pStyle w:val="H5"/>
        <w:spacing w:before="480"/>
        <w:ind w:left="1627" w:hanging="1627"/>
      </w:pPr>
      <w:r w:rsidRPr="0003648D">
        <w:t>6.5.9.4.1</w:t>
      </w:r>
      <w:r w:rsidRPr="0003648D">
        <w:tab/>
        <w:t>General Procedures Prior to EEA Operations</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r w:rsidRPr="0003648D">
        <w:t xml:space="preserve"> </w:t>
      </w:r>
    </w:p>
    <w:p w:rsidR="0002211C" w:rsidRPr="0003648D" w:rsidRDefault="0002211C" w:rsidP="0002211C">
      <w:pPr>
        <w:pStyle w:val="BodyTextNumbered"/>
      </w:pPr>
      <w:r w:rsidRPr="0003648D">
        <w:t>(1)</w:t>
      </w:r>
      <w:r w:rsidRPr="0003648D">
        <w:tab/>
        <w:t>Prior to declaring EEA Level 1 detailed in Section 6.5.9.4.2, EEA Levels, ERCOT may perform the following operations consistent with Good Utility Practice:</w:t>
      </w:r>
    </w:p>
    <w:p w:rsidR="0002211C" w:rsidRPr="0003648D" w:rsidRDefault="0002211C" w:rsidP="00BA308D">
      <w:pPr>
        <w:pStyle w:val="BodyTextNumbered"/>
        <w:ind w:left="1440"/>
        <w:rPr>
          <w:iCs w:val="0"/>
        </w:rPr>
      </w:pPr>
      <w:r w:rsidRPr="0003648D">
        <w:rPr>
          <w:iCs w:val="0"/>
        </w:rPr>
        <w:t>(a)</w:t>
      </w:r>
      <w:r w:rsidRPr="0003648D">
        <w:rPr>
          <w:iCs w:val="0"/>
        </w:rPr>
        <w:tab/>
        <w:t>Provide Dispatch Instructions to QSEs for specific Resources to operate at an Emergency Base Point to maximize Resource deployment so as to increase Responsive Reserve levels on other Resources;</w:t>
      </w:r>
    </w:p>
    <w:p w:rsidR="0002211C" w:rsidRPr="0003648D" w:rsidRDefault="0002211C" w:rsidP="00BA308D">
      <w:pPr>
        <w:pStyle w:val="BodyTextNumbered"/>
        <w:ind w:left="1440"/>
        <w:rPr>
          <w:iCs w:val="0"/>
        </w:rPr>
      </w:pPr>
      <w:r w:rsidRPr="0003648D">
        <w:rPr>
          <w:iCs w:val="0"/>
        </w:rPr>
        <w:t>(b)</w:t>
      </w:r>
      <w:r w:rsidRPr="0003648D">
        <w:rPr>
          <w:iCs w:val="0"/>
        </w:rPr>
        <w:tab/>
        <w:t>Commit specific available Resources as necessary that can respond in the timeframe of the emergency.  Such commitments will be settled using the HRUC process;</w:t>
      </w:r>
    </w:p>
    <w:p w:rsidR="0002211C" w:rsidRPr="0003648D" w:rsidRDefault="0002211C" w:rsidP="00BA308D">
      <w:pPr>
        <w:pStyle w:val="BodyTextNumbered"/>
        <w:ind w:left="1440"/>
        <w:rPr>
          <w:iCs w:val="0"/>
        </w:rPr>
      </w:pPr>
      <w:r w:rsidRPr="0003648D">
        <w:rPr>
          <w:iCs w:val="0"/>
        </w:rPr>
        <w:t>(c)</w:t>
      </w:r>
      <w:r w:rsidRPr="0003648D">
        <w:rPr>
          <w:iCs w:val="0"/>
        </w:rPr>
        <w:tab/>
        <w:t>Start RMR Units available in the time frame of the emergency.  RMR Units should be loaded to full capability;</w:t>
      </w:r>
    </w:p>
    <w:p w:rsidR="0002211C" w:rsidRPr="0003648D" w:rsidRDefault="0002211C" w:rsidP="00BA308D">
      <w:pPr>
        <w:pStyle w:val="BodyTextNumbered"/>
        <w:ind w:left="1440"/>
        <w:rPr>
          <w:iCs w:val="0"/>
        </w:rPr>
      </w:pPr>
      <w:r w:rsidRPr="0003648D">
        <w:rPr>
          <w:iCs w:val="0"/>
        </w:rPr>
        <w:t>(d)</w:t>
      </w:r>
      <w:r w:rsidRPr="0003648D">
        <w:rPr>
          <w:iCs w:val="0"/>
        </w:rPr>
        <w:tab/>
        <w:t xml:space="preserve">Utilize available Resources providing </w:t>
      </w:r>
      <w:ins w:id="1263" w:author="STEC" w:date="2018-09-17T10:10:00Z">
        <w:r w:rsidR="00DB2F99">
          <w:rPr>
            <w:iCs w:val="0"/>
          </w:rPr>
          <w:t xml:space="preserve">RRS, ECRS, and </w:t>
        </w:r>
      </w:ins>
      <w:r w:rsidRPr="0003648D">
        <w:rPr>
          <w:iCs w:val="0"/>
        </w:rPr>
        <w:t>Non-Spin services as required; and</w:t>
      </w:r>
      <w:ins w:id="1264" w:author="STEC" w:date="2018-09-28T14:39:00Z">
        <w:r w:rsidR="00AA1C83" w:rsidDel="00AA1C83">
          <w:rPr>
            <w:iCs w:val="0"/>
          </w:rPr>
          <w:t xml:space="preserve"> </w:t>
        </w:r>
      </w:ins>
      <w:r w:rsidRPr="0003648D">
        <w:rPr>
          <w:iCs w:val="0"/>
        </w:rPr>
        <w:t>(e)</w:t>
      </w:r>
      <w:r w:rsidRPr="0003648D">
        <w:rPr>
          <w:iCs w:val="0"/>
        </w:rPr>
        <w:tab/>
        <w:t xml:space="preserve">ERCOT shall use the PRC and system frequency to determine the appropriate Emergency Notice and EEA levels. </w:t>
      </w:r>
    </w:p>
    <w:p w:rsidR="00BA7A09" w:rsidRPr="0003648D" w:rsidRDefault="00BA7A09" w:rsidP="00BA7A09">
      <w:pPr>
        <w:keepNext/>
        <w:tabs>
          <w:tab w:val="left" w:pos="1620"/>
        </w:tabs>
        <w:spacing w:before="480" w:after="240"/>
        <w:ind w:left="1627" w:hanging="1627"/>
        <w:outlineLvl w:val="4"/>
        <w:rPr>
          <w:b/>
          <w:bCs/>
          <w:i/>
          <w:iCs/>
          <w:szCs w:val="26"/>
        </w:rPr>
      </w:pPr>
      <w:bookmarkStart w:id="1265" w:name="_Toc397504993"/>
      <w:bookmarkStart w:id="1266" w:name="_Toc402357121"/>
      <w:bookmarkStart w:id="1267" w:name="_Toc422486501"/>
      <w:bookmarkStart w:id="1268" w:name="_Toc433093353"/>
      <w:bookmarkStart w:id="1269" w:name="_Toc433093511"/>
      <w:bookmarkStart w:id="1270" w:name="_Toc440874739"/>
      <w:bookmarkStart w:id="1271" w:name="_Toc448142294"/>
      <w:bookmarkStart w:id="1272" w:name="_Toc448142451"/>
      <w:bookmarkStart w:id="1273" w:name="_Toc458770288"/>
      <w:bookmarkStart w:id="1274" w:name="_Toc459294256"/>
      <w:bookmarkStart w:id="1275" w:name="_Toc463262749"/>
      <w:bookmarkStart w:id="1276" w:name="_Toc468286822"/>
      <w:bookmarkStart w:id="1277" w:name="_Toc481502868"/>
      <w:bookmarkStart w:id="1278" w:name="_Toc496080036"/>
      <w:bookmarkStart w:id="1279" w:name="_Toc496080191"/>
      <w:r w:rsidRPr="0003648D">
        <w:rPr>
          <w:b/>
          <w:bCs/>
          <w:i/>
          <w:iCs/>
          <w:szCs w:val="26"/>
        </w:rPr>
        <w:t>6.5.9.4.2</w:t>
      </w:r>
      <w:r w:rsidRPr="0003648D">
        <w:rPr>
          <w:b/>
          <w:bCs/>
          <w:i/>
          <w:iCs/>
          <w:szCs w:val="26"/>
        </w:rPr>
        <w:tab/>
        <w:t>EEA Levels</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BA7A09" w:rsidRPr="0003648D" w:rsidRDefault="00BA7A09" w:rsidP="00BA7A09">
      <w:pPr>
        <w:spacing w:after="240"/>
        <w:ind w:left="720" w:hanging="720"/>
        <w:rPr>
          <w:szCs w:val="20"/>
        </w:rPr>
      </w:pPr>
      <w:r w:rsidRPr="0003648D">
        <w:rPr>
          <w:szCs w:val="20"/>
        </w:rPr>
        <w:t>(1)</w:t>
      </w:r>
      <w:r w:rsidRPr="0003648D">
        <w:rPr>
          <w:szCs w:val="20"/>
        </w:rPr>
        <w:tab/>
        <w:t xml:space="preserve">ERCOT will declare an EEA Level 1 when PRC falls below 2,300 MW and is not projected to be recovered above 2,300 MW within 30 minutes without the use of the following actions that are prescribed for EEA Level 1: </w:t>
      </w:r>
    </w:p>
    <w:p w:rsidR="00BA7A09" w:rsidRPr="0003648D" w:rsidRDefault="00BA7A09" w:rsidP="00BA7A09">
      <w:pPr>
        <w:spacing w:after="240"/>
        <w:ind w:left="1440" w:hanging="720"/>
        <w:rPr>
          <w:szCs w:val="20"/>
        </w:rPr>
      </w:pPr>
      <w:r w:rsidRPr="0003648D">
        <w:rPr>
          <w:szCs w:val="20"/>
        </w:rPr>
        <w:t>(a)</w:t>
      </w:r>
      <w:r w:rsidRPr="0003648D">
        <w:rPr>
          <w:szCs w:val="20"/>
        </w:rPr>
        <w:tab/>
        <w:t>ERCOT shall take the following steps to maintain steady state system frequency near 60 Hz and maintain PRC above 1,750 MW:</w:t>
      </w:r>
    </w:p>
    <w:p w:rsidR="00BA7A09" w:rsidRPr="0003648D" w:rsidRDefault="00BA7A09" w:rsidP="00BA7A09">
      <w:pPr>
        <w:spacing w:after="240"/>
        <w:ind w:left="2160" w:hanging="720"/>
        <w:rPr>
          <w:szCs w:val="20"/>
        </w:rPr>
      </w:pPr>
      <w:r w:rsidRPr="0003648D">
        <w:rPr>
          <w:szCs w:val="20"/>
        </w:rPr>
        <w:t>(i)</w:t>
      </w:r>
      <w:r w:rsidRPr="0003648D">
        <w:rPr>
          <w:szCs w:val="20"/>
        </w:rPr>
        <w:tab/>
        <w:t xml:space="preserve">Request available Generation Resources that can perform within the expected timeframe of the emergency to come On-Line by initiating manual HRUC or through Dispatch Instructions; </w:t>
      </w:r>
    </w:p>
    <w:p w:rsidR="00BA7A09" w:rsidRPr="0003648D" w:rsidRDefault="00BA7A09" w:rsidP="00BA7A09">
      <w:pPr>
        <w:spacing w:after="240"/>
        <w:ind w:left="2160" w:hanging="720"/>
        <w:rPr>
          <w:szCs w:val="20"/>
        </w:rPr>
      </w:pPr>
      <w:r w:rsidRPr="0003648D">
        <w:rPr>
          <w:szCs w:val="20"/>
        </w:rPr>
        <w:t>(ii)</w:t>
      </w:r>
      <w:r w:rsidRPr="0003648D">
        <w:rPr>
          <w:szCs w:val="20"/>
        </w:rPr>
        <w:tab/>
        <w:t xml:space="preserve">Use available DC Tie import capacity that is not already being used; </w:t>
      </w:r>
    </w:p>
    <w:p w:rsidR="00BA7A09" w:rsidRPr="0003648D" w:rsidRDefault="00BA7A09" w:rsidP="00BA7A09">
      <w:pPr>
        <w:spacing w:after="240"/>
        <w:ind w:left="2160" w:hanging="720"/>
        <w:rPr>
          <w:szCs w:val="20"/>
        </w:rPr>
      </w:pPr>
      <w:r w:rsidRPr="0003648D">
        <w:rPr>
          <w:szCs w:val="20"/>
        </w:rPr>
        <w:t>(iii)</w:t>
      </w:r>
      <w:r w:rsidRPr="0003648D">
        <w:rPr>
          <w:szCs w:val="20"/>
        </w:rPr>
        <w:tab/>
        <w:t>Issue a Dispatch Instruction for Resources to remain On-Line which, before start of emergency, were scheduled to come Off-Line; and</w:t>
      </w:r>
    </w:p>
    <w:p w:rsidR="00BA7A09" w:rsidRPr="0003648D" w:rsidRDefault="00BA7A09" w:rsidP="00BA7A09">
      <w:pPr>
        <w:spacing w:after="240"/>
        <w:ind w:left="2160" w:hanging="720"/>
        <w:rPr>
          <w:szCs w:val="20"/>
        </w:rPr>
      </w:pPr>
      <w:r w:rsidRPr="0003648D">
        <w:rPr>
          <w:szCs w:val="20"/>
        </w:rPr>
        <w:t>(iv)</w:t>
      </w:r>
      <w:r w:rsidRPr="0003648D">
        <w:rPr>
          <w:szCs w:val="20"/>
        </w:rPr>
        <w:tab/>
        <w:t>At ERCOT’s discretion, deploy available contracted ERS-30 via an XML message followed by a VDI to the all-QSE Hotline.  The ERS-30 ramp period shall begin at the completion of the VDI.</w:t>
      </w:r>
    </w:p>
    <w:p w:rsidR="00BA7A09" w:rsidRPr="0003648D" w:rsidRDefault="00BA7A09" w:rsidP="00BA7A09">
      <w:pPr>
        <w:spacing w:after="240"/>
        <w:ind w:left="2880" w:hanging="720"/>
        <w:rPr>
          <w:szCs w:val="20"/>
        </w:rPr>
      </w:pPr>
      <w:r w:rsidRPr="0003648D">
        <w:rPr>
          <w:szCs w:val="20"/>
        </w:rPr>
        <w:lastRenderedPageBreak/>
        <w:t>(A)</w:t>
      </w:r>
      <w:r w:rsidRPr="0003648D">
        <w:rPr>
          <w:szCs w:val="20"/>
        </w:rPr>
        <w:tab/>
        <w:t xml:space="preserve">If less than 500 MW of ERS-30 is available for deployment, ERCOT shall deploy it as a single block.  </w:t>
      </w:r>
    </w:p>
    <w:p w:rsidR="00BA7A09" w:rsidRPr="0003648D" w:rsidRDefault="00BA7A09" w:rsidP="00BA7A09">
      <w:pPr>
        <w:spacing w:after="240"/>
        <w:ind w:left="2880" w:hanging="720"/>
        <w:rPr>
          <w:szCs w:val="20"/>
        </w:rPr>
      </w:pPr>
      <w:r w:rsidRPr="0003648D">
        <w:rPr>
          <w:szCs w:val="20"/>
        </w:rPr>
        <w:t>(B)</w:t>
      </w:r>
      <w:r w:rsidRPr="0003648D">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rsidR="00BA7A09" w:rsidRPr="0003648D" w:rsidRDefault="00BA7A09" w:rsidP="00BA7A09">
      <w:pPr>
        <w:spacing w:after="240"/>
        <w:ind w:left="2880" w:hanging="720"/>
        <w:rPr>
          <w:szCs w:val="20"/>
        </w:rPr>
      </w:pPr>
      <w:r w:rsidRPr="0003648D">
        <w:rPr>
          <w:szCs w:val="20"/>
        </w:rPr>
        <w:t>(C)</w:t>
      </w:r>
      <w:r w:rsidRPr="0003648D">
        <w:rPr>
          <w:szCs w:val="20"/>
        </w:rPr>
        <w:tab/>
        <w:t>ERS-30 may be deployed at any time in a Settlement Interval.</w:t>
      </w:r>
    </w:p>
    <w:p w:rsidR="00BA7A09" w:rsidRPr="0003648D" w:rsidRDefault="00BA7A09" w:rsidP="00BA7A09">
      <w:pPr>
        <w:spacing w:after="240"/>
        <w:ind w:left="2880" w:hanging="720"/>
        <w:rPr>
          <w:szCs w:val="20"/>
        </w:rPr>
      </w:pPr>
      <w:r w:rsidRPr="0003648D">
        <w:rPr>
          <w:szCs w:val="20"/>
        </w:rPr>
        <w:t>(D)</w:t>
      </w:r>
      <w:r w:rsidRPr="0003648D">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rsidR="00BA7A09" w:rsidRPr="0003648D" w:rsidRDefault="00BA7A09" w:rsidP="00BA7A09">
      <w:pPr>
        <w:spacing w:after="240"/>
        <w:ind w:left="2880" w:hanging="720"/>
        <w:rPr>
          <w:szCs w:val="20"/>
        </w:rPr>
      </w:pPr>
      <w:r w:rsidRPr="0003648D">
        <w:rPr>
          <w:szCs w:val="20"/>
        </w:rPr>
        <w:t>(E)</w:t>
      </w:r>
      <w:r w:rsidRPr="0003648D">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p w:rsidR="00BA7A09" w:rsidRPr="0003648D" w:rsidRDefault="00BA7A09" w:rsidP="00BA7A09">
      <w:pPr>
        <w:spacing w:after="240"/>
        <w:ind w:left="2880" w:hanging="720"/>
        <w:rPr>
          <w:szCs w:val="20"/>
        </w:rPr>
      </w:pPr>
      <w:r w:rsidRPr="0003648D">
        <w:rPr>
          <w:szCs w:val="20"/>
        </w:rPr>
        <w:t>(F)</w:t>
      </w:r>
      <w:r w:rsidRPr="0003648D">
        <w:rPr>
          <w:szCs w:val="20"/>
        </w:rPr>
        <w:tab/>
        <w:t>Upon release, an ERS Resource in ERS-30 shall return to a condition such that it is capable of meeting its ERS performance requirements as soon as practical, but no later than ten hours following the release.</w:t>
      </w:r>
    </w:p>
    <w:p w:rsidR="00BA7A09" w:rsidRPr="0003648D" w:rsidRDefault="00BA7A09" w:rsidP="00BA7A09">
      <w:pPr>
        <w:spacing w:after="240"/>
        <w:ind w:left="1440" w:hanging="720"/>
        <w:rPr>
          <w:szCs w:val="20"/>
        </w:rPr>
      </w:pPr>
      <w:r w:rsidRPr="0003648D">
        <w:rPr>
          <w:szCs w:val="20"/>
        </w:rPr>
        <w:t>(b)</w:t>
      </w:r>
      <w:r w:rsidRPr="0003648D">
        <w:rPr>
          <w:szCs w:val="20"/>
        </w:rPr>
        <w:tab/>
        <w:t>QSEs shall:</w:t>
      </w:r>
    </w:p>
    <w:p w:rsidR="00BA7A09" w:rsidRPr="0003648D" w:rsidRDefault="00BA7A09" w:rsidP="00BA7A09">
      <w:pPr>
        <w:spacing w:after="240"/>
        <w:ind w:left="2160" w:hanging="720"/>
        <w:rPr>
          <w:szCs w:val="20"/>
        </w:rPr>
      </w:pPr>
      <w:r w:rsidRPr="0003648D">
        <w:rPr>
          <w:szCs w:val="20"/>
        </w:rPr>
        <w:t>(i)</w:t>
      </w:r>
      <w:r w:rsidRPr="0003648D">
        <w:rPr>
          <w:szCs w:val="20"/>
        </w:rPr>
        <w:tab/>
        <w:t>Ensure COPs and telemetered HSLs are updated and reflect all Resource delays and limitations; and</w:t>
      </w:r>
    </w:p>
    <w:p w:rsidR="00BA7A09" w:rsidRPr="0003648D" w:rsidRDefault="00BA7A09" w:rsidP="00BA7A09">
      <w:pPr>
        <w:spacing w:after="240"/>
        <w:ind w:left="2160" w:hanging="720"/>
        <w:rPr>
          <w:szCs w:val="20"/>
        </w:rPr>
      </w:pPr>
      <w:r w:rsidRPr="0003648D">
        <w:rPr>
          <w:szCs w:val="20"/>
        </w:rPr>
        <w:t>(ii)</w:t>
      </w:r>
      <w:r w:rsidRPr="0003648D">
        <w:rPr>
          <w:szCs w:val="20"/>
        </w:rPr>
        <w:tab/>
        <w:t xml:space="preserve">Suspend any ongoing ERCOT required Resource performing testing. </w:t>
      </w:r>
    </w:p>
    <w:p w:rsidR="00BA7A09" w:rsidRPr="0003648D" w:rsidRDefault="00BA7A09" w:rsidP="00BA7A09">
      <w:pPr>
        <w:spacing w:after="240"/>
        <w:ind w:left="720" w:hanging="720"/>
        <w:rPr>
          <w:szCs w:val="20"/>
        </w:rPr>
      </w:pPr>
      <w:r w:rsidRPr="0003648D">
        <w:rPr>
          <w:szCs w:val="20"/>
        </w:rPr>
        <w:t>(2)</w:t>
      </w:r>
      <w:r w:rsidRPr="0003648D">
        <w:rPr>
          <w:szCs w:val="20"/>
        </w:rPr>
        <w:tab/>
        <w:t xml:space="preserve">ERCOT may declare an EEA Level 2 when the </w:t>
      </w:r>
      <w:r w:rsidRPr="0003648D">
        <w:rPr>
          <w:iCs/>
          <w:szCs w:val="20"/>
        </w:rPr>
        <w:t>clock-minute average</w:t>
      </w:r>
      <w:r w:rsidRPr="0003648D">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rsidR="00BA7A09" w:rsidRPr="0003648D" w:rsidRDefault="00BA7A09" w:rsidP="00BA7A09">
      <w:pPr>
        <w:spacing w:after="240"/>
        <w:ind w:left="1440" w:hanging="720"/>
        <w:rPr>
          <w:szCs w:val="20"/>
        </w:rPr>
      </w:pPr>
      <w:r w:rsidRPr="0003648D">
        <w:rPr>
          <w:szCs w:val="20"/>
        </w:rPr>
        <w:t>(a)</w:t>
      </w:r>
      <w:r w:rsidRPr="0003648D">
        <w:rPr>
          <w:szCs w:val="20"/>
        </w:rPr>
        <w:tab/>
        <w:t>In addition to the measures associated with EEA Level 1, ERCOT shall take the following steps to maintain steady state system frequency at a minimum of 59.91 Hz and maintain PRC above 1,375 MW:</w:t>
      </w:r>
    </w:p>
    <w:p w:rsidR="00BA7A09" w:rsidRPr="0003648D" w:rsidRDefault="00BA7A09" w:rsidP="00BA7A09">
      <w:pPr>
        <w:spacing w:after="240"/>
        <w:ind w:left="2160" w:hanging="720"/>
        <w:rPr>
          <w:szCs w:val="20"/>
        </w:rPr>
      </w:pPr>
      <w:r w:rsidRPr="0003648D">
        <w:rPr>
          <w:szCs w:val="20"/>
        </w:rPr>
        <w:lastRenderedPageBreak/>
        <w:t>(i)</w:t>
      </w:r>
      <w:r w:rsidRPr="0003648D">
        <w:rPr>
          <w:szCs w:val="20"/>
        </w:rPr>
        <w:tab/>
        <w:t>Instruct TSPs and DSPs or their agents to reduce Customer Load by using distribution voltage reduction measures, if deemed beneficial by the TSP, DSP, or their agents.</w:t>
      </w:r>
    </w:p>
    <w:p w:rsidR="00BA7A09" w:rsidRPr="0003648D" w:rsidRDefault="00BA7A09" w:rsidP="00BA7A09">
      <w:pPr>
        <w:spacing w:after="240"/>
        <w:ind w:left="2160" w:hanging="720"/>
        <w:rPr>
          <w:szCs w:val="20"/>
        </w:rPr>
      </w:pPr>
      <w:r w:rsidRPr="0003648D">
        <w:rPr>
          <w:szCs w:val="20"/>
        </w:rPr>
        <w:t>(ii)</w:t>
      </w:r>
      <w:r w:rsidRPr="0003648D">
        <w:rPr>
          <w:szCs w:val="20"/>
        </w:rPr>
        <w:tab/>
        <w:t>Instruct TSPs and DSPs to implement any available Load management plans to reduce Customer Load.</w:t>
      </w:r>
    </w:p>
    <w:p w:rsidR="00BA7A09" w:rsidRPr="0003648D" w:rsidRDefault="00BA7A09" w:rsidP="00BA7A09">
      <w:pPr>
        <w:spacing w:after="240"/>
        <w:ind w:left="2160" w:hanging="720"/>
        <w:rPr>
          <w:szCs w:val="20"/>
        </w:rPr>
      </w:pPr>
      <w:r w:rsidRPr="0003648D">
        <w:rPr>
          <w:szCs w:val="20"/>
        </w:rPr>
        <w:t>(iii)</w:t>
      </w:r>
      <w:r w:rsidRPr="0003648D">
        <w:rPr>
          <w:szCs w:val="20"/>
        </w:rPr>
        <w:tab/>
        <w:t xml:space="preserve">Instruct QSEs to deploy available contracted ERS-10 Resources, undeployed ERS-30 and/or deploy </w:t>
      </w:r>
      <w:ins w:id="1280" w:author="STEC" w:date="2018-09-17T10:12:00Z">
        <w:r w:rsidR="00DB2F99">
          <w:rPr>
            <w:szCs w:val="20"/>
          </w:rPr>
          <w:t xml:space="preserve">ECRS or </w:t>
        </w:r>
      </w:ins>
      <w:r w:rsidRPr="0003648D">
        <w:rPr>
          <w:szCs w:val="20"/>
        </w:rPr>
        <w:t xml:space="preserve">RRS </w:t>
      </w:r>
      <w:ins w:id="1281" w:author="STEC" w:date="2018-09-17T10:12:00Z">
        <w:r w:rsidR="00DB2F99" w:rsidRPr="0003648D">
          <w:rPr>
            <w:szCs w:val="20"/>
          </w:rPr>
          <w:t>(controlled by high-set under-frequency relays)</w:t>
        </w:r>
        <w:r w:rsidR="00DB2F99">
          <w:rPr>
            <w:szCs w:val="20"/>
          </w:rPr>
          <w:t xml:space="preserve"> </w:t>
        </w:r>
      </w:ins>
      <w:r w:rsidRPr="0003648D">
        <w:rPr>
          <w:szCs w:val="20"/>
        </w:rPr>
        <w:t>supplied from Load Resources</w:t>
      </w:r>
      <w:del w:id="1282" w:author="STEC" w:date="2018-09-17T10:12:00Z">
        <w:r w:rsidRPr="0003648D" w:rsidDel="00DB2F99">
          <w:rPr>
            <w:szCs w:val="20"/>
          </w:rPr>
          <w:delText xml:space="preserve"> (controlled by high-set under-frequency relays)</w:delText>
        </w:r>
      </w:del>
      <w:r w:rsidRPr="0003648D">
        <w:rPr>
          <w:szCs w:val="20"/>
        </w:rPr>
        <w:t>.  ERCOT may deploy ERS-10, ERS-30,</w:t>
      </w:r>
      <w:ins w:id="1283" w:author="STEC" w:date="2018-09-17T10:13:00Z">
        <w:r w:rsidR="00DB2F99">
          <w:rPr>
            <w:szCs w:val="20"/>
          </w:rPr>
          <w:t xml:space="preserve"> ECRS</w:t>
        </w:r>
      </w:ins>
      <w:ins w:id="1284" w:author="STEC" w:date="2018-09-27T11:12:00Z">
        <w:r w:rsidR="00173DB8">
          <w:rPr>
            <w:szCs w:val="20"/>
          </w:rPr>
          <w:t>,</w:t>
        </w:r>
      </w:ins>
      <w:r w:rsidRPr="0003648D">
        <w:rPr>
          <w:szCs w:val="20"/>
        </w:rPr>
        <w:t xml:space="preserve"> or RRS simultaneously or separately, and in any order.  ERCOT shall issue such Dispatch Instructions in accordance with the deployment methodologies described in paragraphs (iv) and (v) below and, if deploying ERS-30, the methodologies described in paragraph (1)(a)(iv) above. </w:t>
      </w:r>
    </w:p>
    <w:p w:rsidR="00BA7A09" w:rsidRPr="0003648D" w:rsidRDefault="00BA7A09" w:rsidP="00BA7A09">
      <w:pPr>
        <w:spacing w:after="240"/>
        <w:ind w:left="2160" w:hanging="720"/>
        <w:rPr>
          <w:szCs w:val="20"/>
        </w:rPr>
      </w:pPr>
      <w:r w:rsidRPr="0003648D">
        <w:rPr>
          <w:szCs w:val="20"/>
        </w:rPr>
        <w:t>(iv)</w:t>
      </w:r>
      <w:r w:rsidRPr="0003648D">
        <w:rPr>
          <w:szCs w:val="20"/>
        </w:rPr>
        <w:tab/>
        <w:t>ERCOT shall deploy ERS-10 via an XML message followed by a VDI to the all-QSE Hotline.  The ERS-10 ramp period shall begin at the completion of the VDI.</w:t>
      </w:r>
    </w:p>
    <w:p w:rsidR="00BA7A09" w:rsidRPr="0003648D" w:rsidRDefault="00BA7A09" w:rsidP="00BA7A09">
      <w:pPr>
        <w:spacing w:after="240"/>
        <w:ind w:left="2880" w:hanging="720"/>
        <w:rPr>
          <w:szCs w:val="20"/>
        </w:rPr>
      </w:pPr>
      <w:r w:rsidRPr="0003648D">
        <w:rPr>
          <w:szCs w:val="20"/>
        </w:rPr>
        <w:t>(A)</w:t>
      </w:r>
      <w:r w:rsidRPr="0003648D">
        <w:rPr>
          <w:szCs w:val="20"/>
        </w:rPr>
        <w:tab/>
        <w:t xml:space="preserve">If less than 500 MW of ERS-10 is available for deployment, ERCOT shall deploy all ERS-10 Resources as a single block.  </w:t>
      </w:r>
    </w:p>
    <w:p w:rsidR="00BA7A09" w:rsidRPr="0003648D" w:rsidRDefault="00BA7A09" w:rsidP="00BA7A09">
      <w:pPr>
        <w:spacing w:after="240"/>
        <w:ind w:left="2880" w:hanging="720"/>
        <w:rPr>
          <w:szCs w:val="20"/>
        </w:rPr>
      </w:pPr>
      <w:r w:rsidRPr="0003648D">
        <w:rPr>
          <w:szCs w:val="20"/>
        </w:rPr>
        <w:t>(B)</w:t>
      </w:r>
      <w:r w:rsidRPr="0003648D">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rsidR="00BA7A09" w:rsidRPr="0003648D" w:rsidRDefault="00BA7A09" w:rsidP="00BA7A09">
      <w:pPr>
        <w:spacing w:after="240"/>
        <w:ind w:left="2880" w:hanging="720"/>
        <w:rPr>
          <w:szCs w:val="20"/>
        </w:rPr>
      </w:pPr>
      <w:r w:rsidRPr="0003648D">
        <w:rPr>
          <w:szCs w:val="20"/>
        </w:rPr>
        <w:t>(C)</w:t>
      </w:r>
      <w:r w:rsidRPr="0003648D">
        <w:rPr>
          <w:szCs w:val="20"/>
        </w:rPr>
        <w:tab/>
        <w:t>ERS-10 may be deployed at any time in a Settlement Interval.</w:t>
      </w:r>
    </w:p>
    <w:p w:rsidR="00BA7A09" w:rsidRPr="0003648D" w:rsidRDefault="00BA7A09" w:rsidP="00BA7A09">
      <w:pPr>
        <w:spacing w:after="240"/>
        <w:ind w:left="2880" w:hanging="720"/>
        <w:rPr>
          <w:szCs w:val="20"/>
        </w:rPr>
      </w:pPr>
      <w:r w:rsidRPr="0003648D">
        <w:rPr>
          <w:szCs w:val="20"/>
        </w:rPr>
        <w:t>(D)</w:t>
      </w:r>
      <w:r w:rsidRPr="0003648D">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rsidR="00BA7A09" w:rsidRPr="0003648D" w:rsidRDefault="00BA7A09" w:rsidP="00BA7A09">
      <w:pPr>
        <w:spacing w:after="240"/>
        <w:ind w:left="2880" w:hanging="720"/>
        <w:rPr>
          <w:szCs w:val="20"/>
        </w:rPr>
      </w:pPr>
      <w:r w:rsidRPr="0003648D">
        <w:rPr>
          <w:szCs w:val="20"/>
        </w:rPr>
        <w:t>(E)</w:t>
      </w:r>
      <w:r w:rsidRPr="0003648D">
        <w:rPr>
          <w:szCs w:val="20"/>
        </w:rPr>
        <w:tab/>
        <w:t>ERCOT shall notify QSEs of the release of ERS-10 via an XML message followed by VDI to the all-QSE Hotline.  The VDI shall represent the official notice of ERS-10 release.  ERCOT may release ERS-10 as a block or by group designation.</w:t>
      </w:r>
    </w:p>
    <w:p w:rsidR="00BA7A09" w:rsidRPr="0003648D" w:rsidRDefault="00BA7A09" w:rsidP="00BA7A09">
      <w:pPr>
        <w:spacing w:after="240"/>
        <w:ind w:left="2880" w:hanging="720"/>
        <w:rPr>
          <w:szCs w:val="20"/>
        </w:rPr>
      </w:pPr>
      <w:r w:rsidRPr="0003648D">
        <w:rPr>
          <w:szCs w:val="20"/>
        </w:rPr>
        <w:lastRenderedPageBreak/>
        <w:t>(F)</w:t>
      </w:r>
      <w:r w:rsidRPr="0003648D">
        <w:rPr>
          <w:szCs w:val="20"/>
        </w:rPr>
        <w:tab/>
        <w:t>Upon release, an ERS-10 Resource shall return to a condition such that it is capable of meeting its ERS performance requirements as soon as practical, but no later than ten hours following the release.</w:t>
      </w:r>
    </w:p>
    <w:p w:rsidR="00BA7A09" w:rsidRPr="0003648D" w:rsidRDefault="00BA7A09" w:rsidP="00BA7A09">
      <w:pPr>
        <w:spacing w:after="240"/>
        <w:ind w:left="2160" w:hanging="720"/>
        <w:rPr>
          <w:szCs w:val="20"/>
        </w:rPr>
      </w:pPr>
      <w:r w:rsidRPr="0003648D">
        <w:rPr>
          <w:szCs w:val="20"/>
        </w:rPr>
        <w:t>(v)</w:t>
      </w:r>
      <w:r w:rsidRPr="0003648D">
        <w:rPr>
          <w:szCs w:val="20"/>
        </w:rPr>
        <w:tab/>
      </w:r>
      <w:ins w:id="1285" w:author="STEC" w:date="2018-09-17T10:14:00Z">
        <w:r w:rsidR="00DB2F99">
          <w:t xml:space="preserve">Load Resources providing ECRS that are not controlled by high set under-frequency relays shall be deployed prior to Group 1 deployment. </w:t>
        </w:r>
      </w:ins>
      <w:r w:rsidRPr="0003648D">
        <w:rPr>
          <w:szCs w:val="20"/>
        </w:rPr>
        <w:t xml:space="preserve">ERCOT shall deploy </w:t>
      </w:r>
      <w:ins w:id="1286" w:author="STEC" w:date="2018-09-17T10:13:00Z">
        <w:r w:rsidR="00DB2F99">
          <w:rPr>
            <w:szCs w:val="20"/>
          </w:rPr>
          <w:t xml:space="preserve">ECRS or </w:t>
        </w:r>
      </w:ins>
      <w:r w:rsidRPr="0003648D">
        <w:rPr>
          <w:szCs w:val="20"/>
        </w:rPr>
        <w:t>RRS capacity supplied by Load Resources (controlled by high-set under-frequency relays) in accordance with the following:</w:t>
      </w:r>
    </w:p>
    <w:p w:rsidR="00BA7A09" w:rsidRPr="0003648D" w:rsidRDefault="00BA7A09" w:rsidP="00BA7A09">
      <w:pPr>
        <w:spacing w:after="240"/>
        <w:ind w:left="2880" w:hanging="720"/>
        <w:rPr>
          <w:sz w:val="20"/>
          <w:szCs w:val="20"/>
        </w:rPr>
      </w:pPr>
      <w:r w:rsidRPr="0003648D">
        <w:rPr>
          <w:szCs w:val="20"/>
        </w:rPr>
        <w:t>(A)</w:t>
      </w:r>
      <w:r w:rsidRPr="0003648D">
        <w:rPr>
          <w:szCs w:val="20"/>
        </w:rPr>
        <w:tab/>
        <w:t>Instruct QSEs to deploy half of the RRS</w:t>
      </w:r>
      <w:ins w:id="1287" w:author="STEC" w:date="2018-09-17T10:15:00Z">
        <w:del w:id="1288" w:author="STEC" w:date="2018-09-28T14:53:00Z">
          <w:r w:rsidR="00DB2F99" w:rsidDel="003B172C">
            <w:rPr>
              <w:szCs w:val="20"/>
            </w:rPr>
            <w:delText>,</w:delText>
          </w:r>
        </w:del>
        <w:r w:rsidR="00DB2F99">
          <w:rPr>
            <w:szCs w:val="20"/>
          </w:rPr>
          <w:t xml:space="preserve"> and </w:t>
        </w:r>
      </w:ins>
      <w:ins w:id="1289" w:author="STEC" w:date="2018-09-17T10:16:00Z">
        <w:r w:rsidR="00DB2F99">
          <w:rPr>
            <w:szCs w:val="20"/>
          </w:rPr>
          <w:t xml:space="preserve">all of the </w:t>
        </w:r>
      </w:ins>
      <w:ins w:id="1290" w:author="STEC" w:date="2018-09-17T10:15:00Z">
        <w:r w:rsidR="00DB2F99">
          <w:rPr>
            <w:szCs w:val="20"/>
          </w:rPr>
          <w:t>ECRS</w:t>
        </w:r>
      </w:ins>
      <w:r w:rsidRPr="0003648D">
        <w:rPr>
          <w:szCs w:val="20"/>
        </w:rPr>
        <w:t xml:space="preserve"> that is supplied from Load Resources (controlled by high-set under-frequency relays) by instructing the QSE representing the specific Load Resource to interrupt Group 1 Load Resources providing Responsive Reserve.  </w:t>
      </w:r>
      <w:r w:rsidRPr="0003648D">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p w:rsidR="00BA7A09" w:rsidRPr="0003648D" w:rsidRDefault="00BA7A09" w:rsidP="00BA7A09">
      <w:pPr>
        <w:spacing w:after="240"/>
        <w:ind w:left="2880" w:hanging="720"/>
        <w:rPr>
          <w:szCs w:val="20"/>
        </w:rPr>
      </w:pPr>
      <w:r w:rsidRPr="0003648D">
        <w:rPr>
          <w:szCs w:val="20"/>
        </w:rPr>
        <w:t>(B)</w:t>
      </w:r>
      <w:r w:rsidRPr="0003648D">
        <w:rPr>
          <w:szCs w:val="20"/>
        </w:rPr>
        <w:tab/>
        <w:t xml:space="preserve">At the discretion of the ERCOT Operator, instruct QSEs to deploy the remaining Responsive Reserve that is supplied from Load Resources (controlled by high-set under-frequency relays) by instructing the QSE representing the specific Load Resource to interrupt Group 2 Load Resources providing Responsive Reserve. </w:t>
      </w:r>
      <w:r w:rsidRPr="0003648D">
        <w:t>ERCOT shall issue notification of the deployment via XML message.  ERCOT shall follow this XML notification with a Hotline VDI, which shall initiate the ten-minute deployment period;</w:t>
      </w:r>
      <w:r w:rsidRPr="0003648D">
        <w:rPr>
          <w:szCs w:val="20"/>
        </w:rPr>
        <w:t xml:space="preserve">   </w:t>
      </w:r>
    </w:p>
    <w:p w:rsidR="00BA7A09" w:rsidRPr="0003648D" w:rsidRDefault="00BA7A09" w:rsidP="00BA7A09">
      <w:pPr>
        <w:spacing w:after="240"/>
        <w:ind w:left="2880" w:hanging="720"/>
        <w:rPr>
          <w:szCs w:val="20"/>
        </w:rPr>
      </w:pPr>
      <w:r w:rsidRPr="0003648D">
        <w:rPr>
          <w:szCs w:val="20"/>
        </w:rPr>
        <w:t>(C)</w:t>
      </w:r>
      <w:r w:rsidRPr="0003648D">
        <w:rPr>
          <w:szCs w:val="20"/>
        </w:rPr>
        <w:tab/>
        <w:t xml:space="preserve">The ERCOT Operator may deploy </w:t>
      </w:r>
      <w:ins w:id="1291" w:author="STEC" w:date="2018-09-17T10:18:00Z">
        <w:r w:rsidR="001C35B8">
          <w:rPr>
            <w:szCs w:val="20"/>
          </w:rPr>
          <w:t>Load Resources providing only ECRS (not controlled by high-set under-frequency relays)</w:t>
        </w:r>
      </w:ins>
      <w:r w:rsidR="001C35B8">
        <w:rPr>
          <w:szCs w:val="20"/>
        </w:rPr>
        <w:t xml:space="preserve"> </w:t>
      </w:r>
      <w:ins w:id="1292" w:author="STEC" w:date="2018-09-17T10:18:00Z">
        <w:r w:rsidR="001C35B8">
          <w:rPr>
            <w:szCs w:val="20"/>
          </w:rPr>
          <w:t>and</w:t>
        </w:r>
        <w:r w:rsidR="001C35B8" w:rsidRPr="0003648D">
          <w:rPr>
            <w:szCs w:val="20"/>
          </w:rPr>
          <w:t xml:space="preserve"> </w:t>
        </w:r>
      </w:ins>
      <w:r w:rsidRPr="0003648D">
        <w:rPr>
          <w:szCs w:val="20"/>
        </w:rPr>
        <w:t xml:space="preserve">both of the groups of Load Resources providing Responsive Reserves </w:t>
      </w:r>
      <w:ins w:id="1293" w:author="STEC" w:date="2018-09-28T12:12:00Z">
        <w:r w:rsidR="00E12E79">
          <w:rPr>
            <w:szCs w:val="20"/>
          </w:rPr>
          <w:t xml:space="preserve">and ECRS </w:t>
        </w:r>
      </w:ins>
      <w:r w:rsidRPr="0003648D">
        <w:rPr>
          <w:szCs w:val="20"/>
        </w:rPr>
        <w:t xml:space="preserve">at the same time.  </w:t>
      </w:r>
      <w:r w:rsidRPr="0003648D">
        <w:t>ERCOT shall issue notification of the deployment via XML message.  ERCOT shall follow this XML notification with a Hotline VDI, which shall initiate the ten-minute deployment period</w:t>
      </w:r>
      <w:r w:rsidRPr="0003648D">
        <w:rPr>
          <w:szCs w:val="20"/>
        </w:rPr>
        <w:t>; and</w:t>
      </w:r>
    </w:p>
    <w:p w:rsidR="00BA7A09" w:rsidRPr="0003648D" w:rsidRDefault="00BA7A09" w:rsidP="00BA7A09">
      <w:pPr>
        <w:spacing w:after="240"/>
        <w:ind w:left="2880" w:hanging="720"/>
        <w:rPr>
          <w:szCs w:val="20"/>
        </w:rPr>
      </w:pPr>
      <w:r w:rsidRPr="0003648D">
        <w:rPr>
          <w:szCs w:val="20"/>
        </w:rPr>
        <w:t>(D)</w:t>
      </w:r>
      <w:r w:rsidRPr="0003648D">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w:t>
      </w:r>
      <w:r w:rsidRPr="0003648D">
        <w:rPr>
          <w:szCs w:val="20"/>
        </w:rPr>
        <w:lastRenderedPageBreak/>
        <w:t xml:space="preserve">sampling of individual Load Resources.  At ERCOT’s discretion, ERCOT may deploy all Load Resources at any given time during EEA Level 2. </w:t>
      </w:r>
    </w:p>
    <w:p w:rsidR="00BA7A09" w:rsidRPr="0003648D" w:rsidRDefault="00BA7A09" w:rsidP="00BA7A09">
      <w:pPr>
        <w:spacing w:after="240"/>
        <w:ind w:left="2160" w:hanging="720"/>
        <w:rPr>
          <w:szCs w:val="20"/>
        </w:rPr>
      </w:pPr>
      <w:r w:rsidRPr="0003648D">
        <w:rPr>
          <w:szCs w:val="20"/>
        </w:rPr>
        <w:t>(vi)</w:t>
      </w:r>
      <w:r w:rsidRPr="0003648D">
        <w:rPr>
          <w:szCs w:val="20"/>
        </w:rPr>
        <w:tab/>
        <w:t>Unless a media appeal is already in effect, ERCOT shall issue an appeal through the public news media for voluntary energy conservation; and</w:t>
      </w:r>
    </w:p>
    <w:p w:rsidR="00BA7A09" w:rsidRPr="0003648D" w:rsidRDefault="00BA7A09" w:rsidP="00BA7A09">
      <w:pPr>
        <w:spacing w:after="240"/>
        <w:ind w:left="2160" w:hanging="720"/>
        <w:rPr>
          <w:szCs w:val="20"/>
        </w:rPr>
      </w:pPr>
      <w:r w:rsidRPr="0003648D">
        <w:rPr>
          <w:szCs w:val="20"/>
        </w:rPr>
        <w:t>(vii)</w:t>
      </w:r>
      <w:r w:rsidRPr="0003648D">
        <w:rPr>
          <w:szCs w:val="20"/>
        </w:rPr>
        <w:tab/>
        <w:t>With the approval of the affected non-ERCOT Control Area, TSPs, DSPs, or their agents may implement BLTs, which transfer Load from the ERCOT Control Area to non-ERCOT Control Areas in accordance with BLTs as defined in the Operating Guides.</w:t>
      </w:r>
    </w:p>
    <w:p w:rsidR="00BA7A09" w:rsidRPr="0003648D" w:rsidRDefault="00BA7A09" w:rsidP="00BA7A09">
      <w:pPr>
        <w:spacing w:after="240"/>
        <w:ind w:left="1440" w:hanging="720"/>
        <w:rPr>
          <w:szCs w:val="20"/>
        </w:rPr>
      </w:pPr>
      <w:r w:rsidRPr="0003648D">
        <w:rPr>
          <w:szCs w:val="20"/>
        </w:rPr>
        <w:t>(b)</w:t>
      </w:r>
      <w:r w:rsidRPr="0003648D">
        <w:rPr>
          <w:szCs w:val="20"/>
        </w:rPr>
        <w:tab/>
        <w:t>Confidentiality requirements regarding transmission operations and system capacity information will be lifted, as needed to restore reliability.</w:t>
      </w:r>
    </w:p>
    <w:p w:rsidR="00BA7A09" w:rsidRPr="0003648D" w:rsidRDefault="00BA7A09" w:rsidP="00BA7A09">
      <w:pPr>
        <w:spacing w:after="240"/>
        <w:ind w:left="720" w:hanging="720"/>
        <w:rPr>
          <w:szCs w:val="20"/>
        </w:rPr>
      </w:pPr>
      <w:r w:rsidRPr="0003648D">
        <w:rPr>
          <w:szCs w:val="20"/>
        </w:rPr>
        <w:t>(3)</w:t>
      </w:r>
      <w:r w:rsidRPr="0003648D">
        <w:rPr>
          <w:szCs w:val="20"/>
        </w:rPr>
        <w:tab/>
        <w:t xml:space="preserve">ERCOT may declare an EEA Level 3 when the </w:t>
      </w:r>
      <w:r w:rsidRPr="0003648D">
        <w:rPr>
          <w:iCs/>
          <w:szCs w:val="20"/>
        </w:rPr>
        <w:t>clock-minute average</w:t>
      </w:r>
      <w:r w:rsidRPr="0003648D">
        <w:rPr>
          <w:szCs w:val="20"/>
        </w:rPr>
        <w:t xml:space="preserve"> system frequency falls below 59.91 Hz for 20 consecutive minutes.  ERCOT will declare an EEA Level 3 when PRC cannot be maintained above 1,375 MW or when the </w:t>
      </w:r>
      <w:r w:rsidRPr="0003648D">
        <w:rPr>
          <w:iCs/>
          <w:szCs w:val="20"/>
        </w:rPr>
        <w:t>clock-minute average</w:t>
      </w:r>
      <w:r w:rsidRPr="0003648D">
        <w:rPr>
          <w:szCs w:val="20"/>
        </w:rPr>
        <w:t xml:space="preserve"> system frequency falls below 59.91 Hz for 25 consecutive minutes.  Upon declaration of an EEA Level 3, ERCOT will implement any measures associated with EEA Levels 1 and 2 that have not already been implemented.</w:t>
      </w:r>
    </w:p>
    <w:p w:rsidR="00BA7A09" w:rsidRPr="0003648D" w:rsidRDefault="00BA7A09" w:rsidP="00BA7A09">
      <w:pPr>
        <w:spacing w:after="240"/>
        <w:ind w:left="1440" w:hanging="720"/>
        <w:rPr>
          <w:szCs w:val="20"/>
        </w:rPr>
      </w:pPr>
      <w:r w:rsidRPr="0003648D">
        <w:rPr>
          <w:szCs w:val="20"/>
        </w:rPr>
        <w:t>(a)</w:t>
      </w:r>
      <w:r w:rsidRPr="0003648D">
        <w:rPr>
          <w:szCs w:val="20"/>
        </w:rPr>
        <w:tab/>
        <w:t xml:space="preserve">When PRC falls below 1,000 MW and is not projected to be recovered above 1,000 MW within 30 minutes, or when the </w:t>
      </w:r>
      <w:r w:rsidRPr="0003648D">
        <w:rPr>
          <w:iCs/>
          <w:szCs w:val="20"/>
        </w:rPr>
        <w:t>clock-minute average</w:t>
      </w:r>
      <w:r w:rsidRPr="0003648D">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rsidR="00BA7A09" w:rsidRPr="0003648D" w:rsidRDefault="00BA7A09" w:rsidP="00BA7A09">
      <w:pPr>
        <w:spacing w:after="240"/>
        <w:ind w:left="1440" w:hanging="720"/>
        <w:rPr>
          <w:szCs w:val="20"/>
        </w:rPr>
      </w:pPr>
      <w:r w:rsidRPr="0003648D">
        <w:rPr>
          <w:szCs w:val="20"/>
        </w:rPr>
        <w:t>(b)</w:t>
      </w:r>
      <w:r w:rsidRPr="0003648D">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rsidR="000749A7" w:rsidRPr="000749A7" w:rsidRDefault="000749A7" w:rsidP="000749A7">
      <w:pPr>
        <w:keepNext/>
        <w:tabs>
          <w:tab w:val="left" w:pos="1620"/>
        </w:tabs>
        <w:spacing w:before="480" w:after="240"/>
        <w:ind w:left="1627" w:hanging="1627"/>
        <w:outlineLvl w:val="4"/>
        <w:rPr>
          <w:b/>
          <w:bCs/>
          <w:i/>
          <w:iCs/>
          <w:szCs w:val="26"/>
        </w:rPr>
      </w:pPr>
      <w:bookmarkStart w:id="1294" w:name="_Toc397504994"/>
      <w:bookmarkStart w:id="1295" w:name="_Toc402357122"/>
      <w:bookmarkStart w:id="1296" w:name="_Toc422486502"/>
      <w:bookmarkStart w:id="1297" w:name="_Toc433093354"/>
      <w:bookmarkStart w:id="1298" w:name="_Toc433093512"/>
      <w:bookmarkStart w:id="1299" w:name="_Toc440874740"/>
      <w:bookmarkStart w:id="1300" w:name="_Toc448142295"/>
      <w:bookmarkStart w:id="1301" w:name="_Toc448142452"/>
      <w:bookmarkStart w:id="1302" w:name="_Toc458770289"/>
      <w:bookmarkStart w:id="1303" w:name="_Toc459294257"/>
      <w:bookmarkStart w:id="1304" w:name="_Toc463262750"/>
      <w:bookmarkStart w:id="1305" w:name="_Toc468286823"/>
      <w:bookmarkStart w:id="1306" w:name="_Toc481502869"/>
      <w:bookmarkStart w:id="1307" w:name="_Toc496080037"/>
      <w:bookmarkStart w:id="1308" w:name="_Toc496080192"/>
      <w:bookmarkStart w:id="1309" w:name="_Toc397505021"/>
      <w:bookmarkStart w:id="1310" w:name="_Toc402357149"/>
      <w:bookmarkStart w:id="1311" w:name="_Toc422486529"/>
      <w:bookmarkStart w:id="1312" w:name="_Toc433093382"/>
      <w:bookmarkStart w:id="1313" w:name="_Toc433093540"/>
      <w:bookmarkStart w:id="1314" w:name="_Toc440874770"/>
      <w:bookmarkStart w:id="1315" w:name="_Toc448142327"/>
      <w:bookmarkStart w:id="1316" w:name="_Toc448142484"/>
      <w:bookmarkStart w:id="1317" w:name="_Toc458770325"/>
      <w:bookmarkStart w:id="1318" w:name="_Toc459294293"/>
      <w:bookmarkStart w:id="1319" w:name="_Toc463262786"/>
      <w:bookmarkStart w:id="1320" w:name="_Toc468286859"/>
      <w:bookmarkStart w:id="1321" w:name="_Toc481502899"/>
      <w:bookmarkStart w:id="1322" w:name="_Toc496080067"/>
      <w:bookmarkStart w:id="1323" w:name="_Toc496080222"/>
      <w:r w:rsidRPr="000749A7">
        <w:rPr>
          <w:b/>
          <w:bCs/>
          <w:i/>
          <w:iCs/>
          <w:szCs w:val="26"/>
        </w:rPr>
        <w:t>6.5.9.4.3</w:t>
      </w:r>
      <w:r w:rsidRPr="000749A7">
        <w:rPr>
          <w:b/>
          <w:bCs/>
          <w:i/>
          <w:iCs/>
          <w:szCs w:val="26"/>
        </w:rPr>
        <w:tab/>
        <w:t>Restoration of Market Operations</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0749A7" w:rsidRPr="000749A7" w:rsidRDefault="000749A7" w:rsidP="000749A7">
      <w:pPr>
        <w:spacing w:after="240"/>
        <w:ind w:left="720" w:hanging="720"/>
        <w:rPr>
          <w:szCs w:val="20"/>
        </w:rPr>
      </w:pPr>
      <w:r w:rsidRPr="000749A7">
        <w:rPr>
          <w:szCs w:val="20"/>
        </w:rPr>
        <w:t>(1)</w:t>
      </w:r>
      <w:r w:rsidRPr="000749A7">
        <w:rPr>
          <w:szCs w:val="20"/>
        </w:rPr>
        <w:tab/>
        <w:t>ERCOT shall continue the EEA until sufficient offers are received and deployed by ERCOT to eliminate the conditions requiring the EEA and normal SCED operations are restored.  After restoring RRS, ERCOT shall release ERS Resources and then restore curtailed DC Tie Load.  Intermittent solutions of SCED do not set new LMPs until ERCOT declares that the EEA is no longer needed.</w:t>
      </w:r>
    </w:p>
    <w:p w:rsidR="00BA7A09" w:rsidRPr="0003648D" w:rsidRDefault="00BA7A09" w:rsidP="00BA7A09">
      <w:pPr>
        <w:pStyle w:val="H3"/>
        <w:outlineLvl w:val="3"/>
        <w:rPr>
          <w:i w:val="0"/>
          <w:lang w:val="fr-FR"/>
        </w:rPr>
      </w:pPr>
      <w:r w:rsidRPr="0003648D">
        <w:rPr>
          <w:i w:val="0"/>
          <w:lang w:val="fr-FR"/>
        </w:rPr>
        <w:lastRenderedPageBreak/>
        <w:t>6.6.5.1</w:t>
      </w:r>
      <w:r w:rsidRPr="0003648D">
        <w:rPr>
          <w:i w:val="0"/>
          <w:lang w:val="fr-FR"/>
        </w:rPr>
        <w:tab/>
        <w:t>Resource Base Point Deviation Charge</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rsidR="00BA7A09" w:rsidRPr="0003648D" w:rsidRDefault="00BA7A09" w:rsidP="00BA7A09">
      <w:pPr>
        <w:pStyle w:val="List"/>
      </w:pPr>
      <w:r w:rsidRPr="0003648D">
        <w:t>(1)</w:t>
      </w:r>
      <w:r w:rsidRPr="0003648D">
        <w:tab/>
        <w:t xml:space="preserve">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Low Sustained Limit (LSL), the QSE’s Generation Resources are operating in Constant Frequency Control (CFC) mode, or any time during the Settlement Interval when the telemetered Resource Status is set to ONTEST or STARTUP.  The Base Point Deviation Charge does not apply to a Controllable Load Resource if the computed Base Point is equal to the snapshot of its telemetered power consumption for all SCED runs during the Settlement Interval or any time during the Settlement Interval when the telemetered Resource Status is set to OUTL.  The desired output from a Generation Resource or desired consumption from a Controllable Load Resource during a 15-minute Settlement Interval is calculated as follows: </w:t>
      </w:r>
    </w:p>
    <w:p w:rsidR="009B6237" w:rsidRPr="00C41460" w:rsidRDefault="00BA7A09" w:rsidP="00801D55">
      <w:pPr>
        <w:pStyle w:val="FormulaBold"/>
        <w:rPr>
          <w:b/>
        </w:rPr>
      </w:pPr>
      <w:r w:rsidRPr="00C41460">
        <w:rPr>
          <w:b/>
        </w:rPr>
        <w:t>AABP</w:t>
      </w:r>
      <w:r w:rsidRPr="00C41460">
        <w:rPr>
          <w:b/>
          <w:vertAlign w:val="subscript"/>
        </w:rPr>
        <w:t xml:space="preserve"> q, r, p, i</w:t>
      </w:r>
      <w:r w:rsidRPr="00C41460">
        <w:rPr>
          <w:b/>
        </w:rPr>
        <w:tab/>
        <w:t>=</w:t>
      </w:r>
      <w:r w:rsidRPr="00C41460">
        <w:rPr>
          <w:b/>
        </w:rPr>
        <w:tab/>
        <w:t>AVGBP</w:t>
      </w:r>
      <w:r w:rsidRPr="00C41460">
        <w:rPr>
          <w:b/>
          <w:vertAlign w:val="subscript"/>
        </w:rPr>
        <w:t xml:space="preserve"> q, r, p, i </w:t>
      </w:r>
      <w:r w:rsidRPr="00C41460">
        <w:rPr>
          <w:b/>
        </w:rPr>
        <w:t>+</w:t>
      </w:r>
      <w:r w:rsidRPr="00C41460">
        <w:rPr>
          <w:b/>
          <w:vertAlign w:val="subscript"/>
        </w:rPr>
        <w:t xml:space="preserve"> </w:t>
      </w:r>
      <w:r w:rsidRPr="00C41460">
        <w:rPr>
          <w:b/>
        </w:rPr>
        <w:t>AVGREG</w:t>
      </w:r>
      <w:r w:rsidRPr="00C41460">
        <w:rPr>
          <w:b/>
          <w:vertAlign w:val="subscript"/>
        </w:rPr>
        <w:t xml:space="preserve"> q, r, p, i  </w:t>
      </w:r>
    </w:p>
    <w:p w:rsidR="00BA7A09" w:rsidRPr="00C41460" w:rsidRDefault="00BA7A09" w:rsidP="00801D55">
      <w:pPr>
        <w:pStyle w:val="FormulaBold"/>
        <w:rPr>
          <w:b/>
        </w:rPr>
      </w:pPr>
      <w:r w:rsidRPr="00C41460">
        <w:rPr>
          <w:b/>
        </w:rPr>
        <w:t>AVGBP</w:t>
      </w:r>
      <w:r w:rsidRPr="00C41460">
        <w:rPr>
          <w:b/>
          <w:vertAlign w:val="subscript"/>
          <w:lang w:val="es-ES"/>
        </w:rPr>
        <w:t xml:space="preserve"> </w:t>
      </w:r>
      <w:r w:rsidRPr="00C41460">
        <w:rPr>
          <w:b/>
          <w:i/>
          <w:vertAlign w:val="subscript"/>
          <w:lang w:val="es-ES"/>
        </w:rPr>
        <w:t>q, r, p, i</w:t>
      </w:r>
      <w:r w:rsidRPr="00C41460">
        <w:rPr>
          <w:b/>
          <w:vertAlign w:val="subscript"/>
          <w:lang w:val="es-ES"/>
        </w:rPr>
        <w:t xml:space="preserve">  </w:t>
      </w:r>
      <w:r w:rsidRPr="00C41460">
        <w:rPr>
          <w:b/>
        </w:rPr>
        <w:tab/>
        <w:t>=</w:t>
      </w:r>
      <w:r w:rsidRPr="00C41460">
        <w:rPr>
          <w:b/>
        </w:rPr>
        <w:tab/>
      </w:r>
      <w:r w:rsidRPr="00C41460">
        <w:rPr>
          <w:b/>
          <w:position w:val="-22"/>
        </w:rPr>
        <w:object w:dxaOrig="210" w:dyaOrig="450">
          <v:shape id="_x0000_i1031" type="#_x0000_t75" style="width:10.65pt;height:22.55pt" o:ole="">
            <v:imagedata r:id="rId25" o:title=""/>
          </v:shape>
          <o:OLEObject Type="Embed" ProgID="Equation.3" ShapeID="_x0000_i1031" DrawAspect="Content" ObjectID="_1600160270" r:id="rId26"/>
        </w:object>
      </w:r>
      <w:r w:rsidRPr="00C41460">
        <w:rPr>
          <w:b/>
        </w:rPr>
        <w:t xml:space="preserve"> (</w:t>
      </w:r>
      <w:r w:rsidRPr="00C41460">
        <w:rPr>
          <w:b/>
          <w:lang w:val="es-ES"/>
        </w:rPr>
        <w:t xml:space="preserve">AVGBP5M </w:t>
      </w:r>
      <w:r w:rsidRPr="00C41460">
        <w:rPr>
          <w:b/>
          <w:i/>
          <w:vertAlign w:val="subscript"/>
          <w:lang w:val="es-ES"/>
        </w:rPr>
        <w:t>q, r, p, i, y</w:t>
      </w:r>
      <w:r w:rsidRPr="00C41460">
        <w:rPr>
          <w:b/>
        </w:rPr>
        <w:t>) / 3</w:t>
      </w:r>
    </w:p>
    <w:p w:rsidR="00BA7A09" w:rsidRPr="0003648D" w:rsidRDefault="00BA7A09" w:rsidP="00801D55">
      <w:pPr>
        <w:pStyle w:val="FormulaBold"/>
        <w:rPr>
          <w:lang w:val="es-MX"/>
        </w:rPr>
      </w:pPr>
      <w:r w:rsidRPr="00C41460">
        <w:rPr>
          <w:b/>
        </w:rPr>
        <w:t>AVGREG</w:t>
      </w:r>
      <w:r w:rsidRPr="00C41460">
        <w:rPr>
          <w:b/>
          <w:vertAlign w:val="subscript"/>
          <w:lang w:val="es-ES"/>
        </w:rPr>
        <w:t xml:space="preserve"> </w:t>
      </w:r>
      <w:r w:rsidRPr="00C41460">
        <w:rPr>
          <w:b/>
          <w:i/>
          <w:vertAlign w:val="subscript"/>
          <w:lang w:val="es-ES"/>
        </w:rPr>
        <w:t>q, r, p, i</w:t>
      </w:r>
      <w:r w:rsidRPr="00C41460">
        <w:rPr>
          <w:b/>
          <w:vertAlign w:val="subscript"/>
          <w:lang w:val="es-ES"/>
        </w:rPr>
        <w:t xml:space="preserve">  </w:t>
      </w:r>
      <w:r w:rsidRPr="00C41460">
        <w:rPr>
          <w:b/>
        </w:rPr>
        <w:tab/>
        <w:t>=</w:t>
      </w:r>
      <w:r w:rsidRPr="00C41460">
        <w:rPr>
          <w:b/>
        </w:rPr>
        <w:tab/>
      </w:r>
      <w:r w:rsidRPr="00C41460">
        <w:rPr>
          <w:b/>
          <w:position w:val="-22"/>
        </w:rPr>
        <w:object w:dxaOrig="210" w:dyaOrig="450">
          <v:shape id="_x0000_i1032" type="#_x0000_t75" style="width:10.65pt;height:22.55pt" o:ole="">
            <v:imagedata r:id="rId25" o:title=""/>
          </v:shape>
          <o:OLEObject Type="Embed" ProgID="Equation.3" ShapeID="_x0000_i1032" DrawAspect="Content" ObjectID="_1600160271" r:id="rId27"/>
        </w:object>
      </w:r>
      <w:r w:rsidRPr="00C41460">
        <w:rPr>
          <w:b/>
        </w:rPr>
        <w:t xml:space="preserve"> (</w:t>
      </w:r>
      <w:r w:rsidRPr="00C41460">
        <w:rPr>
          <w:b/>
          <w:lang w:val="es-ES"/>
        </w:rPr>
        <w:t xml:space="preserve">AVGREG5M </w:t>
      </w:r>
      <w:r w:rsidRPr="00C41460">
        <w:rPr>
          <w:b/>
          <w:i/>
          <w:vertAlign w:val="subscript"/>
          <w:lang w:val="es-ES"/>
        </w:rPr>
        <w:t>q, r, p, i, y</w:t>
      </w:r>
      <w:r w:rsidRPr="00C41460">
        <w:rPr>
          <w:b/>
        </w:rPr>
        <w:t>) / 3</w:t>
      </w:r>
      <w:r w:rsidRPr="0003648D">
        <w:rPr>
          <w:bCs w:val="0"/>
        </w:rPr>
        <w:fldChar w:fldCharType="begin"/>
      </w:r>
      <w:r w:rsidRPr="0003648D">
        <w:rPr>
          <w:bCs w:val="0"/>
        </w:rPr>
        <w:fldChar w:fldCharType="end"/>
      </w:r>
      <w:r w:rsidRPr="0003648D">
        <w:rPr>
          <w:lang w:val="es-MX"/>
        </w:rPr>
        <w:t>Where:</w:t>
      </w:r>
    </w:p>
    <w:p w:rsidR="00BA7A09" w:rsidRPr="0003648D" w:rsidRDefault="00BA7A09" w:rsidP="00BA7A09">
      <w:r w:rsidRPr="0003648D">
        <w:t>AVGREG5M</w:t>
      </w:r>
      <w:r w:rsidRPr="0003648D">
        <w:rPr>
          <w:lang w:val="es-MX"/>
        </w:rPr>
        <w:t xml:space="preserve"> </w:t>
      </w:r>
      <w:r w:rsidRPr="0003648D">
        <w:rPr>
          <w:i/>
          <w:vertAlign w:val="subscript"/>
          <w:lang w:val="es-ES"/>
        </w:rPr>
        <w:t>q, r, p, i, y</w:t>
      </w:r>
      <w:r w:rsidRPr="0003648D">
        <w:rPr>
          <w:vertAlign w:val="subscript"/>
          <w:lang w:val="es-MX"/>
        </w:rPr>
        <w:t xml:space="preserve">    </w:t>
      </w:r>
      <w:r w:rsidRPr="0003648D">
        <w:rPr>
          <w:vertAlign w:val="subscript"/>
          <w:lang w:val="es-MX"/>
        </w:rPr>
        <w:tab/>
      </w:r>
      <w:r w:rsidRPr="0003648D">
        <w:rPr>
          <w:lang w:val="es-MX"/>
        </w:rPr>
        <w:t>=</w:t>
      </w:r>
      <w:r w:rsidRPr="0003648D">
        <w:rPr>
          <w:vertAlign w:val="subscript"/>
          <w:lang w:val="es-MX"/>
        </w:rPr>
        <w:t xml:space="preserve"> </w:t>
      </w:r>
      <w:r w:rsidRPr="0003648D">
        <w:rPr>
          <w:vertAlign w:val="subscript"/>
          <w:lang w:val="es-MX"/>
        </w:rPr>
        <w:tab/>
      </w:r>
      <w:r w:rsidRPr="0003648D">
        <w:rPr>
          <w:lang w:val="es-MX"/>
        </w:rPr>
        <w:t>(AVGREGUP5M</w:t>
      </w:r>
      <w:r w:rsidRPr="0003648D">
        <w:rPr>
          <w:vertAlign w:val="subscript"/>
          <w:lang w:val="es-ES"/>
        </w:rPr>
        <w:t xml:space="preserve"> </w:t>
      </w:r>
      <w:r w:rsidRPr="0003648D">
        <w:rPr>
          <w:i/>
          <w:vertAlign w:val="subscript"/>
          <w:lang w:val="es-ES"/>
        </w:rPr>
        <w:t>q, r, p, i, y</w:t>
      </w:r>
      <w:r w:rsidRPr="0003648D">
        <w:rPr>
          <w:lang w:val="es-MX"/>
        </w:rPr>
        <w:t xml:space="preserve"> - AVGREGDN5M</w:t>
      </w:r>
      <w:r w:rsidRPr="0003648D">
        <w:rPr>
          <w:vertAlign w:val="subscript"/>
          <w:lang w:val="es-ES"/>
        </w:rPr>
        <w:t xml:space="preserve"> </w:t>
      </w:r>
      <w:r w:rsidRPr="0003648D">
        <w:rPr>
          <w:i/>
          <w:vertAlign w:val="subscript"/>
          <w:lang w:val="es-ES"/>
        </w:rPr>
        <w:t>q, r, p, i, y</w:t>
      </w:r>
      <w:r w:rsidRPr="0003648D">
        <w:rPr>
          <w:lang w:val="es-MX"/>
        </w:rPr>
        <w:t xml:space="preserve">) </w:t>
      </w:r>
      <w:r w:rsidRPr="0003648D">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BA7A09" w:rsidRPr="0003648D" w:rsidTr="00FF6149">
        <w:trPr>
          <w:cantSplit/>
          <w:tblHeader/>
        </w:trPr>
        <w:tc>
          <w:tcPr>
            <w:tcW w:w="2155" w:type="dxa"/>
          </w:tcPr>
          <w:p w:rsidR="00BA7A09" w:rsidRPr="0003648D" w:rsidRDefault="00BA7A09" w:rsidP="00FF6149">
            <w:pPr>
              <w:pStyle w:val="TableHead"/>
            </w:pPr>
            <w:r w:rsidRPr="0003648D">
              <w:t>Variable</w:t>
            </w:r>
          </w:p>
        </w:tc>
        <w:tc>
          <w:tcPr>
            <w:tcW w:w="720" w:type="dxa"/>
          </w:tcPr>
          <w:p w:rsidR="00BA7A09" w:rsidRPr="0003648D" w:rsidRDefault="00BA7A09" w:rsidP="00FF6149">
            <w:pPr>
              <w:pStyle w:val="TableHead"/>
            </w:pPr>
            <w:r w:rsidRPr="0003648D">
              <w:t>Unit</w:t>
            </w:r>
          </w:p>
        </w:tc>
        <w:tc>
          <w:tcPr>
            <w:tcW w:w="6845" w:type="dxa"/>
          </w:tcPr>
          <w:p w:rsidR="00BA7A09" w:rsidRPr="0003648D" w:rsidRDefault="00BA7A09" w:rsidP="00FF6149">
            <w:pPr>
              <w:pStyle w:val="TableHead"/>
            </w:pPr>
            <w:r w:rsidRPr="0003648D">
              <w:t>Definition</w:t>
            </w:r>
          </w:p>
        </w:tc>
      </w:tr>
      <w:tr w:rsidR="00BA7A09" w:rsidRPr="0003648D" w:rsidTr="00FF6149">
        <w:trPr>
          <w:cantSplit/>
        </w:trPr>
        <w:tc>
          <w:tcPr>
            <w:tcW w:w="2155" w:type="dxa"/>
          </w:tcPr>
          <w:p w:rsidR="00BA7A09" w:rsidRPr="0003648D" w:rsidRDefault="00BA7A09" w:rsidP="00FF6149">
            <w:pPr>
              <w:pStyle w:val="TableBody"/>
              <w:rPr>
                <w:i/>
                <w:vertAlign w:val="subscript"/>
              </w:rPr>
            </w:pPr>
            <w:r w:rsidRPr="0003648D">
              <w:t xml:space="preserve">AABP </w:t>
            </w:r>
            <w:r w:rsidRPr="0003648D">
              <w:rPr>
                <w:i/>
                <w:vertAlign w:val="subscript"/>
              </w:rPr>
              <w:t>q, r, p, i</w:t>
            </w:r>
          </w:p>
        </w:tc>
        <w:tc>
          <w:tcPr>
            <w:tcW w:w="720" w:type="dxa"/>
          </w:tcPr>
          <w:p w:rsidR="00BA7A09" w:rsidRPr="0003648D" w:rsidRDefault="00BA7A09" w:rsidP="00FF6149">
            <w:pPr>
              <w:pStyle w:val="TableBody"/>
            </w:pPr>
            <w:r w:rsidRPr="0003648D">
              <w:t>MW</w:t>
            </w:r>
          </w:p>
        </w:tc>
        <w:tc>
          <w:tcPr>
            <w:tcW w:w="6845" w:type="dxa"/>
          </w:tcPr>
          <w:p w:rsidR="00BA7A09" w:rsidRPr="0003648D" w:rsidRDefault="00BA7A09" w:rsidP="00FF6149">
            <w:pPr>
              <w:pStyle w:val="TableBody"/>
            </w:pPr>
            <w:r w:rsidRPr="0003648D">
              <w:rPr>
                <w:i/>
              </w:rPr>
              <w:t>Adjusted Aggregated Base Point per QSE per Settlement Point per Resource</w:t>
            </w:r>
            <w:r w:rsidRPr="0003648D">
              <w:t xml:space="preserve">—The aggregated Base Point adjusted for Ancillary Service deployments of Generation Resource or Controllable Load Resource </w:t>
            </w:r>
            <w:r w:rsidRPr="0003648D">
              <w:rPr>
                <w:i/>
              </w:rPr>
              <w:t>r</w:t>
            </w:r>
            <w:r w:rsidRPr="0003648D">
              <w:t xml:space="preserve"> represented by QSE </w:t>
            </w:r>
            <w:r w:rsidRPr="0003648D">
              <w:rPr>
                <w:i/>
              </w:rPr>
              <w:t xml:space="preserve">q </w:t>
            </w:r>
            <w:r w:rsidRPr="0003648D">
              <w:t xml:space="preserve">at Settlement Point </w:t>
            </w:r>
            <w:r w:rsidRPr="0003648D">
              <w:rPr>
                <w:i/>
              </w:rPr>
              <w:t>p</w:t>
            </w:r>
            <w:r w:rsidRPr="0003648D">
              <w:t xml:space="preserve">, for the 15-minute Settlement Interval </w:t>
            </w:r>
            <w:r w:rsidRPr="0003648D">
              <w:rPr>
                <w:i/>
              </w:rPr>
              <w:t>i</w:t>
            </w:r>
            <w:r w:rsidRPr="0003648D">
              <w:t>.  Where for a Combined Cycle Train, AABP is calculated for the Combined Cycle Train considering all SCED Dispatch Instructions to any Combined Cycle Generation Resources within the Combined Cycle Train.</w:t>
            </w:r>
          </w:p>
        </w:tc>
      </w:tr>
      <w:tr w:rsidR="00BA7A09" w:rsidRPr="0003648D" w:rsidTr="00FF6149">
        <w:trPr>
          <w:cantSplit/>
        </w:trPr>
        <w:tc>
          <w:tcPr>
            <w:tcW w:w="2155" w:type="dxa"/>
          </w:tcPr>
          <w:p w:rsidR="00BA7A09" w:rsidRPr="0003648D" w:rsidRDefault="00BA7A09" w:rsidP="00FF6149">
            <w:pPr>
              <w:pStyle w:val="TableBody"/>
              <w:rPr>
                <w:i/>
              </w:rPr>
            </w:pPr>
            <w:r w:rsidRPr="0003648D">
              <w:rPr>
                <w:lang w:val="es-MX"/>
              </w:rPr>
              <w:t xml:space="preserve">AVGBP </w:t>
            </w:r>
            <w:r w:rsidRPr="0003648D">
              <w:rPr>
                <w:i/>
                <w:iCs w:val="0"/>
                <w:vertAlign w:val="subscript"/>
                <w:lang w:val="es-ES"/>
              </w:rPr>
              <w:t>q, r, p, i</w:t>
            </w:r>
            <w:r w:rsidRPr="0003648D">
              <w:rPr>
                <w:i/>
                <w:iCs w:val="0"/>
                <w:vertAlign w:val="subscript"/>
                <w:lang w:val="es-MX"/>
              </w:rPr>
              <w:t xml:space="preserve"> </w:t>
            </w:r>
          </w:p>
        </w:tc>
        <w:tc>
          <w:tcPr>
            <w:tcW w:w="720" w:type="dxa"/>
          </w:tcPr>
          <w:p w:rsidR="00BA7A09" w:rsidRPr="0003648D" w:rsidRDefault="00BA7A09" w:rsidP="00FF6149">
            <w:pPr>
              <w:pStyle w:val="TableBody"/>
            </w:pPr>
            <w:r w:rsidRPr="0003648D">
              <w:t>MW</w:t>
            </w:r>
          </w:p>
        </w:tc>
        <w:tc>
          <w:tcPr>
            <w:tcW w:w="6845" w:type="dxa"/>
          </w:tcPr>
          <w:p w:rsidR="00BA7A09" w:rsidRPr="0003648D" w:rsidRDefault="00BA7A09" w:rsidP="00FF6149">
            <w:pPr>
              <w:pStyle w:val="TableBody"/>
              <w:spacing w:after="0"/>
            </w:pPr>
            <w:r w:rsidRPr="0003648D">
              <w:rPr>
                <w:i/>
                <w:iCs w:val="0"/>
              </w:rPr>
              <w:t>Average Base Point per QSE per Settlement Point per Resource</w:t>
            </w:r>
            <w:r w:rsidRPr="0003648D">
              <w:rPr>
                <w:iCs w:val="0"/>
              </w:rPr>
              <w:t xml:space="preserve">—The average of the five-minute clock interval Base Points over the 15-minute Settlement Interval </w:t>
            </w:r>
            <w:r w:rsidRPr="0003648D">
              <w:rPr>
                <w:i/>
                <w:iCs w:val="0"/>
              </w:rPr>
              <w:t>i</w:t>
            </w:r>
            <w:r w:rsidRPr="0003648D">
              <w:t xml:space="preserve"> for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w:t>
            </w:r>
          </w:p>
        </w:tc>
      </w:tr>
      <w:tr w:rsidR="00BA7A09" w:rsidRPr="0003648D" w:rsidTr="00FF6149">
        <w:trPr>
          <w:cantSplit/>
        </w:trPr>
        <w:tc>
          <w:tcPr>
            <w:tcW w:w="2155" w:type="dxa"/>
          </w:tcPr>
          <w:p w:rsidR="00BA7A09" w:rsidRPr="0003648D" w:rsidRDefault="00BA7A09" w:rsidP="00FF6149">
            <w:pPr>
              <w:pStyle w:val="TableBody"/>
              <w:rPr>
                <w:i/>
              </w:rPr>
            </w:pPr>
            <w:r w:rsidRPr="0003648D">
              <w:rPr>
                <w:lang w:val="es-MX"/>
              </w:rPr>
              <w:lastRenderedPageBreak/>
              <w:t xml:space="preserve">AVGBP5M </w:t>
            </w:r>
            <w:r w:rsidRPr="0003648D">
              <w:rPr>
                <w:i/>
                <w:iCs w:val="0"/>
                <w:vertAlign w:val="subscript"/>
                <w:lang w:val="es-ES"/>
              </w:rPr>
              <w:t>q, r, p, i, y</w:t>
            </w:r>
            <w:r w:rsidRPr="0003648D">
              <w:rPr>
                <w:i/>
                <w:iCs w:val="0"/>
                <w:vertAlign w:val="subscript"/>
                <w:lang w:val="es-MX"/>
              </w:rPr>
              <w:t xml:space="preserve"> </w:t>
            </w:r>
          </w:p>
        </w:tc>
        <w:tc>
          <w:tcPr>
            <w:tcW w:w="720" w:type="dxa"/>
          </w:tcPr>
          <w:p w:rsidR="00BA7A09" w:rsidRPr="0003648D" w:rsidRDefault="00BA7A09" w:rsidP="00FF6149">
            <w:pPr>
              <w:pStyle w:val="TableBody"/>
            </w:pPr>
            <w:r w:rsidRPr="0003648D">
              <w:t>MW</w:t>
            </w:r>
          </w:p>
        </w:tc>
        <w:tc>
          <w:tcPr>
            <w:tcW w:w="6845" w:type="dxa"/>
          </w:tcPr>
          <w:p w:rsidR="00BA7A09" w:rsidRPr="0003648D" w:rsidRDefault="00BA7A09" w:rsidP="00FF6149">
            <w:pPr>
              <w:pStyle w:val="TableBody"/>
            </w:pPr>
            <w:r w:rsidRPr="0003648D">
              <w:rPr>
                <w:i/>
              </w:rPr>
              <w:t>Average five-minute clock interval Base Point per QSE per Settlement Point per Resource</w:t>
            </w:r>
            <w:r w:rsidRPr="0003648D">
              <w:t xml:space="preserve">—The average Base Point for the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for the five-minute clock interval </w:t>
            </w:r>
            <w:r w:rsidRPr="0003648D">
              <w:rPr>
                <w:i/>
              </w:rPr>
              <w:t>y</w:t>
            </w:r>
            <w:r w:rsidRPr="0003648D">
              <w:t xml:space="preserve"> within the 15-minute Settlement Interval </w:t>
            </w:r>
            <w:r w:rsidRPr="0003648D">
              <w:rPr>
                <w:i/>
              </w:rPr>
              <w:t>i</w:t>
            </w:r>
            <w:r w:rsidRPr="0003648D">
              <w:t xml:space="preserve">.  The time-weighted average of the linearly ramped Base Points in a five-minute clock interval </w:t>
            </w:r>
            <w:r w:rsidRPr="0003648D">
              <w:rPr>
                <w:i/>
              </w:rPr>
              <w:t>y</w:t>
            </w:r>
            <w:r w:rsidRPr="0003648D">
              <w:t>.  The linearly ramped Base Point is calculated every four seconds such that it ramps from its initial value to the SCED Base Point over a five-minute clock interval</w:t>
            </w:r>
            <w:r w:rsidRPr="0003648D">
              <w:rPr>
                <w:i/>
              </w:rPr>
              <w:t xml:space="preserve"> y</w:t>
            </w:r>
            <w:r w:rsidRPr="0003648D">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w:t>
            </w:r>
          </w:p>
        </w:tc>
      </w:tr>
      <w:tr w:rsidR="00BA7A09" w:rsidRPr="0003648D" w:rsidTr="00FF6149">
        <w:trPr>
          <w:cantSplit/>
        </w:trPr>
        <w:tc>
          <w:tcPr>
            <w:tcW w:w="2155" w:type="dxa"/>
          </w:tcPr>
          <w:p w:rsidR="00BA7A09" w:rsidRPr="0003648D" w:rsidRDefault="00BA7A09" w:rsidP="00FF6149">
            <w:pPr>
              <w:pStyle w:val="TableBody"/>
              <w:rPr>
                <w:i/>
              </w:rPr>
            </w:pPr>
            <w:r w:rsidRPr="0003648D">
              <w:rPr>
                <w:lang w:val="es-MX"/>
              </w:rPr>
              <w:t xml:space="preserve">AVGREG </w:t>
            </w:r>
            <w:r w:rsidRPr="0003648D">
              <w:rPr>
                <w:i/>
                <w:iCs w:val="0"/>
                <w:vertAlign w:val="subscript"/>
                <w:lang w:val="es-ES"/>
              </w:rPr>
              <w:t>q, r, p, i</w:t>
            </w:r>
            <w:r w:rsidRPr="0003648D">
              <w:rPr>
                <w:i/>
                <w:iCs w:val="0"/>
                <w:vertAlign w:val="subscript"/>
                <w:lang w:val="es-MX"/>
              </w:rPr>
              <w:t xml:space="preserve"> </w:t>
            </w:r>
          </w:p>
        </w:tc>
        <w:tc>
          <w:tcPr>
            <w:tcW w:w="720" w:type="dxa"/>
          </w:tcPr>
          <w:p w:rsidR="00BA7A09" w:rsidRPr="0003648D" w:rsidRDefault="00BA7A09" w:rsidP="00FF6149">
            <w:pPr>
              <w:pStyle w:val="TableBody"/>
            </w:pPr>
            <w:r w:rsidRPr="0003648D">
              <w:t>MW</w:t>
            </w:r>
          </w:p>
        </w:tc>
        <w:tc>
          <w:tcPr>
            <w:tcW w:w="6845" w:type="dxa"/>
          </w:tcPr>
          <w:p w:rsidR="00BA7A09" w:rsidRPr="0003648D" w:rsidRDefault="00BA7A09" w:rsidP="00FF6149">
            <w:pPr>
              <w:pStyle w:val="TableBody"/>
            </w:pPr>
            <w:r w:rsidRPr="0003648D">
              <w:rPr>
                <w:i/>
              </w:rPr>
              <w:t>Average Regulation Instruction per QSE per Settlement Point per Resource</w:t>
            </w:r>
            <w:r w:rsidRPr="0003648D">
              <w:t xml:space="preserve"> —The average of the five-minute clock interval </w:t>
            </w:r>
            <w:r w:rsidRPr="0003648D">
              <w:rPr>
                <w:i/>
              </w:rPr>
              <w:t>y</w:t>
            </w:r>
            <w:r w:rsidRPr="0003648D">
              <w:t xml:space="preserve"> Regulation Instruction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over the 15-minute Settlement Interval </w:t>
            </w:r>
            <w:r w:rsidRPr="0003648D">
              <w:rPr>
                <w:i/>
              </w:rPr>
              <w:t>i</w:t>
            </w:r>
            <w:r w:rsidRPr="0003648D">
              <w:t xml:space="preserve">.  </w:t>
            </w:r>
          </w:p>
        </w:tc>
      </w:tr>
      <w:tr w:rsidR="00BA7A09" w:rsidRPr="0003648D" w:rsidTr="00FF6149">
        <w:trPr>
          <w:cantSplit/>
        </w:trPr>
        <w:tc>
          <w:tcPr>
            <w:tcW w:w="2155" w:type="dxa"/>
          </w:tcPr>
          <w:p w:rsidR="00BA7A09" w:rsidRPr="0003648D" w:rsidRDefault="00BA7A09" w:rsidP="00FF6149">
            <w:pPr>
              <w:pStyle w:val="TableBody"/>
              <w:rPr>
                <w:i/>
              </w:rPr>
            </w:pPr>
            <w:r w:rsidRPr="0003648D">
              <w:rPr>
                <w:lang w:val="es-MX"/>
              </w:rPr>
              <w:t>AVGREG5M</w:t>
            </w:r>
            <w:r w:rsidRPr="0003648D">
              <w:rPr>
                <w:i/>
                <w:iCs w:val="0"/>
                <w:vertAlign w:val="subscript"/>
                <w:lang w:val="es-ES"/>
              </w:rPr>
              <w:t xml:space="preserve"> q, r, p, i, y</w:t>
            </w:r>
          </w:p>
        </w:tc>
        <w:tc>
          <w:tcPr>
            <w:tcW w:w="720" w:type="dxa"/>
          </w:tcPr>
          <w:p w:rsidR="00BA7A09" w:rsidRPr="0003648D" w:rsidRDefault="00BA7A09" w:rsidP="00FF6149">
            <w:pPr>
              <w:pStyle w:val="TableBody"/>
            </w:pPr>
            <w:r w:rsidRPr="0003648D">
              <w:t>MW</w:t>
            </w:r>
          </w:p>
        </w:tc>
        <w:tc>
          <w:tcPr>
            <w:tcW w:w="6845" w:type="dxa"/>
          </w:tcPr>
          <w:p w:rsidR="00BA7A09" w:rsidRPr="0003648D" w:rsidRDefault="00BA7A09" w:rsidP="00FF6149">
            <w:pPr>
              <w:pStyle w:val="TableBody"/>
            </w:pPr>
            <w:r w:rsidRPr="0003648D">
              <w:rPr>
                <w:i/>
              </w:rPr>
              <w:t>Total Average five-minute clock interval Regulation Instruction per QSE per Settlement Point per Resource</w:t>
            </w:r>
            <w:r w:rsidRPr="0003648D">
              <w:t xml:space="preserve">—The total amount of regulation that the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should have produced based on Load Frequency Control (LFC) deployment signals over the five-minute clock interval </w:t>
            </w:r>
            <w:r w:rsidRPr="0003648D">
              <w:rPr>
                <w:i/>
              </w:rPr>
              <w:t xml:space="preserve">y </w:t>
            </w:r>
            <w:r w:rsidRPr="0003648D">
              <w:t>within the 15-minute Settlement Interval</w:t>
            </w:r>
            <w:r w:rsidRPr="0003648D">
              <w:rPr>
                <w:i/>
              </w:rPr>
              <w:t xml:space="preserve"> i</w:t>
            </w:r>
            <w:r w:rsidRPr="0003648D">
              <w:t>.</w:t>
            </w:r>
          </w:p>
        </w:tc>
      </w:tr>
      <w:tr w:rsidR="00BA7A09" w:rsidRPr="0003648D" w:rsidTr="00FF6149">
        <w:trPr>
          <w:cantSplit/>
        </w:trPr>
        <w:tc>
          <w:tcPr>
            <w:tcW w:w="2155" w:type="dxa"/>
          </w:tcPr>
          <w:p w:rsidR="00BA7A09" w:rsidRPr="0003648D" w:rsidRDefault="00BA7A09" w:rsidP="00FF6149">
            <w:pPr>
              <w:pStyle w:val="TableBody"/>
              <w:rPr>
                <w:i/>
              </w:rPr>
            </w:pPr>
            <w:r w:rsidRPr="0003648D">
              <w:rPr>
                <w:lang w:val="es-MX"/>
              </w:rPr>
              <w:t>AVGREGUP5M</w:t>
            </w:r>
            <w:r w:rsidRPr="0003648D">
              <w:rPr>
                <w:i/>
                <w:iCs w:val="0"/>
                <w:vertAlign w:val="subscript"/>
                <w:lang w:val="es-ES"/>
              </w:rPr>
              <w:t xml:space="preserve"> q, r, p, i, y</w:t>
            </w:r>
          </w:p>
        </w:tc>
        <w:tc>
          <w:tcPr>
            <w:tcW w:w="720" w:type="dxa"/>
          </w:tcPr>
          <w:p w:rsidR="00BA7A09" w:rsidRPr="0003648D" w:rsidRDefault="00BA7A09" w:rsidP="00FF6149">
            <w:pPr>
              <w:pStyle w:val="TableBody"/>
            </w:pPr>
            <w:r w:rsidRPr="0003648D">
              <w:t>MW</w:t>
            </w:r>
          </w:p>
        </w:tc>
        <w:tc>
          <w:tcPr>
            <w:tcW w:w="6845" w:type="dxa"/>
          </w:tcPr>
          <w:p w:rsidR="00BA7A09" w:rsidRPr="0003648D" w:rsidRDefault="00BA7A09" w:rsidP="00FF6149">
            <w:pPr>
              <w:pStyle w:val="TableBody"/>
            </w:pPr>
            <w:r w:rsidRPr="0003648D">
              <w:rPr>
                <w:i/>
              </w:rPr>
              <w:t>Average Regulation Instruction Up per QSE per Settlement Point per Resource</w:t>
            </w:r>
            <w:r w:rsidRPr="0003648D">
              <w:t xml:space="preserve">—The amount of Regulation Up (Reg-Up) that the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should have produced based on LFC deployment signals over the five-minute clock interval </w:t>
            </w:r>
            <w:r w:rsidRPr="0003648D">
              <w:rPr>
                <w:i/>
              </w:rPr>
              <w:t>y</w:t>
            </w:r>
            <w:r w:rsidRPr="0003648D">
              <w:t xml:space="preserve"> within the 15-minute Settlement Interval</w:t>
            </w:r>
            <w:r w:rsidRPr="0003648D">
              <w:rPr>
                <w:i/>
              </w:rPr>
              <w:t xml:space="preserve"> i</w:t>
            </w:r>
            <w:r w:rsidRPr="0003648D">
              <w:t>.</w:t>
            </w:r>
          </w:p>
        </w:tc>
      </w:tr>
      <w:tr w:rsidR="00BA7A09" w:rsidRPr="0003648D" w:rsidTr="00FF6149">
        <w:trPr>
          <w:cantSplit/>
        </w:trPr>
        <w:tc>
          <w:tcPr>
            <w:tcW w:w="2155" w:type="dxa"/>
          </w:tcPr>
          <w:p w:rsidR="00BA7A09" w:rsidRPr="0003648D" w:rsidRDefault="00BA7A09" w:rsidP="00FF6149">
            <w:pPr>
              <w:pStyle w:val="TableBody"/>
              <w:rPr>
                <w:i/>
              </w:rPr>
            </w:pPr>
            <w:r w:rsidRPr="0003648D">
              <w:rPr>
                <w:lang w:val="es-MX"/>
              </w:rPr>
              <w:t>AVGREGDN5M</w:t>
            </w:r>
            <w:r w:rsidRPr="0003648D">
              <w:rPr>
                <w:i/>
                <w:iCs w:val="0"/>
                <w:vertAlign w:val="subscript"/>
                <w:lang w:val="es-ES"/>
              </w:rPr>
              <w:t xml:space="preserve"> q, r, p, i, y</w:t>
            </w:r>
          </w:p>
        </w:tc>
        <w:tc>
          <w:tcPr>
            <w:tcW w:w="720" w:type="dxa"/>
          </w:tcPr>
          <w:p w:rsidR="00BA7A09" w:rsidRPr="0003648D" w:rsidRDefault="00BA7A09" w:rsidP="00FF6149">
            <w:pPr>
              <w:pStyle w:val="TableBody"/>
            </w:pPr>
            <w:r w:rsidRPr="0003648D">
              <w:t>MW</w:t>
            </w:r>
          </w:p>
        </w:tc>
        <w:tc>
          <w:tcPr>
            <w:tcW w:w="6845" w:type="dxa"/>
          </w:tcPr>
          <w:p w:rsidR="00BA7A09" w:rsidRPr="0003648D" w:rsidRDefault="00BA7A09" w:rsidP="00FF6149">
            <w:pPr>
              <w:pStyle w:val="TableBody"/>
            </w:pPr>
            <w:r w:rsidRPr="0003648D">
              <w:rPr>
                <w:i/>
              </w:rPr>
              <w:t>Average Regulation Instruction Down per QSE per Settlement Point per Resource</w:t>
            </w:r>
            <w:r w:rsidRPr="0003648D">
              <w:t xml:space="preserve">—The amount of Regulation Down (Reg-Down) that the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should have produced based on LFC deployment signals over the five-minute clock interval </w:t>
            </w:r>
            <w:r w:rsidRPr="0003648D">
              <w:rPr>
                <w:i/>
              </w:rPr>
              <w:t>y</w:t>
            </w:r>
            <w:r w:rsidRPr="0003648D">
              <w:t xml:space="preserve"> within the 15-minute Settlement Interval</w:t>
            </w:r>
            <w:r w:rsidRPr="0003648D">
              <w:rPr>
                <w:i/>
              </w:rPr>
              <w:t xml:space="preserve"> i</w:t>
            </w:r>
            <w:r w:rsidRPr="0003648D">
              <w:t>.</w:t>
            </w:r>
          </w:p>
        </w:tc>
      </w:tr>
      <w:tr w:rsidR="009C4899" w:rsidRPr="0003648D" w:rsidTr="00FF6149">
        <w:trPr>
          <w:cantSplit/>
        </w:trPr>
        <w:tc>
          <w:tcPr>
            <w:tcW w:w="2155" w:type="dxa"/>
          </w:tcPr>
          <w:p w:rsidR="009C4899" w:rsidRPr="0003648D" w:rsidRDefault="009C4899" w:rsidP="009C4899">
            <w:pPr>
              <w:pStyle w:val="TableBody"/>
              <w:rPr>
                <w:i/>
              </w:rPr>
            </w:pPr>
            <w:r w:rsidRPr="0003648D">
              <w:rPr>
                <w:i/>
              </w:rPr>
              <w:t>q</w:t>
            </w:r>
          </w:p>
        </w:tc>
        <w:tc>
          <w:tcPr>
            <w:tcW w:w="720" w:type="dxa"/>
          </w:tcPr>
          <w:p w:rsidR="009C4899" w:rsidRPr="0003648D" w:rsidRDefault="009C4899" w:rsidP="009C4899">
            <w:pPr>
              <w:pStyle w:val="TableBody"/>
            </w:pPr>
            <w:r w:rsidRPr="0003648D">
              <w:t>none</w:t>
            </w:r>
          </w:p>
        </w:tc>
        <w:tc>
          <w:tcPr>
            <w:tcW w:w="6845" w:type="dxa"/>
          </w:tcPr>
          <w:p w:rsidR="009C4899" w:rsidRPr="0003648D" w:rsidRDefault="009C4899" w:rsidP="009C4899">
            <w:pPr>
              <w:pStyle w:val="TableBody"/>
            </w:pPr>
            <w:r w:rsidRPr="0003648D">
              <w:t>A QSE.</w:t>
            </w:r>
          </w:p>
        </w:tc>
      </w:tr>
      <w:tr w:rsidR="009C4899" w:rsidRPr="0003648D" w:rsidTr="00FF6149">
        <w:trPr>
          <w:cantSplit/>
        </w:trPr>
        <w:tc>
          <w:tcPr>
            <w:tcW w:w="2155" w:type="dxa"/>
          </w:tcPr>
          <w:p w:rsidR="009C4899" w:rsidRPr="0003648D" w:rsidRDefault="009C4899" w:rsidP="009C4899">
            <w:pPr>
              <w:pStyle w:val="TableBody"/>
              <w:rPr>
                <w:i/>
              </w:rPr>
            </w:pPr>
            <w:r w:rsidRPr="0003648D">
              <w:rPr>
                <w:i/>
              </w:rPr>
              <w:t>p</w:t>
            </w:r>
          </w:p>
        </w:tc>
        <w:tc>
          <w:tcPr>
            <w:tcW w:w="720" w:type="dxa"/>
          </w:tcPr>
          <w:p w:rsidR="009C4899" w:rsidRPr="0003648D" w:rsidRDefault="009C4899" w:rsidP="009C4899">
            <w:pPr>
              <w:pStyle w:val="TableBody"/>
            </w:pPr>
            <w:r w:rsidRPr="0003648D">
              <w:t>none</w:t>
            </w:r>
          </w:p>
        </w:tc>
        <w:tc>
          <w:tcPr>
            <w:tcW w:w="6845" w:type="dxa"/>
          </w:tcPr>
          <w:p w:rsidR="009C4899" w:rsidRPr="0003648D" w:rsidRDefault="009C4899" w:rsidP="009C4899">
            <w:pPr>
              <w:pStyle w:val="TableBody"/>
            </w:pPr>
            <w:r w:rsidRPr="0003648D">
              <w:t>A Settlement Point.</w:t>
            </w:r>
          </w:p>
        </w:tc>
      </w:tr>
      <w:tr w:rsidR="009C4899" w:rsidRPr="0003648D" w:rsidTr="00FF6149">
        <w:trPr>
          <w:cantSplit/>
        </w:trPr>
        <w:tc>
          <w:tcPr>
            <w:tcW w:w="2155" w:type="dxa"/>
          </w:tcPr>
          <w:p w:rsidR="009C4899" w:rsidRPr="0003648D" w:rsidRDefault="009C4899" w:rsidP="009C4899">
            <w:pPr>
              <w:pStyle w:val="TableBody"/>
              <w:rPr>
                <w:i/>
              </w:rPr>
            </w:pPr>
            <w:r w:rsidRPr="0003648D">
              <w:rPr>
                <w:i/>
              </w:rPr>
              <w:t>r</w:t>
            </w:r>
          </w:p>
        </w:tc>
        <w:tc>
          <w:tcPr>
            <w:tcW w:w="720" w:type="dxa"/>
          </w:tcPr>
          <w:p w:rsidR="009C4899" w:rsidRPr="0003648D" w:rsidRDefault="009C4899" w:rsidP="009C4899">
            <w:pPr>
              <w:pStyle w:val="TableBody"/>
            </w:pPr>
            <w:r w:rsidRPr="0003648D">
              <w:t>none</w:t>
            </w:r>
          </w:p>
        </w:tc>
        <w:tc>
          <w:tcPr>
            <w:tcW w:w="6845" w:type="dxa"/>
          </w:tcPr>
          <w:p w:rsidR="009C4899" w:rsidRPr="0003648D" w:rsidRDefault="009C4899" w:rsidP="009C4899">
            <w:pPr>
              <w:pStyle w:val="TableBody"/>
            </w:pPr>
            <w:r w:rsidRPr="0003648D">
              <w:rPr>
                <w:lang w:val="fr-FR"/>
              </w:rPr>
              <w:t xml:space="preserve">A </w:t>
            </w:r>
            <w:r w:rsidRPr="009C4899">
              <w:t>Generation</w:t>
            </w:r>
            <w:r w:rsidRPr="0003648D">
              <w:rPr>
                <w:lang w:val="fr-FR"/>
              </w:rPr>
              <w:t xml:space="preserve"> Resource or </w:t>
            </w:r>
            <w:r w:rsidRPr="0046530D">
              <w:t>Controllable</w:t>
            </w:r>
            <w:r w:rsidRPr="0003648D">
              <w:rPr>
                <w:lang w:val="fr-FR"/>
              </w:rPr>
              <w:t xml:space="preserve"> Load Resource.</w:t>
            </w:r>
          </w:p>
        </w:tc>
      </w:tr>
      <w:tr w:rsidR="009C4899" w:rsidRPr="0003648D" w:rsidTr="00FF6149">
        <w:trPr>
          <w:cantSplit/>
        </w:trPr>
        <w:tc>
          <w:tcPr>
            <w:tcW w:w="2155" w:type="dxa"/>
          </w:tcPr>
          <w:p w:rsidR="009C4899" w:rsidRPr="0003648D" w:rsidRDefault="009C4899" w:rsidP="009C4899">
            <w:pPr>
              <w:pStyle w:val="TableBody"/>
              <w:rPr>
                <w:i/>
              </w:rPr>
            </w:pPr>
            <w:r w:rsidRPr="0003648D">
              <w:rPr>
                <w:i/>
              </w:rPr>
              <w:t>i</w:t>
            </w:r>
          </w:p>
        </w:tc>
        <w:tc>
          <w:tcPr>
            <w:tcW w:w="720" w:type="dxa"/>
          </w:tcPr>
          <w:p w:rsidR="009C4899" w:rsidRPr="0003648D" w:rsidRDefault="009C4899" w:rsidP="009C4899">
            <w:pPr>
              <w:pStyle w:val="TableBody"/>
            </w:pPr>
            <w:r w:rsidRPr="0003648D">
              <w:t>None</w:t>
            </w:r>
          </w:p>
        </w:tc>
        <w:tc>
          <w:tcPr>
            <w:tcW w:w="6845" w:type="dxa"/>
          </w:tcPr>
          <w:p w:rsidR="009C4899" w:rsidRPr="0003648D" w:rsidRDefault="009C4899" w:rsidP="009C4899">
            <w:pPr>
              <w:pStyle w:val="TableBody"/>
            </w:pPr>
            <w:r w:rsidRPr="0003648D">
              <w:t xml:space="preserve"> A 15-minute Settlement Interval</w:t>
            </w:r>
          </w:p>
        </w:tc>
      </w:tr>
      <w:tr w:rsidR="009C4899" w:rsidRPr="0003648D" w:rsidTr="00FF6149">
        <w:trPr>
          <w:cantSplit/>
        </w:trPr>
        <w:tc>
          <w:tcPr>
            <w:tcW w:w="2155" w:type="dxa"/>
          </w:tcPr>
          <w:p w:rsidR="009C4899" w:rsidRPr="0003648D" w:rsidRDefault="009C4899" w:rsidP="009C4899">
            <w:pPr>
              <w:pStyle w:val="TableBody"/>
              <w:rPr>
                <w:i/>
              </w:rPr>
            </w:pPr>
            <w:r w:rsidRPr="0003648D">
              <w:rPr>
                <w:i/>
              </w:rPr>
              <w:t>y</w:t>
            </w:r>
          </w:p>
        </w:tc>
        <w:tc>
          <w:tcPr>
            <w:tcW w:w="720" w:type="dxa"/>
          </w:tcPr>
          <w:p w:rsidR="009C4899" w:rsidRPr="0003648D" w:rsidRDefault="009C4899" w:rsidP="009C4899">
            <w:pPr>
              <w:pStyle w:val="TableBody"/>
            </w:pPr>
            <w:r w:rsidRPr="0003648D">
              <w:t>none</w:t>
            </w:r>
          </w:p>
        </w:tc>
        <w:tc>
          <w:tcPr>
            <w:tcW w:w="6845" w:type="dxa"/>
          </w:tcPr>
          <w:p w:rsidR="009C4899" w:rsidRPr="0003648D" w:rsidRDefault="009C4899" w:rsidP="009C4899">
            <w:pPr>
              <w:pStyle w:val="TableBody"/>
            </w:pPr>
            <w:r w:rsidRPr="0003648D">
              <w:t xml:space="preserve">A five-minute clock interval in the Settlement Interval.  </w:t>
            </w:r>
          </w:p>
        </w:tc>
      </w:tr>
    </w:tbl>
    <w:p w:rsidR="0046530D" w:rsidRPr="005B7AC2" w:rsidRDefault="0046530D" w:rsidP="0046530D">
      <w:pPr>
        <w:pStyle w:val="H4"/>
        <w:tabs>
          <w:tab w:val="clear" w:pos="1260"/>
          <w:tab w:val="left" w:pos="1620"/>
        </w:tabs>
        <w:spacing w:before="480"/>
        <w:ind w:left="1627" w:hanging="1627"/>
        <w:outlineLvl w:val="4"/>
        <w:rPr>
          <w:i/>
        </w:rPr>
      </w:pPr>
      <w:bookmarkStart w:id="1324" w:name="_Toc397505022"/>
      <w:bookmarkStart w:id="1325" w:name="_Toc402357150"/>
      <w:bookmarkStart w:id="1326" w:name="_Toc422486530"/>
      <w:bookmarkStart w:id="1327" w:name="_Toc433093383"/>
      <w:bookmarkStart w:id="1328" w:name="_Toc433093541"/>
      <w:bookmarkStart w:id="1329" w:name="_Toc440874771"/>
      <w:bookmarkStart w:id="1330" w:name="_Toc448142328"/>
      <w:bookmarkStart w:id="1331" w:name="_Toc448142485"/>
      <w:bookmarkStart w:id="1332" w:name="_Toc458770326"/>
      <w:bookmarkStart w:id="1333" w:name="_Toc459294294"/>
      <w:bookmarkStart w:id="1334" w:name="_Toc463262787"/>
      <w:bookmarkStart w:id="1335" w:name="_Toc468286860"/>
      <w:bookmarkStart w:id="1336" w:name="_Toc481502900"/>
      <w:bookmarkStart w:id="1337" w:name="_Toc496080068"/>
      <w:bookmarkStart w:id="1338" w:name="_Toc496080223"/>
      <w:bookmarkStart w:id="1339" w:name="_Toc367956602"/>
      <w:bookmarkStart w:id="1340" w:name="_Toc109009423"/>
      <w:bookmarkStart w:id="1341" w:name="_Toc397505046"/>
      <w:bookmarkStart w:id="1342" w:name="_Toc402357178"/>
      <w:bookmarkStart w:id="1343" w:name="_Toc422486558"/>
      <w:bookmarkStart w:id="1344" w:name="_Toc433093411"/>
      <w:bookmarkStart w:id="1345" w:name="_Toc433093569"/>
      <w:bookmarkStart w:id="1346" w:name="_Toc440874799"/>
      <w:bookmarkStart w:id="1347" w:name="_Toc448142356"/>
      <w:bookmarkStart w:id="1348" w:name="_Toc448142513"/>
      <w:bookmarkStart w:id="1349" w:name="_Toc458770354"/>
      <w:bookmarkStart w:id="1350" w:name="_Toc459294322"/>
      <w:bookmarkStart w:id="1351" w:name="_Toc463262816"/>
      <w:bookmarkStart w:id="1352" w:name="_Toc468286889"/>
      <w:bookmarkStart w:id="1353" w:name="_Toc481502929"/>
      <w:bookmarkStart w:id="1354" w:name="_Toc496080097"/>
      <w:bookmarkStart w:id="1355" w:name="_Toc496080252"/>
      <w:r w:rsidRPr="005B7AC2">
        <w:rPr>
          <w:i/>
        </w:rPr>
        <w:t>6.6.5.1.1</w:t>
      </w:r>
      <w:r w:rsidRPr="005B7AC2">
        <w:rPr>
          <w:i/>
        </w:rPr>
        <w:tab/>
        <w:t>General Generation Resource and Controllable Load Resource Base Point Deviation Charge</w:t>
      </w:r>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p>
    <w:p w:rsidR="0046530D" w:rsidRDefault="0046530D" w:rsidP="0046530D">
      <w:pPr>
        <w:pStyle w:val="List"/>
      </w:pPr>
      <w:r>
        <w:t>(1)</w:t>
      </w:r>
      <w:r>
        <w:tab/>
        <w:t xml:space="preserve">Unless one of the exceptions specified in paragraphs (2) and (3) below applies, ERCOT shall charge a Base Point Deviation Charge for a Resource other than those described in Section 6.6.5.2, IRR Generation Resource Base Point Deviation Charge, and Section </w:t>
      </w:r>
      <w:r>
        <w:lastRenderedPageBreak/>
        <w:t>6.6.5.3, Resources Exempt from Deviation Charges, when the telemetered generation of the Generation Resource or telemetered power consumption of the Controllable Load Resource over the 15-minute Settlement Interval is outside the tolerances defined later in this Section 6.6.5.1.1.</w:t>
      </w:r>
    </w:p>
    <w:p w:rsidR="0046530D" w:rsidRDefault="0046530D" w:rsidP="0046530D">
      <w:pPr>
        <w:pStyle w:val="BodyText"/>
        <w:ind w:left="720" w:hanging="720"/>
      </w:pPr>
      <w:r>
        <w:t>(2)</w:t>
      </w:r>
      <w:r>
        <w:tab/>
        <w:t>ERCOT may not charge a QSE a Base Point Deviation Charge under paragraph (1) above when both of the following apply:</w:t>
      </w:r>
    </w:p>
    <w:p w:rsidR="0046530D" w:rsidRDefault="0046530D" w:rsidP="0046530D">
      <w:pPr>
        <w:pStyle w:val="List"/>
        <w:ind w:left="1440"/>
      </w:pPr>
      <w:r>
        <w:t>(a)</w:t>
      </w:r>
      <w:r>
        <w:tab/>
        <w:t>The deviation of the Resource over the 15-minute Settlement Interval is in a direction that contributes to frequency corrections that resolve an ERCOT System frequency deviation; and</w:t>
      </w:r>
    </w:p>
    <w:p w:rsidR="0046530D" w:rsidRDefault="0046530D" w:rsidP="0046530D">
      <w:pPr>
        <w:pStyle w:val="List"/>
        <w:ind w:left="1440"/>
      </w:pPr>
      <w:r>
        <w:t>(b)</w:t>
      </w:r>
      <w:r>
        <w:tab/>
        <w:t>The ERCOT System frequency deviation is greater than +/-0.05 Hz at any time during the 15-minute Settlement Interval.</w:t>
      </w:r>
    </w:p>
    <w:p w:rsidR="0046530D" w:rsidRDefault="0046530D" w:rsidP="0046530D">
      <w:pPr>
        <w:pStyle w:val="List"/>
      </w:pPr>
      <w:r>
        <w:t>(3)</w:t>
      </w:r>
      <w:r>
        <w:tab/>
        <w:t xml:space="preserve">ERCOT may not charge a QSE a Base Point Deviation Charge under paragraph (1) above for any 15-minute Settlement Interval during which </w:t>
      </w:r>
      <w:ins w:id="1356" w:author="STEC" w:date="2018-09-17T10:22:00Z">
        <w:r w:rsidR="001C35B8">
          <w:t xml:space="preserve">ERCOT Contingency Reserve Service (ECRS) was deployed or </w:t>
        </w:r>
      </w:ins>
      <w:r>
        <w:t xml:space="preserve">Responsive Reserve (RRS) </w:t>
      </w:r>
      <w:ins w:id="1357" w:author="STEC" w:date="2018-09-17T10:23:00Z">
        <w:r w:rsidR="001C35B8">
          <w:t>was</w:t>
        </w:r>
      </w:ins>
      <w:del w:id="1358" w:author="STEC" w:date="2018-09-17T10:23:00Z">
        <w:r w:rsidDel="001C35B8">
          <w:delText>is</w:delText>
        </w:r>
      </w:del>
      <w:r>
        <w:t xml:space="preserve"> </w:t>
      </w:r>
      <w:ins w:id="1359" w:author="STEC" w:date="2018-09-17T10:22:00Z">
        <w:r w:rsidR="001C35B8">
          <w:t xml:space="preserve">manually </w:t>
        </w:r>
      </w:ins>
      <w:r>
        <w:t>deployed</w:t>
      </w:r>
      <w:r w:rsidR="005E06B4" w:rsidRPr="005E06B4">
        <w:t xml:space="preserve"> </w:t>
      </w:r>
      <w:ins w:id="1360" w:author="STEC" w:date="2018-09-17T10:22:00Z">
        <w:r w:rsidR="001C35B8">
          <w:t>by ERCOT</w:t>
        </w:r>
      </w:ins>
      <w:r>
        <w:t>.</w:t>
      </w:r>
      <w:bookmarkEnd w:id="1339"/>
      <w:r>
        <w:t xml:space="preserve"> </w:t>
      </w:r>
    </w:p>
    <w:p w:rsidR="00BA7A09" w:rsidRPr="0003648D" w:rsidRDefault="00BA7A09" w:rsidP="00BA7A09">
      <w:pPr>
        <w:pStyle w:val="H3"/>
      </w:pPr>
      <w:r w:rsidRPr="0003648D">
        <w:t>6.7.1</w:t>
      </w:r>
      <w:r w:rsidRPr="0003648D">
        <w:tab/>
        <w:t>Payments for Ancillary Service Capacity Sold in a Supplemental Ancillary Services Market</w:t>
      </w:r>
      <w:bookmarkEnd w:id="1340"/>
      <w:bookmarkEnd w:id="1341"/>
      <w:bookmarkEnd w:id="1342"/>
      <w:bookmarkEnd w:id="1343"/>
      <w:r w:rsidRPr="0003648D">
        <w:t xml:space="preserve"> (SASM) or Reconfiguration Supplemental Ancillary Services Market (RSASM)</w:t>
      </w:r>
      <w:bookmarkEnd w:id="1344"/>
      <w:bookmarkEnd w:id="1345"/>
      <w:bookmarkEnd w:id="1346"/>
      <w:bookmarkEnd w:id="1347"/>
      <w:bookmarkEnd w:id="1348"/>
      <w:bookmarkEnd w:id="1349"/>
      <w:bookmarkEnd w:id="1350"/>
      <w:bookmarkEnd w:id="1351"/>
      <w:bookmarkEnd w:id="1352"/>
      <w:bookmarkEnd w:id="1353"/>
      <w:bookmarkEnd w:id="1354"/>
      <w:bookmarkEnd w:id="1355"/>
    </w:p>
    <w:p w:rsidR="00BA7A09" w:rsidRPr="0003648D" w:rsidRDefault="00BA7A09" w:rsidP="00BA7A09">
      <w:pPr>
        <w:pStyle w:val="BodyText"/>
        <w:ind w:left="720" w:hanging="720"/>
      </w:pPr>
      <w:r w:rsidRPr="0003648D">
        <w:t>(1)</w:t>
      </w:r>
      <w:r w:rsidRPr="0003648D">
        <w:tab/>
        <w:t>If a Supplemental Ancillary Services Market (SASM) or a Reconfiguration Supplemental Ancillary Services Market (RSASM) is executed for one or more Operating Hours for any reason, ERCOT shall pay Qualified Scheduling Entities (QSEs) for their Ancillary Service Offers cleared in the SASM or RSASM, based on the Market Clearing Price for Capacity (MCPC) for that SASM or RSASM and that service.  By service and by SASM or RSASM, the payment to each QSE for a given Operating Hour is calculated as follows:</w:t>
      </w:r>
    </w:p>
    <w:p w:rsidR="00BA7A09" w:rsidRPr="0003648D" w:rsidRDefault="00BA7A09" w:rsidP="00BA7A09">
      <w:pPr>
        <w:pStyle w:val="BodyTextNumbered"/>
        <w:ind w:left="1440"/>
      </w:pPr>
      <w:r w:rsidRPr="0003648D">
        <w:t>(a)</w:t>
      </w:r>
      <w:r w:rsidRPr="0003648D">
        <w:tab/>
        <w:t>For Regulation Up (Reg-Up), if applicable:</w:t>
      </w:r>
    </w:p>
    <w:p w:rsidR="00BA7A09" w:rsidRPr="0003648D" w:rsidRDefault="00BA7A09" w:rsidP="00801D55">
      <w:pPr>
        <w:pStyle w:val="FormulaBold"/>
        <w:rPr>
          <w:i/>
          <w:vertAlign w:val="subscript"/>
        </w:rPr>
      </w:pPr>
      <w:r w:rsidRPr="0003648D">
        <w:t xml:space="preserve">RTPCRUAMT </w:t>
      </w:r>
      <w:r w:rsidRPr="0003648D">
        <w:rPr>
          <w:i/>
          <w:vertAlign w:val="subscript"/>
        </w:rPr>
        <w:t>q, m</w:t>
      </w:r>
      <w:r w:rsidRPr="0003648D">
        <w:tab/>
        <w:t>=</w:t>
      </w:r>
      <w:r w:rsidRPr="0003648D">
        <w:tab/>
        <w:t xml:space="preserve">(-1) * MCPCRU </w:t>
      </w:r>
      <w:r w:rsidRPr="0003648D">
        <w:rPr>
          <w:i/>
          <w:vertAlign w:val="subscript"/>
        </w:rPr>
        <w:t>m</w:t>
      </w:r>
      <w:r w:rsidRPr="0003648D">
        <w:t xml:space="preserve"> * RTPCRU </w:t>
      </w:r>
      <w:r w:rsidRPr="0003648D">
        <w:rPr>
          <w:i/>
          <w:vertAlign w:val="subscript"/>
        </w:rPr>
        <w:t>q, m</w:t>
      </w:r>
    </w:p>
    <w:p w:rsidR="00BA7A09" w:rsidRPr="0003648D" w:rsidRDefault="00BA7A09" w:rsidP="00BA7A09">
      <w:pPr>
        <w:pStyle w:val="BodyText"/>
        <w:rPr>
          <w:lang w:val="pt-BR"/>
        </w:rPr>
      </w:pPr>
      <w:r w:rsidRPr="0003648D">
        <w:rPr>
          <w:lang w:val="pt-BR"/>
        </w:rPr>
        <w:t>Where:</w:t>
      </w:r>
    </w:p>
    <w:p w:rsidR="00BA7A09" w:rsidRPr="0003648D" w:rsidRDefault="00BA7A09" w:rsidP="00CD64E1">
      <w:pPr>
        <w:pStyle w:val="Formula"/>
        <w:ind w:left="2880" w:hanging="2160"/>
        <w:rPr>
          <w:lang w:val="pt-BR"/>
        </w:rPr>
      </w:pPr>
      <w:r w:rsidRPr="0003648D">
        <w:rPr>
          <w:lang w:val="pt-BR"/>
        </w:rPr>
        <w:t xml:space="preserve">RTPCRU </w:t>
      </w:r>
      <w:r w:rsidRPr="0003648D">
        <w:rPr>
          <w:i/>
          <w:vertAlign w:val="subscript"/>
          <w:lang w:val="pt-BR"/>
        </w:rPr>
        <w:t>q,</w:t>
      </w:r>
      <w:r w:rsidRPr="0003648D">
        <w:rPr>
          <w:vertAlign w:val="subscript"/>
          <w:lang w:val="pt-BR"/>
        </w:rPr>
        <w:t xml:space="preserve"> </w:t>
      </w:r>
      <w:r w:rsidRPr="0003648D">
        <w:rPr>
          <w:i/>
          <w:vertAlign w:val="subscript"/>
          <w:lang w:val="pt-BR"/>
        </w:rPr>
        <w:t>m</w:t>
      </w:r>
      <w:r w:rsidRPr="0003648D">
        <w:rPr>
          <w:lang w:val="pt-BR"/>
        </w:rPr>
        <w:tab/>
        <w:t>=</w:t>
      </w:r>
      <w:r w:rsidRPr="0003648D">
        <w:rPr>
          <w:lang w:val="pt-BR"/>
        </w:rPr>
        <w:tab/>
      </w:r>
      <w:r w:rsidRPr="0003648D">
        <w:rPr>
          <w:position w:val="-18"/>
        </w:rPr>
        <w:object w:dxaOrig="225" w:dyaOrig="420">
          <v:shape id="_x0000_i1033" type="#_x0000_t75" style="width:11.25pt;height:21.3pt" o:ole="">
            <v:imagedata r:id="rId13" o:title=""/>
          </v:shape>
          <o:OLEObject Type="Embed" ProgID="Equation.3" ShapeID="_x0000_i1033" DrawAspect="Content" ObjectID="_1600160272" r:id="rId28"/>
        </w:object>
      </w:r>
      <w:r w:rsidRPr="0003648D">
        <w:rPr>
          <w:lang w:val="pt-BR"/>
        </w:rPr>
        <w:t>PCRUR</w:t>
      </w:r>
      <w:r w:rsidRPr="0003648D">
        <w:rPr>
          <w:i/>
          <w:lang w:val="pt-BR"/>
        </w:rPr>
        <w:t xml:space="preserve"> </w:t>
      </w:r>
      <w:r w:rsidRPr="0003648D">
        <w:rPr>
          <w:i/>
          <w:vertAlign w:val="subscript"/>
          <w:lang w:val="pt-BR"/>
        </w:rPr>
        <w:t xml:space="preserve"> q, r, m</w:t>
      </w:r>
    </w:p>
    <w:p w:rsidR="00BA7A09" w:rsidRPr="0003648D" w:rsidRDefault="00BA7A09" w:rsidP="00BA7A09">
      <w:r w:rsidRPr="0003648D">
        <w:t>The above variables are defined as follows: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5"/>
        <w:gridCol w:w="948"/>
        <w:gridCol w:w="6948"/>
      </w:tblGrid>
      <w:tr w:rsidR="00BA7A09" w:rsidRPr="0003648D" w:rsidTr="00FF6149">
        <w:trPr>
          <w:cantSplit/>
          <w:tblHeader/>
        </w:trPr>
        <w:tc>
          <w:tcPr>
            <w:tcW w:w="1565" w:type="dxa"/>
          </w:tcPr>
          <w:p w:rsidR="00BA7A09" w:rsidRPr="0003648D" w:rsidRDefault="00BA7A09" w:rsidP="00FF6149">
            <w:pPr>
              <w:pStyle w:val="TableHead"/>
            </w:pPr>
            <w:r w:rsidRPr="0003648D">
              <w:t>Variable</w:t>
            </w:r>
          </w:p>
        </w:tc>
        <w:tc>
          <w:tcPr>
            <w:tcW w:w="948" w:type="dxa"/>
          </w:tcPr>
          <w:p w:rsidR="00BA7A09" w:rsidRPr="0003648D" w:rsidRDefault="00BA7A09" w:rsidP="00FF6149">
            <w:pPr>
              <w:pStyle w:val="TableHead"/>
            </w:pPr>
            <w:r w:rsidRPr="0003648D">
              <w:t>Unit</w:t>
            </w:r>
          </w:p>
        </w:tc>
        <w:tc>
          <w:tcPr>
            <w:tcW w:w="6948" w:type="dxa"/>
          </w:tcPr>
          <w:p w:rsidR="00BA7A09" w:rsidRPr="0003648D" w:rsidRDefault="00BA7A09" w:rsidP="00FF6149">
            <w:pPr>
              <w:pStyle w:val="TableHead"/>
            </w:pPr>
            <w:r w:rsidRPr="0003648D">
              <w:t>Description</w:t>
            </w:r>
          </w:p>
        </w:tc>
      </w:tr>
      <w:tr w:rsidR="00BA7A09" w:rsidRPr="0003648D" w:rsidTr="00FF6149">
        <w:trPr>
          <w:cantSplit/>
        </w:trPr>
        <w:tc>
          <w:tcPr>
            <w:tcW w:w="1565" w:type="dxa"/>
          </w:tcPr>
          <w:p w:rsidR="00BA7A09" w:rsidRPr="0003648D" w:rsidRDefault="00BA7A09" w:rsidP="00FF6149">
            <w:pPr>
              <w:pStyle w:val="TableBody"/>
            </w:pPr>
            <w:r w:rsidRPr="0003648D">
              <w:t xml:space="preserve">RTPCRUAMT </w:t>
            </w:r>
            <w:r w:rsidRPr="0003648D">
              <w:rPr>
                <w:i/>
                <w:vertAlign w:val="subscript"/>
              </w:rPr>
              <w:t>q, m</w:t>
            </w:r>
          </w:p>
        </w:tc>
        <w:tc>
          <w:tcPr>
            <w:tcW w:w="948" w:type="dxa"/>
          </w:tcPr>
          <w:p w:rsidR="00BA7A09" w:rsidRPr="0003648D" w:rsidRDefault="00BA7A09" w:rsidP="00FF6149">
            <w:pPr>
              <w:pStyle w:val="TableBody"/>
            </w:pPr>
            <w:r w:rsidRPr="0003648D">
              <w:t>$</w:t>
            </w:r>
          </w:p>
        </w:tc>
        <w:tc>
          <w:tcPr>
            <w:tcW w:w="6948" w:type="dxa"/>
          </w:tcPr>
          <w:p w:rsidR="00BA7A09" w:rsidRPr="0003648D" w:rsidRDefault="00BA7A09" w:rsidP="00FF6149">
            <w:pPr>
              <w:pStyle w:val="TableBody"/>
            </w:pPr>
            <w:r w:rsidRPr="0003648D">
              <w:rPr>
                <w:i/>
              </w:rPr>
              <w:t>Procured Capacity for Reg-Up Amount by QSE by market</w:t>
            </w:r>
            <w:r w:rsidRPr="0003648D">
              <w:t xml:space="preserve">—The payment to QSE </w:t>
            </w:r>
            <w:r w:rsidRPr="0003648D">
              <w:rPr>
                <w:i/>
              </w:rPr>
              <w:t>q</w:t>
            </w:r>
            <w:r w:rsidRPr="0003648D">
              <w:t xml:space="preserve"> for the Ancillary Service Offers cleared in the market </w:t>
            </w:r>
            <w:r w:rsidRPr="0003648D">
              <w:rPr>
                <w:i/>
              </w:rPr>
              <w:t>m</w:t>
            </w:r>
            <w:r w:rsidRPr="0003648D">
              <w:t xml:space="preserve"> to provide Reg-Up, for the hour.</w:t>
            </w:r>
          </w:p>
        </w:tc>
      </w:tr>
      <w:tr w:rsidR="00BA7A09" w:rsidRPr="0003648D" w:rsidTr="00FF6149">
        <w:trPr>
          <w:cantSplit/>
        </w:trPr>
        <w:tc>
          <w:tcPr>
            <w:tcW w:w="1565"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lastRenderedPageBreak/>
              <w:t xml:space="preserve">MCPCRU </w:t>
            </w:r>
            <w:r w:rsidRPr="0003648D">
              <w:rPr>
                <w:i/>
                <w:vertAlign w:val="subscript"/>
              </w:rPr>
              <w:t>m</w:t>
            </w:r>
          </w:p>
        </w:tc>
        <w:tc>
          <w:tcPr>
            <w:tcW w:w="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 per hour</w:t>
            </w:r>
          </w:p>
        </w:tc>
        <w:tc>
          <w:tcPr>
            <w:tcW w:w="6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Market Clearing Price for Capacity for Reg-Up by market—</w:t>
            </w:r>
            <w:r w:rsidRPr="0003648D">
              <w:t xml:space="preserve">The MCPC for Reg-Up from the market </w:t>
            </w:r>
            <w:r w:rsidRPr="0003648D">
              <w:rPr>
                <w:i/>
              </w:rPr>
              <w:t>m</w:t>
            </w:r>
            <w:r w:rsidRPr="0003648D">
              <w:t>, for the hour.</w:t>
            </w:r>
          </w:p>
        </w:tc>
      </w:tr>
      <w:tr w:rsidR="00BA7A09" w:rsidRPr="0003648D" w:rsidTr="00FF6149">
        <w:trPr>
          <w:cantSplit/>
        </w:trPr>
        <w:tc>
          <w:tcPr>
            <w:tcW w:w="1565"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RTPCRU </w:t>
            </w:r>
            <w:r w:rsidRPr="0003648D">
              <w:rPr>
                <w:i/>
                <w:vertAlign w:val="subscript"/>
              </w:rPr>
              <w:t>q, m</w:t>
            </w:r>
          </w:p>
        </w:tc>
        <w:tc>
          <w:tcPr>
            <w:tcW w:w="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6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Procured Capacity for Reg-Up by QSE by market—</w:t>
            </w:r>
            <w:r w:rsidRPr="0003648D">
              <w:t xml:space="preserve">The portion of QSE </w:t>
            </w:r>
            <w:r w:rsidRPr="0003648D">
              <w:rPr>
                <w:i/>
              </w:rPr>
              <w:t>q</w:t>
            </w:r>
            <w:r w:rsidRPr="0003648D">
              <w:t xml:space="preserve">’s Ancillary Service Offers cleared in the market </w:t>
            </w:r>
            <w:r w:rsidRPr="0003648D">
              <w:rPr>
                <w:i/>
              </w:rPr>
              <w:t>m</w:t>
            </w:r>
            <w:r w:rsidRPr="0003648D">
              <w:t xml:space="preserve"> to provide Reg-Up, for the hour.</w:t>
            </w:r>
          </w:p>
        </w:tc>
      </w:tr>
      <w:tr w:rsidR="00BA7A09" w:rsidRPr="0003648D" w:rsidTr="00FF6149">
        <w:trPr>
          <w:cantSplit/>
        </w:trPr>
        <w:tc>
          <w:tcPr>
            <w:tcW w:w="1565"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PCRUR </w:t>
            </w:r>
            <w:r w:rsidRPr="0003648D">
              <w:rPr>
                <w:i/>
                <w:vertAlign w:val="subscript"/>
              </w:rPr>
              <w:t>q, r, m</w:t>
            </w:r>
          </w:p>
        </w:tc>
        <w:tc>
          <w:tcPr>
            <w:tcW w:w="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6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Procured Capacity for Reg-Up from Resource per Resource per QSE by market</w:t>
            </w:r>
            <w:r w:rsidRPr="0003648D">
              <w:t xml:space="preserve">—The Reg-Up capacity quantity awarded to QSE </w:t>
            </w:r>
            <w:r w:rsidRPr="0003648D">
              <w:rPr>
                <w:i/>
              </w:rPr>
              <w:t>q</w:t>
            </w:r>
            <w:r w:rsidRPr="0003648D">
              <w:t xml:space="preserve"> in the market </w:t>
            </w:r>
            <w:r w:rsidRPr="0003648D">
              <w:rPr>
                <w:i/>
              </w:rPr>
              <w:t>m</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rsidTr="00FF6149">
        <w:trPr>
          <w:cantSplit/>
        </w:trPr>
        <w:tc>
          <w:tcPr>
            <w:tcW w:w="1565"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w:t>
            </w:r>
          </w:p>
        </w:tc>
        <w:tc>
          <w:tcPr>
            <w:tcW w:w="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An Ancillary Service market (SASM or RSASM).</w:t>
            </w:r>
          </w:p>
        </w:tc>
      </w:tr>
      <w:tr w:rsidR="00BA7A09" w:rsidRPr="0003648D" w:rsidTr="00FF6149">
        <w:trPr>
          <w:cantSplit/>
        </w:trPr>
        <w:tc>
          <w:tcPr>
            <w:tcW w:w="1565"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q</w:t>
            </w:r>
          </w:p>
        </w:tc>
        <w:tc>
          <w:tcPr>
            <w:tcW w:w="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QSE.</w:t>
            </w:r>
          </w:p>
        </w:tc>
      </w:tr>
      <w:tr w:rsidR="00BA7A09" w:rsidRPr="0003648D" w:rsidTr="00FF6149">
        <w:trPr>
          <w:cantSplit/>
        </w:trPr>
        <w:tc>
          <w:tcPr>
            <w:tcW w:w="1565"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r</w:t>
            </w:r>
          </w:p>
        </w:tc>
        <w:tc>
          <w:tcPr>
            <w:tcW w:w="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94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Generation Resource.</w:t>
            </w:r>
          </w:p>
        </w:tc>
      </w:tr>
    </w:tbl>
    <w:p w:rsidR="00BA7A09" w:rsidRPr="0003648D" w:rsidRDefault="00BA7A09" w:rsidP="00BA7A09"/>
    <w:p w:rsidR="00BA7A09" w:rsidRPr="0003648D" w:rsidRDefault="00BA7A09" w:rsidP="00BA7A09">
      <w:pPr>
        <w:pStyle w:val="BodyTextNumbered"/>
        <w:ind w:left="1440"/>
      </w:pPr>
      <w:r w:rsidRPr="0003648D">
        <w:t>(b)</w:t>
      </w:r>
      <w:r w:rsidRPr="0003648D">
        <w:tab/>
        <w:t>For Regulation Down (Reg-Down), if applicable:</w:t>
      </w:r>
    </w:p>
    <w:p w:rsidR="00BA7A09" w:rsidRPr="0003648D" w:rsidRDefault="00BA7A09" w:rsidP="00801D55">
      <w:pPr>
        <w:pStyle w:val="FormulaBold"/>
      </w:pPr>
      <w:r w:rsidRPr="0003648D">
        <w:t xml:space="preserve">RTPCRDAMT </w:t>
      </w:r>
      <w:r w:rsidRPr="0003648D">
        <w:rPr>
          <w:i/>
          <w:vertAlign w:val="subscript"/>
        </w:rPr>
        <w:t>q, m</w:t>
      </w:r>
      <w:r w:rsidRPr="0003648D">
        <w:tab/>
        <w:t>=</w:t>
      </w:r>
      <w:r w:rsidRPr="0003648D">
        <w:tab/>
        <w:t xml:space="preserve">(-1) * MCPCRD </w:t>
      </w:r>
      <w:r w:rsidRPr="0003648D">
        <w:rPr>
          <w:i/>
          <w:vertAlign w:val="subscript"/>
        </w:rPr>
        <w:t>m</w:t>
      </w:r>
      <w:r w:rsidRPr="0003648D">
        <w:t xml:space="preserve"> * RTPCRD </w:t>
      </w:r>
      <w:r w:rsidRPr="0003648D">
        <w:rPr>
          <w:i/>
          <w:vertAlign w:val="subscript"/>
        </w:rPr>
        <w:t>q, m</w:t>
      </w:r>
    </w:p>
    <w:p w:rsidR="00BA7A09" w:rsidRPr="0003648D" w:rsidRDefault="00BA7A09" w:rsidP="00BA7A09">
      <w:pPr>
        <w:pStyle w:val="BodyText"/>
      </w:pPr>
      <w:r w:rsidRPr="0003648D">
        <w:t>Where:</w:t>
      </w:r>
    </w:p>
    <w:p w:rsidR="00BA7A09" w:rsidRPr="0003648D" w:rsidRDefault="00BA7A09" w:rsidP="00CD64E1">
      <w:pPr>
        <w:pStyle w:val="Formula"/>
        <w:ind w:left="2880" w:hanging="2160"/>
      </w:pPr>
      <w:r w:rsidRPr="0003648D">
        <w:t xml:space="preserve">RTPCRD </w:t>
      </w:r>
      <w:r w:rsidRPr="0003648D">
        <w:rPr>
          <w:i/>
          <w:vertAlign w:val="subscript"/>
        </w:rPr>
        <w:t>q,</w:t>
      </w:r>
      <w:r w:rsidRPr="0003648D">
        <w:rPr>
          <w:vertAlign w:val="subscript"/>
        </w:rPr>
        <w:t xml:space="preserve"> </w:t>
      </w:r>
      <w:r w:rsidRPr="0003648D">
        <w:rPr>
          <w:i/>
          <w:vertAlign w:val="subscript"/>
        </w:rPr>
        <w:t>m</w:t>
      </w:r>
      <w:r w:rsidRPr="0003648D">
        <w:tab/>
        <w:t>=</w:t>
      </w:r>
      <w:r w:rsidRPr="0003648D">
        <w:tab/>
      </w:r>
      <w:r w:rsidRPr="0003648D">
        <w:rPr>
          <w:position w:val="-18"/>
        </w:rPr>
        <w:object w:dxaOrig="225" w:dyaOrig="420">
          <v:shape id="_x0000_i1034" type="#_x0000_t75" style="width:11.25pt;height:21.3pt" o:ole="">
            <v:imagedata r:id="rId13" o:title=""/>
          </v:shape>
          <o:OLEObject Type="Embed" ProgID="Equation.3" ShapeID="_x0000_i1034" DrawAspect="Content" ObjectID="_1600160273" r:id="rId29"/>
        </w:object>
      </w:r>
      <w:r w:rsidRPr="0003648D">
        <w:t>PCRDR</w:t>
      </w:r>
      <w:r w:rsidRPr="0003648D">
        <w:rPr>
          <w:i/>
        </w:rPr>
        <w:t xml:space="preserve"> </w:t>
      </w:r>
      <w:r w:rsidRPr="0003648D">
        <w:rPr>
          <w:i/>
          <w:vertAlign w:val="subscript"/>
        </w:rPr>
        <w:t>r, q, m</w:t>
      </w:r>
    </w:p>
    <w:p w:rsidR="00BA7A09" w:rsidRPr="0003648D" w:rsidRDefault="00BA7A09" w:rsidP="00BA7A09">
      <w:r w:rsidRPr="0003648D">
        <w:t>The above variables are defined as follows: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810"/>
        <w:gridCol w:w="6498"/>
      </w:tblGrid>
      <w:tr w:rsidR="00BA7A09" w:rsidRPr="0003648D" w:rsidTr="00FF6149">
        <w:trPr>
          <w:cantSplit/>
          <w:tblHeader/>
        </w:trPr>
        <w:tc>
          <w:tcPr>
            <w:tcW w:w="2153" w:type="dxa"/>
          </w:tcPr>
          <w:p w:rsidR="00BA7A09" w:rsidRPr="0003648D" w:rsidRDefault="00BA7A09" w:rsidP="00FF6149">
            <w:pPr>
              <w:pStyle w:val="TableHead"/>
            </w:pPr>
            <w:r w:rsidRPr="0003648D">
              <w:t>Variable</w:t>
            </w:r>
          </w:p>
        </w:tc>
        <w:tc>
          <w:tcPr>
            <w:tcW w:w="810" w:type="dxa"/>
          </w:tcPr>
          <w:p w:rsidR="00BA7A09" w:rsidRPr="0003648D" w:rsidRDefault="00BA7A09" w:rsidP="00FF6149">
            <w:pPr>
              <w:pStyle w:val="TableHead"/>
            </w:pPr>
            <w:r w:rsidRPr="0003648D">
              <w:t>Unit</w:t>
            </w:r>
          </w:p>
        </w:tc>
        <w:tc>
          <w:tcPr>
            <w:tcW w:w="6498" w:type="dxa"/>
          </w:tcPr>
          <w:p w:rsidR="00BA7A09" w:rsidRPr="0003648D" w:rsidRDefault="00BA7A09" w:rsidP="00FF6149">
            <w:pPr>
              <w:pStyle w:val="TableHead"/>
            </w:pPr>
            <w:r w:rsidRPr="0003648D">
              <w:t>Description</w:t>
            </w:r>
          </w:p>
        </w:tc>
      </w:tr>
      <w:tr w:rsidR="00BA7A09" w:rsidRPr="0003648D" w:rsidTr="00FF6149">
        <w:trPr>
          <w:cantSplit/>
        </w:trPr>
        <w:tc>
          <w:tcPr>
            <w:tcW w:w="2153" w:type="dxa"/>
          </w:tcPr>
          <w:p w:rsidR="00BA7A09" w:rsidRPr="0003648D" w:rsidRDefault="00BA7A09" w:rsidP="00FF6149">
            <w:pPr>
              <w:pStyle w:val="TableBody"/>
            </w:pPr>
            <w:r w:rsidRPr="0003648D">
              <w:t xml:space="preserve">RTPCRDAMT </w:t>
            </w:r>
            <w:r w:rsidRPr="0003648D">
              <w:rPr>
                <w:i/>
                <w:vertAlign w:val="subscript"/>
              </w:rPr>
              <w:t>q, m</w:t>
            </w:r>
          </w:p>
        </w:tc>
        <w:tc>
          <w:tcPr>
            <w:tcW w:w="810" w:type="dxa"/>
          </w:tcPr>
          <w:p w:rsidR="00BA7A09" w:rsidRPr="0003648D" w:rsidRDefault="00BA7A09" w:rsidP="00FF6149">
            <w:pPr>
              <w:pStyle w:val="TableBody"/>
            </w:pPr>
            <w:r w:rsidRPr="0003648D">
              <w:t>$</w:t>
            </w:r>
          </w:p>
        </w:tc>
        <w:tc>
          <w:tcPr>
            <w:tcW w:w="6498" w:type="dxa"/>
          </w:tcPr>
          <w:p w:rsidR="00BA7A09" w:rsidRPr="0003648D" w:rsidRDefault="00BA7A09" w:rsidP="00FF6149">
            <w:pPr>
              <w:pStyle w:val="TableBody"/>
            </w:pPr>
            <w:r w:rsidRPr="0003648D">
              <w:rPr>
                <w:i/>
              </w:rPr>
              <w:t>Procured Capacity for Reg-Down Amount by QSE by market</w:t>
            </w:r>
            <w:r w:rsidRPr="0003648D">
              <w:t xml:space="preserve">—The payment to QSE </w:t>
            </w:r>
            <w:r w:rsidRPr="0003648D">
              <w:rPr>
                <w:i/>
              </w:rPr>
              <w:t>q</w:t>
            </w:r>
            <w:r w:rsidRPr="0003648D">
              <w:t xml:space="preserve"> for the Ancillary Service Offers cleared in the market </w:t>
            </w:r>
            <w:r w:rsidRPr="0003648D">
              <w:rPr>
                <w:i/>
              </w:rPr>
              <w:t>m</w:t>
            </w:r>
            <w:r w:rsidRPr="0003648D">
              <w:t xml:space="preserve"> to provide Reg-Down, for the hour.</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MCPCRD </w:t>
            </w:r>
            <w:r w:rsidRPr="0003648D">
              <w:rPr>
                <w:i/>
                <w:vertAlign w:val="subscript"/>
              </w:rPr>
              <w:t>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 per hour</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 xml:space="preserve"> Market Clearing Price for Capacity for Reg-Down by market—</w:t>
            </w:r>
            <w:r w:rsidRPr="0003648D">
              <w:t xml:space="preserve">The MCPC for Reg-Down from the market </w:t>
            </w:r>
            <w:r w:rsidRPr="0003648D">
              <w:rPr>
                <w:i/>
              </w:rPr>
              <w:t>m</w:t>
            </w:r>
            <w:r w:rsidRPr="0003648D">
              <w:t>, for the hour.</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RTPCRD </w:t>
            </w:r>
            <w:r w:rsidRPr="0003648D">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Procured Capacity for Reg-Down by QSE by market—</w:t>
            </w:r>
            <w:r w:rsidRPr="0003648D">
              <w:t xml:space="preserve">The portion of QSE </w:t>
            </w:r>
            <w:r w:rsidRPr="0003648D">
              <w:rPr>
                <w:i/>
              </w:rPr>
              <w:t>q</w:t>
            </w:r>
            <w:r w:rsidRPr="0003648D">
              <w:t xml:space="preserve">’s Ancillary Service Offers cleared in the market </w:t>
            </w:r>
            <w:r w:rsidRPr="0003648D">
              <w:rPr>
                <w:i/>
              </w:rPr>
              <w:t>m</w:t>
            </w:r>
            <w:r w:rsidRPr="0003648D">
              <w:t xml:space="preserve"> to provide Reg-Down, for the hour.</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PCRDR </w:t>
            </w:r>
            <w:r w:rsidRPr="0003648D">
              <w:rPr>
                <w:i/>
                <w:vertAlign w:val="subscript"/>
              </w:rPr>
              <w:t>r,</w:t>
            </w:r>
            <w:r w:rsidRPr="0003648D">
              <w:rPr>
                <w:i/>
              </w:rPr>
              <w:t xml:space="preserve"> </w:t>
            </w:r>
            <w:r w:rsidRPr="0003648D">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Procured Capacity for Reg-Down from Resource per Resource per QSE by market</w:t>
            </w:r>
            <w:r w:rsidRPr="0003648D">
              <w:t xml:space="preserve">—The Reg-Down capacity quantity awarded to QSE </w:t>
            </w:r>
            <w:r w:rsidRPr="0003648D">
              <w:rPr>
                <w:i/>
              </w:rPr>
              <w:t>q</w:t>
            </w:r>
            <w:r w:rsidRPr="0003648D">
              <w:t xml:space="preserve"> in the market </w:t>
            </w:r>
            <w:r w:rsidRPr="0003648D">
              <w:rPr>
                <w:i/>
              </w:rPr>
              <w:t>m</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An Ancillary Service market (SASM or RSASM).</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q</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QSE.</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r</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Generation Resource.</w:t>
            </w:r>
          </w:p>
        </w:tc>
      </w:tr>
    </w:tbl>
    <w:p w:rsidR="00BA7A09" w:rsidRPr="0003648D" w:rsidRDefault="00BA7A09" w:rsidP="00BA7A09"/>
    <w:p w:rsidR="00BA7A09" w:rsidRPr="0003648D" w:rsidRDefault="00BA7A09" w:rsidP="00BA7A09">
      <w:pPr>
        <w:pStyle w:val="BodyTextNumbered"/>
        <w:ind w:left="1440"/>
      </w:pPr>
      <w:r w:rsidRPr="0003648D">
        <w:t>(c)</w:t>
      </w:r>
      <w:r w:rsidRPr="0003648D">
        <w:tab/>
        <w:t>For Responsive Reserve (RRS), if applicable:</w:t>
      </w:r>
    </w:p>
    <w:p w:rsidR="00BA7A09" w:rsidRPr="0003648D" w:rsidRDefault="00BA7A09" w:rsidP="00801D55">
      <w:pPr>
        <w:pStyle w:val="FormulaBold"/>
      </w:pPr>
      <w:r w:rsidRPr="0003648D">
        <w:t xml:space="preserve">RTPCRRAMT </w:t>
      </w:r>
      <w:r w:rsidRPr="0003648D">
        <w:rPr>
          <w:i/>
          <w:vertAlign w:val="subscript"/>
        </w:rPr>
        <w:t>q, m</w:t>
      </w:r>
      <w:r w:rsidRPr="0003648D">
        <w:tab/>
        <w:t>=</w:t>
      </w:r>
      <w:r w:rsidRPr="0003648D">
        <w:tab/>
        <w:t xml:space="preserve">(-1) * MCPCRR </w:t>
      </w:r>
      <w:r w:rsidRPr="0003648D">
        <w:rPr>
          <w:i/>
          <w:vertAlign w:val="subscript"/>
        </w:rPr>
        <w:t>m</w:t>
      </w:r>
      <w:r w:rsidRPr="0003648D">
        <w:t xml:space="preserve"> * RTPCRR </w:t>
      </w:r>
      <w:r w:rsidRPr="0003648D">
        <w:rPr>
          <w:i/>
          <w:vertAlign w:val="subscript"/>
        </w:rPr>
        <w:t>q, m</w:t>
      </w:r>
    </w:p>
    <w:p w:rsidR="00BA7A09" w:rsidRPr="0003648D" w:rsidRDefault="00BA7A09" w:rsidP="00BA7A09">
      <w:pPr>
        <w:pStyle w:val="BodyText"/>
        <w:rPr>
          <w:lang w:val="pt-BR"/>
        </w:rPr>
      </w:pPr>
      <w:r w:rsidRPr="0003648D">
        <w:rPr>
          <w:lang w:val="pt-BR"/>
        </w:rPr>
        <w:t>Where:</w:t>
      </w:r>
    </w:p>
    <w:p w:rsidR="00BA7A09" w:rsidRPr="0003648D" w:rsidRDefault="00BA7A09" w:rsidP="00CD64E1">
      <w:pPr>
        <w:pStyle w:val="Formula"/>
        <w:rPr>
          <w:lang w:val="pt-BR"/>
        </w:rPr>
      </w:pPr>
      <w:r w:rsidRPr="0003648D">
        <w:rPr>
          <w:lang w:val="pt-BR"/>
        </w:rPr>
        <w:lastRenderedPageBreak/>
        <w:t xml:space="preserve">RTPCRR </w:t>
      </w:r>
      <w:r w:rsidRPr="0003648D">
        <w:rPr>
          <w:i/>
          <w:vertAlign w:val="subscript"/>
          <w:lang w:val="pt-BR"/>
        </w:rPr>
        <w:t>q,</w:t>
      </w:r>
      <w:r w:rsidRPr="0003648D">
        <w:rPr>
          <w:vertAlign w:val="subscript"/>
          <w:lang w:val="pt-BR"/>
        </w:rPr>
        <w:t xml:space="preserve"> </w:t>
      </w:r>
      <w:r w:rsidRPr="0003648D">
        <w:rPr>
          <w:i/>
          <w:vertAlign w:val="subscript"/>
          <w:lang w:val="pt-BR"/>
        </w:rPr>
        <w:t>m</w:t>
      </w:r>
      <w:r w:rsidRPr="0003648D">
        <w:rPr>
          <w:lang w:val="pt-BR"/>
        </w:rPr>
        <w:tab/>
        <w:t>=</w:t>
      </w:r>
      <w:r w:rsidRPr="0003648D">
        <w:rPr>
          <w:lang w:val="pt-BR"/>
        </w:rPr>
        <w:tab/>
      </w:r>
      <w:r w:rsidRPr="0003648D">
        <w:rPr>
          <w:position w:val="-18"/>
        </w:rPr>
        <w:object w:dxaOrig="225" w:dyaOrig="420">
          <v:shape id="_x0000_i1035" type="#_x0000_t75" style="width:11.25pt;height:21.3pt" o:ole="">
            <v:imagedata r:id="rId13" o:title=""/>
          </v:shape>
          <o:OLEObject Type="Embed" ProgID="Equation.3" ShapeID="_x0000_i1035" DrawAspect="Content" ObjectID="_1600160274" r:id="rId30"/>
        </w:object>
      </w:r>
      <w:r w:rsidRPr="0003648D">
        <w:rPr>
          <w:lang w:val="pt-BR"/>
        </w:rPr>
        <w:t>PCRRR</w:t>
      </w:r>
      <w:r w:rsidRPr="0003648D">
        <w:rPr>
          <w:i/>
          <w:lang w:val="pt-BR"/>
        </w:rPr>
        <w:t xml:space="preserve"> </w:t>
      </w:r>
      <w:r w:rsidRPr="0003648D">
        <w:rPr>
          <w:i/>
          <w:vertAlign w:val="subscript"/>
          <w:lang w:val="pt-BR"/>
        </w:rPr>
        <w:t xml:space="preserve"> q, r, m</w:t>
      </w:r>
    </w:p>
    <w:p w:rsidR="00BA7A09" w:rsidRPr="0003648D" w:rsidRDefault="00BA7A09" w:rsidP="00BA7A09">
      <w:r w:rsidRPr="0003648D">
        <w:t>The above variables are defined as follows: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810"/>
        <w:gridCol w:w="6498"/>
      </w:tblGrid>
      <w:tr w:rsidR="00BA7A09" w:rsidRPr="0003648D" w:rsidTr="00FF6149">
        <w:trPr>
          <w:cantSplit/>
          <w:tblHeader/>
        </w:trPr>
        <w:tc>
          <w:tcPr>
            <w:tcW w:w="2153" w:type="dxa"/>
          </w:tcPr>
          <w:p w:rsidR="00BA7A09" w:rsidRPr="0003648D" w:rsidRDefault="00BA7A09" w:rsidP="00FF6149">
            <w:pPr>
              <w:pStyle w:val="TableHead"/>
            </w:pPr>
            <w:r w:rsidRPr="0003648D">
              <w:t>Variable</w:t>
            </w:r>
          </w:p>
        </w:tc>
        <w:tc>
          <w:tcPr>
            <w:tcW w:w="810" w:type="dxa"/>
          </w:tcPr>
          <w:p w:rsidR="00BA7A09" w:rsidRPr="0003648D" w:rsidRDefault="00BA7A09" w:rsidP="00FF6149">
            <w:pPr>
              <w:pStyle w:val="TableHead"/>
            </w:pPr>
            <w:r w:rsidRPr="0003648D">
              <w:t>Unit</w:t>
            </w:r>
          </w:p>
        </w:tc>
        <w:tc>
          <w:tcPr>
            <w:tcW w:w="6498" w:type="dxa"/>
          </w:tcPr>
          <w:p w:rsidR="00BA7A09" w:rsidRPr="0003648D" w:rsidRDefault="00BA7A09" w:rsidP="00FF6149">
            <w:pPr>
              <w:pStyle w:val="TableHead"/>
            </w:pPr>
            <w:r w:rsidRPr="0003648D">
              <w:t>Description</w:t>
            </w:r>
          </w:p>
        </w:tc>
      </w:tr>
      <w:tr w:rsidR="00BA7A09" w:rsidRPr="0003648D" w:rsidTr="00FF6149">
        <w:trPr>
          <w:cantSplit/>
        </w:trPr>
        <w:tc>
          <w:tcPr>
            <w:tcW w:w="2153" w:type="dxa"/>
          </w:tcPr>
          <w:p w:rsidR="00BA7A09" w:rsidRPr="0003648D" w:rsidRDefault="00BA7A09" w:rsidP="00FF6149">
            <w:pPr>
              <w:pStyle w:val="TableBody"/>
            </w:pPr>
            <w:r w:rsidRPr="0003648D">
              <w:t xml:space="preserve">RTPCRRAMT </w:t>
            </w:r>
            <w:r w:rsidRPr="0003648D">
              <w:rPr>
                <w:i/>
                <w:vertAlign w:val="subscript"/>
              </w:rPr>
              <w:t>q, m</w:t>
            </w:r>
          </w:p>
        </w:tc>
        <w:tc>
          <w:tcPr>
            <w:tcW w:w="810" w:type="dxa"/>
          </w:tcPr>
          <w:p w:rsidR="00BA7A09" w:rsidRPr="0003648D" w:rsidRDefault="00BA7A09" w:rsidP="00FF6149">
            <w:pPr>
              <w:pStyle w:val="TableBody"/>
            </w:pPr>
            <w:r w:rsidRPr="0003648D">
              <w:t>$</w:t>
            </w:r>
          </w:p>
        </w:tc>
        <w:tc>
          <w:tcPr>
            <w:tcW w:w="6498" w:type="dxa"/>
          </w:tcPr>
          <w:p w:rsidR="00BA7A09" w:rsidRPr="0003648D" w:rsidRDefault="00BA7A09" w:rsidP="00FF6149">
            <w:pPr>
              <w:pStyle w:val="TableBody"/>
            </w:pPr>
            <w:r w:rsidRPr="0003648D">
              <w:rPr>
                <w:i/>
              </w:rPr>
              <w:t>Procured Capacity for Responsive Reserve Amount by QSE by market</w:t>
            </w:r>
            <w:r w:rsidRPr="0003648D">
              <w:t xml:space="preserve">—The payment to QSE </w:t>
            </w:r>
            <w:r w:rsidRPr="0003648D">
              <w:rPr>
                <w:i/>
              </w:rPr>
              <w:t>q</w:t>
            </w:r>
            <w:r w:rsidRPr="0003648D">
              <w:t xml:space="preserve"> for the Ancillary Service Offer cleared in the market </w:t>
            </w:r>
            <w:r w:rsidRPr="0003648D">
              <w:rPr>
                <w:i/>
              </w:rPr>
              <w:t>m</w:t>
            </w:r>
            <w:r w:rsidRPr="0003648D">
              <w:t xml:space="preserve"> to provide RRS, for the hour.</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2D5A8C">
            <w:pPr>
              <w:pStyle w:val="TableBody"/>
            </w:pPr>
            <w:r w:rsidRPr="0003648D">
              <w:t>MCPCRR</w:t>
            </w:r>
            <w:r w:rsidRPr="0003648D">
              <w:rPr>
                <w:i/>
              </w:rPr>
              <w:t xml:space="preserve"> </w:t>
            </w:r>
            <w:r w:rsidRPr="0003648D">
              <w:rPr>
                <w:i/>
                <w:vertAlign w:val="subscript"/>
              </w:rPr>
              <w:t>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 per hour</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Market Clearing Price for Capacity for Responsive Reserve by market—</w:t>
            </w:r>
            <w:r w:rsidRPr="0003648D">
              <w:t xml:space="preserve">The MCPC for RRS from the market </w:t>
            </w:r>
            <w:r w:rsidRPr="0003648D">
              <w:rPr>
                <w:i/>
              </w:rPr>
              <w:t>m</w:t>
            </w:r>
            <w:r w:rsidRPr="0003648D">
              <w:t>, for the hour.</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RTPCRR </w:t>
            </w:r>
            <w:r w:rsidRPr="0003648D">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6714C4">
            <w:pPr>
              <w:pStyle w:val="TableBody"/>
              <w:rPr>
                <w:i/>
              </w:rPr>
            </w:pPr>
            <w:r w:rsidRPr="0003648D">
              <w:rPr>
                <w:i/>
              </w:rPr>
              <w:t>Procured Capacity for Responsive Reserve by QSE by market—</w:t>
            </w:r>
            <w:r w:rsidRPr="0003648D">
              <w:t xml:space="preserve">The portion of QSE </w:t>
            </w:r>
            <w:r w:rsidRPr="0003648D">
              <w:rPr>
                <w:i/>
              </w:rPr>
              <w:t>q</w:t>
            </w:r>
            <w:r w:rsidRPr="0003648D">
              <w:t xml:space="preserve"> Ancillary Service Offers cleared in the market </w:t>
            </w:r>
            <w:r w:rsidRPr="0003648D">
              <w:rPr>
                <w:i/>
              </w:rPr>
              <w:t>m</w:t>
            </w:r>
            <w:r w:rsidRPr="0003648D">
              <w:t xml:space="preserve"> to provide RRS, for the hour.</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PCRRR </w:t>
            </w:r>
            <w:r w:rsidRPr="0003648D">
              <w:rPr>
                <w:i/>
                <w:vertAlign w:val="subscript"/>
              </w:rPr>
              <w:t>q,r, 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6714C4">
            <w:pPr>
              <w:pStyle w:val="TableBody"/>
            </w:pPr>
            <w:r w:rsidRPr="0003648D">
              <w:rPr>
                <w:i/>
              </w:rPr>
              <w:t>Procured Capacity for Responsive Reserve from Resource per Resource per QSE by market</w:t>
            </w:r>
            <w:r w:rsidRPr="0003648D">
              <w:t xml:space="preserve">—The RRS capacity quantity awarded to QSE </w:t>
            </w:r>
            <w:r w:rsidRPr="0003648D">
              <w:rPr>
                <w:i/>
              </w:rPr>
              <w:t>q</w:t>
            </w:r>
            <w:r w:rsidRPr="0003648D">
              <w:t xml:space="preserve"> in the market </w:t>
            </w:r>
            <w:r w:rsidRPr="0003648D">
              <w:rPr>
                <w:i/>
              </w:rPr>
              <w:t>m</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An Ancillary Service market (SASM or RSASM).</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q</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QSE.</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r</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Generation Resource.</w:t>
            </w:r>
          </w:p>
        </w:tc>
      </w:tr>
    </w:tbl>
    <w:p w:rsidR="00BA7A09" w:rsidRPr="0003648D" w:rsidRDefault="00BA7A09" w:rsidP="00BA7A09"/>
    <w:p w:rsidR="00BA7A09" w:rsidRPr="0003648D" w:rsidRDefault="00BA7A09" w:rsidP="00BA7A09">
      <w:pPr>
        <w:pStyle w:val="BodyTextNumbered"/>
        <w:ind w:left="1440"/>
      </w:pPr>
      <w:r w:rsidRPr="0003648D">
        <w:t>(d)</w:t>
      </w:r>
      <w:r w:rsidRPr="0003648D">
        <w:tab/>
        <w:t>For Non-Spinning Reserve (Non-Spin), if applicable:</w:t>
      </w:r>
    </w:p>
    <w:p w:rsidR="00BA7A09" w:rsidRPr="0003648D" w:rsidRDefault="00BA7A09" w:rsidP="00801D55">
      <w:pPr>
        <w:pStyle w:val="FormulaBold"/>
      </w:pPr>
      <w:r w:rsidRPr="0003648D">
        <w:t xml:space="preserve">RTPCNSAMT </w:t>
      </w:r>
      <w:r w:rsidRPr="0003648D">
        <w:rPr>
          <w:i/>
          <w:vertAlign w:val="subscript"/>
        </w:rPr>
        <w:t>q, m</w:t>
      </w:r>
      <w:r w:rsidRPr="0003648D">
        <w:tab/>
        <w:t>=</w:t>
      </w:r>
      <w:r w:rsidRPr="0003648D">
        <w:tab/>
        <w:t xml:space="preserve">(-1) * MCPCNS </w:t>
      </w:r>
      <w:r w:rsidRPr="0003648D">
        <w:rPr>
          <w:i/>
          <w:vertAlign w:val="subscript"/>
        </w:rPr>
        <w:t>m</w:t>
      </w:r>
      <w:r w:rsidRPr="0003648D">
        <w:t xml:space="preserve"> * RTPCNS </w:t>
      </w:r>
      <w:r w:rsidRPr="0003648D">
        <w:rPr>
          <w:i/>
          <w:vertAlign w:val="subscript"/>
        </w:rPr>
        <w:t>q, m</w:t>
      </w:r>
    </w:p>
    <w:p w:rsidR="00BA7A09" w:rsidRPr="0003648D" w:rsidRDefault="00BA7A09" w:rsidP="00BA7A09">
      <w:pPr>
        <w:pStyle w:val="BodyText"/>
        <w:rPr>
          <w:lang w:val="pt-BR"/>
        </w:rPr>
      </w:pPr>
      <w:r w:rsidRPr="0003648D">
        <w:rPr>
          <w:lang w:val="pt-BR"/>
        </w:rPr>
        <w:t>Where:</w:t>
      </w:r>
    </w:p>
    <w:p w:rsidR="00BA7A09" w:rsidRPr="0003648D" w:rsidRDefault="00BA7A09" w:rsidP="00CD64E1">
      <w:pPr>
        <w:pStyle w:val="Formula"/>
        <w:ind w:left="2880" w:hanging="2160"/>
        <w:rPr>
          <w:lang w:val="pt-BR"/>
        </w:rPr>
      </w:pPr>
      <w:r w:rsidRPr="0003648D">
        <w:rPr>
          <w:lang w:val="pt-BR"/>
        </w:rPr>
        <w:t xml:space="preserve">RTPCNS </w:t>
      </w:r>
      <w:r w:rsidRPr="0003648D">
        <w:rPr>
          <w:i/>
          <w:vertAlign w:val="subscript"/>
          <w:lang w:val="pt-BR"/>
        </w:rPr>
        <w:t>q,</w:t>
      </w:r>
      <w:r w:rsidRPr="0003648D">
        <w:rPr>
          <w:vertAlign w:val="subscript"/>
          <w:lang w:val="pt-BR"/>
        </w:rPr>
        <w:t xml:space="preserve"> </w:t>
      </w:r>
      <w:r w:rsidRPr="0003648D">
        <w:rPr>
          <w:i/>
          <w:vertAlign w:val="subscript"/>
          <w:lang w:val="pt-BR"/>
        </w:rPr>
        <w:t>m</w:t>
      </w:r>
      <w:r w:rsidRPr="0003648D">
        <w:rPr>
          <w:lang w:val="pt-BR"/>
        </w:rPr>
        <w:tab/>
        <w:t>=</w:t>
      </w:r>
      <w:r w:rsidRPr="0003648D">
        <w:rPr>
          <w:lang w:val="pt-BR"/>
        </w:rPr>
        <w:tab/>
      </w:r>
      <w:r w:rsidRPr="0003648D">
        <w:rPr>
          <w:position w:val="-18"/>
        </w:rPr>
        <w:object w:dxaOrig="225" w:dyaOrig="420">
          <v:shape id="_x0000_i1036" type="#_x0000_t75" style="width:11.25pt;height:21.3pt" o:ole="">
            <v:imagedata r:id="rId13" o:title=""/>
          </v:shape>
          <o:OLEObject Type="Embed" ProgID="Equation.3" ShapeID="_x0000_i1036" DrawAspect="Content" ObjectID="_1600160275" r:id="rId31"/>
        </w:object>
      </w:r>
      <w:r w:rsidRPr="0003648D">
        <w:rPr>
          <w:lang w:val="pt-BR"/>
        </w:rPr>
        <w:t>PCNSR</w:t>
      </w:r>
      <w:r w:rsidRPr="0003648D">
        <w:rPr>
          <w:i/>
          <w:lang w:val="pt-BR"/>
        </w:rPr>
        <w:t xml:space="preserve"> </w:t>
      </w:r>
      <w:r w:rsidRPr="0003648D">
        <w:rPr>
          <w:i/>
          <w:vertAlign w:val="subscript"/>
          <w:lang w:val="pt-BR"/>
        </w:rPr>
        <w:t xml:space="preserve"> q, r, m</w:t>
      </w:r>
    </w:p>
    <w:p w:rsidR="00BA7A09" w:rsidRPr="0003648D" w:rsidRDefault="00BA7A09" w:rsidP="00BA7A09">
      <w:r w:rsidRPr="0003648D">
        <w:t>The above variables are defined as follows:</w:t>
      </w:r>
    </w:p>
    <w:tbl>
      <w:tblPr>
        <w:tblW w:w="946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810"/>
        <w:gridCol w:w="6498"/>
      </w:tblGrid>
      <w:tr w:rsidR="00BA7A09" w:rsidRPr="0003648D" w:rsidTr="00FF6149">
        <w:trPr>
          <w:cantSplit/>
          <w:tblHeader/>
        </w:trPr>
        <w:tc>
          <w:tcPr>
            <w:tcW w:w="2153" w:type="dxa"/>
          </w:tcPr>
          <w:p w:rsidR="00BA7A09" w:rsidRPr="0003648D" w:rsidRDefault="00BA7A09" w:rsidP="00FF6149">
            <w:pPr>
              <w:pStyle w:val="TableHead"/>
            </w:pPr>
            <w:r w:rsidRPr="0003648D">
              <w:t>Variable</w:t>
            </w:r>
          </w:p>
        </w:tc>
        <w:tc>
          <w:tcPr>
            <w:tcW w:w="810" w:type="dxa"/>
          </w:tcPr>
          <w:p w:rsidR="00BA7A09" w:rsidRPr="0003648D" w:rsidRDefault="00BA7A09" w:rsidP="00FF6149">
            <w:pPr>
              <w:pStyle w:val="TableHead"/>
            </w:pPr>
            <w:r w:rsidRPr="0003648D">
              <w:t>Unit</w:t>
            </w:r>
          </w:p>
        </w:tc>
        <w:tc>
          <w:tcPr>
            <w:tcW w:w="6498" w:type="dxa"/>
          </w:tcPr>
          <w:p w:rsidR="00BA7A09" w:rsidRPr="0003648D" w:rsidRDefault="00BA7A09" w:rsidP="00FF6149">
            <w:pPr>
              <w:pStyle w:val="TableHead"/>
            </w:pPr>
            <w:r w:rsidRPr="0003648D">
              <w:t>Description</w:t>
            </w:r>
          </w:p>
        </w:tc>
      </w:tr>
      <w:tr w:rsidR="00BA7A09" w:rsidRPr="0003648D" w:rsidTr="00FF6149">
        <w:trPr>
          <w:cantSplit/>
        </w:trPr>
        <w:tc>
          <w:tcPr>
            <w:tcW w:w="2153" w:type="dxa"/>
          </w:tcPr>
          <w:p w:rsidR="00BA7A09" w:rsidRPr="0003648D" w:rsidRDefault="00BA7A09" w:rsidP="00FF6149">
            <w:pPr>
              <w:pStyle w:val="TableBody"/>
            </w:pPr>
            <w:r w:rsidRPr="0003648D">
              <w:t xml:space="preserve">RTPCNSAMT </w:t>
            </w:r>
            <w:r w:rsidRPr="0003648D">
              <w:rPr>
                <w:i/>
                <w:vertAlign w:val="subscript"/>
              </w:rPr>
              <w:t>q, m</w:t>
            </w:r>
          </w:p>
        </w:tc>
        <w:tc>
          <w:tcPr>
            <w:tcW w:w="810" w:type="dxa"/>
          </w:tcPr>
          <w:p w:rsidR="00BA7A09" w:rsidRPr="0003648D" w:rsidRDefault="00BA7A09" w:rsidP="00FF6149">
            <w:pPr>
              <w:pStyle w:val="TableBody"/>
            </w:pPr>
            <w:r w:rsidRPr="0003648D">
              <w:t>$</w:t>
            </w:r>
          </w:p>
        </w:tc>
        <w:tc>
          <w:tcPr>
            <w:tcW w:w="6498" w:type="dxa"/>
          </w:tcPr>
          <w:p w:rsidR="00BA7A09" w:rsidRPr="0003648D" w:rsidRDefault="00BA7A09" w:rsidP="00FF6149">
            <w:pPr>
              <w:pStyle w:val="TableBody"/>
            </w:pPr>
            <w:r w:rsidRPr="0003648D">
              <w:rPr>
                <w:i/>
              </w:rPr>
              <w:t>Procured Capacity for Non-Spin Amount by QSE by market</w:t>
            </w:r>
            <w:r w:rsidRPr="0003648D">
              <w:t xml:space="preserve">—The payment to QSE </w:t>
            </w:r>
            <w:r w:rsidRPr="0003648D">
              <w:rPr>
                <w:i/>
              </w:rPr>
              <w:t>q</w:t>
            </w:r>
            <w:r w:rsidRPr="0003648D">
              <w:t xml:space="preserve"> for Ancillary Service Offer cleared in the market </w:t>
            </w:r>
            <w:r w:rsidRPr="0003648D">
              <w:rPr>
                <w:i/>
              </w:rPr>
              <w:t>m</w:t>
            </w:r>
            <w:r w:rsidRPr="0003648D">
              <w:t xml:space="preserve"> to provide Non-Spin, for the hour.</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MCPCNS </w:t>
            </w:r>
            <w:r w:rsidRPr="0003648D">
              <w:rPr>
                <w:i/>
                <w:vertAlign w:val="subscript"/>
              </w:rPr>
              <w:t>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 per hour</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 xml:space="preserve"> Market Clearing Price for Capacity for Non-Spin by market—</w:t>
            </w:r>
            <w:r w:rsidRPr="0003648D">
              <w:t xml:space="preserve">The MCPC for Non-Spin from the market </w:t>
            </w:r>
            <w:r w:rsidRPr="0003648D">
              <w:rPr>
                <w:i/>
              </w:rPr>
              <w:t>m</w:t>
            </w:r>
            <w:r w:rsidRPr="0003648D">
              <w:t>, for the hour.</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RTPCNS </w:t>
            </w:r>
            <w:r w:rsidRPr="0003648D">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Procured Capacity for Non-Spin by QSE by market—</w:t>
            </w:r>
            <w:r w:rsidRPr="0003648D">
              <w:t xml:space="preserve">The portion of QSE </w:t>
            </w:r>
            <w:r w:rsidRPr="0003648D">
              <w:rPr>
                <w:i/>
              </w:rPr>
              <w:t>q</w:t>
            </w:r>
            <w:r w:rsidRPr="0003648D">
              <w:t xml:space="preserve">’s Ancillary Service Offer cleared in the market </w:t>
            </w:r>
            <w:r w:rsidRPr="0003648D">
              <w:rPr>
                <w:i/>
              </w:rPr>
              <w:t>m</w:t>
            </w:r>
            <w:r w:rsidRPr="0003648D">
              <w:t xml:space="preserve"> to provide Non-Spin, for the hour.</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PCNSR </w:t>
            </w:r>
            <w:r w:rsidRPr="0003648D">
              <w:rPr>
                <w:i/>
                <w:vertAlign w:val="subscript"/>
              </w:rPr>
              <w:t>q,r, 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Procured Capacity for Non-Spin from Resource per Resource per QSE by market</w:t>
            </w:r>
            <w:r w:rsidRPr="0003648D">
              <w:t xml:space="preserve">—The Non-Spin capacity quantity awarded to QSE </w:t>
            </w:r>
            <w:r w:rsidRPr="0003648D">
              <w:rPr>
                <w:i/>
              </w:rPr>
              <w:t>q</w:t>
            </w:r>
            <w:r w:rsidRPr="0003648D">
              <w:t xml:space="preserve"> in the market </w:t>
            </w:r>
            <w:r w:rsidRPr="0003648D">
              <w:rPr>
                <w:i/>
              </w:rPr>
              <w:t>m</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An Ancillary Service market (SASM or RSASM).</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lastRenderedPageBreak/>
              <w:t>q</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QSE.</w:t>
            </w:r>
          </w:p>
        </w:tc>
      </w:tr>
      <w:tr w:rsidR="00BA7A09" w:rsidRPr="0003648D" w:rsidTr="00FF6149">
        <w:trPr>
          <w:cantSplit/>
        </w:trPr>
        <w:tc>
          <w:tcPr>
            <w:tcW w:w="2153"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r</w:t>
            </w:r>
          </w:p>
        </w:tc>
        <w:tc>
          <w:tcPr>
            <w:tcW w:w="810"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Generation Resource.</w:t>
            </w:r>
          </w:p>
        </w:tc>
      </w:tr>
    </w:tbl>
    <w:p w:rsidR="001C35B8" w:rsidRDefault="001C35B8" w:rsidP="001C35B8">
      <w:pPr>
        <w:pStyle w:val="BodyTextNumbered"/>
        <w:ind w:left="1440"/>
        <w:rPr>
          <w:ins w:id="1361" w:author="STEC" w:date="2018-09-17T10:25:00Z"/>
        </w:rPr>
      </w:pPr>
    </w:p>
    <w:p w:rsidR="001C35B8" w:rsidRPr="0003648D" w:rsidRDefault="001C35B8" w:rsidP="001C35B8">
      <w:pPr>
        <w:pStyle w:val="BodyTextNumbered"/>
        <w:ind w:left="1440"/>
        <w:rPr>
          <w:ins w:id="1362" w:author="STEC" w:date="2018-09-17T10:25:00Z"/>
        </w:rPr>
      </w:pPr>
      <w:ins w:id="1363" w:author="STEC" w:date="2018-09-17T10:25:00Z">
        <w:r>
          <w:t>(e</w:t>
        </w:r>
        <w:r w:rsidRPr="0003648D">
          <w:t>)</w:t>
        </w:r>
        <w:r w:rsidRPr="0003648D">
          <w:tab/>
          <w:t xml:space="preserve">For </w:t>
        </w:r>
        <w:r w:rsidRPr="007279C0">
          <w:t xml:space="preserve">ERCOT Contingency Reserve Service </w:t>
        </w:r>
        <w:r>
          <w:t>(ECRS)</w:t>
        </w:r>
        <w:r w:rsidRPr="0003648D">
          <w:t>, if applicable:</w:t>
        </w:r>
      </w:ins>
    </w:p>
    <w:p w:rsidR="001C35B8" w:rsidRPr="0003648D" w:rsidRDefault="001C35B8" w:rsidP="001C35B8">
      <w:pPr>
        <w:pStyle w:val="FormulaBold"/>
        <w:rPr>
          <w:ins w:id="1364" w:author="STEC" w:date="2018-09-17T10:25:00Z"/>
        </w:rPr>
      </w:pPr>
      <w:ins w:id="1365" w:author="STEC" w:date="2018-09-17T10:25:00Z">
        <w:r w:rsidRPr="0003648D">
          <w:t>RTPC</w:t>
        </w:r>
        <w:r>
          <w:t>EC</w:t>
        </w:r>
        <w:r w:rsidRPr="0003648D">
          <w:t xml:space="preserve">RAMT </w:t>
        </w:r>
        <w:r w:rsidRPr="0003648D">
          <w:rPr>
            <w:i/>
            <w:vertAlign w:val="subscript"/>
          </w:rPr>
          <w:t>q, m</w:t>
        </w:r>
        <w:r w:rsidRPr="0003648D">
          <w:tab/>
          <w:t>=</w:t>
        </w:r>
        <w:r w:rsidRPr="0003648D">
          <w:tab/>
          <w:t>(-1) * MCPC</w:t>
        </w:r>
        <w:r>
          <w:t>EC</w:t>
        </w:r>
        <w:r w:rsidRPr="0003648D">
          <w:t xml:space="preserve">R </w:t>
        </w:r>
        <w:r w:rsidRPr="0003648D">
          <w:rPr>
            <w:i/>
            <w:vertAlign w:val="subscript"/>
          </w:rPr>
          <w:t>m</w:t>
        </w:r>
        <w:r w:rsidRPr="0003648D">
          <w:t xml:space="preserve"> * RTPC</w:t>
        </w:r>
        <w:r>
          <w:t>EC</w:t>
        </w:r>
        <w:r w:rsidRPr="0003648D">
          <w:t xml:space="preserve">R </w:t>
        </w:r>
        <w:r w:rsidRPr="0003648D">
          <w:rPr>
            <w:i/>
            <w:vertAlign w:val="subscript"/>
          </w:rPr>
          <w:t>q, m</w:t>
        </w:r>
      </w:ins>
    </w:p>
    <w:p w:rsidR="001C35B8" w:rsidRPr="0003648D" w:rsidRDefault="001C35B8" w:rsidP="001C35B8">
      <w:pPr>
        <w:pStyle w:val="BodyText"/>
        <w:rPr>
          <w:ins w:id="1366" w:author="STEC" w:date="2018-09-17T10:25:00Z"/>
          <w:lang w:val="pt-BR"/>
        </w:rPr>
      </w:pPr>
      <w:ins w:id="1367" w:author="STEC" w:date="2018-09-17T10:25:00Z">
        <w:r w:rsidRPr="0003648D">
          <w:rPr>
            <w:lang w:val="pt-BR"/>
          </w:rPr>
          <w:t>Where:</w:t>
        </w:r>
      </w:ins>
    </w:p>
    <w:p w:rsidR="001C35B8" w:rsidRPr="0003648D" w:rsidRDefault="001C35B8" w:rsidP="001C35B8">
      <w:pPr>
        <w:pStyle w:val="Formula"/>
        <w:rPr>
          <w:ins w:id="1368" w:author="STEC" w:date="2018-09-17T10:25:00Z"/>
          <w:lang w:val="pt-BR"/>
        </w:rPr>
      </w:pPr>
      <w:ins w:id="1369" w:author="STEC" w:date="2018-09-17T10:25:00Z">
        <w:r w:rsidRPr="0003648D">
          <w:rPr>
            <w:lang w:val="pt-BR"/>
          </w:rPr>
          <w:t>RTPC</w:t>
        </w:r>
        <w:r>
          <w:rPr>
            <w:lang w:val="pt-BR"/>
          </w:rPr>
          <w:t>EC</w:t>
        </w:r>
        <w:r w:rsidRPr="0003648D">
          <w:rPr>
            <w:lang w:val="pt-BR"/>
          </w:rPr>
          <w:t xml:space="preserve">R </w:t>
        </w:r>
        <w:r w:rsidRPr="0003648D">
          <w:rPr>
            <w:i/>
            <w:vertAlign w:val="subscript"/>
            <w:lang w:val="pt-BR"/>
          </w:rPr>
          <w:t>q,</w:t>
        </w:r>
        <w:r w:rsidRPr="0003648D">
          <w:rPr>
            <w:vertAlign w:val="subscript"/>
            <w:lang w:val="pt-BR"/>
          </w:rPr>
          <w:t xml:space="preserve"> </w:t>
        </w:r>
        <w:r w:rsidRPr="0003648D">
          <w:rPr>
            <w:i/>
            <w:vertAlign w:val="subscript"/>
            <w:lang w:val="pt-BR"/>
          </w:rPr>
          <w:t>m</w:t>
        </w:r>
        <w:r w:rsidRPr="0003648D">
          <w:rPr>
            <w:lang w:val="pt-BR"/>
          </w:rPr>
          <w:tab/>
          <w:t>=</w:t>
        </w:r>
        <w:r w:rsidRPr="0003648D">
          <w:rPr>
            <w:lang w:val="pt-BR"/>
          </w:rPr>
          <w:tab/>
        </w:r>
      </w:ins>
      <w:ins w:id="1370" w:author="STEC" w:date="2018-09-17T10:25:00Z">
        <w:r w:rsidRPr="0003648D">
          <w:rPr>
            <w:position w:val="-18"/>
          </w:rPr>
          <w:object w:dxaOrig="225" w:dyaOrig="420">
            <v:shape id="_x0000_i1037" type="#_x0000_t75" style="width:11.25pt;height:21.3pt" o:ole="">
              <v:imagedata r:id="rId13" o:title=""/>
            </v:shape>
            <o:OLEObject Type="Embed" ProgID="Equation.3" ShapeID="_x0000_i1037" DrawAspect="Content" ObjectID="_1600160276" r:id="rId32"/>
          </w:object>
        </w:r>
      </w:ins>
      <w:ins w:id="1371" w:author="STEC" w:date="2018-09-17T10:25:00Z">
        <w:r w:rsidRPr="0003648D">
          <w:rPr>
            <w:lang w:val="pt-BR"/>
          </w:rPr>
          <w:t>PC</w:t>
        </w:r>
        <w:r>
          <w:rPr>
            <w:lang w:val="pt-BR"/>
          </w:rPr>
          <w:t>EC</w:t>
        </w:r>
        <w:r w:rsidRPr="0003648D">
          <w:rPr>
            <w:lang w:val="pt-BR"/>
          </w:rPr>
          <w:t>RR</w:t>
        </w:r>
        <w:r w:rsidRPr="0003648D">
          <w:rPr>
            <w:i/>
            <w:lang w:val="pt-BR"/>
          </w:rPr>
          <w:t xml:space="preserve"> </w:t>
        </w:r>
        <w:r w:rsidRPr="0003648D">
          <w:rPr>
            <w:i/>
            <w:vertAlign w:val="subscript"/>
            <w:lang w:val="pt-BR"/>
          </w:rPr>
          <w:t xml:space="preserve"> q, r, m</w:t>
        </w:r>
      </w:ins>
    </w:p>
    <w:p w:rsidR="001C35B8" w:rsidRPr="0003648D" w:rsidRDefault="001C35B8" w:rsidP="001C35B8">
      <w:pPr>
        <w:rPr>
          <w:ins w:id="1372" w:author="STEC" w:date="2018-09-17T10:25:00Z"/>
        </w:rPr>
      </w:pPr>
      <w:ins w:id="1373" w:author="STEC" w:date="2018-09-17T10:25:00Z">
        <w:r w:rsidRPr="0003648D">
          <w:t>The above variables are defined as follows:</w:t>
        </w:r>
      </w:ins>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810"/>
        <w:gridCol w:w="6498"/>
      </w:tblGrid>
      <w:tr w:rsidR="001C35B8" w:rsidRPr="0003648D" w:rsidTr="00787BFD">
        <w:trPr>
          <w:cantSplit/>
          <w:tblHeader/>
          <w:ins w:id="1374" w:author="STEC" w:date="2018-09-17T10:25:00Z"/>
        </w:trPr>
        <w:tc>
          <w:tcPr>
            <w:tcW w:w="2153" w:type="dxa"/>
          </w:tcPr>
          <w:p w:rsidR="001C35B8" w:rsidRPr="0003648D" w:rsidRDefault="001C35B8" w:rsidP="00787BFD">
            <w:pPr>
              <w:pStyle w:val="TableHead"/>
              <w:rPr>
                <w:ins w:id="1375" w:author="STEC" w:date="2018-09-17T10:25:00Z"/>
              </w:rPr>
            </w:pPr>
            <w:ins w:id="1376" w:author="STEC" w:date="2018-09-17T10:25:00Z">
              <w:r w:rsidRPr="0003648D">
                <w:t>Variable</w:t>
              </w:r>
            </w:ins>
          </w:p>
        </w:tc>
        <w:tc>
          <w:tcPr>
            <w:tcW w:w="810" w:type="dxa"/>
          </w:tcPr>
          <w:p w:rsidR="001C35B8" w:rsidRPr="0003648D" w:rsidRDefault="001C35B8" w:rsidP="00787BFD">
            <w:pPr>
              <w:pStyle w:val="TableHead"/>
              <w:rPr>
                <w:ins w:id="1377" w:author="STEC" w:date="2018-09-17T10:25:00Z"/>
              </w:rPr>
            </w:pPr>
            <w:ins w:id="1378" w:author="STEC" w:date="2018-09-17T10:25:00Z">
              <w:r w:rsidRPr="0003648D">
                <w:t>Unit</w:t>
              </w:r>
            </w:ins>
          </w:p>
        </w:tc>
        <w:tc>
          <w:tcPr>
            <w:tcW w:w="6498" w:type="dxa"/>
          </w:tcPr>
          <w:p w:rsidR="001C35B8" w:rsidRPr="0003648D" w:rsidRDefault="001C35B8" w:rsidP="00787BFD">
            <w:pPr>
              <w:pStyle w:val="TableHead"/>
              <w:rPr>
                <w:ins w:id="1379" w:author="STEC" w:date="2018-09-17T10:25:00Z"/>
              </w:rPr>
            </w:pPr>
            <w:ins w:id="1380" w:author="STEC" w:date="2018-09-17T10:25:00Z">
              <w:r w:rsidRPr="0003648D">
                <w:t>Description</w:t>
              </w:r>
            </w:ins>
          </w:p>
        </w:tc>
      </w:tr>
      <w:tr w:rsidR="001C35B8" w:rsidRPr="0003648D" w:rsidTr="00787BFD">
        <w:trPr>
          <w:cantSplit/>
          <w:ins w:id="1381" w:author="STEC" w:date="2018-09-17T10:25:00Z"/>
        </w:trPr>
        <w:tc>
          <w:tcPr>
            <w:tcW w:w="2153" w:type="dxa"/>
          </w:tcPr>
          <w:p w:rsidR="001C35B8" w:rsidRPr="0003648D" w:rsidRDefault="001C35B8" w:rsidP="00787BFD">
            <w:pPr>
              <w:pStyle w:val="TableBody"/>
              <w:rPr>
                <w:ins w:id="1382" w:author="STEC" w:date="2018-09-17T10:25:00Z"/>
              </w:rPr>
            </w:pPr>
            <w:ins w:id="1383" w:author="STEC" w:date="2018-09-17T10:25:00Z">
              <w:r w:rsidRPr="0003648D">
                <w:t>RTPC</w:t>
              </w:r>
              <w:r>
                <w:t>ECR</w:t>
              </w:r>
              <w:r w:rsidRPr="0003648D">
                <w:t xml:space="preserve">AMT </w:t>
              </w:r>
              <w:r w:rsidRPr="0003648D">
                <w:rPr>
                  <w:i/>
                  <w:vertAlign w:val="subscript"/>
                </w:rPr>
                <w:t>q, m</w:t>
              </w:r>
            </w:ins>
          </w:p>
        </w:tc>
        <w:tc>
          <w:tcPr>
            <w:tcW w:w="810" w:type="dxa"/>
          </w:tcPr>
          <w:p w:rsidR="001C35B8" w:rsidRPr="0003648D" w:rsidRDefault="001C35B8" w:rsidP="00787BFD">
            <w:pPr>
              <w:pStyle w:val="TableBody"/>
              <w:rPr>
                <w:ins w:id="1384" w:author="STEC" w:date="2018-09-17T10:25:00Z"/>
              </w:rPr>
            </w:pPr>
            <w:ins w:id="1385" w:author="STEC" w:date="2018-09-17T10:25:00Z">
              <w:r w:rsidRPr="0003648D">
                <w:t>$</w:t>
              </w:r>
            </w:ins>
          </w:p>
        </w:tc>
        <w:tc>
          <w:tcPr>
            <w:tcW w:w="6498" w:type="dxa"/>
          </w:tcPr>
          <w:p w:rsidR="001C35B8" w:rsidRPr="0003648D" w:rsidRDefault="001C35B8" w:rsidP="00787BFD">
            <w:pPr>
              <w:pStyle w:val="TableBody"/>
              <w:rPr>
                <w:ins w:id="1386" w:author="STEC" w:date="2018-09-17T10:25:00Z"/>
              </w:rPr>
            </w:pPr>
            <w:ins w:id="1387" w:author="STEC" w:date="2018-09-17T10:25:00Z">
              <w:r w:rsidRPr="0003648D">
                <w:rPr>
                  <w:i/>
                </w:rPr>
                <w:t xml:space="preserve">Procured Capacity for </w:t>
              </w:r>
              <w:r w:rsidRPr="006714C4">
                <w:rPr>
                  <w:i/>
                </w:rPr>
                <w:t>ERCOT Co</w:t>
              </w:r>
              <w:r>
                <w:rPr>
                  <w:i/>
                </w:rPr>
                <w:t>ntingency Reserve Service</w:t>
              </w:r>
              <w:r w:rsidRPr="0003648D">
                <w:rPr>
                  <w:i/>
                </w:rPr>
                <w:t xml:space="preserve"> Amount by QSE by market</w:t>
              </w:r>
              <w:r w:rsidRPr="0003648D">
                <w:t xml:space="preserve">—The payment to QSE </w:t>
              </w:r>
              <w:r w:rsidRPr="0003648D">
                <w:rPr>
                  <w:i/>
                </w:rPr>
                <w:t>q</w:t>
              </w:r>
              <w:r w:rsidRPr="0003648D">
                <w:t xml:space="preserve"> for the Ancillary Service Offer cleared in the market </w:t>
              </w:r>
              <w:r w:rsidRPr="0003648D">
                <w:rPr>
                  <w:i/>
                </w:rPr>
                <w:t>m</w:t>
              </w:r>
              <w:r w:rsidRPr="0003648D">
                <w:t xml:space="preserve"> to provide </w:t>
              </w:r>
              <w:r>
                <w:t>EC</w:t>
              </w:r>
              <w:r w:rsidRPr="0003648D">
                <w:t>RS, for the hour.</w:t>
              </w:r>
            </w:ins>
          </w:p>
        </w:tc>
      </w:tr>
      <w:tr w:rsidR="001C35B8" w:rsidRPr="0003648D" w:rsidTr="00787BFD">
        <w:trPr>
          <w:cantSplit/>
          <w:ins w:id="1388" w:author="STEC" w:date="2018-09-17T10:25:00Z"/>
        </w:trPr>
        <w:tc>
          <w:tcPr>
            <w:tcW w:w="2153"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389" w:author="STEC" w:date="2018-09-17T10:25:00Z"/>
              </w:rPr>
            </w:pPr>
            <w:ins w:id="1390" w:author="STEC" w:date="2018-09-17T10:25:00Z">
              <w:r w:rsidRPr="0003648D">
                <w:t>MCPC</w:t>
              </w:r>
              <w:r>
                <w:t>EC</w:t>
              </w:r>
              <w:r w:rsidRPr="0003648D">
                <w:t>R</w:t>
              </w:r>
              <w:r w:rsidRPr="0003648D">
                <w:rPr>
                  <w:i/>
                </w:rPr>
                <w:t xml:space="preserve"> </w:t>
              </w:r>
              <w:r w:rsidRPr="0003648D">
                <w:rPr>
                  <w:i/>
                  <w:vertAlign w:val="subscript"/>
                </w:rPr>
                <w:t>m</w:t>
              </w:r>
            </w:ins>
          </w:p>
        </w:tc>
        <w:tc>
          <w:tcPr>
            <w:tcW w:w="810"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391" w:author="STEC" w:date="2018-09-17T10:25:00Z"/>
              </w:rPr>
            </w:pPr>
            <w:ins w:id="1392" w:author="STEC" w:date="2018-09-17T10:25:00Z">
              <w:r w:rsidRPr="0003648D">
                <w:t>$/MW per hour</w:t>
              </w:r>
            </w:ins>
          </w:p>
        </w:tc>
        <w:tc>
          <w:tcPr>
            <w:tcW w:w="6498"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393" w:author="STEC" w:date="2018-09-17T10:25:00Z"/>
                <w:i/>
              </w:rPr>
            </w:pPr>
            <w:ins w:id="1394" w:author="STEC" w:date="2018-09-17T10:25:00Z">
              <w:r w:rsidRPr="0003648D">
                <w:rPr>
                  <w:i/>
                </w:rPr>
                <w:t xml:space="preserve">Market Clearing Price for Capacity for </w:t>
              </w:r>
              <w:r w:rsidRPr="006714C4">
                <w:rPr>
                  <w:i/>
                </w:rPr>
                <w:t>ERCOT Co</w:t>
              </w:r>
              <w:r>
                <w:rPr>
                  <w:i/>
                </w:rPr>
                <w:t>ntingency Reserve Service</w:t>
              </w:r>
              <w:r w:rsidRPr="0003648D">
                <w:rPr>
                  <w:i/>
                </w:rPr>
                <w:t xml:space="preserve"> by market—</w:t>
              </w:r>
              <w:r w:rsidRPr="0003648D">
                <w:t xml:space="preserve">The MCPC for </w:t>
              </w:r>
              <w:r>
                <w:t>EC</w:t>
              </w:r>
              <w:r w:rsidRPr="0003648D">
                <w:t xml:space="preserve">RS from the market </w:t>
              </w:r>
              <w:r w:rsidRPr="0003648D">
                <w:rPr>
                  <w:i/>
                </w:rPr>
                <w:t>m</w:t>
              </w:r>
              <w:r w:rsidRPr="0003648D">
                <w:t>, for the hour.</w:t>
              </w:r>
            </w:ins>
          </w:p>
        </w:tc>
      </w:tr>
      <w:tr w:rsidR="001C35B8" w:rsidRPr="0003648D" w:rsidTr="00787BFD">
        <w:trPr>
          <w:cantSplit/>
          <w:ins w:id="1395" w:author="STEC" w:date="2018-09-17T10:25:00Z"/>
        </w:trPr>
        <w:tc>
          <w:tcPr>
            <w:tcW w:w="2153"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396" w:author="STEC" w:date="2018-09-17T10:25:00Z"/>
              </w:rPr>
            </w:pPr>
            <w:ins w:id="1397" w:author="STEC" w:date="2018-09-17T10:25:00Z">
              <w:r w:rsidRPr="0003648D">
                <w:t>RTPC</w:t>
              </w:r>
              <w:r>
                <w:t>EC</w:t>
              </w:r>
              <w:r w:rsidRPr="0003648D">
                <w:t xml:space="preserve">R </w:t>
              </w:r>
              <w:r w:rsidRPr="0003648D">
                <w:rPr>
                  <w:i/>
                  <w:vertAlign w:val="subscript"/>
                </w:rPr>
                <w:t>q, m</w:t>
              </w:r>
            </w:ins>
          </w:p>
        </w:tc>
        <w:tc>
          <w:tcPr>
            <w:tcW w:w="810"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398" w:author="STEC" w:date="2018-09-17T10:25:00Z"/>
              </w:rPr>
            </w:pPr>
            <w:ins w:id="1399" w:author="STEC" w:date="2018-09-17T10:25:00Z">
              <w:r w:rsidRPr="0003648D">
                <w:t>MW</w:t>
              </w:r>
            </w:ins>
          </w:p>
        </w:tc>
        <w:tc>
          <w:tcPr>
            <w:tcW w:w="6498"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00" w:author="STEC" w:date="2018-09-17T10:25:00Z"/>
                <w:i/>
              </w:rPr>
            </w:pPr>
            <w:ins w:id="1401" w:author="STEC" w:date="2018-09-17T10:25:00Z">
              <w:r w:rsidRPr="0003648D">
                <w:rPr>
                  <w:i/>
                </w:rPr>
                <w:t xml:space="preserve">Procured Capacity for </w:t>
              </w:r>
              <w:r w:rsidRPr="006714C4">
                <w:rPr>
                  <w:i/>
                </w:rPr>
                <w:t>ERCOT Co</w:t>
              </w:r>
              <w:r>
                <w:rPr>
                  <w:i/>
                </w:rPr>
                <w:t>ntingency Reserve Service</w:t>
              </w:r>
              <w:r w:rsidRPr="0003648D">
                <w:rPr>
                  <w:i/>
                </w:rPr>
                <w:t xml:space="preserve"> by QSE by market—</w:t>
              </w:r>
              <w:r w:rsidRPr="0003648D">
                <w:t xml:space="preserve">The portion of QSE </w:t>
              </w:r>
              <w:r w:rsidRPr="0003648D">
                <w:rPr>
                  <w:i/>
                </w:rPr>
                <w:t>q</w:t>
              </w:r>
              <w:r w:rsidRPr="0003648D">
                <w:t xml:space="preserve"> Ancillary Service Offers cleared in the market </w:t>
              </w:r>
              <w:r w:rsidRPr="0003648D">
                <w:rPr>
                  <w:i/>
                </w:rPr>
                <w:t>m</w:t>
              </w:r>
              <w:r w:rsidRPr="0003648D">
                <w:t xml:space="preserve"> to provide </w:t>
              </w:r>
              <w:r>
                <w:t>EC</w:t>
              </w:r>
              <w:r w:rsidRPr="0003648D">
                <w:t>RS, for the hour.</w:t>
              </w:r>
            </w:ins>
          </w:p>
        </w:tc>
      </w:tr>
      <w:tr w:rsidR="001C35B8" w:rsidRPr="0003648D" w:rsidTr="00787BFD">
        <w:trPr>
          <w:cantSplit/>
          <w:ins w:id="1402" w:author="STEC" w:date="2018-09-17T10:25:00Z"/>
        </w:trPr>
        <w:tc>
          <w:tcPr>
            <w:tcW w:w="2153"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03" w:author="STEC" w:date="2018-09-17T10:25:00Z"/>
              </w:rPr>
            </w:pPr>
            <w:ins w:id="1404" w:author="STEC" w:date="2018-09-17T10:25:00Z">
              <w:r w:rsidRPr="0003648D">
                <w:t>PC</w:t>
              </w:r>
              <w:r>
                <w:t>EC</w:t>
              </w:r>
              <w:r w:rsidRPr="0003648D">
                <w:t xml:space="preserve">RR </w:t>
              </w:r>
              <w:r w:rsidRPr="0003648D">
                <w:rPr>
                  <w:i/>
                  <w:vertAlign w:val="subscript"/>
                </w:rPr>
                <w:t>q,</w:t>
              </w:r>
              <w:r>
                <w:rPr>
                  <w:i/>
                  <w:vertAlign w:val="subscript"/>
                </w:rPr>
                <w:t xml:space="preserve"> </w:t>
              </w:r>
              <w:r w:rsidRPr="0003648D">
                <w:rPr>
                  <w:i/>
                  <w:vertAlign w:val="subscript"/>
                </w:rPr>
                <w:t>r, m</w:t>
              </w:r>
            </w:ins>
          </w:p>
        </w:tc>
        <w:tc>
          <w:tcPr>
            <w:tcW w:w="810"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05" w:author="STEC" w:date="2018-09-17T10:25:00Z"/>
              </w:rPr>
            </w:pPr>
            <w:ins w:id="1406" w:author="STEC" w:date="2018-09-17T10:25:00Z">
              <w:r w:rsidRPr="0003648D">
                <w:t>MW</w:t>
              </w:r>
            </w:ins>
          </w:p>
        </w:tc>
        <w:tc>
          <w:tcPr>
            <w:tcW w:w="6498"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07" w:author="STEC" w:date="2018-09-17T10:25:00Z"/>
              </w:rPr>
            </w:pPr>
            <w:ins w:id="1408" w:author="STEC" w:date="2018-09-17T10:25:00Z">
              <w:r w:rsidRPr="0003648D">
                <w:rPr>
                  <w:i/>
                </w:rPr>
                <w:t xml:space="preserve">Procured Capacity for </w:t>
              </w:r>
              <w:r w:rsidRPr="006714C4">
                <w:rPr>
                  <w:i/>
                </w:rPr>
                <w:t>ERCOT Co</w:t>
              </w:r>
              <w:r>
                <w:rPr>
                  <w:i/>
                </w:rPr>
                <w:t>ntingency Reserve Service</w:t>
              </w:r>
              <w:r w:rsidRPr="0003648D">
                <w:rPr>
                  <w:i/>
                </w:rPr>
                <w:t xml:space="preserve"> from Resource per Resource per QSE by market</w:t>
              </w:r>
              <w:r w:rsidRPr="0003648D">
                <w:t xml:space="preserve">—The </w:t>
              </w:r>
              <w:r>
                <w:t>EC</w:t>
              </w:r>
              <w:r w:rsidRPr="0003648D">
                <w:t xml:space="preserve">RS capacity quantity awarded to QSE </w:t>
              </w:r>
              <w:r w:rsidRPr="0003648D">
                <w:rPr>
                  <w:i/>
                </w:rPr>
                <w:t>q</w:t>
              </w:r>
              <w:r w:rsidRPr="0003648D">
                <w:t xml:space="preserve"> in the market </w:t>
              </w:r>
              <w:r w:rsidRPr="0003648D">
                <w:rPr>
                  <w:i/>
                </w:rPr>
                <w:t>m</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ins>
          </w:p>
        </w:tc>
      </w:tr>
      <w:tr w:rsidR="001C35B8" w:rsidRPr="0003648D" w:rsidTr="00787BFD">
        <w:trPr>
          <w:cantSplit/>
          <w:ins w:id="1409" w:author="STEC" w:date="2018-09-17T10:25:00Z"/>
        </w:trPr>
        <w:tc>
          <w:tcPr>
            <w:tcW w:w="2153"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10" w:author="STEC" w:date="2018-09-17T10:25:00Z"/>
                <w:i/>
              </w:rPr>
            </w:pPr>
            <w:ins w:id="1411" w:author="STEC" w:date="2018-09-17T10:25:00Z">
              <w:r w:rsidRPr="0003648D">
                <w:rPr>
                  <w:i/>
                </w:rPr>
                <w:t>m</w:t>
              </w:r>
            </w:ins>
          </w:p>
        </w:tc>
        <w:tc>
          <w:tcPr>
            <w:tcW w:w="810"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12" w:author="STEC" w:date="2018-09-17T10:25:00Z"/>
              </w:rPr>
            </w:pPr>
            <w:ins w:id="1413" w:author="STEC" w:date="2018-09-17T10:25:00Z">
              <w:r w:rsidRPr="0003648D">
                <w:t>none</w:t>
              </w:r>
            </w:ins>
          </w:p>
        </w:tc>
        <w:tc>
          <w:tcPr>
            <w:tcW w:w="6498"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14" w:author="STEC" w:date="2018-09-17T10:25:00Z"/>
              </w:rPr>
            </w:pPr>
            <w:ins w:id="1415" w:author="STEC" w:date="2018-09-17T10:25:00Z">
              <w:r w:rsidRPr="0003648D">
                <w:t>An Ancillary Service market (SASM or RSASM).</w:t>
              </w:r>
            </w:ins>
          </w:p>
        </w:tc>
      </w:tr>
      <w:tr w:rsidR="001C35B8" w:rsidRPr="0003648D" w:rsidTr="00787BFD">
        <w:trPr>
          <w:cantSplit/>
          <w:ins w:id="1416" w:author="STEC" w:date="2018-09-17T10:25:00Z"/>
        </w:trPr>
        <w:tc>
          <w:tcPr>
            <w:tcW w:w="2153"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17" w:author="STEC" w:date="2018-09-17T10:25:00Z"/>
                <w:i/>
              </w:rPr>
            </w:pPr>
            <w:ins w:id="1418" w:author="STEC" w:date="2018-09-17T10:25:00Z">
              <w:r w:rsidRPr="0003648D">
                <w:rPr>
                  <w:i/>
                </w:rPr>
                <w:t>q</w:t>
              </w:r>
            </w:ins>
          </w:p>
        </w:tc>
        <w:tc>
          <w:tcPr>
            <w:tcW w:w="810"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19" w:author="STEC" w:date="2018-09-17T10:25:00Z"/>
              </w:rPr>
            </w:pPr>
            <w:ins w:id="1420" w:author="STEC" w:date="2018-09-17T10:25:00Z">
              <w:r w:rsidRPr="0003648D">
                <w:t>none</w:t>
              </w:r>
            </w:ins>
          </w:p>
        </w:tc>
        <w:tc>
          <w:tcPr>
            <w:tcW w:w="6498"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21" w:author="STEC" w:date="2018-09-17T10:25:00Z"/>
              </w:rPr>
            </w:pPr>
            <w:ins w:id="1422" w:author="STEC" w:date="2018-09-17T10:25:00Z">
              <w:r w:rsidRPr="0003648D">
                <w:t>A QSE.</w:t>
              </w:r>
            </w:ins>
          </w:p>
        </w:tc>
      </w:tr>
      <w:tr w:rsidR="001C35B8" w:rsidRPr="0003648D" w:rsidTr="00787BFD">
        <w:trPr>
          <w:cantSplit/>
          <w:ins w:id="1423" w:author="STEC" w:date="2018-09-17T10:25:00Z"/>
        </w:trPr>
        <w:tc>
          <w:tcPr>
            <w:tcW w:w="2153"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24" w:author="STEC" w:date="2018-09-17T10:25:00Z"/>
                <w:i/>
              </w:rPr>
            </w:pPr>
            <w:ins w:id="1425" w:author="STEC" w:date="2018-09-17T10:25:00Z">
              <w:r w:rsidRPr="0003648D">
                <w:rPr>
                  <w:i/>
                </w:rPr>
                <w:t>r</w:t>
              </w:r>
            </w:ins>
          </w:p>
        </w:tc>
        <w:tc>
          <w:tcPr>
            <w:tcW w:w="810"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26" w:author="STEC" w:date="2018-09-17T10:25:00Z"/>
              </w:rPr>
            </w:pPr>
            <w:ins w:id="1427" w:author="STEC" w:date="2018-09-17T10:25:00Z">
              <w:r w:rsidRPr="0003648D">
                <w:t>none</w:t>
              </w:r>
            </w:ins>
          </w:p>
        </w:tc>
        <w:tc>
          <w:tcPr>
            <w:tcW w:w="6498" w:type="dxa"/>
            <w:tcBorders>
              <w:top w:val="single" w:sz="4" w:space="0" w:color="auto"/>
              <w:left w:val="single" w:sz="4" w:space="0" w:color="auto"/>
              <w:bottom w:val="single" w:sz="4" w:space="0" w:color="auto"/>
              <w:right w:val="single" w:sz="4" w:space="0" w:color="auto"/>
            </w:tcBorders>
          </w:tcPr>
          <w:p w:rsidR="001C35B8" w:rsidRPr="0003648D" w:rsidRDefault="001C35B8" w:rsidP="00787BFD">
            <w:pPr>
              <w:pStyle w:val="TableBody"/>
              <w:rPr>
                <w:ins w:id="1428" w:author="STEC" w:date="2018-09-17T10:25:00Z"/>
              </w:rPr>
            </w:pPr>
            <w:ins w:id="1429" w:author="STEC" w:date="2018-09-17T10:25:00Z">
              <w:r w:rsidRPr="0003648D">
                <w:t>A Generation Resource.</w:t>
              </w:r>
            </w:ins>
          </w:p>
        </w:tc>
      </w:tr>
    </w:tbl>
    <w:p w:rsidR="001C35B8" w:rsidRDefault="001C35B8" w:rsidP="001C35B8">
      <w:pPr>
        <w:keepNext/>
        <w:tabs>
          <w:tab w:val="left" w:pos="1080"/>
        </w:tabs>
        <w:spacing w:before="480" w:after="240"/>
        <w:outlineLvl w:val="2"/>
      </w:pPr>
    </w:p>
    <w:p w:rsidR="00BA7A09" w:rsidRPr="0003648D" w:rsidRDefault="00BA7A09" w:rsidP="00BA7A09">
      <w:pPr>
        <w:keepNext/>
        <w:tabs>
          <w:tab w:val="left" w:pos="1080"/>
        </w:tabs>
        <w:spacing w:before="480" w:after="240"/>
        <w:ind w:left="1080" w:hanging="1080"/>
        <w:outlineLvl w:val="2"/>
        <w:rPr>
          <w:b/>
          <w:bCs/>
          <w:i/>
        </w:rPr>
      </w:pPr>
      <w:r w:rsidRPr="0003648D">
        <w:fldChar w:fldCharType="begin"/>
      </w:r>
      <w:r w:rsidRPr="0003648D">
        <w:fldChar w:fldCharType="end"/>
      </w:r>
      <w:r w:rsidR="00D67ACE" w:rsidRPr="0003648D">
        <w:rPr>
          <w:i/>
        </w:rPr>
        <w:t xml:space="preserve"> </w:t>
      </w:r>
      <w:bookmarkStart w:id="1430" w:name="_Toc448142357"/>
      <w:bookmarkStart w:id="1431" w:name="_Toc448142514"/>
      <w:bookmarkStart w:id="1432" w:name="_Toc458770355"/>
      <w:bookmarkStart w:id="1433" w:name="_Toc459294323"/>
      <w:bookmarkStart w:id="1434" w:name="_Toc463262817"/>
      <w:bookmarkStart w:id="1435" w:name="_Toc468286890"/>
      <w:bookmarkStart w:id="1436" w:name="_Toc481502930"/>
      <w:bookmarkStart w:id="1437" w:name="_Toc496080098"/>
      <w:bookmarkStart w:id="1438" w:name="_Toc496080253"/>
      <w:r w:rsidRPr="0003648D">
        <w:rPr>
          <w:b/>
          <w:bCs/>
          <w:i/>
        </w:rPr>
        <w:t>6.7.2</w:t>
      </w:r>
      <w:r w:rsidRPr="0003648D">
        <w:rPr>
          <w:b/>
          <w:bCs/>
          <w:i/>
        </w:rPr>
        <w:tab/>
        <w:t>Payments for Ancillary Service Capacity Assigned in Real-Time Operations</w:t>
      </w:r>
      <w:bookmarkEnd w:id="1430"/>
      <w:bookmarkEnd w:id="1431"/>
      <w:bookmarkEnd w:id="1432"/>
      <w:bookmarkEnd w:id="1433"/>
      <w:bookmarkEnd w:id="1434"/>
      <w:bookmarkEnd w:id="1435"/>
      <w:bookmarkEnd w:id="1436"/>
      <w:bookmarkEnd w:id="1437"/>
      <w:bookmarkEnd w:id="1438"/>
    </w:p>
    <w:p w:rsidR="00BA7A09" w:rsidRPr="0003648D" w:rsidRDefault="00BA7A09" w:rsidP="00BA7A09">
      <w:pPr>
        <w:ind w:left="720" w:hanging="720"/>
      </w:pPr>
      <w:r w:rsidRPr="0003648D">
        <w:t>(1)</w:t>
      </w:r>
      <w:r w:rsidRPr="0003648D">
        <w:tab/>
        <w:t xml:space="preserve">Resources that have received an Ancillary Service Assignment during a Watch as set forth in paragraph (4) of Section 6.5.9.3.3, Watch, may receive a payment for the un-deployed quantity of Ancillary Service reserves associated with each hour of the Ancillary Service Assignment if the Resource’s dispatch is limited by the Ancillary Service Assignment.  ERCOT will provide a Verbal Dispatch Instruction (VDI) to every QSE with an On-Line Resource with an Ancillary Service Assignment.  The QSE must </w:t>
      </w:r>
      <w:r w:rsidRPr="0003648D">
        <w:lastRenderedPageBreak/>
        <w:t>file a Settlement dispute to be considered for the Real-Time assigned Ancillary Services payment amount.  The payment to each QSE and Resource for the 15-minute Settlement Interval in which the Resource received an Ancillary Service Assignment will be made when the Resource is dispatched to its High Ancillary Service Limit (HASL) in at least one Security Constrained Economic Dispatch (SCED) interval in the 15-minute Settlement Interval. The payment shall be calculated as follows.</w:t>
      </w:r>
    </w:p>
    <w:p w:rsidR="00BA7A09" w:rsidRPr="0003648D" w:rsidRDefault="00BA7A09" w:rsidP="00BA7A09"/>
    <w:p w:rsidR="00864E95" w:rsidRDefault="00BA7A09" w:rsidP="00BA7A09">
      <w:pPr>
        <w:spacing w:after="240"/>
        <w:ind w:left="2160" w:hanging="1440"/>
        <w:rPr>
          <w:ins w:id="1439" w:author="STEC" w:date="2018-09-18T15:38:00Z"/>
        </w:rPr>
      </w:pPr>
      <w:r w:rsidRPr="0003648D">
        <w:t>(a)</w:t>
      </w:r>
      <w:r w:rsidRPr="0003648D">
        <w:tab/>
        <w:t>For Reg-Up, if applicable:</w:t>
      </w:r>
    </w:p>
    <w:p w:rsidR="00BA7A09" w:rsidRPr="0003648D" w:rsidRDefault="006268F1" w:rsidP="00BA7A09">
      <w:pPr>
        <w:spacing w:after="240"/>
        <w:ind w:left="2160" w:hanging="1440"/>
        <w:rPr>
          <w:b/>
        </w:rPr>
      </w:pPr>
      <w:r w:rsidRPr="00F641A1">
        <w:rPr>
          <w:b/>
        </w:rPr>
        <w:fldChar w:fldCharType="begin"/>
      </w:r>
      <w:r w:rsidRPr="00F641A1">
        <w:rPr>
          <w:b/>
        </w:rPr>
        <w:fldChar w:fldCharType="end"/>
      </w:r>
      <w:r w:rsidR="00BA7A09" w:rsidRPr="0003648D">
        <w:rPr>
          <w:b/>
        </w:rPr>
        <w:t xml:space="preserve">RTAURUAMT </w:t>
      </w:r>
      <w:r w:rsidR="00BA7A09" w:rsidRPr="0003648D">
        <w:rPr>
          <w:b/>
          <w:i/>
          <w:vertAlign w:val="subscript"/>
        </w:rPr>
        <w:t xml:space="preserve">q,r,p,i </w:t>
      </w:r>
      <w:r w:rsidR="00BA7A09" w:rsidRPr="0003648D">
        <w:rPr>
          <w:b/>
          <w:i/>
          <w:vertAlign w:val="subscript"/>
        </w:rPr>
        <w:tab/>
      </w:r>
      <w:r w:rsidR="00BA7A09" w:rsidRPr="0003648D">
        <w:rPr>
          <w:b/>
        </w:rPr>
        <w:t>=</w:t>
      </w:r>
      <w:r w:rsidR="00BA7A09" w:rsidRPr="0003648D">
        <w:rPr>
          <w:b/>
        </w:rPr>
        <w:tab/>
        <w:t xml:space="preserve">(-1) * 1/4 * RTAURUR </w:t>
      </w:r>
      <w:r w:rsidR="00BA7A09" w:rsidRPr="0003648D">
        <w:rPr>
          <w:b/>
          <w:i/>
          <w:vertAlign w:val="subscript"/>
        </w:rPr>
        <w:t xml:space="preserve">q,r,p </w:t>
      </w:r>
      <w:r w:rsidR="00BA7A09" w:rsidRPr="0003648D">
        <w:rPr>
          <w:b/>
        </w:rPr>
        <w:t>* (RTSPP</w:t>
      </w:r>
      <w:r w:rsidR="00BA7A09" w:rsidRPr="0003648D">
        <w:rPr>
          <w:b/>
          <w:vertAlign w:val="subscript"/>
        </w:rPr>
        <w:t xml:space="preserve">p,i </w:t>
      </w:r>
      <w:r w:rsidR="00BA7A09" w:rsidRPr="0003648D">
        <w:rPr>
          <w:b/>
        </w:rPr>
        <w:t>- RTRSVPOR)</w:t>
      </w:r>
    </w:p>
    <w:p w:rsidR="00BA7A09" w:rsidRPr="0003648D" w:rsidRDefault="00BA7A09" w:rsidP="00BA7A09">
      <w:pPr>
        <w:spacing w:after="240"/>
      </w:pPr>
      <w:r w:rsidRPr="0003648D">
        <w:t>Where:</w:t>
      </w:r>
    </w:p>
    <w:p w:rsidR="00BA7A09" w:rsidRPr="0003648D" w:rsidRDefault="00BA7A09" w:rsidP="00BA7A09">
      <w:pPr>
        <w:spacing w:after="240"/>
        <w:ind w:left="2880" w:hanging="2160"/>
        <w:rPr>
          <w:bCs/>
        </w:rPr>
      </w:pPr>
      <w:r w:rsidRPr="0003648D">
        <w:rPr>
          <w:bCs/>
        </w:rPr>
        <w:t>RTRSVPOR</w:t>
      </w:r>
      <w:r w:rsidRPr="0003648D">
        <w:rPr>
          <w:bCs/>
        </w:rPr>
        <w:tab/>
        <w:t>=</w:t>
      </w:r>
      <w:r w:rsidRPr="0003648D">
        <w:rPr>
          <w:bCs/>
        </w:rPr>
        <w:tab/>
      </w:r>
      <w:r w:rsidR="00C26407">
        <w:rPr>
          <w:noProof/>
          <w:position w:val="-22"/>
        </w:rPr>
        <w:drawing>
          <wp:inline distT="0" distB="0" distL="0" distR="0">
            <wp:extent cx="142875" cy="294005"/>
            <wp:effectExtent l="0" t="0" r="9525" b="0"/>
            <wp:docPr id="2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 (RNWF </w:t>
      </w:r>
      <w:del w:id="1440" w:author="STEC" w:date="2018-09-18T15:38:00Z">
        <w:r w:rsidRPr="0003648D" w:rsidDel="00864E95">
          <w:rPr>
            <w:bCs/>
            <w:i/>
            <w:iCs/>
            <w:vertAlign w:val="subscript"/>
          </w:rPr>
          <w:delText xml:space="preserve"> </w:delText>
        </w:r>
      </w:del>
      <w:r w:rsidRPr="0003648D">
        <w:rPr>
          <w:bCs/>
          <w:i/>
          <w:iCs/>
          <w:vertAlign w:val="subscript"/>
        </w:rPr>
        <w:t xml:space="preserve">y </w:t>
      </w:r>
      <w:r w:rsidRPr="0003648D">
        <w:rPr>
          <w:bCs/>
        </w:rPr>
        <w:t>* RTORPA</w:t>
      </w:r>
      <w:r w:rsidRPr="0003648D">
        <w:rPr>
          <w:bCs/>
          <w:i/>
          <w:iCs/>
          <w:vertAlign w:val="subscript"/>
        </w:rPr>
        <w:t xml:space="preserve"> y</w:t>
      </w:r>
      <w:r w:rsidRPr="0003648D">
        <w:rPr>
          <w:bCs/>
        </w:rPr>
        <w:t>)</w:t>
      </w:r>
    </w:p>
    <w:p w:rsidR="00BA7A09" w:rsidRPr="0003648D" w:rsidRDefault="00BA7A09" w:rsidP="00BA7A09">
      <w:pPr>
        <w:widowControl w:val="0"/>
        <w:spacing w:after="240"/>
        <w:ind w:left="720"/>
        <w:rPr>
          <w:rFonts w:ascii="Arial" w:hAnsi="Arial" w:cs="Arial"/>
        </w:rPr>
      </w:pPr>
      <w:r w:rsidRPr="0003648D">
        <w:t xml:space="preserve">RNWF </w:t>
      </w:r>
      <w:r w:rsidRPr="0003648D">
        <w:rPr>
          <w:i/>
          <w:vertAlign w:val="subscript"/>
        </w:rPr>
        <w:t>y</w:t>
      </w:r>
      <w:r w:rsidRPr="0003648D">
        <w:rPr>
          <w:b/>
          <w:bCs/>
        </w:rPr>
        <w:tab/>
      </w:r>
      <w:r w:rsidRPr="0003648D">
        <w:rPr>
          <w:b/>
          <w:bCs/>
        </w:rPr>
        <w:tab/>
      </w:r>
      <w:r w:rsidRPr="0003648D">
        <w:t>=</w:t>
      </w:r>
      <w:r w:rsidRPr="0003648D">
        <w:rPr>
          <w:b/>
          <w:bCs/>
        </w:rPr>
        <w:tab/>
      </w:r>
      <w:r w:rsidRPr="0003648D">
        <w:t xml:space="preserve">TLMP </w:t>
      </w:r>
      <w:r w:rsidRPr="0003648D">
        <w:rPr>
          <w:i/>
          <w:vertAlign w:val="subscript"/>
        </w:rPr>
        <w:t>y</w:t>
      </w:r>
      <w:r w:rsidRPr="0003648D">
        <w:t xml:space="preserve"> </w:t>
      </w:r>
      <w:r w:rsidRPr="0003648D">
        <w:rPr>
          <w:color w:val="000000"/>
          <w:sz w:val="32"/>
          <w:szCs w:val="32"/>
        </w:rPr>
        <w:t>/</w:t>
      </w:r>
      <w:r w:rsidRPr="0003648D">
        <w:rPr>
          <w:color w:val="000000"/>
        </w:rPr>
        <w:t xml:space="preserve"> </w:t>
      </w:r>
      <w:r w:rsidR="00C26407">
        <w:rPr>
          <w:noProof/>
          <w:position w:val="-22"/>
        </w:rPr>
        <w:drawing>
          <wp:inline distT="0" distB="0" distL="0" distR="0">
            <wp:extent cx="142875" cy="294005"/>
            <wp:effectExtent l="0" t="0" r="9525" b="0"/>
            <wp:docPr id="2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TLMP </w:t>
      </w:r>
      <w:r w:rsidRPr="0003648D">
        <w:rPr>
          <w:i/>
          <w:vertAlign w:val="subscript"/>
        </w:rPr>
        <w:t>y</w:t>
      </w:r>
    </w:p>
    <w:p w:rsidR="00BA7A09" w:rsidRPr="0003648D" w:rsidRDefault="00BA7A09" w:rsidP="00BA7A09">
      <w:pPr>
        <w:spacing w:after="240"/>
      </w:pPr>
      <w:r w:rsidRPr="0003648D">
        <w:t xml:space="preserve">The above variables are defined as follows: </w:t>
      </w: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611"/>
        <w:gridCol w:w="948"/>
        <w:gridCol w:w="6096"/>
      </w:tblGrid>
      <w:tr w:rsidR="00BA7A09" w:rsidRPr="0003648D" w:rsidTr="00FF6149">
        <w:trPr>
          <w:cantSplit/>
          <w:tblHeader/>
        </w:trPr>
        <w:tc>
          <w:tcPr>
            <w:tcW w:w="13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pPr>
            <w:r w:rsidRPr="0003648D">
              <w:t>Variable</w:t>
            </w:r>
          </w:p>
        </w:tc>
        <w:tc>
          <w:tcPr>
            <w:tcW w:w="4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pPr>
            <w:r w:rsidRPr="0003648D">
              <w:t>Unit</w:t>
            </w:r>
          </w:p>
        </w:tc>
        <w:tc>
          <w:tcPr>
            <w:tcW w:w="315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pPr>
            <w:r w:rsidRPr="0003648D">
              <w:t>Description</w:t>
            </w:r>
          </w:p>
        </w:tc>
      </w:tr>
      <w:tr w:rsidR="00BA7A09" w:rsidRPr="0003648D" w:rsidTr="00FF6149">
        <w:trPr>
          <w:cantSplit/>
        </w:trPr>
        <w:tc>
          <w:tcPr>
            <w:tcW w:w="13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rPr>
            </w:pPr>
            <w:r w:rsidRPr="0003648D">
              <w:rPr>
                <w:b w:val="0"/>
              </w:rPr>
              <w:t>RTAURUAMT</w:t>
            </w:r>
            <w:r w:rsidRPr="0003648D">
              <w:rPr>
                <w:b w:val="0"/>
                <w:i/>
                <w:vertAlign w:val="subscript"/>
              </w:rPr>
              <w:t>q</w:t>
            </w:r>
            <w:r w:rsidRPr="0003648D">
              <w:rPr>
                <w:b w:val="0"/>
                <w:vertAlign w:val="subscript"/>
              </w:rPr>
              <w:t>,</w:t>
            </w:r>
            <w:r w:rsidRPr="0003648D">
              <w:rPr>
                <w:b w:val="0"/>
                <w:i/>
                <w:vertAlign w:val="subscript"/>
              </w:rPr>
              <w:t>r,p,i</w:t>
            </w:r>
          </w:p>
        </w:tc>
        <w:tc>
          <w:tcPr>
            <w:tcW w:w="4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rPr>
            </w:pPr>
            <w:r w:rsidRPr="0003648D">
              <w:rPr>
                <w:b w:val="0"/>
              </w:rPr>
              <w:t>$</w:t>
            </w:r>
          </w:p>
        </w:tc>
        <w:tc>
          <w:tcPr>
            <w:tcW w:w="315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i/>
              </w:rPr>
            </w:pPr>
            <w:r w:rsidRPr="0003648D">
              <w:rPr>
                <w:b w:val="0"/>
                <w:i/>
              </w:rPr>
              <w:t>Real-Time Assigned Un-Deployed Regulation Up Payment Amount per Resource per QSE</w:t>
            </w:r>
            <w:r w:rsidRPr="0003648D">
              <w:sym w:font="Symbol" w:char="F0BE"/>
            </w:r>
            <w:r w:rsidRPr="0003648D">
              <w:rPr>
                <w:b w:val="0"/>
                <w:i/>
              </w:rPr>
              <w:t xml:space="preserve"> </w:t>
            </w:r>
            <w:r w:rsidRPr="0003648D">
              <w:rPr>
                <w:b w:val="0"/>
              </w:rPr>
              <w:t xml:space="preserve">The payment to QSE </w:t>
            </w:r>
            <w:r w:rsidRPr="0003648D">
              <w:rPr>
                <w:b w:val="0"/>
                <w:i/>
              </w:rPr>
              <w:t>q</w:t>
            </w:r>
            <w:r w:rsidRPr="0003648D">
              <w:rPr>
                <w:b w:val="0"/>
              </w:rPr>
              <w:t xml:space="preserve"> for a Real-Time un-deployed Reg-Up Ancillary Service Assignment to Resource </w:t>
            </w:r>
            <w:r w:rsidRPr="0003648D">
              <w:rPr>
                <w:b w:val="0"/>
                <w:i/>
              </w:rPr>
              <w:t>r</w:t>
            </w:r>
            <w:r w:rsidRPr="0003648D">
              <w:rPr>
                <w:b w:val="0"/>
              </w:rPr>
              <w:t xml:space="preserv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p>
        </w:tc>
      </w:tr>
      <w:tr w:rsidR="00BA7A09" w:rsidRPr="0003648D" w:rsidTr="00FF6149">
        <w:trPr>
          <w:cantSplit/>
        </w:trPr>
        <w:tc>
          <w:tcPr>
            <w:tcW w:w="13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rPr>
            </w:pPr>
            <w:r w:rsidRPr="0003648D">
              <w:rPr>
                <w:b w:val="0"/>
              </w:rPr>
              <w:t>RTAURUR</w:t>
            </w:r>
            <w:r w:rsidRPr="0003648D">
              <w:rPr>
                <w:b w:val="0"/>
                <w:i/>
                <w:vertAlign w:val="subscript"/>
              </w:rPr>
              <w:t xml:space="preserve"> q,r,p</w:t>
            </w:r>
          </w:p>
        </w:tc>
        <w:tc>
          <w:tcPr>
            <w:tcW w:w="4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rPr>
            </w:pPr>
            <w:r w:rsidRPr="0003648D">
              <w:rPr>
                <w:b w:val="0"/>
              </w:rPr>
              <w:t>MW</w:t>
            </w:r>
          </w:p>
        </w:tc>
        <w:tc>
          <w:tcPr>
            <w:tcW w:w="315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i/>
              </w:rPr>
            </w:pPr>
            <w:r w:rsidRPr="0003648D">
              <w:rPr>
                <w:b w:val="0"/>
                <w:i/>
              </w:rPr>
              <w:t>Real-Time Assigned Un-Deployed Regulation Up Quantity per Resource per QSE</w:t>
            </w:r>
            <w:r w:rsidRPr="0003648D">
              <w:sym w:font="Symbol" w:char="F0BE"/>
            </w:r>
            <w:r w:rsidRPr="0003648D">
              <w:rPr>
                <w:b w:val="0"/>
              </w:rPr>
              <w:t>The quantity of un-deployed</w:t>
            </w:r>
            <w:r w:rsidRPr="0003648D">
              <w:rPr>
                <w:b w:val="0"/>
                <w:i/>
              </w:rPr>
              <w:t xml:space="preserve"> </w:t>
            </w:r>
            <w:r w:rsidRPr="0003648D">
              <w:rPr>
                <w:b w:val="0"/>
              </w:rPr>
              <w:t xml:space="preserve">Reg-Up assigned under a Watch to a QSE </w:t>
            </w:r>
            <w:r w:rsidRPr="0003648D">
              <w:rPr>
                <w:b w:val="0"/>
                <w:i/>
              </w:rPr>
              <w:t>q</w:t>
            </w:r>
            <w:r w:rsidRPr="0003648D">
              <w:rPr>
                <w:b w:val="0"/>
              </w:rPr>
              <w:t xml:space="preserve"> for Resource </w:t>
            </w:r>
            <w:r w:rsidRPr="0003648D">
              <w:rPr>
                <w:b w:val="0"/>
                <w:i/>
              </w:rPr>
              <w:t>r</w:t>
            </w:r>
            <w:r w:rsidRPr="0003648D">
              <w:rPr>
                <w:b w:val="0"/>
              </w:rPr>
              <w:t xml:space="preserve"> at Settlement Point </w:t>
            </w:r>
            <w:r w:rsidRPr="0003648D">
              <w:rPr>
                <w:b w:val="0"/>
                <w:i/>
              </w:rPr>
              <w:t>p</w:t>
            </w:r>
            <w:r w:rsidRPr="0003648D">
              <w:rPr>
                <w:b w:val="0"/>
              </w:rPr>
              <w:t xml:space="preserve"> for the hour.  Where for a Combined Cycle Train, the Resource </w:t>
            </w:r>
            <w:r w:rsidRPr="0003648D">
              <w:rPr>
                <w:b w:val="0"/>
                <w:i/>
              </w:rPr>
              <w:t xml:space="preserve">r </w:t>
            </w:r>
            <w:r w:rsidRPr="0003648D">
              <w:rPr>
                <w:b w:val="0"/>
              </w:rPr>
              <w:t>is a Combined Cycle Generation Resource within the Combined Cycle Train.</w:t>
            </w:r>
          </w:p>
        </w:tc>
      </w:tr>
      <w:tr w:rsidR="00BA7A09" w:rsidRPr="0003648D" w:rsidTr="00FF6149">
        <w:trPr>
          <w:cantSplit/>
        </w:trPr>
        <w:tc>
          <w:tcPr>
            <w:tcW w:w="13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vertAlign w:val="subscript"/>
              </w:rPr>
            </w:pPr>
            <w:r w:rsidRPr="0003648D">
              <w:rPr>
                <w:b w:val="0"/>
              </w:rPr>
              <w:t>RTSPP</w:t>
            </w:r>
            <w:r w:rsidRPr="0003648D">
              <w:rPr>
                <w:b w:val="0"/>
                <w:i/>
                <w:vertAlign w:val="subscript"/>
              </w:rPr>
              <w:t>p,i</w:t>
            </w:r>
          </w:p>
        </w:tc>
        <w:tc>
          <w:tcPr>
            <w:tcW w:w="4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rPr>
            </w:pPr>
            <w:r w:rsidRPr="0003648D">
              <w:rPr>
                <w:b w:val="0"/>
              </w:rPr>
              <w:t>$/MWh</w:t>
            </w:r>
          </w:p>
        </w:tc>
        <w:tc>
          <w:tcPr>
            <w:tcW w:w="315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i/>
              </w:rPr>
            </w:pPr>
            <w:r w:rsidRPr="0003648D">
              <w:rPr>
                <w:b w:val="0"/>
                <w:i/>
              </w:rPr>
              <w:t>Real-Time Settlement Point Price per Settlement Point</w:t>
            </w:r>
            <w:r w:rsidRPr="0003648D">
              <w:sym w:font="Symbol" w:char="F0BE"/>
            </w:r>
            <w:r w:rsidRPr="0003648D">
              <w:rPr>
                <w:b w:val="0"/>
              </w:rPr>
              <w:t xml:space="preserve">The Real-Time Settlement Point Price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p>
        </w:tc>
      </w:tr>
      <w:tr w:rsidR="00BA7A09" w:rsidRPr="0003648D" w:rsidTr="00FF6149">
        <w:trPr>
          <w:cantSplit/>
        </w:trPr>
        <w:tc>
          <w:tcPr>
            <w:tcW w:w="1352" w:type="pct"/>
          </w:tcPr>
          <w:p w:rsidR="00BA7A09" w:rsidRPr="0003648D" w:rsidRDefault="00BA7A09" w:rsidP="00FF6149">
            <w:pPr>
              <w:pStyle w:val="tablebody0"/>
              <w:rPr>
                <w:i/>
              </w:rPr>
            </w:pPr>
            <w:r w:rsidRPr="0003648D">
              <w:t>RTRSVPOR</w:t>
            </w:r>
          </w:p>
        </w:tc>
        <w:tc>
          <w:tcPr>
            <w:tcW w:w="491" w:type="pct"/>
          </w:tcPr>
          <w:p w:rsidR="00BA7A09" w:rsidRPr="0003648D" w:rsidRDefault="00BA7A09" w:rsidP="00FF6149">
            <w:pPr>
              <w:pStyle w:val="tablebody0"/>
            </w:pPr>
            <w:r w:rsidRPr="0003648D">
              <w:t>$/MWh</w:t>
            </w:r>
          </w:p>
        </w:tc>
        <w:tc>
          <w:tcPr>
            <w:tcW w:w="3157" w:type="pct"/>
          </w:tcPr>
          <w:p w:rsidR="00BA7A09" w:rsidRPr="0003648D" w:rsidRDefault="00BA7A09" w:rsidP="00FF6149">
            <w:pPr>
              <w:pStyle w:val="tablebody0"/>
            </w:pPr>
            <w:r w:rsidRPr="0003648D">
              <w:rPr>
                <w:i/>
              </w:rPr>
              <w:t>Real-Time Reserve Price for On-Line Reserves</w:t>
            </w:r>
            <w:r w:rsidRPr="0003648D">
              <w:sym w:font="Symbol" w:char="F0BE"/>
            </w:r>
            <w:r w:rsidRPr="0003648D">
              <w:t>The Real-Time Reserve Price for On-Line Reserves for the 15-minute Settlement Interval.</w:t>
            </w:r>
          </w:p>
        </w:tc>
      </w:tr>
      <w:tr w:rsidR="00BA7A09" w:rsidRPr="0003648D" w:rsidTr="00FF6149">
        <w:trPr>
          <w:cantSplit/>
        </w:trPr>
        <w:tc>
          <w:tcPr>
            <w:tcW w:w="1352" w:type="pct"/>
          </w:tcPr>
          <w:p w:rsidR="00BA7A09" w:rsidRPr="0003648D" w:rsidRDefault="00BA7A09" w:rsidP="00FF6149">
            <w:pPr>
              <w:pStyle w:val="tablebody0"/>
            </w:pPr>
            <w:r w:rsidRPr="0003648D">
              <w:t xml:space="preserve">TLMP </w:t>
            </w:r>
            <w:r w:rsidRPr="0003648D">
              <w:rPr>
                <w:i/>
                <w:vertAlign w:val="subscript"/>
              </w:rPr>
              <w:t>y</w:t>
            </w:r>
          </w:p>
        </w:tc>
        <w:tc>
          <w:tcPr>
            <w:tcW w:w="491" w:type="pct"/>
          </w:tcPr>
          <w:p w:rsidR="00BA7A09" w:rsidRPr="0003648D" w:rsidRDefault="00BA7A09" w:rsidP="00FF6149">
            <w:pPr>
              <w:pStyle w:val="tablebody0"/>
              <w:rPr>
                <w:iCs/>
              </w:rPr>
            </w:pPr>
            <w:r w:rsidRPr="0003648D">
              <w:t>second</w:t>
            </w:r>
          </w:p>
        </w:tc>
        <w:tc>
          <w:tcPr>
            <w:tcW w:w="3157" w:type="pct"/>
          </w:tcPr>
          <w:p w:rsidR="00BA7A09" w:rsidRPr="0003648D" w:rsidRDefault="00BA7A09" w:rsidP="00FF6149">
            <w:pPr>
              <w:pStyle w:val="tablebody0"/>
            </w:pPr>
            <w:r w:rsidRPr="0003648D">
              <w:rPr>
                <w:i/>
                <w:iCs/>
              </w:rPr>
              <w:t xml:space="preserve">Duration of </w:t>
            </w:r>
            <w:r w:rsidRPr="0003648D">
              <w:rPr>
                <w:i/>
              </w:rPr>
              <w:t>SCED</w:t>
            </w:r>
            <w:r w:rsidRPr="0003648D">
              <w:rPr>
                <w:i/>
                <w:iCs/>
              </w:rPr>
              <w:t xml:space="preserve"> interval per interval</w:t>
            </w:r>
            <w:r w:rsidRPr="0003648D">
              <w:sym w:font="Symbol" w:char="F0BE"/>
            </w:r>
            <w:r w:rsidRPr="0003648D">
              <w:t xml:space="preserve">The duration of the SCED interval </w:t>
            </w:r>
            <w:r w:rsidRPr="0003648D">
              <w:rPr>
                <w:i/>
                <w:iCs/>
              </w:rPr>
              <w:t>y</w:t>
            </w:r>
            <w:r w:rsidRPr="0003648D">
              <w:t>.</w:t>
            </w:r>
          </w:p>
        </w:tc>
      </w:tr>
      <w:tr w:rsidR="00BA7A09" w:rsidRPr="0003648D" w:rsidTr="00FF6149">
        <w:trPr>
          <w:cantSplit/>
        </w:trPr>
        <w:tc>
          <w:tcPr>
            <w:tcW w:w="1352" w:type="pct"/>
          </w:tcPr>
          <w:p w:rsidR="00BA7A09" w:rsidRPr="0003648D" w:rsidRDefault="00BA7A09" w:rsidP="00FF6149">
            <w:pPr>
              <w:pStyle w:val="tablebody0"/>
              <w:rPr>
                <w:i/>
              </w:rPr>
            </w:pPr>
            <w:r w:rsidRPr="0003648D">
              <w:t xml:space="preserve">RNWF </w:t>
            </w:r>
            <w:r w:rsidRPr="0003648D">
              <w:rPr>
                <w:i/>
                <w:vertAlign w:val="subscript"/>
              </w:rPr>
              <w:t>y</w:t>
            </w:r>
          </w:p>
        </w:tc>
        <w:tc>
          <w:tcPr>
            <w:tcW w:w="491" w:type="pct"/>
          </w:tcPr>
          <w:p w:rsidR="00BA7A09" w:rsidRPr="0003648D" w:rsidRDefault="00BA7A09" w:rsidP="00FF6149">
            <w:pPr>
              <w:pStyle w:val="tablebody0"/>
            </w:pPr>
            <w:r w:rsidRPr="0003648D">
              <w:t>none</w:t>
            </w:r>
          </w:p>
        </w:tc>
        <w:tc>
          <w:tcPr>
            <w:tcW w:w="3157" w:type="pct"/>
          </w:tcPr>
          <w:p w:rsidR="00BA7A09" w:rsidRPr="0003648D" w:rsidRDefault="00BA7A09" w:rsidP="00FF6149">
            <w:pPr>
              <w:pStyle w:val="tablebody0"/>
            </w:pPr>
            <w:r w:rsidRPr="0003648D">
              <w:rPr>
                <w:i/>
              </w:rPr>
              <w:t>Resource Node Weighting Factor per interval</w:t>
            </w:r>
            <w:r w:rsidRPr="0003648D">
              <w:sym w:font="Symbol" w:char="F0BE"/>
            </w:r>
            <w:r w:rsidRPr="0003648D">
              <w:t xml:space="preserve">The weight used in the Resource Node Settlement Point Price calculation for the portion of the SCED interval </w:t>
            </w:r>
            <w:r w:rsidRPr="0003648D">
              <w:rPr>
                <w:i/>
              </w:rPr>
              <w:t>y</w:t>
            </w:r>
            <w:r w:rsidRPr="0003648D">
              <w:t xml:space="preserve"> within the 15-minute Settlement Interval.</w:t>
            </w:r>
          </w:p>
        </w:tc>
      </w:tr>
      <w:tr w:rsidR="00BA7A09" w:rsidRPr="0003648D" w:rsidTr="00FF6149">
        <w:trPr>
          <w:cantSplit/>
        </w:trPr>
        <w:tc>
          <w:tcPr>
            <w:tcW w:w="13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sz w:val="20"/>
              </w:rPr>
            </w:pPr>
            <w:r w:rsidRPr="0003648D">
              <w:rPr>
                <w:sz w:val="20"/>
              </w:rPr>
              <w:t>RTORPA</w:t>
            </w:r>
            <w:r w:rsidRPr="0003648D">
              <w:rPr>
                <w:b/>
                <w:vertAlign w:val="subscript"/>
              </w:rPr>
              <w:t xml:space="preserve"> </w:t>
            </w:r>
            <w:r w:rsidRPr="0003648D">
              <w:rPr>
                <w:i/>
                <w:sz w:val="20"/>
                <w:vertAlign w:val="subscript"/>
              </w:rPr>
              <w:t>y</w:t>
            </w:r>
          </w:p>
        </w:tc>
        <w:tc>
          <w:tcPr>
            <w:tcW w:w="4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$/MWh</w:t>
            </w:r>
          </w:p>
        </w:tc>
        <w:tc>
          <w:tcPr>
            <w:tcW w:w="315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i/>
              </w:rPr>
              <w:t>Real-Time On-Line Reserve Price Adder per interval</w:t>
            </w:r>
            <w:r w:rsidRPr="0003648D">
              <w:rPr>
                <w:b w:val="0"/>
              </w:rPr>
              <w:sym w:font="Symbol" w:char="F0BE"/>
            </w:r>
            <w:r w:rsidRPr="0003648D">
              <w:rPr>
                <w:b w:val="0"/>
              </w:rPr>
              <w:t xml:space="preserve">The Real-Time On-Line Reserve Price Adder for the SCED interval </w:t>
            </w:r>
            <w:r w:rsidRPr="0003648D">
              <w:rPr>
                <w:b w:val="0"/>
                <w:i/>
              </w:rPr>
              <w:t>y</w:t>
            </w:r>
            <w:r w:rsidRPr="0003648D">
              <w:rPr>
                <w:b w:val="0"/>
              </w:rPr>
              <w:t>.</w:t>
            </w:r>
          </w:p>
        </w:tc>
      </w:tr>
      <w:tr w:rsidR="00BA7A09" w:rsidRPr="0003648D" w:rsidTr="00FF6149">
        <w:trPr>
          <w:cantSplit/>
        </w:trPr>
        <w:tc>
          <w:tcPr>
            <w:tcW w:w="13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i/>
              </w:rPr>
              <w:t>q</w:t>
            </w:r>
          </w:p>
        </w:tc>
        <w:tc>
          <w:tcPr>
            <w:tcW w:w="4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none</w:t>
            </w:r>
          </w:p>
        </w:tc>
        <w:tc>
          <w:tcPr>
            <w:tcW w:w="315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A QSE.</w:t>
            </w:r>
          </w:p>
        </w:tc>
      </w:tr>
      <w:tr w:rsidR="00BA7A09" w:rsidRPr="0003648D" w:rsidTr="00FF6149">
        <w:trPr>
          <w:cantSplit/>
        </w:trPr>
        <w:tc>
          <w:tcPr>
            <w:tcW w:w="13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i/>
              </w:rPr>
              <w:lastRenderedPageBreak/>
              <w:t>r</w:t>
            </w:r>
          </w:p>
        </w:tc>
        <w:tc>
          <w:tcPr>
            <w:tcW w:w="4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none</w:t>
            </w:r>
          </w:p>
        </w:tc>
        <w:tc>
          <w:tcPr>
            <w:tcW w:w="315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rPr>
              <w:t>A Generation Resource</w:t>
            </w:r>
            <w:r w:rsidRPr="0003648D">
              <w:rPr>
                <w:b w:val="0"/>
                <w:i/>
              </w:rPr>
              <w:t xml:space="preserve"> </w:t>
            </w:r>
            <w:r w:rsidRPr="0003648D">
              <w:rPr>
                <w:b w:val="0"/>
              </w:rPr>
              <w:t>that was allocated Reg-Up Ancillary Service Assignment by the QSE.</w:t>
            </w:r>
          </w:p>
        </w:tc>
      </w:tr>
      <w:tr w:rsidR="00BA7A09" w:rsidRPr="0003648D" w:rsidTr="00FF6149">
        <w:trPr>
          <w:cantSplit/>
        </w:trPr>
        <w:tc>
          <w:tcPr>
            <w:tcW w:w="13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i/>
              </w:rPr>
              <w:t>p</w:t>
            </w:r>
          </w:p>
        </w:tc>
        <w:tc>
          <w:tcPr>
            <w:tcW w:w="4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none</w:t>
            </w:r>
          </w:p>
        </w:tc>
        <w:tc>
          <w:tcPr>
            <w:tcW w:w="315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rPr>
              <w:t>A Settlement Point for the Resource Node that was allocated Reg-Up Ancillary Service Assignment by the QSE.</w:t>
            </w:r>
          </w:p>
        </w:tc>
      </w:tr>
      <w:tr w:rsidR="00BA7A09" w:rsidRPr="0003648D" w:rsidTr="00FF6149">
        <w:trPr>
          <w:cantSplit/>
        </w:trPr>
        <w:tc>
          <w:tcPr>
            <w:tcW w:w="135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i/>
              </w:rPr>
              <w:t>i</w:t>
            </w:r>
          </w:p>
        </w:tc>
        <w:tc>
          <w:tcPr>
            <w:tcW w:w="4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none</w:t>
            </w:r>
          </w:p>
        </w:tc>
        <w:tc>
          <w:tcPr>
            <w:tcW w:w="315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tabs>
                <w:tab w:val="left" w:pos="2010"/>
              </w:tabs>
              <w:spacing w:after="60"/>
              <w:rPr>
                <w:b w:val="0"/>
              </w:rPr>
            </w:pPr>
            <w:r w:rsidRPr="0003648D">
              <w:rPr>
                <w:b w:val="0"/>
              </w:rPr>
              <w:t xml:space="preserve">A 15-minute Settlement Interval in the Operating Hour. </w:t>
            </w:r>
          </w:p>
        </w:tc>
      </w:tr>
      <w:tr w:rsidR="00BA7A09" w:rsidRPr="0003648D" w:rsidTr="00FF6149">
        <w:trPr>
          <w:cantSplit/>
        </w:trPr>
        <w:tc>
          <w:tcPr>
            <w:tcW w:w="1352" w:type="pct"/>
            <w:tcBorders>
              <w:top w:val="single" w:sz="4" w:space="0" w:color="auto"/>
              <w:left w:val="single" w:sz="4" w:space="0" w:color="auto"/>
              <w:bottom w:val="single" w:sz="4" w:space="0" w:color="auto"/>
              <w:right w:val="single" w:sz="4" w:space="0" w:color="auto"/>
            </w:tcBorders>
          </w:tcPr>
          <w:p w:rsidR="00BA7A09" w:rsidRPr="0003648D" w:rsidRDefault="003E7A9F" w:rsidP="00FF6149">
            <w:pPr>
              <w:pStyle w:val="TableHead"/>
              <w:spacing w:after="60"/>
              <w:rPr>
                <w:b w:val="0"/>
                <w:i/>
              </w:rPr>
            </w:pPr>
            <w:r w:rsidRPr="0003648D">
              <w:rPr>
                <w:b w:val="0"/>
                <w:i/>
              </w:rPr>
              <w:t>Y</w:t>
            </w:r>
          </w:p>
        </w:tc>
        <w:tc>
          <w:tcPr>
            <w:tcW w:w="4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none</w:t>
            </w:r>
          </w:p>
        </w:tc>
        <w:tc>
          <w:tcPr>
            <w:tcW w:w="315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tabs>
                <w:tab w:val="left" w:pos="2010"/>
              </w:tabs>
              <w:spacing w:after="60"/>
              <w:rPr>
                <w:b w:val="0"/>
              </w:rPr>
            </w:pPr>
            <w:r w:rsidRPr="0003648D">
              <w:rPr>
                <w:b w:val="0"/>
              </w:rPr>
              <w:t>A SCED interval in the 15-minute Settlement Interval.</w:t>
            </w:r>
          </w:p>
        </w:tc>
      </w:tr>
    </w:tbl>
    <w:p w:rsidR="00BA7A09" w:rsidRPr="0003648D" w:rsidRDefault="00BA7A09" w:rsidP="00BA7A09">
      <w:pPr>
        <w:pStyle w:val="BodyTextNumbered"/>
        <w:spacing w:before="240"/>
        <w:ind w:left="1440"/>
      </w:pPr>
      <w:r w:rsidRPr="0003648D">
        <w:t>(b)</w:t>
      </w:r>
      <w:r w:rsidRPr="0003648D">
        <w:tab/>
        <w:t>For RRS Service, if applicable:</w:t>
      </w:r>
    </w:p>
    <w:p w:rsidR="00D12007" w:rsidRPr="00817153" w:rsidRDefault="00BA7A09" w:rsidP="006A415E">
      <w:pPr>
        <w:spacing w:after="240"/>
        <w:ind w:left="2880" w:hanging="2160"/>
        <w:rPr>
          <w:b/>
          <w:i/>
          <w:vertAlign w:val="subscript"/>
        </w:rPr>
      </w:pPr>
      <w:r w:rsidRPr="0003648D">
        <w:rPr>
          <w:b/>
        </w:rPr>
        <w:t xml:space="preserve">RTAURRAMT </w:t>
      </w:r>
      <w:r w:rsidRPr="0003648D">
        <w:rPr>
          <w:b/>
          <w:i/>
          <w:vertAlign w:val="subscript"/>
        </w:rPr>
        <w:t xml:space="preserve">q r,p,i </w:t>
      </w:r>
      <w:r w:rsidRPr="0003648D">
        <w:rPr>
          <w:b/>
          <w:i/>
          <w:vertAlign w:val="subscript"/>
        </w:rPr>
        <w:tab/>
      </w:r>
      <w:r w:rsidRPr="0003648D">
        <w:rPr>
          <w:b/>
        </w:rPr>
        <w:t>=</w:t>
      </w:r>
      <w:r w:rsidRPr="0003648D">
        <w:rPr>
          <w:b/>
        </w:rPr>
        <w:tab/>
        <w:t xml:space="preserve">(-1) * 1/4 * RTAURRR </w:t>
      </w:r>
      <w:r w:rsidRPr="0003648D">
        <w:rPr>
          <w:b/>
          <w:i/>
          <w:vertAlign w:val="subscript"/>
        </w:rPr>
        <w:t xml:space="preserve">q, r,p </w:t>
      </w:r>
      <w:r w:rsidRPr="0003648D">
        <w:rPr>
          <w:b/>
        </w:rPr>
        <w:t>* (RTSPP</w:t>
      </w:r>
      <w:r w:rsidRPr="0003648D">
        <w:rPr>
          <w:b/>
          <w:vertAlign w:val="subscript"/>
        </w:rPr>
        <w:t xml:space="preserve">p,i </w:t>
      </w:r>
      <w:r w:rsidRPr="0003648D">
        <w:rPr>
          <w:b/>
        </w:rPr>
        <w:t>– RTRSVPOR)</w:t>
      </w:r>
      <w:r w:rsidR="00D12007" w:rsidRPr="00F641A1">
        <w:rPr>
          <w:b/>
        </w:rPr>
        <w:fldChar w:fldCharType="begin"/>
      </w:r>
      <w:r w:rsidR="00D12007" w:rsidRPr="00F641A1">
        <w:rPr>
          <w:b/>
        </w:rPr>
        <w:fldChar w:fldCharType="end"/>
      </w:r>
    </w:p>
    <w:p w:rsidR="00BA7A09" w:rsidRPr="0003648D" w:rsidRDefault="00BA7A09" w:rsidP="00BA7A09">
      <w:pPr>
        <w:spacing w:after="240"/>
      </w:pPr>
      <w:r w:rsidRPr="0003648D">
        <w:t>Where:</w:t>
      </w:r>
    </w:p>
    <w:p w:rsidR="00BA7A09" w:rsidRPr="0003648D" w:rsidRDefault="00BA7A09" w:rsidP="00801D55">
      <w:pPr>
        <w:pStyle w:val="FormulaBold"/>
      </w:pPr>
      <w:r w:rsidRPr="0003648D">
        <w:t>RTRSVPOR</w:t>
      </w:r>
      <w:r w:rsidRPr="0003648D">
        <w:tab/>
        <w:t>=</w:t>
      </w:r>
      <w:r w:rsidRPr="0003648D">
        <w:tab/>
      </w:r>
      <w:r w:rsidRPr="0003648D">
        <w:rPr>
          <w:position w:val="-22"/>
          <w:lang w:val="pt-BR"/>
        </w:rPr>
        <w:object w:dxaOrig="220" w:dyaOrig="460">
          <v:shape id="_x0000_i1038" type="#_x0000_t75" style="width:11.25pt;height:23.15pt" o:ole="">
            <v:imagedata r:id="rId35" o:title=""/>
          </v:shape>
          <o:OLEObject Type="Embed" ProgID="Equation.3" ShapeID="_x0000_i1038" DrawAspect="Content" ObjectID="_1600160277" r:id="rId36"/>
        </w:object>
      </w:r>
      <w:r w:rsidRPr="0003648D">
        <w:t xml:space="preserve"> (RNWF </w:t>
      </w:r>
      <w:del w:id="1441" w:author="STEC" w:date="2018-09-18T15:39:00Z">
        <w:r w:rsidRPr="0003648D" w:rsidDel="00864E95">
          <w:rPr>
            <w:i/>
            <w:iCs/>
            <w:vertAlign w:val="subscript"/>
          </w:rPr>
          <w:delText xml:space="preserve"> </w:delText>
        </w:r>
      </w:del>
      <w:r w:rsidRPr="0003648D">
        <w:rPr>
          <w:i/>
          <w:iCs/>
          <w:vertAlign w:val="subscript"/>
        </w:rPr>
        <w:t xml:space="preserve">y </w:t>
      </w:r>
      <w:r w:rsidRPr="0003648D">
        <w:t>* RTORPA</w:t>
      </w:r>
      <w:r w:rsidRPr="0003648D">
        <w:rPr>
          <w:i/>
          <w:iCs/>
          <w:vertAlign w:val="subscript"/>
        </w:rPr>
        <w:t xml:space="preserve"> y</w:t>
      </w:r>
      <w:r w:rsidRPr="0003648D">
        <w:t>)</w:t>
      </w:r>
    </w:p>
    <w:p w:rsidR="00BA7A09" w:rsidRPr="0003648D" w:rsidRDefault="00BA7A09" w:rsidP="00BA7A09">
      <w:pPr>
        <w:pStyle w:val="BodyTextNumbered"/>
        <w:ind w:left="2880" w:hanging="2160"/>
      </w:pPr>
      <w:r w:rsidRPr="0003648D">
        <w:t xml:space="preserve">RNWF </w:t>
      </w:r>
      <w:r w:rsidRPr="0003648D">
        <w:rPr>
          <w:i/>
          <w:vertAlign w:val="subscript"/>
        </w:rPr>
        <w:t>y</w:t>
      </w:r>
      <w:r w:rsidRPr="0003648D">
        <w:tab/>
        <w:t>=</w:t>
      </w:r>
      <w:r w:rsidRPr="0003648D">
        <w:tab/>
        <w:t xml:space="preserve">TLMP </w:t>
      </w:r>
      <w:r w:rsidRPr="0003648D">
        <w:rPr>
          <w:i/>
          <w:vertAlign w:val="subscript"/>
        </w:rPr>
        <w:t>y</w:t>
      </w:r>
      <w:r w:rsidRPr="0003648D">
        <w:t xml:space="preserve"> </w:t>
      </w:r>
      <w:r w:rsidRPr="0003648D">
        <w:rPr>
          <w:color w:val="000000"/>
          <w:sz w:val="32"/>
          <w:szCs w:val="32"/>
        </w:rPr>
        <w:t>/</w:t>
      </w:r>
      <w:r w:rsidRPr="0003648D">
        <w:rPr>
          <w:color w:val="000000"/>
        </w:rPr>
        <w:t xml:space="preserve"> </w:t>
      </w:r>
      <w:r w:rsidRPr="0003648D">
        <w:rPr>
          <w:position w:val="-22"/>
        </w:rPr>
        <w:object w:dxaOrig="225" w:dyaOrig="465">
          <v:shape id="_x0000_i1039" type="#_x0000_t75" style="width:11.25pt;height:23.15pt" o:ole="">
            <v:imagedata r:id="rId37" o:title=""/>
          </v:shape>
          <o:OLEObject Type="Embed" ProgID="Equation.3" ShapeID="_x0000_i1039" DrawAspect="Content" ObjectID="_1600160278" r:id="rId38"/>
        </w:object>
      </w:r>
      <w:r w:rsidRPr="0003648D">
        <w:t xml:space="preserve">TLMP </w:t>
      </w:r>
      <w:r w:rsidRPr="0003648D">
        <w:rPr>
          <w:i/>
          <w:vertAlign w:val="subscript"/>
        </w:rPr>
        <w:t>y</w:t>
      </w:r>
    </w:p>
    <w:p w:rsidR="00BA7A09" w:rsidRPr="0003648D" w:rsidRDefault="00BA7A09" w:rsidP="00BA7A09">
      <w:pPr>
        <w:pStyle w:val="BodyTextNumbered"/>
        <w:rPr>
          <w:lang w:val="es-ES"/>
        </w:rPr>
      </w:pPr>
      <w:r w:rsidRPr="0003648D">
        <w:t>The above variables are defined as follows:</w:t>
      </w:r>
      <w:r w:rsidRPr="0003648D">
        <w:rPr>
          <w:lang w:val="es-E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545"/>
        <w:gridCol w:w="953"/>
        <w:gridCol w:w="6092"/>
      </w:tblGrid>
      <w:tr w:rsidR="00BA7A09" w:rsidRPr="0003648D" w:rsidTr="00FF6149">
        <w:trPr>
          <w:cantSplit/>
          <w:tblHeader/>
        </w:trPr>
        <w:tc>
          <w:tcPr>
            <w:tcW w:w="13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pPr>
            <w:r w:rsidRPr="0003648D">
              <w:t>Variable</w:t>
            </w:r>
          </w:p>
        </w:tc>
        <w:tc>
          <w:tcPr>
            <w:tcW w:w="49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pPr>
            <w:r w:rsidRPr="0003648D">
              <w:t>Unit</w:t>
            </w:r>
          </w:p>
        </w:tc>
        <w:tc>
          <w:tcPr>
            <w:tcW w:w="317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pPr>
            <w:r w:rsidRPr="0003648D">
              <w:t>Description</w:t>
            </w:r>
          </w:p>
        </w:tc>
      </w:tr>
      <w:tr w:rsidR="00BA7A09" w:rsidRPr="0003648D" w:rsidTr="00FF6149">
        <w:trPr>
          <w:cantSplit/>
        </w:trPr>
        <w:tc>
          <w:tcPr>
            <w:tcW w:w="13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rPr>
            </w:pPr>
            <w:r w:rsidRPr="0003648D">
              <w:rPr>
                <w:b w:val="0"/>
              </w:rPr>
              <w:t xml:space="preserve">RTAURRAMT </w:t>
            </w:r>
            <w:r w:rsidRPr="0003648D">
              <w:rPr>
                <w:b w:val="0"/>
                <w:i/>
                <w:vertAlign w:val="subscript"/>
              </w:rPr>
              <w:t>q, r,p</w:t>
            </w:r>
            <w:r w:rsidRPr="0003648D">
              <w:rPr>
                <w:i/>
                <w:vertAlign w:val="subscript"/>
              </w:rPr>
              <w:t xml:space="preserve"> </w:t>
            </w:r>
            <w:r w:rsidRPr="0003648D">
              <w:rPr>
                <w:b w:val="0"/>
                <w:i/>
                <w:vertAlign w:val="subscript"/>
              </w:rPr>
              <w:t>i</w:t>
            </w:r>
            <w:r w:rsidRPr="0003648D">
              <w:rPr>
                <w:b w:val="0"/>
              </w:rPr>
              <w:t xml:space="preserve"> </w:t>
            </w:r>
          </w:p>
        </w:tc>
        <w:tc>
          <w:tcPr>
            <w:tcW w:w="49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rPr>
            </w:pPr>
            <w:r w:rsidRPr="0003648D">
              <w:rPr>
                <w:b w:val="0"/>
              </w:rPr>
              <w:t>$</w:t>
            </w:r>
          </w:p>
        </w:tc>
        <w:tc>
          <w:tcPr>
            <w:tcW w:w="3176" w:type="pct"/>
            <w:tcBorders>
              <w:top w:val="single" w:sz="4" w:space="0" w:color="auto"/>
              <w:left w:val="single" w:sz="4" w:space="0" w:color="auto"/>
              <w:bottom w:val="single" w:sz="4" w:space="0" w:color="auto"/>
              <w:right w:val="single" w:sz="4" w:space="0" w:color="auto"/>
            </w:tcBorders>
          </w:tcPr>
          <w:p w:rsidR="00BA7A09" w:rsidRPr="0003648D" w:rsidRDefault="00BA7A09" w:rsidP="006714C4">
            <w:pPr>
              <w:pStyle w:val="TableHead"/>
              <w:rPr>
                <w:b w:val="0"/>
                <w:i/>
              </w:rPr>
            </w:pPr>
            <w:r w:rsidRPr="0003648D">
              <w:rPr>
                <w:b w:val="0"/>
                <w:i/>
              </w:rPr>
              <w:t xml:space="preserve">Real-Time Assigned Un-Deployed Responsive Reserve Payment Amount per Resource per QSE - </w:t>
            </w:r>
            <w:r w:rsidRPr="0003648D">
              <w:rPr>
                <w:b w:val="0"/>
              </w:rPr>
              <w:t xml:space="preserve">The payment to QSE </w:t>
            </w:r>
            <w:r w:rsidRPr="0003648D">
              <w:rPr>
                <w:b w:val="0"/>
                <w:i/>
              </w:rPr>
              <w:t>q</w:t>
            </w:r>
            <w:r w:rsidRPr="0003648D">
              <w:rPr>
                <w:b w:val="0"/>
              </w:rPr>
              <w:t xml:space="preserve"> for a Real-Time un-deployed RRS Ancillary Service Assignment to Resource </w:t>
            </w:r>
            <w:r w:rsidRPr="0003648D">
              <w:rPr>
                <w:b w:val="0"/>
                <w:i/>
              </w:rPr>
              <w:t>r</w:t>
            </w:r>
            <w:r w:rsidRPr="0003648D">
              <w:rPr>
                <w:b w:val="0"/>
              </w:rPr>
              <w:t xml:space="preserv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p>
        </w:tc>
      </w:tr>
      <w:tr w:rsidR="00BA7A09" w:rsidRPr="0003648D" w:rsidTr="00FF6149">
        <w:trPr>
          <w:cantSplit/>
          <w:trHeight w:val="593"/>
        </w:trPr>
        <w:tc>
          <w:tcPr>
            <w:tcW w:w="13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240"/>
            </w:pPr>
            <w:r w:rsidRPr="0003648D">
              <w:rPr>
                <w:sz w:val="20"/>
              </w:rPr>
              <w:t>RTAURRR</w:t>
            </w:r>
            <w:r w:rsidRPr="0003648D">
              <w:rPr>
                <w:i/>
                <w:vertAlign w:val="subscript"/>
              </w:rPr>
              <w:t xml:space="preserve"> q,r,p</w:t>
            </w:r>
          </w:p>
          <w:p w:rsidR="00BA7A09" w:rsidRPr="0003648D" w:rsidRDefault="00BA7A09" w:rsidP="00FF6149">
            <w:pPr>
              <w:pStyle w:val="TableHead"/>
              <w:rPr>
                <w:b w:val="0"/>
              </w:rPr>
            </w:pPr>
          </w:p>
        </w:tc>
        <w:tc>
          <w:tcPr>
            <w:tcW w:w="49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rPr>
            </w:pPr>
            <w:r w:rsidRPr="0003648D">
              <w:rPr>
                <w:b w:val="0"/>
              </w:rPr>
              <w:t>MW</w:t>
            </w:r>
          </w:p>
        </w:tc>
        <w:tc>
          <w:tcPr>
            <w:tcW w:w="3176" w:type="pct"/>
            <w:tcBorders>
              <w:top w:val="single" w:sz="4" w:space="0" w:color="auto"/>
              <w:left w:val="single" w:sz="4" w:space="0" w:color="auto"/>
              <w:bottom w:val="single" w:sz="4" w:space="0" w:color="auto"/>
              <w:right w:val="single" w:sz="4" w:space="0" w:color="auto"/>
            </w:tcBorders>
          </w:tcPr>
          <w:p w:rsidR="00BA7A09" w:rsidRPr="0003648D" w:rsidRDefault="00BA7A09" w:rsidP="006714C4">
            <w:pPr>
              <w:pStyle w:val="TableHead"/>
              <w:rPr>
                <w:b w:val="0"/>
                <w:i/>
              </w:rPr>
            </w:pPr>
            <w:r w:rsidRPr="0003648D">
              <w:rPr>
                <w:b w:val="0"/>
                <w:i/>
              </w:rPr>
              <w:t xml:space="preserve">Real-Time Assigned Un-Deployed Responsive Reserve  Quantity per Resource per QSE - </w:t>
            </w:r>
            <w:r w:rsidRPr="0003648D">
              <w:rPr>
                <w:b w:val="0"/>
              </w:rPr>
              <w:t xml:space="preserve">The quantity of un-deployed RRS assigned under a Watch to a QSE </w:t>
            </w:r>
            <w:r w:rsidRPr="0003648D">
              <w:rPr>
                <w:b w:val="0"/>
                <w:i/>
              </w:rPr>
              <w:t>q</w:t>
            </w:r>
            <w:r w:rsidRPr="0003648D">
              <w:rPr>
                <w:b w:val="0"/>
              </w:rPr>
              <w:t xml:space="preserve"> for Resource </w:t>
            </w:r>
            <w:r w:rsidRPr="0003648D">
              <w:rPr>
                <w:b w:val="0"/>
                <w:i/>
              </w:rPr>
              <w:t>r</w:t>
            </w:r>
            <w:r w:rsidRPr="0003648D">
              <w:rPr>
                <w:b w:val="0"/>
              </w:rPr>
              <w:t xml:space="preserve"> at the Settlement Point </w:t>
            </w:r>
            <w:r w:rsidRPr="0003648D">
              <w:rPr>
                <w:b w:val="0"/>
                <w:i/>
              </w:rPr>
              <w:t>p</w:t>
            </w:r>
            <w:r w:rsidRPr="0003648D">
              <w:rPr>
                <w:b w:val="0"/>
              </w:rPr>
              <w:t xml:space="preserve"> for the hour.  Where for a Combined Cycle Train, the Resource </w:t>
            </w:r>
            <w:r w:rsidRPr="0003648D">
              <w:rPr>
                <w:b w:val="0"/>
                <w:i/>
              </w:rPr>
              <w:t xml:space="preserve">r </w:t>
            </w:r>
            <w:r w:rsidRPr="0003648D">
              <w:rPr>
                <w:b w:val="0"/>
              </w:rPr>
              <w:t>is a Combined Cycle Generation Resource within the Combined Cycle Train.</w:t>
            </w:r>
          </w:p>
        </w:tc>
      </w:tr>
      <w:tr w:rsidR="00BA7A09" w:rsidRPr="0003648D" w:rsidTr="00FF6149">
        <w:trPr>
          <w:cantSplit/>
        </w:trPr>
        <w:tc>
          <w:tcPr>
            <w:tcW w:w="13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vertAlign w:val="subscript"/>
              </w:rPr>
            </w:pPr>
            <w:r w:rsidRPr="0003648D">
              <w:rPr>
                <w:b w:val="0"/>
              </w:rPr>
              <w:t>RTSPP</w:t>
            </w:r>
            <w:r w:rsidRPr="0003648D">
              <w:rPr>
                <w:b w:val="0"/>
                <w:i/>
                <w:vertAlign w:val="subscript"/>
              </w:rPr>
              <w:t>p,i</w:t>
            </w:r>
          </w:p>
        </w:tc>
        <w:tc>
          <w:tcPr>
            <w:tcW w:w="49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rPr>
            </w:pPr>
            <w:r w:rsidRPr="0003648D">
              <w:rPr>
                <w:b w:val="0"/>
              </w:rPr>
              <w:t>$/MWh</w:t>
            </w:r>
          </w:p>
        </w:tc>
        <w:tc>
          <w:tcPr>
            <w:tcW w:w="317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rPr>
                <w:b w:val="0"/>
                <w:i/>
              </w:rPr>
            </w:pPr>
            <w:r w:rsidRPr="0003648D">
              <w:rPr>
                <w:b w:val="0"/>
                <w:i/>
              </w:rPr>
              <w:t>Real-Time Settlement Point Price per Settlement Point</w:t>
            </w:r>
            <w:r w:rsidRPr="0003648D">
              <w:rPr>
                <w:b w:val="0"/>
              </w:rPr>
              <w:sym w:font="Symbol" w:char="F0BE"/>
            </w:r>
            <w:r w:rsidRPr="0003648D">
              <w:rPr>
                <w:b w:val="0"/>
                <w:i/>
              </w:rPr>
              <w:t xml:space="preserve">- </w:t>
            </w:r>
            <w:r w:rsidRPr="0003648D">
              <w:rPr>
                <w:b w:val="0"/>
              </w:rPr>
              <w:t xml:space="preserve">The Real-Time Settlement Point Price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p>
        </w:tc>
      </w:tr>
      <w:tr w:rsidR="00BA7A09" w:rsidRPr="0003648D" w:rsidTr="00FF6149">
        <w:trPr>
          <w:cantSplit/>
        </w:trPr>
        <w:tc>
          <w:tcPr>
            <w:tcW w:w="1327" w:type="pct"/>
          </w:tcPr>
          <w:p w:rsidR="00BA7A09" w:rsidRPr="0003648D" w:rsidRDefault="00BA7A09" w:rsidP="00FF6149">
            <w:pPr>
              <w:pStyle w:val="tablebody0"/>
              <w:rPr>
                <w:i/>
              </w:rPr>
            </w:pPr>
            <w:r w:rsidRPr="0003648D">
              <w:t>RTRSVPOR</w:t>
            </w:r>
          </w:p>
        </w:tc>
        <w:tc>
          <w:tcPr>
            <w:tcW w:w="497" w:type="pct"/>
          </w:tcPr>
          <w:p w:rsidR="00BA7A09" w:rsidRPr="0003648D" w:rsidRDefault="00BA7A09" w:rsidP="00FF6149">
            <w:pPr>
              <w:pStyle w:val="tablebody0"/>
            </w:pPr>
            <w:r w:rsidRPr="0003648D">
              <w:t>$/MWh</w:t>
            </w:r>
          </w:p>
        </w:tc>
        <w:tc>
          <w:tcPr>
            <w:tcW w:w="3176" w:type="pct"/>
          </w:tcPr>
          <w:p w:rsidR="00BA7A09" w:rsidRPr="0003648D" w:rsidRDefault="00BA7A09" w:rsidP="00FF6149">
            <w:pPr>
              <w:pStyle w:val="tablebody0"/>
            </w:pPr>
            <w:r w:rsidRPr="0003648D">
              <w:rPr>
                <w:i/>
              </w:rPr>
              <w:t>Real-Time Reserve Price for On-Line Reserves</w:t>
            </w:r>
            <w:r w:rsidRPr="0003648D">
              <w:sym w:font="Symbol" w:char="F0BE"/>
            </w:r>
            <w:r w:rsidRPr="0003648D">
              <w:t>The Real-Time Reserve Price for On-Line Reserves for the 15-minute Settlement Interval.</w:t>
            </w:r>
          </w:p>
        </w:tc>
      </w:tr>
      <w:tr w:rsidR="00BA7A09" w:rsidRPr="0003648D" w:rsidTr="00FF6149">
        <w:trPr>
          <w:cantSplit/>
        </w:trPr>
        <w:tc>
          <w:tcPr>
            <w:tcW w:w="1327" w:type="pct"/>
          </w:tcPr>
          <w:p w:rsidR="00BA7A09" w:rsidRPr="0003648D" w:rsidRDefault="00BA7A09" w:rsidP="00FF6149">
            <w:pPr>
              <w:pStyle w:val="tablebody0"/>
            </w:pPr>
            <w:r w:rsidRPr="0003648D">
              <w:t xml:space="preserve">TLMP </w:t>
            </w:r>
            <w:r w:rsidRPr="0003648D">
              <w:rPr>
                <w:i/>
                <w:vertAlign w:val="subscript"/>
              </w:rPr>
              <w:t>y</w:t>
            </w:r>
          </w:p>
        </w:tc>
        <w:tc>
          <w:tcPr>
            <w:tcW w:w="497" w:type="pct"/>
          </w:tcPr>
          <w:p w:rsidR="00BA7A09" w:rsidRPr="0003648D" w:rsidRDefault="00CD3F3C" w:rsidP="00FF6149">
            <w:pPr>
              <w:pStyle w:val="tablebody0"/>
              <w:rPr>
                <w:iCs/>
              </w:rPr>
            </w:pPr>
            <w:r w:rsidRPr="0003648D">
              <w:t>s</w:t>
            </w:r>
            <w:r w:rsidR="00BA7A09" w:rsidRPr="0003648D">
              <w:t>econd</w:t>
            </w:r>
          </w:p>
        </w:tc>
        <w:tc>
          <w:tcPr>
            <w:tcW w:w="3176" w:type="pct"/>
          </w:tcPr>
          <w:p w:rsidR="00BA7A09" w:rsidRPr="0003648D" w:rsidRDefault="00BA7A09" w:rsidP="00FF6149">
            <w:pPr>
              <w:pStyle w:val="tablebody0"/>
            </w:pPr>
            <w:r w:rsidRPr="0003648D">
              <w:rPr>
                <w:i/>
                <w:iCs/>
              </w:rPr>
              <w:t xml:space="preserve">Duration of </w:t>
            </w:r>
            <w:r w:rsidRPr="0003648D">
              <w:rPr>
                <w:i/>
              </w:rPr>
              <w:t>SCED</w:t>
            </w:r>
            <w:r w:rsidRPr="0003648D">
              <w:rPr>
                <w:i/>
                <w:iCs/>
              </w:rPr>
              <w:t xml:space="preserve"> interval per interval</w:t>
            </w:r>
            <w:r w:rsidRPr="0003648D">
              <w:sym w:font="Symbol" w:char="F0BE"/>
            </w:r>
            <w:r w:rsidRPr="0003648D">
              <w:t xml:space="preserve">The duration of the SCED interval </w:t>
            </w:r>
            <w:r w:rsidRPr="0003648D">
              <w:rPr>
                <w:i/>
                <w:iCs/>
              </w:rPr>
              <w:t>y</w:t>
            </w:r>
            <w:r w:rsidRPr="0003648D">
              <w:t>.</w:t>
            </w:r>
          </w:p>
        </w:tc>
      </w:tr>
      <w:tr w:rsidR="00BA7A09" w:rsidRPr="0003648D" w:rsidTr="00FF6149">
        <w:trPr>
          <w:cantSplit/>
        </w:trPr>
        <w:tc>
          <w:tcPr>
            <w:tcW w:w="1327" w:type="pct"/>
          </w:tcPr>
          <w:p w:rsidR="00BA7A09" w:rsidRPr="0003648D" w:rsidRDefault="00BA7A09" w:rsidP="00FF6149">
            <w:pPr>
              <w:pStyle w:val="tablebody0"/>
              <w:rPr>
                <w:i/>
              </w:rPr>
            </w:pPr>
            <w:r w:rsidRPr="0003648D">
              <w:t xml:space="preserve">RNWF </w:t>
            </w:r>
            <w:r w:rsidRPr="0003648D">
              <w:rPr>
                <w:i/>
                <w:vertAlign w:val="subscript"/>
              </w:rPr>
              <w:t>y</w:t>
            </w:r>
          </w:p>
        </w:tc>
        <w:tc>
          <w:tcPr>
            <w:tcW w:w="497" w:type="pct"/>
          </w:tcPr>
          <w:p w:rsidR="00BA7A09" w:rsidRPr="0003648D" w:rsidRDefault="00CD3F3C" w:rsidP="00FF6149">
            <w:pPr>
              <w:pStyle w:val="tablebody0"/>
            </w:pPr>
            <w:r w:rsidRPr="0003648D">
              <w:t>n</w:t>
            </w:r>
            <w:r w:rsidR="00BA7A09" w:rsidRPr="0003648D">
              <w:t>one</w:t>
            </w:r>
          </w:p>
        </w:tc>
        <w:tc>
          <w:tcPr>
            <w:tcW w:w="3176" w:type="pct"/>
          </w:tcPr>
          <w:p w:rsidR="00BA7A09" w:rsidRPr="0003648D" w:rsidRDefault="00BA7A09" w:rsidP="00FF6149">
            <w:pPr>
              <w:pStyle w:val="tablebody0"/>
            </w:pPr>
            <w:r w:rsidRPr="0003648D">
              <w:rPr>
                <w:i/>
              </w:rPr>
              <w:t>Resource Node Weighting Factor per interval</w:t>
            </w:r>
            <w:r w:rsidRPr="0003648D">
              <w:sym w:font="Symbol" w:char="F0BE"/>
            </w:r>
            <w:r w:rsidRPr="0003648D">
              <w:t xml:space="preserve">The weight used in the Resource Node Settlement Point Price calculation for the portion of the SCED interval </w:t>
            </w:r>
            <w:r w:rsidRPr="0003648D">
              <w:rPr>
                <w:i/>
              </w:rPr>
              <w:t>y</w:t>
            </w:r>
            <w:r w:rsidRPr="0003648D">
              <w:t xml:space="preserve"> within the 15-minute Settlement Interval.</w:t>
            </w:r>
          </w:p>
        </w:tc>
      </w:tr>
      <w:tr w:rsidR="00BA7A09" w:rsidRPr="0003648D" w:rsidTr="00FF6149">
        <w:trPr>
          <w:cantSplit/>
        </w:trPr>
        <w:tc>
          <w:tcPr>
            <w:tcW w:w="13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spacing w:after="60"/>
              <w:rPr>
                <w:sz w:val="20"/>
              </w:rPr>
            </w:pPr>
            <w:r w:rsidRPr="0003648D">
              <w:rPr>
                <w:sz w:val="20"/>
              </w:rPr>
              <w:t>RTORPA</w:t>
            </w:r>
            <w:r w:rsidRPr="0003648D">
              <w:rPr>
                <w:b/>
                <w:vertAlign w:val="subscript"/>
              </w:rPr>
              <w:t xml:space="preserve"> </w:t>
            </w:r>
            <w:r w:rsidRPr="0003648D">
              <w:rPr>
                <w:i/>
                <w:vertAlign w:val="subscript"/>
              </w:rPr>
              <w:t>y</w:t>
            </w:r>
          </w:p>
        </w:tc>
        <w:tc>
          <w:tcPr>
            <w:tcW w:w="49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$/MWh</w:t>
            </w:r>
          </w:p>
        </w:tc>
        <w:tc>
          <w:tcPr>
            <w:tcW w:w="317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i/>
              </w:rPr>
              <w:t>Real-Time On-Line Reserve Price Adder per interval</w:t>
            </w:r>
            <w:r w:rsidRPr="0003648D">
              <w:rPr>
                <w:b w:val="0"/>
              </w:rPr>
              <w:sym w:font="Symbol" w:char="F0BE"/>
            </w:r>
            <w:r w:rsidRPr="0003648D">
              <w:rPr>
                <w:b w:val="0"/>
              </w:rPr>
              <w:t xml:space="preserve">The Real-Time On-Line Reserve Price Adder for the SCED interval </w:t>
            </w:r>
            <w:r w:rsidRPr="0003648D">
              <w:rPr>
                <w:b w:val="0"/>
                <w:i/>
              </w:rPr>
              <w:t>y</w:t>
            </w:r>
            <w:r w:rsidRPr="0003648D">
              <w:rPr>
                <w:b w:val="0"/>
              </w:rPr>
              <w:t>.</w:t>
            </w:r>
          </w:p>
        </w:tc>
      </w:tr>
      <w:tr w:rsidR="00BA7A09" w:rsidRPr="0003648D" w:rsidTr="00FF6149">
        <w:trPr>
          <w:cantSplit/>
        </w:trPr>
        <w:tc>
          <w:tcPr>
            <w:tcW w:w="13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i/>
              </w:rPr>
              <w:t>q</w:t>
            </w:r>
          </w:p>
        </w:tc>
        <w:tc>
          <w:tcPr>
            <w:tcW w:w="497" w:type="pct"/>
            <w:tcBorders>
              <w:top w:val="single" w:sz="4" w:space="0" w:color="auto"/>
              <w:left w:val="single" w:sz="4" w:space="0" w:color="auto"/>
              <w:bottom w:val="single" w:sz="4" w:space="0" w:color="auto"/>
              <w:right w:val="single" w:sz="4" w:space="0" w:color="auto"/>
            </w:tcBorders>
          </w:tcPr>
          <w:p w:rsidR="00BA7A09" w:rsidRPr="0003648D" w:rsidRDefault="00CD3F3C" w:rsidP="00FF6149">
            <w:pPr>
              <w:pStyle w:val="TableHead"/>
              <w:spacing w:after="60"/>
              <w:rPr>
                <w:b w:val="0"/>
              </w:rPr>
            </w:pPr>
            <w:r w:rsidRPr="0003648D">
              <w:rPr>
                <w:b w:val="0"/>
              </w:rPr>
              <w:t>n</w:t>
            </w:r>
            <w:r w:rsidR="00BA7A09" w:rsidRPr="0003648D">
              <w:rPr>
                <w:b w:val="0"/>
              </w:rPr>
              <w:t>one</w:t>
            </w:r>
          </w:p>
        </w:tc>
        <w:tc>
          <w:tcPr>
            <w:tcW w:w="317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A QSE.</w:t>
            </w:r>
          </w:p>
        </w:tc>
      </w:tr>
      <w:tr w:rsidR="00BA7A09" w:rsidRPr="0003648D" w:rsidTr="00FF6149">
        <w:trPr>
          <w:cantSplit/>
        </w:trPr>
        <w:tc>
          <w:tcPr>
            <w:tcW w:w="13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i/>
              </w:rPr>
              <w:lastRenderedPageBreak/>
              <w:t>r</w:t>
            </w:r>
          </w:p>
        </w:tc>
        <w:tc>
          <w:tcPr>
            <w:tcW w:w="497" w:type="pct"/>
            <w:tcBorders>
              <w:top w:val="single" w:sz="4" w:space="0" w:color="auto"/>
              <w:left w:val="single" w:sz="4" w:space="0" w:color="auto"/>
              <w:bottom w:val="single" w:sz="4" w:space="0" w:color="auto"/>
              <w:right w:val="single" w:sz="4" w:space="0" w:color="auto"/>
            </w:tcBorders>
          </w:tcPr>
          <w:p w:rsidR="00BA7A09" w:rsidRPr="0003648D" w:rsidRDefault="00CD3F3C" w:rsidP="00FF6149">
            <w:pPr>
              <w:pStyle w:val="TableHead"/>
              <w:spacing w:after="60"/>
              <w:rPr>
                <w:b w:val="0"/>
              </w:rPr>
            </w:pPr>
            <w:r w:rsidRPr="0003648D">
              <w:rPr>
                <w:b w:val="0"/>
              </w:rPr>
              <w:t>n</w:t>
            </w:r>
            <w:r w:rsidR="00BA7A09" w:rsidRPr="0003648D">
              <w:rPr>
                <w:b w:val="0"/>
              </w:rPr>
              <w:t>one</w:t>
            </w:r>
          </w:p>
        </w:tc>
        <w:tc>
          <w:tcPr>
            <w:tcW w:w="317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rPr>
              <w:t>A Generation Resource</w:t>
            </w:r>
            <w:r w:rsidRPr="0003648D">
              <w:rPr>
                <w:b w:val="0"/>
                <w:i/>
              </w:rPr>
              <w:t xml:space="preserve"> </w:t>
            </w:r>
            <w:r w:rsidRPr="0003648D">
              <w:rPr>
                <w:b w:val="0"/>
              </w:rPr>
              <w:t>that was allocated RRS Ancillary Service Assignment by the QSE.</w:t>
            </w:r>
          </w:p>
        </w:tc>
      </w:tr>
      <w:tr w:rsidR="00BA7A09" w:rsidRPr="0003648D" w:rsidTr="00FF6149">
        <w:trPr>
          <w:cantSplit/>
        </w:trPr>
        <w:tc>
          <w:tcPr>
            <w:tcW w:w="13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i/>
              </w:rPr>
              <w:t>p</w:t>
            </w:r>
          </w:p>
        </w:tc>
        <w:tc>
          <w:tcPr>
            <w:tcW w:w="49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none</w:t>
            </w:r>
          </w:p>
        </w:tc>
        <w:tc>
          <w:tcPr>
            <w:tcW w:w="317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rPr>
              <w:t>A Settlement Point for the Resource Node that was allocated RRS Ancillary Service Assignment by the QSE.</w:t>
            </w:r>
          </w:p>
        </w:tc>
      </w:tr>
      <w:tr w:rsidR="00BA7A09" w:rsidRPr="0003648D" w:rsidTr="00FF6149">
        <w:trPr>
          <w:cantSplit/>
        </w:trPr>
        <w:tc>
          <w:tcPr>
            <w:tcW w:w="13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i/>
              </w:rPr>
              <w:t>i</w:t>
            </w:r>
          </w:p>
        </w:tc>
        <w:tc>
          <w:tcPr>
            <w:tcW w:w="49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none</w:t>
            </w:r>
          </w:p>
        </w:tc>
        <w:tc>
          <w:tcPr>
            <w:tcW w:w="317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A 15-minute Settlement Interval in the Operating Hour.</w:t>
            </w:r>
          </w:p>
        </w:tc>
      </w:tr>
      <w:tr w:rsidR="00BA7A09" w:rsidRPr="0003648D" w:rsidTr="00FF6149">
        <w:trPr>
          <w:cantSplit/>
        </w:trPr>
        <w:tc>
          <w:tcPr>
            <w:tcW w:w="13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i/>
              </w:rPr>
            </w:pPr>
            <w:r w:rsidRPr="0003648D">
              <w:rPr>
                <w:b w:val="0"/>
                <w:i/>
              </w:rPr>
              <w:t>y</w:t>
            </w:r>
          </w:p>
        </w:tc>
        <w:tc>
          <w:tcPr>
            <w:tcW w:w="49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none</w:t>
            </w:r>
          </w:p>
        </w:tc>
        <w:tc>
          <w:tcPr>
            <w:tcW w:w="317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Head"/>
              <w:spacing w:after="60"/>
              <w:rPr>
                <w:b w:val="0"/>
              </w:rPr>
            </w:pPr>
            <w:r w:rsidRPr="0003648D">
              <w:rPr>
                <w:b w:val="0"/>
              </w:rPr>
              <w:t>A SCED interval in the 15-minute Settlement Interval.</w:t>
            </w:r>
          </w:p>
        </w:tc>
      </w:tr>
    </w:tbl>
    <w:p w:rsidR="008D5348" w:rsidRPr="0003648D" w:rsidRDefault="008D5348" w:rsidP="008D5348">
      <w:pPr>
        <w:pStyle w:val="BodyTextNumbered"/>
        <w:spacing w:before="240"/>
        <w:ind w:left="1440"/>
        <w:rPr>
          <w:ins w:id="1442" w:author="STEC" w:date="2018-09-17T11:37:00Z"/>
        </w:rPr>
      </w:pPr>
      <w:ins w:id="1443" w:author="STEC" w:date="2018-09-17T11:37:00Z">
        <w:r>
          <w:t>(c</w:t>
        </w:r>
        <w:r w:rsidRPr="0003648D">
          <w:t>)</w:t>
        </w:r>
        <w:r w:rsidRPr="0003648D">
          <w:tab/>
          <w:t xml:space="preserve">For </w:t>
        </w:r>
        <w:r>
          <w:t>ECRS</w:t>
        </w:r>
        <w:r w:rsidRPr="0003648D">
          <w:t>, if applicable:</w:t>
        </w:r>
      </w:ins>
    </w:p>
    <w:p w:rsidR="008D5348" w:rsidRPr="00817153" w:rsidRDefault="008D5348" w:rsidP="008D5348">
      <w:pPr>
        <w:spacing w:after="240"/>
        <w:ind w:left="2880" w:hanging="2160"/>
        <w:rPr>
          <w:ins w:id="1444" w:author="STEC" w:date="2018-09-17T11:37:00Z"/>
          <w:b/>
          <w:i/>
          <w:vertAlign w:val="subscript"/>
        </w:rPr>
      </w:pPr>
      <w:ins w:id="1445" w:author="STEC" w:date="2018-09-17T11:37:00Z">
        <w:r>
          <w:rPr>
            <w:b/>
          </w:rPr>
          <w:t>RTAUECRAMT</w:t>
        </w:r>
        <w:r w:rsidRPr="001065E9">
          <w:rPr>
            <w:b/>
          </w:rPr>
          <w:t>QSETOT</w:t>
        </w:r>
        <w:r w:rsidRPr="00F641A1">
          <w:rPr>
            <w:b/>
            <w:i/>
            <w:vertAlign w:val="subscript"/>
          </w:rPr>
          <w:t xml:space="preserve"> q = </w:t>
        </w:r>
        <w:r w:rsidRPr="001065E9">
          <w:rPr>
            <w:b/>
          </w:rPr>
          <w:t xml:space="preserve"> </w:t>
        </w:r>
      </w:ins>
      <w:ins w:id="1446" w:author="STEC" w:date="2018-09-17T11:37:00Z">
        <w:r w:rsidRPr="00F641A1">
          <w:rPr>
            <w:b/>
            <w:position w:val="-18"/>
          </w:rPr>
          <w:object w:dxaOrig="225" w:dyaOrig="420">
            <v:shape id="_x0000_i1040" type="#_x0000_t75" style="width:11.25pt;height:21.3pt" o:ole="">
              <v:imagedata r:id="rId13" o:title=""/>
            </v:shape>
            <o:OLEObject Type="Embed" ProgID="Equation.3" ShapeID="_x0000_i1040" DrawAspect="Content" ObjectID="_1600160279" r:id="rId39"/>
          </w:object>
        </w:r>
      </w:ins>
      <w:ins w:id="1447" w:author="STEC" w:date="2018-09-17T11:37:00Z">
        <w:r>
          <w:rPr>
            <w:b/>
          </w:rPr>
          <w:t xml:space="preserve"> </w:t>
        </w:r>
        <w:r w:rsidRPr="0003648D">
          <w:rPr>
            <w:b/>
          </w:rPr>
          <w:t>RTAU</w:t>
        </w:r>
        <w:r>
          <w:rPr>
            <w:b/>
          </w:rPr>
          <w:t>EC</w:t>
        </w:r>
        <w:r w:rsidRPr="0003648D">
          <w:rPr>
            <w:b/>
          </w:rPr>
          <w:t xml:space="preserve">RAMT </w:t>
        </w:r>
        <w:r w:rsidRPr="00F641A1">
          <w:rPr>
            <w:b/>
            <w:i/>
            <w:vertAlign w:val="subscript"/>
          </w:rPr>
          <w:t xml:space="preserve">q r, p, i </w:t>
        </w:r>
      </w:ins>
    </w:p>
    <w:p w:rsidR="008D5348" w:rsidRPr="0003648D" w:rsidRDefault="008D5348" w:rsidP="008D5348">
      <w:pPr>
        <w:spacing w:after="240"/>
        <w:rPr>
          <w:ins w:id="1448" w:author="STEC" w:date="2018-09-17T11:37:00Z"/>
        </w:rPr>
      </w:pPr>
      <w:ins w:id="1449" w:author="STEC" w:date="2018-09-17T11:37:00Z">
        <w:r w:rsidRPr="0003648D">
          <w:t>Where:</w:t>
        </w:r>
      </w:ins>
    </w:p>
    <w:p w:rsidR="008D5348" w:rsidRPr="00222BF6" w:rsidRDefault="008D5348" w:rsidP="008D5348">
      <w:pPr>
        <w:spacing w:after="240"/>
        <w:ind w:left="2880" w:hanging="2160"/>
        <w:rPr>
          <w:ins w:id="1450" w:author="STEC" w:date="2018-09-17T11:37:00Z"/>
        </w:rPr>
      </w:pPr>
      <w:ins w:id="1451" w:author="STEC" w:date="2018-09-17T11:37:00Z">
        <w:r w:rsidRPr="00393C47">
          <w:t xml:space="preserve">RTAUECRAMT </w:t>
        </w:r>
        <w:r w:rsidRPr="00393C47">
          <w:rPr>
            <w:i/>
            <w:vertAlign w:val="subscript"/>
          </w:rPr>
          <w:t xml:space="preserve">q r,p,i </w:t>
        </w:r>
        <w:r w:rsidRPr="00393C47">
          <w:rPr>
            <w:i/>
            <w:vertAlign w:val="subscript"/>
          </w:rPr>
          <w:tab/>
        </w:r>
        <w:r w:rsidRPr="00393C47">
          <w:t>=</w:t>
        </w:r>
        <w:r w:rsidRPr="00393C47">
          <w:tab/>
          <w:t xml:space="preserve">(-1) * 1/4 * RTAUECRR </w:t>
        </w:r>
        <w:r w:rsidRPr="00393C47">
          <w:rPr>
            <w:i/>
            <w:vertAlign w:val="subscript"/>
          </w:rPr>
          <w:t xml:space="preserve">q, r,p </w:t>
        </w:r>
        <w:r w:rsidRPr="00393C47">
          <w:t>* (RTSPP</w:t>
        </w:r>
        <w:r w:rsidRPr="00393C47">
          <w:rPr>
            <w:i/>
            <w:vertAlign w:val="subscript"/>
          </w:rPr>
          <w:t xml:space="preserve">p,i </w:t>
        </w:r>
        <w:r w:rsidRPr="00393C47">
          <w:t>– RTRSVPOR)</w:t>
        </w:r>
      </w:ins>
    </w:p>
    <w:p w:rsidR="008D5348" w:rsidRPr="0003648D" w:rsidRDefault="008D5348" w:rsidP="008D5348">
      <w:pPr>
        <w:pStyle w:val="FormulaBold"/>
        <w:rPr>
          <w:ins w:id="1452" w:author="STEC" w:date="2018-09-17T11:37:00Z"/>
        </w:rPr>
      </w:pPr>
      <w:ins w:id="1453" w:author="STEC" w:date="2018-09-17T11:37:00Z">
        <w:r w:rsidRPr="0003648D">
          <w:t>RTRSVPOR</w:t>
        </w:r>
        <w:r w:rsidRPr="0003648D">
          <w:tab/>
          <w:t>=</w:t>
        </w:r>
        <w:r w:rsidRPr="0003648D">
          <w:tab/>
        </w:r>
      </w:ins>
      <w:ins w:id="1454" w:author="STEC" w:date="2018-09-17T11:37:00Z">
        <w:r w:rsidRPr="0003648D">
          <w:rPr>
            <w:position w:val="-22"/>
            <w:lang w:val="pt-BR"/>
          </w:rPr>
          <w:object w:dxaOrig="220" w:dyaOrig="460">
            <v:shape id="_x0000_i1041" type="#_x0000_t75" style="width:11.25pt;height:23.15pt" o:ole="">
              <v:imagedata r:id="rId35" o:title=""/>
            </v:shape>
            <o:OLEObject Type="Embed" ProgID="Equation.3" ShapeID="_x0000_i1041" DrawAspect="Content" ObjectID="_1600160280" r:id="rId40"/>
          </w:object>
        </w:r>
      </w:ins>
      <w:ins w:id="1455" w:author="STEC" w:date="2018-09-17T11:37:00Z">
        <w:r w:rsidRPr="0003648D">
          <w:t xml:space="preserve"> (RNWF </w:t>
        </w:r>
        <w:r w:rsidRPr="0003648D">
          <w:rPr>
            <w:i/>
            <w:iCs/>
            <w:vertAlign w:val="subscript"/>
          </w:rPr>
          <w:t xml:space="preserve"> y </w:t>
        </w:r>
        <w:r w:rsidRPr="0003648D">
          <w:t>* RTORPA</w:t>
        </w:r>
        <w:r w:rsidRPr="0003648D">
          <w:rPr>
            <w:i/>
            <w:iCs/>
            <w:vertAlign w:val="subscript"/>
          </w:rPr>
          <w:t xml:space="preserve"> y</w:t>
        </w:r>
        <w:r w:rsidRPr="0003648D">
          <w:t>)</w:t>
        </w:r>
      </w:ins>
    </w:p>
    <w:p w:rsidR="008D5348" w:rsidRPr="0003648D" w:rsidRDefault="008D5348" w:rsidP="008D5348">
      <w:pPr>
        <w:pStyle w:val="BodyTextNumbered"/>
        <w:ind w:left="2880" w:hanging="2160"/>
        <w:rPr>
          <w:ins w:id="1456" w:author="STEC" w:date="2018-09-17T11:37:00Z"/>
        </w:rPr>
      </w:pPr>
      <w:ins w:id="1457" w:author="STEC" w:date="2018-09-17T11:37:00Z">
        <w:r w:rsidRPr="0003648D">
          <w:t xml:space="preserve">RNWF </w:t>
        </w:r>
        <w:r w:rsidRPr="0003648D">
          <w:rPr>
            <w:i/>
            <w:vertAlign w:val="subscript"/>
          </w:rPr>
          <w:t>y</w:t>
        </w:r>
        <w:r w:rsidRPr="0003648D">
          <w:tab/>
          <w:t>=</w:t>
        </w:r>
        <w:r w:rsidRPr="0003648D">
          <w:tab/>
          <w:t xml:space="preserve">TLMP </w:t>
        </w:r>
        <w:r w:rsidRPr="0003648D">
          <w:rPr>
            <w:i/>
            <w:vertAlign w:val="subscript"/>
          </w:rPr>
          <w:t>y</w:t>
        </w:r>
        <w:r w:rsidRPr="0003648D">
          <w:t xml:space="preserve"> </w:t>
        </w:r>
        <w:r w:rsidRPr="0003648D">
          <w:rPr>
            <w:color w:val="000000"/>
            <w:sz w:val="32"/>
            <w:szCs w:val="32"/>
          </w:rPr>
          <w:t>/</w:t>
        </w:r>
        <w:r w:rsidRPr="0003648D">
          <w:rPr>
            <w:color w:val="000000"/>
          </w:rPr>
          <w:t xml:space="preserve"> </w:t>
        </w:r>
      </w:ins>
      <w:ins w:id="1458" w:author="STEC" w:date="2018-09-17T11:37:00Z">
        <w:r w:rsidRPr="0003648D">
          <w:rPr>
            <w:position w:val="-22"/>
          </w:rPr>
          <w:object w:dxaOrig="225" w:dyaOrig="465">
            <v:shape id="_x0000_i1042" type="#_x0000_t75" style="width:11.25pt;height:23.15pt" o:ole="">
              <v:imagedata r:id="rId37" o:title=""/>
            </v:shape>
            <o:OLEObject Type="Embed" ProgID="Equation.3" ShapeID="_x0000_i1042" DrawAspect="Content" ObjectID="_1600160281" r:id="rId41"/>
          </w:object>
        </w:r>
      </w:ins>
      <w:ins w:id="1459" w:author="STEC" w:date="2018-09-17T11:37:00Z">
        <w:r w:rsidRPr="0003648D">
          <w:t xml:space="preserve">TLMP </w:t>
        </w:r>
        <w:r w:rsidRPr="0003648D">
          <w:rPr>
            <w:i/>
            <w:vertAlign w:val="subscript"/>
          </w:rPr>
          <w:t>y</w:t>
        </w:r>
      </w:ins>
    </w:p>
    <w:p w:rsidR="008D5348" w:rsidRPr="0003648D" w:rsidRDefault="008D5348" w:rsidP="008D5348">
      <w:pPr>
        <w:pStyle w:val="BodyTextNumbered"/>
        <w:rPr>
          <w:ins w:id="1460" w:author="STEC" w:date="2018-09-17T11:37:00Z"/>
          <w:lang w:val="es-ES"/>
        </w:rPr>
      </w:pPr>
      <w:ins w:id="1461" w:author="STEC" w:date="2018-09-17T11:37:00Z">
        <w:r w:rsidRPr="0003648D">
          <w:t>The above variables are defined as follows:</w:t>
        </w:r>
        <w:r w:rsidRPr="0003648D">
          <w:rPr>
            <w:lang w:val="es-ES"/>
          </w:rPr>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545"/>
        <w:gridCol w:w="953"/>
        <w:gridCol w:w="6092"/>
      </w:tblGrid>
      <w:tr w:rsidR="008D5348" w:rsidRPr="0003648D" w:rsidTr="00787BFD">
        <w:trPr>
          <w:cantSplit/>
          <w:tblHeader/>
          <w:ins w:id="1462" w:author="STEC" w:date="2018-09-17T11:37:00Z"/>
        </w:trPr>
        <w:tc>
          <w:tcPr>
            <w:tcW w:w="132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63" w:author="STEC" w:date="2018-09-17T11:37:00Z"/>
              </w:rPr>
            </w:pPr>
            <w:ins w:id="1464" w:author="STEC" w:date="2018-09-17T11:37:00Z">
              <w:r w:rsidRPr="0003648D">
                <w:t>Variable</w:t>
              </w:r>
            </w:ins>
          </w:p>
        </w:tc>
        <w:tc>
          <w:tcPr>
            <w:tcW w:w="49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65" w:author="STEC" w:date="2018-09-17T11:37:00Z"/>
              </w:rPr>
            </w:pPr>
            <w:ins w:id="1466" w:author="STEC" w:date="2018-09-17T11:37:00Z">
              <w:r w:rsidRPr="0003648D">
                <w:t>Unit</w:t>
              </w:r>
            </w:ins>
          </w:p>
        </w:tc>
        <w:tc>
          <w:tcPr>
            <w:tcW w:w="3176"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67" w:author="STEC" w:date="2018-09-17T11:37:00Z"/>
              </w:rPr>
            </w:pPr>
            <w:ins w:id="1468" w:author="STEC" w:date="2018-09-17T11:37:00Z">
              <w:r w:rsidRPr="0003648D">
                <w:t>Description</w:t>
              </w:r>
            </w:ins>
          </w:p>
        </w:tc>
      </w:tr>
      <w:tr w:rsidR="008D5348" w:rsidRPr="0003648D" w:rsidTr="00787BFD">
        <w:trPr>
          <w:cantSplit/>
          <w:ins w:id="1469" w:author="STEC" w:date="2018-09-17T11:37:00Z"/>
        </w:trPr>
        <w:tc>
          <w:tcPr>
            <w:tcW w:w="132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70" w:author="STEC" w:date="2018-09-17T11:37:00Z"/>
                <w:b w:val="0"/>
              </w:rPr>
            </w:pPr>
            <w:ins w:id="1471" w:author="STEC" w:date="2018-09-17T11:37:00Z">
              <w:r w:rsidRPr="0003648D">
                <w:rPr>
                  <w:b w:val="0"/>
                </w:rPr>
                <w:t>RTAU</w:t>
              </w:r>
              <w:r>
                <w:rPr>
                  <w:b w:val="0"/>
                </w:rPr>
                <w:t>EC</w:t>
              </w:r>
              <w:r w:rsidRPr="0003648D">
                <w:rPr>
                  <w:b w:val="0"/>
                </w:rPr>
                <w:t>R</w:t>
              </w:r>
              <w:r>
                <w:rPr>
                  <w:b w:val="0"/>
                </w:rPr>
                <w:t>AMTQSETO</w:t>
              </w:r>
              <w:r w:rsidRPr="0003648D">
                <w:rPr>
                  <w:b w:val="0"/>
                </w:rPr>
                <w:t xml:space="preserve">T </w:t>
              </w:r>
              <w:r>
                <w:rPr>
                  <w:b w:val="0"/>
                  <w:i/>
                  <w:vertAlign w:val="subscript"/>
                </w:rPr>
                <w:t>q</w:t>
              </w:r>
            </w:ins>
          </w:p>
        </w:tc>
        <w:tc>
          <w:tcPr>
            <w:tcW w:w="49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72" w:author="STEC" w:date="2018-09-17T11:37:00Z"/>
                <w:b w:val="0"/>
              </w:rPr>
            </w:pPr>
            <w:ins w:id="1473" w:author="STEC" w:date="2018-09-17T11:37:00Z">
              <w:r w:rsidRPr="0003648D">
                <w:rPr>
                  <w:b w:val="0"/>
                </w:rPr>
                <w:t>$</w:t>
              </w:r>
            </w:ins>
          </w:p>
        </w:tc>
        <w:tc>
          <w:tcPr>
            <w:tcW w:w="3176"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74" w:author="STEC" w:date="2018-09-17T11:37:00Z"/>
                <w:b w:val="0"/>
                <w:i/>
              </w:rPr>
            </w:pPr>
            <w:ins w:id="1475" w:author="STEC" w:date="2018-09-17T11:37:00Z">
              <w:r w:rsidRPr="0003648D">
                <w:rPr>
                  <w:b w:val="0"/>
                  <w:i/>
                </w:rPr>
                <w:t>Real-Time</w:t>
              </w:r>
              <w:r>
                <w:rPr>
                  <w:b w:val="0"/>
                  <w:i/>
                </w:rPr>
                <w:t xml:space="preserve"> Assigned Un-Deployed ERCOT Contingency Reserve Service Payment Amount</w:t>
              </w:r>
              <w:r w:rsidRPr="0003648D">
                <w:rPr>
                  <w:b w:val="0"/>
                  <w:i/>
                </w:rPr>
                <w:t xml:space="preserve"> per QSE - </w:t>
              </w:r>
              <w:r w:rsidRPr="0003648D">
                <w:rPr>
                  <w:b w:val="0"/>
                </w:rPr>
                <w:t xml:space="preserve">The payment to QSE </w:t>
              </w:r>
              <w:r w:rsidRPr="0003648D">
                <w:rPr>
                  <w:b w:val="0"/>
                  <w:i/>
                </w:rPr>
                <w:t>q</w:t>
              </w:r>
              <w:r w:rsidRPr="0003648D">
                <w:rPr>
                  <w:b w:val="0"/>
                </w:rPr>
                <w:t xml:space="preserve"> for a Real-Time un-deployed </w:t>
              </w:r>
              <w:r>
                <w:rPr>
                  <w:b w:val="0"/>
                </w:rPr>
                <w:t xml:space="preserve">ECRS Ancillary Service Assignment. </w:t>
              </w:r>
            </w:ins>
          </w:p>
        </w:tc>
      </w:tr>
      <w:tr w:rsidR="008D5348" w:rsidRPr="0003648D" w:rsidTr="00787BFD">
        <w:trPr>
          <w:cantSplit/>
          <w:ins w:id="1476" w:author="STEC" w:date="2018-09-17T11:37:00Z"/>
        </w:trPr>
        <w:tc>
          <w:tcPr>
            <w:tcW w:w="132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77" w:author="STEC" w:date="2018-09-17T11:37:00Z"/>
                <w:b w:val="0"/>
              </w:rPr>
            </w:pPr>
            <w:ins w:id="1478" w:author="STEC" w:date="2018-09-17T11:37:00Z">
              <w:r w:rsidRPr="0003648D">
                <w:rPr>
                  <w:b w:val="0"/>
                </w:rPr>
                <w:t>RTAU</w:t>
              </w:r>
              <w:r>
                <w:rPr>
                  <w:b w:val="0"/>
                </w:rPr>
                <w:t>EC</w:t>
              </w:r>
              <w:r w:rsidRPr="0003648D">
                <w:rPr>
                  <w:b w:val="0"/>
                </w:rPr>
                <w:t xml:space="preserve">RAMT </w:t>
              </w:r>
              <w:r w:rsidRPr="0003648D">
                <w:rPr>
                  <w:b w:val="0"/>
                  <w:i/>
                  <w:vertAlign w:val="subscript"/>
                </w:rPr>
                <w:t>q, r,p</w:t>
              </w:r>
              <w:r w:rsidRPr="0003648D">
                <w:rPr>
                  <w:i/>
                  <w:vertAlign w:val="subscript"/>
                </w:rPr>
                <w:t xml:space="preserve"> </w:t>
              </w:r>
              <w:r w:rsidRPr="0003648D">
                <w:rPr>
                  <w:b w:val="0"/>
                  <w:i/>
                  <w:vertAlign w:val="subscript"/>
                </w:rPr>
                <w:t>i</w:t>
              </w:r>
              <w:r w:rsidRPr="0003648D">
                <w:rPr>
                  <w:b w:val="0"/>
                </w:rPr>
                <w:t xml:space="preserve"> </w:t>
              </w:r>
            </w:ins>
          </w:p>
        </w:tc>
        <w:tc>
          <w:tcPr>
            <w:tcW w:w="49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79" w:author="STEC" w:date="2018-09-17T11:37:00Z"/>
                <w:b w:val="0"/>
              </w:rPr>
            </w:pPr>
            <w:ins w:id="1480" w:author="STEC" w:date="2018-09-17T11:37:00Z">
              <w:r w:rsidRPr="0003648D">
                <w:rPr>
                  <w:b w:val="0"/>
                </w:rPr>
                <w:t>$</w:t>
              </w:r>
            </w:ins>
          </w:p>
        </w:tc>
        <w:tc>
          <w:tcPr>
            <w:tcW w:w="3176"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81" w:author="STEC" w:date="2018-09-17T11:37:00Z"/>
                <w:b w:val="0"/>
                <w:i/>
              </w:rPr>
            </w:pPr>
            <w:ins w:id="1482" w:author="STEC" w:date="2018-09-17T11:37:00Z">
              <w:r w:rsidRPr="0003648D">
                <w:rPr>
                  <w:b w:val="0"/>
                  <w:i/>
                </w:rPr>
                <w:t xml:space="preserve">Real-Time Assigned Un-Deployed </w:t>
              </w:r>
              <w:r w:rsidRPr="006714C4">
                <w:rPr>
                  <w:b w:val="0"/>
                  <w:i/>
                </w:rPr>
                <w:t>ERCOT Contingency Reserve Service</w:t>
              </w:r>
              <w:r w:rsidRPr="0003648D">
                <w:rPr>
                  <w:b w:val="0"/>
                  <w:i/>
                </w:rPr>
                <w:t xml:space="preserve"> Payment Amount per Resource per QSE - </w:t>
              </w:r>
              <w:r w:rsidRPr="0003648D">
                <w:rPr>
                  <w:b w:val="0"/>
                </w:rPr>
                <w:t xml:space="preserve">The payment to QSE </w:t>
              </w:r>
              <w:r w:rsidRPr="0003648D">
                <w:rPr>
                  <w:b w:val="0"/>
                  <w:i/>
                </w:rPr>
                <w:t>q</w:t>
              </w:r>
              <w:r w:rsidRPr="0003648D">
                <w:rPr>
                  <w:b w:val="0"/>
                </w:rPr>
                <w:t xml:space="preserve"> for a Real-Time un-deployed </w:t>
              </w:r>
              <w:r>
                <w:rPr>
                  <w:b w:val="0"/>
                </w:rPr>
                <w:t>EC</w:t>
              </w:r>
              <w:r w:rsidRPr="0003648D">
                <w:rPr>
                  <w:b w:val="0"/>
                </w:rPr>
                <w:t xml:space="preserve">RS Ancillary Service Assignment to Resource </w:t>
              </w:r>
              <w:r w:rsidRPr="0003648D">
                <w:rPr>
                  <w:b w:val="0"/>
                  <w:i/>
                </w:rPr>
                <w:t>r</w:t>
              </w:r>
              <w:r w:rsidRPr="0003648D">
                <w:rPr>
                  <w:b w:val="0"/>
                </w:rPr>
                <w:t xml:space="preserv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ins>
          </w:p>
        </w:tc>
      </w:tr>
      <w:tr w:rsidR="008D5348" w:rsidRPr="0003648D" w:rsidTr="00787BFD">
        <w:trPr>
          <w:cantSplit/>
          <w:trHeight w:val="593"/>
          <w:ins w:id="1483" w:author="STEC" w:date="2018-09-17T11:37:00Z"/>
        </w:trPr>
        <w:tc>
          <w:tcPr>
            <w:tcW w:w="132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spacing w:after="240"/>
              <w:rPr>
                <w:ins w:id="1484" w:author="STEC" w:date="2018-09-17T11:37:00Z"/>
              </w:rPr>
            </w:pPr>
            <w:ins w:id="1485" w:author="STEC" w:date="2018-09-17T11:37:00Z">
              <w:r w:rsidRPr="0003648D">
                <w:rPr>
                  <w:sz w:val="20"/>
                </w:rPr>
                <w:t>RTAU</w:t>
              </w:r>
              <w:r>
                <w:rPr>
                  <w:sz w:val="20"/>
                </w:rPr>
                <w:t>EC</w:t>
              </w:r>
              <w:r w:rsidRPr="0003648D">
                <w:rPr>
                  <w:sz w:val="20"/>
                </w:rPr>
                <w:t>RR</w:t>
              </w:r>
              <w:r w:rsidRPr="0003648D">
                <w:rPr>
                  <w:i/>
                  <w:vertAlign w:val="subscript"/>
                </w:rPr>
                <w:t xml:space="preserve"> q,r,p</w:t>
              </w:r>
            </w:ins>
          </w:p>
          <w:p w:rsidR="008D5348" w:rsidRPr="0003648D" w:rsidRDefault="008D5348" w:rsidP="00787BFD">
            <w:pPr>
              <w:pStyle w:val="TableHead"/>
              <w:rPr>
                <w:ins w:id="1486" w:author="STEC" w:date="2018-09-17T11:37:00Z"/>
                <w:b w:val="0"/>
              </w:rPr>
            </w:pPr>
          </w:p>
        </w:tc>
        <w:tc>
          <w:tcPr>
            <w:tcW w:w="49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87" w:author="STEC" w:date="2018-09-17T11:37:00Z"/>
                <w:b w:val="0"/>
              </w:rPr>
            </w:pPr>
            <w:ins w:id="1488" w:author="STEC" w:date="2018-09-17T11:37:00Z">
              <w:r w:rsidRPr="0003648D">
                <w:rPr>
                  <w:b w:val="0"/>
                </w:rPr>
                <w:t>MW</w:t>
              </w:r>
            </w:ins>
          </w:p>
        </w:tc>
        <w:tc>
          <w:tcPr>
            <w:tcW w:w="3176"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89" w:author="STEC" w:date="2018-09-17T11:37:00Z"/>
                <w:b w:val="0"/>
                <w:i/>
              </w:rPr>
            </w:pPr>
            <w:ins w:id="1490" w:author="STEC" w:date="2018-09-17T11:37:00Z">
              <w:r w:rsidRPr="0003648D">
                <w:rPr>
                  <w:b w:val="0"/>
                  <w:i/>
                </w:rPr>
                <w:t xml:space="preserve">Real-Time Assigned Un-Deployed </w:t>
              </w:r>
              <w:r w:rsidRPr="006714C4">
                <w:rPr>
                  <w:b w:val="0"/>
                  <w:i/>
                </w:rPr>
                <w:t>ERCOT Contingency Reserve Service</w:t>
              </w:r>
              <w:r w:rsidRPr="0003648D">
                <w:rPr>
                  <w:b w:val="0"/>
                  <w:i/>
                </w:rPr>
                <w:t xml:space="preserve"> Quantity per Resource per QSE - </w:t>
              </w:r>
              <w:r w:rsidRPr="0003648D">
                <w:rPr>
                  <w:b w:val="0"/>
                </w:rPr>
                <w:t xml:space="preserve">The quantity of un-deployed </w:t>
              </w:r>
              <w:r>
                <w:rPr>
                  <w:b w:val="0"/>
                </w:rPr>
                <w:t>ECRS</w:t>
              </w:r>
              <w:r w:rsidRPr="0003648D">
                <w:rPr>
                  <w:b w:val="0"/>
                </w:rPr>
                <w:t xml:space="preserve"> assigned under a Watch to a QSE </w:t>
              </w:r>
              <w:r w:rsidRPr="0003648D">
                <w:rPr>
                  <w:b w:val="0"/>
                  <w:i/>
                </w:rPr>
                <w:t>q</w:t>
              </w:r>
              <w:r w:rsidRPr="0003648D">
                <w:rPr>
                  <w:b w:val="0"/>
                </w:rPr>
                <w:t xml:space="preserve"> for Resource </w:t>
              </w:r>
              <w:r w:rsidRPr="0003648D">
                <w:rPr>
                  <w:b w:val="0"/>
                  <w:i/>
                </w:rPr>
                <w:t>r</w:t>
              </w:r>
              <w:r w:rsidRPr="0003648D">
                <w:rPr>
                  <w:b w:val="0"/>
                </w:rPr>
                <w:t xml:space="preserve"> at the Settlement Point </w:t>
              </w:r>
              <w:r w:rsidRPr="0003648D">
                <w:rPr>
                  <w:b w:val="0"/>
                  <w:i/>
                </w:rPr>
                <w:t>p</w:t>
              </w:r>
              <w:r w:rsidRPr="0003648D">
                <w:rPr>
                  <w:b w:val="0"/>
                </w:rPr>
                <w:t xml:space="preserve"> for the hour.  Where for a Combined Cycle Train, the Resource </w:t>
              </w:r>
              <w:r w:rsidRPr="0003648D">
                <w:rPr>
                  <w:b w:val="0"/>
                  <w:i/>
                </w:rPr>
                <w:t xml:space="preserve">r </w:t>
              </w:r>
              <w:r w:rsidRPr="0003648D">
                <w:rPr>
                  <w:b w:val="0"/>
                </w:rPr>
                <w:t>is a Combined Cycle Generation Resource within the Combined Cycle Train.</w:t>
              </w:r>
            </w:ins>
          </w:p>
        </w:tc>
      </w:tr>
      <w:tr w:rsidR="008D5348" w:rsidRPr="0003648D" w:rsidTr="00787BFD">
        <w:trPr>
          <w:cantSplit/>
          <w:ins w:id="1491" w:author="STEC" w:date="2018-09-17T11:37:00Z"/>
        </w:trPr>
        <w:tc>
          <w:tcPr>
            <w:tcW w:w="132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92" w:author="STEC" w:date="2018-09-17T11:37:00Z"/>
                <w:b w:val="0"/>
                <w:vertAlign w:val="subscript"/>
              </w:rPr>
            </w:pPr>
            <w:ins w:id="1493" w:author="STEC" w:date="2018-09-17T11:37:00Z">
              <w:r w:rsidRPr="0003648D">
                <w:rPr>
                  <w:b w:val="0"/>
                </w:rPr>
                <w:t>RTSPP</w:t>
              </w:r>
              <w:r w:rsidRPr="0003648D">
                <w:rPr>
                  <w:b w:val="0"/>
                  <w:i/>
                  <w:vertAlign w:val="subscript"/>
                </w:rPr>
                <w:t>p,i</w:t>
              </w:r>
            </w:ins>
          </w:p>
        </w:tc>
        <w:tc>
          <w:tcPr>
            <w:tcW w:w="49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94" w:author="STEC" w:date="2018-09-17T11:37:00Z"/>
                <w:b w:val="0"/>
              </w:rPr>
            </w:pPr>
            <w:ins w:id="1495" w:author="STEC" w:date="2018-09-17T11:37:00Z">
              <w:r w:rsidRPr="0003648D">
                <w:rPr>
                  <w:b w:val="0"/>
                </w:rPr>
                <w:t>$/MWh</w:t>
              </w:r>
            </w:ins>
          </w:p>
        </w:tc>
        <w:tc>
          <w:tcPr>
            <w:tcW w:w="3176"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rPr>
                <w:ins w:id="1496" w:author="STEC" w:date="2018-09-17T11:37:00Z"/>
                <w:b w:val="0"/>
                <w:i/>
              </w:rPr>
            </w:pPr>
            <w:ins w:id="1497" w:author="STEC" w:date="2018-09-17T11:37:00Z">
              <w:r w:rsidRPr="0003648D">
                <w:rPr>
                  <w:b w:val="0"/>
                  <w:i/>
                </w:rPr>
                <w:t>Real-Time Settlement Point Price per Settlement Point</w:t>
              </w:r>
              <w:r w:rsidRPr="0003648D">
                <w:rPr>
                  <w:b w:val="0"/>
                </w:rPr>
                <w:sym w:font="Symbol" w:char="F0BE"/>
              </w:r>
              <w:r w:rsidRPr="0003648D">
                <w:rPr>
                  <w:b w:val="0"/>
                  <w:i/>
                </w:rPr>
                <w:t xml:space="preserve">- </w:t>
              </w:r>
              <w:r w:rsidRPr="0003648D">
                <w:rPr>
                  <w:b w:val="0"/>
                </w:rPr>
                <w:t xml:space="preserve">The Real-Time Settlement Point Price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ins>
          </w:p>
        </w:tc>
      </w:tr>
      <w:tr w:rsidR="008D5348" w:rsidRPr="0003648D" w:rsidTr="00787BFD">
        <w:trPr>
          <w:cantSplit/>
          <w:ins w:id="1498" w:author="STEC" w:date="2018-09-17T11:37:00Z"/>
        </w:trPr>
        <w:tc>
          <w:tcPr>
            <w:tcW w:w="1327" w:type="pct"/>
          </w:tcPr>
          <w:p w:rsidR="008D5348" w:rsidRPr="0003648D" w:rsidRDefault="008D5348" w:rsidP="00787BFD">
            <w:pPr>
              <w:pStyle w:val="tablebody0"/>
              <w:rPr>
                <w:ins w:id="1499" w:author="STEC" w:date="2018-09-17T11:37:00Z"/>
                <w:i/>
              </w:rPr>
            </w:pPr>
            <w:ins w:id="1500" w:author="STEC" w:date="2018-09-17T11:37:00Z">
              <w:r w:rsidRPr="0003648D">
                <w:t>RTRSVPOR</w:t>
              </w:r>
            </w:ins>
          </w:p>
        </w:tc>
        <w:tc>
          <w:tcPr>
            <w:tcW w:w="497" w:type="pct"/>
          </w:tcPr>
          <w:p w:rsidR="008D5348" w:rsidRPr="0003648D" w:rsidRDefault="008D5348" w:rsidP="00787BFD">
            <w:pPr>
              <w:pStyle w:val="tablebody0"/>
              <w:rPr>
                <w:ins w:id="1501" w:author="STEC" w:date="2018-09-17T11:37:00Z"/>
              </w:rPr>
            </w:pPr>
            <w:ins w:id="1502" w:author="STEC" w:date="2018-09-17T11:37:00Z">
              <w:r w:rsidRPr="0003648D">
                <w:t>$/MWh</w:t>
              </w:r>
            </w:ins>
          </w:p>
        </w:tc>
        <w:tc>
          <w:tcPr>
            <w:tcW w:w="3176" w:type="pct"/>
          </w:tcPr>
          <w:p w:rsidR="008D5348" w:rsidRPr="0003648D" w:rsidRDefault="008D5348" w:rsidP="00787BFD">
            <w:pPr>
              <w:pStyle w:val="tablebody0"/>
              <w:rPr>
                <w:ins w:id="1503" w:author="STEC" w:date="2018-09-17T11:37:00Z"/>
              </w:rPr>
            </w:pPr>
            <w:ins w:id="1504" w:author="STEC" w:date="2018-09-17T11:37:00Z">
              <w:r w:rsidRPr="0003648D">
                <w:rPr>
                  <w:i/>
                </w:rPr>
                <w:t>Real-Time Reserve Price for On-Line Reserves</w:t>
              </w:r>
              <w:r w:rsidRPr="0003648D">
                <w:sym w:font="Symbol" w:char="F0BE"/>
              </w:r>
              <w:r w:rsidRPr="0003648D">
                <w:t>The Real-Time Reserve Price for On-Line Reserves for the 15-minute Settlement Interval.</w:t>
              </w:r>
            </w:ins>
          </w:p>
        </w:tc>
      </w:tr>
      <w:tr w:rsidR="008D5348" w:rsidRPr="0003648D" w:rsidTr="00787BFD">
        <w:trPr>
          <w:cantSplit/>
          <w:ins w:id="1505" w:author="STEC" w:date="2018-09-17T11:37:00Z"/>
        </w:trPr>
        <w:tc>
          <w:tcPr>
            <w:tcW w:w="1327" w:type="pct"/>
          </w:tcPr>
          <w:p w:rsidR="008D5348" w:rsidRPr="0003648D" w:rsidRDefault="008D5348" w:rsidP="00787BFD">
            <w:pPr>
              <w:pStyle w:val="tablebody0"/>
              <w:rPr>
                <w:ins w:id="1506" w:author="STEC" w:date="2018-09-17T11:37:00Z"/>
              </w:rPr>
            </w:pPr>
            <w:ins w:id="1507" w:author="STEC" w:date="2018-09-17T11:37:00Z">
              <w:r w:rsidRPr="0003648D">
                <w:lastRenderedPageBreak/>
                <w:t xml:space="preserve">TLMP </w:t>
              </w:r>
              <w:r w:rsidRPr="0003648D">
                <w:rPr>
                  <w:i/>
                  <w:vertAlign w:val="subscript"/>
                </w:rPr>
                <w:t>y</w:t>
              </w:r>
            </w:ins>
          </w:p>
        </w:tc>
        <w:tc>
          <w:tcPr>
            <w:tcW w:w="497" w:type="pct"/>
          </w:tcPr>
          <w:p w:rsidR="008D5348" w:rsidRPr="0003648D" w:rsidRDefault="008D5348" w:rsidP="00787BFD">
            <w:pPr>
              <w:pStyle w:val="tablebody0"/>
              <w:rPr>
                <w:ins w:id="1508" w:author="STEC" w:date="2018-09-17T11:37:00Z"/>
                <w:iCs/>
              </w:rPr>
            </w:pPr>
            <w:ins w:id="1509" w:author="STEC" w:date="2018-09-17T11:37:00Z">
              <w:r w:rsidRPr="0003648D">
                <w:t>second</w:t>
              </w:r>
            </w:ins>
          </w:p>
        </w:tc>
        <w:tc>
          <w:tcPr>
            <w:tcW w:w="3176" w:type="pct"/>
          </w:tcPr>
          <w:p w:rsidR="008D5348" w:rsidRPr="0003648D" w:rsidRDefault="008D5348" w:rsidP="00787BFD">
            <w:pPr>
              <w:pStyle w:val="tablebody0"/>
              <w:rPr>
                <w:ins w:id="1510" w:author="STEC" w:date="2018-09-17T11:37:00Z"/>
              </w:rPr>
            </w:pPr>
            <w:ins w:id="1511" w:author="STEC" w:date="2018-09-17T11:37:00Z">
              <w:r w:rsidRPr="0003648D">
                <w:rPr>
                  <w:i/>
                  <w:iCs/>
                </w:rPr>
                <w:t xml:space="preserve">Duration of </w:t>
              </w:r>
              <w:r w:rsidRPr="0003648D">
                <w:rPr>
                  <w:i/>
                </w:rPr>
                <w:t>SCED</w:t>
              </w:r>
              <w:r w:rsidRPr="0003648D">
                <w:rPr>
                  <w:i/>
                  <w:iCs/>
                </w:rPr>
                <w:t xml:space="preserve"> interval per interval</w:t>
              </w:r>
              <w:r w:rsidRPr="0003648D">
                <w:sym w:font="Symbol" w:char="F0BE"/>
              </w:r>
              <w:r w:rsidRPr="0003648D">
                <w:t xml:space="preserve">The duration of the SCED interval </w:t>
              </w:r>
              <w:r w:rsidRPr="0003648D">
                <w:rPr>
                  <w:i/>
                  <w:iCs/>
                </w:rPr>
                <w:t>y</w:t>
              </w:r>
              <w:r w:rsidRPr="0003648D">
                <w:t>.</w:t>
              </w:r>
            </w:ins>
          </w:p>
        </w:tc>
      </w:tr>
      <w:tr w:rsidR="008D5348" w:rsidRPr="0003648D" w:rsidTr="00787BFD">
        <w:trPr>
          <w:cantSplit/>
          <w:ins w:id="1512" w:author="STEC" w:date="2018-09-17T11:37:00Z"/>
        </w:trPr>
        <w:tc>
          <w:tcPr>
            <w:tcW w:w="1327" w:type="pct"/>
          </w:tcPr>
          <w:p w:rsidR="008D5348" w:rsidRPr="0003648D" w:rsidRDefault="008D5348" w:rsidP="00787BFD">
            <w:pPr>
              <w:pStyle w:val="tablebody0"/>
              <w:rPr>
                <w:ins w:id="1513" w:author="STEC" w:date="2018-09-17T11:37:00Z"/>
                <w:i/>
              </w:rPr>
            </w:pPr>
            <w:ins w:id="1514" w:author="STEC" w:date="2018-09-17T11:37:00Z">
              <w:r w:rsidRPr="0003648D">
                <w:t xml:space="preserve">RNWF </w:t>
              </w:r>
              <w:r w:rsidRPr="0003648D">
                <w:rPr>
                  <w:i/>
                  <w:vertAlign w:val="subscript"/>
                </w:rPr>
                <w:t>y</w:t>
              </w:r>
            </w:ins>
          </w:p>
        </w:tc>
        <w:tc>
          <w:tcPr>
            <w:tcW w:w="497" w:type="pct"/>
          </w:tcPr>
          <w:p w:rsidR="008D5348" w:rsidRPr="0003648D" w:rsidRDefault="008D5348" w:rsidP="00787BFD">
            <w:pPr>
              <w:pStyle w:val="tablebody0"/>
              <w:rPr>
                <w:ins w:id="1515" w:author="STEC" w:date="2018-09-17T11:37:00Z"/>
              </w:rPr>
            </w:pPr>
            <w:ins w:id="1516" w:author="STEC" w:date="2018-09-17T11:37:00Z">
              <w:r w:rsidRPr="0003648D">
                <w:t>none</w:t>
              </w:r>
            </w:ins>
          </w:p>
        </w:tc>
        <w:tc>
          <w:tcPr>
            <w:tcW w:w="3176" w:type="pct"/>
          </w:tcPr>
          <w:p w:rsidR="008D5348" w:rsidRPr="0003648D" w:rsidRDefault="008D5348" w:rsidP="00787BFD">
            <w:pPr>
              <w:pStyle w:val="tablebody0"/>
              <w:rPr>
                <w:ins w:id="1517" w:author="STEC" w:date="2018-09-17T11:37:00Z"/>
              </w:rPr>
            </w:pPr>
            <w:ins w:id="1518" w:author="STEC" w:date="2018-09-17T11:37:00Z">
              <w:r w:rsidRPr="0003648D">
                <w:rPr>
                  <w:i/>
                </w:rPr>
                <w:t>Resource Node Weighting Factor per interval</w:t>
              </w:r>
              <w:r w:rsidRPr="0003648D">
                <w:sym w:font="Symbol" w:char="F0BE"/>
              </w:r>
              <w:r w:rsidRPr="0003648D">
                <w:t xml:space="preserve">The weight used in the Resource Node Settlement Point Price calculation for the portion of the SCED interval </w:t>
              </w:r>
              <w:r w:rsidRPr="0003648D">
                <w:rPr>
                  <w:i/>
                </w:rPr>
                <w:t>y</w:t>
              </w:r>
              <w:r w:rsidRPr="0003648D">
                <w:t xml:space="preserve"> within the 15-minute Settlement Interval.</w:t>
              </w:r>
            </w:ins>
          </w:p>
        </w:tc>
      </w:tr>
      <w:tr w:rsidR="008D5348" w:rsidRPr="0003648D" w:rsidTr="00787BFD">
        <w:trPr>
          <w:cantSplit/>
          <w:ins w:id="1519" w:author="STEC" w:date="2018-09-17T11:37:00Z"/>
        </w:trPr>
        <w:tc>
          <w:tcPr>
            <w:tcW w:w="132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spacing w:after="60"/>
              <w:rPr>
                <w:ins w:id="1520" w:author="STEC" w:date="2018-09-17T11:37:00Z"/>
                <w:sz w:val="20"/>
              </w:rPr>
            </w:pPr>
            <w:ins w:id="1521" w:author="STEC" w:date="2018-09-17T11:37:00Z">
              <w:r w:rsidRPr="0003648D">
                <w:rPr>
                  <w:sz w:val="20"/>
                </w:rPr>
                <w:t>RTORPA</w:t>
              </w:r>
              <w:r w:rsidRPr="0003648D">
                <w:rPr>
                  <w:b/>
                  <w:vertAlign w:val="subscript"/>
                </w:rPr>
                <w:t xml:space="preserve"> </w:t>
              </w:r>
              <w:r w:rsidRPr="0003648D">
                <w:rPr>
                  <w:i/>
                  <w:vertAlign w:val="subscript"/>
                </w:rPr>
                <w:t>y</w:t>
              </w:r>
            </w:ins>
          </w:p>
        </w:tc>
        <w:tc>
          <w:tcPr>
            <w:tcW w:w="49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22" w:author="STEC" w:date="2018-09-17T11:37:00Z"/>
                <w:b w:val="0"/>
              </w:rPr>
            </w:pPr>
            <w:ins w:id="1523" w:author="STEC" w:date="2018-09-17T11:37:00Z">
              <w:r w:rsidRPr="0003648D">
                <w:rPr>
                  <w:b w:val="0"/>
                </w:rPr>
                <w:t>$/MWh</w:t>
              </w:r>
            </w:ins>
          </w:p>
        </w:tc>
        <w:tc>
          <w:tcPr>
            <w:tcW w:w="3176"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24" w:author="STEC" w:date="2018-09-17T11:37:00Z"/>
                <w:b w:val="0"/>
                <w:i/>
              </w:rPr>
            </w:pPr>
            <w:ins w:id="1525" w:author="STEC" w:date="2018-09-17T11:37:00Z">
              <w:r w:rsidRPr="0003648D">
                <w:rPr>
                  <w:b w:val="0"/>
                  <w:i/>
                </w:rPr>
                <w:t>Real-Time On-Line Reserve Price Adder per interval</w:t>
              </w:r>
              <w:r w:rsidRPr="0003648D">
                <w:rPr>
                  <w:b w:val="0"/>
                </w:rPr>
                <w:sym w:font="Symbol" w:char="F0BE"/>
              </w:r>
              <w:r w:rsidRPr="0003648D">
                <w:rPr>
                  <w:b w:val="0"/>
                </w:rPr>
                <w:t xml:space="preserve">The Real-Time On-Line Reserve Price Adder for the SCED interval </w:t>
              </w:r>
              <w:r w:rsidRPr="0003648D">
                <w:rPr>
                  <w:b w:val="0"/>
                  <w:i/>
                </w:rPr>
                <w:t>y</w:t>
              </w:r>
              <w:r w:rsidRPr="0003648D">
                <w:rPr>
                  <w:b w:val="0"/>
                </w:rPr>
                <w:t>.</w:t>
              </w:r>
            </w:ins>
          </w:p>
        </w:tc>
      </w:tr>
      <w:tr w:rsidR="008D5348" w:rsidRPr="0003648D" w:rsidTr="00787BFD">
        <w:trPr>
          <w:cantSplit/>
          <w:ins w:id="1526" w:author="STEC" w:date="2018-09-17T11:37:00Z"/>
        </w:trPr>
        <w:tc>
          <w:tcPr>
            <w:tcW w:w="132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27" w:author="STEC" w:date="2018-09-17T11:37:00Z"/>
                <w:b w:val="0"/>
                <w:i/>
              </w:rPr>
            </w:pPr>
            <w:ins w:id="1528" w:author="STEC" w:date="2018-09-17T11:37:00Z">
              <w:r w:rsidRPr="0003648D">
                <w:rPr>
                  <w:b w:val="0"/>
                  <w:i/>
                </w:rPr>
                <w:t>q</w:t>
              </w:r>
            </w:ins>
          </w:p>
        </w:tc>
        <w:tc>
          <w:tcPr>
            <w:tcW w:w="49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29" w:author="STEC" w:date="2018-09-17T11:37:00Z"/>
                <w:b w:val="0"/>
              </w:rPr>
            </w:pPr>
            <w:ins w:id="1530" w:author="STEC" w:date="2018-09-17T11:37:00Z">
              <w:r w:rsidRPr="0003648D">
                <w:rPr>
                  <w:b w:val="0"/>
                </w:rPr>
                <w:t>none</w:t>
              </w:r>
            </w:ins>
          </w:p>
        </w:tc>
        <w:tc>
          <w:tcPr>
            <w:tcW w:w="3176"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31" w:author="STEC" w:date="2018-09-17T11:37:00Z"/>
                <w:b w:val="0"/>
              </w:rPr>
            </w:pPr>
            <w:ins w:id="1532" w:author="STEC" w:date="2018-09-17T11:37:00Z">
              <w:r w:rsidRPr="0003648D">
                <w:rPr>
                  <w:b w:val="0"/>
                </w:rPr>
                <w:t>A QSE.</w:t>
              </w:r>
            </w:ins>
          </w:p>
        </w:tc>
      </w:tr>
      <w:tr w:rsidR="008D5348" w:rsidRPr="0003648D" w:rsidTr="00787BFD">
        <w:trPr>
          <w:cantSplit/>
          <w:ins w:id="1533" w:author="STEC" w:date="2018-09-17T11:37:00Z"/>
        </w:trPr>
        <w:tc>
          <w:tcPr>
            <w:tcW w:w="132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34" w:author="STEC" w:date="2018-09-17T11:37:00Z"/>
                <w:b w:val="0"/>
                <w:i/>
              </w:rPr>
            </w:pPr>
            <w:ins w:id="1535" w:author="STEC" w:date="2018-09-17T11:37:00Z">
              <w:r w:rsidRPr="0003648D">
                <w:rPr>
                  <w:b w:val="0"/>
                  <w:i/>
                </w:rPr>
                <w:t>r</w:t>
              </w:r>
            </w:ins>
          </w:p>
        </w:tc>
        <w:tc>
          <w:tcPr>
            <w:tcW w:w="49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36" w:author="STEC" w:date="2018-09-17T11:37:00Z"/>
                <w:b w:val="0"/>
              </w:rPr>
            </w:pPr>
            <w:ins w:id="1537" w:author="STEC" w:date="2018-09-17T11:37:00Z">
              <w:r w:rsidRPr="0003648D">
                <w:rPr>
                  <w:b w:val="0"/>
                </w:rPr>
                <w:t>none</w:t>
              </w:r>
            </w:ins>
          </w:p>
        </w:tc>
        <w:tc>
          <w:tcPr>
            <w:tcW w:w="3176"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38" w:author="STEC" w:date="2018-09-17T11:37:00Z"/>
                <w:b w:val="0"/>
                <w:i/>
              </w:rPr>
            </w:pPr>
            <w:ins w:id="1539" w:author="STEC" w:date="2018-09-17T11:37:00Z">
              <w:r w:rsidRPr="0003648D">
                <w:rPr>
                  <w:b w:val="0"/>
                </w:rPr>
                <w:t>A Generation Resource</w:t>
              </w:r>
              <w:r w:rsidRPr="0003648D">
                <w:rPr>
                  <w:b w:val="0"/>
                  <w:i/>
                </w:rPr>
                <w:t xml:space="preserve"> </w:t>
              </w:r>
              <w:r w:rsidRPr="0003648D">
                <w:rPr>
                  <w:b w:val="0"/>
                </w:rPr>
                <w:t xml:space="preserve">that was allocated </w:t>
              </w:r>
              <w:r>
                <w:rPr>
                  <w:b w:val="0"/>
                </w:rPr>
                <w:t>ECRS</w:t>
              </w:r>
              <w:r w:rsidRPr="0003648D">
                <w:rPr>
                  <w:b w:val="0"/>
                </w:rPr>
                <w:t xml:space="preserve"> Ancillary Service Assignment by the QSE.</w:t>
              </w:r>
            </w:ins>
          </w:p>
        </w:tc>
      </w:tr>
      <w:tr w:rsidR="008D5348" w:rsidRPr="0003648D" w:rsidTr="00787BFD">
        <w:trPr>
          <w:cantSplit/>
          <w:ins w:id="1540" w:author="STEC" w:date="2018-09-17T11:37:00Z"/>
        </w:trPr>
        <w:tc>
          <w:tcPr>
            <w:tcW w:w="132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41" w:author="STEC" w:date="2018-09-17T11:37:00Z"/>
                <w:b w:val="0"/>
                <w:i/>
              </w:rPr>
            </w:pPr>
            <w:ins w:id="1542" w:author="STEC" w:date="2018-09-17T11:37:00Z">
              <w:r w:rsidRPr="0003648D">
                <w:rPr>
                  <w:b w:val="0"/>
                  <w:i/>
                </w:rPr>
                <w:t>p</w:t>
              </w:r>
            </w:ins>
          </w:p>
        </w:tc>
        <w:tc>
          <w:tcPr>
            <w:tcW w:w="49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43" w:author="STEC" w:date="2018-09-17T11:37:00Z"/>
                <w:b w:val="0"/>
              </w:rPr>
            </w:pPr>
            <w:ins w:id="1544" w:author="STEC" w:date="2018-09-17T11:37:00Z">
              <w:r w:rsidRPr="0003648D">
                <w:rPr>
                  <w:b w:val="0"/>
                </w:rPr>
                <w:t>none</w:t>
              </w:r>
            </w:ins>
          </w:p>
        </w:tc>
        <w:tc>
          <w:tcPr>
            <w:tcW w:w="3176"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45" w:author="STEC" w:date="2018-09-17T11:37:00Z"/>
                <w:b w:val="0"/>
                <w:i/>
              </w:rPr>
            </w:pPr>
            <w:ins w:id="1546" w:author="STEC" w:date="2018-09-17T11:37:00Z">
              <w:r w:rsidRPr="0003648D">
                <w:rPr>
                  <w:b w:val="0"/>
                </w:rPr>
                <w:t xml:space="preserve">A Settlement Point for the Resource Node that was allocated </w:t>
              </w:r>
              <w:r>
                <w:rPr>
                  <w:b w:val="0"/>
                </w:rPr>
                <w:t>ECRS</w:t>
              </w:r>
              <w:r w:rsidRPr="0003648D">
                <w:rPr>
                  <w:b w:val="0"/>
                </w:rPr>
                <w:t xml:space="preserve"> Ancillary Service Assignment by the QSE.</w:t>
              </w:r>
            </w:ins>
          </w:p>
        </w:tc>
      </w:tr>
      <w:tr w:rsidR="008D5348" w:rsidRPr="0003648D" w:rsidTr="00787BFD">
        <w:trPr>
          <w:cantSplit/>
          <w:ins w:id="1547" w:author="STEC" w:date="2018-09-17T11:37:00Z"/>
        </w:trPr>
        <w:tc>
          <w:tcPr>
            <w:tcW w:w="132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48" w:author="STEC" w:date="2018-09-17T11:37:00Z"/>
                <w:b w:val="0"/>
                <w:i/>
              </w:rPr>
            </w:pPr>
            <w:ins w:id="1549" w:author="STEC" w:date="2018-09-17T11:37:00Z">
              <w:r w:rsidRPr="0003648D">
                <w:rPr>
                  <w:b w:val="0"/>
                  <w:i/>
                </w:rPr>
                <w:t>i</w:t>
              </w:r>
            </w:ins>
          </w:p>
        </w:tc>
        <w:tc>
          <w:tcPr>
            <w:tcW w:w="49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50" w:author="STEC" w:date="2018-09-17T11:37:00Z"/>
                <w:b w:val="0"/>
              </w:rPr>
            </w:pPr>
            <w:ins w:id="1551" w:author="STEC" w:date="2018-09-17T11:37:00Z">
              <w:r w:rsidRPr="0003648D">
                <w:rPr>
                  <w:b w:val="0"/>
                </w:rPr>
                <w:t>none</w:t>
              </w:r>
            </w:ins>
          </w:p>
        </w:tc>
        <w:tc>
          <w:tcPr>
            <w:tcW w:w="3176"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52" w:author="STEC" w:date="2018-09-17T11:37:00Z"/>
                <w:b w:val="0"/>
              </w:rPr>
            </w:pPr>
            <w:ins w:id="1553" w:author="STEC" w:date="2018-09-17T11:37:00Z">
              <w:r w:rsidRPr="0003648D">
                <w:rPr>
                  <w:b w:val="0"/>
                </w:rPr>
                <w:t>A 15-minute Settlement Interval in the Operating Hour.</w:t>
              </w:r>
            </w:ins>
          </w:p>
        </w:tc>
      </w:tr>
      <w:tr w:rsidR="008D5348" w:rsidRPr="0003648D" w:rsidTr="00787BFD">
        <w:trPr>
          <w:cantSplit/>
          <w:ins w:id="1554" w:author="STEC" w:date="2018-09-17T11:37:00Z"/>
        </w:trPr>
        <w:tc>
          <w:tcPr>
            <w:tcW w:w="132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55" w:author="STEC" w:date="2018-09-17T11:37:00Z"/>
                <w:b w:val="0"/>
                <w:i/>
              </w:rPr>
            </w:pPr>
            <w:ins w:id="1556" w:author="STEC" w:date="2018-09-17T11:37:00Z">
              <w:r w:rsidRPr="0003648D">
                <w:rPr>
                  <w:b w:val="0"/>
                  <w:i/>
                </w:rPr>
                <w:t>y</w:t>
              </w:r>
            </w:ins>
          </w:p>
        </w:tc>
        <w:tc>
          <w:tcPr>
            <w:tcW w:w="497"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57" w:author="STEC" w:date="2018-09-17T11:37:00Z"/>
                <w:b w:val="0"/>
              </w:rPr>
            </w:pPr>
            <w:ins w:id="1558" w:author="STEC" w:date="2018-09-17T11:37:00Z">
              <w:r w:rsidRPr="0003648D">
                <w:rPr>
                  <w:b w:val="0"/>
                </w:rPr>
                <w:t>none</w:t>
              </w:r>
            </w:ins>
          </w:p>
        </w:tc>
        <w:tc>
          <w:tcPr>
            <w:tcW w:w="3176" w:type="pct"/>
            <w:tcBorders>
              <w:top w:val="single" w:sz="4" w:space="0" w:color="auto"/>
              <w:left w:val="single" w:sz="4" w:space="0" w:color="auto"/>
              <w:bottom w:val="single" w:sz="4" w:space="0" w:color="auto"/>
              <w:right w:val="single" w:sz="4" w:space="0" w:color="auto"/>
            </w:tcBorders>
          </w:tcPr>
          <w:p w:rsidR="008D5348" w:rsidRPr="0003648D" w:rsidRDefault="008D5348" w:rsidP="00787BFD">
            <w:pPr>
              <w:pStyle w:val="TableHead"/>
              <w:spacing w:after="60"/>
              <w:rPr>
                <w:ins w:id="1559" w:author="STEC" w:date="2018-09-17T11:37:00Z"/>
                <w:b w:val="0"/>
              </w:rPr>
            </w:pPr>
            <w:ins w:id="1560" w:author="STEC" w:date="2018-09-17T11:37:00Z">
              <w:r w:rsidRPr="0003648D">
                <w:rPr>
                  <w:b w:val="0"/>
                </w:rPr>
                <w:t>A SCED interval in the 15-minute Settlement Interval.</w:t>
              </w:r>
            </w:ins>
          </w:p>
        </w:tc>
      </w:tr>
    </w:tbl>
    <w:p w:rsidR="008D5348" w:rsidRDefault="008D5348" w:rsidP="008D5348">
      <w:pPr>
        <w:keepNext/>
        <w:widowControl w:val="0"/>
        <w:tabs>
          <w:tab w:val="left" w:pos="1260"/>
        </w:tabs>
        <w:spacing w:before="480" w:after="240"/>
        <w:outlineLvl w:val="3"/>
        <w:rPr>
          <w:b/>
        </w:rPr>
      </w:pPr>
    </w:p>
    <w:p w:rsidR="000644BD" w:rsidRPr="007779E2" w:rsidRDefault="001065E9" w:rsidP="008D5348">
      <w:pPr>
        <w:keepNext/>
        <w:widowControl w:val="0"/>
        <w:tabs>
          <w:tab w:val="left" w:pos="1260"/>
        </w:tabs>
        <w:spacing w:before="480" w:after="240"/>
        <w:outlineLvl w:val="3"/>
        <w:rPr>
          <w:b/>
        </w:rPr>
      </w:pPr>
      <w:r w:rsidRPr="00B6471D">
        <w:rPr>
          <w:b/>
        </w:rPr>
        <w:fldChar w:fldCharType="begin"/>
      </w:r>
      <w:r w:rsidRPr="00B6471D">
        <w:rPr>
          <w:b/>
        </w:rPr>
        <w:fldChar w:fldCharType="end"/>
      </w:r>
      <w:r w:rsidR="00BA7A09" w:rsidRPr="00770081">
        <w:rPr>
          <w:lang w:val="pt-BR"/>
        </w:rPr>
        <w:fldChar w:fldCharType="begin"/>
      </w:r>
      <w:r w:rsidR="00BA7A09" w:rsidRPr="00770081">
        <w:rPr>
          <w:lang w:val="pt-BR"/>
        </w:rPr>
        <w:fldChar w:fldCharType="end"/>
      </w:r>
      <w:r w:rsidR="00543045" w:rsidRPr="00695338">
        <w:fldChar w:fldCharType="begin"/>
      </w:r>
      <w:r w:rsidR="00543045" w:rsidRPr="00695338">
        <w:fldChar w:fldCharType="end"/>
      </w:r>
      <w:r w:rsidR="00BA7A09" w:rsidRPr="0003648D">
        <w:fldChar w:fldCharType="begin"/>
      </w:r>
      <w:r w:rsidR="00BA7A09" w:rsidRPr="0003648D">
        <w:fldChar w:fldCharType="end"/>
      </w:r>
      <w:bookmarkStart w:id="1561" w:name="_Toc496080099"/>
      <w:bookmarkStart w:id="1562" w:name="_Toc496080254"/>
      <w:bookmarkStart w:id="1563" w:name="_Toc468286892"/>
      <w:bookmarkStart w:id="1564" w:name="_Toc481502932"/>
      <w:bookmarkStart w:id="1565" w:name="_Toc496080100"/>
      <w:bookmarkStart w:id="1566" w:name="_Toc496080255"/>
      <w:r w:rsidR="000644BD" w:rsidRPr="007779E2">
        <w:rPr>
          <w:b/>
        </w:rPr>
        <w:t>6.7.2.1</w:t>
      </w:r>
      <w:r w:rsidR="000644BD" w:rsidRPr="007779E2">
        <w:rPr>
          <w:b/>
        </w:rPr>
        <w:tab/>
        <w:t>Charges for Infeasible Ancillary Service Capacity Due to Transmission Constraints</w:t>
      </w:r>
      <w:bookmarkEnd w:id="1561"/>
      <w:bookmarkEnd w:id="1562"/>
      <w:r w:rsidR="000644BD" w:rsidRPr="007779E2">
        <w:rPr>
          <w:b/>
        </w:rPr>
        <w:t xml:space="preserve"> </w:t>
      </w:r>
    </w:p>
    <w:p w:rsidR="000644BD" w:rsidRPr="007779E2" w:rsidRDefault="000644BD" w:rsidP="000644BD">
      <w:pPr>
        <w:spacing w:after="240"/>
        <w:ind w:left="720" w:hanging="720"/>
      </w:pPr>
      <w:r>
        <w:t>(1)</w:t>
      </w:r>
      <w:r>
        <w:tab/>
      </w:r>
      <w:r w:rsidRPr="007779E2">
        <w:t>A charge to each QSE with Ancillary Service Supply Responsibility that is deemed infeasible by ERCOT as a result of a transmission con</w:t>
      </w:r>
      <w:r>
        <w:t>s</w:t>
      </w:r>
      <w:r w:rsidRPr="007779E2">
        <w:t>traint</w:t>
      </w:r>
      <w:r>
        <w:t>s</w:t>
      </w:r>
      <w:r w:rsidRPr="007779E2">
        <w:t>, whether or not a SASM is executed, is calculated as follows:</w:t>
      </w:r>
    </w:p>
    <w:p w:rsidR="000644BD" w:rsidRPr="007779E2" w:rsidRDefault="000644BD" w:rsidP="000644BD">
      <w:pPr>
        <w:spacing w:after="240"/>
        <w:ind w:left="1260" w:hanging="540"/>
      </w:pPr>
      <w:r>
        <w:rPr>
          <w:iCs/>
        </w:rPr>
        <w:t>(a)</w:t>
      </w:r>
      <w:r>
        <w:rPr>
          <w:iCs/>
        </w:rPr>
        <w:tab/>
      </w:r>
      <w:r w:rsidRPr="007779E2">
        <w:rPr>
          <w:iCs/>
        </w:rPr>
        <w:t>For Reg-Up, if applicable:</w:t>
      </w:r>
    </w:p>
    <w:p w:rsidR="000644BD" w:rsidRPr="000468AC" w:rsidRDefault="000644BD" w:rsidP="000644BD">
      <w:pPr>
        <w:ind w:left="1080" w:firstLine="360"/>
        <w:rPr>
          <w:b/>
          <w:i/>
          <w:vertAlign w:val="subscript"/>
        </w:rPr>
      </w:pPr>
      <w:r w:rsidRPr="000468AC">
        <w:rPr>
          <w:b/>
        </w:rPr>
        <w:t xml:space="preserve">RUINFQAMT </w:t>
      </w:r>
      <w:r w:rsidRPr="000468AC">
        <w:rPr>
          <w:b/>
          <w:i/>
          <w:vertAlign w:val="subscript"/>
        </w:rPr>
        <w:t>q</w:t>
      </w:r>
      <w:r w:rsidRPr="000468AC">
        <w:rPr>
          <w:b/>
        </w:rPr>
        <w:t xml:space="preserve"> =  MCPCRU </w:t>
      </w:r>
      <w:r w:rsidRPr="000468AC">
        <w:rPr>
          <w:b/>
          <w:i/>
          <w:vertAlign w:val="subscript"/>
        </w:rPr>
        <w:t>DAM</w:t>
      </w:r>
      <w:r w:rsidRPr="000468AC">
        <w:rPr>
          <w:b/>
        </w:rPr>
        <w:t xml:space="preserve"> * RUINFQ </w:t>
      </w:r>
      <w:r w:rsidRPr="000468AC">
        <w:rPr>
          <w:b/>
          <w:i/>
          <w:vertAlign w:val="subscript"/>
        </w:rPr>
        <w:t>q</w:t>
      </w:r>
    </w:p>
    <w:p w:rsidR="000644BD" w:rsidRPr="007779E2" w:rsidRDefault="000644BD" w:rsidP="000644BD">
      <w:pPr>
        <w:ind w:left="1080" w:firstLine="360"/>
        <w:rPr>
          <w:vertAlign w:val="subscript"/>
        </w:rPr>
      </w:pPr>
    </w:p>
    <w:p w:rsidR="000644BD" w:rsidRPr="007779E2" w:rsidRDefault="000644BD" w:rsidP="000644BD">
      <w:r w:rsidRPr="007779E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739"/>
        <w:gridCol w:w="6600"/>
      </w:tblGrid>
      <w:tr w:rsidR="000644BD" w:rsidRPr="007779E2" w:rsidTr="0075099D">
        <w:tc>
          <w:tcPr>
            <w:tcW w:w="1168" w:type="pct"/>
          </w:tcPr>
          <w:p w:rsidR="000644BD" w:rsidRPr="007779E2" w:rsidRDefault="000644BD" w:rsidP="0075099D">
            <w:pPr>
              <w:spacing w:after="240"/>
              <w:rPr>
                <w:b/>
                <w:iCs/>
                <w:sz w:val="20"/>
              </w:rPr>
            </w:pPr>
            <w:r w:rsidRPr="007779E2">
              <w:rPr>
                <w:b/>
                <w:iCs/>
                <w:sz w:val="20"/>
              </w:rPr>
              <w:t>Variable</w:t>
            </w:r>
          </w:p>
        </w:tc>
        <w:tc>
          <w:tcPr>
            <w:tcW w:w="386" w:type="pct"/>
          </w:tcPr>
          <w:p w:rsidR="000644BD" w:rsidRPr="007779E2" w:rsidRDefault="000644BD" w:rsidP="0075099D">
            <w:pPr>
              <w:spacing w:after="240"/>
              <w:rPr>
                <w:b/>
                <w:iCs/>
                <w:sz w:val="20"/>
              </w:rPr>
            </w:pPr>
            <w:r w:rsidRPr="007779E2">
              <w:rPr>
                <w:b/>
                <w:iCs/>
                <w:sz w:val="20"/>
              </w:rPr>
              <w:t>Unit</w:t>
            </w:r>
          </w:p>
        </w:tc>
        <w:tc>
          <w:tcPr>
            <w:tcW w:w="3446" w:type="pct"/>
          </w:tcPr>
          <w:p w:rsidR="000644BD" w:rsidRPr="007779E2" w:rsidRDefault="000644BD" w:rsidP="0075099D">
            <w:pPr>
              <w:spacing w:after="240"/>
              <w:rPr>
                <w:b/>
                <w:iCs/>
                <w:sz w:val="20"/>
              </w:rPr>
            </w:pPr>
            <w:r w:rsidRPr="007779E2">
              <w:rPr>
                <w:b/>
                <w:iCs/>
                <w:sz w:val="20"/>
              </w:rPr>
              <w:t>Description</w:t>
            </w:r>
          </w:p>
        </w:tc>
      </w:tr>
      <w:tr w:rsidR="000644BD" w:rsidRPr="007779E2" w:rsidTr="0075099D">
        <w:tc>
          <w:tcPr>
            <w:tcW w:w="1168" w:type="pct"/>
          </w:tcPr>
          <w:p w:rsidR="000644BD" w:rsidRPr="007779E2" w:rsidRDefault="000644BD" w:rsidP="0075099D">
            <w:pPr>
              <w:spacing w:after="60"/>
              <w:rPr>
                <w:iCs/>
                <w:sz w:val="20"/>
              </w:rPr>
            </w:pPr>
            <w:r w:rsidRPr="007779E2">
              <w:rPr>
                <w:iCs/>
                <w:sz w:val="20"/>
              </w:rPr>
              <w:t xml:space="preserve">RUINFQAMT </w:t>
            </w:r>
            <w:r w:rsidRPr="007779E2">
              <w:rPr>
                <w:i/>
                <w:iCs/>
                <w:sz w:val="20"/>
                <w:vertAlign w:val="subscript"/>
              </w:rPr>
              <w:t>q</w:t>
            </w:r>
          </w:p>
        </w:tc>
        <w:tc>
          <w:tcPr>
            <w:tcW w:w="386" w:type="pct"/>
          </w:tcPr>
          <w:p w:rsidR="000644BD" w:rsidRPr="007779E2" w:rsidRDefault="000644BD" w:rsidP="0075099D">
            <w:pPr>
              <w:spacing w:after="60"/>
              <w:rPr>
                <w:iCs/>
                <w:sz w:val="20"/>
              </w:rPr>
            </w:pPr>
            <w:r w:rsidRPr="007779E2">
              <w:rPr>
                <w:iCs/>
                <w:sz w:val="20"/>
              </w:rPr>
              <w:t>$</w:t>
            </w:r>
          </w:p>
        </w:tc>
        <w:tc>
          <w:tcPr>
            <w:tcW w:w="3446" w:type="pct"/>
          </w:tcPr>
          <w:p w:rsidR="000644BD" w:rsidRPr="007779E2" w:rsidRDefault="000644BD" w:rsidP="0075099D">
            <w:pPr>
              <w:spacing w:after="60"/>
              <w:rPr>
                <w:iCs/>
                <w:sz w:val="20"/>
              </w:rPr>
            </w:pPr>
            <w:r w:rsidRPr="007779E2">
              <w:rPr>
                <w:i/>
                <w:iCs/>
                <w:sz w:val="20"/>
              </w:rPr>
              <w:t>Reg-Up Infeasible Quantity Amount per  QSE</w:t>
            </w:r>
            <w:r w:rsidRPr="007779E2">
              <w:rPr>
                <w:iCs/>
                <w:sz w:val="20"/>
              </w:rPr>
              <w:t xml:space="preserve">— The charge to QSE </w:t>
            </w:r>
            <w:r w:rsidRPr="007779E2">
              <w:rPr>
                <w:i/>
                <w:iCs/>
                <w:sz w:val="20"/>
              </w:rPr>
              <w:t>q</w:t>
            </w:r>
            <w:r w:rsidRPr="007779E2">
              <w:rPr>
                <w:iCs/>
                <w:sz w:val="20"/>
              </w:rPr>
              <w:t xml:space="preserve"> for its total capacity associated with infeasible deployment of Ancilla</w:t>
            </w:r>
            <w:r>
              <w:rPr>
                <w:iCs/>
                <w:sz w:val="20"/>
              </w:rPr>
              <w:t>ry Service Supply Responsibilities</w:t>
            </w:r>
            <w:r w:rsidRPr="007779E2">
              <w:rPr>
                <w:iCs/>
                <w:sz w:val="20"/>
              </w:rPr>
              <w:t xml:space="preserve"> for Reg-Up, for the hour.</w:t>
            </w:r>
          </w:p>
        </w:tc>
      </w:tr>
      <w:tr w:rsidR="000644BD" w:rsidRPr="007779E2" w:rsidTr="0075099D">
        <w:tc>
          <w:tcPr>
            <w:tcW w:w="1168"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 xml:space="preserve">MCPCRU </w:t>
            </w:r>
            <w:r w:rsidRPr="007779E2">
              <w:rPr>
                <w:i/>
                <w:iCs/>
                <w:sz w:val="20"/>
                <w:vertAlign w:val="subscript"/>
              </w:rPr>
              <w:t>DAM</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$/MW per hour</w:t>
            </w:r>
          </w:p>
        </w:tc>
        <w:tc>
          <w:tcPr>
            <w:tcW w:w="344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
                <w:iCs/>
                <w:sz w:val="20"/>
              </w:rPr>
            </w:pPr>
            <w:r w:rsidRPr="007779E2">
              <w:rPr>
                <w:i/>
                <w:iCs/>
                <w:sz w:val="20"/>
              </w:rPr>
              <w:t>Market Clearing Price for Capacity for Reg-Up in DAM</w:t>
            </w:r>
            <w:r w:rsidRPr="007779E2">
              <w:rPr>
                <w:iCs/>
                <w:sz w:val="20"/>
              </w:rPr>
              <w:t>—The DAM MCPC for Reg-Up</w:t>
            </w:r>
            <w:r w:rsidRPr="007E46C9">
              <w:rPr>
                <w:iCs/>
                <w:sz w:val="20"/>
              </w:rPr>
              <w:t>,</w:t>
            </w:r>
            <w:r w:rsidRPr="007779E2">
              <w:rPr>
                <w:iCs/>
                <w:sz w:val="20"/>
              </w:rPr>
              <w:t xml:space="preserve"> for the hour.</w:t>
            </w:r>
          </w:p>
        </w:tc>
      </w:tr>
      <w:tr w:rsidR="000644BD" w:rsidRPr="007779E2" w:rsidTr="0075099D">
        <w:tc>
          <w:tcPr>
            <w:tcW w:w="1168"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RUINFQ</w:t>
            </w:r>
            <w:r>
              <w:rPr>
                <w:iCs/>
                <w:sz w:val="20"/>
              </w:rPr>
              <w:t xml:space="preserve"> </w:t>
            </w:r>
            <w:r w:rsidRPr="00F31BFC">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MW</w:t>
            </w:r>
          </w:p>
        </w:tc>
        <w:tc>
          <w:tcPr>
            <w:tcW w:w="344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
                <w:iCs/>
                <w:sz w:val="20"/>
              </w:rPr>
            </w:pPr>
            <w:r w:rsidRPr="007779E2">
              <w:rPr>
                <w:i/>
                <w:iCs/>
                <w:sz w:val="20"/>
              </w:rPr>
              <w:t>Reg-Up Infeasible Quantity per QSE —</w:t>
            </w:r>
            <w:r w:rsidRPr="007779E2">
              <w:rPr>
                <w:iCs/>
                <w:sz w:val="20"/>
              </w:rPr>
              <w:t xml:space="preserve">QSE </w:t>
            </w:r>
            <w:r w:rsidRPr="007779E2">
              <w:rPr>
                <w:i/>
                <w:iCs/>
                <w:sz w:val="20"/>
              </w:rPr>
              <w:t>q</w:t>
            </w:r>
            <w:r w:rsidRPr="007779E2">
              <w:rPr>
                <w:iCs/>
                <w:sz w:val="20"/>
              </w:rPr>
              <w:t xml:space="preserve">’s total capacity associated with </w:t>
            </w:r>
            <w:r w:rsidRPr="00B34409">
              <w:rPr>
                <w:iCs/>
                <w:sz w:val="20"/>
              </w:rPr>
              <w:t>infeasibl</w:t>
            </w:r>
            <w:r>
              <w:rPr>
                <w:iCs/>
                <w:sz w:val="20"/>
              </w:rPr>
              <w:t>e</w:t>
            </w:r>
            <w:r w:rsidRPr="007779E2">
              <w:rPr>
                <w:i/>
                <w:iCs/>
                <w:sz w:val="20"/>
              </w:rPr>
              <w:t xml:space="preserve"> </w:t>
            </w:r>
            <w:r w:rsidRPr="007779E2">
              <w:rPr>
                <w:iCs/>
                <w:sz w:val="20"/>
              </w:rPr>
              <w:t>Ancillary Service Supply Responsibilit</w:t>
            </w:r>
            <w:r>
              <w:rPr>
                <w:iCs/>
                <w:sz w:val="20"/>
              </w:rPr>
              <w:t>ies</w:t>
            </w:r>
            <w:r w:rsidRPr="007779E2">
              <w:rPr>
                <w:iCs/>
                <w:sz w:val="20"/>
              </w:rPr>
              <w:t xml:space="preserve"> for Reg-Up, for the hour.</w:t>
            </w:r>
          </w:p>
        </w:tc>
      </w:tr>
      <w:tr w:rsidR="000644BD" w:rsidRPr="007779E2" w:rsidTr="0075099D">
        <w:tc>
          <w:tcPr>
            <w:tcW w:w="1168"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
                <w:iCs/>
                <w:sz w:val="20"/>
              </w:rPr>
            </w:pPr>
            <w:r w:rsidRPr="007779E2">
              <w:rPr>
                <w:i/>
                <w:iCs/>
                <w:sz w:val="20"/>
              </w:rPr>
              <w:t>q</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none</w:t>
            </w:r>
          </w:p>
        </w:tc>
        <w:tc>
          <w:tcPr>
            <w:tcW w:w="344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A QSE.</w:t>
            </w:r>
          </w:p>
        </w:tc>
      </w:tr>
    </w:tbl>
    <w:p w:rsidR="000644BD" w:rsidRPr="007779E2" w:rsidRDefault="000644BD" w:rsidP="000644BD">
      <w:pPr>
        <w:spacing w:before="240" w:after="240"/>
        <w:ind w:left="1260" w:hanging="540"/>
      </w:pPr>
      <w:r w:rsidRPr="007779E2">
        <w:rPr>
          <w:iCs/>
        </w:rPr>
        <w:t>(b)</w:t>
      </w:r>
      <w:r w:rsidRPr="007779E2">
        <w:rPr>
          <w:iCs/>
        </w:rPr>
        <w:tab/>
        <w:t xml:space="preserve">For Reg-Down, if applicable: </w:t>
      </w:r>
    </w:p>
    <w:p w:rsidR="000644BD" w:rsidRPr="000468AC" w:rsidRDefault="000644BD" w:rsidP="000644BD">
      <w:pPr>
        <w:ind w:left="720" w:firstLine="720"/>
        <w:rPr>
          <w:b/>
          <w:vertAlign w:val="subscript"/>
        </w:rPr>
      </w:pPr>
      <w:r w:rsidRPr="000468AC">
        <w:rPr>
          <w:b/>
        </w:rPr>
        <w:t xml:space="preserve">RDINFQAMT </w:t>
      </w:r>
      <w:r w:rsidRPr="000468AC">
        <w:rPr>
          <w:b/>
          <w:i/>
          <w:vertAlign w:val="subscript"/>
        </w:rPr>
        <w:t>q</w:t>
      </w:r>
      <w:r w:rsidRPr="000468AC">
        <w:rPr>
          <w:b/>
        </w:rPr>
        <w:t xml:space="preserve"> =  MCPCRD </w:t>
      </w:r>
      <w:r w:rsidRPr="000468AC">
        <w:rPr>
          <w:b/>
          <w:i/>
          <w:vertAlign w:val="subscript"/>
        </w:rPr>
        <w:t>DAM</w:t>
      </w:r>
      <w:r w:rsidRPr="000468AC">
        <w:rPr>
          <w:b/>
        </w:rPr>
        <w:t xml:space="preserve"> * RDINFQ </w:t>
      </w:r>
      <w:r w:rsidRPr="000468AC">
        <w:rPr>
          <w:b/>
          <w:i/>
          <w:vertAlign w:val="subscript"/>
        </w:rPr>
        <w:t>q</w:t>
      </w:r>
    </w:p>
    <w:p w:rsidR="000644BD" w:rsidRPr="007779E2" w:rsidRDefault="000644BD" w:rsidP="000644BD">
      <w:pPr>
        <w:ind w:firstLine="720"/>
      </w:pPr>
    </w:p>
    <w:p w:rsidR="000644BD" w:rsidRPr="007779E2" w:rsidRDefault="000644BD" w:rsidP="000644BD">
      <w:r w:rsidRPr="007779E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739"/>
        <w:gridCol w:w="6600"/>
      </w:tblGrid>
      <w:tr w:rsidR="000644BD" w:rsidRPr="007779E2" w:rsidTr="0075099D">
        <w:tc>
          <w:tcPr>
            <w:tcW w:w="1168" w:type="pct"/>
          </w:tcPr>
          <w:p w:rsidR="000644BD" w:rsidRPr="007779E2" w:rsidRDefault="000644BD" w:rsidP="0075099D">
            <w:pPr>
              <w:spacing w:after="240"/>
              <w:rPr>
                <w:b/>
                <w:iCs/>
                <w:sz w:val="20"/>
              </w:rPr>
            </w:pPr>
            <w:r w:rsidRPr="007779E2">
              <w:rPr>
                <w:b/>
                <w:iCs/>
                <w:sz w:val="20"/>
              </w:rPr>
              <w:t>Variable</w:t>
            </w:r>
          </w:p>
        </w:tc>
        <w:tc>
          <w:tcPr>
            <w:tcW w:w="386" w:type="pct"/>
          </w:tcPr>
          <w:p w:rsidR="000644BD" w:rsidRPr="007779E2" w:rsidRDefault="000644BD" w:rsidP="0075099D">
            <w:pPr>
              <w:spacing w:after="240"/>
              <w:rPr>
                <w:b/>
                <w:iCs/>
                <w:sz w:val="20"/>
              </w:rPr>
            </w:pPr>
            <w:r w:rsidRPr="007779E2">
              <w:rPr>
                <w:b/>
                <w:iCs/>
                <w:sz w:val="20"/>
              </w:rPr>
              <w:t>Unit</w:t>
            </w:r>
          </w:p>
        </w:tc>
        <w:tc>
          <w:tcPr>
            <w:tcW w:w="3446" w:type="pct"/>
          </w:tcPr>
          <w:p w:rsidR="000644BD" w:rsidRPr="007779E2" w:rsidRDefault="000644BD" w:rsidP="0075099D">
            <w:pPr>
              <w:spacing w:after="240"/>
              <w:rPr>
                <w:b/>
                <w:iCs/>
                <w:sz w:val="20"/>
              </w:rPr>
            </w:pPr>
            <w:r w:rsidRPr="007779E2">
              <w:rPr>
                <w:b/>
                <w:iCs/>
                <w:sz w:val="20"/>
              </w:rPr>
              <w:t>Description</w:t>
            </w:r>
          </w:p>
        </w:tc>
      </w:tr>
      <w:tr w:rsidR="000644BD" w:rsidRPr="007779E2" w:rsidTr="0075099D">
        <w:tc>
          <w:tcPr>
            <w:tcW w:w="1168" w:type="pct"/>
          </w:tcPr>
          <w:p w:rsidR="000644BD" w:rsidRPr="007779E2" w:rsidRDefault="000644BD" w:rsidP="0075099D">
            <w:pPr>
              <w:spacing w:after="60"/>
              <w:rPr>
                <w:iCs/>
                <w:sz w:val="20"/>
              </w:rPr>
            </w:pPr>
            <w:r w:rsidRPr="007779E2">
              <w:rPr>
                <w:iCs/>
                <w:sz w:val="20"/>
              </w:rPr>
              <w:t xml:space="preserve">RDINFQAMT </w:t>
            </w:r>
            <w:r w:rsidRPr="007779E2">
              <w:rPr>
                <w:i/>
                <w:iCs/>
                <w:sz w:val="20"/>
                <w:vertAlign w:val="subscript"/>
              </w:rPr>
              <w:t>q</w:t>
            </w:r>
          </w:p>
        </w:tc>
        <w:tc>
          <w:tcPr>
            <w:tcW w:w="386" w:type="pct"/>
          </w:tcPr>
          <w:p w:rsidR="000644BD" w:rsidRPr="007779E2" w:rsidRDefault="000644BD" w:rsidP="0075099D">
            <w:pPr>
              <w:spacing w:after="60"/>
              <w:rPr>
                <w:iCs/>
                <w:sz w:val="20"/>
              </w:rPr>
            </w:pPr>
            <w:r w:rsidRPr="007779E2">
              <w:rPr>
                <w:iCs/>
                <w:sz w:val="20"/>
              </w:rPr>
              <w:t>$</w:t>
            </w:r>
          </w:p>
        </w:tc>
        <w:tc>
          <w:tcPr>
            <w:tcW w:w="3446" w:type="pct"/>
          </w:tcPr>
          <w:p w:rsidR="000644BD" w:rsidRPr="007779E2" w:rsidRDefault="000644BD" w:rsidP="0075099D">
            <w:pPr>
              <w:spacing w:after="60"/>
              <w:rPr>
                <w:iCs/>
                <w:sz w:val="20"/>
              </w:rPr>
            </w:pPr>
            <w:r w:rsidRPr="007779E2">
              <w:rPr>
                <w:i/>
                <w:iCs/>
                <w:sz w:val="20"/>
              </w:rPr>
              <w:t>Reg-Down Infeasible Quantity Amount per  QSE</w:t>
            </w:r>
            <w:r w:rsidRPr="007779E2">
              <w:rPr>
                <w:iCs/>
                <w:sz w:val="20"/>
              </w:rPr>
              <w:t xml:space="preserve">— The charge to QSE </w:t>
            </w:r>
            <w:r w:rsidRPr="007779E2">
              <w:rPr>
                <w:i/>
                <w:iCs/>
                <w:sz w:val="20"/>
              </w:rPr>
              <w:t>q</w:t>
            </w:r>
            <w:r w:rsidRPr="007779E2">
              <w:rPr>
                <w:iCs/>
                <w:sz w:val="20"/>
              </w:rPr>
              <w:t xml:space="preserve"> for its total capacity associated with infeasible deployment of Ancilla</w:t>
            </w:r>
            <w:r>
              <w:rPr>
                <w:iCs/>
                <w:sz w:val="20"/>
              </w:rPr>
              <w:t>ry Service Supply Responsibilities</w:t>
            </w:r>
            <w:r w:rsidRPr="007779E2">
              <w:rPr>
                <w:iCs/>
                <w:sz w:val="20"/>
              </w:rPr>
              <w:t xml:space="preserve"> for Reg-Down, for the hour.</w:t>
            </w:r>
          </w:p>
        </w:tc>
      </w:tr>
      <w:tr w:rsidR="000644BD" w:rsidRPr="007779E2" w:rsidTr="0075099D">
        <w:tc>
          <w:tcPr>
            <w:tcW w:w="1168"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 xml:space="preserve">MCPCRD </w:t>
            </w:r>
            <w:r w:rsidRPr="007779E2">
              <w:rPr>
                <w:i/>
                <w:iCs/>
                <w:sz w:val="20"/>
                <w:vertAlign w:val="subscript"/>
              </w:rPr>
              <w:t>DAM</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$/MW per hour</w:t>
            </w:r>
          </w:p>
        </w:tc>
        <w:tc>
          <w:tcPr>
            <w:tcW w:w="344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
                <w:iCs/>
                <w:sz w:val="20"/>
              </w:rPr>
            </w:pPr>
            <w:r w:rsidRPr="007779E2">
              <w:rPr>
                <w:i/>
                <w:iCs/>
                <w:sz w:val="20"/>
              </w:rPr>
              <w:t>Market Clearing Price for Capacity for Reg-Down in DAM</w:t>
            </w:r>
            <w:r w:rsidRPr="007779E2">
              <w:rPr>
                <w:iCs/>
                <w:sz w:val="20"/>
              </w:rPr>
              <w:t>—The DAM MCPC for Reg-Down</w:t>
            </w:r>
            <w:r w:rsidRPr="007E46C9">
              <w:rPr>
                <w:iCs/>
                <w:sz w:val="20"/>
              </w:rPr>
              <w:t>,</w:t>
            </w:r>
            <w:r w:rsidRPr="007779E2">
              <w:rPr>
                <w:iCs/>
                <w:sz w:val="20"/>
              </w:rPr>
              <w:t xml:space="preserve"> for the hour.</w:t>
            </w:r>
          </w:p>
        </w:tc>
      </w:tr>
      <w:tr w:rsidR="000644BD" w:rsidRPr="007779E2" w:rsidTr="0075099D">
        <w:tc>
          <w:tcPr>
            <w:tcW w:w="1168"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RDINFQ</w:t>
            </w:r>
            <w:r>
              <w:rPr>
                <w:iCs/>
                <w:sz w:val="20"/>
              </w:rPr>
              <w:t xml:space="preserve"> </w:t>
            </w:r>
            <w:r w:rsidRPr="00F31BFC">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MW</w:t>
            </w:r>
          </w:p>
        </w:tc>
        <w:tc>
          <w:tcPr>
            <w:tcW w:w="344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
                <w:iCs/>
                <w:sz w:val="20"/>
              </w:rPr>
            </w:pPr>
            <w:r w:rsidRPr="007779E2">
              <w:rPr>
                <w:i/>
                <w:iCs/>
                <w:sz w:val="20"/>
              </w:rPr>
              <w:t>Reg-Down Infeasibility Quantity per QSE —</w:t>
            </w:r>
            <w:r w:rsidRPr="007779E2">
              <w:rPr>
                <w:iCs/>
                <w:sz w:val="20"/>
              </w:rPr>
              <w:t xml:space="preserve">QSE </w:t>
            </w:r>
            <w:r w:rsidRPr="007779E2">
              <w:rPr>
                <w:i/>
                <w:iCs/>
                <w:sz w:val="20"/>
              </w:rPr>
              <w:t>q</w:t>
            </w:r>
            <w:r w:rsidRPr="007779E2">
              <w:rPr>
                <w:iCs/>
                <w:sz w:val="20"/>
              </w:rPr>
              <w:t xml:space="preserve">’s total capacity associated with </w:t>
            </w:r>
            <w:r>
              <w:rPr>
                <w:iCs/>
                <w:sz w:val="20"/>
              </w:rPr>
              <w:t>infeasible</w:t>
            </w:r>
            <w:r w:rsidRPr="007779E2">
              <w:rPr>
                <w:i/>
                <w:iCs/>
                <w:sz w:val="20"/>
              </w:rPr>
              <w:t xml:space="preserve"> </w:t>
            </w:r>
            <w:r w:rsidRPr="007779E2">
              <w:rPr>
                <w:iCs/>
                <w:sz w:val="20"/>
              </w:rPr>
              <w:t>Ancillary Service Supply Responsibilit</w:t>
            </w:r>
            <w:r>
              <w:rPr>
                <w:iCs/>
                <w:sz w:val="20"/>
              </w:rPr>
              <w:t>ies</w:t>
            </w:r>
            <w:r w:rsidRPr="007779E2">
              <w:rPr>
                <w:iCs/>
                <w:sz w:val="20"/>
              </w:rPr>
              <w:t xml:space="preserve"> for Reg-Down, for the hou</w:t>
            </w:r>
            <w:r>
              <w:rPr>
                <w:iCs/>
                <w:sz w:val="20"/>
              </w:rPr>
              <w:t>r.</w:t>
            </w:r>
          </w:p>
        </w:tc>
      </w:tr>
      <w:tr w:rsidR="000644BD" w:rsidRPr="007779E2" w:rsidTr="0075099D">
        <w:tc>
          <w:tcPr>
            <w:tcW w:w="1168"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
                <w:iCs/>
                <w:sz w:val="20"/>
              </w:rPr>
            </w:pPr>
            <w:r w:rsidRPr="007779E2">
              <w:rPr>
                <w:i/>
                <w:iCs/>
                <w:sz w:val="20"/>
              </w:rPr>
              <w:t>q</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none</w:t>
            </w:r>
          </w:p>
        </w:tc>
        <w:tc>
          <w:tcPr>
            <w:tcW w:w="344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A QSE.</w:t>
            </w:r>
          </w:p>
        </w:tc>
      </w:tr>
    </w:tbl>
    <w:p w:rsidR="000644BD" w:rsidRPr="007779E2" w:rsidRDefault="000644BD" w:rsidP="000644BD">
      <w:pPr>
        <w:spacing w:before="240" w:after="240"/>
        <w:ind w:left="1260" w:hanging="540"/>
      </w:pPr>
      <w:r w:rsidRPr="007779E2">
        <w:rPr>
          <w:iCs/>
        </w:rPr>
        <w:t>(c)</w:t>
      </w:r>
      <w:r w:rsidRPr="007779E2">
        <w:rPr>
          <w:iCs/>
        </w:rPr>
        <w:tab/>
        <w:t xml:space="preserve">For RRS, if applicable: </w:t>
      </w:r>
    </w:p>
    <w:p w:rsidR="000644BD" w:rsidRPr="000468AC" w:rsidRDefault="000644BD" w:rsidP="000644BD">
      <w:pPr>
        <w:ind w:left="720" w:firstLine="720"/>
        <w:rPr>
          <w:b/>
          <w:vertAlign w:val="subscript"/>
        </w:rPr>
      </w:pPr>
      <w:r w:rsidRPr="000468AC">
        <w:rPr>
          <w:b/>
        </w:rPr>
        <w:t xml:space="preserve">RRINFQAMT </w:t>
      </w:r>
      <w:r w:rsidRPr="000468AC">
        <w:rPr>
          <w:b/>
          <w:i/>
          <w:vertAlign w:val="subscript"/>
        </w:rPr>
        <w:t>q</w:t>
      </w:r>
      <w:r w:rsidRPr="000468AC">
        <w:rPr>
          <w:b/>
        </w:rPr>
        <w:t xml:space="preserve"> =  MCPCRR </w:t>
      </w:r>
      <w:r w:rsidRPr="000468AC">
        <w:rPr>
          <w:b/>
          <w:i/>
          <w:vertAlign w:val="subscript"/>
        </w:rPr>
        <w:t>DAM</w:t>
      </w:r>
      <w:r w:rsidRPr="000468AC">
        <w:rPr>
          <w:b/>
        </w:rPr>
        <w:t xml:space="preserve"> * RRINFQ </w:t>
      </w:r>
      <w:r w:rsidRPr="000468AC">
        <w:rPr>
          <w:b/>
          <w:i/>
          <w:vertAlign w:val="subscript"/>
        </w:rPr>
        <w:t>q</w:t>
      </w:r>
    </w:p>
    <w:p w:rsidR="000644BD" w:rsidRPr="007779E2" w:rsidRDefault="000644BD" w:rsidP="000644BD">
      <w:pPr>
        <w:ind w:firstLine="720"/>
      </w:pPr>
    </w:p>
    <w:p w:rsidR="000644BD" w:rsidRPr="007779E2" w:rsidRDefault="000644BD" w:rsidP="000644BD">
      <w:r w:rsidRPr="007779E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739"/>
        <w:gridCol w:w="6611"/>
      </w:tblGrid>
      <w:tr w:rsidR="000644BD" w:rsidRPr="007779E2" w:rsidTr="0075099D">
        <w:tc>
          <w:tcPr>
            <w:tcW w:w="1162" w:type="pct"/>
          </w:tcPr>
          <w:p w:rsidR="000644BD" w:rsidRPr="007779E2" w:rsidRDefault="000644BD" w:rsidP="0075099D">
            <w:pPr>
              <w:spacing w:after="240"/>
              <w:rPr>
                <w:b/>
                <w:iCs/>
                <w:sz w:val="20"/>
              </w:rPr>
            </w:pPr>
            <w:r w:rsidRPr="007779E2">
              <w:rPr>
                <w:b/>
                <w:iCs/>
                <w:sz w:val="20"/>
              </w:rPr>
              <w:t>Variable</w:t>
            </w:r>
          </w:p>
        </w:tc>
        <w:tc>
          <w:tcPr>
            <w:tcW w:w="386" w:type="pct"/>
          </w:tcPr>
          <w:p w:rsidR="000644BD" w:rsidRPr="007779E2" w:rsidRDefault="000644BD" w:rsidP="0075099D">
            <w:pPr>
              <w:spacing w:after="240"/>
              <w:rPr>
                <w:b/>
                <w:iCs/>
                <w:sz w:val="20"/>
              </w:rPr>
            </w:pPr>
            <w:r w:rsidRPr="007779E2">
              <w:rPr>
                <w:b/>
                <w:iCs/>
                <w:sz w:val="20"/>
              </w:rPr>
              <w:t>Unit</w:t>
            </w:r>
          </w:p>
        </w:tc>
        <w:tc>
          <w:tcPr>
            <w:tcW w:w="3452" w:type="pct"/>
          </w:tcPr>
          <w:p w:rsidR="000644BD" w:rsidRPr="007779E2" w:rsidRDefault="000644BD" w:rsidP="0075099D">
            <w:pPr>
              <w:spacing w:after="240"/>
              <w:rPr>
                <w:b/>
                <w:iCs/>
                <w:sz w:val="20"/>
              </w:rPr>
            </w:pPr>
            <w:r w:rsidRPr="007779E2">
              <w:rPr>
                <w:b/>
                <w:iCs/>
                <w:sz w:val="20"/>
              </w:rPr>
              <w:t>Description</w:t>
            </w:r>
          </w:p>
        </w:tc>
      </w:tr>
      <w:tr w:rsidR="000644BD" w:rsidRPr="007779E2" w:rsidTr="0075099D">
        <w:tc>
          <w:tcPr>
            <w:tcW w:w="1162" w:type="pct"/>
          </w:tcPr>
          <w:p w:rsidR="000644BD" w:rsidRPr="007779E2" w:rsidRDefault="000644BD" w:rsidP="0075099D">
            <w:pPr>
              <w:spacing w:after="60"/>
              <w:rPr>
                <w:iCs/>
                <w:sz w:val="20"/>
              </w:rPr>
            </w:pPr>
            <w:r w:rsidRPr="007779E2">
              <w:rPr>
                <w:iCs/>
                <w:sz w:val="20"/>
              </w:rPr>
              <w:t xml:space="preserve">RRINFQAMT </w:t>
            </w:r>
            <w:r w:rsidRPr="007779E2">
              <w:rPr>
                <w:i/>
                <w:iCs/>
                <w:sz w:val="20"/>
                <w:vertAlign w:val="subscript"/>
              </w:rPr>
              <w:t>q</w:t>
            </w:r>
          </w:p>
        </w:tc>
        <w:tc>
          <w:tcPr>
            <w:tcW w:w="386" w:type="pct"/>
          </w:tcPr>
          <w:p w:rsidR="000644BD" w:rsidRPr="007779E2" w:rsidRDefault="000644BD" w:rsidP="0075099D">
            <w:pPr>
              <w:spacing w:after="60"/>
              <w:rPr>
                <w:iCs/>
                <w:sz w:val="20"/>
              </w:rPr>
            </w:pPr>
            <w:r w:rsidRPr="007779E2">
              <w:rPr>
                <w:iCs/>
                <w:sz w:val="20"/>
              </w:rPr>
              <w:t>$</w:t>
            </w:r>
          </w:p>
        </w:tc>
        <w:tc>
          <w:tcPr>
            <w:tcW w:w="3452" w:type="pct"/>
          </w:tcPr>
          <w:p w:rsidR="000644BD" w:rsidRPr="007779E2" w:rsidRDefault="000644BD" w:rsidP="006714C4">
            <w:pPr>
              <w:spacing w:after="60"/>
              <w:rPr>
                <w:iCs/>
                <w:sz w:val="20"/>
              </w:rPr>
            </w:pPr>
            <w:r w:rsidRPr="007779E2">
              <w:rPr>
                <w:i/>
                <w:iCs/>
                <w:sz w:val="20"/>
              </w:rPr>
              <w:t>Responsive Reserve Service Infeasible Quantity Amount per</w:t>
            </w:r>
            <w:r>
              <w:rPr>
                <w:i/>
                <w:iCs/>
                <w:sz w:val="20"/>
              </w:rPr>
              <w:t xml:space="preserve"> </w:t>
            </w:r>
            <w:r w:rsidRPr="007779E2">
              <w:rPr>
                <w:i/>
                <w:iCs/>
                <w:sz w:val="20"/>
              </w:rPr>
              <w:t>QSE</w:t>
            </w:r>
            <w:r>
              <w:rPr>
                <w:iCs/>
                <w:sz w:val="20"/>
              </w:rPr>
              <w:t>—</w:t>
            </w:r>
            <w:r w:rsidRPr="007779E2">
              <w:rPr>
                <w:iCs/>
                <w:sz w:val="20"/>
              </w:rPr>
              <w:t xml:space="preserve">The charge to QSE </w:t>
            </w:r>
            <w:r w:rsidRPr="007779E2">
              <w:rPr>
                <w:i/>
                <w:iCs/>
                <w:sz w:val="20"/>
              </w:rPr>
              <w:t>q</w:t>
            </w:r>
            <w:r w:rsidRPr="007779E2">
              <w:rPr>
                <w:iCs/>
                <w:sz w:val="20"/>
              </w:rPr>
              <w:t xml:space="preserve"> for its total capacity associated with infeasible deployment of Ancillary Service Supply Responsibilit</w:t>
            </w:r>
            <w:r>
              <w:rPr>
                <w:iCs/>
                <w:sz w:val="20"/>
              </w:rPr>
              <w:t>ies</w:t>
            </w:r>
            <w:r w:rsidRPr="007779E2">
              <w:rPr>
                <w:iCs/>
                <w:sz w:val="20"/>
              </w:rPr>
              <w:t xml:space="preserve"> for R</w:t>
            </w:r>
            <w:r>
              <w:rPr>
                <w:iCs/>
                <w:sz w:val="20"/>
              </w:rPr>
              <w:t>RS</w:t>
            </w:r>
            <w:r w:rsidRPr="007779E2">
              <w:rPr>
                <w:iCs/>
                <w:sz w:val="20"/>
              </w:rPr>
              <w:t>, for the hour.</w:t>
            </w:r>
          </w:p>
        </w:tc>
      </w:tr>
      <w:tr w:rsidR="000644BD" w:rsidRPr="007779E2" w:rsidTr="0075099D">
        <w:tc>
          <w:tcPr>
            <w:tcW w:w="1162"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 xml:space="preserve">MCPCRR </w:t>
            </w:r>
            <w:r w:rsidRPr="007779E2">
              <w:rPr>
                <w:i/>
                <w:iCs/>
                <w:sz w:val="20"/>
                <w:vertAlign w:val="subscript"/>
              </w:rPr>
              <w:t>DAM</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$/MW per hour</w:t>
            </w:r>
          </w:p>
        </w:tc>
        <w:tc>
          <w:tcPr>
            <w:tcW w:w="3452" w:type="pct"/>
            <w:tcBorders>
              <w:top w:val="single" w:sz="4" w:space="0" w:color="auto"/>
              <w:left w:val="single" w:sz="4" w:space="0" w:color="auto"/>
              <w:bottom w:val="single" w:sz="4" w:space="0" w:color="auto"/>
              <w:right w:val="single" w:sz="4" w:space="0" w:color="auto"/>
            </w:tcBorders>
          </w:tcPr>
          <w:p w:rsidR="000644BD" w:rsidRPr="007779E2" w:rsidRDefault="000644BD" w:rsidP="006714C4">
            <w:pPr>
              <w:spacing w:after="60"/>
              <w:rPr>
                <w:i/>
                <w:iCs/>
                <w:sz w:val="20"/>
              </w:rPr>
            </w:pPr>
            <w:r w:rsidRPr="007779E2">
              <w:rPr>
                <w:i/>
                <w:iCs/>
                <w:sz w:val="20"/>
              </w:rPr>
              <w:t>Market Clearing Price for Capacity for Responsive Reserve in DAM</w:t>
            </w:r>
            <w:r w:rsidRPr="007779E2">
              <w:rPr>
                <w:iCs/>
                <w:sz w:val="20"/>
              </w:rPr>
              <w:t xml:space="preserve">—The DAM MCPC for </w:t>
            </w:r>
            <w:r>
              <w:rPr>
                <w:iCs/>
                <w:sz w:val="20"/>
              </w:rPr>
              <w:t>RRS</w:t>
            </w:r>
            <w:r w:rsidRPr="007E46C9">
              <w:rPr>
                <w:iCs/>
                <w:sz w:val="20"/>
              </w:rPr>
              <w:t>,</w:t>
            </w:r>
            <w:r w:rsidRPr="007779E2">
              <w:rPr>
                <w:iCs/>
                <w:sz w:val="20"/>
              </w:rPr>
              <w:t xml:space="preserve"> for the hour.</w:t>
            </w:r>
          </w:p>
        </w:tc>
      </w:tr>
      <w:tr w:rsidR="000644BD" w:rsidRPr="007779E2" w:rsidTr="0075099D">
        <w:tc>
          <w:tcPr>
            <w:tcW w:w="1162"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 xml:space="preserve">RRINFQ </w:t>
            </w:r>
            <w:r w:rsidRPr="007779E2">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MW</w:t>
            </w:r>
          </w:p>
        </w:tc>
        <w:tc>
          <w:tcPr>
            <w:tcW w:w="3452" w:type="pct"/>
            <w:tcBorders>
              <w:top w:val="single" w:sz="4" w:space="0" w:color="auto"/>
              <w:left w:val="single" w:sz="4" w:space="0" w:color="auto"/>
              <w:bottom w:val="single" w:sz="4" w:space="0" w:color="auto"/>
              <w:right w:val="single" w:sz="4" w:space="0" w:color="auto"/>
            </w:tcBorders>
          </w:tcPr>
          <w:p w:rsidR="000644BD" w:rsidRPr="007779E2" w:rsidRDefault="000644BD" w:rsidP="006714C4">
            <w:pPr>
              <w:spacing w:after="60"/>
              <w:rPr>
                <w:i/>
                <w:iCs/>
                <w:sz w:val="20"/>
              </w:rPr>
            </w:pPr>
            <w:r w:rsidRPr="007779E2">
              <w:rPr>
                <w:i/>
                <w:iCs/>
                <w:sz w:val="20"/>
              </w:rPr>
              <w:t>Responsive Reserve Infeasibility Quantity per QSE —</w:t>
            </w:r>
            <w:r w:rsidRPr="007779E2">
              <w:rPr>
                <w:iCs/>
                <w:sz w:val="20"/>
              </w:rPr>
              <w:t xml:space="preserve">QSE </w:t>
            </w:r>
            <w:r w:rsidRPr="007779E2">
              <w:rPr>
                <w:i/>
                <w:iCs/>
                <w:sz w:val="20"/>
              </w:rPr>
              <w:t>q</w:t>
            </w:r>
            <w:r w:rsidRPr="007779E2">
              <w:rPr>
                <w:iCs/>
                <w:sz w:val="20"/>
              </w:rPr>
              <w:t xml:space="preserve">’s total capacity associated with </w:t>
            </w:r>
            <w:r>
              <w:rPr>
                <w:iCs/>
                <w:sz w:val="20"/>
              </w:rPr>
              <w:t>infeasible</w:t>
            </w:r>
            <w:r w:rsidRPr="007779E2">
              <w:rPr>
                <w:i/>
                <w:iCs/>
                <w:sz w:val="20"/>
              </w:rPr>
              <w:t xml:space="preserve"> </w:t>
            </w:r>
            <w:r w:rsidRPr="007779E2">
              <w:rPr>
                <w:iCs/>
                <w:sz w:val="20"/>
              </w:rPr>
              <w:t>Ancilla</w:t>
            </w:r>
            <w:r>
              <w:rPr>
                <w:iCs/>
                <w:sz w:val="20"/>
              </w:rPr>
              <w:t>ry Service Supply Responsibilities</w:t>
            </w:r>
            <w:r>
              <w:rPr>
                <w:i/>
                <w:iCs/>
                <w:sz w:val="20"/>
              </w:rPr>
              <w:t xml:space="preserve"> </w:t>
            </w:r>
            <w:r w:rsidRPr="007779E2">
              <w:rPr>
                <w:iCs/>
                <w:sz w:val="20"/>
              </w:rPr>
              <w:t xml:space="preserve">for </w:t>
            </w:r>
            <w:r>
              <w:rPr>
                <w:iCs/>
                <w:sz w:val="20"/>
              </w:rPr>
              <w:t>RRS</w:t>
            </w:r>
            <w:r w:rsidRPr="007779E2">
              <w:rPr>
                <w:iCs/>
                <w:sz w:val="20"/>
              </w:rPr>
              <w:t>, for the hour.</w:t>
            </w:r>
          </w:p>
        </w:tc>
      </w:tr>
      <w:tr w:rsidR="000644BD" w:rsidRPr="007779E2" w:rsidTr="0075099D">
        <w:tc>
          <w:tcPr>
            <w:tcW w:w="1162"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
                <w:iCs/>
                <w:sz w:val="20"/>
              </w:rPr>
            </w:pPr>
            <w:r>
              <w:rPr>
                <w:i/>
                <w:iCs/>
                <w:sz w:val="20"/>
              </w:rPr>
              <w:t>q</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none</w:t>
            </w:r>
          </w:p>
        </w:tc>
        <w:tc>
          <w:tcPr>
            <w:tcW w:w="3452"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A QSE.</w:t>
            </w:r>
          </w:p>
        </w:tc>
      </w:tr>
    </w:tbl>
    <w:p w:rsidR="000644BD" w:rsidRPr="007779E2" w:rsidRDefault="000644BD" w:rsidP="000644BD">
      <w:pPr>
        <w:spacing w:before="240" w:after="240"/>
        <w:ind w:left="1260" w:hanging="540"/>
      </w:pPr>
      <w:r w:rsidRPr="007779E2">
        <w:rPr>
          <w:iCs/>
        </w:rPr>
        <w:t>(d)</w:t>
      </w:r>
      <w:r w:rsidRPr="007779E2">
        <w:rPr>
          <w:iCs/>
        </w:rPr>
        <w:tab/>
        <w:t xml:space="preserve">For Non-Spin, if applicable: </w:t>
      </w:r>
    </w:p>
    <w:p w:rsidR="000644BD" w:rsidRPr="000468AC" w:rsidRDefault="000644BD" w:rsidP="000644BD">
      <w:pPr>
        <w:ind w:left="720" w:firstLine="720"/>
        <w:rPr>
          <w:b/>
        </w:rPr>
      </w:pPr>
      <w:r w:rsidRPr="000468AC">
        <w:rPr>
          <w:b/>
        </w:rPr>
        <w:t xml:space="preserve">NSINFQAMT </w:t>
      </w:r>
      <w:r w:rsidRPr="000468AC">
        <w:rPr>
          <w:b/>
          <w:i/>
          <w:vertAlign w:val="subscript"/>
        </w:rPr>
        <w:t>q</w:t>
      </w:r>
      <w:r w:rsidRPr="000468AC">
        <w:rPr>
          <w:b/>
        </w:rPr>
        <w:t xml:space="preserve"> =  MCPCNS </w:t>
      </w:r>
      <w:r w:rsidRPr="000468AC">
        <w:rPr>
          <w:b/>
          <w:i/>
          <w:vertAlign w:val="subscript"/>
        </w:rPr>
        <w:t>DAM</w:t>
      </w:r>
      <w:r w:rsidRPr="000468AC">
        <w:rPr>
          <w:b/>
        </w:rPr>
        <w:t xml:space="preserve"> * NSINFQ </w:t>
      </w:r>
      <w:r w:rsidRPr="000468AC">
        <w:rPr>
          <w:b/>
          <w:i/>
          <w:vertAlign w:val="subscript"/>
        </w:rPr>
        <w:t>q</w:t>
      </w:r>
    </w:p>
    <w:p w:rsidR="000644BD" w:rsidRPr="007779E2" w:rsidRDefault="000644BD" w:rsidP="000644BD"/>
    <w:p w:rsidR="000644BD" w:rsidRPr="007779E2" w:rsidRDefault="000644BD" w:rsidP="000644BD">
      <w:r w:rsidRPr="007779E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739"/>
        <w:gridCol w:w="6621"/>
      </w:tblGrid>
      <w:tr w:rsidR="000644BD" w:rsidRPr="007779E2" w:rsidTr="0075099D">
        <w:tc>
          <w:tcPr>
            <w:tcW w:w="1157" w:type="pct"/>
          </w:tcPr>
          <w:p w:rsidR="000644BD" w:rsidRPr="007779E2" w:rsidRDefault="000644BD" w:rsidP="0075099D">
            <w:pPr>
              <w:spacing w:after="240"/>
              <w:rPr>
                <w:b/>
                <w:iCs/>
                <w:sz w:val="20"/>
              </w:rPr>
            </w:pPr>
            <w:r w:rsidRPr="007779E2">
              <w:rPr>
                <w:b/>
                <w:iCs/>
                <w:sz w:val="20"/>
              </w:rPr>
              <w:t>Variable</w:t>
            </w:r>
          </w:p>
        </w:tc>
        <w:tc>
          <w:tcPr>
            <w:tcW w:w="386" w:type="pct"/>
          </w:tcPr>
          <w:p w:rsidR="000644BD" w:rsidRPr="007779E2" w:rsidRDefault="000644BD" w:rsidP="0075099D">
            <w:pPr>
              <w:spacing w:after="240"/>
              <w:rPr>
                <w:b/>
                <w:iCs/>
                <w:sz w:val="20"/>
              </w:rPr>
            </w:pPr>
            <w:r w:rsidRPr="007779E2">
              <w:rPr>
                <w:b/>
                <w:iCs/>
                <w:sz w:val="20"/>
              </w:rPr>
              <w:t>Unit</w:t>
            </w:r>
          </w:p>
        </w:tc>
        <w:tc>
          <w:tcPr>
            <w:tcW w:w="3457" w:type="pct"/>
          </w:tcPr>
          <w:p w:rsidR="000644BD" w:rsidRPr="007779E2" w:rsidRDefault="000644BD" w:rsidP="0075099D">
            <w:pPr>
              <w:spacing w:after="240"/>
              <w:rPr>
                <w:b/>
                <w:iCs/>
                <w:sz w:val="20"/>
              </w:rPr>
            </w:pPr>
            <w:r w:rsidRPr="007779E2">
              <w:rPr>
                <w:b/>
                <w:iCs/>
                <w:sz w:val="20"/>
              </w:rPr>
              <w:t>Description</w:t>
            </w:r>
          </w:p>
        </w:tc>
      </w:tr>
      <w:tr w:rsidR="000644BD" w:rsidRPr="007779E2" w:rsidTr="0075099D">
        <w:tc>
          <w:tcPr>
            <w:tcW w:w="1157" w:type="pct"/>
          </w:tcPr>
          <w:p w:rsidR="000644BD" w:rsidRPr="007779E2" w:rsidRDefault="000644BD" w:rsidP="0075099D">
            <w:pPr>
              <w:spacing w:after="60"/>
              <w:rPr>
                <w:iCs/>
                <w:sz w:val="20"/>
              </w:rPr>
            </w:pPr>
            <w:r w:rsidRPr="007779E2">
              <w:rPr>
                <w:iCs/>
                <w:sz w:val="20"/>
              </w:rPr>
              <w:t xml:space="preserve">NSINFQAMT </w:t>
            </w:r>
            <w:r w:rsidRPr="007779E2">
              <w:rPr>
                <w:i/>
                <w:iCs/>
                <w:sz w:val="20"/>
                <w:vertAlign w:val="subscript"/>
              </w:rPr>
              <w:t>q</w:t>
            </w:r>
          </w:p>
        </w:tc>
        <w:tc>
          <w:tcPr>
            <w:tcW w:w="386" w:type="pct"/>
          </w:tcPr>
          <w:p w:rsidR="000644BD" w:rsidRPr="007779E2" w:rsidRDefault="000644BD" w:rsidP="0075099D">
            <w:pPr>
              <w:spacing w:after="60"/>
              <w:rPr>
                <w:iCs/>
                <w:sz w:val="20"/>
              </w:rPr>
            </w:pPr>
            <w:r w:rsidRPr="007779E2">
              <w:rPr>
                <w:iCs/>
                <w:sz w:val="20"/>
              </w:rPr>
              <w:t>$</w:t>
            </w:r>
          </w:p>
        </w:tc>
        <w:tc>
          <w:tcPr>
            <w:tcW w:w="3457" w:type="pct"/>
          </w:tcPr>
          <w:p w:rsidR="000644BD" w:rsidRPr="007779E2" w:rsidRDefault="000644BD" w:rsidP="0075099D">
            <w:pPr>
              <w:spacing w:after="60"/>
              <w:rPr>
                <w:iCs/>
                <w:sz w:val="20"/>
              </w:rPr>
            </w:pPr>
            <w:r w:rsidRPr="007779E2">
              <w:rPr>
                <w:i/>
                <w:iCs/>
                <w:sz w:val="20"/>
              </w:rPr>
              <w:t>Non-Spin Infeasible Quantity Amount per QSE</w:t>
            </w:r>
            <w:r w:rsidRPr="007779E2">
              <w:rPr>
                <w:iCs/>
                <w:sz w:val="20"/>
              </w:rPr>
              <w:t xml:space="preserve">—The charge to QSE </w:t>
            </w:r>
            <w:r w:rsidRPr="007779E2">
              <w:rPr>
                <w:i/>
                <w:iCs/>
                <w:sz w:val="20"/>
              </w:rPr>
              <w:t>q</w:t>
            </w:r>
            <w:r w:rsidRPr="007779E2">
              <w:rPr>
                <w:iCs/>
                <w:sz w:val="20"/>
              </w:rPr>
              <w:t xml:space="preserve"> for its total capacity associated with infeasible deployment of Ancillary Service Supply Responsibilit</w:t>
            </w:r>
            <w:r>
              <w:rPr>
                <w:iCs/>
                <w:sz w:val="20"/>
              </w:rPr>
              <w:t>ies</w:t>
            </w:r>
            <w:r w:rsidRPr="007779E2">
              <w:rPr>
                <w:iCs/>
                <w:sz w:val="20"/>
              </w:rPr>
              <w:t xml:space="preserve"> for Non-Spin, for the hour.</w:t>
            </w:r>
          </w:p>
        </w:tc>
      </w:tr>
      <w:tr w:rsidR="000644BD" w:rsidRPr="007779E2" w:rsidTr="0075099D">
        <w:tc>
          <w:tcPr>
            <w:tcW w:w="1157"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 xml:space="preserve">MCPCNS </w:t>
            </w:r>
            <w:r w:rsidRPr="007779E2">
              <w:rPr>
                <w:i/>
                <w:iCs/>
                <w:sz w:val="20"/>
                <w:vertAlign w:val="subscript"/>
              </w:rPr>
              <w:t>DAM</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$/MW per hour</w:t>
            </w:r>
          </w:p>
        </w:tc>
        <w:tc>
          <w:tcPr>
            <w:tcW w:w="3457"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
                <w:iCs/>
                <w:sz w:val="20"/>
              </w:rPr>
            </w:pPr>
            <w:r w:rsidRPr="007779E2">
              <w:rPr>
                <w:i/>
                <w:iCs/>
                <w:sz w:val="20"/>
              </w:rPr>
              <w:t>Market Clearing Price for Capacity for Non-Spin in DAM</w:t>
            </w:r>
            <w:r w:rsidRPr="007779E2">
              <w:rPr>
                <w:iCs/>
                <w:sz w:val="20"/>
              </w:rPr>
              <w:t>—The DAM MCPC for Non-Spin</w:t>
            </w:r>
            <w:r w:rsidRPr="007E46C9">
              <w:rPr>
                <w:iCs/>
                <w:sz w:val="20"/>
              </w:rPr>
              <w:t>,</w:t>
            </w:r>
            <w:r w:rsidRPr="007779E2">
              <w:rPr>
                <w:iCs/>
                <w:sz w:val="20"/>
              </w:rPr>
              <w:t xml:space="preserve"> for the hour.</w:t>
            </w:r>
          </w:p>
        </w:tc>
      </w:tr>
      <w:tr w:rsidR="000644BD" w:rsidRPr="007779E2" w:rsidTr="0075099D">
        <w:tc>
          <w:tcPr>
            <w:tcW w:w="1157"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 xml:space="preserve">NSINFQ </w:t>
            </w:r>
            <w:r w:rsidRPr="007779E2">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MW</w:t>
            </w:r>
          </w:p>
        </w:tc>
        <w:tc>
          <w:tcPr>
            <w:tcW w:w="3457"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
                <w:iCs/>
                <w:sz w:val="20"/>
              </w:rPr>
            </w:pPr>
            <w:r w:rsidRPr="007779E2">
              <w:rPr>
                <w:i/>
                <w:iCs/>
                <w:sz w:val="20"/>
              </w:rPr>
              <w:t>Non-Spin Infeasibility Quantity per QSE—</w:t>
            </w:r>
            <w:r w:rsidRPr="007779E2">
              <w:rPr>
                <w:iCs/>
                <w:sz w:val="20"/>
              </w:rPr>
              <w:t xml:space="preserve">QSE </w:t>
            </w:r>
            <w:r w:rsidRPr="007779E2">
              <w:rPr>
                <w:i/>
                <w:iCs/>
                <w:sz w:val="20"/>
              </w:rPr>
              <w:t>q</w:t>
            </w:r>
            <w:r w:rsidRPr="007779E2">
              <w:rPr>
                <w:iCs/>
                <w:sz w:val="20"/>
              </w:rPr>
              <w:t xml:space="preserve">’s total capacity associated with </w:t>
            </w:r>
            <w:r>
              <w:rPr>
                <w:iCs/>
                <w:sz w:val="20"/>
              </w:rPr>
              <w:t xml:space="preserve">infeasible </w:t>
            </w:r>
            <w:r w:rsidRPr="007779E2">
              <w:rPr>
                <w:iCs/>
                <w:sz w:val="20"/>
              </w:rPr>
              <w:t>Ancillary Service Supply Responsibilit</w:t>
            </w:r>
            <w:r>
              <w:rPr>
                <w:iCs/>
                <w:sz w:val="20"/>
              </w:rPr>
              <w:t>ies</w:t>
            </w:r>
            <w:r w:rsidRPr="007779E2">
              <w:rPr>
                <w:iCs/>
                <w:sz w:val="20"/>
              </w:rPr>
              <w:t xml:space="preserve"> for Non-Spin, for the hour.</w:t>
            </w:r>
          </w:p>
        </w:tc>
      </w:tr>
      <w:tr w:rsidR="000644BD" w:rsidRPr="007779E2" w:rsidTr="0075099D">
        <w:tc>
          <w:tcPr>
            <w:tcW w:w="1157"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
                <w:iCs/>
                <w:sz w:val="20"/>
              </w:rPr>
            </w:pPr>
            <w:r w:rsidRPr="007779E2">
              <w:rPr>
                <w:i/>
                <w:iCs/>
                <w:sz w:val="20"/>
              </w:rPr>
              <w:t>q</w:t>
            </w:r>
          </w:p>
        </w:tc>
        <w:tc>
          <w:tcPr>
            <w:tcW w:w="386"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none</w:t>
            </w:r>
          </w:p>
        </w:tc>
        <w:tc>
          <w:tcPr>
            <w:tcW w:w="3457" w:type="pct"/>
            <w:tcBorders>
              <w:top w:val="single" w:sz="4" w:space="0" w:color="auto"/>
              <w:left w:val="single" w:sz="4" w:space="0" w:color="auto"/>
              <w:bottom w:val="single" w:sz="4" w:space="0" w:color="auto"/>
              <w:right w:val="single" w:sz="4" w:space="0" w:color="auto"/>
            </w:tcBorders>
          </w:tcPr>
          <w:p w:rsidR="000644BD" w:rsidRPr="007779E2" w:rsidRDefault="000644BD" w:rsidP="0075099D">
            <w:pPr>
              <w:spacing w:after="60"/>
              <w:rPr>
                <w:iCs/>
                <w:sz w:val="20"/>
              </w:rPr>
            </w:pPr>
            <w:r w:rsidRPr="007779E2">
              <w:rPr>
                <w:iCs/>
                <w:sz w:val="20"/>
              </w:rPr>
              <w:t>A QSE.</w:t>
            </w:r>
          </w:p>
        </w:tc>
      </w:tr>
    </w:tbl>
    <w:p w:rsidR="000644BD" w:rsidRDefault="000644BD" w:rsidP="000644BD">
      <w:pPr>
        <w:pStyle w:val="H3"/>
        <w:spacing w:before="0" w:after="0"/>
      </w:pPr>
    </w:p>
    <w:p w:rsidR="008D5348" w:rsidRPr="007779E2" w:rsidRDefault="008D5348" w:rsidP="008D5348">
      <w:pPr>
        <w:spacing w:before="240" w:after="240"/>
        <w:ind w:left="1260" w:hanging="540"/>
        <w:rPr>
          <w:ins w:id="1567" w:author="STEC" w:date="2018-09-17T11:45:00Z"/>
        </w:rPr>
      </w:pPr>
      <w:ins w:id="1568" w:author="STEC" w:date="2018-09-17T11:45:00Z">
        <w:r>
          <w:rPr>
            <w:iCs/>
          </w:rPr>
          <w:t>(e</w:t>
        </w:r>
        <w:r w:rsidRPr="007779E2">
          <w:rPr>
            <w:iCs/>
          </w:rPr>
          <w:t>)</w:t>
        </w:r>
        <w:r w:rsidRPr="007779E2">
          <w:rPr>
            <w:iCs/>
          </w:rPr>
          <w:tab/>
          <w:t xml:space="preserve">For </w:t>
        </w:r>
        <w:r>
          <w:rPr>
            <w:iCs/>
          </w:rPr>
          <w:t>ECRS</w:t>
        </w:r>
        <w:r w:rsidRPr="007779E2">
          <w:rPr>
            <w:iCs/>
          </w:rPr>
          <w:t xml:space="preserve">, if applicable: </w:t>
        </w:r>
      </w:ins>
    </w:p>
    <w:p w:rsidR="008D5348" w:rsidRPr="000468AC" w:rsidRDefault="008D5348" w:rsidP="008D5348">
      <w:pPr>
        <w:ind w:left="720" w:firstLine="720"/>
        <w:rPr>
          <w:ins w:id="1569" w:author="STEC" w:date="2018-09-17T11:45:00Z"/>
          <w:b/>
          <w:vertAlign w:val="subscript"/>
        </w:rPr>
      </w:pPr>
      <w:ins w:id="1570" w:author="STEC" w:date="2018-09-17T11:45:00Z">
        <w:r>
          <w:rPr>
            <w:b/>
          </w:rPr>
          <w:t>EC</w:t>
        </w:r>
        <w:r w:rsidRPr="000468AC">
          <w:rPr>
            <w:b/>
          </w:rPr>
          <w:t xml:space="preserve">RINFQAMT </w:t>
        </w:r>
        <w:r w:rsidRPr="000468AC">
          <w:rPr>
            <w:b/>
            <w:i/>
            <w:vertAlign w:val="subscript"/>
          </w:rPr>
          <w:t>q</w:t>
        </w:r>
        <w:r w:rsidRPr="000468AC">
          <w:rPr>
            <w:b/>
          </w:rPr>
          <w:t xml:space="preserve"> =  MCPC</w:t>
        </w:r>
        <w:r>
          <w:rPr>
            <w:b/>
          </w:rPr>
          <w:t>EC</w:t>
        </w:r>
        <w:r w:rsidRPr="000468AC">
          <w:rPr>
            <w:b/>
          </w:rPr>
          <w:t xml:space="preserve">R </w:t>
        </w:r>
        <w:r w:rsidRPr="000468AC">
          <w:rPr>
            <w:b/>
            <w:i/>
            <w:vertAlign w:val="subscript"/>
          </w:rPr>
          <w:t>DAM</w:t>
        </w:r>
        <w:r w:rsidRPr="000468AC">
          <w:rPr>
            <w:b/>
          </w:rPr>
          <w:t xml:space="preserve"> * </w:t>
        </w:r>
        <w:r>
          <w:rPr>
            <w:b/>
          </w:rPr>
          <w:t>EC</w:t>
        </w:r>
        <w:r w:rsidRPr="000468AC">
          <w:rPr>
            <w:b/>
          </w:rPr>
          <w:t xml:space="preserve">RINFQ </w:t>
        </w:r>
        <w:r w:rsidRPr="000468AC">
          <w:rPr>
            <w:b/>
            <w:i/>
            <w:vertAlign w:val="subscript"/>
          </w:rPr>
          <w:t>q</w:t>
        </w:r>
      </w:ins>
    </w:p>
    <w:p w:rsidR="008D5348" w:rsidRPr="007779E2" w:rsidRDefault="008D5348" w:rsidP="008D5348">
      <w:pPr>
        <w:ind w:firstLine="720"/>
        <w:rPr>
          <w:ins w:id="1571" w:author="STEC" w:date="2018-09-17T11:45:00Z"/>
        </w:rPr>
      </w:pPr>
    </w:p>
    <w:p w:rsidR="008D5348" w:rsidRPr="007779E2" w:rsidRDefault="008D5348" w:rsidP="008D5348">
      <w:pPr>
        <w:rPr>
          <w:ins w:id="1572" w:author="STEC" w:date="2018-09-17T11:45:00Z"/>
        </w:rPr>
      </w:pPr>
      <w:ins w:id="1573" w:author="STEC" w:date="2018-09-17T11:45:00Z">
        <w:r w:rsidRPr="007779E2">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739"/>
        <w:gridCol w:w="6611"/>
      </w:tblGrid>
      <w:tr w:rsidR="008D5348" w:rsidRPr="007779E2" w:rsidTr="00787BFD">
        <w:trPr>
          <w:ins w:id="1574" w:author="STEC" w:date="2018-09-17T11:45:00Z"/>
        </w:trPr>
        <w:tc>
          <w:tcPr>
            <w:tcW w:w="1162" w:type="pct"/>
          </w:tcPr>
          <w:p w:rsidR="008D5348" w:rsidRPr="007779E2" w:rsidRDefault="008D5348" w:rsidP="00787BFD">
            <w:pPr>
              <w:spacing w:after="240"/>
              <w:rPr>
                <w:ins w:id="1575" w:author="STEC" w:date="2018-09-17T11:45:00Z"/>
                <w:b/>
                <w:iCs/>
                <w:sz w:val="20"/>
              </w:rPr>
            </w:pPr>
            <w:ins w:id="1576" w:author="STEC" w:date="2018-09-17T11:45:00Z">
              <w:r w:rsidRPr="007779E2">
                <w:rPr>
                  <w:b/>
                  <w:iCs/>
                  <w:sz w:val="20"/>
                </w:rPr>
                <w:t>Variable</w:t>
              </w:r>
            </w:ins>
          </w:p>
        </w:tc>
        <w:tc>
          <w:tcPr>
            <w:tcW w:w="386" w:type="pct"/>
          </w:tcPr>
          <w:p w:rsidR="008D5348" w:rsidRPr="007779E2" w:rsidRDefault="008D5348" w:rsidP="00787BFD">
            <w:pPr>
              <w:spacing w:after="240"/>
              <w:rPr>
                <w:ins w:id="1577" w:author="STEC" w:date="2018-09-17T11:45:00Z"/>
                <w:b/>
                <w:iCs/>
                <w:sz w:val="20"/>
              </w:rPr>
            </w:pPr>
            <w:ins w:id="1578" w:author="STEC" w:date="2018-09-17T11:45:00Z">
              <w:r w:rsidRPr="007779E2">
                <w:rPr>
                  <w:b/>
                  <w:iCs/>
                  <w:sz w:val="20"/>
                </w:rPr>
                <w:t>Unit</w:t>
              </w:r>
            </w:ins>
          </w:p>
        </w:tc>
        <w:tc>
          <w:tcPr>
            <w:tcW w:w="3452" w:type="pct"/>
          </w:tcPr>
          <w:p w:rsidR="008D5348" w:rsidRPr="007779E2" w:rsidRDefault="008D5348" w:rsidP="00787BFD">
            <w:pPr>
              <w:spacing w:after="240"/>
              <w:rPr>
                <w:ins w:id="1579" w:author="STEC" w:date="2018-09-17T11:45:00Z"/>
                <w:b/>
                <w:iCs/>
                <w:sz w:val="20"/>
              </w:rPr>
            </w:pPr>
            <w:ins w:id="1580" w:author="STEC" w:date="2018-09-17T11:45:00Z">
              <w:r w:rsidRPr="007779E2">
                <w:rPr>
                  <w:b/>
                  <w:iCs/>
                  <w:sz w:val="20"/>
                </w:rPr>
                <w:t>Description</w:t>
              </w:r>
            </w:ins>
          </w:p>
        </w:tc>
      </w:tr>
      <w:tr w:rsidR="008D5348" w:rsidRPr="007779E2" w:rsidTr="00787BFD">
        <w:trPr>
          <w:ins w:id="1581" w:author="STEC" w:date="2018-09-17T11:45:00Z"/>
        </w:trPr>
        <w:tc>
          <w:tcPr>
            <w:tcW w:w="1162" w:type="pct"/>
          </w:tcPr>
          <w:p w:rsidR="008D5348" w:rsidRPr="007779E2" w:rsidRDefault="008D5348" w:rsidP="00787BFD">
            <w:pPr>
              <w:spacing w:after="60"/>
              <w:rPr>
                <w:ins w:id="1582" w:author="STEC" w:date="2018-09-17T11:45:00Z"/>
                <w:iCs/>
                <w:sz w:val="20"/>
              </w:rPr>
            </w:pPr>
            <w:ins w:id="1583" w:author="STEC" w:date="2018-09-17T11:45:00Z">
              <w:r>
                <w:rPr>
                  <w:iCs/>
                  <w:sz w:val="20"/>
                </w:rPr>
                <w:t>EC</w:t>
              </w:r>
              <w:r w:rsidRPr="007779E2">
                <w:rPr>
                  <w:iCs/>
                  <w:sz w:val="20"/>
                </w:rPr>
                <w:t xml:space="preserve">RINFQAMT </w:t>
              </w:r>
              <w:r w:rsidRPr="007779E2">
                <w:rPr>
                  <w:i/>
                  <w:iCs/>
                  <w:sz w:val="20"/>
                  <w:vertAlign w:val="subscript"/>
                </w:rPr>
                <w:t>q</w:t>
              </w:r>
            </w:ins>
          </w:p>
        </w:tc>
        <w:tc>
          <w:tcPr>
            <w:tcW w:w="386" w:type="pct"/>
          </w:tcPr>
          <w:p w:rsidR="008D5348" w:rsidRPr="007779E2" w:rsidRDefault="008D5348" w:rsidP="00787BFD">
            <w:pPr>
              <w:spacing w:after="60"/>
              <w:rPr>
                <w:ins w:id="1584" w:author="STEC" w:date="2018-09-17T11:45:00Z"/>
                <w:iCs/>
                <w:sz w:val="20"/>
              </w:rPr>
            </w:pPr>
            <w:ins w:id="1585" w:author="STEC" w:date="2018-09-17T11:45:00Z">
              <w:r w:rsidRPr="007779E2">
                <w:rPr>
                  <w:iCs/>
                  <w:sz w:val="20"/>
                </w:rPr>
                <w:t>$</w:t>
              </w:r>
            </w:ins>
          </w:p>
        </w:tc>
        <w:tc>
          <w:tcPr>
            <w:tcW w:w="3452" w:type="pct"/>
          </w:tcPr>
          <w:p w:rsidR="008D5348" w:rsidRPr="007779E2" w:rsidRDefault="008D5348" w:rsidP="00787BFD">
            <w:pPr>
              <w:spacing w:after="60"/>
              <w:rPr>
                <w:ins w:id="1586" w:author="STEC" w:date="2018-09-17T11:45:00Z"/>
                <w:iCs/>
                <w:sz w:val="20"/>
              </w:rPr>
            </w:pPr>
            <w:ins w:id="1587" w:author="STEC" w:date="2018-09-17T11:45:00Z">
              <w:r w:rsidRPr="006714C4">
                <w:rPr>
                  <w:i/>
                  <w:iCs/>
                  <w:sz w:val="20"/>
                </w:rPr>
                <w:t>ERCOT Contingency Reserve Service</w:t>
              </w:r>
              <w:r w:rsidRPr="007779E2">
                <w:rPr>
                  <w:i/>
                  <w:iCs/>
                  <w:sz w:val="20"/>
                </w:rPr>
                <w:t xml:space="preserve"> Infeasible Quantity Amount per</w:t>
              </w:r>
              <w:r>
                <w:rPr>
                  <w:i/>
                  <w:iCs/>
                  <w:sz w:val="20"/>
                </w:rPr>
                <w:t xml:space="preserve"> </w:t>
              </w:r>
              <w:r w:rsidRPr="007779E2">
                <w:rPr>
                  <w:i/>
                  <w:iCs/>
                  <w:sz w:val="20"/>
                </w:rPr>
                <w:t>QSE</w:t>
              </w:r>
              <w:r>
                <w:rPr>
                  <w:iCs/>
                  <w:sz w:val="20"/>
                </w:rPr>
                <w:t>—</w:t>
              </w:r>
              <w:r w:rsidRPr="007779E2">
                <w:rPr>
                  <w:iCs/>
                  <w:sz w:val="20"/>
                </w:rPr>
                <w:t xml:space="preserve">The charge to QSE </w:t>
              </w:r>
              <w:r w:rsidRPr="007779E2">
                <w:rPr>
                  <w:i/>
                  <w:iCs/>
                  <w:sz w:val="20"/>
                </w:rPr>
                <w:t>q</w:t>
              </w:r>
              <w:r w:rsidRPr="007779E2">
                <w:rPr>
                  <w:iCs/>
                  <w:sz w:val="20"/>
                </w:rPr>
                <w:t xml:space="preserve"> for its total capacity associated with infeasible deployment of Ancillary Service Supply Responsibilit</w:t>
              </w:r>
              <w:r>
                <w:rPr>
                  <w:iCs/>
                  <w:sz w:val="20"/>
                </w:rPr>
                <w:t>ies</w:t>
              </w:r>
              <w:r w:rsidRPr="007779E2">
                <w:rPr>
                  <w:iCs/>
                  <w:sz w:val="20"/>
                </w:rPr>
                <w:t xml:space="preserve"> for </w:t>
              </w:r>
              <w:r>
                <w:rPr>
                  <w:iCs/>
                  <w:sz w:val="20"/>
                </w:rPr>
                <w:t>ECRS</w:t>
              </w:r>
              <w:r w:rsidRPr="007779E2">
                <w:rPr>
                  <w:iCs/>
                  <w:sz w:val="20"/>
                </w:rPr>
                <w:t>, for the hour.</w:t>
              </w:r>
            </w:ins>
          </w:p>
        </w:tc>
      </w:tr>
      <w:tr w:rsidR="008D5348" w:rsidRPr="007779E2" w:rsidTr="00787BFD">
        <w:trPr>
          <w:ins w:id="1588" w:author="STEC" w:date="2018-09-17T11:45:00Z"/>
        </w:trPr>
        <w:tc>
          <w:tcPr>
            <w:tcW w:w="1162" w:type="pct"/>
            <w:tcBorders>
              <w:top w:val="single" w:sz="4" w:space="0" w:color="auto"/>
              <w:left w:val="single" w:sz="4" w:space="0" w:color="auto"/>
              <w:bottom w:val="single" w:sz="4" w:space="0" w:color="auto"/>
              <w:right w:val="single" w:sz="4" w:space="0" w:color="auto"/>
            </w:tcBorders>
          </w:tcPr>
          <w:p w:rsidR="008D5348" w:rsidRPr="007779E2" w:rsidRDefault="008D5348" w:rsidP="00787BFD">
            <w:pPr>
              <w:spacing w:after="60"/>
              <w:rPr>
                <w:ins w:id="1589" w:author="STEC" w:date="2018-09-17T11:45:00Z"/>
                <w:iCs/>
                <w:sz w:val="20"/>
              </w:rPr>
            </w:pPr>
            <w:ins w:id="1590" w:author="STEC" w:date="2018-09-17T11:45:00Z">
              <w:r w:rsidRPr="007779E2">
                <w:rPr>
                  <w:iCs/>
                  <w:sz w:val="20"/>
                </w:rPr>
                <w:t>MCPC</w:t>
              </w:r>
              <w:r>
                <w:rPr>
                  <w:iCs/>
                  <w:sz w:val="20"/>
                </w:rPr>
                <w:t>EC</w:t>
              </w:r>
              <w:r w:rsidRPr="007779E2">
                <w:rPr>
                  <w:iCs/>
                  <w:sz w:val="20"/>
                </w:rPr>
                <w:t xml:space="preserve">R </w:t>
              </w:r>
              <w:r w:rsidRPr="007779E2">
                <w:rPr>
                  <w:i/>
                  <w:iCs/>
                  <w:sz w:val="20"/>
                  <w:vertAlign w:val="subscript"/>
                </w:rPr>
                <w:t>DAM</w:t>
              </w:r>
            </w:ins>
          </w:p>
        </w:tc>
        <w:tc>
          <w:tcPr>
            <w:tcW w:w="386" w:type="pct"/>
            <w:tcBorders>
              <w:top w:val="single" w:sz="4" w:space="0" w:color="auto"/>
              <w:left w:val="single" w:sz="4" w:space="0" w:color="auto"/>
              <w:bottom w:val="single" w:sz="4" w:space="0" w:color="auto"/>
              <w:right w:val="single" w:sz="4" w:space="0" w:color="auto"/>
            </w:tcBorders>
          </w:tcPr>
          <w:p w:rsidR="008D5348" w:rsidRPr="007779E2" w:rsidRDefault="008D5348" w:rsidP="00787BFD">
            <w:pPr>
              <w:spacing w:after="60"/>
              <w:rPr>
                <w:ins w:id="1591" w:author="STEC" w:date="2018-09-17T11:45:00Z"/>
                <w:iCs/>
                <w:sz w:val="20"/>
              </w:rPr>
            </w:pPr>
            <w:ins w:id="1592" w:author="STEC" w:date="2018-09-17T11:45:00Z">
              <w:r w:rsidRPr="007779E2">
                <w:rPr>
                  <w:iCs/>
                  <w:sz w:val="20"/>
                </w:rPr>
                <w:t>$/MW per hour</w:t>
              </w:r>
            </w:ins>
          </w:p>
        </w:tc>
        <w:tc>
          <w:tcPr>
            <w:tcW w:w="3452" w:type="pct"/>
            <w:tcBorders>
              <w:top w:val="single" w:sz="4" w:space="0" w:color="auto"/>
              <w:left w:val="single" w:sz="4" w:space="0" w:color="auto"/>
              <w:bottom w:val="single" w:sz="4" w:space="0" w:color="auto"/>
              <w:right w:val="single" w:sz="4" w:space="0" w:color="auto"/>
            </w:tcBorders>
          </w:tcPr>
          <w:p w:rsidR="008D5348" w:rsidRPr="007779E2" w:rsidRDefault="008D5348" w:rsidP="00787BFD">
            <w:pPr>
              <w:spacing w:after="60"/>
              <w:rPr>
                <w:ins w:id="1593" w:author="STEC" w:date="2018-09-17T11:45:00Z"/>
                <w:i/>
                <w:iCs/>
                <w:sz w:val="20"/>
              </w:rPr>
            </w:pPr>
            <w:ins w:id="1594" w:author="STEC" w:date="2018-09-17T11:45:00Z">
              <w:r w:rsidRPr="007779E2">
                <w:rPr>
                  <w:i/>
                  <w:iCs/>
                  <w:sz w:val="20"/>
                </w:rPr>
                <w:t xml:space="preserve">Market Clearing Price for Capacity for </w:t>
              </w:r>
              <w:r w:rsidRPr="006714C4">
                <w:rPr>
                  <w:i/>
                  <w:iCs/>
                  <w:sz w:val="20"/>
                </w:rPr>
                <w:t>ERCOT Contingency Reserve Service</w:t>
              </w:r>
              <w:r w:rsidRPr="007779E2">
                <w:rPr>
                  <w:i/>
                  <w:iCs/>
                  <w:sz w:val="20"/>
                </w:rPr>
                <w:t xml:space="preserve"> in DAM</w:t>
              </w:r>
              <w:r w:rsidRPr="007779E2">
                <w:rPr>
                  <w:iCs/>
                  <w:sz w:val="20"/>
                </w:rPr>
                <w:t xml:space="preserve">—The DAM MCPC for </w:t>
              </w:r>
              <w:r>
                <w:rPr>
                  <w:iCs/>
                  <w:sz w:val="20"/>
                </w:rPr>
                <w:t>ECRS</w:t>
              </w:r>
              <w:r w:rsidRPr="007E46C9">
                <w:rPr>
                  <w:iCs/>
                  <w:sz w:val="20"/>
                </w:rPr>
                <w:t>,</w:t>
              </w:r>
              <w:r w:rsidRPr="007779E2">
                <w:rPr>
                  <w:iCs/>
                  <w:sz w:val="20"/>
                </w:rPr>
                <w:t xml:space="preserve"> for the hour.</w:t>
              </w:r>
            </w:ins>
          </w:p>
        </w:tc>
      </w:tr>
      <w:tr w:rsidR="008D5348" w:rsidRPr="007779E2" w:rsidTr="00787BFD">
        <w:trPr>
          <w:ins w:id="1595" w:author="STEC" w:date="2018-09-17T11:45:00Z"/>
        </w:trPr>
        <w:tc>
          <w:tcPr>
            <w:tcW w:w="1162" w:type="pct"/>
            <w:tcBorders>
              <w:top w:val="single" w:sz="4" w:space="0" w:color="auto"/>
              <w:left w:val="single" w:sz="4" w:space="0" w:color="auto"/>
              <w:bottom w:val="single" w:sz="4" w:space="0" w:color="auto"/>
              <w:right w:val="single" w:sz="4" w:space="0" w:color="auto"/>
            </w:tcBorders>
          </w:tcPr>
          <w:p w:rsidR="008D5348" w:rsidRPr="007779E2" w:rsidRDefault="008D5348" w:rsidP="00787BFD">
            <w:pPr>
              <w:spacing w:after="60"/>
              <w:rPr>
                <w:ins w:id="1596" w:author="STEC" w:date="2018-09-17T11:45:00Z"/>
                <w:iCs/>
                <w:sz w:val="20"/>
              </w:rPr>
            </w:pPr>
            <w:ins w:id="1597" w:author="STEC" w:date="2018-09-17T11:45:00Z">
              <w:r>
                <w:rPr>
                  <w:iCs/>
                  <w:sz w:val="20"/>
                </w:rPr>
                <w:t>EC</w:t>
              </w:r>
              <w:r w:rsidRPr="007779E2">
                <w:rPr>
                  <w:iCs/>
                  <w:sz w:val="20"/>
                </w:rPr>
                <w:t xml:space="preserve">RINFQ </w:t>
              </w:r>
              <w:r w:rsidRPr="007779E2">
                <w:rPr>
                  <w:i/>
                  <w:iCs/>
                  <w:sz w:val="20"/>
                  <w:vertAlign w:val="subscript"/>
                </w:rPr>
                <w:t>q</w:t>
              </w:r>
            </w:ins>
          </w:p>
        </w:tc>
        <w:tc>
          <w:tcPr>
            <w:tcW w:w="386" w:type="pct"/>
            <w:tcBorders>
              <w:top w:val="single" w:sz="4" w:space="0" w:color="auto"/>
              <w:left w:val="single" w:sz="4" w:space="0" w:color="auto"/>
              <w:bottom w:val="single" w:sz="4" w:space="0" w:color="auto"/>
              <w:right w:val="single" w:sz="4" w:space="0" w:color="auto"/>
            </w:tcBorders>
          </w:tcPr>
          <w:p w:rsidR="008D5348" w:rsidRPr="007779E2" w:rsidRDefault="008D5348" w:rsidP="00787BFD">
            <w:pPr>
              <w:spacing w:after="60"/>
              <w:rPr>
                <w:ins w:id="1598" w:author="STEC" w:date="2018-09-17T11:45:00Z"/>
                <w:iCs/>
                <w:sz w:val="20"/>
              </w:rPr>
            </w:pPr>
            <w:ins w:id="1599" w:author="STEC" w:date="2018-09-17T11:45:00Z">
              <w:r w:rsidRPr="007779E2">
                <w:rPr>
                  <w:iCs/>
                  <w:sz w:val="20"/>
                </w:rPr>
                <w:t>MW</w:t>
              </w:r>
            </w:ins>
          </w:p>
        </w:tc>
        <w:tc>
          <w:tcPr>
            <w:tcW w:w="3452" w:type="pct"/>
            <w:tcBorders>
              <w:top w:val="single" w:sz="4" w:space="0" w:color="auto"/>
              <w:left w:val="single" w:sz="4" w:space="0" w:color="auto"/>
              <w:bottom w:val="single" w:sz="4" w:space="0" w:color="auto"/>
              <w:right w:val="single" w:sz="4" w:space="0" w:color="auto"/>
            </w:tcBorders>
          </w:tcPr>
          <w:p w:rsidR="008D5348" w:rsidRPr="007779E2" w:rsidRDefault="008D5348" w:rsidP="00787BFD">
            <w:pPr>
              <w:spacing w:after="60"/>
              <w:rPr>
                <w:ins w:id="1600" w:author="STEC" w:date="2018-09-17T11:45:00Z"/>
                <w:i/>
                <w:iCs/>
                <w:sz w:val="20"/>
              </w:rPr>
            </w:pPr>
            <w:ins w:id="1601" w:author="STEC" w:date="2018-09-17T11:45:00Z">
              <w:r w:rsidRPr="006714C4">
                <w:rPr>
                  <w:i/>
                  <w:iCs/>
                  <w:sz w:val="20"/>
                </w:rPr>
                <w:t>ERCOT Contingency Reserve Service</w:t>
              </w:r>
              <w:r w:rsidRPr="007779E2">
                <w:rPr>
                  <w:i/>
                  <w:iCs/>
                  <w:sz w:val="20"/>
                </w:rPr>
                <w:t xml:space="preserve"> Infeasibility Quantity per QSE —</w:t>
              </w:r>
              <w:r w:rsidRPr="007779E2">
                <w:rPr>
                  <w:iCs/>
                  <w:sz w:val="20"/>
                </w:rPr>
                <w:t xml:space="preserve">QSE </w:t>
              </w:r>
              <w:r w:rsidRPr="007779E2">
                <w:rPr>
                  <w:i/>
                  <w:iCs/>
                  <w:sz w:val="20"/>
                </w:rPr>
                <w:t>q</w:t>
              </w:r>
              <w:r w:rsidRPr="007779E2">
                <w:rPr>
                  <w:iCs/>
                  <w:sz w:val="20"/>
                </w:rPr>
                <w:t xml:space="preserve">’s total capacity associated with </w:t>
              </w:r>
              <w:r>
                <w:rPr>
                  <w:iCs/>
                  <w:sz w:val="20"/>
                </w:rPr>
                <w:t>infeasible</w:t>
              </w:r>
              <w:r w:rsidRPr="007779E2">
                <w:rPr>
                  <w:i/>
                  <w:iCs/>
                  <w:sz w:val="20"/>
                </w:rPr>
                <w:t xml:space="preserve"> </w:t>
              </w:r>
              <w:r w:rsidRPr="007779E2">
                <w:rPr>
                  <w:iCs/>
                  <w:sz w:val="20"/>
                </w:rPr>
                <w:t>Ancilla</w:t>
              </w:r>
              <w:r>
                <w:rPr>
                  <w:iCs/>
                  <w:sz w:val="20"/>
                </w:rPr>
                <w:t>ry Service Supply Responsibilities</w:t>
              </w:r>
              <w:r>
                <w:rPr>
                  <w:i/>
                  <w:iCs/>
                  <w:sz w:val="20"/>
                </w:rPr>
                <w:t xml:space="preserve"> </w:t>
              </w:r>
              <w:r w:rsidRPr="007779E2">
                <w:rPr>
                  <w:iCs/>
                  <w:sz w:val="20"/>
                </w:rPr>
                <w:t xml:space="preserve">for </w:t>
              </w:r>
              <w:r>
                <w:rPr>
                  <w:iCs/>
                  <w:sz w:val="20"/>
                </w:rPr>
                <w:t>ECRS</w:t>
              </w:r>
              <w:r w:rsidRPr="007779E2">
                <w:rPr>
                  <w:iCs/>
                  <w:sz w:val="20"/>
                </w:rPr>
                <w:t>, for the hour.</w:t>
              </w:r>
            </w:ins>
          </w:p>
        </w:tc>
      </w:tr>
      <w:tr w:rsidR="008D5348" w:rsidRPr="007779E2" w:rsidTr="00787BFD">
        <w:trPr>
          <w:ins w:id="1602" w:author="STEC" w:date="2018-09-17T11:45:00Z"/>
        </w:trPr>
        <w:tc>
          <w:tcPr>
            <w:tcW w:w="1162" w:type="pct"/>
            <w:tcBorders>
              <w:top w:val="single" w:sz="4" w:space="0" w:color="auto"/>
              <w:left w:val="single" w:sz="4" w:space="0" w:color="auto"/>
              <w:bottom w:val="single" w:sz="4" w:space="0" w:color="auto"/>
              <w:right w:val="single" w:sz="4" w:space="0" w:color="auto"/>
            </w:tcBorders>
          </w:tcPr>
          <w:p w:rsidR="008D5348" w:rsidRPr="007779E2" w:rsidRDefault="008D5348" w:rsidP="00787BFD">
            <w:pPr>
              <w:spacing w:after="60"/>
              <w:rPr>
                <w:ins w:id="1603" w:author="STEC" w:date="2018-09-17T11:45:00Z"/>
                <w:i/>
                <w:iCs/>
                <w:sz w:val="20"/>
              </w:rPr>
            </w:pPr>
            <w:ins w:id="1604" w:author="STEC" w:date="2018-09-17T11:45:00Z">
              <w:r>
                <w:rPr>
                  <w:i/>
                  <w:iCs/>
                  <w:sz w:val="20"/>
                </w:rPr>
                <w:t>q</w:t>
              </w:r>
            </w:ins>
          </w:p>
        </w:tc>
        <w:tc>
          <w:tcPr>
            <w:tcW w:w="386" w:type="pct"/>
            <w:tcBorders>
              <w:top w:val="single" w:sz="4" w:space="0" w:color="auto"/>
              <w:left w:val="single" w:sz="4" w:space="0" w:color="auto"/>
              <w:bottom w:val="single" w:sz="4" w:space="0" w:color="auto"/>
              <w:right w:val="single" w:sz="4" w:space="0" w:color="auto"/>
            </w:tcBorders>
          </w:tcPr>
          <w:p w:rsidR="008D5348" w:rsidRPr="007779E2" w:rsidRDefault="008D5348" w:rsidP="00787BFD">
            <w:pPr>
              <w:spacing w:after="60"/>
              <w:rPr>
                <w:ins w:id="1605" w:author="STEC" w:date="2018-09-17T11:45:00Z"/>
                <w:iCs/>
                <w:sz w:val="20"/>
              </w:rPr>
            </w:pPr>
            <w:ins w:id="1606" w:author="STEC" w:date="2018-09-17T11:45:00Z">
              <w:r w:rsidRPr="007779E2">
                <w:rPr>
                  <w:iCs/>
                  <w:sz w:val="20"/>
                </w:rPr>
                <w:t>none</w:t>
              </w:r>
            </w:ins>
          </w:p>
        </w:tc>
        <w:tc>
          <w:tcPr>
            <w:tcW w:w="3452" w:type="pct"/>
            <w:tcBorders>
              <w:top w:val="single" w:sz="4" w:space="0" w:color="auto"/>
              <w:left w:val="single" w:sz="4" w:space="0" w:color="auto"/>
              <w:bottom w:val="single" w:sz="4" w:space="0" w:color="auto"/>
              <w:right w:val="single" w:sz="4" w:space="0" w:color="auto"/>
            </w:tcBorders>
          </w:tcPr>
          <w:p w:rsidR="008D5348" w:rsidRPr="007779E2" w:rsidRDefault="008D5348" w:rsidP="00787BFD">
            <w:pPr>
              <w:spacing w:after="60"/>
              <w:rPr>
                <w:ins w:id="1607" w:author="STEC" w:date="2018-09-17T11:45:00Z"/>
                <w:iCs/>
                <w:sz w:val="20"/>
              </w:rPr>
            </w:pPr>
            <w:ins w:id="1608" w:author="STEC" w:date="2018-09-17T11:45:00Z">
              <w:r w:rsidRPr="007779E2">
                <w:rPr>
                  <w:iCs/>
                  <w:sz w:val="20"/>
                </w:rPr>
                <w:t>A QSE.</w:t>
              </w:r>
            </w:ins>
          </w:p>
        </w:tc>
      </w:tr>
    </w:tbl>
    <w:p w:rsidR="000644BD" w:rsidRPr="000644BD" w:rsidRDefault="000644BD" w:rsidP="000644BD">
      <w:pPr>
        <w:pStyle w:val="BodyText"/>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558"/>
      </w:tblGrid>
      <w:tr w:rsidR="000644BD" w:rsidRPr="00E566EB" w:rsidTr="0075099D">
        <w:tc>
          <w:tcPr>
            <w:tcW w:w="9558" w:type="dxa"/>
            <w:shd w:val="pct12" w:color="auto" w:fill="auto"/>
          </w:tcPr>
          <w:p w:rsidR="000644BD" w:rsidRDefault="000644BD" w:rsidP="0075099D">
            <w:pPr>
              <w:pStyle w:val="Instructions"/>
              <w:spacing w:before="120"/>
            </w:pPr>
            <w:r>
              <w:t>[NPRR841:  Insert Section 6.7.2.2 below upon system implementation:]</w:t>
            </w:r>
          </w:p>
          <w:p w:rsidR="000644BD" w:rsidRPr="000547B6" w:rsidRDefault="000644BD" w:rsidP="0075099D">
            <w:pPr>
              <w:keepNext/>
              <w:widowControl w:val="0"/>
              <w:tabs>
                <w:tab w:val="left" w:pos="1260"/>
              </w:tabs>
              <w:spacing w:after="240"/>
              <w:ind w:left="1260" w:hanging="1260"/>
              <w:outlineLvl w:val="3"/>
              <w:rPr>
                <w:b/>
              </w:rPr>
            </w:pPr>
            <w:r w:rsidRPr="00D04014">
              <w:rPr>
                <w:b/>
              </w:rPr>
              <w:t>6.7.2.2</w:t>
            </w:r>
            <w:r w:rsidRPr="00D04014">
              <w:rPr>
                <w:b/>
              </w:rPr>
              <w:tab/>
              <w:t xml:space="preserve">Real-Time Adjustments to </w:t>
            </w:r>
            <w:r>
              <w:rPr>
                <w:b/>
              </w:rPr>
              <w:t>Day-Ahead Make Whole Payments</w:t>
            </w:r>
            <w:r w:rsidRPr="00D04014">
              <w:rPr>
                <w:b/>
              </w:rPr>
              <w:t xml:space="preserve"> due to Ancillary Services Infeasibility Charges</w:t>
            </w:r>
          </w:p>
          <w:p w:rsidR="000644BD" w:rsidRDefault="000644BD" w:rsidP="0075099D">
            <w:pPr>
              <w:spacing w:after="240"/>
              <w:ind w:left="720" w:hanging="720"/>
            </w:pPr>
            <w:r w:rsidRPr="007E46C9">
              <w:rPr>
                <w:iCs/>
              </w:rPr>
              <w:t>(</w:t>
            </w:r>
            <w:r>
              <w:rPr>
                <w:iCs/>
              </w:rPr>
              <w:t>1</w:t>
            </w:r>
            <w:r w:rsidRPr="007E46C9">
              <w:rPr>
                <w:iCs/>
              </w:rPr>
              <w:t>)</w:t>
            </w:r>
            <w:r w:rsidRPr="007E46C9">
              <w:rPr>
                <w:iCs/>
              </w:rPr>
              <w:tab/>
            </w:r>
            <w:r>
              <w:rPr>
                <w:iCs/>
              </w:rPr>
              <w:t>ERCOT shall pay the</w:t>
            </w:r>
            <w:r w:rsidRPr="007E46C9">
              <w:rPr>
                <w:iCs/>
              </w:rPr>
              <w:t xml:space="preserve"> QSE for which ERCOT </w:t>
            </w:r>
            <w:r>
              <w:rPr>
                <w:iCs/>
              </w:rPr>
              <w:t xml:space="preserve">calculates a charge for infeasible </w:t>
            </w:r>
            <w:r w:rsidRPr="007E46C9">
              <w:rPr>
                <w:iCs/>
              </w:rPr>
              <w:t xml:space="preserve">Ancillary Service </w:t>
            </w:r>
            <w:r>
              <w:rPr>
                <w:iCs/>
              </w:rPr>
              <w:t>capacity due to transmission constraints a Real-Time Day-Ahead Make-Whole Payment for an eligible Resource for each Operating Hour in a DAM commitment period.</w:t>
            </w:r>
          </w:p>
          <w:p w:rsidR="000644BD" w:rsidRPr="007E46C9" w:rsidRDefault="000644BD" w:rsidP="0075099D">
            <w:pPr>
              <w:spacing w:after="240"/>
              <w:ind w:left="720" w:hanging="720"/>
              <w:rPr>
                <w:iCs/>
              </w:rPr>
            </w:pPr>
            <w:r>
              <w:rPr>
                <w:lang w:val="pt-BR"/>
              </w:rPr>
              <w:t>(2)</w:t>
            </w:r>
            <w:r>
              <w:rPr>
                <w:lang w:val="pt-BR"/>
              </w:rPr>
              <w:tab/>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w:t>
            </w:r>
            <w:r>
              <w:rPr>
                <w:lang w:val="pt-BR"/>
              </w:rPr>
              <w:t xml:space="preserve">Real-Time </w:t>
            </w:r>
            <w:r>
              <w:rPr>
                <w:iCs/>
              </w:rPr>
              <w:t>Day-Ahead</w:t>
            </w:r>
            <w:r>
              <w:rPr>
                <w:lang w:val="pt-BR"/>
              </w:rPr>
              <w:t xml:space="preserve"> M</w:t>
            </w:r>
            <w:r w:rsidRPr="00A16315">
              <w:rPr>
                <w:lang w:val="pt-BR"/>
              </w:rPr>
              <w:t xml:space="preserve">ake-Whole Amount is calculated for the Combined Cycle </w:t>
            </w:r>
            <w:r>
              <w:rPr>
                <w:lang w:val="pt-BR"/>
              </w:rPr>
              <w:t>Train.</w:t>
            </w:r>
          </w:p>
          <w:p w:rsidR="00830837" w:rsidRPr="009E5A27" w:rsidRDefault="00830837" w:rsidP="00801D55">
            <w:pPr>
              <w:pStyle w:val="FormulaBold"/>
            </w:pPr>
            <w:r w:rsidRPr="00A331D7">
              <w:rPr>
                <w:color w:val="000000"/>
              </w:rPr>
              <w:t>RTDAMWAMT</w:t>
            </w:r>
            <w:r w:rsidRPr="00A331D7">
              <w:rPr>
                <w:i/>
                <w:vertAlign w:val="subscript"/>
              </w:rPr>
              <w:t xml:space="preserve"> q, r,</w:t>
            </w:r>
            <w:r>
              <w:rPr>
                <w:i/>
                <w:vertAlign w:val="subscript"/>
              </w:rPr>
              <w:t xml:space="preserve"> </w:t>
            </w:r>
            <w:r w:rsidRPr="00A331D7">
              <w:rPr>
                <w:i/>
                <w:vertAlign w:val="subscript"/>
              </w:rPr>
              <w:t xml:space="preserve">p, h  </w:t>
            </w:r>
            <w:r w:rsidRPr="00A331D7">
              <w:t>=  (-1)*Max(0,</w:t>
            </w:r>
            <w:r w:rsidRPr="00A331D7">
              <w:rPr>
                <w:i/>
                <w:vertAlign w:val="subscript"/>
              </w:rPr>
              <w:t xml:space="preserve"> </w:t>
            </w:r>
            <w:r w:rsidRPr="00A331D7">
              <w:t>DAMGCOST</w:t>
            </w:r>
            <w:r>
              <w:t xml:space="preserve"> </w:t>
            </w:r>
            <w:r w:rsidRPr="00A331D7">
              <w:rPr>
                <w:i/>
                <w:color w:val="000000"/>
                <w:vertAlign w:val="subscript"/>
              </w:rPr>
              <w:t>q</w:t>
            </w:r>
            <w:r w:rsidRPr="00A331D7">
              <w:rPr>
                <w:i/>
                <w:vertAlign w:val="subscript"/>
              </w:rPr>
              <w:t>,</w:t>
            </w:r>
            <w:r>
              <w:rPr>
                <w:i/>
                <w:vertAlign w:val="subscript"/>
              </w:rPr>
              <w:t xml:space="preserve"> </w:t>
            </w:r>
            <w:r w:rsidRPr="00A331D7">
              <w:rPr>
                <w:i/>
                <w:vertAlign w:val="subscript"/>
              </w:rPr>
              <w:t>r, p</w:t>
            </w:r>
            <w:r w:rsidRPr="00A331D7">
              <w:t xml:space="preserve"> + </w:t>
            </w:r>
            <w:r w:rsidRPr="00A331D7">
              <w:rPr>
                <w:position w:val="-28"/>
              </w:rPr>
              <w:object w:dxaOrig="460" w:dyaOrig="540">
                <v:shape id="_x0000_i1043" type="#_x0000_t75" style="width:19.4pt;height:30.7pt" o:ole="">
                  <v:imagedata r:id="rId42" o:title=""/>
                </v:shape>
                <o:OLEObject Type="Embed" ProgID="Equation.3" ShapeID="_x0000_i1043" DrawAspect="Content" ObjectID="_1600160282" r:id="rId43"/>
              </w:object>
            </w:r>
            <w:r w:rsidRPr="00A331D7">
              <w:t>DAEREV</w:t>
            </w:r>
            <w:r>
              <w:t xml:space="preserve"> </w:t>
            </w:r>
            <w:r w:rsidRPr="00A331D7">
              <w:rPr>
                <w:i/>
                <w:vertAlign w:val="subscript"/>
              </w:rPr>
              <w:t xml:space="preserve">q, r, p, h </w:t>
            </w:r>
            <w:r w:rsidRPr="00A331D7">
              <w:t xml:space="preserve">+ </w:t>
            </w:r>
            <w:r w:rsidRPr="00A331D7">
              <w:rPr>
                <w:position w:val="-28"/>
              </w:rPr>
              <w:object w:dxaOrig="460" w:dyaOrig="540">
                <v:shape id="_x0000_i1044" type="#_x0000_t75" style="width:19.4pt;height:26.9pt" o:ole="">
                  <v:imagedata r:id="rId42" o:title=""/>
                </v:shape>
                <o:OLEObject Type="Embed" ProgID="Equation.3" ShapeID="_x0000_i1044" DrawAspect="Content" ObjectID="_1600160283" r:id="rId44"/>
              </w:object>
            </w:r>
            <w:r w:rsidRPr="00A331D7">
              <w:t>INFQAR</w:t>
            </w:r>
            <w:r>
              <w:t xml:space="preserve"> </w:t>
            </w:r>
            <w:r w:rsidRPr="00A331D7">
              <w:rPr>
                <w:i/>
                <w:vertAlign w:val="subscript"/>
              </w:rPr>
              <w:t>q, r, p, h</w:t>
            </w:r>
            <w:r w:rsidRPr="00A331D7">
              <w:t xml:space="preserve"> + </w:t>
            </w:r>
            <w:r w:rsidRPr="00A331D7">
              <w:rPr>
                <w:position w:val="-28"/>
              </w:rPr>
              <w:object w:dxaOrig="460" w:dyaOrig="540">
                <v:shape id="_x0000_i1045" type="#_x0000_t75" style="width:19.4pt;height:26.9pt" o:ole="">
                  <v:imagedata r:id="rId42" o:title=""/>
                </v:shape>
                <o:OLEObject Type="Embed" ProgID="Equation.3" ShapeID="_x0000_i1045" DrawAspect="Content" ObjectID="_1600160284" r:id="rId45"/>
              </w:object>
            </w:r>
            <w:r w:rsidRPr="00A331D7">
              <w:t>DAASREV</w:t>
            </w:r>
            <w:r w:rsidRPr="00A331D7">
              <w:rPr>
                <w:i/>
                <w:vertAlign w:val="subscript"/>
              </w:rPr>
              <w:t xml:space="preserve"> q, r, h</w:t>
            </w:r>
            <w:r w:rsidRPr="00A331D7">
              <w:t xml:space="preserve"> + </w:t>
            </w:r>
            <w:r w:rsidRPr="00A331D7">
              <w:rPr>
                <w:position w:val="-28"/>
              </w:rPr>
              <w:object w:dxaOrig="460" w:dyaOrig="540">
                <v:shape id="_x0000_i1046" type="#_x0000_t75" style="width:19.4pt;height:26.9pt" o:ole="">
                  <v:imagedata r:id="rId42" o:title=""/>
                </v:shape>
                <o:OLEObject Type="Embed" ProgID="Equation.3" ShapeID="_x0000_i1046" DrawAspect="Content" ObjectID="_1600160285" r:id="rId46"/>
              </w:object>
            </w:r>
            <w:r w:rsidRPr="00A331D7">
              <w:t>DAMWAMT</w:t>
            </w:r>
            <w:r>
              <w:t xml:space="preserve"> </w:t>
            </w:r>
            <w:r w:rsidRPr="00A331D7">
              <w:rPr>
                <w:i/>
                <w:vertAlign w:val="subscript"/>
              </w:rPr>
              <w:t>q, r, p, h</w:t>
            </w:r>
            <w:r w:rsidRPr="00A331D7">
              <w:t>) * ASINFQR</w:t>
            </w:r>
            <w:r>
              <w:t xml:space="preserve"> </w:t>
            </w:r>
            <w:r w:rsidRPr="00A331D7">
              <w:rPr>
                <w:i/>
                <w:vertAlign w:val="subscript"/>
              </w:rPr>
              <w:t xml:space="preserve">q, r, p, h </w:t>
            </w:r>
            <w:r w:rsidRPr="00A331D7">
              <w:t xml:space="preserve">/ </w:t>
            </w:r>
            <w:r w:rsidRPr="00A331D7">
              <w:rPr>
                <w:position w:val="-28"/>
              </w:rPr>
              <w:object w:dxaOrig="460" w:dyaOrig="540">
                <v:shape id="_x0000_i1047" type="#_x0000_t75" style="width:19.4pt;height:31.3pt" o:ole="">
                  <v:imagedata r:id="rId42" o:title=""/>
                </v:shape>
                <o:OLEObject Type="Embed" ProgID="Equation.3" ShapeID="_x0000_i1047" DrawAspect="Content" ObjectID="_1600160286" r:id="rId47"/>
              </w:object>
            </w:r>
            <w:r w:rsidRPr="00A331D7">
              <w:t>ASINF</w:t>
            </w:r>
            <w:r w:rsidRPr="007873B3">
              <w:t>Q</w:t>
            </w:r>
            <w:r>
              <w:t xml:space="preserve">R </w:t>
            </w:r>
            <w:r w:rsidRPr="003626D9">
              <w:rPr>
                <w:i/>
                <w:vertAlign w:val="subscript"/>
              </w:rPr>
              <w:t>q, r,</w:t>
            </w:r>
            <w:r w:rsidRPr="00FD17F8">
              <w:rPr>
                <w:i/>
                <w:vertAlign w:val="subscript"/>
              </w:rPr>
              <w:t xml:space="preserve"> </w:t>
            </w:r>
            <w:r>
              <w:rPr>
                <w:i/>
                <w:vertAlign w:val="subscript"/>
              </w:rPr>
              <w:t>p,</w:t>
            </w:r>
            <w:r w:rsidRPr="003626D9">
              <w:rPr>
                <w:i/>
                <w:vertAlign w:val="subscript"/>
              </w:rPr>
              <w:t xml:space="preserve"> h</w:t>
            </w:r>
            <w:r>
              <w:rPr>
                <w:i/>
                <w:vertAlign w:val="subscript"/>
              </w:rPr>
              <w:t xml:space="preserve"> </w:t>
            </w:r>
          </w:p>
          <w:p w:rsidR="000644BD" w:rsidRPr="00E41B5C" w:rsidRDefault="000644BD" w:rsidP="0075099D">
            <w:pPr>
              <w:spacing w:after="240"/>
              <w:rPr>
                <w:bCs/>
                <w:lang w:val="pt-BR"/>
              </w:rPr>
            </w:pPr>
            <w:r w:rsidRPr="009E5A27">
              <w:rPr>
                <w:bCs/>
                <w:lang w:val="pt-BR"/>
              </w:rPr>
              <w:t>Where:</w:t>
            </w:r>
          </w:p>
          <w:p w:rsidR="000644BD" w:rsidRPr="00B6471D" w:rsidRDefault="000644BD" w:rsidP="00DF042D">
            <w:pPr>
              <w:spacing w:after="240"/>
              <w:ind w:left="2520" w:hanging="1800"/>
            </w:pPr>
            <w:r w:rsidRPr="000064DA">
              <w:t>INFQA</w:t>
            </w:r>
            <w:r>
              <w:t xml:space="preserve">R </w:t>
            </w:r>
            <w:r w:rsidRPr="000064DA">
              <w:rPr>
                <w:i/>
                <w:vertAlign w:val="subscript"/>
              </w:rPr>
              <w:t>q</w:t>
            </w:r>
            <w:r w:rsidRPr="004228A8">
              <w:rPr>
                <w:i/>
                <w:vertAlign w:val="subscript"/>
              </w:rPr>
              <w:t>,</w:t>
            </w:r>
            <w:r>
              <w:rPr>
                <w:i/>
                <w:vertAlign w:val="subscript"/>
              </w:rPr>
              <w:t xml:space="preserve"> </w:t>
            </w:r>
            <w:r w:rsidRPr="004228A8">
              <w:rPr>
                <w:i/>
                <w:vertAlign w:val="subscript"/>
              </w:rPr>
              <w:t>r,</w:t>
            </w:r>
            <w:r w:rsidRPr="00FD17F8">
              <w:rPr>
                <w:i/>
                <w:vertAlign w:val="subscript"/>
              </w:rPr>
              <w:t xml:space="preserve"> </w:t>
            </w:r>
            <w:r>
              <w:rPr>
                <w:i/>
                <w:vertAlign w:val="subscript"/>
              </w:rPr>
              <w:t>p,</w:t>
            </w:r>
            <w:r w:rsidRPr="00064701">
              <w:rPr>
                <w:i/>
                <w:vertAlign w:val="subscript"/>
              </w:rPr>
              <w:t xml:space="preserve"> </w:t>
            </w:r>
            <w:r w:rsidRPr="004228A8">
              <w:rPr>
                <w:i/>
                <w:vertAlign w:val="subscript"/>
              </w:rPr>
              <w:t>h</w:t>
            </w:r>
            <w:r w:rsidRPr="00DB47EE">
              <w:rPr>
                <w:i/>
                <w:vertAlign w:val="subscript"/>
              </w:rPr>
              <w:t xml:space="preserve"> </w:t>
            </w:r>
            <w:r w:rsidRPr="000064DA">
              <w:rPr>
                <w:i/>
              </w:rPr>
              <w:t>=</w:t>
            </w:r>
            <w:r w:rsidRPr="004228A8">
              <w:rPr>
                <w:i/>
                <w:vertAlign w:val="subscript"/>
              </w:rPr>
              <w:t xml:space="preserve"> </w:t>
            </w:r>
            <w:r w:rsidRPr="000064DA">
              <w:t>RUINFQ</w:t>
            </w:r>
            <w:r w:rsidRPr="00A663EC">
              <w:t>AR</w:t>
            </w:r>
            <w:r>
              <w:t xml:space="preserve"> </w:t>
            </w:r>
            <w:r w:rsidRPr="000064DA">
              <w:rPr>
                <w:i/>
                <w:vertAlign w:val="subscript"/>
              </w:rPr>
              <w:t>q</w:t>
            </w:r>
            <w:r w:rsidRPr="004228A8">
              <w:rPr>
                <w:i/>
                <w:vertAlign w:val="subscript"/>
              </w:rPr>
              <w:t>,</w:t>
            </w:r>
            <w:r>
              <w:rPr>
                <w:i/>
                <w:vertAlign w:val="subscript"/>
              </w:rPr>
              <w:t xml:space="preserve"> </w:t>
            </w:r>
            <w:r w:rsidRPr="004228A8">
              <w:rPr>
                <w:i/>
                <w:vertAlign w:val="subscript"/>
              </w:rPr>
              <w:t>r,</w:t>
            </w:r>
            <w:r w:rsidRPr="00FD17F8">
              <w:rPr>
                <w:i/>
                <w:vertAlign w:val="subscript"/>
              </w:rPr>
              <w:t xml:space="preserve"> </w:t>
            </w:r>
            <w:r>
              <w:rPr>
                <w:i/>
                <w:vertAlign w:val="subscript"/>
              </w:rPr>
              <w:t>p,</w:t>
            </w:r>
            <w:r w:rsidRPr="00064701">
              <w:rPr>
                <w:i/>
                <w:vertAlign w:val="subscript"/>
              </w:rPr>
              <w:t xml:space="preserve"> </w:t>
            </w:r>
            <w:r w:rsidRPr="004228A8">
              <w:rPr>
                <w:i/>
                <w:vertAlign w:val="subscript"/>
              </w:rPr>
              <w:t xml:space="preserve">h </w:t>
            </w:r>
            <w:r w:rsidRPr="004228A8">
              <w:t>+ RDINFQ</w:t>
            </w:r>
            <w:r>
              <w:t xml:space="preserve">AR </w:t>
            </w:r>
            <w:r w:rsidRPr="000064DA">
              <w:rPr>
                <w:i/>
                <w:vertAlign w:val="subscript"/>
              </w:rPr>
              <w:t>q</w:t>
            </w:r>
            <w:r w:rsidRPr="004228A8">
              <w:rPr>
                <w:i/>
                <w:vertAlign w:val="subscript"/>
              </w:rPr>
              <w:t>, r,</w:t>
            </w:r>
            <w:r w:rsidRPr="00FD17F8">
              <w:rPr>
                <w:i/>
                <w:vertAlign w:val="subscript"/>
              </w:rPr>
              <w:t xml:space="preserve"> </w:t>
            </w:r>
            <w:r>
              <w:rPr>
                <w:i/>
                <w:vertAlign w:val="subscript"/>
              </w:rPr>
              <w:t>p,</w:t>
            </w:r>
            <w:r w:rsidRPr="00064701">
              <w:rPr>
                <w:i/>
                <w:vertAlign w:val="subscript"/>
              </w:rPr>
              <w:t xml:space="preserve"> </w:t>
            </w:r>
            <w:r w:rsidRPr="004228A8">
              <w:rPr>
                <w:i/>
                <w:vertAlign w:val="subscript"/>
              </w:rPr>
              <w:t>h</w:t>
            </w:r>
            <w:r w:rsidRPr="000064DA">
              <w:rPr>
                <w:i/>
                <w:vertAlign w:val="subscript"/>
              </w:rPr>
              <w:t xml:space="preserve"> </w:t>
            </w:r>
            <w:r w:rsidRPr="004228A8">
              <w:t>+ RRINFQA</w:t>
            </w:r>
            <w:r>
              <w:t xml:space="preserve">R </w:t>
            </w:r>
            <w:r w:rsidRPr="000064DA">
              <w:rPr>
                <w:i/>
                <w:vertAlign w:val="subscript"/>
              </w:rPr>
              <w:t>q</w:t>
            </w:r>
            <w:r>
              <w:rPr>
                <w:i/>
                <w:vertAlign w:val="subscript"/>
              </w:rPr>
              <w:t xml:space="preserve">, </w:t>
            </w:r>
            <w:r w:rsidRPr="004228A8">
              <w:rPr>
                <w:i/>
                <w:vertAlign w:val="subscript"/>
              </w:rPr>
              <w:t>r,</w:t>
            </w:r>
            <w:r w:rsidRPr="00FD17F8">
              <w:rPr>
                <w:i/>
                <w:vertAlign w:val="subscript"/>
              </w:rPr>
              <w:t xml:space="preserve"> </w:t>
            </w:r>
            <w:r>
              <w:rPr>
                <w:i/>
                <w:vertAlign w:val="subscript"/>
              </w:rPr>
              <w:t>p,</w:t>
            </w:r>
            <w:r w:rsidRPr="00064701">
              <w:rPr>
                <w:i/>
                <w:vertAlign w:val="subscript"/>
              </w:rPr>
              <w:t xml:space="preserve"> </w:t>
            </w:r>
            <w:r w:rsidRPr="004228A8">
              <w:rPr>
                <w:i/>
                <w:vertAlign w:val="subscript"/>
              </w:rPr>
              <w:t>h</w:t>
            </w:r>
            <w:r w:rsidRPr="000064DA">
              <w:t xml:space="preserve"> +</w:t>
            </w:r>
            <w:r w:rsidRPr="004228A8">
              <w:t xml:space="preserve"> </w:t>
            </w:r>
            <w:r w:rsidRPr="004228A8">
              <w:lastRenderedPageBreak/>
              <w:t>NSINFQA</w:t>
            </w:r>
            <w:r>
              <w:t xml:space="preserve">R </w:t>
            </w:r>
            <w:r w:rsidRPr="000064DA">
              <w:rPr>
                <w:i/>
                <w:vertAlign w:val="subscript"/>
              </w:rPr>
              <w:t>q</w:t>
            </w:r>
            <w:r w:rsidRPr="004228A8">
              <w:rPr>
                <w:i/>
                <w:vertAlign w:val="subscript"/>
              </w:rPr>
              <w:t>,</w:t>
            </w:r>
            <w:r>
              <w:rPr>
                <w:i/>
                <w:vertAlign w:val="subscript"/>
              </w:rPr>
              <w:t xml:space="preserve"> </w:t>
            </w:r>
            <w:r w:rsidRPr="004228A8">
              <w:rPr>
                <w:i/>
                <w:vertAlign w:val="subscript"/>
              </w:rPr>
              <w:t>r,</w:t>
            </w:r>
            <w:r w:rsidRPr="00FD17F8">
              <w:rPr>
                <w:i/>
                <w:vertAlign w:val="subscript"/>
              </w:rPr>
              <w:t xml:space="preserve"> </w:t>
            </w:r>
            <w:r>
              <w:rPr>
                <w:i/>
                <w:vertAlign w:val="subscript"/>
              </w:rPr>
              <w:t>p,</w:t>
            </w:r>
            <w:r w:rsidRPr="00064701">
              <w:rPr>
                <w:i/>
                <w:vertAlign w:val="subscript"/>
              </w:rPr>
              <w:t xml:space="preserve"> </w:t>
            </w:r>
            <w:r w:rsidRPr="004228A8">
              <w:rPr>
                <w:i/>
                <w:vertAlign w:val="subscript"/>
              </w:rPr>
              <w:t>h</w:t>
            </w:r>
            <w:ins w:id="1609" w:author="STEC" w:date="2018-09-17T11:47:00Z">
              <w:r w:rsidR="00DF0E94">
                <w:rPr>
                  <w:i/>
                  <w:vertAlign w:val="subscript"/>
                </w:rPr>
                <w:t>+</w:t>
              </w:r>
              <w:r w:rsidR="00DF0E94">
                <w:t xml:space="preserve"> EC</w:t>
              </w:r>
              <w:r w:rsidR="00DF0E94" w:rsidRPr="004228A8">
                <w:t>RINFQA</w:t>
              </w:r>
              <w:r w:rsidR="00DF0E94">
                <w:t xml:space="preserve">R </w:t>
              </w:r>
              <w:r w:rsidR="00DF0E94" w:rsidRPr="000064DA">
                <w:rPr>
                  <w:i/>
                  <w:vertAlign w:val="subscript"/>
                </w:rPr>
                <w:t>q</w:t>
              </w:r>
              <w:r w:rsidR="00DF0E94">
                <w:rPr>
                  <w:i/>
                  <w:vertAlign w:val="subscript"/>
                </w:rPr>
                <w:t xml:space="preserve">, </w:t>
              </w:r>
              <w:r w:rsidR="00DF0E94" w:rsidRPr="004228A8">
                <w:rPr>
                  <w:i/>
                  <w:vertAlign w:val="subscript"/>
                </w:rPr>
                <w:t>r,</w:t>
              </w:r>
              <w:r w:rsidR="00DF0E94" w:rsidRPr="00FD17F8">
                <w:rPr>
                  <w:i/>
                  <w:vertAlign w:val="subscript"/>
                </w:rPr>
                <w:t xml:space="preserve"> </w:t>
              </w:r>
              <w:r w:rsidR="00DF0E94">
                <w:rPr>
                  <w:i/>
                  <w:vertAlign w:val="subscript"/>
                </w:rPr>
                <w:t>p,</w:t>
              </w:r>
              <w:r w:rsidR="00DF0E94" w:rsidRPr="00064701">
                <w:rPr>
                  <w:i/>
                  <w:vertAlign w:val="subscript"/>
                </w:rPr>
                <w:t xml:space="preserve"> </w:t>
              </w:r>
              <w:r w:rsidR="00DF0E94" w:rsidRPr="004228A8">
                <w:rPr>
                  <w:i/>
                  <w:vertAlign w:val="subscript"/>
                </w:rPr>
                <w:t>h</w:t>
              </w:r>
              <w:r w:rsidR="00DF0E94" w:rsidRPr="000064DA">
                <w:t xml:space="preserve"> </w:t>
              </w:r>
            </w:ins>
          </w:p>
          <w:p w:rsidR="000644BD" w:rsidRPr="00DB47EE" w:rsidRDefault="000644BD" w:rsidP="0075099D">
            <w:pPr>
              <w:spacing w:after="240"/>
            </w:pPr>
            <w:r w:rsidRPr="00DB47EE">
              <w:t xml:space="preserve">And, </w:t>
            </w:r>
          </w:p>
          <w:p w:rsidR="000644BD" w:rsidRPr="004228A8" w:rsidRDefault="000644BD" w:rsidP="0075099D">
            <w:pPr>
              <w:spacing w:after="240"/>
              <w:ind w:left="1260" w:hanging="540"/>
            </w:pPr>
            <w:r w:rsidRPr="000064DA">
              <w:t>RUINFQ</w:t>
            </w:r>
            <w:r w:rsidRPr="003626D9">
              <w:t>AR</w:t>
            </w:r>
            <w:r>
              <w:t xml:space="preserve"> </w:t>
            </w:r>
            <w:r w:rsidRPr="000064DA">
              <w:rPr>
                <w:i/>
                <w:vertAlign w:val="subscript"/>
              </w:rPr>
              <w:t>q</w:t>
            </w:r>
            <w:r w:rsidRPr="004228A8">
              <w:rPr>
                <w:i/>
                <w:vertAlign w:val="subscript"/>
              </w:rPr>
              <w:t>,</w:t>
            </w:r>
            <w:r>
              <w:rPr>
                <w:i/>
                <w:vertAlign w:val="subscript"/>
              </w:rPr>
              <w:t xml:space="preserve"> </w:t>
            </w:r>
            <w:r w:rsidRPr="004228A8">
              <w:rPr>
                <w:i/>
                <w:vertAlign w:val="subscript"/>
              </w:rPr>
              <w:t xml:space="preserve">r, </w:t>
            </w:r>
            <w:r>
              <w:rPr>
                <w:i/>
                <w:vertAlign w:val="subscript"/>
              </w:rPr>
              <w:t>p,</w:t>
            </w:r>
            <w:r w:rsidRPr="00064701">
              <w:rPr>
                <w:i/>
                <w:vertAlign w:val="subscript"/>
              </w:rPr>
              <w:t xml:space="preserve"> </w:t>
            </w:r>
            <w:r w:rsidRPr="004228A8">
              <w:rPr>
                <w:i/>
                <w:vertAlign w:val="subscript"/>
              </w:rPr>
              <w:t xml:space="preserve">h </w:t>
            </w:r>
            <w:r w:rsidRPr="00065EC3">
              <w:rPr>
                <w:i/>
              </w:rPr>
              <w:t xml:space="preserve">=  </w:t>
            </w:r>
            <w:r w:rsidRPr="000064DA">
              <w:t>MCPCRU</w:t>
            </w:r>
            <w:r w:rsidRPr="000064DA">
              <w:rPr>
                <w:i/>
                <w:vertAlign w:val="subscript"/>
              </w:rPr>
              <w:t>DAM</w:t>
            </w:r>
            <w:r w:rsidRPr="004228A8">
              <w:rPr>
                <w:rFonts w:ascii="Arial" w:hAnsi="Arial" w:cs="Arial"/>
                <w:lang w:val="fr-FR"/>
              </w:rPr>
              <w:t xml:space="preserve"> </w:t>
            </w:r>
            <w:r w:rsidRPr="004228A8">
              <w:rPr>
                <w:rFonts w:ascii="Arial" w:hAnsi="Arial" w:cs="Arial"/>
                <w:sz w:val="52"/>
                <w:szCs w:val="52"/>
                <w:vertAlign w:val="subscript"/>
                <w:lang w:val="fr-FR"/>
              </w:rPr>
              <w:t>*</w:t>
            </w:r>
            <w:r w:rsidRPr="004228A8">
              <w:rPr>
                <w:rFonts w:ascii="Arial" w:hAnsi="Arial" w:cs="Arial"/>
                <w:lang w:val="fr-FR"/>
              </w:rPr>
              <w:t xml:space="preserve"> </w:t>
            </w:r>
            <w:r w:rsidRPr="000064DA">
              <w:t>RUINFQR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p,</w:t>
            </w:r>
            <w:r w:rsidRPr="00064701">
              <w:rPr>
                <w:i/>
                <w:vertAlign w:val="subscript"/>
              </w:rPr>
              <w:t xml:space="preserve"> </w:t>
            </w:r>
            <w:r w:rsidRPr="004C0093">
              <w:rPr>
                <w:i/>
                <w:vertAlign w:val="subscript"/>
              </w:rPr>
              <w:t>h</w:t>
            </w:r>
          </w:p>
          <w:p w:rsidR="000644BD" w:rsidRPr="004228A8" w:rsidRDefault="000644BD" w:rsidP="0075099D">
            <w:pPr>
              <w:spacing w:after="240"/>
              <w:ind w:left="1260" w:hanging="540"/>
            </w:pPr>
            <w:r w:rsidRPr="004228A8">
              <w:t>RDINFQA</w:t>
            </w:r>
            <w:r>
              <w:t xml:space="preserve">R </w:t>
            </w:r>
            <w:r w:rsidRPr="004228A8">
              <w:rPr>
                <w:i/>
                <w:vertAlign w:val="subscript"/>
              </w:rPr>
              <w:t>q,</w:t>
            </w:r>
            <w:r>
              <w:rPr>
                <w:i/>
                <w:vertAlign w:val="subscript"/>
              </w:rPr>
              <w:t xml:space="preserve"> </w:t>
            </w:r>
            <w:r w:rsidRPr="004228A8">
              <w:rPr>
                <w:i/>
                <w:vertAlign w:val="subscript"/>
              </w:rPr>
              <w:t>r,</w:t>
            </w:r>
            <w:r w:rsidRPr="00DB47EE">
              <w:rPr>
                <w:i/>
                <w:vertAlign w:val="subscript"/>
              </w:rPr>
              <w:t xml:space="preserve"> </w:t>
            </w:r>
            <w:r>
              <w:rPr>
                <w:i/>
                <w:vertAlign w:val="subscript"/>
              </w:rPr>
              <w:t>p,</w:t>
            </w:r>
            <w:r w:rsidRPr="00064701">
              <w:rPr>
                <w:i/>
                <w:vertAlign w:val="subscript"/>
              </w:rPr>
              <w:t xml:space="preserve"> </w:t>
            </w:r>
            <w:r w:rsidRPr="00DB47EE">
              <w:rPr>
                <w:i/>
                <w:vertAlign w:val="subscript"/>
              </w:rPr>
              <w:t xml:space="preserve">h </w:t>
            </w:r>
            <w:r w:rsidRPr="00065EC3">
              <w:rPr>
                <w:i/>
              </w:rPr>
              <w:t xml:space="preserve">=  </w:t>
            </w:r>
            <w:r w:rsidRPr="000064DA">
              <w:t>MCPCRD</w:t>
            </w:r>
            <w:r w:rsidRPr="00DB47EE">
              <w:rPr>
                <w:i/>
                <w:vertAlign w:val="subscript"/>
              </w:rPr>
              <w:t>DAM</w:t>
            </w:r>
            <w:r w:rsidRPr="000064DA">
              <w:rPr>
                <w:i/>
                <w:vertAlign w:val="subscript"/>
              </w:rPr>
              <w:t xml:space="preserve"> </w:t>
            </w:r>
            <w:r w:rsidRPr="001F0DC8">
              <w:rPr>
                <w:rFonts w:ascii="Arial" w:hAnsi="Arial" w:cs="Arial"/>
                <w:sz w:val="52"/>
                <w:szCs w:val="52"/>
                <w:vertAlign w:val="subscript"/>
                <w:lang w:val="fr-FR"/>
              </w:rPr>
              <w:t>*</w:t>
            </w:r>
            <w:r w:rsidRPr="00DB47EE">
              <w:rPr>
                <w:rFonts w:ascii="Arial" w:hAnsi="Arial" w:cs="Arial"/>
                <w:lang w:val="fr-FR"/>
              </w:rPr>
              <w:t xml:space="preserve"> </w:t>
            </w:r>
            <w:r w:rsidRPr="000064DA">
              <w:t>RDINFQR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p,</w:t>
            </w:r>
            <w:r w:rsidRPr="00064701">
              <w:rPr>
                <w:i/>
                <w:vertAlign w:val="subscript"/>
              </w:rPr>
              <w:t xml:space="preserve"> </w:t>
            </w:r>
            <w:r w:rsidRPr="004C0093">
              <w:rPr>
                <w:i/>
                <w:vertAlign w:val="subscript"/>
              </w:rPr>
              <w:t>h</w:t>
            </w:r>
          </w:p>
          <w:p w:rsidR="000644BD" w:rsidRDefault="000644BD" w:rsidP="0075099D">
            <w:pPr>
              <w:spacing w:after="240"/>
              <w:ind w:left="1260" w:hanging="540"/>
              <w:rPr>
                <w:ins w:id="1610" w:author="STEC" w:date="2018-09-17T11:47:00Z"/>
                <w:i/>
                <w:vertAlign w:val="subscript"/>
              </w:rPr>
            </w:pPr>
            <w:r w:rsidRPr="004228A8">
              <w:t>RRINFQ</w:t>
            </w:r>
            <w:r>
              <w:t xml:space="preserve">AR </w:t>
            </w:r>
            <w:r w:rsidRPr="004228A8">
              <w:rPr>
                <w:i/>
                <w:vertAlign w:val="subscript"/>
              </w:rPr>
              <w:t>q,</w:t>
            </w:r>
            <w:r>
              <w:rPr>
                <w:i/>
                <w:vertAlign w:val="subscript"/>
              </w:rPr>
              <w:t xml:space="preserve"> </w:t>
            </w:r>
            <w:r w:rsidRPr="004228A8">
              <w:rPr>
                <w:i/>
                <w:vertAlign w:val="subscript"/>
              </w:rPr>
              <w:t>r,</w:t>
            </w:r>
            <w:r w:rsidRPr="00DB47EE">
              <w:rPr>
                <w:i/>
                <w:vertAlign w:val="subscript"/>
              </w:rPr>
              <w:t xml:space="preserve"> </w:t>
            </w:r>
            <w:r>
              <w:rPr>
                <w:i/>
                <w:vertAlign w:val="subscript"/>
              </w:rPr>
              <w:t>p,</w:t>
            </w:r>
            <w:r w:rsidRPr="00064701">
              <w:rPr>
                <w:i/>
                <w:vertAlign w:val="subscript"/>
              </w:rPr>
              <w:t xml:space="preserve"> </w:t>
            </w:r>
            <w:r w:rsidRPr="00DB47EE">
              <w:rPr>
                <w:i/>
                <w:vertAlign w:val="subscript"/>
              </w:rPr>
              <w:t>h</w:t>
            </w:r>
            <w:r w:rsidRPr="00065EC3">
              <w:rPr>
                <w:i/>
              </w:rPr>
              <w:t xml:space="preserve"> =</w:t>
            </w:r>
            <w:r w:rsidRPr="00DB47EE">
              <w:rPr>
                <w:rFonts w:ascii="Arial" w:hAnsi="Arial" w:cs="Arial"/>
                <w:lang w:val="fr-FR"/>
              </w:rPr>
              <w:t xml:space="preserve">  </w:t>
            </w:r>
            <w:r w:rsidRPr="000064DA">
              <w:t>MCPCRR</w:t>
            </w:r>
            <w:r w:rsidRPr="00DB47EE">
              <w:rPr>
                <w:i/>
                <w:vertAlign w:val="subscript"/>
              </w:rPr>
              <w:t>DAM</w:t>
            </w:r>
            <w:r w:rsidRPr="00DB47EE">
              <w:rPr>
                <w:rFonts w:ascii="Arial" w:hAnsi="Arial" w:cs="Arial"/>
                <w:lang w:val="fr-FR"/>
              </w:rPr>
              <w:t xml:space="preserve"> </w:t>
            </w:r>
            <w:r w:rsidRPr="00DB47EE">
              <w:rPr>
                <w:rFonts w:ascii="Arial" w:hAnsi="Arial" w:cs="Arial"/>
                <w:sz w:val="52"/>
                <w:szCs w:val="52"/>
                <w:vertAlign w:val="subscript"/>
                <w:lang w:val="fr-FR"/>
              </w:rPr>
              <w:t>*</w:t>
            </w:r>
            <w:r w:rsidRPr="00DB47EE">
              <w:rPr>
                <w:rFonts w:ascii="Arial" w:hAnsi="Arial" w:cs="Arial"/>
                <w:lang w:val="fr-FR"/>
              </w:rPr>
              <w:t xml:space="preserve"> </w:t>
            </w:r>
            <w:r w:rsidRPr="000064DA">
              <w:t>RRINFQR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r,</w:t>
            </w:r>
            <w:r w:rsidRPr="00FD17F8">
              <w:rPr>
                <w:i/>
                <w:vertAlign w:val="subscript"/>
              </w:rPr>
              <w:t xml:space="preserve"> </w:t>
            </w:r>
            <w:r>
              <w:rPr>
                <w:i/>
                <w:vertAlign w:val="subscript"/>
              </w:rPr>
              <w:t>p,</w:t>
            </w:r>
            <w:r w:rsidRPr="004C0093">
              <w:rPr>
                <w:i/>
                <w:vertAlign w:val="subscript"/>
              </w:rPr>
              <w:t xml:space="preserve"> h</w:t>
            </w:r>
          </w:p>
          <w:p w:rsidR="00DF0E94" w:rsidRPr="004228A8" w:rsidRDefault="00DF0E94" w:rsidP="00DF0E94">
            <w:pPr>
              <w:spacing w:after="240"/>
              <w:ind w:left="1260" w:hanging="540"/>
            </w:pPr>
            <w:ins w:id="1611" w:author="STEC" w:date="2018-09-17T11:47:00Z">
              <w:r>
                <w:t>EC</w:t>
              </w:r>
              <w:r w:rsidRPr="004228A8">
                <w:t>RINFQ</w:t>
              </w:r>
              <w:r>
                <w:t xml:space="preserve">AR </w:t>
              </w:r>
              <w:r w:rsidRPr="004228A8">
                <w:rPr>
                  <w:i/>
                  <w:vertAlign w:val="subscript"/>
                </w:rPr>
                <w:t>q,</w:t>
              </w:r>
              <w:r>
                <w:rPr>
                  <w:i/>
                  <w:vertAlign w:val="subscript"/>
                </w:rPr>
                <w:t xml:space="preserve"> </w:t>
              </w:r>
              <w:r w:rsidRPr="004228A8">
                <w:rPr>
                  <w:i/>
                  <w:vertAlign w:val="subscript"/>
                </w:rPr>
                <w:t>r,</w:t>
              </w:r>
              <w:r w:rsidRPr="00DB47EE">
                <w:rPr>
                  <w:i/>
                  <w:vertAlign w:val="subscript"/>
                </w:rPr>
                <w:t xml:space="preserve"> </w:t>
              </w:r>
              <w:r>
                <w:rPr>
                  <w:i/>
                  <w:vertAlign w:val="subscript"/>
                </w:rPr>
                <w:t>p,</w:t>
              </w:r>
              <w:r w:rsidRPr="00064701">
                <w:rPr>
                  <w:i/>
                  <w:vertAlign w:val="subscript"/>
                </w:rPr>
                <w:t xml:space="preserve"> </w:t>
              </w:r>
              <w:r w:rsidRPr="00DB47EE">
                <w:rPr>
                  <w:i/>
                  <w:vertAlign w:val="subscript"/>
                </w:rPr>
                <w:t>h</w:t>
              </w:r>
              <w:r w:rsidRPr="00065EC3">
                <w:rPr>
                  <w:i/>
                </w:rPr>
                <w:t xml:space="preserve"> =</w:t>
              </w:r>
              <w:r w:rsidRPr="00DB47EE">
                <w:rPr>
                  <w:rFonts w:ascii="Arial" w:hAnsi="Arial" w:cs="Arial"/>
                  <w:lang w:val="fr-FR"/>
                </w:rPr>
                <w:t xml:space="preserve">  </w:t>
              </w:r>
              <w:r w:rsidRPr="000064DA">
                <w:t>MCPC</w:t>
              </w:r>
              <w:r>
                <w:t>EC</w:t>
              </w:r>
              <w:r w:rsidRPr="000064DA">
                <w:t>R</w:t>
              </w:r>
              <w:r w:rsidRPr="00DB47EE">
                <w:rPr>
                  <w:i/>
                  <w:vertAlign w:val="subscript"/>
                </w:rPr>
                <w:t>DAM</w:t>
              </w:r>
              <w:r w:rsidRPr="00DB47EE">
                <w:rPr>
                  <w:rFonts w:ascii="Arial" w:hAnsi="Arial" w:cs="Arial"/>
                  <w:lang w:val="fr-FR"/>
                </w:rPr>
                <w:t xml:space="preserve"> </w:t>
              </w:r>
              <w:r w:rsidRPr="00DB47EE">
                <w:rPr>
                  <w:rFonts w:ascii="Arial" w:hAnsi="Arial" w:cs="Arial"/>
                  <w:sz w:val="52"/>
                  <w:szCs w:val="52"/>
                  <w:vertAlign w:val="subscript"/>
                  <w:lang w:val="fr-FR"/>
                </w:rPr>
                <w:t>*</w:t>
              </w:r>
              <w:r w:rsidRPr="00DB47EE">
                <w:rPr>
                  <w:rFonts w:ascii="Arial" w:hAnsi="Arial" w:cs="Arial"/>
                  <w:lang w:val="fr-FR"/>
                </w:rPr>
                <w:t xml:space="preserve"> </w:t>
              </w:r>
              <w:r>
                <w:t>EC</w:t>
              </w:r>
              <w:r w:rsidRPr="000064DA">
                <w:t>RINFQR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r,</w:t>
              </w:r>
              <w:r w:rsidRPr="00FD17F8">
                <w:rPr>
                  <w:i/>
                  <w:vertAlign w:val="subscript"/>
                </w:rPr>
                <w:t xml:space="preserve"> </w:t>
              </w:r>
              <w:r>
                <w:rPr>
                  <w:i/>
                  <w:vertAlign w:val="subscript"/>
                </w:rPr>
                <w:t>p,</w:t>
              </w:r>
              <w:r w:rsidRPr="004C0093">
                <w:rPr>
                  <w:i/>
                  <w:vertAlign w:val="subscript"/>
                </w:rPr>
                <w:t xml:space="preserve"> h</w:t>
              </w:r>
            </w:ins>
          </w:p>
          <w:p w:rsidR="00477D89" w:rsidRPr="00477D89" w:rsidRDefault="000644BD" w:rsidP="0075099D">
            <w:pPr>
              <w:spacing w:after="240"/>
              <w:ind w:left="1260" w:hanging="540"/>
            </w:pPr>
            <w:r w:rsidRPr="004228A8">
              <w:t>NSINFQA</w:t>
            </w:r>
            <w:r>
              <w:t xml:space="preserve">R </w:t>
            </w:r>
            <w:r w:rsidRPr="004228A8">
              <w:rPr>
                <w:i/>
                <w:vertAlign w:val="subscript"/>
              </w:rPr>
              <w:t>q</w:t>
            </w:r>
            <w:r w:rsidRPr="00DB47EE">
              <w:rPr>
                <w:i/>
                <w:vertAlign w:val="subscript"/>
              </w:rPr>
              <w:t>,</w:t>
            </w:r>
            <w:r>
              <w:rPr>
                <w:i/>
                <w:vertAlign w:val="subscript"/>
              </w:rPr>
              <w:t xml:space="preserve"> </w:t>
            </w:r>
            <w:r w:rsidRPr="00DB47EE">
              <w:rPr>
                <w:i/>
                <w:vertAlign w:val="subscript"/>
              </w:rPr>
              <w:t xml:space="preserve">r, </w:t>
            </w:r>
            <w:r>
              <w:rPr>
                <w:i/>
                <w:vertAlign w:val="subscript"/>
              </w:rPr>
              <w:t>p,</w:t>
            </w:r>
            <w:r w:rsidRPr="00064701">
              <w:rPr>
                <w:i/>
                <w:vertAlign w:val="subscript"/>
              </w:rPr>
              <w:t xml:space="preserve"> </w:t>
            </w:r>
            <w:r w:rsidRPr="00DB47EE">
              <w:rPr>
                <w:i/>
                <w:vertAlign w:val="subscript"/>
              </w:rPr>
              <w:t xml:space="preserve">h </w:t>
            </w:r>
            <w:r w:rsidRPr="00065EC3">
              <w:rPr>
                <w:i/>
              </w:rPr>
              <w:t xml:space="preserve">=  </w:t>
            </w:r>
            <w:r w:rsidRPr="000064DA">
              <w:t>MCPCNS</w:t>
            </w:r>
            <w:r w:rsidRPr="00DB47EE">
              <w:rPr>
                <w:i/>
                <w:vertAlign w:val="subscript"/>
              </w:rPr>
              <w:t>DAM</w:t>
            </w:r>
            <w:r w:rsidRPr="00DB47EE">
              <w:rPr>
                <w:rFonts w:ascii="Arial" w:hAnsi="Arial" w:cs="Arial"/>
                <w:lang w:val="fr-FR"/>
              </w:rPr>
              <w:t xml:space="preserve"> </w:t>
            </w:r>
            <w:r w:rsidRPr="00DB47EE">
              <w:rPr>
                <w:rFonts w:ascii="Arial" w:hAnsi="Arial" w:cs="Arial"/>
                <w:sz w:val="52"/>
                <w:szCs w:val="52"/>
                <w:vertAlign w:val="subscript"/>
                <w:lang w:val="fr-FR"/>
              </w:rPr>
              <w:t>*</w:t>
            </w:r>
            <w:r w:rsidRPr="00DB47EE">
              <w:rPr>
                <w:rFonts w:ascii="Arial" w:hAnsi="Arial" w:cs="Arial"/>
                <w:lang w:val="fr-FR"/>
              </w:rPr>
              <w:t xml:space="preserve"> </w:t>
            </w:r>
            <w:r w:rsidRPr="000064DA">
              <w:t>NSINFQR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p,</w:t>
            </w:r>
            <w:r w:rsidRPr="00064701">
              <w:rPr>
                <w:i/>
                <w:vertAlign w:val="subscript"/>
              </w:rPr>
              <w:t xml:space="preserve"> </w:t>
            </w:r>
            <w:r w:rsidRPr="004C0093">
              <w:rPr>
                <w:i/>
                <w:vertAlign w:val="subscript"/>
              </w:rPr>
              <w:t>h</w:t>
            </w:r>
          </w:p>
          <w:p w:rsidR="000644BD" w:rsidRDefault="000644BD" w:rsidP="0075099D">
            <w:pPr>
              <w:ind w:left="1267" w:hanging="547"/>
            </w:pPr>
            <w:r w:rsidRPr="004228A8">
              <w:t>ASINFQ</w:t>
            </w:r>
            <w:r>
              <w:t xml:space="preserve">R </w:t>
            </w:r>
            <w:r w:rsidRPr="004C0093">
              <w:rPr>
                <w:i/>
                <w:vertAlign w:val="subscript"/>
              </w:rPr>
              <w:t xml:space="preserve">q, r, </w:t>
            </w:r>
            <w:r>
              <w:rPr>
                <w:i/>
                <w:vertAlign w:val="subscript"/>
              </w:rPr>
              <w:t>p,</w:t>
            </w:r>
            <w:r w:rsidRPr="00064701">
              <w:rPr>
                <w:i/>
                <w:vertAlign w:val="subscript"/>
              </w:rPr>
              <w:t xml:space="preserve"> </w:t>
            </w:r>
            <w:r w:rsidRPr="004C0093">
              <w:rPr>
                <w:i/>
                <w:vertAlign w:val="subscript"/>
              </w:rPr>
              <w:t>h</w:t>
            </w:r>
            <w:r w:rsidRPr="004228A8">
              <w:rPr>
                <w:i/>
                <w:vertAlign w:val="subscript"/>
              </w:rPr>
              <w:t xml:space="preserve"> </w:t>
            </w:r>
            <w:r w:rsidRPr="004228A8">
              <w:rPr>
                <w:i/>
              </w:rPr>
              <w:t>=</w:t>
            </w:r>
            <w:r w:rsidRPr="004228A8">
              <w:rPr>
                <w:i/>
                <w:vertAlign w:val="subscript"/>
              </w:rPr>
              <w:t xml:space="preserve"> </w:t>
            </w:r>
            <w:r w:rsidRPr="00DB47EE">
              <w:t>RUINFQ</w:t>
            </w:r>
            <w:r>
              <w:t xml:space="preserve">R </w:t>
            </w:r>
            <w:r w:rsidRPr="00DB47EE">
              <w:rPr>
                <w:i/>
                <w:vertAlign w:val="subscript"/>
              </w:rPr>
              <w:t xml:space="preserve">q, r, </w:t>
            </w:r>
            <w:r>
              <w:rPr>
                <w:i/>
                <w:vertAlign w:val="subscript"/>
              </w:rPr>
              <w:t>p,</w:t>
            </w:r>
            <w:r w:rsidRPr="00064701">
              <w:rPr>
                <w:i/>
                <w:vertAlign w:val="subscript"/>
              </w:rPr>
              <w:t xml:space="preserve"> </w:t>
            </w:r>
            <w:r w:rsidRPr="00DB47EE">
              <w:rPr>
                <w:i/>
                <w:vertAlign w:val="subscript"/>
              </w:rPr>
              <w:t xml:space="preserve">h </w:t>
            </w:r>
            <w:r w:rsidRPr="00DB47EE">
              <w:t>+ RDINFQ</w:t>
            </w:r>
            <w:r>
              <w:t xml:space="preserve">R </w:t>
            </w:r>
            <w:r w:rsidRPr="00DB47EE">
              <w:rPr>
                <w:i/>
                <w:vertAlign w:val="subscript"/>
              </w:rPr>
              <w:t>q,</w:t>
            </w:r>
            <w:r>
              <w:rPr>
                <w:i/>
                <w:vertAlign w:val="subscript"/>
              </w:rPr>
              <w:t xml:space="preserve"> </w:t>
            </w:r>
            <w:r w:rsidRPr="00DB47EE">
              <w:rPr>
                <w:i/>
                <w:vertAlign w:val="subscript"/>
              </w:rPr>
              <w:t xml:space="preserve">r, </w:t>
            </w:r>
            <w:r>
              <w:rPr>
                <w:i/>
                <w:vertAlign w:val="subscript"/>
              </w:rPr>
              <w:t>p,</w:t>
            </w:r>
            <w:r w:rsidRPr="00064701">
              <w:rPr>
                <w:i/>
                <w:vertAlign w:val="subscript"/>
              </w:rPr>
              <w:t xml:space="preserve"> </w:t>
            </w:r>
            <w:r w:rsidRPr="00854E01">
              <w:rPr>
                <w:i/>
                <w:vertAlign w:val="subscript"/>
              </w:rPr>
              <w:t xml:space="preserve">h </w:t>
            </w:r>
            <w:r w:rsidRPr="009E5A27">
              <w:t>+ RRINFQ</w:t>
            </w:r>
            <w:r>
              <w:t xml:space="preserve">R </w:t>
            </w:r>
            <w:r w:rsidRPr="009E5A27">
              <w:rPr>
                <w:i/>
                <w:vertAlign w:val="subscript"/>
              </w:rPr>
              <w:t>q,</w:t>
            </w:r>
            <w:r>
              <w:rPr>
                <w:i/>
                <w:vertAlign w:val="subscript"/>
              </w:rPr>
              <w:t xml:space="preserve"> </w:t>
            </w:r>
            <w:r w:rsidRPr="009E5A27">
              <w:rPr>
                <w:i/>
                <w:vertAlign w:val="subscript"/>
              </w:rPr>
              <w:t xml:space="preserve">r, </w:t>
            </w:r>
            <w:r>
              <w:rPr>
                <w:i/>
                <w:vertAlign w:val="subscript"/>
              </w:rPr>
              <w:t>p,</w:t>
            </w:r>
            <w:r w:rsidRPr="00064701">
              <w:rPr>
                <w:i/>
                <w:vertAlign w:val="subscript"/>
              </w:rPr>
              <w:t xml:space="preserve"> </w:t>
            </w:r>
            <w:r w:rsidRPr="009E5A27">
              <w:rPr>
                <w:i/>
                <w:vertAlign w:val="subscript"/>
              </w:rPr>
              <w:t>h</w:t>
            </w:r>
            <w:r w:rsidRPr="009E5A27">
              <w:t xml:space="preserve"> + </w:t>
            </w:r>
          </w:p>
          <w:p w:rsidR="000644BD" w:rsidRPr="009E5A27" w:rsidRDefault="000644BD" w:rsidP="00DF042D">
            <w:pPr>
              <w:spacing w:after="240"/>
              <w:ind w:left="3150" w:hanging="540"/>
              <w:rPr>
                <w:i/>
                <w:vertAlign w:val="subscript"/>
              </w:rPr>
            </w:pPr>
            <w:r w:rsidRPr="009E5A27">
              <w:t>NSINFQ</w:t>
            </w:r>
            <w:r>
              <w:t xml:space="preserve">R </w:t>
            </w:r>
            <w:r w:rsidRPr="009E5A27">
              <w:rPr>
                <w:i/>
                <w:vertAlign w:val="subscript"/>
              </w:rPr>
              <w:t>q,</w:t>
            </w:r>
            <w:r>
              <w:rPr>
                <w:i/>
                <w:vertAlign w:val="subscript"/>
              </w:rPr>
              <w:t xml:space="preserve"> </w:t>
            </w:r>
            <w:r w:rsidRPr="009E5A27">
              <w:rPr>
                <w:i/>
                <w:vertAlign w:val="subscript"/>
              </w:rPr>
              <w:t>r,</w:t>
            </w:r>
            <w:r w:rsidRPr="00E41B5C">
              <w:rPr>
                <w:i/>
                <w:vertAlign w:val="subscript"/>
              </w:rPr>
              <w:t xml:space="preserve"> </w:t>
            </w:r>
            <w:r>
              <w:rPr>
                <w:i/>
                <w:vertAlign w:val="subscript"/>
              </w:rPr>
              <w:t>p,</w:t>
            </w:r>
            <w:r w:rsidRPr="00064701">
              <w:rPr>
                <w:i/>
                <w:vertAlign w:val="subscript"/>
              </w:rPr>
              <w:t xml:space="preserve"> </w:t>
            </w:r>
            <w:r w:rsidRPr="00E60B40">
              <w:rPr>
                <w:i/>
                <w:vertAlign w:val="subscript"/>
              </w:rPr>
              <w:t xml:space="preserve">h </w:t>
            </w:r>
            <w:ins w:id="1612" w:author="STEC" w:date="2018-09-17T11:48:00Z">
              <w:r w:rsidR="00DF0E94">
                <w:rPr>
                  <w:i/>
                  <w:vertAlign w:val="subscript"/>
                </w:rPr>
                <w:t>+</w:t>
              </w:r>
              <w:r w:rsidR="00DF0E94">
                <w:t xml:space="preserve"> EC</w:t>
              </w:r>
              <w:r w:rsidR="00DF0E94" w:rsidRPr="009E5A27">
                <w:t>RINFQ</w:t>
              </w:r>
              <w:r w:rsidR="00DF0E94">
                <w:t xml:space="preserve">R </w:t>
              </w:r>
              <w:r w:rsidR="00DF0E94" w:rsidRPr="009E5A27">
                <w:rPr>
                  <w:i/>
                  <w:vertAlign w:val="subscript"/>
                </w:rPr>
                <w:t>q,</w:t>
              </w:r>
              <w:r w:rsidR="00DF0E94">
                <w:rPr>
                  <w:i/>
                  <w:vertAlign w:val="subscript"/>
                </w:rPr>
                <w:t xml:space="preserve"> </w:t>
              </w:r>
              <w:r w:rsidR="00DF0E94" w:rsidRPr="009E5A27">
                <w:rPr>
                  <w:i/>
                  <w:vertAlign w:val="subscript"/>
                </w:rPr>
                <w:t xml:space="preserve">r, </w:t>
              </w:r>
              <w:r w:rsidR="00DF0E94">
                <w:rPr>
                  <w:i/>
                  <w:vertAlign w:val="subscript"/>
                </w:rPr>
                <w:t>p,</w:t>
              </w:r>
              <w:r w:rsidR="00DF0E94" w:rsidRPr="00064701">
                <w:rPr>
                  <w:i/>
                  <w:vertAlign w:val="subscript"/>
                </w:rPr>
                <w:t xml:space="preserve"> </w:t>
              </w:r>
              <w:r w:rsidR="00DF0E94" w:rsidRPr="009E5A27">
                <w:rPr>
                  <w:i/>
                  <w:vertAlign w:val="subscript"/>
                </w:rPr>
                <w:t>h</w:t>
              </w:r>
            </w:ins>
          </w:p>
          <w:p w:rsidR="000644BD" w:rsidRPr="004C0093" w:rsidRDefault="000644BD" w:rsidP="0075099D">
            <w:r w:rsidRPr="004C009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4"/>
              <w:gridCol w:w="851"/>
              <w:gridCol w:w="6327"/>
            </w:tblGrid>
            <w:tr w:rsidR="000644BD" w:rsidRPr="004C0093" w:rsidTr="0075099D">
              <w:tc>
                <w:tcPr>
                  <w:tcW w:w="1154" w:type="pct"/>
                  <w:shd w:val="clear" w:color="auto" w:fill="auto"/>
                </w:tcPr>
                <w:p w:rsidR="000644BD" w:rsidRPr="004C0093" w:rsidRDefault="000644BD" w:rsidP="0075099D">
                  <w:pPr>
                    <w:spacing w:after="240"/>
                    <w:rPr>
                      <w:b/>
                      <w:iCs/>
                      <w:sz w:val="20"/>
                    </w:rPr>
                  </w:pPr>
                  <w:r w:rsidRPr="004C0093">
                    <w:rPr>
                      <w:b/>
                      <w:iCs/>
                      <w:sz w:val="20"/>
                    </w:rPr>
                    <w:t>Variable</w:t>
                  </w:r>
                </w:p>
              </w:tc>
              <w:tc>
                <w:tcPr>
                  <w:tcW w:w="456" w:type="pct"/>
                  <w:shd w:val="clear" w:color="auto" w:fill="auto"/>
                </w:tcPr>
                <w:p w:rsidR="000644BD" w:rsidRPr="004C0093" w:rsidRDefault="000644BD" w:rsidP="0075099D">
                  <w:pPr>
                    <w:spacing w:after="240"/>
                    <w:rPr>
                      <w:b/>
                      <w:iCs/>
                      <w:sz w:val="20"/>
                    </w:rPr>
                  </w:pPr>
                  <w:r w:rsidRPr="004C0093">
                    <w:rPr>
                      <w:b/>
                      <w:iCs/>
                      <w:sz w:val="20"/>
                    </w:rPr>
                    <w:t>Unit</w:t>
                  </w:r>
                </w:p>
              </w:tc>
              <w:tc>
                <w:tcPr>
                  <w:tcW w:w="3390" w:type="pct"/>
                  <w:shd w:val="clear" w:color="auto" w:fill="auto"/>
                </w:tcPr>
                <w:p w:rsidR="000644BD" w:rsidRPr="004C0093" w:rsidRDefault="000644BD" w:rsidP="0075099D">
                  <w:pPr>
                    <w:spacing w:after="240"/>
                    <w:rPr>
                      <w:b/>
                      <w:iCs/>
                      <w:sz w:val="20"/>
                    </w:rPr>
                  </w:pPr>
                  <w:r w:rsidRPr="004C0093">
                    <w:rPr>
                      <w:b/>
                      <w:iCs/>
                      <w:sz w:val="20"/>
                    </w:rPr>
                    <w:t>Description</w:t>
                  </w:r>
                </w:p>
              </w:tc>
            </w:tr>
            <w:tr w:rsidR="000644BD" w:rsidRPr="004C0093" w:rsidTr="0075099D">
              <w:tc>
                <w:tcPr>
                  <w:tcW w:w="1154" w:type="pct"/>
                  <w:shd w:val="clear" w:color="auto" w:fill="auto"/>
                </w:tcPr>
                <w:p w:rsidR="000644BD" w:rsidRPr="004C0093" w:rsidRDefault="000644BD" w:rsidP="0075099D">
                  <w:pPr>
                    <w:spacing w:after="60"/>
                    <w:rPr>
                      <w:iCs/>
                      <w:sz w:val="20"/>
                    </w:rPr>
                  </w:pPr>
                  <w:r w:rsidRPr="004C0093">
                    <w:rPr>
                      <w:color w:val="000000"/>
                      <w:sz w:val="20"/>
                    </w:rPr>
                    <w:t>RTDA</w:t>
                  </w:r>
                  <w:r>
                    <w:rPr>
                      <w:color w:val="000000"/>
                      <w:sz w:val="20"/>
                    </w:rPr>
                    <w:t>M</w:t>
                  </w:r>
                  <w:r w:rsidRPr="004C0093">
                    <w:rPr>
                      <w:color w:val="000000"/>
                      <w:sz w:val="20"/>
                    </w:rPr>
                    <w:t>WA</w:t>
                  </w:r>
                  <w:r>
                    <w:rPr>
                      <w:color w:val="000000"/>
                      <w:sz w:val="20"/>
                    </w:rPr>
                    <w:t>MT</w:t>
                  </w:r>
                  <w:r w:rsidRPr="004C0093">
                    <w:rPr>
                      <w:i/>
                      <w:vertAlign w:val="subscript"/>
                    </w:rPr>
                    <w:t xml:space="preserve"> </w:t>
                  </w:r>
                  <w:r w:rsidRPr="001E48BD">
                    <w:rPr>
                      <w:i/>
                      <w:sz w:val="20"/>
                      <w:vertAlign w:val="subscript"/>
                    </w:rPr>
                    <w:t>q,</w:t>
                  </w:r>
                  <w:r>
                    <w:rPr>
                      <w:i/>
                      <w:sz w:val="20"/>
                      <w:vertAlign w:val="subscript"/>
                    </w:rPr>
                    <w:t xml:space="preserve"> </w:t>
                  </w:r>
                  <w:r w:rsidRPr="001E48BD">
                    <w:rPr>
                      <w:i/>
                      <w:sz w:val="20"/>
                      <w:vertAlign w:val="subscript"/>
                    </w:rPr>
                    <w:t>r, p, h</w:t>
                  </w:r>
                  <w:r w:rsidRPr="004C0093">
                    <w:rPr>
                      <w:i/>
                      <w:sz w:val="20"/>
                      <w:vertAlign w:val="subscript"/>
                    </w:rPr>
                    <w:t xml:space="preserve">  </w:t>
                  </w:r>
                </w:p>
              </w:tc>
              <w:tc>
                <w:tcPr>
                  <w:tcW w:w="456" w:type="pct"/>
                  <w:shd w:val="clear" w:color="auto" w:fill="auto"/>
                </w:tcPr>
                <w:p w:rsidR="000644BD" w:rsidRPr="004C0093" w:rsidRDefault="000644BD" w:rsidP="0075099D">
                  <w:pPr>
                    <w:spacing w:after="60"/>
                    <w:rPr>
                      <w:iCs/>
                      <w:sz w:val="20"/>
                    </w:rPr>
                  </w:pPr>
                  <w:r w:rsidRPr="004C0093">
                    <w:rPr>
                      <w:iCs/>
                      <w:sz w:val="20"/>
                    </w:rPr>
                    <w:t>$</w:t>
                  </w:r>
                </w:p>
              </w:tc>
              <w:tc>
                <w:tcPr>
                  <w:tcW w:w="3390" w:type="pct"/>
                  <w:shd w:val="clear" w:color="auto" w:fill="auto"/>
                </w:tcPr>
                <w:p w:rsidR="000644BD" w:rsidRPr="004C0093" w:rsidRDefault="000644BD" w:rsidP="0075099D">
                  <w:pPr>
                    <w:spacing w:after="60"/>
                    <w:rPr>
                      <w:iCs/>
                      <w:sz w:val="20"/>
                    </w:rPr>
                  </w:pPr>
                  <w:r w:rsidRPr="004C0093">
                    <w:rPr>
                      <w:i/>
                      <w:sz w:val="20"/>
                    </w:rPr>
                    <w:t xml:space="preserve">Real-Time Day-Ahead Make-Whole Payment </w:t>
                  </w:r>
                  <w:r>
                    <w:rPr>
                      <w:i/>
                      <w:sz w:val="20"/>
                    </w:rPr>
                    <w:t xml:space="preserve">Amount </w:t>
                  </w:r>
                  <w:r w:rsidRPr="004C0093">
                    <w:rPr>
                      <w:i/>
                      <w:sz w:val="20"/>
                    </w:rPr>
                    <w:t>per QSE per Resource per Settlement Point per hour</w:t>
                  </w:r>
                  <w:r>
                    <w:rPr>
                      <w:i/>
                      <w:sz w:val="20"/>
                    </w:rPr>
                    <w:t xml:space="preserve"> </w:t>
                  </w:r>
                  <w:r w:rsidRPr="004C0093">
                    <w:rPr>
                      <w:sz w:val="20"/>
                    </w:rPr>
                    <w:sym w:font="Symbol" w:char="F0BE"/>
                  </w:r>
                  <w:r w:rsidRPr="004C0093">
                    <w:rPr>
                      <w:sz w:val="20"/>
                    </w:rPr>
                    <w:t xml:space="preserve">The Real-Time calculated payment to QSE </w:t>
                  </w:r>
                  <w:r w:rsidRPr="004C0093">
                    <w:rPr>
                      <w:i/>
                      <w:sz w:val="20"/>
                    </w:rPr>
                    <w:t>q</w:t>
                  </w:r>
                  <w:r w:rsidRPr="004C0093">
                    <w:rPr>
                      <w:sz w:val="20"/>
                    </w:rPr>
                    <w:t xml:space="preserve"> to make-whole the Startup </w:t>
                  </w:r>
                  <w:r>
                    <w:rPr>
                      <w:sz w:val="20"/>
                    </w:rPr>
                    <w:t xml:space="preserve">Cost </w:t>
                  </w:r>
                  <w:r w:rsidRPr="004C0093">
                    <w:rPr>
                      <w:sz w:val="20"/>
                    </w:rPr>
                    <w:t xml:space="preserve">and </w:t>
                  </w:r>
                  <w:r>
                    <w:rPr>
                      <w:sz w:val="20"/>
                    </w:rPr>
                    <w:t>e</w:t>
                  </w:r>
                  <w:r w:rsidRPr="004C0093">
                    <w:rPr>
                      <w:sz w:val="20"/>
                    </w:rPr>
                    <w:t xml:space="preserve">nergy costs of Resource </w:t>
                  </w:r>
                  <w:r w:rsidRPr="004C0093">
                    <w:rPr>
                      <w:i/>
                      <w:sz w:val="20"/>
                    </w:rPr>
                    <w:t>r</w:t>
                  </w:r>
                  <w:r w:rsidRPr="004C0093">
                    <w:rPr>
                      <w:sz w:val="20"/>
                    </w:rPr>
                    <w:t xml:space="preserve"> committed in the DAM at Resource Node </w:t>
                  </w:r>
                  <w:r w:rsidRPr="004C0093">
                    <w:rPr>
                      <w:i/>
                      <w:sz w:val="20"/>
                    </w:rPr>
                    <w:t>p</w:t>
                  </w:r>
                  <w:r w:rsidRPr="004C0093">
                    <w:rPr>
                      <w:sz w:val="20"/>
                    </w:rPr>
                    <w:t xml:space="preserve"> for the hour </w:t>
                  </w:r>
                  <w:r w:rsidRPr="004C0093">
                    <w:rPr>
                      <w:i/>
                      <w:sz w:val="20"/>
                    </w:rPr>
                    <w:t>h</w:t>
                  </w:r>
                  <w:r w:rsidRPr="004C0093">
                    <w:rPr>
                      <w:sz w:val="20"/>
                    </w:rPr>
                    <w:t>.  When a Combined Cycle Generation Resource is committed in the DAM, payment is made to the Combined Cycle Train for the DAM-committed Combined Cycle Generation Resource.</w:t>
                  </w:r>
                </w:p>
              </w:tc>
            </w:tr>
            <w:tr w:rsidR="000644BD" w:rsidRPr="004C0093" w:rsidTr="0075099D">
              <w:tc>
                <w:tcPr>
                  <w:tcW w:w="1154" w:type="pct"/>
                  <w:shd w:val="clear" w:color="auto" w:fill="auto"/>
                </w:tcPr>
                <w:p w:rsidR="000644BD" w:rsidRPr="004C0093" w:rsidRDefault="000644BD" w:rsidP="0075099D">
                  <w:pPr>
                    <w:spacing w:after="60"/>
                    <w:rPr>
                      <w:sz w:val="20"/>
                    </w:rPr>
                  </w:pPr>
                  <w:r w:rsidRPr="004C0093">
                    <w:rPr>
                      <w:sz w:val="20"/>
                    </w:rPr>
                    <w:t xml:space="preserve">DAMGCOST </w:t>
                  </w:r>
                  <w:r w:rsidRPr="004C0093">
                    <w:rPr>
                      <w:i/>
                      <w:sz w:val="20"/>
                      <w:vertAlign w:val="subscript"/>
                      <w:lang w:val="pt-BR"/>
                    </w:rPr>
                    <w:t>q,</w:t>
                  </w:r>
                  <w:r w:rsidRPr="00B019A1">
                    <w:rPr>
                      <w:i/>
                      <w:sz w:val="20"/>
                      <w:vertAlign w:val="subscript"/>
                      <w:lang w:val="pt-BR"/>
                    </w:rPr>
                    <w:t xml:space="preserve"> r, </w:t>
                  </w:r>
                  <w:r w:rsidRPr="000064DA">
                    <w:rPr>
                      <w:i/>
                      <w:sz w:val="20"/>
                      <w:vertAlign w:val="subscript"/>
                    </w:rPr>
                    <w:t>p</w:t>
                  </w:r>
                </w:p>
              </w:tc>
              <w:tc>
                <w:tcPr>
                  <w:tcW w:w="456" w:type="pct"/>
                  <w:shd w:val="clear" w:color="auto" w:fill="auto"/>
                </w:tcPr>
                <w:p w:rsidR="000644BD" w:rsidRPr="004C0093" w:rsidRDefault="000644BD" w:rsidP="0075099D">
                  <w:pPr>
                    <w:spacing w:after="60"/>
                    <w:rPr>
                      <w:iCs/>
                      <w:sz w:val="20"/>
                    </w:rPr>
                  </w:pPr>
                  <w:r w:rsidRPr="004C0093">
                    <w:rPr>
                      <w:iCs/>
                      <w:sz w:val="20"/>
                    </w:rPr>
                    <w:t>$</w:t>
                  </w:r>
                </w:p>
              </w:tc>
              <w:tc>
                <w:tcPr>
                  <w:tcW w:w="3390" w:type="pct"/>
                  <w:shd w:val="clear" w:color="auto" w:fill="auto"/>
                </w:tcPr>
                <w:p w:rsidR="000644BD" w:rsidRPr="004C0093" w:rsidRDefault="000644BD" w:rsidP="0075099D">
                  <w:pPr>
                    <w:spacing w:after="60"/>
                    <w:rPr>
                      <w:i/>
                      <w:sz w:val="20"/>
                    </w:rPr>
                  </w:pPr>
                  <w:r w:rsidRPr="004C0093">
                    <w:rPr>
                      <w:i/>
                      <w:sz w:val="20"/>
                    </w:rPr>
                    <w:t xml:space="preserve">Day-Ahead Market Guaranteed Amount per QSE per Resource per Settlement Point </w:t>
                  </w:r>
                  <w:r w:rsidRPr="004C0093">
                    <w:rPr>
                      <w:sz w:val="20"/>
                    </w:rPr>
                    <w:sym w:font="Symbol" w:char="F0BE"/>
                  </w:r>
                  <w:r w:rsidRPr="004C0093">
                    <w:rPr>
                      <w:i/>
                      <w:sz w:val="20"/>
                    </w:rPr>
                    <w:t xml:space="preserve"> </w:t>
                  </w:r>
                  <w:r w:rsidRPr="004C0093">
                    <w:rPr>
                      <w:sz w:val="20"/>
                    </w:rPr>
                    <w:t xml:space="preserve">The sum of the Startup Cost and the operating energy costs of the DAM-committed Resource </w:t>
                  </w:r>
                  <w:r w:rsidRPr="004C0093">
                    <w:rPr>
                      <w:i/>
                      <w:sz w:val="20"/>
                    </w:rPr>
                    <w:t>r</w:t>
                  </w:r>
                  <w:r w:rsidRPr="004C0093">
                    <w:rPr>
                      <w:sz w:val="20"/>
                    </w:rPr>
                    <w:t xml:space="preserve"> at Resource Node </w:t>
                  </w:r>
                  <w:r w:rsidRPr="004C0093">
                    <w:rPr>
                      <w:i/>
                      <w:sz w:val="20"/>
                    </w:rPr>
                    <w:t>p</w:t>
                  </w:r>
                  <w:r w:rsidRPr="004C0093">
                    <w:rPr>
                      <w:sz w:val="20"/>
                    </w:rPr>
                    <w:t xml:space="preserve"> represented by QSE </w:t>
                  </w:r>
                  <w:r w:rsidRPr="004C0093">
                    <w:rPr>
                      <w:i/>
                      <w:sz w:val="20"/>
                    </w:rPr>
                    <w:t>q</w:t>
                  </w:r>
                  <w:r w:rsidRPr="004C0093">
                    <w:rPr>
                      <w:sz w:val="20"/>
                    </w:rPr>
                    <w:t xml:space="preserve">, for the DAM-commitment period.  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rsidTr="0075099D">
              <w:tc>
                <w:tcPr>
                  <w:tcW w:w="1154" w:type="pct"/>
                  <w:shd w:val="clear" w:color="auto" w:fill="auto"/>
                </w:tcPr>
                <w:p w:rsidR="000644BD" w:rsidRPr="004C0093" w:rsidRDefault="000644BD" w:rsidP="0075099D">
                  <w:pPr>
                    <w:spacing w:after="60"/>
                    <w:rPr>
                      <w:sz w:val="20"/>
                    </w:rPr>
                  </w:pPr>
                  <w:r w:rsidRPr="004C0093">
                    <w:rPr>
                      <w:sz w:val="20"/>
                      <w:lang w:val="pt-BR"/>
                    </w:rPr>
                    <w:t xml:space="preserve">DAEREV </w:t>
                  </w:r>
                  <w:r w:rsidRPr="004C0093">
                    <w:rPr>
                      <w:i/>
                      <w:sz w:val="20"/>
                      <w:vertAlign w:val="subscript"/>
                      <w:lang w:val="pt-BR"/>
                    </w:rPr>
                    <w:t>q,</w:t>
                  </w:r>
                  <w:r>
                    <w:rPr>
                      <w:i/>
                      <w:sz w:val="20"/>
                      <w:vertAlign w:val="subscript"/>
                      <w:lang w:val="pt-BR"/>
                    </w:rPr>
                    <w:t xml:space="preserve"> </w:t>
                  </w:r>
                  <w:r w:rsidRPr="004C0093">
                    <w:rPr>
                      <w:i/>
                      <w:sz w:val="20"/>
                      <w:vertAlign w:val="subscript"/>
                      <w:lang w:val="pt-BR"/>
                    </w:rPr>
                    <w:t>r</w:t>
                  </w:r>
                  <w:r w:rsidRPr="00B019A1">
                    <w:rPr>
                      <w:i/>
                      <w:sz w:val="20"/>
                      <w:vertAlign w:val="subscript"/>
                      <w:lang w:val="pt-BR"/>
                    </w:rPr>
                    <w:t xml:space="preserve">, </w:t>
                  </w:r>
                  <w:r w:rsidRPr="000064DA">
                    <w:rPr>
                      <w:i/>
                      <w:sz w:val="20"/>
                      <w:vertAlign w:val="subscript"/>
                    </w:rPr>
                    <w:t xml:space="preserve">p, </w:t>
                  </w:r>
                  <w:r w:rsidRPr="00B019A1">
                    <w:rPr>
                      <w:i/>
                      <w:sz w:val="20"/>
                      <w:vertAlign w:val="subscript"/>
                      <w:lang w:val="pt-BR"/>
                    </w:rPr>
                    <w:t>h</w:t>
                  </w:r>
                </w:p>
              </w:tc>
              <w:tc>
                <w:tcPr>
                  <w:tcW w:w="456" w:type="pct"/>
                  <w:shd w:val="clear" w:color="auto" w:fill="auto"/>
                </w:tcPr>
                <w:p w:rsidR="000644BD" w:rsidRPr="004C0093" w:rsidRDefault="000644BD" w:rsidP="0075099D">
                  <w:pPr>
                    <w:spacing w:after="60"/>
                    <w:rPr>
                      <w:iCs/>
                      <w:sz w:val="20"/>
                    </w:rPr>
                  </w:pPr>
                  <w:r w:rsidRPr="004C0093">
                    <w:rPr>
                      <w:iCs/>
                      <w:sz w:val="20"/>
                    </w:rPr>
                    <w:t>$</w:t>
                  </w:r>
                </w:p>
              </w:tc>
              <w:tc>
                <w:tcPr>
                  <w:tcW w:w="3390" w:type="pct"/>
                  <w:shd w:val="clear" w:color="auto" w:fill="auto"/>
                </w:tcPr>
                <w:p w:rsidR="000644BD" w:rsidRPr="004C0093" w:rsidRDefault="000644BD" w:rsidP="0075099D">
                  <w:pPr>
                    <w:spacing w:after="60"/>
                    <w:rPr>
                      <w:i/>
                      <w:sz w:val="20"/>
                    </w:rPr>
                  </w:pPr>
                  <w:r w:rsidRPr="004C0093">
                    <w:rPr>
                      <w:i/>
                      <w:sz w:val="20"/>
                    </w:rPr>
                    <w:t>Day-Ahead Energy Revenue per QSE per Resource per Settlement Point per hour</w:t>
                  </w:r>
                  <w:r w:rsidRPr="004C0093">
                    <w:rPr>
                      <w:sz w:val="20"/>
                    </w:rPr>
                    <w:t xml:space="preserve"> </w:t>
                  </w:r>
                  <w:r w:rsidRPr="004C0093">
                    <w:rPr>
                      <w:sz w:val="20"/>
                    </w:rPr>
                    <w:sym w:font="Symbol" w:char="F0BE"/>
                  </w:r>
                  <w:r w:rsidRPr="004C0093">
                    <w:rPr>
                      <w:sz w:val="20"/>
                    </w:rPr>
                    <w:t xml:space="preserve">The revenue received in the DAM for Resource </w:t>
                  </w:r>
                  <w:r w:rsidRPr="004C0093">
                    <w:rPr>
                      <w:i/>
                      <w:sz w:val="20"/>
                    </w:rPr>
                    <w:t>r</w:t>
                  </w:r>
                  <w:r w:rsidRPr="004C0093">
                    <w:rPr>
                      <w:sz w:val="20"/>
                    </w:rPr>
                    <w:t xml:space="preserve"> at Resource Node </w:t>
                  </w:r>
                  <w:r w:rsidRPr="004C0093">
                    <w:rPr>
                      <w:i/>
                      <w:sz w:val="20"/>
                    </w:rPr>
                    <w:t>p</w:t>
                  </w:r>
                  <w:r w:rsidRPr="004C0093">
                    <w:rPr>
                      <w:sz w:val="20"/>
                    </w:rPr>
                    <w:t xml:space="preserve"> represented by QSE </w:t>
                  </w:r>
                  <w:r w:rsidRPr="004C0093">
                    <w:rPr>
                      <w:i/>
                      <w:sz w:val="20"/>
                    </w:rPr>
                    <w:t>q</w:t>
                  </w:r>
                  <w:r w:rsidRPr="004C0093">
                    <w:rPr>
                      <w:sz w:val="20"/>
                    </w:rPr>
                    <w:t xml:space="preserve">, based on the DAM Settlement Point Price, for the hour </w:t>
                  </w:r>
                  <w:r w:rsidRPr="004C0093">
                    <w:rPr>
                      <w:i/>
                      <w:sz w:val="20"/>
                    </w:rPr>
                    <w:t>h</w:t>
                  </w:r>
                  <w:r w:rsidRPr="004C0093">
                    <w:rPr>
                      <w:sz w:val="20"/>
                    </w:rPr>
                    <w:t xml:space="preserve">.  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rsidTr="0075099D">
              <w:tc>
                <w:tcPr>
                  <w:tcW w:w="1154" w:type="pct"/>
                  <w:shd w:val="clear" w:color="auto" w:fill="auto"/>
                </w:tcPr>
                <w:p w:rsidR="000644BD" w:rsidRPr="004C0093" w:rsidRDefault="000644BD" w:rsidP="0075099D">
                  <w:pPr>
                    <w:spacing w:after="60"/>
                    <w:rPr>
                      <w:sz w:val="20"/>
                    </w:rPr>
                  </w:pPr>
                  <w:r w:rsidRPr="004C0093">
                    <w:rPr>
                      <w:sz w:val="20"/>
                    </w:rPr>
                    <w:t>INFQA</w:t>
                  </w:r>
                  <w:r>
                    <w:rPr>
                      <w:sz w:val="20"/>
                    </w:rPr>
                    <w:t xml:space="preserve">R </w:t>
                  </w:r>
                  <w:r w:rsidRPr="000064DA">
                    <w:rPr>
                      <w:i/>
                      <w:sz w:val="22"/>
                      <w:vertAlign w:val="subscript"/>
                    </w:rPr>
                    <w:t>q, r, p, h</w:t>
                  </w:r>
                </w:p>
              </w:tc>
              <w:tc>
                <w:tcPr>
                  <w:tcW w:w="456" w:type="pct"/>
                  <w:shd w:val="clear" w:color="auto" w:fill="auto"/>
                </w:tcPr>
                <w:p w:rsidR="000644BD" w:rsidRPr="004C0093" w:rsidRDefault="000644BD" w:rsidP="0075099D">
                  <w:pPr>
                    <w:spacing w:after="60"/>
                    <w:rPr>
                      <w:iCs/>
                      <w:sz w:val="20"/>
                    </w:rPr>
                  </w:pPr>
                  <w:r w:rsidRPr="004C0093">
                    <w:rPr>
                      <w:iCs/>
                      <w:sz w:val="20"/>
                    </w:rPr>
                    <w:t>$</w:t>
                  </w:r>
                </w:p>
              </w:tc>
              <w:tc>
                <w:tcPr>
                  <w:tcW w:w="3390" w:type="pct"/>
                  <w:shd w:val="clear" w:color="auto" w:fill="auto"/>
                </w:tcPr>
                <w:p w:rsidR="000644BD" w:rsidRPr="004C0093" w:rsidRDefault="000644BD" w:rsidP="0075099D">
                  <w:pPr>
                    <w:spacing w:after="60"/>
                    <w:rPr>
                      <w:i/>
                      <w:sz w:val="20"/>
                    </w:rPr>
                  </w:pPr>
                  <w:r w:rsidRPr="004C0093">
                    <w:rPr>
                      <w:i/>
                      <w:sz w:val="20"/>
                    </w:rPr>
                    <w:t>Infeasible Quantity Amount per QSE per Resource per Settlement Point per hour</w:t>
                  </w:r>
                  <w:r w:rsidRPr="004C0093">
                    <w:rPr>
                      <w:sz w:val="20"/>
                    </w:rPr>
                    <w:t xml:space="preserve"> —The </w:t>
                  </w:r>
                  <w:r>
                    <w:rPr>
                      <w:sz w:val="20"/>
                    </w:rPr>
                    <w:t>dollar amount</w:t>
                  </w:r>
                  <w:r w:rsidRPr="004C0093">
                    <w:rPr>
                      <w:sz w:val="20"/>
                    </w:rPr>
                    <w:t xml:space="preserve"> to QSE </w:t>
                  </w:r>
                  <w:r w:rsidRPr="004C0093">
                    <w:rPr>
                      <w:i/>
                      <w:sz w:val="20"/>
                    </w:rPr>
                    <w:t>q</w:t>
                  </w:r>
                  <w:r w:rsidRPr="004C0093">
                    <w:rPr>
                      <w:sz w:val="20"/>
                    </w:rPr>
                    <w:t xml:space="preserve"> for Resource </w:t>
                  </w:r>
                  <w:r w:rsidRPr="000064DA">
                    <w:rPr>
                      <w:i/>
                      <w:sz w:val="20"/>
                    </w:rPr>
                    <w:t>r</w:t>
                  </w:r>
                  <w:r w:rsidRPr="004C0093">
                    <w:rPr>
                      <w:sz w:val="20"/>
                    </w:rPr>
                    <w:t xml:space="preserve"> of its total capacity associated with infeasible deployment of Ancillary Service Supply </w:t>
                  </w:r>
                  <w:r w:rsidRPr="004C0093">
                    <w:rPr>
                      <w:iCs/>
                      <w:sz w:val="20"/>
                    </w:rPr>
                    <w:t>Responsibility</w:t>
                  </w:r>
                  <w:r w:rsidRPr="004C0093">
                    <w:rPr>
                      <w:sz w:val="20"/>
                    </w:rPr>
                    <w:t xml:space="preserve">, for the hour </w:t>
                  </w:r>
                  <w:r w:rsidRPr="004C0093">
                    <w:rPr>
                      <w:i/>
                      <w:sz w:val="20"/>
                    </w:rPr>
                    <w:t>h</w:t>
                  </w:r>
                  <w:r w:rsidRPr="004C0093">
                    <w:rPr>
                      <w:sz w:val="20"/>
                    </w:rPr>
                    <w:t>.</w:t>
                  </w:r>
                  <w:r>
                    <w:rPr>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rsidTr="0075099D">
              <w:tc>
                <w:tcPr>
                  <w:tcW w:w="1154" w:type="pct"/>
                  <w:shd w:val="clear" w:color="auto" w:fill="auto"/>
                </w:tcPr>
                <w:p w:rsidR="000644BD" w:rsidRPr="001F0DC8" w:rsidRDefault="000644BD" w:rsidP="0075099D">
                  <w:pPr>
                    <w:spacing w:after="60"/>
                    <w:rPr>
                      <w:sz w:val="20"/>
                    </w:rPr>
                  </w:pPr>
                  <w:r w:rsidRPr="001F0DC8">
                    <w:rPr>
                      <w:sz w:val="20"/>
                    </w:rPr>
                    <w:t xml:space="preserve">DAMWAMT </w:t>
                  </w:r>
                  <w:r w:rsidRPr="001F0DC8">
                    <w:rPr>
                      <w:i/>
                      <w:sz w:val="20"/>
                      <w:vertAlign w:val="subscript"/>
                      <w:lang w:val="pt-BR"/>
                    </w:rPr>
                    <w:t xml:space="preserve">q, </w:t>
                  </w:r>
                  <w:r w:rsidRPr="001F0DC8">
                    <w:rPr>
                      <w:i/>
                      <w:sz w:val="20"/>
                      <w:vertAlign w:val="subscript"/>
                    </w:rPr>
                    <w:t>r, p, h</w:t>
                  </w:r>
                </w:p>
              </w:tc>
              <w:tc>
                <w:tcPr>
                  <w:tcW w:w="456" w:type="pct"/>
                  <w:shd w:val="clear" w:color="auto" w:fill="auto"/>
                </w:tcPr>
                <w:p w:rsidR="000644BD" w:rsidRPr="004C0093" w:rsidRDefault="000644BD" w:rsidP="0075099D">
                  <w:pPr>
                    <w:spacing w:after="60"/>
                    <w:rPr>
                      <w:iCs/>
                      <w:sz w:val="20"/>
                    </w:rPr>
                  </w:pPr>
                  <w:r w:rsidRPr="004C0093">
                    <w:rPr>
                      <w:iCs/>
                      <w:sz w:val="20"/>
                    </w:rPr>
                    <w:t>$</w:t>
                  </w:r>
                </w:p>
              </w:tc>
              <w:tc>
                <w:tcPr>
                  <w:tcW w:w="3390" w:type="pct"/>
                  <w:shd w:val="clear" w:color="auto" w:fill="auto"/>
                </w:tcPr>
                <w:p w:rsidR="000644BD" w:rsidRPr="004C0093" w:rsidRDefault="000644BD" w:rsidP="0075099D">
                  <w:pPr>
                    <w:spacing w:after="60"/>
                    <w:rPr>
                      <w:i/>
                      <w:iCs/>
                      <w:sz w:val="20"/>
                    </w:rPr>
                  </w:pPr>
                  <w:r w:rsidRPr="004C0093">
                    <w:rPr>
                      <w:i/>
                      <w:sz w:val="20"/>
                    </w:rPr>
                    <w:t xml:space="preserve">Day-Ahead Make-Whole Payment per QSE per Resource per Settlement </w:t>
                  </w:r>
                  <w:r w:rsidRPr="004C0093">
                    <w:rPr>
                      <w:i/>
                      <w:sz w:val="20"/>
                    </w:rPr>
                    <w:lastRenderedPageBreak/>
                    <w:t>Point per hour</w:t>
                  </w:r>
                  <w:r w:rsidRPr="004C0093">
                    <w:rPr>
                      <w:sz w:val="20"/>
                    </w:rPr>
                    <w:t xml:space="preserve"> </w:t>
                  </w:r>
                  <w:r w:rsidRPr="004C0093">
                    <w:rPr>
                      <w:sz w:val="20"/>
                    </w:rPr>
                    <w:sym w:font="Symbol" w:char="F0BE"/>
                  </w:r>
                  <w:r w:rsidRPr="004C0093">
                    <w:rPr>
                      <w:sz w:val="20"/>
                    </w:rPr>
                    <w:t xml:space="preserve">The payment to QSE </w:t>
                  </w:r>
                  <w:r w:rsidRPr="004C0093">
                    <w:rPr>
                      <w:i/>
                      <w:sz w:val="20"/>
                    </w:rPr>
                    <w:t>q</w:t>
                  </w:r>
                  <w:r w:rsidRPr="004C0093">
                    <w:rPr>
                      <w:sz w:val="20"/>
                    </w:rPr>
                    <w:t xml:space="preserve"> to make-whole the Startup Cost and energy cost of Resource </w:t>
                  </w:r>
                  <w:r w:rsidRPr="004C0093">
                    <w:rPr>
                      <w:i/>
                      <w:sz w:val="20"/>
                    </w:rPr>
                    <w:t>r</w:t>
                  </w:r>
                  <w:r w:rsidRPr="004C0093">
                    <w:rPr>
                      <w:sz w:val="20"/>
                    </w:rPr>
                    <w:t xml:space="preserve"> committed in the DAM at Resource Node </w:t>
                  </w:r>
                  <w:r w:rsidRPr="004C0093">
                    <w:rPr>
                      <w:i/>
                      <w:sz w:val="20"/>
                    </w:rPr>
                    <w:t>p</w:t>
                  </w:r>
                  <w:r w:rsidRPr="004C0093">
                    <w:rPr>
                      <w:sz w:val="20"/>
                    </w:rPr>
                    <w:t xml:space="preserve"> for the hour </w:t>
                  </w:r>
                  <w:r w:rsidRPr="004C0093">
                    <w:rPr>
                      <w:i/>
                      <w:sz w:val="20"/>
                    </w:rPr>
                    <w:t>h</w:t>
                  </w:r>
                  <w:r w:rsidRPr="004C0093">
                    <w:rPr>
                      <w:sz w:val="20"/>
                    </w:rPr>
                    <w:t>.  When a Combined Cycle Generation Resource is committed in the DAM, payment is made to the Combined Cycle Train for the DAM-committed Combined Cycle Generation Resource.</w:t>
                  </w:r>
                </w:p>
              </w:tc>
            </w:tr>
            <w:tr w:rsidR="000644BD" w:rsidRPr="004C0093" w:rsidTr="0075099D">
              <w:trPr>
                <w:trHeight w:val="1178"/>
              </w:trPr>
              <w:tc>
                <w:tcPr>
                  <w:tcW w:w="1154" w:type="pct"/>
                  <w:shd w:val="clear" w:color="auto" w:fill="auto"/>
                </w:tcPr>
                <w:p w:rsidR="000644BD" w:rsidRPr="001F0DC8" w:rsidRDefault="000644BD" w:rsidP="0075099D">
                  <w:pPr>
                    <w:spacing w:after="60"/>
                    <w:rPr>
                      <w:sz w:val="20"/>
                    </w:rPr>
                  </w:pPr>
                  <w:r w:rsidRPr="001F0DC8">
                    <w:rPr>
                      <w:sz w:val="20"/>
                      <w:lang w:val="pt-BR"/>
                    </w:rPr>
                    <w:lastRenderedPageBreak/>
                    <w:t xml:space="preserve">DAASREV </w:t>
                  </w:r>
                  <w:r w:rsidRPr="001F0DC8">
                    <w:rPr>
                      <w:i/>
                      <w:sz w:val="20"/>
                      <w:vertAlign w:val="subscript"/>
                      <w:lang w:val="pt-BR"/>
                    </w:rPr>
                    <w:t>q, r, h</w:t>
                  </w:r>
                </w:p>
              </w:tc>
              <w:tc>
                <w:tcPr>
                  <w:tcW w:w="456" w:type="pct"/>
                  <w:shd w:val="clear" w:color="auto" w:fill="auto"/>
                </w:tcPr>
                <w:p w:rsidR="000644BD" w:rsidRPr="004C0093" w:rsidRDefault="000644BD" w:rsidP="0075099D">
                  <w:pPr>
                    <w:spacing w:after="60"/>
                    <w:rPr>
                      <w:iCs/>
                      <w:sz w:val="20"/>
                    </w:rPr>
                  </w:pPr>
                  <w:r w:rsidRPr="004C0093">
                    <w:rPr>
                      <w:iCs/>
                      <w:sz w:val="20"/>
                    </w:rPr>
                    <w:t>$</w:t>
                  </w:r>
                </w:p>
              </w:tc>
              <w:tc>
                <w:tcPr>
                  <w:tcW w:w="3390" w:type="pct"/>
                  <w:shd w:val="clear" w:color="auto" w:fill="auto"/>
                </w:tcPr>
                <w:p w:rsidR="000644BD" w:rsidRPr="004C0093" w:rsidRDefault="000644BD" w:rsidP="0075099D">
                  <w:pPr>
                    <w:spacing w:after="60"/>
                    <w:rPr>
                      <w:i/>
                      <w:iCs/>
                      <w:sz w:val="20"/>
                    </w:rPr>
                  </w:pPr>
                  <w:r w:rsidRPr="004C0093">
                    <w:rPr>
                      <w:i/>
                      <w:sz w:val="20"/>
                    </w:rPr>
                    <w:t>Day-Ahead Ancillary Service Revenue per QSE per Resource by hour</w:t>
                  </w:r>
                  <w:r w:rsidRPr="004C0093">
                    <w:rPr>
                      <w:sz w:val="20"/>
                    </w:rPr>
                    <w:sym w:font="Symbol" w:char="F0BE"/>
                  </w:r>
                  <w:r w:rsidRPr="004C0093">
                    <w:rPr>
                      <w:sz w:val="20"/>
                    </w:rPr>
                    <w:t xml:space="preserve">The revenue received in the DAM for Resource </w:t>
                  </w:r>
                  <w:r w:rsidRPr="004C0093">
                    <w:rPr>
                      <w:i/>
                      <w:sz w:val="20"/>
                    </w:rPr>
                    <w:t>r</w:t>
                  </w:r>
                  <w:r w:rsidRPr="004C0093">
                    <w:rPr>
                      <w:sz w:val="20"/>
                    </w:rPr>
                    <w:t xml:space="preserve"> represented by QSE </w:t>
                  </w:r>
                  <w:r w:rsidRPr="004C0093">
                    <w:rPr>
                      <w:i/>
                      <w:sz w:val="20"/>
                    </w:rPr>
                    <w:t>q</w:t>
                  </w:r>
                  <w:r w:rsidRPr="004C0093">
                    <w:rPr>
                      <w:sz w:val="20"/>
                    </w:rPr>
                    <w:t xml:space="preserve">, based on the MCPC for each Ancillary Service in the DAM, for the hour </w:t>
                  </w:r>
                  <w:r w:rsidRPr="004C0093">
                    <w:rPr>
                      <w:i/>
                      <w:sz w:val="20"/>
                    </w:rPr>
                    <w:t>h</w:t>
                  </w:r>
                  <w:r w:rsidRPr="004C0093">
                    <w:rPr>
                      <w:sz w:val="20"/>
                    </w:rPr>
                    <w:t xml:space="preserve">.  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0644BD" w:rsidRPr="001F0DC8" w:rsidRDefault="000644BD" w:rsidP="0075099D">
                  <w:pPr>
                    <w:spacing w:after="60"/>
                    <w:rPr>
                      <w:iCs/>
                      <w:sz w:val="20"/>
                    </w:rPr>
                  </w:pPr>
                  <w:r w:rsidRPr="001F0DC8">
                    <w:rPr>
                      <w:sz w:val="20"/>
                    </w:rPr>
                    <w:t xml:space="preserve">RUINFQAR </w:t>
                  </w:r>
                  <w:r w:rsidRPr="001F0DC8">
                    <w:rPr>
                      <w:i/>
                      <w:sz w:val="20"/>
                      <w:vertAlign w:val="subscript"/>
                    </w:rPr>
                    <w:t>q, r, p, h</w:t>
                  </w:r>
                </w:p>
                <w:p w:rsidR="000644BD" w:rsidRPr="001F0DC8" w:rsidRDefault="000644BD" w:rsidP="0075099D">
                  <w:pPr>
                    <w:spacing w:after="60"/>
                    <w:rPr>
                      <w:iCs/>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75099D">
                  <w:pPr>
                    <w:spacing w:after="60"/>
                    <w:rPr>
                      <w:iCs/>
                      <w:sz w:val="20"/>
                    </w:rPr>
                  </w:pPr>
                  <w:r w:rsidRPr="004C0093">
                    <w:rPr>
                      <w:iCs/>
                      <w:sz w:val="20"/>
                    </w:rPr>
                    <w:t>$</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75099D">
                  <w:pPr>
                    <w:spacing w:after="60"/>
                    <w:rPr>
                      <w:i/>
                      <w:iCs/>
                      <w:sz w:val="20"/>
                    </w:rPr>
                  </w:pPr>
                  <w:r>
                    <w:rPr>
                      <w:i/>
                      <w:iCs/>
                      <w:sz w:val="20"/>
                    </w:rPr>
                    <w:t xml:space="preserve">Reg-Up </w:t>
                  </w:r>
                  <w:r w:rsidRPr="004C0093">
                    <w:rPr>
                      <w:i/>
                      <w:iCs/>
                      <w:sz w:val="20"/>
                    </w:rPr>
                    <w:t xml:space="preserve">Infeasible Quantity Amount </w:t>
                  </w:r>
                  <w:r w:rsidRPr="004C0093">
                    <w:rPr>
                      <w:i/>
                      <w:sz w:val="20"/>
                    </w:rPr>
                    <w:t>per QSE per Resource per Settlement Point per hour</w:t>
                  </w:r>
                  <w:r w:rsidRPr="004C0093">
                    <w:rPr>
                      <w:sz w:val="20"/>
                    </w:rPr>
                    <w:t xml:space="preserve"> </w:t>
                  </w:r>
                  <w:r w:rsidRPr="004C0093">
                    <w:rPr>
                      <w:iCs/>
                      <w:sz w:val="20"/>
                    </w:rPr>
                    <w:t xml:space="preserve">— The </w:t>
                  </w:r>
                  <w:r>
                    <w:rPr>
                      <w:iCs/>
                      <w:sz w:val="20"/>
                    </w:rPr>
                    <w:t>dollar amount</w:t>
                  </w:r>
                  <w:r w:rsidRPr="004C0093">
                    <w:rPr>
                      <w:iCs/>
                      <w:sz w:val="20"/>
                    </w:rPr>
                    <w:t xml:space="preserve"> to QSE </w:t>
                  </w:r>
                  <w:r w:rsidRPr="004C0093">
                    <w:rPr>
                      <w:i/>
                      <w:iCs/>
                      <w:sz w:val="20"/>
                    </w:rPr>
                    <w:t xml:space="preserve">q, </w:t>
                  </w:r>
                  <w:r w:rsidRPr="004C0093">
                    <w:rPr>
                      <w:sz w:val="20"/>
                    </w:rPr>
                    <w:t xml:space="preserve">for Resource </w:t>
                  </w:r>
                  <w:r w:rsidRPr="004C0093">
                    <w:rPr>
                      <w:i/>
                      <w:sz w:val="20"/>
                    </w:rPr>
                    <w:t>r,</w:t>
                  </w:r>
                  <w:r w:rsidRPr="004C0093">
                    <w:rPr>
                      <w:iCs/>
                      <w:sz w:val="20"/>
                    </w:rPr>
                    <w:t xml:space="preserve"> for its capacity associated with infeasible deployment of Ancillary Service Supply Responsibility for Reg-Up, for the hour</w:t>
                  </w:r>
                  <w:r w:rsidRPr="004C0093">
                    <w:rPr>
                      <w:sz w:val="20"/>
                    </w:rPr>
                    <w:t xml:space="preserve"> </w:t>
                  </w:r>
                  <w:r w:rsidRPr="004C0093">
                    <w:rPr>
                      <w:i/>
                      <w:sz w:val="20"/>
                    </w:rPr>
                    <w:t>h</w:t>
                  </w:r>
                  <w:r w:rsidRPr="004C0093">
                    <w:rPr>
                      <w:iCs/>
                      <w:sz w:val="20"/>
                    </w:rPr>
                    <w:t>.</w:t>
                  </w:r>
                  <w:r>
                    <w:rPr>
                      <w:iCs/>
                      <w:sz w:val="20"/>
                    </w:rPr>
                    <w:t xml:space="preserve">  </w:t>
                  </w:r>
                  <w:r w:rsidRPr="00F74B73">
                    <w:rPr>
                      <w:sz w:val="20"/>
                    </w:rPr>
                    <w:t xml:space="preserve">Where for a Combined Cycle Train, the Resource </w:t>
                  </w:r>
                  <w:r w:rsidRPr="00F74B73">
                    <w:rPr>
                      <w:i/>
                      <w:sz w:val="20"/>
                    </w:rPr>
                    <w:t xml:space="preserve">r </w:t>
                  </w:r>
                  <w:r w:rsidRPr="00F74B73">
                    <w:rPr>
                      <w:sz w:val="20"/>
                    </w:rPr>
                    <w:t>is a Combined Cycle Generation Resource within the Combined Cycle Train.</w:t>
                  </w:r>
                </w:p>
              </w:tc>
            </w:tr>
            <w:tr w:rsidR="000644BD"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0644BD" w:rsidRPr="001F0DC8" w:rsidRDefault="000644BD" w:rsidP="0075099D">
                  <w:pPr>
                    <w:spacing w:after="60"/>
                    <w:rPr>
                      <w:iCs/>
                      <w:sz w:val="20"/>
                    </w:rPr>
                  </w:pPr>
                  <w:r w:rsidRPr="001F0DC8">
                    <w:rPr>
                      <w:iCs/>
                      <w:sz w:val="20"/>
                    </w:rPr>
                    <w:t xml:space="preserve">MCPCRU </w:t>
                  </w:r>
                  <w:r w:rsidRPr="001F0DC8">
                    <w:rPr>
                      <w:i/>
                      <w:iCs/>
                      <w:sz w:val="20"/>
                      <w:vertAlign w:val="subscript"/>
                    </w:rPr>
                    <w:t>DAM</w:t>
                  </w:r>
                </w:p>
                <w:p w:rsidR="000644BD" w:rsidRPr="001F0DC8" w:rsidRDefault="000644BD" w:rsidP="0075099D">
                  <w:pPr>
                    <w:spacing w:after="60"/>
                    <w:rPr>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0644BD" w:rsidRPr="00AC4B3E" w:rsidRDefault="000644BD" w:rsidP="0075099D">
                  <w:pPr>
                    <w:spacing w:after="60"/>
                    <w:rPr>
                      <w:iCs/>
                      <w:sz w:val="20"/>
                    </w:rPr>
                  </w:pPr>
                  <w:r w:rsidRPr="004C0093">
                    <w:rPr>
                      <w:iCs/>
                      <w:sz w:val="20"/>
                    </w:rPr>
                    <w:t>$/MW per hour</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75099D">
                  <w:pPr>
                    <w:spacing w:after="60"/>
                    <w:rPr>
                      <w:i/>
                      <w:iCs/>
                      <w:sz w:val="20"/>
                    </w:rPr>
                  </w:pPr>
                  <w:r w:rsidRPr="004C0093">
                    <w:rPr>
                      <w:i/>
                      <w:iCs/>
                      <w:sz w:val="20"/>
                    </w:rPr>
                    <w:t>Market Clearing Price for Capacity for Reg-Up in DAM</w:t>
                  </w:r>
                  <w:r w:rsidRPr="004C0093">
                    <w:rPr>
                      <w:iCs/>
                      <w:sz w:val="20"/>
                    </w:rPr>
                    <w:t>—The DAM MCPC for Reg-Up for the hour.</w:t>
                  </w:r>
                </w:p>
              </w:tc>
            </w:tr>
            <w:tr w:rsidR="000644BD"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0644BD" w:rsidRPr="001F0DC8" w:rsidRDefault="000644BD" w:rsidP="0075099D">
                  <w:pPr>
                    <w:spacing w:after="60"/>
                    <w:rPr>
                      <w:iCs/>
                      <w:sz w:val="20"/>
                    </w:rPr>
                  </w:pPr>
                  <w:r w:rsidRPr="001F0DC8">
                    <w:rPr>
                      <w:sz w:val="20"/>
                    </w:rPr>
                    <w:t xml:space="preserve">RDINFQAR </w:t>
                  </w:r>
                  <w:r w:rsidRPr="001F0DC8">
                    <w:rPr>
                      <w:i/>
                      <w:sz w:val="20"/>
                      <w:vertAlign w:val="subscript"/>
                    </w:rPr>
                    <w:t>q, r, p, h</w:t>
                  </w:r>
                </w:p>
                <w:p w:rsidR="000644BD" w:rsidRPr="001F0DC8" w:rsidRDefault="000644BD" w:rsidP="0075099D">
                  <w:pPr>
                    <w:spacing w:after="60"/>
                    <w:rPr>
                      <w:iCs/>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75099D">
                  <w:pPr>
                    <w:spacing w:after="60"/>
                    <w:rPr>
                      <w:iCs/>
                      <w:sz w:val="20"/>
                    </w:rPr>
                  </w:pPr>
                  <w:r w:rsidRPr="004C0093">
                    <w:rPr>
                      <w:iCs/>
                      <w:sz w:val="20"/>
                    </w:rPr>
                    <w:t>$</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75099D">
                  <w:pPr>
                    <w:spacing w:after="60"/>
                    <w:rPr>
                      <w:i/>
                      <w:iCs/>
                      <w:sz w:val="20"/>
                    </w:rPr>
                  </w:pPr>
                  <w:r w:rsidRPr="004C0093">
                    <w:rPr>
                      <w:i/>
                      <w:iCs/>
                      <w:sz w:val="20"/>
                    </w:rPr>
                    <w:t xml:space="preserve">Reg-Down Infeasible Quantity Amount </w:t>
                  </w:r>
                  <w:r w:rsidRPr="004C0093">
                    <w:rPr>
                      <w:i/>
                      <w:sz w:val="20"/>
                    </w:rPr>
                    <w:t>per QSE per Resource per Settlement Point per hour</w:t>
                  </w:r>
                  <w:r w:rsidRPr="004C0093">
                    <w:rPr>
                      <w:sz w:val="20"/>
                    </w:rPr>
                    <w:t xml:space="preserve"> </w:t>
                  </w:r>
                  <w:r w:rsidRPr="004C0093">
                    <w:rPr>
                      <w:iCs/>
                      <w:sz w:val="20"/>
                    </w:rPr>
                    <w:t xml:space="preserve">— The </w:t>
                  </w:r>
                  <w:r>
                    <w:rPr>
                      <w:iCs/>
                      <w:sz w:val="20"/>
                    </w:rPr>
                    <w:t>dollar amount</w:t>
                  </w:r>
                  <w:r w:rsidRPr="004C0093">
                    <w:rPr>
                      <w:iCs/>
                      <w:sz w:val="20"/>
                    </w:rPr>
                    <w:t xml:space="preserve"> to QSE </w:t>
                  </w:r>
                  <w:r w:rsidRPr="004C0093">
                    <w:rPr>
                      <w:i/>
                      <w:iCs/>
                      <w:sz w:val="20"/>
                    </w:rPr>
                    <w:t xml:space="preserve">q, </w:t>
                  </w:r>
                  <w:r w:rsidRPr="004C0093">
                    <w:rPr>
                      <w:sz w:val="20"/>
                    </w:rPr>
                    <w:t xml:space="preserve">for Resource </w:t>
                  </w:r>
                  <w:r w:rsidRPr="004C0093">
                    <w:rPr>
                      <w:i/>
                      <w:sz w:val="20"/>
                    </w:rPr>
                    <w:t>r,</w:t>
                  </w:r>
                  <w:r w:rsidRPr="004C0093">
                    <w:rPr>
                      <w:iCs/>
                      <w:sz w:val="20"/>
                    </w:rPr>
                    <w:t xml:space="preserve"> for its total capacity associated with infeasible deployment of Ancillary Service Supply Responsibility for Reg-Down,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0644BD" w:rsidRPr="001F0DC8" w:rsidRDefault="000644BD" w:rsidP="0075099D">
                  <w:pPr>
                    <w:spacing w:after="60"/>
                    <w:rPr>
                      <w:iCs/>
                      <w:sz w:val="20"/>
                    </w:rPr>
                  </w:pPr>
                  <w:r w:rsidRPr="001F0DC8">
                    <w:rPr>
                      <w:iCs/>
                      <w:sz w:val="20"/>
                    </w:rPr>
                    <w:t xml:space="preserve">MCPCRD </w:t>
                  </w:r>
                  <w:r w:rsidRPr="001F0DC8">
                    <w:rPr>
                      <w:i/>
                      <w:iCs/>
                      <w:sz w:val="20"/>
                      <w:vertAlign w:val="subscript"/>
                    </w:rPr>
                    <w:t>DAM</w:t>
                  </w:r>
                </w:p>
                <w:p w:rsidR="000644BD" w:rsidRPr="001F0DC8" w:rsidRDefault="000644BD" w:rsidP="0075099D">
                  <w:pPr>
                    <w:spacing w:after="60"/>
                    <w:rPr>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0644BD" w:rsidRPr="00AC4B3E" w:rsidRDefault="000644BD" w:rsidP="0075099D">
                  <w:pPr>
                    <w:spacing w:after="60"/>
                    <w:rPr>
                      <w:iCs/>
                      <w:sz w:val="20"/>
                    </w:rPr>
                  </w:pPr>
                  <w:r w:rsidRPr="004C0093">
                    <w:rPr>
                      <w:iCs/>
                      <w:sz w:val="20"/>
                    </w:rPr>
                    <w:t>$/MW per hour</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75099D">
                  <w:pPr>
                    <w:spacing w:after="60"/>
                    <w:rPr>
                      <w:i/>
                      <w:iCs/>
                      <w:sz w:val="20"/>
                    </w:rPr>
                  </w:pPr>
                  <w:r w:rsidRPr="004C0093">
                    <w:rPr>
                      <w:i/>
                      <w:iCs/>
                      <w:sz w:val="20"/>
                    </w:rPr>
                    <w:t>Market Clearing Price for Capacity for Reg-Down in DAM</w:t>
                  </w:r>
                  <w:r w:rsidRPr="004C0093">
                    <w:rPr>
                      <w:iCs/>
                      <w:sz w:val="20"/>
                    </w:rPr>
                    <w:t>—The DAM MCPC for Reg-Down for the hour.</w:t>
                  </w:r>
                </w:p>
              </w:tc>
            </w:tr>
            <w:tr w:rsidR="00DF0E94" w:rsidRPr="004C0093" w:rsidTr="0075099D">
              <w:trPr>
                <w:ins w:id="1613" w:author="STEC" w:date="2018-09-17T11:48:00Z"/>
              </w:trPr>
              <w:tc>
                <w:tcPr>
                  <w:tcW w:w="1154" w:type="pct"/>
                  <w:tcBorders>
                    <w:top w:val="single" w:sz="4" w:space="0" w:color="auto"/>
                    <w:left w:val="single" w:sz="4" w:space="0" w:color="auto"/>
                    <w:bottom w:val="single" w:sz="4" w:space="0" w:color="auto"/>
                    <w:right w:val="single" w:sz="4" w:space="0" w:color="auto"/>
                  </w:tcBorders>
                  <w:shd w:val="clear" w:color="auto" w:fill="auto"/>
                </w:tcPr>
                <w:p w:rsidR="00DF0E94" w:rsidRPr="001F0DC8" w:rsidRDefault="00DF0E94" w:rsidP="00DF0E94">
                  <w:pPr>
                    <w:spacing w:after="60"/>
                    <w:rPr>
                      <w:ins w:id="1614" w:author="STEC" w:date="2018-09-17T11:48:00Z"/>
                      <w:sz w:val="20"/>
                    </w:rPr>
                  </w:pPr>
                  <w:ins w:id="1615" w:author="STEC" w:date="2018-09-17T11:49:00Z">
                    <w:r>
                      <w:rPr>
                        <w:sz w:val="20"/>
                      </w:rPr>
                      <w:t>EC</w:t>
                    </w:r>
                    <w:r w:rsidRPr="001F0DC8">
                      <w:rPr>
                        <w:sz w:val="20"/>
                      </w:rPr>
                      <w:t xml:space="preserve">RINFQAR </w:t>
                    </w:r>
                    <w:r w:rsidRPr="001F0DC8">
                      <w:rPr>
                        <w:i/>
                        <w:sz w:val="20"/>
                        <w:vertAlign w:val="subscript"/>
                      </w:rPr>
                      <w:t>q, r, p, h</w:t>
                    </w:r>
                  </w:ins>
                </w:p>
              </w:tc>
              <w:tc>
                <w:tcPr>
                  <w:tcW w:w="456" w:type="pct"/>
                  <w:tcBorders>
                    <w:top w:val="single" w:sz="4" w:space="0" w:color="auto"/>
                    <w:left w:val="single" w:sz="4" w:space="0" w:color="auto"/>
                    <w:bottom w:val="single" w:sz="4" w:space="0" w:color="auto"/>
                    <w:right w:val="single" w:sz="4" w:space="0" w:color="auto"/>
                  </w:tcBorders>
                  <w:shd w:val="clear" w:color="auto" w:fill="auto"/>
                </w:tcPr>
                <w:p w:rsidR="00DF0E94" w:rsidRPr="004C0093" w:rsidRDefault="00DF0E94" w:rsidP="00DF0E94">
                  <w:pPr>
                    <w:spacing w:after="60"/>
                    <w:rPr>
                      <w:ins w:id="1616" w:author="STEC" w:date="2018-09-17T11:48:00Z"/>
                      <w:iCs/>
                      <w:sz w:val="20"/>
                    </w:rPr>
                  </w:pPr>
                  <w:ins w:id="1617" w:author="STEC" w:date="2018-09-17T11:49:00Z">
                    <w:r w:rsidRPr="004C0093">
                      <w:rPr>
                        <w:iCs/>
                        <w:sz w:val="20"/>
                      </w:rPr>
                      <w:t>$</w:t>
                    </w:r>
                  </w:ins>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DF0E94" w:rsidRPr="004C0093" w:rsidRDefault="00DF0E94" w:rsidP="00DF0E94">
                  <w:pPr>
                    <w:spacing w:after="60"/>
                    <w:rPr>
                      <w:ins w:id="1618" w:author="STEC" w:date="2018-09-17T11:48:00Z"/>
                      <w:i/>
                      <w:iCs/>
                      <w:sz w:val="20"/>
                    </w:rPr>
                  </w:pPr>
                  <w:ins w:id="1619" w:author="STEC" w:date="2018-09-17T11:49:00Z">
                    <w:r w:rsidRPr="006714C4">
                      <w:rPr>
                        <w:i/>
                        <w:iCs/>
                        <w:sz w:val="20"/>
                      </w:rPr>
                      <w:t>ERCOT Contingency Reserve Service</w:t>
                    </w:r>
                    <w:r w:rsidRPr="004C0093">
                      <w:rPr>
                        <w:i/>
                        <w:iCs/>
                        <w:sz w:val="20"/>
                      </w:rPr>
                      <w:t xml:space="preserve"> Infeasible Quantity Amount </w:t>
                    </w:r>
                    <w:r w:rsidRPr="004C0093">
                      <w:rPr>
                        <w:i/>
                        <w:sz w:val="20"/>
                      </w:rPr>
                      <w:t>per QSE per Resource per Settlement Point per hour</w:t>
                    </w:r>
                    <w:r>
                      <w:rPr>
                        <w:i/>
                        <w:iCs/>
                        <w:sz w:val="20"/>
                      </w:rPr>
                      <w:t xml:space="preserve"> </w:t>
                    </w:r>
                    <w:r w:rsidRPr="004C0093">
                      <w:rPr>
                        <w:iCs/>
                        <w:sz w:val="20"/>
                      </w:rPr>
                      <w:t xml:space="preserve">— The </w:t>
                    </w:r>
                    <w:r>
                      <w:rPr>
                        <w:iCs/>
                        <w:sz w:val="20"/>
                      </w:rPr>
                      <w:t>dollar amount</w:t>
                    </w:r>
                    <w:r w:rsidRPr="004C0093">
                      <w:rPr>
                        <w:iCs/>
                        <w:sz w:val="20"/>
                      </w:rPr>
                      <w:t xml:space="preserve"> to QSE </w:t>
                    </w:r>
                    <w:r w:rsidRPr="004C0093">
                      <w:rPr>
                        <w:i/>
                        <w:iCs/>
                        <w:sz w:val="20"/>
                      </w:rPr>
                      <w:t xml:space="preserve">q, </w:t>
                    </w:r>
                    <w:r w:rsidRPr="004C0093">
                      <w:rPr>
                        <w:sz w:val="20"/>
                      </w:rPr>
                      <w:t xml:space="preserve">for Resource </w:t>
                    </w:r>
                    <w:r w:rsidRPr="004C0093">
                      <w:rPr>
                        <w:i/>
                        <w:sz w:val="20"/>
                      </w:rPr>
                      <w:t>r,</w:t>
                    </w:r>
                    <w:r w:rsidRPr="004C0093">
                      <w:rPr>
                        <w:iCs/>
                        <w:sz w:val="20"/>
                      </w:rPr>
                      <w:t xml:space="preserve"> for its total capacity associated with infeasible deployment of Ancillary Service Supply Responsibility for </w:t>
                    </w:r>
                    <w:r>
                      <w:rPr>
                        <w:iCs/>
                        <w:sz w:val="20"/>
                      </w:rPr>
                      <w:t>EC</w:t>
                    </w:r>
                    <w:r w:rsidRPr="004C0093">
                      <w:rPr>
                        <w:iCs/>
                        <w:sz w:val="20"/>
                      </w:rPr>
                      <w:t>RS,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ins>
                </w:p>
              </w:tc>
            </w:tr>
            <w:tr w:rsidR="00DF0E94" w:rsidRPr="004C0093" w:rsidTr="0075099D">
              <w:trPr>
                <w:ins w:id="1620" w:author="STEC" w:date="2018-09-17T11:48:00Z"/>
              </w:trPr>
              <w:tc>
                <w:tcPr>
                  <w:tcW w:w="1154" w:type="pct"/>
                  <w:tcBorders>
                    <w:top w:val="single" w:sz="4" w:space="0" w:color="auto"/>
                    <w:left w:val="single" w:sz="4" w:space="0" w:color="auto"/>
                    <w:bottom w:val="single" w:sz="4" w:space="0" w:color="auto"/>
                    <w:right w:val="single" w:sz="4" w:space="0" w:color="auto"/>
                  </w:tcBorders>
                  <w:shd w:val="clear" w:color="auto" w:fill="auto"/>
                </w:tcPr>
                <w:p w:rsidR="00DF0E94" w:rsidRPr="001F0DC8" w:rsidRDefault="00DF0E94" w:rsidP="00DF0E94">
                  <w:pPr>
                    <w:spacing w:after="60"/>
                    <w:rPr>
                      <w:ins w:id="1621" w:author="STEC" w:date="2018-09-17T11:49:00Z"/>
                      <w:iCs/>
                      <w:sz w:val="20"/>
                    </w:rPr>
                  </w:pPr>
                  <w:ins w:id="1622" w:author="STEC" w:date="2018-09-17T11:49:00Z">
                    <w:r w:rsidRPr="001F0DC8">
                      <w:rPr>
                        <w:iCs/>
                        <w:sz w:val="20"/>
                      </w:rPr>
                      <w:t>MCPC</w:t>
                    </w:r>
                    <w:r>
                      <w:rPr>
                        <w:iCs/>
                        <w:sz w:val="20"/>
                      </w:rPr>
                      <w:t>EC</w:t>
                    </w:r>
                    <w:r w:rsidRPr="001F0DC8">
                      <w:rPr>
                        <w:iCs/>
                        <w:sz w:val="20"/>
                      </w:rPr>
                      <w:t xml:space="preserve">R </w:t>
                    </w:r>
                    <w:r w:rsidRPr="001F0DC8">
                      <w:rPr>
                        <w:i/>
                        <w:iCs/>
                        <w:sz w:val="20"/>
                        <w:vertAlign w:val="subscript"/>
                      </w:rPr>
                      <w:t>DAM</w:t>
                    </w:r>
                  </w:ins>
                </w:p>
                <w:p w:rsidR="00DF0E94" w:rsidRPr="001F0DC8" w:rsidRDefault="00DF0E94" w:rsidP="00DF0E94">
                  <w:pPr>
                    <w:spacing w:after="60"/>
                    <w:rPr>
                      <w:ins w:id="1623" w:author="STEC" w:date="2018-09-17T11:48:00Z"/>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DF0E94" w:rsidRPr="004C0093" w:rsidRDefault="00DF0E94" w:rsidP="00DF0E94">
                  <w:pPr>
                    <w:spacing w:after="60"/>
                    <w:rPr>
                      <w:ins w:id="1624" w:author="STEC" w:date="2018-09-17T11:48:00Z"/>
                      <w:iCs/>
                      <w:sz w:val="20"/>
                    </w:rPr>
                  </w:pPr>
                  <w:ins w:id="1625" w:author="STEC" w:date="2018-09-17T11:49:00Z">
                    <w:r w:rsidRPr="004C0093">
                      <w:rPr>
                        <w:iCs/>
                        <w:sz w:val="20"/>
                      </w:rPr>
                      <w:t>$/MW per hour</w:t>
                    </w:r>
                  </w:ins>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DF0E94" w:rsidRPr="004C0093" w:rsidRDefault="00DF0E94" w:rsidP="00DF0E94">
                  <w:pPr>
                    <w:spacing w:after="60"/>
                    <w:rPr>
                      <w:ins w:id="1626" w:author="STEC" w:date="2018-09-17T11:48:00Z"/>
                      <w:i/>
                      <w:iCs/>
                      <w:sz w:val="20"/>
                    </w:rPr>
                  </w:pPr>
                  <w:ins w:id="1627" w:author="STEC" w:date="2018-09-17T11:49:00Z">
                    <w:r w:rsidRPr="004C0093">
                      <w:rPr>
                        <w:i/>
                        <w:iCs/>
                        <w:sz w:val="20"/>
                      </w:rPr>
                      <w:t xml:space="preserve">Market Clearing Price for Capacity for </w:t>
                    </w:r>
                    <w:r w:rsidRPr="006714C4">
                      <w:rPr>
                        <w:i/>
                        <w:iCs/>
                        <w:sz w:val="20"/>
                      </w:rPr>
                      <w:t>ERCOT Contingency Reserve Service</w:t>
                    </w:r>
                    <w:r w:rsidRPr="004C0093">
                      <w:rPr>
                        <w:i/>
                        <w:iCs/>
                        <w:sz w:val="20"/>
                      </w:rPr>
                      <w:t xml:space="preserve"> in DAM</w:t>
                    </w:r>
                    <w:r w:rsidRPr="004C0093">
                      <w:rPr>
                        <w:iCs/>
                        <w:sz w:val="20"/>
                      </w:rPr>
                      <w:t xml:space="preserve">—The DAM MCPC for </w:t>
                    </w:r>
                    <w:r>
                      <w:rPr>
                        <w:iCs/>
                        <w:sz w:val="20"/>
                      </w:rPr>
                      <w:t>EC</w:t>
                    </w:r>
                    <w:r w:rsidRPr="004C0093">
                      <w:rPr>
                        <w:iCs/>
                        <w:sz w:val="20"/>
                      </w:rPr>
                      <w:t>R</w:t>
                    </w:r>
                    <w:r>
                      <w:rPr>
                        <w:iCs/>
                        <w:sz w:val="20"/>
                      </w:rPr>
                      <w:t xml:space="preserve">S </w:t>
                    </w:r>
                    <w:r w:rsidRPr="004C0093">
                      <w:rPr>
                        <w:iCs/>
                        <w:sz w:val="20"/>
                      </w:rPr>
                      <w:t>for the hour.</w:t>
                    </w:r>
                  </w:ins>
                </w:p>
              </w:tc>
            </w:tr>
            <w:tr w:rsidR="000644BD"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0644BD" w:rsidRPr="001F0DC8" w:rsidRDefault="000644BD" w:rsidP="0075099D">
                  <w:pPr>
                    <w:spacing w:after="60"/>
                    <w:rPr>
                      <w:iCs/>
                      <w:sz w:val="20"/>
                    </w:rPr>
                  </w:pPr>
                  <w:r w:rsidRPr="001F0DC8">
                    <w:rPr>
                      <w:sz w:val="20"/>
                    </w:rPr>
                    <w:t xml:space="preserve">RRINFQAR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75099D">
                  <w:pPr>
                    <w:spacing w:after="60"/>
                    <w:rPr>
                      <w:iCs/>
                      <w:sz w:val="20"/>
                    </w:rPr>
                  </w:pPr>
                  <w:r w:rsidRPr="004C0093">
                    <w:rPr>
                      <w:iCs/>
                      <w:sz w:val="20"/>
                    </w:rPr>
                    <w:t>$</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6714C4">
                  <w:pPr>
                    <w:spacing w:after="60"/>
                    <w:rPr>
                      <w:i/>
                      <w:iCs/>
                      <w:sz w:val="20"/>
                    </w:rPr>
                  </w:pPr>
                  <w:r w:rsidRPr="004C0093">
                    <w:rPr>
                      <w:i/>
                      <w:iCs/>
                      <w:sz w:val="20"/>
                    </w:rPr>
                    <w:t xml:space="preserve">Responsive Reserve Service Infeasible Quantity Amount </w:t>
                  </w:r>
                  <w:r w:rsidRPr="004C0093">
                    <w:rPr>
                      <w:i/>
                      <w:sz w:val="20"/>
                    </w:rPr>
                    <w:t>per QSE per Resource per Settlement Point per hour</w:t>
                  </w:r>
                  <w:r>
                    <w:rPr>
                      <w:i/>
                      <w:iCs/>
                      <w:sz w:val="20"/>
                    </w:rPr>
                    <w:t xml:space="preserve"> </w:t>
                  </w:r>
                  <w:r w:rsidRPr="004C0093">
                    <w:rPr>
                      <w:iCs/>
                      <w:sz w:val="20"/>
                    </w:rPr>
                    <w:t xml:space="preserve">— The </w:t>
                  </w:r>
                  <w:r>
                    <w:rPr>
                      <w:iCs/>
                      <w:sz w:val="20"/>
                    </w:rPr>
                    <w:t>dollar amount</w:t>
                  </w:r>
                  <w:r w:rsidRPr="004C0093">
                    <w:rPr>
                      <w:iCs/>
                      <w:sz w:val="20"/>
                    </w:rPr>
                    <w:t xml:space="preserve"> to QSE </w:t>
                  </w:r>
                  <w:r w:rsidRPr="004C0093">
                    <w:rPr>
                      <w:i/>
                      <w:iCs/>
                      <w:sz w:val="20"/>
                    </w:rPr>
                    <w:t xml:space="preserve">q, </w:t>
                  </w:r>
                  <w:r w:rsidRPr="004C0093">
                    <w:rPr>
                      <w:sz w:val="20"/>
                    </w:rPr>
                    <w:t xml:space="preserve">for Resource </w:t>
                  </w:r>
                  <w:r w:rsidRPr="004C0093">
                    <w:rPr>
                      <w:i/>
                      <w:sz w:val="20"/>
                    </w:rPr>
                    <w:t>r,</w:t>
                  </w:r>
                  <w:r w:rsidRPr="004C0093">
                    <w:rPr>
                      <w:iCs/>
                      <w:sz w:val="20"/>
                    </w:rPr>
                    <w:t xml:space="preserve"> for its total capacity associated with infeasible deployment of Ancillary Service Supply Responsibility for RRS,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0644BD" w:rsidRPr="001F0DC8" w:rsidRDefault="000644BD" w:rsidP="0075099D">
                  <w:pPr>
                    <w:spacing w:after="60"/>
                    <w:rPr>
                      <w:iCs/>
                      <w:sz w:val="20"/>
                    </w:rPr>
                  </w:pPr>
                  <w:r w:rsidRPr="001F0DC8">
                    <w:rPr>
                      <w:iCs/>
                      <w:sz w:val="20"/>
                    </w:rPr>
                    <w:t xml:space="preserve">MCPCRR </w:t>
                  </w:r>
                  <w:r w:rsidRPr="001F0DC8">
                    <w:rPr>
                      <w:i/>
                      <w:iCs/>
                      <w:sz w:val="20"/>
                      <w:vertAlign w:val="subscript"/>
                    </w:rPr>
                    <w:t>DAM</w:t>
                  </w:r>
                </w:p>
                <w:p w:rsidR="000644BD" w:rsidRPr="001F0DC8" w:rsidRDefault="000644BD" w:rsidP="0075099D">
                  <w:pPr>
                    <w:spacing w:after="60"/>
                    <w:rPr>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0644BD" w:rsidRPr="00AC4B3E" w:rsidRDefault="000644BD" w:rsidP="0075099D">
                  <w:pPr>
                    <w:spacing w:after="60"/>
                    <w:rPr>
                      <w:iCs/>
                      <w:sz w:val="20"/>
                    </w:rPr>
                  </w:pPr>
                  <w:r w:rsidRPr="004C0093">
                    <w:rPr>
                      <w:iCs/>
                      <w:sz w:val="20"/>
                    </w:rPr>
                    <w:t>$/MW per hour</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6714C4">
                  <w:pPr>
                    <w:spacing w:after="60"/>
                    <w:rPr>
                      <w:i/>
                      <w:iCs/>
                      <w:sz w:val="20"/>
                    </w:rPr>
                  </w:pPr>
                  <w:r w:rsidRPr="004C0093">
                    <w:rPr>
                      <w:i/>
                      <w:iCs/>
                      <w:sz w:val="20"/>
                    </w:rPr>
                    <w:t>Market Clearing Price for Capacity for Responsive Reserve Service in DAM</w:t>
                  </w:r>
                  <w:r w:rsidRPr="004C0093">
                    <w:rPr>
                      <w:iCs/>
                      <w:sz w:val="20"/>
                    </w:rPr>
                    <w:t>—The DAM MCPC for RR</w:t>
                  </w:r>
                  <w:r>
                    <w:rPr>
                      <w:iCs/>
                      <w:sz w:val="20"/>
                    </w:rPr>
                    <w:t xml:space="preserve">S </w:t>
                  </w:r>
                  <w:r w:rsidRPr="004C0093">
                    <w:rPr>
                      <w:iCs/>
                      <w:sz w:val="20"/>
                    </w:rPr>
                    <w:t>for the hour.</w:t>
                  </w:r>
                </w:p>
              </w:tc>
            </w:tr>
            <w:tr w:rsidR="000644BD"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0644BD" w:rsidRPr="001F0DC8" w:rsidRDefault="000644BD" w:rsidP="0075099D">
                  <w:pPr>
                    <w:spacing w:after="60"/>
                    <w:rPr>
                      <w:iCs/>
                      <w:sz w:val="20"/>
                    </w:rPr>
                  </w:pPr>
                  <w:r w:rsidRPr="001F0DC8">
                    <w:rPr>
                      <w:iCs/>
                      <w:sz w:val="20"/>
                    </w:rPr>
                    <w:t xml:space="preserve">NSINFQAR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75099D">
                  <w:pPr>
                    <w:spacing w:after="60"/>
                    <w:rPr>
                      <w:iCs/>
                      <w:sz w:val="20"/>
                    </w:rPr>
                  </w:pPr>
                  <w:r w:rsidRPr="004C0093">
                    <w:rPr>
                      <w:iCs/>
                      <w:sz w:val="20"/>
                    </w:rPr>
                    <w:t>$</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75099D">
                  <w:pPr>
                    <w:spacing w:after="60"/>
                    <w:rPr>
                      <w:i/>
                      <w:iCs/>
                      <w:sz w:val="20"/>
                    </w:rPr>
                  </w:pPr>
                  <w:r w:rsidRPr="004C0093">
                    <w:rPr>
                      <w:i/>
                      <w:iCs/>
                      <w:sz w:val="20"/>
                    </w:rPr>
                    <w:t xml:space="preserve">Non-Spin Infeasible Quantity Amount </w:t>
                  </w:r>
                  <w:r w:rsidRPr="004C0093">
                    <w:rPr>
                      <w:i/>
                      <w:sz w:val="20"/>
                    </w:rPr>
                    <w:t>per QSE per Resource per Settlement Point per hour</w:t>
                  </w:r>
                  <w:r>
                    <w:rPr>
                      <w:i/>
                      <w:iCs/>
                      <w:sz w:val="20"/>
                    </w:rPr>
                    <w:t xml:space="preserve"> </w:t>
                  </w:r>
                  <w:r w:rsidRPr="004C0093">
                    <w:rPr>
                      <w:iCs/>
                      <w:sz w:val="20"/>
                    </w:rPr>
                    <w:t xml:space="preserve">— The </w:t>
                  </w:r>
                  <w:r>
                    <w:rPr>
                      <w:iCs/>
                      <w:sz w:val="20"/>
                    </w:rPr>
                    <w:t>dollar amount</w:t>
                  </w:r>
                  <w:r w:rsidRPr="004C0093">
                    <w:rPr>
                      <w:iCs/>
                      <w:sz w:val="20"/>
                    </w:rPr>
                    <w:t xml:space="preserve"> to QSE </w:t>
                  </w:r>
                  <w:r w:rsidRPr="004C0093">
                    <w:rPr>
                      <w:i/>
                      <w:iCs/>
                      <w:sz w:val="20"/>
                    </w:rPr>
                    <w:t xml:space="preserve">q, </w:t>
                  </w:r>
                  <w:r w:rsidRPr="004C0093">
                    <w:rPr>
                      <w:sz w:val="20"/>
                    </w:rPr>
                    <w:t xml:space="preserve">for Resource </w:t>
                  </w:r>
                  <w:r w:rsidRPr="004C0093">
                    <w:rPr>
                      <w:i/>
                      <w:sz w:val="20"/>
                    </w:rPr>
                    <w:t>r,</w:t>
                  </w:r>
                  <w:r w:rsidRPr="004C0093">
                    <w:rPr>
                      <w:iCs/>
                      <w:sz w:val="20"/>
                    </w:rPr>
                    <w:t xml:space="preserve"> for its total capacity associated with infeasible deployment of Ancillary Service Supply Responsibility for Non-Spin,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0644BD" w:rsidRPr="001F0DC8" w:rsidRDefault="000644BD" w:rsidP="0075099D">
                  <w:pPr>
                    <w:spacing w:after="60"/>
                    <w:rPr>
                      <w:iCs/>
                      <w:sz w:val="20"/>
                    </w:rPr>
                  </w:pPr>
                  <w:r w:rsidRPr="001F0DC8">
                    <w:rPr>
                      <w:iCs/>
                      <w:sz w:val="20"/>
                    </w:rPr>
                    <w:lastRenderedPageBreak/>
                    <w:t xml:space="preserve">MCPCNS </w:t>
                  </w:r>
                  <w:r w:rsidRPr="001F0DC8">
                    <w:rPr>
                      <w:i/>
                      <w:iCs/>
                      <w:sz w:val="20"/>
                      <w:vertAlign w:val="subscript"/>
                    </w:rPr>
                    <w:t>DAM</w:t>
                  </w:r>
                </w:p>
                <w:p w:rsidR="000644BD" w:rsidRPr="001F0DC8" w:rsidRDefault="000644BD" w:rsidP="0075099D">
                  <w:pPr>
                    <w:spacing w:after="60"/>
                    <w:rPr>
                      <w:iCs/>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0644BD" w:rsidRPr="00AC4B3E" w:rsidRDefault="000644BD" w:rsidP="0075099D">
                  <w:pPr>
                    <w:spacing w:after="60"/>
                    <w:rPr>
                      <w:iCs/>
                      <w:sz w:val="20"/>
                    </w:rPr>
                  </w:pPr>
                  <w:r w:rsidRPr="004C0093">
                    <w:rPr>
                      <w:iCs/>
                      <w:sz w:val="20"/>
                    </w:rPr>
                    <w:t>$/MW per hour</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0644BD" w:rsidRPr="004C0093" w:rsidRDefault="000644BD" w:rsidP="0075099D">
                  <w:pPr>
                    <w:spacing w:after="60"/>
                    <w:rPr>
                      <w:i/>
                      <w:iCs/>
                      <w:sz w:val="20"/>
                    </w:rPr>
                  </w:pPr>
                  <w:r w:rsidRPr="004C0093">
                    <w:rPr>
                      <w:i/>
                      <w:iCs/>
                      <w:sz w:val="20"/>
                    </w:rPr>
                    <w:t>Market Clearing Price for Capacity for Non-Spin Service in DAM</w:t>
                  </w:r>
                  <w:r w:rsidRPr="004C0093">
                    <w:rPr>
                      <w:iCs/>
                      <w:sz w:val="20"/>
                    </w:rPr>
                    <w:t>—The DAM MCPC for N</w:t>
                  </w:r>
                  <w:r>
                    <w:rPr>
                      <w:iCs/>
                      <w:sz w:val="20"/>
                    </w:rPr>
                    <w:t>on-</w:t>
                  </w:r>
                  <w:r w:rsidRPr="004C0093">
                    <w:rPr>
                      <w:iCs/>
                      <w:sz w:val="20"/>
                    </w:rPr>
                    <w:t>S</w:t>
                  </w:r>
                  <w:r>
                    <w:rPr>
                      <w:iCs/>
                      <w:sz w:val="20"/>
                    </w:rPr>
                    <w:t>pin</w:t>
                  </w:r>
                  <w:r w:rsidRPr="004C0093">
                    <w:rPr>
                      <w:iCs/>
                      <w:sz w:val="20"/>
                    </w:rPr>
                    <w:t xml:space="preserve"> for the hour.</w:t>
                  </w:r>
                </w:p>
              </w:tc>
            </w:tr>
            <w:tr w:rsidR="00477D89"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477D89" w:rsidRPr="001F0DC8" w:rsidRDefault="00477D89" w:rsidP="00477D89">
                  <w:pPr>
                    <w:spacing w:after="60"/>
                    <w:rPr>
                      <w:iCs/>
                      <w:sz w:val="20"/>
                    </w:rPr>
                  </w:pPr>
                  <w:r w:rsidRPr="001F0DC8">
                    <w:rPr>
                      <w:sz w:val="20"/>
                    </w:rPr>
                    <w:t xml:space="preserve">ASINFQR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Cs/>
                      <w:sz w:val="20"/>
                    </w:rPr>
                  </w:pPr>
                  <w:r w:rsidRPr="004C0093">
                    <w:rPr>
                      <w:iCs/>
                      <w:sz w:val="20"/>
                    </w:rPr>
                    <w:t>MW</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
                      <w:iCs/>
                      <w:sz w:val="20"/>
                    </w:rPr>
                  </w:pPr>
                  <w:r w:rsidRPr="004C0093">
                    <w:rPr>
                      <w:i/>
                      <w:iCs/>
                      <w:sz w:val="20"/>
                    </w:rPr>
                    <w:t xml:space="preserve">Ancillary Service Infeasible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the hour</w:t>
                  </w:r>
                  <w:r>
                    <w:rPr>
                      <w:iCs/>
                      <w:sz w:val="20"/>
                    </w:rPr>
                    <w:t xml:space="preserve"> </w:t>
                  </w:r>
                  <w:r w:rsidRPr="00D518CB">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477D89"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477D89" w:rsidRPr="001F0DC8" w:rsidRDefault="00477D89" w:rsidP="00477D89">
                  <w:pPr>
                    <w:spacing w:after="60"/>
                    <w:rPr>
                      <w:sz w:val="20"/>
                    </w:rPr>
                  </w:pPr>
                  <w:r w:rsidRPr="001F0DC8">
                    <w:rPr>
                      <w:iCs/>
                      <w:sz w:val="20"/>
                    </w:rPr>
                    <w:t xml:space="preserve">RUINFQR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Cs/>
                      <w:sz w:val="20"/>
                    </w:rPr>
                  </w:pPr>
                  <w:r w:rsidRPr="004C0093">
                    <w:rPr>
                      <w:iCs/>
                      <w:sz w:val="20"/>
                    </w:rPr>
                    <w:t>MW</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
                      <w:iCs/>
                      <w:sz w:val="20"/>
                    </w:rPr>
                  </w:pPr>
                  <w:r w:rsidRPr="004C0093">
                    <w:rPr>
                      <w:i/>
                      <w:iCs/>
                      <w:sz w:val="20"/>
                    </w:rPr>
                    <w:t xml:space="preserve">Reg-Up Infeasible Quantity </w:t>
                  </w:r>
                  <w:r w:rsidRPr="004C0093">
                    <w:rPr>
                      <w:i/>
                      <w:sz w:val="20"/>
                    </w:rPr>
                    <w:t>per QSE per Resource per Settlement Point per hour</w:t>
                  </w:r>
                  <w:r>
                    <w:rPr>
                      <w:i/>
                      <w:iCs/>
                      <w:sz w:val="20"/>
                    </w:rPr>
                    <w:t xml:space="preserve"> </w:t>
                  </w:r>
                  <w:r w:rsidRPr="004C0093">
                    <w:rPr>
                      <w:i/>
                      <w:iCs/>
                      <w:sz w:val="20"/>
                    </w:rPr>
                    <w:t>—</w:t>
                  </w:r>
                  <w:r w:rsidRPr="00065EC3">
                    <w:rPr>
                      <w:iCs/>
                      <w:sz w:val="20"/>
                    </w:rPr>
                    <w:t>The Resource</w:t>
                  </w:r>
                  <w:r w:rsidRPr="004C0093">
                    <w:rPr>
                      <w:i/>
                      <w:iCs/>
                      <w:sz w:val="20"/>
                    </w:rPr>
                    <w:t xml:space="preserve"> r </w:t>
                  </w:r>
                  <w:r w:rsidRPr="00065EC3">
                    <w:rPr>
                      <w:iCs/>
                      <w:sz w:val="20"/>
                    </w:rPr>
                    <w:t>total</w:t>
                  </w:r>
                  <w:r w:rsidRPr="004C0093">
                    <w:rPr>
                      <w:i/>
                      <w:iCs/>
                      <w:sz w:val="20"/>
                    </w:rPr>
                    <w:t xml:space="preserve"> </w:t>
                  </w:r>
                  <w:r w:rsidRPr="004C0093">
                    <w:rPr>
                      <w:iCs/>
                      <w:sz w:val="20"/>
                    </w:rPr>
                    <w:t>capacity associated with infeasible</w:t>
                  </w:r>
                  <w:r w:rsidRPr="004C0093">
                    <w:rPr>
                      <w:i/>
                      <w:iCs/>
                      <w:sz w:val="20"/>
                    </w:rPr>
                    <w:t xml:space="preserve"> </w:t>
                  </w:r>
                  <w:r w:rsidRPr="004C0093">
                    <w:rPr>
                      <w:iCs/>
                      <w:sz w:val="20"/>
                    </w:rPr>
                    <w:t>Ancillary Service Supply Responsibility for Reg-Up,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477D89"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477D89" w:rsidRPr="001F0DC8" w:rsidRDefault="00477D89" w:rsidP="00477D89">
                  <w:pPr>
                    <w:spacing w:after="60"/>
                    <w:rPr>
                      <w:iCs/>
                      <w:sz w:val="20"/>
                    </w:rPr>
                  </w:pPr>
                  <w:r w:rsidRPr="001F0DC8">
                    <w:rPr>
                      <w:iCs/>
                      <w:sz w:val="20"/>
                    </w:rPr>
                    <w:t xml:space="preserve">RDINFQR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Cs/>
                      <w:sz w:val="20"/>
                    </w:rPr>
                  </w:pPr>
                  <w:r w:rsidRPr="004C0093">
                    <w:rPr>
                      <w:iCs/>
                      <w:sz w:val="20"/>
                    </w:rPr>
                    <w:t>MW</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
                      <w:iCs/>
                      <w:sz w:val="20"/>
                    </w:rPr>
                  </w:pPr>
                  <w:r w:rsidRPr="004C0093">
                    <w:rPr>
                      <w:i/>
                      <w:iCs/>
                      <w:sz w:val="20"/>
                    </w:rPr>
                    <w:t>Reg-Down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Reg-Down,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DF0E94" w:rsidRPr="004C0093" w:rsidTr="0075099D">
              <w:trPr>
                <w:ins w:id="1628" w:author="STEC" w:date="2018-09-17T11:49:00Z"/>
              </w:trPr>
              <w:tc>
                <w:tcPr>
                  <w:tcW w:w="1154" w:type="pct"/>
                  <w:tcBorders>
                    <w:top w:val="single" w:sz="4" w:space="0" w:color="auto"/>
                    <w:left w:val="single" w:sz="4" w:space="0" w:color="auto"/>
                    <w:bottom w:val="single" w:sz="4" w:space="0" w:color="auto"/>
                    <w:right w:val="single" w:sz="4" w:space="0" w:color="auto"/>
                  </w:tcBorders>
                  <w:shd w:val="clear" w:color="auto" w:fill="auto"/>
                </w:tcPr>
                <w:p w:rsidR="00DF0E94" w:rsidRPr="001F0DC8" w:rsidRDefault="00DF0E94" w:rsidP="00DF0E94">
                  <w:pPr>
                    <w:spacing w:after="60"/>
                    <w:rPr>
                      <w:ins w:id="1629" w:author="STEC" w:date="2018-09-17T11:49:00Z"/>
                      <w:iCs/>
                      <w:sz w:val="20"/>
                    </w:rPr>
                  </w:pPr>
                  <w:ins w:id="1630" w:author="STEC" w:date="2018-09-17T11:49:00Z">
                    <w:r>
                      <w:rPr>
                        <w:iCs/>
                        <w:sz w:val="20"/>
                      </w:rPr>
                      <w:t>EC</w:t>
                    </w:r>
                    <w:r w:rsidRPr="001F0DC8">
                      <w:rPr>
                        <w:iCs/>
                        <w:sz w:val="20"/>
                      </w:rPr>
                      <w:t xml:space="preserve">RINFQR </w:t>
                    </w:r>
                    <w:r w:rsidRPr="001F0DC8">
                      <w:rPr>
                        <w:i/>
                        <w:sz w:val="20"/>
                        <w:vertAlign w:val="subscript"/>
                      </w:rPr>
                      <w:t>q, r, p, h</w:t>
                    </w:r>
                  </w:ins>
                </w:p>
              </w:tc>
              <w:tc>
                <w:tcPr>
                  <w:tcW w:w="456" w:type="pct"/>
                  <w:tcBorders>
                    <w:top w:val="single" w:sz="4" w:space="0" w:color="auto"/>
                    <w:left w:val="single" w:sz="4" w:space="0" w:color="auto"/>
                    <w:bottom w:val="single" w:sz="4" w:space="0" w:color="auto"/>
                    <w:right w:val="single" w:sz="4" w:space="0" w:color="auto"/>
                  </w:tcBorders>
                  <w:shd w:val="clear" w:color="auto" w:fill="auto"/>
                </w:tcPr>
                <w:p w:rsidR="00DF0E94" w:rsidRPr="004C0093" w:rsidRDefault="00DF0E94" w:rsidP="00DF0E94">
                  <w:pPr>
                    <w:spacing w:after="60"/>
                    <w:rPr>
                      <w:ins w:id="1631" w:author="STEC" w:date="2018-09-17T11:49:00Z"/>
                      <w:iCs/>
                      <w:sz w:val="20"/>
                    </w:rPr>
                  </w:pPr>
                  <w:ins w:id="1632" w:author="STEC" w:date="2018-09-17T11:49:00Z">
                    <w:r w:rsidRPr="004C0093">
                      <w:rPr>
                        <w:iCs/>
                        <w:sz w:val="20"/>
                      </w:rPr>
                      <w:t>MW</w:t>
                    </w:r>
                  </w:ins>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DF0E94" w:rsidRPr="004C0093" w:rsidRDefault="00DF0E94" w:rsidP="00DF0E94">
                  <w:pPr>
                    <w:spacing w:after="60"/>
                    <w:rPr>
                      <w:ins w:id="1633" w:author="STEC" w:date="2018-09-17T11:49:00Z"/>
                      <w:i/>
                      <w:iCs/>
                      <w:sz w:val="20"/>
                    </w:rPr>
                  </w:pPr>
                  <w:ins w:id="1634" w:author="STEC" w:date="2018-09-17T11:49:00Z">
                    <w:r w:rsidRPr="006714C4">
                      <w:rPr>
                        <w:i/>
                        <w:iCs/>
                        <w:sz w:val="20"/>
                      </w:rPr>
                      <w:t>ERCOT Contingency Reserve Service</w:t>
                    </w:r>
                    <w:r w:rsidRPr="004C0093">
                      <w:rPr>
                        <w:i/>
                        <w:iCs/>
                        <w:sz w:val="20"/>
                      </w:rPr>
                      <w:t xml:space="preserve">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 xml:space="preserve">Ancillary Service Supply Responsibility for </w:t>
                    </w:r>
                    <w:r>
                      <w:rPr>
                        <w:iCs/>
                        <w:sz w:val="20"/>
                      </w:rPr>
                      <w:t>EC</w:t>
                    </w:r>
                    <w:r w:rsidRPr="004C0093">
                      <w:rPr>
                        <w:iCs/>
                        <w:sz w:val="20"/>
                      </w:rPr>
                      <w:t>RS,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ins>
                </w:p>
              </w:tc>
            </w:tr>
            <w:tr w:rsidR="00477D89"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477D89" w:rsidRPr="001F0DC8" w:rsidRDefault="00477D89" w:rsidP="00477D89">
                  <w:pPr>
                    <w:spacing w:after="60"/>
                    <w:rPr>
                      <w:iCs/>
                      <w:sz w:val="20"/>
                    </w:rPr>
                  </w:pPr>
                  <w:r w:rsidRPr="001F0DC8">
                    <w:rPr>
                      <w:iCs/>
                      <w:sz w:val="20"/>
                    </w:rPr>
                    <w:t xml:space="preserve">RRINFQR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Cs/>
                      <w:sz w:val="20"/>
                    </w:rPr>
                  </w:pPr>
                  <w:r w:rsidRPr="004C0093">
                    <w:rPr>
                      <w:iCs/>
                      <w:sz w:val="20"/>
                    </w:rPr>
                    <w:t>MW</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6714C4">
                  <w:pPr>
                    <w:spacing w:after="60"/>
                    <w:rPr>
                      <w:i/>
                      <w:iCs/>
                      <w:sz w:val="20"/>
                    </w:rPr>
                  </w:pPr>
                  <w:r w:rsidRPr="004C0093">
                    <w:rPr>
                      <w:i/>
                      <w:iCs/>
                      <w:sz w:val="20"/>
                    </w:rPr>
                    <w:t>Responsive Reserve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RRS,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477D89"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477D89" w:rsidRPr="001F0DC8" w:rsidRDefault="00477D89" w:rsidP="00477D89">
                  <w:pPr>
                    <w:spacing w:after="60"/>
                    <w:rPr>
                      <w:sz w:val="20"/>
                    </w:rPr>
                  </w:pPr>
                  <w:r w:rsidRPr="001F0DC8">
                    <w:rPr>
                      <w:iCs/>
                      <w:sz w:val="20"/>
                    </w:rPr>
                    <w:t xml:space="preserve">NSINFQR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Cs/>
                      <w:sz w:val="20"/>
                    </w:rPr>
                  </w:pPr>
                  <w:r w:rsidRPr="004C0093">
                    <w:rPr>
                      <w:iCs/>
                      <w:sz w:val="20"/>
                    </w:rPr>
                    <w:t>MW</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
                      <w:iCs/>
                      <w:sz w:val="20"/>
                    </w:rPr>
                  </w:pPr>
                  <w:r w:rsidRPr="004C0093">
                    <w:rPr>
                      <w:i/>
                      <w:iCs/>
                      <w:sz w:val="20"/>
                    </w:rPr>
                    <w:t>Non-Spin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 </w:t>
                  </w:r>
                  <w:r w:rsidRPr="004C0093">
                    <w:rPr>
                      <w:iCs/>
                      <w:sz w:val="20"/>
                    </w:rPr>
                    <w:t>total capacity associated with infeasible Ancillary Service Supply Responsibility for Non-Spin,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477D89" w:rsidRPr="004C009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477D89" w:rsidRPr="000064DA" w:rsidRDefault="00477D89" w:rsidP="00477D89">
                  <w:pPr>
                    <w:spacing w:after="60"/>
                    <w:rPr>
                      <w:i/>
                      <w:sz w:val="20"/>
                    </w:rPr>
                  </w:pPr>
                  <w:r w:rsidRPr="000064DA">
                    <w:rPr>
                      <w:i/>
                      <w:sz w:val="20"/>
                    </w:rPr>
                    <w:t>h</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Cs/>
                      <w:sz w:val="20"/>
                    </w:rPr>
                  </w:pPr>
                  <w:r w:rsidRPr="004C0093">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
                      <w:iCs/>
                      <w:sz w:val="20"/>
                    </w:rPr>
                  </w:pPr>
                  <w:r w:rsidRPr="000064DA">
                    <w:rPr>
                      <w:iCs/>
                      <w:sz w:val="20"/>
                    </w:rPr>
                    <w:t>An hour in the DAM-commitment period.</w:t>
                  </w:r>
                </w:p>
              </w:tc>
            </w:tr>
            <w:tr w:rsidR="00477D89" w:rsidRPr="004C0093"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
                      <w:iCs/>
                      <w:sz w:val="20"/>
                    </w:rPr>
                  </w:pPr>
                  <w:r w:rsidRPr="004C0093">
                    <w:rPr>
                      <w:i/>
                      <w:iCs/>
                      <w:sz w:val="20"/>
                    </w:rPr>
                    <w:t>q</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Cs/>
                      <w:sz w:val="20"/>
                    </w:rPr>
                  </w:pPr>
                  <w:r w:rsidRPr="004C0093">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Cs/>
                      <w:sz w:val="20"/>
                    </w:rPr>
                  </w:pPr>
                  <w:r w:rsidRPr="004C0093">
                    <w:rPr>
                      <w:iCs/>
                      <w:sz w:val="20"/>
                    </w:rPr>
                    <w:t>A QSE.</w:t>
                  </w:r>
                </w:p>
              </w:tc>
            </w:tr>
            <w:tr w:rsidR="00477D89" w:rsidRPr="004C0093"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
                      <w:iCs/>
                      <w:sz w:val="20"/>
                    </w:rPr>
                  </w:pPr>
                  <w:r w:rsidRPr="004C0093">
                    <w:rPr>
                      <w:i/>
                      <w:iCs/>
                      <w:sz w:val="20"/>
                    </w:rPr>
                    <w:t>r</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Cs/>
                      <w:sz w:val="20"/>
                    </w:rPr>
                  </w:pPr>
                  <w:r w:rsidRPr="004C0093">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Cs/>
                      <w:sz w:val="20"/>
                    </w:rPr>
                  </w:pPr>
                  <w:r w:rsidRPr="000064DA">
                    <w:rPr>
                      <w:iCs/>
                      <w:sz w:val="20"/>
                    </w:rPr>
                    <w:t>A DAM-committed Generation Resource.</w:t>
                  </w:r>
                </w:p>
              </w:tc>
            </w:tr>
            <w:tr w:rsidR="00477D89" w:rsidRPr="004C0093"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
                      <w:iCs/>
                      <w:sz w:val="20"/>
                    </w:rPr>
                  </w:pPr>
                  <w:r>
                    <w:rPr>
                      <w:i/>
                      <w:iCs/>
                      <w:sz w:val="20"/>
                    </w:rPr>
                    <w:t>p</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477D89" w:rsidRPr="004C0093" w:rsidRDefault="00477D89" w:rsidP="00477D89">
                  <w:pPr>
                    <w:spacing w:after="60"/>
                    <w:rPr>
                      <w:iCs/>
                      <w:sz w:val="20"/>
                    </w:rPr>
                  </w:pPr>
                  <w:r>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477D89" w:rsidRPr="00B019A1" w:rsidRDefault="00477D89" w:rsidP="00477D89">
                  <w:pPr>
                    <w:spacing w:after="60"/>
                    <w:rPr>
                      <w:iCs/>
                      <w:sz w:val="20"/>
                    </w:rPr>
                  </w:pPr>
                  <w:r w:rsidRPr="009D409E">
                    <w:rPr>
                      <w:iCs/>
                      <w:sz w:val="20"/>
                    </w:rPr>
                    <w:t>A Resource Node Settlement Point.</w:t>
                  </w:r>
                </w:p>
              </w:tc>
            </w:tr>
          </w:tbl>
          <w:p w:rsidR="000644BD" w:rsidRDefault="000644BD" w:rsidP="0075099D">
            <w:pPr>
              <w:pStyle w:val="BodyTextNumbered"/>
              <w:spacing w:before="240"/>
            </w:pPr>
            <w:r>
              <w:t>(3)</w:t>
            </w:r>
            <w:r>
              <w:tab/>
              <w:t xml:space="preserve">The total Real-Time </w:t>
            </w:r>
            <w:r>
              <w:rPr>
                <w:iCs w:val="0"/>
              </w:rPr>
              <w:t>Day-Ahead</w:t>
            </w:r>
            <w:r>
              <w:t xml:space="preserve"> Make-Whole Payments to each QSE for Generation Resources for a given hour is calculated as follows:</w:t>
            </w:r>
          </w:p>
          <w:p w:rsidR="00830837" w:rsidRDefault="00830837" w:rsidP="00801D55">
            <w:pPr>
              <w:pStyle w:val="FormulaBold"/>
              <w:rPr>
                <w:i/>
                <w:vertAlign w:val="subscript"/>
              </w:rPr>
            </w:pPr>
            <w:r w:rsidRPr="005F2651">
              <w:rPr>
                <w:color w:val="000000"/>
              </w:rPr>
              <w:t>RTDAMWA</w:t>
            </w:r>
            <w:r>
              <w:rPr>
                <w:color w:val="000000"/>
              </w:rPr>
              <w:t>MT</w:t>
            </w:r>
            <w:r>
              <w:t xml:space="preserve">QSETOT </w:t>
            </w:r>
            <w:r>
              <w:rPr>
                <w:i/>
                <w:vertAlign w:val="subscript"/>
              </w:rPr>
              <w:t>q, h</w:t>
            </w:r>
            <w:r>
              <w:tab/>
              <w:t xml:space="preserve"> = </w:t>
            </w:r>
            <w:r w:rsidRPr="006F784F">
              <w:rPr>
                <w:position w:val="-18"/>
              </w:rPr>
              <w:object w:dxaOrig="225" w:dyaOrig="420">
                <v:shape id="_x0000_i1048" type="#_x0000_t75" style="width:11.25pt;height:21.3pt" o:ole="">
                  <v:imagedata r:id="rId48" o:title=""/>
                </v:shape>
                <o:OLEObject Type="Embed" ProgID="Equation.3" ShapeID="_x0000_i1048" DrawAspect="Content" ObjectID="_1600160287" r:id="rId49"/>
              </w:object>
            </w:r>
            <w:r w:rsidRPr="00304F53">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 xml:space="preserve">q, r, </w:t>
            </w:r>
            <w:r>
              <w:rPr>
                <w:i/>
                <w:vertAlign w:val="subscript"/>
              </w:rPr>
              <w:t>p,</w:t>
            </w:r>
            <w:r w:rsidRPr="004C0093">
              <w:rPr>
                <w:i/>
                <w:vertAlign w:val="subscript"/>
              </w:rPr>
              <w:t xml:space="preserve"> h</w:t>
            </w:r>
            <w:r w:rsidRPr="004228A8">
              <w:rPr>
                <w:i/>
                <w:vertAlign w:val="subscript"/>
              </w:rPr>
              <w:t xml:space="preserve">  </w:t>
            </w:r>
          </w:p>
          <w:p w:rsidR="00830837" w:rsidRPr="00703801" w:rsidRDefault="00830837" w:rsidP="00830837">
            <w:pPr>
              <w:pStyle w:val="BodyTextNumbered"/>
            </w:pPr>
            <w:r w:rsidRPr="00703801">
              <w:t>And,</w:t>
            </w:r>
          </w:p>
          <w:p w:rsidR="00830837" w:rsidRDefault="00830837" w:rsidP="00801D55">
            <w:pPr>
              <w:pStyle w:val="FormulaBold"/>
            </w:pPr>
            <w:r w:rsidRPr="005F2651">
              <w:rPr>
                <w:color w:val="000000"/>
              </w:rPr>
              <w:t>RTDAMWA</w:t>
            </w:r>
            <w:r>
              <w:rPr>
                <w:color w:val="000000"/>
              </w:rPr>
              <w:t>MT</w:t>
            </w:r>
            <w:r>
              <w:t>TOT</w:t>
            </w:r>
            <w:r w:rsidRPr="00197458">
              <w:rPr>
                <w:i/>
                <w:vertAlign w:val="subscript"/>
              </w:rPr>
              <w:t xml:space="preserve"> </w:t>
            </w:r>
            <w:r>
              <w:rPr>
                <w:i/>
                <w:vertAlign w:val="subscript"/>
              </w:rPr>
              <w:t>h</w:t>
            </w:r>
            <w:r>
              <w:tab/>
              <w:t xml:space="preserve"> = </w:t>
            </w:r>
            <w:r w:rsidRPr="00F74B73">
              <w:rPr>
                <w:position w:val="-22"/>
              </w:rPr>
              <w:object w:dxaOrig="220" w:dyaOrig="460">
                <v:shape id="_x0000_i1049" type="#_x0000_t75" style="width:11.25pt;height:23.15pt" o:ole="">
                  <v:imagedata r:id="rId50" o:title=""/>
                </v:shape>
                <o:OLEObject Type="Embed" ProgID="Equation.3" ShapeID="_x0000_i1049" DrawAspect="Content" ObjectID="_1600160288" r:id="rId51"/>
              </w:object>
            </w:r>
            <w:r w:rsidRPr="00304F53">
              <w:rPr>
                <w:color w:val="000000"/>
              </w:rPr>
              <w:t xml:space="preserve"> </w:t>
            </w:r>
            <w:r w:rsidRPr="005F2651">
              <w:rPr>
                <w:color w:val="000000"/>
              </w:rPr>
              <w:t>RTDAMWA</w:t>
            </w:r>
            <w:r>
              <w:rPr>
                <w:color w:val="000000"/>
              </w:rPr>
              <w:t>MT</w:t>
            </w:r>
            <w:r>
              <w:t xml:space="preserve">QSETOT </w:t>
            </w:r>
            <w:r>
              <w:rPr>
                <w:i/>
                <w:vertAlign w:val="subscript"/>
              </w:rPr>
              <w:t>q, h</w:t>
            </w:r>
          </w:p>
          <w:p w:rsidR="000644BD" w:rsidRDefault="000644BD" w:rsidP="0075099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316"/>
            </w:tblGrid>
            <w:tr w:rsidR="000644BD" w:rsidTr="0075099D">
              <w:trPr>
                <w:cantSplit/>
                <w:tblHeader/>
              </w:trPr>
              <w:tc>
                <w:tcPr>
                  <w:tcW w:w="1296" w:type="pct"/>
                </w:tcPr>
                <w:p w:rsidR="000644BD" w:rsidRDefault="000644BD" w:rsidP="0075099D">
                  <w:pPr>
                    <w:pStyle w:val="TableHead"/>
                  </w:pPr>
                  <w:r>
                    <w:lastRenderedPageBreak/>
                    <w:t>Variable</w:t>
                  </w:r>
                </w:p>
              </w:tc>
              <w:tc>
                <w:tcPr>
                  <w:tcW w:w="316" w:type="pct"/>
                </w:tcPr>
                <w:p w:rsidR="000644BD" w:rsidRDefault="000644BD" w:rsidP="0075099D">
                  <w:pPr>
                    <w:pStyle w:val="TableHead"/>
                  </w:pPr>
                  <w:r>
                    <w:t>Unit</w:t>
                  </w:r>
                </w:p>
              </w:tc>
              <w:tc>
                <w:tcPr>
                  <w:tcW w:w="3388" w:type="pct"/>
                </w:tcPr>
                <w:p w:rsidR="000644BD" w:rsidRDefault="000644BD" w:rsidP="0075099D">
                  <w:pPr>
                    <w:pStyle w:val="TableHead"/>
                  </w:pPr>
                  <w:r>
                    <w:t>Definition</w:t>
                  </w:r>
                </w:p>
              </w:tc>
            </w:tr>
            <w:tr w:rsidR="000644BD" w:rsidTr="0075099D">
              <w:trPr>
                <w:cantSplit/>
              </w:trPr>
              <w:tc>
                <w:tcPr>
                  <w:tcW w:w="1296" w:type="pct"/>
                </w:tcPr>
                <w:p w:rsidR="000644BD" w:rsidRPr="004C0093" w:rsidRDefault="000644BD" w:rsidP="0075099D">
                  <w:pPr>
                    <w:pStyle w:val="TableBody"/>
                    <w:rPr>
                      <w:color w:val="000000"/>
                    </w:rPr>
                  </w:pPr>
                  <w:r w:rsidRPr="005F2651">
                    <w:rPr>
                      <w:color w:val="000000"/>
                    </w:rPr>
                    <w:t>RTDAMWA</w:t>
                  </w:r>
                  <w:r>
                    <w:rPr>
                      <w:color w:val="000000"/>
                    </w:rPr>
                    <w:t>MT</w:t>
                  </w:r>
                  <w:r>
                    <w:t xml:space="preserve">QSETOT </w:t>
                  </w:r>
                  <w:r>
                    <w:rPr>
                      <w:i/>
                      <w:vertAlign w:val="subscript"/>
                    </w:rPr>
                    <w:t>q, h</w:t>
                  </w:r>
                </w:p>
              </w:tc>
              <w:tc>
                <w:tcPr>
                  <w:tcW w:w="316" w:type="pct"/>
                </w:tcPr>
                <w:p w:rsidR="000644BD" w:rsidRDefault="000644BD" w:rsidP="0075099D">
                  <w:pPr>
                    <w:pStyle w:val="TableBody"/>
                  </w:pPr>
                  <w:r>
                    <w:t>$</w:t>
                  </w:r>
                </w:p>
              </w:tc>
              <w:tc>
                <w:tcPr>
                  <w:tcW w:w="3388" w:type="pct"/>
                </w:tcPr>
                <w:p w:rsidR="000644BD" w:rsidRPr="004C0093" w:rsidRDefault="000644BD" w:rsidP="0075099D">
                  <w:pPr>
                    <w:pStyle w:val="TableBody"/>
                    <w:rPr>
                      <w:i/>
                    </w:rPr>
                  </w:pPr>
                  <w:r w:rsidRPr="004C0093">
                    <w:rPr>
                      <w:i/>
                    </w:rPr>
                    <w:t xml:space="preserve">Real-Time Day-Ahead Make-Whole Payment </w:t>
                  </w:r>
                  <w:r>
                    <w:rPr>
                      <w:i/>
                    </w:rPr>
                    <w:t xml:space="preserve">Amount </w:t>
                  </w:r>
                  <w:r w:rsidRPr="004C0093">
                    <w:rPr>
                      <w:i/>
                    </w:rPr>
                    <w:t>per QSE per hour</w:t>
                  </w:r>
                  <w:r w:rsidRPr="004C0093">
                    <w:sym w:font="Symbol" w:char="F0BE"/>
                  </w:r>
                  <w:r w:rsidRPr="004C0093">
                    <w:t xml:space="preserve">The Real-Time calculated payment to QSE </w:t>
                  </w:r>
                  <w:r w:rsidRPr="004C0093">
                    <w:rPr>
                      <w:i/>
                    </w:rPr>
                    <w:t>q</w:t>
                  </w:r>
                  <w:r w:rsidRPr="004C0093">
                    <w:t xml:space="preserve"> to make-whole the Startup </w:t>
                  </w:r>
                  <w:r>
                    <w:t xml:space="preserve">Cost </w:t>
                  </w:r>
                  <w:r w:rsidRPr="004C0093">
                    <w:t xml:space="preserve">and </w:t>
                  </w:r>
                  <w:r>
                    <w:t>e</w:t>
                  </w:r>
                  <w:r w:rsidRPr="004C0093">
                    <w:t xml:space="preserve">nergy costs of </w:t>
                  </w:r>
                  <w:r>
                    <w:t xml:space="preserve">all </w:t>
                  </w:r>
                  <w:r w:rsidRPr="004C0093">
                    <w:t>Resource</w:t>
                  </w:r>
                  <w:r>
                    <w:t>s</w:t>
                  </w:r>
                  <w:r w:rsidRPr="004C0093">
                    <w:t xml:space="preserve"> </w:t>
                  </w:r>
                  <w:r w:rsidRPr="004C0093">
                    <w:rPr>
                      <w:i/>
                    </w:rPr>
                    <w:t>r</w:t>
                  </w:r>
                  <w:r w:rsidRPr="004C0093">
                    <w:t xml:space="preserve"> committed in the DAM at Resource Node </w:t>
                  </w:r>
                  <w:r w:rsidRPr="004C0093">
                    <w:rPr>
                      <w:i/>
                    </w:rPr>
                    <w:t>p</w:t>
                  </w:r>
                  <w:r w:rsidRPr="004C0093">
                    <w:t xml:space="preserve"> for the hour </w:t>
                  </w:r>
                  <w:r w:rsidRPr="004C0093">
                    <w:rPr>
                      <w:i/>
                    </w:rPr>
                    <w:t>h</w:t>
                  </w:r>
                  <w:r w:rsidRPr="004C0093">
                    <w:t xml:space="preserve">.  </w:t>
                  </w:r>
                </w:p>
              </w:tc>
            </w:tr>
            <w:tr w:rsidR="000644BD" w:rsidTr="0075099D">
              <w:trPr>
                <w:cantSplit/>
              </w:trPr>
              <w:tc>
                <w:tcPr>
                  <w:tcW w:w="1296" w:type="pct"/>
                </w:tcPr>
                <w:p w:rsidR="000644BD" w:rsidRDefault="000644BD" w:rsidP="0075099D">
                  <w:pPr>
                    <w:pStyle w:val="TableBody"/>
                  </w:pPr>
                  <w:r w:rsidRPr="004C0093">
                    <w:rPr>
                      <w:color w:val="000000"/>
                    </w:rPr>
                    <w:t>RTDA</w:t>
                  </w:r>
                  <w:r>
                    <w:rPr>
                      <w:color w:val="000000"/>
                    </w:rPr>
                    <w:t>M</w:t>
                  </w:r>
                  <w:r w:rsidRPr="004C0093">
                    <w:rPr>
                      <w:color w:val="000000"/>
                    </w:rPr>
                    <w:t>WA</w:t>
                  </w:r>
                  <w:r>
                    <w:rPr>
                      <w:color w:val="000000"/>
                    </w:rPr>
                    <w:t>MT</w:t>
                  </w:r>
                  <w:r w:rsidRPr="004C0093">
                    <w:rPr>
                      <w:i/>
                      <w:vertAlign w:val="subscript"/>
                    </w:rPr>
                    <w:t xml:space="preserve"> q, r, </w:t>
                  </w:r>
                  <w:r>
                    <w:rPr>
                      <w:i/>
                      <w:vertAlign w:val="subscript"/>
                    </w:rPr>
                    <w:t xml:space="preserve">p, </w:t>
                  </w:r>
                  <w:r w:rsidRPr="004C0093">
                    <w:rPr>
                      <w:i/>
                      <w:vertAlign w:val="subscript"/>
                    </w:rPr>
                    <w:t xml:space="preserve">h  </w:t>
                  </w:r>
                </w:p>
              </w:tc>
              <w:tc>
                <w:tcPr>
                  <w:tcW w:w="316" w:type="pct"/>
                </w:tcPr>
                <w:p w:rsidR="000644BD" w:rsidRDefault="000644BD" w:rsidP="0075099D">
                  <w:pPr>
                    <w:pStyle w:val="TableBody"/>
                  </w:pPr>
                  <w:r>
                    <w:t>$</w:t>
                  </w:r>
                </w:p>
              </w:tc>
              <w:tc>
                <w:tcPr>
                  <w:tcW w:w="3388" w:type="pct"/>
                </w:tcPr>
                <w:p w:rsidR="000644BD" w:rsidRDefault="000644BD" w:rsidP="0075099D">
                  <w:pPr>
                    <w:pStyle w:val="TableBody"/>
                  </w:pPr>
                  <w:r w:rsidRPr="004C0093">
                    <w:rPr>
                      <w:i/>
                    </w:rPr>
                    <w:t xml:space="preserve">Real-Time Day-Ahead Make-Whole Payment </w:t>
                  </w:r>
                  <w:r>
                    <w:rPr>
                      <w:i/>
                    </w:rPr>
                    <w:t xml:space="preserve">Amount </w:t>
                  </w:r>
                  <w:r w:rsidRPr="004C0093">
                    <w:rPr>
                      <w:i/>
                    </w:rPr>
                    <w:t>per QSE per Resource per Settlement Point per hour</w:t>
                  </w:r>
                  <w:r w:rsidRPr="004C0093">
                    <w:t xml:space="preserve"> </w:t>
                  </w:r>
                  <w:r w:rsidRPr="004C0093">
                    <w:sym w:font="Symbol" w:char="F0BE"/>
                  </w:r>
                  <w:r w:rsidRPr="004C0093">
                    <w:t xml:space="preserve">The Real-Time calculated payment to QSE </w:t>
                  </w:r>
                  <w:r w:rsidRPr="004C0093">
                    <w:rPr>
                      <w:i/>
                    </w:rPr>
                    <w:t>q</w:t>
                  </w:r>
                  <w:r w:rsidRPr="004C0093">
                    <w:t xml:space="preserve"> to make-whole the Startup and </w:t>
                  </w:r>
                  <w:r>
                    <w:t>e</w:t>
                  </w:r>
                  <w:r w:rsidRPr="004C0093">
                    <w:t xml:space="preserve">nergy costs of Resource </w:t>
                  </w:r>
                  <w:r w:rsidRPr="004C0093">
                    <w:rPr>
                      <w:i/>
                    </w:rPr>
                    <w:t>r</w:t>
                  </w:r>
                  <w:r w:rsidRPr="004C0093">
                    <w:t xml:space="preserve"> committed in the DAM at Resource Node </w:t>
                  </w:r>
                  <w:r w:rsidRPr="004C0093">
                    <w:rPr>
                      <w:i/>
                    </w:rPr>
                    <w:t>p</w:t>
                  </w:r>
                  <w:r w:rsidRPr="004C0093">
                    <w:t xml:space="preserve"> for the hour </w:t>
                  </w:r>
                  <w:r w:rsidRPr="004C0093">
                    <w:rPr>
                      <w:i/>
                    </w:rPr>
                    <w:t>h</w:t>
                  </w:r>
                  <w:r w:rsidRPr="004C0093">
                    <w:t xml:space="preserve">.  </w:t>
                  </w:r>
                  <w:r>
                    <w:t xml:space="preserve">For a </w:t>
                  </w:r>
                  <w:r w:rsidRPr="004C0093">
                    <w:t>Combined Cycle Generation Resource is committed in the DAM, payment is made to the Combined Cycle Train for the DAM-committed Combined Cycle Generation Resource.</w:t>
                  </w:r>
                </w:p>
              </w:tc>
            </w:tr>
            <w:tr w:rsidR="000644BD" w:rsidTr="0075099D">
              <w:trPr>
                <w:cantSplit/>
              </w:trPr>
              <w:tc>
                <w:tcPr>
                  <w:tcW w:w="1296" w:type="pct"/>
                </w:tcPr>
                <w:p w:rsidR="000644BD" w:rsidRPr="004C0093" w:rsidRDefault="000644BD" w:rsidP="0075099D">
                  <w:pPr>
                    <w:pStyle w:val="TableBody"/>
                    <w:rPr>
                      <w:color w:val="000000"/>
                    </w:rPr>
                  </w:pPr>
                  <w:r w:rsidRPr="005F2651">
                    <w:rPr>
                      <w:color w:val="000000"/>
                    </w:rPr>
                    <w:t>RTDAMWA</w:t>
                  </w:r>
                  <w:r>
                    <w:rPr>
                      <w:color w:val="000000"/>
                    </w:rPr>
                    <w:t>MT</w:t>
                  </w:r>
                  <w:r>
                    <w:t>TOT</w:t>
                  </w:r>
                  <w:r>
                    <w:rPr>
                      <w:i/>
                      <w:vertAlign w:val="subscript"/>
                    </w:rPr>
                    <w:t xml:space="preserve"> h</w:t>
                  </w:r>
                </w:p>
              </w:tc>
              <w:tc>
                <w:tcPr>
                  <w:tcW w:w="316" w:type="pct"/>
                </w:tcPr>
                <w:p w:rsidR="000644BD" w:rsidRDefault="000644BD" w:rsidP="0075099D">
                  <w:pPr>
                    <w:pStyle w:val="TableBody"/>
                  </w:pPr>
                  <w:r>
                    <w:t>$</w:t>
                  </w:r>
                </w:p>
              </w:tc>
              <w:tc>
                <w:tcPr>
                  <w:tcW w:w="3388" w:type="pct"/>
                </w:tcPr>
                <w:p w:rsidR="000644BD" w:rsidRPr="004C0093" w:rsidRDefault="000644BD" w:rsidP="0075099D">
                  <w:pPr>
                    <w:pStyle w:val="TableBody"/>
                    <w:rPr>
                      <w:i/>
                    </w:rPr>
                  </w:pPr>
                  <w:r w:rsidRPr="004C0093">
                    <w:rPr>
                      <w:i/>
                    </w:rPr>
                    <w:t xml:space="preserve">Real-Time Day-Ahead Make-Whole Payment </w:t>
                  </w:r>
                  <w:r>
                    <w:rPr>
                      <w:i/>
                    </w:rPr>
                    <w:t xml:space="preserve">Amount per </w:t>
                  </w:r>
                  <w:r w:rsidRPr="004C0093">
                    <w:rPr>
                      <w:i/>
                    </w:rPr>
                    <w:t>hour</w:t>
                  </w:r>
                  <w:r w:rsidRPr="004C0093">
                    <w:sym w:font="Symbol" w:char="F0BE"/>
                  </w:r>
                  <w:r w:rsidRPr="004C0093">
                    <w:t xml:space="preserve">The Real-Time calculated payment to </w:t>
                  </w:r>
                  <w:r>
                    <w:t xml:space="preserve">all </w:t>
                  </w:r>
                  <w:r w:rsidRPr="004C0093">
                    <w:t>QSE</w:t>
                  </w:r>
                  <w:r>
                    <w:t>s</w:t>
                  </w:r>
                  <w:r w:rsidRPr="004C0093">
                    <w:t xml:space="preserve"> to make-whole the Startup and </w:t>
                  </w:r>
                  <w:r>
                    <w:t>e</w:t>
                  </w:r>
                  <w:r w:rsidRPr="004C0093">
                    <w:t xml:space="preserve">nergy costs of </w:t>
                  </w:r>
                  <w:r>
                    <w:t xml:space="preserve">all </w:t>
                  </w:r>
                  <w:r w:rsidRPr="004C0093">
                    <w:t>Resource</w:t>
                  </w:r>
                  <w:r>
                    <w:t>s</w:t>
                  </w:r>
                  <w:r w:rsidRPr="004C0093">
                    <w:t xml:space="preserve"> </w:t>
                  </w:r>
                  <w:r w:rsidRPr="004C0093">
                    <w:rPr>
                      <w:i/>
                    </w:rPr>
                    <w:t>r</w:t>
                  </w:r>
                  <w:r w:rsidRPr="004C0093">
                    <w:t xml:space="preserve"> committed for the hour </w:t>
                  </w:r>
                  <w:r w:rsidRPr="004C0093">
                    <w:rPr>
                      <w:i/>
                    </w:rPr>
                    <w:t>h</w:t>
                  </w:r>
                  <w:r w:rsidRPr="004C0093">
                    <w:t xml:space="preserve">.  </w:t>
                  </w:r>
                </w:p>
              </w:tc>
            </w:tr>
            <w:tr w:rsidR="000644BD" w:rsidTr="0075099D">
              <w:trPr>
                <w:cantSplit/>
              </w:trPr>
              <w:tc>
                <w:tcPr>
                  <w:tcW w:w="1296" w:type="pct"/>
                  <w:tcBorders>
                    <w:top w:val="single" w:sz="4" w:space="0" w:color="auto"/>
                    <w:left w:val="single" w:sz="4" w:space="0" w:color="auto"/>
                    <w:bottom w:val="single" w:sz="4" w:space="0" w:color="auto"/>
                    <w:right w:val="single" w:sz="4" w:space="0" w:color="auto"/>
                  </w:tcBorders>
                </w:tcPr>
                <w:p w:rsidR="000644BD" w:rsidRPr="00D661BC" w:rsidRDefault="000644BD" w:rsidP="0075099D">
                  <w:pPr>
                    <w:pStyle w:val="TableBody"/>
                    <w:rPr>
                      <w:i/>
                    </w:rPr>
                  </w:pPr>
                  <w:r>
                    <w:rPr>
                      <w:i/>
                    </w:rPr>
                    <w:t>h</w:t>
                  </w:r>
                </w:p>
              </w:tc>
              <w:tc>
                <w:tcPr>
                  <w:tcW w:w="316" w:type="pct"/>
                  <w:tcBorders>
                    <w:top w:val="single" w:sz="4" w:space="0" w:color="auto"/>
                    <w:left w:val="single" w:sz="4" w:space="0" w:color="auto"/>
                    <w:bottom w:val="single" w:sz="4" w:space="0" w:color="auto"/>
                    <w:right w:val="single" w:sz="4" w:space="0" w:color="auto"/>
                  </w:tcBorders>
                </w:tcPr>
                <w:p w:rsidR="000644BD" w:rsidRDefault="000644BD" w:rsidP="0075099D">
                  <w:pPr>
                    <w:pStyle w:val="TableBody"/>
                  </w:pPr>
                  <w:r>
                    <w:t>none</w:t>
                  </w:r>
                </w:p>
              </w:tc>
              <w:tc>
                <w:tcPr>
                  <w:tcW w:w="3388" w:type="pct"/>
                  <w:tcBorders>
                    <w:top w:val="single" w:sz="4" w:space="0" w:color="auto"/>
                    <w:left w:val="single" w:sz="4" w:space="0" w:color="auto"/>
                    <w:bottom w:val="single" w:sz="4" w:space="0" w:color="auto"/>
                    <w:right w:val="single" w:sz="4" w:space="0" w:color="auto"/>
                  </w:tcBorders>
                </w:tcPr>
                <w:p w:rsidR="000644BD" w:rsidRDefault="000644BD" w:rsidP="0075099D">
                  <w:pPr>
                    <w:pStyle w:val="TableBody"/>
                  </w:pPr>
                  <w:r w:rsidRPr="003530E3">
                    <w:rPr>
                      <w:iCs w:val="0"/>
                    </w:rPr>
                    <w:t>An hour in the DAM-commitment period</w:t>
                  </w:r>
                  <w:r>
                    <w:rPr>
                      <w:iCs w:val="0"/>
                    </w:rPr>
                    <w:t>.</w:t>
                  </w:r>
                </w:p>
              </w:tc>
            </w:tr>
            <w:tr w:rsidR="000644BD" w:rsidTr="0075099D">
              <w:trPr>
                <w:cantSplit/>
              </w:trPr>
              <w:tc>
                <w:tcPr>
                  <w:tcW w:w="1296" w:type="pct"/>
                  <w:tcBorders>
                    <w:top w:val="single" w:sz="4" w:space="0" w:color="auto"/>
                    <w:left w:val="single" w:sz="4" w:space="0" w:color="auto"/>
                    <w:bottom w:val="single" w:sz="4" w:space="0" w:color="auto"/>
                    <w:right w:val="single" w:sz="4" w:space="0" w:color="auto"/>
                  </w:tcBorders>
                </w:tcPr>
                <w:p w:rsidR="000644BD" w:rsidRPr="00A24281" w:rsidRDefault="000644BD" w:rsidP="0075099D">
                  <w:pPr>
                    <w:pStyle w:val="TableBody"/>
                    <w:rPr>
                      <w:i/>
                    </w:rPr>
                  </w:pPr>
                  <w:r w:rsidRPr="00D661BC">
                    <w:rPr>
                      <w:i/>
                    </w:rPr>
                    <w:t>q</w:t>
                  </w:r>
                </w:p>
              </w:tc>
              <w:tc>
                <w:tcPr>
                  <w:tcW w:w="316" w:type="pct"/>
                  <w:tcBorders>
                    <w:top w:val="single" w:sz="4" w:space="0" w:color="auto"/>
                    <w:left w:val="single" w:sz="4" w:space="0" w:color="auto"/>
                    <w:bottom w:val="single" w:sz="4" w:space="0" w:color="auto"/>
                    <w:right w:val="single" w:sz="4" w:space="0" w:color="auto"/>
                  </w:tcBorders>
                </w:tcPr>
                <w:p w:rsidR="000644BD" w:rsidRDefault="000644BD" w:rsidP="0075099D">
                  <w:pPr>
                    <w:pStyle w:val="TableBody"/>
                  </w:pPr>
                  <w:r>
                    <w:t>none</w:t>
                  </w:r>
                </w:p>
              </w:tc>
              <w:tc>
                <w:tcPr>
                  <w:tcW w:w="3388" w:type="pct"/>
                  <w:tcBorders>
                    <w:top w:val="single" w:sz="4" w:space="0" w:color="auto"/>
                    <w:left w:val="single" w:sz="4" w:space="0" w:color="auto"/>
                    <w:bottom w:val="single" w:sz="4" w:space="0" w:color="auto"/>
                    <w:right w:val="single" w:sz="4" w:space="0" w:color="auto"/>
                  </w:tcBorders>
                </w:tcPr>
                <w:p w:rsidR="000644BD" w:rsidRDefault="000644BD" w:rsidP="0075099D">
                  <w:pPr>
                    <w:pStyle w:val="TableBody"/>
                  </w:pPr>
                  <w:r>
                    <w:t>A QSE.</w:t>
                  </w:r>
                </w:p>
              </w:tc>
            </w:tr>
            <w:tr w:rsidR="000644BD" w:rsidTr="0075099D">
              <w:trPr>
                <w:cantSplit/>
              </w:trPr>
              <w:tc>
                <w:tcPr>
                  <w:tcW w:w="1296" w:type="pct"/>
                  <w:tcBorders>
                    <w:top w:val="single" w:sz="4" w:space="0" w:color="auto"/>
                    <w:left w:val="single" w:sz="4" w:space="0" w:color="auto"/>
                    <w:bottom w:val="single" w:sz="4" w:space="0" w:color="auto"/>
                    <w:right w:val="single" w:sz="4" w:space="0" w:color="auto"/>
                  </w:tcBorders>
                </w:tcPr>
                <w:p w:rsidR="000644BD" w:rsidRPr="00A24281" w:rsidRDefault="000644BD" w:rsidP="0075099D">
                  <w:pPr>
                    <w:pStyle w:val="TableBody"/>
                    <w:rPr>
                      <w:i/>
                    </w:rPr>
                  </w:pPr>
                  <w:r w:rsidRPr="00D661BC">
                    <w:rPr>
                      <w:i/>
                    </w:rPr>
                    <w:t>r</w:t>
                  </w:r>
                </w:p>
              </w:tc>
              <w:tc>
                <w:tcPr>
                  <w:tcW w:w="316" w:type="pct"/>
                  <w:tcBorders>
                    <w:top w:val="single" w:sz="4" w:space="0" w:color="auto"/>
                    <w:left w:val="single" w:sz="4" w:space="0" w:color="auto"/>
                    <w:bottom w:val="single" w:sz="4" w:space="0" w:color="auto"/>
                    <w:right w:val="single" w:sz="4" w:space="0" w:color="auto"/>
                  </w:tcBorders>
                </w:tcPr>
                <w:p w:rsidR="000644BD" w:rsidRDefault="000644BD" w:rsidP="0075099D">
                  <w:pPr>
                    <w:pStyle w:val="TableBody"/>
                  </w:pPr>
                  <w:r>
                    <w:t>none</w:t>
                  </w:r>
                </w:p>
              </w:tc>
              <w:tc>
                <w:tcPr>
                  <w:tcW w:w="3388" w:type="pct"/>
                  <w:tcBorders>
                    <w:top w:val="single" w:sz="4" w:space="0" w:color="auto"/>
                    <w:left w:val="single" w:sz="4" w:space="0" w:color="auto"/>
                    <w:bottom w:val="single" w:sz="4" w:space="0" w:color="auto"/>
                    <w:right w:val="single" w:sz="4" w:space="0" w:color="auto"/>
                  </w:tcBorders>
                </w:tcPr>
                <w:p w:rsidR="000644BD" w:rsidRDefault="000644BD" w:rsidP="0075099D">
                  <w:pPr>
                    <w:pStyle w:val="TableBody"/>
                  </w:pPr>
                  <w:r w:rsidRPr="003530E3">
                    <w:rPr>
                      <w:iCs w:val="0"/>
                    </w:rPr>
                    <w:t>A DAM-committed Generation Resource</w:t>
                  </w:r>
                  <w:r>
                    <w:rPr>
                      <w:iCs w:val="0"/>
                    </w:rPr>
                    <w:t>.</w:t>
                  </w:r>
                </w:p>
              </w:tc>
            </w:tr>
            <w:tr w:rsidR="000644BD" w:rsidTr="0075099D">
              <w:trPr>
                <w:cantSplit/>
              </w:trPr>
              <w:tc>
                <w:tcPr>
                  <w:tcW w:w="1296" w:type="pct"/>
                  <w:tcBorders>
                    <w:top w:val="single" w:sz="4" w:space="0" w:color="auto"/>
                    <w:left w:val="single" w:sz="4" w:space="0" w:color="auto"/>
                    <w:bottom w:val="single" w:sz="4" w:space="0" w:color="auto"/>
                    <w:right w:val="single" w:sz="4" w:space="0" w:color="auto"/>
                  </w:tcBorders>
                </w:tcPr>
                <w:p w:rsidR="000644BD" w:rsidRPr="00D661BC" w:rsidRDefault="000644BD" w:rsidP="0075099D">
                  <w:pPr>
                    <w:pStyle w:val="TableBody"/>
                    <w:rPr>
                      <w:i/>
                    </w:rPr>
                  </w:pPr>
                  <w:r>
                    <w:rPr>
                      <w:i/>
                      <w:iCs w:val="0"/>
                    </w:rPr>
                    <w:t>p</w:t>
                  </w:r>
                </w:p>
              </w:tc>
              <w:tc>
                <w:tcPr>
                  <w:tcW w:w="316" w:type="pct"/>
                  <w:tcBorders>
                    <w:top w:val="single" w:sz="4" w:space="0" w:color="auto"/>
                    <w:left w:val="single" w:sz="4" w:space="0" w:color="auto"/>
                    <w:bottom w:val="single" w:sz="4" w:space="0" w:color="auto"/>
                    <w:right w:val="single" w:sz="4" w:space="0" w:color="auto"/>
                  </w:tcBorders>
                </w:tcPr>
                <w:p w:rsidR="000644BD" w:rsidRDefault="000644BD" w:rsidP="0075099D">
                  <w:pPr>
                    <w:pStyle w:val="TableBody"/>
                  </w:pPr>
                  <w:r>
                    <w:rPr>
                      <w:iCs w:val="0"/>
                    </w:rPr>
                    <w:t>none</w:t>
                  </w:r>
                </w:p>
              </w:tc>
              <w:tc>
                <w:tcPr>
                  <w:tcW w:w="3388" w:type="pct"/>
                  <w:tcBorders>
                    <w:top w:val="single" w:sz="4" w:space="0" w:color="auto"/>
                    <w:left w:val="single" w:sz="4" w:space="0" w:color="auto"/>
                    <w:bottom w:val="single" w:sz="4" w:space="0" w:color="auto"/>
                    <w:right w:val="single" w:sz="4" w:space="0" w:color="auto"/>
                  </w:tcBorders>
                </w:tcPr>
                <w:p w:rsidR="000644BD" w:rsidRPr="003530E3" w:rsidRDefault="000644BD" w:rsidP="0075099D">
                  <w:pPr>
                    <w:pStyle w:val="TableBody"/>
                    <w:rPr>
                      <w:iCs w:val="0"/>
                    </w:rPr>
                  </w:pPr>
                  <w:r w:rsidRPr="009D409E">
                    <w:t>A Resource Node Settlement Point.</w:t>
                  </w:r>
                </w:p>
              </w:tc>
            </w:tr>
          </w:tbl>
          <w:p w:rsidR="000644BD" w:rsidRPr="007779E2" w:rsidRDefault="000644BD" w:rsidP="0075099D">
            <w:pPr>
              <w:spacing w:before="240" w:after="240"/>
              <w:ind w:left="720" w:hanging="720"/>
            </w:pPr>
            <w:r w:rsidRPr="007E46C9">
              <w:rPr>
                <w:iCs/>
              </w:rPr>
              <w:t xml:space="preserve"> (</w:t>
            </w:r>
            <w:r>
              <w:rPr>
                <w:iCs/>
              </w:rPr>
              <w:t>4</w:t>
            </w:r>
            <w:r w:rsidRPr="007E46C9">
              <w:rPr>
                <w:iCs/>
              </w:rPr>
              <w:t>)</w:t>
            </w:r>
            <w:r w:rsidRPr="007E46C9">
              <w:rPr>
                <w:iCs/>
              </w:rPr>
              <w:tab/>
            </w:r>
            <w:r>
              <w:rPr>
                <w:iCs/>
              </w:rPr>
              <w:t>For e</w:t>
            </w:r>
            <w:r w:rsidRPr="007E46C9">
              <w:rPr>
                <w:iCs/>
              </w:rPr>
              <w:t xml:space="preserve">ach QSE for which ERCOT </w:t>
            </w:r>
            <w:r>
              <w:rPr>
                <w:iCs/>
              </w:rPr>
              <w:t xml:space="preserve">calculates a Real-Time DAM Make-Whole payment an adjustment for each Ancillary Service is computed </w:t>
            </w:r>
            <w:r w:rsidRPr="007779E2">
              <w:t>as follows:</w:t>
            </w:r>
          </w:p>
          <w:p w:rsidR="000644BD" w:rsidRDefault="000644BD" w:rsidP="0075099D">
            <w:pPr>
              <w:spacing w:after="240"/>
              <w:ind w:left="1260" w:hanging="540"/>
              <w:rPr>
                <w:i/>
                <w:vertAlign w:val="subscript"/>
              </w:rPr>
            </w:pPr>
            <w:r>
              <w:rPr>
                <w:color w:val="000000"/>
              </w:rPr>
              <w:t>RUMWINFA</w:t>
            </w:r>
            <w:r w:rsidRPr="00806A30">
              <w:rPr>
                <w:i/>
                <w:vertAlign w:val="subscript"/>
              </w:rPr>
              <w:t xml:space="preserve"> </w:t>
            </w:r>
            <w:r>
              <w:rPr>
                <w:i/>
                <w:vertAlign w:val="subscript"/>
              </w:rPr>
              <w:t>q ,</w:t>
            </w:r>
            <w:r w:rsidRPr="004C0093">
              <w:rPr>
                <w:i/>
                <w:vertAlign w:val="subscript"/>
              </w:rPr>
              <w:t xml:space="preserve">h  </w:t>
            </w:r>
            <w:r w:rsidRPr="004C0093">
              <w:t>=</w:t>
            </w:r>
            <w:r w:rsidRPr="004057CD">
              <w:rPr>
                <w:position w:val="-18"/>
                <w:lang w:val="pt-BR"/>
              </w:rPr>
              <w:object w:dxaOrig="220" w:dyaOrig="420">
                <v:shape id="_x0000_i1050" type="#_x0000_t75" style="width:15.05pt;height:21.3pt" o:ole="">
                  <v:imagedata r:id="rId52" o:title=""/>
                </v:shape>
                <o:OLEObject Type="Embed" ProgID="Equation.3" ShapeID="_x0000_i1050" DrawAspect="Content" ObjectID="_1600160289" r:id="rId53"/>
              </w:object>
            </w:r>
            <w:r w:rsidRPr="006A51E2">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r w:rsidRPr="004228A8">
              <w:rPr>
                <w:i/>
                <w:vertAlign w:val="subscript"/>
              </w:rPr>
              <w:t xml:space="preserve"> </w:t>
            </w:r>
            <w:r w:rsidRPr="004C0093">
              <w:rPr>
                <w:i/>
                <w:vertAlign w:val="subscript"/>
              </w:rPr>
              <w:t xml:space="preserve"> </w:t>
            </w:r>
            <w:r>
              <w:t xml:space="preserve">* </w:t>
            </w:r>
            <w:r>
              <w:rPr>
                <w:lang w:val="pt-BR"/>
              </w:rPr>
              <w:t>R</w:t>
            </w:r>
            <w:r w:rsidRPr="00E07CAD">
              <w:t>UINFQ</w:t>
            </w:r>
            <w:r>
              <w:t>R</w:t>
            </w:r>
            <w:r w:rsidRPr="00E07CAD">
              <w:t xml:space="preserve"> </w:t>
            </w:r>
            <w:r w:rsidRPr="004C0093">
              <w:rPr>
                <w:i/>
                <w:vertAlign w:val="subscript"/>
              </w:rPr>
              <w:t>q</w:t>
            </w:r>
            <w:r>
              <w:rPr>
                <w:i/>
                <w:vertAlign w:val="subscript"/>
              </w:rPr>
              <w:t xml:space="preserve"> </w:t>
            </w:r>
            <w:r w:rsidRPr="004C0093">
              <w:rPr>
                <w:i/>
                <w:vertAlign w:val="subscript"/>
              </w:rPr>
              <w:t xml:space="preserve">, r, </w:t>
            </w:r>
            <w:r>
              <w:rPr>
                <w:i/>
                <w:vertAlign w:val="subscript"/>
              </w:rPr>
              <w:t xml:space="preserve">p, </w:t>
            </w:r>
            <w:r w:rsidRPr="004C0093">
              <w:rPr>
                <w:i/>
                <w:vertAlign w:val="subscript"/>
              </w:rPr>
              <w:t>h</w:t>
            </w:r>
            <w:r w:rsidRPr="00E07CAD">
              <w:rPr>
                <w:i/>
                <w:vertAlign w:val="subscript"/>
              </w:rPr>
              <w:t xml:space="preserve"> </w:t>
            </w:r>
            <w:r>
              <w:t xml:space="preserve">/ </w:t>
            </w:r>
            <w:r w:rsidRPr="00E07CAD">
              <w:t xml:space="preserve"> ASINFQ</w:t>
            </w:r>
            <w:r>
              <w:t>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p>
          <w:p w:rsidR="000644BD" w:rsidRPr="00E07CAD" w:rsidRDefault="000644BD" w:rsidP="0075099D">
            <w:pPr>
              <w:spacing w:after="240"/>
              <w:ind w:left="1260" w:hanging="540"/>
              <w:rPr>
                <w:i/>
                <w:vertAlign w:val="subscript"/>
              </w:rPr>
            </w:pPr>
            <w:r>
              <w:rPr>
                <w:color w:val="000000"/>
              </w:rPr>
              <w:t>RDMWINFA</w:t>
            </w:r>
            <w:r w:rsidRPr="00806A30">
              <w:rPr>
                <w:i/>
                <w:vertAlign w:val="subscript"/>
              </w:rPr>
              <w:t xml:space="preserve"> </w:t>
            </w:r>
            <w:r>
              <w:rPr>
                <w:i/>
                <w:vertAlign w:val="subscript"/>
              </w:rPr>
              <w:t xml:space="preserve">q, </w:t>
            </w:r>
            <w:r w:rsidRPr="004C0093">
              <w:rPr>
                <w:i/>
                <w:vertAlign w:val="subscript"/>
              </w:rPr>
              <w:t xml:space="preserve">h  </w:t>
            </w:r>
            <w:r w:rsidRPr="004C0093">
              <w:t>=</w:t>
            </w:r>
            <w:r w:rsidRPr="004057CD">
              <w:rPr>
                <w:position w:val="-18"/>
                <w:lang w:val="pt-BR"/>
              </w:rPr>
              <w:object w:dxaOrig="220" w:dyaOrig="420">
                <v:shape id="_x0000_i1051" type="#_x0000_t75" style="width:15.05pt;height:21.3pt" o:ole="">
                  <v:imagedata r:id="rId52" o:title=""/>
                </v:shape>
                <o:OLEObject Type="Embed" ProgID="Equation.3" ShapeID="_x0000_i1051" DrawAspect="Content" ObjectID="_1600160290" r:id="rId54"/>
              </w:object>
            </w:r>
            <w:r w:rsidRPr="006A51E2">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r w:rsidRPr="004228A8">
              <w:rPr>
                <w:i/>
                <w:vertAlign w:val="subscript"/>
              </w:rPr>
              <w:t xml:space="preserve">  </w:t>
            </w:r>
            <w:r>
              <w:t>* RD</w:t>
            </w:r>
            <w:r w:rsidRPr="00E07CAD">
              <w:t>INFQ</w:t>
            </w:r>
            <w:r>
              <w:t>R</w:t>
            </w:r>
            <w:r w:rsidRPr="00E07CAD">
              <w:t xml:space="preserve"> </w:t>
            </w:r>
            <w:r w:rsidRPr="004C0093">
              <w:rPr>
                <w:i/>
                <w:vertAlign w:val="subscript"/>
              </w:rPr>
              <w:t xml:space="preserve">q, r, </w:t>
            </w:r>
            <w:r>
              <w:rPr>
                <w:i/>
                <w:vertAlign w:val="subscript"/>
              </w:rPr>
              <w:t>p,</w:t>
            </w:r>
            <w:r w:rsidRPr="004C0093">
              <w:rPr>
                <w:i/>
                <w:vertAlign w:val="subscript"/>
              </w:rPr>
              <w:t xml:space="preserve"> h</w:t>
            </w:r>
            <w:r w:rsidRPr="00E07CAD">
              <w:rPr>
                <w:i/>
                <w:vertAlign w:val="subscript"/>
              </w:rPr>
              <w:t xml:space="preserve"> </w:t>
            </w:r>
            <w:r>
              <w:t xml:space="preserve">/ </w:t>
            </w:r>
            <w:r w:rsidRPr="00E07CAD">
              <w:t xml:space="preserve"> ASINFQ</w:t>
            </w:r>
            <w:r>
              <w:t>R</w:t>
            </w:r>
            <w:r>
              <w:rPr>
                <w:color w:val="000000"/>
                <w:vertAlign w:val="subscript"/>
              </w:rPr>
              <w:t xml:space="preserve"> </w:t>
            </w:r>
            <w:r w:rsidRPr="004C0093">
              <w:rPr>
                <w:i/>
                <w:vertAlign w:val="subscript"/>
              </w:rPr>
              <w:t xml:space="preserve">q, r, </w:t>
            </w:r>
            <w:r>
              <w:rPr>
                <w:i/>
                <w:vertAlign w:val="subscript"/>
              </w:rPr>
              <w:t xml:space="preserve">p, </w:t>
            </w:r>
            <w:r w:rsidRPr="004C0093">
              <w:rPr>
                <w:i/>
                <w:vertAlign w:val="subscript"/>
              </w:rPr>
              <w:t>h</w:t>
            </w:r>
          </w:p>
          <w:p w:rsidR="00DF0E94" w:rsidRPr="00DF0E94" w:rsidRDefault="00DF0E94" w:rsidP="00DF0E94">
            <w:pPr>
              <w:spacing w:after="240"/>
              <w:ind w:left="1260" w:hanging="540"/>
              <w:rPr>
                <w:ins w:id="1635" w:author="STEC" w:date="2018-09-17T11:50:00Z"/>
                <w:i/>
                <w:vertAlign w:val="subscript"/>
                <w:rPrChange w:id="1636" w:author="STEC" w:date="2018-09-17T11:50:00Z">
                  <w:rPr>
                    <w:ins w:id="1637" w:author="STEC" w:date="2018-09-17T11:50:00Z"/>
                    <w:color w:val="000000"/>
                  </w:rPr>
                </w:rPrChange>
              </w:rPr>
            </w:pPr>
            <w:ins w:id="1638" w:author="STEC" w:date="2018-09-17T11:50:00Z">
              <w:r>
                <w:rPr>
                  <w:color w:val="000000"/>
                </w:rPr>
                <w:t>ECRMWINFA</w:t>
              </w:r>
              <w:r w:rsidRPr="00806A30">
                <w:rPr>
                  <w:i/>
                  <w:vertAlign w:val="subscript"/>
                </w:rPr>
                <w:t xml:space="preserve"> </w:t>
              </w:r>
              <w:r>
                <w:rPr>
                  <w:i/>
                  <w:vertAlign w:val="subscript"/>
                </w:rPr>
                <w:t xml:space="preserve">q, </w:t>
              </w:r>
              <w:r w:rsidRPr="004C0093">
                <w:rPr>
                  <w:i/>
                  <w:vertAlign w:val="subscript"/>
                </w:rPr>
                <w:t xml:space="preserve">h  </w:t>
              </w:r>
              <w:r w:rsidRPr="004C0093">
                <w:t>=</w:t>
              </w:r>
            </w:ins>
            <w:ins w:id="1639" w:author="STEC" w:date="2018-09-17T11:50:00Z">
              <w:r w:rsidRPr="004057CD">
                <w:rPr>
                  <w:position w:val="-18"/>
                  <w:lang w:val="pt-BR"/>
                </w:rPr>
                <w:object w:dxaOrig="220" w:dyaOrig="420">
                  <v:shape id="_x0000_i1052" type="#_x0000_t75" style="width:15.05pt;height:21.3pt" o:ole="">
                    <v:imagedata r:id="rId52" o:title=""/>
                  </v:shape>
                  <o:OLEObject Type="Embed" ProgID="Equation.3" ShapeID="_x0000_i1052" DrawAspect="Content" ObjectID="_1600160291" r:id="rId55"/>
                </w:object>
              </w:r>
            </w:ins>
            <w:ins w:id="1640" w:author="STEC" w:date="2018-09-17T11:50:00Z">
              <w:r w:rsidRPr="006A51E2">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r,</w:t>
              </w:r>
              <w:r w:rsidRPr="003D17C5">
                <w:rPr>
                  <w:i/>
                  <w:vertAlign w:val="subscript"/>
                </w:rPr>
                <w:t xml:space="preserve"> </w:t>
              </w:r>
              <w:r>
                <w:rPr>
                  <w:i/>
                  <w:vertAlign w:val="subscript"/>
                </w:rPr>
                <w:t xml:space="preserve">p, </w:t>
              </w:r>
              <w:r w:rsidRPr="004C0093">
                <w:rPr>
                  <w:i/>
                  <w:vertAlign w:val="subscript"/>
                </w:rPr>
                <w:t xml:space="preserve"> h</w:t>
              </w:r>
              <w:r w:rsidRPr="004228A8">
                <w:rPr>
                  <w:i/>
                  <w:vertAlign w:val="subscript"/>
                </w:rPr>
                <w:t xml:space="preserve"> </w:t>
              </w:r>
              <w:r w:rsidRPr="004C0093">
                <w:rPr>
                  <w:i/>
                  <w:vertAlign w:val="subscript"/>
                </w:rPr>
                <w:t xml:space="preserve"> </w:t>
              </w:r>
              <w:r>
                <w:t>* ECRINFQR</w:t>
              </w:r>
              <w:r>
                <w:rPr>
                  <w:color w:val="000000"/>
                  <w:vertAlign w:val="subscript"/>
                </w:rPr>
                <w:t xml:space="preserve"> </w:t>
              </w:r>
              <w:r w:rsidRPr="004C0093">
                <w:rPr>
                  <w:i/>
                  <w:vertAlign w:val="subscript"/>
                </w:rPr>
                <w:t xml:space="preserve">q, r, </w:t>
              </w:r>
              <w:r>
                <w:rPr>
                  <w:i/>
                  <w:vertAlign w:val="subscript"/>
                </w:rPr>
                <w:t xml:space="preserve">p, </w:t>
              </w:r>
              <w:r w:rsidRPr="004C0093">
                <w:rPr>
                  <w:i/>
                  <w:vertAlign w:val="subscript"/>
                </w:rPr>
                <w:t>h</w:t>
              </w:r>
              <w:r w:rsidRPr="00E07CAD">
                <w:rPr>
                  <w:i/>
                  <w:vertAlign w:val="subscript"/>
                </w:rPr>
                <w:t xml:space="preserve"> </w:t>
              </w:r>
              <w:r>
                <w:t xml:space="preserve">/ </w:t>
              </w:r>
              <w:r w:rsidRPr="00E07CAD">
                <w:t xml:space="preserve"> ASINFQ</w:t>
              </w:r>
              <w:r>
                <w:t>R</w:t>
              </w:r>
              <w:r>
                <w:rPr>
                  <w:color w:val="000000"/>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ins>
          </w:p>
          <w:p w:rsidR="000644BD" w:rsidRPr="00E07CAD" w:rsidRDefault="000644BD" w:rsidP="0075099D">
            <w:pPr>
              <w:spacing w:after="240"/>
              <w:ind w:left="1260" w:hanging="540"/>
              <w:rPr>
                <w:i/>
                <w:vertAlign w:val="subscript"/>
              </w:rPr>
            </w:pPr>
            <w:r>
              <w:rPr>
                <w:color w:val="000000"/>
              </w:rPr>
              <w:t>RRMWINFA</w:t>
            </w:r>
            <w:r w:rsidRPr="00806A30">
              <w:rPr>
                <w:i/>
                <w:vertAlign w:val="subscript"/>
              </w:rPr>
              <w:t xml:space="preserve"> </w:t>
            </w:r>
            <w:r>
              <w:rPr>
                <w:i/>
                <w:vertAlign w:val="subscript"/>
              </w:rPr>
              <w:t xml:space="preserve">q, </w:t>
            </w:r>
            <w:r w:rsidRPr="004C0093">
              <w:rPr>
                <w:i/>
                <w:vertAlign w:val="subscript"/>
              </w:rPr>
              <w:t xml:space="preserve">h  </w:t>
            </w:r>
            <w:r w:rsidRPr="004C0093">
              <w:t>=</w:t>
            </w:r>
            <w:r w:rsidRPr="004057CD">
              <w:rPr>
                <w:position w:val="-18"/>
                <w:lang w:val="pt-BR"/>
              </w:rPr>
              <w:object w:dxaOrig="220" w:dyaOrig="420">
                <v:shape id="_x0000_i1053" type="#_x0000_t75" style="width:15.05pt;height:21.3pt" o:ole="">
                  <v:imagedata r:id="rId52" o:title=""/>
                </v:shape>
                <o:OLEObject Type="Embed" ProgID="Equation.3" ShapeID="_x0000_i1053" DrawAspect="Content" ObjectID="_1600160292" r:id="rId56"/>
              </w:object>
            </w:r>
            <w:r w:rsidRPr="006A51E2">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r,</w:t>
            </w:r>
            <w:r w:rsidRPr="003D17C5">
              <w:rPr>
                <w:i/>
                <w:vertAlign w:val="subscript"/>
              </w:rPr>
              <w:t xml:space="preserve"> </w:t>
            </w:r>
            <w:r>
              <w:rPr>
                <w:i/>
                <w:vertAlign w:val="subscript"/>
              </w:rPr>
              <w:t xml:space="preserve">p, </w:t>
            </w:r>
            <w:r w:rsidRPr="004C0093">
              <w:rPr>
                <w:i/>
                <w:vertAlign w:val="subscript"/>
              </w:rPr>
              <w:t xml:space="preserve"> h</w:t>
            </w:r>
            <w:r w:rsidRPr="004228A8">
              <w:rPr>
                <w:i/>
                <w:vertAlign w:val="subscript"/>
              </w:rPr>
              <w:t xml:space="preserve"> </w:t>
            </w:r>
            <w:r w:rsidRPr="004C0093">
              <w:rPr>
                <w:i/>
                <w:vertAlign w:val="subscript"/>
              </w:rPr>
              <w:t xml:space="preserve"> </w:t>
            </w:r>
            <w:r>
              <w:t xml:space="preserve">* </w:t>
            </w:r>
            <w:r w:rsidRPr="00E07CAD">
              <w:t>R</w:t>
            </w:r>
            <w:r>
              <w:t>RINFQR</w:t>
            </w:r>
            <w:r>
              <w:rPr>
                <w:color w:val="000000"/>
                <w:vertAlign w:val="subscript"/>
              </w:rPr>
              <w:t xml:space="preserve"> </w:t>
            </w:r>
            <w:r w:rsidRPr="004C0093">
              <w:rPr>
                <w:i/>
                <w:vertAlign w:val="subscript"/>
              </w:rPr>
              <w:t xml:space="preserve">q, r, </w:t>
            </w:r>
            <w:r>
              <w:rPr>
                <w:i/>
                <w:vertAlign w:val="subscript"/>
              </w:rPr>
              <w:t xml:space="preserve">p, </w:t>
            </w:r>
            <w:r w:rsidRPr="004C0093">
              <w:rPr>
                <w:i/>
                <w:vertAlign w:val="subscript"/>
              </w:rPr>
              <w:t>h</w:t>
            </w:r>
            <w:r w:rsidRPr="00E07CAD">
              <w:rPr>
                <w:i/>
                <w:vertAlign w:val="subscript"/>
              </w:rPr>
              <w:t xml:space="preserve"> </w:t>
            </w:r>
            <w:r>
              <w:t xml:space="preserve">/ </w:t>
            </w:r>
            <w:r w:rsidRPr="00E07CAD">
              <w:t xml:space="preserve"> ASINFQ</w:t>
            </w:r>
            <w:r>
              <w:t>R</w:t>
            </w:r>
            <w:r>
              <w:rPr>
                <w:color w:val="000000"/>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p>
          <w:p w:rsidR="00CA5137" w:rsidRPr="00E07CAD" w:rsidRDefault="000644BD" w:rsidP="00CA5137">
            <w:pPr>
              <w:spacing w:after="240"/>
              <w:ind w:left="1260" w:hanging="540"/>
              <w:rPr>
                <w:i/>
                <w:vertAlign w:val="subscript"/>
              </w:rPr>
            </w:pPr>
            <w:r>
              <w:rPr>
                <w:color w:val="000000"/>
              </w:rPr>
              <w:t xml:space="preserve">NSMWINFA </w:t>
            </w:r>
            <w:r>
              <w:rPr>
                <w:i/>
                <w:vertAlign w:val="subscript"/>
              </w:rPr>
              <w:t>q,</w:t>
            </w:r>
            <w:r w:rsidRPr="004C0093">
              <w:rPr>
                <w:i/>
                <w:vertAlign w:val="subscript"/>
              </w:rPr>
              <w:t xml:space="preserve"> h  </w:t>
            </w:r>
            <w:r w:rsidRPr="004C0093">
              <w:t>=</w:t>
            </w:r>
            <w:r w:rsidRPr="004057CD">
              <w:rPr>
                <w:position w:val="-18"/>
                <w:lang w:val="pt-BR"/>
              </w:rPr>
              <w:object w:dxaOrig="220" w:dyaOrig="420">
                <v:shape id="_x0000_i1054" type="#_x0000_t75" style="width:15.05pt;height:21.3pt" o:ole="">
                  <v:imagedata r:id="rId52" o:title=""/>
                </v:shape>
                <o:OLEObject Type="Embed" ProgID="Equation.3" ShapeID="_x0000_i1054" DrawAspect="Content" ObjectID="_1600160293" r:id="rId57"/>
              </w:object>
            </w:r>
            <w:r w:rsidRPr="006A51E2">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 r, </w:t>
            </w:r>
            <w:r>
              <w:rPr>
                <w:i/>
                <w:vertAlign w:val="subscript"/>
              </w:rPr>
              <w:t xml:space="preserve">p, </w:t>
            </w:r>
            <w:r w:rsidRPr="004C0093">
              <w:rPr>
                <w:i/>
                <w:vertAlign w:val="subscript"/>
              </w:rPr>
              <w:t>h</w:t>
            </w:r>
            <w:r w:rsidRPr="004228A8">
              <w:rPr>
                <w:i/>
                <w:vertAlign w:val="subscript"/>
              </w:rPr>
              <w:t xml:space="preserve">  </w:t>
            </w:r>
            <w:r>
              <w:t>* NS</w:t>
            </w:r>
            <w:r w:rsidRPr="00E07CAD">
              <w:t>INFQ</w:t>
            </w:r>
            <w:r>
              <w:t>R</w:t>
            </w:r>
            <w:r w:rsidRPr="00E07CAD">
              <w:t xml:space="preserve"> </w:t>
            </w:r>
            <w:r w:rsidRPr="004C0093">
              <w:rPr>
                <w:i/>
                <w:vertAlign w:val="subscript"/>
              </w:rPr>
              <w:t>q, r,</w:t>
            </w:r>
            <w:r w:rsidRPr="003D17C5">
              <w:rPr>
                <w:i/>
                <w:vertAlign w:val="subscript"/>
              </w:rPr>
              <w:t xml:space="preserve"> </w:t>
            </w:r>
            <w:r>
              <w:rPr>
                <w:i/>
                <w:vertAlign w:val="subscript"/>
              </w:rPr>
              <w:t xml:space="preserve">p, </w:t>
            </w:r>
            <w:r w:rsidRPr="004C0093">
              <w:rPr>
                <w:i/>
                <w:vertAlign w:val="subscript"/>
              </w:rPr>
              <w:t>h</w:t>
            </w:r>
            <w:r w:rsidRPr="00E07CAD">
              <w:rPr>
                <w:i/>
                <w:vertAlign w:val="subscript"/>
              </w:rPr>
              <w:t xml:space="preserve"> </w:t>
            </w:r>
            <w:r>
              <w:t xml:space="preserve">/ </w:t>
            </w:r>
            <w:r w:rsidRPr="00E07CAD">
              <w:t xml:space="preserve"> ASINFQ</w:t>
            </w:r>
            <w:r>
              <w:t>R</w:t>
            </w:r>
            <w:r>
              <w:rPr>
                <w:color w:val="000000"/>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r w:rsidR="00CA5137" w:rsidRPr="004057CD">
              <w:rPr>
                <w:lang w:val="pt-BR"/>
              </w:rPr>
              <w:fldChar w:fldCharType="begin"/>
            </w:r>
            <w:r w:rsidR="00CA5137" w:rsidRPr="004057CD">
              <w:rPr>
                <w:lang w:val="pt-BR"/>
              </w:rPr>
              <w:fldChar w:fldCharType="end"/>
            </w:r>
          </w:p>
          <w:p w:rsidR="000644BD" w:rsidRDefault="000644BD" w:rsidP="0075099D">
            <w:pPr>
              <w:spacing w:before="120"/>
            </w:pPr>
            <w:r w:rsidRPr="004228A8">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4"/>
              <w:gridCol w:w="851"/>
              <w:gridCol w:w="6327"/>
            </w:tblGrid>
            <w:tr w:rsidR="000644BD" w:rsidRPr="007873B3" w:rsidTr="0075099D">
              <w:tc>
                <w:tcPr>
                  <w:tcW w:w="1154" w:type="pct"/>
                  <w:shd w:val="clear" w:color="auto" w:fill="auto"/>
                </w:tcPr>
                <w:p w:rsidR="000644BD" w:rsidRPr="000064DA" w:rsidRDefault="000644BD" w:rsidP="0075099D">
                  <w:pPr>
                    <w:spacing w:after="240"/>
                    <w:rPr>
                      <w:b/>
                      <w:iCs/>
                      <w:sz w:val="20"/>
                    </w:rPr>
                  </w:pPr>
                  <w:r w:rsidRPr="000064DA">
                    <w:rPr>
                      <w:b/>
                      <w:iCs/>
                      <w:sz w:val="20"/>
                    </w:rPr>
                    <w:t>Variable</w:t>
                  </w:r>
                </w:p>
              </w:tc>
              <w:tc>
                <w:tcPr>
                  <w:tcW w:w="456" w:type="pct"/>
                  <w:shd w:val="clear" w:color="auto" w:fill="auto"/>
                </w:tcPr>
                <w:p w:rsidR="000644BD" w:rsidRPr="000064DA" w:rsidRDefault="000644BD" w:rsidP="0075099D">
                  <w:pPr>
                    <w:spacing w:after="240"/>
                    <w:rPr>
                      <w:b/>
                      <w:iCs/>
                      <w:sz w:val="20"/>
                    </w:rPr>
                  </w:pPr>
                  <w:r w:rsidRPr="000064DA">
                    <w:rPr>
                      <w:b/>
                      <w:iCs/>
                      <w:sz w:val="20"/>
                    </w:rPr>
                    <w:t>Unit</w:t>
                  </w:r>
                </w:p>
              </w:tc>
              <w:tc>
                <w:tcPr>
                  <w:tcW w:w="3390" w:type="pct"/>
                  <w:shd w:val="clear" w:color="auto" w:fill="auto"/>
                </w:tcPr>
                <w:p w:rsidR="000644BD" w:rsidRPr="000064DA" w:rsidRDefault="000644BD" w:rsidP="0075099D">
                  <w:pPr>
                    <w:spacing w:after="240"/>
                    <w:rPr>
                      <w:b/>
                      <w:iCs/>
                      <w:sz w:val="20"/>
                    </w:rPr>
                  </w:pPr>
                  <w:r w:rsidRPr="000064DA">
                    <w:rPr>
                      <w:b/>
                      <w:iCs/>
                      <w:sz w:val="20"/>
                    </w:rPr>
                    <w:t>Description</w:t>
                  </w:r>
                </w:p>
              </w:tc>
            </w:tr>
            <w:tr w:rsidR="000644BD" w:rsidRPr="007873B3" w:rsidTr="0075099D">
              <w:tc>
                <w:tcPr>
                  <w:tcW w:w="1154" w:type="pct"/>
                  <w:shd w:val="clear" w:color="auto" w:fill="auto"/>
                </w:tcPr>
                <w:p w:rsidR="000644BD" w:rsidRPr="003E2347" w:rsidRDefault="000644BD" w:rsidP="0075099D">
                  <w:pPr>
                    <w:spacing w:after="240"/>
                    <w:rPr>
                      <w:iCs/>
                      <w:sz w:val="20"/>
                    </w:rPr>
                  </w:pPr>
                  <w:r w:rsidRPr="003E2347">
                    <w:rPr>
                      <w:color w:val="000000"/>
                      <w:sz w:val="20"/>
                    </w:rPr>
                    <w:t>RUMWINFA</w:t>
                  </w:r>
                  <w:r w:rsidRPr="003E2347">
                    <w:rPr>
                      <w:i/>
                      <w:sz w:val="20"/>
                      <w:vertAlign w:val="subscript"/>
                    </w:rPr>
                    <w:t xml:space="preserve"> q, h </w:t>
                  </w:r>
                </w:p>
              </w:tc>
              <w:tc>
                <w:tcPr>
                  <w:tcW w:w="456" w:type="pct"/>
                  <w:shd w:val="clear" w:color="auto" w:fill="auto"/>
                </w:tcPr>
                <w:p w:rsidR="000644BD" w:rsidRPr="000064DA" w:rsidRDefault="000644BD" w:rsidP="0075099D">
                  <w:pPr>
                    <w:spacing w:after="60"/>
                    <w:rPr>
                      <w:iCs/>
                      <w:sz w:val="20"/>
                    </w:rPr>
                  </w:pPr>
                  <w:r w:rsidRPr="000064DA">
                    <w:rPr>
                      <w:iCs/>
                      <w:sz w:val="20"/>
                    </w:rPr>
                    <w:t>$</w:t>
                  </w:r>
                </w:p>
              </w:tc>
              <w:tc>
                <w:tcPr>
                  <w:tcW w:w="3390" w:type="pct"/>
                  <w:shd w:val="clear" w:color="auto" w:fill="auto"/>
                </w:tcPr>
                <w:p w:rsidR="000644BD" w:rsidRPr="000064DA" w:rsidRDefault="000644BD" w:rsidP="0075099D">
                  <w:pPr>
                    <w:spacing w:after="60"/>
                    <w:rPr>
                      <w:iCs/>
                      <w:sz w:val="20"/>
                    </w:rPr>
                  </w:pPr>
                  <w:r>
                    <w:rPr>
                      <w:i/>
                      <w:sz w:val="20"/>
                    </w:rPr>
                    <w:t>Regulation Up Make-Whole Infeasible Amount</w:t>
                  </w:r>
                  <w:r w:rsidRPr="004C0093">
                    <w:rPr>
                      <w:i/>
                      <w:sz w:val="20"/>
                    </w:rPr>
                    <w:t xml:space="preserve"> </w:t>
                  </w:r>
                  <w:r>
                    <w:rPr>
                      <w:i/>
                      <w:sz w:val="20"/>
                    </w:rPr>
                    <w:t>per QSE per hour</w:t>
                  </w:r>
                  <w:r w:rsidRPr="004C0093">
                    <w:rPr>
                      <w:sz w:val="20"/>
                    </w:rPr>
                    <w:sym w:font="Symbol" w:char="F0BE"/>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Regulation Up Ancillary Service,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 for the hour </w:t>
                  </w:r>
                  <w:r w:rsidRPr="004C0093">
                    <w:rPr>
                      <w:i/>
                      <w:sz w:val="20"/>
                    </w:rPr>
                    <w:t>h</w:t>
                  </w:r>
                  <w:r w:rsidRPr="004C0093">
                    <w:rPr>
                      <w:sz w:val="20"/>
                    </w:rPr>
                    <w:t xml:space="preserve">.  </w:t>
                  </w:r>
                </w:p>
              </w:tc>
            </w:tr>
            <w:tr w:rsidR="000644BD" w:rsidRPr="007873B3" w:rsidTr="0075099D">
              <w:tc>
                <w:tcPr>
                  <w:tcW w:w="1154" w:type="pct"/>
                  <w:shd w:val="clear" w:color="auto" w:fill="auto"/>
                </w:tcPr>
                <w:p w:rsidR="000644BD" w:rsidRPr="003E2347" w:rsidRDefault="000644BD" w:rsidP="0075099D">
                  <w:pPr>
                    <w:spacing w:after="60"/>
                    <w:rPr>
                      <w:color w:val="000000"/>
                      <w:sz w:val="20"/>
                    </w:rPr>
                  </w:pPr>
                  <w:r w:rsidRPr="003E2347">
                    <w:rPr>
                      <w:color w:val="000000"/>
                      <w:sz w:val="20"/>
                    </w:rPr>
                    <w:t xml:space="preserve">RDMWINFA </w:t>
                  </w:r>
                  <w:r w:rsidRPr="003E2347">
                    <w:rPr>
                      <w:i/>
                      <w:sz w:val="20"/>
                      <w:vertAlign w:val="subscript"/>
                    </w:rPr>
                    <w:t>q, h</w:t>
                  </w:r>
                </w:p>
              </w:tc>
              <w:tc>
                <w:tcPr>
                  <w:tcW w:w="456" w:type="pct"/>
                  <w:shd w:val="clear" w:color="auto" w:fill="auto"/>
                </w:tcPr>
                <w:p w:rsidR="000644BD" w:rsidRPr="004228A8" w:rsidRDefault="000644BD" w:rsidP="0075099D">
                  <w:pPr>
                    <w:spacing w:after="60"/>
                    <w:rPr>
                      <w:iCs/>
                      <w:sz w:val="20"/>
                    </w:rPr>
                  </w:pPr>
                  <w:r>
                    <w:rPr>
                      <w:iCs/>
                      <w:sz w:val="20"/>
                    </w:rPr>
                    <w:t>$</w:t>
                  </w:r>
                </w:p>
              </w:tc>
              <w:tc>
                <w:tcPr>
                  <w:tcW w:w="3390" w:type="pct"/>
                  <w:shd w:val="clear" w:color="auto" w:fill="auto"/>
                </w:tcPr>
                <w:p w:rsidR="000644BD" w:rsidRPr="004C0093" w:rsidRDefault="000644BD" w:rsidP="0075099D">
                  <w:pPr>
                    <w:spacing w:after="60"/>
                    <w:rPr>
                      <w:i/>
                      <w:sz w:val="20"/>
                    </w:rPr>
                  </w:pPr>
                  <w:r>
                    <w:rPr>
                      <w:i/>
                      <w:sz w:val="20"/>
                    </w:rPr>
                    <w:t xml:space="preserve">Regulation Down Make-Whole Amount </w:t>
                  </w:r>
                  <w:r w:rsidRPr="004C0093">
                    <w:rPr>
                      <w:i/>
                      <w:sz w:val="20"/>
                    </w:rPr>
                    <w:t xml:space="preserve">per QSE </w:t>
                  </w:r>
                  <w:r>
                    <w:rPr>
                      <w:i/>
                      <w:sz w:val="20"/>
                    </w:rPr>
                    <w:t>per hour</w:t>
                  </w:r>
                  <w:r w:rsidRPr="004C0093">
                    <w:rPr>
                      <w:sz w:val="20"/>
                    </w:rPr>
                    <w:t xml:space="preserve"> </w:t>
                  </w:r>
                  <w:r w:rsidRPr="004C0093">
                    <w:rPr>
                      <w:sz w:val="20"/>
                    </w:rPr>
                    <w:sym w:font="Symbol" w:char="F0BE"/>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 for the hour </w:t>
                  </w:r>
                  <w:r w:rsidRPr="004C0093">
                    <w:rPr>
                      <w:i/>
                      <w:sz w:val="20"/>
                    </w:rPr>
                    <w:t>h</w:t>
                  </w:r>
                  <w:r w:rsidRPr="004C0093">
                    <w:rPr>
                      <w:sz w:val="20"/>
                    </w:rPr>
                    <w:t xml:space="preserve">.  </w:t>
                  </w:r>
                </w:p>
              </w:tc>
            </w:tr>
            <w:tr w:rsidR="000644BD" w:rsidRPr="007873B3" w:rsidTr="0075099D">
              <w:tc>
                <w:tcPr>
                  <w:tcW w:w="1154" w:type="pct"/>
                  <w:shd w:val="clear" w:color="auto" w:fill="auto"/>
                </w:tcPr>
                <w:p w:rsidR="000644BD" w:rsidRPr="003E2347" w:rsidRDefault="000644BD" w:rsidP="0075099D">
                  <w:pPr>
                    <w:spacing w:after="60"/>
                    <w:rPr>
                      <w:color w:val="000000"/>
                      <w:sz w:val="20"/>
                    </w:rPr>
                  </w:pPr>
                  <w:r w:rsidRPr="003E2347">
                    <w:rPr>
                      <w:color w:val="000000"/>
                      <w:sz w:val="20"/>
                    </w:rPr>
                    <w:t xml:space="preserve">RRMWINFA </w:t>
                  </w:r>
                  <w:r w:rsidRPr="003E2347">
                    <w:rPr>
                      <w:i/>
                      <w:sz w:val="20"/>
                      <w:vertAlign w:val="subscript"/>
                    </w:rPr>
                    <w:t>q, h</w:t>
                  </w:r>
                </w:p>
              </w:tc>
              <w:tc>
                <w:tcPr>
                  <w:tcW w:w="456" w:type="pct"/>
                  <w:shd w:val="clear" w:color="auto" w:fill="auto"/>
                </w:tcPr>
                <w:p w:rsidR="000644BD" w:rsidRDefault="000644BD" w:rsidP="0075099D">
                  <w:pPr>
                    <w:spacing w:after="60"/>
                    <w:rPr>
                      <w:iCs/>
                      <w:sz w:val="20"/>
                    </w:rPr>
                  </w:pPr>
                  <w:r>
                    <w:rPr>
                      <w:iCs/>
                      <w:sz w:val="20"/>
                    </w:rPr>
                    <w:t>$</w:t>
                  </w:r>
                </w:p>
              </w:tc>
              <w:tc>
                <w:tcPr>
                  <w:tcW w:w="3390" w:type="pct"/>
                  <w:shd w:val="clear" w:color="auto" w:fill="auto"/>
                </w:tcPr>
                <w:p w:rsidR="000644BD" w:rsidRPr="004C0093" w:rsidRDefault="000644BD" w:rsidP="006714C4">
                  <w:pPr>
                    <w:spacing w:after="60"/>
                    <w:rPr>
                      <w:i/>
                      <w:sz w:val="20"/>
                    </w:rPr>
                  </w:pPr>
                  <w:r>
                    <w:rPr>
                      <w:i/>
                      <w:sz w:val="20"/>
                    </w:rPr>
                    <w:t xml:space="preserve">Responsive Reserve Make-Whole Infeasible Amount </w:t>
                  </w:r>
                  <w:r w:rsidRPr="004C0093">
                    <w:rPr>
                      <w:i/>
                      <w:sz w:val="20"/>
                    </w:rPr>
                    <w:t xml:space="preserve">per QSE </w:t>
                  </w:r>
                  <w:r>
                    <w:rPr>
                      <w:i/>
                      <w:sz w:val="20"/>
                    </w:rPr>
                    <w:t>per hour</w:t>
                  </w:r>
                  <w:r w:rsidRPr="004C0093">
                    <w:rPr>
                      <w:sz w:val="20"/>
                    </w:rPr>
                    <w:t xml:space="preserve"> </w:t>
                  </w:r>
                  <w:r w:rsidRPr="004C0093">
                    <w:rPr>
                      <w:sz w:val="20"/>
                    </w:rPr>
                    <w:sym w:font="Symbol" w:char="F0BE"/>
                  </w:r>
                  <w:r>
                    <w:rPr>
                      <w:sz w:val="20"/>
                    </w:rPr>
                    <w:t xml:space="preserve"> </w:t>
                  </w:r>
                  <w:r>
                    <w:rPr>
                      <w:sz w:val="20"/>
                    </w:rPr>
                    <w:lastRenderedPageBreak/>
                    <w:t xml:space="preserve">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 for the hour </w:t>
                  </w:r>
                  <w:r w:rsidRPr="004C0093">
                    <w:rPr>
                      <w:i/>
                      <w:sz w:val="20"/>
                    </w:rPr>
                    <w:t>h</w:t>
                  </w:r>
                  <w:r w:rsidRPr="004C0093">
                    <w:rPr>
                      <w:sz w:val="20"/>
                    </w:rPr>
                    <w:t xml:space="preserve">.  </w:t>
                  </w:r>
                </w:p>
              </w:tc>
            </w:tr>
            <w:tr w:rsidR="00DF0E94" w:rsidRPr="007873B3" w:rsidTr="0075099D">
              <w:trPr>
                <w:ins w:id="1641" w:author="STEC" w:date="2018-09-17T11:51:00Z"/>
              </w:trPr>
              <w:tc>
                <w:tcPr>
                  <w:tcW w:w="1154" w:type="pct"/>
                  <w:shd w:val="clear" w:color="auto" w:fill="auto"/>
                </w:tcPr>
                <w:p w:rsidR="00DF0E94" w:rsidRPr="003E2347" w:rsidRDefault="00DF0E94" w:rsidP="00DF0E94">
                  <w:pPr>
                    <w:spacing w:after="60"/>
                    <w:rPr>
                      <w:ins w:id="1642" w:author="STEC" w:date="2018-09-17T11:51:00Z"/>
                      <w:color w:val="000000"/>
                      <w:sz w:val="20"/>
                    </w:rPr>
                  </w:pPr>
                  <w:ins w:id="1643" w:author="STEC" w:date="2018-09-17T11:51:00Z">
                    <w:r>
                      <w:rPr>
                        <w:color w:val="000000"/>
                        <w:sz w:val="20"/>
                      </w:rPr>
                      <w:lastRenderedPageBreak/>
                      <w:t>EC</w:t>
                    </w:r>
                    <w:r w:rsidRPr="003E2347">
                      <w:rPr>
                        <w:color w:val="000000"/>
                        <w:sz w:val="20"/>
                      </w:rPr>
                      <w:t xml:space="preserve">RMWINFA </w:t>
                    </w:r>
                    <w:r w:rsidRPr="003E2347">
                      <w:rPr>
                        <w:i/>
                        <w:sz w:val="20"/>
                        <w:vertAlign w:val="subscript"/>
                      </w:rPr>
                      <w:t>q, h</w:t>
                    </w:r>
                  </w:ins>
                </w:p>
              </w:tc>
              <w:tc>
                <w:tcPr>
                  <w:tcW w:w="456" w:type="pct"/>
                  <w:shd w:val="clear" w:color="auto" w:fill="auto"/>
                </w:tcPr>
                <w:p w:rsidR="00DF0E94" w:rsidRDefault="00DF0E94" w:rsidP="00DF0E94">
                  <w:pPr>
                    <w:spacing w:after="60"/>
                    <w:rPr>
                      <w:ins w:id="1644" w:author="STEC" w:date="2018-09-17T11:51:00Z"/>
                      <w:iCs/>
                      <w:sz w:val="20"/>
                    </w:rPr>
                  </w:pPr>
                  <w:ins w:id="1645" w:author="STEC" w:date="2018-09-17T11:51:00Z">
                    <w:r>
                      <w:rPr>
                        <w:iCs/>
                        <w:sz w:val="20"/>
                      </w:rPr>
                      <w:t>$</w:t>
                    </w:r>
                  </w:ins>
                </w:p>
              </w:tc>
              <w:tc>
                <w:tcPr>
                  <w:tcW w:w="3390" w:type="pct"/>
                  <w:shd w:val="clear" w:color="auto" w:fill="auto"/>
                </w:tcPr>
                <w:p w:rsidR="00DF0E94" w:rsidRDefault="00DF0E94" w:rsidP="00DF0E94">
                  <w:pPr>
                    <w:spacing w:after="60"/>
                    <w:rPr>
                      <w:ins w:id="1646" w:author="STEC" w:date="2018-09-17T11:51:00Z"/>
                      <w:i/>
                      <w:sz w:val="20"/>
                    </w:rPr>
                  </w:pPr>
                  <w:ins w:id="1647" w:author="STEC" w:date="2018-09-17T11:51:00Z">
                    <w:r w:rsidRPr="006714C4">
                      <w:rPr>
                        <w:i/>
                        <w:sz w:val="20"/>
                      </w:rPr>
                      <w:t>ERCOT Contingency Reserve Service</w:t>
                    </w:r>
                    <w:r>
                      <w:rPr>
                        <w:i/>
                        <w:sz w:val="20"/>
                      </w:rPr>
                      <w:t xml:space="preserve"> Make-Whole Infeasible Amount </w:t>
                    </w:r>
                    <w:r w:rsidRPr="004C0093">
                      <w:rPr>
                        <w:i/>
                        <w:sz w:val="20"/>
                      </w:rPr>
                      <w:t xml:space="preserve">per QSE </w:t>
                    </w:r>
                    <w:r>
                      <w:rPr>
                        <w:i/>
                        <w:sz w:val="20"/>
                      </w:rPr>
                      <w:t>per hour</w:t>
                    </w:r>
                    <w:r w:rsidRPr="004C0093">
                      <w:rPr>
                        <w:sz w:val="20"/>
                      </w:rPr>
                      <w:t xml:space="preserve"> </w:t>
                    </w:r>
                    <w:r w:rsidRPr="004C0093">
                      <w:rPr>
                        <w:sz w:val="20"/>
                      </w:rPr>
                      <w:sym w:font="Symbol" w:char="F0BE"/>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ECRS,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 for the hour </w:t>
                    </w:r>
                    <w:r w:rsidRPr="004C0093">
                      <w:rPr>
                        <w:i/>
                        <w:sz w:val="20"/>
                      </w:rPr>
                      <w:t>h</w:t>
                    </w:r>
                    <w:r w:rsidRPr="004C0093">
                      <w:rPr>
                        <w:sz w:val="20"/>
                      </w:rPr>
                      <w:t xml:space="preserve">.  </w:t>
                    </w:r>
                  </w:ins>
                </w:p>
              </w:tc>
            </w:tr>
            <w:tr w:rsidR="00DF0E94" w:rsidRPr="007873B3" w:rsidTr="0075099D">
              <w:tc>
                <w:tcPr>
                  <w:tcW w:w="1154" w:type="pct"/>
                  <w:shd w:val="clear" w:color="auto" w:fill="auto"/>
                </w:tcPr>
                <w:p w:rsidR="00DF0E94" w:rsidRPr="003E2347" w:rsidRDefault="00DF0E94" w:rsidP="00DF0E94">
                  <w:pPr>
                    <w:spacing w:after="60"/>
                    <w:rPr>
                      <w:color w:val="000000"/>
                      <w:sz w:val="20"/>
                    </w:rPr>
                  </w:pPr>
                  <w:r w:rsidRPr="003E2347">
                    <w:rPr>
                      <w:color w:val="000000"/>
                      <w:sz w:val="20"/>
                    </w:rPr>
                    <w:t xml:space="preserve">NSMWINFA </w:t>
                  </w:r>
                  <w:r w:rsidRPr="003E2347">
                    <w:rPr>
                      <w:i/>
                      <w:sz w:val="20"/>
                      <w:vertAlign w:val="subscript"/>
                    </w:rPr>
                    <w:t>q, h</w:t>
                  </w:r>
                </w:p>
              </w:tc>
              <w:tc>
                <w:tcPr>
                  <w:tcW w:w="456" w:type="pct"/>
                  <w:shd w:val="clear" w:color="auto" w:fill="auto"/>
                </w:tcPr>
                <w:p w:rsidR="00DF0E94" w:rsidRDefault="00DF0E94" w:rsidP="00DF0E94">
                  <w:pPr>
                    <w:spacing w:after="60"/>
                    <w:rPr>
                      <w:iCs/>
                      <w:sz w:val="20"/>
                    </w:rPr>
                  </w:pPr>
                  <w:r>
                    <w:rPr>
                      <w:iCs/>
                      <w:sz w:val="20"/>
                    </w:rPr>
                    <w:t>$</w:t>
                  </w:r>
                </w:p>
              </w:tc>
              <w:tc>
                <w:tcPr>
                  <w:tcW w:w="3390" w:type="pct"/>
                  <w:shd w:val="clear" w:color="auto" w:fill="auto"/>
                </w:tcPr>
                <w:p w:rsidR="00DF0E94" w:rsidRPr="004C0093" w:rsidRDefault="00DF0E94" w:rsidP="00DF0E94">
                  <w:pPr>
                    <w:spacing w:after="60"/>
                    <w:rPr>
                      <w:i/>
                      <w:sz w:val="20"/>
                    </w:rPr>
                  </w:pPr>
                  <w:r>
                    <w:rPr>
                      <w:i/>
                      <w:sz w:val="20"/>
                    </w:rPr>
                    <w:t xml:space="preserve">Non-Spin Make-Whole Infeasible Amount </w:t>
                  </w:r>
                  <w:r w:rsidRPr="004C0093">
                    <w:rPr>
                      <w:i/>
                      <w:sz w:val="20"/>
                    </w:rPr>
                    <w:t xml:space="preserve">per QSE </w:t>
                  </w:r>
                  <w:r>
                    <w:rPr>
                      <w:i/>
                      <w:sz w:val="20"/>
                    </w:rPr>
                    <w:t>per hour</w:t>
                  </w:r>
                  <w:r w:rsidRPr="004C0093">
                    <w:rPr>
                      <w:sz w:val="20"/>
                    </w:rPr>
                    <w:t xml:space="preserve"> </w:t>
                  </w:r>
                  <w:r w:rsidRPr="004C0093">
                    <w:rPr>
                      <w:sz w:val="20"/>
                    </w:rPr>
                    <w:sym w:font="Symbol" w:char="F0BE"/>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 for the hour </w:t>
                  </w:r>
                  <w:r w:rsidRPr="004C0093">
                    <w:rPr>
                      <w:i/>
                      <w:sz w:val="20"/>
                    </w:rPr>
                    <w:t>h</w:t>
                  </w:r>
                  <w:r w:rsidRPr="004C0093">
                    <w:rPr>
                      <w:sz w:val="20"/>
                    </w:rPr>
                    <w:t xml:space="preserve">.  </w:t>
                  </w:r>
                </w:p>
              </w:tc>
            </w:tr>
            <w:tr w:rsidR="00DF0E94" w:rsidRPr="007873B3" w:rsidTr="0075099D">
              <w:tc>
                <w:tcPr>
                  <w:tcW w:w="1154" w:type="pct"/>
                  <w:shd w:val="clear" w:color="auto" w:fill="auto"/>
                </w:tcPr>
                <w:p w:rsidR="00DF0E94" w:rsidRPr="003E2347" w:rsidRDefault="00DF0E94" w:rsidP="00DF0E94">
                  <w:pPr>
                    <w:spacing w:after="60"/>
                    <w:rPr>
                      <w:color w:val="000000"/>
                      <w:sz w:val="20"/>
                    </w:rPr>
                  </w:pPr>
                  <w:r w:rsidRPr="003E2347">
                    <w:rPr>
                      <w:color w:val="000000"/>
                      <w:sz w:val="20"/>
                    </w:rPr>
                    <w:t>RTDAMWAMT</w:t>
                  </w:r>
                  <w:r w:rsidRPr="003E2347">
                    <w:rPr>
                      <w:i/>
                      <w:sz w:val="20"/>
                      <w:vertAlign w:val="subscript"/>
                    </w:rPr>
                    <w:t xml:space="preserve"> q, r, p, h  </w:t>
                  </w:r>
                </w:p>
              </w:tc>
              <w:tc>
                <w:tcPr>
                  <w:tcW w:w="456" w:type="pct"/>
                  <w:shd w:val="clear" w:color="auto" w:fill="auto"/>
                </w:tcPr>
                <w:p w:rsidR="00DF0E94" w:rsidRPr="004228A8" w:rsidRDefault="00DF0E94" w:rsidP="00DF0E94">
                  <w:pPr>
                    <w:spacing w:after="60"/>
                    <w:rPr>
                      <w:iCs/>
                      <w:sz w:val="20"/>
                    </w:rPr>
                  </w:pPr>
                  <w:r>
                    <w:rPr>
                      <w:iCs/>
                      <w:sz w:val="20"/>
                    </w:rPr>
                    <w:t>$</w:t>
                  </w:r>
                </w:p>
              </w:tc>
              <w:tc>
                <w:tcPr>
                  <w:tcW w:w="3390" w:type="pct"/>
                  <w:shd w:val="clear" w:color="auto" w:fill="auto"/>
                </w:tcPr>
                <w:p w:rsidR="00DF0E94" w:rsidRPr="004C0093" w:rsidRDefault="00DF0E94" w:rsidP="00DF0E94">
                  <w:pPr>
                    <w:spacing w:after="60"/>
                    <w:rPr>
                      <w:i/>
                      <w:sz w:val="20"/>
                    </w:rPr>
                  </w:pPr>
                  <w:r w:rsidRPr="004C0093">
                    <w:rPr>
                      <w:i/>
                      <w:sz w:val="20"/>
                    </w:rPr>
                    <w:t xml:space="preserve">Real-Time Day-Ahead Make-Whole Payment </w:t>
                  </w:r>
                  <w:r>
                    <w:rPr>
                      <w:i/>
                      <w:sz w:val="20"/>
                    </w:rPr>
                    <w:t xml:space="preserve">Amount </w:t>
                  </w:r>
                  <w:r w:rsidRPr="004C0093">
                    <w:rPr>
                      <w:i/>
                      <w:sz w:val="20"/>
                    </w:rPr>
                    <w:t>per QSE per Resource per Settlement Point per hour</w:t>
                  </w:r>
                  <w:r w:rsidRPr="004C0093" w:rsidDel="00282BD0">
                    <w:rPr>
                      <w:i/>
                      <w:sz w:val="20"/>
                    </w:rPr>
                    <w:t xml:space="preserve"> </w:t>
                  </w:r>
                  <w:r w:rsidRPr="004C0093">
                    <w:rPr>
                      <w:sz w:val="20"/>
                    </w:rPr>
                    <w:sym w:font="Symbol" w:char="F0BE"/>
                  </w:r>
                  <w:r w:rsidRPr="004C0093">
                    <w:rPr>
                      <w:sz w:val="20"/>
                    </w:rPr>
                    <w:t xml:space="preserve">The Real-Time calculated payment to QSE </w:t>
                  </w:r>
                  <w:r w:rsidRPr="004C0093">
                    <w:rPr>
                      <w:i/>
                      <w:sz w:val="20"/>
                    </w:rPr>
                    <w:t>q</w:t>
                  </w:r>
                  <w:r w:rsidRPr="004C0093">
                    <w:rPr>
                      <w:sz w:val="20"/>
                    </w:rPr>
                    <w:t xml:space="preserve"> to make-whole the Startup </w:t>
                  </w:r>
                  <w:r>
                    <w:rPr>
                      <w:sz w:val="20"/>
                    </w:rPr>
                    <w:t xml:space="preserve">Cost </w:t>
                  </w:r>
                  <w:r w:rsidRPr="004C0093">
                    <w:rPr>
                      <w:sz w:val="20"/>
                    </w:rPr>
                    <w:t xml:space="preserve">and </w:t>
                  </w:r>
                  <w:r>
                    <w:rPr>
                      <w:sz w:val="20"/>
                    </w:rPr>
                    <w:t>e</w:t>
                  </w:r>
                  <w:r w:rsidRPr="004C0093">
                    <w:rPr>
                      <w:sz w:val="20"/>
                    </w:rPr>
                    <w:t xml:space="preserve">nergy costs of Resource </w:t>
                  </w:r>
                  <w:r w:rsidRPr="004C0093">
                    <w:rPr>
                      <w:i/>
                      <w:sz w:val="20"/>
                    </w:rPr>
                    <w:t>r</w:t>
                  </w:r>
                  <w:r w:rsidRPr="004C0093">
                    <w:rPr>
                      <w:sz w:val="20"/>
                    </w:rPr>
                    <w:t xml:space="preserve"> committed in the DAM at Resource Node </w:t>
                  </w:r>
                  <w:r w:rsidRPr="004C0093">
                    <w:rPr>
                      <w:i/>
                      <w:sz w:val="20"/>
                    </w:rPr>
                    <w:t>p</w:t>
                  </w:r>
                  <w:r w:rsidRPr="004C0093">
                    <w:rPr>
                      <w:sz w:val="20"/>
                    </w:rPr>
                    <w:t xml:space="preserve"> for the hour </w:t>
                  </w:r>
                  <w:r w:rsidRPr="004C0093">
                    <w:rPr>
                      <w:i/>
                      <w:sz w:val="20"/>
                    </w:rPr>
                    <w:t>h</w:t>
                  </w:r>
                  <w:r w:rsidRPr="004C0093">
                    <w:rPr>
                      <w:sz w:val="20"/>
                    </w:rPr>
                    <w:t>.  When a Combined Cycle Generation Resource is committed in the DAM, payment is made to the Combined Cycle Train for the DAM-committed Combined Cycle Generation Resource.</w:t>
                  </w:r>
                </w:p>
              </w:tc>
            </w:tr>
            <w:tr w:rsidR="00DF0E94" w:rsidRPr="007873B3" w:rsidTr="0075099D">
              <w:tc>
                <w:tcPr>
                  <w:tcW w:w="1154" w:type="pct"/>
                  <w:shd w:val="clear" w:color="auto" w:fill="auto"/>
                </w:tcPr>
                <w:p w:rsidR="00DF0E94" w:rsidRPr="003E2347" w:rsidRDefault="00DF0E94" w:rsidP="00DF0E94">
                  <w:pPr>
                    <w:spacing w:after="60"/>
                    <w:rPr>
                      <w:color w:val="000000"/>
                      <w:sz w:val="20"/>
                    </w:rPr>
                  </w:pPr>
                  <w:r w:rsidRPr="003E2347">
                    <w:rPr>
                      <w:iCs/>
                      <w:sz w:val="20"/>
                    </w:rPr>
                    <w:t xml:space="preserve">RUINFQR </w:t>
                  </w:r>
                  <w:r w:rsidRPr="003E2347">
                    <w:rPr>
                      <w:i/>
                      <w:sz w:val="20"/>
                      <w:vertAlign w:val="subscript"/>
                    </w:rPr>
                    <w:t>q, r, p, h</w:t>
                  </w:r>
                </w:p>
              </w:tc>
              <w:tc>
                <w:tcPr>
                  <w:tcW w:w="456" w:type="pct"/>
                  <w:shd w:val="clear" w:color="auto" w:fill="auto"/>
                </w:tcPr>
                <w:p w:rsidR="00DF0E94" w:rsidRPr="004228A8" w:rsidRDefault="00DF0E94" w:rsidP="00DF0E94">
                  <w:pPr>
                    <w:spacing w:after="60"/>
                    <w:rPr>
                      <w:iCs/>
                      <w:sz w:val="20"/>
                    </w:rPr>
                  </w:pPr>
                  <w:r>
                    <w:rPr>
                      <w:iCs/>
                      <w:sz w:val="20"/>
                    </w:rPr>
                    <w:t>MW</w:t>
                  </w:r>
                </w:p>
              </w:tc>
              <w:tc>
                <w:tcPr>
                  <w:tcW w:w="3390" w:type="pct"/>
                  <w:shd w:val="clear" w:color="auto" w:fill="auto"/>
                </w:tcPr>
                <w:p w:rsidR="00DF0E94" w:rsidRPr="004C0093" w:rsidRDefault="00DF0E94" w:rsidP="00DF0E94">
                  <w:pPr>
                    <w:spacing w:after="60"/>
                    <w:rPr>
                      <w:i/>
                      <w:sz w:val="20"/>
                    </w:rPr>
                  </w:pPr>
                  <w:r w:rsidRPr="004C0093">
                    <w:rPr>
                      <w:i/>
                      <w:iCs/>
                      <w:sz w:val="20"/>
                    </w:rPr>
                    <w:t xml:space="preserve">Reg-Up Infeasible Quantity </w:t>
                  </w:r>
                  <w:r w:rsidRPr="004C0093">
                    <w:rPr>
                      <w:i/>
                      <w:sz w:val="20"/>
                    </w:rPr>
                    <w:t>per QSE per Resource per Settlement Point per hour</w:t>
                  </w:r>
                  <w:r>
                    <w:rPr>
                      <w:i/>
                      <w:iCs/>
                      <w:sz w:val="20"/>
                    </w:rPr>
                    <w:t xml:space="preserve"> </w:t>
                  </w:r>
                  <w:r w:rsidRPr="004C0093">
                    <w:rPr>
                      <w:i/>
                      <w:iCs/>
                      <w:sz w:val="20"/>
                    </w:rPr>
                    <w:t>—</w:t>
                  </w:r>
                  <w:r w:rsidRPr="00065EC3">
                    <w:rPr>
                      <w:iCs/>
                      <w:sz w:val="20"/>
                    </w:rPr>
                    <w:t>The Resource</w:t>
                  </w:r>
                  <w:r w:rsidRPr="004C0093">
                    <w:rPr>
                      <w:i/>
                      <w:iCs/>
                      <w:sz w:val="20"/>
                    </w:rPr>
                    <w:t xml:space="preserve"> r total </w:t>
                  </w:r>
                  <w:r w:rsidRPr="004C0093">
                    <w:rPr>
                      <w:iCs/>
                      <w:sz w:val="20"/>
                    </w:rPr>
                    <w:t>capacity associated with infeasible</w:t>
                  </w:r>
                  <w:r w:rsidRPr="004C0093">
                    <w:rPr>
                      <w:i/>
                      <w:iCs/>
                      <w:sz w:val="20"/>
                    </w:rPr>
                    <w:t xml:space="preserve"> </w:t>
                  </w:r>
                  <w:r w:rsidRPr="004C0093">
                    <w:rPr>
                      <w:iCs/>
                      <w:sz w:val="20"/>
                    </w:rPr>
                    <w:t>Ancillary Service Supply Responsibility for Reg-Up, for the hour</w:t>
                  </w:r>
                  <w:r>
                    <w:rPr>
                      <w:iCs/>
                      <w:sz w:val="20"/>
                    </w:rPr>
                    <w:t xml:space="preserve"> </w:t>
                  </w:r>
                  <w:r w:rsidRPr="00D518CB">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DF0E94" w:rsidRPr="007873B3" w:rsidTr="0075099D">
              <w:tc>
                <w:tcPr>
                  <w:tcW w:w="1154" w:type="pct"/>
                  <w:shd w:val="clear" w:color="auto" w:fill="auto"/>
                </w:tcPr>
                <w:p w:rsidR="00DF0E94" w:rsidRPr="003E2347" w:rsidRDefault="00DF0E94" w:rsidP="00DF0E94">
                  <w:pPr>
                    <w:spacing w:after="60"/>
                    <w:rPr>
                      <w:iCs/>
                      <w:sz w:val="20"/>
                    </w:rPr>
                  </w:pPr>
                  <w:r w:rsidRPr="003E2347">
                    <w:rPr>
                      <w:iCs/>
                      <w:sz w:val="20"/>
                    </w:rPr>
                    <w:t xml:space="preserve">RDINFQR </w:t>
                  </w:r>
                  <w:r w:rsidRPr="003E2347">
                    <w:rPr>
                      <w:i/>
                      <w:sz w:val="20"/>
                      <w:vertAlign w:val="subscript"/>
                    </w:rPr>
                    <w:t>q, r, p, h</w:t>
                  </w:r>
                </w:p>
              </w:tc>
              <w:tc>
                <w:tcPr>
                  <w:tcW w:w="456" w:type="pct"/>
                  <w:shd w:val="clear" w:color="auto" w:fill="auto"/>
                </w:tcPr>
                <w:p w:rsidR="00DF0E94" w:rsidRDefault="00DF0E94" w:rsidP="00DF0E94">
                  <w:pPr>
                    <w:spacing w:after="60"/>
                    <w:rPr>
                      <w:iCs/>
                      <w:sz w:val="20"/>
                    </w:rPr>
                  </w:pPr>
                  <w:r>
                    <w:rPr>
                      <w:iCs/>
                      <w:sz w:val="20"/>
                    </w:rPr>
                    <w:t>MW</w:t>
                  </w:r>
                </w:p>
              </w:tc>
              <w:tc>
                <w:tcPr>
                  <w:tcW w:w="3390" w:type="pct"/>
                  <w:shd w:val="clear" w:color="auto" w:fill="auto"/>
                </w:tcPr>
                <w:p w:rsidR="00DF0E94" w:rsidRPr="004C0093" w:rsidRDefault="00DF0E94" w:rsidP="00DF0E94">
                  <w:pPr>
                    <w:spacing w:after="60"/>
                    <w:rPr>
                      <w:i/>
                      <w:iCs/>
                      <w:sz w:val="20"/>
                    </w:rPr>
                  </w:pPr>
                  <w:r w:rsidRPr="004C0093">
                    <w:rPr>
                      <w:i/>
                      <w:iCs/>
                      <w:sz w:val="20"/>
                    </w:rPr>
                    <w:t>Reg-Down Infeasib</w:t>
                  </w:r>
                  <w:r>
                    <w:rPr>
                      <w:i/>
                      <w:iCs/>
                      <w:sz w:val="20"/>
                    </w:rPr>
                    <w:t>le</w:t>
                  </w:r>
                  <w:r w:rsidRPr="004C0093">
                    <w:rPr>
                      <w:i/>
                      <w:iCs/>
                      <w:sz w:val="20"/>
                    </w:rPr>
                    <w:t xml:space="preserve"> Quantity</w:t>
                  </w:r>
                  <w:r w:rsidRPr="004C0093">
                    <w:rPr>
                      <w:i/>
                      <w:sz w:val="20"/>
                    </w:rPr>
                    <w:t xml:space="preserve"> 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Reg-Down, for the hour</w:t>
                  </w:r>
                  <w:r>
                    <w:rPr>
                      <w:iCs/>
                      <w:sz w:val="20"/>
                    </w:rPr>
                    <w:t xml:space="preserve"> </w:t>
                  </w:r>
                  <w:r w:rsidRPr="007F1F71">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DF0E94" w:rsidRPr="007873B3" w:rsidTr="0075099D">
              <w:tc>
                <w:tcPr>
                  <w:tcW w:w="1154" w:type="pct"/>
                  <w:shd w:val="clear" w:color="auto" w:fill="auto"/>
                </w:tcPr>
                <w:p w:rsidR="00DF0E94" w:rsidRPr="003E2347" w:rsidRDefault="00DF0E94" w:rsidP="00DF0E94">
                  <w:pPr>
                    <w:spacing w:after="60"/>
                    <w:rPr>
                      <w:iCs/>
                      <w:sz w:val="20"/>
                    </w:rPr>
                  </w:pPr>
                  <w:r w:rsidRPr="003E2347">
                    <w:rPr>
                      <w:iCs/>
                      <w:sz w:val="20"/>
                    </w:rPr>
                    <w:t xml:space="preserve">RRINFQR </w:t>
                  </w:r>
                  <w:r w:rsidRPr="003E2347">
                    <w:rPr>
                      <w:i/>
                      <w:iCs/>
                      <w:sz w:val="20"/>
                      <w:vertAlign w:val="subscript"/>
                    </w:rPr>
                    <w:t xml:space="preserve">q, r, </w:t>
                  </w:r>
                  <w:r w:rsidRPr="003E2347">
                    <w:rPr>
                      <w:i/>
                      <w:sz w:val="20"/>
                      <w:vertAlign w:val="subscript"/>
                    </w:rPr>
                    <w:t xml:space="preserve">p, </w:t>
                  </w:r>
                  <w:r w:rsidRPr="003E2347">
                    <w:rPr>
                      <w:i/>
                      <w:iCs/>
                      <w:sz w:val="20"/>
                      <w:vertAlign w:val="subscript"/>
                    </w:rPr>
                    <w:t>h</w:t>
                  </w:r>
                </w:p>
              </w:tc>
              <w:tc>
                <w:tcPr>
                  <w:tcW w:w="456" w:type="pct"/>
                  <w:shd w:val="clear" w:color="auto" w:fill="auto"/>
                </w:tcPr>
                <w:p w:rsidR="00DF0E94" w:rsidRDefault="00DF0E94" w:rsidP="00DF0E94">
                  <w:pPr>
                    <w:spacing w:after="60"/>
                    <w:rPr>
                      <w:iCs/>
                      <w:sz w:val="20"/>
                    </w:rPr>
                  </w:pPr>
                  <w:r>
                    <w:rPr>
                      <w:iCs/>
                      <w:sz w:val="20"/>
                    </w:rPr>
                    <w:t>MW</w:t>
                  </w:r>
                </w:p>
              </w:tc>
              <w:tc>
                <w:tcPr>
                  <w:tcW w:w="3390" w:type="pct"/>
                  <w:shd w:val="clear" w:color="auto" w:fill="auto"/>
                </w:tcPr>
                <w:p w:rsidR="00DF0E94" w:rsidRPr="004C0093" w:rsidRDefault="00DF0E94" w:rsidP="00DF0E94">
                  <w:pPr>
                    <w:spacing w:after="60"/>
                    <w:rPr>
                      <w:i/>
                      <w:iCs/>
                      <w:sz w:val="20"/>
                    </w:rPr>
                  </w:pPr>
                  <w:r w:rsidRPr="004C0093">
                    <w:rPr>
                      <w:i/>
                      <w:iCs/>
                      <w:sz w:val="20"/>
                    </w:rPr>
                    <w:t>Responsive Reserve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RRS, for the hour</w:t>
                  </w:r>
                  <w:r>
                    <w:rPr>
                      <w:iCs/>
                      <w:sz w:val="20"/>
                    </w:rPr>
                    <w:t xml:space="preserve"> </w:t>
                  </w:r>
                  <w:r w:rsidRPr="007F1F71">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DF0E94" w:rsidRPr="007873B3" w:rsidTr="0075099D">
              <w:trPr>
                <w:ins w:id="1648" w:author="STEC" w:date="2018-09-17T11:51:00Z"/>
              </w:trPr>
              <w:tc>
                <w:tcPr>
                  <w:tcW w:w="1154" w:type="pct"/>
                  <w:shd w:val="clear" w:color="auto" w:fill="auto"/>
                </w:tcPr>
                <w:p w:rsidR="00DF0E94" w:rsidRPr="003E2347" w:rsidRDefault="00DF0E94" w:rsidP="00DF0E94">
                  <w:pPr>
                    <w:spacing w:after="60"/>
                    <w:rPr>
                      <w:ins w:id="1649" w:author="STEC" w:date="2018-09-17T11:51:00Z"/>
                      <w:iCs/>
                      <w:sz w:val="20"/>
                    </w:rPr>
                  </w:pPr>
                  <w:ins w:id="1650" w:author="STEC" w:date="2018-09-17T11:51:00Z">
                    <w:r>
                      <w:rPr>
                        <w:iCs/>
                        <w:sz w:val="20"/>
                      </w:rPr>
                      <w:t>EC</w:t>
                    </w:r>
                    <w:r w:rsidRPr="003E2347">
                      <w:rPr>
                        <w:iCs/>
                        <w:sz w:val="20"/>
                      </w:rPr>
                      <w:t xml:space="preserve">RINFQR </w:t>
                    </w:r>
                    <w:r w:rsidRPr="003E2347">
                      <w:rPr>
                        <w:i/>
                        <w:iCs/>
                        <w:sz w:val="20"/>
                        <w:vertAlign w:val="subscript"/>
                      </w:rPr>
                      <w:t xml:space="preserve">q, r, </w:t>
                    </w:r>
                    <w:r w:rsidRPr="003E2347">
                      <w:rPr>
                        <w:i/>
                        <w:sz w:val="20"/>
                        <w:vertAlign w:val="subscript"/>
                      </w:rPr>
                      <w:t xml:space="preserve">p, </w:t>
                    </w:r>
                    <w:r w:rsidRPr="003E2347">
                      <w:rPr>
                        <w:i/>
                        <w:iCs/>
                        <w:sz w:val="20"/>
                        <w:vertAlign w:val="subscript"/>
                      </w:rPr>
                      <w:t>h</w:t>
                    </w:r>
                  </w:ins>
                </w:p>
              </w:tc>
              <w:tc>
                <w:tcPr>
                  <w:tcW w:w="456" w:type="pct"/>
                  <w:shd w:val="clear" w:color="auto" w:fill="auto"/>
                </w:tcPr>
                <w:p w:rsidR="00DF0E94" w:rsidRDefault="00DF0E94" w:rsidP="00DF0E94">
                  <w:pPr>
                    <w:spacing w:after="60"/>
                    <w:rPr>
                      <w:ins w:id="1651" w:author="STEC" w:date="2018-09-17T11:51:00Z"/>
                      <w:iCs/>
                      <w:sz w:val="20"/>
                    </w:rPr>
                  </w:pPr>
                  <w:ins w:id="1652" w:author="STEC" w:date="2018-09-17T11:51:00Z">
                    <w:r>
                      <w:rPr>
                        <w:iCs/>
                        <w:sz w:val="20"/>
                      </w:rPr>
                      <w:t>MW</w:t>
                    </w:r>
                  </w:ins>
                </w:p>
              </w:tc>
              <w:tc>
                <w:tcPr>
                  <w:tcW w:w="3390" w:type="pct"/>
                  <w:shd w:val="clear" w:color="auto" w:fill="auto"/>
                </w:tcPr>
                <w:p w:rsidR="00DF0E94" w:rsidRPr="004C0093" w:rsidRDefault="00DF0E94" w:rsidP="00DF0E94">
                  <w:pPr>
                    <w:spacing w:after="60"/>
                    <w:rPr>
                      <w:ins w:id="1653" w:author="STEC" w:date="2018-09-17T11:51:00Z"/>
                      <w:i/>
                      <w:iCs/>
                      <w:sz w:val="20"/>
                    </w:rPr>
                  </w:pPr>
                  <w:ins w:id="1654" w:author="STEC" w:date="2018-09-17T11:51:00Z">
                    <w:r w:rsidRPr="006714C4">
                      <w:rPr>
                        <w:i/>
                        <w:iCs/>
                        <w:sz w:val="20"/>
                      </w:rPr>
                      <w:t>ERCOT Contingency Reserve Service</w:t>
                    </w:r>
                    <w:r w:rsidRPr="004C0093">
                      <w:rPr>
                        <w:i/>
                        <w:iCs/>
                        <w:sz w:val="20"/>
                      </w:rPr>
                      <w:t xml:space="preserve">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 xml:space="preserve">Ancillary Service Supply Responsibility for </w:t>
                    </w:r>
                    <w:r>
                      <w:rPr>
                        <w:iCs/>
                        <w:sz w:val="20"/>
                      </w:rPr>
                      <w:t>EC</w:t>
                    </w:r>
                    <w:r w:rsidRPr="004C0093">
                      <w:rPr>
                        <w:iCs/>
                        <w:sz w:val="20"/>
                      </w:rPr>
                      <w:t>RS, for the hour</w:t>
                    </w:r>
                    <w:r>
                      <w:rPr>
                        <w:iCs/>
                        <w:sz w:val="20"/>
                      </w:rPr>
                      <w:t xml:space="preserve"> </w:t>
                    </w:r>
                    <w:r w:rsidRPr="007F1F71">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ins>
                </w:p>
              </w:tc>
            </w:tr>
            <w:tr w:rsidR="00DF0E94" w:rsidRPr="007873B3" w:rsidTr="0075099D">
              <w:tc>
                <w:tcPr>
                  <w:tcW w:w="1154" w:type="pct"/>
                  <w:shd w:val="clear" w:color="auto" w:fill="auto"/>
                </w:tcPr>
                <w:p w:rsidR="00DF0E94" w:rsidRPr="003E2347" w:rsidRDefault="00DF0E94" w:rsidP="00DF0E94">
                  <w:pPr>
                    <w:spacing w:after="60"/>
                    <w:rPr>
                      <w:iCs/>
                      <w:sz w:val="20"/>
                    </w:rPr>
                  </w:pPr>
                  <w:r w:rsidRPr="003E2347">
                    <w:rPr>
                      <w:iCs/>
                      <w:sz w:val="20"/>
                    </w:rPr>
                    <w:t xml:space="preserve">NSINFQR </w:t>
                  </w:r>
                  <w:r w:rsidRPr="003E2347">
                    <w:rPr>
                      <w:i/>
                      <w:iCs/>
                      <w:sz w:val="20"/>
                      <w:vertAlign w:val="subscript"/>
                    </w:rPr>
                    <w:t xml:space="preserve">q, r, </w:t>
                  </w:r>
                  <w:r w:rsidRPr="003E2347">
                    <w:rPr>
                      <w:i/>
                      <w:sz w:val="20"/>
                      <w:vertAlign w:val="subscript"/>
                    </w:rPr>
                    <w:t xml:space="preserve">p, </w:t>
                  </w:r>
                  <w:r w:rsidRPr="003E2347">
                    <w:rPr>
                      <w:i/>
                      <w:iCs/>
                      <w:sz w:val="20"/>
                      <w:vertAlign w:val="subscript"/>
                    </w:rPr>
                    <w:t>h</w:t>
                  </w:r>
                </w:p>
              </w:tc>
              <w:tc>
                <w:tcPr>
                  <w:tcW w:w="456" w:type="pct"/>
                  <w:shd w:val="clear" w:color="auto" w:fill="auto"/>
                </w:tcPr>
                <w:p w:rsidR="00DF0E94" w:rsidRDefault="00DF0E94" w:rsidP="00DF0E94">
                  <w:pPr>
                    <w:spacing w:after="60"/>
                    <w:rPr>
                      <w:iCs/>
                      <w:sz w:val="20"/>
                    </w:rPr>
                  </w:pPr>
                  <w:r>
                    <w:rPr>
                      <w:iCs/>
                      <w:sz w:val="20"/>
                    </w:rPr>
                    <w:t>MW</w:t>
                  </w:r>
                </w:p>
              </w:tc>
              <w:tc>
                <w:tcPr>
                  <w:tcW w:w="3390" w:type="pct"/>
                  <w:shd w:val="clear" w:color="auto" w:fill="auto"/>
                </w:tcPr>
                <w:p w:rsidR="00DF0E94" w:rsidRPr="004C0093" w:rsidRDefault="00DF0E94" w:rsidP="00DF0E94">
                  <w:pPr>
                    <w:spacing w:after="60"/>
                    <w:rPr>
                      <w:i/>
                      <w:iCs/>
                      <w:sz w:val="20"/>
                    </w:rPr>
                  </w:pPr>
                  <w:r w:rsidRPr="004C0093">
                    <w:rPr>
                      <w:i/>
                      <w:iCs/>
                      <w:sz w:val="20"/>
                    </w:rPr>
                    <w:t>Non-Spin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 Ancillary Service Supply Responsibility for Non-Spin, for the hour</w:t>
                  </w:r>
                  <w:r>
                    <w:rPr>
                      <w:iCs/>
                      <w:sz w:val="20"/>
                    </w:rPr>
                    <w:t xml:space="preserve"> </w:t>
                  </w:r>
                  <w:r w:rsidRPr="007F1F71">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DF0E94" w:rsidRPr="007873B3" w:rsidTr="0075099D">
              <w:tc>
                <w:tcPr>
                  <w:tcW w:w="1154" w:type="pct"/>
                  <w:shd w:val="clear" w:color="auto" w:fill="auto"/>
                </w:tcPr>
                <w:p w:rsidR="00DF0E94" w:rsidRPr="003E2347" w:rsidRDefault="00DF0E94" w:rsidP="00DF0E94">
                  <w:pPr>
                    <w:spacing w:after="60"/>
                    <w:rPr>
                      <w:iCs/>
                      <w:sz w:val="20"/>
                    </w:rPr>
                  </w:pPr>
                  <w:r w:rsidRPr="003E2347">
                    <w:rPr>
                      <w:sz w:val="20"/>
                    </w:rPr>
                    <w:t xml:space="preserve">ASINFQR </w:t>
                  </w:r>
                  <w:r w:rsidRPr="003E2347">
                    <w:rPr>
                      <w:i/>
                      <w:sz w:val="20"/>
                      <w:vertAlign w:val="subscript"/>
                    </w:rPr>
                    <w:t>q, r, p, h</w:t>
                  </w:r>
                </w:p>
              </w:tc>
              <w:tc>
                <w:tcPr>
                  <w:tcW w:w="456" w:type="pct"/>
                  <w:shd w:val="clear" w:color="auto" w:fill="auto"/>
                </w:tcPr>
                <w:p w:rsidR="00DF0E94" w:rsidRDefault="00DF0E94" w:rsidP="00DF0E94">
                  <w:pPr>
                    <w:spacing w:after="60"/>
                    <w:rPr>
                      <w:iCs/>
                      <w:sz w:val="20"/>
                    </w:rPr>
                  </w:pPr>
                  <w:r>
                    <w:rPr>
                      <w:iCs/>
                      <w:sz w:val="20"/>
                    </w:rPr>
                    <w:t>MW</w:t>
                  </w:r>
                </w:p>
              </w:tc>
              <w:tc>
                <w:tcPr>
                  <w:tcW w:w="3390" w:type="pct"/>
                  <w:shd w:val="clear" w:color="auto" w:fill="auto"/>
                </w:tcPr>
                <w:p w:rsidR="00DF0E94" w:rsidRPr="004C0093" w:rsidRDefault="00DF0E94" w:rsidP="00DF0E94">
                  <w:pPr>
                    <w:spacing w:after="60"/>
                    <w:rPr>
                      <w:i/>
                      <w:iCs/>
                      <w:sz w:val="20"/>
                    </w:rPr>
                  </w:pPr>
                  <w:r w:rsidRPr="004C0093">
                    <w:rPr>
                      <w:i/>
                      <w:iCs/>
                      <w:sz w:val="20"/>
                    </w:rPr>
                    <w:t xml:space="preserve">Ancillary Service Infeasible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the hour</w:t>
                  </w:r>
                  <w:r>
                    <w:rPr>
                      <w:iCs/>
                      <w:sz w:val="20"/>
                    </w:rPr>
                    <w:t xml:space="preserve"> </w:t>
                  </w:r>
                  <w:r w:rsidRPr="007F1F71">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DF0E94" w:rsidRPr="007873B3"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rsidR="00DF0E94" w:rsidRPr="003E2347" w:rsidRDefault="00DF0E94" w:rsidP="00DF0E94">
                  <w:pPr>
                    <w:spacing w:after="60"/>
                    <w:rPr>
                      <w:i/>
                      <w:sz w:val="20"/>
                    </w:rPr>
                  </w:pPr>
                  <w:r w:rsidRPr="003E2347">
                    <w:rPr>
                      <w:i/>
                      <w:sz w:val="20"/>
                    </w:rPr>
                    <w:t>H</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DF0E94" w:rsidRPr="000064DA" w:rsidRDefault="00DF0E94" w:rsidP="00DF0E94">
                  <w:pPr>
                    <w:spacing w:after="60"/>
                    <w:rPr>
                      <w:iCs/>
                      <w:sz w:val="20"/>
                    </w:rPr>
                  </w:pPr>
                  <w:r w:rsidRPr="000064DA">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DF0E94" w:rsidRPr="000064DA" w:rsidRDefault="00DF0E94" w:rsidP="00DF0E94">
                  <w:pPr>
                    <w:spacing w:after="60"/>
                    <w:rPr>
                      <w:i/>
                      <w:iCs/>
                      <w:sz w:val="20"/>
                    </w:rPr>
                  </w:pPr>
                  <w:r w:rsidRPr="003530E3">
                    <w:rPr>
                      <w:iCs/>
                      <w:sz w:val="20"/>
                    </w:rPr>
                    <w:t>An hour in the DAM-commitment period.</w:t>
                  </w:r>
                </w:p>
              </w:tc>
            </w:tr>
            <w:tr w:rsidR="00DF0E94" w:rsidRPr="007873B3"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rsidR="00DF0E94" w:rsidRPr="003E2347" w:rsidRDefault="00DF0E94" w:rsidP="00DF0E94">
                  <w:pPr>
                    <w:spacing w:after="60"/>
                    <w:rPr>
                      <w:i/>
                      <w:iCs/>
                      <w:sz w:val="20"/>
                    </w:rPr>
                  </w:pPr>
                  <w:r w:rsidRPr="003E2347">
                    <w:rPr>
                      <w:i/>
                      <w:iCs/>
                      <w:sz w:val="20"/>
                    </w:rPr>
                    <w:t>Q</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DF0E94" w:rsidRPr="000064DA" w:rsidRDefault="00DF0E94" w:rsidP="00DF0E94">
                  <w:pPr>
                    <w:spacing w:after="60"/>
                    <w:rPr>
                      <w:iCs/>
                      <w:sz w:val="20"/>
                    </w:rPr>
                  </w:pPr>
                  <w:r w:rsidRPr="000064DA">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DF0E94" w:rsidRPr="000064DA" w:rsidRDefault="00DF0E94" w:rsidP="00DF0E94">
                  <w:pPr>
                    <w:spacing w:after="60"/>
                    <w:rPr>
                      <w:iCs/>
                      <w:sz w:val="20"/>
                    </w:rPr>
                  </w:pPr>
                  <w:r w:rsidRPr="000064DA">
                    <w:rPr>
                      <w:iCs/>
                      <w:sz w:val="20"/>
                    </w:rPr>
                    <w:t>A QSE.</w:t>
                  </w:r>
                </w:p>
              </w:tc>
            </w:tr>
            <w:tr w:rsidR="00DF0E94" w:rsidRPr="007873B3"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rsidR="00DF0E94" w:rsidRPr="003E2347" w:rsidRDefault="00DF0E94" w:rsidP="00DF0E94">
                  <w:pPr>
                    <w:spacing w:after="60"/>
                    <w:rPr>
                      <w:i/>
                      <w:iCs/>
                      <w:sz w:val="20"/>
                    </w:rPr>
                  </w:pPr>
                  <w:r w:rsidRPr="003E2347">
                    <w:rPr>
                      <w:i/>
                      <w:iCs/>
                      <w:sz w:val="20"/>
                    </w:rPr>
                    <w:t>r</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DF0E94" w:rsidRPr="000064DA" w:rsidRDefault="00DF0E94" w:rsidP="00DF0E94">
                  <w:pPr>
                    <w:spacing w:after="60"/>
                    <w:rPr>
                      <w:iCs/>
                      <w:sz w:val="20"/>
                    </w:rPr>
                  </w:pPr>
                  <w:r w:rsidRPr="000064DA">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DF0E94" w:rsidRPr="000064DA" w:rsidRDefault="00DF0E94" w:rsidP="00DF0E94">
                  <w:pPr>
                    <w:spacing w:after="60"/>
                    <w:rPr>
                      <w:iCs/>
                      <w:sz w:val="20"/>
                    </w:rPr>
                  </w:pPr>
                  <w:r w:rsidRPr="003530E3">
                    <w:rPr>
                      <w:iCs/>
                      <w:sz w:val="20"/>
                    </w:rPr>
                    <w:t>A DAM-committed Generation Resource</w:t>
                  </w:r>
                  <w:r>
                    <w:rPr>
                      <w:iCs/>
                      <w:sz w:val="20"/>
                    </w:rPr>
                    <w:t>.</w:t>
                  </w:r>
                </w:p>
              </w:tc>
            </w:tr>
            <w:tr w:rsidR="00DF0E94" w:rsidRPr="007873B3"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rsidR="00DF0E94" w:rsidRPr="003E2347" w:rsidRDefault="00DF0E94" w:rsidP="00DF0E94">
                  <w:pPr>
                    <w:spacing w:after="60"/>
                    <w:rPr>
                      <w:i/>
                      <w:iCs/>
                      <w:sz w:val="20"/>
                    </w:rPr>
                  </w:pPr>
                  <w:r w:rsidRPr="003E2347">
                    <w:rPr>
                      <w:i/>
                      <w:iCs/>
                      <w:sz w:val="20"/>
                    </w:rPr>
                    <w:lastRenderedPageBreak/>
                    <w:t>p</w:t>
                  </w:r>
                </w:p>
              </w:tc>
              <w:tc>
                <w:tcPr>
                  <w:tcW w:w="456" w:type="pct"/>
                  <w:tcBorders>
                    <w:top w:val="single" w:sz="4" w:space="0" w:color="auto"/>
                    <w:left w:val="single" w:sz="4" w:space="0" w:color="auto"/>
                    <w:bottom w:val="single" w:sz="4" w:space="0" w:color="auto"/>
                    <w:right w:val="single" w:sz="4" w:space="0" w:color="auto"/>
                  </w:tcBorders>
                  <w:shd w:val="clear" w:color="auto" w:fill="auto"/>
                </w:tcPr>
                <w:p w:rsidR="00DF0E94" w:rsidRPr="00B019A1" w:rsidRDefault="00DF0E94" w:rsidP="00DF0E94">
                  <w:pPr>
                    <w:spacing w:after="60"/>
                    <w:rPr>
                      <w:iCs/>
                      <w:sz w:val="20"/>
                    </w:rPr>
                  </w:pPr>
                  <w:r>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rsidR="00DF0E94" w:rsidRPr="003530E3" w:rsidRDefault="00DF0E94" w:rsidP="00DF0E94">
                  <w:pPr>
                    <w:spacing w:after="60"/>
                    <w:rPr>
                      <w:iCs/>
                      <w:sz w:val="20"/>
                    </w:rPr>
                  </w:pPr>
                  <w:r w:rsidRPr="009D409E">
                    <w:rPr>
                      <w:iCs/>
                      <w:sz w:val="20"/>
                    </w:rPr>
                    <w:t>A Resource Node Settlement Point.</w:t>
                  </w:r>
                </w:p>
              </w:tc>
            </w:tr>
          </w:tbl>
          <w:p w:rsidR="000644BD" w:rsidRPr="00F00076" w:rsidRDefault="000644BD" w:rsidP="0075099D">
            <w:pPr>
              <w:spacing w:before="120" w:after="240"/>
              <w:rPr>
                <w:b/>
                <w:i/>
                <w:iCs/>
              </w:rPr>
            </w:pPr>
          </w:p>
        </w:tc>
      </w:tr>
    </w:tbl>
    <w:p w:rsidR="00BA7A09" w:rsidRPr="0003648D" w:rsidRDefault="00BA7A09" w:rsidP="00BA7A09">
      <w:pPr>
        <w:pStyle w:val="H3"/>
        <w:spacing w:before="480"/>
      </w:pPr>
      <w:r w:rsidRPr="0003648D">
        <w:lastRenderedPageBreak/>
        <w:t>6.7.3</w:t>
      </w:r>
      <w:r w:rsidRPr="0003648D">
        <w:tab/>
        <w:t>Charges for Ancillary Service Capacity Replaced Due to Failure to Provide</w:t>
      </w:r>
      <w:bookmarkEnd w:id="1563"/>
      <w:bookmarkEnd w:id="1564"/>
      <w:bookmarkEnd w:id="1565"/>
      <w:bookmarkEnd w:id="1566"/>
    </w:p>
    <w:p w:rsidR="00BA7A09" w:rsidRPr="0003648D" w:rsidRDefault="00BA7A09" w:rsidP="004B27C3">
      <w:pPr>
        <w:pStyle w:val="BodyText"/>
        <w:spacing w:before="0" w:after="240"/>
        <w:ind w:left="720" w:hanging="720"/>
      </w:pPr>
      <w:r w:rsidRPr="0003648D">
        <w:t xml:space="preserve">(1) </w:t>
      </w:r>
      <w:r w:rsidRPr="0003648D">
        <w:tab/>
        <w:t>A charge to each QSE that fails on its Ancillary Service Supply Responsibility, whether or not a SASM is executed due to its failure to supply, is calculated based on the greatest of the MCPC in the Day-Ahead Market (DAM) or any SASM for the same Operating Hour.  Included in the failed quantity is the charge to each QSE that reduces its Ancillary Service Supply Responsibility by an RSASM, which is calculated based on the cleared MCPC associated with the RSASM.  By service, the charge to each QSE for a given Operating Hour is calculated as follows:</w:t>
      </w:r>
    </w:p>
    <w:p w:rsidR="00BA7A09" w:rsidRPr="0003648D" w:rsidRDefault="00BA7A09" w:rsidP="00BA7A09">
      <w:pPr>
        <w:pStyle w:val="BodyTextNumbered"/>
        <w:ind w:left="1440"/>
        <w:rPr>
          <w:iCs w:val="0"/>
        </w:rPr>
      </w:pPr>
      <w:r w:rsidRPr="0003648D">
        <w:rPr>
          <w:iCs w:val="0"/>
        </w:rPr>
        <w:t>(a)</w:t>
      </w:r>
      <w:r w:rsidRPr="0003648D">
        <w:rPr>
          <w:iCs w:val="0"/>
        </w:rPr>
        <w:tab/>
        <w:t>The t</w:t>
      </w:r>
      <w:r w:rsidRPr="0003648D">
        <w:t>otal charge of failure on Ancillary Service Supply Responsibility for</w:t>
      </w:r>
      <w:r w:rsidRPr="0003648D">
        <w:rPr>
          <w:iCs w:val="0"/>
        </w:rPr>
        <w:t xml:space="preserve"> Reg-Up by QSE, if applicable:</w:t>
      </w:r>
    </w:p>
    <w:p w:rsidR="00BA7A09" w:rsidRPr="0003648D" w:rsidRDefault="00BA7A09" w:rsidP="00BA7A09">
      <w:pPr>
        <w:pStyle w:val="BodyTextNumbered"/>
        <w:ind w:left="2880" w:hanging="2160"/>
        <w:rPr>
          <w:b/>
          <w:i/>
          <w:vertAlign w:val="subscript"/>
        </w:rPr>
      </w:pPr>
      <w:r w:rsidRPr="0003648D">
        <w:rPr>
          <w:b/>
        </w:rPr>
        <w:t xml:space="preserve">RUFQAMTQSETOT </w:t>
      </w:r>
      <w:r w:rsidRPr="0003648D">
        <w:rPr>
          <w:b/>
          <w:i/>
          <w:vertAlign w:val="subscript"/>
        </w:rPr>
        <w:t>q</w:t>
      </w:r>
      <w:r w:rsidRPr="0003648D">
        <w:rPr>
          <w:b/>
        </w:rPr>
        <w:tab/>
        <w:t>=</w:t>
      </w:r>
      <w:r w:rsidRPr="0003648D">
        <w:rPr>
          <w:b/>
        </w:rPr>
        <w:tab/>
        <w:t xml:space="preserve">RUFQAMT </w:t>
      </w:r>
      <w:r w:rsidRPr="0003648D">
        <w:rPr>
          <w:b/>
          <w:i/>
          <w:vertAlign w:val="subscript"/>
        </w:rPr>
        <w:t xml:space="preserve">q + </w:t>
      </w:r>
      <w:r w:rsidRPr="0003648D">
        <w:rPr>
          <w:b/>
        </w:rPr>
        <w:t xml:space="preserve">RRUFQAMT </w:t>
      </w:r>
      <w:r w:rsidRPr="0003648D">
        <w:rPr>
          <w:b/>
          <w:i/>
          <w:vertAlign w:val="subscript"/>
        </w:rPr>
        <w:t>q</w:t>
      </w:r>
    </w:p>
    <w:p w:rsidR="00BA7A09" w:rsidRPr="0003648D" w:rsidRDefault="00BA7A09" w:rsidP="00BA7A09">
      <w:pPr>
        <w:pStyle w:val="BodyTextNumbered"/>
        <w:ind w:left="1440"/>
        <w:rPr>
          <w:iCs w:val="0"/>
        </w:rPr>
      </w:pPr>
      <w:r w:rsidRPr="0003648D">
        <w:t>Where:</w:t>
      </w:r>
    </w:p>
    <w:p w:rsidR="00BA7A09" w:rsidRPr="0003648D" w:rsidRDefault="00BA7A09" w:rsidP="00BA7A09">
      <w:pPr>
        <w:tabs>
          <w:tab w:val="left" w:pos="2340"/>
          <w:tab w:val="left" w:pos="3420"/>
        </w:tabs>
        <w:spacing w:after="240"/>
        <w:ind w:left="3420" w:hanging="2700"/>
        <w:rPr>
          <w:bCs/>
        </w:rPr>
      </w:pPr>
      <w:r w:rsidRPr="0003648D">
        <w:t xml:space="preserve">RUFQAMT </w:t>
      </w:r>
      <w:r w:rsidRPr="0003648D">
        <w:rPr>
          <w:i/>
          <w:vertAlign w:val="subscript"/>
        </w:rPr>
        <w:t>q</w:t>
      </w:r>
      <w:r w:rsidRPr="0003648D">
        <w:tab/>
      </w:r>
      <w:r w:rsidRPr="0003648D">
        <w:tab/>
      </w:r>
      <w:r w:rsidRPr="0003648D">
        <w:tab/>
        <w:t>=</w:t>
      </w:r>
      <w:r w:rsidRPr="0003648D">
        <w:tab/>
        <w:t>(</w:t>
      </w:r>
      <w:r w:rsidRPr="0003648D">
        <w:rPr>
          <w:position w:val="-20"/>
        </w:rPr>
        <w:object w:dxaOrig="495" w:dyaOrig="435">
          <v:shape id="_x0000_i1055" type="#_x0000_t75" style="width:25.05pt;height:21.9pt" o:ole="">
            <v:imagedata r:id="rId58" o:title=""/>
          </v:shape>
          <o:OLEObject Type="Embed" ProgID="Equation.3" ShapeID="_x0000_i1055" DrawAspect="Content" ObjectID="_1600160294" r:id="rId59"/>
        </w:object>
      </w:r>
      <w:r w:rsidRPr="0003648D">
        <w:t xml:space="preserve">(MCPCRU </w:t>
      </w:r>
      <w:r w:rsidRPr="0003648D">
        <w:rPr>
          <w:i/>
          <w:vertAlign w:val="subscript"/>
        </w:rPr>
        <w:t>m</w:t>
      </w:r>
      <w:r w:rsidRPr="0003648D">
        <w:t xml:space="preserve">) * RUFQ </w:t>
      </w:r>
      <w:r w:rsidRPr="0003648D">
        <w:rPr>
          <w:i/>
          <w:vertAlign w:val="subscript"/>
        </w:rPr>
        <w:t>q</w:t>
      </w:r>
      <w:r w:rsidRPr="0003648D">
        <w:t>)</w:t>
      </w:r>
    </w:p>
    <w:p w:rsidR="00BA7A09" w:rsidRPr="0003648D" w:rsidRDefault="00BA7A09" w:rsidP="00BA7A09">
      <w:pPr>
        <w:pStyle w:val="BodyTextNumbered"/>
        <w:ind w:left="1440"/>
      </w:pPr>
      <w:r w:rsidRPr="0003648D">
        <w:t xml:space="preserve">RRUFQAMT </w:t>
      </w:r>
      <w:r w:rsidRPr="0003648D">
        <w:rPr>
          <w:i/>
          <w:vertAlign w:val="subscript"/>
        </w:rPr>
        <w:t>q</w:t>
      </w:r>
      <w:r w:rsidRPr="0003648D">
        <w:tab/>
      </w:r>
      <w:r w:rsidRPr="0003648D">
        <w:tab/>
        <w:t>=</w:t>
      </w:r>
      <w:r w:rsidRPr="0003648D">
        <w:tab/>
        <w:t xml:space="preserve">MCPCRU </w:t>
      </w:r>
      <w:r w:rsidRPr="0003648D">
        <w:rPr>
          <w:bCs/>
          <w:i/>
          <w:vertAlign w:val="subscript"/>
        </w:rPr>
        <w:t>rs</w:t>
      </w:r>
      <w:r w:rsidRPr="0003648D">
        <w:t xml:space="preserve"> * RRUFQ </w:t>
      </w:r>
      <w:r w:rsidRPr="0003648D">
        <w:rPr>
          <w:i/>
          <w:vertAlign w:val="subscript"/>
        </w:rPr>
        <w:t>q,</w:t>
      </w:r>
      <w:r w:rsidRPr="0003648D">
        <w:t xml:space="preserve"> </w:t>
      </w:r>
      <w:r w:rsidRPr="0003648D">
        <w:rPr>
          <w:bCs/>
          <w:i/>
          <w:vertAlign w:val="subscript"/>
        </w:rPr>
        <w:t>rs</w:t>
      </w:r>
    </w:p>
    <w:p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876"/>
      </w:tblGrid>
      <w:tr w:rsidR="00BA7A09" w:rsidRPr="0003648D" w:rsidTr="004B27C3">
        <w:tc>
          <w:tcPr>
            <w:tcW w:w="1024" w:type="pct"/>
          </w:tcPr>
          <w:p w:rsidR="00BA7A09" w:rsidRPr="0003648D" w:rsidRDefault="00BA7A09" w:rsidP="00FF6149">
            <w:pPr>
              <w:pStyle w:val="TableHead"/>
            </w:pPr>
            <w:r w:rsidRPr="0003648D">
              <w:t>Variable</w:t>
            </w:r>
          </w:p>
        </w:tc>
        <w:tc>
          <w:tcPr>
            <w:tcW w:w="386" w:type="pct"/>
          </w:tcPr>
          <w:p w:rsidR="00BA7A09" w:rsidRPr="0003648D" w:rsidRDefault="00BA7A09" w:rsidP="00FF6149">
            <w:pPr>
              <w:pStyle w:val="TableHead"/>
            </w:pPr>
            <w:r w:rsidRPr="0003648D">
              <w:t>Unit</w:t>
            </w:r>
          </w:p>
        </w:tc>
        <w:tc>
          <w:tcPr>
            <w:tcW w:w="3590" w:type="pct"/>
          </w:tcPr>
          <w:p w:rsidR="00BA7A09" w:rsidRPr="0003648D" w:rsidRDefault="00BA7A09" w:rsidP="00FF6149">
            <w:pPr>
              <w:pStyle w:val="TableHead"/>
            </w:pPr>
            <w:r w:rsidRPr="0003648D">
              <w:t>Description</w:t>
            </w:r>
          </w:p>
        </w:tc>
      </w:tr>
      <w:tr w:rsidR="00BA7A09" w:rsidRPr="0003648D" w:rsidTr="004B27C3">
        <w:tc>
          <w:tcPr>
            <w:tcW w:w="1024" w:type="pct"/>
          </w:tcPr>
          <w:p w:rsidR="00BA7A09" w:rsidRPr="0003648D" w:rsidRDefault="00BA7A09" w:rsidP="00FF6149">
            <w:pPr>
              <w:pStyle w:val="TableBody"/>
            </w:pPr>
            <w:r w:rsidRPr="0003648D">
              <w:t xml:space="preserve">RUFQAMTQSETOT </w:t>
            </w:r>
            <w:r w:rsidRPr="0003648D">
              <w:rPr>
                <w:i/>
                <w:vertAlign w:val="subscript"/>
              </w:rPr>
              <w:t>q</w:t>
            </w:r>
          </w:p>
        </w:tc>
        <w:tc>
          <w:tcPr>
            <w:tcW w:w="386" w:type="pct"/>
          </w:tcPr>
          <w:p w:rsidR="00BA7A09" w:rsidRPr="0003648D" w:rsidRDefault="00BA7A09" w:rsidP="00FF6149">
            <w:pPr>
              <w:pStyle w:val="TableBody"/>
            </w:pPr>
            <w:r w:rsidRPr="0003648D">
              <w:t>$</w:t>
            </w:r>
          </w:p>
        </w:tc>
        <w:tc>
          <w:tcPr>
            <w:tcW w:w="3590" w:type="pct"/>
          </w:tcPr>
          <w:p w:rsidR="00BA7A09" w:rsidRPr="0003648D" w:rsidRDefault="00BA7A09" w:rsidP="00FF6149">
            <w:pPr>
              <w:pStyle w:val="TableBody"/>
              <w:rPr>
                <w:i/>
              </w:rPr>
            </w:pPr>
            <w:r w:rsidRPr="0003648D">
              <w:rPr>
                <w:i/>
              </w:rPr>
              <w:t>Reg-Up Failure Quantity Amount per QSE</w:t>
            </w:r>
            <w:r w:rsidRPr="0003648D">
              <w:t xml:space="preserve">—The total charge to QSE </w:t>
            </w:r>
            <w:r w:rsidRPr="0003648D">
              <w:rPr>
                <w:i/>
              </w:rPr>
              <w:t>q</w:t>
            </w:r>
            <w:r w:rsidRPr="0003648D">
              <w:t xml:space="preserve"> for its total capacity associated with failures and reconfiguration reductions on its Ancillary Service Supply Responsibility for Reg-Up, for the hour.</w:t>
            </w:r>
          </w:p>
        </w:tc>
      </w:tr>
      <w:tr w:rsidR="00BA7A09" w:rsidRPr="0003648D" w:rsidTr="004B27C3">
        <w:tc>
          <w:tcPr>
            <w:tcW w:w="1024" w:type="pct"/>
          </w:tcPr>
          <w:p w:rsidR="00BA7A09" w:rsidRPr="0003648D" w:rsidRDefault="00BA7A09" w:rsidP="00FF6149">
            <w:pPr>
              <w:pStyle w:val="TableBody"/>
            </w:pPr>
            <w:r w:rsidRPr="0003648D">
              <w:t xml:space="preserve">RRUFQAMT </w:t>
            </w:r>
            <w:r w:rsidRPr="0003648D">
              <w:rPr>
                <w:i/>
                <w:vertAlign w:val="subscript"/>
              </w:rPr>
              <w:t>q</w:t>
            </w:r>
          </w:p>
        </w:tc>
        <w:tc>
          <w:tcPr>
            <w:tcW w:w="386" w:type="pct"/>
          </w:tcPr>
          <w:p w:rsidR="00BA7A09" w:rsidRPr="0003648D" w:rsidRDefault="00BA7A09" w:rsidP="00FF6149">
            <w:pPr>
              <w:pStyle w:val="TableBody"/>
            </w:pPr>
            <w:r w:rsidRPr="0003648D">
              <w:t>$</w:t>
            </w:r>
          </w:p>
        </w:tc>
        <w:tc>
          <w:tcPr>
            <w:tcW w:w="3590" w:type="pct"/>
          </w:tcPr>
          <w:p w:rsidR="00BA7A09" w:rsidRPr="0003648D" w:rsidRDefault="00BA7A09" w:rsidP="00FF6149">
            <w:pPr>
              <w:pStyle w:val="TableBody"/>
              <w:rPr>
                <w:i/>
              </w:rPr>
            </w:pPr>
            <w:r w:rsidRPr="0003648D">
              <w:rPr>
                <w:i/>
                <w:iCs w:val="0"/>
              </w:rPr>
              <w:t xml:space="preserve">Reconfiguration </w:t>
            </w:r>
            <w:r w:rsidRPr="0003648D">
              <w:rPr>
                <w:i/>
              </w:rPr>
              <w:t>Reg-Up Failure Quantity Amount per QSE</w:t>
            </w:r>
            <w:r w:rsidRPr="0003648D">
              <w:t xml:space="preserve">—The charge to QSE </w:t>
            </w:r>
            <w:r w:rsidRPr="0003648D">
              <w:rPr>
                <w:i/>
              </w:rPr>
              <w:t>q</w:t>
            </w:r>
            <w:r w:rsidRPr="0003648D">
              <w:t xml:space="preserve"> for its total capacity associated with reconfiguration reductions on its Ancillary Service Supply Responsibility for Reg-Up, for the hour.</w:t>
            </w:r>
          </w:p>
        </w:tc>
      </w:tr>
      <w:tr w:rsidR="00BA7A09" w:rsidRPr="0003648D" w:rsidTr="004B27C3">
        <w:tc>
          <w:tcPr>
            <w:tcW w:w="1024" w:type="pct"/>
          </w:tcPr>
          <w:p w:rsidR="00BA7A09" w:rsidRPr="0003648D" w:rsidRDefault="00BA7A09" w:rsidP="00FF6149">
            <w:pPr>
              <w:pStyle w:val="TableBody"/>
            </w:pPr>
            <w:r w:rsidRPr="0003648D">
              <w:t xml:space="preserve">RUFQAMT </w:t>
            </w:r>
            <w:r w:rsidRPr="0003648D">
              <w:rPr>
                <w:i/>
                <w:vertAlign w:val="subscript"/>
              </w:rPr>
              <w:t>q</w:t>
            </w:r>
          </w:p>
        </w:tc>
        <w:tc>
          <w:tcPr>
            <w:tcW w:w="386" w:type="pct"/>
          </w:tcPr>
          <w:p w:rsidR="00BA7A09" w:rsidRPr="0003648D" w:rsidRDefault="00BA7A09" w:rsidP="00FF6149">
            <w:pPr>
              <w:pStyle w:val="TableBody"/>
            </w:pPr>
            <w:r w:rsidRPr="0003648D">
              <w:t>$</w:t>
            </w:r>
          </w:p>
        </w:tc>
        <w:tc>
          <w:tcPr>
            <w:tcW w:w="3590" w:type="pct"/>
          </w:tcPr>
          <w:p w:rsidR="00BA7A09" w:rsidRPr="0003648D" w:rsidRDefault="00BA7A09" w:rsidP="00FF6149">
            <w:pPr>
              <w:pStyle w:val="TableBody"/>
            </w:pPr>
            <w:r w:rsidRPr="0003648D">
              <w:rPr>
                <w:i/>
              </w:rPr>
              <w:t>Reg-Up Failure Quantity Amount per QSE</w:t>
            </w:r>
            <w:r w:rsidRPr="0003648D">
              <w:t xml:space="preserve">—The charge to QSE </w:t>
            </w:r>
            <w:r w:rsidRPr="0003648D">
              <w:rPr>
                <w:i/>
              </w:rPr>
              <w:t>q</w:t>
            </w:r>
            <w:r w:rsidRPr="0003648D">
              <w:t xml:space="preserve"> for its total capacity associated with failures on its Ancillary Service Supply Responsibility for Reg-Up, for the hour.</w:t>
            </w:r>
          </w:p>
        </w:tc>
      </w:tr>
      <w:tr w:rsidR="00BA7A09" w:rsidRPr="0003648D" w:rsidTr="004B27C3">
        <w:tc>
          <w:tcPr>
            <w:tcW w:w="102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MCPCRU</w:t>
            </w:r>
            <w:r w:rsidRPr="0003648D">
              <w:rPr>
                <w:i/>
              </w:rPr>
              <w:t xml:space="preserve"> </w:t>
            </w:r>
            <w:r w:rsidRPr="0003648D">
              <w:rPr>
                <w:i/>
                <w:vertAlign w:val="subscript"/>
              </w:rPr>
              <w:t>m</w:t>
            </w:r>
          </w:p>
        </w:tc>
        <w:tc>
          <w:tcPr>
            <w:tcW w:w="38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 per hour</w:t>
            </w:r>
          </w:p>
        </w:tc>
        <w:tc>
          <w:tcPr>
            <w:tcW w:w="359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Market Clearing Price for Capacity for Reg-Up by market—</w:t>
            </w:r>
            <w:r w:rsidRPr="0003648D">
              <w:t xml:space="preserve">The MCPC for Reg-Up in the market </w:t>
            </w:r>
            <w:r w:rsidRPr="0003648D">
              <w:rPr>
                <w:i/>
              </w:rPr>
              <w:t>m</w:t>
            </w:r>
            <w:r w:rsidRPr="0003648D">
              <w:t>, for the hour.</w:t>
            </w:r>
          </w:p>
        </w:tc>
      </w:tr>
      <w:tr w:rsidR="00BA7A09" w:rsidRPr="0003648D" w:rsidTr="004B27C3">
        <w:tc>
          <w:tcPr>
            <w:tcW w:w="102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 xml:space="preserve">MCPCRU </w:t>
            </w:r>
            <w:r w:rsidRPr="0003648D">
              <w:rPr>
                <w:i/>
                <w:iCs w:val="0"/>
                <w:vertAlign w:val="subscript"/>
              </w:rPr>
              <w:t>rs</w:t>
            </w:r>
          </w:p>
        </w:tc>
        <w:tc>
          <w:tcPr>
            <w:tcW w:w="38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$/MW per hour</w:t>
            </w:r>
          </w:p>
        </w:tc>
        <w:tc>
          <w:tcPr>
            <w:tcW w:w="359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iCs w:val="0"/>
              </w:rPr>
              <w:t>Market Clearing Price for Capacity for Reg-Up by RSASM—</w:t>
            </w:r>
            <w:r w:rsidRPr="0003648D">
              <w:rPr>
                <w:iCs w:val="0"/>
              </w:rPr>
              <w:t xml:space="preserve">The MCPC for Reg-Up in the RSASM </w:t>
            </w:r>
            <w:r w:rsidRPr="0003648D">
              <w:rPr>
                <w:i/>
                <w:iCs w:val="0"/>
              </w:rPr>
              <w:t>rs</w:t>
            </w:r>
            <w:r w:rsidRPr="0003648D">
              <w:rPr>
                <w:iCs w:val="0"/>
              </w:rPr>
              <w:t>, for the hour.</w:t>
            </w:r>
          </w:p>
        </w:tc>
      </w:tr>
      <w:tr w:rsidR="00BA7A09" w:rsidRPr="0003648D" w:rsidTr="004B27C3">
        <w:tc>
          <w:tcPr>
            <w:tcW w:w="102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RUFQ </w:t>
            </w:r>
            <w:r w:rsidRPr="0003648D">
              <w:rPr>
                <w:i/>
                <w:vertAlign w:val="subscript"/>
              </w:rPr>
              <w:t>q</w:t>
            </w:r>
          </w:p>
        </w:tc>
        <w:tc>
          <w:tcPr>
            <w:tcW w:w="38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59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Reg-Up Failure Quantity per QSE—</w:t>
            </w:r>
            <w:r w:rsidRPr="0003648D">
              <w:t xml:space="preserve">QSE </w:t>
            </w:r>
            <w:r w:rsidRPr="0003648D">
              <w:rPr>
                <w:i/>
              </w:rPr>
              <w:t>q</w:t>
            </w:r>
            <w:r w:rsidRPr="0003648D">
              <w:t xml:space="preserve"> total capacity associated with failures on its Ancillary Service Supply Responsibility for Reg-Up, for the hour.</w:t>
            </w:r>
          </w:p>
        </w:tc>
      </w:tr>
      <w:tr w:rsidR="00BA7A09" w:rsidRPr="0003648D" w:rsidTr="004B27C3">
        <w:tc>
          <w:tcPr>
            <w:tcW w:w="102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Cs w:val="0"/>
              </w:rPr>
            </w:pPr>
            <w:r w:rsidRPr="0003648D">
              <w:rPr>
                <w:iCs w:val="0"/>
              </w:rPr>
              <w:t xml:space="preserve">RRUFQ </w:t>
            </w:r>
            <w:r w:rsidRPr="0003648D">
              <w:rPr>
                <w:i/>
                <w:iCs w:val="0"/>
                <w:vertAlign w:val="subscript"/>
              </w:rPr>
              <w:t>q, rs</w:t>
            </w:r>
          </w:p>
        </w:tc>
        <w:tc>
          <w:tcPr>
            <w:tcW w:w="38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Cs w:val="0"/>
              </w:rPr>
            </w:pPr>
            <w:r w:rsidRPr="0003648D">
              <w:rPr>
                <w:iCs w:val="0"/>
              </w:rPr>
              <w:t>MW</w:t>
            </w:r>
          </w:p>
        </w:tc>
        <w:tc>
          <w:tcPr>
            <w:tcW w:w="3590"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Cs w:val="0"/>
              </w:rPr>
            </w:pPr>
            <w:r w:rsidRPr="0003648D">
              <w:rPr>
                <w:i/>
                <w:iCs w:val="0"/>
              </w:rPr>
              <w:t>Reconfiguration Reg-Up Failure Quantity per QSE—</w:t>
            </w:r>
            <w:r w:rsidRPr="0003648D">
              <w:rPr>
                <w:iCs w:val="0"/>
              </w:rPr>
              <w:t xml:space="preserve">QSE </w:t>
            </w:r>
            <w:r w:rsidRPr="0003648D">
              <w:rPr>
                <w:i/>
                <w:iCs w:val="0"/>
              </w:rPr>
              <w:t>q</w:t>
            </w:r>
            <w:r w:rsidRPr="0003648D">
              <w:rPr>
                <w:iCs w:val="0"/>
              </w:rPr>
              <w:t xml:space="preserve"> total capacity associated with reconfiguration reductions on its Ancillary Service Supply Responsibility for Reg-Up, for the hour.</w:t>
            </w:r>
          </w:p>
        </w:tc>
      </w:tr>
      <w:tr w:rsidR="004B27C3" w:rsidRPr="0003648D" w:rsidTr="004B27C3">
        <w:tc>
          <w:tcPr>
            <w:tcW w:w="1024" w:type="pct"/>
            <w:tcBorders>
              <w:top w:val="single" w:sz="4" w:space="0" w:color="auto"/>
              <w:left w:val="single" w:sz="4" w:space="0" w:color="auto"/>
              <w:bottom w:val="single" w:sz="4" w:space="0" w:color="auto"/>
              <w:right w:val="single" w:sz="4" w:space="0" w:color="auto"/>
            </w:tcBorders>
          </w:tcPr>
          <w:p w:rsidR="004B27C3" w:rsidRPr="0003648D" w:rsidRDefault="004B27C3" w:rsidP="004B27C3">
            <w:pPr>
              <w:pStyle w:val="TableBody"/>
              <w:rPr>
                <w:i/>
              </w:rPr>
            </w:pPr>
            <w:r w:rsidRPr="0003648D">
              <w:rPr>
                <w:i/>
                <w:iCs w:val="0"/>
              </w:rPr>
              <w:t>rs</w:t>
            </w:r>
          </w:p>
        </w:tc>
        <w:tc>
          <w:tcPr>
            <w:tcW w:w="386" w:type="pct"/>
            <w:tcBorders>
              <w:top w:val="single" w:sz="4" w:space="0" w:color="auto"/>
              <w:left w:val="single" w:sz="4" w:space="0" w:color="auto"/>
              <w:bottom w:val="single" w:sz="4" w:space="0" w:color="auto"/>
              <w:right w:val="single" w:sz="4" w:space="0" w:color="auto"/>
            </w:tcBorders>
          </w:tcPr>
          <w:p w:rsidR="004B27C3" w:rsidRPr="0003648D" w:rsidRDefault="004B27C3" w:rsidP="004B27C3">
            <w:pPr>
              <w:pStyle w:val="TableBody"/>
            </w:pPr>
            <w:r w:rsidRPr="0003648D">
              <w:rPr>
                <w:iCs w:val="0"/>
              </w:rPr>
              <w:t>none</w:t>
            </w:r>
          </w:p>
        </w:tc>
        <w:tc>
          <w:tcPr>
            <w:tcW w:w="3590" w:type="pct"/>
            <w:tcBorders>
              <w:top w:val="single" w:sz="4" w:space="0" w:color="auto"/>
              <w:left w:val="single" w:sz="4" w:space="0" w:color="auto"/>
              <w:bottom w:val="single" w:sz="4" w:space="0" w:color="auto"/>
              <w:right w:val="single" w:sz="4" w:space="0" w:color="auto"/>
            </w:tcBorders>
          </w:tcPr>
          <w:p w:rsidR="004B27C3" w:rsidRPr="0003648D" w:rsidRDefault="004B27C3" w:rsidP="004B27C3">
            <w:pPr>
              <w:pStyle w:val="TableBody"/>
            </w:pPr>
            <w:r w:rsidRPr="0003648D">
              <w:rPr>
                <w:iCs w:val="0"/>
              </w:rPr>
              <w:t>The RSASM for the given Operating Hour.</w:t>
            </w:r>
          </w:p>
        </w:tc>
      </w:tr>
      <w:tr w:rsidR="004B27C3" w:rsidRPr="0003648D" w:rsidTr="004B27C3">
        <w:tc>
          <w:tcPr>
            <w:tcW w:w="1024" w:type="pct"/>
            <w:tcBorders>
              <w:top w:val="single" w:sz="4" w:space="0" w:color="auto"/>
              <w:left w:val="single" w:sz="4" w:space="0" w:color="auto"/>
              <w:bottom w:val="single" w:sz="4" w:space="0" w:color="auto"/>
              <w:right w:val="single" w:sz="4" w:space="0" w:color="auto"/>
            </w:tcBorders>
          </w:tcPr>
          <w:p w:rsidR="004B27C3" w:rsidRPr="0003648D" w:rsidRDefault="004B27C3" w:rsidP="004B27C3">
            <w:pPr>
              <w:pStyle w:val="TableBody"/>
              <w:rPr>
                <w:i/>
              </w:rPr>
            </w:pPr>
            <w:r w:rsidRPr="0003648D">
              <w:rPr>
                <w:i/>
              </w:rPr>
              <w:lastRenderedPageBreak/>
              <w:t>m</w:t>
            </w:r>
          </w:p>
        </w:tc>
        <w:tc>
          <w:tcPr>
            <w:tcW w:w="386" w:type="pct"/>
            <w:tcBorders>
              <w:top w:val="single" w:sz="4" w:space="0" w:color="auto"/>
              <w:left w:val="single" w:sz="4" w:space="0" w:color="auto"/>
              <w:bottom w:val="single" w:sz="4" w:space="0" w:color="auto"/>
              <w:right w:val="single" w:sz="4" w:space="0" w:color="auto"/>
            </w:tcBorders>
          </w:tcPr>
          <w:p w:rsidR="004B27C3" w:rsidRPr="0003648D" w:rsidRDefault="004B27C3" w:rsidP="004B27C3">
            <w:pPr>
              <w:pStyle w:val="TableBody"/>
            </w:pPr>
            <w:r w:rsidRPr="0003648D">
              <w:t>none</w:t>
            </w:r>
          </w:p>
        </w:tc>
        <w:tc>
          <w:tcPr>
            <w:tcW w:w="3590" w:type="pct"/>
            <w:tcBorders>
              <w:top w:val="single" w:sz="4" w:space="0" w:color="auto"/>
              <w:left w:val="single" w:sz="4" w:space="0" w:color="auto"/>
              <w:bottom w:val="single" w:sz="4" w:space="0" w:color="auto"/>
              <w:right w:val="single" w:sz="4" w:space="0" w:color="auto"/>
            </w:tcBorders>
          </w:tcPr>
          <w:p w:rsidR="004B27C3" w:rsidRPr="0003648D" w:rsidRDefault="004B27C3" w:rsidP="004B27C3">
            <w:pPr>
              <w:pStyle w:val="TableBody"/>
            </w:pPr>
            <w:r w:rsidRPr="0003648D">
              <w:t>The DAM, SASM, or RSASM for the given Operating Hour.</w:t>
            </w:r>
          </w:p>
        </w:tc>
      </w:tr>
      <w:tr w:rsidR="004B27C3" w:rsidRPr="0003648D" w:rsidTr="004B27C3">
        <w:tc>
          <w:tcPr>
            <w:tcW w:w="1024" w:type="pct"/>
            <w:tcBorders>
              <w:top w:val="single" w:sz="4" w:space="0" w:color="auto"/>
              <w:left w:val="single" w:sz="4" w:space="0" w:color="auto"/>
              <w:bottom w:val="single" w:sz="4" w:space="0" w:color="auto"/>
              <w:right w:val="single" w:sz="4" w:space="0" w:color="auto"/>
            </w:tcBorders>
          </w:tcPr>
          <w:p w:rsidR="004B27C3" w:rsidRPr="0003648D" w:rsidRDefault="004B27C3" w:rsidP="004B27C3">
            <w:pPr>
              <w:pStyle w:val="TableBody"/>
              <w:rPr>
                <w:i/>
              </w:rPr>
            </w:pPr>
            <w:r w:rsidRPr="0003648D">
              <w:rPr>
                <w:i/>
              </w:rPr>
              <w:t>q</w:t>
            </w:r>
          </w:p>
        </w:tc>
        <w:tc>
          <w:tcPr>
            <w:tcW w:w="386" w:type="pct"/>
            <w:tcBorders>
              <w:top w:val="single" w:sz="4" w:space="0" w:color="auto"/>
              <w:left w:val="single" w:sz="4" w:space="0" w:color="auto"/>
              <w:bottom w:val="single" w:sz="4" w:space="0" w:color="auto"/>
              <w:right w:val="single" w:sz="4" w:space="0" w:color="auto"/>
            </w:tcBorders>
          </w:tcPr>
          <w:p w:rsidR="004B27C3" w:rsidRPr="0003648D" w:rsidRDefault="004B27C3" w:rsidP="004B27C3">
            <w:pPr>
              <w:pStyle w:val="TableBody"/>
            </w:pPr>
            <w:r w:rsidRPr="0003648D">
              <w:t>none</w:t>
            </w:r>
          </w:p>
        </w:tc>
        <w:tc>
          <w:tcPr>
            <w:tcW w:w="3590" w:type="pct"/>
            <w:tcBorders>
              <w:top w:val="single" w:sz="4" w:space="0" w:color="auto"/>
              <w:left w:val="single" w:sz="4" w:space="0" w:color="auto"/>
              <w:bottom w:val="single" w:sz="4" w:space="0" w:color="auto"/>
              <w:right w:val="single" w:sz="4" w:space="0" w:color="auto"/>
            </w:tcBorders>
          </w:tcPr>
          <w:p w:rsidR="004B27C3" w:rsidRPr="0003648D" w:rsidRDefault="004B27C3" w:rsidP="004B27C3">
            <w:pPr>
              <w:pStyle w:val="TableBody"/>
            </w:pPr>
            <w:r w:rsidRPr="0003648D">
              <w:t>A QSE.</w:t>
            </w:r>
          </w:p>
        </w:tc>
      </w:tr>
    </w:tbl>
    <w:p w:rsidR="00BA7A09" w:rsidRPr="0003648D" w:rsidRDefault="00BA7A09" w:rsidP="00BA7A09">
      <w:pPr>
        <w:pStyle w:val="BodyTextNumbered"/>
        <w:spacing w:before="240"/>
        <w:ind w:left="1440"/>
        <w:rPr>
          <w:iCs w:val="0"/>
        </w:rPr>
      </w:pPr>
      <w:r w:rsidRPr="0003648D">
        <w:rPr>
          <w:iCs w:val="0"/>
        </w:rPr>
        <w:t>(b)</w:t>
      </w:r>
      <w:r w:rsidRPr="0003648D">
        <w:rPr>
          <w:iCs w:val="0"/>
        </w:rPr>
        <w:tab/>
        <w:t>The t</w:t>
      </w:r>
      <w:r w:rsidRPr="0003648D">
        <w:t>otal charge of failure on Ancillary Service Supply Responsibility for</w:t>
      </w:r>
      <w:r w:rsidRPr="0003648D">
        <w:rPr>
          <w:iCs w:val="0"/>
        </w:rPr>
        <w:t xml:space="preserve"> Reg-Down by QSE, if applicable:</w:t>
      </w:r>
    </w:p>
    <w:p w:rsidR="00BA7A09" w:rsidRPr="0003648D" w:rsidRDefault="00BA7A09" w:rsidP="00BA7A09">
      <w:pPr>
        <w:pStyle w:val="BodyTextNumbered"/>
        <w:spacing w:before="240"/>
        <w:ind w:left="2880" w:hanging="2160"/>
        <w:rPr>
          <w:iCs w:val="0"/>
        </w:rPr>
      </w:pPr>
      <w:r w:rsidRPr="0003648D">
        <w:rPr>
          <w:b/>
        </w:rPr>
        <w:t xml:space="preserve">RDFQAMTQSETOT </w:t>
      </w:r>
      <w:r w:rsidRPr="0003648D">
        <w:rPr>
          <w:b/>
          <w:i/>
          <w:vertAlign w:val="subscript"/>
        </w:rPr>
        <w:t>q</w:t>
      </w:r>
      <w:r w:rsidRPr="0003648D">
        <w:rPr>
          <w:b/>
          <w:i/>
          <w:vertAlign w:val="subscript"/>
        </w:rPr>
        <w:tab/>
      </w:r>
      <w:r w:rsidRPr="0003648D">
        <w:rPr>
          <w:b/>
        </w:rPr>
        <w:t>=</w:t>
      </w:r>
      <w:r w:rsidRPr="0003648D">
        <w:rPr>
          <w:b/>
        </w:rPr>
        <w:tab/>
        <w:t xml:space="preserve">RDFQAMT </w:t>
      </w:r>
      <w:r w:rsidRPr="0003648D">
        <w:rPr>
          <w:b/>
          <w:i/>
          <w:vertAlign w:val="subscript"/>
        </w:rPr>
        <w:t xml:space="preserve">q + </w:t>
      </w:r>
      <w:r w:rsidRPr="0003648D">
        <w:rPr>
          <w:b/>
        </w:rPr>
        <w:t xml:space="preserve">RRDFQAMT </w:t>
      </w:r>
      <w:r w:rsidRPr="0003648D">
        <w:rPr>
          <w:b/>
          <w:i/>
          <w:vertAlign w:val="subscript"/>
        </w:rPr>
        <w:t>q</w:t>
      </w:r>
    </w:p>
    <w:p w:rsidR="00BA7A09" w:rsidRPr="0003648D" w:rsidRDefault="00BA7A09" w:rsidP="00801D55">
      <w:pPr>
        <w:pStyle w:val="FormulaBold"/>
      </w:pPr>
      <w:r w:rsidRPr="0003648D">
        <w:t>Where:</w:t>
      </w:r>
    </w:p>
    <w:p w:rsidR="00BA7A09" w:rsidRPr="0003648D" w:rsidRDefault="00BA7A09" w:rsidP="00801D55">
      <w:pPr>
        <w:pStyle w:val="FormulaBold"/>
      </w:pPr>
      <w:r w:rsidRPr="0003648D">
        <w:t xml:space="preserve">RDFQAMT </w:t>
      </w:r>
      <w:r w:rsidRPr="0003648D">
        <w:rPr>
          <w:i/>
          <w:vertAlign w:val="subscript"/>
        </w:rPr>
        <w:t>q</w:t>
      </w:r>
      <w:r w:rsidRPr="0003648D">
        <w:tab/>
      </w:r>
      <w:r w:rsidRPr="0003648D">
        <w:tab/>
        <w:t>=</w:t>
      </w:r>
      <w:r w:rsidRPr="0003648D">
        <w:tab/>
        <w:t>(</w:t>
      </w:r>
      <w:r w:rsidRPr="0003648D">
        <w:rPr>
          <w:position w:val="-20"/>
        </w:rPr>
        <w:object w:dxaOrig="495" w:dyaOrig="435">
          <v:shape id="_x0000_i1056" type="#_x0000_t75" style="width:25.05pt;height:21.9pt" o:ole="">
            <v:imagedata r:id="rId58" o:title=""/>
          </v:shape>
          <o:OLEObject Type="Embed" ProgID="Equation.3" ShapeID="_x0000_i1056" DrawAspect="Content" ObjectID="_1600160295" r:id="rId60"/>
        </w:object>
      </w:r>
      <w:r w:rsidRPr="0003648D">
        <w:t xml:space="preserve">(MCPCRD </w:t>
      </w:r>
      <w:r w:rsidRPr="0003648D">
        <w:rPr>
          <w:i/>
          <w:vertAlign w:val="subscript"/>
        </w:rPr>
        <w:t>m</w:t>
      </w:r>
      <w:r w:rsidRPr="0003648D">
        <w:t xml:space="preserve">) * RDFQ </w:t>
      </w:r>
      <w:r w:rsidRPr="0003648D">
        <w:rPr>
          <w:i/>
          <w:vertAlign w:val="subscript"/>
        </w:rPr>
        <w:t>q</w:t>
      </w:r>
      <w:r w:rsidRPr="0003648D">
        <w:t>)</w:t>
      </w:r>
    </w:p>
    <w:p w:rsidR="00BA7A09" w:rsidRPr="0003648D" w:rsidRDefault="00BA7A09" w:rsidP="00BA7A09">
      <w:pPr>
        <w:pStyle w:val="BodyTextNumbered"/>
        <w:spacing w:before="240"/>
        <w:ind w:left="2880" w:hanging="2160"/>
        <w:rPr>
          <w:i/>
          <w:vertAlign w:val="subscript"/>
        </w:rPr>
      </w:pPr>
      <w:r w:rsidRPr="0003648D">
        <w:t xml:space="preserve">RRDFQAMT </w:t>
      </w:r>
      <w:r w:rsidRPr="0003648D">
        <w:rPr>
          <w:i/>
          <w:vertAlign w:val="subscript"/>
        </w:rPr>
        <w:t>q</w:t>
      </w:r>
      <w:r w:rsidRPr="0003648D">
        <w:tab/>
      </w:r>
      <w:r w:rsidRPr="0003648D">
        <w:tab/>
        <w:t>=</w:t>
      </w:r>
      <w:r w:rsidRPr="0003648D">
        <w:tab/>
        <w:t xml:space="preserve">MCPCRD </w:t>
      </w:r>
      <w:r w:rsidRPr="0003648D">
        <w:rPr>
          <w:i/>
          <w:vertAlign w:val="subscript"/>
        </w:rPr>
        <w:t>rs</w:t>
      </w:r>
      <w:r w:rsidRPr="0003648D">
        <w:t xml:space="preserve"> * RRDFQ </w:t>
      </w:r>
      <w:r w:rsidRPr="0003648D">
        <w:rPr>
          <w:i/>
          <w:vertAlign w:val="subscript"/>
        </w:rPr>
        <w:t>q,</w:t>
      </w:r>
      <w:r w:rsidRPr="0003648D">
        <w:t xml:space="preserve"> </w:t>
      </w:r>
      <w:r w:rsidRPr="0003648D">
        <w:rPr>
          <w:i/>
          <w:vertAlign w:val="subscript"/>
        </w:rPr>
        <w:t>rs</w:t>
      </w:r>
    </w:p>
    <w:p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876"/>
      </w:tblGrid>
      <w:tr w:rsidR="00BA7A09" w:rsidRPr="0003648D" w:rsidTr="00FF6149">
        <w:tc>
          <w:tcPr>
            <w:tcW w:w="808" w:type="pct"/>
          </w:tcPr>
          <w:p w:rsidR="00BA7A09" w:rsidRPr="0003648D" w:rsidRDefault="00BA7A09" w:rsidP="00FF6149">
            <w:pPr>
              <w:pStyle w:val="TableHead"/>
            </w:pPr>
            <w:r w:rsidRPr="0003648D">
              <w:t>Variable</w:t>
            </w:r>
          </w:p>
        </w:tc>
        <w:tc>
          <w:tcPr>
            <w:tcW w:w="465" w:type="pct"/>
          </w:tcPr>
          <w:p w:rsidR="00BA7A09" w:rsidRPr="0003648D" w:rsidRDefault="00BA7A09" w:rsidP="00FF6149">
            <w:pPr>
              <w:pStyle w:val="TableHead"/>
            </w:pPr>
            <w:r w:rsidRPr="0003648D">
              <w:t>Unit</w:t>
            </w:r>
          </w:p>
        </w:tc>
        <w:tc>
          <w:tcPr>
            <w:tcW w:w="3727" w:type="pct"/>
          </w:tcPr>
          <w:p w:rsidR="00BA7A09" w:rsidRPr="0003648D" w:rsidRDefault="00BA7A09" w:rsidP="00FF6149">
            <w:pPr>
              <w:pStyle w:val="TableHead"/>
            </w:pPr>
            <w:r w:rsidRPr="0003648D">
              <w:t>Description</w:t>
            </w:r>
          </w:p>
        </w:tc>
      </w:tr>
      <w:tr w:rsidR="00BA7A09" w:rsidRPr="0003648D" w:rsidTr="00FF6149">
        <w:tc>
          <w:tcPr>
            <w:tcW w:w="808" w:type="pct"/>
          </w:tcPr>
          <w:p w:rsidR="00BA7A09" w:rsidRPr="0003648D" w:rsidRDefault="00BA7A09" w:rsidP="00FF6149">
            <w:pPr>
              <w:pStyle w:val="TableBody"/>
            </w:pPr>
            <w:r w:rsidRPr="0003648D">
              <w:t xml:space="preserve">RDFQAMTQSETOT </w:t>
            </w:r>
            <w:r w:rsidRPr="0003648D">
              <w:rPr>
                <w:i/>
                <w:vertAlign w:val="subscript"/>
              </w:rPr>
              <w:t>q</w:t>
            </w:r>
          </w:p>
        </w:tc>
        <w:tc>
          <w:tcPr>
            <w:tcW w:w="465" w:type="pct"/>
          </w:tcPr>
          <w:p w:rsidR="00BA7A09" w:rsidRPr="0003648D" w:rsidRDefault="00BA7A09" w:rsidP="00FF6149">
            <w:pPr>
              <w:pStyle w:val="TableBody"/>
            </w:pPr>
            <w:r w:rsidRPr="0003648D">
              <w:t>$</w:t>
            </w:r>
          </w:p>
        </w:tc>
        <w:tc>
          <w:tcPr>
            <w:tcW w:w="3727" w:type="pct"/>
          </w:tcPr>
          <w:p w:rsidR="00BA7A09" w:rsidRPr="0003648D" w:rsidRDefault="00BA7A09" w:rsidP="00FF6149">
            <w:pPr>
              <w:pStyle w:val="TableBody"/>
              <w:rPr>
                <w:i/>
              </w:rPr>
            </w:pPr>
            <w:r w:rsidRPr="0003648D">
              <w:rPr>
                <w:i/>
              </w:rPr>
              <w:t>Reg-Down Failure Quantity Amount per QSE</w:t>
            </w:r>
            <w:r w:rsidRPr="0003648D">
              <w:t xml:space="preserve">—The total charge to QSE </w:t>
            </w:r>
            <w:r w:rsidRPr="0003648D">
              <w:rPr>
                <w:i/>
              </w:rPr>
              <w:t>q</w:t>
            </w:r>
            <w:r w:rsidRPr="0003648D">
              <w:t xml:space="preserve"> for its total capacity associated with failures and reconfiguration reductions on its Ancillary Service Supply Responsibility for Reg-Down, for the hour.</w:t>
            </w:r>
          </w:p>
        </w:tc>
      </w:tr>
      <w:tr w:rsidR="00BA7A09" w:rsidRPr="0003648D" w:rsidTr="00FF6149">
        <w:tc>
          <w:tcPr>
            <w:tcW w:w="808" w:type="pct"/>
          </w:tcPr>
          <w:p w:rsidR="00BA7A09" w:rsidRPr="0003648D" w:rsidRDefault="00BA7A09" w:rsidP="00FF6149">
            <w:pPr>
              <w:pStyle w:val="TableBody"/>
            </w:pPr>
            <w:r w:rsidRPr="0003648D">
              <w:t xml:space="preserve">RRDFQAMT </w:t>
            </w:r>
            <w:r w:rsidRPr="0003648D">
              <w:rPr>
                <w:i/>
                <w:vertAlign w:val="subscript"/>
              </w:rPr>
              <w:t>q</w:t>
            </w:r>
          </w:p>
        </w:tc>
        <w:tc>
          <w:tcPr>
            <w:tcW w:w="465" w:type="pct"/>
          </w:tcPr>
          <w:p w:rsidR="00BA7A09" w:rsidRPr="0003648D" w:rsidRDefault="00BA7A09" w:rsidP="00FF6149">
            <w:pPr>
              <w:pStyle w:val="TableBody"/>
            </w:pPr>
            <w:r w:rsidRPr="0003648D">
              <w:t>$</w:t>
            </w:r>
          </w:p>
        </w:tc>
        <w:tc>
          <w:tcPr>
            <w:tcW w:w="3727" w:type="pct"/>
          </w:tcPr>
          <w:p w:rsidR="00BA7A09" w:rsidRPr="0003648D" w:rsidRDefault="00BA7A09" w:rsidP="00FF6149">
            <w:pPr>
              <w:pStyle w:val="TableBody"/>
              <w:rPr>
                <w:i/>
              </w:rPr>
            </w:pPr>
            <w:r w:rsidRPr="0003648D">
              <w:rPr>
                <w:i/>
                <w:iCs w:val="0"/>
              </w:rPr>
              <w:t xml:space="preserve">Reconfiguration </w:t>
            </w:r>
            <w:r w:rsidRPr="0003648D">
              <w:rPr>
                <w:i/>
              </w:rPr>
              <w:t>Reg-Down Failure Quantity Amount per QSE</w:t>
            </w:r>
            <w:r w:rsidRPr="0003648D">
              <w:t xml:space="preserve">—The charge to QSE </w:t>
            </w:r>
            <w:r w:rsidRPr="0003648D">
              <w:rPr>
                <w:i/>
              </w:rPr>
              <w:t>q</w:t>
            </w:r>
            <w:r w:rsidRPr="0003648D">
              <w:t xml:space="preserve"> for its total capacity associated with reconfiguration reductions on its Ancillary Service Supply Responsibility for Reg-Down, for the hour.</w:t>
            </w:r>
          </w:p>
        </w:tc>
      </w:tr>
      <w:tr w:rsidR="00BA7A09" w:rsidRPr="0003648D" w:rsidTr="00FF6149">
        <w:tc>
          <w:tcPr>
            <w:tcW w:w="808" w:type="pct"/>
          </w:tcPr>
          <w:p w:rsidR="00BA7A09" w:rsidRPr="0003648D" w:rsidRDefault="00BA7A09" w:rsidP="00FF6149">
            <w:pPr>
              <w:pStyle w:val="TableBody"/>
            </w:pPr>
            <w:r w:rsidRPr="0003648D">
              <w:t xml:space="preserve">RDFQAMT </w:t>
            </w:r>
            <w:r w:rsidRPr="0003648D">
              <w:rPr>
                <w:i/>
                <w:vertAlign w:val="subscript"/>
              </w:rPr>
              <w:t>q</w:t>
            </w:r>
          </w:p>
        </w:tc>
        <w:tc>
          <w:tcPr>
            <w:tcW w:w="465" w:type="pct"/>
          </w:tcPr>
          <w:p w:rsidR="00BA7A09" w:rsidRPr="0003648D" w:rsidRDefault="00BA7A09" w:rsidP="00FF6149">
            <w:pPr>
              <w:pStyle w:val="TableBody"/>
            </w:pPr>
            <w:r w:rsidRPr="0003648D">
              <w:t>$</w:t>
            </w:r>
          </w:p>
        </w:tc>
        <w:tc>
          <w:tcPr>
            <w:tcW w:w="3727" w:type="pct"/>
          </w:tcPr>
          <w:p w:rsidR="00BA7A09" w:rsidRPr="0003648D" w:rsidRDefault="00BA7A09" w:rsidP="00FF6149">
            <w:pPr>
              <w:pStyle w:val="TableBody"/>
            </w:pPr>
            <w:r w:rsidRPr="0003648D">
              <w:rPr>
                <w:i/>
              </w:rPr>
              <w:t>Reg-Down Failure Quantity Amount per QSE</w:t>
            </w:r>
            <w:r w:rsidRPr="0003648D">
              <w:t xml:space="preserve">—The charge to QSE </w:t>
            </w:r>
            <w:r w:rsidRPr="0003648D">
              <w:rPr>
                <w:i/>
              </w:rPr>
              <w:t>q</w:t>
            </w:r>
            <w:r w:rsidRPr="0003648D">
              <w:t xml:space="preserve"> for its total capacity associated with failures on its Ancillary Service Supply Responsibility for Reg-Down, for the hour.</w:t>
            </w:r>
          </w:p>
        </w:tc>
      </w:tr>
      <w:tr w:rsidR="00BA7A09" w:rsidRPr="0003648D" w:rsidTr="00FF6149">
        <w:tc>
          <w:tcPr>
            <w:tcW w:w="808"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MCPCRD </w:t>
            </w:r>
            <w:r w:rsidRPr="0003648D">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 per hour</w:t>
            </w:r>
          </w:p>
        </w:tc>
        <w:tc>
          <w:tcPr>
            <w:tcW w:w="37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Market Clearing Price for Capacity for Reg-Down by market—</w:t>
            </w:r>
            <w:r w:rsidRPr="0003648D">
              <w:t xml:space="preserve">The MCPC for Reg-Down in the market </w:t>
            </w:r>
            <w:r w:rsidRPr="0003648D">
              <w:rPr>
                <w:i/>
              </w:rPr>
              <w:t>m</w:t>
            </w:r>
            <w:r w:rsidRPr="0003648D">
              <w:t>, for the hour.</w:t>
            </w:r>
          </w:p>
        </w:tc>
      </w:tr>
      <w:tr w:rsidR="00BA7A09" w:rsidRPr="0003648D" w:rsidTr="00FF6149">
        <w:tc>
          <w:tcPr>
            <w:tcW w:w="808"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 xml:space="preserve">MCPCRD </w:t>
            </w:r>
            <w:r w:rsidRPr="0003648D">
              <w:rPr>
                <w:i/>
                <w:iCs w:val="0"/>
                <w:vertAlign w:val="subscript"/>
              </w:rPr>
              <w:t>rs</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$/MW per hour</w:t>
            </w:r>
          </w:p>
        </w:tc>
        <w:tc>
          <w:tcPr>
            <w:tcW w:w="37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iCs w:val="0"/>
              </w:rPr>
              <w:t>Market Clearing Price for Capacity for Reg-Down by RSASM—</w:t>
            </w:r>
            <w:r w:rsidRPr="0003648D">
              <w:rPr>
                <w:iCs w:val="0"/>
              </w:rPr>
              <w:t xml:space="preserve">The MCPC for Reg-Down in the RSASM </w:t>
            </w:r>
            <w:r w:rsidRPr="0003648D">
              <w:rPr>
                <w:i/>
                <w:iCs w:val="0"/>
              </w:rPr>
              <w:t>rs</w:t>
            </w:r>
            <w:r w:rsidRPr="0003648D">
              <w:rPr>
                <w:iCs w:val="0"/>
              </w:rPr>
              <w:t>, for the hour.</w:t>
            </w:r>
          </w:p>
        </w:tc>
      </w:tr>
      <w:tr w:rsidR="00BA7A09" w:rsidRPr="0003648D" w:rsidTr="00FF6149">
        <w:tc>
          <w:tcPr>
            <w:tcW w:w="808"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RDFQ</w:t>
            </w:r>
            <w:r w:rsidRPr="0003648D">
              <w:rPr>
                <w:i/>
              </w:rPr>
              <w:t xml:space="preserve"> </w:t>
            </w:r>
            <w:r w:rsidRPr="0003648D">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7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Reg-Down Failure Quantity per QSE</w:t>
            </w:r>
            <w:r w:rsidRPr="0003648D">
              <w:t xml:space="preserve">—QSE </w:t>
            </w:r>
            <w:r w:rsidRPr="0003648D">
              <w:rPr>
                <w:i/>
              </w:rPr>
              <w:t>q</w:t>
            </w:r>
            <w:r w:rsidRPr="0003648D">
              <w:t>’s total capacity associated with failures on its Ancillary Service Supply Responsibility for Reg-Down, for the hour.</w:t>
            </w:r>
          </w:p>
        </w:tc>
      </w:tr>
      <w:tr w:rsidR="00BA7A09" w:rsidRPr="0003648D" w:rsidTr="00FF6149">
        <w:tc>
          <w:tcPr>
            <w:tcW w:w="808"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 xml:space="preserve">RRDFQ </w:t>
            </w:r>
            <w:r w:rsidRPr="0003648D">
              <w:rPr>
                <w:i/>
                <w:iCs w:val="0"/>
                <w:vertAlign w:val="subscript"/>
              </w:rPr>
              <w:t>q, rs</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MW</w:t>
            </w:r>
          </w:p>
        </w:tc>
        <w:tc>
          <w:tcPr>
            <w:tcW w:w="37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iCs w:val="0"/>
              </w:rPr>
              <w:t>Reconfiguration Reg-Down Failure Quantity per QSE</w:t>
            </w:r>
            <w:r w:rsidRPr="0003648D">
              <w:rPr>
                <w:iCs w:val="0"/>
              </w:rPr>
              <w:t xml:space="preserve">—QSE </w:t>
            </w:r>
            <w:r w:rsidRPr="0003648D">
              <w:rPr>
                <w:i/>
                <w:iCs w:val="0"/>
              </w:rPr>
              <w:t>q</w:t>
            </w:r>
            <w:r w:rsidRPr="0003648D">
              <w:rPr>
                <w:iCs w:val="0"/>
              </w:rPr>
              <w:t>’s total capacity associated with reconfiguration reductions on its Ancillary Service Supply Responsibility for Reg-Down, for the hour.</w:t>
            </w:r>
          </w:p>
        </w:tc>
      </w:tr>
      <w:tr w:rsidR="00BA7A09" w:rsidRPr="0003648D" w:rsidTr="00FF6149">
        <w:tc>
          <w:tcPr>
            <w:tcW w:w="808"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iCs w:val="0"/>
              </w:rPr>
              <w:t>rs</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none</w:t>
            </w:r>
          </w:p>
        </w:tc>
        <w:tc>
          <w:tcPr>
            <w:tcW w:w="37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The RSASM for the given Operating Hour.</w:t>
            </w:r>
          </w:p>
        </w:tc>
      </w:tr>
      <w:tr w:rsidR="00BA7A09" w:rsidRPr="0003648D" w:rsidTr="00FF6149">
        <w:tc>
          <w:tcPr>
            <w:tcW w:w="808"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7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The DAM, SASM, or RSASM for the given Operating Hour.</w:t>
            </w:r>
          </w:p>
        </w:tc>
      </w:tr>
      <w:tr w:rsidR="00BA7A09" w:rsidRPr="0003648D" w:rsidTr="00FF6149">
        <w:tc>
          <w:tcPr>
            <w:tcW w:w="808" w:type="pct"/>
            <w:tcBorders>
              <w:top w:val="single" w:sz="4" w:space="0" w:color="auto"/>
              <w:left w:val="single" w:sz="4" w:space="0" w:color="auto"/>
              <w:bottom w:val="single" w:sz="4" w:space="0" w:color="auto"/>
              <w:right w:val="single" w:sz="4" w:space="0" w:color="auto"/>
            </w:tcBorders>
          </w:tcPr>
          <w:p w:rsidR="00BA7A09" w:rsidRPr="0003648D" w:rsidRDefault="004B27C3" w:rsidP="00FF6149">
            <w:pPr>
              <w:pStyle w:val="TableBody"/>
              <w:rPr>
                <w:i/>
              </w:rPr>
            </w:pPr>
            <w:r w:rsidRPr="0003648D">
              <w:rPr>
                <w:i/>
              </w:rPr>
              <w:t>q</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727"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QSE.</w:t>
            </w:r>
          </w:p>
        </w:tc>
      </w:tr>
    </w:tbl>
    <w:p w:rsidR="00BA7A09" w:rsidRPr="0003648D" w:rsidRDefault="00BA7A09" w:rsidP="00BA7A09">
      <w:pPr>
        <w:pStyle w:val="BodyTextNumbered"/>
        <w:spacing w:before="240"/>
        <w:ind w:left="1440"/>
        <w:rPr>
          <w:iCs w:val="0"/>
        </w:rPr>
      </w:pPr>
      <w:r w:rsidRPr="0003648D">
        <w:rPr>
          <w:iCs w:val="0"/>
        </w:rPr>
        <w:t>(c)</w:t>
      </w:r>
      <w:r w:rsidRPr="0003648D">
        <w:rPr>
          <w:iCs w:val="0"/>
        </w:rPr>
        <w:tab/>
        <w:t>The t</w:t>
      </w:r>
      <w:r w:rsidRPr="0003648D">
        <w:t>otal charge of failure on Ancillary Service Supply Responsibility for</w:t>
      </w:r>
      <w:r w:rsidRPr="0003648D">
        <w:rPr>
          <w:iCs w:val="0"/>
        </w:rPr>
        <w:t xml:space="preserve"> RRS by QSE, if applicable:</w:t>
      </w:r>
    </w:p>
    <w:p w:rsidR="00BA7A09" w:rsidRPr="0003648D" w:rsidRDefault="00BA7A09" w:rsidP="00BA7A09">
      <w:pPr>
        <w:pStyle w:val="BodyTextNumbered"/>
        <w:spacing w:before="240"/>
        <w:ind w:left="2880" w:hanging="2160"/>
        <w:rPr>
          <w:b/>
          <w:i/>
          <w:vertAlign w:val="subscript"/>
        </w:rPr>
      </w:pPr>
      <w:r w:rsidRPr="0003648D">
        <w:rPr>
          <w:b/>
        </w:rPr>
        <w:t xml:space="preserve">RRFQAMTQSETOT </w:t>
      </w:r>
      <w:r w:rsidRPr="0003648D">
        <w:rPr>
          <w:b/>
          <w:i/>
          <w:vertAlign w:val="subscript"/>
        </w:rPr>
        <w:t>q</w:t>
      </w:r>
      <w:r w:rsidRPr="0003648D">
        <w:rPr>
          <w:b/>
          <w:i/>
          <w:vertAlign w:val="subscript"/>
        </w:rPr>
        <w:tab/>
      </w:r>
      <w:r w:rsidRPr="0003648D">
        <w:rPr>
          <w:b/>
        </w:rPr>
        <w:t>=</w:t>
      </w:r>
      <w:r w:rsidRPr="0003648D">
        <w:rPr>
          <w:b/>
        </w:rPr>
        <w:tab/>
        <w:t xml:space="preserve">RRFQAMT </w:t>
      </w:r>
      <w:r w:rsidRPr="0003648D">
        <w:rPr>
          <w:b/>
          <w:i/>
          <w:vertAlign w:val="subscript"/>
        </w:rPr>
        <w:t xml:space="preserve">q + </w:t>
      </w:r>
      <w:r w:rsidRPr="0003648D">
        <w:rPr>
          <w:b/>
        </w:rPr>
        <w:t xml:space="preserve">RRRFQAMT </w:t>
      </w:r>
      <w:r w:rsidRPr="0003648D">
        <w:rPr>
          <w:b/>
          <w:i/>
          <w:vertAlign w:val="subscript"/>
        </w:rPr>
        <w:t>q</w:t>
      </w:r>
    </w:p>
    <w:p w:rsidR="00BA7A09" w:rsidRPr="0003648D" w:rsidRDefault="00BA7A09" w:rsidP="00BA7A09">
      <w:pPr>
        <w:pStyle w:val="BodyTextNumbered"/>
        <w:spacing w:before="240"/>
        <w:ind w:left="1440"/>
        <w:rPr>
          <w:iCs w:val="0"/>
        </w:rPr>
      </w:pPr>
      <w:r w:rsidRPr="0003648D">
        <w:lastRenderedPageBreak/>
        <w:t>Where:</w:t>
      </w:r>
    </w:p>
    <w:p w:rsidR="00BA7A09" w:rsidRPr="0003648D" w:rsidRDefault="00BA7A09" w:rsidP="00BA7A09">
      <w:pPr>
        <w:spacing w:after="240"/>
        <w:ind w:left="2880" w:hanging="2160"/>
        <w:rPr>
          <w:bCs/>
        </w:rPr>
      </w:pPr>
      <w:r w:rsidRPr="0003648D">
        <w:t xml:space="preserve">RRFQAMT </w:t>
      </w:r>
      <w:r w:rsidRPr="0003648D">
        <w:rPr>
          <w:i/>
          <w:vertAlign w:val="subscript"/>
        </w:rPr>
        <w:t>q</w:t>
      </w:r>
      <w:r w:rsidRPr="0003648D">
        <w:tab/>
      </w:r>
      <w:r w:rsidRPr="0003648D">
        <w:tab/>
        <w:t>=</w:t>
      </w:r>
      <w:r w:rsidRPr="0003648D">
        <w:tab/>
        <w:t>(</w:t>
      </w:r>
      <w:r w:rsidRPr="0003648D">
        <w:rPr>
          <w:position w:val="-20"/>
        </w:rPr>
        <w:object w:dxaOrig="495" w:dyaOrig="435">
          <v:shape id="_x0000_i1057" type="#_x0000_t75" style="width:25.05pt;height:21.9pt" o:ole="">
            <v:imagedata r:id="rId58" o:title=""/>
          </v:shape>
          <o:OLEObject Type="Embed" ProgID="Equation.3" ShapeID="_x0000_i1057" DrawAspect="Content" ObjectID="_1600160296" r:id="rId61"/>
        </w:object>
      </w:r>
      <w:r w:rsidRPr="0003648D">
        <w:t xml:space="preserve">(MCPCRR </w:t>
      </w:r>
      <w:r w:rsidRPr="0003648D">
        <w:rPr>
          <w:i/>
          <w:vertAlign w:val="subscript"/>
        </w:rPr>
        <w:t>m</w:t>
      </w:r>
      <w:r w:rsidRPr="0003648D">
        <w:t xml:space="preserve">) * RRFQ </w:t>
      </w:r>
      <w:r w:rsidRPr="0003648D">
        <w:rPr>
          <w:i/>
          <w:vertAlign w:val="subscript"/>
        </w:rPr>
        <w:t>q</w:t>
      </w:r>
      <w:r w:rsidRPr="0003648D">
        <w:rPr>
          <w:bCs/>
        </w:rPr>
        <w:t>)</w:t>
      </w:r>
    </w:p>
    <w:p w:rsidR="00BA7A09" w:rsidRPr="0003648D" w:rsidRDefault="00BA7A09" w:rsidP="00BA7A09">
      <w:pPr>
        <w:pStyle w:val="BodyTextNumbered"/>
        <w:spacing w:before="240"/>
        <w:ind w:left="2880" w:hanging="2160"/>
        <w:rPr>
          <w:bCs/>
          <w:i/>
          <w:vertAlign w:val="subscript"/>
        </w:rPr>
      </w:pPr>
      <w:r w:rsidRPr="0003648D">
        <w:t xml:space="preserve">RRRFQAMT </w:t>
      </w:r>
      <w:r w:rsidRPr="0003648D">
        <w:rPr>
          <w:i/>
          <w:vertAlign w:val="subscript"/>
        </w:rPr>
        <w:t>q</w:t>
      </w:r>
      <w:r w:rsidRPr="0003648D">
        <w:tab/>
      </w:r>
      <w:r w:rsidRPr="0003648D">
        <w:tab/>
        <w:t>=</w:t>
      </w:r>
      <w:r w:rsidRPr="0003648D">
        <w:tab/>
      </w:r>
      <w:r w:rsidRPr="0003648D">
        <w:rPr>
          <w:bCs/>
        </w:rPr>
        <w:t xml:space="preserve">MCPCRR </w:t>
      </w:r>
      <w:r w:rsidRPr="0003648D">
        <w:rPr>
          <w:bCs/>
          <w:i/>
          <w:vertAlign w:val="subscript"/>
        </w:rPr>
        <w:t>rs</w:t>
      </w:r>
      <w:r w:rsidRPr="0003648D">
        <w:rPr>
          <w:bCs/>
        </w:rPr>
        <w:t xml:space="preserve"> * RRRFQ </w:t>
      </w:r>
      <w:r w:rsidRPr="0003648D">
        <w:rPr>
          <w:i/>
          <w:vertAlign w:val="subscript"/>
        </w:rPr>
        <w:t>q,</w:t>
      </w:r>
      <w:r w:rsidRPr="0003648D">
        <w:rPr>
          <w:bCs/>
        </w:rPr>
        <w:t xml:space="preserve"> </w:t>
      </w:r>
      <w:r w:rsidRPr="0003648D">
        <w:rPr>
          <w:bCs/>
          <w:i/>
          <w:vertAlign w:val="subscript"/>
        </w:rPr>
        <w:t>rs</w:t>
      </w:r>
    </w:p>
    <w:p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887"/>
      </w:tblGrid>
      <w:tr w:rsidR="00BA7A09" w:rsidRPr="0003648D" w:rsidTr="00FF6149">
        <w:tc>
          <w:tcPr>
            <w:tcW w:w="803" w:type="pct"/>
          </w:tcPr>
          <w:p w:rsidR="00BA7A09" w:rsidRPr="0003648D" w:rsidRDefault="00BA7A09" w:rsidP="00FF6149">
            <w:pPr>
              <w:pStyle w:val="TableHead"/>
            </w:pPr>
            <w:r w:rsidRPr="0003648D">
              <w:t>Variable</w:t>
            </w:r>
          </w:p>
        </w:tc>
        <w:tc>
          <w:tcPr>
            <w:tcW w:w="465" w:type="pct"/>
          </w:tcPr>
          <w:p w:rsidR="00BA7A09" w:rsidRPr="0003648D" w:rsidRDefault="00BA7A09" w:rsidP="00FF6149">
            <w:pPr>
              <w:pStyle w:val="TableHead"/>
            </w:pPr>
            <w:r w:rsidRPr="0003648D">
              <w:t>Unit</w:t>
            </w:r>
          </w:p>
        </w:tc>
        <w:tc>
          <w:tcPr>
            <w:tcW w:w="3732" w:type="pct"/>
          </w:tcPr>
          <w:p w:rsidR="00BA7A09" w:rsidRPr="0003648D" w:rsidRDefault="00BA7A09" w:rsidP="00FF6149">
            <w:pPr>
              <w:pStyle w:val="TableHead"/>
            </w:pPr>
            <w:r w:rsidRPr="0003648D">
              <w:t>Description</w:t>
            </w:r>
          </w:p>
        </w:tc>
      </w:tr>
      <w:tr w:rsidR="00BA7A09" w:rsidRPr="0003648D" w:rsidTr="00FF6149">
        <w:tc>
          <w:tcPr>
            <w:tcW w:w="803" w:type="pct"/>
          </w:tcPr>
          <w:p w:rsidR="00BA7A09" w:rsidRPr="0003648D" w:rsidRDefault="00BA7A09" w:rsidP="00FF6149">
            <w:pPr>
              <w:pStyle w:val="TableBody"/>
            </w:pPr>
            <w:r w:rsidRPr="0003648D">
              <w:t>RRFQAMTQSETOT</w:t>
            </w:r>
            <w:r w:rsidRPr="0003648D">
              <w:rPr>
                <w:i/>
              </w:rPr>
              <w:t xml:space="preserve"> </w:t>
            </w:r>
            <w:r w:rsidRPr="0003648D">
              <w:rPr>
                <w:i/>
                <w:vertAlign w:val="subscript"/>
              </w:rPr>
              <w:t>q</w:t>
            </w:r>
          </w:p>
        </w:tc>
        <w:tc>
          <w:tcPr>
            <w:tcW w:w="465" w:type="pct"/>
          </w:tcPr>
          <w:p w:rsidR="00BA7A09" w:rsidRPr="0003648D" w:rsidRDefault="00BA7A09" w:rsidP="00FF6149">
            <w:pPr>
              <w:pStyle w:val="TableBody"/>
            </w:pPr>
            <w:r w:rsidRPr="0003648D">
              <w:t>$</w:t>
            </w:r>
          </w:p>
        </w:tc>
        <w:tc>
          <w:tcPr>
            <w:tcW w:w="3732" w:type="pct"/>
          </w:tcPr>
          <w:p w:rsidR="00BA7A09" w:rsidRPr="0003648D" w:rsidRDefault="00BA7A09" w:rsidP="006714C4">
            <w:pPr>
              <w:pStyle w:val="TableBody"/>
              <w:rPr>
                <w:i/>
              </w:rPr>
            </w:pPr>
            <w:r w:rsidRPr="0003648D">
              <w:rPr>
                <w:i/>
              </w:rPr>
              <w:t>Responsive Reserve Failure Quantity Amount per QSE</w:t>
            </w:r>
            <w:r w:rsidRPr="0003648D">
              <w:t xml:space="preserve">—The total charge to QSE </w:t>
            </w:r>
            <w:r w:rsidRPr="0003648D">
              <w:rPr>
                <w:i/>
              </w:rPr>
              <w:t>q</w:t>
            </w:r>
            <w:r w:rsidRPr="0003648D">
              <w:t xml:space="preserve"> for its total capacity associated with failures and </w:t>
            </w:r>
            <w:r w:rsidRPr="0003648D">
              <w:rPr>
                <w:iCs w:val="0"/>
              </w:rPr>
              <w:t xml:space="preserve">reconfiguration reductions </w:t>
            </w:r>
            <w:r w:rsidRPr="0003648D">
              <w:t>on its Ancillary Service Supply Responsibility for RRS, for the hour.</w:t>
            </w:r>
          </w:p>
        </w:tc>
      </w:tr>
      <w:tr w:rsidR="00BA7A09" w:rsidRPr="0003648D" w:rsidTr="00FF6149">
        <w:tc>
          <w:tcPr>
            <w:tcW w:w="803" w:type="pct"/>
          </w:tcPr>
          <w:p w:rsidR="00BA7A09" w:rsidRPr="0003648D" w:rsidRDefault="00BA7A09" w:rsidP="00FF6149">
            <w:pPr>
              <w:pStyle w:val="TableBody"/>
            </w:pPr>
            <w:r w:rsidRPr="0003648D">
              <w:t>RRRFQAMT</w:t>
            </w:r>
            <w:r w:rsidRPr="0003648D">
              <w:rPr>
                <w:i/>
              </w:rPr>
              <w:t xml:space="preserve"> </w:t>
            </w:r>
            <w:r w:rsidRPr="0003648D">
              <w:rPr>
                <w:i/>
                <w:vertAlign w:val="subscript"/>
              </w:rPr>
              <w:t>q</w:t>
            </w:r>
          </w:p>
        </w:tc>
        <w:tc>
          <w:tcPr>
            <w:tcW w:w="465" w:type="pct"/>
          </w:tcPr>
          <w:p w:rsidR="00BA7A09" w:rsidRPr="0003648D" w:rsidRDefault="00BA7A09" w:rsidP="00FF6149">
            <w:pPr>
              <w:pStyle w:val="TableBody"/>
            </w:pPr>
            <w:r w:rsidRPr="0003648D">
              <w:t>$</w:t>
            </w:r>
          </w:p>
        </w:tc>
        <w:tc>
          <w:tcPr>
            <w:tcW w:w="3732" w:type="pct"/>
          </w:tcPr>
          <w:p w:rsidR="00BA7A09" w:rsidRPr="0003648D" w:rsidRDefault="00BA7A09" w:rsidP="006714C4">
            <w:pPr>
              <w:pStyle w:val="TableBody"/>
              <w:rPr>
                <w:i/>
              </w:rPr>
            </w:pPr>
            <w:r w:rsidRPr="0003648D">
              <w:rPr>
                <w:i/>
                <w:iCs w:val="0"/>
              </w:rPr>
              <w:t xml:space="preserve">Reconfiguration </w:t>
            </w:r>
            <w:r w:rsidRPr="0003648D">
              <w:rPr>
                <w:i/>
              </w:rPr>
              <w:t>Responsive Reserve Failure Quantity Amount per QSE</w:t>
            </w:r>
            <w:r w:rsidRPr="0003648D">
              <w:t xml:space="preserve">—The charge to QSE </w:t>
            </w:r>
            <w:r w:rsidRPr="0003648D">
              <w:rPr>
                <w:i/>
              </w:rPr>
              <w:t>q</w:t>
            </w:r>
            <w:r w:rsidRPr="0003648D">
              <w:t xml:space="preserve"> for its total capacity associated with </w:t>
            </w:r>
            <w:r w:rsidRPr="0003648D">
              <w:rPr>
                <w:iCs w:val="0"/>
              </w:rPr>
              <w:t xml:space="preserve">reconfiguration reductions </w:t>
            </w:r>
            <w:r w:rsidRPr="0003648D">
              <w:t>on its Ancillary Service Supply Responsibility for RRS, for the hour.</w:t>
            </w:r>
          </w:p>
        </w:tc>
      </w:tr>
      <w:tr w:rsidR="00BA7A09" w:rsidRPr="0003648D" w:rsidTr="00FF6149">
        <w:tc>
          <w:tcPr>
            <w:tcW w:w="803" w:type="pct"/>
          </w:tcPr>
          <w:p w:rsidR="00BA7A09" w:rsidRPr="0003648D" w:rsidRDefault="00BA7A09" w:rsidP="00FF6149">
            <w:pPr>
              <w:pStyle w:val="TableBody"/>
            </w:pPr>
            <w:r w:rsidRPr="0003648D">
              <w:t>RRFQAMT</w:t>
            </w:r>
            <w:r w:rsidRPr="0003648D">
              <w:rPr>
                <w:i/>
              </w:rPr>
              <w:t xml:space="preserve"> </w:t>
            </w:r>
            <w:r w:rsidRPr="0003648D">
              <w:rPr>
                <w:i/>
                <w:vertAlign w:val="subscript"/>
              </w:rPr>
              <w:t>q</w:t>
            </w:r>
          </w:p>
        </w:tc>
        <w:tc>
          <w:tcPr>
            <w:tcW w:w="465" w:type="pct"/>
          </w:tcPr>
          <w:p w:rsidR="00BA7A09" w:rsidRPr="0003648D" w:rsidRDefault="00BA7A09" w:rsidP="00FF6149">
            <w:pPr>
              <w:pStyle w:val="TableBody"/>
            </w:pPr>
            <w:r w:rsidRPr="0003648D">
              <w:t>$</w:t>
            </w:r>
          </w:p>
        </w:tc>
        <w:tc>
          <w:tcPr>
            <w:tcW w:w="3732" w:type="pct"/>
          </w:tcPr>
          <w:p w:rsidR="00BA7A09" w:rsidRPr="0003648D" w:rsidRDefault="00BA7A09" w:rsidP="006714C4">
            <w:pPr>
              <w:pStyle w:val="TableBody"/>
            </w:pPr>
            <w:r w:rsidRPr="0003648D">
              <w:rPr>
                <w:i/>
              </w:rPr>
              <w:t>Responsive Reserve Failure Quantity Amount per QSE</w:t>
            </w:r>
            <w:r w:rsidRPr="0003648D">
              <w:t xml:space="preserve">—The charge to QSE </w:t>
            </w:r>
            <w:r w:rsidRPr="0003648D">
              <w:rPr>
                <w:i/>
              </w:rPr>
              <w:t>q</w:t>
            </w:r>
            <w:r w:rsidRPr="0003648D">
              <w:t xml:space="preserve"> for its total capacity associated with failures on its Ancillary Service Supply Responsibility for RRS, for the hour.</w:t>
            </w:r>
          </w:p>
        </w:tc>
      </w:tr>
      <w:tr w:rsidR="00BA7A09" w:rsidRPr="0003648D" w:rsidTr="00FF6149">
        <w:tc>
          <w:tcPr>
            <w:tcW w:w="803"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MCPCRR </w:t>
            </w:r>
            <w:r w:rsidRPr="0003648D">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 per hour</w:t>
            </w:r>
          </w:p>
        </w:tc>
        <w:tc>
          <w:tcPr>
            <w:tcW w:w="3732" w:type="pct"/>
            <w:tcBorders>
              <w:top w:val="single" w:sz="4" w:space="0" w:color="auto"/>
              <w:left w:val="single" w:sz="4" w:space="0" w:color="auto"/>
              <w:bottom w:val="single" w:sz="4" w:space="0" w:color="auto"/>
              <w:right w:val="single" w:sz="4" w:space="0" w:color="auto"/>
            </w:tcBorders>
          </w:tcPr>
          <w:p w:rsidR="00BA7A09" w:rsidRPr="0003648D" w:rsidRDefault="00BA7A09" w:rsidP="006714C4">
            <w:pPr>
              <w:pStyle w:val="TableBody"/>
              <w:rPr>
                <w:i/>
              </w:rPr>
            </w:pPr>
            <w:r w:rsidRPr="0003648D">
              <w:rPr>
                <w:i/>
              </w:rPr>
              <w:t>Market Clearing Price for Capacity for Responsive Reserve per market—</w:t>
            </w:r>
            <w:r w:rsidRPr="0003648D">
              <w:t xml:space="preserve">The MCPC for RRS in the market </w:t>
            </w:r>
            <w:r w:rsidRPr="0003648D">
              <w:rPr>
                <w:i/>
              </w:rPr>
              <w:t>m</w:t>
            </w:r>
            <w:r w:rsidRPr="0003648D">
              <w:t>, for the hour.</w:t>
            </w:r>
          </w:p>
        </w:tc>
      </w:tr>
      <w:tr w:rsidR="00BA7A09" w:rsidRPr="0003648D" w:rsidTr="00FF6149">
        <w:tc>
          <w:tcPr>
            <w:tcW w:w="803"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 xml:space="preserve">MCPCRR </w:t>
            </w:r>
            <w:r w:rsidRPr="0003648D">
              <w:rPr>
                <w:i/>
                <w:iCs w:val="0"/>
                <w:vertAlign w:val="subscript"/>
              </w:rPr>
              <w:t>rs</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$/MW per hour</w:t>
            </w:r>
          </w:p>
        </w:tc>
        <w:tc>
          <w:tcPr>
            <w:tcW w:w="3732" w:type="pct"/>
            <w:tcBorders>
              <w:top w:val="single" w:sz="4" w:space="0" w:color="auto"/>
              <w:left w:val="single" w:sz="4" w:space="0" w:color="auto"/>
              <w:bottom w:val="single" w:sz="4" w:space="0" w:color="auto"/>
              <w:right w:val="single" w:sz="4" w:space="0" w:color="auto"/>
            </w:tcBorders>
          </w:tcPr>
          <w:p w:rsidR="00BA7A09" w:rsidRPr="0003648D" w:rsidRDefault="00BA7A09" w:rsidP="006714C4">
            <w:pPr>
              <w:pStyle w:val="TableBody"/>
              <w:rPr>
                <w:i/>
              </w:rPr>
            </w:pPr>
            <w:r w:rsidRPr="0003648D">
              <w:rPr>
                <w:i/>
                <w:iCs w:val="0"/>
              </w:rPr>
              <w:t>Market Clearing Price for Capacity for Responsive Reserve per RSASM—</w:t>
            </w:r>
            <w:r w:rsidRPr="0003648D">
              <w:rPr>
                <w:iCs w:val="0"/>
              </w:rPr>
              <w:t xml:space="preserve">The MCPC for RRS in the RSASM </w:t>
            </w:r>
            <w:r w:rsidRPr="0003648D">
              <w:rPr>
                <w:i/>
                <w:iCs w:val="0"/>
              </w:rPr>
              <w:t>rs</w:t>
            </w:r>
            <w:r w:rsidRPr="0003648D">
              <w:rPr>
                <w:iCs w:val="0"/>
              </w:rPr>
              <w:t>, for the hour.</w:t>
            </w:r>
          </w:p>
        </w:tc>
      </w:tr>
      <w:tr w:rsidR="00BA7A09" w:rsidRPr="0003648D" w:rsidTr="00FF6149">
        <w:tc>
          <w:tcPr>
            <w:tcW w:w="803"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RRFQ </w:t>
            </w:r>
            <w:r w:rsidRPr="0003648D">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732" w:type="pct"/>
            <w:tcBorders>
              <w:top w:val="single" w:sz="4" w:space="0" w:color="auto"/>
              <w:left w:val="single" w:sz="4" w:space="0" w:color="auto"/>
              <w:bottom w:val="single" w:sz="4" w:space="0" w:color="auto"/>
              <w:right w:val="single" w:sz="4" w:space="0" w:color="auto"/>
            </w:tcBorders>
          </w:tcPr>
          <w:p w:rsidR="00BA7A09" w:rsidRPr="0003648D" w:rsidRDefault="00BA7A09" w:rsidP="006B6435">
            <w:pPr>
              <w:pStyle w:val="TableBody"/>
              <w:rPr>
                <w:i/>
              </w:rPr>
            </w:pPr>
            <w:r w:rsidRPr="0003648D">
              <w:rPr>
                <w:i/>
              </w:rPr>
              <w:t xml:space="preserve">Responsive Reserve Failure Quantity per QSE - </w:t>
            </w:r>
            <w:r w:rsidRPr="0003648D">
              <w:t xml:space="preserve">QSE </w:t>
            </w:r>
            <w:r w:rsidRPr="0003648D">
              <w:rPr>
                <w:i/>
              </w:rPr>
              <w:t>q</w:t>
            </w:r>
            <w:r w:rsidRPr="0003648D">
              <w:t>’s total capacity associated with failures on its Ancillary Service Supply Responsibility for RRS, for the hour.</w:t>
            </w:r>
          </w:p>
        </w:tc>
      </w:tr>
      <w:tr w:rsidR="00BA7A09" w:rsidRPr="0003648D" w:rsidTr="00FF6149">
        <w:tc>
          <w:tcPr>
            <w:tcW w:w="803"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RRRFQ</w:t>
            </w:r>
            <w:r w:rsidRPr="0003648D">
              <w:rPr>
                <w:i/>
                <w:iCs w:val="0"/>
              </w:rPr>
              <w:t xml:space="preserve"> </w:t>
            </w:r>
            <w:r w:rsidRPr="0003648D">
              <w:rPr>
                <w:i/>
                <w:vertAlign w:val="subscript"/>
              </w:rPr>
              <w:t>q,</w:t>
            </w:r>
            <w:r w:rsidRPr="0003648D">
              <w:rPr>
                <w:i/>
                <w:iCs w:val="0"/>
                <w:vertAlign w:val="subscript"/>
              </w:rPr>
              <w:t xml:space="preserve"> rs</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MW</w:t>
            </w:r>
          </w:p>
        </w:tc>
        <w:tc>
          <w:tcPr>
            <w:tcW w:w="3732" w:type="pct"/>
            <w:tcBorders>
              <w:top w:val="single" w:sz="4" w:space="0" w:color="auto"/>
              <w:left w:val="single" w:sz="4" w:space="0" w:color="auto"/>
              <w:bottom w:val="single" w:sz="4" w:space="0" w:color="auto"/>
              <w:right w:val="single" w:sz="4" w:space="0" w:color="auto"/>
            </w:tcBorders>
          </w:tcPr>
          <w:p w:rsidR="00BA7A09" w:rsidRPr="0003648D" w:rsidRDefault="00BA7A09" w:rsidP="006B6435">
            <w:pPr>
              <w:pStyle w:val="TableBody"/>
            </w:pPr>
            <w:r w:rsidRPr="0003648D">
              <w:rPr>
                <w:i/>
                <w:iCs w:val="0"/>
              </w:rPr>
              <w:t>Reconfiguration Responsive Reserve Failure Quantity per QSE—</w:t>
            </w:r>
            <w:r w:rsidRPr="0003648D">
              <w:rPr>
                <w:iCs w:val="0"/>
              </w:rPr>
              <w:t xml:space="preserve">QSE </w:t>
            </w:r>
            <w:r w:rsidRPr="0003648D">
              <w:rPr>
                <w:i/>
                <w:iCs w:val="0"/>
              </w:rPr>
              <w:t>q</w:t>
            </w:r>
            <w:r w:rsidRPr="0003648D">
              <w:rPr>
                <w:iCs w:val="0"/>
              </w:rPr>
              <w:t>’s total capacity associated with reconfiguration reductions on its Ancillary Service Supply Responsibility for RRS, for the hour.</w:t>
            </w:r>
          </w:p>
        </w:tc>
      </w:tr>
      <w:tr w:rsidR="00BA7A09" w:rsidRPr="0003648D" w:rsidTr="00FF6149">
        <w:tc>
          <w:tcPr>
            <w:tcW w:w="803"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iCs w:val="0"/>
              </w:rPr>
              <w:t>rs</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none</w:t>
            </w:r>
          </w:p>
        </w:tc>
        <w:tc>
          <w:tcPr>
            <w:tcW w:w="373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The RSASM for the given Operating Hour.</w:t>
            </w:r>
          </w:p>
        </w:tc>
      </w:tr>
      <w:tr w:rsidR="00BA7A09" w:rsidRPr="0003648D" w:rsidTr="00FF6149">
        <w:tc>
          <w:tcPr>
            <w:tcW w:w="803"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73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The DAM, SASM, or RSASM for the given Operating Hour.</w:t>
            </w:r>
          </w:p>
        </w:tc>
      </w:tr>
      <w:tr w:rsidR="00BA7A09" w:rsidRPr="0003648D" w:rsidTr="00FF6149">
        <w:tc>
          <w:tcPr>
            <w:tcW w:w="803" w:type="pct"/>
            <w:tcBorders>
              <w:top w:val="single" w:sz="4" w:space="0" w:color="auto"/>
              <w:left w:val="single" w:sz="4" w:space="0" w:color="auto"/>
              <w:bottom w:val="single" w:sz="4" w:space="0" w:color="auto"/>
              <w:right w:val="single" w:sz="4" w:space="0" w:color="auto"/>
            </w:tcBorders>
          </w:tcPr>
          <w:p w:rsidR="00BA7A09" w:rsidRPr="0003648D" w:rsidRDefault="004B27C3" w:rsidP="00FF6149">
            <w:pPr>
              <w:pStyle w:val="TableBody"/>
              <w:rPr>
                <w:i/>
              </w:rPr>
            </w:pPr>
            <w:r w:rsidRPr="0003648D">
              <w:rPr>
                <w:i/>
              </w:rPr>
              <w:t>q</w:t>
            </w:r>
          </w:p>
        </w:tc>
        <w:tc>
          <w:tcPr>
            <w:tcW w:w="46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73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QSE.</w:t>
            </w:r>
          </w:p>
        </w:tc>
      </w:tr>
    </w:tbl>
    <w:p w:rsidR="00BA7A09" w:rsidRPr="0003648D" w:rsidRDefault="00BA7A09" w:rsidP="00BA7A09">
      <w:pPr>
        <w:pStyle w:val="BodyTextNumbered"/>
        <w:spacing w:before="240"/>
        <w:ind w:left="1440"/>
        <w:rPr>
          <w:iCs w:val="0"/>
        </w:rPr>
      </w:pPr>
      <w:r w:rsidRPr="0003648D">
        <w:rPr>
          <w:iCs w:val="0"/>
        </w:rPr>
        <w:t>(d)</w:t>
      </w:r>
      <w:r w:rsidRPr="0003648D">
        <w:rPr>
          <w:iCs w:val="0"/>
        </w:rPr>
        <w:tab/>
        <w:t>The t</w:t>
      </w:r>
      <w:r w:rsidRPr="0003648D">
        <w:t>otal charge of failure on Ancillary Service Supply Responsibility for</w:t>
      </w:r>
      <w:r w:rsidRPr="0003648D">
        <w:rPr>
          <w:iCs w:val="0"/>
        </w:rPr>
        <w:t xml:space="preserve"> Non-Spin by QSE, if applicable:</w:t>
      </w:r>
    </w:p>
    <w:p w:rsidR="00BA7A09" w:rsidRPr="0003648D" w:rsidRDefault="00BA7A09" w:rsidP="00BA7A09">
      <w:pPr>
        <w:pStyle w:val="BodyTextNumbered"/>
        <w:spacing w:before="240"/>
        <w:ind w:left="2880" w:hanging="2160"/>
        <w:rPr>
          <w:b/>
          <w:i/>
          <w:vertAlign w:val="subscript"/>
        </w:rPr>
      </w:pPr>
      <w:r w:rsidRPr="0003648D">
        <w:rPr>
          <w:b/>
        </w:rPr>
        <w:t xml:space="preserve">NSFQAMTQSETOT </w:t>
      </w:r>
      <w:r w:rsidRPr="0003648D">
        <w:rPr>
          <w:b/>
          <w:i/>
          <w:vertAlign w:val="subscript"/>
        </w:rPr>
        <w:t>q</w:t>
      </w:r>
      <w:r w:rsidRPr="0003648D">
        <w:rPr>
          <w:b/>
        </w:rPr>
        <w:tab/>
        <w:t>=</w:t>
      </w:r>
      <w:r w:rsidRPr="0003648D">
        <w:rPr>
          <w:b/>
        </w:rPr>
        <w:tab/>
        <w:t xml:space="preserve">NSFQAMT </w:t>
      </w:r>
      <w:r w:rsidRPr="0003648D">
        <w:rPr>
          <w:b/>
          <w:i/>
          <w:vertAlign w:val="subscript"/>
        </w:rPr>
        <w:t xml:space="preserve">q + </w:t>
      </w:r>
      <w:r w:rsidRPr="0003648D">
        <w:rPr>
          <w:b/>
        </w:rPr>
        <w:t xml:space="preserve">RNSFQAMT </w:t>
      </w:r>
      <w:r w:rsidRPr="0003648D">
        <w:rPr>
          <w:b/>
          <w:i/>
          <w:vertAlign w:val="subscript"/>
        </w:rPr>
        <w:t>q</w:t>
      </w:r>
    </w:p>
    <w:p w:rsidR="00BA7A09" w:rsidRPr="0003648D" w:rsidRDefault="00BA7A09" w:rsidP="00BA7A09">
      <w:pPr>
        <w:pStyle w:val="BodyTextNumbered"/>
        <w:spacing w:before="240"/>
        <w:ind w:left="1440"/>
        <w:rPr>
          <w:iCs w:val="0"/>
        </w:rPr>
      </w:pPr>
      <w:r w:rsidRPr="0003648D">
        <w:t>Where:</w:t>
      </w:r>
    </w:p>
    <w:p w:rsidR="00BA7A09" w:rsidRPr="0003648D" w:rsidRDefault="00BA7A09" w:rsidP="00BA7A09">
      <w:pPr>
        <w:spacing w:after="240"/>
        <w:ind w:left="3420" w:hanging="2700"/>
        <w:rPr>
          <w:bCs/>
        </w:rPr>
      </w:pPr>
      <w:r w:rsidRPr="0003648D">
        <w:t xml:space="preserve">NSFQAMT </w:t>
      </w:r>
      <w:r w:rsidRPr="0003648D">
        <w:rPr>
          <w:i/>
          <w:vertAlign w:val="subscript"/>
        </w:rPr>
        <w:t>q</w:t>
      </w:r>
      <w:r w:rsidRPr="0003648D">
        <w:tab/>
      </w:r>
      <w:r w:rsidRPr="0003648D">
        <w:tab/>
        <w:t>=</w:t>
      </w:r>
      <w:r w:rsidRPr="0003648D">
        <w:tab/>
        <w:t>(</w:t>
      </w:r>
      <w:r w:rsidRPr="0003648D">
        <w:rPr>
          <w:position w:val="-20"/>
        </w:rPr>
        <w:object w:dxaOrig="495" w:dyaOrig="435">
          <v:shape id="_x0000_i1058" type="#_x0000_t75" style="width:25.05pt;height:21.9pt" o:ole="">
            <v:imagedata r:id="rId58" o:title=""/>
          </v:shape>
          <o:OLEObject Type="Embed" ProgID="Equation.3" ShapeID="_x0000_i1058" DrawAspect="Content" ObjectID="_1600160297" r:id="rId62"/>
        </w:object>
      </w:r>
      <w:r w:rsidRPr="0003648D">
        <w:t xml:space="preserve">(MCPCNS </w:t>
      </w:r>
      <w:r w:rsidRPr="0003648D">
        <w:rPr>
          <w:i/>
          <w:vertAlign w:val="subscript"/>
        </w:rPr>
        <w:t>m</w:t>
      </w:r>
      <w:r w:rsidRPr="0003648D">
        <w:t xml:space="preserve">) * NSFQ </w:t>
      </w:r>
      <w:r w:rsidRPr="0003648D">
        <w:rPr>
          <w:i/>
          <w:vertAlign w:val="subscript"/>
        </w:rPr>
        <w:t>q</w:t>
      </w:r>
      <w:r w:rsidRPr="0003648D">
        <w:rPr>
          <w:bCs/>
        </w:rPr>
        <w:t>)</w:t>
      </w:r>
    </w:p>
    <w:p w:rsidR="00BA7A09" w:rsidRPr="0003648D" w:rsidRDefault="00BA7A09" w:rsidP="00BA7A09">
      <w:pPr>
        <w:pStyle w:val="BodyTextNumbered"/>
        <w:spacing w:before="240"/>
        <w:ind w:left="1440"/>
      </w:pPr>
      <w:r w:rsidRPr="0003648D">
        <w:t xml:space="preserve">RNSFQAMT </w:t>
      </w:r>
      <w:r w:rsidRPr="0003648D">
        <w:rPr>
          <w:i/>
          <w:vertAlign w:val="subscript"/>
        </w:rPr>
        <w:t>q</w:t>
      </w:r>
      <w:r w:rsidRPr="0003648D">
        <w:tab/>
      </w:r>
      <w:r w:rsidRPr="0003648D">
        <w:tab/>
        <w:t>=</w:t>
      </w:r>
      <w:r w:rsidRPr="0003648D">
        <w:tab/>
      </w:r>
      <w:r w:rsidRPr="0003648D">
        <w:rPr>
          <w:bCs/>
        </w:rPr>
        <w:t xml:space="preserve">MCPCNS </w:t>
      </w:r>
      <w:r w:rsidRPr="0003648D">
        <w:rPr>
          <w:bCs/>
          <w:i/>
          <w:vertAlign w:val="subscript"/>
        </w:rPr>
        <w:t>rs</w:t>
      </w:r>
      <w:r w:rsidRPr="0003648D">
        <w:rPr>
          <w:bCs/>
        </w:rPr>
        <w:t xml:space="preserve"> * RNSFQ</w:t>
      </w:r>
      <w:r w:rsidRPr="0003648D">
        <w:rPr>
          <w:i/>
          <w:vertAlign w:val="subscript"/>
        </w:rPr>
        <w:t xml:space="preserve"> q,</w:t>
      </w:r>
      <w:r w:rsidRPr="0003648D">
        <w:rPr>
          <w:bCs/>
        </w:rPr>
        <w:t xml:space="preserve"> </w:t>
      </w:r>
      <w:r w:rsidRPr="0003648D">
        <w:rPr>
          <w:bCs/>
          <w:i/>
          <w:vertAlign w:val="subscript"/>
        </w:rPr>
        <w:t>rs</w:t>
      </w:r>
    </w:p>
    <w:p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898"/>
      </w:tblGrid>
      <w:tr w:rsidR="00BA7A09" w:rsidRPr="0003648D" w:rsidTr="0034259A">
        <w:tc>
          <w:tcPr>
            <w:tcW w:w="1012" w:type="pct"/>
          </w:tcPr>
          <w:p w:rsidR="00BA7A09" w:rsidRPr="0003648D" w:rsidRDefault="00BA7A09" w:rsidP="00FF6149">
            <w:pPr>
              <w:pStyle w:val="TableHead"/>
            </w:pPr>
            <w:r w:rsidRPr="0003648D">
              <w:lastRenderedPageBreak/>
              <w:t>Variable</w:t>
            </w:r>
          </w:p>
        </w:tc>
        <w:tc>
          <w:tcPr>
            <w:tcW w:w="386" w:type="pct"/>
          </w:tcPr>
          <w:p w:rsidR="00BA7A09" w:rsidRPr="0003648D" w:rsidRDefault="00BA7A09" w:rsidP="00FF6149">
            <w:pPr>
              <w:pStyle w:val="TableHead"/>
            </w:pPr>
            <w:r w:rsidRPr="0003648D">
              <w:t>Unit</w:t>
            </w:r>
          </w:p>
        </w:tc>
        <w:tc>
          <w:tcPr>
            <w:tcW w:w="3602" w:type="pct"/>
          </w:tcPr>
          <w:p w:rsidR="00BA7A09" w:rsidRPr="0003648D" w:rsidRDefault="00BA7A09" w:rsidP="00FF6149">
            <w:pPr>
              <w:pStyle w:val="TableHead"/>
            </w:pPr>
            <w:r w:rsidRPr="0003648D">
              <w:t>Description</w:t>
            </w:r>
          </w:p>
        </w:tc>
      </w:tr>
      <w:tr w:rsidR="00BA7A09" w:rsidRPr="0003648D" w:rsidTr="0034259A">
        <w:tc>
          <w:tcPr>
            <w:tcW w:w="1012" w:type="pct"/>
          </w:tcPr>
          <w:p w:rsidR="00BA7A09" w:rsidRPr="0003648D" w:rsidRDefault="00BA7A09" w:rsidP="00FF6149">
            <w:pPr>
              <w:pStyle w:val="TableBody"/>
            </w:pPr>
            <w:r w:rsidRPr="0003648D">
              <w:t xml:space="preserve">NSFQAMTQSETOT </w:t>
            </w:r>
            <w:r w:rsidRPr="0003648D">
              <w:rPr>
                <w:i/>
                <w:vertAlign w:val="subscript"/>
              </w:rPr>
              <w:t>q</w:t>
            </w:r>
          </w:p>
        </w:tc>
        <w:tc>
          <w:tcPr>
            <w:tcW w:w="386" w:type="pct"/>
          </w:tcPr>
          <w:p w:rsidR="00BA7A09" w:rsidRPr="0003648D" w:rsidRDefault="00BA7A09" w:rsidP="00FF6149">
            <w:pPr>
              <w:pStyle w:val="TableBody"/>
            </w:pPr>
            <w:r w:rsidRPr="0003648D">
              <w:t>$</w:t>
            </w:r>
          </w:p>
        </w:tc>
        <w:tc>
          <w:tcPr>
            <w:tcW w:w="3602" w:type="pct"/>
          </w:tcPr>
          <w:p w:rsidR="00BA7A09" w:rsidRPr="0003648D" w:rsidRDefault="00BA7A09" w:rsidP="00FF6149">
            <w:pPr>
              <w:pStyle w:val="TableBody"/>
              <w:rPr>
                <w:i/>
              </w:rPr>
            </w:pPr>
            <w:r w:rsidRPr="0003648D">
              <w:rPr>
                <w:i/>
              </w:rPr>
              <w:t>Non-Spin Failure Quantity Amount per QSE</w:t>
            </w:r>
            <w:r w:rsidRPr="0003648D">
              <w:t xml:space="preserve">—The total charge to QSE </w:t>
            </w:r>
            <w:r w:rsidRPr="0003648D">
              <w:rPr>
                <w:i/>
              </w:rPr>
              <w:t>q</w:t>
            </w:r>
            <w:r w:rsidRPr="0003648D">
              <w:t xml:space="preserve"> for its total capacity associated with failures and reconfiguration reductions on its Ancillary Service Supply Responsibility for Non-Spin, for the hour.</w:t>
            </w:r>
          </w:p>
        </w:tc>
      </w:tr>
      <w:tr w:rsidR="00BA7A09" w:rsidRPr="0003648D" w:rsidTr="0034259A">
        <w:tc>
          <w:tcPr>
            <w:tcW w:w="1012" w:type="pct"/>
          </w:tcPr>
          <w:p w:rsidR="00BA7A09" w:rsidRPr="0003648D" w:rsidRDefault="00BA7A09" w:rsidP="00FF6149">
            <w:pPr>
              <w:pStyle w:val="TableBody"/>
            </w:pPr>
            <w:r w:rsidRPr="0003648D">
              <w:t xml:space="preserve">RNSFQAMT </w:t>
            </w:r>
            <w:r w:rsidRPr="0003648D">
              <w:rPr>
                <w:i/>
                <w:vertAlign w:val="subscript"/>
              </w:rPr>
              <w:t>q</w:t>
            </w:r>
          </w:p>
        </w:tc>
        <w:tc>
          <w:tcPr>
            <w:tcW w:w="386" w:type="pct"/>
          </w:tcPr>
          <w:p w:rsidR="00BA7A09" w:rsidRPr="0003648D" w:rsidRDefault="00BA7A09" w:rsidP="00FF6149">
            <w:pPr>
              <w:pStyle w:val="TableBody"/>
            </w:pPr>
            <w:r w:rsidRPr="0003648D">
              <w:t>$</w:t>
            </w:r>
          </w:p>
        </w:tc>
        <w:tc>
          <w:tcPr>
            <w:tcW w:w="3602" w:type="pct"/>
          </w:tcPr>
          <w:p w:rsidR="00BA7A09" w:rsidRPr="0003648D" w:rsidRDefault="00BA7A09" w:rsidP="00FF6149">
            <w:pPr>
              <w:pStyle w:val="TableBody"/>
              <w:rPr>
                <w:i/>
              </w:rPr>
            </w:pPr>
            <w:r w:rsidRPr="0003648D">
              <w:rPr>
                <w:i/>
                <w:iCs w:val="0"/>
              </w:rPr>
              <w:t xml:space="preserve">Reconfiguration </w:t>
            </w:r>
            <w:r w:rsidRPr="0003648D">
              <w:rPr>
                <w:i/>
              </w:rPr>
              <w:t>Non-Spin Failure Quantity Amount per QSE</w:t>
            </w:r>
            <w:r w:rsidRPr="0003648D">
              <w:t xml:space="preserve">—The charge to QSE </w:t>
            </w:r>
            <w:r w:rsidRPr="0003648D">
              <w:rPr>
                <w:i/>
              </w:rPr>
              <w:t>q</w:t>
            </w:r>
            <w:r w:rsidRPr="0003648D">
              <w:t xml:space="preserve"> for its total capacity associated with reconfiguration reductions on its Ancillary Service Supply Responsibility for Non-Spin, for the hour.</w:t>
            </w:r>
          </w:p>
        </w:tc>
      </w:tr>
      <w:tr w:rsidR="00BA7A09" w:rsidRPr="0003648D" w:rsidTr="0034259A">
        <w:tc>
          <w:tcPr>
            <w:tcW w:w="1012" w:type="pct"/>
          </w:tcPr>
          <w:p w:rsidR="00BA7A09" w:rsidRPr="0003648D" w:rsidRDefault="00BA7A09" w:rsidP="00FF6149">
            <w:pPr>
              <w:pStyle w:val="TableBody"/>
            </w:pPr>
            <w:r w:rsidRPr="0003648D">
              <w:t xml:space="preserve">NSFQAMT </w:t>
            </w:r>
            <w:r w:rsidRPr="0003648D">
              <w:rPr>
                <w:i/>
                <w:vertAlign w:val="subscript"/>
              </w:rPr>
              <w:t>q</w:t>
            </w:r>
          </w:p>
        </w:tc>
        <w:tc>
          <w:tcPr>
            <w:tcW w:w="386" w:type="pct"/>
          </w:tcPr>
          <w:p w:rsidR="00BA7A09" w:rsidRPr="0003648D" w:rsidRDefault="00BA7A09" w:rsidP="00FF6149">
            <w:pPr>
              <w:pStyle w:val="TableBody"/>
            </w:pPr>
            <w:r w:rsidRPr="0003648D">
              <w:t>$</w:t>
            </w:r>
          </w:p>
        </w:tc>
        <w:tc>
          <w:tcPr>
            <w:tcW w:w="3602" w:type="pct"/>
          </w:tcPr>
          <w:p w:rsidR="00BA7A09" w:rsidRPr="0003648D" w:rsidRDefault="00BA7A09" w:rsidP="00FF6149">
            <w:pPr>
              <w:pStyle w:val="TableBody"/>
            </w:pPr>
            <w:r w:rsidRPr="0003648D">
              <w:rPr>
                <w:i/>
              </w:rPr>
              <w:t>Non-Spin Failure Quantity Amount per QSE</w:t>
            </w:r>
            <w:r w:rsidRPr="0003648D">
              <w:t xml:space="preserve">—The charge to QSE </w:t>
            </w:r>
            <w:r w:rsidRPr="0003648D">
              <w:rPr>
                <w:i/>
              </w:rPr>
              <w:t>q</w:t>
            </w:r>
            <w:r w:rsidRPr="0003648D">
              <w:t xml:space="preserve"> for its total capacity associated with failures on its Ancillary Service Supply Responsibility for Non-Spin, for the hour.</w:t>
            </w:r>
          </w:p>
        </w:tc>
      </w:tr>
      <w:tr w:rsidR="00BA7A09" w:rsidRPr="0003648D" w:rsidTr="0034259A">
        <w:tc>
          <w:tcPr>
            <w:tcW w:w="101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MCPCNS </w:t>
            </w:r>
            <w:r w:rsidRPr="0003648D">
              <w:rPr>
                <w:i/>
                <w:vertAlign w:val="subscript"/>
              </w:rPr>
              <w:t>m</w:t>
            </w:r>
          </w:p>
        </w:tc>
        <w:tc>
          <w:tcPr>
            <w:tcW w:w="38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 per hour</w:t>
            </w:r>
          </w:p>
        </w:tc>
        <w:tc>
          <w:tcPr>
            <w:tcW w:w="360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Market Clearing Price for Capacity for Non-Spin by market—</w:t>
            </w:r>
            <w:r w:rsidRPr="0003648D">
              <w:t xml:space="preserve">The MCPC for Non-Spin in the market </w:t>
            </w:r>
            <w:r w:rsidRPr="0003648D">
              <w:rPr>
                <w:i/>
              </w:rPr>
              <w:t>m</w:t>
            </w:r>
            <w:r w:rsidRPr="0003648D">
              <w:t>, for the hour.</w:t>
            </w:r>
          </w:p>
        </w:tc>
      </w:tr>
      <w:tr w:rsidR="00BA7A09" w:rsidRPr="0003648D" w:rsidTr="0034259A">
        <w:tc>
          <w:tcPr>
            <w:tcW w:w="101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 xml:space="preserve">MCPCNS </w:t>
            </w:r>
            <w:r w:rsidRPr="0003648D">
              <w:rPr>
                <w:i/>
                <w:iCs w:val="0"/>
                <w:vertAlign w:val="subscript"/>
              </w:rPr>
              <w:t>rs</w:t>
            </w:r>
          </w:p>
        </w:tc>
        <w:tc>
          <w:tcPr>
            <w:tcW w:w="38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$/MW per hour</w:t>
            </w:r>
          </w:p>
        </w:tc>
        <w:tc>
          <w:tcPr>
            <w:tcW w:w="360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iCs w:val="0"/>
              </w:rPr>
              <w:t>Market Clearing Price for Capacity for Non-Spin by RSASM—</w:t>
            </w:r>
            <w:r w:rsidRPr="0003648D">
              <w:rPr>
                <w:iCs w:val="0"/>
              </w:rPr>
              <w:t xml:space="preserve">The MCPC for Non-Spin in the RSASM </w:t>
            </w:r>
            <w:r w:rsidRPr="0003648D">
              <w:rPr>
                <w:i/>
                <w:iCs w:val="0"/>
              </w:rPr>
              <w:t>rs</w:t>
            </w:r>
            <w:r w:rsidRPr="0003648D">
              <w:rPr>
                <w:iCs w:val="0"/>
              </w:rPr>
              <w:t>, for the hour.</w:t>
            </w:r>
          </w:p>
        </w:tc>
      </w:tr>
      <w:tr w:rsidR="00BA7A09" w:rsidRPr="0003648D" w:rsidTr="0034259A">
        <w:tc>
          <w:tcPr>
            <w:tcW w:w="101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NSFQ </w:t>
            </w:r>
            <w:r w:rsidRPr="0003648D">
              <w:rPr>
                <w:i/>
                <w:vertAlign w:val="subscript"/>
              </w:rPr>
              <w:t>q</w:t>
            </w:r>
          </w:p>
        </w:tc>
        <w:tc>
          <w:tcPr>
            <w:tcW w:w="38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60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Non-Spin Failure Quantity per QSE—</w:t>
            </w:r>
            <w:r w:rsidRPr="0003648D">
              <w:t xml:space="preserve">QSE </w:t>
            </w:r>
            <w:r w:rsidRPr="0003648D">
              <w:rPr>
                <w:i/>
              </w:rPr>
              <w:t>q</w:t>
            </w:r>
            <w:r w:rsidRPr="0003648D">
              <w:t>’s total capacity associated with failures on its Ancillary Service Supply Responsibility for Non-Spin, for the hour.</w:t>
            </w:r>
          </w:p>
        </w:tc>
      </w:tr>
      <w:tr w:rsidR="00BA7A09" w:rsidRPr="0003648D" w:rsidTr="0034259A">
        <w:tc>
          <w:tcPr>
            <w:tcW w:w="101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 xml:space="preserve">RNSFQ </w:t>
            </w:r>
            <w:r w:rsidRPr="0003648D">
              <w:rPr>
                <w:i/>
                <w:vertAlign w:val="subscript"/>
              </w:rPr>
              <w:t>q,</w:t>
            </w:r>
            <w:r w:rsidRPr="0003648D">
              <w:rPr>
                <w:i/>
                <w:iCs w:val="0"/>
                <w:vertAlign w:val="subscript"/>
              </w:rPr>
              <w:t xml:space="preserve"> rs</w:t>
            </w:r>
          </w:p>
        </w:tc>
        <w:tc>
          <w:tcPr>
            <w:tcW w:w="38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MW</w:t>
            </w:r>
          </w:p>
        </w:tc>
        <w:tc>
          <w:tcPr>
            <w:tcW w:w="360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iCs w:val="0"/>
              </w:rPr>
              <w:t>Reconfiguration Non-Spin Failure Quantity per QSE—</w:t>
            </w:r>
            <w:r w:rsidRPr="0003648D">
              <w:rPr>
                <w:iCs w:val="0"/>
              </w:rPr>
              <w:t xml:space="preserve">QSE </w:t>
            </w:r>
            <w:r w:rsidRPr="0003648D">
              <w:rPr>
                <w:i/>
                <w:iCs w:val="0"/>
              </w:rPr>
              <w:t>q</w:t>
            </w:r>
            <w:r w:rsidRPr="0003648D">
              <w:rPr>
                <w:iCs w:val="0"/>
              </w:rPr>
              <w:t>’s total capacity associated with reconfiguration reductions on its Ancillary Service Supply Responsibility for Non-Spin, for the hour.</w:t>
            </w:r>
          </w:p>
        </w:tc>
      </w:tr>
      <w:tr w:rsidR="00BA7A09" w:rsidRPr="0003648D" w:rsidTr="0034259A">
        <w:tc>
          <w:tcPr>
            <w:tcW w:w="101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iCs w:val="0"/>
              </w:rPr>
              <w:t>rs</w:t>
            </w:r>
          </w:p>
        </w:tc>
        <w:tc>
          <w:tcPr>
            <w:tcW w:w="38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none</w:t>
            </w:r>
          </w:p>
        </w:tc>
        <w:tc>
          <w:tcPr>
            <w:tcW w:w="360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Cs w:val="0"/>
              </w:rPr>
              <w:t>The RSASM for the given Operating Hour.</w:t>
            </w:r>
          </w:p>
        </w:tc>
      </w:tr>
      <w:tr w:rsidR="00BA7A09" w:rsidRPr="0003648D" w:rsidTr="0034259A">
        <w:tc>
          <w:tcPr>
            <w:tcW w:w="101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m</w:t>
            </w:r>
          </w:p>
        </w:tc>
        <w:tc>
          <w:tcPr>
            <w:tcW w:w="38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60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The DAM, SASM, or RSASM for the given Operating Hour.</w:t>
            </w:r>
          </w:p>
        </w:tc>
      </w:tr>
      <w:tr w:rsidR="00BA7A09" w:rsidRPr="0003648D" w:rsidTr="0034259A">
        <w:tc>
          <w:tcPr>
            <w:tcW w:w="1012" w:type="pct"/>
            <w:tcBorders>
              <w:top w:val="single" w:sz="4" w:space="0" w:color="auto"/>
              <w:left w:val="single" w:sz="4" w:space="0" w:color="auto"/>
              <w:bottom w:val="single" w:sz="4" w:space="0" w:color="auto"/>
              <w:right w:val="single" w:sz="4" w:space="0" w:color="auto"/>
            </w:tcBorders>
          </w:tcPr>
          <w:p w:rsidR="00BA7A09" w:rsidRPr="0003648D" w:rsidRDefault="004B27C3" w:rsidP="00FF6149">
            <w:pPr>
              <w:pStyle w:val="TableBody"/>
              <w:rPr>
                <w:i/>
              </w:rPr>
            </w:pPr>
            <w:r w:rsidRPr="0003648D">
              <w:rPr>
                <w:i/>
              </w:rPr>
              <w:t>q</w:t>
            </w:r>
          </w:p>
        </w:tc>
        <w:tc>
          <w:tcPr>
            <w:tcW w:w="386"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602"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QSE.</w:t>
            </w:r>
          </w:p>
        </w:tc>
      </w:tr>
    </w:tbl>
    <w:p w:rsidR="0034259A" w:rsidRPr="0003648D" w:rsidRDefault="0034259A" w:rsidP="0034259A">
      <w:pPr>
        <w:pStyle w:val="BodyTextNumbered"/>
        <w:spacing w:before="240"/>
        <w:ind w:left="1440"/>
        <w:rPr>
          <w:ins w:id="1655" w:author="STEC" w:date="2018-09-17T11:53:00Z"/>
          <w:iCs w:val="0"/>
        </w:rPr>
      </w:pPr>
      <w:ins w:id="1656" w:author="STEC" w:date="2018-09-17T11:53:00Z">
        <w:r>
          <w:rPr>
            <w:iCs w:val="0"/>
          </w:rPr>
          <w:t>(e</w:t>
        </w:r>
        <w:r w:rsidRPr="0003648D">
          <w:rPr>
            <w:iCs w:val="0"/>
          </w:rPr>
          <w:t>)</w:t>
        </w:r>
        <w:r w:rsidRPr="0003648D">
          <w:rPr>
            <w:iCs w:val="0"/>
          </w:rPr>
          <w:tab/>
          <w:t>The t</w:t>
        </w:r>
        <w:r w:rsidRPr="0003648D">
          <w:t>otal charge of failure on Ancillary Service Supply Responsibility for</w:t>
        </w:r>
        <w:r w:rsidRPr="0003648D">
          <w:rPr>
            <w:iCs w:val="0"/>
          </w:rPr>
          <w:t xml:space="preserve"> </w:t>
        </w:r>
        <w:r>
          <w:rPr>
            <w:iCs w:val="0"/>
          </w:rPr>
          <w:t>ECRS</w:t>
        </w:r>
        <w:r w:rsidRPr="0003648D">
          <w:rPr>
            <w:iCs w:val="0"/>
          </w:rPr>
          <w:t xml:space="preserve"> by QSE, if applicable:</w:t>
        </w:r>
      </w:ins>
    </w:p>
    <w:p w:rsidR="0034259A" w:rsidRPr="0003648D" w:rsidRDefault="0034259A" w:rsidP="0034259A">
      <w:pPr>
        <w:pStyle w:val="BodyTextNumbered"/>
        <w:spacing w:before="240"/>
        <w:ind w:left="2880" w:hanging="2160"/>
        <w:rPr>
          <w:ins w:id="1657" w:author="STEC" w:date="2018-09-17T11:53:00Z"/>
          <w:b/>
          <w:i/>
          <w:vertAlign w:val="subscript"/>
        </w:rPr>
      </w:pPr>
      <w:ins w:id="1658" w:author="STEC" w:date="2018-09-17T11:53:00Z">
        <w:r>
          <w:rPr>
            <w:b/>
          </w:rPr>
          <w:t>EC</w:t>
        </w:r>
        <w:r w:rsidRPr="0003648D">
          <w:rPr>
            <w:b/>
          </w:rPr>
          <w:t xml:space="preserve">RFQAMTQSETOT </w:t>
        </w:r>
        <w:r w:rsidRPr="0003648D">
          <w:rPr>
            <w:b/>
            <w:i/>
            <w:vertAlign w:val="subscript"/>
          </w:rPr>
          <w:t>q</w:t>
        </w:r>
        <w:r w:rsidRPr="0003648D">
          <w:rPr>
            <w:b/>
            <w:i/>
            <w:vertAlign w:val="subscript"/>
          </w:rPr>
          <w:tab/>
        </w:r>
        <w:r w:rsidRPr="0003648D">
          <w:rPr>
            <w:b/>
          </w:rPr>
          <w:t>=</w:t>
        </w:r>
        <w:r w:rsidRPr="0003648D">
          <w:rPr>
            <w:b/>
          </w:rPr>
          <w:tab/>
        </w:r>
        <w:r>
          <w:rPr>
            <w:b/>
          </w:rPr>
          <w:t>EC</w:t>
        </w:r>
        <w:r w:rsidRPr="0003648D">
          <w:rPr>
            <w:b/>
          </w:rPr>
          <w:t xml:space="preserve">RFQAMT </w:t>
        </w:r>
        <w:r w:rsidRPr="0003648D">
          <w:rPr>
            <w:b/>
            <w:i/>
            <w:vertAlign w:val="subscript"/>
          </w:rPr>
          <w:t xml:space="preserve">q + </w:t>
        </w:r>
        <w:r>
          <w:rPr>
            <w:b/>
          </w:rPr>
          <w:t>REC</w:t>
        </w:r>
        <w:r w:rsidRPr="0003648D">
          <w:rPr>
            <w:b/>
          </w:rPr>
          <w:t xml:space="preserve">RFQAMT </w:t>
        </w:r>
        <w:r w:rsidRPr="0003648D">
          <w:rPr>
            <w:b/>
            <w:i/>
            <w:vertAlign w:val="subscript"/>
          </w:rPr>
          <w:t>q</w:t>
        </w:r>
      </w:ins>
    </w:p>
    <w:p w:rsidR="0034259A" w:rsidRPr="0003648D" w:rsidRDefault="0034259A" w:rsidP="0034259A">
      <w:pPr>
        <w:pStyle w:val="BodyTextNumbered"/>
        <w:spacing w:before="240"/>
        <w:ind w:left="1440"/>
        <w:rPr>
          <w:ins w:id="1659" w:author="STEC" w:date="2018-09-17T11:53:00Z"/>
          <w:iCs w:val="0"/>
        </w:rPr>
      </w:pPr>
      <w:ins w:id="1660" w:author="STEC" w:date="2018-09-17T11:53:00Z">
        <w:r w:rsidRPr="0003648D">
          <w:t>Where:</w:t>
        </w:r>
      </w:ins>
    </w:p>
    <w:p w:rsidR="0034259A" w:rsidRPr="0003648D" w:rsidRDefault="0034259A" w:rsidP="0034259A">
      <w:pPr>
        <w:spacing w:after="240"/>
        <w:ind w:left="2880" w:hanging="2160"/>
        <w:rPr>
          <w:ins w:id="1661" w:author="STEC" w:date="2018-09-17T11:53:00Z"/>
          <w:bCs/>
        </w:rPr>
      </w:pPr>
      <w:ins w:id="1662" w:author="STEC" w:date="2018-09-17T11:53:00Z">
        <w:r>
          <w:t>EC</w:t>
        </w:r>
        <w:r w:rsidRPr="0003648D">
          <w:t xml:space="preserve">RFQAMT </w:t>
        </w:r>
        <w:r w:rsidRPr="0003648D">
          <w:rPr>
            <w:i/>
            <w:vertAlign w:val="subscript"/>
          </w:rPr>
          <w:t>q</w:t>
        </w:r>
        <w:r w:rsidRPr="0003648D">
          <w:tab/>
        </w:r>
        <w:r w:rsidRPr="0003648D">
          <w:tab/>
          <w:t>=</w:t>
        </w:r>
        <w:r w:rsidRPr="0003648D">
          <w:tab/>
          <w:t>(</w:t>
        </w:r>
      </w:ins>
      <w:ins w:id="1663" w:author="STEC" w:date="2018-09-17T11:53:00Z">
        <w:r w:rsidRPr="0003648D">
          <w:rPr>
            <w:position w:val="-20"/>
          </w:rPr>
          <w:object w:dxaOrig="495" w:dyaOrig="435">
            <v:shape id="_x0000_i1059" type="#_x0000_t75" style="width:25.05pt;height:21.9pt" o:ole="">
              <v:imagedata r:id="rId58" o:title=""/>
            </v:shape>
            <o:OLEObject Type="Embed" ProgID="Equation.3" ShapeID="_x0000_i1059" DrawAspect="Content" ObjectID="_1600160298" r:id="rId63"/>
          </w:object>
        </w:r>
      </w:ins>
      <w:ins w:id="1664" w:author="STEC" w:date="2018-09-17T11:53:00Z">
        <w:r w:rsidRPr="0003648D">
          <w:t>(MCPC</w:t>
        </w:r>
        <w:r>
          <w:t>EC</w:t>
        </w:r>
        <w:r w:rsidRPr="0003648D">
          <w:t xml:space="preserve">R </w:t>
        </w:r>
        <w:r w:rsidRPr="0003648D">
          <w:rPr>
            <w:i/>
            <w:vertAlign w:val="subscript"/>
          </w:rPr>
          <w:t>m</w:t>
        </w:r>
        <w:r w:rsidRPr="0003648D">
          <w:t xml:space="preserve">) * </w:t>
        </w:r>
        <w:r>
          <w:t>EC</w:t>
        </w:r>
        <w:r w:rsidRPr="0003648D">
          <w:t xml:space="preserve">RFQ </w:t>
        </w:r>
        <w:r w:rsidRPr="0003648D">
          <w:rPr>
            <w:i/>
            <w:vertAlign w:val="subscript"/>
          </w:rPr>
          <w:t>q</w:t>
        </w:r>
        <w:r w:rsidRPr="0003648D">
          <w:rPr>
            <w:bCs/>
          </w:rPr>
          <w:t>)</w:t>
        </w:r>
      </w:ins>
    </w:p>
    <w:p w:rsidR="0034259A" w:rsidRPr="0003648D" w:rsidRDefault="0034259A" w:rsidP="0034259A">
      <w:pPr>
        <w:pStyle w:val="BodyTextNumbered"/>
        <w:spacing w:before="240"/>
        <w:ind w:left="2880" w:hanging="2160"/>
        <w:rPr>
          <w:ins w:id="1665" w:author="STEC" w:date="2018-09-17T11:53:00Z"/>
          <w:bCs/>
          <w:i/>
          <w:vertAlign w:val="subscript"/>
        </w:rPr>
      </w:pPr>
      <w:ins w:id="1666" w:author="STEC" w:date="2018-09-17T11:53:00Z">
        <w:r>
          <w:t>REC</w:t>
        </w:r>
        <w:r w:rsidRPr="0003648D">
          <w:t xml:space="preserve">RFQAMT </w:t>
        </w:r>
        <w:r w:rsidRPr="0003648D">
          <w:rPr>
            <w:i/>
            <w:vertAlign w:val="subscript"/>
          </w:rPr>
          <w:t>q</w:t>
        </w:r>
        <w:r w:rsidRPr="0003648D">
          <w:tab/>
        </w:r>
        <w:r w:rsidRPr="0003648D">
          <w:tab/>
          <w:t>=</w:t>
        </w:r>
        <w:r w:rsidRPr="0003648D">
          <w:tab/>
        </w:r>
        <w:r w:rsidRPr="0003648D">
          <w:rPr>
            <w:bCs/>
          </w:rPr>
          <w:t>MCPC</w:t>
        </w:r>
        <w:r>
          <w:rPr>
            <w:bCs/>
          </w:rPr>
          <w:t>EC</w:t>
        </w:r>
        <w:r w:rsidRPr="0003648D">
          <w:rPr>
            <w:bCs/>
          </w:rPr>
          <w:t xml:space="preserve">R </w:t>
        </w:r>
        <w:r w:rsidRPr="0003648D">
          <w:rPr>
            <w:bCs/>
            <w:i/>
            <w:vertAlign w:val="subscript"/>
          </w:rPr>
          <w:t>rs</w:t>
        </w:r>
        <w:r w:rsidRPr="0003648D">
          <w:rPr>
            <w:bCs/>
          </w:rPr>
          <w:t xml:space="preserve"> * </w:t>
        </w:r>
        <w:r>
          <w:rPr>
            <w:bCs/>
          </w:rPr>
          <w:t>REC</w:t>
        </w:r>
        <w:r w:rsidRPr="0003648D">
          <w:rPr>
            <w:bCs/>
          </w:rPr>
          <w:t xml:space="preserve">RFQ </w:t>
        </w:r>
        <w:r w:rsidRPr="0003648D">
          <w:rPr>
            <w:i/>
            <w:vertAlign w:val="subscript"/>
          </w:rPr>
          <w:t>q,</w:t>
        </w:r>
        <w:r w:rsidRPr="0003648D">
          <w:rPr>
            <w:bCs/>
          </w:rPr>
          <w:t xml:space="preserve"> </w:t>
        </w:r>
        <w:r w:rsidRPr="0003648D">
          <w:rPr>
            <w:bCs/>
            <w:i/>
            <w:vertAlign w:val="subscript"/>
          </w:rPr>
          <w:t>rs</w:t>
        </w:r>
      </w:ins>
    </w:p>
    <w:p w:rsidR="0034259A" w:rsidRPr="0003648D" w:rsidRDefault="0034259A" w:rsidP="0034259A">
      <w:pPr>
        <w:rPr>
          <w:ins w:id="1667" w:author="STEC" w:date="2018-09-17T11:53:00Z"/>
        </w:rPr>
      </w:pPr>
      <w:ins w:id="1668" w:author="STEC" w:date="2018-09-17T11:53:00Z">
        <w:r w:rsidRPr="0003648D">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2"/>
        <w:gridCol w:w="739"/>
        <w:gridCol w:w="6765"/>
      </w:tblGrid>
      <w:tr w:rsidR="0034259A" w:rsidRPr="0003648D" w:rsidTr="00787BFD">
        <w:trPr>
          <w:ins w:id="1669" w:author="STEC" w:date="2018-09-17T11:53:00Z"/>
        </w:trPr>
        <w:tc>
          <w:tcPr>
            <w:tcW w:w="803" w:type="pct"/>
          </w:tcPr>
          <w:p w:rsidR="0034259A" w:rsidRPr="0003648D" w:rsidRDefault="0034259A" w:rsidP="00787BFD">
            <w:pPr>
              <w:pStyle w:val="TableHead"/>
              <w:rPr>
                <w:ins w:id="1670" w:author="STEC" w:date="2018-09-17T11:53:00Z"/>
              </w:rPr>
            </w:pPr>
            <w:ins w:id="1671" w:author="STEC" w:date="2018-09-17T11:53:00Z">
              <w:r w:rsidRPr="0003648D">
                <w:t>Variable</w:t>
              </w:r>
            </w:ins>
          </w:p>
        </w:tc>
        <w:tc>
          <w:tcPr>
            <w:tcW w:w="465" w:type="pct"/>
          </w:tcPr>
          <w:p w:rsidR="0034259A" w:rsidRPr="0003648D" w:rsidRDefault="0034259A" w:rsidP="00787BFD">
            <w:pPr>
              <w:pStyle w:val="TableHead"/>
              <w:rPr>
                <w:ins w:id="1672" w:author="STEC" w:date="2018-09-17T11:53:00Z"/>
              </w:rPr>
            </w:pPr>
            <w:ins w:id="1673" w:author="STEC" w:date="2018-09-17T11:53:00Z">
              <w:r w:rsidRPr="0003648D">
                <w:t>Unit</w:t>
              </w:r>
            </w:ins>
          </w:p>
        </w:tc>
        <w:tc>
          <w:tcPr>
            <w:tcW w:w="3732" w:type="pct"/>
          </w:tcPr>
          <w:p w:rsidR="0034259A" w:rsidRPr="0003648D" w:rsidRDefault="0034259A" w:rsidP="00787BFD">
            <w:pPr>
              <w:pStyle w:val="TableHead"/>
              <w:rPr>
                <w:ins w:id="1674" w:author="STEC" w:date="2018-09-17T11:53:00Z"/>
              </w:rPr>
            </w:pPr>
            <w:ins w:id="1675" w:author="STEC" w:date="2018-09-17T11:53:00Z">
              <w:r w:rsidRPr="0003648D">
                <w:t>Description</w:t>
              </w:r>
            </w:ins>
          </w:p>
        </w:tc>
      </w:tr>
      <w:tr w:rsidR="0034259A" w:rsidRPr="0003648D" w:rsidTr="00787BFD">
        <w:trPr>
          <w:ins w:id="1676" w:author="STEC" w:date="2018-09-17T11:53:00Z"/>
        </w:trPr>
        <w:tc>
          <w:tcPr>
            <w:tcW w:w="803" w:type="pct"/>
          </w:tcPr>
          <w:p w:rsidR="0034259A" w:rsidRPr="0003648D" w:rsidRDefault="0034259A" w:rsidP="00787BFD">
            <w:pPr>
              <w:pStyle w:val="TableBody"/>
              <w:rPr>
                <w:ins w:id="1677" w:author="STEC" w:date="2018-09-17T11:53:00Z"/>
              </w:rPr>
            </w:pPr>
            <w:ins w:id="1678" w:author="STEC" w:date="2018-09-17T11:53:00Z">
              <w:r>
                <w:t>EC</w:t>
              </w:r>
              <w:r w:rsidRPr="0003648D">
                <w:t>RFQAMTQSETOT</w:t>
              </w:r>
              <w:r w:rsidRPr="0003648D">
                <w:rPr>
                  <w:i/>
                </w:rPr>
                <w:t xml:space="preserve"> </w:t>
              </w:r>
              <w:r w:rsidRPr="0003648D">
                <w:rPr>
                  <w:i/>
                  <w:vertAlign w:val="subscript"/>
                </w:rPr>
                <w:t>q</w:t>
              </w:r>
            </w:ins>
          </w:p>
        </w:tc>
        <w:tc>
          <w:tcPr>
            <w:tcW w:w="465" w:type="pct"/>
          </w:tcPr>
          <w:p w:rsidR="0034259A" w:rsidRPr="0003648D" w:rsidRDefault="0034259A" w:rsidP="00787BFD">
            <w:pPr>
              <w:pStyle w:val="TableBody"/>
              <w:rPr>
                <w:ins w:id="1679" w:author="STEC" w:date="2018-09-17T11:53:00Z"/>
              </w:rPr>
            </w:pPr>
            <w:ins w:id="1680" w:author="STEC" w:date="2018-09-17T11:53:00Z">
              <w:r w:rsidRPr="0003648D">
                <w:t>$</w:t>
              </w:r>
            </w:ins>
          </w:p>
        </w:tc>
        <w:tc>
          <w:tcPr>
            <w:tcW w:w="3732" w:type="pct"/>
          </w:tcPr>
          <w:p w:rsidR="0034259A" w:rsidRPr="0003648D" w:rsidRDefault="0034259A" w:rsidP="00787BFD">
            <w:pPr>
              <w:pStyle w:val="TableBody"/>
              <w:rPr>
                <w:ins w:id="1681" w:author="STEC" w:date="2018-09-17T11:53:00Z"/>
                <w:i/>
              </w:rPr>
            </w:pPr>
            <w:ins w:id="1682" w:author="STEC" w:date="2018-09-17T11:53:00Z">
              <w:r w:rsidRPr="006714C4">
                <w:rPr>
                  <w:i/>
                </w:rPr>
                <w:t>ERCOT Contingency Reserve Service</w:t>
              </w:r>
              <w:r w:rsidRPr="0003648D">
                <w:rPr>
                  <w:i/>
                </w:rPr>
                <w:t xml:space="preserve"> Failure Quantity Amount per QSE</w:t>
              </w:r>
              <w:r w:rsidRPr="0003648D">
                <w:t xml:space="preserve">—The total charge to QSE </w:t>
              </w:r>
              <w:r w:rsidRPr="0003648D">
                <w:rPr>
                  <w:i/>
                </w:rPr>
                <w:t>q</w:t>
              </w:r>
              <w:r w:rsidRPr="0003648D">
                <w:t xml:space="preserve"> for its total capacity associated with failures and </w:t>
              </w:r>
              <w:r w:rsidRPr="0003648D">
                <w:rPr>
                  <w:iCs w:val="0"/>
                </w:rPr>
                <w:t xml:space="preserve">reconfiguration reductions </w:t>
              </w:r>
              <w:r w:rsidRPr="0003648D">
                <w:t xml:space="preserve">on its Ancillary Service Supply Responsibility for </w:t>
              </w:r>
              <w:r>
                <w:t>EC</w:t>
              </w:r>
              <w:r w:rsidRPr="0003648D">
                <w:t>RS, for the hour.</w:t>
              </w:r>
            </w:ins>
          </w:p>
        </w:tc>
      </w:tr>
      <w:tr w:rsidR="0034259A" w:rsidRPr="0003648D" w:rsidTr="00787BFD">
        <w:trPr>
          <w:ins w:id="1683" w:author="STEC" w:date="2018-09-17T11:53:00Z"/>
        </w:trPr>
        <w:tc>
          <w:tcPr>
            <w:tcW w:w="803" w:type="pct"/>
          </w:tcPr>
          <w:p w:rsidR="0034259A" w:rsidRPr="0003648D" w:rsidRDefault="0034259A" w:rsidP="00787BFD">
            <w:pPr>
              <w:pStyle w:val="TableBody"/>
              <w:rPr>
                <w:ins w:id="1684" w:author="STEC" w:date="2018-09-17T11:53:00Z"/>
              </w:rPr>
            </w:pPr>
            <w:ins w:id="1685" w:author="STEC" w:date="2018-09-17T11:53:00Z">
              <w:r>
                <w:t>REC</w:t>
              </w:r>
              <w:r w:rsidRPr="0003648D">
                <w:t>RFQAMT</w:t>
              </w:r>
              <w:r w:rsidRPr="0003648D">
                <w:rPr>
                  <w:i/>
                </w:rPr>
                <w:t xml:space="preserve"> </w:t>
              </w:r>
              <w:r w:rsidRPr="0003648D">
                <w:rPr>
                  <w:i/>
                  <w:vertAlign w:val="subscript"/>
                </w:rPr>
                <w:t>q</w:t>
              </w:r>
            </w:ins>
          </w:p>
        </w:tc>
        <w:tc>
          <w:tcPr>
            <w:tcW w:w="465" w:type="pct"/>
          </w:tcPr>
          <w:p w:rsidR="0034259A" w:rsidRPr="0003648D" w:rsidRDefault="0034259A" w:rsidP="00787BFD">
            <w:pPr>
              <w:pStyle w:val="TableBody"/>
              <w:rPr>
                <w:ins w:id="1686" w:author="STEC" w:date="2018-09-17T11:53:00Z"/>
              </w:rPr>
            </w:pPr>
            <w:ins w:id="1687" w:author="STEC" w:date="2018-09-17T11:53:00Z">
              <w:r w:rsidRPr="0003648D">
                <w:t>$</w:t>
              </w:r>
            </w:ins>
          </w:p>
        </w:tc>
        <w:tc>
          <w:tcPr>
            <w:tcW w:w="3732" w:type="pct"/>
          </w:tcPr>
          <w:p w:rsidR="0034259A" w:rsidRPr="0003648D" w:rsidRDefault="0034259A" w:rsidP="00787BFD">
            <w:pPr>
              <w:pStyle w:val="TableBody"/>
              <w:rPr>
                <w:ins w:id="1688" w:author="STEC" w:date="2018-09-17T11:53:00Z"/>
                <w:i/>
              </w:rPr>
            </w:pPr>
            <w:ins w:id="1689" w:author="STEC" w:date="2018-09-17T11:53:00Z">
              <w:r w:rsidRPr="0003648D">
                <w:rPr>
                  <w:i/>
                  <w:iCs w:val="0"/>
                </w:rPr>
                <w:t xml:space="preserve">Reconfiguration </w:t>
              </w:r>
              <w:r w:rsidRPr="006714C4">
                <w:rPr>
                  <w:i/>
                </w:rPr>
                <w:t>ERCOT Co</w:t>
              </w:r>
              <w:r>
                <w:rPr>
                  <w:i/>
                </w:rPr>
                <w:t>ntingency Reserve Service</w:t>
              </w:r>
              <w:r w:rsidRPr="0003648D">
                <w:rPr>
                  <w:i/>
                </w:rPr>
                <w:t xml:space="preserve"> Failure Quantity Amount per QSE</w:t>
              </w:r>
              <w:r w:rsidRPr="0003648D">
                <w:t xml:space="preserve">—The charge to QSE </w:t>
              </w:r>
              <w:r w:rsidRPr="0003648D">
                <w:rPr>
                  <w:i/>
                </w:rPr>
                <w:t>q</w:t>
              </w:r>
              <w:r w:rsidRPr="0003648D">
                <w:t xml:space="preserve"> for its total capacity associated with </w:t>
              </w:r>
              <w:r w:rsidRPr="0003648D">
                <w:rPr>
                  <w:iCs w:val="0"/>
                </w:rPr>
                <w:lastRenderedPageBreak/>
                <w:t xml:space="preserve">reconfiguration reductions </w:t>
              </w:r>
              <w:r w:rsidRPr="0003648D">
                <w:t xml:space="preserve">on its Ancillary Service Supply Responsibility for </w:t>
              </w:r>
              <w:r>
                <w:t>EC</w:t>
              </w:r>
              <w:r w:rsidRPr="0003648D">
                <w:t>RS, for the hour.</w:t>
              </w:r>
            </w:ins>
          </w:p>
        </w:tc>
      </w:tr>
      <w:tr w:rsidR="0034259A" w:rsidRPr="0003648D" w:rsidTr="00787BFD">
        <w:trPr>
          <w:ins w:id="1690" w:author="STEC" w:date="2018-09-17T11:53:00Z"/>
        </w:trPr>
        <w:tc>
          <w:tcPr>
            <w:tcW w:w="803" w:type="pct"/>
          </w:tcPr>
          <w:p w:rsidR="0034259A" w:rsidRPr="0003648D" w:rsidRDefault="0034259A" w:rsidP="00787BFD">
            <w:pPr>
              <w:pStyle w:val="TableBody"/>
              <w:rPr>
                <w:ins w:id="1691" w:author="STEC" w:date="2018-09-17T11:53:00Z"/>
              </w:rPr>
            </w:pPr>
            <w:ins w:id="1692" w:author="STEC" w:date="2018-09-17T11:53:00Z">
              <w:r>
                <w:lastRenderedPageBreak/>
                <w:t>EC</w:t>
              </w:r>
              <w:r w:rsidRPr="0003648D">
                <w:t>RFQAMT</w:t>
              </w:r>
              <w:r w:rsidRPr="0003648D">
                <w:rPr>
                  <w:i/>
                </w:rPr>
                <w:t xml:space="preserve"> </w:t>
              </w:r>
              <w:r w:rsidRPr="0003648D">
                <w:rPr>
                  <w:i/>
                  <w:vertAlign w:val="subscript"/>
                </w:rPr>
                <w:t>q</w:t>
              </w:r>
            </w:ins>
          </w:p>
        </w:tc>
        <w:tc>
          <w:tcPr>
            <w:tcW w:w="465" w:type="pct"/>
          </w:tcPr>
          <w:p w:rsidR="0034259A" w:rsidRPr="0003648D" w:rsidRDefault="0034259A" w:rsidP="00787BFD">
            <w:pPr>
              <w:pStyle w:val="TableBody"/>
              <w:rPr>
                <w:ins w:id="1693" w:author="STEC" w:date="2018-09-17T11:53:00Z"/>
              </w:rPr>
            </w:pPr>
            <w:ins w:id="1694" w:author="STEC" w:date="2018-09-17T11:53:00Z">
              <w:r w:rsidRPr="0003648D">
                <w:t>$</w:t>
              </w:r>
            </w:ins>
          </w:p>
        </w:tc>
        <w:tc>
          <w:tcPr>
            <w:tcW w:w="3732" w:type="pct"/>
          </w:tcPr>
          <w:p w:rsidR="0034259A" w:rsidRPr="0003648D" w:rsidRDefault="0034259A" w:rsidP="00787BFD">
            <w:pPr>
              <w:pStyle w:val="TableBody"/>
              <w:rPr>
                <w:ins w:id="1695" w:author="STEC" w:date="2018-09-17T11:53:00Z"/>
              </w:rPr>
            </w:pPr>
            <w:ins w:id="1696" w:author="STEC" w:date="2018-09-17T11:53:00Z">
              <w:r w:rsidRPr="006714C4">
                <w:rPr>
                  <w:i/>
                </w:rPr>
                <w:t>ERCOT Co</w:t>
              </w:r>
              <w:r>
                <w:rPr>
                  <w:i/>
                </w:rPr>
                <w:t>ntingency Reserve Service</w:t>
              </w:r>
              <w:r w:rsidRPr="0003648D">
                <w:rPr>
                  <w:i/>
                </w:rPr>
                <w:t xml:space="preserve"> Failure Quantity Amount per QSE</w:t>
              </w:r>
              <w:r w:rsidRPr="0003648D">
                <w:t xml:space="preserve">—The charge to QSE </w:t>
              </w:r>
              <w:r w:rsidRPr="0003648D">
                <w:rPr>
                  <w:i/>
                </w:rPr>
                <w:t>q</w:t>
              </w:r>
              <w:r w:rsidRPr="0003648D">
                <w:t xml:space="preserve"> for its total capacity associated with failures on its Ancillary Service Supply Responsibility for </w:t>
              </w:r>
              <w:r>
                <w:t>EC</w:t>
              </w:r>
              <w:r w:rsidRPr="0003648D">
                <w:t>RS, for the hour.</w:t>
              </w:r>
            </w:ins>
          </w:p>
        </w:tc>
      </w:tr>
      <w:tr w:rsidR="0034259A" w:rsidRPr="0003648D" w:rsidTr="00787BFD">
        <w:trPr>
          <w:ins w:id="1697" w:author="STEC" w:date="2018-09-17T11:53:00Z"/>
        </w:trPr>
        <w:tc>
          <w:tcPr>
            <w:tcW w:w="803"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698" w:author="STEC" w:date="2018-09-17T11:53:00Z"/>
              </w:rPr>
            </w:pPr>
            <w:ins w:id="1699" w:author="STEC" w:date="2018-09-17T11:53:00Z">
              <w:r w:rsidRPr="0003648D">
                <w:t>MCPC</w:t>
              </w:r>
              <w:r>
                <w:t>EC</w:t>
              </w:r>
              <w:r w:rsidRPr="0003648D">
                <w:t xml:space="preserve">R </w:t>
              </w:r>
              <w:r w:rsidRPr="0003648D">
                <w:rPr>
                  <w:i/>
                  <w:vertAlign w:val="subscript"/>
                </w:rPr>
                <w:t>m</w:t>
              </w:r>
            </w:ins>
          </w:p>
        </w:tc>
        <w:tc>
          <w:tcPr>
            <w:tcW w:w="465"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00" w:author="STEC" w:date="2018-09-17T11:53:00Z"/>
              </w:rPr>
            </w:pPr>
            <w:ins w:id="1701" w:author="STEC" w:date="2018-09-17T11:53:00Z">
              <w:r w:rsidRPr="0003648D">
                <w:t>$/MW per hour</w:t>
              </w:r>
            </w:ins>
          </w:p>
        </w:tc>
        <w:tc>
          <w:tcPr>
            <w:tcW w:w="3732"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02" w:author="STEC" w:date="2018-09-17T11:53:00Z"/>
                <w:i/>
              </w:rPr>
            </w:pPr>
            <w:ins w:id="1703" w:author="STEC" w:date="2018-09-17T11:53:00Z">
              <w:r w:rsidRPr="0003648D">
                <w:rPr>
                  <w:i/>
                </w:rPr>
                <w:t xml:space="preserve">Market Clearing Price for Capacity for </w:t>
              </w:r>
              <w:r w:rsidRPr="006714C4">
                <w:rPr>
                  <w:i/>
                </w:rPr>
                <w:t>ERCOT Co</w:t>
              </w:r>
              <w:r>
                <w:rPr>
                  <w:i/>
                </w:rPr>
                <w:t>ntingency Reserve Service</w:t>
              </w:r>
              <w:r w:rsidRPr="0003648D">
                <w:rPr>
                  <w:i/>
                </w:rPr>
                <w:t xml:space="preserve"> per market—</w:t>
              </w:r>
              <w:r w:rsidRPr="0003648D">
                <w:t xml:space="preserve">The MCPC for </w:t>
              </w:r>
              <w:r>
                <w:t>EC</w:t>
              </w:r>
              <w:r w:rsidRPr="0003648D">
                <w:t xml:space="preserve">RS in the market </w:t>
              </w:r>
              <w:r w:rsidRPr="0003648D">
                <w:rPr>
                  <w:i/>
                </w:rPr>
                <w:t>m</w:t>
              </w:r>
              <w:r w:rsidRPr="0003648D">
                <w:t>, for the hour.</w:t>
              </w:r>
            </w:ins>
          </w:p>
        </w:tc>
      </w:tr>
      <w:tr w:rsidR="0034259A" w:rsidRPr="0003648D" w:rsidTr="00787BFD">
        <w:trPr>
          <w:ins w:id="1704" w:author="STEC" w:date="2018-09-17T11:53:00Z"/>
        </w:trPr>
        <w:tc>
          <w:tcPr>
            <w:tcW w:w="803"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05" w:author="STEC" w:date="2018-09-17T11:53:00Z"/>
              </w:rPr>
            </w:pPr>
            <w:ins w:id="1706" w:author="STEC" w:date="2018-09-17T11:53:00Z">
              <w:r w:rsidRPr="0003648D">
                <w:rPr>
                  <w:iCs w:val="0"/>
                </w:rPr>
                <w:t>MCPC</w:t>
              </w:r>
              <w:r>
                <w:rPr>
                  <w:iCs w:val="0"/>
                </w:rPr>
                <w:t>EC</w:t>
              </w:r>
              <w:r w:rsidRPr="0003648D">
                <w:rPr>
                  <w:iCs w:val="0"/>
                </w:rPr>
                <w:t xml:space="preserve">R </w:t>
              </w:r>
              <w:r w:rsidRPr="0003648D">
                <w:rPr>
                  <w:i/>
                  <w:iCs w:val="0"/>
                  <w:vertAlign w:val="subscript"/>
                </w:rPr>
                <w:t>rs</w:t>
              </w:r>
            </w:ins>
          </w:p>
        </w:tc>
        <w:tc>
          <w:tcPr>
            <w:tcW w:w="465"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07" w:author="STEC" w:date="2018-09-17T11:53:00Z"/>
              </w:rPr>
            </w:pPr>
            <w:ins w:id="1708" w:author="STEC" w:date="2018-09-17T11:53:00Z">
              <w:r w:rsidRPr="0003648D">
                <w:rPr>
                  <w:iCs w:val="0"/>
                </w:rPr>
                <w:t>$/MW per hour</w:t>
              </w:r>
            </w:ins>
          </w:p>
        </w:tc>
        <w:tc>
          <w:tcPr>
            <w:tcW w:w="3732"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09" w:author="STEC" w:date="2018-09-17T11:53:00Z"/>
                <w:i/>
              </w:rPr>
            </w:pPr>
            <w:ins w:id="1710" w:author="STEC" w:date="2018-09-17T11:53:00Z">
              <w:r w:rsidRPr="0003648D">
                <w:rPr>
                  <w:i/>
                  <w:iCs w:val="0"/>
                </w:rPr>
                <w:t xml:space="preserve">Market Clearing Price for Capacity for </w:t>
              </w:r>
              <w:r w:rsidRPr="006714C4">
                <w:rPr>
                  <w:i/>
                </w:rPr>
                <w:t>ERCOT Co</w:t>
              </w:r>
              <w:r>
                <w:rPr>
                  <w:i/>
                </w:rPr>
                <w:t>ntingency Reserve Service</w:t>
              </w:r>
              <w:r w:rsidRPr="0003648D">
                <w:rPr>
                  <w:i/>
                  <w:iCs w:val="0"/>
                </w:rPr>
                <w:t xml:space="preserve"> per RSASM—</w:t>
              </w:r>
              <w:r w:rsidRPr="0003648D">
                <w:rPr>
                  <w:iCs w:val="0"/>
                </w:rPr>
                <w:t xml:space="preserve">The MCPC for </w:t>
              </w:r>
              <w:r>
                <w:rPr>
                  <w:iCs w:val="0"/>
                </w:rPr>
                <w:t>ECRS</w:t>
              </w:r>
              <w:r w:rsidRPr="0003648D">
                <w:rPr>
                  <w:iCs w:val="0"/>
                </w:rPr>
                <w:t xml:space="preserve"> in the RSASM </w:t>
              </w:r>
              <w:r w:rsidRPr="0003648D">
                <w:rPr>
                  <w:i/>
                  <w:iCs w:val="0"/>
                </w:rPr>
                <w:t>rs</w:t>
              </w:r>
              <w:r w:rsidRPr="0003648D">
                <w:rPr>
                  <w:iCs w:val="0"/>
                </w:rPr>
                <w:t>, for the hour.</w:t>
              </w:r>
            </w:ins>
          </w:p>
        </w:tc>
      </w:tr>
      <w:tr w:rsidR="0034259A" w:rsidRPr="0003648D" w:rsidTr="00787BFD">
        <w:trPr>
          <w:ins w:id="1711" w:author="STEC" w:date="2018-09-17T11:53:00Z"/>
        </w:trPr>
        <w:tc>
          <w:tcPr>
            <w:tcW w:w="803"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12" w:author="STEC" w:date="2018-09-17T11:53:00Z"/>
              </w:rPr>
            </w:pPr>
            <w:ins w:id="1713" w:author="STEC" w:date="2018-09-17T11:53:00Z">
              <w:r>
                <w:t>EC</w:t>
              </w:r>
              <w:r w:rsidRPr="0003648D">
                <w:t xml:space="preserve">RFQ </w:t>
              </w:r>
              <w:r w:rsidRPr="0003648D">
                <w:rPr>
                  <w:i/>
                  <w:vertAlign w:val="subscript"/>
                </w:rPr>
                <w:t>q</w:t>
              </w:r>
            </w:ins>
          </w:p>
        </w:tc>
        <w:tc>
          <w:tcPr>
            <w:tcW w:w="465"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14" w:author="STEC" w:date="2018-09-17T11:53:00Z"/>
              </w:rPr>
            </w:pPr>
            <w:ins w:id="1715" w:author="STEC" w:date="2018-09-17T11:53:00Z">
              <w:r w:rsidRPr="0003648D">
                <w:t>MW</w:t>
              </w:r>
            </w:ins>
          </w:p>
        </w:tc>
        <w:tc>
          <w:tcPr>
            <w:tcW w:w="3732"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16" w:author="STEC" w:date="2018-09-17T11:53:00Z"/>
                <w:i/>
              </w:rPr>
            </w:pPr>
            <w:ins w:id="1717" w:author="STEC" w:date="2018-09-17T11:53:00Z">
              <w:r w:rsidRPr="006714C4">
                <w:rPr>
                  <w:i/>
                </w:rPr>
                <w:t>ERCOT Co</w:t>
              </w:r>
              <w:r>
                <w:rPr>
                  <w:i/>
                </w:rPr>
                <w:t>ntingency Reserve Service</w:t>
              </w:r>
              <w:r w:rsidRPr="0003648D">
                <w:rPr>
                  <w:i/>
                </w:rPr>
                <w:t xml:space="preserve"> Failure Quantity per QSE - </w:t>
              </w:r>
              <w:r w:rsidRPr="0003648D">
                <w:t xml:space="preserve">QSE </w:t>
              </w:r>
              <w:r w:rsidRPr="0003648D">
                <w:rPr>
                  <w:i/>
                </w:rPr>
                <w:t>q</w:t>
              </w:r>
              <w:r w:rsidRPr="0003648D">
                <w:t xml:space="preserve">’s total capacity associated with failures on its Ancillary Service Supply Responsibility for </w:t>
              </w:r>
              <w:r>
                <w:t>EC</w:t>
              </w:r>
              <w:r w:rsidRPr="0003648D">
                <w:t>RS, for the hour.</w:t>
              </w:r>
            </w:ins>
          </w:p>
        </w:tc>
      </w:tr>
      <w:tr w:rsidR="0034259A" w:rsidRPr="0003648D" w:rsidTr="00787BFD">
        <w:trPr>
          <w:ins w:id="1718" w:author="STEC" w:date="2018-09-17T11:53:00Z"/>
        </w:trPr>
        <w:tc>
          <w:tcPr>
            <w:tcW w:w="803"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19" w:author="STEC" w:date="2018-09-17T11:53:00Z"/>
              </w:rPr>
            </w:pPr>
            <w:ins w:id="1720" w:author="STEC" w:date="2018-09-17T11:53:00Z">
              <w:r>
                <w:rPr>
                  <w:iCs w:val="0"/>
                </w:rPr>
                <w:t>REC</w:t>
              </w:r>
              <w:r w:rsidRPr="0003648D">
                <w:rPr>
                  <w:iCs w:val="0"/>
                </w:rPr>
                <w:t>RFQ</w:t>
              </w:r>
              <w:r w:rsidRPr="0003648D">
                <w:rPr>
                  <w:i/>
                  <w:iCs w:val="0"/>
                </w:rPr>
                <w:t xml:space="preserve"> </w:t>
              </w:r>
              <w:r w:rsidRPr="0003648D">
                <w:rPr>
                  <w:i/>
                  <w:vertAlign w:val="subscript"/>
                </w:rPr>
                <w:t>q,</w:t>
              </w:r>
              <w:r w:rsidRPr="0003648D">
                <w:rPr>
                  <w:i/>
                  <w:iCs w:val="0"/>
                  <w:vertAlign w:val="subscript"/>
                </w:rPr>
                <w:t xml:space="preserve"> rs</w:t>
              </w:r>
            </w:ins>
          </w:p>
        </w:tc>
        <w:tc>
          <w:tcPr>
            <w:tcW w:w="465"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21" w:author="STEC" w:date="2018-09-17T11:53:00Z"/>
              </w:rPr>
            </w:pPr>
            <w:ins w:id="1722" w:author="STEC" w:date="2018-09-17T11:53:00Z">
              <w:r w:rsidRPr="0003648D">
                <w:rPr>
                  <w:iCs w:val="0"/>
                </w:rPr>
                <w:t>MW</w:t>
              </w:r>
            </w:ins>
          </w:p>
        </w:tc>
        <w:tc>
          <w:tcPr>
            <w:tcW w:w="3732"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23" w:author="STEC" w:date="2018-09-17T11:53:00Z"/>
              </w:rPr>
            </w:pPr>
            <w:ins w:id="1724" w:author="STEC" w:date="2018-09-17T11:53:00Z">
              <w:r w:rsidRPr="0003648D">
                <w:rPr>
                  <w:i/>
                  <w:iCs w:val="0"/>
                </w:rPr>
                <w:t xml:space="preserve">Reconfiguration </w:t>
              </w:r>
              <w:r w:rsidRPr="006714C4">
                <w:rPr>
                  <w:i/>
                </w:rPr>
                <w:t>ERCOT Co</w:t>
              </w:r>
              <w:r>
                <w:rPr>
                  <w:i/>
                </w:rPr>
                <w:t>ntingency Reserve Service</w:t>
              </w:r>
              <w:r w:rsidRPr="0003648D">
                <w:rPr>
                  <w:i/>
                  <w:iCs w:val="0"/>
                </w:rPr>
                <w:t xml:space="preserve"> Failure Quantity per QSE—</w:t>
              </w:r>
              <w:r w:rsidRPr="0003648D">
                <w:rPr>
                  <w:iCs w:val="0"/>
                </w:rPr>
                <w:t xml:space="preserve">QSE </w:t>
              </w:r>
              <w:r w:rsidRPr="0003648D">
                <w:rPr>
                  <w:i/>
                  <w:iCs w:val="0"/>
                </w:rPr>
                <w:t>q</w:t>
              </w:r>
              <w:r w:rsidRPr="0003648D">
                <w:rPr>
                  <w:iCs w:val="0"/>
                </w:rPr>
                <w:t xml:space="preserve">’s total capacity associated with reconfiguration reductions on its Ancillary Service Supply Responsibility for </w:t>
              </w:r>
              <w:r>
                <w:rPr>
                  <w:iCs w:val="0"/>
                </w:rPr>
                <w:t>EC</w:t>
              </w:r>
              <w:r w:rsidRPr="0003648D">
                <w:rPr>
                  <w:iCs w:val="0"/>
                </w:rPr>
                <w:t>RS, for the hour.</w:t>
              </w:r>
            </w:ins>
          </w:p>
        </w:tc>
      </w:tr>
      <w:tr w:rsidR="0034259A" w:rsidRPr="0003648D" w:rsidTr="00787BFD">
        <w:trPr>
          <w:ins w:id="1725" w:author="STEC" w:date="2018-09-17T11:53:00Z"/>
        </w:trPr>
        <w:tc>
          <w:tcPr>
            <w:tcW w:w="803"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26" w:author="STEC" w:date="2018-09-17T11:53:00Z"/>
                <w:i/>
              </w:rPr>
            </w:pPr>
            <w:ins w:id="1727" w:author="STEC" w:date="2018-09-17T11:53:00Z">
              <w:r w:rsidRPr="0003648D">
                <w:rPr>
                  <w:i/>
                  <w:iCs w:val="0"/>
                </w:rPr>
                <w:t>rs</w:t>
              </w:r>
            </w:ins>
          </w:p>
        </w:tc>
        <w:tc>
          <w:tcPr>
            <w:tcW w:w="465"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28" w:author="STEC" w:date="2018-09-17T11:53:00Z"/>
              </w:rPr>
            </w:pPr>
            <w:ins w:id="1729" w:author="STEC" w:date="2018-09-17T11:53:00Z">
              <w:r w:rsidRPr="0003648D">
                <w:rPr>
                  <w:iCs w:val="0"/>
                </w:rPr>
                <w:t>none</w:t>
              </w:r>
            </w:ins>
          </w:p>
        </w:tc>
        <w:tc>
          <w:tcPr>
            <w:tcW w:w="3732"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30" w:author="STEC" w:date="2018-09-17T11:53:00Z"/>
              </w:rPr>
            </w:pPr>
            <w:ins w:id="1731" w:author="STEC" w:date="2018-09-17T11:53:00Z">
              <w:r w:rsidRPr="0003648D">
                <w:rPr>
                  <w:iCs w:val="0"/>
                </w:rPr>
                <w:t>The RSASM for the given Operating Hour.</w:t>
              </w:r>
            </w:ins>
          </w:p>
        </w:tc>
      </w:tr>
      <w:tr w:rsidR="0034259A" w:rsidRPr="0003648D" w:rsidTr="00787BFD">
        <w:trPr>
          <w:ins w:id="1732" w:author="STEC" w:date="2018-09-17T11:53:00Z"/>
        </w:trPr>
        <w:tc>
          <w:tcPr>
            <w:tcW w:w="803"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33" w:author="STEC" w:date="2018-09-17T11:53:00Z"/>
                <w:i/>
              </w:rPr>
            </w:pPr>
            <w:ins w:id="1734" w:author="STEC" w:date="2018-09-17T11:53:00Z">
              <w:r w:rsidRPr="0003648D">
                <w:rPr>
                  <w:i/>
                </w:rPr>
                <w:t>m</w:t>
              </w:r>
            </w:ins>
          </w:p>
        </w:tc>
        <w:tc>
          <w:tcPr>
            <w:tcW w:w="465"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35" w:author="STEC" w:date="2018-09-17T11:53:00Z"/>
              </w:rPr>
            </w:pPr>
            <w:ins w:id="1736" w:author="STEC" w:date="2018-09-17T11:53:00Z">
              <w:r w:rsidRPr="0003648D">
                <w:t>none</w:t>
              </w:r>
            </w:ins>
          </w:p>
        </w:tc>
        <w:tc>
          <w:tcPr>
            <w:tcW w:w="3732"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37" w:author="STEC" w:date="2018-09-17T11:53:00Z"/>
              </w:rPr>
            </w:pPr>
            <w:ins w:id="1738" w:author="STEC" w:date="2018-09-17T11:53:00Z">
              <w:r w:rsidRPr="0003648D">
                <w:t>The DAM, SASM, or RSASM for the given Operating Hour.</w:t>
              </w:r>
            </w:ins>
          </w:p>
        </w:tc>
      </w:tr>
      <w:tr w:rsidR="0034259A" w:rsidRPr="0003648D" w:rsidTr="00787BFD">
        <w:trPr>
          <w:ins w:id="1739" w:author="STEC" w:date="2018-09-17T11:53:00Z"/>
        </w:trPr>
        <w:tc>
          <w:tcPr>
            <w:tcW w:w="803"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40" w:author="STEC" w:date="2018-09-17T11:53:00Z"/>
                <w:i/>
              </w:rPr>
            </w:pPr>
            <w:ins w:id="1741" w:author="STEC" w:date="2018-09-17T11:53:00Z">
              <w:r w:rsidRPr="0003648D">
                <w:rPr>
                  <w:i/>
                </w:rPr>
                <w:t>q</w:t>
              </w:r>
            </w:ins>
          </w:p>
        </w:tc>
        <w:tc>
          <w:tcPr>
            <w:tcW w:w="465"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42" w:author="STEC" w:date="2018-09-17T11:53:00Z"/>
              </w:rPr>
            </w:pPr>
            <w:ins w:id="1743" w:author="STEC" w:date="2018-09-17T11:53:00Z">
              <w:r w:rsidRPr="0003648D">
                <w:t>none</w:t>
              </w:r>
            </w:ins>
          </w:p>
        </w:tc>
        <w:tc>
          <w:tcPr>
            <w:tcW w:w="3732"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pStyle w:val="TableBody"/>
              <w:rPr>
                <w:ins w:id="1744" w:author="STEC" w:date="2018-09-17T11:53:00Z"/>
              </w:rPr>
            </w:pPr>
            <w:ins w:id="1745" w:author="STEC" w:date="2018-09-17T11:53:00Z">
              <w:r w:rsidRPr="0003648D">
                <w:t>A QSE.</w:t>
              </w:r>
            </w:ins>
          </w:p>
        </w:tc>
      </w:tr>
    </w:tbl>
    <w:p w:rsidR="0034259A" w:rsidRDefault="0034259A" w:rsidP="00BA7A09">
      <w:pPr>
        <w:pStyle w:val="H3"/>
        <w:spacing w:before="480"/>
        <w:rPr>
          <w:ins w:id="1746" w:author="STEC" w:date="2018-09-17T11:53:00Z"/>
        </w:rPr>
      </w:pPr>
    </w:p>
    <w:p w:rsidR="00BA7A09" w:rsidRPr="0003648D" w:rsidRDefault="00BA7A09" w:rsidP="00BA7A09">
      <w:pPr>
        <w:pStyle w:val="H3"/>
        <w:spacing w:before="480"/>
      </w:pPr>
      <w:r w:rsidRPr="0003648D">
        <w:fldChar w:fldCharType="begin"/>
      </w:r>
      <w:r w:rsidRPr="0003648D">
        <w:fldChar w:fldCharType="end"/>
      </w:r>
      <w:bookmarkStart w:id="1747" w:name="_Toc103141433"/>
      <w:bookmarkStart w:id="1748" w:name="_Toc109009425"/>
      <w:bookmarkStart w:id="1749" w:name="_Toc397505049"/>
      <w:bookmarkStart w:id="1750" w:name="_Toc402357181"/>
      <w:bookmarkStart w:id="1751" w:name="_Toc422486561"/>
      <w:bookmarkStart w:id="1752" w:name="_Toc433093414"/>
      <w:bookmarkStart w:id="1753" w:name="_Toc433093572"/>
      <w:bookmarkStart w:id="1754" w:name="_Toc440874802"/>
      <w:bookmarkStart w:id="1755" w:name="_Toc448142359"/>
      <w:bookmarkStart w:id="1756" w:name="_Toc448142516"/>
      <w:bookmarkStart w:id="1757" w:name="_Toc458770357"/>
      <w:bookmarkStart w:id="1758" w:name="_Toc459294325"/>
      <w:bookmarkStart w:id="1759" w:name="_Toc463262819"/>
      <w:bookmarkStart w:id="1760" w:name="_Toc468286893"/>
      <w:bookmarkStart w:id="1761" w:name="_Toc481502933"/>
      <w:bookmarkStart w:id="1762" w:name="_Toc496080101"/>
      <w:bookmarkStart w:id="1763" w:name="_Toc496080256"/>
      <w:r w:rsidRPr="0003648D">
        <w:t>6.7.4</w:t>
      </w:r>
      <w:r w:rsidRPr="0003648D">
        <w:tab/>
        <w:t>Adjustments to Cost Allocations for Ancillary Services Procurement</w:t>
      </w:r>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p>
    <w:p w:rsidR="00CD3F3C" w:rsidRPr="0003648D" w:rsidRDefault="00CD3F3C" w:rsidP="00CD3F3C">
      <w:pPr>
        <w:spacing w:after="240"/>
        <w:ind w:left="720" w:hanging="720"/>
        <w:rPr>
          <w:iCs/>
        </w:rPr>
      </w:pPr>
      <w:r w:rsidRPr="0003648D">
        <w:rPr>
          <w:iCs/>
        </w:rPr>
        <w:t>(1)</w:t>
      </w:r>
      <w:r w:rsidRPr="0003648D">
        <w:rPr>
          <w:iCs/>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rsidR="00CD3F3C" w:rsidRPr="0003648D" w:rsidRDefault="00CD3F3C" w:rsidP="00CD3F3C">
      <w:pPr>
        <w:spacing w:after="240"/>
        <w:ind w:left="720" w:hanging="720"/>
        <w:rPr>
          <w:iCs/>
        </w:rPr>
      </w:pPr>
      <w:r w:rsidRPr="0003648D">
        <w:rPr>
          <w:iCs/>
        </w:rPr>
        <w:t>(2)</w:t>
      </w:r>
      <w:r w:rsidRPr="0003648D">
        <w:rPr>
          <w:iCs/>
        </w:rPr>
        <w:tab/>
        <w:t>For Reg-Up, if applicable:</w:t>
      </w:r>
    </w:p>
    <w:p w:rsidR="00CD3F3C" w:rsidRPr="0003648D" w:rsidRDefault="00CD3F3C" w:rsidP="00CD3F3C">
      <w:pPr>
        <w:spacing w:after="240"/>
        <w:ind w:left="1440" w:hanging="720"/>
      </w:pPr>
      <w:r w:rsidRPr="0003648D">
        <w:t>(a)</w:t>
      </w:r>
      <w:r w:rsidRPr="0003648D">
        <w:tab/>
        <w:t>The net total costs for Reg-Up for a given Operating Hour is calculated as follows:</w:t>
      </w:r>
    </w:p>
    <w:p w:rsidR="00CD3F3C" w:rsidRPr="0003648D" w:rsidRDefault="00CD3F3C" w:rsidP="00CD3F3C">
      <w:pPr>
        <w:spacing w:after="120"/>
        <w:ind w:left="2880" w:hanging="2160"/>
        <w:rPr>
          <w:b/>
          <w:bCs/>
        </w:rPr>
      </w:pPr>
      <w:r w:rsidRPr="0003648D">
        <w:rPr>
          <w:b/>
          <w:bCs/>
        </w:rPr>
        <w:t>RUCOSTTOT</w:t>
      </w:r>
      <w:r w:rsidRPr="0003648D">
        <w:rPr>
          <w:b/>
          <w:bCs/>
        </w:rPr>
        <w:tab/>
        <w:t>=</w:t>
      </w:r>
      <w:r w:rsidRPr="0003648D">
        <w:rPr>
          <w:b/>
          <w:bCs/>
        </w:rPr>
        <w:tab/>
        <w:t>(-1) * (</w:t>
      </w:r>
      <w:r w:rsidR="00C26407">
        <w:rPr>
          <w:b/>
          <w:noProof/>
          <w:position w:val="-20"/>
        </w:rPr>
        <w:drawing>
          <wp:inline distT="0" distB="0" distL="0" distR="0">
            <wp:extent cx="142875" cy="278130"/>
            <wp:effectExtent l="0" t="0" r="9525" b="762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(RTPCRUAMTTOT </w:t>
      </w:r>
      <w:r w:rsidRPr="0003648D">
        <w:rPr>
          <w:b/>
          <w:bCs/>
          <w:i/>
          <w:vertAlign w:val="subscript"/>
        </w:rPr>
        <w:t>m</w:t>
      </w:r>
      <w:r w:rsidRPr="0003648D">
        <w:rPr>
          <w:b/>
          <w:bCs/>
        </w:rPr>
        <w:t xml:space="preserve">) + </w:t>
      </w:r>
      <w:r w:rsidRPr="0003648D">
        <w:rPr>
          <w:b/>
          <w:bCs/>
        </w:rPr>
        <w:tab/>
      </w:r>
      <w:r w:rsidRPr="0003648D">
        <w:rPr>
          <w:b/>
          <w:bCs/>
        </w:rPr>
        <w:tab/>
      </w:r>
      <w:r w:rsidRPr="0003648D">
        <w:rPr>
          <w:b/>
          <w:bCs/>
        </w:rPr>
        <w:tab/>
        <w:t>PCRUAMTTOT</w:t>
      </w:r>
      <w:r w:rsidRPr="0003648D">
        <w:rPr>
          <w:b/>
          <w:bCs/>
          <w:i/>
          <w:vertAlign w:val="subscript"/>
        </w:rPr>
        <w:t xml:space="preserve"> </w:t>
      </w:r>
      <w:r w:rsidRPr="0003648D">
        <w:rPr>
          <w:b/>
          <w:bCs/>
        </w:rPr>
        <w:t xml:space="preserve"> + RUFQAMTTOT + </w:t>
      </w:r>
    </w:p>
    <w:p w:rsidR="00CD3F3C" w:rsidRPr="0003648D" w:rsidRDefault="00CD3F3C" w:rsidP="00CD3F3C">
      <w:pPr>
        <w:spacing w:after="240"/>
        <w:ind w:left="2880" w:firstLine="720"/>
        <w:rPr>
          <w:b/>
          <w:bCs/>
        </w:rPr>
      </w:pPr>
      <w:r w:rsidRPr="0003648D">
        <w:rPr>
          <w:b/>
          <w:bCs/>
        </w:rPr>
        <w:t>RUINFQAMTTOT)</w:t>
      </w:r>
    </w:p>
    <w:p w:rsidR="00CD3F3C" w:rsidRPr="0003648D" w:rsidRDefault="00CD3F3C" w:rsidP="00CD3F3C">
      <w:pPr>
        <w:spacing w:after="240"/>
        <w:rPr>
          <w:iCs/>
        </w:rPr>
      </w:pPr>
      <w:r w:rsidRPr="0003648D">
        <w:rPr>
          <w:iCs/>
        </w:rPr>
        <w:t xml:space="preserve">Where: </w:t>
      </w:r>
    </w:p>
    <w:p w:rsidR="00CD3F3C" w:rsidRPr="0003648D" w:rsidRDefault="00CD3F3C" w:rsidP="00CD3F3C">
      <w:r w:rsidRPr="0003648D">
        <w:t>Total payment of SASM- and RSASM-procured capacity for Reg-Up by market</w:t>
      </w:r>
    </w:p>
    <w:p w:rsidR="00CD3F3C" w:rsidRPr="0003648D" w:rsidRDefault="00CD3F3C" w:rsidP="00CD3F3C">
      <w:pPr>
        <w:spacing w:after="240"/>
        <w:ind w:leftChars="300" w:left="2880" w:hangingChars="900" w:hanging="2160"/>
        <w:rPr>
          <w:bCs/>
          <w:i/>
          <w:vertAlign w:val="subscript"/>
        </w:rPr>
      </w:pPr>
      <w:r w:rsidRPr="0003648D">
        <w:rPr>
          <w:bCs/>
        </w:rPr>
        <w:lastRenderedPageBreak/>
        <w:t xml:space="preserve">RTPCRUAMTTOT </w:t>
      </w:r>
      <w:r w:rsidRPr="0003648D">
        <w:rPr>
          <w:bCs/>
          <w:i/>
          <w:vertAlign w:val="subscript"/>
        </w:rPr>
        <w:t>m</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RTPCRUAMT </w:t>
      </w:r>
      <w:r w:rsidRPr="0003648D">
        <w:rPr>
          <w:bCs/>
          <w:i/>
          <w:vertAlign w:val="subscript"/>
        </w:rPr>
        <w:t xml:space="preserve">q, m </w:t>
      </w:r>
    </w:p>
    <w:p w:rsidR="00CD3F3C" w:rsidRPr="0003648D" w:rsidRDefault="00CD3F3C" w:rsidP="00CD3F3C">
      <w:r w:rsidRPr="0003648D">
        <w:t>Total payment of DAM-procured capacity for Reg-Up</w:t>
      </w:r>
    </w:p>
    <w:p w:rsidR="00CD3F3C" w:rsidRPr="0003648D" w:rsidRDefault="00CD3F3C" w:rsidP="00CD3F3C">
      <w:pPr>
        <w:spacing w:after="240"/>
        <w:ind w:leftChars="300" w:left="2880" w:hangingChars="900" w:hanging="2160"/>
        <w:rPr>
          <w:bCs/>
        </w:rPr>
      </w:pPr>
      <w:r w:rsidRPr="0003648D">
        <w:rPr>
          <w:bCs/>
        </w:rPr>
        <w:t>PCRUAMTTOT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PCRUAMT </w:t>
      </w:r>
      <w:r w:rsidRPr="0003648D">
        <w:rPr>
          <w:bCs/>
          <w:i/>
          <w:vertAlign w:val="subscript"/>
        </w:rPr>
        <w:t>q</w:t>
      </w:r>
    </w:p>
    <w:p w:rsidR="00CD3F3C" w:rsidRPr="0003648D" w:rsidRDefault="00CD3F3C" w:rsidP="00CD3F3C">
      <w:r w:rsidRPr="0003648D">
        <w:t>Total charge of failure on Ancillary Service Supply Responsibility for Reg-Up</w:t>
      </w:r>
    </w:p>
    <w:p w:rsidR="00CD3F3C" w:rsidRPr="0003648D" w:rsidRDefault="00CD3F3C" w:rsidP="00CD3F3C">
      <w:pPr>
        <w:spacing w:after="240"/>
        <w:ind w:leftChars="300" w:left="2880" w:hangingChars="900" w:hanging="2160"/>
        <w:rPr>
          <w:bCs/>
          <w:i/>
          <w:vertAlign w:val="subscript"/>
        </w:rPr>
      </w:pPr>
      <w:r w:rsidRPr="0003648D">
        <w:rPr>
          <w:bCs/>
        </w:rPr>
        <w:t>RUFQAMTTOT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RUFQAMTQSETOT </w:t>
      </w:r>
      <w:r w:rsidRPr="0003648D">
        <w:rPr>
          <w:bCs/>
          <w:i/>
          <w:vertAlign w:val="subscript"/>
        </w:rPr>
        <w:t>q</w:t>
      </w:r>
    </w:p>
    <w:p w:rsidR="00CD3F3C" w:rsidRPr="0003648D" w:rsidRDefault="00CD3F3C" w:rsidP="00CD3F3C">
      <w:pPr>
        <w:tabs>
          <w:tab w:val="left" w:pos="2160"/>
          <w:tab w:val="left" w:pos="2880"/>
        </w:tabs>
        <w:ind w:left="300" w:hangingChars="125" w:hanging="300"/>
        <w:rPr>
          <w:bCs/>
        </w:rPr>
      </w:pPr>
      <w:r w:rsidRPr="0003648D">
        <w:rPr>
          <w:bCs/>
        </w:rPr>
        <w:t>Total payment of SASM- and RSASM-procured capacity for Reg-Up by QSE</w:t>
      </w:r>
    </w:p>
    <w:p w:rsidR="00CD3F3C" w:rsidRPr="0003648D" w:rsidRDefault="00CD3F3C" w:rsidP="00CD3F3C">
      <w:pPr>
        <w:spacing w:after="240"/>
        <w:ind w:leftChars="300" w:left="2880" w:hangingChars="900" w:hanging="2160"/>
        <w:rPr>
          <w:bCs/>
        </w:rPr>
      </w:pPr>
      <w:r w:rsidRPr="0003648D">
        <w:rPr>
          <w:bCs/>
        </w:rPr>
        <w:t xml:space="preserve">RTPCRUAMTQSETOT </w:t>
      </w:r>
      <w:r w:rsidRPr="0003648D">
        <w:rPr>
          <w:bCs/>
          <w:i/>
          <w:vertAlign w:val="subscript"/>
        </w:rPr>
        <w:t>q</w:t>
      </w:r>
      <w:r w:rsidRPr="0003648D">
        <w:rPr>
          <w:bCs/>
        </w:rPr>
        <w:tab/>
        <w:t>=</w:t>
      </w:r>
      <w:r w:rsidRPr="0003648D">
        <w:rPr>
          <w:bCs/>
        </w:rPr>
        <w:tab/>
      </w:r>
      <w:r w:rsidR="00C26407">
        <w:rPr>
          <w:noProof/>
          <w:position w:val="-20"/>
        </w:rPr>
        <w:drawing>
          <wp:inline distT="0" distB="0" distL="0" distR="0">
            <wp:extent cx="142875" cy="278130"/>
            <wp:effectExtent l="0" t="0" r="9525" b="762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RTPCRUAMT </w:t>
      </w:r>
      <w:r w:rsidRPr="0003648D">
        <w:rPr>
          <w:bCs/>
          <w:i/>
          <w:vertAlign w:val="subscript"/>
        </w:rPr>
        <w:t>q, m</w:t>
      </w:r>
    </w:p>
    <w:p w:rsidR="00CD3F3C" w:rsidRPr="0003648D" w:rsidRDefault="00CD3F3C" w:rsidP="00CD3F3C">
      <w:r w:rsidRPr="0003648D">
        <w:t>Total charge of infeasible Ancillary Service Supply Responsibility for Reg-Up</w:t>
      </w:r>
    </w:p>
    <w:p w:rsidR="00CD3F3C" w:rsidRPr="0003648D" w:rsidRDefault="00CD3F3C" w:rsidP="00CD3F3C">
      <w:pPr>
        <w:spacing w:after="240"/>
        <w:ind w:left="2880" w:hanging="2160"/>
      </w:pPr>
      <w:r w:rsidRPr="0003648D">
        <w:t>RUINFQAMTTOT</w:t>
      </w:r>
      <w:r w:rsidRPr="0003648D">
        <w:tab/>
        <w:t>=</w:t>
      </w:r>
      <w:r w:rsidRPr="0003648D">
        <w:tab/>
      </w:r>
      <w:r w:rsidRPr="0003648D">
        <w:rPr>
          <w:position w:val="-22"/>
          <w:lang w:val="pt-BR"/>
        </w:rPr>
        <w:object w:dxaOrig="225" w:dyaOrig="465">
          <v:shape id="_x0000_i1060" type="#_x0000_t75" style="width:11.25pt;height:23.15pt" o:ole="">
            <v:imagedata r:id="rId67" o:title=""/>
          </v:shape>
          <o:OLEObject Type="Embed" ProgID="Equation.3" ShapeID="_x0000_i1060" DrawAspect="Content" ObjectID="_1600160299" r:id="rId68"/>
        </w:object>
      </w:r>
      <w:r w:rsidRPr="0003648D">
        <w:t xml:space="preserve"> RUINFQAMT </w:t>
      </w:r>
      <w:r w:rsidRPr="0003648D">
        <w:rPr>
          <w:i/>
          <w:vertAlign w:val="subscript"/>
        </w:rPr>
        <w:t>q</w:t>
      </w:r>
    </w:p>
    <w:p w:rsidR="00CD3F3C" w:rsidRPr="0003648D" w:rsidRDefault="00CD3F3C" w:rsidP="00CD3F3C">
      <w:r w:rsidRPr="0003648D">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629"/>
        <w:gridCol w:w="6482"/>
      </w:tblGrid>
      <w:tr w:rsidR="00CD3F3C" w:rsidRPr="0003648D" w:rsidTr="007C45F6">
        <w:tc>
          <w:tcPr>
            <w:tcW w:w="1315" w:type="pct"/>
          </w:tcPr>
          <w:p w:rsidR="00CD3F3C" w:rsidRPr="0003648D" w:rsidRDefault="00CD3F3C" w:rsidP="007C45F6">
            <w:pPr>
              <w:spacing w:after="120"/>
              <w:rPr>
                <w:b/>
                <w:iCs/>
                <w:sz w:val="20"/>
              </w:rPr>
            </w:pPr>
            <w:r w:rsidRPr="0003648D">
              <w:rPr>
                <w:b/>
                <w:iCs/>
                <w:sz w:val="20"/>
              </w:rPr>
              <w:t>Variable</w:t>
            </w:r>
          </w:p>
        </w:tc>
        <w:tc>
          <w:tcPr>
            <w:tcW w:w="326" w:type="pct"/>
          </w:tcPr>
          <w:p w:rsidR="00CD3F3C" w:rsidRPr="0003648D" w:rsidRDefault="00CD3F3C" w:rsidP="007C45F6">
            <w:pPr>
              <w:spacing w:after="120"/>
              <w:rPr>
                <w:b/>
                <w:iCs/>
                <w:sz w:val="20"/>
              </w:rPr>
            </w:pPr>
            <w:r w:rsidRPr="0003648D">
              <w:rPr>
                <w:b/>
                <w:iCs/>
                <w:sz w:val="20"/>
              </w:rPr>
              <w:t>Unit</w:t>
            </w:r>
          </w:p>
        </w:tc>
        <w:tc>
          <w:tcPr>
            <w:tcW w:w="3359" w:type="pct"/>
          </w:tcPr>
          <w:p w:rsidR="00CD3F3C" w:rsidRPr="0003648D" w:rsidRDefault="00CD3F3C" w:rsidP="007C45F6">
            <w:pPr>
              <w:spacing w:after="120"/>
              <w:rPr>
                <w:b/>
                <w:iCs/>
                <w:sz w:val="20"/>
              </w:rPr>
            </w:pPr>
            <w:r w:rsidRPr="0003648D">
              <w:rPr>
                <w:b/>
                <w:iCs/>
                <w:sz w:val="20"/>
              </w:rPr>
              <w:t>Description</w:t>
            </w:r>
          </w:p>
        </w:tc>
      </w:tr>
      <w:tr w:rsidR="00CD3F3C" w:rsidRPr="0003648D" w:rsidTr="007C45F6">
        <w:tc>
          <w:tcPr>
            <w:tcW w:w="1315" w:type="pct"/>
          </w:tcPr>
          <w:p w:rsidR="00CD3F3C" w:rsidRPr="0003648D" w:rsidRDefault="00CD3F3C" w:rsidP="007C45F6">
            <w:pPr>
              <w:spacing w:after="60"/>
              <w:rPr>
                <w:iCs/>
                <w:sz w:val="20"/>
              </w:rPr>
            </w:pPr>
            <w:r w:rsidRPr="0003648D">
              <w:rPr>
                <w:iCs/>
                <w:sz w:val="20"/>
              </w:rPr>
              <w:t>RUCOSTTOT</w:t>
            </w:r>
          </w:p>
        </w:tc>
        <w:tc>
          <w:tcPr>
            <w:tcW w:w="326" w:type="pct"/>
          </w:tcPr>
          <w:p w:rsidR="00CD3F3C" w:rsidRPr="0003648D" w:rsidRDefault="00CD3F3C" w:rsidP="007C45F6">
            <w:pPr>
              <w:spacing w:after="60"/>
              <w:rPr>
                <w:iCs/>
                <w:sz w:val="20"/>
              </w:rPr>
            </w:pPr>
            <w:r w:rsidRPr="0003648D">
              <w:rPr>
                <w:iCs/>
                <w:sz w:val="20"/>
              </w:rPr>
              <w:t>$</w:t>
            </w:r>
          </w:p>
        </w:tc>
        <w:tc>
          <w:tcPr>
            <w:tcW w:w="3359" w:type="pct"/>
          </w:tcPr>
          <w:p w:rsidR="00CD3F3C" w:rsidRPr="0003648D" w:rsidRDefault="00CD3F3C" w:rsidP="007C45F6">
            <w:pPr>
              <w:spacing w:after="60"/>
              <w:rPr>
                <w:iCs/>
                <w:sz w:val="20"/>
              </w:rPr>
            </w:pPr>
            <w:r w:rsidRPr="0003648D">
              <w:rPr>
                <w:i/>
                <w:iCs/>
                <w:sz w:val="20"/>
              </w:rPr>
              <w:t>Reg-Up Cost Total</w:t>
            </w:r>
            <w:r w:rsidRPr="0003648D">
              <w:rPr>
                <w:iCs/>
                <w:sz w:val="20"/>
              </w:rPr>
              <w:t>—The net total costs for Reg-Up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RTPCRUAMTTOT </w:t>
            </w:r>
            <w:r w:rsidRPr="0003648D">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Reg-Up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Reg-Up,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RTPCRUAMT </w:t>
            </w:r>
            <w:r w:rsidRPr="0003648D">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Reg-Up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Reg-Up,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Reg-Up Failure Quantity Amount Total</w:t>
            </w:r>
            <w:r w:rsidRPr="0003648D">
              <w:rPr>
                <w:iCs/>
                <w:sz w:val="20"/>
              </w:rPr>
              <w:t>—The total charges to all QSEs for their capacity associated with failures and reconfiguration reductions on their Ancillary Service Supply Responsibilities for Reg-Up,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RUFQAMTQSETOT </w:t>
            </w:r>
            <w:r w:rsidRPr="0003648D">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Reg-Up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Reg-Up,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RTPCRUAMTQSETOT </w:t>
            </w:r>
            <w:r w:rsidRPr="0003648D">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Procured Capacity for Reg-Up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Reg-Up, for the hour.</w:t>
            </w:r>
          </w:p>
        </w:tc>
      </w:tr>
      <w:tr w:rsidR="00CD3F3C" w:rsidRPr="0003648D"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rsidR="00CD3F3C" w:rsidRPr="0003648D" w:rsidRDefault="00CD3F3C" w:rsidP="007C45F6">
            <w:pPr>
              <w:spacing w:after="60"/>
              <w:rPr>
                <w:iCs/>
                <w:sz w:val="20"/>
              </w:rPr>
            </w:pPr>
            <w:r w:rsidRPr="0003648D">
              <w:rPr>
                <w:iCs/>
                <w:sz w:val="20"/>
              </w:rPr>
              <w:t xml:space="preserve">PCRUAMT </w:t>
            </w:r>
            <w:r w:rsidRPr="0003648D">
              <w:rPr>
                <w:i/>
                <w:iCs/>
                <w:sz w:val="20"/>
                <w:vertAlign w:val="subscript"/>
              </w:rPr>
              <w:t>q</w:t>
            </w:r>
          </w:p>
        </w:tc>
        <w:tc>
          <w:tcPr>
            <w:tcW w:w="326" w:type="pct"/>
          </w:tcPr>
          <w:p w:rsidR="00CD3F3C" w:rsidRPr="0003648D" w:rsidRDefault="00CD3F3C" w:rsidP="007C45F6">
            <w:pPr>
              <w:spacing w:after="60"/>
              <w:rPr>
                <w:iCs/>
                <w:sz w:val="20"/>
              </w:rPr>
            </w:pPr>
            <w:r w:rsidRPr="0003648D">
              <w:rPr>
                <w:iCs/>
                <w:sz w:val="20"/>
              </w:rPr>
              <w:t>$</w:t>
            </w:r>
          </w:p>
        </w:tc>
        <w:tc>
          <w:tcPr>
            <w:tcW w:w="3359" w:type="pct"/>
          </w:tcPr>
          <w:p w:rsidR="00CD3F3C" w:rsidRPr="0003648D" w:rsidRDefault="00CD3F3C" w:rsidP="007C45F6">
            <w:pPr>
              <w:spacing w:after="60"/>
              <w:rPr>
                <w:iCs/>
                <w:sz w:val="20"/>
              </w:rPr>
            </w:pPr>
            <w:r w:rsidRPr="0003648D">
              <w:rPr>
                <w:i/>
                <w:iCs/>
                <w:sz w:val="20"/>
              </w:rPr>
              <w:t>Procured Capacity for Reg-Up Amount per QSE in DAM</w:t>
            </w:r>
            <w:r w:rsidRPr="0003648D">
              <w:rPr>
                <w:iCs/>
                <w:sz w:val="20"/>
              </w:rPr>
              <w:t xml:space="preserve">—The DAM Reg-Up payment for QSE </w:t>
            </w:r>
            <w:r w:rsidRPr="0003648D">
              <w:rPr>
                <w:i/>
                <w:iCs/>
                <w:sz w:val="20"/>
              </w:rPr>
              <w:t>q</w:t>
            </w:r>
            <w:r w:rsidRPr="0003648D">
              <w:rPr>
                <w:iCs/>
                <w:sz w:val="20"/>
              </w:rPr>
              <w:t>, for the hour.</w:t>
            </w:r>
          </w:p>
        </w:tc>
      </w:tr>
      <w:tr w:rsidR="00CD3F3C" w:rsidRPr="0003648D"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rsidR="00CD3F3C" w:rsidRPr="0003648D" w:rsidRDefault="00CD3F3C" w:rsidP="007C45F6">
            <w:pPr>
              <w:spacing w:after="60"/>
              <w:rPr>
                <w:iCs/>
                <w:sz w:val="20"/>
              </w:rPr>
            </w:pPr>
            <w:r w:rsidRPr="0003648D">
              <w:rPr>
                <w:sz w:val="20"/>
              </w:rPr>
              <w:t>RUINFQAMTTOT</w:t>
            </w:r>
          </w:p>
        </w:tc>
        <w:tc>
          <w:tcPr>
            <w:tcW w:w="326" w:type="pct"/>
          </w:tcPr>
          <w:p w:rsidR="00CD3F3C" w:rsidRPr="0003648D" w:rsidRDefault="00CD3F3C" w:rsidP="007C45F6">
            <w:pPr>
              <w:spacing w:after="60"/>
              <w:rPr>
                <w:iCs/>
                <w:sz w:val="20"/>
              </w:rPr>
            </w:pPr>
            <w:r w:rsidRPr="0003648D">
              <w:rPr>
                <w:sz w:val="20"/>
              </w:rPr>
              <w:t>$</w:t>
            </w:r>
          </w:p>
        </w:tc>
        <w:tc>
          <w:tcPr>
            <w:tcW w:w="3359" w:type="pct"/>
          </w:tcPr>
          <w:p w:rsidR="00CD3F3C" w:rsidRPr="0003648D" w:rsidRDefault="00CD3F3C" w:rsidP="007C45F6">
            <w:pPr>
              <w:spacing w:after="60"/>
              <w:rPr>
                <w:i/>
                <w:iCs/>
                <w:sz w:val="20"/>
              </w:rPr>
            </w:pPr>
            <w:r w:rsidRPr="0003648D">
              <w:rPr>
                <w:i/>
                <w:sz w:val="20"/>
              </w:rPr>
              <w:t xml:space="preserve">Reg-Up Infeasible Quantity Amount Total  </w:t>
            </w:r>
            <w:r w:rsidRPr="0003648D">
              <w:rPr>
                <w:sz w:val="20"/>
              </w:rPr>
              <w:t>— The charge to all QSEs for their total capacity associated with infeasible deployment of Ancillary Service Supply Responsibilities for Reg-Up, for the hour.</w:t>
            </w:r>
          </w:p>
        </w:tc>
      </w:tr>
      <w:tr w:rsidR="00CD3F3C" w:rsidRPr="0003648D"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rsidR="00CD3F3C" w:rsidRPr="0003648D" w:rsidRDefault="00CD3F3C" w:rsidP="007C45F6">
            <w:pPr>
              <w:spacing w:after="60"/>
              <w:rPr>
                <w:iCs/>
                <w:sz w:val="20"/>
              </w:rPr>
            </w:pPr>
            <w:r w:rsidRPr="0003648D">
              <w:rPr>
                <w:sz w:val="20"/>
              </w:rPr>
              <w:t xml:space="preserve">RUINFQAMT </w:t>
            </w:r>
            <w:r w:rsidRPr="0003648D">
              <w:rPr>
                <w:i/>
                <w:sz w:val="20"/>
                <w:vertAlign w:val="subscript"/>
              </w:rPr>
              <w:t>q</w:t>
            </w:r>
          </w:p>
        </w:tc>
        <w:tc>
          <w:tcPr>
            <w:tcW w:w="326" w:type="pct"/>
          </w:tcPr>
          <w:p w:rsidR="00CD3F3C" w:rsidRPr="0003648D" w:rsidRDefault="00CD3F3C" w:rsidP="007C45F6">
            <w:pPr>
              <w:spacing w:after="60"/>
              <w:rPr>
                <w:iCs/>
                <w:sz w:val="20"/>
              </w:rPr>
            </w:pPr>
            <w:r w:rsidRPr="0003648D">
              <w:rPr>
                <w:sz w:val="20"/>
              </w:rPr>
              <w:t>$</w:t>
            </w:r>
          </w:p>
        </w:tc>
        <w:tc>
          <w:tcPr>
            <w:tcW w:w="3359" w:type="pct"/>
          </w:tcPr>
          <w:p w:rsidR="00CD3F3C" w:rsidRPr="0003648D" w:rsidRDefault="00CD3F3C" w:rsidP="007C45F6">
            <w:pPr>
              <w:spacing w:after="60"/>
              <w:rPr>
                <w:i/>
                <w:iCs/>
                <w:sz w:val="20"/>
              </w:rPr>
            </w:pPr>
            <w:r w:rsidRPr="0003648D">
              <w:rPr>
                <w:i/>
                <w:sz w:val="20"/>
              </w:rPr>
              <w:t>Reg-Up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Reg-Up, for the hour</w:t>
            </w:r>
            <w:r w:rsidRPr="0003648D">
              <w:t>.</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PCRUAMTTOT</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i/>
                <w:sz w:val="20"/>
              </w:rPr>
              <w:t>Procured Capacity for Reg-Up Amount Total in DAM</w:t>
            </w:r>
            <w:r w:rsidRPr="0003648D">
              <w:rPr>
                <w:sz w:val="20"/>
              </w:rPr>
              <w:t>—The total of the DAM Reg-Up payments for all QSEs</w:t>
            </w:r>
            <w:r w:rsidRPr="0003648D">
              <w:rPr>
                <w:iCs/>
                <w:sz w:val="20"/>
              </w:rPr>
              <w:t>,</w:t>
            </w:r>
            <w:r w:rsidRPr="0003648D">
              <w:rPr>
                <w:sz w:val="20"/>
              </w:rPr>
              <w:t xml:space="preserve">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q</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m</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An Ancillary Service market (SASM or RSASM) for the given Operating Hour.</w:t>
            </w:r>
          </w:p>
        </w:tc>
      </w:tr>
    </w:tbl>
    <w:p w:rsidR="00CD3F3C" w:rsidRPr="0003648D" w:rsidRDefault="00CD3F3C" w:rsidP="00CD3F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3F3C" w:rsidRPr="0003648D" w:rsidTr="007C45F6">
        <w:trPr>
          <w:trHeight w:val="1547"/>
        </w:trPr>
        <w:tc>
          <w:tcPr>
            <w:tcW w:w="9576" w:type="dxa"/>
            <w:shd w:val="pct12" w:color="auto" w:fill="auto"/>
          </w:tcPr>
          <w:p w:rsidR="00CD3F3C" w:rsidRPr="0003648D" w:rsidRDefault="00CD3F3C" w:rsidP="007C45F6">
            <w:pPr>
              <w:pStyle w:val="Instructions"/>
              <w:spacing w:before="120"/>
            </w:pPr>
            <w:r w:rsidRPr="0003648D">
              <w:t>[NPRR841:  Replace paragraph (a) above with the following upon system implementation:]</w:t>
            </w:r>
          </w:p>
          <w:p w:rsidR="00CD3F3C" w:rsidRPr="0003648D" w:rsidRDefault="00CD3F3C" w:rsidP="007C45F6">
            <w:pPr>
              <w:spacing w:after="240"/>
              <w:ind w:left="1440" w:hanging="720"/>
            </w:pPr>
            <w:r w:rsidRPr="0003648D">
              <w:t>(a)</w:t>
            </w:r>
            <w:r w:rsidRPr="0003648D">
              <w:tab/>
              <w:t>The net total costs for Reg-Up for a given Operating Hour is calculated as follows:</w:t>
            </w:r>
          </w:p>
          <w:p w:rsidR="00CD3F3C" w:rsidRPr="0003648D" w:rsidRDefault="00CD3F3C" w:rsidP="007C45F6">
            <w:pPr>
              <w:spacing w:after="120"/>
              <w:ind w:left="2880" w:hanging="2160"/>
              <w:rPr>
                <w:b/>
                <w:bCs/>
              </w:rPr>
            </w:pPr>
            <w:r w:rsidRPr="0003648D">
              <w:rPr>
                <w:b/>
                <w:bCs/>
              </w:rPr>
              <w:t>RUCOSTTOT</w:t>
            </w:r>
            <w:r w:rsidRPr="0003648D">
              <w:rPr>
                <w:b/>
                <w:bCs/>
              </w:rPr>
              <w:tab/>
              <w:t>=</w:t>
            </w:r>
            <w:r w:rsidRPr="0003648D">
              <w:rPr>
                <w:b/>
                <w:bCs/>
              </w:rPr>
              <w:tab/>
              <w:t>(-1) * (</w:t>
            </w:r>
            <w:r w:rsidR="00C26407">
              <w:rPr>
                <w:b/>
                <w:noProof/>
                <w:position w:val="-20"/>
              </w:rPr>
              <w:drawing>
                <wp:inline distT="0" distB="0" distL="0" distR="0">
                  <wp:extent cx="142875" cy="278130"/>
                  <wp:effectExtent l="0" t="0" r="9525" b="762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(RTPCRUAMTTOT </w:t>
            </w:r>
            <w:r w:rsidRPr="0003648D">
              <w:rPr>
                <w:b/>
                <w:bCs/>
                <w:i/>
                <w:vertAlign w:val="subscript"/>
              </w:rPr>
              <w:t>m</w:t>
            </w:r>
            <w:r w:rsidRPr="0003648D">
              <w:rPr>
                <w:b/>
                <w:bCs/>
              </w:rPr>
              <w:t xml:space="preserve">) + </w:t>
            </w:r>
            <w:r w:rsidRPr="0003648D">
              <w:rPr>
                <w:b/>
                <w:bCs/>
              </w:rPr>
              <w:tab/>
            </w:r>
            <w:r w:rsidRPr="0003648D">
              <w:rPr>
                <w:b/>
                <w:bCs/>
              </w:rPr>
              <w:tab/>
            </w:r>
            <w:r w:rsidRPr="0003648D">
              <w:rPr>
                <w:b/>
                <w:bCs/>
              </w:rPr>
              <w:tab/>
              <w:t>PCRUAMTTOT</w:t>
            </w:r>
            <w:r w:rsidRPr="0003648D">
              <w:rPr>
                <w:b/>
                <w:bCs/>
                <w:i/>
                <w:vertAlign w:val="subscript"/>
              </w:rPr>
              <w:t xml:space="preserve"> </w:t>
            </w:r>
            <w:r w:rsidRPr="0003648D">
              <w:rPr>
                <w:b/>
                <w:bCs/>
              </w:rPr>
              <w:t xml:space="preserve"> + RUFQAMTTOT + </w:t>
            </w:r>
          </w:p>
          <w:p w:rsidR="00CD3F3C" w:rsidRPr="0003648D" w:rsidRDefault="00CD3F3C" w:rsidP="007C45F6">
            <w:pPr>
              <w:spacing w:after="240"/>
              <w:ind w:left="2880" w:firstLine="720"/>
              <w:rPr>
                <w:b/>
                <w:bCs/>
              </w:rPr>
            </w:pPr>
            <w:r w:rsidRPr="0003648D">
              <w:rPr>
                <w:b/>
                <w:bCs/>
              </w:rPr>
              <w:t xml:space="preserve">RUINFQAMTTOT + </w:t>
            </w:r>
            <w:r w:rsidRPr="0003648D">
              <w:rPr>
                <w:b/>
                <w:color w:val="000000"/>
              </w:rPr>
              <w:t>RUMWINFATOT</w:t>
            </w:r>
            <w:r w:rsidRPr="0003648D">
              <w:rPr>
                <w:b/>
                <w:bCs/>
              </w:rPr>
              <w:t>)</w:t>
            </w:r>
          </w:p>
          <w:p w:rsidR="00CD3F3C" w:rsidRPr="0003648D" w:rsidRDefault="00CD3F3C" w:rsidP="007C45F6">
            <w:pPr>
              <w:spacing w:after="240"/>
              <w:rPr>
                <w:iCs/>
              </w:rPr>
            </w:pPr>
            <w:r w:rsidRPr="0003648D">
              <w:rPr>
                <w:iCs/>
              </w:rPr>
              <w:t xml:space="preserve">Where: </w:t>
            </w:r>
          </w:p>
          <w:p w:rsidR="00CD3F3C" w:rsidRPr="0003648D" w:rsidRDefault="00CD3F3C" w:rsidP="007C45F6">
            <w:r w:rsidRPr="0003648D">
              <w:t>Total payment of SASM- and RSASM-procured capacity for Reg-Up by market</w:t>
            </w:r>
          </w:p>
          <w:p w:rsidR="00CD3F3C" w:rsidRPr="0003648D" w:rsidRDefault="00CD3F3C" w:rsidP="007C45F6">
            <w:pPr>
              <w:spacing w:after="240"/>
              <w:ind w:leftChars="300" w:left="2880" w:hangingChars="900" w:hanging="2160"/>
              <w:rPr>
                <w:bCs/>
                <w:i/>
                <w:vertAlign w:val="subscript"/>
              </w:rPr>
            </w:pPr>
            <w:r w:rsidRPr="0003648D">
              <w:rPr>
                <w:bCs/>
              </w:rPr>
              <w:t xml:space="preserve">RTPCRUAMTTOT </w:t>
            </w:r>
            <w:r w:rsidRPr="0003648D">
              <w:rPr>
                <w:bCs/>
                <w:i/>
                <w:vertAlign w:val="subscript"/>
              </w:rPr>
              <w:t>m</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RTPCRUAMT </w:t>
            </w:r>
            <w:r w:rsidRPr="0003648D">
              <w:rPr>
                <w:bCs/>
                <w:i/>
                <w:vertAlign w:val="subscript"/>
              </w:rPr>
              <w:t xml:space="preserve">q, m </w:t>
            </w:r>
          </w:p>
          <w:p w:rsidR="00CD3F3C" w:rsidRPr="0003648D" w:rsidRDefault="00CD3F3C" w:rsidP="007C45F6">
            <w:r w:rsidRPr="0003648D">
              <w:t>Total payment of DAM-procured capacity for Reg-Up</w:t>
            </w:r>
          </w:p>
          <w:p w:rsidR="00CD3F3C" w:rsidRPr="0003648D" w:rsidRDefault="00CD3F3C" w:rsidP="007C45F6">
            <w:pPr>
              <w:spacing w:after="240"/>
              <w:ind w:leftChars="300" w:left="2880" w:hangingChars="900" w:hanging="2160"/>
              <w:rPr>
                <w:bCs/>
              </w:rPr>
            </w:pPr>
            <w:r w:rsidRPr="0003648D">
              <w:rPr>
                <w:bCs/>
              </w:rPr>
              <w:t>PCRUAMTTOT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PCRUAMT </w:t>
            </w:r>
            <w:r w:rsidRPr="0003648D">
              <w:rPr>
                <w:bCs/>
                <w:i/>
                <w:vertAlign w:val="subscript"/>
              </w:rPr>
              <w:t>q</w:t>
            </w:r>
          </w:p>
          <w:p w:rsidR="00CD3F3C" w:rsidRPr="0003648D" w:rsidRDefault="00CD3F3C" w:rsidP="007C45F6">
            <w:r w:rsidRPr="0003648D">
              <w:t>Total charge of failure on Ancillary Service Supply Responsibility for Reg-Up</w:t>
            </w:r>
          </w:p>
          <w:p w:rsidR="00CD3F3C" w:rsidRPr="0003648D" w:rsidRDefault="00CD3F3C" w:rsidP="007C45F6">
            <w:pPr>
              <w:spacing w:after="240"/>
              <w:ind w:leftChars="300" w:left="2880" w:hangingChars="900" w:hanging="2160"/>
              <w:rPr>
                <w:bCs/>
                <w:i/>
                <w:vertAlign w:val="subscript"/>
              </w:rPr>
            </w:pPr>
            <w:r w:rsidRPr="0003648D">
              <w:rPr>
                <w:bCs/>
              </w:rPr>
              <w:t>RUFQAMTTOT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RUFQAMTQSETOT </w:t>
            </w:r>
            <w:r w:rsidRPr="0003648D">
              <w:rPr>
                <w:bCs/>
                <w:i/>
                <w:vertAlign w:val="subscript"/>
              </w:rPr>
              <w:t>q</w:t>
            </w:r>
          </w:p>
          <w:p w:rsidR="00CD3F3C" w:rsidRPr="0003648D" w:rsidRDefault="00CD3F3C" w:rsidP="007C45F6">
            <w:pPr>
              <w:tabs>
                <w:tab w:val="left" w:pos="2160"/>
                <w:tab w:val="left" w:pos="2880"/>
              </w:tabs>
              <w:ind w:left="300" w:hangingChars="125" w:hanging="300"/>
              <w:rPr>
                <w:bCs/>
              </w:rPr>
            </w:pPr>
            <w:r w:rsidRPr="0003648D">
              <w:rPr>
                <w:bCs/>
              </w:rPr>
              <w:t>Total payment of SASM- and RSASM-procured capacity for Reg-Up by QSE</w:t>
            </w:r>
          </w:p>
          <w:p w:rsidR="00CD3F3C" w:rsidRPr="0003648D" w:rsidRDefault="00CD3F3C" w:rsidP="007C45F6">
            <w:pPr>
              <w:spacing w:after="240"/>
              <w:ind w:leftChars="300" w:left="2880" w:hangingChars="900" w:hanging="2160"/>
              <w:rPr>
                <w:bCs/>
              </w:rPr>
            </w:pPr>
            <w:r w:rsidRPr="0003648D">
              <w:rPr>
                <w:bCs/>
              </w:rPr>
              <w:t xml:space="preserve">RTPCRUAMTQSETOT </w:t>
            </w:r>
            <w:r w:rsidRPr="0003648D">
              <w:rPr>
                <w:bCs/>
                <w:i/>
                <w:vertAlign w:val="subscript"/>
              </w:rPr>
              <w:t>q</w:t>
            </w:r>
            <w:r w:rsidRPr="0003648D">
              <w:rPr>
                <w:bCs/>
              </w:rPr>
              <w:tab/>
              <w:t>=</w:t>
            </w:r>
            <w:r w:rsidRPr="0003648D">
              <w:rPr>
                <w:bCs/>
              </w:rPr>
              <w:tab/>
            </w:r>
            <w:r w:rsidR="00C26407">
              <w:rPr>
                <w:noProof/>
                <w:position w:val="-20"/>
              </w:rPr>
              <w:drawing>
                <wp:inline distT="0" distB="0" distL="0" distR="0">
                  <wp:extent cx="142875" cy="278130"/>
                  <wp:effectExtent l="0" t="0" r="9525" b="762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RTPCRUAMT </w:t>
            </w:r>
            <w:r w:rsidRPr="0003648D">
              <w:rPr>
                <w:bCs/>
                <w:i/>
                <w:vertAlign w:val="subscript"/>
              </w:rPr>
              <w:t>q, m</w:t>
            </w:r>
          </w:p>
          <w:p w:rsidR="00CD3F3C" w:rsidRPr="0003648D" w:rsidRDefault="00CD3F3C" w:rsidP="007C45F6">
            <w:r w:rsidRPr="0003648D">
              <w:t>Total charge of infeasible Ancillary Service Supply Responsibility for Reg-Up</w:t>
            </w:r>
          </w:p>
          <w:p w:rsidR="00CD3F3C" w:rsidRPr="0003648D" w:rsidRDefault="00CD3F3C" w:rsidP="007C45F6">
            <w:pPr>
              <w:spacing w:after="240"/>
              <w:ind w:left="2880" w:hanging="2160"/>
            </w:pPr>
            <w:r w:rsidRPr="0003648D">
              <w:t>RUINFQAMTTOT</w:t>
            </w:r>
            <w:r w:rsidRPr="0003648D">
              <w:tab/>
              <w:t>=</w:t>
            </w:r>
            <w:r w:rsidRPr="0003648D">
              <w:tab/>
            </w:r>
            <w:r w:rsidR="00C26407">
              <w:rPr>
                <w:noProof/>
                <w:position w:val="-22"/>
              </w:rPr>
              <w:drawing>
                <wp:inline distT="0" distB="0" distL="0" distR="0">
                  <wp:extent cx="142875" cy="294005"/>
                  <wp:effectExtent l="0" t="0" r="952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RUINFQAMT </w:t>
            </w:r>
            <w:r w:rsidRPr="0003648D">
              <w:rPr>
                <w:i/>
                <w:vertAlign w:val="subscript"/>
              </w:rPr>
              <w:t>q</w:t>
            </w:r>
          </w:p>
          <w:p w:rsidR="00CD3F3C" w:rsidRPr="0003648D" w:rsidRDefault="00CD3F3C" w:rsidP="00B6471D">
            <w:pPr>
              <w:pStyle w:val="Formula"/>
            </w:pPr>
            <w:r w:rsidRPr="0003648D">
              <w:t>Total Real-Time DAM Make-Whole Payment for Reg-Up</w:t>
            </w:r>
          </w:p>
          <w:p w:rsidR="00CD3F3C" w:rsidRPr="0003648D" w:rsidRDefault="00CD3F3C" w:rsidP="007C45F6">
            <w:pPr>
              <w:spacing w:after="240"/>
              <w:ind w:left="2880" w:hanging="2160"/>
            </w:pPr>
            <w:r w:rsidRPr="0003648D">
              <w:t>RUMWINFATOT</w:t>
            </w:r>
            <w:r w:rsidRPr="0003648D">
              <w:tab/>
              <w:t>=</w:t>
            </w:r>
            <w:r w:rsidRPr="0003648D">
              <w:tab/>
            </w:r>
            <w:r w:rsidRPr="0003648D">
              <w:rPr>
                <w:position w:val="-22"/>
                <w:lang w:val="pt-BR"/>
              </w:rPr>
              <w:object w:dxaOrig="220" w:dyaOrig="460">
                <v:shape id="_x0000_i1061" type="#_x0000_t75" style="width:11.25pt;height:23.15pt" o:ole="">
                  <v:imagedata r:id="rId69" o:title=""/>
                </v:shape>
                <o:OLEObject Type="Embed" ProgID="Equation.3" ShapeID="_x0000_i1061" DrawAspect="Content" ObjectID="_1600160300" r:id="rId70"/>
              </w:object>
            </w:r>
            <w:r w:rsidRPr="0003648D">
              <w:rPr>
                <w:color w:val="000000"/>
              </w:rPr>
              <w:t xml:space="preserve"> RUMWINFA </w:t>
            </w:r>
            <w:r w:rsidRPr="0003648D">
              <w:rPr>
                <w:i/>
                <w:vertAlign w:val="subscript"/>
              </w:rPr>
              <w:t xml:space="preserve">q, h  </w:t>
            </w:r>
          </w:p>
          <w:p w:rsidR="00CD3F3C" w:rsidRPr="0003648D" w:rsidRDefault="00CD3F3C" w:rsidP="007C45F6">
            <w:r w:rsidRPr="0003648D">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4"/>
              <w:gridCol w:w="613"/>
              <w:gridCol w:w="6320"/>
            </w:tblGrid>
            <w:tr w:rsidR="00CD3F3C" w:rsidRPr="0003648D" w:rsidTr="007C45F6">
              <w:tc>
                <w:tcPr>
                  <w:tcW w:w="1315" w:type="pct"/>
                </w:tcPr>
                <w:p w:rsidR="00CD3F3C" w:rsidRPr="0003648D" w:rsidRDefault="00CD3F3C" w:rsidP="007C45F6">
                  <w:pPr>
                    <w:spacing w:after="120"/>
                    <w:rPr>
                      <w:b/>
                      <w:iCs/>
                      <w:sz w:val="20"/>
                    </w:rPr>
                  </w:pPr>
                  <w:r w:rsidRPr="0003648D">
                    <w:rPr>
                      <w:b/>
                      <w:iCs/>
                      <w:sz w:val="20"/>
                    </w:rPr>
                    <w:t>Variable</w:t>
                  </w:r>
                </w:p>
              </w:tc>
              <w:tc>
                <w:tcPr>
                  <w:tcW w:w="326" w:type="pct"/>
                </w:tcPr>
                <w:p w:rsidR="00CD3F3C" w:rsidRPr="0003648D" w:rsidRDefault="00CD3F3C" w:rsidP="007C45F6">
                  <w:pPr>
                    <w:spacing w:after="120"/>
                    <w:rPr>
                      <w:b/>
                      <w:iCs/>
                      <w:sz w:val="20"/>
                    </w:rPr>
                  </w:pPr>
                  <w:r w:rsidRPr="0003648D">
                    <w:rPr>
                      <w:b/>
                      <w:iCs/>
                      <w:sz w:val="20"/>
                    </w:rPr>
                    <w:t>Unit</w:t>
                  </w:r>
                </w:p>
              </w:tc>
              <w:tc>
                <w:tcPr>
                  <w:tcW w:w="3359" w:type="pct"/>
                </w:tcPr>
                <w:p w:rsidR="00CD3F3C" w:rsidRPr="0003648D" w:rsidRDefault="00CD3F3C" w:rsidP="007C45F6">
                  <w:pPr>
                    <w:spacing w:after="120"/>
                    <w:rPr>
                      <w:b/>
                      <w:iCs/>
                      <w:sz w:val="20"/>
                    </w:rPr>
                  </w:pPr>
                  <w:r w:rsidRPr="0003648D">
                    <w:rPr>
                      <w:b/>
                      <w:iCs/>
                      <w:sz w:val="20"/>
                    </w:rPr>
                    <w:t>Description</w:t>
                  </w:r>
                </w:p>
              </w:tc>
            </w:tr>
            <w:tr w:rsidR="00CD3F3C" w:rsidRPr="0003648D" w:rsidTr="007C45F6">
              <w:tc>
                <w:tcPr>
                  <w:tcW w:w="1315" w:type="pct"/>
                </w:tcPr>
                <w:p w:rsidR="00CD3F3C" w:rsidRPr="0003648D" w:rsidRDefault="00CD3F3C" w:rsidP="007C45F6">
                  <w:pPr>
                    <w:spacing w:after="60"/>
                    <w:rPr>
                      <w:iCs/>
                      <w:sz w:val="20"/>
                    </w:rPr>
                  </w:pPr>
                  <w:r w:rsidRPr="0003648D">
                    <w:rPr>
                      <w:iCs/>
                      <w:sz w:val="20"/>
                    </w:rPr>
                    <w:t>RUCOSTTOT</w:t>
                  </w:r>
                </w:p>
              </w:tc>
              <w:tc>
                <w:tcPr>
                  <w:tcW w:w="326" w:type="pct"/>
                </w:tcPr>
                <w:p w:rsidR="00CD3F3C" w:rsidRPr="0003648D" w:rsidRDefault="00CD3F3C" w:rsidP="007C45F6">
                  <w:pPr>
                    <w:spacing w:after="60"/>
                    <w:rPr>
                      <w:iCs/>
                      <w:sz w:val="20"/>
                    </w:rPr>
                  </w:pPr>
                  <w:r w:rsidRPr="0003648D">
                    <w:rPr>
                      <w:iCs/>
                      <w:sz w:val="20"/>
                    </w:rPr>
                    <w:t>$</w:t>
                  </w:r>
                </w:p>
              </w:tc>
              <w:tc>
                <w:tcPr>
                  <w:tcW w:w="3359" w:type="pct"/>
                </w:tcPr>
                <w:p w:rsidR="00CD3F3C" w:rsidRPr="0003648D" w:rsidRDefault="00CD3F3C" w:rsidP="007C45F6">
                  <w:pPr>
                    <w:spacing w:after="60"/>
                    <w:rPr>
                      <w:iCs/>
                      <w:sz w:val="20"/>
                    </w:rPr>
                  </w:pPr>
                  <w:r w:rsidRPr="0003648D">
                    <w:rPr>
                      <w:i/>
                      <w:iCs/>
                      <w:sz w:val="20"/>
                    </w:rPr>
                    <w:t>Reg-Up Cost Total</w:t>
                  </w:r>
                  <w:r w:rsidRPr="0003648D">
                    <w:rPr>
                      <w:iCs/>
                      <w:sz w:val="20"/>
                    </w:rPr>
                    <w:t>—The net total costs for Reg-Up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RTPCRUAMTTOT </w:t>
                  </w:r>
                  <w:r w:rsidRPr="0003648D">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Reg-Up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Reg-Up,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color w:val="000000"/>
                      <w:sz w:val="20"/>
                    </w:rPr>
                    <w:t>RUMWINFATOT</w:t>
                  </w:r>
                  <w:r w:rsidRPr="0003648D">
                    <w:rPr>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Reg-Up Make-Whole Infeasible Amount total</w:t>
                  </w:r>
                  <w:r w:rsidRPr="0003648D">
                    <w:rPr>
                      <w:sz w:val="20"/>
                    </w:rPr>
                    <w:sym w:font="Symbol" w:char="F0BE"/>
                  </w:r>
                  <w:r w:rsidRPr="0003648D">
                    <w:rPr>
                      <w:sz w:val="20"/>
                    </w:rPr>
                    <w:t xml:space="preserve"> The total Real-Time calculated payment to all QSEs</w:t>
                  </w:r>
                  <w:r w:rsidRPr="0003648D">
                    <w:rPr>
                      <w:i/>
                      <w:sz w:val="20"/>
                    </w:rPr>
                    <w:t>,</w:t>
                  </w:r>
                  <w:r w:rsidRPr="0003648D">
                    <w:rPr>
                      <w:sz w:val="20"/>
                    </w:rPr>
                    <w:t xml:space="preserve"> for their contribution of Reg-Up, to make-whole the Startup and energy costs of all Resources committed in the DAM, for the hour. </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color w:val="000000"/>
                      <w:sz w:val="20"/>
                    </w:rPr>
                    <w:t xml:space="preserve">RUMWINFA </w:t>
                  </w:r>
                  <w:r w:rsidRPr="0003648D">
                    <w:rPr>
                      <w:i/>
                      <w:sz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Reg-Up Make-Whole Infeasible Amount per QSE per hour</w:t>
                  </w:r>
                  <w:r w:rsidRPr="0003648D">
                    <w:rPr>
                      <w:sz w:val="20"/>
                    </w:rPr>
                    <w:sym w:font="Symbol" w:char="F0BE"/>
                  </w:r>
                  <w:r w:rsidRPr="0003648D">
                    <w:rPr>
                      <w:sz w:val="20"/>
                    </w:rPr>
                    <w:t xml:space="preserve"> The total </w:t>
                  </w:r>
                  <w:r w:rsidRPr="0003648D">
                    <w:rPr>
                      <w:sz w:val="20"/>
                    </w:rPr>
                    <w:lastRenderedPageBreak/>
                    <w:t xml:space="preserve">Real-Time calculated payment to QSE </w:t>
                  </w:r>
                  <w:r w:rsidRPr="0003648D">
                    <w:rPr>
                      <w:i/>
                      <w:sz w:val="20"/>
                    </w:rPr>
                    <w:t>q,</w:t>
                  </w:r>
                  <w:r w:rsidRPr="0003648D">
                    <w:rPr>
                      <w:sz w:val="20"/>
                    </w:rPr>
                    <w:t xml:space="preserve"> for its contribution of Reg-Up, to make-whole the Startup and energy costs of all Resources committed in the DAM, for the hour </w:t>
                  </w:r>
                  <w:r w:rsidRPr="0003648D">
                    <w:rPr>
                      <w:i/>
                      <w:sz w:val="20"/>
                    </w:rPr>
                    <w:t>h</w:t>
                  </w:r>
                  <w:r w:rsidRPr="0003648D">
                    <w:rPr>
                      <w:sz w:val="20"/>
                    </w:rPr>
                    <w:t xml:space="preserve">.  </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lastRenderedPageBreak/>
                    <w:t xml:space="preserve">RTPCRUAMT </w:t>
                  </w:r>
                  <w:r w:rsidRPr="0003648D">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Reg-Up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Reg-Up,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Reg-Up Failure Quantity Amount Total</w:t>
                  </w:r>
                  <w:r w:rsidRPr="0003648D">
                    <w:rPr>
                      <w:iCs/>
                      <w:sz w:val="20"/>
                    </w:rPr>
                    <w:t>—The total charges to all QSEs for their capacity associated with failures and reconfiguration reductions on their Ancillary Service Supply Responsibilities for Reg-Up,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RUFQAMTQSETOT </w:t>
                  </w:r>
                  <w:r w:rsidRPr="0003648D">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Reg-Up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Reg-Up,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RTPCRUAMTQSETOT </w:t>
                  </w:r>
                  <w:r w:rsidRPr="0003648D">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Procured Capacity for Reg-Up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Reg-Up, for the hour.</w:t>
                  </w:r>
                </w:p>
              </w:tc>
            </w:tr>
            <w:tr w:rsidR="00CD3F3C" w:rsidRPr="0003648D"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rsidR="00CD3F3C" w:rsidRPr="0003648D" w:rsidRDefault="00CD3F3C" w:rsidP="007C45F6">
                  <w:pPr>
                    <w:spacing w:after="60"/>
                    <w:rPr>
                      <w:iCs/>
                      <w:sz w:val="20"/>
                    </w:rPr>
                  </w:pPr>
                  <w:r w:rsidRPr="0003648D">
                    <w:rPr>
                      <w:iCs/>
                      <w:sz w:val="20"/>
                    </w:rPr>
                    <w:t xml:space="preserve">PCRUAMT </w:t>
                  </w:r>
                  <w:r w:rsidRPr="0003648D">
                    <w:rPr>
                      <w:i/>
                      <w:iCs/>
                      <w:sz w:val="20"/>
                      <w:vertAlign w:val="subscript"/>
                    </w:rPr>
                    <w:t>q</w:t>
                  </w:r>
                </w:p>
              </w:tc>
              <w:tc>
                <w:tcPr>
                  <w:tcW w:w="326" w:type="pct"/>
                </w:tcPr>
                <w:p w:rsidR="00CD3F3C" w:rsidRPr="0003648D" w:rsidRDefault="00CD3F3C" w:rsidP="007C45F6">
                  <w:pPr>
                    <w:spacing w:after="60"/>
                    <w:rPr>
                      <w:iCs/>
                      <w:sz w:val="20"/>
                    </w:rPr>
                  </w:pPr>
                  <w:r w:rsidRPr="0003648D">
                    <w:rPr>
                      <w:iCs/>
                      <w:sz w:val="20"/>
                    </w:rPr>
                    <w:t>$</w:t>
                  </w:r>
                </w:p>
              </w:tc>
              <w:tc>
                <w:tcPr>
                  <w:tcW w:w="3359" w:type="pct"/>
                </w:tcPr>
                <w:p w:rsidR="00CD3F3C" w:rsidRPr="0003648D" w:rsidRDefault="00CD3F3C" w:rsidP="007C45F6">
                  <w:pPr>
                    <w:spacing w:after="60"/>
                    <w:rPr>
                      <w:iCs/>
                      <w:sz w:val="20"/>
                    </w:rPr>
                  </w:pPr>
                  <w:r w:rsidRPr="0003648D">
                    <w:rPr>
                      <w:i/>
                      <w:iCs/>
                      <w:sz w:val="20"/>
                    </w:rPr>
                    <w:t>Procured Capacity for Reg-Up Amount per QSE in DAM</w:t>
                  </w:r>
                  <w:r w:rsidRPr="0003648D">
                    <w:rPr>
                      <w:iCs/>
                      <w:sz w:val="20"/>
                    </w:rPr>
                    <w:t xml:space="preserve">—The DAM Reg-Up payment for QSE </w:t>
                  </w:r>
                  <w:r w:rsidRPr="0003648D">
                    <w:rPr>
                      <w:i/>
                      <w:iCs/>
                      <w:sz w:val="20"/>
                    </w:rPr>
                    <w:t>q</w:t>
                  </w:r>
                  <w:r w:rsidRPr="0003648D">
                    <w:rPr>
                      <w:iCs/>
                      <w:sz w:val="20"/>
                    </w:rPr>
                    <w:t>, for the hour.</w:t>
                  </w:r>
                </w:p>
              </w:tc>
            </w:tr>
            <w:tr w:rsidR="00CD3F3C" w:rsidRPr="0003648D"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rsidR="00CD3F3C" w:rsidRPr="0003648D" w:rsidRDefault="00CD3F3C" w:rsidP="007C45F6">
                  <w:pPr>
                    <w:spacing w:after="60"/>
                    <w:rPr>
                      <w:iCs/>
                      <w:sz w:val="20"/>
                    </w:rPr>
                  </w:pPr>
                  <w:r w:rsidRPr="0003648D">
                    <w:rPr>
                      <w:sz w:val="20"/>
                    </w:rPr>
                    <w:t>RUINFQAMTTOT</w:t>
                  </w:r>
                </w:p>
              </w:tc>
              <w:tc>
                <w:tcPr>
                  <w:tcW w:w="326" w:type="pct"/>
                </w:tcPr>
                <w:p w:rsidR="00CD3F3C" w:rsidRPr="0003648D" w:rsidRDefault="00CD3F3C" w:rsidP="007C45F6">
                  <w:pPr>
                    <w:spacing w:after="60"/>
                    <w:rPr>
                      <w:iCs/>
                      <w:sz w:val="20"/>
                    </w:rPr>
                  </w:pPr>
                  <w:r w:rsidRPr="0003648D">
                    <w:rPr>
                      <w:sz w:val="20"/>
                    </w:rPr>
                    <w:t>$</w:t>
                  </w:r>
                </w:p>
              </w:tc>
              <w:tc>
                <w:tcPr>
                  <w:tcW w:w="3359" w:type="pct"/>
                </w:tcPr>
                <w:p w:rsidR="00CD3F3C" w:rsidRPr="0003648D" w:rsidRDefault="00CD3F3C" w:rsidP="007C45F6">
                  <w:pPr>
                    <w:spacing w:after="60"/>
                    <w:rPr>
                      <w:i/>
                      <w:iCs/>
                      <w:sz w:val="20"/>
                    </w:rPr>
                  </w:pPr>
                  <w:r w:rsidRPr="0003648D">
                    <w:rPr>
                      <w:i/>
                      <w:sz w:val="20"/>
                    </w:rPr>
                    <w:t xml:space="preserve">Reg-Up Infeasible Quantity Amount Total  </w:t>
                  </w:r>
                  <w:r w:rsidRPr="0003648D">
                    <w:rPr>
                      <w:sz w:val="20"/>
                    </w:rPr>
                    <w:t>— The charge to all QSEs for their total capacity associated with infeasible deployment of Ancillary Service Supply Responsibilities for Reg-Up, for the hour.</w:t>
                  </w:r>
                </w:p>
              </w:tc>
            </w:tr>
            <w:tr w:rsidR="00CD3F3C" w:rsidRPr="0003648D"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rsidR="00CD3F3C" w:rsidRPr="0003648D" w:rsidRDefault="00CD3F3C" w:rsidP="007C45F6">
                  <w:pPr>
                    <w:spacing w:after="60"/>
                    <w:rPr>
                      <w:iCs/>
                      <w:sz w:val="20"/>
                    </w:rPr>
                  </w:pPr>
                  <w:r w:rsidRPr="0003648D">
                    <w:rPr>
                      <w:sz w:val="20"/>
                    </w:rPr>
                    <w:t xml:space="preserve">RUINFQAMT </w:t>
                  </w:r>
                  <w:r w:rsidRPr="0003648D">
                    <w:rPr>
                      <w:i/>
                      <w:sz w:val="20"/>
                      <w:vertAlign w:val="subscript"/>
                    </w:rPr>
                    <w:t>q</w:t>
                  </w:r>
                </w:p>
              </w:tc>
              <w:tc>
                <w:tcPr>
                  <w:tcW w:w="326" w:type="pct"/>
                </w:tcPr>
                <w:p w:rsidR="00CD3F3C" w:rsidRPr="0003648D" w:rsidRDefault="00CD3F3C" w:rsidP="007C45F6">
                  <w:pPr>
                    <w:spacing w:after="60"/>
                    <w:rPr>
                      <w:iCs/>
                      <w:sz w:val="20"/>
                    </w:rPr>
                  </w:pPr>
                  <w:r w:rsidRPr="0003648D">
                    <w:rPr>
                      <w:sz w:val="20"/>
                    </w:rPr>
                    <w:t>$</w:t>
                  </w:r>
                </w:p>
              </w:tc>
              <w:tc>
                <w:tcPr>
                  <w:tcW w:w="3359" w:type="pct"/>
                </w:tcPr>
                <w:p w:rsidR="00CD3F3C" w:rsidRPr="0003648D" w:rsidRDefault="00CD3F3C" w:rsidP="007C45F6">
                  <w:pPr>
                    <w:rPr>
                      <w:i/>
                      <w:iCs/>
                      <w:sz w:val="20"/>
                    </w:rPr>
                  </w:pPr>
                  <w:r w:rsidRPr="0003648D">
                    <w:rPr>
                      <w:i/>
                      <w:sz w:val="20"/>
                    </w:rPr>
                    <w:t>Reg-Up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Reg-Up, for the hour</w:t>
                  </w:r>
                  <w:r w:rsidRPr="0003648D">
                    <w:t>.</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PCRUAMTTOT</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i/>
                      <w:sz w:val="20"/>
                    </w:rPr>
                    <w:t>Procured Capacity for Reg-Up Amount Total in DAM</w:t>
                  </w:r>
                  <w:r w:rsidRPr="0003648D">
                    <w:rPr>
                      <w:sz w:val="20"/>
                    </w:rPr>
                    <w:t>—The total of the DAM Reg-Up payments for all QSEs</w:t>
                  </w:r>
                  <w:r w:rsidRPr="0003648D">
                    <w:rPr>
                      <w:iCs/>
                      <w:sz w:val="20"/>
                    </w:rPr>
                    <w:t>,</w:t>
                  </w:r>
                  <w:r w:rsidRPr="0003648D">
                    <w:rPr>
                      <w:sz w:val="20"/>
                    </w:rPr>
                    <w:t xml:space="preserve"> for the hour.</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q</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r w:rsidR="00CD3F3C" w:rsidRPr="0003648D" w:rsidTr="007C45F6">
              <w:tc>
                <w:tcPr>
                  <w:tcW w:w="1315"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m</w:t>
                  </w:r>
                </w:p>
              </w:tc>
              <w:tc>
                <w:tcPr>
                  <w:tcW w:w="32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5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An Ancillary Service market (SASM or RSASM) for the given Operating Hour.</w:t>
                  </w:r>
                </w:p>
              </w:tc>
            </w:tr>
          </w:tbl>
          <w:p w:rsidR="00CD3F3C" w:rsidRPr="0003648D" w:rsidRDefault="00CD3F3C" w:rsidP="007C45F6">
            <w:pPr>
              <w:spacing w:after="240"/>
              <w:ind w:left="1440" w:hanging="720"/>
            </w:pPr>
          </w:p>
        </w:tc>
      </w:tr>
    </w:tbl>
    <w:p w:rsidR="00CD3F3C" w:rsidRPr="0003648D" w:rsidRDefault="00CD3F3C" w:rsidP="00CD3F3C">
      <w:pPr>
        <w:spacing w:before="240" w:after="240"/>
        <w:ind w:left="1440" w:hanging="720"/>
      </w:pPr>
      <w:r w:rsidRPr="0003648D">
        <w:lastRenderedPageBreak/>
        <w:t>(b)</w:t>
      </w:r>
      <w:r w:rsidRPr="0003648D">
        <w:tab/>
        <w:t>Each QSE’s share of the net total costs for Reg-Up for the Operating Hour is calculated as follows:</w:t>
      </w:r>
    </w:p>
    <w:p w:rsidR="00CD3F3C" w:rsidRPr="0003648D" w:rsidRDefault="00CD3F3C" w:rsidP="00CD3F3C">
      <w:pPr>
        <w:spacing w:after="240"/>
        <w:ind w:left="2880" w:hanging="2160"/>
        <w:rPr>
          <w:b/>
          <w:bCs/>
        </w:rPr>
      </w:pPr>
      <w:r w:rsidRPr="0003648D">
        <w:rPr>
          <w:b/>
          <w:bCs/>
        </w:rPr>
        <w:t xml:space="preserve">RUCOST </w:t>
      </w:r>
      <w:r w:rsidRPr="0003648D">
        <w:rPr>
          <w:b/>
          <w:bCs/>
          <w:i/>
          <w:vertAlign w:val="subscript"/>
        </w:rPr>
        <w:t>q</w:t>
      </w:r>
      <w:r w:rsidRPr="0003648D">
        <w:rPr>
          <w:b/>
          <w:bCs/>
        </w:rPr>
        <w:tab/>
        <w:t>=</w:t>
      </w:r>
      <w:r w:rsidRPr="0003648D">
        <w:rPr>
          <w:b/>
          <w:bCs/>
        </w:rPr>
        <w:tab/>
        <w:t xml:space="preserve">RUPR * RUQ </w:t>
      </w:r>
      <w:r w:rsidRPr="0003648D">
        <w:rPr>
          <w:b/>
          <w:bCs/>
          <w:i/>
          <w:vertAlign w:val="subscript"/>
        </w:rPr>
        <w:t>q</w:t>
      </w:r>
    </w:p>
    <w:p w:rsidR="00CD3F3C" w:rsidRPr="0003648D" w:rsidRDefault="00CD3F3C" w:rsidP="00CD3F3C">
      <w:pPr>
        <w:spacing w:after="240"/>
        <w:rPr>
          <w:iCs/>
        </w:rPr>
      </w:pPr>
      <w:r w:rsidRPr="0003648D">
        <w:rPr>
          <w:iCs/>
        </w:rPr>
        <w:t>Where:</w:t>
      </w:r>
    </w:p>
    <w:p w:rsidR="00CD3F3C" w:rsidRPr="0003648D" w:rsidRDefault="00CD3F3C" w:rsidP="00CD3F3C">
      <w:pPr>
        <w:tabs>
          <w:tab w:val="left" w:pos="2160"/>
          <w:tab w:val="left" w:pos="2880"/>
        </w:tabs>
        <w:spacing w:after="120"/>
        <w:ind w:leftChars="300" w:left="2880" w:hangingChars="900" w:hanging="2160"/>
        <w:rPr>
          <w:bCs/>
        </w:rPr>
      </w:pPr>
      <w:r w:rsidRPr="0003648D">
        <w:rPr>
          <w:bCs/>
        </w:rPr>
        <w:t>RUPR</w:t>
      </w:r>
      <w:r w:rsidRPr="0003648D">
        <w:rPr>
          <w:bCs/>
        </w:rPr>
        <w:tab/>
      </w:r>
      <w:r w:rsidRPr="0003648D">
        <w:rPr>
          <w:bCs/>
        </w:rPr>
        <w:tab/>
        <w:t>=</w:t>
      </w:r>
      <w:r w:rsidRPr="0003648D">
        <w:rPr>
          <w:bCs/>
        </w:rPr>
        <w:tab/>
        <w:t>RUCOSTTOT / RUQTOT</w:t>
      </w:r>
    </w:p>
    <w:p w:rsidR="00CD3F3C" w:rsidRPr="0003648D" w:rsidRDefault="00CD3F3C" w:rsidP="00CD3F3C">
      <w:pPr>
        <w:tabs>
          <w:tab w:val="left" w:pos="2160"/>
          <w:tab w:val="left" w:pos="2880"/>
        </w:tabs>
        <w:spacing w:after="120"/>
        <w:ind w:leftChars="300" w:left="2880" w:hangingChars="900" w:hanging="2160"/>
        <w:rPr>
          <w:bCs/>
        </w:rPr>
      </w:pPr>
      <w:r w:rsidRPr="0003648D">
        <w:rPr>
          <w:bCs/>
        </w:rPr>
        <w:t>RUQTOT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RUQ </w:t>
      </w:r>
      <w:r w:rsidRPr="0003648D">
        <w:rPr>
          <w:bCs/>
          <w:i/>
          <w:vertAlign w:val="subscript"/>
        </w:rPr>
        <w:t>q</w:t>
      </w:r>
    </w:p>
    <w:p w:rsidR="00CD3F3C" w:rsidRPr="0003648D" w:rsidRDefault="00CD3F3C" w:rsidP="00CD3F3C">
      <w:pPr>
        <w:tabs>
          <w:tab w:val="left" w:pos="2160"/>
          <w:tab w:val="left" w:pos="2880"/>
        </w:tabs>
        <w:spacing w:after="120"/>
        <w:ind w:leftChars="300" w:left="2880" w:hangingChars="900" w:hanging="2160"/>
        <w:rPr>
          <w:bCs/>
        </w:rPr>
      </w:pPr>
      <w:r w:rsidRPr="0003648D">
        <w:rPr>
          <w:bCs/>
        </w:rPr>
        <w:t xml:space="preserve">RUQ </w:t>
      </w:r>
      <w:r w:rsidRPr="0003648D">
        <w:rPr>
          <w:bCs/>
          <w:i/>
          <w:vertAlign w:val="subscript"/>
        </w:rPr>
        <w:t>q</w:t>
      </w:r>
      <w:r w:rsidRPr="0003648D">
        <w:rPr>
          <w:bCs/>
        </w:rPr>
        <w:tab/>
      </w:r>
      <w:r w:rsidRPr="0003648D">
        <w:rPr>
          <w:bCs/>
        </w:rPr>
        <w:tab/>
        <w:t>=</w:t>
      </w:r>
      <w:r w:rsidRPr="0003648D">
        <w:rPr>
          <w:bCs/>
        </w:rPr>
        <w:tab/>
        <w:t xml:space="preserve">RUO </w:t>
      </w:r>
      <w:r w:rsidRPr="0003648D">
        <w:rPr>
          <w:bCs/>
          <w:i/>
          <w:vertAlign w:val="subscript"/>
        </w:rPr>
        <w:t>q</w:t>
      </w:r>
      <w:r w:rsidRPr="0003648D">
        <w:rPr>
          <w:bCs/>
        </w:rPr>
        <w:t xml:space="preserve"> – SARUQ </w:t>
      </w:r>
      <w:r w:rsidRPr="0003648D">
        <w:rPr>
          <w:bCs/>
          <w:i/>
          <w:vertAlign w:val="subscript"/>
        </w:rPr>
        <w:t>q</w:t>
      </w:r>
    </w:p>
    <w:p w:rsidR="00CD3F3C" w:rsidRPr="0003648D" w:rsidRDefault="00CD3F3C" w:rsidP="00CD3F3C">
      <w:pPr>
        <w:tabs>
          <w:tab w:val="left" w:pos="2160"/>
          <w:tab w:val="left" w:pos="2880"/>
        </w:tabs>
        <w:spacing w:after="120"/>
        <w:ind w:leftChars="300" w:left="2880" w:hangingChars="900" w:hanging="2160"/>
        <w:rPr>
          <w:bCs/>
        </w:rPr>
      </w:pPr>
      <w:r w:rsidRPr="0003648D">
        <w:rPr>
          <w:bCs/>
        </w:rPr>
        <w:t xml:space="preserve">RUO </w:t>
      </w:r>
      <w:r w:rsidRPr="0003648D">
        <w:rPr>
          <w:bCs/>
          <w:i/>
          <w:vertAlign w:val="subscript"/>
        </w:rPr>
        <w:t>q</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(SARUQ </w:t>
      </w:r>
      <w:r w:rsidRPr="0003648D">
        <w:rPr>
          <w:bCs/>
          <w:i/>
          <w:vertAlign w:val="subscript"/>
        </w:rPr>
        <w:t>q</w:t>
      </w:r>
      <w:r w:rsidRPr="0003648D">
        <w:rPr>
          <w:bCs/>
        </w:rPr>
        <w:t xml:space="preserve"> + </w:t>
      </w:r>
      <w:r w:rsidR="00C26407">
        <w:rPr>
          <w:noProof/>
          <w:position w:val="-20"/>
        </w:rPr>
        <w:drawing>
          <wp:inline distT="0" distB="0" distL="0" distR="0">
            <wp:extent cx="142875" cy="278130"/>
            <wp:effectExtent l="0" t="0" r="9525" b="762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(RTPCRU </w:t>
      </w:r>
      <w:r w:rsidRPr="0003648D">
        <w:rPr>
          <w:bCs/>
          <w:i/>
          <w:vertAlign w:val="subscript"/>
        </w:rPr>
        <w:t>q, m</w:t>
      </w:r>
      <w:r w:rsidRPr="0003648D">
        <w:rPr>
          <w:bCs/>
        </w:rPr>
        <w:t>)</w:t>
      </w:r>
      <w:r w:rsidRPr="0003648D">
        <w:rPr>
          <w:bCs/>
          <w:i/>
        </w:rPr>
        <w:t xml:space="preserve"> </w:t>
      </w:r>
      <w:r w:rsidRPr="0003648D">
        <w:rPr>
          <w:bCs/>
        </w:rPr>
        <w:t xml:space="preserve">+ PCRU </w:t>
      </w:r>
      <w:r w:rsidRPr="0003648D">
        <w:rPr>
          <w:bCs/>
          <w:i/>
          <w:vertAlign w:val="subscript"/>
        </w:rPr>
        <w:t xml:space="preserve">q </w:t>
      </w:r>
      <w:r w:rsidRPr="0003648D">
        <w:rPr>
          <w:bCs/>
        </w:rPr>
        <w:t xml:space="preserve">–   </w:t>
      </w:r>
    </w:p>
    <w:p w:rsidR="00CD3F3C" w:rsidRPr="0003648D" w:rsidRDefault="00CD3F3C" w:rsidP="00CD3F3C">
      <w:pPr>
        <w:tabs>
          <w:tab w:val="left" w:pos="2160"/>
          <w:tab w:val="left" w:pos="2880"/>
        </w:tabs>
        <w:spacing w:after="120"/>
        <w:ind w:leftChars="300" w:left="2880" w:hangingChars="900" w:hanging="2160"/>
        <w:rPr>
          <w:bCs/>
          <w:vertAlign w:val="subscript"/>
        </w:rPr>
      </w:pPr>
      <w:r w:rsidRPr="0003648D">
        <w:rPr>
          <w:bCs/>
        </w:rPr>
        <w:t xml:space="preserve">                                                 RUFQ</w:t>
      </w:r>
      <w:r w:rsidRPr="0003648D">
        <w:rPr>
          <w:bCs/>
          <w:i/>
        </w:rPr>
        <w:t xml:space="preserve"> </w:t>
      </w:r>
      <w:r w:rsidRPr="0003648D">
        <w:rPr>
          <w:bCs/>
          <w:i/>
          <w:vertAlign w:val="subscript"/>
        </w:rPr>
        <w:t xml:space="preserve">q </w:t>
      </w:r>
      <w:r w:rsidRPr="0003648D">
        <w:rPr>
          <w:bCs/>
        </w:rPr>
        <w:t>– RRUFQ</w:t>
      </w:r>
      <w:r w:rsidRPr="0003648D">
        <w:rPr>
          <w:bCs/>
          <w:i/>
        </w:rPr>
        <w:t xml:space="preserve"> </w:t>
      </w:r>
      <w:r w:rsidRPr="0003648D">
        <w:rPr>
          <w:bCs/>
          <w:i/>
          <w:vertAlign w:val="subscript"/>
        </w:rPr>
        <w:t>q</w:t>
      </w:r>
      <w:r w:rsidRPr="0003648D">
        <w:rPr>
          <w:bCs/>
        </w:rPr>
        <w:t>) * HLRS</w:t>
      </w:r>
      <w:r w:rsidRPr="0003648D">
        <w:rPr>
          <w:bCs/>
          <w:i/>
        </w:rPr>
        <w:t xml:space="preserve"> </w:t>
      </w:r>
      <w:r w:rsidRPr="0003648D">
        <w:rPr>
          <w:bCs/>
          <w:i/>
          <w:vertAlign w:val="subscript"/>
        </w:rPr>
        <w:t>q</w:t>
      </w:r>
    </w:p>
    <w:p w:rsidR="00CD3F3C" w:rsidRPr="0003648D" w:rsidRDefault="00CD3F3C" w:rsidP="00CD3F3C">
      <w:pPr>
        <w:tabs>
          <w:tab w:val="left" w:pos="2160"/>
          <w:tab w:val="left" w:pos="2880"/>
        </w:tabs>
        <w:spacing w:after="120"/>
        <w:ind w:leftChars="300" w:left="2880" w:hangingChars="900" w:hanging="2160"/>
        <w:rPr>
          <w:bCs/>
          <w:vertAlign w:val="subscript"/>
          <w:lang w:val="fr-FR"/>
        </w:rPr>
      </w:pPr>
      <w:r w:rsidRPr="0003648D">
        <w:rPr>
          <w:bCs/>
          <w:lang w:val="fr-FR"/>
        </w:rPr>
        <w:t xml:space="preserve">SARUQ </w:t>
      </w:r>
      <w:r w:rsidRPr="0003648D">
        <w:rPr>
          <w:bCs/>
          <w:i/>
          <w:vertAlign w:val="subscript"/>
          <w:lang w:val="fr-FR"/>
        </w:rPr>
        <w:t>q</w:t>
      </w:r>
      <w:r w:rsidRPr="0003648D">
        <w:rPr>
          <w:bCs/>
          <w:vertAlign w:val="subscript"/>
          <w:lang w:val="fr-FR"/>
        </w:rPr>
        <w:tab/>
      </w:r>
      <w:r w:rsidRPr="0003648D">
        <w:rPr>
          <w:bCs/>
          <w:vertAlign w:val="subscript"/>
          <w:lang w:val="fr-FR"/>
        </w:rPr>
        <w:tab/>
      </w:r>
      <w:r w:rsidRPr="0003648D">
        <w:rPr>
          <w:bCs/>
          <w:lang w:val="fr-FR"/>
        </w:rPr>
        <w:t>=</w:t>
      </w:r>
      <w:r w:rsidRPr="0003648D">
        <w:rPr>
          <w:bCs/>
          <w:lang w:val="fr-FR"/>
        </w:rPr>
        <w:tab/>
        <w:t xml:space="preserve">DASARUQ </w:t>
      </w:r>
      <w:r w:rsidRPr="0003648D">
        <w:rPr>
          <w:bCs/>
          <w:i/>
          <w:vertAlign w:val="subscript"/>
          <w:lang w:val="fr-FR"/>
        </w:rPr>
        <w:t>q</w:t>
      </w:r>
      <w:r w:rsidRPr="0003648D">
        <w:rPr>
          <w:bCs/>
          <w:lang w:val="fr-FR"/>
        </w:rPr>
        <w:t xml:space="preserve"> + RTSARUQ </w:t>
      </w:r>
      <w:r w:rsidRPr="0003648D">
        <w:rPr>
          <w:bCs/>
          <w:i/>
          <w:vertAlign w:val="subscript"/>
          <w:lang w:val="fr-FR"/>
        </w:rPr>
        <w:t>q</w:t>
      </w:r>
    </w:p>
    <w:p w:rsidR="00CD3F3C" w:rsidRPr="0003648D" w:rsidRDefault="00CD3F3C" w:rsidP="00CD3F3C">
      <w:pPr>
        <w:tabs>
          <w:tab w:val="left" w:pos="2160"/>
          <w:tab w:val="left" w:pos="2880"/>
        </w:tabs>
        <w:spacing w:after="120"/>
        <w:ind w:leftChars="300" w:left="2880" w:hangingChars="900" w:hanging="2160"/>
        <w:rPr>
          <w:bCs/>
          <w:lang w:val="fr-FR"/>
        </w:rPr>
      </w:pPr>
    </w:p>
    <w:p w:rsidR="00CD3F3C" w:rsidRPr="0003648D" w:rsidRDefault="00CD3F3C" w:rsidP="00CD3F3C">
      <w:pPr>
        <w:keepNext/>
      </w:pPr>
      <w:r w:rsidRPr="0003648D">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CD3F3C" w:rsidRPr="0003648D" w:rsidTr="007C45F6">
        <w:tc>
          <w:tcPr>
            <w:tcW w:w="849" w:type="pct"/>
          </w:tcPr>
          <w:p w:rsidR="00CD3F3C" w:rsidRPr="0003648D" w:rsidRDefault="00CD3F3C" w:rsidP="007C45F6">
            <w:pPr>
              <w:keepNext/>
              <w:spacing w:after="120"/>
              <w:rPr>
                <w:b/>
                <w:iCs/>
                <w:sz w:val="20"/>
              </w:rPr>
            </w:pPr>
            <w:r w:rsidRPr="0003648D">
              <w:rPr>
                <w:b/>
                <w:iCs/>
                <w:sz w:val="20"/>
              </w:rPr>
              <w:t>Variable</w:t>
            </w:r>
          </w:p>
        </w:tc>
        <w:tc>
          <w:tcPr>
            <w:tcW w:w="460" w:type="pct"/>
          </w:tcPr>
          <w:p w:rsidR="00CD3F3C" w:rsidRPr="0003648D" w:rsidRDefault="00CD3F3C" w:rsidP="007C45F6">
            <w:pPr>
              <w:keepNext/>
              <w:spacing w:after="120"/>
              <w:rPr>
                <w:b/>
                <w:iCs/>
                <w:sz w:val="20"/>
              </w:rPr>
            </w:pPr>
            <w:r w:rsidRPr="0003648D">
              <w:rPr>
                <w:b/>
                <w:iCs/>
                <w:sz w:val="20"/>
              </w:rPr>
              <w:t>Unit</w:t>
            </w:r>
          </w:p>
        </w:tc>
        <w:tc>
          <w:tcPr>
            <w:tcW w:w="3691" w:type="pct"/>
          </w:tcPr>
          <w:p w:rsidR="00CD3F3C" w:rsidRPr="0003648D" w:rsidRDefault="00CD3F3C" w:rsidP="007C45F6">
            <w:pPr>
              <w:keepNext/>
              <w:spacing w:after="120"/>
              <w:rPr>
                <w:b/>
                <w:iCs/>
                <w:sz w:val="20"/>
              </w:rPr>
            </w:pPr>
            <w:r w:rsidRPr="0003648D">
              <w:rPr>
                <w:b/>
                <w:iCs/>
                <w:sz w:val="20"/>
              </w:rPr>
              <w:t>Description</w:t>
            </w:r>
          </w:p>
        </w:tc>
      </w:tr>
      <w:tr w:rsidR="00CD3F3C" w:rsidRPr="0003648D" w:rsidTr="007C45F6">
        <w:tc>
          <w:tcPr>
            <w:tcW w:w="849" w:type="pct"/>
          </w:tcPr>
          <w:p w:rsidR="00CD3F3C" w:rsidRPr="0003648D" w:rsidRDefault="00CD3F3C" w:rsidP="007C45F6">
            <w:pPr>
              <w:spacing w:after="60"/>
              <w:rPr>
                <w:iCs/>
                <w:sz w:val="20"/>
              </w:rPr>
            </w:pPr>
            <w:r w:rsidRPr="0003648D">
              <w:rPr>
                <w:iCs/>
                <w:sz w:val="20"/>
              </w:rPr>
              <w:t xml:space="preserve">RUCOST </w:t>
            </w:r>
            <w:r w:rsidRPr="0003648D">
              <w:rPr>
                <w:i/>
                <w:iCs/>
                <w:sz w:val="20"/>
                <w:vertAlign w:val="subscript"/>
              </w:rPr>
              <w:t>q</w:t>
            </w:r>
          </w:p>
        </w:tc>
        <w:tc>
          <w:tcPr>
            <w:tcW w:w="460" w:type="pct"/>
          </w:tcPr>
          <w:p w:rsidR="00CD3F3C" w:rsidRPr="0003648D" w:rsidRDefault="00CD3F3C" w:rsidP="007C45F6">
            <w:pPr>
              <w:keepNext/>
              <w:spacing w:after="60"/>
              <w:rPr>
                <w:iCs/>
                <w:sz w:val="20"/>
              </w:rPr>
            </w:pPr>
            <w:r w:rsidRPr="0003648D">
              <w:rPr>
                <w:iCs/>
                <w:sz w:val="20"/>
              </w:rPr>
              <w:t>$</w:t>
            </w:r>
          </w:p>
        </w:tc>
        <w:tc>
          <w:tcPr>
            <w:tcW w:w="3691" w:type="pct"/>
          </w:tcPr>
          <w:p w:rsidR="00CD3F3C" w:rsidRPr="0003648D" w:rsidRDefault="00CD3F3C" w:rsidP="007C45F6">
            <w:pPr>
              <w:keepNext/>
              <w:spacing w:after="60"/>
              <w:rPr>
                <w:iCs/>
                <w:sz w:val="20"/>
              </w:rPr>
            </w:pPr>
            <w:r w:rsidRPr="0003648D">
              <w:rPr>
                <w:i/>
                <w:iCs/>
                <w:sz w:val="20"/>
              </w:rPr>
              <w:t>Reg-Up Cost per QSE</w:t>
            </w:r>
            <w:r w:rsidRPr="0003648D">
              <w:rPr>
                <w:iCs/>
                <w:sz w:val="20"/>
              </w:rPr>
              <w:t xml:space="preserve">—QSE </w:t>
            </w:r>
            <w:r w:rsidRPr="0003648D">
              <w:rPr>
                <w:i/>
                <w:iCs/>
                <w:sz w:val="20"/>
              </w:rPr>
              <w:t>q</w:t>
            </w:r>
            <w:r w:rsidRPr="0003648D">
              <w:rPr>
                <w:iCs/>
                <w:sz w:val="20"/>
              </w:rPr>
              <w:t>’s share of the net total costs for Reg-Up,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RUPR</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Reg-Up Price—</w:t>
            </w:r>
            <w:r w:rsidRPr="0003648D">
              <w:rPr>
                <w:iCs/>
                <w:sz w:val="20"/>
              </w:rPr>
              <w:t>The price for Reg-Up calculated based on the net total costs for Reg-Up,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RUCOSTTOT</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Reg-Up Cost Total</w:t>
            </w:r>
            <w:r w:rsidRPr="0003648D">
              <w:rPr>
                <w:iCs/>
                <w:sz w:val="20"/>
              </w:rPr>
              <w:t>—The net total costs for Reg-Up, for the hour.  See item (2)(a) above.</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RUQTOT</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Reg-Up Quantity Total</w:t>
            </w:r>
            <w:r w:rsidRPr="0003648D">
              <w:rPr>
                <w:iCs/>
                <w:sz w:val="20"/>
              </w:rPr>
              <w:t>—The sum of every QSE’s Ancillary Service Obligation minus its self-arranged Reg-Up quantity in the DAM and any and all SASMs,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RUQ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Reg-Up Quantity per QSE</w:t>
            </w:r>
            <w:r w:rsidRPr="0003648D">
              <w:rPr>
                <w:iCs/>
                <w:sz w:val="20"/>
              </w:rPr>
              <w:t xml:space="preserve">—The QSE </w:t>
            </w:r>
            <w:r w:rsidRPr="0003648D">
              <w:rPr>
                <w:i/>
                <w:iCs/>
                <w:sz w:val="20"/>
              </w:rPr>
              <w:t>q</w:t>
            </w:r>
            <w:r w:rsidRPr="0003648D">
              <w:rPr>
                <w:iCs/>
                <w:sz w:val="20"/>
              </w:rPr>
              <w:t>’s Ancillary Service Obligation minus its self-arranged Reg-Up quantity in the DAM and any and all SASMs,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RUO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Reg-Up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DASARUQ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Day-Ahead Self-Arranged Reg-Up Quantity per QSE</w:t>
            </w:r>
            <w:r w:rsidRPr="0003648D">
              <w:rPr>
                <w:iCs/>
                <w:sz w:val="20"/>
              </w:rPr>
              <w:t xml:space="preserve">—The self-arranged Reg-Up quantity submitted by QSE </w:t>
            </w:r>
            <w:r w:rsidRPr="0003648D">
              <w:rPr>
                <w:i/>
                <w:iCs/>
                <w:sz w:val="20"/>
              </w:rPr>
              <w:t>q</w:t>
            </w:r>
            <w:r w:rsidRPr="0003648D">
              <w:rPr>
                <w:iCs/>
                <w:sz w:val="20"/>
              </w:rPr>
              <w:t xml:space="preserve"> before 1000 in the Day-Ahead.</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RTSARUQ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Self-Arranged Reg-Up Quantity per QSE for all SASMs</w:t>
            </w:r>
            <w:r w:rsidRPr="0003648D">
              <w:rPr>
                <w:iCs/>
                <w:sz w:val="20"/>
              </w:rPr>
              <w:t xml:space="preserve">—The sum of all self-arranged Reg-Up quantities submitted by QSE </w:t>
            </w:r>
            <w:r w:rsidRPr="0003648D">
              <w:rPr>
                <w:i/>
                <w:iCs/>
                <w:sz w:val="20"/>
              </w:rPr>
              <w:t>q</w:t>
            </w:r>
            <w:r w:rsidRPr="0003648D">
              <w:rPr>
                <w:iCs/>
                <w:sz w:val="20"/>
              </w:rPr>
              <w:t xml:space="preserve"> for all SASMs due to an increase in the Ancillary Service Plan per Section 4.4.7.1, Self-Arranged Ancillary Service Quantities.</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RTPCRU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Reg-Up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Reg-Up,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RUFQ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Reg-Up Failure Quantity per QSE—</w:t>
            </w:r>
            <w:r w:rsidRPr="0003648D">
              <w:rPr>
                <w:iCs/>
                <w:sz w:val="20"/>
              </w:rPr>
              <w:t xml:space="preserve">QSE </w:t>
            </w:r>
            <w:r w:rsidRPr="0003648D">
              <w:rPr>
                <w:i/>
                <w:iCs/>
                <w:sz w:val="20"/>
              </w:rPr>
              <w:t>q</w:t>
            </w:r>
            <w:r w:rsidRPr="0003648D">
              <w:rPr>
                <w:iCs/>
                <w:sz w:val="20"/>
              </w:rPr>
              <w:t>’s total capacity associated with failures on its Ancillary Service Supply Responsibility for Reg-Up,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 xml:space="preserve">RRUFQ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Reconfiguration Reg-Up Failure Quantity per QSE—</w:t>
            </w:r>
            <w:r w:rsidRPr="0003648D">
              <w:rPr>
                <w:sz w:val="20"/>
              </w:rPr>
              <w:t xml:space="preserve">QSE </w:t>
            </w:r>
            <w:r w:rsidRPr="0003648D">
              <w:rPr>
                <w:i/>
                <w:sz w:val="20"/>
              </w:rPr>
              <w:t>q</w:t>
            </w:r>
            <w:r w:rsidRPr="0003648D">
              <w:rPr>
                <w:sz w:val="20"/>
              </w:rPr>
              <w:t xml:space="preserve"> total capacity associated with reconfiguration reductions on its Ancillary Service Supply Responsibility for Reg-Up,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The Hourly Load Ratio Share calculated for QSE q for the hour</w:t>
            </w:r>
            <w:r w:rsidRPr="0003648D">
              <w:rPr>
                <w:iCs/>
                <w:sz w:val="20"/>
              </w:rPr>
              <w:t>.  See Section 6.6.2.4, QSE Load Ratio Share for an Operating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 xml:space="preserve">PCRU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i/>
                <w:sz w:val="20"/>
              </w:rPr>
              <w:t>Procured Capacity for Reg-Up per QSE in DAM</w:t>
            </w:r>
            <w:r w:rsidRPr="0003648D">
              <w:rPr>
                <w:sz w:val="20"/>
              </w:rPr>
              <w:t xml:space="preserve">—The total Reg-Up capacity quantity awarded to QSE </w:t>
            </w:r>
            <w:r w:rsidRPr="0003648D">
              <w:rPr>
                <w:i/>
                <w:sz w:val="20"/>
              </w:rPr>
              <w:t>q</w:t>
            </w:r>
            <w:r w:rsidRPr="0003648D">
              <w:rPr>
                <w:sz w:val="20"/>
              </w:rPr>
              <w:t xml:space="preserve"> in the DAM for all the Resources represented by the QSE</w:t>
            </w:r>
            <w:r w:rsidRPr="0003648D">
              <w:rPr>
                <w:iCs/>
                <w:sz w:val="20"/>
              </w:rPr>
              <w:t>,</w:t>
            </w:r>
            <w:r w:rsidRPr="0003648D">
              <w:rPr>
                <w:sz w:val="20"/>
              </w:rPr>
              <w:t xml:space="preserve">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SARUQ</w:t>
            </w:r>
            <w:r w:rsidRPr="0003648D">
              <w:rPr>
                <w:sz w:val="20"/>
                <w:vertAlign w:val="subscript"/>
              </w:rPr>
              <w:t xml:space="preserve">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i/>
                <w:sz w:val="20"/>
              </w:rPr>
              <w:t>Total Self-Arranged Reg-Up Quantity per QSE for all markets</w:t>
            </w:r>
            <w:r w:rsidRPr="0003648D">
              <w:rPr>
                <w:sz w:val="20"/>
              </w:rPr>
              <w:t xml:space="preserve">—The sum of all self-arranged Reg-Up quantities submitted by QSE </w:t>
            </w:r>
            <w:r w:rsidRPr="0003648D">
              <w:rPr>
                <w:i/>
                <w:sz w:val="20"/>
              </w:rPr>
              <w:t>q</w:t>
            </w:r>
            <w:r w:rsidRPr="0003648D">
              <w:rPr>
                <w:sz w:val="20"/>
              </w:rPr>
              <w:t xml:space="preserve"> for DAM and all SASMs.</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m</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SASM for the given Operating Hour.</w:t>
            </w:r>
          </w:p>
        </w:tc>
      </w:tr>
    </w:tbl>
    <w:p w:rsidR="00CD3F3C" w:rsidRPr="0003648D" w:rsidRDefault="00CD3F3C" w:rsidP="00CD3F3C"/>
    <w:p w:rsidR="00CD3F3C" w:rsidRPr="0003648D" w:rsidRDefault="00CD3F3C" w:rsidP="00CD3F3C">
      <w:pPr>
        <w:spacing w:after="240"/>
        <w:ind w:left="1440" w:hanging="720"/>
      </w:pPr>
      <w:r w:rsidRPr="0003648D">
        <w:t>(c)</w:t>
      </w:r>
      <w:r w:rsidRPr="0003648D">
        <w:tab/>
        <w:t>The adjustment to each QSE’s DAM charge for the Reg-Up for the Operating Hour, due to changes during the Adjustment Period or Real-Time operations, is calculated as follows:</w:t>
      </w:r>
    </w:p>
    <w:p w:rsidR="00CD3F3C" w:rsidRPr="0003648D" w:rsidRDefault="00CD3F3C" w:rsidP="00CD3F3C">
      <w:pPr>
        <w:spacing w:after="240"/>
        <w:ind w:left="2880" w:hanging="2160"/>
      </w:pPr>
      <w:r w:rsidRPr="0003648D">
        <w:rPr>
          <w:b/>
        </w:rPr>
        <w:t xml:space="preserve">RTRUAMT </w:t>
      </w:r>
      <w:r w:rsidRPr="0003648D">
        <w:rPr>
          <w:b/>
          <w:i/>
          <w:vertAlign w:val="subscript"/>
        </w:rPr>
        <w:t>q</w:t>
      </w:r>
      <w:r w:rsidRPr="0003648D">
        <w:rPr>
          <w:b/>
          <w:vertAlign w:val="subscript"/>
        </w:rPr>
        <w:tab/>
      </w:r>
      <w:r w:rsidRPr="0003648D">
        <w:rPr>
          <w:b/>
          <w:vertAlign w:val="subscript"/>
        </w:rPr>
        <w:tab/>
      </w:r>
      <w:r w:rsidRPr="0003648D">
        <w:rPr>
          <w:b/>
        </w:rPr>
        <w:t>=</w:t>
      </w:r>
      <w:r w:rsidRPr="0003648D">
        <w:rPr>
          <w:b/>
        </w:rPr>
        <w:tab/>
        <w:t xml:space="preserve">RUCOST </w:t>
      </w:r>
      <w:r w:rsidRPr="0003648D">
        <w:rPr>
          <w:b/>
          <w:i/>
          <w:vertAlign w:val="subscript"/>
        </w:rPr>
        <w:t>q</w:t>
      </w:r>
      <w:r w:rsidRPr="0003648D">
        <w:rPr>
          <w:b/>
        </w:rPr>
        <w:t xml:space="preserve"> – DARUAMT </w:t>
      </w:r>
      <w:r w:rsidRPr="0003648D">
        <w:rPr>
          <w:b/>
          <w:i/>
          <w:vertAlign w:val="subscript"/>
        </w:rPr>
        <w:t>q</w:t>
      </w:r>
    </w:p>
    <w:p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CD3F3C" w:rsidRPr="0003648D" w:rsidTr="007C45F6">
        <w:tc>
          <w:tcPr>
            <w:tcW w:w="824" w:type="pct"/>
          </w:tcPr>
          <w:p w:rsidR="00CD3F3C" w:rsidRPr="0003648D" w:rsidRDefault="00CD3F3C" w:rsidP="007C45F6">
            <w:pPr>
              <w:spacing w:after="120"/>
              <w:rPr>
                <w:b/>
                <w:iCs/>
                <w:sz w:val="20"/>
              </w:rPr>
            </w:pPr>
            <w:r w:rsidRPr="0003648D">
              <w:rPr>
                <w:b/>
                <w:iCs/>
                <w:sz w:val="20"/>
              </w:rPr>
              <w:t>Variable</w:t>
            </w:r>
          </w:p>
        </w:tc>
        <w:tc>
          <w:tcPr>
            <w:tcW w:w="463" w:type="pct"/>
          </w:tcPr>
          <w:p w:rsidR="00CD3F3C" w:rsidRPr="0003648D" w:rsidRDefault="00CD3F3C" w:rsidP="007C45F6">
            <w:pPr>
              <w:spacing w:after="120"/>
              <w:rPr>
                <w:b/>
                <w:iCs/>
                <w:sz w:val="20"/>
              </w:rPr>
            </w:pPr>
            <w:r w:rsidRPr="0003648D">
              <w:rPr>
                <w:b/>
                <w:iCs/>
                <w:sz w:val="20"/>
              </w:rPr>
              <w:t>Unit</w:t>
            </w:r>
          </w:p>
        </w:tc>
        <w:tc>
          <w:tcPr>
            <w:tcW w:w="3713" w:type="pct"/>
          </w:tcPr>
          <w:p w:rsidR="00CD3F3C" w:rsidRPr="0003648D" w:rsidRDefault="00CD3F3C" w:rsidP="007C45F6">
            <w:pPr>
              <w:spacing w:after="120"/>
              <w:rPr>
                <w:b/>
                <w:iCs/>
                <w:sz w:val="20"/>
              </w:rPr>
            </w:pPr>
            <w:r w:rsidRPr="0003648D">
              <w:rPr>
                <w:b/>
                <w:iCs/>
                <w:sz w:val="20"/>
              </w:rPr>
              <w:t>Description</w:t>
            </w:r>
          </w:p>
        </w:tc>
      </w:tr>
      <w:tr w:rsidR="00CD3F3C" w:rsidRPr="0003648D" w:rsidTr="007C45F6">
        <w:tc>
          <w:tcPr>
            <w:tcW w:w="824" w:type="pct"/>
          </w:tcPr>
          <w:p w:rsidR="00CD3F3C" w:rsidRPr="0003648D" w:rsidRDefault="00CD3F3C" w:rsidP="007C45F6">
            <w:pPr>
              <w:spacing w:after="60"/>
              <w:rPr>
                <w:iCs/>
                <w:sz w:val="20"/>
              </w:rPr>
            </w:pPr>
            <w:r w:rsidRPr="0003648D">
              <w:rPr>
                <w:iCs/>
                <w:sz w:val="20"/>
              </w:rPr>
              <w:t xml:space="preserve">RTRUAMT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Real-Time Reg-Up Amount per QSE</w:t>
            </w:r>
            <w:r w:rsidRPr="0003648D">
              <w:rPr>
                <w:iCs/>
                <w:sz w:val="20"/>
              </w:rPr>
              <w:t xml:space="preserve">—The adjustment to QSE </w:t>
            </w:r>
            <w:r w:rsidRPr="0003648D">
              <w:rPr>
                <w:i/>
                <w:iCs/>
                <w:sz w:val="20"/>
              </w:rPr>
              <w:t>q</w:t>
            </w:r>
            <w:r w:rsidRPr="0003648D">
              <w:rPr>
                <w:iCs/>
                <w:sz w:val="20"/>
              </w:rPr>
              <w:t>’s share of the costs for Reg-Up, for the hour.</w:t>
            </w:r>
          </w:p>
        </w:tc>
      </w:tr>
      <w:tr w:rsidR="00CD3F3C" w:rsidRPr="0003648D" w:rsidTr="007C45F6">
        <w:tc>
          <w:tcPr>
            <w:tcW w:w="824" w:type="pct"/>
          </w:tcPr>
          <w:p w:rsidR="00CD3F3C" w:rsidRPr="0003648D" w:rsidRDefault="00CD3F3C" w:rsidP="007C45F6">
            <w:pPr>
              <w:spacing w:after="60"/>
              <w:rPr>
                <w:iCs/>
                <w:sz w:val="20"/>
              </w:rPr>
            </w:pPr>
            <w:r w:rsidRPr="0003648D">
              <w:rPr>
                <w:iCs/>
                <w:sz w:val="20"/>
              </w:rPr>
              <w:lastRenderedPageBreak/>
              <w:t xml:space="preserve">RUCOST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Reg-Up Cost per QSE</w:t>
            </w:r>
            <w:r w:rsidRPr="0003648D">
              <w:rPr>
                <w:iCs/>
                <w:sz w:val="20"/>
              </w:rPr>
              <w:t xml:space="preserve">—QSE </w:t>
            </w:r>
            <w:r w:rsidRPr="0003648D">
              <w:rPr>
                <w:i/>
                <w:iCs/>
                <w:sz w:val="20"/>
              </w:rPr>
              <w:t>q</w:t>
            </w:r>
            <w:r w:rsidRPr="0003648D">
              <w:rPr>
                <w:iCs/>
                <w:sz w:val="20"/>
              </w:rPr>
              <w:t>’s share of the net total costs for Reg-Up, for the hour.</w:t>
            </w:r>
          </w:p>
        </w:tc>
      </w:tr>
      <w:tr w:rsidR="00CD3F3C" w:rsidRPr="0003648D" w:rsidTr="007C45F6">
        <w:tc>
          <w:tcPr>
            <w:tcW w:w="824" w:type="pct"/>
          </w:tcPr>
          <w:p w:rsidR="00CD3F3C" w:rsidRPr="0003648D" w:rsidRDefault="00CD3F3C" w:rsidP="007C45F6">
            <w:pPr>
              <w:spacing w:after="60"/>
              <w:rPr>
                <w:iCs/>
                <w:sz w:val="20"/>
              </w:rPr>
            </w:pPr>
            <w:r w:rsidRPr="0003648D">
              <w:rPr>
                <w:iCs/>
                <w:sz w:val="20"/>
              </w:rPr>
              <w:t xml:space="preserve">DARUAMT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Day-Ahead Reg-Up Amount per QSE</w:t>
            </w:r>
            <w:r w:rsidRPr="0003648D">
              <w:rPr>
                <w:iCs/>
                <w:sz w:val="20"/>
              </w:rPr>
              <w:t xml:space="preserve">—QSE </w:t>
            </w:r>
            <w:r w:rsidRPr="0003648D">
              <w:rPr>
                <w:i/>
                <w:iCs/>
                <w:sz w:val="20"/>
              </w:rPr>
              <w:t>q</w:t>
            </w:r>
            <w:r w:rsidRPr="0003648D">
              <w:rPr>
                <w:iCs/>
                <w:sz w:val="20"/>
              </w:rPr>
              <w:t>’s share of the DAM cost for Reg-Up, for the hour.</w:t>
            </w:r>
          </w:p>
        </w:tc>
      </w:tr>
      <w:tr w:rsidR="00CD3F3C" w:rsidRPr="0003648D" w:rsidTr="007C45F6">
        <w:tc>
          <w:tcPr>
            <w:tcW w:w="824"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bl>
    <w:p w:rsidR="00CD3F3C" w:rsidRPr="0003648D" w:rsidRDefault="00CD3F3C" w:rsidP="00CD3F3C">
      <w:pPr>
        <w:spacing w:before="240" w:after="240"/>
        <w:ind w:left="720" w:hanging="720"/>
        <w:rPr>
          <w:iCs/>
        </w:rPr>
      </w:pPr>
      <w:r w:rsidRPr="0003648D">
        <w:rPr>
          <w:iCs/>
        </w:rPr>
        <w:t>(3)</w:t>
      </w:r>
      <w:r w:rsidRPr="0003648D">
        <w:rPr>
          <w:iCs/>
        </w:rPr>
        <w:tab/>
        <w:t>For Reg-Down, if applicable:</w:t>
      </w:r>
    </w:p>
    <w:p w:rsidR="00CD3F3C" w:rsidRPr="0003648D" w:rsidRDefault="00CD3F3C" w:rsidP="00CD3F3C">
      <w:pPr>
        <w:spacing w:after="240"/>
        <w:ind w:left="1440" w:hanging="720"/>
      </w:pPr>
      <w:r w:rsidRPr="0003648D">
        <w:t>(a)</w:t>
      </w:r>
      <w:r w:rsidRPr="0003648D">
        <w:tab/>
        <w:t>The net total costs for Reg-Down for a given Operating Hour is calculated as follows:</w:t>
      </w:r>
    </w:p>
    <w:p w:rsidR="00CD3F3C" w:rsidRPr="0003648D" w:rsidRDefault="00CD3F3C" w:rsidP="00CD3F3C">
      <w:pPr>
        <w:spacing w:after="120"/>
        <w:ind w:left="3600" w:hanging="2880"/>
        <w:rPr>
          <w:b/>
          <w:bCs/>
        </w:rPr>
      </w:pPr>
      <w:r w:rsidRPr="0003648D">
        <w:rPr>
          <w:b/>
          <w:bCs/>
        </w:rPr>
        <w:t>RDCOSTTOT</w:t>
      </w:r>
      <w:r w:rsidRPr="0003648D">
        <w:rPr>
          <w:b/>
          <w:bCs/>
        </w:rPr>
        <w:tab/>
        <w:t>=</w:t>
      </w:r>
      <w:r w:rsidRPr="0003648D">
        <w:rPr>
          <w:b/>
          <w:bCs/>
        </w:rPr>
        <w:tab/>
        <w:t>(-1) * (</w:t>
      </w:r>
      <w:r w:rsidR="00C26407">
        <w:rPr>
          <w:b/>
          <w:noProof/>
          <w:position w:val="-20"/>
        </w:rPr>
        <w:drawing>
          <wp:inline distT="0" distB="0" distL="0" distR="0">
            <wp:extent cx="142875" cy="278130"/>
            <wp:effectExtent l="0" t="0" r="9525" b="762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(RTPCRDAMTTOT </w:t>
      </w:r>
      <w:r w:rsidRPr="0003648D">
        <w:rPr>
          <w:b/>
          <w:bCs/>
          <w:i/>
          <w:vertAlign w:val="subscript"/>
        </w:rPr>
        <w:t>m</w:t>
      </w:r>
      <w:r w:rsidRPr="0003648D">
        <w:rPr>
          <w:b/>
          <w:bCs/>
        </w:rPr>
        <w:t xml:space="preserve">) + </w:t>
      </w:r>
      <w:r w:rsidRPr="0003648D">
        <w:rPr>
          <w:b/>
          <w:bCs/>
        </w:rPr>
        <w:tab/>
        <w:t>PCRDAMTTOT + RDFQAMTTOT +</w:t>
      </w:r>
    </w:p>
    <w:p w:rsidR="00CD3F3C" w:rsidRPr="0003648D" w:rsidRDefault="00CD3F3C" w:rsidP="00CD3F3C">
      <w:pPr>
        <w:spacing w:after="240"/>
        <w:ind w:left="3600" w:firstLine="720"/>
        <w:rPr>
          <w:b/>
          <w:bCs/>
        </w:rPr>
      </w:pPr>
      <w:r w:rsidRPr="0003648D">
        <w:rPr>
          <w:b/>
          <w:bCs/>
        </w:rPr>
        <w:t>RDINFQAMTTOT)</w:t>
      </w:r>
    </w:p>
    <w:p w:rsidR="00CD3F3C" w:rsidRPr="0003648D" w:rsidRDefault="00CD3F3C" w:rsidP="00CD3F3C">
      <w:pPr>
        <w:spacing w:after="240"/>
        <w:rPr>
          <w:iCs/>
        </w:rPr>
      </w:pPr>
      <w:r w:rsidRPr="0003648D">
        <w:rPr>
          <w:iCs/>
        </w:rPr>
        <w:t xml:space="preserve">Where: </w:t>
      </w:r>
    </w:p>
    <w:p w:rsidR="00CD3F3C" w:rsidRPr="0003648D" w:rsidRDefault="00CD3F3C" w:rsidP="00CD3F3C">
      <w:r w:rsidRPr="0003648D">
        <w:t>Total payment of SASM- and RSASM-procured capacity for Reg-Down by market</w:t>
      </w:r>
    </w:p>
    <w:p w:rsidR="00CD3F3C" w:rsidRPr="0003648D" w:rsidRDefault="00CD3F3C" w:rsidP="00CD3F3C">
      <w:pPr>
        <w:spacing w:after="240"/>
        <w:ind w:leftChars="300" w:left="2880" w:hangingChars="900" w:hanging="2160"/>
        <w:rPr>
          <w:bCs/>
          <w:vertAlign w:val="subscript"/>
        </w:rPr>
      </w:pPr>
      <w:r w:rsidRPr="0003648D">
        <w:rPr>
          <w:bCs/>
        </w:rPr>
        <w:t xml:space="preserve">RTPCRDAMTTOT </w:t>
      </w:r>
      <w:r w:rsidRPr="0003648D">
        <w:rPr>
          <w:bCs/>
          <w:i/>
          <w:vertAlign w:val="subscript"/>
        </w:rPr>
        <w:t>m</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RTPCRDAMT </w:t>
      </w:r>
      <w:r w:rsidRPr="0003648D">
        <w:rPr>
          <w:bCs/>
          <w:i/>
          <w:vertAlign w:val="subscript"/>
        </w:rPr>
        <w:t xml:space="preserve">q, m </w:t>
      </w:r>
    </w:p>
    <w:p w:rsidR="00CD3F3C" w:rsidRPr="0003648D" w:rsidRDefault="00CD3F3C" w:rsidP="00CD3F3C">
      <w:r w:rsidRPr="0003648D">
        <w:t>Total payment of DAM-procured capacity for Reg-Down</w:t>
      </w:r>
    </w:p>
    <w:p w:rsidR="00CD3F3C" w:rsidRPr="0003648D" w:rsidRDefault="00CD3F3C" w:rsidP="00CD3F3C">
      <w:pPr>
        <w:spacing w:after="240"/>
        <w:ind w:leftChars="300" w:left="2880" w:hangingChars="900" w:hanging="2160"/>
        <w:rPr>
          <w:bCs/>
        </w:rPr>
      </w:pPr>
      <w:r w:rsidRPr="0003648D">
        <w:rPr>
          <w:bCs/>
        </w:rPr>
        <w:t>PCRDAMTTOT</w:t>
      </w:r>
      <w:r w:rsidRPr="0003648D">
        <w:rPr>
          <w:bCs/>
          <w:i/>
          <w:vertAlign w:val="subscript"/>
        </w:rPr>
        <w:tab/>
      </w:r>
      <w:r w:rsidRPr="0003648D">
        <w:rPr>
          <w:bCs/>
          <w:i/>
          <w:vertAlign w:val="subscript"/>
        </w:rPr>
        <w:tab/>
      </w:r>
      <w:r w:rsidRPr="0003648D">
        <w:rPr>
          <w:bCs/>
        </w:rPr>
        <w:t>=</w:t>
      </w:r>
      <w:r w:rsidRPr="0003648D">
        <w:rPr>
          <w:bCs/>
        </w:rPr>
        <w:tab/>
      </w:r>
      <w:r w:rsidRPr="0003648D">
        <w:rPr>
          <w:bCs/>
          <w:i/>
          <w:vertAlign w:val="subscript"/>
        </w:rPr>
        <w:t xml:space="preserve"> </w:t>
      </w:r>
      <w:r w:rsidR="00C26407">
        <w:rPr>
          <w:noProof/>
          <w:position w:val="-22"/>
        </w:rPr>
        <w:drawing>
          <wp:inline distT="0" distB="0" distL="0" distR="0">
            <wp:extent cx="142875" cy="294005"/>
            <wp:effectExtent l="0" t="0" r="9525"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PCRDAMT </w:t>
      </w:r>
      <w:r w:rsidRPr="0003648D">
        <w:rPr>
          <w:bCs/>
          <w:i/>
          <w:vertAlign w:val="subscript"/>
        </w:rPr>
        <w:t>q</w:t>
      </w:r>
    </w:p>
    <w:p w:rsidR="00CD3F3C" w:rsidRPr="0003648D" w:rsidRDefault="00CD3F3C" w:rsidP="00CD3F3C">
      <w:r w:rsidRPr="0003648D">
        <w:t>Total charge of failure on Ancillary Service Supply Responsibility for Reg-Down</w:t>
      </w:r>
    </w:p>
    <w:p w:rsidR="00CD3F3C" w:rsidRPr="0003648D" w:rsidRDefault="00CD3F3C" w:rsidP="00CD3F3C">
      <w:pPr>
        <w:spacing w:after="240"/>
        <w:ind w:leftChars="300" w:left="2880" w:hangingChars="900" w:hanging="2160"/>
        <w:rPr>
          <w:bCs/>
          <w:i/>
          <w:vertAlign w:val="subscript"/>
        </w:rPr>
      </w:pPr>
      <w:r w:rsidRPr="0003648D">
        <w:rPr>
          <w:bCs/>
        </w:rPr>
        <w:t>RDFQAMTTOT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RDFQAMTQSETOT </w:t>
      </w:r>
      <w:r w:rsidRPr="0003648D">
        <w:rPr>
          <w:bCs/>
          <w:i/>
          <w:vertAlign w:val="subscript"/>
        </w:rPr>
        <w:t>q</w:t>
      </w:r>
    </w:p>
    <w:p w:rsidR="00CD3F3C" w:rsidRPr="0003648D" w:rsidRDefault="00CD3F3C" w:rsidP="00CD3F3C">
      <w:pPr>
        <w:tabs>
          <w:tab w:val="left" w:pos="2160"/>
          <w:tab w:val="left" w:pos="2880"/>
        </w:tabs>
        <w:ind w:left="300" w:hangingChars="125" w:hanging="300"/>
        <w:rPr>
          <w:bCs/>
        </w:rPr>
      </w:pPr>
      <w:r w:rsidRPr="0003648D">
        <w:rPr>
          <w:bCs/>
        </w:rPr>
        <w:t>Total payment of SASM- and RSASM-procured capacity for Reg-Down by QSE</w:t>
      </w:r>
    </w:p>
    <w:p w:rsidR="00CD3F3C" w:rsidRPr="0003648D" w:rsidRDefault="00CD3F3C" w:rsidP="00CD3F3C">
      <w:pPr>
        <w:spacing w:after="240"/>
        <w:ind w:leftChars="300" w:left="2880" w:hangingChars="900" w:hanging="2160"/>
        <w:rPr>
          <w:bCs/>
          <w:i/>
          <w:vertAlign w:val="subscript"/>
        </w:rPr>
      </w:pPr>
      <w:r w:rsidRPr="0003648D">
        <w:rPr>
          <w:bCs/>
        </w:rPr>
        <w:t xml:space="preserve">RTPCRDAMTQSETOT </w:t>
      </w:r>
      <w:r w:rsidRPr="0003648D">
        <w:rPr>
          <w:bCs/>
          <w:i/>
          <w:vertAlign w:val="subscript"/>
        </w:rPr>
        <w:t>q</w:t>
      </w:r>
      <w:r w:rsidRPr="0003648D">
        <w:rPr>
          <w:bCs/>
          <w:i/>
          <w:vertAlign w:val="subscript"/>
        </w:rPr>
        <w:tab/>
      </w:r>
      <w:r w:rsidRPr="0003648D">
        <w:rPr>
          <w:bCs/>
        </w:rPr>
        <w:t>=</w:t>
      </w:r>
      <w:r w:rsidRPr="0003648D">
        <w:rPr>
          <w:bCs/>
        </w:rPr>
        <w:tab/>
      </w:r>
      <w:r w:rsidR="00C26407">
        <w:rPr>
          <w:noProof/>
          <w:position w:val="-20"/>
        </w:rPr>
        <w:drawing>
          <wp:inline distT="0" distB="0" distL="0" distR="0">
            <wp:extent cx="142875" cy="278130"/>
            <wp:effectExtent l="0" t="0" r="9525" b="762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RTPCRDAMT </w:t>
      </w:r>
      <w:r w:rsidRPr="0003648D">
        <w:rPr>
          <w:bCs/>
          <w:i/>
          <w:vertAlign w:val="subscript"/>
        </w:rPr>
        <w:t>q, m</w:t>
      </w:r>
    </w:p>
    <w:p w:rsidR="00CD3F3C" w:rsidRPr="0003648D" w:rsidRDefault="00CD3F3C" w:rsidP="00CD3F3C">
      <w:r w:rsidRPr="0003648D">
        <w:t>Total charge of infeasible Ancillary Service Supply Responsibility for Reg-Down</w:t>
      </w:r>
    </w:p>
    <w:p w:rsidR="00CD3F3C" w:rsidRPr="0003648D" w:rsidRDefault="00CD3F3C" w:rsidP="00CD3F3C">
      <w:pPr>
        <w:spacing w:after="240"/>
        <w:ind w:left="2880" w:hanging="2160"/>
      </w:pPr>
      <w:r w:rsidRPr="0003648D">
        <w:t>RDINFQAMTTOT</w:t>
      </w:r>
      <w:r w:rsidRPr="0003648D">
        <w:tab/>
        <w:t>=</w:t>
      </w:r>
      <w:r w:rsidRPr="0003648D">
        <w:tab/>
      </w:r>
      <w:r w:rsidRPr="0003648D">
        <w:rPr>
          <w:position w:val="-22"/>
          <w:lang w:val="pt-BR"/>
        </w:rPr>
        <w:object w:dxaOrig="225" w:dyaOrig="465">
          <v:shape id="_x0000_i1062" type="#_x0000_t75" style="width:11.25pt;height:23.15pt" o:ole="">
            <v:imagedata r:id="rId67" o:title=""/>
          </v:shape>
          <o:OLEObject Type="Embed" ProgID="Equation.3" ShapeID="_x0000_i1062" DrawAspect="Content" ObjectID="_1600160301" r:id="rId72"/>
        </w:object>
      </w:r>
      <w:r w:rsidRPr="0003648D">
        <w:t xml:space="preserve"> RDINFQAMT </w:t>
      </w:r>
      <w:r w:rsidRPr="0003648D">
        <w:rPr>
          <w:i/>
          <w:vertAlign w:val="subscript"/>
        </w:rPr>
        <w:t>q</w:t>
      </w:r>
      <w:r w:rsidRPr="0003648D">
        <w:rPr>
          <w:vertAlign w:val="subscript"/>
        </w:rPr>
        <w:t xml:space="preserve"> </w:t>
      </w:r>
    </w:p>
    <w:p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20"/>
        <w:gridCol w:w="6408"/>
      </w:tblGrid>
      <w:tr w:rsidR="00CD3F3C" w:rsidRPr="0003648D" w:rsidTr="007C45F6">
        <w:trPr>
          <w:tblHeader/>
        </w:trPr>
        <w:tc>
          <w:tcPr>
            <w:tcW w:w="1278" w:type="pct"/>
          </w:tcPr>
          <w:p w:rsidR="00CD3F3C" w:rsidRPr="0003648D" w:rsidRDefault="00CD3F3C" w:rsidP="007C45F6">
            <w:pPr>
              <w:spacing w:after="120"/>
              <w:rPr>
                <w:b/>
                <w:iCs/>
                <w:sz w:val="20"/>
              </w:rPr>
            </w:pPr>
            <w:r w:rsidRPr="0003648D">
              <w:rPr>
                <w:b/>
                <w:iCs/>
                <w:sz w:val="20"/>
              </w:rPr>
              <w:t>Variable</w:t>
            </w:r>
          </w:p>
        </w:tc>
        <w:tc>
          <w:tcPr>
            <w:tcW w:w="376" w:type="pct"/>
          </w:tcPr>
          <w:p w:rsidR="00CD3F3C" w:rsidRPr="0003648D" w:rsidRDefault="00CD3F3C" w:rsidP="007C45F6">
            <w:pPr>
              <w:spacing w:after="120"/>
              <w:rPr>
                <w:b/>
                <w:iCs/>
                <w:sz w:val="20"/>
              </w:rPr>
            </w:pPr>
            <w:r w:rsidRPr="0003648D">
              <w:rPr>
                <w:b/>
                <w:iCs/>
                <w:sz w:val="20"/>
              </w:rPr>
              <w:t>Unit</w:t>
            </w:r>
          </w:p>
        </w:tc>
        <w:tc>
          <w:tcPr>
            <w:tcW w:w="3346" w:type="pct"/>
          </w:tcPr>
          <w:p w:rsidR="00CD3F3C" w:rsidRPr="0003648D" w:rsidRDefault="00CD3F3C" w:rsidP="007C45F6">
            <w:pPr>
              <w:spacing w:after="120"/>
              <w:rPr>
                <w:b/>
                <w:iCs/>
                <w:sz w:val="20"/>
              </w:rPr>
            </w:pPr>
            <w:r w:rsidRPr="0003648D">
              <w:rPr>
                <w:b/>
                <w:iCs/>
                <w:sz w:val="20"/>
              </w:rPr>
              <w:t>Description</w:t>
            </w:r>
          </w:p>
        </w:tc>
      </w:tr>
      <w:tr w:rsidR="00CD3F3C" w:rsidRPr="0003648D" w:rsidTr="007C45F6">
        <w:tc>
          <w:tcPr>
            <w:tcW w:w="1278" w:type="pct"/>
          </w:tcPr>
          <w:p w:rsidR="00CD3F3C" w:rsidRPr="0003648D" w:rsidRDefault="00CD3F3C" w:rsidP="007C45F6">
            <w:pPr>
              <w:spacing w:after="60"/>
              <w:rPr>
                <w:iCs/>
                <w:sz w:val="20"/>
              </w:rPr>
            </w:pPr>
            <w:r w:rsidRPr="0003648D">
              <w:rPr>
                <w:iCs/>
                <w:sz w:val="20"/>
              </w:rPr>
              <w:t>RDCOSTTOT</w:t>
            </w:r>
          </w:p>
        </w:tc>
        <w:tc>
          <w:tcPr>
            <w:tcW w:w="376" w:type="pct"/>
          </w:tcPr>
          <w:p w:rsidR="00CD3F3C" w:rsidRPr="0003648D" w:rsidRDefault="00CD3F3C" w:rsidP="007C45F6">
            <w:pPr>
              <w:spacing w:after="60"/>
              <w:rPr>
                <w:iCs/>
                <w:sz w:val="20"/>
              </w:rPr>
            </w:pPr>
            <w:r w:rsidRPr="0003648D">
              <w:rPr>
                <w:iCs/>
                <w:sz w:val="20"/>
              </w:rPr>
              <w:t>$</w:t>
            </w:r>
          </w:p>
        </w:tc>
        <w:tc>
          <w:tcPr>
            <w:tcW w:w="3346" w:type="pct"/>
          </w:tcPr>
          <w:p w:rsidR="00CD3F3C" w:rsidRPr="0003648D" w:rsidRDefault="00CD3F3C" w:rsidP="007C45F6">
            <w:pPr>
              <w:spacing w:after="60"/>
              <w:rPr>
                <w:iCs/>
                <w:sz w:val="20"/>
              </w:rPr>
            </w:pPr>
            <w:r w:rsidRPr="0003648D">
              <w:rPr>
                <w:i/>
                <w:iCs/>
                <w:sz w:val="20"/>
              </w:rPr>
              <w:t>Reg-Down Cost Total</w:t>
            </w:r>
            <w:r w:rsidRPr="0003648D">
              <w:rPr>
                <w:iCs/>
                <w:sz w:val="20"/>
              </w:rPr>
              <w:t>—The net total costs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RTPCRDAMTTOT </w:t>
            </w:r>
            <w:r w:rsidRPr="0003648D">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Reg-Down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RTPCRDAMT </w:t>
            </w:r>
            <w:r w:rsidRPr="0003648D">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Reg-Down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Reg-Down Failure Quantity Amount Total</w:t>
            </w:r>
            <w:r w:rsidRPr="0003648D">
              <w:rPr>
                <w:iCs/>
                <w:sz w:val="20"/>
              </w:rPr>
              <w:t>—The total charges to all QSEs for their capacity associated with failures on their Ancillary Service Supply Responsibilities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RDFQAMTQSETOT </w:t>
            </w:r>
            <w:r w:rsidRPr="0003648D">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Reg-Down Failure Quantity Amount Total per QSE</w:t>
            </w:r>
            <w:r w:rsidRPr="0003648D">
              <w:rPr>
                <w:iCs/>
                <w:sz w:val="20"/>
              </w:rPr>
              <w:t xml:space="preserve">—The charge to QSE </w:t>
            </w:r>
            <w:r w:rsidRPr="0003648D">
              <w:rPr>
                <w:i/>
                <w:iCs/>
                <w:sz w:val="20"/>
              </w:rPr>
              <w:t>q</w:t>
            </w:r>
            <w:r w:rsidRPr="0003648D">
              <w:rPr>
                <w:iCs/>
                <w:sz w:val="20"/>
              </w:rPr>
              <w:t xml:space="preserve"> </w:t>
            </w:r>
            <w:r w:rsidRPr="0003648D">
              <w:rPr>
                <w:iCs/>
                <w:sz w:val="20"/>
              </w:rPr>
              <w:lastRenderedPageBreak/>
              <w:t>for its total capacity associated with failures and reconfiguration reductions on its Ancillary Service Supply Responsibility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lastRenderedPageBreak/>
              <w:t xml:space="preserve">RTPCRDAMTQSETOT </w:t>
            </w:r>
            <w:r w:rsidRPr="0003648D">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Procured Capacity for Reg-Down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 xml:space="preserve">PCRDAMT </w:t>
            </w:r>
            <w:r w:rsidRPr="0003648D">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i/>
                <w:sz w:val="20"/>
              </w:rPr>
              <w:t>Procured Capacity for Reg-Down Amount per QSE for DAM</w:t>
            </w:r>
            <w:r w:rsidRPr="0003648D">
              <w:rPr>
                <w:sz w:val="20"/>
              </w:rPr>
              <w:t>—The DAM Reg-Down payment for QSE</w:t>
            </w:r>
            <w:r w:rsidRPr="0003648D">
              <w:rPr>
                <w:i/>
                <w:sz w:val="20"/>
              </w:rPr>
              <w:t xml:space="preserve"> q</w:t>
            </w:r>
            <w:r w:rsidRPr="0003648D">
              <w:rPr>
                <w:iCs/>
                <w:sz w:val="20"/>
              </w:rPr>
              <w:t>,</w:t>
            </w:r>
            <w:r w:rsidRPr="0003648D">
              <w:rPr>
                <w:sz w:val="20"/>
              </w:rPr>
              <w:t xml:space="preserve">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PCRDAMTTOT</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i/>
                <w:sz w:val="20"/>
              </w:rPr>
              <w:t>Procured Capacity for Reg-Down Amount Total in DAM</w:t>
            </w:r>
            <w:r w:rsidRPr="0003648D">
              <w:rPr>
                <w:sz w:val="20"/>
              </w:rPr>
              <w:t>—The total of the DAM Reg-Down payments for all QSEs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sz w:val="20"/>
              </w:rPr>
              <w:t>RDINFQAMTTOT</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sz w:val="20"/>
              </w:rPr>
              <w:t xml:space="preserve">Reg-Down Infeasible Quantity Amount Total </w:t>
            </w:r>
            <w:r w:rsidRPr="0003648D">
              <w:rPr>
                <w:sz w:val="20"/>
              </w:rPr>
              <w:t>— The charge to all QSEs for their total capacity associated with infeasible deployment of Ancillary Service Supply Responsibilities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sz w:val="20"/>
              </w:rPr>
              <w:t xml:space="preserve">RDINFQAMT </w:t>
            </w:r>
            <w:r w:rsidRPr="0003648D">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sz w:val="20"/>
              </w:rPr>
              <w:t>Reg-Down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its Ancillary Service Supply Responsibilities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q</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m</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An Ancillary Service market (SASM or RSASM) for the given Operating Hour.</w:t>
            </w:r>
          </w:p>
        </w:tc>
      </w:tr>
    </w:tbl>
    <w:p w:rsidR="00CD3F3C" w:rsidRPr="0003648D" w:rsidRDefault="00CD3F3C" w:rsidP="00CD3F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3F3C" w:rsidRPr="0003648D" w:rsidTr="007C45F6">
        <w:trPr>
          <w:trHeight w:val="1547"/>
        </w:trPr>
        <w:tc>
          <w:tcPr>
            <w:tcW w:w="9576" w:type="dxa"/>
            <w:shd w:val="pct12" w:color="auto" w:fill="auto"/>
          </w:tcPr>
          <w:p w:rsidR="00CD3F3C" w:rsidRPr="0003648D" w:rsidRDefault="00CD3F3C" w:rsidP="007C45F6">
            <w:pPr>
              <w:pStyle w:val="Instructions"/>
              <w:spacing w:before="120"/>
            </w:pPr>
            <w:r w:rsidRPr="0003648D">
              <w:t>[NPRR841:  Replace paragraph (a) above with the following upon system implementation:]</w:t>
            </w:r>
          </w:p>
          <w:p w:rsidR="00CD3F3C" w:rsidRPr="0003648D" w:rsidRDefault="00CD3F3C" w:rsidP="007C45F6">
            <w:pPr>
              <w:spacing w:after="240"/>
              <w:ind w:left="1440" w:hanging="720"/>
            </w:pPr>
            <w:r w:rsidRPr="0003648D">
              <w:t>(a)</w:t>
            </w:r>
            <w:r w:rsidRPr="0003648D">
              <w:tab/>
              <w:t>The net total costs for Reg-Down for a given Operating Hour is calculated as follows:</w:t>
            </w:r>
          </w:p>
          <w:p w:rsidR="00CD3F3C" w:rsidRPr="0003648D" w:rsidRDefault="00CD3F3C" w:rsidP="007C45F6">
            <w:pPr>
              <w:spacing w:after="120"/>
              <w:ind w:left="3600" w:hanging="2880"/>
              <w:rPr>
                <w:b/>
                <w:bCs/>
              </w:rPr>
            </w:pPr>
            <w:r w:rsidRPr="0003648D">
              <w:rPr>
                <w:b/>
                <w:bCs/>
              </w:rPr>
              <w:t>RDCOSTTOT</w:t>
            </w:r>
            <w:r w:rsidRPr="0003648D">
              <w:rPr>
                <w:b/>
                <w:bCs/>
              </w:rPr>
              <w:tab/>
              <w:t>=</w:t>
            </w:r>
            <w:r w:rsidRPr="0003648D">
              <w:rPr>
                <w:b/>
                <w:bCs/>
              </w:rPr>
              <w:tab/>
              <w:t>(-1) * (</w:t>
            </w:r>
            <w:r w:rsidR="00C26407">
              <w:rPr>
                <w:b/>
                <w:noProof/>
                <w:position w:val="-20"/>
              </w:rPr>
              <w:drawing>
                <wp:inline distT="0" distB="0" distL="0" distR="0">
                  <wp:extent cx="142875" cy="278130"/>
                  <wp:effectExtent l="0" t="0" r="9525" b="762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(RTPCRDAMTTOT </w:t>
            </w:r>
            <w:r w:rsidRPr="0003648D">
              <w:rPr>
                <w:b/>
                <w:bCs/>
                <w:i/>
                <w:vertAlign w:val="subscript"/>
              </w:rPr>
              <w:t>m</w:t>
            </w:r>
            <w:r w:rsidRPr="0003648D">
              <w:rPr>
                <w:b/>
                <w:bCs/>
              </w:rPr>
              <w:t xml:space="preserve">) + </w:t>
            </w:r>
            <w:r w:rsidRPr="0003648D">
              <w:rPr>
                <w:b/>
                <w:bCs/>
              </w:rPr>
              <w:tab/>
              <w:t>PCRDAMTTOT + RDFQAMTTOT +</w:t>
            </w:r>
          </w:p>
          <w:p w:rsidR="00CD3F3C" w:rsidRPr="0003648D" w:rsidRDefault="00CD3F3C" w:rsidP="007C45F6">
            <w:pPr>
              <w:spacing w:after="240"/>
              <w:ind w:left="3600" w:firstLine="720"/>
              <w:rPr>
                <w:b/>
                <w:bCs/>
              </w:rPr>
            </w:pPr>
            <w:r w:rsidRPr="0003648D">
              <w:rPr>
                <w:b/>
                <w:bCs/>
              </w:rPr>
              <w:t xml:space="preserve">RDINFQAMTTOT </w:t>
            </w:r>
            <w:r w:rsidRPr="0003648D">
              <w:t xml:space="preserve">+ </w:t>
            </w:r>
            <w:r w:rsidRPr="0003648D">
              <w:rPr>
                <w:b/>
                <w:bCs/>
              </w:rPr>
              <w:t>RDMWINFATOT)</w:t>
            </w:r>
          </w:p>
          <w:p w:rsidR="00CD3F3C" w:rsidRPr="0003648D" w:rsidRDefault="00CD3F3C" w:rsidP="007C45F6">
            <w:pPr>
              <w:spacing w:after="240"/>
              <w:rPr>
                <w:iCs/>
              </w:rPr>
            </w:pPr>
            <w:r w:rsidRPr="0003648D">
              <w:rPr>
                <w:iCs/>
              </w:rPr>
              <w:t xml:space="preserve">Where: </w:t>
            </w:r>
          </w:p>
          <w:p w:rsidR="00CD3F3C" w:rsidRPr="0003648D" w:rsidRDefault="00CD3F3C" w:rsidP="007C45F6">
            <w:r w:rsidRPr="0003648D">
              <w:t>Total payment of SASM- and RSASM-procured capacity for Reg-Down by market</w:t>
            </w:r>
          </w:p>
          <w:p w:rsidR="00CD3F3C" w:rsidRPr="0003648D" w:rsidRDefault="00CD3F3C" w:rsidP="007C45F6">
            <w:pPr>
              <w:spacing w:after="240"/>
              <w:ind w:leftChars="300" w:left="2880" w:hangingChars="900" w:hanging="2160"/>
              <w:rPr>
                <w:bCs/>
                <w:vertAlign w:val="subscript"/>
              </w:rPr>
            </w:pPr>
            <w:r w:rsidRPr="0003648D">
              <w:rPr>
                <w:bCs/>
              </w:rPr>
              <w:t xml:space="preserve">RTPCRDAMTTOT </w:t>
            </w:r>
            <w:r w:rsidRPr="0003648D">
              <w:rPr>
                <w:bCs/>
                <w:i/>
                <w:vertAlign w:val="subscript"/>
              </w:rPr>
              <w:t>m</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RTPCRDAMT </w:t>
            </w:r>
            <w:r w:rsidRPr="0003648D">
              <w:rPr>
                <w:bCs/>
                <w:i/>
                <w:vertAlign w:val="subscript"/>
              </w:rPr>
              <w:t xml:space="preserve">q, m </w:t>
            </w:r>
          </w:p>
          <w:p w:rsidR="00CD3F3C" w:rsidRPr="0003648D" w:rsidRDefault="00CD3F3C" w:rsidP="007C45F6">
            <w:r w:rsidRPr="0003648D">
              <w:t>Total payment of DAM-procured capacity for Reg-Down</w:t>
            </w:r>
          </w:p>
          <w:p w:rsidR="00CD3F3C" w:rsidRPr="0003648D" w:rsidRDefault="00CD3F3C" w:rsidP="007C45F6">
            <w:pPr>
              <w:spacing w:after="240"/>
              <w:ind w:leftChars="300" w:left="2880" w:hangingChars="900" w:hanging="2160"/>
              <w:rPr>
                <w:bCs/>
              </w:rPr>
            </w:pPr>
            <w:r w:rsidRPr="0003648D">
              <w:rPr>
                <w:bCs/>
              </w:rPr>
              <w:t>PCRDAMTTOT</w:t>
            </w:r>
            <w:r w:rsidRPr="0003648D">
              <w:rPr>
                <w:bCs/>
                <w:i/>
                <w:vertAlign w:val="subscript"/>
              </w:rPr>
              <w:tab/>
            </w:r>
            <w:r w:rsidRPr="0003648D">
              <w:rPr>
                <w:bCs/>
                <w:i/>
                <w:vertAlign w:val="subscript"/>
              </w:rPr>
              <w:tab/>
            </w:r>
            <w:r w:rsidRPr="0003648D">
              <w:rPr>
                <w:bCs/>
              </w:rPr>
              <w:t>=</w:t>
            </w:r>
            <w:r w:rsidRPr="0003648D">
              <w:rPr>
                <w:bCs/>
              </w:rPr>
              <w:tab/>
            </w:r>
            <w:r w:rsidRPr="0003648D">
              <w:rPr>
                <w:bCs/>
                <w:i/>
                <w:vertAlign w:val="subscript"/>
              </w:rPr>
              <w:t xml:space="preserve"> </w:t>
            </w:r>
            <w:r w:rsidR="00C26407">
              <w:rPr>
                <w:noProof/>
                <w:position w:val="-22"/>
              </w:rPr>
              <w:drawing>
                <wp:inline distT="0" distB="0" distL="0" distR="0">
                  <wp:extent cx="142875" cy="294005"/>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PCRDAMT </w:t>
            </w:r>
            <w:r w:rsidRPr="0003648D">
              <w:rPr>
                <w:bCs/>
                <w:i/>
                <w:vertAlign w:val="subscript"/>
              </w:rPr>
              <w:t>q</w:t>
            </w:r>
          </w:p>
          <w:p w:rsidR="00CD3F3C" w:rsidRPr="0003648D" w:rsidRDefault="00CD3F3C" w:rsidP="007C45F6">
            <w:r w:rsidRPr="0003648D">
              <w:t>Total charge of failure on Ancillary Service Supply Responsibility for Reg-Down</w:t>
            </w:r>
          </w:p>
          <w:p w:rsidR="00CD3F3C" w:rsidRPr="0003648D" w:rsidRDefault="00CD3F3C" w:rsidP="007C45F6">
            <w:pPr>
              <w:spacing w:after="240"/>
              <w:ind w:leftChars="300" w:left="2880" w:hangingChars="900" w:hanging="2160"/>
              <w:rPr>
                <w:bCs/>
                <w:i/>
                <w:vertAlign w:val="subscript"/>
              </w:rPr>
            </w:pPr>
            <w:r w:rsidRPr="0003648D">
              <w:rPr>
                <w:bCs/>
              </w:rPr>
              <w:t>RDFQAMTTOT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RDFQAMTQSETOT </w:t>
            </w:r>
            <w:r w:rsidRPr="0003648D">
              <w:rPr>
                <w:bCs/>
                <w:i/>
                <w:vertAlign w:val="subscript"/>
              </w:rPr>
              <w:t>q</w:t>
            </w:r>
          </w:p>
          <w:p w:rsidR="00CD3F3C" w:rsidRPr="0003648D" w:rsidRDefault="00CD3F3C" w:rsidP="007C45F6">
            <w:pPr>
              <w:tabs>
                <w:tab w:val="left" w:pos="2160"/>
                <w:tab w:val="left" w:pos="2880"/>
              </w:tabs>
              <w:ind w:left="300" w:hangingChars="125" w:hanging="300"/>
              <w:rPr>
                <w:bCs/>
              </w:rPr>
            </w:pPr>
            <w:r w:rsidRPr="0003648D">
              <w:rPr>
                <w:bCs/>
              </w:rPr>
              <w:t>Total payment of SASM- and RSASM-procured capacity for Reg-Down by QSE</w:t>
            </w:r>
          </w:p>
          <w:p w:rsidR="00CD3F3C" w:rsidRPr="0003648D" w:rsidRDefault="00CD3F3C" w:rsidP="007C45F6">
            <w:pPr>
              <w:spacing w:after="240"/>
              <w:ind w:leftChars="300" w:left="2880" w:hangingChars="900" w:hanging="2160"/>
              <w:rPr>
                <w:bCs/>
                <w:i/>
                <w:vertAlign w:val="subscript"/>
              </w:rPr>
            </w:pPr>
            <w:r w:rsidRPr="0003648D">
              <w:rPr>
                <w:bCs/>
              </w:rPr>
              <w:t xml:space="preserve">RTPCRDAMTQSETOT </w:t>
            </w:r>
            <w:r w:rsidRPr="0003648D">
              <w:rPr>
                <w:bCs/>
                <w:i/>
                <w:vertAlign w:val="subscript"/>
              </w:rPr>
              <w:t>q</w:t>
            </w:r>
            <w:r w:rsidRPr="0003648D">
              <w:rPr>
                <w:bCs/>
                <w:i/>
                <w:vertAlign w:val="subscript"/>
              </w:rPr>
              <w:tab/>
            </w:r>
            <w:r w:rsidRPr="0003648D">
              <w:rPr>
                <w:bCs/>
              </w:rPr>
              <w:t>=</w:t>
            </w:r>
            <w:r w:rsidRPr="0003648D">
              <w:rPr>
                <w:bCs/>
              </w:rPr>
              <w:tab/>
            </w:r>
            <w:r w:rsidR="00C26407">
              <w:rPr>
                <w:noProof/>
                <w:position w:val="-20"/>
              </w:rPr>
              <w:drawing>
                <wp:inline distT="0" distB="0" distL="0" distR="0">
                  <wp:extent cx="142875" cy="278130"/>
                  <wp:effectExtent l="0" t="0" r="9525" b="762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RTPCRDAMT </w:t>
            </w:r>
            <w:r w:rsidRPr="0003648D">
              <w:rPr>
                <w:bCs/>
                <w:i/>
                <w:vertAlign w:val="subscript"/>
              </w:rPr>
              <w:t>q, m</w:t>
            </w:r>
          </w:p>
          <w:p w:rsidR="00CD3F3C" w:rsidRPr="0003648D" w:rsidRDefault="00CD3F3C" w:rsidP="007C45F6">
            <w:r w:rsidRPr="0003648D">
              <w:t>Total charge of infeasible Ancillary Service Supply Responsibility for Reg-Down</w:t>
            </w:r>
          </w:p>
          <w:p w:rsidR="00CD3F3C" w:rsidRPr="0003648D" w:rsidRDefault="00CD3F3C" w:rsidP="007C45F6">
            <w:pPr>
              <w:spacing w:after="240"/>
              <w:ind w:left="2880" w:hanging="2160"/>
            </w:pPr>
            <w:r w:rsidRPr="0003648D">
              <w:lastRenderedPageBreak/>
              <w:t>RDINFQAMTTOT</w:t>
            </w:r>
            <w:r w:rsidRPr="0003648D">
              <w:tab/>
              <w:t>=</w:t>
            </w:r>
            <w:r w:rsidRPr="0003648D">
              <w:tab/>
            </w:r>
            <w:r w:rsidR="00C26407">
              <w:rPr>
                <w:noProof/>
                <w:position w:val="-22"/>
              </w:rPr>
              <w:drawing>
                <wp:inline distT="0" distB="0" distL="0" distR="0">
                  <wp:extent cx="142875" cy="294005"/>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RDINFQAMT </w:t>
            </w:r>
            <w:r w:rsidRPr="0003648D">
              <w:rPr>
                <w:i/>
                <w:vertAlign w:val="subscript"/>
              </w:rPr>
              <w:t>q</w:t>
            </w:r>
            <w:r w:rsidRPr="0003648D">
              <w:rPr>
                <w:vertAlign w:val="subscript"/>
              </w:rPr>
              <w:t xml:space="preserve"> </w:t>
            </w:r>
          </w:p>
          <w:p w:rsidR="00CD3F3C" w:rsidRPr="0003648D" w:rsidRDefault="00CD3F3C" w:rsidP="0075099D">
            <w:pPr>
              <w:pStyle w:val="Formula"/>
            </w:pPr>
            <w:r w:rsidRPr="0003648D">
              <w:t xml:space="preserve">Total Real-Time </w:t>
            </w:r>
            <w:r w:rsidRPr="0003648D">
              <w:rPr>
                <w:iCs/>
              </w:rPr>
              <w:t>Day-Ahead</w:t>
            </w:r>
            <w:r w:rsidRPr="0003648D">
              <w:t xml:space="preserve"> Make-Whole Payment for Reg-Down</w:t>
            </w:r>
          </w:p>
          <w:p w:rsidR="00CD3F3C" w:rsidRPr="0003648D" w:rsidRDefault="00CD3F3C" w:rsidP="007C45F6">
            <w:pPr>
              <w:spacing w:after="240"/>
              <w:ind w:left="2880" w:hanging="2160"/>
            </w:pPr>
            <w:r w:rsidRPr="0003648D">
              <w:t>RDMWINFATOT</w:t>
            </w:r>
            <w:r w:rsidRPr="0003648D">
              <w:tab/>
              <w:t>=</w:t>
            </w:r>
            <w:r w:rsidRPr="0003648D">
              <w:tab/>
            </w:r>
            <w:r w:rsidRPr="0003648D">
              <w:rPr>
                <w:position w:val="-22"/>
                <w:lang w:val="pt-BR"/>
              </w:rPr>
              <w:object w:dxaOrig="220" w:dyaOrig="460">
                <v:shape id="_x0000_i1063" type="#_x0000_t75" style="width:11.25pt;height:23.15pt" o:ole="">
                  <v:imagedata r:id="rId69" o:title=""/>
                </v:shape>
                <o:OLEObject Type="Embed" ProgID="Equation.3" ShapeID="_x0000_i1063" DrawAspect="Content" ObjectID="_1600160302" r:id="rId73"/>
              </w:object>
            </w:r>
            <w:r w:rsidRPr="0003648D">
              <w:rPr>
                <w:color w:val="000000"/>
              </w:rPr>
              <w:t xml:space="preserve"> RDMWINFA</w:t>
            </w:r>
            <w:r w:rsidRPr="0003648D">
              <w:rPr>
                <w:i/>
                <w:vertAlign w:val="subscript"/>
              </w:rPr>
              <w:t xml:space="preserve"> q, h  </w:t>
            </w:r>
          </w:p>
          <w:p w:rsidR="00CD3F3C" w:rsidRPr="0003648D" w:rsidRDefault="00CD3F3C" w:rsidP="007C45F6">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702"/>
              <w:gridCol w:w="6248"/>
            </w:tblGrid>
            <w:tr w:rsidR="00CD3F3C" w:rsidRPr="0003648D" w:rsidTr="007C45F6">
              <w:trPr>
                <w:tblHeader/>
              </w:trPr>
              <w:tc>
                <w:tcPr>
                  <w:tcW w:w="1278" w:type="pct"/>
                </w:tcPr>
                <w:p w:rsidR="00CD3F3C" w:rsidRPr="0003648D" w:rsidRDefault="00CD3F3C" w:rsidP="007C45F6">
                  <w:pPr>
                    <w:spacing w:after="120"/>
                    <w:rPr>
                      <w:b/>
                      <w:iCs/>
                      <w:sz w:val="20"/>
                    </w:rPr>
                  </w:pPr>
                  <w:r w:rsidRPr="0003648D">
                    <w:rPr>
                      <w:b/>
                      <w:iCs/>
                      <w:sz w:val="20"/>
                    </w:rPr>
                    <w:t>Variable</w:t>
                  </w:r>
                </w:p>
              </w:tc>
              <w:tc>
                <w:tcPr>
                  <w:tcW w:w="376" w:type="pct"/>
                </w:tcPr>
                <w:p w:rsidR="00CD3F3C" w:rsidRPr="0003648D" w:rsidRDefault="00CD3F3C" w:rsidP="007C45F6">
                  <w:pPr>
                    <w:spacing w:after="120"/>
                    <w:rPr>
                      <w:b/>
                      <w:iCs/>
                      <w:sz w:val="20"/>
                    </w:rPr>
                  </w:pPr>
                  <w:r w:rsidRPr="0003648D">
                    <w:rPr>
                      <w:b/>
                      <w:iCs/>
                      <w:sz w:val="20"/>
                    </w:rPr>
                    <w:t>Unit</w:t>
                  </w:r>
                </w:p>
              </w:tc>
              <w:tc>
                <w:tcPr>
                  <w:tcW w:w="3346" w:type="pct"/>
                </w:tcPr>
                <w:p w:rsidR="00CD3F3C" w:rsidRPr="0003648D" w:rsidRDefault="00CD3F3C" w:rsidP="007C45F6">
                  <w:pPr>
                    <w:spacing w:after="120"/>
                    <w:rPr>
                      <w:b/>
                      <w:iCs/>
                      <w:sz w:val="20"/>
                    </w:rPr>
                  </w:pPr>
                  <w:r w:rsidRPr="0003648D">
                    <w:rPr>
                      <w:b/>
                      <w:iCs/>
                      <w:sz w:val="20"/>
                    </w:rPr>
                    <w:t>Description</w:t>
                  </w:r>
                </w:p>
              </w:tc>
            </w:tr>
            <w:tr w:rsidR="00CD3F3C" w:rsidRPr="0003648D" w:rsidTr="007C45F6">
              <w:tc>
                <w:tcPr>
                  <w:tcW w:w="1278" w:type="pct"/>
                </w:tcPr>
                <w:p w:rsidR="00CD3F3C" w:rsidRPr="0003648D" w:rsidRDefault="00CD3F3C" w:rsidP="007C45F6">
                  <w:pPr>
                    <w:spacing w:after="60"/>
                    <w:rPr>
                      <w:iCs/>
                      <w:sz w:val="20"/>
                    </w:rPr>
                  </w:pPr>
                  <w:r w:rsidRPr="0003648D">
                    <w:rPr>
                      <w:iCs/>
                      <w:sz w:val="20"/>
                    </w:rPr>
                    <w:t>RDCOSTTOT</w:t>
                  </w:r>
                </w:p>
              </w:tc>
              <w:tc>
                <w:tcPr>
                  <w:tcW w:w="376" w:type="pct"/>
                </w:tcPr>
                <w:p w:rsidR="00CD3F3C" w:rsidRPr="0003648D" w:rsidRDefault="00CD3F3C" w:rsidP="007C45F6">
                  <w:pPr>
                    <w:spacing w:after="60"/>
                    <w:rPr>
                      <w:iCs/>
                      <w:sz w:val="20"/>
                    </w:rPr>
                  </w:pPr>
                  <w:r w:rsidRPr="0003648D">
                    <w:rPr>
                      <w:iCs/>
                      <w:sz w:val="20"/>
                    </w:rPr>
                    <w:t>$</w:t>
                  </w:r>
                </w:p>
              </w:tc>
              <w:tc>
                <w:tcPr>
                  <w:tcW w:w="3346" w:type="pct"/>
                </w:tcPr>
                <w:p w:rsidR="00CD3F3C" w:rsidRPr="0003648D" w:rsidRDefault="00CD3F3C" w:rsidP="007C45F6">
                  <w:pPr>
                    <w:spacing w:after="60"/>
                    <w:rPr>
                      <w:iCs/>
                      <w:sz w:val="20"/>
                    </w:rPr>
                  </w:pPr>
                  <w:r w:rsidRPr="0003648D">
                    <w:rPr>
                      <w:i/>
                      <w:iCs/>
                      <w:sz w:val="20"/>
                    </w:rPr>
                    <w:t>Reg-Down Cost Total</w:t>
                  </w:r>
                  <w:r w:rsidRPr="0003648D">
                    <w:rPr>
                      <w:iCs/>
                      <w:sz w:val="20"/>
                    </w:rPr>
                    <w:t>—The net total costs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RTPCRDAMTTOT </w:t>
                  </w:r>
                  <w:r w:rsidRPr="0003648D">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Reg-Down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RTPCRDAMT </w:t>
                  </w:r>
                  <w:r w:rsidRPr="0003648D">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Reg-Down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Reg-Down Failure Quantity Amount Total</w:t>
                  </w:r>
                  <w:r w:rsidRPr="0003648D">
                    <w:rPr>
                      <w:iCs/>
                      <w:sz w:val="20"/>
                    </w:rPr>
                    <w:t>—The total charges to all QSEs for their capacity associated with failures on their Ancillary Service Supply Responsibilities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RDMWINFATOT</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Reg-Down Make-Whole Infeasible Amount total</w:t>
                  </w:r>
                  <w:r w:rsidRPr="0003648D">
                    <w:rPr>
                      <w:sz w:val="20"/>
                    </w:rPr>
                    <w:sym w:font="Symbol" w:char="F0BE"/>
                  </w:r>
                  <w:r w:rsidRPr="0003648D">
                    <w:rPr>
                      <w:sz w:val="20"/>
                    </w:rPr>
                    <w:t xml:space="preserve"> The total Real-Time calculated payment to all QSEs</w:t>
                  </w:r>
                  <w:r w:rsidRPr="0003648D">
                    <w:rPr>
                      <w:i/>
                      <w:sz w:val="20"/>
                    </w:rPr>
                    <w:t>,</w:t>
                  </w:r>
                  <w:r w:rsidRPr="0003648D">
                    <w:rPr>
                      <w:sz w:val="20"/>
                    </w:rPr>
                    <w:t xml:space="preserve"> for their contribution of Reg-Down, to make-whole the Startup and energy costs of all Resources committed in the DAM,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color w:val="000000"/>
                      <w:sz w:val="20"/>
                    </w:rPr>
                    <w:t xml:space="preserve">RDMWINFA </w:t>
                  </w:r>
                  <w:r w:rsidRPr="0003648D">
                    <w:rPr>
                      <w:i/>
                      <w:sz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Reg-Down Make-Whole Infeasible Amount per QSE per hour</w:t>
                  </w:r>
                  <w:r w:rsidRPr="0003648D">
                    <w:rPr>
                      <w:sz w:val="20"/>
                    </w:rPr>
                    <w:sym w:font="Symbol" w:char="F0BE"/>
                  </w:r>
                  <w:r w:rsidRPr="0003648D">
                    <w:rPr>
                      <w:sz w:val="20"/>
                    </w:rPr>
                    <w:t xml:space="preserve"> The total Real-Time calculated payment to QSE </w:t>
                  </w:r>
                  <w:r w:rsidRPr="0003648D">
                    <w:rPr>
                      <w:i/>
                      <w:sz w:val="20"/>
                    </w:rPr>
                    <w:t>q,</w:t>
                  </w:r>
                  <w:r w:rsidRPr="0003648D">
                    <w:rPr>
                      <w:sz w:val="20"/>
                    </w:rPr>
                    <w:t xml:space="preserve"> for its contribution of Reg-Down, to make-whole the Startup and energy costs of all Resources committed in the DAM, for the hour </w:t>
                  </w:r>
                  <w:r w:rsidRPr="0003648D">
                    <w:rPr>
                      <w:i/>
                      <w:sz w:val="20"/>
                    </w:rPr>
                    <w:t>h</w:t>
                  </w:r>
                  <w:r w:rsidRPr="0003648D">
                    <w:rPr>
                      <w:sz w:val="20"/>
                    </w:rPr>
                    <w:t xml:space="preserve">.  </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RDFQAMTQSETOT </w:t>
                  </w:r>
                  <w:r w:rsidRPr="0003648D">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Reg-Down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RTPCRDAMTQSETOT </w:t>
                  </w:r>
                  <w:r w:rsidRPr="0003648D">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Procured Capacity for Reg-Down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 xml:space="preserve">PCRDAMT </w:t>
                  </w:r>
                  <w:r w:rsidRPr="0003648D">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i/>
                      <w:sz w:val="20"/>
                    </w:rPr>
                    <w:t>Procured Capacity for Reg-Down Amount per QSE for DAM</w:t>
                  </w:r>
                  <w:r w:rsidRPr="0003648D">
                    <w:rPr>
                      <w:sz w:val="20"/>
                    </w:rPr>
                    <w:t>—The DAM Reg-Down payment for QSE</w:t>
                  </w:r>
                  <w:r w:rsidRPr="0003648D">
                    <w:rPr>
                      <w:i/>
                      <w:sz w:val="20"/>
                    </w:rPr>
                    <w:t xml:space="preserve"> q</w:t>
                  </w:r>
                  <w:r w:rsidRPr="0003648D">
                    <w:rPr>
                      <w:iCs/>
                      <w:sz w:val="20"/>
                    </w:rPr>
                    <w:t>,</w:t>
                  </w:r>
                  <w:r w:rsidRPr="0003648D">
                    <w:rPr>
                      <w:sz w:val="20"/>
                    </w:rPr>
                    <w:t xml:space="preserve">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PCRDAMTTOT</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i/>
                      <w:sz w:val="20"/>
                    </w:rPr>
                    <w:t>Procured Capacity for Reg-Down Amount Total in DAM</w:t>
                  </w:r>
                  <w:r w:rsidRPr="0003648D">
                    <w:rPr>
                      <w:sz w:val="20"/>
                    </w:rPr>
                    <w:t>—The total of the DAM Reg-Down payments for all QSEs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sz w:val="20"/>
                    </w:rPr>
                    <w:t>RDINFQAMTTOT</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sz w:val="20"/>
                    </w:rPr>
                    <w:t xml:space="preserve">Reg-Down Infeasible Quantity Amount Total </w:t>
                  </w:r>
                  <w:r w:rsidRPr="0003648D">
                    <w:rPr>
                      <w:sz w:val="20"/>
                    </w:rPr>
                    <w:t>— The charge to all QSEs for their total capacity associated with infeasible deployment of Ancillary Service Supply Responsibilities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sz w:val="20"/>
                    </w:rPr>
                    <w:t xml:space="preserve">RDINFQAMT </w:t>
                  </w:r>
                  <w:r w:rsidRPr="0003648D">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sz w:val="20"/>
                    </w:rPr>
                    <w:t>Reg-Down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its Ancillary Service Supply Responsibilities for Reg-Down,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q</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m</w:t>
                  </w:r>
                </w:p>
              </w:tc>
              <w:tc>
                <w:tcPr>
                  <w:tcW w:w="37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46"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An Ancillary Service market (SASM or RSASM) for the given Operating Hour.</w:t>
                  </w:r>
                </w:p>
              </w:tc>
            </w:tr>
          </w:tbl>
          <w:p w:rsidR="00CD3F3C" w:rsidRPr="0003648D" w:rsidRDefault="00CD3F3C" w:rsidP="007C45F6">
            <w:pPr>
              <w:spacing w:after="240"/>
            </w:pPr>
          </w:p>
        </w:tc>
      </w:tr>
    </w:tbl>
    <w:p w:rsidR="00CD3F3C" w:rsidRPr="0003648D" w:rsidRDefault="00CD3F3C" w:rsidP="00CD3F3C">
      <w:pPr>
        <w:spacing w:before="240" w:after="240"/>
        <w:ind w:left="1440" w:hanging="720"/>
      </w:pPr>
      <w:r w:rsidRPr="0003648D">
        <w:lastRenderedPageBreak/>
        <w:t>(b)</w:t>
      </w:r>
      <w:r w:rsidRPr="0003648D">
        <w:tab/>
        <w:t>Each QSE’s share of the net total costs for Reg-Down for the Operating Hour is calculated as follows:</w:t>
      </w:r>
    </w:p>
    <w:p w:rsidR="00CD3F3C" w:rsidRPr="0003648D" w:rsidRDefault="00CD3F3C" w:rsidP="00CD3F3C">
      <w:pPr>
        <w:spacing w:after="240"/>
        <w:ind w:left="2880" w:hanging="2160"/>
        <w:rPr>
          <w:b/>
          <w:bCs/>
        </w:rPr>
      </w:pPr>
      <w:r w:rsidRPr="0003648D">
        <w:rPr>
          <w:b/>
          <w:bCs/>
        </w:rPr>
        <w:lastRenderedPageBreak/>
        <w:t xml:space="preserve">RDCOST </w:t>
      </w:r>
      <w:r w:rsidRPr="0003648D">
        <w:rPr>
          <w:b/>
          <w:bCs/>
          <w:i/>
          <w:vertAlign w:val="subscript"/>
        </w:rPr>
        <w:t>q</w:t>
      </w:r>
      <w:r w:rsidRPr="0003648D">
        <w:rPr>
          <w:b/>
          <w:bCs/>
          <w:i/>
          <w:vertAlign w:val="subscript"/>
        </w:rPr>
        <w:tab/>
      </w:r>
      <w:r w:rsidRPr="0003648D">
        <w:rPr>
          <w:b/>
          <w:bCs/>
        </w:rPr>
        <w:t>=</w:t>
      </w:r>
      <w:r w:rsidRPr="0003648D">
        <w:rPr>
          <w:b/>
          <w:bCs/>
        </w:rPr>
        <w:tab/>
        <w:t xml:space="preserve">RDPR * RDQ </w:t>
      </w:r>
      <w:r w:rsidRPr="0003648D">
        <w:rPr>
          <w:b/>
          <w:bCs/>
          <w:i/>
          <w:vertAlign w:val="subscript"/>
        </w:rPr>
        <w:t>q</w:t>
      </w:r>
    </w:p>
    <w:p w:rsidR="00CD3F3C" w:rsidRPr="0003648D" w:rsidRDefault="00CD3F3C" w:rsidP="00CD3F3C">
      <w:pPr>
        <w:spacing w:after="240"/>
        <w:rPr>
          <w:iCs/>
        </w:rPr>
      </w:pPr>
      <w:r w:rsidRPr="0003648D">
        <w:rPr>
          <w:iCs/>
        </w:rPr>
        <w:t>Where:</w:t>
      </w:r>
    </w:p>
    <w:p w:rsidR="00CD3F3C" w:rsidRPr="0003648D" w:rsidRDefault="00CD3F3C" w:rsidP="00CD3F3C">
      <w:pPr>
        <w:tabs>
          <w:tab w:val="left" w:pos="2160"/>
          <w:tab w:val="left" w:pos="2880"/>
        </w:tabs>
        <w:spacing w:after="120"/>
        <w:ind w:leftChars="300" w:left="2880" w:hangingChars="900" w:hanging="2160"/>
        <w:rPr>
          <w:bCs/>
        </w:rPr>
      </w:pPr>
      <w:r w:rsidRPr="0003648D">
        <w:rPr>
          <w:bCs/>
        </w:rPr>
        <w:t>RDPR</w:t>
      </w:r>
      <w:r w:rsidRPr="0003648D">
        <w:rPr>
          <w:bCs/>
        </w:rPr>
        <w:tab/>
      </w:r>
      <w:r w:rsidRPr="0003648D">
        <w:rPr>
          <w:bCs/>
        </w:rPr>
        <w:tab/>
        <w:t>=</w:t>
      </w:r>
      <w:r w:rsidRPr="0003648D">
        <w:rPr>
          <w:bCs/>
        </w:rPr>
        <w:tab/>
        <w:t>RDCOSTTOT / RDQTOT</w:t>
      </w:r>
    </w:p>
    <w:p w:rsidR="00CD3F3C" w:rsidRPr="0003648D" w:rsidRDefault="00CD3F3C" w:rsidP="00CD3F3C">
      <w:pPr>
        <w:tabs>
          <w:tab w:val="left" w:pos="2160"/>
          <w:tab w:val="left" w:pos="2880"/>
        </w:tabs>
        <w:spacing w:after="120"/>
        <w:ind w:leftChars="300" w:left="2880" w:hangingChars="900" w:hanging="2160"/>
        <w:rPr>
          <w:bCs/>
        </w:rPr>
      </w:pPr>
      <w:r w:rsidRPr="0003648D">
        <w:rPr>
          <w:bCs/>
        </w:rPr>
        <w:t>RDQTOT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RDQ </w:t>
      </w:r>
      <w:r w:rsidRPr="0003648D">
        <w:rPr>
          <w:bCs/>
          <w:i/>
          <w:vertAlign w:val="subscript"/>
        </w:rPr>
        <w:t>q</w:t>
      </w:r>
    </w:p>
    <w:p w:rsidR="00CD3F3C" w:rsidRPr="0003648D" w:rsidRDefault="00CD3F3C" w:rsidP="00CD3F3C">
      <w:pPr>
        <w:tabs>
          <w:tab w:val="left" w:pos="2160"/>
          <w:tab w:val="left" w:pos="2880"/>
        </w:tabs>
        <w:spacing w:after="120"/>
        <w:ind w:leftChars="300" w:left="2880" w:hangingChars="900" w:hanging="2160"/>
        <w:rPr>
          <w:bCs/>
          <w:lang w:val="it-IT"/>
        </w:rPr>
      </w:pPr>
      <w:r w:rsidRPr="0003648D">
        <w:rPr>
          <w:bCs/>
          <w:lang w:val="it-IT"/>
        </w:rPr>
        <w:t xml:space="preserve">RDQ </w:t>
      </w:r>
      <w:r w:rsidRPr="0003648D">
        <w:rPr>
          <w:bCs/>
          <w:i/>
          <w:vertAlign w:val="subscript"/>
          <w:lang w:val="it-IT"/>
        </w:rPr>
        <w:t>q</w:t>
      </w:r>
      <w:r w:rsidRPr="0003648D">
        <w:rPr>
          <w:bCs/>
          <w:lang w:val="it-IT"/>
        </w:rPr>
        <w:tab/>
      </w:r>
      <w:r w:rsidRPr="0003648D">
        <w:rPr>
          <w:bCs/>
          <w:lang w:val="it-IT"/>
        </w:rPr>
        <w:tab/>
        <w:t>=</w:t>
      </w:r>
      <w:r w:rsidRPr="0003648D">
        <w:rPr>
          <w:bCs/>
          <w:lang w:val="it-IT"/>
        </w:rPr>
        <w:tab/>
        <w:t xml:space="preserve">RDO </w:t>
      </w:r>
      <w:r w:rsidRPr="0003648D">
        <w:rPr>
          <w:bCs/>
          <w:i/>
          <w:vertAlign w:val="subscript"/>
          <w:lang w:val="it-IT"/>
        </w:rPr>
        <w:t>q</w:t>
      </w:r>
      <w:r w:rsidRPr="0003648D">
        <w:rPr>
          <w:bCs/>
          <w:lang w:val="it-IT"/>
        </w:rPr>
        <w:t xml:space="preserve"> – SARDQ </w:t>
      </w:r>
      <w:r w:rsidRPr="0003648D">
        <w:rPr>
          <w:bCs/>
          <w:i/>
          <w:vertAlign w:val="subscript"/>
          <w:lang w:val="it-IT"/>
        </w:rPr>
        <w:t>q</w:t>
      </w:r>
    </w:p>
    <w:p w:rsidR="00CD3F3C" w:rsidRPr="0003648D" w:rsidRDefault="00CD3F3C" w:rsidP="00CD3F3C">
      <w:pPr>
        <w:tabs>
          <w:tab w:val="left" w:pos="2160"/>
          <w:tab w:val="left" w:pos="2880"/>
        </w:tabs>
        <w:spacing w:after="120"/>
        <w:ind w:leftChars="300" w:left="2880" w:hangingChars="900" w:hanging="2160"/>
        <w:rPr>
          <w:bCs/>
          <w:lang w:val="it-IT"/>
        </w:rPr>
      </w:pPr>
      <w:r w:rsidRPr="0003648D">
        <w:rPr>
          <w:bCs/>
          <w:lang w:val="it-IT"/>
        </w:rPr>
        <w:t xml:space="preserve">RDO </w:t>
      </w:r>
      <w:r w:rsidRPr="0003648D">
        <w:rPr>
          <w:bCs/>
          <w:i/>
          <w:vertAlign w:val="subscript"/>
          <w:lang w:val="it-IT"/>
        </w:rPr>
        <w:t>q</w:t>
      </w:r>
      <w:r w:rsidRPr="0003648D">
        <w:rPr>
          <w:bCs/>
          <w:lang w:val="it-IT"/>
        </w:rPr>
        <w:tab/>
      </w:r>
      <w:r w:rsidRPr="0003648D">
        <w:rPr>
          <w:bCs/>
          <w:lang w:val="it-IT"/>
        </w:rPr>
        <w:tab/>
        <w:t>=</w:t>
      </w:r>
      <w:r w:rsidRPr="0003648D">
        <w:rPr>
          <w:bCs/>
          <w:lang w:val="it-IT"/>
        </w:rPr>
        <w:tab/>
      </w:r>
      <w:r w:rsidR="00C26407">
        <w:rPr>
          <w:noProof/>
          <w:position w:val="-22"/>
        </w:rPr>
        <w:drawing>
          <wp:inline distT="0" distB="0" distL="0" distR="0">
            <wp:extent cx="142875" cy="294005"/>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lang w:val="it-IT"/>
        </w:rPr>
        <w:t xml:space="preserve">(SARDQ </w:t>
      </w:r>
      <w:r w:rsidRPr="0003648D">
        <w:rPr>
          <w:bCs/>
          <w:i/>
          <w:vertAlign w:val="subscript"/>
          <w:lang w:val="it-IT"/>
        </w:rPr>
        <w:t>q</w:t>
      </w:r>
      <w:r w:rsidRPr="0003648D">
        <w:rPr>
          <w:bCs/>
          <w:lang w:val="it-IT"/>
        </w:rPr>
        <w:t xml:space="preserve"> + </w:t>
      </w:r>
      <w:r w:rsidR="00C26407">
        <w:rPr>
          <w:noProof/>
          <w:position w:val="-20"/>
        </w:rPr>
        <w:drawing>
          <wp:inline distT="0" distB="0" distL="0" distR="0">
            <wp:extent cx="142875" cy="278130"/>
            <wp:effectExtent l="0" t="0" r="9525" b="762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it-IT"/>
        </w:rPr>
        <w:t xml:space="preserve">(RTPCRD </w:t>
      </w:r>
      <w:r w:rsidRPr="0003648D">
        <w:rPr>
          <w:bCs/>
          <w:i/>
          <w:vertAlign w:val="subscript"/>
          <w:lang w:val="it-IT"/>
        </w:rPr>
        <w:t>q, m</w:t>
      </w:r>
      <w:r w:rsidRPr="0003648D">
        <w:rPr>
          <w:bCs/>
          <w:lang w:val="it-IT"/>
        </w:rPr>
        <w:t xml:space="preserve">) + PCRD </w:t>
      </w:r>
      <w:r w:rsidRPr="0003648D">
        <w:rPr>
          <w:bCs/>
          <w:i/>
          <w:vertAlign w:val="subscript"/>
          <w:lang w:val="it-IT"/>
        </w:rPr>
        <w:t>q</w:t>
      </w:r>
      <w:r w:rsidRPr="0003648D">
        <w:rPr>
          <w:bCs/>
          <w:lang w:val="it-IT"/>
        </w:rPr>
        <w:t xml:space="preserve"> –  </w:t>
      </w:r>
    </w:p>
    <w:p w:rsidR="00CD3F3C" w:rsidRPr="0003648D" w:rsidRDefault="00CD3F3C" w:rsidP="00CD3F3C">
      <w:pPr>
        <w:tabs>
          <w:tab w:val="left" w:pos="2160"/>
          <w:tab w:val="left" w:pos="2880"/>
        </w:tabs>
        <w:spacing w:after="120"/>
        <w:ind w:leftChars="300" w:left="2880" w:hangingChars="900" w:hanging="2160"/>
        <w:rPr>
          <w:bCs/>
          <w:i/>
          <w:vertAlign w:val="subscript"/>
          <w:lang w:val="it-IT"/>
        </w:rPr>
      </w:pPr>
      <w:r w:rsidRPr="0003648D">
        <w:rPr>
          <w:bCs/>
          <w:lang w:val="it-IT"/>
        </w:rPr>
        <w:tab/>
      </w:r>
      <w:r w:rsidRPr="0003648D">
        <w:rPr>
          <w:bCs/>
          <w:lang w:val="it-IT"/>
        </w:rPr>
        <w:tab/>
      </w:r>
      <w:r w:rsidRPr="0003648D">
        <w:rPr>
          <w:bCs/>
          <w:lang w:val="it-IT"/>
        </w:rPr>
        <w:tab/>
        <w:t xml:space="preserve">RDFQ </w:t>
      </w:r>
      <w:r w:rsidRPr="0003648D">
        <w:rPr>
          <w:bCs/>
          <w:i/>
          <w:vertAlign w:val="subscript"/>
          <w:lang w:val="it-IT"/>
        </w:rPr>
        <w:t>q</w:t>
      </w:r>
      <w:r w:rsidRPr="0003648D">
        <w:rPr>
          <w:bCs/>
          <w:lang w:val="it-IT"/>
        </w:rPr>
        <w:t xml:space="preserve"> – RRDFQ </w:t>
      </w:r>
      <w:r w:rsidRPr="0003648D">
        <w:rPr>
          <w:bCs/>
          <w:i/>
          <w:vertAlign w:val="subscript"/>
          <w:lang w:val="it-IT"/>
        </w:rPr>
        <w:t>q</w:t>
      </w:r>
      <w:r w:rsidRPr="0003648D">
        <w:rPr>
          <w:bCs/>
          <w:lang w:val="it-IT"/>
        </w:rPr>
        <w:t xml:space="preserve">) * HLRS </w:t>
      </w:r>
      <w:r w:rsidRPr="0003648D">
        <w:rPr>
          <w:bCs/>
          <w:i/>
          <w:vertAlign w:val="subscript"/>
          <w:lang w:val="it-IT"/>
        </w:rPr>
        <w:t>q</w:t>
      </w:r>
    </w:p>
    <w:p w:rsidR="00CD3F3C" w:rsidRPr="0003648D" w:rsidRDefault="00CD3F3C" w:rsidP="00CD3F3C">
      <w:pPr>
        <w:tabs>
          <w:tab w:val="left" w:pos="2160"/>
          <w:tab w:val="left" w:pos="2880"/>
        </w:tabs>
        <w:spacing w:after="120"/>
        <w:ind w:leftChars="300" w:left="2880" w:hangingChars="900" w:hanging="2160"/>
        <w:rPr>
          <w:bCs/>
          <w:lang w:val="fr-FR"/>
        </w:rPr>
      </w:pPr>
      <w:r w:rsidRPr="0003648D">
        <w:rPr>
          <w:bCs/>
          <w:lang w:val="fr-FR"/>
        </w:rPr>
        <w:t xml:space="preserve">SARDQ </w:t>
      </w:r>
      <w:r w:rsidRPr="0003648D">
        <w:rPr>
          <w:bCs/>
          <w:i/>
          <w:vertAlign w:val="subscript"/>
          <w:lang w:val="fr-FR"/>
        </w:rPr>
        <w:t>q</w:t>
      </w:r>
      <w:r w:rsidRPr="0003648D">
        <w:rPr>
          <w:bCs/>
          <w:lang w:val="fr-FR"/>
        </w:rPr>
        <w:tab/>
      </w:r>
      <w:r w:rsidRPr="0003648D">
        <w:rPr>
          <w:bCs/>
          <w:lang w:val="fr-FR"/>
        </w:rPr>
        <w:tab/>
        <w:t>=</w:t>
      </w:r>
      <w:r w:rsidRPr="0003648D">
        <w:rPr>
          <w:bCs/>
          <w:lang w:val="fr-FR"/>
        </w:rPr>
        <w:tab/>
        <w:t xml:space="preserve">DASARDQ </w:t>
      </w:r>
      <w:r w:rsidRPr="0003648D">
        <w:rPr>
          <w:bCs/>
          <w:i/>
          <w:vertAlign w:val="subscript"/>
          <w:lang w:val="fr-FR"/>
        </w:rPr>
        <w:t>q</w:t>
      </w:r>
      <w:r w:rsidRPr="0003648D">
        <w:rPr>
          <w:bCs/>
          <w:lang w:val="fr-FR"/>
        </w:rPr>
        <w:t xml:space="preserve"> + RTSARDQ </w:t>
      </w:r>
      <w:r w:rsidRPr="0003648D">
        <w:rPr>
          <w:bCs/>
          <w:i/>
          <w:vertAlign w:val="subscript"/>
          <w:lang w:val="fr-FR"/>
        </w:rPr>
        <w:t>q</w:t>
      </w:r>
    </w:p>
    <w:p w:rsidR="00CD3F3C" w:rsidRPr="0003648D" w:rsidRDefault="00CD3F3C" w:rsidP="00CD3F3C">
      <w:pPr>
        <w:keepNext/>
      </w:pPr>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CD3F3C" w:rsidRPr="0003648D" w:rsidTr="007C45F6">
        <w:trPr>
          <w:tblHeader/>
        </w:trPr>
        <w:tc>
          <w:tcPr>
            <w:tcW w:w="849" w:type="pct"/>
          </w:tcPr>
          <w:p w:rsidR="00CD3F3C" w:rsidRPr="0003648D" w:rsidRDefault="00CD3F3C" w:rsidP="007C45F6">
            <w:pPr>
              <w:keepNext/>
              <w:spacing w:after="120"/>
              <w:rPr>
                <w:b/>
                <w:iCs/>
                <w:sz w:val="20"/>
              </w:rPr>
            </w:pPr>
            <w:r w:rsidRPr="0003648D">
              <w:rPr>
                <w:b/>
                <w:iCs/>
                <w:sz w:val="20"/>
              </w:rPr>
              <w:t>Variable</w:t>
            </w:r>
          </w:p>
        </w:tc>
        <w:tc>
          <w:tcPr>
            <w:tcW w:w="460" w:type="pct"/>
          </w:tcPr>
          <w:p w:rsidR="00CD3F3C" w:rsidRPr="0003648D" w:rsidRDefault="00CD3F3C" w:rsidP="007C45F6">
            <w:pPr>
              <w:keepNext/>
              <w:spacing w:after="120"/>
              <w:rPr>
                <w:b/>
                <w:iCs/>
                <w:sz w:val="20"/>
              </w:rPr>
            </w:pPr>
            <w:r w:rsidRPr="0003648D">
              <w:rPr>
                <w:b/>
                <w:iCs/>
                <w:sz w:val="20"/>
              </w:rPr>
              <w:t>Unit</w:t>
            </w:r>
          </w:p>
        </w:tc>
        <w:tc>
          <w:tcPr>
            <w:tcW w:w="3691" w:type="pct"/>
          </w:tcPr>
          <w:p w:rsidR="00CD3F3C" w:rsidRPr="0003648D" w:rsidRDefault="00CD3F3C" w:rsidP="007C45F6">
            <w:pPr>
              <w:keepNext/>
              <w:spacing w:after="120"/>
              <w:rPr>
                <w:b/>
                <w:iCs/>
                <w:sz w:val="20"/>
              </w:rPr>
            </w:pPr>
            <w:r w:rsidRPr="0003648D">
              <w:rPr>
                <w:b/>
                <w:iCs/>
                <w:sz w:val="20"/>
              </w:rPr>
              <w:t>Description</w:t>
            </w:r>
          </w:p>
        </w:tc>
      </w:tr>
      <w:tr w:rsidR="00CD3F3C" w:rsidRPr="0003648D" w:rsidTr="007C45F6">
        <w:tc>
          <w:tcPr>
            <w:tcW w:w="849" w:type="pct"/>
          </w:tcPr>
          <w:p w:rsidR="00CD3F3C" w:rsidRPr="0003648D" w:rsidRDefault="00CD3F3C" w:rsidP="007C45F6">
            <w:pPr>
              <w:spacing w:after="60"/>
              <w:rPr>
                <w:iCs/>
                <w:sz w:val="20"/>
              </w:rPr>
            </w:pPr>
            <w:r w:rsidRPr="0003648D">
              <w:rPr>
                <w:iCs/>
                <w:sz w:val="20"/>
              </w:rPr>
              <w:t xml:space="preserve">RDCOST </w:t>
            </w:r>
            <w:r w:rsidRPr="0003648D">
              <w:rPr>
                <w:i/>
                <w:iCs/>
                <w:sz w:val="20"/>
                <w:vertAlign w:val="subscript"/>
              </w:rPr>
              <w:t>q</w:t>
            </w:r>
          </w:p>
        </w:tc>
        <w:tc>
          <w:tcPr>
            <w:tcW w:w="460" w:type="pct"/>
          </w:tcPr>
          <w:p w:rsidR="00CD3F3C" w:rsidRPr="0003648D" w:rsidRDefault="00CD3F3C" w:rsidP="007C45F6">
            <w:pPr>
              <w:keepNext/>
              <w:spacing w:after="60"/>
              <w:rPr>
                <w:iCs/>
                <w:sz w:val="20"/>
              </w:rPr>
            </w:pPr>
            <w:r w:rsidRPr="0003648D">
              <w:rPr>
                <w:iCs/>
                <w:sz w:val="20"/>
              </w:rPr>
              <w:t>$</w:t>
            </w:r>
          </w:p>
        </w:tc>
        <w:tc>
          <w:tcPr>
            <w:tcW w:w="3691" w:type="pct"/>
          </w:tcPr>
          <w:p w:rsidR="00CD3F3C" w:rsidRPr="0003648D" w:rsidRDefault="00CD3F3C" w:rsidP="007C45F6">
            <w:pPr>
              <w:keepNext/>
              <w:spacing w:after="60"/>
              <w:rPr>
                <w:iCs/>
                <w:sz w:val="20"/>
              </w:rPr>
            </w:pPr>
            <w:r w:rsidRPr="0003648D">
              <w:rPr>
                <w:i/>
                <w:iCs/>
                <w:sz w:val="20"/>
              </w:rPr>
              <w:t>Reg-Down Cost per QSE</w:t>
            </w:r>
            <w:r w:rsidRPr="0003648D">
              <w:rPr>
                <w:iCs/>
                <w:sz w:val="20"/>
              </w:rPr>
              <w:t xml:space="preserve">—QSE </w:t>
            </w:r>
            <w:r w:rsidRPr="0003648D">
              <w:rPr>
                <w:i/>
                <w:iCs/>
                <w:sz w:val="20"/>
              </w:rPr>
              <w:t>q</w:t>
            </w:r>
            <w:r w:rsidRPr="0003648D">
              <w:rPr>
                <w:iCs/>
                <w:sz w:val="20"/>
              </w:rPr>
              <w:t>’s share of the net total costs for Reg-Down,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RDPR</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Reg-Down Price—</w:t>
            </w:r>
            <w:r w:rsidRPr="0003648D">
              <w:rPr>
                <w:iCs/>
                <w:sz w:val="20"/>
              </w:rPr>
              <w:t>The price for Reg-Down calculated based on the net total costs for Reg-Down,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RDCOSTTOT</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Reg-Down Cost Total</w:t>
            </w:r>
            <w:r w:rsidRPr="0003648D">
              <w:rPr>
                <w:iCs/>
                <w:sz w:val="20"/>
              </w:rPr>
              <w:t>—The net total costs for Reg-Down, for the hour.  See item (3)(a) above.</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RDQTOT</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Reg-Down Quantity Total</w:t>
            </w:r>
            <w:r w:rsidRPr="0003648D">
              <w:rPr>
                <w:iCs/>
                <w:sz w:val="20"/>
              </w:rPr>
              <w:t>—The sum of every QSE’s Ancillary Service Obligation minus its self-arranged Reg-Down quantity in the DAM and any and all SASMs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RDQ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Reg-Down Quantity per QSE</w:t>
            </w:r>
            <w:r w:rsidRPr="0003648D">
              <w:rPr>
                <w:iCs/>
                <w:sz w:val="20"/>
              </w:rPr>
              <w:t xml:space="preserve">—The QSE </w:t>
            </w:r>
            <w:r w:rsidRPr="0003648D">
              <w:rPr>
                <w:i/>
                <w:iCs/>
                <w:sz w:val="20"/>
              </w:rPr>
              <w:t>q</w:t>
            </w:r>
            <w:r w:rsidRPr="0003648D">
              <w:rPr>
                <w:iCs/>
                <w:sz w:val="20"/>
              </w:rPr>
              <w:t>’s Ancillary Service Obligation minus its self-arranged Reg-Down quantity in the DAM and any and all SASMs,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RDO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Reg-Down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DASARDQ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Self-Arranged Reg-Down Quantity per QSE for DAM</w:t>
            </w:r>
            <w:r w:rsidRPr="0003648D">
              <w:rPr>
                <w:iCs/>
                <w:sz w:val="20"/>
              </w:rPr>
              <w:t xml:space="preserve">—The self-arranged Reg-Down quantity submitted by QSE </w:t>
            </w:r>
            <w:r w:rsidRPr="0003648D">
              <w:rPr>
                <w:i/>
                <w:iCs/>
                <w:sz w:val="20"/>
              </w:rPr>
              <w:t>q</w:t>
            </w:r>
            <w:r w:rsidRPr="0003648D">
              <w:rPr>
                <w:iCs/>
                <w:sz w:val="20"/>
              </w:rPr>
              <w:t xml:space="preserve"> before 1000 in the Day-Ahead.</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RTSARDQ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Self-Arranged Reg-Down Quantity per QSE for all SASMs</w:t>
            </w:r>
            <w:r w:rsidRPr="0003648D">
              <w:rPr>
                <w:iCs/>
                <w:sz w:val="20"/>
              </w:rPr>
              <w:t xml:space="preserve">—The sum of all self-arranged Reg-Down quantities submitted by QSE </w:t>
            </w:r>
            <w:r w:rsidRPr="0003648D">
              <w:rPr>
                <w:i/>
                <w:iCs/>
                <w:sz w:val="20"/>
              </w:rPr>
              <w:t>q</w:t>
            </w:r>
            <w:r w:rsidRPr="0003648D">
              <w:rPr>
                <w:iCs/>
                <w:sz w:val="20"/>
              </w:rPr>
              <w:t xml:space="preserve"> for all SASMs due to an increase in the Ancillary Service Plan per Section 4.4.7.1.</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RTPCRD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Reg-Down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Reg-Down,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RDFQ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Reg-Down Failure Quantity per QSE—</w:t>
            </w:r>
            <w:r w:rsidRPr="0003648D">
              <w:rPr>
                <w:iCs/>
                <w:sz w:val="20"/>
              </w:rPr>
              <w:t xml:space="preserve">QSE </w:t>
            </w:r>
            <w:r w:rsidRPr="0003648D">
              <w:rPr>
                <w:i/>
                <w:iCs/>
                <w:sz w:val="20"/>
              </w:rPr>
              <w:t>q</w:t>
            </w:r>
            <w:r w:rsidRPr="0003648D">
              <w:rPr>
                <w:iCs/>
                <w:sz w:val="20"/>
              </w:rPr>
              <w:t>’s total capacity associated with failures on its Ancillary Service Supply Responsibility for Reg-Down,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 xml:space="preserve">RRDFQ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Reconfiguration Reg-Down Failure Quantity per QSE</w:t>
            </w:r>
            <w:r w:rsidRPr="0003648D">
              <w:rPr>
                <w:sz w:val="20"/>
              </w:rPr>
              <w:t xml:space="preserve">—QSE </w:t>
            </w:r>
            <w:r w:rsidRPr="0003648D">
              <w:rPr>
                <w:i/>
                <w:sz w:val="20"/>
              </w:rPr>
              <w:t>q</w:t>
            </w:r>
            <w:r w:rsidRPr="0003648D">
              <w:rPr>
                <w:sz w:val="20"/>
              </w:rPr>
              <w:t>’s total capacity associated with reconfiguration reductions on its Ancillary Service Supply Responsibility for Reg-Down,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The Hourly Load Ratio Share calculated for QSE q for the hour</w:t>
            </w:r>
            <w:r w:rsidRPr="0003648D">
              <w:rPr>
                <w:iCs/>
                <w:sz w:val="20"/>
              </w:rPr>
              <w:t>.  See Section 6.6.2.4.</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 xml:space="preserve">PCRD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i/>
                <w:sz w:val="20"/>
              </w:rPr>
              <w:t>Procured Capacity for Reg-Down per QSE in DAM</w:t>
            </w:r>
            <w:r w:rsidRPr="0003648D">
              <w:rPr>
                <w:sz w:val="20"/>
              </w:rPr>
              <w:t xml:space="preserve">—The total Reg-Down capacity quantity awarded to QSE </w:t>
            </w:r>
            <w:r w:rsidRPr="0003648D">
              <w:rPr>
                <w:i/>
                <w:sz w:val="20"/>
              </w:rPr>
              <w:t>q</w:t>
            </w:r>
            <w:r w:rsidRPr="0003648D">
              <w:rPr>
                <w:sz w:val="20"/>
              </w:rPr>
              <w:t xml:space="preserve"> in the DAM for all the Resources represented by the QSE</w:t>
            </w:r>
            <w:r w:rsidRPr="0003648D">
              <w:rPr>
                <w:iCs/>
                <w:sz w:val="20"/>
              </w:rPr>
              <w:t>,</w:t>
            </w:r>
            <w:r w:rsidRPr="0003648D">
              <w:rPr>
                <w:sz w:val="20"/>
              </w:rPr>
              <w:t xml:space="preserve">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 xml:space="preserve">SARDQ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i/>
                <w:sz w:val="20"/>
              </w:rPr>
              <w:t>Total Self-Arranged Reg-Down Quantity per QSE for all markets</w:t>
            </w:r>
            <w:r w:rsidRPr="0003648D">
              <w:rPr>
                <w:sz w:val="20"/>
              </w:rPr>
              <w:t xml:space="preserve">—The sum of all self-arranged Reg-Down quantities submitted by QSE </w:t>
            </w:r>
            <w:r w:rsidRPr="0003648D">
              <w:rPr>
                <w:i/>
                <w:sz w:val="20"/>
              </w:rPr>
              <w:t>q</w:t>
            </w:r>
            <w:r w:rsidRPr="0003648D">
              <w:rPr>
                <w:sz w:val="20"/>
              </w:rPr>
              <w:t xml:space="preserve"> for DAM and all SASMs.</w:t>
            </w:r>
          </w:p>
        </w:tc>
      </w:tr>
      <w:tr w:rsidR="00CD3F3C" w:rsidRPr="0003648D" w:rsidTr="007C45F6">
        <w:trPr>
          <w:trHeight w:val="143"/>
        </w:trPr>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lastRenderedPageBreak/>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m</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An Ancillary Service market (SASM or RSASM) for the given Operating Hour.</w:t>
            </w:r>
          </w:p>
        </w:tc>
      </w:tr>
    </w:tbl>
    <w:p w:rsidR="00CD3F3C" w:rsidRPr="0003648D" w:rsidRDefault="00CD3F3C" w:rsidP="00CD3F3C"/>
    <w:p w:rsidR="00CD3F3C" w:rsidRPr="0003648D" w:rsidRDefault="00CD3F3C" w:rsidP="00CD3F3C">
      <w:pPr>
        <w:spacing w:after="240"/>
        <w:ind w:left="1440" w:hanging="720"/>
      </w:pPr>
      <w:r w:rsidRPr="0003648D">
        <w:t>(c)</w:t>
      </w:r>
      <w:r w:rsidRPr="0003648D">
        <w:tab/>
        <w:t>The adjustment to each QSE’s DAM charge for the Reg-Down for the Operating Hour, due to changes during the Adjustment Period or Real-Time operations, is calculated as follows:</w:t>
      </w:r>
    </w:p>
    <w:p w:rsidR="00CD3F3C" w:rsidRPr="0003648D" w:rsidRDefault="00CD3F3C" w:rsidP="00CD3F3C">
      <w:pPr>
        <w:spacing w:after="240"/>
        <w:ind w:left="2880" w:hanging="2160"/>
        <w:rPr>
          <w:b/>
          <w:bCs/>
        </w:rPr>
      </w:pPr>
      <w:r w:rsidRPr="0003648D">
        <w:rPr>
          <w:b/>
          <w:bCs/>
        </w:rPr>
        <w:t xml:space="preserve">RTRDAMT </w:t>
      </w:r>
      <w:r w:rsidRPr="0003648D">
        <w:rPr>
          <w:b/>
          <w:bCs/>
          <w:i/>
          <w:vertAlign w:val="subscript"/>
        </w:rPr>
        <w:t>q</w:t>
      </w:r>
      <w:r w:rsidRPr="0003648D">
        <w:rPr>
          <w:b/>
          <w:bCs/>
        </w:rPr>
        <w:tab/>
        <w:t>=</w:t>
      </w:r>
      <w:r w:rsidRPr="0003648D">
        <w:rPr>
          <w:b/>
          <w:bCs/>
        </w:rPr>
        <w:tab/>
        <w:t xml:space="preserve">RDCOST </w:t>
      </w:r>
      <w:r w:rsidRPr="0003648D">
        <w:rPr>
          <w:b/>
          <w:bCs/>
          <w:i/>
          <w:vertAlign w:val="subscript"/>
        </w:rPr>
        <w:t>q</w:t>
      </w:r>
      <w:r w:rsidRPr="0003648D">
        <w:rPr>
          <w:b/>
          <w:bCs/>
        </w:rPr>
        <w:t xml:space="preserve"> – DARDAMT </w:t>
      </w:r>
      <w:r w:rsidRPr="0003648D">
        <w:rPr>
          <w:b/>
          <w:bCs/>
          <w:i/>
          <w:vertAlign w:val="subscript"/>
        </w:rPr>
        <w:t>q</w:t>
      </w:r>
    </w:p>
    <w:p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CD3F3C" w:rsidRPr="0003648D" w:rsidTr="007C45F6">
        <w:tc>
          <w:tcPr>
            <w:tcW w:w="824" w:type="pct"/>
          </w:tcPr>
          <w:p w:rsidR="00CD3F3C" w:rsidRPr="0003648D" w:rsidRDefault="00CD3F3C" w:rsidP="007C45F6">
            <w:pPr>
              <w:spacing w:after="120"/>
              <w:rPr>
                <w:b/>
                <w:iCs/>
                <w:sz w:val="20"/>
              </w:rPr>
            </w:pPr>
            <w:r w:rsidRPr="0003648D">
              <w:rPr>
                <w:b/>
                <w:iCs/>
                <w:sz w:val="20"/>
              </w:rPr>
              <w:t>Variable</w:t>
            </w:r>
          </w:p>
        </w:tc>
        <w:tc>
          <w:tcPr>
            <w:tcW w:w="463" w:type="pct"/>
          </w:tcPr>
          <w:p w:rsidR="00CD3F3C" w:rsidRPr="0003648D" w:rsidRDefault="00CD3F3C" w:rsidP="007C45F6">
            <w:pPr>
              <w:spacing w:after="120"/>
              <w:rPr>
                <w:b/>
                <w:iCs/>
                <w:sz w:val="20"/>
              </w:rPr>
            </w:pPr>
            <w:r w:rsidRPr="0003648D">
              <w:rPr>
                <w:b/>
                <w:iCs/>
                <w:sz w:val="20"/>
              </w:rPr>
              <w:t>Unit</w:t>
            </w:r>
          </w:p>
        </w:tc>
        <w:tc>
          <w:tcPr>
            <w:tcW w:w="3713" w:type="pct"/>
          </w:tcPr>
          <w:p w:rsidR="00CD3F3C" w:rsidRPr="0003648D" w:rsidRDefault="00CD3F3C" w:rsidP="007C45F6">
            <w:pPr>
              <w:spacing w:after="120"/>
              <w:rPr>
                <w:b/>
                <w:iCs/>
                <w:sz w:val="20"/>
              </w:rPr>
            </w:pPr>
            <w:r w:rsidRPr="0003648D">
              <w:rPr>
                <w:b/>
                <w:iCs/>
                <w:sz w:val="20"/>
              </w:rPr>
              <w:t>Description</w:t>
            </w:r>
          </w:p>
        </w:tc>
      </w:tr>
      <w:tr w:rsidR="00CD3F3C" w:rsidRPr="0003648D" w:rsidTr="007C45F6">
        <w:tc>
          <w:tcPr>
            <w:tcW w:w="824" w:type="pct"/>
          </w:tcPr>
          <w:p w:rsidR="00CD3F3C" w:rsidRPr="0003648D" w:rsidRDefault="00CD3F3C" w:rsidP="007C45F6">
            <w:pPr>
              <w:spacing w:after="60"/>
              <w:rPr>
                <w:iCs/>
                <w:sz w:val="20"/>
              </w:rPr>
            </w:pPr>
            <w:r w:rsidRPr="0003648D">
              <w:rPr>
                <w:iCs/>
                <w:sz w:val="20"/>
              </w:rPr>
              <w:t xml:space="preserve">RTRDAMT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Real-Time Reg-Down Amount per QSE</w:t>
            </w:r>
            <w:r w:rsidRPr="0003648D">
              <w:rPr>
                <w:iCs/>
                <w:sz w:val="20"/>
              </w:rPr>
              <w:t xml:space="preserve">—The adjustment to QSE </w:t>
            </w:r>
            <w:r w:rsidRPr="0003648D">
              <w:rPr>
                <w:i/>
                <w:iCs/>
                <w:sz w:val="20"/>
              </w:rPr>
              <w:t>q</w:t>
            </w:r>
            <w:r w:rsidRPr="0003648D">
              <w:rPr>
                <w:iCs/>
                <w:sz w:val="20"/>
              </w:rPr>
              <w:t>’s share of the costs for Reg-Down, for the hour.</w:t>
            </w:r>
          </w:p>
        </w:tc>
      </w:tr>
      <w:tr w:rsidR="00CD3F3C" w:rsidRPr="0003648D" w:rsidTr="007C45F6">
        <w:tc>
          <w:tcPr>
            <w:tcW w:w="824" w:type="pct"/>
          </w:tcPr>
          <w:p w:rsidR="00CD3F3C" w:rsidRPr="0003648D" w:rsidRDefault="00CD3F3C" w:rsidP="007C45F6">
            <w:pPr>
              <w:spacing w:after="60"/>
              <w:rPr>
                <w:iCs/>
                <w:sz w:val="20"/>
              </w:rPr>
            </w:pPr>
            <w:r w:rsidRPr="0003648D">
              <w:rPr>
                <w:iCs/>
                <w:sz w:val="20"/>
              </w:rPr>
              <w:t xml:space="preserve">RDCOST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Reg-Down Cost per QSE</w:t>
            </w:r>
            <w:r w:rsidRPr="0003648D">
              <w:rPr>
                <w:iCs/>
                <w:sz w:val="20"/>
              </w:rPr>
              <w:t xml:space="preserve">—QSE </w:t>
            </w:r>
            <w:r w:rsidRPr="0003648D">
              <w:rPr>
                <w:i/>
                <w:iCs/>
                <w:sz w:val="20"/>
              </w:rPr>
              <w:t>q</w:t>
            </w:r>
            <w:r w:rsidRPr="0003648D">
              <w:rPr>
                <w:iCs/>
                <w:sz w:val="20"/>
              </w:rPr>
              <w:t>’s share of the net total costs for Reg-Down, for the hour.</w:t>
            </w:r>
          </w:p>
        </w:tc>
      </w:tr>
      <w:tr w:rsidR="00CD3F3C" w:rsidRPr="0003648D" w:rsidTr="007C45F6">
        <w:tc>
          <w:tcPr>
            <w:tcW w:w="824" w:type="pct"/>
          </w:tcPr>
          <w:p w:rsidR="00CD3F3C" w:rsidRPr="0003648D" w:rsidRDefault="00CD3F3C" w:rsidP="007C45F6">
            <w:pPr>
              <w:spacing w:after="60"/>
              <w:rPr>
                <w:iCs/>
                <w:sz w:val="20"/>
              </w:rPr>
            </w:pPr>
            <w:r w:rsidRPr="0003648D">
              <w:rPr>
                <w:iCs/>
                <w:sz w:val="20"/>
              </w:rPr>
              <w:t xml:space="preserve">DARDAMT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Day-Ahead Reg-Down Amount per QSE</w:t>
            </w:r>
            <w:r w:rsidRPr="0003648D">
              <w:rPr>
                <w:iCs/>
                <w:sz w:val="20"/>
              </w:rPr>
              <w:t xml:space="preserve">—QSE </w:t>
            </w:r>
            <w:r w:rsidRPr="0003648D">
              <w:rPr>
                <w:i/>
                <w:iCs/>
                <w:sz w:val="20"/>
              </w:rPr>
              <w:t>q</w:t>
            </w:r>
            <w:r w:rsidRPr="0003648D">
              <w:rPr>
                <w:iCs/>
                <w:sz w:val="20"/>
              </w:rPr>
              <w:t>’s share of the DAM cost for Reg-Down, for the hour.</w:t>
            </w:r>
          </w:p>
        </w:tc>
      </w:tr>
      <w:tr w:rsidR="00CD3F3C" w:rsidRPr="0003648D" w:rsidTr="007C45F6">
        <w:tc>
          <w:tcPr>
            <w:tcW w:w="824" w:type="pct"/>
            <w:tcBorders>
              <w:top w:val="single" w:sz="4" w:space="0" w:color="auto"/>
              <w:left w:val="single" w:sz="4" w:space="0" w:color="auto"/>
              <w:bottom w:val="single" w:sz="4" w:space="0" w:color="auto"/>
              <w:right w:val="single" w:sz="4" w:space="0" w:color="auto"/>
            </w:tcBorders>
          </w:tcPr>
          <w:p w:rsidR="00CD3F3C" w:rsidRPr="0003648D" w:rsidRDefault="00B76D9E" w:rsidP="007C45F6">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bl>
    <w:p w:rsidR="00CD3F3C" w:rsidRPr="0003648D" w:rsidRDefault="00CD3F3C" w:rsidP="00CD3F3C">
      <w:pPr>
        <w:spacing w:before="240" w:after="240"/>
        <w:ind w:left="720" w:hanging="720"/>
        <w:rPr>
          <w:iCs/>
        </w:rPr>
      </w:pPr>
      <w:r w:rsidRPr="0003648D">
        <w:rPr>
          <w:iCs/>
        </w:rPr>
        <w:t>(4)</w:t>
      </w:r>
      <w:r w:rsidRPr="0003648D">
        <w:rPr>
          <w:iCs/>
        </w:rPr>
        <w:tab/>
        <w:t>For RRS, if applicable:</w:t>
      </w:r>
    </w:p>
    <w:p w:rsidR="00CD3F3C" w:rsidRPr="0003648D" w:rsidRDefault="00CD3F3C" w:rsidP="00CD3F3C">
      <w:pPr>
        <w:spacing w:after="240"/>
        <w:ind w:left="1440" w:hanging="720"/>
      </w:pPr>
      <w:r w:rsidRPr="0003648D">
        <w:t>(a)</w:t>
      </w:r>
      <w:r w:rsidRPr="0003648D">
        <w:tab/>
        <w:t>The net total costs for RRS for a given Operating Hour is calculated as follows:</w:t>
      </w:r>
    </w:p>
    <w:p w:rsidR="00CD3F3C" w:rsidRPr="0003648D" w:rsidRDefault="00CD3F3C" w:rsidP="00CD3F3C">
      <w:pPr>
        <w:spacing w:after="120"/>
        <w:ind w:left="3600" w:hanging="2880"/>
        <w:rPr>
          <w:b/>
          <w:bCs/>
        </w:rPr>
      </w:pPr>
      <w:r w:rsidRPr="0003648D">
        <w:rPr>
          <w:b/>
          <w:bCs/>
        </w:rPr>
        <w:t>RRCOSTTOT</w:t>
      </w:r>
      <w:r w:rsidRPr="0003648D">
        <w:rPr>
          <w:b/>
          <w:bCs/>
        </w:rPr>
        <w:tab/>
        <w:t>=</w:t>
      </w:r>
      <w:r w:rsidRPr="0003648D">
        <w:rPr>
          <w:b/>
          <w:bCs/>
        </w:rPr>
        <w:tab/>
        <w:t>(-1) * (</w:t>
      </w:r>
      <w:r w:rsidR="00C26407">
        <w:rPr>
          <w:b/>
          <w:noProof/>
          <w:position w:val="-20"/>
        </w:rPr>
        <w:drawing>
          <wp:inline distT="0" distB="0" distL="0" distR="0">
            <wp:extent cx="142875" cy="278130"/>
            <wp:effectExtent l="0" t="0" r="9525" b="762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 xml:space="preserve">PCRRAMTTOT  + RRFQAMTTOT + </w:t>
      </w:r>
    </w:p>
    <w:p w:rsidR="00CD3F3C" w:rsidRPr="0003648D" w:rsidRDefault="00CD3F3C" w:rsidP="00CD3F3C">
      <w:pPr>
        <w:spacing w:after="240"/>
        <w:ind w:left="3600" w:firstLine="720"/>
        <w:rPr>
          <w:b/>
          <w:bCs/>
        </w:rPr>
      </w:pPr>
      <w:r w:rsidRPr="0003648D">
        <w:rPr>
          <w:b/>
          <w:bCs/>
        </w:rPr>
        <w:t>RRINFQAMTTOT)</w:t>
      </w:r>
    </w:p>
    <w:p w:rsidR="00CD3F3C" w:rsidRPr="0003648D" w:rsidRDefault="00CD3F3C" w:rsidP="00CD3F3C">
      <w:pPr>
        <w:spacing w:after="240"/>
        <w:rPr>
          <w:iCs/>
        </w:rPr>
      </w:pPr>
      <w:r w:rsidRPr="0003648D">
        <w:rPr>
          <w:iCs/>
        </w:rPr>
        <w:t xml:space="preserve">Where: </w:t>
      </w:r>
    </w:p>
    <w:p w:rsidR="00CD3F3C" w:rsidRPr="0003648D" w:rsidRDefault="00CD3F3C" w:rsidP="00CD3F3C">
      <w:r w:rsidRPr="0003648D">
        <w:t>Total payment of SASM- and RSASM-procured capacity for RRS by market</w:t>
      </w:r>
    </w:p>
    <w:p w:rsidR="00CD3F3C" w:rsidRPr="0003648D" w:rsidRDefault="00CD3F3C" w:rsidP="00CD3F3C">
      <w:pPr>
        <w:spacing w:after="240"/>
        <w:ind w:leftChars="300" w:left="2880" w:hangingChars="900" w:hanging="2160"/>
        <w:rPr>
          <w:bCs/>
          <w:i/>
          <w:vertAlign w:val="subscript"/>
        </w:rPr>
      </w:pPr>
      <w:r w:rsidRPr="0003648D">
        <w:rPr>
          <w:bCs/>
        </w:rPr>
        <w:t xml:space="preserve">RTPCRRAMTTOT </w:t>
      </w:r>
      <w:r w:rsidRPr="0003648D">
        <w:rPr>
          <w:bCs/>
          <w:i/>
          <w:vertAlign w:val="subscript"/>
        </w:rPr>
        <w:t>m</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RTPCRRAMT </w:t>
      </w:r>
      <w:r w:rsidRPr="0003648D">
        <w:rPr>
          <w:bCs/>
          <w:i/>
          <w:vertAlign w:val="subscript"/>
        </w:rPr>
        <w:t>q, m</w:t>
      </w:r>
    </w:p>
    <w:p w:rsidR="00CD3F3C" w:rsidRPr="0003648D" w:rsidRDefault="00CD3F3C" w:rsidP="00CD3F3C">
      <w:r w:rsidRPr="0003648D">
        <w:t>Total payment of DAM-procured capacity for RRS</w:t>
      </w:r>
    </w:p>
    <w:p w:rsidR="00CD3F3C" w:rsidRPr="0003648D" w:rsidRDefault="00CD3F3C" w:rsidP="00CD3F3C">
      <w:pPr>
        <w:spacing w:after="240"/>
        <w:ind w:leftChars="300" w:left="2880" w:hangingChars="900" w:hanging="2160"/>
        <w:rPr>
          <w:bCs/>
        </w:rPr>
      </w:pPr>
      <w:r w:rsidRPr="0003648D">
        <w:rPr>
          <w:bCs/>
        </w:rPr>
        <w:t>PCRRAMTTOT</w:t>
      </w:r>
      <w:r w:rsidRPr="0003648D">
        <w:rPr>
          <w:bCs/>
          <w:i/>
          <w:vertAlign w:val="subscript"/>
        </w:rPr>
        <w:tab/>
      </w:r>
      <w:r w:rsidRPr="0003648D">
        <w:rPr>
          <w:bCs/>
          <w:i/>
          <w:vertAlign w:val="subscript"/>
        </w:rPr>
        <w:tab/>
      </w:r>
      <w:r w:rsidRPr="0003648D">
        <w:rPr>
          <w:bCs/>
        </w:rPr>
        <w:t>=</w:t>
      </w:r>
      <w:r w:rsidRPr="0003648D">
        <w:rPr>
          <w:bCs/>
        </w:rPr>
        <w:tab/>
      </w:r>
      <w:r w:rsidR="00C26407">
        <w:rPr>
          <w:noProof/>
          <w:position w:val="-22"/>
        </w:rPr>
        <w:drawing>
          <wp:inline distT="0" distB="0" distL="0" distR="0">
            <wp:extent cx="142875" cy="294005"/>
            <wp:effectExtent l="0" t="0" r="9525"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PCRRAMT </w:t>
      </w:r>
      <w:r w:rsidRPr="0003648D">
        <w:rPr>
          <w:bCs/>
          <w:i/>
          <w:vertAlign w:val="subscript"/>
        </w:rPr>
        <w:t>q</w:t>
      </w:r>
    </w:p>
    <w:p w:rsidR="00CD3F3C" w:rsidRPr="0003648D" w:rsidRDefault="00CD3F3C" w:rsidP="00CD3F3C">
      <w:r w:rsidRPr="0003648D">
        <w:t>Total charge of failure on Ancillary Service Supply Responsibility for RRS</w:t>
      </w:r>
    </w:p>
    <w:p w:rsidR="00CD3F3C" w:rsidRPr="0003648D" w:rsidRDefault="00CD3F3C" w:rsidP="00CD3F3C">
      <w:pPr>
        <w:spacing w:after="240"/>
        <w:ind w:leftChars="300" w:left="2880" w:hangingChars="900" w:hanging="2160"/>
        <w:rPr>
          <w:bCs/>
          <w:i/>
          <w:vertAlign w:val="subscript"/>
        </w:rPr>
      </w:pPr>
      <w:r w:rsidRPr="0003648D">
        <w:rPr>
          <w:bCs/>
        </w:rPr>
        <w:t>RRFQAMTTOT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RRFQAMTQSETOT </w:t>
      </w:r>
      <w:r w:rsidRPr="0003648D">
        <w:rPr>
          <w:bCs/>
          <w:i/>
          <w:vertAlign w:val="subscript"/>
        </w:rPr>
        <w:t>q</w:t>
      </w:r>
    </w:p>
    <w:p w:rsidR="00CD3F3C" w:rsidRPr="0003648D" w:rsidRDefault="00CD3F3C" w:rsidP="00CD3F3C">
      <w:pPr>
        <w:ind w:left="300" w:hangingChars="125" w:hanging="300"/>
        <w:rPr>
          <w:bCs/>
        </w:rPr>
      </w:pPr>
      <w:r w:rsidRPr="0003648D">
        <w:rPr>
          <w:bCs/>
        </w:rPr>
        <w:t>Total payment of SASM- and RSASM-procured capacity RRS Service by QSE</w:t>
      </w:r>
    </w:p>
    <w:p w:rsidR="00CD3F3C" w:rsidRPr="0003648D" w:rsidRDefault="00CD3F3C" w:rsidP="00CD3F3C">
      <w:pPr>
        <w:spacing w:after="240"/>
        <w:ind w:leftChars="300" w:left="2880" w:hangingChars="900" w:hanging="2160"/>
        <w:rPr>
          <w:bCs/>
          <w:i/>
          <w:vertAlign w:val="subscript"/>
        </w:rPr>
      </w:pPr>
      <w:r w:rsidRPr="0003648D">
        <w:rPr>
          <w:bCs/>
        </w:rPr>
        <w:t xml:space="preserve">RTPCRRAMTQSETOT </w:t>
      </w:r>
      <w:r w:rsidRPr="0003648D">
        <w:rPr>
          <w:bCs/>
          <w:i/>
          <w:vertAlign w:val="subscript"/>
        </w:rPr>
        <w:t>q</w:t>
      </w:r>
      <w:r w:rsidRPr="0003648D">
        <w:rPr>
          <w:bCs/>
        </w:rPr>
        <w:t xml:space="preserve"> </w:t>
      </w:r>
      <w:r w:rsidRPr="0003648D">
        <w:rPr>
          <w:bCs/>
        </w:rPr>
        <w:tab/>
        <w:t>=</w:t>
      </w:r>
      <w:r w:rsidRPr="0003648D">
        <w:rPr>
          <w:bCs/>
        </w:rPr>
        <w:tab/>
      </w:r>
      <w:r w:rsidR="00C26407">
        <w:rPr>
          <w:noProof/>
          <w:position w:val="-20"/>
        </w:rPr>
        <w:drawing>
          <wp:inline distT="0" distB="0" distL="0" distR="0">
            <wp:extent cx="142875" cy="278130"/>
            <wp:effectExtent l="0" t="0" r="9525" b="762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RTPCRRAMT </w:t>
      </w:r>
      <w:r w:rsidRPr="0003648D">
        <w:rPr>
          <w:bCs/>
          <w:i/>
          <w:vertAlign w:val="subscript"/>
        </w:rPr>
        <w:t>q, m</w:t>
      </w:r>
    </w:p>
    <w:p w:rsidR="00CD3F3C" w:rsidRPr="0003648D" w:rsidRDefault="00CD3F3C" w:rsidP="00CD3F3C">
      <w:r w:rsidRPr="0003648D">
        <w:t>Total charge of infeasible Ancillary Service Supply Responsibility for RRS</w:t>
      </w:r>
    </w:p>
    <w:p w:rsidR="00CD3F3C" w:rsidRPr="0003648D" w:rsidRDefault="00CD3F3C" w:rsidP="00CD3F3C">
      <w:pPr>
        <w:spacing w:after="240"/>
        <w:ind w:left="2880" w:hanging="2160"/>
      </w:pPr>
      <w:r w:rsidRPr="0003648D">
        <w:lastRenderedPageBreak/>
        <w:t>RRINFQAMTTOT</w:t>
      </w:r>
      <w:r w:rsidRPr="0003648D">
        <w:tab/>
        <w:t>=</w:t>
      </w:r>
      <w:r w:rsidRPr="0003648D">
        <w:tab/>
      </w:r>
      <w:r w:rsidRPr="0003648D">
        <w:rPr>
          <w:position w:val="-22"/>
          <w:lang w:val="pt-BR"/>
        </w:rPr>
        <w:object w:dxaOrig="225" w:dyaOrig="465">
          <v:shape id="_x0000_i1064" type="#_x0000_t75" style="width:11.25pt;height:23.15pt" o:ole="">
            <v:imagedata r:id="rId67" o:title=""/>
          </v:shape>
          <o:OLEObject Type="Embed" ProgID="Equation.3" ShapeID="_x0000_i1064" DrawAspect="Content" ObjectID="_1600160303" r:id="rId74"/>
        </w:object>
      </w:r>
      <w:r w:rsidRPr="0003648D">
        <w:t xml:space="preserve"> RRINFQAMT </w:t>
      </w:r>
      <w:r w:rsidRPr="0003648D">
        <w:rPr>
          <w:i/>
          <w:vertAlign w:val="subscript"/>
        </w:rPr>
        <w:t>q</w:t>
      </w:r>
      <w:r w:rsidRPr="0003648D">
        <w:rPr>
          <w:vertAlign w:val="subscript"/>
        </w:rPr>
        <w:t xml:space="preserve"> </w:t>
      </w:r>
    </w:p>
    <w:p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30"/>
        <w:gridCol w:w="6498"/>
      </w:tblGrid>
      <w:tr w:rsidR="00CD3F3C" w:rsidRPr="0003648D" w:rsidTr="007C45F6">
        <w:trPr>
          <w:tblHeader/>
        </w:trPr>
        <w:tc>
          <w:tcPr>
            <w:tcW w:w="1278" w:type="pct"/>
          </w:tcPr>
          <w:p w:rsidR="00CD3F3C" w:rsidRPr="0003648D" w:rsidRDefault="00CD3F3C" w:rsidP="007C45F6">
            <w:pPr>
              <w:spacing w:after="120"/>
              <w:rPr>
                <w:b/>
                <w:iCs/>
                <w:sz w:val="20"/>
              </w:rPr>
            </w:pPr>
            <w:r w:rsidRPr="0003648D">
              <w:rPr>
                <w:b/>
                <w:iCs/>
                <w:sz w:val="20"/>
              </w:rPr>
              <w:t>Variable</w:t>
            </w:r>
          </w:p>
        </w:tc>
        <w:tc>
          <w:tcPr>
            <w:tcW w:w="329" w:type="pct"/>
          </w:tcPr>
          <w:p w:rsidR="00CD3F3C" w:rsidRPr="0003648D" w:rsidRDefault="00CD3F3C" w:rsidP="007C45F6">
            <w:pPr>
              <w:spacing w:after="120"/>
              <w:rPr>
                <w:b/>
                <w:iCs/>
                <w:sz w:val="20"/>
              </w:rPr>
            </w:pPr>
            <w:r w:rsidRPr="0003648D">
              <w:rPr>
                <w:b/>
                <w:iCs/>
                <w:sz w:val="20"/>
              </w:rPr>
              <w:t>Unit</w:t>
            </w:r>
          </w:p>
        </w:tc>
        <w:tc>
          <w:tcPr>
            <w:tcW w:w="3393" w:type="pct"/>
          </w:tcPr>
          <w:p w:rsidR="00CD3F3C" w:rsidRPr="0003648D" w:rsidRDefault="00CD3F3C" w:rsidP="007C45F6">
            <w:pPr>
              <w:spacing w:after="120"/>
              <w:rPr>
                <w:b/>
                <w:iCs/>
                <w:sz w:val="20"/>
              </w:rPr>
            </w:pPr>
            <w:r w:rsidRPr="0003648D">
              <w:rPr>
                <w:b/>
                <w:iCs/>
                <w:sz w:val="20"/>
              </w:rPr>
              <w:t>Description</w:t>
            </w:r>
          </w:p>
        </w:tc>
      </w:tr>
      <w:tr w:rsidR="00CD3F3C" w:rsidRPr="0003648D" w:rsidTr="007C45F6">
        <w:tc>
          <w:tcPr>
            <w:tcW w:w="1278" w:type="pct"/>
          </w:tcPr>
          <w:p w:rsidR="00CD3F3C" w:rsidRPr="0003648D" w:rsidRDefault="00CD3F3C" w:rsidP="007C45F6">
            <w:pPr>
              <w:spacing w:after="60"/>
              <w:rPr>
                <w:iCs/>
                <w:sz w:val="20"/>
              </w:rPr>
            </w:pPr>
            <w:r w:rsidRPr="0003648D">
              <w:rPr>
                <w:iCs/>
                <w:sz w:val="20"/>
              </w:rPr>
              <w:t>RRCOSTTOT</w:t>
            </w:r>
          </w:p>
        </w:tc>
        <w:tc>
          <w:tcPr>
            <w:tcW w:w="329" w:type="pct"/>
          </w:tcPr>
          <w:p w:rsidR="00CD3F3C" w:rsidRPr="0003648D" w:rsidRDefault="00CD3F3C" w:rsidP="007C45F6">
            <w:pPr>
              <w:spacing w:after="60"/>
              <w:rPr>
                <w:iCs/>
                <w:sz w:val="20"/>
              </w:rPr>
            </w:pPr>
            <w:r w:rsidRPr="0003648D">
              <w:rPr>
                <w:iCs/>
                <w:sz w:val="20"/>
              </w:rPr>
              <w:t>$</w:t>
            </w:r>
          </w:p>
        </w:tc>
        <w:tc>
          <w:tcPr>
            <w:tcW w:w="3393" w:type="pct"/>
          </w:tcPr>
          <w:p w:rsidR="00CD3F3C" w:rsidRPr="0003648D" w:rsidRDefault="00CD3F3C" w:rsidP="006B6435">
            <w:pPr>
              <w:spacing w:after="60"/>
              <w:rPr>
                <w:iCs/>
                <w:sz w:val="20"/>
              </w:rPr>
            </w:pPr>
            <w:r w:rsidRPr="0003648D">
              <w:rPr>
                <w:i/>
                <w:iCs/>
                <w:sz w:val="20"/>
              </w:rPr>
              <w:t>Responsive Reserve Cost Total</w:t>
            </w:r>
            <w:r w:rsidRPr="0003648D">
              <w:rPr>
                <w:iCs/>
                <w:sz w:val="20"/>
              </w:rPr>
              <w:t>—The net total costs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6B6435">
            <w:pPr>
              <w:spacing w:after="60"/>
              <w:rPr>
                <w:i/>
                <w:iCs/>
                <w:sz w:val="20"/>
              </w:rPr>
            </w:pPr>
            <w:r w:rsidRPr="0003648D">
              <w:rPr>
                <w:i/>
                <w:iCs/>
                <w:sz w:val="20"/>
              </w:rPr>
              <w:t>Procured Capacity for Responsive 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6B6435">
            <w:pPr>
              <w:spacing w:after="60"/>
              <w:rPr>
                <w:i/>
                <w:iCs/>
                <w:sz w:val="20"/>
              </w:rPr>
            </w:pPr>
            <w:r w:rsidRPr="0003648D">
              <w:rPr>
                <w:i/>
                <w:iCs/>
                <w:sz w:val="20"/>
              </w:rPr>
              <w:t>Procured Capacity for Responsive 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6B6435">
            <w:pPr>
              <w:spacing w:after="60"/>
              <w:rPr>
                <w:i/>
                <w:iCs/>
                <w:sz w:val="20"/>
              </w:rPr>
            </w:pPr>
            <w:r w:rsidRPr="0003648D">
              <w:rPr>
                <w:i/>
                <w:iCs/>
                <w:sz w:val="20"/>
              </w:rPr>
              <w:t>Responsive Reserve Failure Quantity Amount Total</w:t>
            </w:r>
            <w:r w:rsidRPr="0003648D">
              <w:rPr>
                <w:iCs/>
                <w:sz w:val="20"/>
              </w:rPr>
              <w:t>—The total charges to all QSEs for their capacity associated with failures and reconfiguration reductions on their Ancillary Service Supply Responsibilities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6B6435">
            <w:pPr>
              <w:spacing w:after="60"/>
              <w:rPr>
                <w:i/>
                <w:iCs/>
                <w:sz w:val="20"/>
              </w:rPr>
            </w:pPr>
            <w:r w:rsidRPr="0003648D">
              <w:rPr>
                <w:i/>
                <w:iCs/>
                <w:sz w:val="20"/>
              </w:rPr>
              <w:t>Responsive 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6B6435">
            <w:pPr>
              <w:spacing w:after="60"/>
              <w:rPr>
                <w:iCs/>
                <w:sz w:val="20"/>
              </w:rPr>
            </w:pPr>
            <w:r w:rsidRPr="0003648D">
              <w:rPr>
                <w:i/>
                <w:iCs/>
                <w:sz w:val="20"/>
              </w:rPr>
              <w:t>Procured Capacity for Responsive 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 xml:space="preserve">PCRRAMT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6B6435">
            <w:pPr>
              <w:rPr>
                <w:b/>
                <w:sz w:val="20"/>
              </w:rPr>
            </w:pPr>
            <w:r w:rsidRPr="0003648D">
              <w:rPr>
                <w:i/>
                <w:sz w:val="20"/>
              </w:rPr>
              <w:t>Procured Capacity for Responsive Reserve Amount per QSE for DAM</w:t>
            </w:r>
            <w:r w:rsidRPr="0003648D">
              <w:rPr>
                <w:sz w:val="20"/>
              </w:rPr>
              <w:t xml:space="preserve">—The DAM RRS payment for QSE </w:t>
            </w:r>
            <w:r w:rsidRPr="0003648D">
              <w:rPr>
                <w:i/>
                <w:sz w:val="20"/>
              </w:rPr>
              <w:t>q</w:t>
            </w:r>
            <w:r w:rsidRPr="0003648D">
              <w:rPr>
                <w:sz w:val="20"/>
              </w:rPr>
              <w:t>,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6B6435">
            <w:pPr>
              <w:spacing w:after="60"/>
              <w:rPr>
                <w:sz w:val="20"/>
              </w:rPr>
            </w:pPr>
            <w:r w:rsidRPr="0003648D">
              <w:rPr>
                <w:i/>
                <w:sz w:val="20"/>
              </w:rPr>
              <w:t>Procured Capacity for Responsive Reserve Amount Total in DAM</w:t>
            </w:r>
            <w:r w:rsidRPr="0003648D">
              <w:rPr>
                <w:sz w:val="20"/>
              </w:rPr>
              <w:t>—The total of the DAM RRS payments for all QSEs,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RRINFQAMTTOT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6B6435">
            <w:pPr>
              <w:spacing w:after="60"/>
              <w:rPr>
                <w:i/>
                <w:sz w:val="20"/>
              </w:rPr>
            </w:pPr>
            <w:r w:rsidRPr="0003648D">
              <w:rPr>
                <w:i/>
                <w:sz w:val="20"/>
              </w:rPr>
              <w:t xml:space="preserve">Responsive Reserve Infeasible Quantity Amount Total </w:t>
            </w:r>
            <w:r w:rsidRPr="0003648D">
              <w:rPr>
                <w:sz w:val="20"/>
              </w:rPr>
              <w:t>— The charge to all QSEs for their total capacity associated with infeasible deployment of Ancillary Service Supply Responsibilities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 xml:space="preserve">RRINFQAMT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6B6435">
            <w:pPr>
              <w:spacing w:after="60"/>
              <w:rPr>
                <w:i/>
                <w:sz w:val="20"/>
              </w:rPr>
            </w:pPr>
            <w:r w:rsidRPr="0003648D">
              <w:rPr>
                <w:i/>
                <w:sz w:val="20"/>
              </w:rPr>
              <w:t>Responsive 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F05C7" w:rsidP="00CF05C7">
            <w:pPr>
              <w:spacing w:after="60"/>
              <w:rPr>
                <w:i/>
                <w:iCs/>
                <w:sz w:val="20"/>
              </w:rPr>
            </w:pPr>
            <w:r>
              <w:rPr>
                <w:i/>
                <w:iCs/>
                <w:sz w:val="20"/>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F05C7" w:rsidP="007C45F6">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An Ancillary Service market (SASM or RSASM) for the given Operating Hour.</w:t>
            </w:r>
          </w:p>
        </w:tc>
      </w:tr>
    </w:tbl>
    <w:p w:rsidR="00CD3F3C" w:rsidRPr="0003648D" w:rsidRDefault="00CD3F3C" w:rsidP="00CD3F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3F3C" w:rsidRPr="0003648D" w:rsidTr="007C45F6">
        <w:trPr>
          <w:trHeight w:val="1547"/>
        </w:trPr>
        <w:tc>
          <w:tcPr>
            <w:tcW w:w="9576" w:type="dxa"/>
            <w:shd w:val="pct12" w:color="auto" w:fill="auto"/>
          </w:tcPr>
          <w:p w:rsidR="00CD3F3C" w:rsidRPr="0003648D" w:rsidRDefault="00CD3F3C" w:rsidP="007C45F6">
            <w:pPr>
              <w:pStyle w:val="Instructions"/>
              <w:spacing w:before="120"/>
            </w:pPr>
            <w:r w:rsidRPr="0003648D">
              <w:t>[NPRR841:  Replace paragraph (a) above with the following upon system implementation:]</w:t>
            </w:r>
          </w:p>
          <w:p w:rsidR="00CD3F3C" w:rsidRPr="0003648D" w:rsidRDefault="00CD3F3C" w:rsidP="007C45F6">
            <w:pPr>
              <w:spacing w:after="240"/>
              <w:ind w:left="1440" w:hanging="720"/>
            </w:pPr>
            <w:r w:rsidRPr="0003648D">
              <w:t>(a)</w:t>
            </w:r>
            <w:r w:rsidRPr="0003648D">
              <w:tab/>
              <w:t>The net total costs for RRS for a given Operating Hour is calculated as follows:</w:t>
            </w:r>
          </w:p>
          <w:p w:rsidR="00CD3F3C" w:rsidRPr="0003648D" w:rsidRDefault="00CD3F3C" w:rsidP="007C45F6">
            <w:pPr>
              <w:spacing w:after="120"/>
              <w:ind w:left="3600" w:hanging="2880"/>
              <w:rPr>
                <w:b/>
                <w:bCs/>
              </w:rPr>
            </w:pPr>
            <w:r w:rsidRPr="0003648D">
              <w:rPr>
                <w:b/>
                <w:bCs/>
              </w:rPr>
              <w:t>RRCOSTTOT</w:t>
            </w:r>
            <w:r w:rsidRPr="0003648D">
              <w:rPr>
                <w:b/>
                <w:bCs/>
              </w:rPr>
              <w:tab/>
              <w:t>=</w:t>
            </w:r>
            <w:r w:rsidRPr="0003648D">
              <w:rPr>
                <w:b/>
                <w:bCs/>
              </w:rPr>
              <w:tab/>
              <w:t>(-1) * (</w:t>
            </w:r>
            <w:r w:rsidR="00C26407">
              <w:rPr>
                <w:b/>
                <w:noProof/>
                <w:position w:val="-20"/>
              </w:rPr>
              <w:drawing>
                <wp:inline distT="0" distB="0" distL="0" distR="0">
                  <wp:extent cx="142875" cy="278130"/>
                  <wp:effectExtent l="0" t="0" r="9525" b="762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 xml:space="preserve">PCRRAMTTOT  + RRFQAMTTOT + </w:t>
            </w:r>
          </w:p>
          <w:p w:rsidR="00CD3F3C" w:rsidRPr="0003648D" w:rsidRDefault="00CD3F3C" w:rsidP="007C45F6">
            <w:pPr>
              <w:spacing w:after="240"/>
              <w:ind w:left="3600" w:firstLine="720"/>
              <w:rPr>
                <w:b/>
                <w:bCs/>
              </w:rPr>
            </w:pPr>
            <w:r w:rsidRPr="0003648D">
              <w:rPr>
                <w:b/>
                <w:bCs/>
              </w:rPr>
              <w:t xml:space="preserve">RRINFQAMTTOT </w:t>
            </w:r>
            <w:r w:rsidRPr="0003648D">
              <w:rPr>
                <w:b/>
              </w:rPr>
              <w:t xml:space="preserve">+ </w:t>
            </w:r>
            <w:r w:rsidRPr="0003648D">
              <w:rPr>
                <w:b/>
                <w:color w:val="000000"/>
              </w:rPr>
              <w:t>RRMWINFATOT</w:t>
            </w:r>
            <w:r w:rsidRPr="0003648D">
              <w:rPr>
                <w:b/>
                <w:bCs/>
              </w:rPr>
              <w:t>)</w:t>
            </w:r>
          </w:p>
          <w:p w:rsidR="00CD3F3C" w:rsidRPr="0003648D" w:rsidRDefault="00CD3F3C" w:rsidP="007C45F6">
            <w:pPr>
              <w:spacing w:after="240"/>
              <w:rPr>
                <w:iCs/>
              </w:rPr>
            </w:pPr>
            <w:r w:rsidRPr="0003648D">
              <w:rPr>
                <w:iCs/>
              </w:rPr>
              <w:t xml:space="preserve">Where: </w:t>
            </w:r>
          </w:p>
          <w:p w:rsidR="00CD3F3C" w:rsidRPr="0003648D" w:rsidRDefault="00CD3F3C" w:rsidP="007C45F6">
            <w:r w:rsidRPr="0003648D">
              <w:lastRenderedPageBreak/>
              <w:t>Total payment of SASM- and RSASM-procured capacity for RRS by market</w:t>
            </w:r>
          </w:p>
          <w:p w:rsidR="00CD3F3C" w:rsidRPr="0003648D" w:rsidRDefault="00CD3F3C" w:rsidP="007C45F6">
            <w:pPr>
              <w:spacing w:after="240"/>
              <w:ind w:leftChars="300" w:left="2880" w:hangingChars="900" w:hanging="2160"/>
              <w:rPr>
                <w:bCs/>
                <w:i/>
                <w:vertAlign w:val="subscript"/>
              </w:rPr>
            </w:pPr>
            <w:r w:rsidRPr="0003648D">
              <w:rPr>
                <w:bCs/>
              </w:rPr>
              <w:t xml:space="preserve">RTPCRRAMTTOT </w:t>
            </w:r>
            <w:r w:rsidRPr="0003648D">
              <w:rPr>
                <w:bCs/>
                <w:i/>
                <w:vertAlign w:val="subscript"/>
              </w:rPr>
              <w:t>m</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RTPCRRAMT </w:t>
            </w:r>
            <w:r w:rsidRPr="0003648D">
              <w:rPr>
                <w:bCs/>
                <w:i/>
                <w:vertAlign w:val="subscript"/>
              </w:rPr>
              <w:t>q, m</w:t>
            </w:r>
          </w:p>
          <w:p w:rsidR="00CD3F3C" w:rsidRPr="0003648D" w:rsidRDefault="00CD3F3C" w:rsidP="007C45F6">
            <w:r w:rsidRPr="0003648D">
              <w:t>Total payment of DAM-procured capacity for RRS</w:t>
            </w:r>
          </w:p>
          <w:p w:rsidR="00CD3F3C" w:rsidRPr="0003648D" w:rsidRDefault="00CD3F3C" w:rsidP="007C45F6">
            <w:pPr>
              <w:spacing w:after="240"/>
              <w:ind w:leftChars="300" w:left="2880" w:hangingChars="900" w:hanging="2160"/>
              <w:rPr>
                <w:bCs/>
              </w:rPr>
            </w:pPr>
            <w:r w:rsidRPr="0003648D">
              <w:rPr>
                <w:bCs/>
              </w:rPr>
              <w:t>PCRRAMTTOT</w:t>
            </w:r>
            <w:r w:rsidRPr="0003648D">
              <w:rPr>
                <w:bCs/>
                <w:i/>
                <w:vertAlign w:val="subscript"/>
              </w:rPr>
              <w:tab/>
            </w:r>
            <w:r w:rsidRPr="0003648D">
              <w:rPr>
                <w:bCs/>
                <w:i/>
                <w:vertAlign w:val="subscript"/>
              </w:rPr>
              <w:tab/>
            </w:r>
            <w:r w:rsidRPr="0003648D">
              <w:rPr>
                <w:bCs/>
              </w:rPr>
              <w:t>=</w:t>
            </w:r>
            <w:r w:rsidRPr="0003648D">
              <w:rPr>
                <w:bCs/>
              </w:rPr>
              <w:tab/>
            </w:r>
            <w:r w:rsidR="00C26407">
              <w:rPr>
                <w:noProof/>
                <w:position w:val="-22"/>
              </w:rPr>
              <w:drawing>
                <wp:inline distT="0" distB="0" distL="0" distR="0">
                  <wp:extent cx="142875" cy="294005"/>
                  <wp:effectExtent l="0" t="0" r="9525"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PCRRAMT </w:t>
            </w:r>
            <w:r w:rsidRPr="0003648D">
              <w:rPr>
                <w:bCs/>
                <w:i/>
                <w:vertAlign w:val="subscript"/>
              </w:rPr>
              <w:t>q</w:t>
            </w:r>
          </w:p>
          <w:p w:rsidR="00CD3F3C" w:rsidRPr="0003648D" w:rsidRDefault="00CD3F3C" w:rsidP="007C45F6">
            <w:r w:rsidRPr="0003648D">
              <w:t>Total charge of failure on Ancillary Service Supply Responsibility for RRS</w:t>
            </w:r>
          </w:p>
          <w:p w:rsidR="00CD3F3C" w:rsidRPr="0003648D" w:rsidRDefault="00CD3F3C" w:rsidP="007C45F6">
            <w:pPr>
              <w:spacing w:after="240"/>
              <w:ind w:leftChars="300" w:left="2880" w:hangingChars="900" w:hanging="2160"/>
              <w:rPr>
                <w:bCs/>
                <w:i/>
                <w:vertAlign w:val="subscript"/>
              </w:rPr>
            </w:pPr>
            <w:r w:rsidRPr="0003648D">
              <w:rPr>
                <w:bCs/>
              </w:rPr>
              <w:t>RRFQAMTTOT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RRFQAMTQSETOT </w:t>
            </w:r>
            <w:r w:rsidRPr="0003648D">
              <w:rPr>
                <w:bCs/>
                <w:i/>
                <w:vertAlign w:val="subscript"/>
              </w:rPr>
              <w:t>q</w:t>
            </w:r>
          </w:p>
          <w:p w:rsidR="00CD3F3C" w:rsidRPr="0003648D" w:rsidRDefault="00CD3F3C" w:rsidP="007C45F6">
            <w:pPr>
              <w:ind w:left="300" w:hangingChars="125" w:hanging="300"/>
              <w:rPr>
                <w:bCs/>
              </w:rPr>
            </w:pPr>
            <w:r w:rsidRPr="0003648D">
              <w:rPr>
                <w:bCs/>
              </w:rPr>
              <w:t>Total payment of SASM- and RSASM-procured capacity RRS Service by QSE</w:t>
            </w:r>
          </w:p>
          <w:p w:rsidR="00CD3F3C" w:rsidRPr="0003648D" w:rsidRDefault="00CD3F3C" w:rsidP="007C45F6">
            <w:pPr>
              <w:spacing w:after="240"/>
              <w:ind w:leftChars="300" w:left="2880" w:hangingChars="900" w:hanging="2160"/>
              <w:rPr>
                <w:bCs/>
                <w:i/>
                <w:vertAlign w:val="subscript"/>
              </w:rPr>
            </w:pPr>
            <w:r w:rsidRPr="0003648D">
              <w:rPr>
                <w:bCs/>
              </w:rPr>
              <w:t xml:space="preserve">RTPCRRAMTQSETOT </w:t>
            </w:r>
            <w:r w:rsidRPr="0003648D">
              <w:rPr>
                <w:bCs/>
                <w:i/>
                <w:vertAlign w:val="subscript"/>
              </w:rPr>
              <w:t>q</w:t>
            </w:r>
            <w:r w:rsidRPr="0003648D">
              <w:rPr>
                <w:bCs/>
              </w:rPr>
              <w:t xml:space="preserve"> </w:t>
            </w:r>
            <w:r w:rsidRPr="0003648D">
              <w:rPr>
                <w:bCs/>
              </w:rPr>
              <w:tab/>
              <w:t>=</w:t>
            </w:r>
            <w:r w:rsidRPr="0003648D">
              <w:rPr>
                <w:bCs/>
              </w:rPr>
              <w:tab/>
            </w:r>
            <w:r w:rsidR="00C26407">
              <w:rPr>
                <w:noProof/>
                <w:position w:val="-20"/>
              </w:rPr>
              <w:drawing>
                <wp:inline distT="0" distB="0" distL="0" distR="0">
                  <wp:extent cx="142875" cy="278130"/>
                  <wp:effectExtent l="0" t="0" r="9525" b="762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RTPCRRAMT </w:t>
            </w:r>
            <w:r w:rsidRPr="0003648D">
              <w:rPr>
                <w:bCs/>
                <w:i/>
                <w:vertAlign w:val="subscript"/>
              </w:rPr>
              <w:t>q, m</w:t>
            </w:r>
          </w:p>
          <w:p w:rsidR="00CD3F3C" w:rsidRPr="0003648D" w:rsidRDefault="00CD3F3C" w:rsidP="007C45F6">
            <w:r w:rsidRPr="0003648D">
              <w:t>Total charge of infeasible Ancillary Service Supply Responsibility for RRS</w:t>
            </w:r>
          </w:p>
          <w:p w:rsidR="00CD3F3C" w:rsidRPr="0003648D" w:rsidRDefault="00CD3F3C" w:rsidP="007C45F6">
            <w:pPr>
              <w:spacing w:after="240"/>
              <w:ind w:left="2880" w:hanging="2160"/>
            </w:pPr>
            <w:r w:rsidRPr="0003648D">
              <w:t>RRINFQAMTTOT</w:t>
            </w:r>
            <w:r w:rsidRPr="0003648D">
              <w:tab/>
              <w:t>=</w:t>
            </w:r>
            <w:r w:rsidRPr="0003648D">
              <w:tab/>
            </w:r>
            <w:r w:rsidR="00C26407">
              <w:rPr>
                <w:noProof/>
                <w:position w:val="-22"/>
              </w:rPr>
              <w:drawing>
                <wp:inline distT="0" distB="0" distL="0" distR="0">
                  <wp:extent cx="142875" cy="294005"/>
                  <wp:effectExtent l="0" t="0" r="9525"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RRINFQAMT </w:t>
            </w:r>
            <w:r w:rsidRPr="0003648D">
              <w:rPr>
                <w:i/>
                <w:vertAlign w:val="subscript"/>
              </w:rPr>
              <w:t>q</w:t>
            </w:r>
            <w:r w:rsidRPr="0003648D">
              <w:rPr>
                <w:vertAlign w:val="subscript"/>
              </w:rPr>
              <w:t xml:space="preserve"> </w:t>
            </w:r>
          </w:p>
          <w:p w:rsidR="00CD3F3C" w:rsidRPr="0003648D" w:rsidRDefault="00CD3F3C" w:rsidP="0075099D">
            <w:pPr>
              <w:pStyle w:val="Formula"/>
            </w:pPr>
            <w:r w:rsidRPr="0003648D">
              <w:t xml:space="preserve">Total Real-Time </w:t>
            </w:r>
            <w:r w:rsidRPr="0003648D">
              <w:rPr>
                <w:iCs/>
              </w:rPr>
              <w:t>Day-Ahead</w:t>
            </w:r>
            <w:r w:rsidRPr="0003648D">
              <w:t xml:space="preserve"> Make-Whole Payment for RRS</w:t>
            </w:r>
          </w:p>
          <w:p w:rsidR="00CD3F3C" w:rsidRPr="0003648D" w:rsidRDefault="00CD3F3C" w:rsidP="007C45F6">
            <w:pPr>
              <w:spacing w:after="240"/>
              <w:ind w:left="2880" w:hanging="2160"/>
            </w:pPr>
            <w:r w:rsidRPr="0003648D">
              <w:t>RRMWINFATOT</w:t>
            </w:r>
            <w:r w:rsidRPr="0003648D">
              <w:tab/>
              <w:t>=</w:t>
            </w:r>
            <w:r w:rsidRPr="0003648D">
              <w:tab/>
            </w:r>
            <w:r w:rsidRPr="0003648D">
              <w:rPr>
                <w:position w:val="-22"/>
                <w:lang w:val="pt-BR"/>
              </w:rPr>
              <w:object w:dxaOrig="220" w:dyaOrig="460">
                <v:shape id="_x0000_i1065" type="#_x0000_t75" style="width:11.25pt;height:23.15pt" o:ole="">
                  <v:imagedata r:id="rId69" o:title=""/>
                </v:shape>
                <o:OLEObject Type="Embed" ProgID="Equation.3" ShapeID="_x0000_i1065" DrawAspect="Content" ObjectID="_1600160304" r:id="rId75"/>
              </w:object>
            </w:r>
            <w:r w:rsidRPr="0003648D">
              <w:rPr>
                <w:color w:val="000000"/>
              </w:rPr>
              <w:t xml:space="preserve"> RRMWINFA</w:t>
            </w:r>
            <w:r w:rsidRPr="0003648D" w:rsidDel="00601212">
              <w:rPr>
                <w:color w:val="000000"/>
              </w:rPr>
              <w:t xml:space="preserve"> </w:t>
            </w:r>
            <w:r w:rsidRPr="0003648D">
              <w:rPr>
                <w:i/>
                <w:vertAlign w:val="subscript"/>
              </w:rPr>
              <w:t xml:space="preserve">q, h  </w:t>
            </w:r>
          </w:p>
          <w:p w:rsidR="00CD3F3C" w:rsidRPr="0003648D" w:rsidRDefault="00CD3F3C" w:rsidP="007C45F6">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4"/>
              <w:gridCol w:w="6335"/>
            </w:tblGrid>
            <w:tr w:rsidR="00CD3F3C" w:rsidRPr="0003648D" w:rsidTr="007C45F6">
              <w:trPr>
                <w:tblHeader/>
              </w:trPr>
              <w:tc>
                <w:tcPr>
                  <w:tcW w:w="1278" w:type="pct"/>
                </w:tcPr>
                <w:p w:rsidR="00CD3F3C" w:rsidRPr="0003648D" w:rsidRDefault="00CD3F3C" w:rsidP="007C45F6">
                  <w:pPr>
                    <w:spacing w:after="120"/>
                    <w:rPr>
                      <w:b/>
                      <w:iCs/>
                      <w:sz w:val="20"/>
                    </w:rPr>
                  </w:pPr>
                  <w:r w:rsidRPr="0003648D">
                    <w:rPr>
                      <w:b/>
                      <w:iCs/>
                      <w:sz w:val="20"/>
                    </w:rPr>
                    <w:t>Variable</w:t>
                  </w:r>
                </w:p>
              </w:tc>
              <w:tc>
                <w:tcPr>
                  <w:tcW w:w="329" w:type="pct"/>
                </w:tcPr>
                <w:p w:rsidR="00CD3F3C" w:rsidRPr="0003648D" w:rsidRDefault="00CD3F3C" w:rsidP="007C45F6">
                  <w:pPr>
                    <w:spacing w:after="120"/>
                    <w:rPr>
                      <w:b/>
                      <w:iCs/>
                      <w:sz w:val="20"/>
                    </w:rPr>
                  </w:pPr>
                  <w:r w:rsidRPr="0003648D">
                    <w:rPr>
                      <w:b/>
                      <w:iCs/>
                      <w:sz w:val="20"/>
                    </w:rPr>
                    <w:t>Unit</w:t>
                  </w:r>
                </w:p>
              </w:tc>
              <w:tc>
                <w:tcPr>
                  <w:tcW w:w="3393" w:type="pct"/>
                </w:tcPr>
                <w:p w:rsidR="00CD3F3C" w:rsidRPr="0003648D" w:rsidRDefault="00CD3F3C" w:rsidP="007C45F6">
                  <w:pPr>
                    <w:spacing w:after="120"/>
                    <w:rPr>
                      <w:b/>
                      <w:iCs/>
                      <w:sz w:val="20"/>
                    </w:rPr>
                  </w:pPr>
                  <w:r w:rsidRPr="0003648D">
                    <w:rPr>
                      <w:b/>
                      <w:iCs/>
                      <w:sz w:val="20"/>
                    </w:rPr>
                    <w:t>Description</w:t>
                  </w:r>
                </w:p>
              </w:tc>
            </w:tr>
            <w:tr w:rsidR="00CD3F3C" w:rsidRPr="0003648D" w:rsidTr="007C45F6">
              <w:tc>
                <w:tcPr>
                  <w:tcW w:w="1278" w:type="pct"/>
                </w:tcPr>
                <w:p w:rsidR="00CD3F3C" w:rsidRPr="0003648D" w:rsidRDefault="00CD3F3C" w:rsidP="007C45F6">
                  <w:pPr>
                    <w:spacing w:after="60"/>
                    <w:rPr>
                      <w:iCs/>
                      <w:sz w:val="20"/>
                    </w:rPr>
                  </w:pPr>
                  <w:r w:rsidRPr="0003648D">
                    <w:rPr>
                      <w:iCs/>
                      <w:sz w:val="20"/>
                    </w:rPr>
                    <w:t>RRCOSTTOT</w:t>
                  </w:r>
                </w:p>
              </w:tc>
              <w:tc>
                <w:tcPr>
                  <w:tcW w:w="329" w:type="pct"/>
                </w:tcPr>
                <w:p w:rsidR="00CD3F3C" w:rsidRPr="0003648D" w:rsidRDefault="00CD3F3C" w:rsidP="007C45F6">
                  <w:pPr>
                    <w:spacing w:after="60"/>
                    <w:rPr>
                      <w:iCs/>
                      <w:sz w:val="20"/>
                    </w:rPr>
                  </w:pPr>
                  <w:r w:rsidRPr="0003648D">
                    <w:rPr>
                      <w:iCs/>
                      <w:sz w:val="20"/>
                    </w:rPr>
                    <w:t>$</w:t>
                  </w:r>
                </w:p>
              </w:tc>
              <w:tc>
                <w:tcPr>
                  <w:tcW w:w="3393" w:type="pct"/>
                </w:tcPr>
                <w:p w:rsidR="00CD3F3C" w:rsidRPr="0003648D" w:rsidRDefault="00CD3F3C" w:rsidP="007C45F6">
                  <w:pPr>
                    <w:spacing w:after="60"/>
                    <w:rPr>
                      <w:iCs/>
                      <w:sz w:val="20"/>
                    </w:rPr>
                  </w:pPr>
                  <w:r w:rsidRPr="0003648D">
                    <w:rPr>
                      <w:i/>
                      <w:iCs/>
                      <w:sz w:val="20"/>
                    </w:rPr>
                    <w:t>Responsive Reserve Cost Total</w:t>
                  </w:r>
                  <w:r w:rsidRPr="0003648D">
                    <w:rPr>
                      <w:iCs/>
                      <w:sz w:val="20"/>
                    </w:rPr>
                    <w:t>—The net total costs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Responsive 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Responsive 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Responsive Reserve Failure Quantity Amount Total</w:t>
                  </w:r>
                  <w:r w:rsidRPr="0003648D">
                    <w:rPr>
                      <w:iCs/>
                      <w:sz w:val="20"/>
                    </w:rPr>
                    <w:t>—The total charges to all QSEs for their capacity associated with failures and reconfiguration reductions on their Ancillary Service Supply Responsibilities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color w:val="000000"/>
                      <w:sz w:val="20"/>
                    </w:rPr>
                    <w:t>RRMWINFATOT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Responsive Reserve Make-Whole Infeasible Amount total</w:t>
                  </w:r>
                  <w:r w:rsidRPr="0003648D">
                    <w:rPr>
                      <w:sz w:val="20"/>
                    </w:rPr>
                    <w:sym w:font="Symbol" w:char="F0BE"/>
                  </w:r>
                  <w:r w:rsidRPr="0003648D">
                    <w:rPr>
                      <w:sz w:val="20"/>
                    </w:rPr>
                    <w:t xml:space="preserve"> The total Real-Time calculated payment to all QSEs</w:t>
                  </w:r>
                  <w:r w:rsidRPr="0003648D">
                    <w:rPr>
                      <w:i/>
                      <w:sz w:val="20"/>
                    </w:rPr>
                    <w:t>,</w:t>
                  </w:r>
                  <w:r w:rsidRPr="0003648D">
                    <w:rPr>
                      <w:sz w:val="20"/>
                    </w:rPr>
                    <w:t xml:space="preserve"> for their contribution of RRS, to make-whole the Startup and energy costs of all Resources committed in the DAM,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color w:val="000000"/>
                      <w:sz w:val="20"/>
                    </w:rPr>
                    <w:t xml:space="preserve">RRMWINFA </w:t>
                  </w:r>
                  <w:r w:rsidRPr="0003648D">
                    <w:rPr>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Responsive Reserve Make-Whole Infeasible Amount per QSE per hour</w:t>
                  </w:r>
                  <w:r w:rsidRPr="0003648D">
                    <w:rPr>
                      <w:sz w:val="20"/>
                    </w:rPr>
                    <w:sym w:font="Symbol" w:char="F0BE"/>
                  </w:r>
                  <w:r w:rsidRPr="0003648D">
                    <w:rPr>
                      <w:sz w:val="20"/>
                    </w:rPr>
                    <w:t xml:space="preserve"> The total Real-Time calculated payment to QSE </w:t>
                  </w:r>
                  <w:r w:rsidRPr="0003648D">
                    <w:rPr>
                      <w:i/>
                      <w:sz w:val="20"/>
                    </w:rPr>
                    <w:t>q,</w:t>
                  </w:r>
                  <w:r w:rsidRPr="0003648D">
                    <w:rPr>
                      <w:sz w:val="20"/>
                    </w:rPr>
                    <w:t xml:space="preserve"> for its contribution of RRS, to make-whole the Startup and energy costs of all Resources committed in the DAM, for the hour </w:t>
                  </w:r>
                  <w:r w:rsidRPr="0003648D">
                    <w:rPr>
                      <w:i/>
                      <w:sz w:val="20"/>
                    </w:rPr>
                    <w:t>h</w:t>
                  </w:r>
                  <w:r w:rsidRPr="0003648D">
                    <w:rPr>
                      <w:sz w:val="20"/>
                    </w:rPr>
                    <w:t xml:space="preserve">.  </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Responsive 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lastRenderedPageBreak/>
                    <w:t xml:space="preserve">RTPCRRAMTQSETOT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Procured Capacity for Responsive 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 xml:space="preserve">PCRRAMT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i/>
                      <w:sz w:val="20"/>
                    </w:rPr>
                    <w:t>Procured Capacity for Responsive Reserve Amount per QSE for DAM</w:t>
                  </w:r>
                  <w:r w:rsidRPr="0003648D">
                    <w:rPr>
                      <w:sz w:val="20"/>
                    </w:rPr>
                    <w:t xml:space="preserve">—The DAM RRS payment for QSE </w:t>
                  </w:r>
                  <w:r w:rsidRPr="0003648D">
                    <w:rPr>
                      <w:i/>
                      <w:sz w:val="20"/>
                    </w:rPr>
                    <w:t>q</w:t>
                  </w:r>
                  <w:r w:rsidRPr="0003648D">
                    <w:rPr>
                      <w:sz w:val="20"/>
                    </w:rPr>
                    <w:t>,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i/>
                      <w:sz w:val="20"/>
                    </w:rPr>
                    <w:t>Procured Capacity for Responsive Reserve Amount Total in DAM</w:t>
                  </w:r>
                  <w:r w:rsidRPr="0003648D">
                    <w:rPr>
                      <w:sz w:val="20"/>
                    </w:rPr>
                    <w:t>—The total of the DAM RRS payments for all QSEs,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RRINFQAMTTOT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sz w:val="20"/>
                    </w:rPr>
                  </w:pPr>
                  <w:r w:rsidRPr="0003648D">
                    <w:rPr>
                      <w:i/>
                      <w:sz w:val="20"/>
                    </w:rPr>
                    <w:t xml:space="preserve">Responsive Reserve Infeasible Quantity Amount Total </w:t>
                  </w:r>
                  <w:r w:rsidRPr="0003648D">
                    <w:rPr>
                      <w:sz w:val="20"/>
                    </w:rPr>
                    <w:t>— The charge to all QSEs for their total capacity associated with infeasible deployment of Ancillary Service Supply Responsibilities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 xml:space="preserve">RRINFQAMT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sz w:val="20"/>
                    </w:rPr>
                  </w:pPr>
                  <w:r w:rsidRPr="0003648D">
                    <w:rPr>
                      <w:i/>
                      <w:sz w:val="20"/>
                    </w:rPr>
                    <w:t>Responsive 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RRS, for the hour.</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F05C7" w:rsidP="007C45F6">
                  <w:pPr>
                    <w:spacing w:after="60"/>
                    <w:rPr>
                      <w:i/>
                      <w:iCs/>
                      <w:sz w:val="20"/>
                    </w:rPr>
                  </w:pPr>
                  <w:r>
                    <w:rPr>
                      <w:i/>
                      <w:iCs/>
                      <w:sz w:val="20"/>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r w:rsidR="00CD3F3C" w:rsidRPr="0003648D" w:rsidTr="007C45F6">
              <w:tc>
                <w:tcPr>
                  <w:tcW w:w="1278" w:type="pct"/>
                  <w:tcBorders>
                    <w:top w:val="single" w:sz="4" w:space="0" w:color="auto"/>
                    <w:left w:val="single" w:sz="4" w:space="0" w:color="auto"/>
                    <w:bottom w:val="single" w:sz="4" w:space="0" w:color="auto"/>
                    <w:right w:val="single" w:sz="4" w:space="0" w:color="auto"/>
                  </w:tcBorders>
                </w:tcPr>
                <w:p w:rsidR="00CD3F3C" w:rsidRPr="0003648D" w:rsidRDefault="00CF05C7" w:rsidP="007C45F6">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An Ancillary Service market (SASM or RSASM) for the given Operating Hour.</w:t>
                  </w:r>
                </w:p>
              </w:tc>
            </w:tr>
          </w:tbl>
          <w:p w:rsidR="00CD3F3C" w:rsidRPr="0003648D" w:rsidRDefault="00CD3F3C" w:rsidP="007C45F6">
            <w:pPr>
              <w:spacing w:after="240"/>
            </w:pPr>
          </w:p>
        </w:tc>
      </w:tr>
    </w:tbl>
    <w:p w:rsidR="00CD3F3C" w:rsidRPr="0003648D" w:rsidRDefault="00CD3F3C" w:rsidP="00CD3F3C">
      <w:pPr>
        <w:spacing w:before="240" w:after="240"/>
        <w:ind w:left="1440" w:hanging="720"/>
      </w:pPr>
      <w:r w:rsidRPr="0003648D">
        <w:lastRenderedPageBreak/>
        <w:t>(b)</w:t>
      </w:r>
      <w:r w:rsidRPr="0003648D">
        <w:tab/>
        <w:t>Each QSE’s share of the net total costs for RRS for the Operating Hour is calculated as follows:</w:t>
      </w:r>
    </w:p>
    <w:p w:rsidR="00CD3F3C" w:rsidRPr="0003648D" w:rsidRDefault="00CD3F3C" w:rsidP="00CD3F3C">
      <w:pPr>
        <w:spacing w:after="240"/>
        <w:ind w:left="2880" w:hanging="2160"/>
        <w:rPr>
          <w:b/>
          <w:bCs/>
        </w:rPr>
      </w:pPr>
      <w:r w:rsidRPr="0003648D">
        <w:rPr>
          <w:b/>
          <w:bCs/>
        </w:rPr>
        <w:t xml:space="preserve">RRCOST </w:t>
      </w:r>
      <w:r w:rsidRPr="0003648D">
        <w:rPr>
          <w:b/>
          <w:bCs/>
          <w:i/>
          <w:vertAlign w:val="subscript"/>
        </w:rPr>
        <w:t>q</w:t>
      </w:r>
      <w:r w:rsidRPr="0003648D">
        <w:rPr>
          <w:b/>
          <w:bCs/>
          <w:i/>
          <w:vertAlign w:val="subscript"/>
        </w:rPr>
        <w:tab/>
      </w:r>
      <w:r w:rsidRPr="0003648D">
        <w:rPr>
          <w:b/>
          <w:bCs/>
        </w:rPr>
        <w:t>=</w:t>
      </w:r>
      <w:r w:rsidRPr="0003648D">
        <w:rPr>
          <w:b/>
          <w:bCs/>
        </w:rPr>
        <w:tab/>
        <w:t xml:space="preserve">RRPR * RRQ </w:t>
      </w:r>
      <w:r w:rsidRPr="0003648D">
        <w:rPr>
          <w:b/>
          <w:bCs/>
          <w:i/>
          <w:vertAlign w:val="subscript"/>
        </w:rPr>
        <w:t>q</w:t>
      </w:r>
    </w:p>
    <w:p w:rsidR="00CD3F3C" w:rsidRPr="0003648D" w:rsidRDefault="00CD3F3C" w:rsidP="00CD3F3C">
      <w:pPr>
        <w:spacing w:after="240"/>
        <w:rPr>
          <w:iCs/>
        </w:rPr>
      </w:pPr>
      <w:r w:rsidRPr="0003648D">
        <w:rPr>
          <w:iCs/>
        </w:rPr>
        <w:t>Where:</w:t>
      </w:r>
    </w:p>
    <w:p w:rsidR="00CD3F3C" w:rsidRPr="0003648D" w:rsidRDefault="00CD3F3C" w:rsidP="00CD3F3C">
      <w:pPr>
        <w:spacing w:after="120"/>
        <w:ind w:leftChars="300" w:left="2880" w:hangingChars="900" w:hanging="2160"/>
        <w:rPr>
          <w:bCs/>
        </w:rPr>
      </w:pPr>
      <w:r w:rsidRPr="0003648D">
        <w:rPr>
          <w:bCs/>
        </w:rPr>
        <w:t>RRPR</w:t>
      </w:r>
      <w:r w:rsidRPr="0003648D">
        <w:rPr>
          <w:bCs/>
        </w:rPr>
        <w:tab/>
        <w:t>=</w:t>
      </w:r>
      <w:r w:rsidRPr="0003648D">
        <w:rPr>
          <w:bCs/>
        </w:rPr>
        <w:tab/>
        <w:t>RRCOSTTOT / RRQTOT</w:t>
      </w:r>
    </w:p>
    <w:p w:rsidR="00CD3F3C" w:rsidRPr="0003648D" w:rsidRDefault="00CD3F3C" w:rsidP="00CD3F3C">
      <w:pPr>
        <w:spacing w:after="120"/>
        <w:ind w:leftChars="300" w:left="2880" w:hangingChars="900" w:hanging="2160"/>
        <w:rPr>
          <w:bCs/>
        </w:rPr>
      </w:pPr>
      <w:r w:rsidRPr="0003648D">
        <w:rPr>
          <w:bCs/>
        </w:rPr>
        <w:t>RRQTOT</w:t>
      </w:r>
      <w:r w:rsidRPr="0003648D">
        <w:rPr>
          <w:bCs/>
        </w:rPr>
        <w:tab/>
        <w:t>=</w:t>
      </w:r>
      <w:r w:rsidRPr="0003648D">
        <w:rPr>
          <w:bCs/>
        </w:rPr>
        <w:tab/>
      </w:r>
      <w:r w:rsidR="00C26407">
        <w:rPr>
          <w:noProof/>
          <w:position w:val="-22"/>
        </w:rPr>
        <w:drawing>
          <wp:inline distT="0" distB="0" distL="0" distR="0">
            <wp:extent cx="142875" cy="294005"/>
            <wp:effectExtent l="0" t="0" r="9525"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RRQ </w:t>
      </w:r>
      <w:r w:rsidRPr="0003648D">
        <w:rPr>
          <w:bCs/>
          <w:i/>
          <w:vertAlign w:val="subscript"/>
        </w:rPr>
        <w:t>q</w:t>
      </w:r>
    </w:p>
    <w:p w:rsidR="00CD3F3C" w:rsidRPr="0003648D" w:rsidRDefault="00CD3F3C" w:rsidP="00CD3F3C">
      <w:pPr>
        <w:spacing w:after="120"/>
        <w:ind w:leftChars="300" w:left="2880" w:hangingChars="900" w:hanging="2160"/>
        <w:rPr>
          <w:bCs/>
          <w:lang w:val="es-ES"/>
        </w:rPr>
      </w:pPr>
      <w:r w:rsidRPr="0003648D">
        <w:rPr>
          <w:bCs/>
          <w:lang w:val="es-ES"/>
        </w:rPr>
        <w:t xml:space="preserve">RRQ </w:t>
      </w:r>
      <w:r w:rsidRPr="0003648D">
        <w:rPr>
          <w:bCs/>
          <w:i/>
          <w:vertAlign w:val="subscript"/>
          <w:lang w:val="es-ES"/>
        </w:rPr>
        <w:t>q</w:t>
      </w:r>
      <w:r w:rsidRPr="0003648D">
        <w:rPr>
          <w:bCs/>
          <w:lang w:val="es-ES"/>
        </w:rPr>
        <w:tab/>
        <w:t>=</w:t>
      </w:r>
      <w:r w:rsidRPr="0003648D">
        <w:rPr>
          <w:bCs/>
          <w:lang w:val="es-ES"/>
        </w:rPr>
        <w:tab/>
        <w:t xml:space="preserve">RRO </w:t>
      </w:r>
      <w:r w:rsidRPr="0003648D">
        <w:rPr>
          <w:bCs/>
          <w:i/>
          <w:vertAlign w:val="subscript"/>
          <w:lang w:val="es-ES"/>
        </w:rPr>
        <w:t>q</w:t>
      </w:r>
      <w:r w:rsidRPr="0003648D">
        <w:rPr>
          <w:bCs/>
          <w:lang w:val="es-ES"/>
        </w:rPr>
        <w:t xml:space="preserve"> – SARRQ </w:t>
      </w:r>
      <w:r w:rsidRPr="0003648D">
        <w:rPr>
          <w:bCs/>
          <w:i/>
          <w:vertAlign w:val="subscript"/>
          <w:lang w:val="es-ES"/>
        </w:rPr>
        <w:t>q</w:t>
      </w:r>
    </w:p>
    <w:p w:rsidR="00CD3F3C" w:rsidRPr="0003648D" w:rsidRDefault="00CD3F3C" w:rsidP="00CD3F3C">
      <w:pPr>
        <w:spacing w:after="120"/>
        <w:ind w:leftChars="300" w:left="2880" w:hangingChars="900" w:hanging="2160"/>
        <w:rPr>
          <w:bCs/>
          <w:lang w:val="es-ES"/>
        </w:rPr>
      </w:pPr>
      <w:r w:rsidRPr="0003648D">
        <w:rPr>
          <w:bCs/>
          <w:lang w:val="es-ES"/>
        </w:rPr>
        <w:t xml:space="preserve">RRO </w:t>
      </w:r>
      <w:r w:rsidRPr="0003648D">
        <w:rPr>
          <w:bCs/>
          <w:i/>
          <w:vertAlign w:val="subscript"/>
          <w:lang w:val="es-ES"/>
        </w:rPr>
        <w:t>q</w:t>
      </w:r>
      <w:r w:rsidRPr="0003648D">
        <w:rPr>
          <w:bCs/>
          <w:lang w:val="es-ES"/>
        </w:rPr>
        <w:tab/>
        <w:t>=</w:t>
      </w:r>
      <w:r w:rsidRPr="0003648D">
        <w:rPr>
          <w:bCs/>
          <w:lang w:val="es-ES"/>
        </w:rPr>
        <w:tab/>
      </w:r>
      <w:r w:rsidR="00C26407">
        <w:rPr>
          <w:noProof/>
          <w:position w:val="-22"/>
        </w:rPr>
        <w:drawing>
          <wp:inline distT="0" distB="0" distL="0" distR="0">
            <wp:extent cx="142875" cy="294005"/>
            <wp:effectExtent l="0" t="0" r="9525"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lang w:val="es-ES"/>
        </w:rPr>
        <w:t>(SARRQ</w:t>
      </w:r>
      <w:r w:rsidRPr="0003648D">
        <w:rPr>
          <w:bCs/>
          <w:i/>
          <w:vertAlign w:val="subscript"/>
          <w:lang w:val="es-ES"/>
        </w:rPr>
        <w:t>q</w:t>
      </w:r>
      <w:r w:rsidRPr="0003648D">
        <w:rPr>
          <w:bCs/>
          <w:lang w:val="es-ES"/>
        </w:rPr>
        <w:t xml:space="preserve"> + </w:t>
      </w:r>
      <w:r w:rsidR="00C26407">
        <w:rPr>
          <w:noProof/>
          <w:position w:val="-20"/>
        </w:rPr>
        <w:drawing>
          <wp:inline distT="0" distB="0" distL="0" distR="0">
            <wp:extent cx="142875" cy="278130"/>
            <wp:effectExtent l="0" t="0" r="9525" b="762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es-ES"/>
        </w:rPr>
        <w:t xml:space="preserve">(RTPCRR </w:t>
      </w:r>
      <w:r w:rsidRPr="0003648D">
        <w:rPr>
          <w:bCs/>
          <w:i/>
          <w:vertAlign w:val="subscript"/>
          <w:lang w:val="es-ES"/>
        </w:rPr>
        <w:t>q, m</w:t>
      </w:r>
      <w:r w:rsidRPr="0003648D">
        <w:rPr>
          <w:bCs/>
          <w:lang w:val="es-ES"/>
        </w:rPr>
        <w:t xml:space="preserve">) + PCRR </w:t>
      </w:r>
      <w:r w:rsidRPr="0003648D">
        <w:rPr>
          <w:bCs/>
          <w:i/>
          <w:vertAlign w:val="subscript"/>
          <w:lang w:val="es-ES"/>
        </w:rPr>
        <w:t>q</w:t>
      </w:r>
      <w:r w:rsidRPr="0003648D">
        <w:rPr>
          <w:bCs/>
          <w:lang w:val="es-ES"/>
        </w:rPr>
        <w:t xml:space="preserve"> –  </w:t>
      </w:r>
    </w:p>
    <w:p w:rsidR="00CD3F3C" w:rsidRPr="0003648D" w:rsidRDefault="00CD3F3C" w:rsidP="00CD3F3C">
      <w:pPr>
        <w:spacing w:after="120"/>
        <w:ind w:leftChars="1200" w:left="2880" w:firstLine="720"/>
        <w:rPr>
          <w:bCs/>
          <w:i/>
          <w:vertAlign w:val="subscript"/>
          <w:lang w:val="es-ES"/>
        </w:rPr>
      </w:pPr>
      <w:r w:rsidRPr="0003648D">
        <w:rPr>
          <w:bCs/>
          <w:lang w:val="es-ES"/>
        </w:rPr>
        <w:t xml:space="preserve">RRFQ </w:t>
      </w:r>
      <w:r w:rsidRPr="0003648D">
        <w:rPr>
          <w:bCs/>
          <w:i/>
          <w:vertAlign w:val="subscript"/>
          <w:lang w:val="es-ES"/>
        </w:rPr>
        <w:t>q</w:t>
      </w:r>
      <w:r w:rsidRPr="0003648D">
        <w:rPr>
          <w:bCs/>
          <w:lang w:val="es-ES"/>
        </w:rPr>
        <w:t xml:space="preserve"> – RRRFQ </w:t>
      </w:r>
      <w:r w:rsidRPr="0003648D">
        <w:rPr>
          <w:bCs/>
          <w:i/>
          <w:vertAlign w:val="subscript"/>
          <w:lang w:val="es-ES"/>
        </w:rPr>
        <w:t>q</w:t>
      </w:r>
      <w:r w:rsidRPr="0003648D">
        <w:rPr>
          <w:bCs/>
          <w:lang w:val="es-ES"/>
        </w:rPr>
        <w:t xml:space="preserve">) * HLRS </w:t>
      </w:r>
      <w:r w:rsidRPr="0003648D">
        <w:rPr>
          <w:bCs/>
          <w:i/>
          <w:vertAlign w:val="subscript"/>
          <w:lang w:val="es-ES"/>
        </w:rPr>
        <w:t>q</w:t>
      </w:r>
    </w:p>
    <w:p w:rsidR="00CD3F3C" w:rsidRPr="0003648D" w:rsidRDefault="00CD3F3C" w:rsidP="00CD3F3C">
      <w:pPr>
        <w:spacing w:after="240"/>
        <w:ind w:leftChars="300" w:left="2880" w:hangingChars="900" w:hanging="2160"/>
        <w:rPr>
          <w:bCs/>
          <w:lang w:val="fr-FR"/>
        </w:rPr>
      </w:pPr>
      <w:r w:rsidRPr="0003648D">
        <w:rPr>
          <w:bCs/>
          <w:lang w:val="fr-FR"/>
        </w:rPr>
        <w:t xml:space="preserve">SARRQ </w:t>
      </w:r>
      <w:r w:rsidRPr="0003648D">
        <w:rPr>
          <w:bCs/>
          <w:i/>
          <w:vertAlign w:val="subscript"/>
          <w:lang w:val="fr-FR"/>
        </w:rPr>
        <w:t>q</w:t>
      </w:r>
      <w:r w:rsidRPr="0003648D">
        <w:rPr>
          <w:bCs/>
          <w:lang w:val="fr-FR"/>
        </w:rPr>
        <w:tab/>
        <w:t>=</w:t>
      </w:r>
      <w:r w:rsidRPr="0003648D">
        <w:rPr>
          <w:bCs/>
          <w:lang w:val="fr-FR"/>
        </w:rPr>
        <w:tab/>
        <w:t xml:space="preserve">DASARRQ </w:t>
      </w:r>
      <w:r w:rsidRPr="0003648D">
        <w:rPr>
          <w:bCs/>
          <w:i/>
          <w:vertAlign w:val="subscript"/>
          <w:lang w:val="fr-FR"/>
        </w:rPr>
        <w:t>q</w:t>
      </w:r>
      <w:r w:rsidRPr="0003648D">
        <w:rPr>
          <w:bCs/>
          <w:lang w:val="fr-FR"/>
        </w:rPr>
        <w:t xml:space="preserve"> + RTSARRQ </w:t>
      </w:r>
      <w:r w:rsidRPr="0003648D">
        <w:rPr>
          <w:bCs/>
          <w:i/>
          <w:vertAlign w:val="subscript"/>
          <w:lang w:val="fr-FR"/>
        </w:rPr>
        <w:t>q</w:t>
      </w:r>
    </w:p>
    <w:p w:rsidR="00CD3F3C" w:rsidRPr="0003648D" w:rsidRDefault="00CD3F3C" w:rsidP="00CD3F3C">
      <w:pPr>
        <w:keepNext/>
      </w:pPr>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CD3F3C" w:rsidRPr="0003648D" w:rsidTr="007C45F6">
        <w:trPr>
          <w:tblHeader/>
        </w:trPr>
        <w:tc>
          <w:tcPr>
            <w:tcW w:w="849" w:type="pct"/>
          </w:tcPr>
          <w:p w:rsidR="00CD3F3C" w:rsidRPr="0003648D" w:rsidRDefault="00CD3F3C" w:rsidP="007C45F6">
            <w:pPr>
              <w:keepNext/>
              <w:spacing w:after="120"/>
              <w:rPr>
                <w:b/>
                <w:iCs/>
                <w:sz w:val="20"/>
              </w:rPr>
            </w:pPr>
            <w:r w:rsidRPr="0003648D">
              <w:rPr>
                <w:b/>
                <w:iCs/>
                <w:sz w:val="20"/>
              </w:rPr>
              <w:t>Variable</w:t>
            </w:r>
          </w:p>
        </w:tc>
        <w:tc>
          <w:tcPr>
            <w:tcW w:w="460" w:type="pct"/>
          </w:tcPr>
          <w:p w:rsidR="00CD3F3C" w:rsidRPr="0003648D" w:rsidRDefault="00CD3F3C" w:rsidP="007C45F6">
            <w:pPr>
              <w:keepNext/>
              <w:spacing w:after="120"/>
              <w:rPr>
                <w:b/>
                <w:iCs/>
                <w:sz w:val="20"/>
              </w:rPr>
            </w:pPr>
            <w:r w:rsidRPr="0003648D">
              <w:rPr>
                <w:b/>
                <w:iCs/>
                <w:sz w:val="20"/>
              </w:rPr>
              <w:t>Unit</w:t>
            </w:r>
          </w:p>
        </w:tc>
        <w:tc>
          <w:tcPr>
            <w:tcW w:w="3691" w:type="pct"/>
          </w:tcPr>
          <w:p w:rsidR="00CD3F3C" w:rsidRPr="0003648D" w:rsidRDefault="00CD3F3C" w:rsidP="007C45F6">
            <w:pPr>
              <w:keepNext/>
              <w:spacing w:after="120"/>
              <w:rPr>
                <w:b/>
                <w:iCs/>
                <w:sz w:val="20"/>
              </w:rPr>
            </w:pPr>
            <w:r w:rsidRPr="0003648D">
              <w:rPr>
                <w:b/>
                <w:iCs/>
                <w:sz w:val="20"/>
              </w:rPr>
              <w:t>Description</w:t>
            </w:r>
          </w:p>
        </w:tc>
      </w:tr>
      <w:tr w:rsidR="00CD3F3C" w:rsidRPr="0003648D" w:rsidTr="007C45F6">
        <w:tc>
          <w:tcPr>
            <w:tcW w:w="849" w:type="pct"/>
          </w:tcPr>
          <w:p w:rsidR="00CD3F3C" w:rsidRPr="0003648D" w:rsidRDefault="00CD3F3C" w:rsidP="007C45F6">
            <w:pPr>
              <w:spacing w:after="60"/>
              <w:rPr>
                <w:iCs/>
                <w:sz w:val="20"/>
              </w:rPr>
            </w:pPr>
            <w:r w:rsidRPr="0003648D">
              <w:rPr>
                <w:iCs/>
                <w:sz w:val="20"/>
              </w:rPr>
              <w:t xml:space="preserve">RRCOST </w:t>
            </w:r>
            <w:r w:rsidRPr="0003648D">
              <w:rPr>
                <w:i/>
                <w:iCs/>
                <w:sz w:val="20"/>
                <w:vertAlign w:val="subscript"/>
              </w:rPr>
              <w:t>q</w:t>
            </w:r>
          </w:p>
        </w:tc>
        <w:tc>
          <w:tcPr>
            <w:tcW w:w="460" w:type="pct"/>
          </w:tcPr>
          <w:p w:rsidR="00CD3F3C" w:rsidRPr="0003648D" w:rsidRDefault="00CD3F3C" w:rsidP="007C45F6">
            <w:pPr>
              <w:keepNext/>
              <w:spacing w:after="60"/>
              <w:rPr>
                <w:iCs/>
                <w:sz w:val="20"/>
              </w:rPr>
            </w:pPr>
            <w:r w:rsidRPr="0003648D">
              <w:rPr>
                <w:iCs/>
                <w:sz w:val="20"/>
              </w:rPr>
              <w:t>$</w:t>
            </w:r>
          </w:p>
        </w:tc>
        <w:tc>
          <w:tcPr>
            <w:tcW w:w="3691" w:type="pct"/>
          </w:tcPr>
          <w:p w:rsidR="00CD3F3C" w:rsidRPr="0003648D" w:rsidRDefault="00CD3F3C" w:rsidP="007C45F6">
            <w:pPr>
              <w:keepNext/>
              <w:spacing w:after="60"/>
              <w:rPr>
                <w:iCs/>
                <w:sz w:val="20"/>
              </w:rPr>
            </w:pPr>
            <w:r w:rsidRPr="0003648D">
              <w:rPr>
                <w:i/>
                <w:iCs/>
                <w:sz w:val="20"/>
              </w:rPr>
              <w:t>Responsive Reserve Cost per QSE</w:t>
            </w:r>
            <w:r w:rsidRPr="0003648D">
              <w:rPr>
                <w:iCs/>
                <w:sz w:val="20"/>
              </w:rPr>
              <w:t xml:space="preserve">—QSE </w:t>
            </w:r>
            <w:r w:rsidRPr="0003648D">
              <w:rPr>
                <w:i/>
                <w:iCs/>
                <w:sz w:val="20"/>
              </w:rPr>
              <w:t>q</w:t>
            </w:r>
            <w:r w:rsidRPr="0003648D">
              <w:rPr>
                <w:iCs/>
                <w:sz w:val="20"/>
              </w:rPr>
              <w:t>’s share of the net total costs for RRS,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RRPR</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Responsive Reserve Price—</w:t>
            </w:r>
            <w:r w:rsidRPr="0003648D">
              <w:rPr>
                <w:iCs/>
                <w:sz w:val="20"/>
              </w:rPr>
              <w:t>The price for RRS calculated based on the net total costs for RRS,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RRCOSTTOT</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Responsive Reserve Cost Total</w:t>
            </w:r>
            <w:r w:rsidRPr="0003648D">
              <w:rPr>
                <w:iCs/>
                <w:sz w:val="20"/>
              </w:rPr>
              <w:t>—The net total costs for RRS, for the hour.  See item (4)(a) above.</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RRQTOT</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Responsive Reserve Quantity Total</w:t>
            </w:r>
            <w:r w:rsidRPr="0003648D">
              <w:rPr>
                <w:iCs/>
                <w:sz w:val="20"/>
              </w:rPr>
              <w:t>—The sum of every QSE’s Ancillary Service Obligation minus its self-arranged RRS quantity in the DAM and any and all SASMs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RRQ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Responsive Reserve Quantity per QSE</w:t>
            </w:r>
            <w:r w:rsidRPr="0003648D">
              <w:rPr>
                <w:iCs/>
                <w:sz w:val="20"/>
              </w:rPr>
              <w:t xml:space="preserve">—The QSE </w:t>
            </w:r>
            <w:r w:rsidRPr="0003648D">
              <w:rPr>
                <w:i/>
                <w:iCs/>
                <w:sz w:val="20"/>
              </w:rPr>
              <w:t>q</w:t>
            </w:r>
            <w:r w:rsidRPr="0003648D">
              <w:rPr>
                <w:iCs/>
                <w:sz w:val="20"/>
              </w:rPr>
              <w:t xml:space="preserve">’s Ancillary Service Obligation minus its self-arranged RRS quantity in the DAM and any and all SASMs, for the </w:t>
            </w:r>
            <w:r w:rsidRPr="0003648D">
              <w:rPr>
                <w:iCs/>
                <w:sz w:val="20"/>
              </w:rPr>
              <w:lastRenderedPageBreak/>
              <w:t>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lastRenderedPageBreak/>
              <w:t xml:space="preserve">RRO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Responsive Reserve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DASARRQ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Day-Ahead Self-Arranged Responsive Reserve Quantity per QSE</w:t>
            </w:r>
            <w:r w:rsidRPr="0003648D">
              <w:rPr>
                <w:iCs/>
                <w:sz w:val="20"/>
              </w:rPr>
              <w:t xml:space="preserve">—The self-arranged RRS quantity submitted by QSE </w:t>
            </w:r>
            <w:r w:rsidRPr="0003648D">
              <w:rPr>
                <w:i/>
                <w:iCs/>
                <w:sz w:val="20"/>
              </w:rPr>
              <w:t>q</w:t>
            </w:r>
            <w:r w:rsidRPr="0003648D">
              <w:rPr>
                <w:iCs/>
                <w:sz w:val="20"/>
              </w:rPr>
              <w:t xml:space="preserve"> before 1000 in the Day-Ahead.</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RTSARRQ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Self-Arranged Responsive Reserve Quantity per QSE for all SASMs</w:t>
            </w:r>
            <w:r w:rsidRPr="0003648D">
              <w:rPr>
                <w:iCs/>
                <w:sz w:val="20"/>
              </w:rPr>
              <w:t xml:space="preserve">—The sum of all self-arranged RRS quantities submitted by QSE </w:t>
            </w:r>
            <w:r w:rsidRPr="0003648D">
              <w:rPr>
                <w:i/>
                <w:iCs/>
                <w:sz w:val="20"/>
              </w:rPr>
              <w:t>q</w:t>
            </w:r>
            <w:r w:rsidRPr="0003648D">
              <w:rPr>
                <w:iCs/>
                <w:sz w:val="20"/>
              </w:rPr>
              <w:t xml:space="preserve"> for all SASMs due to an increase in the Ancillary Service Plan per Section 4.4.7.1.</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RTPCRR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Responsive Reserve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RRS,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Responsive Reserve Failure Quantity per QSE—</w:t>
            </w:r>
            <w:r w:rsidRPr="0003648D">
              <w:rPr>
                <w:iCs/>
                <w:sz w:val="20"/>
              </w:rPr>
              <w:t xml:space="preserve">QSE </w:t>
            </w:r>
            <w:r w:rsidRPr="0003648D">
              <w:rPr>
                <w:i/>
                <w:iCs/>
                <w:sz w:val="20"/>
              </w:rPr>
              <w:t>q</w:t>
            </w:r>
            <w:r w:rsidRPr="0003648D">
              <w:rPr>
                <w:iCs/>
                <w:sz w:val="20"/>
              </w:rPr>
              <w:t>’s total capacity associated with failures on its Ancillary Service Supply Responsibility for RRS,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 xml:space="preserve">RRRFQ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Reconfiguration Responsive Reserve Failure Quantity per QSE—</w:t>
            </w:r>
            <w:r w:rsidRPr="0003648D">
              <w:rPr>
                <w:sz w:val="20"/>
              </w:rPr>
              <w:t xml:space="preserve">QSE </w:t>
            </w:r>
            <w:r w:rsidRPr="0003648D">
              <w:rPr>
                <w:i/>
                <w:sz w:val="20"/>
              </w:rPr>
              <w:t>q</w:t>
            </w:r>
            <w:r w:rsidRPr="0003648D">
              <w:rPr>
                <w:sz w:val="20"/>
              </w:rPr>
              <w:t>’s total capacity associated with reconfiguration reductions on its Ancillary Service Supply Responsibility for RRS,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The Hourly Load Ratio Share calculated for QSE q for the hour</w:t>
            </w:r>
            <w:r w:rsidRPr="0003648D">
              <w:rPr>
                <w:iCs/>
                <w:sz w:val="20"/>
              </w:rPr>
              <w:t>.  See Section 6.6.2.4.</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 xml:space="preserve">PCRR </w:t>
            </w:r>
            <w:r w:rsidRPr="0003648D">
              <w:rPr>
                <w:i/>
                <w:sz w:val="20"/>
                <w:vertAlign w:val="subscript"/>
              </w:rPr>
              <w:t>q</w:t>
            </w:r>
            <w:r w:rsidRPr="0003648D">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i/>
                <w:sz w:val="20"/>
              </w:rPr>
              <w:t>Procured Capacity for Responsive Reserve per QSE in DAM</w:t>
            </w:r>
            <w:r w:rsidRPr="0003648D">
              <w:rPr>
                <w:sz w:val="20"/>
              </w:rPr>
              <w:t xml:space="preserve">—The total RRS capacity quantity awarded to QSE </w:t>
            </w:r>
            <w:r w:rsidRPr="0003648D">
              <w:rPr>
                <w:i/>
                <w:sz w:val="20"/>
              </w:rPr>
              <w:t>q</w:t>
            </w:r>
            <w:r w:rsidRPr="0003648D">
              <w:rPr>
                <w:sz w:val="20"/>
              </w:rPr>
              <w:t xml:space="preserve"> in the DAM for all the Resources represented by the QSE,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 xml:space="preserve">SARRQ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sz w:val="20"/>
              </w:rPr>
            </w:pPr>
            <w:r w:rsidRPr="0003648D">
              <w:rPr>
                <w:i/>
                <w:sz w:val="20"/>
              </w:rPr>
              <w:t>Total Self-Arranged Responsive Reserve Quantity per QSE for all markets</w:t>
            </w:r>
            <w:r w:rsidRPr="0003648D">
              <w:rPr>
                <w:sz w:val="20"/>
              </w:rPr>
              <w:t xml:space="preserve">—The sum of all self-arranged RRS quantities submitted by QSE </w:t>
            </w:r>
            <w:r w:rsidRPr="0003648D">
              <w:rPr>
                <w:i/>
                <w:sz w:val="20"/>
              </w:rPr>
              <w:t>q</w:t>
            </w:r>
            <w:r w:rsidRPr="0003648D">
              <w:rPr>
                <w:sz w:val="20"/>
              </w:rPr>
              <w:t xml:space="preserve"> for DAM and all SASMs.</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F05C7" w:rsidP="007C45F6">
            <w:pPr>
              <w:spacing w:after="60"/>
              <w:rPr>
                <w:i/>
                <w:iCs/>
                <w:sz w:val="20"/>
              </w:rPr>
            </w:pPr>
            <w:r>
              <w:rPr>
                <w:i/>
                <w:iCs/>
                <w:sz w:val="20"/>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F05C7" w:rsidP="007C45F6">
            <w:pPr>
              <w:spacing w:after="60"/>
              <w:rPr>
                <w:i/>
                <w:iCs/>
                <w:sz w:val="20"/>
              </w:rPr>
            </w:pPr>
            <w:r>
              <w:rPr>
                <w:i/>
                <w:iCs/>
                <w:sz w:val="20"/>
              </w:rPr>
              <w:t>m</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An Ancillary Service market (SASM or RSASM) for the given Operating Hour.</w:t>
            </w:r>
          </w:p>
        </w:tc>
      </w:tr>
    </w:tbl>
    <w:p w:rsidR="00CD3F3C" w:rsidRPr="0003648D" w:rsidRDefault="00CD3F3C" w:rsidP="00CD3F3C"/>
    <w:p w:rsidR="00CD3F3C" w:rsidRPr="0003648D" w:rsidRDefault="00CD3F3C" w:rsidP="00CD3F3C">
      <w:pPr>
        <w:spacing w:after="240"/>
        <w:ind w:left="1440" w:hanging="720"/>
      </w:pPr>
      <w:r w:rsidRPr="0003648D">
        <w:t>(c)</w:t>
      </w:r>
      <w:r w:rsidRPr="0003648D">
        <w:tab/>
        <w:t>The adjustment to each QSE’s DAM charge for the RRS for the Operating Hour, due to changes during the Adjustment Period or Real-Time operations, is calculated as follows:</w:t>
      </w:r>
    </w:p>
    <w:p w:rsidR="00CD3F3C" w:rsidRPr="0003648D" w:rsidRDefault="00CD3F3C" w:rsidP="00CD3F3C">
      <w:pPr>
        <w:spacing w:after="240"/>
        <w:ind w:left="2880" w:hanging="2160"/>
        <w:rPr>
          <w:b/>
          <w:bCs/>
          <w:lang w:val="pt-BR"/>
        </w:rPr>
      </w:pPr>
      <w:r w:rsidRPr="0003648D">
        <w:rPr>
          <w:b/>
          <w:bCs/>
          <w:lang w:val="pt-BR"/>
        </w:rPr>
        <w:t xml:space="preserve">RTRRAMT </w:t>
      </w:r>
      <w:r w:rsidRPr="0003648D">
        <w:rPr>
          <w:b/>
          <w:bCs/>
          <w:i/>
          <w:vertAlign w:val="subscript"/>
          <w:lang w:val="pt-BR"/>
        </w:rPr>
        <w:t>q</w:t>
      </w:r>
      <w:r w:rsidRPr="0003648D">
        <w:rPr>
          <w:b/>
          <w:bCs/>
          <w:lang w:val="pt-BR"/>
        </w:rPr>
        <w:tab/>
        <w:t>=</w:t>
      </w:r>
      <w:r w:rsidRPr="0003648D">
        <w:rPr>
          <w:b/>
          <w:bCs/>
          <w:lang w:val="pt-BR"/>
        </w:rPr>
        <w:tab/>
        <w:t xml:space="preserve">RRCOST </w:t>
      </w:r>
      <w:r w:rsidRPr="0003648D">
        <w:rPr>
          <w:b/>
          <w:bCs/>
          <w:i/>
          <w:vertAlign w:val="subscript"/>
          <w:lang w:val="pt-BR"/>
        </w:rPr>
        <w:t>q</w:t>
      </w:r>
      <w:r w:rsidRPr="0003648D">
        <w:rPr>
          <w:b/>
          <w:bCs/>
          <w:lang w:val="pt-BR"/>
        </w:rPr>
        <w:t xml:space="preserve"> – DARRAMT </w:t>
      </w:r>
      <w:r w:rsidRPr="0003648D">
        <w:rPr>
          <w:b/>
          <w:bCs/>
          <w:i/>
          <w:vertAlign w:val="subscript"/>
          <w:lang w:val="pt-BR"/>
        </w:rPr>
        <w:t>q</w:t>
      </w:r>
    </w:p>
    <w:p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CD3F3C" w:rsidRPr="0003648D" w:rsidTr="007C45F6">
        <w:trPr>
          <w:cantSplit/>
        </w:trPr>
        <w:tc>
          <w:tcPr>
            <w:tcW w:w="824" w:type="pct"/>
          </w:tcPr>
          <w:p w:rsidR="00CD3F3C" w:rsidRPr="0003648D" w:rsidRDefault="00CD3F3C" w:rsidP="007C45F6">
            <w:pPr>
              <w:spacing w:after="120"/>
              <w:rPr>
                <w:b/>
                <w:iCs/>
                <w:sz w:val="20"/>
              </w:rPr>
            </w:pPr>
            <w:r w:rsidRPr="0003648D">
              <w:rPr>
                <w:b/>
                <w:iCs/>
                <w:sz w:val="20"/>
              </w:rPr>
              <w:t>Variable</w:t>
            </w:r>
          </w:p>
        </w:tc>
        <w:tc>
          <w:tcPr>
            <w:tcW w:w="463" w:type="pct"/>
          </w:tcPr>
          <w:p w:rsidR="00CD3F3C" w:rsidRPr="0003648D" w:rsidRDefault="00CD3F3C" w:rsidP="007C45F6">
            <w:pPr>
              <w:spacing w:after="120"/>
              <w:rPr>
                <w:b/>
                <w:iCs/>
                <w:sz w:val="20"/>
              </w:rPr>
            </w:pPr>
            <w:r w:rsidRPr="0003648D">
              <w:rPr>
                <w:b/>
                <w:iCs/>
                <w:sz w:val="20"/>
              </w:rPr>
              <w:t>Unit</w:t>
            </w:r>
          </w:p>
        </w:tc>
        <w:tc>
          <w:tcPr>
            <w:tcW w:w="3713" w:type="pct"/>
          </w:tcPr>
          <w:p w:rsidR="00CD3F3C" w:rsidRPr="0003648D" w:rsidRDefault="00CD3F3C" w:rsidP="007C45F6">
            <w:pPr>
              <w:spacing w:after="120"/>
              <w:rPr>
                <w:b/>
                <w:iCs/>
                <w:sz w:val="20"/>
              </w:rPr>
            </w:pPr>
            <w:r w:rsidRPr="0003648D">
              <w:rPr>
                <w:b/>
                <w:iCs/>
                <w:sz w:val="20"/>
              </w:rPr>
              <w:t>Description</w:t>
            </w:r>
          </w:p>
        </w:tc>
      </w:tr>
      <w:tr w:rsidR="00CD3F3C" w:rsidRPr="0003648D" w:rsidTr="007C45F6">
        <w:trPr>
          <w:cantSplit/>
        </w:trPr>
        <w:tc>
          <w:tcPr>
            <w:tcW w:w="824" w:type="pct"/>
          </w:tcPr>
          <w:p w:rsidR="00CD3F3C" w:rsidRPr="0003648D" w:rsidRDefault="00CD3F3C" w:rsidP="007C45F6">
            <w:pPr>
              <w:spacing w:after="60"/>
              <w:rPr>
                <w:iCs/>
                <w:sz w:val="20"/>
              </w:rPr>
            </w:pPr>
            <w:r w:rsidRPr="0003648D">
              <w:rPr>
                <w:iCs/>
                <w:sz w:val="20"/>
              </w:rPr>
              <w:t xml:space="preserve">RTRRAMT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Real-Time Responsive Reserve Amount per QSE</w:t>
            </w:r>
            <w:r w:rsidRPr="0003648D">
              <w:rPr>
                <w:iCs/>
                <w:sz w:val="20"/>
              </w:rPr>
              <w:t xml:space="preserve">—The adjustment to QSE </w:t>
            </w:r>
            <w:r w:rsidRPr="0003648D">
              <w:rPr>
                <w:i/>
                <w:iCs/>
                <w:sz w:val="20"/>
              </w:rPr>
              <w:t>q</w:t>
            </w:r>
            <w:r w:rsidRPr="0003648D">
              <w:rPr>
                <w:iCs/>
                <w:sz w:val="20"/>
              </w:rPr>
              <w:t>’s share of the costs for RRS, for the hour.</w:t>
            </w:r>
          </w:p>
        </w:tc>
      </w:tr>
      <w:tr w:rsidR="00CD3F3C" w:rsidRPr="0003648D" w:rsidTr="007C45F6">
        <w:trPr>
          <w:cantSplit/>
        </w:trPr>
        <w:tc>
          <w:tcPr>
            <w:tcW w:w="824" w:type="pct"/>
          </w:tcPr>
          <w:p w:rsidR="00CD3F3C" w:rsidRPr="0003648D" w:rsidRDefault="00CD3F3C" w:rsidP="007C45F6">
            <w:pPr>
              <w:spacing w:after="60"/>
              <w:rPr>
                <w:iCs/>
                <w:sz w:val="20"/>
              </w:rPr>
            </w:pPr>
            <w:r w:rsidRPr="0003648D">
              <w:rPr>
                <w:iCs/>
                <w:sz w:val="20"/>
              </w:rPr>
              <w:t xml:space="preserve">RRCOST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Responsive Reserve Cost per QSE</w:t>
            </w:r>
            <w:r w:rsidRPr="0003648D">
              <w:rPr>
                <w:iCs/>
                <w:sz w:val="20"/>
              </w:rPr>
              <w:t xml:space="preserve">—QSE </w:t>
            </w:r>
            <w:r w:rsidRPr="0003648D">
              <w:rPr>
                <w:i/>
                <w:iCs/>
                <w:sz w:val="20"/>
              </w:rPr>
              <w:t>q</w:t>
            </w:r>
            <w:r w:rsidRPr="0003648D">
              <w:rPr>
                <w:iCs/>
                <w:sz w:val="20"/>
              </w:rPr>
              <w:t>’s share of the net total costs for RRS, for the hour.</w:t>
            </w:r>
          </w:p>
        </w:tc>
      </w:tr>
      <w:tr w:rsidR="00CD3F3C" w:rsidRPr="0003648D" w:rsidTr="007C45F6">
        <w:trPr>
          <w:cantSplit/>
        </w:trPr>
        <w:tc>
          <w:tcPr>
            <w:tcW w:w="824" w:type="pct"/>
          </w:tcPr>
          <w:p w:rsidR="00CD3F3C" w:rsidRPr="0003648D" w:rsidRDefault="00CD3F3C" w:rsidP="007C45F6">
            <w:pPr>
              <w:spacing w:after="60"/>
              <w:rPr>
                <w:iCs/>
                <w:sz w:val="20"/>
              </w:rPr>
            </w:pPr>
            <w:r w:rsidRPr="0003648D">
              <w:rPr>
                <w:iCs/>
                <w:sz w:val="20"/>
              </w:rPr>
              <w:t xml:space="preserve">DARRAMT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Day-Ahead Responsive Reserve Amount per QSE</w:t>
            </w:r>
            <w:r w:rsidRPr="0003648D">
              <w:rPr>
                <w:iCs/>
                <w:sz w:val="20"/>
              </w:rPr>
              <w:t xml:space="preserve">—QSE </w:t>
            </w:r>
            <w:r w:rsidRPr="0003648D">
              <w:rPr>
                <w:i/>
                <w:iCs/>
                <w:sz w:val="20"/>
              </w:rPr>
              <w:t>q</w:t>
            </w:r>
            <w:r w:rsidRPr="0003648D">
              <w:rPr>
                <w:iCs/>
                <w:sz w:val="20"/>
              </w:rPr>
              <w:t>’s share of the DAM cost for RRS, for the hour.</w:t>
            </w:r>
          </w:p>
        </w:tc>
      </w:tr>
      <w:tr w:rsidR="00CD3F3C" w:rsidRPr="0003648D" w:rsidTr="007C45F6">
        <w:trPr>
          <w:cantSplit/>
        </w:trPr>
        <w:tc>
          <w:tcPr>
            <w:tcW w:w="824"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bl>
    <w:p w:rsidR="00CD3F3C" w:rsidRPr="0003648D" w:rsidRDefault="00CD3F3C" w:rsidP="00CD3F3C">
      <w:pPr>
        <w:spacing w:before="240" w:after="240"/>
        <w:ind w:left="720" w:hanging="720"/>
        <w:rPr>
          <w:iCs/>
        </w:rPr>
      </w:pPr>
      <w:r w:rsidRPr="0003648D">
        <w:rPr>
          <w:iCs/>
        </w:rPr>
        <w:t>(5)</w:t>
      </w:r>
      <w:r w:rsidRPr="0003648D">
        <w:rPr>
          <w:iCs/>
        </w:rPr>
        <w:tab/>
        <w:t>For Non-Spin, if applicable:</w:t>
      </w:r>
    </w:p>
    <w:p w:rsidR="00CD3F3C" w:rsidRPr="0003648D" w:rsidRDefault="00CD3F3C" w:rsidP="00CD3F3C">
      <w:pPr>
        <w:spacing w:after="240"/>
        <w:ind w:left="1440" w:hanging="720"/>
      </w:pPr>
      <w:r w:rsidRPr="0003648D">
        <w:t>(a)</w:t>
      </w:r>
      <w:r w:rsidRPr="0003648D">
        <w:tab/>
        <w:t>The net total costs for Non-Spin for a given Operating Hour is calculated as follows:</w:t>
      </w:r>
    </w:p>
    <w:p w:rsidR="00CD3F3C" w:rsidRPr="0003648D" w:rsidRDefault="00CD3F3C" w:rsidP="00CD3F3C">
      <w:pPr>
        <w:spacing w:after="120"/>
        <w:ind w:left="3600" w:hanging="2880"/>
        <w:rPr>
          <w:b/>
          <w:bCs/>
        </w:rPr>
      </w:pPr>
      <w:r w:rsidRPr="0003648D">
        <w:rPr>
          <w:b/>
          <w:bCs/>
        </w:rPr>
        <w:lastRenderedPageBreak/>
        <w:t xml:space="preserve">NSCOSTTOT </w:t>
      </w:r>
      <w:r w:rsidRPr="0003648D">
        <w:rPr>
          <w:b/>
          <w:bCs/>
        </w:rPr>
        <w:tab/>
        <w:t>=</w:t>
      </w:r>
      <w:r w:rsidRPr="0003648D">
        <w:rPr>
          <w:b/>
          <w:bCs/>
        </w:rPr>
        <w:tab/>
        <w:t>(-1) * (</w:t>
      </w:r>
      <w:r w:rsidR="00C26407">
        <w:rPr>
          <w:b/>
          <w:noProof/>
          <w:position w:val="-20"/>
        </w:rPr>
        <w:drawing>
          <wp:inline distT="0" distB="0" distL="0" distR="0">
            <wp:extent cx="142875" cy="278130"/>
            <wp:effectExtent l="0" t="0" r="9525" b="762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(RTPCNSAMTTOT </w:t>
      </w:r>
      <w:r w:rsidRPr="0003648D">
        <w:rPr>
          <w:b/>
          <w:bCs/>
          <w:i/>
          <w:vertAlign w:val="subscript"/>
        </w:rPr>
        <w:t>m</w:t>
      </w:r>
      <w:r w:rsidRPr="0003648D">
        <w:rPr>
          <w:bCs/>
        </w:rPr>
        <w:t>)</w:t>
      </w:r>
      <w:r w:rsidRPr="0003648D">
        <w:rPr>
          <w:b/>
          <w:bCs/>
        </w:rPr>
        <w:t xml:space="preserve"> + </w:t>
      </w:r>
      <w:r w:rsidRPr="0003648D">
        <w:rPr>
          <w:b/>
          <w:bCs/>
        </w:rPr>
        <w:tab/>
        <w:t xml:space="preserve">PCNSAMTTOT + NSFQAMTTOT + </w:t>
      </w:r>
    </w:p>
    <w:p w:rsidR="00CD3F3C" w:rsidRPr="0003648D" w:rsidRDefault="00CD3F3C" w:rsidP="00CD3F3C">
      <w:pPr>
        <w:spacing w:after="240"/>
        <w:ind w:left="3600" w:firstLine="720"/>
        <w:rPr>
          <w:b/>
          <w:bCs/>
        </w:rPr>
      </w:pPr>
      <w:r w:rsidRPr="0003648D">
        <w:rPr>
          <w:b/>
          <w:bCs/>
        </w:rPr>
        <w:t>NSINFQAMTTOT)</w:t>
      </w:r>
    </w:p>
    <w:p w:rsidR="00CD3F3C" w:rsidRPr="0003648D" w:rsidRDefault="00CD3F3C" w:rsidP="00CD3F3C">
      <w:pPr>
        <w:spacing w:after="240"/>
        <w:rPr>
          <w:iCs/>
        </w:rPr>
      </w:pPr>
      <w:r w:rsidRPr="0003648D">
        <w:rPr>
          <w:iCs/>
        </w:rPr>
        <w:t xml:space="preserve">Where: </w:t>
      </w:r>
    </w:p>
    <w:p w:rsidR="00CD3F3C" w:rsidRPr="0003648D" w:rsidRDefault="00CD3F3C" w:rsidP="00CD3F3C">
      <w:r w:rsidRPr="0003648D">
        <w:t>Total payment of SASM- and RSASM-procured capacity for Non-Spin by market</w:t>
      </w:r>
    </w:p>
    <w:p w:rsidR="00CD3F3C" w:rsidRPr="0003648D" w:rsidRDefault="00CD3F3C" w:rsidP="00CD3F3C">
      <w:pPr>
        <w:spacing w:after="240"/>
        <w:ind w:leftChars="300" w:left="2880" w:hangingChars="900" w:hanging="2160"/>
        <w:rPr>
          <w:bCs/>
        </w:rPr>
      </w:pPr>
      <w:r w:rsidRPr="0003648D">
        <w:rPr>
          <w:bCs/>
        </w:rPr>
        <w:t xml:space="preserve">RTPCNSAMTTOT </w:t>
      </w:r>
      <w:r w:rsidRPr="0003648D">
        <w:rPr>
          <w:bCs/>
          <w:i/>
          <w:vertAlign w:val="subscript"/>
        </w:rPr>
        <w:t>m</w:t>
      </w:r>
      <w:r w:rsidRPr="0003648D">
        <w:rPr>
          <w:bCs/>
          <w:i/>
          <w:vertAlign w:val="subscript"/>
        </w:rPr>
        <w:tab/>
      </w:r>
      <w:r w:rsidRPr="0003648D">
        <w:rPr>
          <w:bCs/>
          <w:i/>
          <w:vertAlign w:val="subscript"/>
        </w:rPr>
        <w:tab/>
      </w:r>
      <w:r w:rsidRPr="0003648D">
        <w:rPr>
          <w:bCs/>
        </w:rPr>
        <w:t>=</w:t>
      </w:r>
      <w:r w:rsidRPr="0003648D">
        <w:rPr>
          <w:bCs/>
        </w:rPr>
        <w:tab/>
      </w:r>
      <w:r w:rsidR="00C26407">
        <w:rPr>
          <w:noProof/>
          <w:position w:val="-22"/>
        </w:rPr>
        <w:drawing>
          <wp:inline distT="0" distB="0" distL="0" distR="0">
            <wp:extent cx="142875" cy="294005"/>
            <wp:effectExtent l="0" t="0" r="9525"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RTPCNSAMT </w:t>
      </w:r>
      <w:r w:rsidRPr="0003648D">
        <w:rPr>
          <w:bCs/>
          <w:i/>
          <w:vertAlign w:val="subscript"/>
        </w:rPr>
        <w:t>q, m</w:t>
      </w:r>
    </w:p>
    <w:p w:rsidR="00CD3F3C" w:rsidRPr="0003648D" w:rsidRDefault="00CD3F3C" w:rsidP="00CD3F3C">
      <w:r w:rsidRPr="0003648D">
        <w:t>Total payment of DAM-procured capacity for Non-Spin</w:t>
      </w:r>
    </w:p>
    <w:p w:rsidR="00CD3F3C" w:rsidRPr="0003648D" w:rsidRDefault="00CD3F3C" w:rsidP="00CD3F3C">
      <w:pPr>
        <w:spacing w:after="240"/>
        <w:ind w:leftChars="300" w:left="2880" w:hangingChars="900" w:hanging="2160"/>
        <w:rPr>
          <w:bCs/>
        </w:rPr>
      </w:pPr>
      <w:r w:rsidRPr="0003648D">
        <w:rPr>
          <w:bCs/>
        </w:rPr>
        <w:t>PCNSAMTTOT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PCNSAMT </w:t>
      </w:r>
      <w:r w:rsidRPr="0003648D">
        <w:rPr>
          <w:bCs/>
          <w:i/>
          <w:vertAlign w:val="subscript"/>
        </w:rPr>
        <w:t>q</w:t>
      </w:r>
    </w:p>
    <w:p w:rsidR="00CD3F3C" w:rsidRPr="0003648D" w:rsidRDefault="00CD3F3C" w:rsidP="00CD3F3C">
      <w:r w:rsidRPr="0003648D">
        <w:t>Total charge of failure on Ancillary Service Supply Responsibility for Non-Spin</w:t>
      </w:r>
    </w:p>
    <w:p w:rsidR="00CD3F3C" w:rsidRPr="0003648D" w:rsidRDefault="00CD3F3C" w:rsidP="00CD3F3C">
      <w:pPr>
        <w:spacing w:after="240"/>
        <w:ind w:leftChars="300" w:left="2880" w:hangingChars="900" w:hanging="2160"/>
        <w:rPr>
          <w:bCs/>
        </w:rPr>
      </w:pPr>
      <w:r w:rsidRPr="0003648D">
        <w:rPr>
          <w:bCs/>
        </w:rPr>
        <w:t>NSFQAMTTOT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NSFQAMTQSETOT </w:t>
      </w:r>
      <w:r w:rsidRPr="0003648D">
        <w:rPr>
          <w:bCs/>
          <w:i/>
          <w:vertAlign w:val="subscript"/>
        </w:rPr>
        <w:t>q</w:t>
      </w:r>
    </w:p>
    <w:p w:rsidR="00CD3F3C" w:rsidRPr="0003648D" w:rsidRDefault="00CD3F3C" w:rsidP="00CD3F3C">
      <w:pPr>
        <w:ind w:left="300" w:hangingChars="125" w:hanging="300"/>
        <w:rPr>
          <w:bCs/>
        </w:rPr>
      </w:pPr>
      <w:r w:rsidRPr="0003648D">
        <w:rPr>
          <w:bCs/>
        </w:rPr>
        <w:t>Total payment of SASM- and RSASM-procured capacity for Non-Spin by QSE</w:t>
      </w:r>
    </w:p>
    <w:p w:rsidR="00CD3F3C" w:rsidRPr="0003648D" w:rsidRDefault="00CD3F3C" w:rsidP="00CD3F3C">
      <w:pPr>
        <w:spacing w:after="240"/>
        <w:ind w:leftChars="300" w:left="2880" w:hangingChars="900" w:hanging="2160"/>
        <w:rPr>
          <w:bCs/>
          <w:i/>
          <w:vertAlign w:val="subscript"/>
        </w:rPr>
      </w:pPr>
      <w:r w:rsidRPr="0003648D">
        <w:rPr>
          <w:bCs/>
        </w:rPr>
        <w:t xml:space="preserve">RTPCNSAMTQSETOT </w:t>
      </w:r>
      <w:r w:rsidRPr="0003648D">
        <w:rPr>
          <w:bCs/>
          <w:i/>
          <w:vertAlign w:val="subscript"/>
        </w:rPr>
        <w:t>q</w:t>
      </w:r>
      <w:r w:rsidRPr="0003648D">
        <w:rPr>
          <w:bCs/>
          <w:i/>
          <w:vertAlign w:val="subscript"/>
        </w:rPr>
        <w:tab/>
      </w:r>
      <w:r w:rsidRPr="0003648D">
        <w:rPr>
          <w:bCs/>
        </w:rPr>
        <w:t>=</w:t>
      </w:r>
      <w:r w:rsidRPr="0003648D">
        <w:rPr>
          <w:bCs/>
        </w:rPr>
        <w:tab/>
      </w:r>
      <w:r w:rsidR="00C26407">
        <w:rPr>
          <w:noProof/>
          <w:position w:val="-20"/>
        </w:rPr>
        <w:drawing>
          <wp:inline distT="0" distB="0" distL="0" distR="0">
            <wp:extent cx="142875" cy="278130"/>
            <wp:effectExtent l="0" t="0" r="9525" b="762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RTPCNSAMT </w:t>
      </w:r>
      <w:r w:rsidRPr="0003648D">
        <w:rPr>
          <w:bCs/>
          <w:i/>
          <w:vertAlign w:val="subscript"/>
        </w:rPr>
        <w:t>q, m</w:t>
      </w:r>
    </w:p>
    <w:p w:rsidR="00CD3F3C" w:rsidRPr="0003648D" w:rsidRDefault="00CD3F3C" w:rsidP="00CD3F3C">
      <w:r w:rsidRPr="0003648D">
        <w:t>Total charge of infeasible Ancillary Service Supply Responsibility for Non-Spin</w:t>
      </w:r>
    </w:p>
    <w:p w:rsidR="00CD3F3C" w:rsidRPr="0003648D" w:rsidRDefault="00CD3F3C" w:rsidP="00CD3F3C">
      <w:pPr>
        <w:spacing w:after="240"/>
        <w:ind w:left="2880" w:hanging="2160"/>
        <w:rPr>
          <w:i/>
          <w:vertAlign w:val="subscript"/>
        </w:rPr>
      </w:pPr>
      <w:r w:rsidRPr="0003648D">
        <w:t>NSINFQAMTTOT</w:t>
      </w:r>
      <w:r w:rsidRPr="0003648D">
        <w:tab/>
        <w:t>=</w:t>
      </w:r>
      <w:r w:rsidRPr="0003648D">
        <w:tab/>
      </w:r>
      <w:r w:rsidRPr="0003648D">
        <w:rPr>
          <w:position w:val="-22"/>
          <w:lang w:val="pt-BR"/>
        </w:rPr>
        <w:object w:dxaOrig="225" w:dyaOrig="465">
          <v:shape id="_x0000_i1066" type="#_x0000_t75" style="width:11.25pt;height:23.15pt" o:ole="">
            <v:imagedata r:id="rId67" o:title=""/>
          </v:shape>
          <o:OLEObject Type="Embed" ProgID="Equation.3" ShapeID="_x0000_i1066" DrawAspect="Content" ObjectID="_1600160305" r:id="rId76"/>
        </w:object>
      </w:r>
      <w:r w:rsidRPr="0003648D">
        <w:t xml:space="preserve"> NSINFQAMT </w:t>
      </w:r>
      <w:r w:rsidRPr="0003648D">
        <w:rPr>
          <w:i/>
          <w:vertAlign w:val="subscript"/>
        </w:rPr>
        <w:t>q</w:t>
      </w:r>
    </w:p>
    <w:p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630"/>
        <w:gridCol w:w="6588"/>
      </w:tblGrid>
      <w:tr w:rsidR="00CD3F3C" w:rsidRPr="0003648D" w:rsidTr="007C45F6">
        <w:trPr>
          <w:tblHeader/>
        </w:trPr>
        <w:tc>
          <w:tcPr>
            <w:tcW w:w="1231" w:type="pct"/>
          </w:tcPr>
          <w:p w:rsidR="00CD3F3C" w:rsidRPr="0003648D" w:rsidRDefault="00CD3F3C" w:rsidP="007C45F6">
            <w:pPr>
              <w:spacing w:after="120"/>
              <w:rPr>
                <w:b/>
                <w:iCs/>
                <w:sz w:val="20"/>
              </w:rPr>
            </w:pPr>
            <w:r w:rsidRPr="0003648D">
              <w:rPr>
                <w:b/>
                <w:iCs/>
                <w:sz w:val="20"/>
              </w:rPr>
              <w:t>Variable</w:t>
            </w:r>
          </w:p>
        </w:tc>
        <w:tc>
          <w:tcPr>
            <w:tcW w:w="329" w:type="pct"/>
          </w:tcPr>
          <w:p w:rsidR="00CD3F3C" w:rsidRPr="0003648D" w:rsidRDefault="00CD3F3C" w:rsidP="007C45F6">
            <w:pPr>
              <w:spacing w:after="120"/>
              <w:rPr>
                <w:b/>
                <w:iCs/>
                <w:sz w:val="20"/>
              </w:rPr>
            </w:pPr>
            <w:r w:rsidRPr="0003648D">
              <w:rPr>
                <w:b/>
                <w:iCs/>
                <w:sz w:val="20"/>
              </w:rPr>
              <w:t>Unit</w:t>
            </w:r>
          </w:p>
        </w:tc>
        <w:tc>
          <w:tcPr>
            <w:tcW w:w="3440" w:type="pct"/>
          </w:tcPr>
          <w:p w:rsidR="00CD3F3C" w:rsidRPr="0003648D" w:rsidRDefault="00CD3F3C" w:rsidP="007C45F6">
            <w:pPr>
              <w:spacing w:after="120"/>
              <w:rPr>
                <w:b/>
                <w:iCs/>
                <w:sz w:val="20"/>
              </w:rPr>
            </w:pPr>
            <w:r w:rsidRPr="0003648D">
              <w:rPr>
                <w:b/>
                <w:iCs/>
                <w:sz w:val="20"/>
              </w:rPr>
              <w:t>Description</w:t>
            </w:r>
          </w:p>
        </w:tc>
      </w:tr>
      <w:tr w:rsidR="00CD3F3C" w:rsidRPr="0003648D" w:rsidTr="007C45F6">
        <w:tc>
          <w:tcPr>
            <w:tcW w:w="1231" w:type="pct"/>
          </w:tcPr>
          <w:p w:rsidR="00CD3F3C" w:rsidRPr="0003648D" w:rsidRDefault="00CD3F3C" w:rsidP="007C45F6">
            <w:pPr>
              <w:spacing w:after="60"/>
              <w:rPr>
                <w:iCs/>
                <w:sz w:val="20"/>
              </w:rPr>
            </w:pPr>
            <w:r w:rsidRPr="0003648D">
              <w:rPr>
                <w:iCs/>
                <w:sz w:val="20"/>
              </w:rPr>
              <w:t>NSCOSTTOT</w:t>
            </w:r>
          </w:p>
        </w:tc>
        <w:tc>
          <w:tcPr>
            <w:tcW w:w="329" w:type="pct"/>
          </w:tcPr>
          <w:p w:rsidR="00CD3F3C" w:rsidRPr="0003648D" w:rsidRDefault="00CD3F3C" w:rsidP="007C45F6">
            <w:pPr>
              <w:spacing w:after="60"/>
              <w:rPr>
                <w:iCs/>
                <w:sz w:val="20"/>
              </w:rPr>
            </w:pPr>
            <w:r w:rsidRPr="0003648D">
              <w:rPr>
                <w:iCs/>
                <w:sz w:val="20"/>
              </w:rPr>
              <w:t>$</w:t>
            </w:r>
          </w:p>
        </w:tc>
        <w:tc>
          <w:tcPr>
            <w:tcW w:w="3440" w:type="pct"/>
          </w:tcPr>
          <w:p w:rsidR="00CD3F3C" w:rsidRPr="0003648D" w:rsidRDefault="00CD3F3C" w:rsidP="007C45F6">
            <w:pPr>
              <w:spacing w:after="60"/>
              <w:rPr>
                <w:iCs/>
                <w:sz w:val="20"/>
              </w:rPr>
            </w:pPr>
            <w:r w:rsidRPr="0003648D">
              <w:rPr>
                <w:i/>
                <w:iCs/>
                <w:sz w:val="20"/>
              </w:rPr>
              <w:t>Non-Spin Cost Total</w:t>
            </w:r>
            <w:r w:rsidRPr="0003648D">
              <w:rPr>
                <w:iCs/>
                <w:sz w:val="20"/>
              </w:rPr>
              <w:t>—The net total costs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RTPCNSAMTTOT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Non-Spin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RTPCNSAMT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Non-Spin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Non-Spin Failure Quantity Amount Total</w:t>
            </w:r>
            <w:r w:rsidRPr="0003648D">
              <w:rPr>
                <w:iCs/>
                <w:sz w:val="20"/>
              </w:rPr>
              <w:t>—The total charges to all QSEs for their capacity associated with failures and reconfiguration reductions on their Ancillary Service Supply Responsibilities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NSFQAMTQSETOT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Non-Spin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RTPCNSAMTQSETOT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Procured Capacity for Non-Spin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 xml:space="preserve">PCNSAMT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i/>
                <w:sz w:val="20"/>
              </w:rPr>
              <w:t>Procured Capacity for Non-Spin Amount per QSE in DAM—</w:t>
            </w:r>
            <w:r w:rsidRPr="0003648D">
              <w:rPr>
                <w:sz w:val="20"/>
              </w:rPr>
              <w:t>The DAM Non-Spin payment for QSE</w:t>
            </w:r>
            <w:r w:rsidRPr="0003648D">
              <w:rPr>
                <w:i/>
                <w:sz w:val="20"/>
              </w:rPr>
              <w:t xml:space="preserve"> q</w:t>
            </w:r>
            <w:r w:rsidRPr="0003648D">
              <w:rPr>
                <w:sz w:val="20"/>
              </w:rPr>
              <w:t>,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PCNSAMTTOT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i/>
                <w:sz w:val="20"/>
              </w:rPr>
              <w:t>Procured Capacity for Non-Spin Amount Total in DAM</w:t>
            </w:r>
            <w:r w:rsidRPr="0003648D">
              <w:rPr>
                <w:sz w:val="20"/>
              </w:rPr>
              <w:t>—The total of the DAM Non-Spin payments for all QSEs,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NSINFQAMTTOT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sz w:val="20"/>
              </w:rPr>
            </w:pPr>
            <w:r w:rsidRPr="0003648D">
              <w:rPr>
                <w:i/>
                <w:sz w:val="20"/>
              </w:rPr>
              <w:t xml:space="preserve">Non-Spin Infeasible Quantity Amount Total </w:t>
            </w:r>
            <w:r w:rsidRPr="0003648D">
              <w:rPr>
                <w:sz w:val="20"/>
              </w:rPr>
              <w:t xml:space="preserve">— The charge to all QSEs for their total capacity associated with infeasible deployment of Ancillary Service </w:t>
            </w:r>
            <w:r w:rsidRPr="0003648D">
              <w:rPr>
                <w:sz w:val="20"/>
              </w:rPr>
              <w:lastRenderedPageBreak/>
              <w:t>Supply Responsibilities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lastRenderedPageBreak/>
              <w:t xml:space="preserve">NSINFQAMT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sz w:val="20"/>
              </w:rPr>
            </w:pPr>
            <w:r w:rsidRPr="0003648D">
              <w:rPr>
                <w:i/>
                <w:sz w:val="20"/>
              </w:rPr>
              <w:t>Non-Spin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An Ancillary Service market (SASM or RSASM) for the given Operating Hour.</w:t>
            </w:r>
          </w:p>
        </w:tc>
      </w:tr>
    </w:tbl>
    <w:p w:rsidR="00CD3F3C" w:rsidRPr="0003648D" w:rsidRDefault="00CD3F3C" w:rsidP="00CD3F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3F3C" w:rsidRPr="0003648D" w:rsidTr="007C45F6">
        <w:trPr>
          <w:trHeight w:val="566"/>
        </w:trPr>
        <w:tc>
          <w:tcPr>
            <w:tcW w:w="9576" w:type="dxa"/>
            <w:shd w:val="pct12" w:color="auto" w:fill="auto"/>
          </w:tcPr>
          <w:p w:rsidR="00CD3F3C" w:rsidRPr="0003648D" w:rsidRDefault="00CD3F3C" w:rsidP="007C45F6">
            <w:pPr>
              <w:pStyle w:val="Instructions"/>
              <w:spacing w:before="120"/>
            </w:pPr>
            <w:r w:rsidRPr="0003648D">
              <w:t>[NPRR841:  Replace paragraph (a) above with the following upon system implementation:]</w:t>
            </w:r>
          </w:p>
          <w:p w:rsidR="00CD3F3C" w:rsidRPr="0003648D" w:rsidRDefault="00CD3F3C" w:rsidP="007C45F6">
            <w:pPr>
              <w:spacing w:after="240"/>
              <w:ind w:left="1440" w:hanging="720"/>
            </w:pPr>
            <w:r w:rsidRPr="0003648D">
              <w:t>(a)</w:t>
            </w:r>
            <w:r w:rsidRPr="0003648D">
              <w:tab/>
              <w:t>The net total costs for Non-Spin for a given Operating Hour is calculated as follows:</w:t>
            </w:r>
          </w:p>
          <w:p w:rsidR="00CD3F3C" w:rsidRPr="0003648D" w:rsidRDefault="00CD3F3C" w:rsidP="007C45F6">
            <w:pPr>
              <w:spacing w:after="120"/>
              <w:ind w:left="3600" w:hanging="2880"/>
              <w:rPr>
                <w:b/>
                <w:bCs/>
              </w:rPr>
            </w:pPr>
            <w:r w:rsidRPr="0003648D">
              <w:rPr>
                <w:b/>
                <w:bCs/>
              </w:rPr>
              <w:t xml:space="preserve">NSCOSTTOT </w:t>
            </w:r>
            <w:r w:rsidRPr="0003648D">
              <w:rPr>
                <w:b/>
                <w:bCs/>
              </w:rPr>
              <w:tab/>
              <w:t>=</w:t>
            </w:r>
            <w:r w:rsidRPr="0003648D">
              <w:rPr>
                <w:b/>
                <w:bCs/>
              </w:rPr>
              <w:tab/>
              <w:t>(-1) * (</w:t>
            </w:r>
            <w:r w:rsidR="00C26407">
              <w:rPr>
                <w:b/>
                <w:noProof/>
                <w:position w:val="-20"/>
              </w:rPr>
              <w:drawing>
                <wp:inline distT="0" distB="0" distL="0" distR="0">
                  <wp:extent cx="142875" cy="278130"/>
                  <wp:effectExtent l="0" t="0" r="9525" b="762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(RTPCNSAMTTOT </w:t>
            </w:r>
            <w:r w:rsidRPr="0003648D">
              <w:rPr>
                <w:b/>
                <w:bCs/>
                <w:i/>
                <w:vertAlign w:val="subscript"/>
              </w:rPr>
              <w:t>m</w:t>
            </w:r>
            <w:r w:rsidRPr="0003648D">
              <w:rPr>
                <w:bCs/>
              </w:rPr>
              <w:t>)</w:t>
            </w:r>
            <w:r w:rsidRPr="0003648D">
              <w:rPr>
                <w:b/>
                <w:bCs/>
              </w:rPr>
              <w:t xml:space="preserve"> + </w:t>
            </w:r>
            <w:r w:rsidRPr="0003648D">
              <w:rPr>
                <w:b/>
                <w:bCs/>
              </w:rPr>
              <w:tab/>
              <w:t xml:space="preserve">PCNSAMTTOT + NSFQAMTTOT + </w:t>
            </w:r>
          </w:p>
          <w:p w:rsidR="00CD3F3C" w:rsidRPr="0003648D" w:rsidRDefault="00CD3F3C" w:rsidP="007C45F6">
            <w:pPr>
              <w:spacing w:after="240"/>
              <w:ind w:left="3600" w:firstLine="720"/>
              <w:rPr>
                <w:b/>
                <w:bCs/>
              </w:rPr>
            </w:pPr>
            <w:r w:rsidRPr="0003648D">
              <w:rPr>
                <w:b/>
                <w:bCs/>
              </w:rPr>
              <w:t xml:space="preserve">NSINFQAMTTOT </w:t>
            </w:r>
            <w:r w:rsidRPr="0003648D">
              <w:rPr>
                <w:b/>
              </w:rPr>
              <w:t xml:space="preserve">+ </w:t>
            </w:r>
            <w:r w:rsidRPr="0003648D">
              <w:rPr>
                <w:b/>
                <w:color w:val="000000"/>
              </w:rPr>
              <w:t>NSMWINFATOT</w:t>
            </w:r>
            <w:r w:rsidRPr="0003648D">
              <w:rPr>
                <w:b/>
                <w:bCs/>
              </w:rPr>
              <w:t>)</w:t>
            </w:r>
          </w:p>
          <w:p w:rsidR="00CD3F3C" w:rsidRPr="0003648D" w:rsidRDefault="00CD3F3C" w:rsidP="007C45F6">
            <w:pPr>
              <w:spacing w:after="240"/>
              <w:rPr>
                <w:iCs/>
              </w:rPr>
            </w:pPr>
            <w:r w:rsidRPr="0003648D">
              <w:rPr>
                <w:iCs/>
              </w:rPr>
              <w:t xml:space="preserve">Where: </w:t>
            </w:r>
          </w:p>
          <w:p w:rsidR="00CD3F3C" w:rsidRPr="0003648D" w:rsidRDefault="00CD3F3C" w:rsidP="007C45F6">
            <w:r w:rsidRPr="0003648D">
              <w:t>Total payment of SASM- and RSASM-procured capacity for Non-Spin by market</w:t>
            </w:r>
          </w:p>
          <w:p w:rsidR="00CD3F3C" w:rsidRPr="0003648D" w:rsidRDefault="00CD3F3C" w:rsidP="007C45F6">
            <w:pPr>
              <w:spacing w:after="240"/>
              <w:ind w:leftChars="300" w:left="2880" w:hangingChars="900" w:hanging="2160"/>
              <w:rPr>
                <w:bCs/>
              </w:rPr>
            </w:pPr>
            <w:r w:rsidRPr="0003648D">
              <w:rPr>
                <w:bCs/>
              </w:rPr>
              <w:t xml:space="preserve">RTPCNSAMTTOT </w:t>
            </w:r>
            <w:r w:rsidRPr="0003648D">
              <w:rPr>
                <w:bCs/>
                <w:i/>
                <w:vertAlign w:val="subscript"/>
              </w:rPr>
              <w:t>m</w:t>
            </w:r>
            <w:r w:rsidRPr="0003648D">
              <w:rPr>
                <w:bCs/>
                <w:i/>
                <w:vertAlign w:val="subscript"/>
              </w:rPr>
              <w:tab/>
            </w:r>
            <w:r w:rsidRPr="0003648D">
              <w:rPr>
                <w:bCs/>
                <w:i/>
                <w:vertAlign w:val="subscript"/>
              </w:rPr>
              <w:tab/>
            </w:r>
            <w:r w:rsidRPr="0003648D">
              <w:rPr>
                <w:bCs/>
              </w:rPr>
              <w:t>=</w:t>
            </w:r>
            <w:r w:rsidRPr="0003648D">
              <w:rPr>
                <w:bCs/>
              </w:rPr>
              <w:tab/>
            </w:r>
            <w:r w:rsidR="00C26407">
              <w:rPr>
                <w:noProof/>
                <w:position w:val="-22"/>
              </w:rPr>
              <w:drawing>
                <wp:inline distT="0" distB="0" distL="0" distR="0">
                  <wp:extent cx="142875" cy="294005"/>
                  <wp:effectExtent l="0" t="0" r="9525"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RTPCNSAMT </w:t>
            </w:r>
            <w:r w:rsidRPr="0003648D">
              <w:rPr>
                <w:bCs/>
                <w:i/>
                <w:vertAlign w:val="subscript"/>
              </w:rPr>
              <w:t>q, m</w:t>
            </w:r>
          </w:p>
          <w:p w:rsidR="00CD3F3C" w:rsidRPr="0003648D" w:rsidRDefault="00CD3F3C" w:rsidP="007C45F6">
            <w:r w:rsidRPr="0003648D">
              <w:t>Total payment of DAM-procured capacity for Non-Spin</w:t>
            </w:r>
          </w:p>
          <w:p w:rsidR="00CD3F3C" w:rsidRPr="0003648D" w:rsidRDefault="00CD3F3C" w:rsidP="007C45F6">
            <w:pPr>
              <w:spacing w:after="240"/>
              <w:ind w:leftChars="300" w:left="2880" w:hangingChars="900" w:hanging="2160"/>
              <w:rPr>
                <w:bCs/>
              </w:rPr>
            </w:pPr>
            <w:r w:rsidRPr="0003648D">
              <w:rPr>
                <w:bCs/>
              </w:rPr>
              <w:t>PCNSAMTTOT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PCNSAMT </w:t>
            </w:r>
            <w:r w:rsidRPr="0003648D">
              <w:rPr>
                <w:bCs/>
                <w:i/>
                <w:vertAlign w:val="subscript"/>
              </w:rPr>
              <w:t>q</w:t>
            </w:r>
          </w:p>
          <w:p w:rsidR="00CD3F3C" w:rsidRPr="0003648D" w:rsidRDefault="00CD3F3C" w:rsidP="007C45F6">
            <w:r w:rsidRPr="0003648D">
              <w:t>Total charge of failure on Ancillary Service Supply Responsibility for Non-Spin</w:t>
            </w:r>
          </w:p>
          <w:p w:rsidR="00CD3F3C" w:rsidRPr="0003648D" w:rsidRDefault="00CD3F3C" w:rsidP="007C45F6">
            <w:pPr>
              <w:spacing w:after="240"/>
              <w:ind w:leftChars="300" w:left="2880" w:hangingChars="900" w:hanging="2160"/>
              <w:rPr>
                <w:bCs/>
              </w:rPr>
            </w:pPr>
            <w:r w:rsidRPr="0003648D">
              <w:rPr>
                <w:bCs/>
              </w:rPr>
              <w:t>NSFQAMTTOT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NSFQAMTQSETOT </w:t>
            </w:r>
            <w:r w:rsidRPr="0003648D">
              <w:rPr>
                <w:bCs/>
                <w:i/>
                <w:vertAlign w:val="subscript"/>
              </w:rPr>
              <w:t>q</w:t>
            </w:r>
          </w:p>
          <w:p w:rsidR="00CD3F3C" w:rsidRPr="0003648D" w:rsidRDefault="00CD3F3C" w:rsidP="007C45F6">
            <w:pPr>
              <w:ind w:left="300" w:hangingChars="125" w:hanging="300"/>
              <w:rPr>
                <w:bCs/>
              </w:rPr>
            </w:pPr>
            <w:r w:rsidRPr="0003648D">
              <w:rPr>
                <w:bCs/>
              </w:rPr>
              <w:t>Total payment of SASM- and RSASM-procured capacity for Non-Spin by QSE</w:t>
            </w:r>
          </w:p>
          <w:p w:rsidR="00CD3F3C" w:rsidRPr="0003648D" w:rsidRDefault="00CD3F3C" w:rsidP="007C45F6">
            <w:pPr>
              <w:spacing w:after="240"/>
              <w:ind w:leftChars="300" w:left="2880" w:hangingChars="900" w:hanging="2160"/>
              <w:rPr>
                <w:bCs/>
                <w:i/>
                <w:vertAlign w:val="subscript"/>
              </w:rPr>
            </w:pPr>
            <w:r w:rsidRPr="0003648D">
              <w:rPr>
                <w:bCs/>
              </w:rPr>
              <w:t xml:space="preserve">RTPCNSAMTQSETOT </w:t>
            </w:r>
            <w:r w:rsidRPr="0003648D">
              <w:rPr>
                <w:bCs/>
                <w:i/>
                <w:vertAlign w:val="subscript"/>
              </w:rPr>
              <w:t>q</w:t>
            </w:r>
            <w:r w:rsidRPr="0003648D">
              <w:rPr>
                <w:bCs/>
                <w:i/>
                <w:vertAlign w:val="subscript"/>
              </w:rPr>
              <w:tab/>
            </w:r>
            <w:r w:rsidRPr="0003648D">
              <w:rPr>
                <w:bCs/>
              </w:rPr>
              <w:t>=</w:t>
            </w:r>
            <w:r w:rsidRPr="0003648D">
              <w:rPr>
                <w:bCs/>
              </w:rPr>
              <w:tab/>
            </w:r>
            <w:r w:rsidR="00C26407">
              <w:rPr>
                <w:noProof/>
                <w:position w:val="-20"/>
              </w:rPr>
              <w:drawing>
                <wp:inline distT="0" distB="0" distL="0" distR="0">
                  <wp:extent cx="142875" cy="278130"/>
                  <wp:effectExtent l="0" t="0" r="9525" b="762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RTPCNSAMT </w:t>
            </w:r>
            <w:r w:rsidRPr="0003648D">
              <w:rPr>
                <w:bCs/>
                <w:i/>
                <w:vertAlign w:val="subscript"/>
              </w:rPr>
              <w:t>q, m</w:t>
            </w:r>
          </w:p>
          <w:p w:rsidR="00CD3F3C" w:rsidRPr="0003648D" w:rsidRDefault="00CD3F3C" w:rsidP="007C45F6">
            <w:r w:rsidRPr="0003648D">
              <w:t>Total charge of infeasible Ancillary Service Supply Responsibility for Non-Spin</w:t>
            </w:r>
          </w:p>
          <w:p w:rsidR="00CD3F3C" w:rsidRPr="0003648D" w:rsidRDefault="00CD3F3C" w:rsidP="007C45F6">
            <w:pPr>
              <w:spacing w:after="240"/>
              <w:ind w:left="2880" w:hanging="2160"/>
              <w:rPr>
                <w:i/>
                <w:vertAlign w:val="subscript"/>
              </w:rPr>
            </w:pPr>
            <w:r w:rsidRPr="0003648D">
              <w:t>NSINFQAMTTOT</w:t>
            </w:r>
            <w:r w:rsidRPr="0003648D">
              <w:tab/>
              <w:t>=</w:t>
            </w:r>
            <w:r w:rsidRPr="0003648D">
              <w:tab/>
            </w:r>
            <w:r w:rsidR="00C26407">
              <w:rPr>
                <w:noProof/>
                <w:position w:val="-22"/>
              </w:rPr>
              <w:drawing>
                <wp:inline distT="0" distB="0" distL="0" distR="0">
                  <wp:extent cx="142875" cy="294005"/>
                  <wp:effectExtent l="0" t="0" r="9525"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NSINFQAMT </w:t>
            </w:r>
            <w:r w:rsidRPr="0003648D">
              <w:rPr>
                <w:i/>
                <w:vertAlign w:val="subscript"/>
              </w:rPr>
              <w:t>q</w:t>
            </w:r>
          </w:p>
          <w:p w:rsidR="00CD3F3C" w:rsidRPr="0003648D" w:rsidRDefault="00CD3F3C" w:rsidP="0075099D">
            <w:pPr>
              <w:pStyle w:val="Formula"/>
            </w:pPr>
            <w:r w:rsidRPr="0003648D">
              <w:t xml:space="preserve">Total Real-Time </w:t>
            </w:r>
            <w:r w:rsidRPr="0003648D">
              <w:rPr>
                <w:iCs/>
              </w:rPr>
              <w:t>Day-Ahead</w:t>
            </w:r>
            <w:r w:rsidRPr="0003648D">
              <w:t xml:space="preserve"> Make-Whole Payment for Non-Spin </w:t>
            </w:r>
          </w:p>
          <w:p w:rsidR="00CD3F3C" w:rsidRPr="0003648D" w:rsidRDefault="00CD3F3C" w:rsidP="007C45F6">
            <w:pPr>
              <w:spacing w:after="240"/>
              <w:ind w:leftChars="300" w:left="2880" w:hangingChars="900" w:hanging="2160"/>
            </w:pPr>
            <w:r w:rsidRPr="0003648D">
              <w:rPr>
                <w:bCs/>
              </w:rPr>
              <w:t>NSMWINFATOT</w:t>
            </w:r>
            <w:r w:rsidRPr="0003648D">
              <w:tab/>
              <w:t>=</w:t>
            </w:r>
            <w:r w:rsidRPr="0003648D">
              <w:tab/>
            </w:r>
            <w:r w:rsidRPr="0003648D">
              <w:rPr>
                <w:position w:val="-22"/>
                <w:lang w:val="pt-BR"/>
              </w:rPr>
              <w:object w:dxaOrig="220" w:dyaOrig="460">
                <v:shape id="_x0000_i1067" type="#_x0000_t75" style="width:11.25pt;height:23.15pt" o:ole="">
                  <v:imagedata r:id="rId69" o:title=""/>
                </v:shape>
                <o:OLEObject Type="Embed" ProgID="Equation.3" ShapeID="_x0000_i1067" DrawAspect="Content" ObjectID="_1600160306" r:id="rId77"/>
              </w:object>
            </w:r>
            <w:r w:rsidRPr="0003648D">
              <w:rPr>
                <w:color w:val="000000"/>
              </w:rPr>
              <w:t xml:space="preserve"> NSMWINFA</w:t>
            </w:r>
            <w:r w:rsidRPr="0003648D" w:rsidDel="003A6C36">
              <w:rPr>
                <w:color w:val="000000"/>
              </w:rPr>
              <w:t xml:space="preserve"> </w:t>
            </w:r>
            <w:r w:rsidRPr="0003648D">
              <w:rPr>
                <w:i/>
                <w:vertAlign w:val="subscript"/>
              </w:rPr>
              <w:t xml:space="preserve">q, h  </w:t>
            </w:r>
          </w:p>
          <w:p w:rsidR="00CD3F3C" w:rsidRPr="0003648D" w:rsidRDefault="00CD3F3C" w:rsidP="007C45F6">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614"/>
              <w:gridCol w:w="6423"/>
            </w:tblGrid>
            <w:tr w:rsidR="00CD3F3C" w:rsidRPr="0003648D" w:rsidTr="007C45F6">
              <w:trPr>
                <w:tblHeader/>
              </w:trPr>
              <w:tc>
                <w:tcPr>
                  <w:tcW w:w="1231" w:type="pct"/>
                </w:tcPr>
                <w:p w:rsidR="00CD3F3C" w:rsidRPr="0003648D" w:rsidRDefault="00CD3F3C" w:rsidP="007C45F6">
                  <w:pPr>
                    <w:spacing w:after="120"/>
                    <w:rPr>
                      <w:b/>
                      <w:iCs/>
                      <w:sz w:val="20"/>
                    </w:rPr>
                  </w:pPr>
                  <w:r w:rsidRPr="0003648D">
                    <w:rPr>
                      <w:b/>
                      <w:iCs/>
                      <w:sz w:val="20"/>
                    </w:rPr>
                    <w:t>Variable</w:t>
                  </w:r>
                </w:p>
              </w:tc>
              <w:tc>
                <w:tcPr>
                  <w:tcW w:w="329" w:type="pct"/>
                </w:tcPr>
                <w:p w:rsidR="00CD3F3C" w:rsidRPr="0003648D" w:rsidRDefault="00CD3F3C" w:rsidP="007C45F6">
                  <w:pPr>
                    <w:spacing w:after="120"/>
                    <w:rPr>
                      <w:b/>
                      <w:iCs/>
                      <w:sz w:val="20"/>
                    </w:rPr>
                  </w:pPr>
                  <w:r w:rsidRPr="0003648D">
                    <w:rPr>
                      <w:b/>
                      <w:iCs/>
                      <w:sz w:val="20"/>
                    </w:rPr>
                    <w:t>Unit</w:t>
                  </w:r>
                </w:p>
              </w:tc>
              <w:tc>
                <w:tcPr>
                  <w:tcW w:w="3440" w:type="pct"/>
                </w:tcPr>
                <w:p w:rsidR="00CD3F3C" w:rsidRPr="0003648D" w:rsidRDefault="00CD3F3C" w:rsidP="007C45F6">
                  <w:pPr>
                    <w:spacing w:after="120"/>
                    <w:rPr>
                      <w:b/>
                      <w:iCs/>
                      <w:sz w:val="20"/>
                    </w:rPr>
                  </w:pPr>
                  <w:r w:rsidRPr="0003648D">
                    <w:rPr>
                      <w:b/>
                      <w:iCs/>
                      <w:sz w:val="20"/>
                    </w:rPr>
                    <w:t>Description</w:t>
                  </w:r>
                </w:p>
              </w:tc>
            </w:tr>
            <w:tr w:rsidR="00CD3F3C" w:rsidRPr="0003648D" w:rsidTr="007C45F6">
              <w:tc>
                <w:tcPr>
                  <w:tcW w:w="1231" w:type="pct"/>
                </w:tcPr>
                <w:p w:rsidR="00CD3F3C" w:rsidRPr="0003648D" w:rsidRDefault="00CD3F3C" w:rsidP="007C45F6">
                  <w:pPr>
                    <w:spacing w:after="60"/>
                    <w:rPr>
                      <w:iCs/>
                      <w:sz w:val="20"/>
                    </w:rPr>
                  </w:pPr>
                  <w:r w:rsidRPr="0003648D">
                    <w:rPr>
                      <w:iCs/>
                      <w:sz w:val="20"/>
                    </w:rPr>
                    <w:lastRenderedPageBreak/>
                    <w:t>NSCOSTTOT</w:t>
                  </w:r>
                </w:p>
              </w:tc>
              <w:tc>
                <w:tcPr>
                  <w:tcW w:w="329" w:type="pct"/>
                </w:tcPr>
                <w:p w:rsidR="00CD3F3C" w:rsidRPr="0003648D" w:rsidRDefault="00CD3F3C" w:rsidP="007C45F6">
                  <w:pPr>
                    <w:spacing w:after="60"/>
                    <w:rPr>
                      <w:iCs/>
                      <w:sz w:val="20"/>
                    </w:rPr>
                  </w:pPr>
                  <w:r w:rsidRPr="0003648D">
                    <w:rPr>
                      <w:iCs/>
                      <w:sz w:val="20"/>
                    </w:rPr>
                    <w:t>$</w:t>
                  </w:r>
                </w:p>
              </w:tc>
              <w:tc>
                <w:tcPr>
                  <w:tcW w:w="3440" w:type="pct"/>
                </w:tcPr>
                <w:p w:rsidR="00CD3F3C" w:rsidRPr="0003648D" w:rsidRDefault="00CD3F3C" w:rsidP="007C45F6">
                  <w:pPr>
                    <w:spacing w:after="60"/>
                    <w:rPr>
                      <w:iCs/>
                      <w:sz w:val="20"/>
                    </w:rPr>
                  </w:pPr>
                  <w:r w:rsidRPr="0003648D">
                    <w:rPr>
                      <w:i/>
                      <w:iCs/>
                      <w:sz w:val="20"/>
                    </w:rPr>
                    <w:t>Non-Spin Cost Total</w:t>
                  </w:r>
                  <w:r w:rsidRPr="0003648D">
                    <w:rPr>
                      <w:iCs/>
                      <w:sz w:val="20"/>
                    </w:rPr>
                    <w:t>—The net total costs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RTPCNSAMTTOT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Non-Spin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RTPCNSAMT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Non-Spin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Non-Spin Failure Quantity Amount Total</w:t>
                  </w:r>
                  <w:r w:rsidRPr="0003648D">
                    <w:rPr>
                      <w:iCs/>
                      <w:sz w:val="20"/>
                    </w:rPr>
                    <w:t>—The total charges to all QSEs for their capacity associated with failures and reconfiguration reductions on their Ancillary Service Supply Responsibilities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color w:val="000000"/>
                      <w:sz w:val="20"/>
                    </w:rPr>
                    <w:t>NSMWINFATOT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Non Spin Make-Whole Infeasible Amount total</w:t>
                  </w:r>
                  <w:r w:rsidRPr="0003648D">
                    <w:rPr>
                      <w:sz w:val="20"/>
                    </w:rPr>
                    <w:sym w:font="Symbol" w:char="F0BE"/>
                  </w:r>
                  <w:r w:rsidRPr="0003648D">
                    <w:rPr>
                      <w:sz w:val="20"/>
                    </w:rPr>
                    <w:t xml:space="preserve"> The total Real-Time calculated payment to all QSEs</w:t>
                  </w:r>
                  <w:r w:rsidRPr="0003648D">
                    <w:rPr>
                      <w:i/>
                      <w:sz w:val="20"/>
                    </w:rPr>
                    <w:t>,</w:t>
                  </w:r>
                  <w:r w:rsidRPr="0003648D">
                    <w:rPr>
                      <w:sz w:val="20"/>
                    </w:rPr>
                    <w:t xml:space="preserve"> for their contribution of Non-Spin, to make-whole the Startup and energy costs of all Resources committed in the DAM,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color w:val="000000"/>
                      <w:sz w:val="20"/>
                    </w:rPr>
                    <w:t>NSMWINFA</w:t>
                  </w:r>
                  <w:r w:rsidRPr="0003648D" w:rsidDel="003A6C36">
                    <w:rPr>
                      <w:color w:val="000000"/>
                      <w:sz w:val="20"/>
                    </w:rPr>
                    <w:t xml:space="preserve"> </w:t>
                  </w:r>
                  <w:r w:rsidRPr="0003648D">
                    <w:rPr>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Non Spin Make-Whole Infeasible Amount per QSE per hour</w:t>
                  </w:r>
                  <w:r w:rsidRPr="0003648D">
                    <w:rPr>
                      <w:sz w:val="20"/>
                    </w:rPr>
                    <w:sym w:font="Symbol" w:char="F0BE"/>
                  </w:r>
                  <w:r w:rsidRPr="0003648D">
                    <w:rPr>
                      <w:sz w:val="20"/>
                    </w:rPr>
                    <w:t xml:space="preserve"> The total Real-Time calculated payment to QSE </w:t>
                  </w:r>
                  <w:r w:rsidRPr="0003648D">
                    <w:rPr>
                      <w:i/>
                      <w:sz w:val="20"/>
                    </w:rPr>
                    <w:t>q,</w:t>
                  </w:r>
                  <w:r w:rsidRPr="0003648D">
                    <w:rPr>
                      <w:sz w:val="20"/>
                    </w:rPr>
                    <w:t xml:space="preserve"> for its contribution of Non-Spin, to make-whole the Startup and energy costs of all Resources committed in the DAM, for the hour </w:t>
                  </w:r>
                  <w:r w:rsidRPr="0003648D">
                    <w:rPr>
                      <w:i/>
                      <w:sz w:val="20"/>
                    </w:rPr>
                    <w:t>h</w:t>
                  </w:r>
                  <w:r w:rsidRPr="0003648D">
                    <w:rPr>
                      <w:sz w:val="20"/>
                    </w:rPr>
                    <w:t xml:space="preserve">.  </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NSFQAMTQSETOT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Non-Spin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RTPCNSAMTQSETOT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Procured Capacity for Non-Spin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 xml:space="preserve">PCNSAMT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b/>
                      <w:sz w:val="20"/>
                    </w:rPr>
                  </w:pPr>
                  <w:r w:rsidRPr="0003648D">
                    <w:rPr>
                      <w:i/>
                      <w:sz w:val="20"/>
                    </w:rPr>
                    <w:t>Procured Capacity for Non-Spin Amount per QSE in DAM—</w:t>
                  </w:r>
                  <w:r w:rsidRPr="0003648D">
                    <w:rPr>
                      <w:sz w:val="20"/>
                    </w:rPr>
                    <w:t>The DAM Non-Spin payment for QSE</w:t>
                  </w:r>
                  <w:r w:rsidRPr="0003648D">
                    <w:rPr>
                      <w:i/>
                      <w:sz w:val="20"/>
                    </w:rPr>
                    <w:t xml:space="preserve"> q</w:t>
                  </w:r>
                  <w:r w:rsidRPr="0003648D">
                    <w:rPr>
                      <w:sz w:val="20"/>
                    </w:rPr>
                    <w:t>,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PCNSAMTTOT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i/>
                      <w:sz w:val="20"/>
                    </w:rPr>
                    <w:t>Procured Capacity for Non-Spin Amount Total in DAM</w:t>
                  </w:r>
                  <w:r w:rsidRPr="0003648D">
                    <w:rPr>
                      <w:sz w:val="20"/>
                    </w:rPr>
                    <w:t>—The total of the DAM Non-Spin payments for all QSEs,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NSINFQAMTTOT</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sz w:val="20"/>
                    </w:rPr>
                  </w:pPr>
                  <w:r w:rsidRPr="0003648D">
                    <w:rPr>
                      <w:i/>
                      <w:sz w:val="20"/>
                    </w:rPr>
                    <w:t xml:space="preserve">Non-Spin Infeasible Quantity Amount Total </w:t>
                  </w:r>
                  <w:r w:rsidRPr="0003648D">
                    <w:rPr>
                      <w:sz w:val="20"/>
                    </w:rPr>
                    <w:t>— The charge to all QSEs for their total capacity associated with infeasible deployment of Ancillary Service Supply Responsibilities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 xml:space="preserve">NSINFQAMT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sz w:val="20"/>
                    </w:rPr>
                  </w:pPr>
                  <w:r w:rsidRPr="0003648D">
                    <w:rPr>
                      <w:i/>
                      <w:sz w:val="20"/>
                    </w:rPr>
                    <w:t>Non-Spin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Non-Spin, for the hour.</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q</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r w:rsidR="00CD3F3C" w:rsidRPr="0003648D" w:rsidTr="007C45F6">
              <w:tc>
                <w:tcPr>
                  <w:tcW w:w="123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m</w:t>
                  </w:r>
                </w:p>
              </w:tc>
              <w:tc>
                <w:tcPr>
                  <w:tcW w:w="32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44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An Ancillary Service market (SASM or RSASM) for the given Operating Hour.</w:t>
                  </w:r>
                </w:p>
              </w:tc>
            </w:tr>
          </w:tbl>
          <w:p w:rsidR="00CD3F3C" w:rsidRPr="0003648D" w:rsidRDefault="00CD3F3C" w:rsidP="007C45F6">
            <w:pPr>
              <w:spacing w:after="240"/>
            </w:pPr>
          </w:p>
        </w:tc>
      </w:tr>
    </w:tbl>
    <w:p w:rsidR="00CD3F3C" w:rsidRPr="0003648D" w:rsidRDefault="00CD3F3C" w:rsidP="00CD3F3C">
      <w:pPr>
        <w:spacing w:before="240" w:after="240"/>
        <w:ind w:left="1440" w:hanging="720"/>
      </w:pPr>
      <w:r w:rsidRPr="0003648D">
        <w:lastRenderedPageBreak/>
        <w:t>(b)</w:t>
      </w:r>
      <w:r w:rsidRPr="0003648D">
        <w:tab/>
        <w:t>Each QSE’s share of the net total costs for Non-Spin for the Operating Hour is calculated as follows:</w:t>
      </w:r>
    </w:p>
    <w:p w:rsidR="00CD3F3C" w:rsidRPr="0003648D" w:rsidRDefault="00CD3F3C" w:rsidP="00CD3F3C">
      <w:pPr>
        <w:spacing w:after="240"/>
        <w:ind w:left="2880" w:hanging="2160"/>
        <w:rPr>
          <w:b/>
          <w:bCs/>
        </w:rPr>
      </w:pPr>
      <w:r w:rsidRPr="0003648D">
        <w:rPr>
          <w:b/>
          <w:bCs/>
        </w:rPr>
        <w:t xml:space="preserve">NSCOST </w:t>
      </w:r>
      <w:r w:rsidRPr="0003648D">
        <w:rPr>
          <w:b/>
          <w:bCs/>
          <w:i/>
          <w:vertAlign w:val="subscript"/>
        </w:rPr>
        <w:t>q</w:t>
      </w:r>
      <w:r w:rsidRPr="0003648D">
        <w:rPr>
          <w:b/>
          <w:bCs/>
        </w:rPr>
        <w:tab/>
        <w:t>=</w:t>
      </w:r>
      <w:r w:rsidRPr="0003648D">
        <w:rPr>
          <w:b/>
          <w:bCs/>
        </w:rPr>
        <w:tab/>
        <w:t xml:space="preserve">NSPR * NSQ </w:t>
      </w:r>
      <w:r w:rsidRPr="0003648D">
        <w:rPr>
          <w:b/>
          <w:bCs/>
          <w:i/>
          <w:vertAlign w:val="subscript"/>
        </w:rPr>
        <w:t>q</w:t>
      </w:r>
    </w:p>
    <w:p w:rsidR="00CD3F3C" w:rsidRPr="0003648D" w:rsidRDefault="00CD3F3C" w:rsidP="00CD3F3C">
      <w:pPr>
        <w:spacing w:after="240"/>
        <w:rPr>
          <w:iCs/>
        </w:rPr>
      </w:pPr>
      <w:r w:rsidRPr="0003648D">
        <w:rPr>
          <w:iCs/>
        </w:rPr>
        <w:t>Where:</w:t>
      </w:r>
    </w:p>
    <w:p w:rsidR="00CD3F3C" w:rsidRPr="0003648D" w:rsidRDefault="00CD3F3C" w:rsidP="00CD3F3C">
      <w:pPr>
        <w:spacing w:after="120"/>
        <w:ind w:leftChars="300" w:left="2880" w:hangingChars="900" w:hanging="2160"/>
        <w:rPr>
          <w:bCs/>
        </w:rPr>
      </w:pPr>
      <w:r w:rsidRPr="0003648D">
        <w:rPr>
          <w:bCs/>
        </w:rPr>
        <w:t>NSPR</w:t>
      </w:r>
      <w:r w:rsidRPr="0003648D">
        <w:rPr>
          <w:bCs/>
        </w:rPr>
        <w:tab/>
        <w:t>=</w:t>
      </w:r>
      <w:r w:rsidRPr="0003648D">
        <w:rPr>
          <w:bCs/>
        </w:rPr>
        <w:tab/>
        <w:t>NSCOSTTOT / NSQTOT</w:t>
      </w:r>
    </w:p>
    <w:p w:rsidR="00CD3F3C" w:rsidRPr="0003648D" w:rsidRDefault="00CD3F3C" w:rsidP="00CD3F3C">
      <w:pPr>
        <w:spacing w:after="120"/>
        <w:ind w:leftChars="300" w:left="2880" w:hangingChars="900" w:hanging="2160"/>
        <w:rPr>
          <w:bCs/>
        </w:rPr>
      </w:pPr>
      <w:r w:rsidRPr="0003648D">
        <w:rPr>
          <w:bCs/>
        </w:rPr>
        <w:t>NSQTOT</w:t>
      </w:r>
      <w:r w:rsidRPr="0003648D">
        <w:rPr>
          <w:bCs/>
        </w:rPr>
        <w:tab/>
        <w:t>=</w:t>
      </w:r>
      <w:r w:rsidRPr="0003648D">
        <w:rPr>
          <w:bCs/>
        </w:rPr>
        <w:tab/>
      </w:r>
      <w:r w:rsidR="00C26407">
        <w:rPr>
          <w:noProof/>
          <w:position w:val="-22"/>
        </w:rPr>
        <w:drawing>
          <wp:inline distT="0" distB="0" distL="0" distR="0">
            <wp:extent cx="142875" cy="294005"/>
            <wp:effectExtent l="0" t="0" r="9525"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NSQ </w:t>
      </w:r>
      <w:r w:rsidRPr="0003648D">
        <w:rPr>
          <w:bCs/>
          <w:i/>
          <w:vertAlign w:val="subscript"/>
        </w:rPr>
        <w:t>q</w:t>
      </w:r>
    </w:p>
    <w:p w:rsidR="00CD3F3C" w:rsidRPr="0003648D" w:rsidRDefault="00CD3F3C" w:rsidP="00CD3F3C">
      <w:pPr>
        <w:spacing w:after="120"/>
        <w:ind w:leftChars="300" w:left="2880" w:hangingChars="900" w:hanging="2160"/>
        <w:rPr>
          <w:bCs/>
          <w:lang w:val="fr-FR"/>
        </w:rPr>
      </w:pPr>
      <w:r w:rsidRPr="0003648D">
        <w:rPr>
          <w:bCs/>
          <w:lang w:val="fr-FR"/>
        </w:rPr>
        <w:t xml:space="preserve">NSQ </w:t>
      </w:r>
      <w:r w:rsidRPr="0003648D">
        <w:rPr>
          <w:bCs/>
          <w:i/>
          <w:vertAlign w:val="subscript"/>
          <w:lang w:val="fr-FR"/>
        </w:rPr>
        <w:t>q</w:t>
      </w:r>
      <w:r w:rsidRPr="0003648D">
        <w:rPr>
          <w:bCs/>
          <w:lang w:val="fr-FR"/>
        </w:rPr>
        <w:tab/>
        <w:t>=</w:t>
      </w:r>
      <w:r w:rsidRPr="0003648D">
        <w:rPr>
          <w:bCs/>
          <w:lang w:val="fr-FR"/>
        </w:rPr>
        <w:tab/>
        <w:t xml:space="preserve">NSO </w:t>
      </w:r>
      <w:r w:rsidRPr="0003648D">
        <w:rPr>
          <w:bCs/>
          <w:i/>
          <w:vertAlign w:val="subscript"/>
          <w:lang w:val="fr-FR"/>
        </w:rPr>
        <w:t>q</w:t>
      </w:r>
      <w:r w:rsidRPr="0003648D">
        <w:rPr>
          <w:bCs/>
          <w:lang w:val="fr-FR"/>
        </w:rPr>
        <w:t xml:space="preserve"> – SANSQ </w:t>
      </w:r>
      <w:r w:rsidRPr="0003648D">
        <w:rPr>
          <w:bCs/>
          <w:i/>
          <w:vertAlign w:val="subscript"/>
          <w:lang w:val="fr-FR"/>
        </w:rPr>
        <w:t>q</w:t>
      </w:r>
    </w:p>
    <w:p w:rsidR="00CD3F3C" w:rsidRPr="0003648D" w:rsidRDefault="00CD3F3C" w:rsidP="00CD3F3C">
      <w:pPr>
        <w:spacing w:after="120"/>
        <w:ind w:leftChars="300" w:left="2880" w:hangingChars="900" w:hanging="2160"/>
        <w:rPr>
          <w:bCs/>
          <w:lang w:val="fr-FR"/>
        </w:rPr>
      </w:pPr>
      <w:r w:rsidRPr="0003648D">
        <w:rPr>
          <w:bCs/>
          <w:lang w:val="fr-FR"/>
        </w:rPr>
        <w:lastRenderedPageBreak/>
        <w:t xml:space="preserve">NSO </w:t>
      </w:r>
      <w:r w:rsidRPr="0003648D">
        <w:rPr>
          <w:bCs/>
          <w:i/>
          <w:vertAlign w:val="subscript"/>
          <w:lang w:val="fr-FR"/>
        </w:rPr>
        <w:t>q</w:t>
      </w:r>
      <w:r w:rsidRPr="0003648D">
        <w:rPr>
          <w:bCs/>
          <w:lang w:val="fr-FR"/>
        </w:rPr>
        <w:tab/>
        <w:t>=</w:t>
      </w:r>
      <w:r w:rsidRPr="0003648D">
        <w:rPr>
          <w:bCs/>
          <w:lang w:val="fr-FR"/>
        </w:rPr>
        <w:tab/>
      </w:r>
      <w:r w:rsidR="00C26407">
        <w:rPr>
          <w:noProof/>
          <w:position w:val="-22"/>
        </w:rPr>
        <w:drawing>
          <wp:inline distT="0" distB="0" distL="0" distR="0">
            <wp:extent cx="142875" cy="294005"/>
            <wp:effectExtent l="0" t="0" r="9525"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lang w:val="fr-FR"/>
        </w:rPr>
        <w:t xml:space="preserve">(SANSQ </w:t>
      </w:r>
      <w:r w:rsidRPr="0003648D">
        <w:rPr>
          <w:bCs/>
          <w:i/>
          <w:vertAlign w:val="subscript"/>
          <w:lang w:val="fr-FR"/>
        </w:rPr>
        <w:t>q</w:t>
      </w:r>
      <w:r w:rsidRPr="0003648D">
        <w:rPr>
          <w:bCs/>
          <w:lang w:val="fr-FR"/>
        </w:rPr>
        <w:t xml:space="preserve"> + </w:t>
      </w:r>
      <w:r w:rsidR="00C26407">
        <w:rPr>
          <w:noProof/>
          <w:position w:val="-20"/>
        </w:rPr>
        <w:drawing>
          <wp:inline distT="0" distB="0" distL="0" distR="0">
            <wp:extent cx="142875" cy="278130"/>
            <wp:effectExtent l="0" t="0" r="9525" b="762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fr-FR"/>
        </w:rPr>
        <w:t xml:space="preserve">(RTPCNS </w:t>
      </w:r>
      <w:r w:rsidRPr="0003648D">
        <w:rPr>
          <w:bCs/>
          <w:i/>
          <w:vertAlign w:val="subscript"/>
          <w:lang w:val="fr-FR"/>
        </w:rPr>
        <w:t>q, m</w:t>
      </w:r>
      <w:r w:rsidRPr="0003648D">
        <w:rPr>
          <w:bCs/>
          <w:lang w:val="fr-FR"/>
        </w:rPr>
        <w:t xml:space="preserve">) + PCNS </w:t>
      </w:r>
      <w:r w:rsidRPr="0003648D">
        <w:rPr>
          <w:bCs/>
          <w:i/>
          <w:vertAlign w:val="subscript"/>
          <w:lang w:val="fr-FR"/>
        </w:rPr>
        <w:t xml:space="preserve">q </w:t>
      </w:r>
      <w:r w:rsidRPr="0003648D">
        <w:rPr>
          <w:bCs/>
          <w:lang w:val="fr-FR"/>
        </w:rPr>
        <w:t xml:space="preserve">– </w:t>
      </w:r>
    </w:p>
    <w:p w:rsidR="00CD3F3C" w:rsidRPr="0003648D" w:rsidRDefault="00CD3F3C" w:rsidP="00CD3F3C">
      <w:pPr>
        <w:spacing w:after="120"/>
        <w:ind w:leftChars="1200" w:left="2880" w:firstLine="720"/>
        <w:rPr>
          <w:bCs/>
          <w:i/>
          <w:vertAlign w:val="subscript"/>
          <w:lang w:val="fr-FR"/>
        </w:rPr>
      </w:pPr>
      <w:r w:rsidRPr="0003648D">
        <w:rPr>
          <w:bCs/>
          <w:lang w:val="fr-FR"/>
        </w:rPr>
        <w:t xml:space="preserve">NSFQ </w:t>
      </w:r>
      <w:r w:rsidRPr="0003648D">
        <w:rPr>
          <w:bCs/>
          <w:i/>
          <w:vertAlign w:val="subscript"/>
          <w:lang w:val="fr-FR"/>
        </w:rPr>
        <w:t xml:space="preserve">q </w:t>
      </w:r>
      <w:r w:rsidRPr="0003648D">
        <w:rPr>
          <w:bCs/>
          <w:lang w:val="fr-FR"/>
        </w:rPr>
        <w:t xml:space="preserve">– RNSFQ </w:t>
      </w:r>
      <w:r w:rsidRPr="0003648D">
        <w:rPr>
          <w:bCs/>
          <w:i/>
          <w:vertAlign w:val="subscript"/>
          <w:lang w:val="fr-FR"/>
        </w:rPr>
        <w:t>q</w:t>
      </w:r>
      <w:r w:rsidRPr="0003648D">
        <w:rPr>
          <w:bCs/>
          <w:lang w:val="fr-FR"/>
        </w:rPr>
        <w:t xml:space="preserve">) * HLRS </w:t>
      </w:r>
      <w:r w:rsidRPr="0003648D">
        <w:rPr>
          <w:bCs/>
          <w:i/>
          <w:vertAlign w:val="subscript"/>
          <w:lang w:val="fr-FR"/>
        </w:rPr>
        <w:t>q</w:t>
      </w:r>
    </w:p>
    <w:p w:rsidR="00CD3F3C" w:rsidRPr="0003648D" w:rsidRDefault="00CD3F3C" w:rsidP="00CD3F3C">
      <w:pPr>
        <w:spacing w:after="240"/>
        <w:ind w:leftChars="300" w:left="2880" w:hangingChars="900" w:hanging="2160"/>
        <w:rPr>
          <w:bCs/>
          <w:lang w:val="fr-FR"/>
        </w:rPr>
      </w:pPr>
      <w:r w:rsidRPr="0003648D">
        <w:rPr>
          <w:bCs/>
          <w:lang w:val="fr-FR"/>
        </w:rPr>
        <w:t xml:space="preserve">SANSQ </w:t>
      </w:r>
      <w:r w:rsidRPr="0003648D">
        <w:rPr>
          <w:bCs/>
          <w:i/>
          <w:vertAlign w:val="subscript"/>
          <w:lang w:val="fr-FR"/>
        </w:rPr>
        <w:t>q</w:t>
      </w:r>
      <w:r w:rsidRPr="0003648D">
        <w:rPr>
          <w:bCs/>
          <w:i/>
          <w:vertAlign w:val="subscript"/>
          <w:lang w:val="fr-FR"/>
        </w:rPr>
        <w:tab/>
      </w:r>
      <w:r w:rsidRPr="0003648D">
        <w:rPr>
          <w:bCs/>
          <w:lang w:val="fr-FR"/>
        </w:rPr>
        <w:t>=</w:t>
      </w:r>
      <w:r w:rsidRPr="0003648D">
        <w:rPr>
          <w:bCs/>
          <w:lang w:val="fr-FR"/>
        </w:rPr>
        <w:tab/>
        <w:t xml:space="preserve">DASANSQ </w:t>
      </w:r>
      <w:r w:rsidRPr="0003648D">
        <w:rPr>
          <w:bCs/>
          <w:i/>
          <w:vertAlign w:val="subscript"/>
          <w:lang w:val="fr-FR"/>
        </w:rPr>
        <w:t>q</w:t>
      </w:r>
      <w:r w:rsidRPr="0003648D">
        <w:rPr>
          <w:bCs/>
          <w:lang w:val="fr-FR"/>
        </w:rPr>
        <w:t xml:space="preserve"> + RTSANSQ </w:t>
      </w:r>
      <w:r w:rsidRPr="0003648D">
        <w:rPr>
          <w:bCs/>
          <w:i/>
          <w:vertAlign w:val="subscript"/>
          <w:lang w:val="fr-FR"/>
        </w:rPr>
        <w:t>q</w:t>
      </w:r>
    </w:p>
    <w:p w:rsidR="00CD3F3C" w:rsidRPr="0003648D" w:rsidRDefault="00CD3F3C" w:rsidP="00CD3F3C">
      <w:pPr>
        <w:tabs>
          <w:tab w:val="left" w:pos="2160"/>
          <w:tab w:val="left" w:pos="2880"/>
        </w:tabs>
        <w:ind w:leftChars="31" w:left="374" w:hangingChars="125" w:hanging="300"/>
        <w:rPr>
          <w:bCs/>
        </w:rPr>
      </w:pPr>
      <w:r w:rsidRPr="0003648D">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CD3F3C" w:rsidRPr="0003648D" w:rsidTr="007C45F6">
        <w:trPr>
          <w:tblHeader/>
        </w:trPr>
        <w:tc>
          <w:tcPr>
            <w:tcW w:w="849" w:type="pct"/>
          </w:tcPr>
          <w:p w:rsidR="00CD3F3C" w:rsidRPr="0003648D" w:rsidRDefault="00CD3F3C" w:rsidP="007C45F6">
            <w:pPr>
              <w:keepNext/>
              <w:spacing w:after="120"/>
              <w:rPr>
                <w:b/>
                <w:iCs/>
                <w:sz w:val="20"/>
              </w:rPr>
            </w:pPr>
            <w:r w:rsidRPr="0003648D">
              <w:rPr>
                <w:b/>
                <w:iCs/>
                <w:sz w:val="20"/>
              </w:rPr>
              <w:t>Variable</w:t>
            </w:r>
          </w:p>
        </w:tc>
        <w:tc>
          <w:tcPr>
            <w:tcW w:w="460" w:type="pct"/>
          </w:tcPr>
          <w:p w:rsidR="00CD3F3C" w:rsidRPr="0003648D" w:rsidRDefault="00CD3F3C" w:rsidP="007C45F6">
            <w:pPr>
              <w:keepNext/>
              <w:spacing w:after="120"/>
              <w:rPr>
                <w:b/>
                <w:iCs/>
                <w:sz w:val="20"/>
              </w:rPr>
            </w:pPr>
            <w:r w:rsidRPr="0003648D">
              <w:rPr>
                <w:b/>
                <w:iCs/>
                <w:sz w:val="20"/>
              </w:rPr>
              <w:t>Unit</w:t>
            </w:r>
          </w:p>
        </w:tc>
        <w:tc>
          <w:tcPr>
            <w:tcW w:w="3691" w:type="pct"/>
          </w:tcPr>
          <w:p w:rsidR="00CD3F3C" w:rsidRPr="0003648D" w:rsidRDefault="00CD3F3C" w:rsidP="007C45F6">
            <w:pPr>
              <w:keepNext/>
              <w:spacing w:after="120"/>
              <w:rPr>
                <w:b/>
                <w:iCs/>
                <w:sz w:val="20"/>
              </w:rPr>
            </w:pPr>
            <w:r w:rsidRPr="0003648D">
              <w:rPr>
                <w:b/>
                <w:iCs/>
                <w:sz w:val="20"/>
              </w:rPr>
              <w:t>Description</w:t>
            </w:r>
          </w:p>
        </w:tc>
      </w:tr>
      <w:tr w:rsidR="00CD3F3C" w:rsidRPr="0003648D" w:rsidTr="007C45F6">
        <w:tc>
          <w:tcPr>
            <w:tcW w:w="849" w:type="pct"/>
          </w:tcPr>
          <w:p w:rsidR="00CD3F3C" w:rsidRPr="0003648D" w:rsidRDefault="00CD3F3C" w:rsidP="007C45F6">
            <w:pPr>
              <w:spacing w:after="60"/>
              <w:rPr>
                <w:iCs/>
                <w:sz w:val="20"/>
              </w:rPr>
            </w:pPr>
            <w:r w:rsidRPr="0003648D">
              <w:rPr>
                <w:iCs/>
                <w:sz w:val="20"/>
              </w:rPr>
              <w:t xml:space="preserve">NSCOST </w:t>
            </w:r>
            <w:r w:rsidRPr="0003648D">
              <w:rPr>
                <w:i/>
                <w:iCs/>
                <w:sz w:val="20"/>
                <w:vertAlign w:val="subscript"/>
              </w:rPr>
              <w:t>q</w:t>
            </w:r>
          </w:p>
        </w:tc>
        <w:tc>
          <w:tcPr>
            <w:tcW w:w="460" w:type="pct"/>
          </w:tcPr>
          <w:p w:rsidR="00CD3F3C" w:rsidRPr="0003648D" w:rsidRDefault="00CD3F3C" w:rsidP="007C45F6">
            <w:pPr>
              <w:keepNext/>
              <w:spacing w:after="60"/>
              <w:rPr>
                <w:iCs/>
                <w:sz w:val="20"/>
              </w:rPr>
            </w:pPr>
            <w:r w:rsidRPr="0003648D">
              <w:rPr>
                <w:iCs/>
                <w:sz w:val="20"/>
              </w:rPr>
              <w:t>$</w:t>
            </w:r>
          </w:p>
        </w:tc>
        <w:tc>
          <w:tcPr>
            <w:tcW w:w="3691" w:type="pct"/>
          </w:tcPr>
          <w:p w:rsidR="00CD3F3C" w:rsidRPr="0003648D" w:rsidRDefault="00CD3F3C" w:rsidP="007C45F6">
            <w:pPr>
              <w:keepNext/>
              <w:spacing w:after="60"/>
              <w:rPr>
                <w:iCs/>
                <w:sz w:val="20"/>
              </w:rPr>
            </w:pPr>
            <w:r w:rsidRPr="0003648D">
              <w:rPr>
                <w:i/>
                <w:iCs/>
                <w:sz w:val="20"/>
              </w:rPr>
              <w:t>Non-Spin Cost per QSE</w:t>
            </w:r>
            <w:r w:rsidRPr="0003648D">
              <w:rPr>
                <w:iCs/>
                <w:sz w:val="20"/>
              </w:rPr>
              <w:t xml:space="preserve">—QSE </w:t>
            </w:r>
            <w:r w:rsidRPr="0003648D">
              <w:rPr>
                <w:i/>
                <w:iCs/>
                <w:sz w:val="20"/>
              </w:rPr>
              <w:t>q</w:t>
            </w:r>
            <w:r w:rsidRPr="0003648D">
              <w:rPr>
                <w:iCs/>
                <w:sz w:val="20"/>
              </w:rPr>
              <w:t>’s share of the net total costs for Non-Spin,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NSPR</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Non-Spin Price—</w:t>
            </w:r>
            <w:r w:rsidRPr="0003648D">
              <w:rPr>
                <w:iCs/>
                <w:sz w:val="20"/>
              </w:rPr>
              <w:t>The price for Non-Spin calculated based on the net total costs for Non-Spin,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NSCOSTTOT</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Non-Spin Cost Total</w:t>
            </w:r>
            <w:r w:rsidRPr="0003648D">
              <w:rPr>
                <w:iCs/>
                <w:sz w:val="20"/>
              </w:rPr>
              <w:t>—The net total costs for Non-Spin for the hour.  See item (5)(a) above.</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NSQTOT</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rsidR="00CD3F3C" w:rsidRPr="0003648D" w:rsidRDefault="00CD3F3C" w:rsidP="007C45F6">
            <w:pPr>
              <w:spacing w:after="60"/>
              <w:rPr>
                <w:i/>
                <w:iCs/>
                <w:sz w:val="20"/>
              </w:rPr>
            </w:pPr>
            <w:r w:rsidRPr="0003648D">
              <w:rPr>
                <w:i/>
                <w:iCs/>
                <w:sz w:val="20"/>
              </w:rPr>
              <w:t>Non-Spin Quantity Total</w:t>
            </w:r>
            <w:r w:rsidRPr="0003648D">
              <w:rPr>
                <w:iCs/>
                <w:sz w:val="20"/>
              </w:rPr>
              <w:t>—The sum of every QSE’s Ancillary Service Obligation minus its self-arranged Non-Spin quantity in the DAM and any and all SASMs,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NSQ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rsidR="00CD3F3C" w:rsidRPr="0003648D" w:rsidRDefault="00CD3F3C" w:rsidP="007C45F6">
            <w:pPr>
              <w:spacing w:after="60"/>
              <w:rPr>
                <w:i/>
                <w:iCs/>
                <w:sz w:val="20"/>
              </w:rPr>
            </w:pPr>
            <w:r w:rsidRPr="0003648D">
              <w:rPr>
                <w:i/>
                <w:iCs/>
                <w:sz w:val="20"/>
              </w:rPr>
              <w:t>Non-Spin Quantity per QSE</w:t>
            </w:r>
            <w:r w:rsidRPr="0003648D">
              <w:rPr>
                <w:iCs/>
                <w:sz w:val="20"/>
              </w:rPr>
              <w:t xml:space="preserve">—The difference in QSE </w:t>
            </w:r>
            <w:r w:rsidRPr="0003648D">
              <w:rPr>
                <w:i/>
                <w:iCs/>
                <w:sz w:val="20"/>
              </w:rPr>
              <w:t>q</w:t>
            </w:r>
            <w:r w:rsidRPr="0003648D">
              <w:rPr>
                <w:iCs/>
                <w:sz w:val="20"/>
              </w:rPr>
              <w:t>’s Ancillary Service Obligation minus its self-arranged Non-Spin quantity in the DAM and any and all SASMs,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NSO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rsidR="00CD3F3C" w:rsidRPr="0003648D" w:rsidRDefault="00CD3F3C" w:rsidP="007C45F6">
            <w:pPr>
              <w:spacing w:after="60"/>
              <w:rPr>
                <w:i/>
                <w:iCs/>
                <w:sz w:val="20"/>
              </w:rPr>
            </w:pPr>
            <w:r w:rsidRPr="0003648D">
              <w:rPr>
                <w:i/>
                <w:iCs/>
                <w:sz w:val="20"/>
              </w:rPr>
              <w:t>Non-Spin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DASANSQ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Day-Ahead Self-Arranged Non-Spin Quantity per QSE for DAM</w:t>
            </w:r>
            <w:r w:rsidRPr="0003648D">
              <w:rPr>
                <w:iCs/>
                <w:sz w:val="20"/>
              </w:rPr>
              <w:t xml:space="preserve">—The self-arranged Non-Spin quantity submitted by QSE </w:t>
            </w:r>
            <w:r w:rsidRPr="0003648D">
              <w:rPr>
                <w:i/>
                <w:iCs/>
                <w:sz w:val="20"/>
              </w:rPr>
              <w:t>q</w:t>
            </w:r>
            <w:r w:rsidRPr="0003648D">
              <w:rPr>
                <w:iCs/>
                <w:sz w:val="20"/>
              </w:rPr>
              <w:t xml:space="preserve"> before 1000 in the Day-Ahead.</w:t>
            </w:r>
          </w:p>
        </w:tc>
      </w:tr>
      <w:tr w:rsidR="00CD3F3C" w:rsidRPr="0003648D" w:rsidTr="007C45F6">
        <w:trPr>
          <w:cantSplit/>
        </w:trPr>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RTSANSQ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rsidR="00CD3F3C" w:rsidRPr="0003648D" w:rsidRDefault="00CD3F3C" w:rsidP="007C45F6">
            <w:pPr>
              <w:spacing w:after="60"/>
              <w:rPr>
                <w:i/>
                <w:iCs/>
                <w:sz w:val="20"/>
              </w:rPr>
            </w:pPr>
            <w:r w:rsidRPr="0003648D">
              <w:rPr>
                <w:i/>
                <w:iCs/>
                <w:sz w:val="20"/>
              </w:rPr>
              <w:t>Self-Arranged Non-Spin Quantity per QSE for all SASMs</w:t>
            </w:r>
            <w:r w:rsidRPr="0003648D">
              <w:rPr>
                <w:iCs/>
                <w:sz w:val="20"/>
              </w:rPr>
              <w:t xml:space="preserve">—The sum of all self-arranged Non-Spin quantities submitted by QSE </w:t>
            </w:r>
            <w:r w:rsidRPr="0003648D">
              <w:rPr>
                <w:i/>
                <w:iCs/>
                <w:sz w:val="20"/>
              </w:rPr>
              <w:t>q</w:t>
            </w:r>
            <w:r w:rsidRPr="0003648D">
              <w:rPr>
                <w:iCs/>
                <w:sz w:val="20"/>
              </w:rPr>
              <w:t xml:space="preserve"> for all SASMs due to an increase in the Ancillary Service Plan per Section 4.4.7.1.</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RTPCNS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Procured Capacity for Non-Spin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Non-Spin,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NSFQ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Non-Spin Failure Quantity per QSE—</w:t>
            </w:r>
            <w:r w:rsidRPr="0003648D">
              <w:rPr>
                <w:iCs/>
                <w:sz w:val="20"/>
              </w:rPr>
              <w:t xml:space="preserve">QSE </w:t>
            </w:r>
            <w:r w:rsidRPr="0003648D">
              <w:rPr>
                <w:i/>
                <w:iCs/>
                <w:sz w:val="20"/>
              </w:rPr>
              <w:t>q</w:t>
            </w:r>
            <w:r w:rsidRPr="0003648D">
              <w:rPr>
                <w:iCs/>
                <w:sz w:val="20"/>
              </w:rPr>
              <w:t>’s total capacity associated with failures on its Ancillary Service Supply Responsibility for Non-Spin,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 xml:space="preserve">RNSFQ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sz w:val="20"/>
              </w:rPr>
              <w:t>Reconfiguration Non-Spin Failure Quantity per QSE—</w:t>
            </w:r>
            <w:r w:rsidRPr="0003648D">
              <w:rPr>
                <w:sz w:val="20"/>
              </w:rPr>
              <w:t xml:space="preserve">QSE </w:t>
            </w:r>
            <w:r w:rsidRPr="0003648D">
              <w:rPr>
                <w:i/>
                <w:sz w:val="20"/>
              </w:rPr>
              <w:t>q</w:t>
            </w:r>
            <w:r w:rsidRPr="0003648D">
              <w:rPr>
                <w:sz w:val="20"/>
              </w:rPr>
              <w:t>’s total capacity associated with reconfiguration reductions on its Ancillary Service Supply Responsibility for Non-Spin,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
                <w:iCs/>
                <w:sz w:val="20"/>
              </w:rPr>
              <w:t>The Hourly Load Ratio Share calculated for QSE q for the hour</w:t>
            </w:r>
            <w:r w:rsidRPr="0003648D">
              <w:rPr>
                <w:iCs/>
                <w:sz w:val="20"/>
              </w:rPr>
              <w:t>.  See Section 6.6.2.4.</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 xml:space="preserve">PCNS </w:t>
            </w:r>
            <w:r w:rsidRPr="0003648D">
              <w:rPr>
                <w:i/>
                <w:sz w:val="20"/>
                <w:vertAlign w:val="subscript"/>
              </w:rPr>
              <w:t>q</w:t>
            </w:r>
            <w:r w:rsidRPr="0003648D">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rPr>
                <w:sz w:val="20"/>
              </w:rPr>
            </w:pPr>
            <w:r w:rsidRPr="0003648D">
              <w:rPr>
                <w:i/>
                <w:sz w:val="20"/>
              </w:rPr>
              <w:t>Procured Capacity for Non-Spin Service per QSE in DAM</w:t>
            </w:r>
            <w:r w:rsidRPr="0003648D">
              <w:rPr>
                <w:sz w:val="20"/>
              </w:rPr>
              <w:t xml:space="preserve">—The total Non-Spin capacity quantity awarded to QSE </w:t>
            </w:r>
            <w:r w:rsidRPr="0003648D">
              <w:rPr>
                <w:i/>
                <w:sz w:val="20"/>
              </w:rPr>
              <w:t>q</w:t>
            </w:r>
            <w:r w:rsidRPr="0003648D">
              <w:rPr>
                <w:sz w:val="20"/>
              </w:rPr>
              <w:t xml:space="preserve"> in the DAM for all the Resources represented by the QSE</w:t>
            </w:r>
            <w:r w:rsidRPr="0003648D">
              <w:rPr>
                <w:iCs/>
                <w:sz w:val="20"/>
              </w:rPr>
              <w:t>,</w:t>
            </w:r>
            <w:r w:rsidRPr="0003648D">
              <w:rPr>
                <w:sz w:val="20"/>
              </w:rPr>
              <w:t xml:space="preserve"> for the hour.</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 xml:space="preserve">SANSQ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Total Self-Arranged Non-Spin Supplied Quantity per QSE for all markets</w:t>
            </w:r>
            <w:r w:rsidRPr="0003648D">
              <w:rPr>
                <w:iCs/>
                <w:sz w:val="20"/>
              </w:rPr>
              <w:t xml:space="preserve">—The sum of all self-arranged Non-Spin quantities submitted by QSE </w:t>
            </w:r>
            <w:r w:rsidRPr="0003648D">
              <w:rPr>
                <w:i/>
                <w:iCs/>
                <w:sz w:val="20"/>
              </w:rPr>
              <w:t>q</w:t>
            </w:r>
            <w:r w:rsidRPr="0003648D">
              <w:rPr>
                <w:iCs/>
                <w:sz w:val="20"/>
              </w:rPr>
              <w:t xml:space="preserve"> for DAM and all SASMs.</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sz w:val="20"/>
              </w:rPr>
            </w:pPr>
            <w:r w:rsidRPr="0003648D">
              <w:rPr>
                <w:i/>
                <w:sz w:val="20"/>
              </w:rPr>
              <w:t>q</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none</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A QSE.</w:t>
            </w:r>
          </w:p>
        </w:tc>
      </w:tr>
      <w:tr w:rsidR="00CD3F3C" w:rsidRPr="0003648D" w:rsidTr="007C45F6">
        <w:tc>
          <w:tcPr>
            <w:tcW w:w="849"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sz w:val="20"/>
              </w:rPr>
            </w:pPr>
            <w:r w:rsidRPr="0003648D">
              <w:rPr>
                <w:i/>
                <w:sz w:val="20"/>
              </w:rPr>
              <w:t>m</w:t>
            </w:r>
          </w:p>
        </w:tc>
        <w:tc>
          <w:tcPr>
            <w:tcW w:w="460"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none</w:t>
            </w:r>
          </w:p>
        </w:tc>
        <w:tc>
          <w:tcPr>
            <w:tcW w:w="3691"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sz w:val="20"/>
              </w:rPr>
            </w:pPr>
            <w:r w:rsidRPr="0003648D">
              <w:rPr>
                <w:sz w:val="20"/>
              </w:rPr>
              <w:t>An Ancillary Service market (SASM or RSASM) for the given Operating Hour.</w:t>
            </w:r>
          </w:p>
        </w:tc>
      </w:tr>
    </w:tbl>
    <w:p w:rsidR="00CD3F3C" w:rsidRPr="0003648D" w:rsidRDefault="00CD3F3C" w:rsidP="00CD3F3C"/>
    <w:p w:rsidR="00CD3F3C" w:rsidRPr="0003648D" w:rsidRDefault="00CD3F3C" w:rsidP="00CD3F3C">
      <w:pPr>
        <w:spacing w:after="240"/>
        <w:ind w:left="1440" w:hanging="720"/>
      </w:pPr>
      <w:r w:rsidRPr="0003648D">
        <w:t>(c)</w:t>
      </w:r>
      <w:r w:rsidRPr="0003648D">
        <w:tab/>
        <w:t>The adjustment to each QSE’s DAM charge for the Non-Spin for the Operating Hour, due to changes during the Adjustment Period or Real-Time operations, is calculated as follows:</w:t>
      </w:r>
    </w:p>
    <w:p w:rsidR="00CD3F3C" w:rsidRPr="0003648D" w:rsidRDefault="00CD3F3C" w:rsidP="00CD3F3C">
      <w:pPr>
        <w:spacing w:after="240"/>
        <w:ind w:left="2880" w:hanging="2160"/>
        <w:rPr>
          <w:b/>
          <w:bCs/>
          <w:lang w:val="pt-BR"/>
        </w:rPr>
      </w:pPr>
      <w:r w:rsidRPr="0003648D">
        <w:rPr>
          <w:b/>
          <w:bCs/>
          <w:lang w:val="pt-BR"/>
        </w:rPr>
        <w:lastRenderedPageBreak/>
        <w:t xml:space="preserve">RTNSAMT </w:t>
      </w:r>
      <w:r w:rsidRPr="0003648D">
        <w:rPr>
          <w:b/>
          <w:bCs/>
          <w:i/>
          <w:vertAlign w:val="subscript"/>
          <w:lang w:val="pt-BR"/>
        </w:rPr>
        <w:t>q</w:t>
      </w:r>
      <w:r w:rsidRPr="0003648D">
        <w:rPr>
          <w:b/>
          <w:bCs/>
          <w:lang w:val="pt-BR"/>
        </w:rPr>
        <w:tab/>
        <w:t>=</w:t>
      </w:r>
      <w:r w:rsidRPr="0003648D">
        <w:rPr>
          <w:b/>
          <w:bCs/>
          <w:lang w:val="pt-BR"/>
        </w:rPr>
        <w:tab/>
        <w:t xml:space="preserve">NSCOST </w:t>
      </w:r>
      <w:r w:rsidRPr="0003648D">
        <w:rPr>
          <w:b/>
          <w:bCs/>
          <w:i/>
          <w:vertAlign w:val="subscript"/>
          <w:lang w:val="pt-BR"/>
        </w:rPr>
        <w:t>q</w:t>
      </w:r>
      <w:r w:rsidRPr="0003648D">
        <w:rPr>
          <w:b/>
          <w:bCs/>
          <w:lang w:val="pt-BR"/>
        </w:rPr>
        <w:t xml:space="preserve"> – DANSAMT </w:t>
      </w:r>
      <w:r w:rsidRPr="0003648D">
        <w:rPr>
          <w:b/>
          <w:bCs/>
          <w:i/>
          <w:vertAlign w:val="subscript"/>
          <w:lang w:val="pt-BR"/>
        </w:rPr>
        <w:t>q</w:t>
      </w:r>
    </w:p>
    <w:p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CD3F3C" w:rsidRPr="0003648D" w:rsidTr="007C45F6">
        <w:tc>
          <w:tcPr>
            <w:tcW w:w="824" w:type="pct"/>
          </w:tcPr>
          <w:p w:rsidR="00CD3F3C" w:rsidRPr="0003648D" w:rsidRDefault="00CD3F3C" w:rsidP="007C45F6">
            <w:pPr>
              <w:spacing w:after="120"/>
              <w:rPr>
                <w:b/>
                <w:iCs/>
                <w:sz w:val="20"/>
              </w:rPr>
            </w:pPr>
            <w:r w:rsidRPr="0003648D">
              <w:rPr>
                <w:b/>
                <w:iCs/>
                <w:sz w:val="20"/>
              </w:rPr>
              <w:t>Variable</w:t>
            </w:r>
          </w:p>
        </w:tc>
        <w:tc>
          <w:tcPr>
            <w:tcW w:w="463" w:type="pct"/>
          </w:tcPr>
          <w:p w:rsidR="00CD3F3C" w:rsidRPr="0003648D" w:rsidRDefault="00CD3F3C" w:rsidP="007C45F6">
            <w:pPr>
              <w:spacing w:after="120"/>
              <w:rPr>
                <w:b/>
                <w:iCs/>
                <w:sz w:val="20"/>
              </w:rPr>
            </w:pPr>
            <w:r w:rsidRPr="0003648D">
              <w:rPr>
                <w:b/>
                <w:iCs/>
                <w:sz w:val="20"/>
              </w:rPr>
              <w:t>Unit</w:t>
            </w:r>
          </w:p>
        </w:tc>
        <w:tc>
          <w:tcPr>
            <w:tcW w:w="3713" w:type="pct"/>
          </w:tcPr>
          <w:p w:rsidR="00CD3F3C" w:rsidRPr="0003648D" w:rsidRDefault="00CD3F3C" w:rsidP="007C45F6">
            <w:pPr>
              <w:spacing w:after="120"/>
              <w:rPr>
                <w:b/>
                <w:iCs/>
                <w:sz w:val="20"/>
              </w:rPr>
            </w:pPr>
            <w:r w:rsidRPr="0003648D">
              <w:rPr>
                <w:b/>
                <w:iCs/>
                <w:sz w:val="20"/>
              </w:rPr>
              <w:t>Description</w:t>
            </w:r>
          </w:p>
        </w:tc>
      </w:tr>
      <w:tr w:rsidR="00CD3F3C" w:rsidRPr="0003648D" w:rsidTr="007C45F6">
        <w:tc>
          <w:tcPr>
            <w:tcW w:w="824" w:type="pct"/>
          </w:tcPr>
          <w:p w:rsidR="00CD3F3C" w:rsidRPr="0003648D" w:rsidRDefault="00CD3F3C" w:rsidP="007C45F6">
            <w:pPr>
              <w:spacing w:after="60"/>
              <w:rPr>
                <w:iCs/>
                <w:sz w:val="20"/>
              </w:rPr>
            </w:pPr>
            <w:r w:rsidRPr="0003648D">
              <w:rPr>
                <w:iCs/>
                <w:sz w:val="20"/>
              </w:rPr>
              <w:t xml:space="preserve">RTNSAMT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Real-Time Non-Spin Amount per QSE</w:t>
            </w:r>
            <w:r w:rsidRPr="0003648D">
              <w:rPr>
                <w:iCs/>
                <w:sz w:val="20"/>
              </w:rPr>
              <w:t xml:space="preserve">—The adjustment to QSE </w:t>
            </w:r>
            <w:r w:rsidRPr="0003648D">
              <w:rPr>
                <w:i/>
                <w:iCs/>
                <w:sz w:val="20"/>
              </w:rPr>
              <w:t>q</w:t>
            </w:r>
            <w:r w:rsidRPr="0003648D">
              <w:rPr>
                <w:iCs/>
                <w:sz w:val="20"/>
              </w:rPr>
              <w:t>’s share of the costs for Non-Spin, for the hour.</w:t>
            </w:r>
          </w:p>
        </w:tc>
      </w:tr>
      <w:tr w:rsidR="00CD3F3C" w:rsidRPr="0003648D" w:rsidTr="007C45F6">
        <w:tc>
          <w:tcPr>
            <w:tcW w:w="824" w:type="pct"/>
          </w:tcPr>
          <w:p w:rsidR="00CD3F3C" w:rsidRPr="0003648D" w:rsidRDefault="00CD3F3C" w:rsidP="007C45F6">
            <w:pPr>
              <w:spacing w:after="60"/>
              <w:rPr>
                <w:iCs/>
                <w:sz w:val="20"/>
              </w:rPr>
            </w:pPr>
            <w:r w:rsidRPr="0003648D">
              <w:rPr>
                <w:iCs/>
                <w:sz w:val="20"/>
              </w:rPr>
              <w:t xml:space="preserve">NSCOST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Non-Spin Cost per QSE</w:t>
            </w:r>
            <w:r w:rsidRPr="0003648D">
              <w:rPr>
                <w:iCs/>
                <w:sz w:val="20"/>
              </w:rPr>
              <w:t xml:space="preserve">—QSE </w:t>
            </w:r>
            <w:r w:rsidRPr="0003648D">
              <w:rPr>
                <w:i/>
                <w:iCs/>
                <w:sz w:val="20"/>
              </w:rPr>
              <w:t>q</w:t>
            </w:r>
            <w:r w:rsidRPr="0003648D">
              <w:rPr>
                <w:iCs/>
                <w:sz w:val="20"/>
              </w:rPr>
              <w:t>’s share of the net total costs for Non-Spin, for the hour.</w:t>
            </w:r>
          </w:p>
        </w:tc>
      </w:tr>
      <w:tr w:rsidR="00CD3F3C" w:rsidRPr="0003648D" w:rsidTr="007C45F6">
        <w:tc>
          <w:tcPr>
            <w:tcW w:w="824" w:type="pct"/>
          </w:tcPr>
          <w:p w:rsidR="00CD3F3C" w:rsidRPr="0003648D" w:rsidRDefault="00CD3F3C" w:rsidP="007C45F6">
            <w:pPr>
              <w:spacing w:after="60"/>
              <w:rPr>
                <w:iCs/>
                <w:sz w:val="20"/>
              </w:rPr>
            </w:pPr>
            <w:r w:rsidRPr="0003648D">
              <w:rPr>
                <w:iCs/>
                <w:sz w:val="20"/>
              </w:rPr>
              <w:t xml:space="preserve">DANSAMT </w:t>
            </w:r>
            <w:r w:rsidRPr="0003648D">
              <w:rPr>
                <w:i/>
                <w:iCs/>
                <w:sz w:val="20"/>
                <w:vertAlign w:val="subscript"/>
              </w:rPr>
              <w:t>q</w:t>
            </w:r>
          </w:p>
        </w:tc>
        <w:tc>
          <w:tcPr>
            <w:tcW w:w="463" w:type="pct"/>
          </w:tcPr>
          <w:p w:rsidR="00CD3F3C" w:rsidRPr="0003648D" w:rsidRDefault="00CD3F3C" w:rsidP="007C45F6">
            <w:pPr>
              <w:spacing w:after="60"/>
              <w:rPr>
                <w:iCs/>
                <w:sz w:val="20"/>
              </w:rPr>
            </w:pPr>
            <w:r w:rsidRPr="0003648D">
              <w:rPr>
                <w:iCs/>
                <w:sz w:val="20"/>
              </w:rPr>
              <w:t>$</w:t>
            </w:r>
          </w:p>
        </w:tc>
        <w:tc>
          <w:tcPr>
            <w:tcW w:w="3713" w:type="pct"/>
          </w:tcPr>
          <w:p w:rsidR="00CD3F3C" w:rsidRPr="0003648D" w:rsidRDefault="00CD3F3C" w:rsidP="007C45F6">
            <w:pPr>
              <w:spacing w:after="60"/>
              <w:rPr>
                <w:iCs/>
                <w:sz w:val="20"/>
              </w:rPr>
            </w:pPr>
            <w:r w:rsidRPr="0003648D">
              <w:rPr>
                <w:i/>
                <w:iCs/>
                <w:sz w:val="20"/>
              </w:rPr>
              <w:t>Day-Ahead Non-Spin Amount per QSE</w:t>
            </w:r>
            <w:r w:rsidRPr="0003648D">
              <w:rPr>
                <w:iCs/>
                <w:sz w:val="20"/>
              </w:rPr>
              <w:t xml:space="preserve">—QSE </w:t>
            </w:r>
            <w:r w:rsidRPr="0003648D">
              <w:rPr>
                <w:i/>
                <w:iCs/>
                <w:sz w:val="20"/>
              </w:rPr>
              <w:t>q</w:t>
            </w:r>
            <w:r w:rsidRPr="0003648D">
              <w:rPr>
                <w:iCs/>
                <w:sz w:val="20"/>
              </w:rPr>
              <w:t>’s share of the DAM cost for Non-Spin, for the hour.</w:t>
            </w:r>
          </w:p>
        </w:tc>
      </w:tr>
      <w:tr w:rsidR="00CD3F3C" w:rsidRPr="0003648D" w:rsidTr="007C45F6">
        <w:tc>
          <w:tcPr>
            <w:tcW w:w="824"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rsidR="00CD3F3C" w:rsidRPr="0003648D" w:rsidRDefault="00CD3F3C" w:rsidP="007C45F6">
            <w:pPr>
              <w:spacing w:after="60"/>
              <w:rPr>
                <w:iCs/>
                <w:sz w:val="20"/>
              </w:rPr>
            </w:pPr>
            <w:r w:rsidRPr="0003648D">
              <w:rPr>
                <w:iCs/>
                <w:sz w:val="20"/>
              </w:rPr>
              <w:t>A QSE.</w:t>
            </w:r>
          </w:p>
        </w:tc>
      </w:tr>
    </w:tbl>
    <w:p w:rsidR="0034259A" w:rsidRPr="0003648D" w:rsidRDefault="0034259A" w:rsidP="0034259A">
      <w:pPr>
        <w:spacing w:before="240" w:after="240"/>
        <w:ind w:left="720" w:hanging="720"/>
        <w:rPr>
          <w:ins w:id="1764" w:author="STEC" w:date="2018-09-17T11:55:00Z"/>
          <w:iCs/>
        </w:rPr>
      </w:pPr>
      <w:ins w:id="1765" w:author="STEC" w:date="2018-09-17T11:55:00Z">
        <w:r>
          <w:rPr>
            <w:iCs/>
          </w:rPr>
          <w:t>(5</w:t>
        </w:r>
        <w:r w:rsidRPr="0003648D">
          <w:rPr>
            <w:iCs/>
          </w:rPr>
          <w:t>)</w:t>
        </w:r>
        <w:r w:rsidRPr="0003648D">
          <w:rPr>
            <w:iCs/>
          </w:rPr>
          <w:tab/>
          <w:t xml:space="preserve">For </w:t>
        </w:r>
        <w:r>
          <w:rPr>
            <w:iCs/>
          </w:rPr>
          <w:t>ECRS</w:t>
        </w:r>
        <w:r w:rsidRPr="0003648D">
          <w:rPr>
            <w:iCs/>
          </w:rPr>
          <w:t>, if applicable:</w:t>
        </w:r>
      </w:ins>
    </w:p>
    <w:p w:rsidR="0034259A" w:rsidRPr="0003648D" w:rsidRDefault="0034259A" w:rsidP="0034259A">
      <w:pPr>
        <w:spacing w:after="240"/>
        <w:ind w:left="1440" w:hanging="720"/>
        <w:rPr>
          <w:ins w:id="1766" w:author="STEC" w:date="2018-09-17T11:55:00Z"/>
        </w:rPr>
      </w:pPr>
      <w:ins w:id="1767" w:author="STEC" w:date="2018-09-17T11:55:00Z">
        <w:r w:rsidRPr="0003648D">
          <w:t>(a)</w:t>
        </w:r>
        <w:r w:rsidRPr="0003648D">
          <w:tab/>
          <w:t xml:space="preserve">The net total costs for </w:t>
        </w:r>
        <w:r>
          <w:t>ECRS</w:t>
        </w:r>
        <w:r w:rsidRPr="0003648D">
          <w:t xml:space="preserve"> for a given Operating Hour is calculated as follows:</w:t>
        </w:r>
      </w:ins>
    </w:p>
    <w:p w:rsidR="0034259A" w:rsidRPr="0003648D" w:rsidRDefault="0034259A" w:rsidP="0034259A">
      <w:pPr>
        <w:spacing w:after="120"/>
        <w:ind w:left="3600" w:hanging="2880"/>
        <w:rPr>
          <w:ins w:id="1768" w:author="STEC" w:date="2018-09-17T11:55:00Z"/>
          <w:b/>
          <w:bCs/>
        </w:rPr>
      </w:pPr>
      <w:ins w:id="1769" w:author="STEC" w:date="2018-09-17T11:55:00Z">
        <w:r>
          <w:rPr>
            <w:b/>
            <w:bCs/>
          </w:rPr>
          <w:t>EC</w:t>
        </w:r>
        <w:r w:rsidRPr="0003648D">
          <w:rPr>
            <w:b/>
            <w:bCs/>
          </w:rPr>
          <w:t>RCOSTTOT</w:t>
        </w:r>
        <w:r w:rsidRPr="0003648D">
          <w:rPr>
            <w:b/>
            <w:bCs/>
          </w:rPr>
          <w:tab/>
          <w:t>=</w:t>
        </w:r>
        <w:r w:rsidRPr="0003648D">
          <w:rPr>
            <w:b/>
            <w:bCs/>
          </w:rPr>
          <w:tab/>
          <w:t>(-1) * (</w:t>
        </w:r>
        <w:r w:rsidR="00C26407">
          <w:rPr>
            <w:b/>
            <w:noProof/>
            <w:position w:val="-20"/>
          </w:rPr>
          <w:drawing>
            <wp:inline distT="0" distB="0" distL="0" distR="0">
              <wp:extent cx="142875" cy="278130"/>
              <wp:effectExtent l="0" t="0" r="9525" b="762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PC</w:t>
        </w:r>
        <w:r>
          <w:rPr>
            <w:b/>
            <w:bCs/>
          </w:rPr>
          <w:t>EC</w:t>
        </w:r>
        <w:r w:rsidRPr="0003648D">
          <w:rPr>
            <w:b/>
            <w:bCs/>
          </w:rPr>
          <w:t xml:space="preserve">RAMTTOT  + </w:t>
        </w:r>
        <w:r>
          <w:rPr>
            <w:b/>
            <w:bCs/>
          </w:rPr>
          <w:t>EC</w:t>
        </w:r>
        <w:r w:rsidRPr="0003648D">
          <w:rPr>
            <w:b/>
            <w:bCs/>
          </w:rPr>
          <w:t xml:space="preserve">RFQAMTTOT + </w:t>
        </w:r>
      </w:ins>
    </w:p>
    <w:p w:rsidR="0034259A" w:rsidRPr="0003648D" w:rsidRDefault="0034259A" w:rsidP="0034259A">
      <w:pPr>
        <w:spacing w:after="240"/>
        <w:ind w:left="3600" w:firstLine="720"/>
        <w:rPr>
          <w:ins w:id="1770" w:author="STEC" w:date="2018-09-17T11:55:00Z"/>
          <w:b/>
          <w:bCs/>
        </w:rPr>
      </w:pPr>
      <w:ins w:id="1771" w:author="STEC" w:date="2018-09-17T11:55:00Z">
        <w:r>
          <w:rPr>
            <w:b/>
            <w:bCs/>
          </w:rPr>
          <w:t>EC</w:t>
        </w:r>
        <w:r w:rsidRPr="0003648D">
          <w:rPr>
            <w:b/>
            <w:bCs/>
          </w:rPr>
          <w:t>RINFQAMTTOT)</w:t>
        </w:r>
      </w:ins>
    </w:p>
    <w:p w:rsidR="0034259A" w:rsidRPr="0003648D" w:rsidRDefault="0034259A" w:rsidP="0034259A">
      <w:pPr>
        <w:spacing w:after="240"/>
        <w:rPr>
          <w:ins w:id="1772" w:author="STEC" w:date="2018-09-17T11:55:00Z"/>
          <w:iCs/>
        </w:rPr>
      </w:pPr>
      <w:ins w:id="1773" w:author="STEC" w:date="2018-09-17T11:55:00Z">
        <w:r w:rsidRPr="0003648D">
          <w:rPr>
            <w:iCs/>
          </w:rPr>
          <w:t xml:space="preserve">Where: </w:t>
        </w:r>
      </w:ins>
    </w:p>
    <w:p w:rsidR="0034259A" w:rsidRPr="0003648D" w:rsidRDefault="0034259A" w:rsidP="0034259A">
      <w:pPr>
        <w:rPr>
          <w:ins w:id="1774" w:author="STEC" w:date="2018-09-17T11:55:00Z"/>
        </w:rPr>
      </w:pPr>
      <w:ins w:id="1775" w:author="STEC" w:date="2018-09-17T11:55:00Z">
        <w:r w:rsidRPr="0003648D">
          <w:t xml:space="preserve">Total payment of SASM- and RSASM-procured capacity for </w:t>
        </w:r>
        <w:r>
          <w:t>ECRS</w:t>
        </w:r>
        <w:r w:rsidRPr="0003648D">
          <w:t xml:space="preserve"> by market</w:t>
        </w:r>
      </w:ins>
    </w:p>
    <w:p w:rsidR="0034259A" w:rsidRPr="0003648D" w:rsidRDefault="0034259A" w:rsidP="0034259A">
      <w:pPr>
        <w:spacing w:after="240"/>
        <w:ind w:leftChars="300" w:left="2880" w:hangingChars="900" w:hanging="2160"/>
        <w:rPr>
          <w:ins w:id="1776" w:author="STEC" w:date="2018-09-17T11:55:00Z"/>
          <w:bCs/>
          <w:i/>
          <w:vertAlign w:val="subscript"/>
        </w:rPr>
      </w:pPr>
      <w:ins w:id="1777" w:author="STEC" w:date="2018-09-17T11:55:00Z">
        <w:r w:rsidRPr="0003648D">
          <w:rPr>
            <w:bCs/>
          </w:rPr>
          <w:t>RTPC</w:t>
        </w:r>
        <w:r>
          <w:rPr>
            <w:bCs/>
          </w:rPr>
          <w:t>EC</w:t>
        </w:r>
        <w:r w:rsidRPr="0003648D">
          <w:rPr>
            <w:bCs/>
          </w:rPr>
          <w:t xml:space="preserve">RAMTTOT </w:t>
        </w:r>
        <w:r w:rsidRPr="0003648D">
          <w:rPr>
            <w:bCs/>
            <w:i/>
            <w:vertAlign w:val="subscript"/>
          </w:rPr>
          <w:t>m</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ins>
    </w:p>
    <w:p w:rsidR="0034259A" w:rsidRPr="0003648D" w:rsidRDefault="0034259A" w:rsidP="0034259A">
      <w:pPr>
        <w:rPr>
          <w:ins w:id="1778" w:author="STEC" w:date="2018-09-17T11:55:00Z"/>
        </w:rPr>
      </w:pPr>
      <w:ins w:id="1779" w:author="STEC" w:date="2018-09-17T11:55:00Z">
        <w:r w:rsidRPr="0003648D">
          <w:t xml:space="preserve">Total payment of DAM-procured capacity for </w:t>
        </w:r>
        <w:r>
          <w:t>ECRS</w:t>
        </w:r>
      </w:ins>
    </w:p>
    <w:p w:rsidR="0034259A" w:rsidRPr="0003648D" w:rsidRDefault="0034259A" w:rsidP="0034259A">
      <w:pPr>
        <w:spacing w:after="240"/>
        <w:ind w:leftChars="300" w:left="2880" w:hangingChars="900" w:hanging="2160"/>
        <w:rPr>
          <w:ins w:id="1780" w:author="STEC" w:date="2018-09-17T11:55:00Z"/>
          <w:bCs/>
        </w:rPr>
      </w:pPr>
      <w:ins w:id="1781" w:author="STEC" w:date="2018-09-17T11:55:00Z">
        <w:r w:rsidRPr="0003648D">
          <w:rPr>
            <w:bCs/>
          </w:rPr>
          <w:t>PC</w:t>
        </w:r>
        <w:r>
          <w:rPr>
            <w:bCs/>
          </w:rPr>
          <w:t>EC</w:t>
        </w:r>
        <w:r w:rsidRPr="0003648D">
          <w:rPr>
            <w:bCs/>
          </w:rPr>
          <w:t>RAMTTOT</w:t>
        </w:r>
        <w:r w:rsidRPr="0003648D">
          <w:rPr>
            <w:bCs/>
            <w:i/>
            <w:vertAlign w:val="subscript"/>
          </w:rPr>
          <w:tab/>
        </w:r>
        <w:r w:rsidRPr="0003648D">
          <w:rPr>
            <w:bCs/>
            <w:i/>
            <w:vertAlign w:val="subscript"/>
          </w:rPr>
          <w:tab/>
        </w:r>
        <w:r w:rsidRPr="0003648D">
          <w:rPr>
            <w:bCs/>
          </w:rPr>
          <w:t>=</w:t>
        </w:r>
        <w:r w:rsidRPr="0003648D">
          <w:rPr>
            <w:bCs/>
          </w:rPr>
          <w:tab/>
        </w:r>
        <w:r w:rsidR="00C26407">
          <w:rPr>
            <w:noProof/>
            <w:position w:val="-22"/>
          </w:rPr>
          <w:drawing>
            <wp:inline distT="0" distB="0" distL="0" distR="0">
              <wp:extent cx="142875" cy="294005"/>
              <wp:effectExtent l="0" t="0" r="9525"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PC</w:t>
        </w:r>
        <w:r>
          <w:rPr>
            <w:bCs/>
          </w:rPr>
          <w:t>EC</w:t>
        </w:r>
        <w:r w:rsidRPr="0003648D">
          <w:rPr>
            <w:bCs/>
          </w:rPr>
          <w:t xml:space="preserve">RAMT </w:t>
        </w:r>
        <w:r w:rsidRPr="0003648D">
          <w:rPr>
            <w:bCs/>
            <w:i/>
            <w:vertAlign w:val="subscript"/>
          </w:rPr>
          <w:t>q</w:t>
        </w:r>
      </w:ins>
    </w:p>
    <w:p w:rsidR="0034259A" w:rsidRPr="0003648D" w:rsidRDefault="0034259A" w:rsidP="0034259A">
      <w:pPr>
        <w:rPr>
          <w:ins w:id="1782" w:author="STEC" w:date="2018-09-17T11:55:00Z"/>
        </w:rPr>
      </w:pPr>
      <w:ins w:id="1783" w:author="STEC" w:date="2018-09-17T11:55:00Z">
        <w:r w:rsidRPr="0003648D">
          <w:t xml:space="preserve">Total charge of failure on Ancillary Service Supply Responsibility for </w:t>
        </w:r>
        <w:r>
          <w:t>ECRS</w:t>
        </w:r>
      </w:ins>
    </w:p>
    <w:p w:rsidR="0034259A" w:rsidRPr="0003648D" w:rsidRDefault="0034259A" w:rsidP="0034259A">
      <w:pPr>
        <w:spacing w:after="240"/>
        <w:ind w:leftChars="300" w:left="2880" w:hangingChars="900" w:hanging="2160"/>
        <w:rPr>
          <w:ins w:id="1784" w:author="STEC" w:date="2018-09-17T11:55:00Z"/>
          <w:bCs/>
          <w:i/>
          <w:vertAlign w:val="subscript"/>
        </w:rPr>
      </w:pPr>
      <w:ins w:id="1785" w:author="STEC" w:date="2018-09-17T11:55:00Z">
        <w:r>
          <w:rPr>
            <w:bCs/>
          </w:rPr>
          <w:t>EC</w:t>
        </w:r>
        <w:r w:rsidRPr="0003648D">
          <w:rPr>
            <w:bCs/>
          </w:rPr>
          <w:t>RFQAMTTOT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EC</w:t>
        </w:r>
        <w:r w:rsidRPr="0003648D">
          <w:rPr>
            <w:bCs/>
          </w:rPr>
          <w:t xml:space="preserve">RFQAMTQSETOT </w:t>
        </w:r>
        <w:r w:rsidRPr="0003648D">
          <w:rPr>
            <w:bCs/>
            <w:i/>
            <w:vertAlign w:val="subscript"/>
          </w:rPr>
          <w:t>q</w:t>
        </w:r>
      </w:ins>
    </w:p>
    <w:p w:rsidR="0034259A" w:rsidRPr="0003648D" w:rsidRDefault="0034259A" w:rsidP="0034259A">
      <w:pPr>
        <w:ind w:left="300" w:hangingChars="125" w:hanging="300"/>
        <w:rPr>
          <w:ins w:id="1786" w:author="STEC" w:date="2018-09-17T11:55:00Z"/>
          <w:bCs/>
        </w:rPr>
      </w:pPr>
      <w:ins w:id="1787" w:author="STEC" w:date="2018-09-17T11:55:00Z">
        <w:r w:rsidRPr="0003648D">
          <w:rPr>
            <w:bCs/>
          </w:rPr>
          <w:t xml:space="preserve">Total payment of SASM- and RSASM-procured capacity </w:t>
        </w:r>
        <w:r>
          <w:rPr>
            <w:bCs/>
          </w:rPr>
          <w:t>ECRS</w:t>
        </w:r>
        <w:r w:rsidRPr="0003648D">
          <w:rPr>
            <w:bCs/>
          </w:rPr>
          <w:t xml:space="preserve"> Service by QSE</w:t>
        </w:r>
      </w:ins>
    </w:p>
    <w:p w:rsidR="0034259A" w:rsidRPr="0003648D" w:rsidRDefault="0034259A" w:rsidP="0034259A">
      <w:pPr>
        <w:spacing w:after="240"/>
        <w:ind w:leftChars="300" w:left="2880" w:hangingChars="900" w:hanging="2160"/>
        <w:rPr>
          <w:ins w:id="1788" w:author="STEC" w:date="2018-09-17T11:55:00Z"/>
          <w:bCs/>
          <w:i/>
          <w:vertAlign w:val="subscript"/>
        </w:rPr>
      </w:pPr>
      <w:ins w:id="1789" w:author="STEC" w:date="2018-09-17T11:55:00Z">
        <w:r w:rsidRPr="0003648D">
          <w:rPr>
            <w:bCs/>
          </w:rPr>
          <w:t>RTPC</w:t>
        </w:r>
        <w:r>
          <w:rPr>
            <w:bCs/>
          </w:rPr>
          <w:t>EC</w:t>
        </w:r>
        <w:r w:rsidRPr="0003648D">
          <w:rPr>
            <w:bCs/>
          </w:rPr>
          <w:t xml:space="preserve">RAMTQSETOT </w:t>
        </w:r>
        <w:r w:rsidRPr="0003648D">
          <w:rPr>
            <w:bCs/>
            <w:i/>
            <w:vertAlign w:val="subscript"/>
          </w:rPr>
          <w:t>q</w:t>
        </w:r>
        <w:r w:rsidRPr="0003648D">
          <w:rPr>
            <w:bCs/>
          </w:rPr>
          <w:t xml:space="preserve"> </w:t>
        </w:r>
        <w:r w:rsidRPr="0003648D">
          <w:rPr>
            <w:bCs/>
          </w:rPr>
          <w:tab/>
          <w:t>=</w:t>
        </w:r>
        <w:r w:rsidRPr="0003648D">
          <w:rPr>
            <w:bCs/>
          </w:rPr>
          <w:tab/>
        </w:r>
        <w:r w:rsidR="00C26407">
          <w:rPr>
            <w:noProof/>
            <w:position w:val="-20"/>
          </w:rPr>
          <w:drawing>
            <wp:inline distT="0" distB="0" distL="0" distR="0">
              <wp:extent cx="142875" cy="278130"/>
              <wp:effectExtent l="0" t="0" r="9525" b="762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ins>
    </w:p>
    <w:p w:rsidR="0034259A" w:rsidRPr="0003648D" w:rsidRDefault="0034259A" w:rsidP="0034259A">
      <w:pPr>
        <w:rPr>
          <w:ins w:id="1790" w:author="STEC" w:date="2018-09-17T11:55:00Z"/>
        </w:rPr>
      </w:pPr>
      <w:ins w:id="1791" w:author="STEC" w:date="2018-09-17T11:55:00Z">
        <w:r w:rsidRPr="0003648D">
          <w:t xml:space="preserve">Total charge of infeasible Ancillary Service Supply Responsibility for </w:t>
        </w:r>
        <w:r>
          <w:t>ECRS</w:t>
        </w:r>
      </w:ins>
    </w:p>
    <w:p w:rsidR="0034259A" w:rsidRPr="0003648D" w:rsidRDefault="0034259A" w:rsidP="0034259A">
      <w:pPr>
        <w:spacing w:after="240"/>
        <w:ind w:left="2880" w:hanging="2160"/>
        <w:rPr>
          <w:ins w:id="1792" w:author="STEC" w:date="2018-09-17T11:55:00Z"/>
        </w:rPr>
      </w:pPr>
      <w:ins w:id="1793" w:author="STEC" w:date="2018-09-17T11:55:00Z">
        <w:r>
          <w:t>EC</w:t>
        </w:r>
        <w:r w:rsidRPr="0003648D">
          <w:t>RINFQAMTTOT</w:t>
        </w:r>
        <w:r w:rsidRPr="0003648D">
          <w:tab/>
          <w:t>=</w:t>
        </w:r>
        <w:r w:rsidRPr="0003648D">
          <w:tab/>
        </w:r>
      </w:ins>
      <w:ins w:id="1794" w:author="STEC" w:date="2018-09-17T11:55:00Z">
        <w:r w:rsidRPr="0003648D">
          <w:rPr>
            <w:position w:val="-22"/>
            <w:lang w:val="pt-BR"/>
          </w:rPr>
          <w:object w:dxaOrig="225" w:dyaOrig="465">
            <v:shape id="_x0000_i1068" type="#_x0000_t75" style="width:11.25pt;height:23.15pt" o:ole="">
              <v:imagedata r:id="rId67" o:title=""/>
            </v:shape>
            <o:OLEObject Type="Embed" ProgID="Equation.3" ShapeID="_x0000_i1068" DrawAspect="Content" ObjectID="_1600160307" r:id="rId78"/>
          </w:object>
        </w:r>
      </w:ins>
      <w:ins w:id="1795" w:author="STEC" w:date="2018-09-17T11:55:00Z">
        <w:r w:rsidRPr="0003648D">
          <w:t xml:space="preserve"> </w:t>
        </w:r>
        <w:r>
          <w:t>EC</w:t>
        </w:r>
        <w:r w:rsidRPr="0003648D">
          <w:t xml:space="preserve">RINFQAMT </w:t>
        </w:r>
        <w:r w:rsidRPr="0003648D">
          <w:rPr>
            <w:i/>
            <w:vertAlign w:val="subscript"/>
          </w:rPr>
          <w:t>q</w:t>
        </w:r>
        <w:r w:rsidRPr="0003648D">
          <w:rPr>
            <w:vertAlign w:val="subscript"/>
          </w:rPr>
          <w:t xml:space="preserve"> </w:t>
        </w:r>
      </w:ins>
    </w:p>
    <w:p w:rsidR="0034259A" w:rsidRPr="0003648D" w:rsidRDefault="0034259A" w:rsidP="0034259A">
      <w:pPr>
        <w:rPr>
          <w:ins w:id="1796" w:author="STEC" w:date="2018-09-17T11:55:00Z"/>
        </w:rPr>
      </w:pPr>
      <w:ins w:id="1797" w:author="STEC" w:date="2018-09-17T11:55:00Z">
        <w:r w:rsidRPr="0003648D">
          <w:t>The above variables are defined as follows:</w:t>
        </w:r>
      </w:ins>
    </w:p>
    <w:tbl>
      <w:tblPr>
        <w:tblW w:w="5004"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
        <w:gridCol w:w="2448"/>
        <w:gridCol w:w="631"/>
        <w:gridCol w:w="6490"/>
        <w:gridCol w:w="8"/>
      </w:tblGrid>
      <w:tr w:rsidR="0034259A" w:rsidRPr="0003648D" w:rsidTr="00787BFD">
        <w:trPr>
          <w:gridBefore w:val="1"/>
          <w:wBefore w:w="4" w:type="pct"/>
          <w:tblHeader/>
          <w:ins w:id="1798" w:author="STEC" w:date="2018-09-17T11:55:00Z"/>
        </w:trPr>
        <w:tc>
          <w:tcPr>
            <w:tcW w:w="1277" w:type="pct"/>
          </w:tcPr>
          <w:p w:rsidR="0034259A" w:rsidRPr="0003648D" w:rsidRDefault="0034259A" w:rsidP="00787BFD">
            <w:pPr>
              <w:spacing w:after="120"/>
              <w:rPr>
                <w:ins w:id="1799" w:author="STEC" w:date="2018-09-17T11:55:00Z"/>
                <w:b/>
                <w:iCs/>
                <w:sz w:val="20"/>
              </w:rPr>
            </w:pPr>
            <w:ins w:id="1800" w:author="STEC" w:date="2018-09-17T11:55:00Z">
              <w:r w:rsidRPr="0003648D">
                <w:rPr>
                  <w:b/>
                  <w:iCs/>
                  <w:sz w:val="20"/>
                </w:rPr>
                <w:t>Variable</w:t>
              </w:r>
            </w:ins>
          </w:p>
        </w:tc>
        <w:tc>
          <w:tcPr>
            <w:tcW w:w="329" w:type="pct"/>
          </w:tcPr>
          <w:p w:rsidR="0034259A" w:rsidRPr="0003648D" w:rsidRDefault="0034259A" w:rsidP="00787BFD">
            <w:pPr>
              <w:spacing w:after="120"/>
              <w:rPr>
                <w:ins w:id="1801" w:author="STEC" w:date="2018-09-17T11:55:00Z"/>
                <w:b/>
                <w:iCs/>
                <w:sz w:val="20"/>
              </w:rPr>
            </w:pPr>
            <w:ins w:id="1802" w:author="STEC" w:date="2018-09-17T11:55:00Z">
              <w:r w:rsidRPr="0003648D">
                <w:rPr>
                  <w:b/>
                  <w:iCs/>
                  <w:sz w:val="20"/>
                </w:rPr>
                <w:t>Unit</w:t>
              </w:r>
            </w:ins>
          </w:p>
        </w:tc>
        <w:tc>
          <w:tcPr>
            <w:tcW w:w="3390" w:type="pct"/>
            <w:gridSpan w:val="2"/>
          </w:tcPr>
          <w:p w:rsidR="0034259A" w:rsidRPr="0003648D" w:rsidRDefault="0034259A" w:rsidP="00787BFD">
            <w:pPr>
              <w:spacing w:after="120"/>
              <w:rPr>
                <w:ins w:id="1803" w:author="STEC" w:date="2018-09-17T11:55:00Z"/>
                <w:b/>
                <w:iCs/>
                <w:sz w:val="20"/>
              </w:rPr>
            </w:pPr>
            <w:ins w:id="1804" w:author="STEC" w:date="2018-09-17T11:55:00Z">
              <w:r w:rsidRPr="0003648D">
                <w:rPr>
                  <w:b/>
                  <w:iCs/>
                  <w:sz w:val="20"/>
                </w:rPr>
                <w:t>Description</w:t>
              </w:r>
            </w:ins>
          </w:p>
        </w:tc>
      </w:tr>
      <w:tr w:rsidR="0034259A" w:rsidRPr="0003648D" w:rsidTr="00787BFD">
        <w:trPr>
          <w:gridBefore w:val="1"/>
          <w:wBefore w:w="4" w:type="pct"/>
          <w:ins w:id="1805" w:author="STEC" w:date="2018-09-17T11:55:00Z"/>
        </w:trPr>
        <w:tc>
          <w:tcPr>
            <w:tcW w:w="1277" w:type="pct"/>
          </w:tcPr>
          <w:p w:rsidR="0034259A" w:rsidRPr="0003648D" w:rsidRDefault="0034259A" w:rsidP="00787BFD">
            <w:pPr>
              <w:spacing w:after="60"/>
              <w:rPr>
                <w:ins w:id="1806" w:author="STEC" w:date="2018-09-17T11:55:00Z"/>
                <w:iCs/>
                <w:sz w:val="20"/>
              </w:rPr>
            </w:pPr>
            <w:ins w:id="1807" w:author="STEC" w:date="2018-09-17T11:55:00Z">
              <w:r>
                <w:rPr>
                  <w:iCs/>
                  <w:sz w:val="20"/>
                </w:rPr>
                <w:t>EC</w:t>
              </w:r>
              <w:r w:rsidRPr="0003648D">
                <w:rPr>
                  <w:iCs/>
                  <w:sz w:val="20"/>
                </w:rPr>
                <w:t>RCOSTTOT</w:t>
              </w:r>
            </w:ins>
          </w:p>
        </w:tc>
        <w:tc>
          <w:tcPr>
            <w:tcW w:w="329" w:type="pct"/>
          </w:tcPr>
          <w:p w:rsidR="0034259A" w:rsidRPr="0003648D" w:rsidRDefault="0034259A" w:rsidP="00787BFD">
            <w:pPr>
              <w:spacing w:after="60"/>
              <w:rPr>
                <w:ins w:id="1808" w:author="STEC" w:date="2018-09-17T11:55:00Z"/>
                <w:iCs/>
                <w:sz w:val="20"/>
              </w:rPr>
            </w:pPr>
            <w:ins w:id="1809" w:author="STEC" w:date="2018-09-17T11:55:00Z">
              <w:r w:rsidRPr="0003648D">
                <w:rPr>
                  <w:iCs/>
                  <w:sz w:val="20"/>
                </w:rPr>
                <w:t>$</w:t>
              </w:r>
            </w:ins>
          </w:p>
        </w:tc>
        <w:tc>
          <w:tcPr>
            <w:tcW w:w="3390" w:type="pct"/>
            <w:gridSpan w:val="2"/>
          </w:tcPr>
          <w:p w:rsidR="0034259A" w:rsidRPr="0003648D" w:rsidRDefault="0034259A" w:rsidP="00787BFD">
            <w:pPr>
              <w:spacing w:after="60"/>
              <w:rPr>
                <w:ins w:id="1810" w:author="STEC" w:date="2018-09-17T11:55:00Z"/>
                <w:iCs/>
                <w:sz w:val="20"/>
              </w:rPr>
            </w:pPr>
            <w:ins w:id="1811" w:author="STEC" w:date="2018-09-17T11:55:00Z">
              <w:r w:rsidRPr="006B6435">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ins>
          </w:p>
        </w:tc>
      </w:tr>
      <w:tr w:rsidR="0034259A" w:rsidRPr="0003648D" w:rsidTr="00787BFD">
        <w:trPr>
          <w:gridBefore w:val="1"/>
          <w:wBefore w:w="4" w:type="pct"/>
          <w:ins w:id="1812" w:author="STEC" w:date="2018-09-17T11:55:00Z"/>
        </w:trPr>
        <w:tc>
          <w:tcPr>
            <w:tcW w:w="1277"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13" w:author="STEC" w:date="2018-09-17T11:55:00Z"/>
                <w:iCs/>
                <w:sz w:val="20"/>
              </w:rPr>
            </w:pPr>
            <w:ins w:id="1814" w:author="STEC" w:date="2018-09-17T11:55:00Z">
              <w:r w:rsidRPr="0003648D">
                <w:rPr>
                  <w:iCs/>
                  <w:sz w:val="20"/>
                </w:rPr>
                <w:t>RTPC</w:t>
              </w:r>
              <w:r>
                <w:rPr>
                  <w:iCs/>
                  <w:sz w:val="20"/>
                </w:rPr>
                <w:t>EC</w:t>
              </w:r>
              <w:r w:rsidRPr="0003648D">
                <w:rPr>
                  <w:iCs/>
                  <w:sz w:val="20"/>
                </w:rPr>
                <w:t xml:space="preserve">RAMTTOT </w:t>
              </w:r>
              <w:r w:rsidRPr="0003648D">
                <w:rPr>
                  <w:i/>
                  <w:iCs/>
                  <w:sz w:val="20"/>
                  <w:vertAlign w:val="subscript"/>
                </w:rPr>
                <w:t>m</w:t>
              </w:r>
            </w:ins>
          </w:p>
        </w:tc>
        <w:tc>
          <w:tcPr>
            <w:tcW w:w="329"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15" w:author="STEC" w:date="2018-09-17T11:55:00Z"/>
                <w:iCs/>
                <w:sz w:val="20"/>
              </w:rPr>
            </w:pPr>
            <w:ins w:id="1816" w:author="STEC" w:date="2018-09-17T11:55:00Z">
              <w:r w:rsidRPr="0003648D">
                <w:rPr>
                  <w:iCs/>
                  <w:sz w:val="20"/>
                </w:rPr>
                <w:t>$</w:t>
              </w:r>
            </w:ins>
          </w:p>
        </w:tc>
        <w:tc>
          <w:tcPr>
            <w:tcW w:w="3390" w:type="pct"/>
            <w:gridSpan w:val="2"/>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17" w:author="STEC" w:date="2018-09-17T11:55:00Z"/>
                <w:i/>
                <w:iCs/>
                <w:sz w:val="20"/>
              </w:rPr>
            </w:pPr>
            <w:ins w:id="1818" w:author="STEC" w:date="2018-09-17T11:55:00Z">
              <w:r w:rsidRPr="0003648D">
                <w:rPr>
                  <w:i/>
                  <w:iCs/>
                  <w:sz w:val="20"/>
                </w:rPr>
                <w:t xml:space="preserve">Procured Capacity for </w:t>
              </w:r>
              <w:r w:rsidRPr="006B6435">
                <w:rPr>
                  <w:i/>
                  <w:iCs/>
                  <w:sz w:val="20"/>
                </w:rPr>
                <w:t>ERCOT Contingency Reserve Service</w:t>
              </w:r>
              <w:r w:rsidRPr="0003648D">
                <w:rPr>
                  <w:i/>
                  <w:iCs/>
                  <w:sz w:val="20"/>
                </w:rPr>
                <w:t xml:space="preserve"> Amount Total by </w:t>
              </w:r>
              <w:r w:rsidRPr="0003648D">
                <w:rPr>
                  <w:i/>
                  <w:iCs/>
                  <w:sz w:val="20"/>
                </w:rPr>
                <w:lastRenderedPageBreak/>
                <w:t>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ins>
          </w:p>
        </w:tc>
      </w:tr>
      <w:tr w:rsidR="0034259A" w:rsidRPr="0003648D" w:rsidTr="00787BFD">
        <w:trPr>
          <w:gridBefore w:val="1"/>
          <w:wBefore w:w="4" w:type="pct"/>
          <w:ins w:id="1819" w:author="STEC" w:date="2018-09-17T11:55:00Z"/>
        </w:trPr>
        <w:tc>
          <w:tcPr>
            <w:tcW w:w="1277"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20" w:author="STEC" w:date="2018-09-17T11:55:00Z"/>
                <w:iCs/>
                <w:sz w:val="20"/>
              </w:rPr>
            </w:pPr>
            <w:ins w:id="1821" w:author="STEC" w:date="2018-09-17T11:55:00Z">
              <w:r w:rsidRPr="0003648D">
                <w:rPr>
                  <w:iCs/>
                  <w:sz w:val="20"/>
                </w:rPr>
                <w:lastRenderedPageBreak/>
                <w:t>RTPC</w:t>
              </w:r>
              <w:r>
                <w:rPr>
                  <w:iCs/>
                  <w:sz w:val="20"/>
                </w:rPr>
                <w:t>EC</w:t>
              </w:r>
              <w:r w:rsidRPr="0003648D">
                <w:rPr>
                  <w:iCs/>
                  <w:sz w:val="20"/>
                </w:rPr>
                <w:t xml:space="preserve">RAMT </w:t>
              </w:r>
              <w:r w:rsidRPr="0003648D">
                <w:rPr>
                  <w:i/>
                  <w:iCs/>
                  <w:sz w:val="20"/>
                  <w:vertAlign w:val="subscript"/>
                </w:rPr>
                <w:t>q, m</w:t>
              </w:r>
            </w:ins>
          </w:p>
        </w:tc>
        <w:tc>
          <w:tcPr>
            <w:tcW w:w="329"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22" w:author="STEC" w:date="2018-09-17T11:55:00Z"/>
                <w:iCs/>
                <w:sz w:val="20"/>
              </w:rPr>
            </w:pPr>
            <w:ins w:id="1823" w:author="STEC" w:date="2018-09-17T11:55:00Z">
              <w:r w:rsidRPr="0003648D">
                <w:rPr>
                  <w:iCs/>
                  <w:sz w:val="20"/>
                </w:rPr>
                <w:t>$</w:t>
              </w:r>
            </w:ins>
          </w:p>
        </w:tc>
        <w:tc>
          <w:tcPr>
            <w:tcW w:w="3390" w:type="pct"/>
            <w:gridSpan w:val="2"/>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24" w:author="STEC" w:date="2018-09-17T11:55:00Z"/>
                <w:i/>
                <w:iCs/>
                <w:sz w:val="20"/>
              </w:rPr>
            </w:pPr>
            <w:ins w:id="1825" w:author="STEC" w:date="2018-09-17T11:55:00Z">
              <w:r w:rsidRPr="0003648D">
                <w:rPr>
                  <w:i/>
                  <w:iCs/>
                  <w:sz w:val="20"/>
                </w:rPr>
                <w:t xml:space="preserve">Procured Capacity for </w:t>
              </w:r>
              <w:r w:rsidRPr="006B6435">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ins>
          </w:p>
        </w:tc>
      </w:tr>
      <w:tr w:rsidR="0034259A" w:rsidRPr="0003648D" w:rsidTr="00787BFD">
        <w:trPr>
          <w:gridBefore w:val="1"/>
          <w:wBefore w:w="4" w:type="pct"/>
          <w:ins w:id="1826" w:author="STEC" w:date="2018-09-17T11:55:00Z"/>
        </w:trPr>
        <w:tc>
          <w:tcPr>
            <w:tcW w:w="1277"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27" w:author="STEC" w:date="2018-09-17T11:55:00Z"/>
                <w:iCs/>
                <w:sz w:val="20"/>
              </w:rPr>
            </w:pPr>
            <w:ins w:id="1828" w:author="STEC" w:date="2018-09-17T11:55:00Z">
              <w:r>
                <w:rPr>
                  <w:iCs/>
                  <w:sz w:val="20"/>
                </w:rPr>
                <w:t>EC</w:t>
              </w:r>
              <w:r w:rsidRPr="0003648D">
                <w:rPr>
                  <w:iCs/>
                  <w:sz w:val="20"/>
                </w:rPr>
                <w:t>RFQAMTTOT</w:t>
              </w:r>
            </w:ins>
          </w:p>
        </w:tc>
        <w:tc>
          <w:tcPr>
            <w:tcW w:w="329"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29" w:author="STEC" w:date="2018-09-17T11:55:00Z"/>
                <w:iCs/>
                <w:sz w:val="20"/>
              </w:rPr>
            </w:pPr>
            <w:ins w:id="1830" w:author="STEC" w:date="2018-09-17T11:55:00Z">
              <w:r w:rsidRPr="0003648D">
                <w:rPr>
                  <w:iCs/>
                  <w:sz w:val="20"/>
                </w:rPr>
                <w:t>$</w:t>
              </w:r>
            </w:ins>
          </w:p>
        </w:tc>
        <w:tc>
          <w:tcPr>
            <w:tcW w:w="3390" w:type="pct"/>
            <w:gridSpan w:val="2"/>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31" w:author="STEC" w:date="2018-09-17T11:55:00Z"/>
                <w:i/>
                <w:iCs/>
                <w:sz w:val="20"/>
              </w:rPr>
            </w:pPr>
            <w:ins w:id="1832" w:author="STEC" w:date="2018-09-17T11:55:00Z">
              <w:r w:rsidRPr="006B6435">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ins>
          </w:p>
        </w:tc>
      </w:tr>
      <w:tr w:rsidR="0034259A" w:rsidRPr="0003648D" w:rsidTr="00787BFD">
        <w:trPr>
          <w:gridBefore w:val="1"/>
          <w:wBefore w:w="4" w:type="pct"/>
          <w:ins w:id="1833" w:author="STEC" w:date="2018-09-17T11:55:00Z"/>
        </w:trPr>
        <w:tc>
          <w:tcPr>
            <w:tcW w:w="1277"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34" w:author="STEC" w:date="2018-09-17T11:55:00Z"/>
                <w:iCs/>
                <w:sz w:val="20"/>
              </w:rPr>
            </w:pPr>
            <w:ins w:id="1835" w:author="STEC" w:date="2018-09-17T11:55:00Z">
              <w:r>
                <w:rPr>
                  <w:iCs/>
                  <w:sz w:val="20"/>
                </w:rPr>
                <w:t>EC</w:t>
              </w:r>
              <w:r w:rsidRPr="0003648D">
                <w:rPr>
                  <w:iCs/>
                  <w:sz w:val="20"/>
                </w:rPr>
                <w:t xml:space="preserve">RFQAMTQSETOT </w:t>
              </w:r>
              <w:r w:rsidRPr="0003648D">
                <w:rPr>
                  <w:i/>
                  <w:iCs/>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36" w:author="STEC" w:date="2018-09-17T11:55:00Z"/>
                <w:iCs/>
                <w:sz w:val="20"/>
              </w:rPr>
            </w:pPr>
            <w:ins w:id="1837" w:author="STEC" w:date="2018-09-17T11:55:00Z">
              <w:r w:rsidRPr="0003648D">
                <w:rPr>
                  <w:iCs/>
                  <w:sz w:val="20"/>
                </w:rPr>
                <w:t>$</w:t>
              </w:r>
            </w:ins>
          </w:p>
        </w:tc>
        <w:tc>
          <w:tcPr>
            <w:tcW w:w="3390" w:type="pct"/>
            <w:gridSpan w:val="2"/>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38" w:author="STEC" w:date="2018-09-17T11:55:00Z"/>
                <w:i/>
                <w:iCs/>
                <w:sz w:val="20"/>
              </w:rPr>
            </w:pPr>
            <w:ins w:id="1839" w:author="STEC" w:date="2018-09-17T11:55:00Z">
              <w:r w:rsidRPr="006B6435">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ins>
          </w:p>
        </w:tc>
      </w:tr>
      <w:tr w:rsidR="0034259A" w:rsidRPr="0003648D" w:rsidTr="00787BFD">
        <w:trPr>
          <w:gridBefore w:val="1"/>
          <w:wBefore w:w="4" w:type="pct"/>
          <w:ins w:id="1840" w:author="STEC" w:date="2018-09-17T11:55:00Z"/>
        </w:trPr>
        <w:tc>
          <w:tcPr>
            <w:tcW w:w="1277"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41" w:author="STEC" w:date="2018-09-17T11:55:00Z"/>
                <w:iCs/>
                <w:sz w:val="20"/>
              </w:rPr>
            </w:pPr>
            <w:ins w:id="1842" w:author="STEC" w:date="2018-09-17T11:55:00Z">
              <w:r w:rsidRPr="0003648D">
                <w:rPr>
                  <w:iCs/>
                  <w:sz w:val="20"/>
                </w:rPr>
                <w:t>RTPC</w:t>
              </w:r>
              <w:r>
                <w:rPr>
                  <w:iCs/>
                  <w:sz w:val="20"/>
                </w:rPr>
                <w:t>EC</w:t>
              </w:r>
              <w:r w:rsidRPr="0003648D">
                <w:rPr>
                  <w:iCs/>
                  <w:sz w:val="20"/>
                </w:rPr>
                <w:t xml:space="preserve">RAMTQSETOT </w:t>
              </w:r>
              <w:r w:rsidRPr="0003648D">
                <w:rPr>
                  <w:i/>
                  <w:iCs/>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43" w:author="STEC" w:date="2018-09-17T11:55:00Z"/>
                <w:iCs/>
                <w:sz w:val="20"/>
              </w:rPr>
            </w:pPr>
            <w:ins w:id="1844" w:author="STEC" w:date="2018-09-17T11:55:00Z">
              <w:r w:rsidRPr="0003648D">
                <w:rPr>
                  <w:iCs/>
                  <w:sz w:val="20"/>
                </w:rPr>
                <w:t>$</w:t>
              </w:r>
            </w:ins>
          </w:p>
        </w:tc>
        <w:tc>
          <w:tcPr>
            <w:tcW w:w="3390" w:type="pct"/>
            <w:gridSpan w:val="2"/>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45" w:author="STEC" w:date="2018-09-17T11:55:00Z"/>
                <w:iCs/>
                <w:sz w:val="20"/>
              </w:rPr>
            </w:pPr>
            <w:ins w:id="1846" w:author="STEC" w:date="2018-09-17T11:55:00Z">
              <w:r w:rsidRPr="0003648D">
                <w:rPr>
                  <w:i/>
                  <w:iCs/>
                  <w:sz w:val="20"/>
                </w:rPr>
                <w:t xml:space="preserve">Procured Capacity for </w:t>
              </w:r>
              <w:r w:rsidRPr="006B6435">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r>
                <w:rPr>
                  <w:iCs/>
                  <w:sz w:val="20"/>
                </w:rPr>
                <w:t>ECRS</w:t>
              </w:r>
              <w:r w:rsidRPr="0003648D">
                <w:rPr>
                  <w:iCs/>
                  <w:sz w:val="20"/>
                </w:rPr>
                <w:t>, for the hour.</w:t>
              </w:r>
            </w:ins>
          </w:p>
        </w:tc>
      </w:tr>
      <w:tr w:rsidR="0034259A" w:rsidRPr="0003648D" w:rsidTr="00787BFD">
        <w:trPr>
          <w:gridBefore w:val="1"/>
          <w:wBefore w:w="4" w:type="pct"/>
          <w:ins w:id="1847" w:author="STEC" w:date="2018-09-17T11:55:00Z"/>
        </w:trPr>
        <w:tc>
          <w:tcPr>
            <w:tcW w:w="1277"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rPr>
                <w:ins w:id="1848" w:author="STEC" w:date="2018-09-17T11:55:00Z"/>
                <w:b/>
                <w:sz w:val="20"/>
              </w:rPr>
            </w:pPr>
            <w:ins w:id="1849" w:author="STEC" w:date="2018-09-17T11:55:00Z">
              <w:r w:rsidRPr="0003648D">
                <w:rPr>
                  <w:sz w:val="20"/>
                </w:rPr>
                <w:t>PC</w:t>
              </w:r>
              <w:r>
                <w:rPr>
                  <w:sz w:val="20"/>
                </w:rPr>
                <w:t>EC</w:t>
              </w:r>
              <w:r w:rsidRPr="0003648D">
                <w:rPr>
                  <w:sz w:val="20"/>
                </w:rPr>
                <w:t xml:space="preserve">RAMT </w:t>
              </w:r>
              <w:r w:rsidRPr="0003648D">
                <w:rPr>
                  <w:i/>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rPr>
                <w:ins w:id="1850" w:author="STEC" w:date="2018-09-17T11:55:00Z"/>
                <w:b/>
                <w:sz w:val="20"/>
              </w:rPr>
            </w:pPr>
            <w:ins w:id="1851" w:author="STEC" w:date="2018-09-17T11:55:00Z">
              <w:r w:rsidRPr="0003648D">
                <w:rPr>
                  <w:sz w:val="20"/>
                </w:rPr>
                <w:t>$</w:t>
              </w:r>
            </w:ins>
          </w:p>
        </w:tc>
        <w:tc>
          <w:tcPr>
            <w:tcW w:w="3390" w:type="pct"/>
            <w:gridSpan w:val="2"/>
            <w:tcBorders>
              <w:top w:val="single" w:sz="4" w:space="0" w:color="auto"/>
              <w:left w:val="single" w:sz="4" w:space="0" w:color="auto"/>
              <w:bottom w:val="single" w:sz="4" w:space="0" w:color="auto"/>
              <w:right w:val="single" w:sz="4" w:space="0" w:color="auto"/>
            </w:tcBorders>
          </w:tcPr>
          <w:p w:rsidR="0034259A" w:rsidRPr="0003648D" w:rsidRDefault="0034259A" w:rsidP="00787BFD">
            <w:pPr>
              <w:rPr>
                <w:ins w:id="1852" w:author="STEC" w:date="2018-09-17T11:55:00Z"/>
                <w:b/>
                <w:sz w:val="20"/>
              </w:rPr>
            </w:pPr>
            <w:ins w:id="1853" w:author="STEC" w:date="2018-09-17T11:55:00Z">
              <w:r w:rsidRPr="0003648D">
                <w:rPr>
                  <w:i/>
                  <w:sz w:val="20"/>
                </w:rPr>
                <w:t xml:space="preserve">Procured Capacity for </w:t>
              </w:r>
              <w:r w:rsidRPr="006B6435">
                <w:rPr>
                  <w:i/>
                  <w:iCs/>
                  <w:sz w:val="20"/>
                </w:rPr>
                <w:t>ERCOT Contingency Reserve Service</w:t>
              </w:r>
              <w:r w:rsidRPr="0003648D">
                <w:rPr>
                  <w:i/>
                  <w:sz w:val="20"/>
                </w:rPr>
                <w:t xml:space="preserve"> Amount per QSE for DAM</w:t>
              </w:r>
              <w:r w:rsidRPr="0003648D">
                <w:rPr>
                  <w:sz w:val="20"/>
                </w:rPr>
                <w:t xml:space="preserve">—The DAM </w:t>
              </w:r>
              <w:r>
                <w:rPr>
                  <w:sz w:val="20"/>
                </w:rPr>
                <w:t>EC</w:t>
              </w:r>
              <w:r w:rsidRPr="0003648D">
                <w:rPr>
                  <w:sz w:val="20"/>
                </w:rPr>
                <w:t xml:space="preserve">RS payment for QSE </w:t>
              </w:r>
              <w:r w:rsidRPr="0003648D">
                <w:rPr>
                  <w:i/>
                  <w:sz w:val="20"/>
                </w:rPr>
                <w:t>q</w:t>
              </w:r>
              <w:r w:rsidRPr="0003648D">
                <w:rPr>
                  <w:sz w:val="20"/>
                </w:rPr>
                <w:t>, for the hour.</w:t>
              </w:r>
            </w:ins>
          </w:p>
        </w:tc>
      </w:tr>
      <w:tr w:rsidR="0034259A" w:rsidRPr="0003648D" w:rsidTr="00787BFD">
        <w:trPr>
          <w:gridBefore w:val="1"/>
          <w:wBefore w:w="4" w:type="pct"/>
          <w:ins w:id="1854" w:author="STEC" w:date="2018-09-17T11:55:00Z"/>
        </w:trPr>
        <w:tc>
          <w:tcPr>
            <w:tcW w:w="1277"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55" w:author="STEC" w:date="2018-09-17T11:55:00Z"/>
                <w:sz w:val="20"/>
              </w:rPr>
            </w:pPr>
            <w:ins w:id="1856" w:author="STEC" w:date="2018-09-17T11:55:00Z">
              <w:r w:rsidRPr="0003648D">
                <w:rPr>
                  <w:sz w:val="20"/>
                </w:rPr>
                <w:t>PC</w:t>
              </w:r>
              <w:r>
                <w:rPr>
                  <w:sz w:val="20"/>
                </w:rPr>
                <w:t>EC</w:t>
              </w:r>
              <w:r w:rsidRPr="0003648D">
                <w:rPr>
                  <w:sz w:val="20"/>
                </w:rPr>
                <w:t xml:space="preserve">RAMTTOT </w:t>
              </w:r>
            </w:ins>
          </w:p>
        </w:tc>
        <w:tc>
          <w:tcPr>
            <w:tcW w:w="329"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57" w:author="STEC" w:date="2018-09-17T11:55:00Z"/>
                <w:sz w:val="20"/>
              </w:rPr>
            </w:pPr>
            <w:ins w:id="1858" w:author="STEC" w:date="2018-09-17T11:55:00Z">
              <w:r w:rsidRPr="0003648D">
                <w:rPr>
                  <w:sz w:val="20"/>
                </w:rPr>
                <w:t>$</w:t>
              </w:r>
            </w:ins>
          </w:p>
        </w:tc>
        <w:tc>
          <w:tcPr>
            <w:tcW w:w="3390" w:type="pct"/>
            <w:gridSpan w:val="2"/>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59" w:author="STEC" w:date="2018-09-17T11:55:00Z"/>
                <w:sz w:val="20"/>
              </w:rPr>
            </w:pPr>
            <w:ins w:id="1860" w:author="STEC" w:date="2018-09-17T11:55:00Z">
              <w:r w:rsidRPr="0003648D">
                <w:rPr>
                  <w:i/>
                  <w:sz w:val="20"/>
                </w:rPr>
                <w:t xml:space="preserve">Procured Capacity for </w:t>
              </w:r>
              <w:r w:rsidRPr="006B6435">
                <w:rPr>
                  <w:i/>
                  <w:iCs/>
                  <w:sz w:val="20"/>
                </w:rPr>
                <w:t>ERCOT Contingency Reserve Service</w:t>
              </w:r>
              <w:r w:rsidRPr="0003648D">
                <w:rPr>
                  <w:i/>
                  <w:sz w:val="20"/>
                </w:rPr>
                <w:t xml:space="preserve"> Amount Total in DAM</w:t>
              </w:r>
              <w:r w:rsidRPr="0003648D">
                <w:rPr>
                  <w:sz w:val="20"/>
                </w:rPr>
                <w:t xml:space="preserve">—The total of the DAM </w:t>
              </w:r>
              <w:r>
                <w:rPr>
                  <w:sz w:val="20"/>
                </w:rPr>
                <w:t>EC</w:t>
              </w:r>
              <w:r w:rsidRPr="0003648D">
                <w:rPr>
                  <w:sz w:val="20"/>
                </w:rPr>
                <w:t>RS payments for all QSEs, for the hour.</w:t>
              </w:r>
            </w:ins>
          </w:p>
        </w:tc>
      </w:tr>
      <w:tr w:rsidR="0034259A" w:rsidRPr="0003648D" w:rsidTr="00787BFD">
        <w:trPr>
          <w:gridBefore w:val="1"/>
          <w:wBefore w:w="4" w:type="pct"/>
          <w:ins w:id="1861" w:author="STEC" w:date="2018-09-17T11:55:00Z"/>
        </w:trPr>
        <w:tc>
          <w:tcPr>
            <w:tcW w:w="1277"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62" w:author="STEC" w:date="2018-09-17T11:55:00Z"/>
                <w:sz w:val="20"/>
              </w:rPr>
            </w:pPr>
            <w:ins w:id="1863" w:author="STEC" w:date="2018-09-17T11:55:00Z">
              <w:r>
                <w:rPr>
                  <w:sz w:val="20"/>
                </w:rPr>
                <w:t>EC</w:t>
              </w:r>
              <w:r w:rsidRPr="0003648D">
                <w:rPr>
                  <w:sz w:val="20"/>
                </w:rPr>
                <w:t>RINFQAMTTOT</w:t>
              </w:r>
            </w:ins>
          </w:p>
        </w:tc>
        <w:tc>
          <w:tcPr>
            <w:tcW w:w="329"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64" w:author="STEC" w:date="2018-09-17T11:55:00Z"/>
                <w:sz w:val="20"/>
              </w:rPr>
            </w:pPr>
            <w:ins w:id="1865" w:author="STEC" w:date="2018-09-17T11:55:00Z">
              <w:r w:rsidRPr="0003648D">
                <w:rPr>
                  <w:sz w:val="20"/>
                </w:rPr>
                <w:t>$</w:t>
              </w:r>
            </w:ins>
          </w:p>
        </w:tc>
        <w:tc>
          <w:tcPr>
            <w:tcW w:w="3390" w:type="pct"/>
            <w:gridSpan w:val="2"/>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66" w:author="STEC" w:date="2018-09-17T11:55:00Z"/>
                <w:i/>
                <w:sz w:val="20"/>
              </w:rPr>
            </w:pPr>
            <w:ins w:id="1867" w:author="STEC" w:date="2018-09-17T11:55:00Z">
              <w:r w:rsidRPr="006B6435">
                <w:rPr>
                  <w:i/>
                  <w:iCs/>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w:t>
              </w:r>
              <w:r w:rsidRPr="0003648D">
                <w:rPr>
                  <w:sz w:val="20"/>
                </w:rPr>
                <w:t>RS, for the hour.</w:t>
              </w:r>
            </w:ins>
          </w:p>
        </w:tc>
      </w:tr>
      <w:tr w:rsidR="0034259A" w:rsidRPr="0003648D" w:rsidTr="00787BFD">
        <w:trPr>
          <w:gridBefore w:val="1"/>
          <w:wBefore w:w="4" w:type="pct"/>
          <w:ins w:id="1868" w:author="STEC" w:date="2018-09-17T11:55:00Z"/>
        </w:trPr>
        <w:tc>
          <w:tcPr>
            <w:tcW w:w="1277"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69" w:author="STEC" w:date="2018-09-17T11:55:00Z"/>
                <w:sz w:val="20"/>
              </w:rPr>
            </w:pPr>
            <w:ins w:id="1870" w:author="STEC" w:date="2018-09-17T11:55:00Z">
              <w:r>
                <w:rPr>
                  <w:sz w:val="20"/>
                </w:rPr>
                <w:t>EC</w:t>
              </w:r>
              <w:r w:rsidRPr="0003648D">
                <w:rPr>
                  <w:sz w:val="20"/>
                </w:rPr>
                <w:t xml:space="preserve">RINFQAMT </w:t>
              </w:r>
              <w:r w:rsidRPr="0003648D">
                <w:rPr>
                  <w:i/>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71" w:author="STEC" w:date="2018-09-17T11:55:00Z"/>
                <w:sz w:val="20"/>
              </w:rPr>
            </w:pPr>
            <w:ins w:id="1872" w:author="STEC" w:date="2018-09-17T11:55:00Z">
              <w:r w:rsidRPr="0003648D">
                <w:rPr>
                  <w:sz w:val="20"/>
                </w:rPr>
                <w:t>$</w:t>
              </w:r>
            </w:ins>
          </w:p>
        </w:tc>
        <w:tc>
          <w:tcPr>
            <w:tcW w:w="3390" w:type="pct"/>
            <w:gridSpan w:val="2"/>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73" w:author="STEC" w:date="2018-09-17T11:55:00Z"/>
                <w:i/>
                <w:sz w:val="20"/>
              </w:rPr>
            </w:pPr>
            <w:ins w:id="1874" w:author="STEC" w:date="2018-09-17T11:55:00Z">
              <w:r w:rsidRPr="006B6435">
                <w:rPr>
                  <w:i/>
                  <w:iCs/>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w:t>
              </w:r>
              <w:r>
                <w:rPr>
                  <w:sz w:val="20"/>
                </w:rPr>
                <w:t>EC</w:t>
              </w:r>
              <w:r w:rsidRPr="0003648D">
                <w:rPr>
                  <w:sz w:val="20"/>
                </w:rPr>
                <w:t>RS, for the hour.</w:t>
              </w:r>
            </w:ins>
          </w:p>
        </w:tc>
      </w:tr>
      <w:tr w:rsidR="0034259A" w:rsidRPr="0003648D" w:rsidTr="00787BFD">
        <w:trPr>
          <w:gridBefore w:val="1"/>
          <w:wBefore w:w="4" w:type="pct"/>
          <w:ins w:id="1875" w:author="STEC" w:date="2018-09-17T11:55:00Z"/>
        </w:trPr>
        <w:tc>
          <w:tcPr>
            <w:tcW w:w="1277"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76" w:author="STEC" w:date="2018-09-17T11:55:00Z"/>
                <w:i/>
                <w:iCs/>
                <w:sz w:val="20"/>
              </w:rPr>
            </w:pPr>
            <w:ins w:id="1877" w:author="STEC" w:date="2018-09-17T11:55:00Z">
              <w:r>
                <w:rPr>
                  <w:i/>
                  <w:iCs/>
                  <w:sz w:val="20"/>
                </w:rPr>
                <w:t>q</w:t>
              </w:r>
            </w:ins>
          </w:p>
        </w:tc>
        <w:tc>
          <w:tcPr>
            <w:tcW w:w="329"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78" w:author="STEC" w:date="2018-09-17T11:55:00Z"/>
                <w:iCs/>
                <w:sz w:val="20"/>
              </w:rPr>
            </w:pPr>
            <w:ins w:id="1879" w:author="STEC" w:date="2018-09-17T11:55:00Z">
              <w:r w:rsidRPr="0003648D">
                <w:rPr>
                  <w:iCs/>
                  <w:sz w:val="20"/>
                </w:rPr>
                <w:t>none</w:t>
              </w:r>
            </w:ins>
          </w:p>
        </w:tc>
        <w:tc>
          <w:tcPr>
            <w:tcW w:w="3390" w:type="pct"/>
            <w:gridSpan w:val="2"/>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80" w:author="STEC" w:date="2018-09-17T11:55:00Z"/>
                <w:iCs/>
                <w:sz w:val="20"/>
              </w:rPr>
            </w:pPr>
            <w:ins w:id="1881" w:author="STEC" w:date="2018-09-17T11:55:00Z">
              <w:r w:rsidRPr="0003648D">
                <w:rPr>
                  <w:iCs/>
                  <w:sz w:val="20"/>
                </w:rPr>
                <w:t>A QSE.</w:t>
              </w:r>
            </w:ins>
          </w:p>
        </w:tc>
      </w:tr>
      <w:tr w:rsidR="0034259A" w:rsidRPr="0003648D" w:rsidTr="00787BFD">
        <w:trPr>
          <w:gridBefore w:val="1"/>
          <w:wBefore w:w="4" w:type="pct"/>
          <w:ins w:id="1882" w:author="STEC" w:date="2018-09-17T11:55:00Z"/>
        </w:trPr>
        <w:tc>
          <w:tcPr>
            <w:tcW w:w="1277"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83" w:author="STEC" w:date="2018-09-17T11:55:00Z"/>
                <w:i/>
                <w:iCs/>
                <w:sz w:val="20"/>
              </w:rPr>
            </w:pPr>
            <w:ins w:id="1884" w:author="STEC" w:date="2018-09-17T11:55:00Z">
              <w:r>
                <w:rPr>
                  <w:i/>
                  <w:iCs/>
                  <w:sz w:val="20"/>
                </w:rPr>
                <w:t>m</w:t>
              </w:r>
            </w:ins>
          </w:p>
        </w:tc>
        <w:tc>
          <w:tcPr>
            <w:tcW w:w="329" w:type="pct"/>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85" w:author="STEC" w:date="2018-09-17T11:55:00Z"/>
                <w:iCs/>
                <w:sz w:val="20"/>
              </w:rPr>
            </w:pPr>
            <w:ins w:id="1886" w:author="STEC" w:date="2018-09-17T11:55:00Z">
              <w:r w:rsidRPr="0003648D">
                <w:rPr>
                  <w:iCs/>
                  <w:sz w:val="20"/>
                </w:rPr>
                <w:t>none</w:t>
              </w:r>
            </w:ins>
          </w:p>
        </w:tc>
        <w:tc>
          <w:tcPr>
            <w:tcW w:w="3390" w:type="pct"/>
            <w:gridSpan w:val="2"/>
            <w:tcBorders>
              <w:top w:val="single" w:sz="4" w:space="0" w:color="auto"/>
              <w:left w:val="single" w:sz="4" w:space="0" w:color="auto"/>
              <w:bottom w:val="single" w:sz="4" w:space="0" w:color="auto"/>
              <w:right w:val="single" w:sz="4" w:space="0" w:color="auto"/>
            </w:tcBorders>
          </w:tcPr>
          <w:p w:rsidR="0034259A" w:rsidRPr="0003648D" w:rsidRDefault="0034259A" w:rsidP="00787BFD">
            <w:pPr>
              <w:spacing w:after="60"/>
              <w:rPr>
                <w:ins w:id="1887" w:author="STEC" w:date="2018-09-17T11:55:00Z"/>
                <w:iCs/>
                <w:sz w:val="20"/>
              </w:rPr>
            </w:pPr>
            <w:ins w:id="1888" w:author="STEC" w:date="2018-09-17T11:55:00Z">
              <w:r w:rsidRPr="0003648D">
                <w:rPr>
                  <w:iCs/>
                  <w:sz w:val="20"/>
                </w:rPr>
                <w:t>An Ancillary Service market (SASM or RSASM) for the given Operating Hour.</w:t>
              </w:r>
            </w:ins>
          </w:p>
        </w:tc>
      </w:tr>
      <w:tr w:rsidR="00787BFD" w:rsidRPr="0003648D" w:rsidTr="00787BFD">
        <w:tblPrEx>
          <w:shd w:val="pct12" w:color="auto" w:fill="auto"/>
          <w:tblCellMar>
            <w:top w:w="144" w:type="dxa"/>
            <w:left w:w="115" w:type="dxa"/>
            <w:right w:w="115" w:type="dxa"/>
          </w:tblCellMar>
        </w:tblPrEx>
        <w:trPr>
          <w:gridAfter w:val="1"/>
          <w:wAfter w:w="4" w:type="pct"/>
          <w:trHeight w:val="1547"/>
          <w:ins w:id="1889" w:author="STEC" w:date="2018-09-17T11:59:00Z"/>
        </w:trPr>
        <w:tc>
          <w:tcPr>
            <w:tcW w:w="4996" w:type="pct"/>
            <w:gridSpan w:val="4"/>
            <w:shd w:val="pct12" w:color="auto" w:fill="auto"/>
          </w:tcPr>
          <w:p w:rsidR="00787BFD" w:rsidRPr="0003648D" w:rsidRDefault="00787BFD" w:rsidP="00787BFD">
            <w:pPr>
              <w:pStyle w:val="Instructions"/>
              <w:spacing w:before="120"/>
              <w:rPr>
                <w:ins w:id="1890" w:author="STEC" w:date="2018-09-17T11:59:00Z"/>
              </w:rPr>
            </w:pPr>
            <w:ins w:id="1891" w:author="STEC" w:date="2018-09-17T11:59:00Z">
              <w:r w:rsidRPr="0003648D">
                <w:t>[NPRR841:  Replace paragraph (a) above with the following upon system implementation:]</w:t>
              </w:r>
            </w:ins>
          </w:p>
          <w:p w:rsidR="00787BFD" w:rsidRPr="0003648D" w:rsidRDefault="00787BFD" w:rsidP="00787BFD">
            <w:pPr>
              <w:spacing w:after="240"/>
              <w:ind w:left="1440" w:hanging="720"/>
              <w:rPr>
                <w:ins w:id="1892" w:author="STEC" w:date="2018-09-17T11:59:00Z"/>
              </w:rPr>
            </w:pPr>
            <w:ins w:id="1893" w:author="STEC" w:date="2018-09-17T11:59:00Z">
              <w:r w:rsidRPr="0003648D">
                <w:t>(a)</w:t>
              </w:r>
              <w:r w:rsidRPr="0003648D">
                <w:tab/>
                <w:t xml:space="preserve">The net total costs for </w:t>
              </w:r>
              <w:r>
                <w:t>EC</w:t>
              </w:r>
              <w:r w:rsidRPr="0003648D">
                <w:t>RS for a given Operating Hour is calculated as follows:</w:t>
              </w:r>
            </w:ins>
          </w:p>
          <w:p w:rsidR="00787BFD" w:rsidRPr="0003648D" w:rsidRDefault="00787BFD" w:rsidP="00787BFD">
            <w:pPr>
              <w:spacing w:after="120"/>
              <w:ind w:left="3600" w:hanging="2880"/>
              <w:rPr>
                <w:ins w:id="1894" w:author="STEC" w:date="2018-09-17T11:59:00Z"/>
                <w:b/>
                <w:bCs/>
              </w:rPr>
            </w:pPr>
            <w:ins w:id="1895" w:author="STEC" w:date="2018-09-17T11:59:00Z">
              <w:r>
                <w:rPr>
                  <w:b/>
                  <w:bCs/>
                </w:rPr>
                <w:t>EC</w:t>
              </w:r>
              <w:r w:rsidRPr="0003648D">
                <w:rPr>
                  <w:b/>
                  <w:bCs/>
                </w:rPr>
                <w:t>RCOSTTOT</w:t>
              </w:r>
              <w:r w:rsidRPr="0003648D">
                <w:rPr>
                  <w:b/>
                  <w:bCs/>
                </w:rPr>
                <w:tab/>
                <w:t>=</w:t>
              </w:r>
              <w:r w:rsidRPr="0003648D">
                <w:rPr>
                  <w:b/>
                  <w:bCs/>
                </w:rPr>
                <w:tab/>
                <w:t>(-1) * (</w:t>
              </w:r>
              <w:r w:rsidR="00C26407">
                <w:rPr>
                  <w:b/>
                  <w:noProof/>
                  <w:position w:val="-20"/>
                </w:rPr>
                <w:drawing>
                  <wp:inline distT="0" distB="0" distL="0" distR="0">
                    <wp:extent cx="142875" cy="278130"/>
                    <wp:effectExtent l="0" t="0" r="9525" b="762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PC</w:t>
              </w:r>
              <w:r>
                <w:rPr>
                  <w:b/>
                  <w:bCs/>
                </w:rPr>
                <w:t>EC</w:t>
              </w:r>
              <w:r w:rsidRPr="0003648D">
                <w:rPr>
                  <w:b/>
                  <w:bCs/>
                </w:rPr>
                <w:t xml:space="preserve">RAMTTOT  + </w:t>
              </w:r>
              <w:r>
                <w:rPr>
                  <w:b/>
                  <w:bCs/>
                </w:rPr>
                <w:t>EC</w:t>
              </w:r>
              <w:r w:rsidRPr="0003648D">
                <w:rPr>
                  <w:b/>
                  <w:bCs/>
                </w:rPr>
                <w:t xml:space="preserve">RFQAMTTOT + </w:t>
              </w:r>
            </w:ins>
          </w:p>
          <w:p w:rsidR="00787BFD" w:rsidRPr="0003648D" w:rsidRDefault="00787BFD" w:rsidP="00787BFD">
            <w:pPr>
              <w:spacing w:after="240"/>
              <w:ind w:left="3600" w:firstLine="720"/>
              <w:rPr>
                <w:ins w:id="1896" w:author="STEC" w:date="2018-09-17T11:59:00Z"/>
                <w:b/>
                <w:bCs/>
              </w:rPr>
            </w:pPr>
            <w:ins w:id="1897" w:author="STEC" w:date="2018-09-17T11:59:00Z">
              <w:r>
                <w:rPr>
                  <w:b/>
                  <w:bCs/>
                </w:rPr>
                <w:t>EC</w:t>
              </w:r>
              <w:r w:rsidRPr="0003648D">
                <w:rPr>
                  <w:b/>
                  <w:bCs/>
                </w:rPr>
                <w:t xml:space="preserve">RINFQAMTTOT </w:t>
              </w:r>
              <w:r w:rsidRPr="0003648D">
                <w:rPr>
                  <w:b/>
                </w:rPr>
                <w:t xml:space="preserve">+ </w:t>
              </w:r>
              <w:r>
                <w:rPr>
                  <w:b/>
                  <w:color w:val="000000"/>
                </w:rPr>
                <w:t>EC</w:t>
              </w:r>
              <w:r w:rsidRPr="0003648D">
                <w:rPr>
                  <w:b/>
                  <w:color w:val="000000"/>
                </w:rPr>
                <w:t>RMWINFATOT</w:t>
              </w:r>
              <w:r w:rsidRPr="0003648D">
                <w:rPr>
                  <w:b/>
                  <w:bCs/>
                </w:rPr>
                <w:t>)</w:t>
              </w:r>
            </w:ins>
          </w:p>
          <w:p w:rsidR="00787BFD" w:rsidRPr="0003648D" w:rsidRDefault="00787BFD" w:rsidP="00787BFD">
            <w:pPr>
              <w:spacing w:after="240"/>
              <w:rPr>
                <w:ins w:id="1898" w:author="STEC" w:date="2018-09-17T11:59:00Z"/>
                <w:iCs/>
              </w:rPr>
            </w:pPr>
            <w:ins w:id="1899" w:author="STEC" w:date="2018-09-17T11:59:00Z">
              <w:r w:rsidRPr="0003648D">
                <w:rPr>
                  <w:iCs/>
                </w:rPr>
                <w:t xml:space="preserve">Where: </w:t>
              </w:r>
            </w:ins>
          </w:p>
          <w:p w:rsidR="00787BFD" w:rsidRPr="0003648D" w:rsidRDefault="00787BFD" w:rsidP="00787BFD">
            <w:pPr>
              <w:rPr>
                <w:ins w:id="1900" w:author="STEC" w:date="2018-09-17T11:59:00Z"/>
              </w:rPr>
            </w:pPr>
            <w:ins w:id="1901" w:author="STEC" w:date="2018-09-17T11:59:00Z">
              <w:r w:rsidRPr="0003648D">
                <w:t xml:space="preserve">Total payment of SASM- and RSASM-procured capacity for </w:t>
              </w:r>
              <w:r>
                <w:t>ECRS</w:t>
              </w:r>
              <w:r w:rsidRPr="0003648D">
                <w:t xml:space="preserve"> by market</w:t>
              </w:r>
            </w:ins>
          </w:p>
          <w:p w:rsidR="00787BFD" w:rsidRPr="0003648D" w:rsidRDefault="00787BFD" w:rsidP="00787BFD">
            <w:pPr>
              <w:spacing w:after="240"/>
              <w:ind w:leftChars="300" w:left="2880" w:hangingChars="900" w:hanging="2160"/>
              <w:rPr>
                <w:ins w:id="1902" w:author="STEC" w:date="2018-09-17T11:59:00Z"/>
                <w:bCs/>
                <w:i/>
                <w:vertAlign w:val="subscript"/>
              </w:rPr>
            </w:pPr>
            <w:ins w:id="1903" w:author="STEC" w:date="2018-09-17T11:59:00Z">
              <w:r w:rsidRPr="0003648D">
                <w:rPr>
                  <w:bCs/>
                </w:rPr>
                <w:t>RTPC</w:t>
              </w:r>
              <w:r>
                <w:rPr>
                  <w:bCs/>
                </w:rPr>
                <w:t>EC</w:t>
              </w:r>
              <w:r w:rsidRPr="0003648D">
                <w:rPr>
                  <w:bCs/>
                </w:rPr>
                <w:t xml:space="preserve">RAMTTOT </w:t>
              </w:r>
              <w:r w:rsidRPr="0003648D">
                <w:rPr>
                  <w:bCs/>
                  <w:i/>
                  <w:vertAlign w:val="subscript"/>
                </w:rPr>
                <w:t>m</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ins>
          </w:p>
          <w:p w:rsidR="00787BFD" w:rsidRPr="0003648D" w:rsidRDefault="00787BFD" w:rsidP="00787BFD">
            <w:pPr>
              <w:rPr>
                <w:ins w:id="1904" w:author="STEC" w:date="2018-09-17T11:59:00Z"/>
              </w:rPr>
            </w:pPr>
            <w:ins w:id="1905" w:author="STEC" w:date="2018-09-17T11:59:00Z">
              <w:r w:rsidRPr="0003648D">
                <w:t xml:space="preserve">Total payment of DAM-procured capacity for </w:t>
              </w:r>
              <w:r>
                <w:t>ECRS</w:t>
              </w:r>
            </w:ins>
          </w:p>
          <w:p w:rsidR="00787BFD" w:rsidRPr="0003648D" w:rsidRDefault="00787BFD" w:rsidP="00787BFD">
            <w:pPr>
              <w:spacing w:after="240"/>
              <w:ind w:leftChars="300" w:left="2880" w:hangingChars="900" w:hanging="2160"/>
              <w:rPr>
                <w:ins w:id="1906" w:author="STEC" w:date="2018-09-17T11:59:00Z"/>
                <w:bCs/>
              </w:rPr>
            </w:pPr>
            <w:ins w:id="1907" w:author="STEC" w:date="2018-09-17T11:59:00Z">
              <w:r w:rsidRPr="0003648D">
                <w:rPr>
                  <w:bCs/>
                </w:rPr>
                <w:lastRenderedPageBreak/>
                <w:t>PC</w:t>
              </w:r>
              <w:r>
                <w:rPr>
                  <w:bCs/>
                </w:rPr>
                <w:t>EC</w:t>
              </w:r>
              <w:r w:rsidRPr="0003648D">
                <w:rPr>
                  <w:bCs/>
                </w:rPr>
                <w:t>RAMTTOT</w:t>
              </w:r>
              <w:r w:rsidRPr="0003648D">
                <w:rPr>
                  <w:bCs/>
                  <w:i/>
                  <w:vertAlign w:val="subscript"/>
                </w:rPr>
                <w:tab/>
              </w:r>
              <w:r w:rsidRPr="0003648D">
                <w:rPr>
                  <w:bCs/>
                  <w:i/>
                  <w:vertAlign w:val="subscript"/>
                </w:rPr>
                <w:tab/>
              </w:r>
              <w:r w:rsidRPr="0003648D">
                <w:rPr>
                  <w:bCs/>
                </w:rPr>
                <w:t>=</w:t>
              </w:r>
              <w:r w:rsidRPr="0003648D">
                <w:rPr>
                  <w:bCs/>
                </w:rPr>
                <w:tab/>
              </w:r>
              <w:r w:rsidR="00C26407">
                <w:rPr>
                  <w:noProof/>
                  <w:position w:val="-22"/>
                </w:rPr>
                <w:drawing>
                  <wp:inline distT="0" distB="0" distL="0" distR="0">
                    <wp:extent cx="142875" cy="294005"/>
                    <wp:effectExtent l="0" t="0" r="9525"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PC</w:t>
              </w:r>
              <w:r>
                <w:rPr>
                  <w:bCs/>
                </w:rPr>
                <w:t>EC</w:t>
              </w:r>
              <w:r w:rsidRPr="0003648D">
                <w:rPr>
                  <w:bCs/>
                </w:rPr>
                <w:t xml:space="preserve">RAMT </w:t>
              </w:r>
              <w:r w:rsidRPr="0003648D">
                <w:rPr>
                  <w:bCs/>
                  <w:i/>
                  <w:vertAlign w:val="subscript"/>
                </w:rPr>
                <w:t>q</w:t>
              </w:r>
            </w:ins>
          </w:p>
          <w:p w:rsidR="00787BFD" w:rsidRPr="0003648D" w:rsidRDefault="00787BFD" w:rsidP="00787BFD">
            <w:pPr>
              <w:rPr>
                <w:ins w:id="1908" w:author="STEC" w:date="2018-09-17T11:59:00Z"/>
              </w:rPr>
            </w:pPr>
            <w:ins w:id="1909" w:author="STEC" w:date="2018-09-17T11:59:00Z">
              <w:r w:rsidRPr="0003648D">
                <w:t xml:space="preserve">Total charge of failure on Ancillary Service Supply Responsibility for </w:t>
              </w:r>
              <w:r>
                <w:t>ECRS</w:t>
              </w:r>
            </w:ins>
          </w:p>
          <w:p w:rsidR="00787BFD" w:rsidRPr="0003648D" w:rsidRDefault="00787BFD" w:rsidP="00787BFD">
            <w:pPr>
              <w:spacing w:after="240"/>
              <w:ind w:leftChars="300" w:left="2880" w:hangingChars="900" w:hanging="2160"/>
              <w:rPr>
                <w:ins w:id="1910" w:author="STEC" w:date="2018-09-17T11:59:00Z"/>
                <w:bCs/>
                <w:i/>
                <w:vertAlign w:val="subscript"/>
              </w:rPr>
            </w:pPr>
            <w:ins w:id="1911" w:author="STEC" w:date="2018-09-17T11:59:00Z">
              <w:r>
                <w:rPr>
                  <w:bCs/>
                </w:rPr>
                <w:t>EC</w:t>
              </w:r>
              <w:r w:rsidRPr="0003648D">
                <w:rPr>
                  <w:bCs/>
                </w:rPr>
                <w:t>RFQAMTTOT</w:t>
              </w:r>
              <w:r w:rsidRPr="0003648D">
                <w:rPr>
                  <w:bCs/>
                </w:rPr>
                <w:tab/>
              </w:r>
              <w:r w:rsidRPr="0003648D">
                <w:rPr>
                  <w:bCs/>
                </w:rPr>
                <w:tab/>
                <w:t>=</w:t>
              </w:r>
              <w:r w:rsidRPr="0003648D">
                <w:rPr>
                  <w:bCs/>
                </w:rPr>
                <w:tab/>
              </w:r>
              <w:r w:rsidR="00C26407">
                <w:rPr>
                  <w:noProof/>
                  <w:position w:val="-22"/>
                </w:rPr>
                <w:drawing>
                  <wp:inline distT="0" distB="0" distL="0" distR="0">
                    <wp:extent cx="142875" cy="294005"/>
                    <wp:effectExtent l="0" t="0" r="9525"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EC</w:t>
              </w:r>
              <w:r w:rsidRPr="0003648D">
                <w:rPr>
                  <w:bCs/>
                </w:rPr>
                <w:t xml:space="preserve">RFQAMTQSETOT </w:t>
              </w:r>
              <w:r w:rsidRPr="0003648D">
                <w:rPr>
                  <w:bCs/>
                  <w:i/>
                  <w:vertAlign w:val="subscript"/>
                </w:rPr>
                <w:t>q</w:t>
              </w:r>
            </w:ins>
          </w:p>
          <w:p w:rsidR="00787BFD" w:rsidRPr="0003648D" w:rsidRDefault="00787BFD" w:rsidP="00787BFD">
            <w:pPr>
              <w:ind w:left="300" w:hangingChars="125" w:hanging="300"/>
              <w:rPr>
                <w:ins w:id="1912" w:author="STEC" w:date="2018-09-17T11:59:00Z"/>
                <w:bCs/>
              </w:rPr>
            </w:pPr>
            <w:ins w:id="1913" w:author="STEC" w:date="2018-09-17T11:59:00Z">
              <w:r w:rsidRPr="0003648D">
                <w:rPr>
                  <w:bCs/>
                </w:rPr>
                <w:t xml:space="preserve">Total payment of SASM- and RSASM-procured capacity </w:t>
              </w:r>
              <w:r>
                <w:rPr>
                  <w:bCs/>
                </w:rPr>
                <w:t>ECRS</w:t>
              </w:r>
              <w:r w:rsidRPr="0003648D">
                <w:rPr>
                  <w:bCs/>
                </w:rPr>
                <w:t xml:space="preserve"> Service by QSE</w:t>
              </w:r>
            </w:ins>
          </w:p>
          <w:p w:rsidR="00787BFD" w:rsidRPr="0003648D" w:rsidRDefault="00787BFD" w:rsidP="00787BFD">
            <w:pPr>
              <w:spacing w:after="240"/>
              <w:ind w:leftChars="300" w:left="2880" w:hangingChars="900" w:hanging="2160"/>
              <w:rPr>
                <w:ins w:id="1914" w:author="STEC" w:date="2018-09-17T11:59:00Z"/>
                <w:bCs/>
                <w:i/>
                <w:vertAlign w:val="subscript"/>
              </w:rPr>
            </w:pPr>
            <w:ins w:id="1915" w:author="STEC" w:date="2018-09-17T11:59:00Z">
              <w:r w:rsidRPr="0003648D">
                <w:rPr>
                  <w:bCs/>
                </w:rPr>
                <w:t>RTPC</w:t>
              </w:r>
              <w:r>
                <w:rPr>
                  <w:bCs/>
                </w:rPr>
                <w:t>EC</w:t>
              </w:r>
              <w:r w:rsidRPr="0003648D">
                <w:rPr>
                  <w:bCs/>
                </w:rPr>
                <w:t xml:space="preserve">RAMTQSETOT </w:t>
              </w:r>
              <w:r w:rsidRPr="0003648D">
                <w:rPr>
                  <w:bCs/>
                  <w:i/>
                  <w:vertAlign w:val="subscript"/>
                </w:rPr>
                <w:t>q</w:t>
              </w:r>
              <w:r w:rsidRPr="0003648D">
                <w:rPr>
                  <w:bCs/>
                </w:rPr>
                <w:t xml:space="preserve"> </w:t>
              </w:r>
              <w:r w:rsidRPr="0003648D">
                <w:rPr>
                  <w:bCs/>
                </w:rPr>
                <w:tab/>
                <w:t>=</w:t>
              </w:r>
              <w:r w:rsidRPr="0003648D">
                <w:rPr>
                  <w:bCs/>
                </w:rPr>
                <w:tab/>
              </w:r>
              <w:r w:rsidR="00C26407">
                <w:rPr>
                  <w:noProof/>
                  <w:position w:val="-20"/>
                </w:rPr>
                <w:drawing>
                  <wp:inline distT="0" distB="0" distL="0" distR="0">
                    <wp:extent cx="142875" cy="278130"/>
                    <wp:effectExtent l="0" t="0" r="9525" b="762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RTPC</w:t>
              </w:r>
              <w:r>
                <w:rPr>
                  <w:bCs/>
                </w:rPr>
                <w:t>EC</w:t>
              </w:r>
              <w:r w:rsidRPr="0003648D">
                <w:rPr>
                  <w:bCs/>
                </w:rPr>
                <w:t xml:space="preserve">RAMT </w:t>
              </w:r>
              <w:r w:rsidRPr="0003648D">
                <w:rPr>
                  <w:bCs/>
                  <w:i/>
                  <w:vertAlign w:val="subscript"/>
                </w:rPr>
                <w:t>q, m</w:t>
              </w:r>
            </w:ins>
          </w:p>
          <w:p w:rsidR="00787BFD" w:rsidRPr="0003648D" w:rsidRDefault="00787BFD" w:rsidP="00787BFD">
            <w:pPr>
              <w:rPr>
                <w:ins w:id="1916" w:author="STEC" w:date="2018-09-17T11:59:00Z"/>
              </w:rPr>
            </w:pPr>
            <w:ins w:id="1917" w:author="STEC" w:date="2018-09-17T11:59:00Z">
              <w:r w:rsidRPr="0003648D">
                <w:t xml:space="preserve">Total charge of infeasible Ancillary Service Supply Responsibility for </w:t>
              </w:r>
              <w:r>
                <w:t>ECRS</w:t>
              </w:r>
            </w:ins>
          </w:p>
          <w:p w:rsidR="00787BFD" w:rsidRPr="0003648D" w:rsidRDefault="00787BFD" w:rsidP="00787BFD">
            <w:pPr>
              <w:spacing w:after="240"/>
              <w:ind w:left="2880" w:hanging="2160"/>
              <w:rPr>
                <w:ins w:id="1918" w:author="STEC" w:date="2018-09-17T11:59:00Z"/>
              </w:rPr>
            </w:pPr>
            <w:ins w:id="1919" w:author="STEC" w:date="2018-09-17T11:59:00Z">
              <w:r>
                <w:t>EC</w:t>
              </w:r>
              <w:r w:rsidRPr="0003648D">
                <w:t>RINFQAMTTOT</w:t>
              </w:r>
              <w:r w:rsidRPr="0003648D">
                <w:tab/>
                <w:t>=</w:t>
              </w:r>
              <w:r w:rsidRPr="0003648D">
                <w:tab/>
              </w:r>
              <w:r w:rsidR="00C26407">
                <w:rPr>
                  <w:noProof/>
                  <w:position w:val="-22"/>
                </w:rPr>
                <w:drawing>
                  <wp:inline distT="0" distB="0" distL="0" distR="0">
                    <wp:extent cx="142875" cy="294005"/>
                    <wp:effectExtent l="0" t="0" r="9525"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w:t>
              </w:r>
              <w:r>
                <w:t>EC</w:t>
              </w:r>
              <w:r w:rsidRPr="0003648D">
                <w:t xml:space="preserve">RINFQAMT </w:t>
              </w:r>
              <w:r w:rsidRPr="0003648D">
                <w:rPr>
                  <w:i/>
                  <w:vertAlign w:val="subscript"/>
                </w:rPr>
                <w:t>q</w:t>
              </w:r>
              <w:r w:rsidRPr="0003648D">
                <w:rPr>
                  <w:vertAlign w:val="subscript"/>
                </w:rPr>
                <w:t xml:space="preserve"> </w:t>
              </w:r>
            </w:ins>
          </w:p>
          <w:p w:rsidR="00787BFD" w:rsidRPr="0003648D" w:rsidRDefault="00787BFD" w:rsidP="00787BFD">
            <w:pPr>
              <w:pStyle w:val="Formula"/>
              <w:rPr>
                <w:ins w:id="1920" w:author="STEC" w:date="2018-09-17T11:59:00Z"/>
              </w:rPr>
            </w:pPr>
            <w:ins w:id="1921" w:author="STEC" w:date="2018-09-17T11:59:00Z">
              <w:r w:rsidRPr="0003648D">
                <w:t xml:space="preserve">Total Real-Time </w:t>
              </w:r>
              <w:r w:rsidRPr="0003648D">
                <w:rPr>
                  <w:iCs/>
                </w:rPr>
                <w:t>Day-Ahead</w:t>
              </w:r>
              <w:r w:rsidRPr="0003648D">
                <w:t xml:space="preserve"> Make-Whole Payment for </w:t>
              </w:r>
              <w:r>
                <w:t>ECRS</w:t>
              </w:r>
            </w:ins>
          </w:p>
          <w:p w:rsidR="00787BFD" w:rsidRPr="0003648D" w:rsidRDefault="00787BFD" w:rsidP="00787BFD">
            <w:pPr>
              <w:spacing w:after="240"/>
              <w:ind w:left="2880" w:hanging="2160"/>
              <w:rPr>
                <w:ins w:id="1922" w:author="STEC" w:date="2018-09-17T11:59:00Z"/>
              </w:rPr>
            </w:pPr>
            <w:ins w:id="1923" w:author="STEC" w:date="2018-09-17T11:59:00Z">
              <w:r>
                <w:t>EC</w:t>
              </w:r>
              <w:r w:rsidRPr="0003648D">
                <w:t>RMWINFATOT</w:t>
              </w:r>
              <w:r w:rsidRPr="0003648D">
                <w:tab/>
                <w:t>=</w:t>
              </w:r>
              <w:r w:rsidRPr="0003648D">
                <w:tab/>
              </w:r>
            </w:ins>
            <w:ins w:id="1924" w:author="STEC" w:date="2018-09-17T11:59:00Z">
              <w:r w:rsidRPr="0003648D">
                <w:rPr>
                  <w:position w:val="-22"/>
                  <w:lang w:val="pt-BR"/>
                </w:rPr>
                <w:object w:dxaOrig="220" w:dyaOrig="460">
                  <v:shape id="_x0000_i1069" type="#_x0000_t75" style="width:11.25pt;height:23.15pt" o:ole="">
                    <v:imagedata r:id="rId69" o:title=""/>
                  </v:shape>
                  <o:OLEObject Type="Embed" ProgID="Equation.3" ShapeID="_x0000_i1069" DrawAspect="Content" ObjectID="_1600160308" r:id="rId79"/>
                </w:object>
              </w:r>
            </w:ins>
            <w:ins w:id="1925" w:author="STEC" w:date="2018-09-17T11:59:00Z">
              <w:r w:rsidRPr="0003648D">
                <w:rPr>
                  <w:color w:val="000000"/>
                </w:rPr>
                <w:t xml:space="preserve"> </w:t>
              </w:r>
              <w:r>
                <w:rPr>
                  <w:color w:val="000000"/>
                </w:rPr>
                <w:t>EC</w:t>
              </w:r>
              <w:r w:rsidRPr="0003648D">
                <w:rPr>
                  <w:color w:val="000000"/>
                </w:rPr>
                <w:t>RMWINFA</w:t>
              </w:r>
              <w:r w:rsidRPr="0003648D" w:rsidDel="00601212">
                <w:rPr>
                  <w:color w:val="000000"/>
                </w:rPr>
                <w:t xml:space="preserve"> </w:t>
              </w:r>
              <w:r w:rsidRPr="0003648D">
                <w:rPr>
                  <w:i/>
                  <w:vertAlign w:val="subscript"/>
                </w:rPr>
                <w:t xml:space="preserve">q, h  </w:t>
              </w:r>
            </w:ins>
          </w:p>
          <w:p w:rsidR="00787BFD" w:rsidRPr="0003648D" w:rsidRDefault="00787BFD" w:rsidP="00787BFD">
            <w:pPr>
              <w:rPr>
                <w:ins w:id="1926" w:author="STEC" w:date="2018-09-17T11:59:00Z"/>
              </w:rPr>
            </w:pPr>
            <w:ins w:id="1927" w:author="STEC" w:date="2018-09-17T11:59:00Z">
              <w:r w:rsidRPr="0003648D">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4"/>
              <w:gridCol w:w="6335"/>
            </w:tblGrid>
            <w:tr w:rsidR="00787BFD" w:rsidRPr="0003648D" w:rsidTr="00787BFD">
              <w:trPr>
                <w:tblHeader/>
                <w:ins w:id="1928" w:author="STEC" w:date="2018-09-17T11:59:00Z"/>
              </w:trPr>
              <w:tc>
                <w:tcPr>
                  <w:tcW w:w="1278" w:type="pct"/>
                </w:tcPr>
                <w:p w:rsidR="00787BFD" w:rsidRPr="0003648D" w:rsidRDefault="00787BFD" w:rsidP="00787BFD">
                  <w:pPr>
                    <w:spacing w:after="120"/>
                    <w:rPr>
                      <w:ins w:id="1929" w:author="STEC" w:date="2018-09-17T11:59:00Z"/>
                      <w:b/>
                      <w:iCs/>
                      <w:sz w:val="20"/>
                    </w:rPr>
                  </w:pPr>
                  <w:ins w:id="1930" w:author="STEC" w:date="2018-09-17T11:59:00Z">
                    <w:r w:rsidRPr="0003648D">
                      <w:rPr>
                        <w:b/>
                        <w:iCs/>
                        <w:sz w:val="20"/>
                      </w:rPr>
                      <w:t>Variable</w:t>
                    </w:r>
                  </w:ins>
                </w:p>
              </w:tc>
              <w:tc>
                <w:tcPr>
                  <w:tcW w:w="329" w:type="pct"/>
                </w:tcPr>
                <w:p w:rsidR="00787BFD" w:rsidRPr="0003648D" w:rsidRDefault="00787BFD" w:rsidP="00787BFD">
                  <w:pPr>
                    <w:spacing w:after="120"/>
                    <w:rPr>
                      <w:ins w:id="1931" w:author="STEC" w:date="2018-09-17T11:59:00Z"/>
                      <w:b/>
                      <w:iCs/>
                      <w:sz w:val="20"/>
                    </w:rPr>
                  </w:pPr>
                  <w:ins w:id="1932" w:author="STEC" w:date="2018-09-17T11:59:00Z">
                    <w:r w:rsidRPr="0003648D">
                      <w:rPr>
                        <w:b/>
                        <w:iCs/>
                        <w:sz w:val="20"/>
                      </w:rPr>
                      <w:t>Unit</w:t>
                    </w:r>
                  </w:ins>
                </w:p>
              </w:tc>
              <w:tc>
                <w:tcPr>
                  <w:tcW w:w="3393" w:type="pct"/>
                </w:tcPr>
                <w:p w:rsidR="00787BFD" w:rsidRPr="0003648D" w:rsidRDefault="00787BFD" w:rsidP="00787BFD">
                  <w:pPr>
                    <w:spacing w:after="120"/>
                    <w:rPr>
                      <w:ins w:id="1933" w:author="STEC" w:date="2018-09-17T11:59:00Z"/>
                      <w:b/>
                      <w:iCs/>
                      <w:sz w:val="20"/>
                    </w:rPr>
                  </w:pPr>
                  <w:ins w:id="1934" w:author="STEC" w:date="2018-09-17T11:59:00Z">
                    <w:r w:rsidRPr="0003648D">
                      <w:rPr>
                        <w:b/>
                        <w:iCs/>
                        <w:sz w:val="20"/>
                      </w:rPr>
                      <w:t>Description</w:t>
                    </w:r>
                  </w:ins>
                </w:p>
              </w:tc>
            </w:tr>
            <w:tr w:rsidR="00787BFD" w:rsidRPr="0003648D" w:rsidTr="00787BFD">
              <w:trPr>
                <w:ins w:id="1935" w:author="STEC" w:date="2018-09-17T11:59:00Z"/>
              </w:trPr>
              <w:tc>
                <w:tcPr>
                  <w:tcW w:w="1278" w:type="pct"/>
                </w:tcPr>
                <w:p w:rsidR="00787BFD" w:rsidRPr="0003648D" w:rsidRDefault="00787BFD" w:rsidP="00787BFD">
                  <w:pPr>
                    <w:spacing w:after="60"/>
                    <w:rPr>
                      <w:ins w:id="1936" w:author="STEC" w:date="2018-09-17T11:59:00Z"/>
                      <w:iCs/>
                      <w:sz w:val="20"/>
                    </w:rPr>
                  </w:pPr>
                  <w:ins w:id="1937" w:author="STEC" w:date="2018-09-17T11:59:00Z">
                    <w:r>
                      <w:rPr>
                        <w:iCs/>
                        <w:sz w:val="20"/>
                      </w:rPr>
                      <w:t>EC</w:t>
                    </w:r>
                    <w:r w:rsidRPr="0003648D">
                      <w:rPr>
                        <w:iCs/>
                        <w:sz w:val="20"/>
                      </w:rPr>
                      <w:t>RCOSTTOT</w:t>
                    </w:r>
                  </w:ins>
                </w:p>
              </w:tc>
              <w:tc>
                <w:tcPr>
                  <w:tcW w:w="329" w:type="pct"/>
                </w:tcPr>
                <w:p w:rsidR="00787BFD" w:rsidRPr="0003648D" w:rsidRDefault="00787BFD" w:rsidP="00787BFD">
                  <w:pPr>
                    <w:spacing w:after="60"/>
                    <w:rPr>
                      <w:ins w:id="1938" w:author="STEC" w:date="2018-09-17T11:59:00Z"/>
                      <w:iCs/>
                      <w:sz w:val="20"/>
                    </w:rPr>
                  </w:pPr>
                  <w:ins w:id="1939" w:author="STEC" w:date="2018-09-17T11:59:00Z">
                    <w:r w:rsidRPr="0003648D">
                      <w:rPr>
                        <w:iCs/>
                        <w:sz w:val="20"/>
                      </w:rPr>
                      <w:t>$</w:t>
                    </w:r>
                  </w:ins>
                </w:p>
              </w:tc>
              <w:tc>
                <w:tcPr>
                  <w:tcW w:w="3393" w:type="pct"/>
                </w:tcPr>
                <w:p w:rsidR="00787BFD" w:rsidRPr="0003648D" w:rsidRDefault="00787BFD" w:rsidP="00787BFD">
                  <w:pPr>
                    <w:spacing w:after="60"/>
                    <w:rPr>
                      <w:ins w:id="1940" w:author="STEC" w:date="2018-09-17T11:59:00Z"/>
                      <w:iCs/>
                      <w:sz w:val="20"/>
                    </w:rPr>
                  </w:pPr>
                  <w:ins w:id="1941" w:author="STEC" w:date="2018-09-17T11:59:00Z">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ins>
                </w:p>
              </w:tc>
            </w:tr>
            <w:tr w:rsidR="00787BFD" w:rsidRPr="0003648D" w:rsidTr="00787BFD">
              <w:trPr>
                <w:ins w:id="1942"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43" w:author="STEC" w:date="2018-09-17T11:59:00Z"/>
                      <w:iCs/>
                      <w:sz w:val="20"/>
                    </w:rPr>
                  </w:pPr>
                  <w:ins w:id="1944" w:author="STEC" w:date="2018-09-17T11:59:00Z">
                    <w:r w:rsidRPr="0003648D">
                      <w:rPr>
                        <w:iCs/>
                        <w:sz w:val="20"/>
                      </w:rPr>
                      <w:t>RTPC</w:t>
                    </w:r>
                    <w:r>
                      <w:rPr>
                        <w:iCs/>
                        <w:sz w:val="20"/>
                      </w:rPr>
                      <w:t>EC</w:t>
                    </w:r>
                    <w:r w:rsidRPr="0003648D">
                      <w:rPr>
                        <w:iCs/>
                        <w:sz w:val="20"/>
                      </w:rPr>
                      <w:t xml:space="preserve">RAMTTOT </w:t>
                    </w:r>
                    <w:r w:rsidRPr="0003648D">
                      <w:rPr>
                        <w:i/>
                        <w:iCs/>
                        <w:sz w:val="20"/>
                        <w:vertAlign w:val="subscript"/>
                      </w:rPr>
                      <w:t>m</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45" w:author="STEC" w:date="2018-09-17T11:59:00Z"/>
                      <w:iCs/>
                      <w:sz w:val="20"/>
                    </w:rPr>
                  </w:pPr>
                  <w:ins w:id="1946" w:author="STEC" w:date="2018-09-17T11:59: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47" w:author="STEC" w:date="2018-09-17T11:59:00Z"/>
                      <w:i/>
                      <w:iCs/>
                      <w:sz w:val="20"/>
                    </w:rPr>
                  </w:pPr>
                  <w:ins w:id="1948" w:author="STEC" w:date="2018-09-17T11:59:00Z">
                    <w:r w:rsidRPr="0003648D">
                      <w:rPr>
                        <w:i/>
                        <w:iCs/>
                        <w:sz w:val="20"/>
                      </w:rPr>
                      <w:t xml:space="preserve">Procured Capacity for </w:t>
                    </w:r>
                    <w:r>
                      <w:rPr>
                        <w:i/>
                        <w:iCs/>
                        <w:sz w:val="20"/>
                      </w:rPr>
                      <w:t>ERCOT Contingency Reserve Service</w:t>
                    </w:r>
                    <w:r w:rsidRPr="0003648D">
                      <w:rPr>
                        <w:i/>
                        <w:iCs/>
                        <w:sz w:val="20"/>
                      </w:rPr>
                      <w:t xml:space="p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ins>
                </w:p>
              </w:tc>
            </w:tr>
            <w:tr w:rsidR="00787BFD" w:rsidRPr="0003648D" w:rsidTr="00787BFD">
              <w:trPr>
                <w:ins w:id="1949"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50" w:author="STEC" w:date="2018-09-17T11:59:00Z"/>
                      <w:iCs/>
                      <w:sz w:val="20"/>
                    </w:rPr>
                  </w:pPr>
                  <w:ins w:id="1951" w:author="STEC" w:date="2018-09-17T11:59:00Z">
                    <w:r w:rsidRPr="0003648D">
                      <w:rPr>
                        <w:iCs/>
                        <w:sz w:val="20"/>
                      </w:rPr>
                      <w:t>RTPC</w:t>
                    </w:r>
                    <w:r>
                      <w:rPr>
                        <w:iCs/>
                        <w:sz w:val="20"/>
                      </w:rPr>
                      <w:t>EC</w:t>
                    </w:r>
                    <w:r w:rsidRPr="0003648D">
                      <w:rPr>
                        <w:iCs/>
                        <w:sz w:val="20"/>
                      </w:rPr>
                      <w:t xml:space="preserve">RAMT </w:t>
                    </w:r>
                    <w:r w:rsidRPr="0003648D">
                      <w:rPr>
                        <w:i/>
                        <w:iCs/>
                        <w:sz w:val="20"/>
                        <w:vertAlign w:val="subscript"/>
                      </w:rPr>
                      <w:t>q, m</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52" w:author="STEC" w:date="2018-09-17T11:59:00Z"/>
                      <w:iCs/>
                      <w:sz w:val="20"/>
                    </w:rPr>
                  </w:pPr>
                  <w:ins w:id="1953" w:author="STEC" w:date="2018-09-17T11:59: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54" w:author="STEC" w:date="2018-09-17T11:59:00Z"/>
                      <w:i/>
                      <w:iCs/>
                      <w:sz w:val="20"/>
                    </w:rPr>
                  </w:pPr>
                  <w:ins w:id="1955" w:author="STEC" w:date="2018-09-17T11:59:00Z">
                    <w:r w:rsidRPr="0003648D">
                      <w:rPr>
                        <w:i/>
                        <w:iCs/>
                        <w:sz w:val="20"/>
                      </w:rPr>
                      <w:t xml:space="preserve">Procured Capacity for </w:t>
                    </w:r>
                    <w:r>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ins>
                </w:p>
              </w:tc>
            </w:tr>
            <w:tr w:rsidR="00787BFD" w:rsidRPr="0003648D" w:rsidTr="00787BFD">
              <w:trPr>
                <w:ins w:id="1956"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57" w:author="STEC" w:date="2018-09-17T11:59:00Z"/>
                      <w:iCs/>
                      <w:sz w:val="20"/>
                    </w:rPr>
                  </w:pPr>
                  <w:ins w:id="1958" w:author="STEC" w:date="2018-09-17T11:59:00Z">
                    <w:r>
                      <w:rPr>
                        <w:iCs/>
                        <w:sz w:val="20"/>
                      </w:rPr>
                      <w:t>EC</w:t>
                    </w:r>
                    <w:r w:rsidRPr="0003648D">
                      <w:rPr>
                        <w:iCs/>
                        <w:sz w:val="20"/>
                      </w:rPr>
                      <w:t>RFQAMTTOT</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59" w:author="STEC" w:date="2018-09-17T11:59:00Z"/>
                      <w:iCs/>
                      <w:sz w:val="20"/>
                    </w:rPr>
                  </w:pPr>
                  <w:ins w:id="1960" w:author="STEC" w:date="2018-09-17T11:59: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61" w:author="STEC" w:date="2018-09-17T11:59:00Z"/>
                      <w:i/>
                      <w:iCs/>
                      <w:sz w:val="20"/>
                    </w:rPr>
                  </w:pPr>
                  <w:ins w:id="1962" w:author="STEC" w:date="2018-09-17T11:59:00Z">
                    <w:r>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ins>
                </w:p>
              </w:tc>
            </w:tr>
            <w:tr w:rsidR="00787BFD" w:rsidRPr="0003648D" w:rsidTr="00787BFD">
              <w:trPr>
                <w:ins w:id="1963"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64" w:author="STEC" w:date="2018-09-17T11:59:00Z"/>
                      <w:iCs/>
                      <w:sz w:val="20"/>
                    </w:rPr>
                  </w:pPr>
                  <w:ins w:id="1965" w:author="STEC" w:date="2018-09-17T11:59:00Z">
                    <w:r>
                      <w:rPr>
                        <w:color w:val="000000"/>
                        <w:sz w:val="20"/>
                      </w:rPr>
                      <w:t>EC</w:t>
                    </w:r>
                    <w:r w:rsidRPr="0003648D">
                      <w:rPr>
                        <w:color w:val="000000"/>
                        <w:sz w:val="20"/>
                      </w:rPr>
                      <w:t>RMWINFATOT</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66" w:author="STEC" w:date="2018-09-17T11:59:00Z"/>
                      <w:iCs/>
                      <w:sz w:val="20"/>
                    </w:rPr>
                  </w:pPr>
                  <w:ins w:id="1967" w:author="STEC" w:date="2018-09-17T11:59: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68" w:author="STEC" w:date="2018-09-17T11:59:00Z"/>
                      <w:i/>
                      <w:iCs/>
                      <w:sz w:val="20"/>
                    </w:rPr>
                  </w:pPr>
                  <w:ins w:id="1969" w:author="STEC" w:date="2018-09-17T11:59:00Z">
                    <w:r>
                      <w:rPr>
                        <w:i/>
                        <w:sz w:val="20"/>
                      </w:rPr>
                      <w:t>ERCOT Contingency Reserve Service</w:t>
                    </w:r>
                    <w:r w:rsidRPr="0003648D">
                      <w:rPr>
                        <w:i/>
                        <w:sz w:val="20"/>
                      </w:rPr>
                      <w:t xml:space="preserve"> Make-Whole Infeasible Amount total</w:t>
                    </w:r>
                    <w:r w:rsidRPr="0003648D">
                      <w:rPr>
                        <w:sz w:val="20"/>
                      </w:rPr>
                      <w:sym w:font="Symbol" w:char="F0BE"/>
                    </w:r>
                    <w:r w:rsidRPr="0003648D">
                      <w:rPr>
                        <w:sz w:val="20"/>
                      </w:rPr>
                      <w:t xml:space="preserve"> The total Real-Time calculated payment to all QSEs</w:t>
                    </w:r>
                    <w:r w:rsidRPr="0003648D">
                      <w:rPr>
                        <w:i/>
                        <w:sz w:val="20"/>
                      </w:rPr>
                      <w:t>,</w:t>
                    </w:r>
                    <w:r w:rsidRPr="0003648D">
                      <w:rPr>
                        <w:sz w:val="20"/>
                      </w:rPr>
                      <w:t xml:space="preserve"> for their contribution of </w:t>
                    </w:r>
                    <w:r>
                      <w:rPr>
                        <w:sz w:val="20"/>
                      </w:rPr>
                      <w:t>ECRS</w:t>
                    </w:r>
                    <w:r w:rsidRPr="0003648D">
                      <w:rPr>
                        <w:sz w:val="20"/>
                      </w:rPr>
                      <w:t>, to make-whole the Startup and energy costs of all Resources committed in the DAM, for the hour.</w:t>
                    </w:r>
                  </w:ins>
                </w:p>
              </w:tc>
            </w:tr>
            <w:tr w:rsidR="00787BFD" w:rsidRPr="0003648D" w:rsidTr="00787BFD">
              <w:trPr>
                <w:ins w:id="1970"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71" w:author="STEC" w:date="2018-09-17T11:59:00Z"/>
                      <w:iCs/>
                      <w:sz w:val="20"/>
                    </w:rPr>
                  </w:pPr>
                  <w:ins w:id="1972" w:author="STEC" w:date="2018-09-17T11:59:00Z">
                    <w:r>
                      <w:rPr>
                        <w:color w:val="000000"/>
                        <w:sz w:val="20"/>
                      </w:rPr>
                      <w:t>EC</w:t>
                    </w:r>
                    <w:r w:rsidRPr="0003648D">
                      <w:rPr>
                        <w:color w:val="000000"/>
                        <w:sz w:val="20"/>
                      </w:rPr>
                      <w:t xml:space="preserve">RMWINFA </w:t>
                    </w:r>
                    <w:r w:rsidRPr="0003648D">
                      <w:rPr>
                        <w:i/>
                        <w:sz w:val="20"/>
                        <w:vertAlign w:val="subscript"/>
                      </w:rPr>
                      <w:t>q, h</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73" w:author="STEC" w:date="2018-09-17T11:59:00Z"/>
                      <w:iCs/>
                      <w:sz w:val="20"/>
                    </w:rPr>
                  </w:pPr>
                  <w:ins w:id="1974" w:author="STEC" w:date="2018-09-17T11:59: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75" w:author="STEC" w:date="2018-09-17T11:59:00Z"/>
                      <w:i/>
                      <w:iCs/>
                      <w:sz w:val="20"/>
                    </w:rPr>
                  </w:pPr>
                  <w:ins w:id="1976" w:author="STEC" w:date="2018-09-17T11:59:00Z">
                    <w:r>
                      <w:rPr>
                        <w:i/>
                        <w:sz w:val="20"/>
                      </w:rPr>
                      <w:t>ERCOT Contingency Reserve Service</w:t>
                    </w:r>
                    <w:r w:rsidRPr="0003648D">
                      <w:rPr>
                        <w:i/>
                        <w:sz w:val="20"/>
                      </w:rPr>
                      <w:t xml:space="preserve"> Make-Whole Infeasible Amount per QSE per hour</w:t>
                    </w:r>
                    <w:r w:rsidRPr="0003648D">
                      <w:rPr>
                        <w:sz w:val="20"/>
                      </w:rPr>
                      <w:sym w:font="Symbol" w:char="F0BE"/>
                    </w:r>
                    <w:r w:rsidRPr="0003648D">
                      <w:rPr>
                        <w:sz w:val="20"/>
                      </w:rPr>
                      <w:t xml:space="preserve"> The total Real-Time calculated payment to QSE </w:t>
                    </w:r>
                    <w:r w:rsidRPr="0003648D">
                      <w:rPr>
                        <w:i/>
                        <w:sz w:val="20"/>
                      </w:rPr>
                      <w:t>q,</w:t>
                    </w:r>
                    <w:r w:rsidRPr="0003648D">
                      <w:rPr>
                        <w:sz w:val="20"/>
                      </w:rPr>
                      <w:t xml:space="preserve"> for its contribution of </w:t>
                    </w:r>
                    <w:r>
                      <w:rPr>
                        <w:sz w:val="20"/>
                      </w:rPr>
                      <w:t>ECRS</w:t>
                    </w:r>
                    <w:r w:rsidRPr="0003648D">
                      <w:rPr>
                        <w:sz w:val="20"/>
                      </w:rPr>
                      <w:t xml:space="preserve">, to make-whole the Startup and energy costs of all Resources committed in the DAM, for the hour </w:t>
                    </w:r>
                    <w:r w:rsidRPr="0003648D">
                      <w:rPr>
                        <w:i/>
                        <w:sz w:val="20"/>
                      </w:rPr>
                      <w:t>h</w:t>
                    </w:r>
                    <w:r w:rsidRPr="0003648D">
                      <w:rPr>
                        <w:sz w:val="20"/>
                      </w:rPr>
                      <w:t xml:space="preserve">.  </w:t>
                    </w:r>
                  </w:ins>
                </w:p>
              </w:tc>
            </w:tr>
            <w:tr w:rsidR="00787BFD" w:rsidRPr="0003648D" w:rsidTr="00787BFD">
              <w:trPr>
                <w:ins w:id="1977"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78" w:author="STEC" w:date="2018-09-17T11:59:00Z"/>
                      <w:iCs/>
                      <w:sz w:val="20"/>
                    </w:rPr>
                  </w:pPr>
                  <w:ins w:id="1979" w:author="STEC" w:date="2018-09-17T11:59:00Z">
                    <w:r>
                      <w:rPr>
                        <w:iCs/>
                        <w:sz w:val="20"/>
                      </w:rPr>
                      <w:t>EC</w:t>
                    </w:r>
                    <w:r w:rsidRPr="0003648D">
                      <w:rPr>
                        <w:iCs/>
                        <w:sz w:val="20"/>
                      </w:rPr>
                      <w:t xml:space="preserve">RFQAMTQSETOT </w:t>
                    </w:r>
                    <w:r w:rsidRPr="0003648D">
                      <w:rPr>
                        <w:i/>
                        <w:iCs/>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80" w:author="STEC" w:date="2018-09-17T11:59:00Z"/>
                      <w:iCs/>
                      <w:sz w:val="20"/>
                    </w:rPr>
                  </w:pPr>
                  <w:ins w:id="1981" w:author="STEC" w:date="2018-09-17T11:59: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82" w:author="STEC" w:date="2018-09-17T11:59:00Z"/>
                      <w:i/>
                      <w:iCs/>
                      <w:sz w:val="20"/>
                    </w:rPr>
                  </w:pPr>
                  <w:ins w:id="1983" w:author="STEC" w:date="2018-09-17T11:59:00Z">
                    <w:r>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ins>
                </w:p>
              </w:tc>
            </w:tr>
            <w:tr w:rsidR="00787BFD" w:rsidRPr="0003648D" w:rsidTr="00787BFD">
              <w:trPr>
                <w:ins w:id="1984"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85" w:author="STEC" w:date="2018-09-17T11:59:00Z"/>
                      <w:iCs/>
                      <w:sz w:val="20"/>
                    </w:rPr>
                  </w:pPr>
                  <w:ins w:id="1986" w:author="STEC" w:date="2018-09-17T11:59:00Z">
                    <w:r w:rsidRPr="0003648D">
                      <w:rPr>
                        <w:iCs/>
                        <w:sz w:val="20"/>
                      </w:rPr>
                      <w:t>RTPC</w:t>
                    </w:r>
                    <w:r>
                      <w:rPr>
                        <w:iCs/>
                        <w:sz w:val="20"/>
                      </w:rPr>
                      <w:t>EC</w:t>
                    </w:r>
                    <w:r w:rsidRPr="0003648D">
                      <w:rPr>
                        <w:iCs/>
                        <w:sz w:val="20"/>
                      </w:rPr>
                      <w:t xml:space="preserve">RAMTQSETOT </w:t>
                    </w:r>
                    <w:r w:rsidRPr="0003648D">
                      <w:rPr>
                        <w:i/>
                        <w:iCs/>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87" w:author="STEC" w:date="2018-09-17T11:59:00Z"/>
                      <w:iCs/>
                      <w:sz w:val="20"/>
                    </w:rPr>
                  </w:pPr>
                  <w:ins w:id="1988" w:author="STEC" w:date="2018-09-17T11:59: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89" w:author="STEC" w:date="2018-09-17T11:59:00Z"/>
                      <w:iCs/>
                      <w:sz w:val="20"/>
                    </w:rPr>
                  </w:pPr>
                  <w:ins w:id="1990" w:author="STEC" w:date="2018-09-17T11:59:00Z">
                    <w:r w:rsidRPr="0003648D">
                      <w:rPr>
                        <w:i/>
                        <w:iCs/>
                        <w:sz w:val="20"/>
                      </w:rPr>
                      <w:t xml:space="preserve">Procured Capacity for </w:t>
                    </w:r>
                    <w:r>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w:t>
                    </w:r>
                    <w:r w:rsidRPr="0003648D">
                      <w:rPr>
                        <w:iCs/>
                        <w:sz w:val="20"/>
                      </w:rPr>
                      <w:lastRenderedPageBreak/>
                      <w:t xml:space="preserve">the Ancillary Service Offers cleared for </w:t>
                    </w:r>
                    <w:r>
                      <w:rPr>
                        <w:iCs/>
                        <w:sz w:val="20"/>
                      </w:rPr>
                      <w:t>ECRS</w:t>
                    </w:r>
                    <w:r w:rsidRPr="0003648D">
                      <w:rPr>
                        <w:iCs/>
                        <w:sz w:val="20"/>
                      </w:rPr>
                      <w:t>, for the hour.</w:t>
                    </w:r>
                  </w:ins>
                </w:p>
              </w:tc>
            </w:tr>
            <w:tr w:rsidR="00787BFD" w:rsidRPr="0003648D" w:rsidTr="00787BFD">
              <w:trPr>
                <w:ins w:id="1991"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rPr>
                      <w:ins w:id="1992" w:author="STEC" w:date="2018-09-17T11:59:00Z"/>
                      <w:b/>
                      <w:sz w:val="20"/>
                    </w:rPr>
                  </w:pPr>
                  <w:ins w:id="1993" w:author="STEC" w:date="2018-09-17T11:59:00Z">
                    <w:r w:rsidRPr="0003648D">
                      <w:rPr>
                        <w:sz w:val="20"/>
                      </w:rPr>
                      <w:lastRenderedPageBreak/>
                      <w:t>PC</w:t>
                    </w:r>
                    <w:r>
                      <w:rPr>
                        <w:sz w:val="20"/>
                      </w:rPr>
                      <w:t>EC</w:t>
                    </w:r>
                    <w:r w:rsidRPr="0003648D">
                      <w:rPr>
                        <w:sz w:val="20"/>
                      </w:rPr>
                      <w:t xml:space="preserve">RAMT </w:t>
                    </w:r>
                    <w:r w:rsidRPr="0003648D">
                      <w:rPr>
                        <w:i/>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rPr>
                      <w:ins w:id="1994" w:author="STEC" w:date="2018-09-17T11:59:00Z"/>
                      <w:b/>
                      <w:sz w:val="20"/>
                    </w:rPr>
                  </w:pPr>
                  <w:ins w:id="1995" w:author="STEC" w:date="2018-09-17T11:59:00Z">
                    <w:r w:rsidRPr="0003648D">
                      <w:rPr>
                        <w:sz w:val="20"/>
                      </w:rPr>
                      <w:t>$</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rPr>
                      <w:ins w:id="1996" w:author="STEC" w:date="2018-09-17T11:59:00Z"/>
                      <w:b/>
                      <w:sz w:val="20"/>
                    </w:rPr>
                  </w:pPr>
                  <w:ins w:id="1997" w:author="STEC" w:date="2018-09-17T11:59:00Z">
                    <w:r w:rsidRPr="0003648D">
                      <w:rPr>
                        <w:i/>
                        <w:sz w:val="20"/>
                      </w:rPr>
                      <w:t xml:space="preserve">Procured Capacity for </w:t>
                    </w:r>
                    <w:r>
                      <w:rPr>
                        <w:i/>
                        <w:sz w:val="20"/>
                      </w:rPr>
                      <w:t>ERCOT Contingency Reserve Service</w:t>
                    </w:r>
                    <w:r w:rsidRPr="0003648D">
                      <w:rPr>
                        <w:i/>
                        <w:sz w:val="20"/>
                      </w:rPr>
                      <w:t xml:space="preserve"> Amount per QSE for DAM</w:t>
                    </w:r>
                    <w:r w:rsidRPr="0003648D">
                      <w:rPr>
                        <w:sz w:val="20"/>
                      </w:rPr>
                      <w:t xml:space="preserve">—The DAM </w:t>
                    </w:r>
                    <w:r>
                      <w:rPr>
                        <w:sz w:val="20"/>
                      </w:rPr>
                      <w:t>ECRS</w:t>
                    </w:r>
                    <w:r w:rsidRPr="0003648D">
                      <w:rPr>
                        <w:sz w:val="20"/>
                      </w:rPr>
                      <w:t xml:space="preserve"> payment for QSE </w:t>
                    </w:r>
                    <w:r w:rsidRPr="0003648D">
                      <w:rPr>
                        <w:i/>
                        <w:sz w:val="20"/>
                      </w:rPr>
                      <w:t>q</w:t>
                    </w:r>
                    <w:r w:rsidRPr="0003648D">
                      <w:rPr>
                        <w:sz w:val="20"/>
                      </w:rPr>
                      <w:t>, for the hour.</w:t>
                    </w:r>
                  </w:ins>
                </w:p>
              </w:tc>
            </w:tr>
            <w:tr w:rsidR="00787BFD" w:rsidRPr="0003648D" w:rsidTr="00787BFD">
              <w:trPr>
                <w:ins w:id="1998"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1999" w:author="STEC" w:date="2018-09-17T11:59:00Z"/>
                      <w:sz w:val="20"/>
                    </w:rPr>
                  </w:pPr>
                  <w:ins w:id="2000" w:author="STEC" w:date="2018-09-17T11:59:00Z">
                    <w:r w:rsidRPr="0003648D">
                      <w:rPr>
                        <w:sz w:val="20"/>
                      </w:rPr>
                      <w:t>PC</w:t>
                    </w:r>
                    <w:r>
                      <w:rPr>
                        <w:sz w:val="20"/>
                      </w:rPr>
                      <w:t>EC</w:t>
                    </w:r>
                    <w:r w:rsidRPr="0003648D">
                      <w:rPr>
                        <w:sz w:val="20"/>
                      </w:rPr>
                      <w:t xml:space="preserve">RAMTTOT </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01" w:author="STEC" w:date="2018-09-17T11:59:00Z"/>
                      <w:sz w:val="20"/>
                    </w:rPr>
                  </w:pPr>
                  <w:ins w:id="2002" w:author="STEC" w:date="2018-09-17T11:59:00Z">
                    <w:r w:rsidRPr="0003648D">
                      <w:rPr>
                        <w:sz w:val="20"/>
                      </w:rPr>
                      <w:t>$</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03" w:author="STEC" w:date="2018-09-17T11:59:00Z"/>
                      <w:sz w:val="20"/>
                    </w:rPr>
                  </w:pPr>
                  <w:ins w:id="2004" w:author="STEC" w:date="2018-09-17T11:59:00Z">
                    <w:r w:rsidRPr="0003648D">
                      <w:rPr>
                        <w:i/>
                        <w:sz w:val="20"/>
                      </w:rPr>
                      <w:t xml:space="preserve">Procured Capacity for </w:t>
                    </w:r>
                    <w:r>
                      <w:rPr>
                        <w:i/>
                        <w:sz w:val="20"/>
                      </w:rPr>
                      <w:t>ERCOT Contingency Reserve Service</w:t>
                    </w:r>
                    <w:r w:rsidRPr="0003648D">
                      <w:rPr>
                        <w:i/>
                        <w:sz w:val="20"/>
                      </w:rPr>
                      <w:t xml:space="preserve"> Amount Total in DAM</w:t>
                    </w:r>
                    <w:r w:rsidRPr="0003648D">
                      <w:rPr>
                        <w:sz w:val="20"/>
                      </w:rPr>
                      <w:t xml:space="preserve">—The total of the DAM </w:t>
                    </w:r>
                    <w:r>
                      <w:rPr>
                        <w:sz w:val="20"/>
                      </w:rPr>
                      <w:t>ECRS</w:t>
                    </w:r>
                    <w:r w:rsidRPr="0003648D">
                      <w:rPr>
                        <w:sz w:val="20"/>
                      </w:rPr>
                      <w:t xml:space="preserve"> payments for all QSEs, for the hour.</w:t>
                    </w:r>
                  </w:ins>
                </w:p>
              </w:tc>
            </w:tr>
            <w:tr w:rsidR="00787BFD" w:rsidRPr="0003648D" w:rsidTr="00787BFD">
              <w:trPr>
                <w:ins w:id="2005"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06" w:author="STEC" w:date="2018-09-17T11:59:00Z"/>
                      <w:sz w:val="20"/>
                    </w:rPr>
                  </w:pPr>
                  <w:ins w:id="2007" w:author="STEC" w:date="2018-09-17T11:59:00Z">
                    <w:r>
                      <w:rPr>
                        <w:sz w:val="20"/>
                      </w:rPr>
                      <w:t>EC</w:t>
                    </w:r>
                    <w:r w:rsidRPr="0003648D">
                      <w:rPr>
                        <w:sz w:val="20"/>
                      </w:rPr>
                      <w:t>RINFQAMTTOT</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08" w:author="STEC" w:date="2018-09-17T11:59:00Z"/>
                      <w:sz w:val="20"/>
                    </w:rPr>
                  </w:pPr>
                  <w:ins w:id="2009" w:author="STEC" w:date="2018-09-17T11:59:00Z">
                    <w:r w:rsidRPr="0003648D">
                      <w:rPr>
                        <w:sz w:val="20"/>
                      </w:rPr>
                      <w:t>$</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10" w:author="STEC" w:date="2018-09-17T11:59:00Z"/>
                      <w:i/>
                      <w:sz w:val="20"/>
                    </w:rPr>
                  </w:pPr>
                  <w:ins w:id="2011" w:author="STEC" w:date="2018-09-17T11:59:00Z">
                    <w:r>
                      <w:rPr>
                        <w:i/>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ECRS</w:t>
                    </w:r>
                    <w:r w:rsidRPr="0003648D">
                      <w:rPr>
                        <w:sz w:val="20"/>
                      </w:rPr>
                      <w:t>, for the hour.</w:t>
                    </w:r>
                  </w:ins>
                </w:p>
              </w:tc>
            </w:tr>
            <w:tr w:rsidR="00787BFD" w:rsidRPr="0003648D" w:rsidTr="00787BFD">
              <w:trPr>
                <w:ins w:id="2012"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13" w:author="STEC" w:date="2018-09-17T11:59:00Z"/>
                      <w:sz w:val="20"/>
                    </w:rPr>
                  </w:pPr>
                  <w:ins w:id="2014" w:author="STEC" w:date="2018-09-17T11:59:00Z">
                    <w:r>
                      <w:rPr>
                        <w:sz w:val="20"/>
                      </w:rPr>
                      <w:t>EC</w:t>
                    </w:r>
                    <w:r w:rsidRPr="0003648D">
                      <w:rPr>
                        <w:sz w:val="20"/>
                      </w:rPr>
                      <w:t xml:space="preserve">RINFQAMT </w:t>
                    </w:r>
                    <w:r w:rsidRPr="0003648D">
                      <w:rPr>
                        <w:i/>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15" w:author="STEC" w:date="2018-09-17T11:59:00Z"/>
                      <w:sz w:val="20"/>
                    </w:rPr>
                  </w:pPr>
                  <w:ins w:id="2016" w:author="STEC" w:date="2018-09-17T11:59:00Z">
                    <w:r w:rsidRPr="0003648D">
                      <w:rPr>
                        <w:sz w:val="20"/>
                      </w:rPr>
                      <w:t>$</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17" w:author="STEC" w:date="2018-09-17T11:59:00Z"/>
                      <w:i/>
                      <w:sz w:val="20"/>
                    </w:rPr>
                  </w:pPr>
                  <w:ins w:id="2018" w:author="STEC" w:date="2018-09-17T11:59:00Z">
                    <w:r>
                      <w:rPr>
                        <w:i/>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w:t>
                    </w:r>
                    <w:r>
                      <w:rPr>
                        <w:sz w:val="20"/>
                      </w:rPr>
                      <w:t>ECRS</w:t>
                    </w:r>
                    <w:r w:rsidRPr="0003648D">
                      <w:rPr>
                        <w:sz w:val="20"/>
                      </w:rPr>
                      <w:t>, for the hour.</w:t>
                    </w:r>
                  </w:ins>
                </w:p>
              </w:tc>
            </w:tr>
            <w:tr w:rsidR="00787BFD" w:rsidRPr="0003648D" w:rsidTr="00787BFD">
              <w:trPr>
                <w:ins w:id="2019"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20" w:author="STEC" w:date="2018-09-17T11:59:00Z"/>
                      <w:i/>
                      <w:iCs/>
                      <w:sz w:val="20"/>
                    </w:rPr>
                  </w:pPr>
                  <w:ins w:id="2021" w:author="STEC" w:date="2018-09-17T11:59:00Z">
                    <w:r>
                      <w:rPr>
                        <w:i/>
                        <w:iCs/>
                        <w:sz w:val="20"/>
                      </w:rPr>
                      <w:t>q</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22" w:author="STEC" w:date="2018-09-17T11:59:00Z"/>
                      <w:iCs/>
                      <w:sz w:val="20"/>
                    </w:rPr>
                  </w:pPr>
                  <w:ins w:id="2023" w:author="STEC" w:date="2018-09-17T11:59:00Z">
                    <w:r w:rsidRPr="0003648D">
                      <w:rPr>
                        <w:iCs/>
                        <w:sz w:val="20"/>
                      </w:rPr>
                      <w:t>none</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24" w:author="STEC" w:date="2018-09-17T11:59:00Z"/>
                      <w:iCs/>
                      <w:sz w:val="20"/>
                    </w:rPr>
                  </w:pPr>
                  <w:ins w:id="2025" w:author="STEC" w:date="2018-09-17T11:59:00Z">
                    <w:r w:rsidRPr="0003648D">
                      <w:rPr>
                        <w:iCs/>
                        <w:sz w:val="20"/>
                      </w:rPr>
                      <w:t>A QSE.</w:t>
                    </w:r>
                  </w:ins>
                </w:p>
              </w:tc>
            </w:tr>
            <w:tr w:rsidR="00787BFD" w:rsidRPr="0003648D" w:rsidTr="00787BFD">
              <w:trPr>
                <w:ins w:id="2026" w:author="STEC" w:date="2018-09-17T11:59:00Z"/>
              </w:trPr>
              <w:tc>
                <w:tcPr>
                  <w:tcW w:w="1278"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27" w:author="STEC" w:date="2018-09-17T11:59:00Z"/>
                      <w:i/>
                      <w:iCs/>
                      <w:sz w:val="20"/>
                    </w:rPr>
                  </w:pPr>
                  <w:ins w:id="2028" w:author="STEC" w:date="2018-09-17T11:59:00Z">
                    <w:r>
                      <w:rPr>
                        <w:i/>
                        <w:iCs/>
                        <w:sz w:val="20"/>
                      </w:rPr>
                      <w:t>m</w:t>
                    </w:r>
                  </w:ins>
                </w:p>
              </w:tc>
              <w:tc>
                <w:tcPr>
                  <w:tcW w:w="32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29" w:author="STEC" w:date="2018-09-17T11:59:00Z"/>
                      <w:iCs/>
                      <w:sz w:val="20"/>
                    </w:rPr>
                  </w:pPr>
                  <w:ins w:id="2030" w:author="STEC" w:date="2018-09-17T11:59:00Z">
                    <w:r w:rsidRPr="0003648D">
                      <w:rPr>
                        <w:iCs/>
                        <w:sz w:val="20"/>
                      </w:rPr>
                      <w:t>none</w:t>
                    </w:r>
                  </w:ins>
                </w:p>
              </w:tc>
              <w:tc>
                <w:tcPr>
                  <w:tcW w:w="339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31" w:author="STEC" w:date="2018-09-17T11:59:00Z"/>
                      <w:iCs/>
                      <w:sz w:val="20"/>
                    </w:rPr>
                  </w:pPr>
                  <w:ins w:id="2032" w:author="STEC" w:date="2018-09-17T11:59:00Z">
                    <w:r w:rsidRPr="0003648D">
                      <w:rPr>
                        <w:iCs/>
                        <w:sz w:val="20"/>
                      </w:rPr>
                      <w:t>An Ancillary Service market (SASM or RSASM) for the given Operating Hour.</w:t>
                    </w:r>
                  </w:ins>
                </w:p>
              </w:tc>
            </w:tr>
          </w:tbl>
          <w:p w:rsidR="00787BFD" w:rsidRPr="0003648D" w:rsidRDefault="00787BFD" w:rsidP="00787BFD">
            <w:pPr>
              <w:spacing w:after="240"/>
              <w:rPr>
                <w:ins w:id="2033" w:author="STEC" w:date="2018-09-17T11:59:00Z"/>
              </w:rPr>
            </w:pPr>
          </w:p>
        </w:tc>
      </w:tr>
    </w:tbl>
    <w:p w:rsidR="00787BFD" w:rsidRPr="0003648D" w:rsidRDefault="00787BFD" w:rsidP="00787BFD">
      <w:pPr>
        <w:spacing w:before="240" w:after="240"/>
        <w:ind w:left="1440" w:hanging="720"/>
        <w:rPr>
          <w:ins w:id="2034" w:author="STEC" w:date="2018-09-17T12:00:00Z"/>
        </w:rPr>
      </w:pPr>
      <w:ins w:id="2035" w:author="STEC" w:date="2018-09-17T12:00:00Z">
        <w:r w:rsidRPr="0003648D">
          <w:lastRenderedPageBreak/>
          <w:t>(b)</w:t>
        </w:r>
        <w:r w:rsidRPr="0003648D">
          <w:tab/>
          <w:t xml:space="preserve">Each QSE’s share of the net total costs for </w:t>
        </w:r>
        <w:r>
          <w:t>ECRS</w:t>
        </w:r>
        <w:r w:rsidRPr="0003648D">
          <w:t xml:space="preserve"> for the Operating Hour is calculated as follows:</w:t>
        </w:r>
      </w:ins>
    </w:p>
    <w:p w:rsidR="00787BFD" w:rsidRPr="0003648D" w:rsidRDefault="00787BFD" w:rsidP="00787BFD">
      <w:pPr>
        <w:spacing w:after="240"/>
        <w:ind w:left="2880" w:hanging="2160"/>
        <w:rPr>
          <w:ins w:id="2036" w:author="STEC" w:date="2018-09-17T12:00:00Z"/>
          <w:b/>
          <w:bCs/>
        </w:rPr>
      </w:pPr>
      <w:ins w:id="2037" w:author="STEC" w:date="2018-09-17T12:00:00Z">
        <w:r>
          <w:rPr>
            <w:b/>
            <w:bCs/>
          </w:rPr>
          <w:t>EC</w:t>
        </w:r>
        <w:r w:rsidRPr="0003648D">
          <w:rPr>
            <w:b/>
            <w:bCs/>
          </w:rPr>
          <w:t xml:space="preserve">RCOST </w:t>
        </w:r>
        <w:r w:rsidRPr="0003648D">
          <w:rPr>
            <w:b/>
            <w:bCs/>
            <w:i/>
            <w:vertAlign w:val="subscript"/>
          </w:rPr>
          <w:t>q</w:t>
        </w:r>
        <w:r w:rsidRPr="0003648D">
          <w:rPr>
            <w:b/>
            <w:bCs/>
            <w:i/>
            <w:vertAlign w:val="subscript"/>
          </w:rPr>
          <w:tab/>
        </w:r>
        <w:r w:rsidRPr="0003648D">
          <w:rPr>
            <w:b/>
            <w:bCs/>
          </w:rPr>
          <w:t>=</w:t>
        </w:r>
        <w:r w:rsidRPr="0003648D">
          <w:rPr>
            <w:b/>
            <w:bCs/>
          </w:rPr>
          <w:tab/>
        </w:r>
        <w:r>
          <w:rPr>
            <w:b/>
            <w:bCs/>
          </w:rPr>
          <w:t>EC</w:t>
        </w:r>
        <w:r w:rsidRPr="0003648D">
          <w:rPr>
            <w:b/>
            <w:bCs/>
          </w:rPr>
          <w:t xml:space="preserve">RPR * </w:t>
        </w:r>
        <w:r>
          <w:rPr>
            <w:b/>
            <w:bCs/>
          </w:rPr>
          <w:t>EC</w:t>
        </w:r>
        <w:r w:rsidRPr="0003648D">
          <w:rPr>
            <w:b/>
            <w:bCs/>
          </w:rPr>
          <w:t xml:space="preserve">RQ </w:t>
        </w:r>
        <w:r w:rsidRPr="0003648D">
          <w:rPr>
            <w:b/>
            <w:bCs/>
            <w:i/>
            <w:vertAlign w:val="subscript"/>
          </w:rPr>
          <w:t>q</w:t>
        </w:r>
      </w:ins>
    </w:p>
    <w:p w:rsidR="00787BFD" w:rsidRPr="0003648D" w:rsidRDefault="00787BFD" w:rsidP="00787BFD">
      <w:pPr>
        <w:spacing w:after="240"/>
        <w:rPr>
          <w:ins w:id="2038" w:author="STEC" w:date="2018-09-17T12:00:00Z"/>
          <w:iCs/>
        </w:rPr>
      </w:pPr>
      <w:ins w:id="2039" w:author="STEC" w:date="2018-09-17T12:00:00Z">
        <w:r w:rsidRPr="0003648D">
          <w:rPr>
            <w:iCs/>
          </w:rPr>
          <w:t>Where:</w:t>
        </w:r>
      </w:ins>
    </w:p>
    <w:p w:rsidR="00787BFD" w:rsidRPr="0003648D" w:rsidRDefault="00787BFD" w:rsidP="00787BFD">
      <w:pPr>
        <w:spacing w:after="120"/>
        <w:ind w:leftChars="300" w:left="2880" w:hangingChars="900" w:hanging="2160"/>
        <w:rPr>
          <w:ins w:id="2040" w:author="STEC" w:date="2018-09-17T12:00:00Z"/>
          <w:bCs/>
        </w:rPr>
      </w:pPr>
      <w:ins w:id="2041" w:author="STEC" w:date="2018-09-17T12:00:00Z">
        <w:r>
          <w:rPr>
            <w:bCs/>
          </w:rPr>
          <w:t>EC</w:t>
        </w:r>
        <w:r w:rsidRPr="0003648D">
          <w:rPr>
            <w:bCs/>
          </w:rPr>
          <w:t>RPR</w:t>
        </w:r>
        <w:r w:rsidRPr="0003648D">
          <w:rPr>
            <w:bCs/>
          </w:rPr>
          <w:tab/>
          <w:t>=</w:t>
        </w:r>
        <w:r w:rsidRPr="0003648D">
          <w:rPr>
            <w:bCs/>
          </w:rPr>
          <w:tab/>
        </w:r>
        <w:r>
          <w:rPr>
            <w:bCs/>
          </w:rPr>
          <w:t>EC</w:t>
        </w:r>
        <w:r w:rsidRPr="0003648D">
          <w:rPr>
            <w:bCs/>
          </w:rPr>
          <w:t xml:space="preserve">RCOSTTOT / </w:t>
        </w:r>
        <w:r>
          <w:rPr>
            <w:bCs/>
          </w:rPr>
          <w:t>EC</w:t>
        </w:r>
        <w:r w:rsidRPr="0003648D">
          <w:rPr>
            <w:bCs/>
          </w:rPr>
          <w:t>RQTOT</w:t>
        </w:r>
      </w:ins>
    </w:p>
    <w:p w:rsidR="00787BFD" w:rsidRPr="0003648D" w:rsidRDefault="00787BFD" w:rsidP="00787BFD">
      <w:pPr>
        <w:spacing w:after="120"/>
        <w:ind w:leftChars="300" w:left="2880" w:hangingChars="900" w:hanging="2160"/>
        <w:rPr>
          <w:ins w:id="2042" w:author="STEC" w:date="2018-09-17T12:00:00Z"/>
          <w:bCs/>
        </w:rPr>
      </w:pPr>
      <w:ins w:id="2043" w:author="STEC" w:date="2018-09-17T12:00:00Z">
        <w:r>
          <w:rPr>
            <w:bCs/>
          </w:rPr>
          <w:t>EC</w:t>
        </w:r>
        <w:r w:rsidRPr="0003648D">
          <w:rPr>
            <w:bCs/>
          </w:rPr>
          <w:t>RQTOT</w:t>
        </w:r>
        <w:r w:rsidRPr="0003648D">
          <w:rPr>
            <w:bCs/>
          </w:rPr>
          <w:tab/>
          <w:t>=</w:t>
        </w:r>
        <w:r w:rsidRPr="0003648D">
          <w:rPr>
            <w:bCs/>
          </w:rPr>
          <w:tab/>
        </w:r>
        <w:r w:rsidR="00C26407">
          <w:rPr>
            <w:noProof/>
            <w:position w:val="-22"/>
          </w:rPr>
          <w:drawing>
            <wp:inline distT="0" distB="0" distL="0" distR="0">
              <wp:extent cx="142875" cy="294005"/>
              <wp:effectExtent l="0" t="0" r="9525"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EC</w:t>
        </w:r>
        <w:r w:rsidRPr="0003648D">
          <w:rPr>
            <w:bCs/>
          </w:rPr>
          <w:t xml:space="preserve">RQ </w:t>
        </w:r>
        <w:r w:rsidRPr="0003648D">
          <w:rPr>
            <w:bCs/>
            <w:i/>
            <w:vertAlign w:val="subscript"/>
          </w:rPr>
          <w:t>q</w:t>
        </w:r>
      </w:ins>
    </w:p>
    <w:p w:rsidR="00787BFD" w:rsidRPr="0003648D" w:rsidRDefault="00787BFD" w:rsidP="00787BFD">
      <w:pPr>
        <w:spacing w:after="120"/>
        <w:ind w:leftChars="300" w:left="2880" w:hangingChars="900" w:hanging="2160"/>
        <w:rPr>
          <w:ins w:id="2044" w:author="STEC" w:date="2018-09-17T12:00:00Z"/>
          <w:bCs/>
          <w:lang w:val="es-ES"/>
        </w:rPr>
      </w:pPr>
      <w:ins w:id="2045" w:author="STEC" w:date="2018-09-17T12:00:00Z">
        <w:r>
          <w:rPr>
            <w:bCs/>
            <w:lang w:val="es-ES"/>
          </w:rPr>
          <w:t>EC</w:t>
        </w:r>
        <w:r w:rsidRPr="0003648D">
          <w:rPr>
            <w:bCs/>
            <w:lang w:val="es-ES"/>
          </w:rPr>
          <w:t xml:space="preserve">RQ </w:t>
        </w:r>
        <w:r w:rsidRPr="0003648D">
          <w:rPr>
            <w:bCs/>
            <w:i/>
            <w:vertAlign w:val="subscript"/>
            <w:lang w:val="es-ES"/>
          </w:rPr>
          <w:t>q</w:t>
        </w:r>
        <w:r w:rsidRPr="0003648D">
          <w:rPr>
            <w:bCs/>
            <w:lang w:val="es-ES"/>
          </w:rPr>
          <w:tab/>
          <w:t>=</w:t>
        </w:r>
        <w:r w:rsidRPr="0003648D">
          <w:rPr>
            <w:bCs/>
            <w:lang w:val="es-ES"/>
          </w:rPr>
          <w:tab/>
        </w:r>
        <w:r>
          <w:rPr>
            <w:bCs/>
            <w:lang w:val="es-ES"/>
          </w:rPr>
          <w:t>EC</w:t>
        </w:r>
        <w:r w:rsidRPr="0003648D">
          <w:rPr>
            <w:bCs/>
            <w:lang w:val="es-ES"/>
          </w:rPr>
          <w:t xml:space="preserve">RO </w:t>
        </w:r>
        <w:r w:rsidRPr="0003648D">
          <w:rPr>
            <w:bCs/>
            <w:i/>
            <w:vertAlign w:val="subscript"/>
            <w:lang w:val="es-ES"/>
          </w:rPr>
          <w:t>q</w:t>
        </w:r>
        <w:r w:rsidRPr="0003648D">
          <w:rPr>
            <w:bCs/>
            <w:lang w:val="es-ES"/>
          </w:rPr>
          <w:t xml:space="preserve"> – SA</w:t>
        </w:r>
        <w:r>
          <w:rPr>
            <w:bCs/>
            <w:lang w:val="es-ES"/>
          </w:rPr>
          <w:t>EC</w:t>
        </w:r>
        <w:r w:rsidRPr="0003648D">
          <w:rPr>
            <w:bCs/>
            <w:lang w:val="es-ES"/>
          </w:rPr>
          <w:t xml:space="preserve">RQ </w:t>
        </w:r>
        <w:r w:rsidRPr="0003648D">
          <w:rPr>
            <w:bCs/>
            <w:i/>
            <w:vertAlign w:val="subscript"/>
            <w:lang w:val="es-ES"/>
          </w:rPr>
          <w:t>q</w:t>
        </w:r>
      </w:ins>
    </w:p>
    <w:p w:rsidR="00787BFD" w:rsidRPr="0003648D" w:rsidRDefault="00787BFD" w:rsidP="00787BFD">
      <w:pPr>
        <w:spacing w:after="120"/>
        <w:ind w:leftChars="300" w:left="2880" w:hangingChars="900" w:hanging="2160"/>
        <w:rPr>
          <w:ins w:id="2046" w:author="STEC" w:date="2018-09-17T12:00:00Z"/>
          <w:bCs/>
          <w:lang w:val="es-ES"/>
        </w:rPr>
      </w:pPr>
      <w:ins w:id="2047" w:author="STEC" w:date="2018-09-17T12:00:00Z">
        <w:r>
          <w:rPr>
            <w:bCs/>
            <w:lang w:val="es-ES"/>
          </w:rPr>
          <w:t>EC</w:t>
        </w:r>
        <w:r w:rsidRPr="0003648D">
          <w:rPr>
            <w:bCs/>
            <w:lang w:val="es-ES"/>
          </w:rPr>
          <w:t xml:space="preserve">RO </w:t>
        </w:r>
        <w:r w:rsidRPr="0003648D">
          <w:rPr>
            <w:bCs/>
            <w:i/>
            <w:vertAlign w:val="subscript"/>
            <w:lang w:val="es-ES"/>
          </w:rPr>
          <w:t>q</w:t>
        </w:r>
        <w:r w:rsidRPr="0003648D">
          <w:rPr>
            <w:bCs/>
            <w:lang w:val="es-ES"/>
          </w:rPr>
          <w:tab/>
          <w:t>=</w:t>
        </w:r>
        <w:r w:rsidRPr="0003648D">
          <w:rPr>
            <w:bCs/>
            <w:lang w:val="es-ES"/>
          </w:rPr>
          <w:tab/>
        </w:r>
        <w:r w:rsidR="00C26407">
          <w:rPr>
            <w:noProof/>
            <w:position w:val="-22"/>
          </w:rPr>
          <w:drawing>
            <wp:inline distT="0" distB="0" distL="0" distR="0">
              <wp:extent cx="142875" cy="294005"/>
              <wp:effectExtent l="0" t="0" r="9525"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lang w:val="es-ES"/>
          </w:rPr>
          <w:t>(SA</w:t>
        </w:r>
        <w:r>
          <w:rPr>
            <w:bCs/>
            <w:lang w:val="es-ES"/>
          </w:rPr>
          <w:t>EC</w:t>
        </w:r>
        <w:r w:rsidRPr="0003648D">
          <w:rPr>
            <w:bCs/>
            <w:lang w:val="es-ES"/>
          </w:rPr>
          <w:t>RQ</w:t>
        </w:r>
        <w:r w:rsidRPr="0003648D">
          <w:rPr>
            <w:bCs/>
            <w:i/>
            <w:vertAlign w:val="subscript"/>
            <w:lang w:val="es-ES"/>
          </w:rPr>
          <w:t>q</w:t>
        </w:r>
        <w:r w:rsidRPr="0003648D">
          <w:rPr>
            <w:bCs/>
            <w:lang w:val="es-ES"/>
          </w:rPr>
          <w:t xml:space="preserve"> + </w:t>
        </w:r>
        <w:r w:rsidR="00C26407">
          <w:rPr>
            <w:noProof/>
            <w:position w:val="-20"/>
          </w:rPr>
          <w:drawing>
            <wp:inline distT="0" distB="0" distL="0" distR="0">
              <wp:extent cx="142875" cy="278130"/>
              <wp:effectExtent l="0" t="0" r="9525" b="762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es-ES"/>
          </w:rPr>
          <w:t>(RTPC</w:t>
        </w:r>
        <w:r>
          <w:rPr>
            <w:bCs/>
            <w:lang w:val="es-ES"/>
          </w:rPr>
          <w:t>EC</w:t>
        </w:r>
        <w:r w:rsidRPr="0003648D">
          <w:rPr>
            <w:bCs/>
            <w:lang w:val="es-ES"/>
          </w:rPr>
          <w:t xml:space="preserve">R </w:t>
        </w:r>
        <w:r w:rsidRPr="0003648D">
          <w:rPr>
            <w:bCs/>
            <w:i/>
            <w:vertAlign w:val="subscript"/>
            <w:lang w:val="es-ES"/>
          </w:rPr>
          <w:t>q, m</w:t>
        </w:r>
        <w:r w:rsidRPr="0003648D">
          <w:rPr>
            <w:bCs/>
            <w:lang w:val="es-ES"/>
          </w:rPr>
          <w:t>) + PC</w:t>
        </w:r>
        <w:r>
          <w:rPr>
            <w:bCs/>
            <w:lang w:val="es-ES"/>
          </w:rPr>
          <w:t>EC</w:t>
        </w:r>
        <w:r w:rsidRPr="0003648D">
          <w:rPr>
            <w:bCs/>
            <w:lang w:val="es-ES"/>
          </w:rPr>
          <w:t xml:space="preserve">R </w:t>
        </w:r>
        <w:r w:rsidRPr="0003648D">
          <w:rPr>
            <w:bCs/>
            <w:i/>
            <w:vertAlign w:val="subscript"/>
            <w:lang w:val="es-ES"/>
          </w:rPr>
          <w:t>q</w:t>
        </w:r>
        <w:r w:rsidRPr="0003648D">
          <w:rPr>
            <w:bCs/>
            <w:lang w:val="es-ES"/>
          </w:rPr>
          <w:t xml:space="preserve"> –  </w:t>
        </w:r>
      </w:ins>
    </w:p>
    <w:p w:rsidR="00787BFD" w:rsidRPr="0003648D" w:rsidRDefault="00787BFD" w:rsidP="00787BFD">
      <w:pPr>
        <w:spacing w:after="120"/>
        <w:ind w:leftChars="1200" w:left="2880" w:firstLine="720"/>
        <w:rPr>
          <w:ins w:id="2048" w:author="STEC" w:date="2018-09-17T12:00:00Z"/>
          <w:bCs/>
          <w:i/>
          <w:vertAlign w:val="subscript"/>
          <w:lang w:val="es-ES"/>
        </w:rPr>
      </w:pPr>
      <w:ins w:id="2049" w:author="STEC" w:date="2018-09-17T12:00:00Z">
        <w:r>
          <w:rPr>
            <w:bCs/>
            <w:lang w:val="es-ES"/>
          </w:rPr>
          <w:t>EC</w:t>
        </w:r>
        <w:r w:rsidRPr="0003648D">
          <w:rPr>
            <w:bCs/>
            <w:lang w:val="es-ES"/>
          </w:rPr>
          <w:t xml:space="preserve">RFQ </w:t>
        </w:r>
        <w:r w:rsidRPr="0003648D">
          <w:rPr>
            <w:bCs/>
            <w:i/>
            <w:vertAlign w:val="subscript"/>
            <w:lang w:val="es-ES"/>
          </w:rPr>
          <w:t>q</w:t>
        </w:r>
        <w:r w:rsidRPr="0003648D">
          <w:rPr>
            <w:bCs/>
            <w:lang w:val="es-ES"/>
          </w:rPr>
          <w:t xml:space="preserve"> – </w:t>
        </w:r>
        <w:r>
          <w:rPr>
            <w:bCs/>
            <w:lang w:val="es-ES"/>
          </w:rPr>
          <w:t>REC</w:t>
        </w:r>
        <w:r w:rsidRPr="0003648D">
          <w:rPr>
            <w:bCs/>
            <w:lang w:val="es-ES"/>
          </w:rPr>
          <w:t xml:space="preserve">RFQ </w:t>
        </w:r>
        <w:r w:rsidRPr="0003648D">
          <w:rPr>
            <w:bCs/>
            <w:i/>
            <w:vertAlign w:val="subscript"/>
            <w:lang w:val="es-ES"/>
          </w:rPr>
          <w:t>q</w:t>
        </w:r>
        <w:r w:rsidRPr="0003648D">
          <w:rPr>
            <w:bCs/>
            <w:lang w:val="es-ES"/>
          </w:rPr>
          <w:t xml:space="preserve">) * HLRS </w:t>
        </w:r>
        <w:r w:rsidRPr="0003648D">
          <w:rPr>
            <w:bCs/>
            <w:i/>
            <w:vertAlign w:val="subscript"/>
            <w:lang w:val="es-ES"/>
          </w:rPr>
          <w:t>q</w:t>
        </w:r>
      </w:ins>
    </w:p>
    <w:p w:rsidR="00787BFD" w:rsidRPr="0003648D" w:rsidRDefault="00787BFD" w:rsidP="00787BFD">
      <w:pPr>
        <w:spacing w:after="240"/>
        <w:ind w:leftChars="300" w:left="2880" w:hangingChars="900" w:hanging="2160"/>
        <w:rPr>
          <w:ins w:id="2050" w:author="STEC" w:date="2018-09-17T12:00:00Z"/>
          <w:bCs/>
          <w:lang w:val="fr-FR"/>
        </w:rPr>
      </w:pPr>
      <w:ins w:id="2051" w:author="STEC" w:date="2018-09-17T12:00:00Z">
        <w:r w:rsidRPr="0003648D">
          <w:rPr>
            <w:bCs/>
            <w:lang w:val="fr-FR"/>
          </w:rPr>
          <w:t>SA</w:t>
        </w:r>
        <w:r>
          <w:rPr>
            <w:bCs/>
            <w:lang w:val="fr-FR"/>
          </w:rPr>
          <w:t>EC</w:t>
        </w:r>
        <w:r w:rsidRPr="0003648D">
          <w:rPr>
            <w:bCs/>
            <w:lang w:val="fr-FR"/>
          </w:rPr>
          <w:t xml:space="preserve">RQ </w:t>
        </w:r>
        <w:r w:rsidRPr="0003648D">
          <w:rPr>
            <w:bCs/>
            <w:i/>
            <w:vertAlign w:val="subscript"/>
            <w:lang w:val="fr-FR"/>
          </w:rPr>
          <w:t>q</w:t>
        </w:r>
        <w:r w:rsidRPr="0003648D">
          <w:rPr>
            <w:bCs/>
            <w:lang w:val="fr-FR"/>
          </w:rPr>
          <w:tab/>
          <w:t>=</w:t>
        </w:r>
        <w:r w:rsidRPr="0003648D">
          <w:rPr>
            <w:bCs/>
            <w:lang w:val="fr-FR"/>
          </w:rPr>
          <w:tab/>
          <w:t>DASA</w:t>
        </w:r>
        <w:r>
          <w:rPr>
            <w:bCs/>
            <w:lang w:val="fr-FR"/>
          </w:rPr>
          <w:t>EC</w:t>
        </w:r>
        <w:r w:rsidRPr="0003648D">
          <w:rPr>
            <w:bCs/>
            <w:lang w:val="fr-FR"/>
          </w:rPr>
          <w:t xml:space="preserve">RQ </w:t>
        </w:r>
        <w:r w:rsidRPr="0003648D">
          <w:rPr>
            <w:bCs/>
            <w:i/>
            <w:vertAlign w:val="subscript"/>
            <w:lang w:val="fr-FR"/>
          </w:rPr>
          <w:t>q</w:t>
        </w:r>
        <w:r w:rsidRPr="0003648D">
          <w:rPr>
            <w:bCs/>
            <w:lang w:val="fr-FR"/>
          </w:rPr>
          <w:t xml:space="preserve"> + RTSA</w:t>
        </w:r>
        <w:r>
          <w:rPr>
            <w:bCs/>
            <w:lang w:val="fr-FR"/>
          </w:rPr>
          <w:t>EC</w:t>
        </w:r>
        <w:r w:rsidRPr="0003648D">
          <w:rPr>
            <w:bCs/>
            <w:lang w:val="fr-FR"/>
          </w:rPr>
          <w:t xml:space="preserve">RQ </w:t>
        </w:r>
        <w:r w:rsidRPr="0003648D">
          <w:rPr>
            <w:bCs/>
            <w:i/>
            <w:vertAlign w:val="subscript"/>
            <w:lang w:val="fr-FR"/>
          </w:rPr>
          <w:t>q</w:t>
        </w:r>
      </w:ins>
    </w:p>
    <w:p w:rsidR="00787BFD" w:rsidRPr="0003648D" w:rsidRDefault="00787BFD" w:rsidP="00787BFD">
      <w:pPr>
        <w:keepNext/>
        <w:rPr>
          <w:ins w:id="2052" w:author="STEC" w:date="2018-09-17T12:00:00Z"/>
        </w:rPr>
      </w:pPr>
      <w:ins w:id="2053" w:author="STEC" w:date="2018-09-17T12:00:00Z">
        <w:r w:rsidRPr="0003648D">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787BFD" w:rsidRPr="0003648D" w:rsidTr="00787BFD">
        <w:trPr>
          <w:tblHeader/>
          <w:ins w:id="2054" w:author="STEC" w:date="2018-09-17T12:00:00Z"/>
        </w:trPr>
        <w:tc>
          <w:tcPr>
            <w:tcW w:w="849" w:type="pct"/>
          </w:tcPr>
          <w:p w:rsidR="00787BFD" w:rsidRPr="0003648D" w:rsidRDefault="00787BFD" w:rsidP="00787BFD">
            <w:pPr>
              <w:keepNext/>
              <w:spacing w:after="120"/>
              <w:rPr>
                <w:ins w:id="2055" w:author="STEC" w:date="2018-09-17T12:00:00Z"/>
                <w:b/>
                <w:iCs/>
                <w:sz w:val="20"/>
              </w:rPr>
            </w:pPr>
            <w:ins w:id="2056" w:author="STEC" w:date="2018-09-17T12:00:00Z">
              <w:r w:rsidRPr="0003648D">
                <w:rPr>
                  <w:b/>
                  <w:iCs/>
                  <w:sz w:val="20"/>
                </w:rPr>
                <w:t>Variable</w:t>
              </w:r>
            </w:ins>
          </w:p>
        </w:tc>
        <w:tc>
          <w:tcPr>
            <w:tcW w:w="460" w:type="pct"/>
          </w:tcPr>
          <w:p w:rsidR="00787BFD" w:rsidRPr="0003648D" w:rsidRDefault="00787BFD" w:rsidP="00787BFD">
            <w:pPr>
              <w:keepNext/>
              <w:spacing w:after="120"/>
              <w:rPr>
                <w:ins w:id="2057" w:author="STEC" w:date="2018-09-17T12:00:00Z"/>
                <w:b/>
                <w:iCs/>
                <w:sz w:val="20"/>
              </w:rPr>
            </w:pPr>
            <w:ins w:id="2058" w:author="STEC" w:date="2018-09-17T12:00:00Z">
              <w:r w:rsidRPr="0003648D">
                <w:rPr>
                  <w:b/>
                  <w:iCs/>
                  <w:sz w:val="20"/>
                </w:rPr>
                <w:t>Unit</w:t>
              </w:r>
            </w:ins>
          </w:p>
        </w:tc>
        <w:tc>
          <w:tcPr>
            <w:tcW w:w="3691" w:type="pct"/>
          </w:tcPr>
          <w:p w:rsidR="00787BFD" w:rsidRPr="0003648D" w:rsidRDefault="00787BFD" w:rsidP="00787BFD">
            <w:pPr>
              <w:keepNext/>
              <w:spacing w:after="120"/>
              <w:rPr>
                <w:ins w:id="2059" w:author="STEC" w:date="2018-09-17T12:00:00Z"/>
                <w:b/>
                <w:iCs/>
                <w:sz w:val="20"/>
              </w:rPr>
            </w:pPr>
            <w:ins w:id="2060" w:author="STEC" w:date="2018-09-17T12:00:00Z">
              <w:r w:rsidRPr="0003648D">
                <w:rPr>
                  <w:b/>
                  <w:iCs/>
                  <w:sz w:val="20"/>
                </w:rPr>
                <w:t>Description</w:t>
              </w:r>
            </w:ins>
          </w:p>
        </w:tc>
      </w:tr>
      <w:tr w:rsidR="00787BFD" w:rsidRPr="0003648D" w:rsidTr="00787BFD">
        <w:trPr>
          <w:ins w:id="2061" w:author="STEC" w:date="2018-09-17T12:00:00Z"/>
        </w:trPr>
        <w:tc>
          <w:tcPr>
            <w:tcW w:w="849" w:type="pct"/>
          </w:tcPr>
          <w:p w:rsidR="00787BFD" w:rsidRPr="0003648D" w:rsidRDefault="00787BFD" w:rsidP="00787BFD">
            <w:pPr>
              <w:spacing w:after="60"/>
              <w:rPr>
                <w:ins w:id="2062" w:author="STEC" w:date="2018-09-17T12:00:00Z"/>
                <w:iCs/>
                <w:sz w:val="20"/>
              </w:rPr>
            </w:pPr>
            <w:ins w:id="2063" w:author="STEC" w:date="2018-09-17T12:00:00Z">
              <w:r>
                <w:rPr>
                  <w:iCs/>
                  <w:sz w:val="20"/>
                </w:rPr>
                <w:t>EC</w:t>
              </w:r>
              <w:r w:rsidRPr="0003648D">
                <w:rPr>
                  <w:iCs/>
                  <w:sz w:val="20"/>
                </w:rPr>
                <w:t xml:space="preserve">RCOST </w:t>
              </w:r>
              <w:r w:rsidRPr="0003648D">
                <w:rPr>
                  <w:i/>
                  <w:iCs/>
                  <w:sz w:val="20"/>
                  <w:vertAlign w:val="subscript"/>
                </w:rPr>
                <w:t>q</w:t>
              </w:r>
            </w:ins>
          </w:p>
        </w:tc>
        <w:tc>
          <w:tcPr>
            <w:tcW w:w="460" w:type="pct"/>
          </w:tcPr>
          <w:p w:rsidR="00787BFD" w:rsidRPr="0003648D" w:rsidRDefault="00787BFD" w:rsidP="00787BFD">
            <w:pPr>
              <w:keepNext/>
              <w:spacing w:after="60"/>
              <w:rPr>
                <w:ins w:id="2064" w:author="STEC" w:date="2018-09-17T12:00:00Z"/>
                <w:iCs/>
                <w:sz w:val="20"/>
              </w:rPr>
            </w:pPr>
            <w:ins w:id="2065" w:author="STEC" w:date="2018-09-17T12:00:00Z">
              <w:r w:rsidRPr="0003648D">
                <w:rPr>
                  <w:iCs/>
                  <w:sz w:val="20"/>
                </w:rPr>
                <w:t>$</w:t>
              </w:r>
            </w:ins>
          </w:p>
        </w:tc>
        <w:tc>
          <w:tcPr>
            <w:tcW w:w="3691" w:type="pct"/>
          </w:tcPr>
          <w:p w:rsidR="00787BFD" w:rsidRPr="0003648D" w:rsidRDefault="00787BFD" w:rsidP="00787BFD">
            <w:pPr>
              <w:keepNext/>
              <w:spacing w:after="60"/>
              <w:rPr>
                <w:ins w:id="2066" w:author="STEC" w:date="2018-09-17T12:00:00Z"/>
                <w:iCs/>
                <w:sz w:val="20"/>
              </w:rPr>
            </w:pPr>
            <w:ins w:id="2067" w:author="STEC" w:date="2018-09-17T12:00:00Z">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ins>
          </w:p>
        </w:tc>
      </w:tr>
      <w:tr w:rsidR="00787BFD" w:rsidRPr="0003648D" w:rsidTr="00787BFD">
        <w:trPr>
          <w:ins w:id="2068"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69" w:author="STEC" w:date="2018-09-17T12:00:00Z"/>
                <w:iCs/>
                <w:sz w:val="20"/>
              </w:rPr>
            </w:pPr>
            <w:ins w:id="2070" w:author="STEC" w:date="2018-09-17T12:00:00Z">
              <w:r>
                <w:rPr>
                  <w:iCs/>
                  <w:sz w:val="20"/>
                </w:rPr>
                <w:t>EC</w:t>
              </w:r>
              <w:r w:rsidRPr="0003648D">
                <w:rPr>
                  <w:iCs/>
                  <w:sz w:val="20"/>
                </w:rPr>
                <w:t>RPR</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71" w:author="STEC" w:date="2018-09-17T12:00:00Z"/>
                <w:iCs/>
                <w:sz w:val="20"/>
              </w:rPr>
            </w:pPr>
            <w:ins w:id="2072" w:author="STEC" w:date="2018-09-17T12:00:00Z">
              <w:r w:rsidRPr="0003648D">
                <w:rPr>
                  <w:iCs/>
                  <w:sz w:val="20"/>
                </w:rPr>
                <w:t>$/MW per hour</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73" w:author="STEC" w:date="2018-09-17T12:00:00Z"/>
                <w:i/>
                <w:iCs/>
                <w:sz w:val="20"/>
              </w:rPr>
            </w:pPr>
            <w:ins w:id="2074" w:author="STEC" w:date="2018-09-17T12:00:00Z">
              <w:r>
                <w:rPr>
                  <w:i/>
                  <w:iCs/>
                  <w:sz w:val="20"/>
                </w:rPr>
                <w:t>ERCOT Contingency Reserve Service</w:t>
              </w:r>
              <w:r w:rsidRPr="0003648D">
                <w:rPr>
                  <w:i/>
                  <w:iCs/>
                  <w:sz w:val="20"/>
                </w:rPr>
                <w:t xml:space="preserve"> Price—</w:t>
              </w:r>
              <w:r w:rsidRPr="0003648D">
                <w:rPr>
                  <w:iCs/>
                  <w:sz w:val="20"/>
                </w:rPr>
                <w:t xml:space="preserve">The price for </w:t>
              </w:r>
              <w:r>
                <w:rPr>
                  <w:iCs/>
                  <w:sz w:val="20"/>
                </w:rPr>
                <w:t>ECRS</w:t>
              </w:r>
              <w:r w:rsidRPr="0003648D">
                <w:rPr>
                  <w:iCs/>
                  <w:sz w:val="20"/>
                </w:rPr>
                <w:t xml:space="preserve"> calculated based on the net total costs for </w:t>
              </w:r>
              <w:r>
                <w:rPr>
                  <w:iCs/>
                  <w:sz w:val="20"/>
                </w:rPr>
                <w:t>ECRS</w:t>
              </w:r>
              <w:r w:rsidRPr="0003648D">
                <w:rPr>
                  <w:iCs/>
                  <w:sz w:val="20"/>
                </w:rPr>
                <w:t>, for the hour.</w:t>
              </w:r>
            </w:ins>
          </w:p>
        </w:tc>
      </w:tr>
      <w:tr w:rsidR="00787BFD" w:rsidRPr="0003648D" w:rsidTr="00787BFD">
        <w:trPr>
          <w:ins w:id="2075"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76" w:author="STEC" w:date="2018-09-17T12:00:00Z"/>
                <w:iCs/>
                <w:sz w:val="20"/>
              </w:rPr>
            </w:pPr>
            <w:ins w:id="2077" w:author="STEC" w:date="2018-09-17T12:00:00Z">
              <w:r>
                <w:rPr>
                  <w:iCs/>
                  <w:sz w:val="20"/>
                </w:rPr>
                <w:t>EC</w:t>
              </w:r>
              <w:r w:rsidRPr="0003648D">
                <w:rPr>
                  <w:iCs/>
                  <w:sz w:val="20"/>
                </w:rPr>
                <w:t>RCOSTTOT</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78" w:author="STEC" w:date="2018-09-17T12:00:00Z"/>
                <w:iCs/>
                <w:sz w:val="20"/>
              </w:rPr>
            </w:pPr>
            <w:ins w:id="2079" w:author="STEC" w:date="2018-09-17T12:00:00Z">
              <w:r w:rsidRPr="0003648D">
                <w:rPr>
                  <w:iCs/>
                  <w:sz w:val="20"/>
                </w:rPr>
                <w:t>$</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80" w:author="STEC" w:date="2018-09-17T12:00:00Z"/>
                <w:i/>
                <w:iCs/>
                <w:sz w:val="20"/>
              </w:rPr>
            </w:pPr>
            <w:ins w:id="2081" w:author="STEC" w:date="2018-09-17T12:00:00Z">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  See item (4)(a) above.</w:t>
              </w:r>
            </w:ins>
          </w:p>
        </w:tc>
      </w:tr>
      <w:tr w:rsidR="00787BFD" w:rsidRPr="0003648D" w:rsidTr="00787BFD">
        <w:trPr>
          <w:ins w:id="2082"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83" w:author="STEC" w:date="2018-09-17T12:00:00Z"/>
                <w:iCs/>
                <w:sz w:val="20"/>
              </w:rPr>
            </w:pPr>
            <w:ins w:id="2084" w:author="STEC" w:date="2018-09-17T12:00:00Z">
              <w:r>
                <w:rPr>
                  <w:iCs/>
                  <w:sz w:val="20"/>
                </w:rPr>
                <w:t>EC</w:t>
              </w:r>
              <w:r w:rsidRPr="0003648D">
                <w:rPr>
                  <w:iCs/>
                  <w:sz w:val="20"/>
                </w:rPr>
                <w:t>RQTOT</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85" w:author="STEC" w:date="2018-09-17T12:00:00Z"/>
                <w:iCs/>
                <w:sz w:val="20"/>
              </w:rPr>
            </w:pPr>
            <w:ins w:id="2086" w:author="STEC" w:date="2018-09-17T12:00: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87" w:author="STEC" w:date="2018-09-17T12:00:00Z"/>
                <w:i/>
                <w:iCs/>
                <w:sz w:val="20"/>
              </w:rPr>
            </w:pPr>
            <w:ins w:id="2088" w:author="STEC" w:date="2018-09-17T12:00:00Z">
              <w:r>
                <w:rPr>
                  <w:i/>
                  <w:iCs/>
                  <w:sz w:val="20"/>
                </w:rPr>
                <w:t>ERCOT Contingency Reserve Service</w:t>
              </w:r>
              <w:r w:rsidRPr="0003648D">
                <w:rPr>
                  <w:i/>
                  <w:iCs/>
                  <w:sz w:val="20"/>
                </w:rPr>
                <w:t xml:space="preserve"> Quantity Total</w:t>
              </w:r>
              <w:r w:rsidRPr="0003648D">
                <w:rPr>
                  <w:iCs/>
                  <w:sz w:val="20"/>
                </w:rPr>
                <w:t xml:space="preserve">—The sum of every QSE’s Ancillary Service Obligation minus its self-arranged </w:t>
              </w:r>
              <w:r>
                <w:rPr>
                  <w:iCs/>
                  <w:sz w:val="20"/>
                </w:rPr>
                <w:t>ECRS</w:t>
              </w:r>
              <w:r w:rsidRPr="0003648D">
                <w:rPr>
                  <w:iCs/>
                  <w:sz w:val="20"/>
                </w:rPr>
                <w:t xml:space="preserve"> quantity in the DAM and any and all SASMs for the hour.</w:t>
              </w:r>
            </w:ins>
          </w:p>
        </w:tc>
      </w:tr>
      <w:tr w:rsidR="00787BFD" w:rsidRPr="0003648D" w:rsidTr="00787BFD">
        <w:trPr>
          <w:ins w:id="2089"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90" w:author="STEC" w:date="2018-09-17T12:00:00Z"/>
                <w:iCs/>
                <w:sz w:val="20"/>
              </w:rPr>
            </w:pPr>
            <w:ins w:id="2091" w:author="STEC" w:date="2018-09-17T12:00:00Z">
              <w:r>
                <w:rPr>
                  <w:iCs/>
                  <w:sz w:val="20"/>
                </w:rPr>
                <w:lastRenderedPageBreak/>
                <w:t>EC</w:t>
              </w:r>
              <w:r w:rsidRPr="0003648D">
                <w:rPr>
                  <w:iCs/>
                  <w:sz w:val="20"/>
                </w:rPr>
                <w:t xml:space="preserve">RQ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92" w:author="STEC" w:date="2018-09-17T12:00:00Z"/>
                <w:iCs/>
                <w:sz w:val="20"/>
              </w:rPr>
            </w:pPr>
            <w:ins w:id="2093" w:author="STEC" w:date="2018-09-17T12:00: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94" w:author="STEC" w:date="2018-09-17T12:00:00Z"/>
                <w:i/>
                <w:iCs/>
                <w:sz w:val="20"/>
              </w:rPr>
            </w:pPr>
            <w:ins w:id="2095" w:author="STEC" w:date="2018-09-17T12:00:00Z">
              <w:r>
                <w:rPr>
                  <w:i/>
                  <w:iCs/>
                  <w:sz w:val="20"/>
                </w:rPr>
                <w:t>ERCOT Contingency Reserve Service</w:t>
              </w:r>
              <w:r w:rsidRPr="0003648D">
                <w:rPr>
                  <w:i/>
                  <w:iCs/>
                  <w:sz w:val="20"/>
                </w:rPr>
                <w:t xml:space="preserve"> Quantity per QSE</w:t>
              </w:r>
              <w:r w:rsidRPr="0003648D">
                <w:rPr>
                  <w:iCs/>
                  <w:sz w:val="20"/>
                </w:rPr>
                <w:t xml:space="preserve">—The QSE </w:t>
              </w:r>
              <w:r w:rsidRPr="0003648D">
                <w:rPr>
                  <w:i/>
                  <w:iCs/>
                  <w:sz w:val="20"/>
                </w:rPr>
                <w:t>q</w:t>
              </w:r>
              <w:r w:rsidRPr="0003648D">
                <w:rPr>
                  <w:iCs/>
                  <w:sz w:val="20"/>
                </w:rPr>
                <w:t xml:space="preserve">’s Ancillary Service Obligation minus its self-arranged </w:t>
              </w:r>
              <w:r>
                <w:rPr>
                  <w:iCs/>
                  <w:sz w:val="20"/>
                </w:rPr>
                <w:t>ECRS</w:t>
              </w:r>
              <w:r w:rsidRPr="0003648D">
                <w:rPr>
                  <w:iCs/>
                  <w:sz w:val="20"/>
                </w:rPr>
                <w:t xml:space="preserve"> quantity in the DAM and any and all SASMs, for the hour.</w:t>
              </w:r>
            </w:ins>
          </w:p>
        </w:tc>
      </w:tr>
      <w:tr w:rsidR="00787BFD" w:rsidRPr="0003648D" w:rsidTr="00787BFD">
        <w:trPr>
          <w:ins w:id="2096"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97" w:author="STEC" w:date="2018-09-17T12:00:00Z"/>
                <w:iCs/>
                <w:sz w:val="20"/>
              </w:rPr>
            </w:pPr>
            <w:ins w:id="2098" w:author="STEC" w:date="2018-09-17T12:00:00Z">
              <w:r>
                <w:rPr>
                  <w:iCs/>
                  <w:sz w:val="20"/>
                </w:rPr>
                <w:t>EC</w:t>
              </w:r>
              <w:r w:rsidRPr="0003648D">
                <w:rPr>
                  <w:iCs/>
                  <w:sz w:val="20"/>
                </w:rPr>
                <w:t xml:space="preserve">RO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099" w:author="STEC" w:date="2018-09-17T12:00:00Z"/>
                <w:iCs/>
                <w:sz w:val="20"/>
              </w:rPr>
            </w:pPr>
            <w:ins w:id="2100" w:author="STEC" w:date="2018-09-17T12:00: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01" w:author="STEC" w:date="2018-09-17T12:00:00Z"/>
                <w:i/>
                <w:iCs/>
                <w:sz w:val="20"/>
              </w:rPr>
            </w:pPr>
            <w:ins w:id="2102" w:author="STEC" w:date="2018-09-17T12:00:00Z">
              <w:r>
                <w:rPr>
                  <w:i/>
                  <w:iCs/>
                  <w:sz w:val="20"/>
                </w:rPr>
                <w:t>ERCOT Contingency Reserve Service</w:t>
              </w:r>
              <w:r w:rsidRPr="0003648D">
                <w:rPr>
                  <w:i/>
                  <w:iCs/>
                  <w:sz w:val="20"/>
                </w:rPr>
                <w:t xml:space="preserve"> Obligation per QSE</w:t>
              </w:r>
              <w:r w:rsidRPr="0003648D">
                <w:rPr>
                  <w:iCs/>
                  <w:sz w:val="20"/>
                </w:rPr>
                <w:t xml:space="preserve">—The Ancillary Service Obligation of QSE </w:t>
              </w:r>
              <w:r w:rsidRPr="0003648D">
                <w:rPr>
                  <w:i/>
                  <w:iCs/>
                  <w:sz w:val="20"/>
                </w:rPr>
                <w:t>q</w:t>
              </w:r>
              <w:r w:rsidRPr="0003648D">
                <w:rPr>
                  <w:iCs/>
                  <w:sz w:val="20"/>
                </w:rPr>
                <w:t>, for the hour.</w:t>
              </w:r>
            </w:ins>
          </w:p>
        </w:tc>
      </w:tr>
      <w:tr w:rsidR="00787BFD" w:rsidRPr="0003648D" w:rsidTr="00787BFD">
        <w:trPr>
          <w:ins w:id="2103"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04" w:author="STEC" w:date="2018-09-17T12:00:00Z"/>
                <w:iCs/>
                <w:sz w:val="20"/>
              </w:rPr>
            </w:pPr>
            <w:ins w:id="2105" w:author="STEC" w:date="2018-09-17T12:00:00Z">
              <w:r w:rsidRPr="0003648D">
                <w:rPr>
                  <w:iCs/>
                  <w:sz w:val="20"/>
                </w:rPr>
                <w:t>DASA</w:t>
              </w:r>
              <w:r>
                <w:rPr>
                  <w:iCs/>
                  <w:sz w:val="20"/>
                </w:rPr>
                <w:t>EC</w:t>
              </w:r>
              <w:r w:rsidRPr="0003648D">
                <w:rPr>
                  <w:iCs/>
                  <w:sz w:val="20"/>
                </w:rPr>
                <w:t>RQ</w:t>
              </w:r>
              <w:r w:rsidRPr="0003648D">
                <w:rPr>
                  <w:i/>
                  <w:iCs/>
                  <w:sz w:val="20"/>
                </w:rPr>
                <w:t xml:space="preserve">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06" w:author="STEC" w:date="2018-09-17T12:00:00Z"/>
                <w:iCs/>
                <w:sz w:val="20"/>
              </w:rPr>
            </w:pPr>
            <w:ins w:id="2107" w:author="STEC" w:date="2018-09-17T12:00: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08" w:author="STEC" w:date="2018-09-17T12:00:00Z"/>
                <w:i/>
                <w:iCs/>
                <w:sz w:val="20"/>
              </w:rPr>
            </w:pPr>
            <w:ins w:id="2109" w:author="STEC" w:date="2018-09-17T12:00:00Z">
              <w:r w:rsidRPr="0003648D">
                <w:rPr>
                  <w:i/>
                  <w:iCs/>
                  <w:sz w:val="20"/>
                </w:rPr>
                <w:t xml:space="preserve">Day-Ahead Self-Arranged </w:t>
              </w:r>
              <w:r>
                <w:rPr>
                  <w:i/>
                  <w:iCs/>
                  <w:sz w:val="20"/>
                </w:rPr>
                <w:t>ERCOT Contingency Reserve Service</w:t>
              </w:r>
              <w:r w:rsidRPr="0003648D">
                <w:rPr>
                  <w:i/>
                  <w:iCs/>
                  <w:sz w:val="20"/>
                </w:rPr>
                <w:t xml:space="preserve"> Quantity per QSE</w:t>
              </w:r>
              <w:r w:rsidRPr="0003648D">
                <w:rPr>
                  <w:iCs/>
                  <w:sz w:val="20"/>
                </w:rPr>
                <w:t xml:space="preserve">—The self-arranged </w:t>
              </w:r>
              <w:r>
                <w:rPr>
                  <w:iCs/>
                  <w:sz w:val="20"/>
                </w:rPr>
                <w:t>ECRS</w:t>
              </w:r>
              <w:r w:rsidRPr="0003648D">
                <w:rPr>
                  <w:iCs/>
                  <w:sz w:val="20"/>
                </w:rPr>
                <w:t xml:space="preserve"> quantity submitted by QSE </w:t>
              </w:r>
              <w:r w:rsidRPr="0003648D">
                <w:rPr>
                  <w:i/>
                  <w:iCs/>
                  <w:sz w:val="20"/>
                </w:rPr>
                <w:t>q</w:t>
              </w:r>
              <w:r w:rsidRPr="0003648D">
                <w:rPr>
                  <w:iCs/>
                  <w:sz w:val="20"/>
                </w:rPr>
                <w:t xml:space="preserve"> before 1000 in the Day-Ahead.</w:t>
              </w:r>
            </w:ins>
          </w:p>
        </w:tc>
      </w:tr>
      <w:tr w:rsidR="00787BFD" w:rsidRPr="0003648D" w:rsidTr="00787BFD">
        <w:trPr>
          <w:ins w:id="2110"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11" w:author="STEC" w:date="2018-09-17T12:00:00Z"/>
                <w:iCs/>
                <w:sz w:val="20"/>
              </w:rPr>
            </w:pPr>
            <w:ins w:id="2112" w:author="STEC" w:date="2018-09-17T12:00:00Z">
              <w:r w:rsidRPr="0003648D">
                <w:rPr>
                  <w:iCs/>
                  <w:sz w:val="20"/>
                </w:rPr>
                <w:t>RTSA</w:t>
              </w:r>
              <w:r>
                <w:rPr>
                  <w:iCs/>
                  <w:sz w:val="20"/>
                </w:rPr>
                <w:t>EC</w:t>
              </w:r>
              <w:r w:rsidRPr="0003648D">
                <w:rPr>
                  <w:iCs/>
                  <w:sz w:val="20"/>
                </w:rPr>
                <w:t>RQ</w:t>
              </w:r>
              <w:r w:rsidRPr="0003648D">
                <w:rPr>
                  <w:i/>
                  <w:iCs/>
                  <w:sz w:val="20"/>
                </w:rPr>
                <w:t xml:space="preserve">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13" w:author="STEC" w:date="2018-09-17T12:00:00Z"/>
                <w:iCs/>
                <w:sz w:val="20"/>
              </w:rPr>
            </w:pPr>
            <w:ins w:id="2114" w:author="STEC" w:date="2018-09-17T12:00: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15" w:author="STEC" w:date="2018-09-17T12:00:00Z"/>
                <w:i/>
                <w:iCs/>
                <w:sz w:val="20"/>
              </w:rPr>
            </w:pPr>
            <w:ins w:id="2116" w:author="STEC" w:date="2018-09-17T12:00:00Z">
              <w:r w:rsidRPr="0003648D">
                <w:rPr>
                  <w:i/>
                  <w:iCs/>
                  <w:sz w:val="20"/>
                </w:rPr>
                <w:t xml:space="preserve">Self-Arranged </w:t>
              </w:r>
              <w:r>
                <w:rPr>
                  <w:i/>
                  <w:iCs/>
                  <w:sz w:val="20"/>
                </w:rPr>
                <w:t>ERCOT Contingency Reserve Service</w:t>
              </w:r>
              <w:r w:rsidRPr="0003648D">
                <w:rPr>
                  <w:i/>
                  <w:iCs/>
                  <w:sz w:val="20"/>
                </w:rPr>
                <w:t xml:space="preserve"> Quantity per QSE for all SASMs</w:t>
              </w:r>
              <w:r w:rsidRPr="0003648D">
                <w:rPr>
                  <w:iCs/>
                  <w:sz w:val="20"/>
                </w:rPr>
                <w:t xml:space="preserve">—The sum of all self-arranged </w:t>
              </w:r>
              <w:r>
                <w:rPr>
                  <w:iCs/>
                  <w:sz w:val="20"/>
                </w:rPr>
                <w:t>ECRS</w:t>
              </w:r>
              <w:r w:rsidRPr="0003648D">
                <w:rPr>
                  <w:iCs/>
                  <w:sz w:val="20"/>
                </w:rPr>
                <w:t xml:space="preserve"> quantities submitted by QSE </w:t>
              </w:r>
              <w:r w:rsidRPr="0003648D">
                <w:rPr>
                  <w:i/>
                  <w:iCs/>
                  <w:sz w:val="20"/>
                </w:rPr>
                <w:t>q</w:t>
              </w:r>
              <w:r w:rsidRPr="0003648D">
                <w:rPr>
                  <w:iCs/>
                  <w:sz w:val="20"/>
                </w:rPr>
                <w:t xml:space="preserve"> for all SASMs due to an increase in the Ancillary Service Plan per Section 4.4.7.1.</w:t>
              </w:r>
            </w:ins>
          </w:p>
        </w:tc>
      </w:tr>
      <w:tr w:rsidR="00787BFD" w:rsidRPr="0003648D" w:rsidTr="00787BFD">
        <w:trPr>
          <w:ins w:id="2117"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18" w:author="STEC" w:date="2018-09-17T12:00:00Z"/>
                <w:iCs/>
                <w:sz w:val="20"/>
              </w:rPr>
            </w:pPr>
            <w:ins w:id="2119" w:author="STEC" w:date="2018-09-17T12:00:00Z">
              <w:r w:rsidRPr="0003648D">
                <w:rPr>
                  <w:iCs/>
                  <w:sz w:val="20"/>
                </w:rPr>
                <w:t>RTPC</w:t>
              </w:r>
              <w:r>
                <w:rPr>
                  <w:iCs/>
                  <w:sz w:val="20"/>
                </w:rPr>
                <w:t>EC</w:t>
              </w:r>
              <w:r w:rsidRPr="0003648D">
                <w:rPr>
                  <w:iCs/>
                  <w:sz w:val="20"/>
                </w:rPr>
                <w:t xml:space="preserve">R </w:t>
              </w:r>
              <w:r w:rsidRPr="0003648D">
                <w:rPr>
                  <w:i/>
                  <w:iCs/>
                  <w:sz w:val="20"/>
                  <w:vertAlign w:val="subscript"/>
                </w:rPr>
                <w:t>q, m</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20" w:author="STEC" w:date="2018-09-17T12:00:00Z"/>
                <w:iCs/>
                <w:sz w:val="20"/>
              </w:rPr>
            </w:pPr>
            <w:ins w:id="2121" w:author="STEC" w:date="2018-09-17T12:00: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22" w:author="STEC" w:date="2018-09-17T12:00:00Z"/>
                <w:i/>
                <w:iCs/>
                <w:sz w:val="20"/>
              </w:rPr>
            </w:pPr>
            <w:ins w:id="2123" w:author="STEC" w:date="2018-09-17T12:00:00Z">
              <w:r w:rsidRPr="0003648D">
                <w:rPr>
                  <w:i/>
                  <w:iCs/>
                  <w:sz w:val="20"/>
                </w:rPr>
                <w:t xml:space="preserve">Procured Capacity for </w:t>
              </w:r>
              <w:r>
                <w:rPr>
                  <w:i/>
                  <w:iCs/>
                  <w:sz w:val="20"/>
                </w:rPr>
                <w:t>ERCOT Contingency Reserve Service</w:t>
              </w:r>
              <w:r w:rsidRPr="0003648D">
                <w:rPr>
                  <w:i/>
                  <w:iCs/>
                  <w:sz w:val="20"/>
                </w:rPr>
                <w:t xml:space="preserve">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w:t>
              </w:r>
              <w:r>
                <w:rPr>
                  <w:iCs/>
                  <w:sz w:val="20"/>
                </w:rPr>
                <w:t>ECRS</w:t>
              </w:r>
              <w:r w:rsidRPr="0003648D">
                <w:rPr>
                  <w:iCs/>
                  <w:sz w:val="20"/>
                </w:rPr>
                <w:t>, for the hour.</w:t>
              </w:r>
            </w:ins>
          </w:p>
        </w:tc>
      </w:tr>
      <w:tr w:rsidR="00787BFD" w:rsidRPr="0003648D" w:rsidTr="00787BFD">
        <w:trPr>
          <w:ins w:id="2124"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25" w:author="STEC" w:date="2018-09-17T12:00:00Z"/>
                <w:iCs/>
                <w:sz w:val="20"/>
              </w:rPr>
            </w:pPr>
            <w:ins w:id="2126" w:author="STEC" w:date="2018-09-17T12:00:00Z">
              <w:r>
                <w:rPr>
                  <w:iCs/>
                  <w:sz w:val="20"/>
                </w:rPr>
                <w:t>EC</w:t>
              </w:r>
              <w:r w:rsidRPr="0003648D">
                <w:rPr>
                  <w:iCs/>
                  <w:sz w:val="20"/>
                </w:rPr>
                <w:t xml:space="preserve">RFQ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27" w:author="STEC" w:date="2018-09-17T12:00:00Z"/>
                <w:iCs/>
                <w:sz w:val="20"/>
              </w:rPr>
            </w:pPr>
            <w:ins w:id="2128" w:author="STEC" w:date="2018-09-17T12:00: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29" w:author="STEC" w:date="2018-09-17T12:00:00Z"/>
                <w:iCs/>
                <w:sz w:val="20"/>
              </w:rPr>
            </w:pPr>
            <w:ins w:id="2130" w:author="STEC" w:date="2018-09-17T12:00:00Z">
              <w:r>
                <w:rPr>
                  <w:i/>
                  <w:iCs/>
                  <w:sz w:val="20"/>
                </w:rPr>
                <w:t>ERCOT Contingency Reserve Service</w:t>
              </w:r>
              <w:r w:rsidRPr="0003648D">
                <w:rPr>
                  <w:i/>
                  <w:iCs/>
                  <w:sz w:val="20"/>
                </w:rPr>
                <w:t xml:space="preserve"> Failure Quantity per QSE—</w:t>
              </w:r>
              <w:r w:rsidRPr="0003648D">
                <w:rPr>
                  <w:iCs/>
                  <w:sz w:val="20"/>
                </w:rPr>
                <w:t xml:space="preserve">QSE </w:t>
              </w:r>
              <w:r w:rsidRPr="0003648D">
                <w:rPr>
                  <w:i/>
                  <w:iCs/>
                  <w:sz w:val="20"/>
                </w:rPr>
                <w:t>q</w:t>
              </w:r>
              <w:r w:rsidRPr="0003648D">
                <w:rPr>
                  <w:iCs/>
                  <w:sz w:val="20"/>
                </w:rPr>
                <w:t xml:space="preserve">’s total capacity associated with failures on its Ancillary Service Supply Responsibility for </w:t>
              </w:r>
              <w:r>
                <w:rPr>
                  <w:iCs/>
                  <w:sz w:val="20"/>
                </w:rPr>
                <w:t>ECRS</w:t>
              </w:r>
              <w:r w:rsidRPr="0003648D">
                <w:rPr>
                  <w:iCs/>
                  <w:sz w:val="20"/>
                </w:rPr>
                <w:t>, for the hour.</w:t>
              </w:r>
            </w:ins>
          </w:p>
        </w:tc>
      </w:tr>
      <w:tr w:rsidR="00787BFD" w:rsidRPr="0003648D" w:rsidTr="00787BFD">
        <w:trPr>
          <w:ins w:id="2131"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32" w:author="STEC" w:date="2018-09-17T12:00:00Z"/>
                <w:iCs/>
                <w:sz w:val="20"/>
              </w:rPr>
            </w:pPr>
            <w:ins w:id="2133" w:author="STEC" w:date="2018-09-17T12:00:00Z">
              <w:r>
                <w:rPr>
                  <w:sz w:val="20"/>
                </w:rPr>
                <w:t>REC</w:t>
              </w:r>
              <w:r w:rsidRPr="0003648D">
                <w:rPr>
                  <w:sz w:val="20"/>
                </w:rPr>
                <w:t xml:space="preserve">RFQ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34" w:author="STEC" w:date="2018-09-17T12:00:00Z"/>
                <w:iCs/>
                <w:sz w:val="20"/>
              </w:rPr>
            </w:pPr>
            <w:ins w:id="2135" w:author="STEC" w:date="2018-09-17T12:00:00Z">
              <w:r w:rsidRPr="0003648D">
                <w:rPr>
                  <w:sz w:val="20"/>
                </w:rPr>
                <w:t>MW</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36" w:author="STEC" w:date="2018-09-17T12:00:00Z"/>
                <w:i/>
                <w:iCs/>
                <w:sz w:val="20"/>
              </w:rPr>
            </w:pPr>
            <w:ins w:id="2137" w:author="STEC" w:date="2018-09-17T12:00:00Z">
              <w:r w:rsidRPr="0003648D">
                <w:rPr>
                  <w:i/>
                  <w:sz w:val="20"/>
                </w:rPr>
                <w:t xml:space="preserve">Reconfiguration </w:t>
              </w:r>
              <w:r>
                <w:rPr>
                  <w:i/>
                  <w:sz w:val="20"/>
                </w:rPr>
                <w:t>ERCOT Contingency Reserve Service</w:t>
              </w:r>
              <w:r w:rsidRPr="0003648D">
                <w:rPr>
                  <w:i/>
                  <w:sz w:val="20"/>
                </w:rPr>
                <w:t xml:space="preserve"> Failure Quantity per QSE—</w:t>
              </w:r>
              <w:r w:rsidRPr="0003648D">
                <w:rPr>
                  <w:sz w:val="20"/>
                </w:rPr>
                <w:t xml:space="preserve">QSE </w:t>
              </w:r>
              <w:r w:rsidRPr="0003648D">
                <w:rPr>
                  <w:i/>
                  <w:sz w:val="20"/>
                </w:rPr>
                <w:t>q</w:t>
              </w:r>
              <w:r w:rsidRPr="0003648D">
                <w:rPr>
                  <w:sz w:val="20"/>
                </w:rPr>
                <w:t xml:space="preserve">’s total capacity associated with reconfiguration reductions on its Ancillary Service Supply Responsibility for </w:t>
              </w:r>
              <w:r>
                <w:rPr>
                  <w:sz w:val="20"/>
                </w:rPr>
                <w:t>ECRS</w:t>
              </w:r>
              <w:r w:rsidRPr="0003648D">
                <w:rPr>
                  <w:sz w:val="20"/>
                </w:rPr>
                <w:t>, for the hour.</w:t>
              </w:r>
            </w:ins>
          </w:p>
        </w:tc>
      </w:tr>
      <w:tr w:rsidR="00787BFD" w:rsidRPr="0003648D" w:rsidTr="00787BFD">
        <w:trPr>
          <w:ins w:id="2138"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39" w:author="STEC" w:date="2018-09-17T12:00:00Z"/>
                <w:iCs/>
                <w:sz w:val="20"/>
              </w:rPr>
            </w:pPr>
            <w:ins w:id="2140" w:author="STEC" w:date="2018-09-17T12:00:00Z">
              <w:r w:rsidRPr="0003648D">
                <w:rPr>
                  <w:iCs/>
                  <w:sz w:val="20"/>
                </w:rPr>
                <w:t xml:space="preserve">HLRS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41" w:author="STEC" w:date="2018-09-17T12:00:00Z"/>
                <w:iCs/>
                <w:sz w:val="20"/>
              </w:rPr>
            </w:pPr>
            <w:ins w:id="2142" w:author="STEC" w:date="2018-09-17T12:00:00Z">
              <w:r w:rsidRPr="0003648D">
                <w:rPr>
                  <w:iCs/>
                  <w:sz w:val="20"/>
                </w:rPr>
                <w:t>none</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43" w:author="STEC" w:date="2018-09-17T12:00:00Z"/>
                <w:iCs/>
                <w:sz w:val="20"/>
              </w:rPr>
            </w:pPr>
            <w:ins w:id="2144" w:author="STEC" w:date="2018-09-17T12:00:00Z">
              <w:r w:rsidRPr="0003648D">
                <w:rPr>
                  <w:i/>
                  <w:iCs/>
                  <w:sz w:val="20"/>
                </w:rPr>
                <w:t>The Hourly Load Ratio Share calculated for QSE q for the hour</w:t>
              </w:r>
              <w:r w:rsidRPr="0003648D">
                <w:rPr>
                  <w:iCs/>
                  <w:sz w:val="20"/>
                </w:rPr>
                <w:t>.  See Section 6.6.2.4.</w:t>
              </w:r>
            </w:ins>
          </w:p>
        </w:tc>
      </w:tr>
      <w:tr w:rsidR="00787BFD" w:rsidRPr="0003648D" w:rsidTr="00787BFD">
        <w:trPr>
          <w:ins w:id="2145"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rPr>
                <w:ins w:id="2146" w:author="STEC" w:date="2018-09-17T12:00:00Z"/>
                <w:sz w:val="20"/>
              </w:rPr>
            </w:pPr>
            <w:ins w:id="2147" w:author="STEC" w:date="2018-09-17T12:00:00Z">
              <w:r w:rsidRPr="0003648D">
                <w:rPr>
                  <w:sz w:val="20"/>
                </w:rPr>
                <w:t>PC</w:t>
              </w:r>
              <w:r>
                <w:rPr>
                  <w:sz w:val="20"/>
                </w:rPr>
                <w:t>EC</w:t>
              </w:r>
              <w:r w:rsidRPr="0003648D">
                <w:rPr>
                  <w:sz w:val="20"/>
                </w:rPr>
                <w:t xml:space="preserve">R </w:t>
              </w:r>
              <w:r w:rsidRPr="0003648D">
                <w:rPr>
                  <w:i/>
                  <w:sz w:val="20"/>
                  <w:vertAlign w:val="subscript"/>
                </w:rPr>
                <w:t>q</w:t>
              </w:r>
              <w:r w:rsidRPr="0003648D">
                <w:rPr>
                  <w:i/>
                  <w:sz w:val="20"/>
                </w:rPr>
                <w:t xml:space="preserve"> </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rPr>
                <w:ins w:id="2148" w:author="STEC" w:date="2018-09-17T12:00:00Z"/>
                <w:sz w:val="20"/>
              </w:rPr>
            </w:pPr>
            <w:ins w:id="2149" w:author="STEC" w:date="2018-09-17T12:00:00Z">
              <w:r w:rsidRPr="0003648D">
                <w:rPr>
                  <w:sz w:val="20"/>
                </w:rPr>
                <w:t>MW</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rPr>
                <w:ins w:id="2150" w:author="STEC" w:date="2018-09-17T12:00:00Z"/>
                <w:sz w:val="20"/>
              </w:rPr>
            </w:pPr>
            <w:ins w:id="2151" w:author="STEC" w:date="2018-09-17T12:00:00Z">
              <w:r w:rsidRPr="0003648D">
                <w:rPr>
                  <w:i/>
                  <w:sz w:val="20"/>
                </w:rPr>
                <w:t xml:space="preserve">Procured Capacity for </w:t>
              </w:r>
              <w:r>
                <w:rPr>
                  <w:i/>
                  <w:sz w:val="20"/>
                </w:rPr>
                <w:t>ERCOT Contingency Reserve Service</w:t>
              </w:r>
              <w:r w:rsidRPr="0003648D">
                <w:rPr>
                  <w:i/>
                  <w:sz w:val="20"/>
                </w:rPr>
                <w:t xml:space="preserve"> per QSE in DAM</w:t>
              </w:r>
              <w:r w:rsidRPr="0003648D">
                <w:rPr>
                  <w:sz w:val="20"/>
                </w:rPr>
                <w:t xml:space="preserve">—The total </w:t>
              </w:r>
              <w:r>
                <w:rPr>
                  <w:sz w:val="20"/>
                </w:rPr>
                <w:t>ECRS</w:t>
              </w:r>
              <w:r w:rsidRPr="0003648D">
                <w:rPr>
                  <w:sz w:val="20"/>
                </w:rPr>
                <w:t xml:space="preserve"> capacity quantity awarded to QSE </w:t>
              </w:r>
              <w:r w:rsidRPr="0003648D">
                <w:rPr>
                  <w:i/>
                  <w:sz w:val="20"/>
                </w:rPr>
                <w:t>q</w:t>
              </w:r>
              <w:r w:rsidRPr="0003648D">
                <w:rPr>
                  <w:sz w:val="20"/>
                </w:rPr>
                <w:t xml:space="preserve"> in the DAM for all the Resources represented by the QSE, for the hour.</w:t>
              </w:r>
            </w:ins>
          </w:p>
        </w:tc>
      </w:tr>
      <w:tr w:rsidR="00787BFD" w:rsidRPr="0003648D" w:rsidTr="00787BFD">
        <w:trPr>
          <w:ins w:id="2152"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53" w:author="STEC" w:date="2018-09-17T12:00:00Z"/>
                <w:sz w:val="20"/>
              </w:rPr>
            </w:pPr>
            <w:ins w:id="2154" w:author="STEC" w:date="2018-09-17T12:00:00Z">
              <w:r w:rsidRPr="0003648D">
                <w:rPr>
                  <w:sz w:val="20"/>
                </w:rPr>
                <w:t>SA</w:t>
              </w:r>
              <w:r>
                <w:rPr>
                  <w:sz w:val="20"/>
                </w:rPr>
                <w:t>EC</w:t>
              </w:r>
              <w:r w:rsidRPr="0003648D">
                <w:rPr>
                  <w:sz w:val="20"/>
                </w:rPr>
                <w:t xml:space="preserve">RQ </w:t>
              </w:r>
              <w:r w:rsidRPr="0003648D">
                <w:rPr>
                  <w:i/>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55" w:author="STEC" w:date="2018-09-17T12:00:00Z"/>
                <w:sz w:val="20"/>
              </w:rPr>
            </w:pPr>
            <w:ins w:id="2156" w:author="STEC" w:date="2018-09-17T12:00:00Z">
              <w:r w:rsidRPr="0003648D">
                <w:rPr>
                  <w:sz w:val="20"/>
                </w:rPr>
                <w:t>MW</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57" w:author="STEC" w:date="2018-09-17T12:00:00Z"/>
                <w:i/>
                <w:sz w:val="20"/>
              </w:rPr>
            </w:pPr>
            <w:ins w:id="2158" w:author="STEC" w:date="2018-09-17T12:00:00Z">
              <w:r w:rsidRPr="0003648D">
                <w:rPr>
                  <w:i/>
                  <w:sz w:val="20"/>
                </w:rPr>
                <w:t xml:space="preserve">Total Self-Arranged </w:t>
              </w:r>
              <w:r>
                <w:rPr>
                  <w:i/>
                  <w:sz w:val="20"/>
                </w:rPr>
                <w:t>ERCOT Contingency Reserve Service</w:t>
              </w:r>
              <w:r w:rsidRPr="0003648D">
                <w:rPr>
                  <w:i/>
                  <w:sz w:val="20"/>
                </w:rPr>
                <w:t xml:space="preserve"> Quantity per QSE for all markets</w:t>
              </w:r>
              <w:r w:rsidRPr="0003648D">
                <w:rPr>
                  <w:sz w:val="20"/>
                </w:rPr>
                <w:t xml:space="preserve">—The sum of all self-arranged </w:t>
              </w:r>
              <w:r>
                <w:rPr>
                  <w:sz w:val="20"/>
                </w:rPr>
                <w:t>ECRS</w:t>
              </w:r>
              <w:r w:rsidRPr="0003648D">
                <w:rPr>
                  <w:sz w:val="20"/>
                </w:rPr>
                <w:t xml:space="preserve"> quantities submitted by QSE </w:t>
              </w:r>
              <w:r w:rsidRPr="0003648D">
                <w:rPr>
                  <w:i/>
                  <w:sz w:val="20"/>
                </w:rPr>
                <w:t>q</w:t>
              </w:r>
              <w:r w:rsidRPr="0003648D">
                <w:rPr>
                  <w:sz w:val="20"/>
                </w:rPr>
                <w:t xml:space="preserve"> for DAM and all SASMs.</w:t>
              </w:r>
            </w:ins>
          </w:p>
        </w:tc>
      </w:tr>
      <w:tr w:rsidR="00787BFD" w:rsidRPr="0003648D" w:rsidTr="00787BFD">
        <w:trPr>
          <w:ins w:id="2159"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60" w:author="STEC" w:date="2018-09-17T12:00:00Z"/>
                <w:i/>
                <w:iCs/>
                <w:sz w:val="20"/>
              </w:rPr>
            </w:pPr>
            <w:ins w:id="2161" w:author="STEC" w:date="2018-09-17T12:00:00Z">
              <w:r>
                <w:rPr>
                  <w:i/>
                  <w:iCs/>
                  <w:sz w:val="20"/>
                </w:rPr>
                <w:t>q</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62" w:author="STEC" w:date="2018-09-17T12:00:00Z"/>
                <w:iCs/>
                <w:sz w:val="20"/>
              </w:rPr>
            </w:pPr>
            <w:ins w:id="2163" w:author="STEC" w:date="2018-09-17T12:00:00Z">
              <w:r w:rsidRPr="0003648D">
                <w:rPr>
                  <w:iCs/>
                  <w:sz w:val="20"/>
                </w:rPr>
                <w:t>none</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64" w:author="STEC" w:date="2018-09-17T12:00:00Z"/>
                <w:iCs/>
                <w:sz w:val="20"/>
              </w:rPr>
            </w:pPr>
            <w:ins w:id="2165" w:author="STEC" w:date="2018-09-17T12:00:00Z">
              <w:r w:rsidRPr="0003648D">
                <w:rPr>
                  <w:iCs/>
                  <w:sz w:val="20"/>
                </w:rPr>
                <w:t>A QSE.</w:t>
              </w:r>
            </w:ins>
          </w:p>
        </w:tc>
      </w:tr>
      <w:tr w:rsidR="00787BFD" w:rsidRPr="0003648D" w:rsidTr="00787BFD">
        <w:trPr>
          <w:ins w:id="2166" w:author="STEC" w:date="2018-09-17T12:00:00Z"/>
        </w:trPr>
        <w:tc>
          <w:tcPr>
            <w:tcW w:w="849"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67" w:author="STEC" w:date="2018-09-17T12:00:00Z"/>
                <w:i/>
                <w:iCs/>
                <w:sz w:val="20"/>
              </w:rPr>
            </w:pPr>
            <w:ins w:id="2168" w:author="STEC" w:date="2018-09-17T12:00:00Z">
              <w:r>
                <w:rPr>
                  <w:i/>
                  <w:iCs/>
                  <w:sz w:val="20"/>
                </w:rPr>
                <w:t>m</w:t>
              </w:r>
            </w:ins>
          </w:p>
        </w:tc>
        <w:tc>
          <w:tcPr>
            <w:tcW w:w="460"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69" w:author="STEC" w:date="2018-09-17T12:00:00Z"/>
                <w:iCs/>
                <w:sz w:val="20"/>
              </w:rPr>
            </w:pPr>
            <w:ins w:id="2170" w:author="STEC" w:date="2018-09-17T12:00:00Z">
              <w:r w:rsidRPr="0003648D">
                <w:rPr>
                  <w:iCs/>
                  <w:sz w:val="20"/>
                </w:rPr>
                <w:t>none</w:t>
              </w:r>
            </w:ins>
          </w:p>
        </w:tc>
        <w:tc>
          <w:tcPr>
            <w:tcW w:w="3691"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171" w:author="STEC" w:date="2018-09-17T12:00:00Z"/>
                <w:iCs/>
                <w:sz w:val="20"/>
              </w:rPr>
            </w:pPr>
            <w:ins w:id="2172" w:author="STEC" w:date="2018-09-17T12:00:00Z">
              <w:r w:rsidRPr="0003648D">
                <w:rPr>
                  <w:iCs/>
                  <w:sz w:val="20"/>
                </w:rPr>
                <w:t>An Ancillary Service market (SASM or RSASM) for the given Operating Hour.</w:t>
              </w:r>
            </w:ins>
          </w:p>
        </w:tc>
      </w:tr>
    </w:tbl>
    <w:p w:rsidR="00787BFD" w:rsidRPr="0003648D" w:rsidRDefault="00787BFD" w:rsidP="00787BFD">
      <w:pPr>
        <w:rPr>
          <w:ins w:id="2173" w:author="STEC" w:date="2018-09-17T12:00:00Z"/>
        </w:rPr>
      </w:pPr>
    </w:p>
    <w:p w:rsidR="00787BFD" w:rsidRPr="0003648D" w:rsidRDefault="00787BFD" w:rsidP="00787BFD">
      <w:pPr>
        <w:spacing w:after="240"/>
        <w:ind w:left="1440" w:hanging="720"/>
        <w:rPr>
          <w:ins w:id="2174" w:author="STEC" w:date="2018-09-17T12:00:00Z"/>
        </w:rPr>
      </w:pPr>
      <w:ins w:id="2175" w:author="STEC" w:date="2018-09-17T12:00:00Z">
        <w:r w:rsidRPr="0003648D">
          <w:t>(c)</w:t>
        </w:r>
        <w:r w:rsidRPr="0003648D">
          <w:tab/>
          <w:t xml:space="preserve">The adjustment to each QSE’s DAM charge for the </w:t>
        </w:r>
        <w:r>
          <w:t>ECRS</w:t>
        </w:r>
        <w:r w:rsidRPr="0003648D">
          <w:t xml:space="preserve"> for the Operating Hour, due to changes during the Adjustment Period or Real-Time operations, is calculated as follows:</w:t>
        </w:r>
      </w:ins>
    </w:p>
    <w:p w:rsidR="00787BFD" w:rsidRPr="0003648D" w:rsidRDefault="00787BFD" w:rsidP="00787BFD">
      <w:pPr>
        <w:spacing w:after="240"/>
        <w:ind w:left="2880" w:hanging="2160"/>
        <w:rPr>
          <w:ins w:id="2176" w:author="STEC" w:date="2018-09-17T12:00:00Z"/>
          <w:b/>
          <w:bCs/>
          <w:lang w:val="pt-BR"/>
        </w:rPr>
      </w:pPr>
      <w:ins w:id="2177" w:author="STEC" w:date="2018-09-17T12:00:00Z">
        <w:r w:rsidRPr="0003648D">
          <w:rPr>
            <w:b/>
            <w:bCs/>
            <w:lang w:val="pt-BR"/>
          </w:rPr>
          <w:t>RT</w:t>
        </w:r>
        <w:r>
          <w:rPr>
            <w:b/>
            <w:bCs/>
            <w:lang w:val="pt-BR"/>
          </w:rPr>
          <w:t>EC</w:t>
        </w:r>
        <w:r w:rsidRPr="0003648D">
          <w:rPr>
            <w:b/>
            <w:bCs/>
            <w:lang w:val="pt-BR"/>
          </w:rPr>
          <w:t xml:space="preserve">RAMT </w:t>
        </w:r>
        <w:r w:rsidRPr="0003648D">
          <w:rPr>
            <w:b/>
            <w:bCs/>
            <w:i/>
            <w:vertAlign w:val="subscript"/>
            <w:lang w:val="pt-BR"/>
          </w:rPr>
          <w:t>q</w:t>
        </w:r>
        <w:r w:rsidRPr="0003648D">
          <w:rPr>
            <w:b/>
            <w:bCs/>
            <w:lang w:val="pt-BR"/>
          </w:rPr>
          <w:tab/>
          <w:t>=</w:t>
        </w:r>
        <w:r w:rsidRPr="0003648D">
          <w:rPr>
            <w:b/>
            <w:bCs/>
            <w:lang w:val="pt-BR"/>
          </w:rPr>
          <w:tab/>
        </w:r>
        <w:r>
          <w:rPr>
            <w:b/>
            <w:bCs/>
            <w:lang w:val="pt-BR"/>
          </w:rPr>
          <w:t>EC</w:t>
        </w:r>
        <w:r w:rsidRPr="0003648D">
          <w:rPr>
            <w:b/>
            <w:bCs/>
            <w:lang w:val="pt-BR"/>
          </w:rPr>
          <w:t xml:space="preserve">RCOST </w:t>
        </w:r>
        <w:r w:rsidRPr="0003648D">
          <w:rPr>
            <w:b/>
            <w:bCs/>
            <w:i/>
            <w:vertAlign w:val="subscript"/>
            <w:lang w:val="pt-BR"/>
          </w:rPr>
          <w:t>q</w:t>
        </w:r>
        <w:r w:rsidRPr="0003648D">
          <w:rPr>
            <w:b/>
            <w:bCs/>
            <w:lang w:val="pt-BR"/>
          </w:rPr>
          <w:t xml:space="preserve"> – DA</w:t>
        </w:r>
        <w:r>
          <w:rPr>
            <w:b/>
            <w:bCs/>
            <w:lang w:val="pt-BR"/>
          </w:rPr>
          <w:t>EC</w:t>
        </w:r>
        <w:r w:rsidRPr="0003648D">
          <w:rPr>
            <w:b/>
            <w:bCs/>
            <w:lang w:val="pt-BR"/>
          </w:rPr>
          <w:t xml:space="preserve">RAMT </w:t>
        </w:r>
        <w:r w:rsidRPr="0003648D">
          <w:rPr>
            <w:b/>
            <w:bCs/>
            <w:i/>
            <w:vertAlign w:val="subscript"/>
            <w:lang w:val="pt-BR"/>
          </w:rPr>
          <w:t>q</w:t>
        </w:r>
      </w:ins>
    </w:p>
    <w:p w:rsidR="00787BFD" w:rsidRPr="0003648D" w:rsidRDefault="00787BFD" w:rsidP="00787BFD">
      <w:pPr>
        <w:rPr>
          <w:ins w:id="2178" w:author="STEC" w:date="2018-09-17T12:00:00Z"/>
        </w:rPr>
      </w:pPr>
      <w:ins w:id="2179" w:author="STEC" w:date="2018-09-17T12:00:00Z">
        <w:r w:rsidRPr="0003648D">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787BFD" w:rsidRPr="0003648D" w:rsidTr="00787BFD">
        <w:trPr>
          <w:cantSplit/>
          <w:ins w:id="2180" w:author="STEC" w:date="2018-09-17T12:00:00Z"/>
        </w:trPr>
        <w:tc>
          <w:tcPr>
            <w:tcW w:w="824" w:type="pct"/>
          </w:tcPr>
          <w:p w:rsidR="00787BFD" w:rsidRPr="0003648D" w:rsidRDefault="00787BFD" w:rsidP="00787BFD">
            <w:pPr>
              <w:spacing w:after="120"/>
              <w:rPr>
                <w:ins w:id="2181" w:author="STEC" w:date="2018-09-17T12:00:00Z"/>
                <w:b/>
                <w:iCs/>
                <w:sz w:val="20"/>
              </w:rPr>
            </w:pPr>
            <w:ins w:id="2182" w:author="STEC" w:date="2018-09-17T12:00:00Z">
              <w:r w:rsidRPr="0003648D">
                <w:rPr>
                  <w:b/>
                  <w:iCs/>
                  <w:sz w:val="20"/>
                </w:rPr>
                <w:t>Variable</w:t>
              </w:r>
            </w:ins>
          </w:p>
        </w:tc>
        <w:tc>
          <w:tcPr>
            <w:tcW w:w="463" w:type="pct"/>
          </w:tcPr>
          <w:p w:rsidR="00787BFD" w:rsidRPr="0003648D" w:rsidRDefault="00787BFD" w:rsidP="00787BFD">
            <w:pPr>
              <w:spacing w:after="120"/>
              <w:rPr>
                <w:ins w:id="2183" w:author="STEC" w:date="2018-09-17T12:00:00Z"/>
                <w:b/>
                <w:iCs/>
                <w:sz w:val="20"/>
              </w:rPr>
            </w:pPr>
            <w:ins w:id="2184" w:author="STEC" w:date="2018-09-17T12:00:00Z">
              <w:r w:rsidRPr="0003648D">
                <w:rPr>
                  <w:b/>
                  <w:iCs/>
                  <w:sz w:val="20"/>
                </w:rPr>
                <w:t>Unit</w:t>
              </w:r>
            </w:ins>
          </w:p>
        </w:tc>
        <w:tc>
          <w:tcPr>
            <w:tcW w:w="3713" w:type="pct"/>
          </w:tcPr>
          <w:p w:rsidR="00787BFD" w:rsidRPr="0003648D" w:rsidRDefault="00787BFD" w:rsidP="00787BFD">
            <w:pPr>
              <w:spacing w:after="120"/>
              <w:rPr>
                <w:ins w:id="2185" w:author="STEC" w:date="2018-09-17T12:00:00Z"/>
                <w:b/>
                <w:iCs/>
                <w:sz w:val="20"/>
              </w:rPr>
            </w:pPr>
            <w:ins w:id="2186" w:author="STEC" w:date="2018-09-17T12:00:00Z">
              <w:r w:rsidRPr="0003648D">
                <w:rPr>
                  <w:b/>
                  <w:iCs/>
                  <w:sz w:val="20"/>
                </w:rPr>
                <w:t>Description</w:t>
              </w:r>
            </w:ins>
          </w:p>
        </w:tc>
      </w:tr>
      <w:tr w:rsidR="00787BFD" w:rsidRPr="0003648D" w:rsidTr="00787BFD">
        <w:trPr>
          <w:cantSplit/>
          <w:ins w:id="2187" w:author="STEC" w:date="2018-09-17T12:00:00Z"/>
        </w:trPr>
        <w:tc>
          <w:tcPr>
            <w:tcW w:w="824" w:type="pct"/>
          </w:tcPr>
          <w:p w:rsidR="00787BFD" w:rsidRPr="0003648D" w:rsidRDefault="00787BFD" w:rsidP="00787BFD">
            <w:pPr>
              <w:spacing w:after="60"/>
              <w:rPr>
                <w:ins w:id="2188" w:author="STEC" w:date="2018-09-17T12:00:00Z"/>
                <w:iCs/>
                <w:sz w:val="20"/>
              </w:rPr>
            </w:pPr>
            <w:ins w:id="2189" w:author="STEC" w:date="2018-09-17T12:00:00Z">
              <w:r w:rsidRPr="0003648D">
                <w:rPr>
                  <w:iCs/>
                  <w:sz w:val="20"/>
                </w:rPr>
                <w:t>RT</w:t>
              </w:r>
              <w:r>
                <w:rPr>
                  <w:iCs/>
                  <w:sz w:val="20"/>
                </w:rPr>
                <w:t>EC</w:t>
              </w:r>
              <w:r w:rsidRPr="0003648D">
                <w:rPr>
                  <w:iCs/>
                  <w:sz w:val="20"/>
                </w:rPr>
                <w:t xml:space="preserve">RAMT </w:t>
              </w:r>
              <w:r w:rsidRPr="0003648D">
                <w:rPr>
                  <w:i/>
                  <w:iCs/>
                  <w:sz w:val="20"/>
                  <w:vertAlign w:val="subscript"/>
                </w:rPr>
                <w:t>q</w:t>
              </w:r>
            </w:ins>
          </w:p>
        </w:tc>
        <w:tc>
          <w:tcPr>
            <w:tcW w:w="463" w:type="pct"/>
          </w:tcPr>
          <w:p w:rsidR="00787BFD" w:rsidRPr="0003648D" w:rsidRDefault="00787BFD" w:rsidP="00787BFD">
            <w:pPr>
              <w:spacing w:after="60"/>
              <w:rPr>
                <w:ins w:id="2190" w:author="STEC" w:date="2018-09-17T12:00:00Z"/>
                <w:iCs/>
                <w:sz w:val="20"/>
              </w:rPr>
            </w:pPr>
            <w:ins w:id="2191" w:author="STEC" w:date="2018-09-17T12:00:00Z">
              <w:r w:rsidRPr="0003648D">
                <w:rPr>
                  <w:iCs/>
                  <w:sz w:val="20"/>
                </w:rPr>
                <w:t>$</w:t>
              </w:r>
            </w:ins>
          </w:p>
        </w:tc>
        <w:tc>
          <w:tcPr>
            <w:tcW w:w="3713" w:type="pct"/>
          </w:tcPr>
          <w:p w:rsidR="00787BFD" w:rsidRPr="0003648D" w:rsidRDefault="00787BFD" w:rsidP="00787BFD">
            <w:pPr>
              <w:spacing w:after="60"/>
              <w:rPr>
                <w:ins w:id="2192" w:author="STEC" w:date="2018-09-17T12:00:00Z"/>
                <w:iCs/>
                <w:sz w:val="20"/>
              </w:rPr>
            </w:pPr>
            <w:ins w:id="2193" w:author="STEC" w:date="2018-09-17T12:00:00Z">
              <w:r w:rsidRPr="0003648D">
                <w:rPr>
                  <w:i/>
                  <w:iCs/>
                  <w:sz w:val="20"/>
                </w:rPr>
                <w:t xml:space="preserve">Real-Time </w:t>
              </w:r>
              <w:r>
                <w:rPr>
                  <w:i/>
                  <w:iCs/>
                  <w:sz w:val="20"/>
                </w:rPr>
                <w:t>ERCOT Contingency Reserve Service</w:t>
              </w:r>
              <w:r w:rsidRPr="0003648D">
                <w:rPr>
                  <w:i/>
                  <w:iCs/>
                  <w:sz w:val="20"/>
                </w:rPr>
                <w:t xml:space="preserve"> Amount per QSE</w:t>
              </w:r>
              <w:r w:rsidRPr="0003648D">
                <w:rPr>
                  <w:iCs/>
                  <w:sz w:val="20"/>
                </w:rPr>
                <w:t xml:space="preserve">—The adjustment to QSE </w:t>
              </w:r>
              <w:r w:rsidRPr="0003648D">
                <w:rPr>
                  <w:i/>
                  <w:iCs/>
                  <w:sz w:val="20"/>
                </w:rPr>
                <w:t>q</w:t>
              </w:r>
              <w:r w:rsidRPr="0003648D">
                <w:rPr>
                  <w:iCs/>
                  <w:sz w:val="20"/>
                </w:rPr>
                <w:t xml:space="preserve">’s share of the costs for </w:t>
              </w:r>
              <w:r>
                <w:rPr>
                  <w:iCs/>
                  <w:sz w:val="20"/>
                </w:rPr>
                <w:t>ECRS</w:t>
              </w:r>
              <w:r w:rsidRPr="0003648D">
                <w:rPr>
                  <w:iCs/>
                  <w:sz w:val="20"/>
                </w:rPr>
                <w:t>, for the hour.</w:t>
              </w:r>
            </w:ins>
          </w:p>
        </w:tc>
      </w:tr>
      <w:tr w:rsidR="00787BFD" w:rsidRPr="0003648D" w:rsidTr="00787BFD">
        <w:trPr>
          <w:cantSplit/>
          <w:ins w:id="2194" w:author="STEC" w:date="2018-09-17T12:00:00Z"/>
        </w:trPr>
        <w:tc>
          <w:tcPr>
            <w:tcW w:w="824" w:type="pct"/>
          </w:tcPr>
          <w:p w:rsidR="00787BFD" w:rsidRPr="0003648D" w:rsidRDefault="00787BFD" w:rsidP="00787BFD">
            <w:pPr>
              <w:spacing w:after="60"/>
              <w:rPr>
                <w:ins w:id="2195" w:author="STEC" w:date="2018-09-17T12:00:00Z"/>
                <w:iCs/>
                <w:sz w:val="20"/>
              </w:rPr>
            </w:pPr>
            <w:ins w:id="2196" w:author="STEC" w:date="2018-09-17T12:00:00Z">
              <w:r>
                <w:rPr>
                  <w:iCs/>
                  <w:sz w:val="20"/>
                </w:rPr>
                <w:t>EC</w:t>
              </w:r>
              <w:r w:rsidRPr="0003648D">
                <w:rPr>
                  <w:iCs/>
                  <w:sz w:val="20"/>
                </w:rPr>
                <w:t xml:space="preserve">RCOST </w:t>
              </w:r>
              <w:r w:rsidRPr="0003648D">
                <w:rPr>
                  <w:i/>
                  <w:iCs/>
                  <w:sz w:val="20"/>
                  <w:vertAlign w:val="subscript"/>
                </w:rPr>
                <w:t>q</w:t>
              </w:r>
            </w:ins>
          </w:p>
        </w:tc>
        <w:tc>
          <w:tcPr>
            <w:tcW w:w="463" w:type="pct"/>
          </w:tcPr>
          <w:p w:rsidR="00787BFD" w:rsidRPr="0003648D" w:rsidRDefault="00787BFD" w:rsidP="00787BFD">
            <w:pPr>
              <w:spacing w:after="60"/>
              <w:rPr>
                <w:ins w:id="2197" w:author="STEC" w:date="2018-09-17T12:00:00Z"/>
                <w:iCs/>
                <w:sz w:val="20"/>
              </w:rPr>
            </w:pPr>
            <w:ins w:id="2198" w:author="STEC" w:date="2018-09-17T12:00:00Z">
              <w:r w:rsidRPr="0003648D">
                <w:rPr>
                  <w:iCs/>
                  <w:sz w:val="20"/>
                </w:rPr>
                <w:t>$</w:t>
              </w:r>
            </w:ins>
          </w:p>
        </w:tc>
        <w:tc>
          <w:tcPr>
            <w:tcW w:w="3713" w:type="pct"/>
          </w:tcPr>
          <w:p w:rsidR="00787BFD" w:rsidRPr="0003648D" w:rsidRDefault="00787BFD" w:rsidP="00787BFD">
            <w:pPr>
              <w:spacing w:after="60"/>
              <w:rPr>
                <w:ins w:id="2199" w:author="STEC" w:date="2018-09-17T12:00:00Z"/>
                <w:iCs/>
                <w:sz w:val="20"/>
              </w:rPr>
            </w:pPr>
            <w:ins w:id="2200" w:author="STEC" w:date="2018-09-17T12:00:00Z">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ins>
          </w:p>
        </w:tc>
      </w:tr>
      <w:tr w:rsidR="00787BFD" w:rsidRPr="0003648D" w:rsidTr="00787BFD">
        <w:trPr>
          <w:cantSplit/>
          <w:ins w:id="2201" w:author="STEC" w:date="2018-09-17T12:00:00Z"/>
        </w:trPr>
        <w:tc>
          <w:tcPr>
            <w:tcW w:w="824" w:type="pct"/>
          </w:tcPr>
          <w:p w:rsidR="00787BFD" w:rsidRPr="0003648D" w:rsidRDefault="00787BFD" w:rsidP="00787BFD">
            <w:pPr>
              <w:spacing w:after="60"/>
              <w:rPr>
                <w:ins w:id="2202" w:author="STEC" w:date="2018-09-17T12:00:00Z"/>
                <w:iCs/>
                <w:sz w:val="20"/>
              </w:rPr>
            </w:pPr>
            <w:ins w:id="2203" w:author="STEC" w:date="2018-09-17T12:00:00Z">
              <w:r w:rsidRPr="0003648D">
                <w:rPr>
                  <w:iCs/>
                  <w:sz w:val="20"/>
                </w:rPr>
                <w:t>DA</w:t>
              </w:r>
              <w:r>
                <w:rPr>
                  <w:iCs/>
                  <w:sz w:val="20"/>
                </w:rPr>
                <w:t>EC</w:t>
              </w:r>
              <w:r w:rsidRPr="0003648D">
                <w:rPr>
                  <w:iCs/>
                  <w:sz w:val="20"/>
                </w:rPr>
                <w:t xml:space="preserve">RAMT </w:t>
              </w:r>
              <w:r w:rsidRPr="0003648D">
                <w:rPr>
                  <w:i/>
                  <w:iCs/>
                  <w:sz w:val="20"/>
                  <w:vertAlign w:val="subscript"/>
                </w:rPr>
                <w:t>q</w:t>
              </w:r>
            </w:ins>
          </w:p>
        </w:tc>
        <w:tc>
          <w:tcPr>
            <w:tcW w:w="463" w:type="pct"/>
          </w:tcPr>
          <w:p w:rsidR="00787BFD" w:rsidRPr="0003648D" w:rsidRDefault="00787BFD" w:rsidP="00787BFD">
            <w:pPr>
              <w:spacing w:after="60"/>
              <w:rPr>
                <w:ins w:id="2204" w:author="STEC" w:date="2018-09-17T12:00:00Z"/>
                <w:iCs/>
                <w:sz w:val="20"/>
              </w:rPr>
            </w:pPr>
            <w:ins w:id="2205" w:author="STEC" w:date="2018-09-17T12:00:00Z">
              <w:r w:rsidRPr="0003648D">
                <w:rPr>
                  <w:iCs/>
                  <w:sz w:val="20"/>
                </w:rPr>
                <w:t>$</w:t>
              </w:r>
            </w:ins>
          </w:p>
        </w:tc>
        <w:tc>
          <w:tcPr>
            <w:tcW w:w="3713" w:type="pct"/>
          </w:tcPr>
          <w:p w:rsidR="00787BFD" w:rsidRPr="0003648D" w:rsidRDefault="00787BFD" w:rsidP="00787BFD">
            <w:pPr>
              <w:spacing w:after="60"/>
              <w:rPr>
                <w:ins w:id="2206" w:author="STEC" w:date="2018-09-17T12:00:00Z"/>
                <w:iCs/>
                <w:sz w:val="20"/>
              </w:rPr>
            </w:pPr>
            <w:ins w:id="2207" w:author="STEC" w:date="2018-09-17T12:00:00Z">
              <w:r w:rsidRPr="0003648D">
                <w:rPr>
                  <w:i/>
                  <w:iCs/>
                  <w:sz w:val="20"/>
                </w:rPr>
                <w:t xml:space="preserve">Day-Ahead </w:t>
              </w:r>
              <w:r>
                <w:rPr>
                  <w:i/>
                  <w:iCs/>
                  <w:sz w:val="20"/>
                </w:rPr>
                <w:t>ERCOT Contingency Reserve Service</w:t>
              </w:r>
              <w:r w:rsidRPr="0003648D">
                <w:rPr>
                  <w:i/>
                  <w:iCs/>
                  <w:sz w:val="20"/>
                </w:rPr>
                <w:t xml:space="preserve"> Amount per QSE</w:t>
              </w:r>
              <w:r w:rsidRPr="0003648D">
                <w:rPr>
                  <w:iCs/>
                  <w:sz w:val="20"/>
                </w:rPr>
                <w:t xml:space="preserve">—QSE </w:t>
              </w:r>
              <w:r w:rsidRPr="0003648D">
                <w:rPr>
                  <w:i/>
                  <w:iCs/>
                  <w:sz w:val="20"/>
                </w:rPr>
                <w:t>q</w:t>
              </w:r>
              <w:r w:rsidRPr="0003648D">
                <w:rPr>
                  <w:iCs/>
                  <w:sz w:val="20"/>
                </w:rPr>
                <w:t xml:space="preserve">’s share of the DAM cost for </w:t>
              </w:r>
              <w:r>
                <w:rPr>
                  <w:iCs/>
                  <w:sz w:val="20"/>
                </w:rPr>
                <w:t>ECRS</w:t>
              </w:r>
              <w:r w:rsidRPr="0003648D">
                <w:rPr>
                  <w:iCs/>
                  <w:sz w:val="20"/>
                </w:rPr>
                <w:t>, for the hour.</w:t>
              </w:r>
            </w:ins>
          </w:p>
        </w:tc>
      </w:tr>
      <w:tr w:rsidR="00787BFD" w:rsidRPr="0003648D" w:rsidTr="00787BFD">
        <w:trPr>
          <w:cantSplit/>
          <w:ins w:id="2208" w:author="STEC" w:date="2018-09-17T12:00:00Z"/>
        </w:trPr>
        <w:tc>
          <w:tcPr>
            <w:tcW w:w="824"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209" w:author="STEC" w:date="2018-09-17T12:00:00Z"/>
                <w:i/>
                <w:iCs/>
                <w:sz w:val="20"/>
              </w:rPr>
            </w:pPr>
            <w:ins w:id="2210" w:author="STEC" w:date="2018-09-17T12:00:00Z">
              <w:r w:rsidRPr="0003648D">
                <w:rPr>
                  <w:i/>
                  <w:iCs/>
                  <w:sz w:val="20"/>
                </w:rPr>
                <w:t>q</w:t>
              </w:r>
            </w:ins>
          </w:p>
        </w:tc>
        <w:tc>
          <w:tcPr>
            <w:tcW w:w="46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211" w:author="STEC" w:date="2018-09-17T12:00:00Z"/>
                <w:iCs/>
                <w:sz w:val="20"/>
              </w:rPr>
            </w:pPr>
            <w:ins w:id="2212" w:author="STEC" w:date="2018-09-17T12:00:00Z">
              <w:r w:rsidRPr="0003648D">
                <w:rPr>
                  <w:iCs/>
                  <w:sz w:val="20"/>
                </w:rPr>
                <w:t>none</w:t>
              </w:r>
            </w:ins>
          </w:p>
        </w:tc>
        <w:tc>
          <w:tcPr>
            <w:tcW w:w="3713" w:type="pct"/>
            <w:tcBorders>
              <w:top w:val="single" w:sz="4" w:space="0" w:color="auto"/>
              <w:left w:val="single" w:sz="4" w:space="0" w:color="auto"/>
              <w:bottom w:val="single" w:sz="4" w:space="0" w:color="auto"/>
              <w:right w:val="single" w:sz="4" w:space="0" w:color="auto"/>
            </w:tcBorders>
          </w:tcPr>
          <w:p w:rsidR="00787BFD" w:rsidRPr="0003648D" w:rsidRDefault="00787BFD" w:rsidP="00787BFD">
            <w:pPr>
              <w:spacing w:after="60"/>
              <w:rPr>
                <w:ins w:id="2213" w:author="STEC" w:date="2018-09-17T12:00:00Z"/>
                <w:iCs/>
                <w:sz w:val="20"/>
              </w:rPr>
            </w:pPr>
            <w:ins w:id="2214" w:author="STEC" w:date="2018-09-17T12:00:00Z">
              <w:r w:rsidRPr="0003648D">
                <w:rPr>
                  <w:iCs/>
                  <w:sz w:val="20"/>
                </w:rPr>
                <w:t>A QSE.</w:t>
              </w:r>
            </w:ins>
          </w:p>
        </w:tc>
      </w:tr>
    </w:tbl>
    <w:p w:rsidR="0034259A" w:rsidRDefault="0034259A" w:rsidP="00BA7A09">
      <w:pPr>
        <w:pStyle w:val="H3"/>
        <w:spacing w:before="480"/>
        <w:ind w:left="0" w:firstLine="0"/>
        <w:rPr>
          <w:ins w:id="2215" w:author="STEC" w:date="2018-09-17T11:55:00Z"/>
          <w:lang w:val="pt-BR"/>
        </w:rPr>
      </w:pPr>
    </w:p>
    <w:p w:rsidR="00BA7A09" w:rsidRPr="0003648D" w:rsidRDefault="00BA7A09" w:rsidP="00BA7A09">
      <w:pPr>
        <w:pStyle w:val="H3"/>
        <w:spacing w:before="480"/>
        <w:ind w:left="0" w:firstLine="0"/>
      </w:pPr>
      <w:r w:rsidRPr="0003648D">
        <w:rPr>
          <w:lang w:val="pt-BR"/>
        </w:rPr>
        <w:fldChar w:fldCharType="begin"/>
      </w:r>
      <w:r w:rsidRPr="0003648D">
        <w:rPr>
          <w:lang w:val="pt-BR"/>
        </w:rPr>
        <w:fldChar w:fldCharType="end"/>
      </w:r>
      <w:r w:rsidR="0075099D" w:rsidRPr="0003648D">
        <w:rPr>
          <w:lang w:val="pt-BR"/>
        </w:rPr>
        <w:fldChar w:fldCharType="begin"/>
      </w:r>
      <w:r w:rsidR="0075099D" w:rsidRPr="0003648D">
        <w:rPr>
          <w:lang w:val="pt-BR"/>
        </w:rPr>
        <w:fldChar w:fldCharType="end"/>
      </w:r>
      <w:bookmarkStart w:id="2216" w:name="_Toc397505050"/>
      <w:bookmarkStart w:id="2217" w:name="_Toc402357182"/>
      <w:bookmarkStart w:id="2218" w:name="_Toc422486562"/>
      <w:bookmarkStart w:id="2219" w:name="_Toc433093415"/>
      <w:bookmarkStart w:id="2220" w:name="_Toc433093573"/>
      <w:bookmarkStart w:id="2221" w:name="_Toc440874803"/>
      <w:bookmarkStart w:id="2222" w:name="_Toc448142360"/>
      <w:bookmarkStart w:id="2223" w:name="_Toc448142517"/>
      <w:bookmarkStart w:id="2224" w:name="_Toc458770358"/>
      <w:bookmarkStart w:id="2225" w:name="_Toc459294326"/>
      <w:bookmarkStart w:id="2226" w:name="_Toc463262820"/>
      <w:bookmarkStart w:id="2227" w:name="_Toc468286895"/>
      <w:bookmarkStart w:id="2228" w:name="_Toc481502935"/>
      <w:bookmarkStart w:id="2229" w:name="_Toc496080102"/>
      <w:bookmarkStart w:id="2230" w:name="_Toc496080257"/>
      <w:r w:rsidRPr="0003648D">
        <w:t>6.7.5</w:t>
      </w:r>
      <w:r w:rsidRPr="0003648D">
        <w:tab/>
        <w:t>Real-Time Ancillary Service Imbalance Payment or Charge</w:t>
      </w:r>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p>
    <w:p w:rsidR="00BA7A09" w:rsidRPr="0003648D" w:rsidRDefault="00BA7A09" w:rsidP="00BA7A09">
      <w:pPr>
        <w:pStyle w:val="BodyTextNumbered"/>
        <w:rPr>
          <w:color w:val="000000"/>
        </w:rPr>
      </w:pPr>
      <w:r w:rsidRPr="0003648D">
        <w:t>(1)</w:t>
      </w:r>
      <w:r w:rsidRPr="0003648D">
        <w:tab/>
      </w:r>
      <w:r w:rsidRPr="0003648D">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rsidR="00BA7A09" w:rsidRPr="0003648D" w:rsidRDefault="00BA7A09" w:rsidP="00BA7A09">
      <w:pPr>
        <w:pStyle w:val="BodyTextNumbered"/>
      </w:pPr>
      <w:r w:rsidRPr="0003648D">
        <w:t>(2)</w:t>
      </w:r>
      <w:r w:rsidRPr="0003648D">
        <w:tab/>
        <w:t>The payment or charge to each QSE for Ancillary Service imbalance is calculated based on the price calculation set forth in paragraph (11) of Section 6.5.7.3, Security Constrained Economic Dispatch, and applied to the following amounts for each QSE:</w:t>
      </w:r>
    </w:p>
    <w:p w:rsidR="00BA7A09" w:rsidRPr="0003648D" w:rsidRDefault="00BA7A09" w:rsidP="00BA7A09">
      <w:pPr>
        <w:pStyle w:val="List"/>
        <w:ind w:left="1440"/>
      </w:pPr>
      <w:r w:rsidRPr="0003648D">
        <w:t>(a)</w:t>
      </w:r>
      <w:r w:rsidRPr="0003648D">
        <w:tab/>
        <w:t>The amount of Real-Time Metered Generation from all Generation Resources, represented by the QSE for the 15-minute Settlement Interval;</w:t>
      </w:r>
    </w:p>
    <w:p w:rsidR="00BA7A09" w:rsidRPr="0003648D" w:rsidRDefault="00BA7A09" w:rsidP="00BA7A09">
      <w:pPr>
        <w:pStyle w:val="List"/>
        <w:ind w:left="1440"/>
      </w:pPr>
      <w:r w:rsidRPr="0003648D">
        <w:t>(b)</w:t>
      </w:r>
      <w:r w:rsidRPr="0003648D">
        <w:tab/>
        <w:t>The amount of On-Line capacity based on the telemetered High Sustained Limit (HSL) for all On-Line Generation Resources, the telemetered consumption from Load Resources with a validated Ancillary Service Schedule for RRS</w:t>
      </w:r>
      <w:ins w:id="2231" w:author="STEC" w:date="2018-09-17T12:02:00Z">
        <w:r w:rsidR="00787BFD">
          <w:t xml:space="preserve"> or ECRS</w:t>
        </w:r>
      </w:ins>
      <w:r w:rsidRPr="0003648D">
        <w:t xml:space="preserve"> controlled by high-set under-frequency relay, and the capacity from Controllable Load Resources available to SCED;</w:t>
      </w:r>
    </w:p>
    <w:p w:rsidR="00BA7A09" w:rsidRPr="0003648D" w:rsidRDefault="00BA7A09" w:rsidP="00BA7A09">
      <w:pPr>
        <w:pStyle w:val="List"/>
        <w:ind w:left="1440"/>
      </w:pPr>
      <w:r w:rsidRPr="0003648D">
        <w:t>(c)</w:t>
      </w:r>
      <w:r w:rsidRPr="0003648D">
        <w:tab/>
        <w:t>The amount of Ancillary Service Resource Responsibility for Reg-Up, RRS</w:t>
      </w:r>
      <w:ins w:id="2232" w:author="STEC" w:date="2018-09-17T12:02:00Z">
        <w:r w:rsidR="00787BFD">
          <w:t>, ECRS,</w:t>
        </w:r>
      </w:ins>
      <w:r w:rsidRPr="0003648D">
        <w:t xml:space="preserve"> and Non-Spin for all Generation and Load Resources represented by the QSE for the 15-minute Settlement Interval. </w:t>
      </w:r>
    </w:p>
    <w:p w:rsidR="00BA7A09" w:rsidRPr="0003648D" w:rsidRDefault="00BA7A09" w:rsidP="00BA7A09">
      <w:pPr>
        <w:pStyle w:val="BodyTextNumbered"/>
      </w:pPr>
      <w:r w:rsidRPr="0003648D">
        <w:rPr>
          <w:szCs w:val="24"/>
        </w:rPr>
        <w:t>(3)</w:t>
      </w:r>
      <w:r w:rsidRPr="0003648D">
        <w:rPr>
          <w:szCs w:val="24"/>
        </w:rPr>
        <w:tab/>
      </w:r>
      <w:r w:rsidRPr="0003648D">
        <w:t>Resources meeting one or more of the following conditions will be excluded from the amounts calculated pursuant to paragraphs (2)(a) and (b) above:</w:t>
      </w:r>
    </w:p>
    <w:p w:rsidR="00BA7A09" w:rsidRPr="0003648D" w:rsidRDefault="00BA7A09" w:rsidP="00BA7A09">
      <w:pPr>
        <w:pStyle w:val="List"/>
        <w:ind w:left="1440"/>
      </w:pPr>
      <w:r w:rsidRPr="0003648D">
        <w:t>(a)</w:t>
      </w:r>
      <w:r w:rsidRPr="0003648D">
        <w:tab/>
        <w:t>Intermittent Renewable Resources (IRRs) excluding Wind-powered Generation Resources (WGRs);</w:t>
      </w:r>
    </w:p>
    <w:p w:rsidR="00BA7A09" w:rsidRPr="0003648D" w:rsidRDefault="00BA7A09" w:rsidP="00BA7A09">
      <w:pPr>
        <w:pStyle w:val="List"/>
        <w:ind w:left="1440"/>
      </w:pPr>
      <w:r w:rsidRPr="0003648D">
        <w:t>(b)</w:t>
      </w:r>
      <w:r w:rsidRPr="0003648D">
        <w:tab/>
        <w:t>Nuclear Resources;</w:t>
      </w:r>
    </w:p>
    <w:p w:rsidR="00BA7A09" w:rsidRPr="0003648D" w:rsidRDefault="00BA7A09" w:rsidP="00BA7A09">
      <w:pPr>
        <w:pStyle w:val="List"/>
        <w:ind w:left="1440"/>
      </w:pPr>
      <w:r w:rsidRPr="0003648D">
        <w:t>(c)</w:t>
      </w:r>
      <w:r w:rsidRPr="0003648D">
        <w:tab/>
        <w:t>Resources with a telemetered ONTEST, STARTUP (except Resources with Non-Spin Ancillary Service Resource Responsibility greater than zero), or SHUTDOWN Resource Status excluding Resources telemetering both STARTUP Resource Status and greater than zero Non-Spin Ancillary Service Responsibility; or</w:t>
      </w:r>
    </w:p>
    <w:p w:rsidR="00BA7A09" w:rsidRPr="0003648D" w:rsidRDefault="00BA7A09" w:rsidP="00BA7A09">
      <w:pPr>
        <w:pStyle w:val="List"/>
        <w:ind w:left="1440"/>
      </w:pPr>
      <w:r w:rsidRPr="0003648D">
        <w:t>(d)</w:t>
      </w:r>
      <w:r w:rsidRPr="0003648D">
        <w:tab/>
        <w:t>Resources with a telemetered net real power (in MW) less than 95% of their telemetered Low Sustained Limit (LSL) excluding Resources telemetering both STARTUP Resource Status and greater than zero Non-Spin Ancillary Service Responsibility.</w:t>
      </w:r>
    </w:p>
    <w:p w:rsidR="00BA7A09" w:rsidRPr="0003648D" w:rsidRDefault="00BA7A09" w:rsidP="00BA7A09">
      <w:pPr>
        <w:pStyle w:val="BodyTextNumbered"/>
      </w:pPr>
      <w:r w:rsidRPr="0003648D">
        <w:lastRenderedPageBreak/>
        <w:t>(4)</w:t>
      </w:r>
      <w:r w:rsidRPr="0003648D">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(11) of Section 5.5.2, Reliability Unit Commitment (RUC) Process, will be excluded from the amounts calculated for the 15-minute Settlement Interval pursuant to paragraphs (2)(a), (b), and (c) above.</w:t>
      </w:r>
    </w:p>
    <w:p w:rsidR="00BA7A09" w:rsidRPr="0003648D" w:rsidRDefault="00BA7A09" w:rsidP="00BA7A09">
      <w:pPr>
        <w:pStyle w:val="BodyTextNumbered"/>
      </w:pPr>
      <w:r w:rsidRPr="0003648D">
        <w:t>(5)</w:t>
      </w:r>
      <w:r w:rsidRPr="0003648D">
        <w:tab/>
        <w:t>The Real-Time Off-Line Reserve Capacity for the QSE (RTOFFCAP) shall be</w:t>
      </w:r>
      <w:r w:rsidRPr="0003648D">
        <w:rPr>
          <w:color w:val="000000"/>
        </w:rPr>
        <w:t xml:space="preserve"> administratively </w:t>
      </w:r>
      <w:r w:rsidRPr="0003648D">
        <w:t>set to zero when the SCED snapshot of the Physical Responsive Capability</w:t>
      </w:r>
      <w:r w:rsidRPr="0003648D">
        <w:rPr>
          <w:color w:val="000000"/>
        </w:rPr>
        <w:t xml:space="preserve"> (</w:t>
      </w:r>
      <w:r w:rsidRPr="0003648D">
        <w:t>PRC) is less than or equal to the PRC MW at which Energy Emergency Alert (EEA) Level 1 is initiated.</w:t>
      </w:r>
    </w:p>
    <w:p w:rsidR="00BA7A09" w:rsidRPr="0003648D" w:rsidRDefault="00BA7A09" w:rsidP="00BA7A09">
      <w:pPr>
        <w:pStyle w:val="BodyTextNumbered"/>
      </w:pPr>
      <w:r w:rsidRPr="0003648D">
        <w:t>(6)</w:t>
      </w:r>
      <w:r w:rsidRPr="0003648D">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p w:rsidR="00BA7A09" w:rsidRPr="0003648D" w:rsidRDefault="00BA7A09" w:rsidP="00BA7A09">
      <w:pPr>
        <w:pStyle w:val="BodyTextNumbered"/>
      </w:pPr>
      <w:r w:rsidRPr="0003648D">
        <w:t>(7)</w:t>
      </w:r>
      <w:r w:rsidRPr="0003648D">
        <w:tab/>
        <w:t>The payment or charge to each QSE for the Ancillary Service Imbalance for a given 15-minute Settlement Interval is calculated as follows:</w:t>
      </w:r>
    </w:p>
    <w:p w:rsidR="00BA7A09" w:rsidRPr="00801D55" w:rsidRDefault="00BA7A09" w:rsidP="00801D55">
      <w:pPr>
        <w:pStyle w:val="FormulaBold"/>
      </w:pPr>
      <w:r w:rsidRPr="00801D55">
        <w:t>RTASIAMT</w:t>
      </w:r>
      <w:r w:rsidRPr="00801D55">
        <w:rPr>
          <w:i/>
          <w:vertAlign w:val="subscript"/>
        </w:rPr>
        <w:t xml:space="preserve"> q</w:t>
      </w:r>
      <w:r w:rsidRPr="00801D55">
        <w:tab/>
        <w:t>=</w:t>
      </w:r>
      <w:r w:rsidRPr="00801D55">
        <w:tab/>
      </w:r>
      <w:r w:rsidRPr="00801D55">
        <w:tab/>
        <w:t>(-1) * [(RTASOLIMB</w:t>
      </w:r>
      <w:r w:rsidRPr="00801D55">
        <w:rPr>
          <w:i/>
          <w:vertAlign w:val="subscript"/>
        </w:rPr>
        <w:t xml:space="preserve"> q</w:t>
      </w:r>
      <w:r w:rsidRPr="00801D55">
        <w:t xml:space="preserve"> * RTRSVPOR) + (RTASOFFIMB</w:t>
      </w:r>
      <w:r w:rsidRPr="00801D55">
        <w:rPr>
          <w:i/>
          <w:vertAlign w:val="subscript"/>
        </w:rPr>
        <w:t xml:space="preserve"> q</w:t>
      </w:r>
      <w:r w:rsidRPr="00801D55">
        <w:t xml:space="preserve"> * RTRSVPOFF)]</w:t>
      </w:r>
    </w:p>
    <w:p w:rsidR="00BA7A09" w:rsidRPr="00801D55" w:rsidRDefault="00BA7A09" w:rsidP="00801D55">
      <w:pPr>
        <w:pStyle w:val="FormulaBold"/>
      </w:pPr>
      <w:r w:rsidRPr="00801D55">
        <w:t>RTRDASIAMT</w:t>
      </w:r>
      <w:r w:rsidRPr="00801D55">
        <w:rPr>
          <w:i/>
          <w:vertAlign w:val="subscript"/>
        </w:rPr>
        <w:t xml:space="preserve"> q</w:t>
      </w:r>
      <w:r w:rsidRPr="00801D55">
        <w:t>=</w:t>
      </w:r>
      <w:r w:rsidRPr="00801D55">
        <w:tab/>
      </w:r>
      <w:r w:rsidRPr="00801D55">
        <w:tab/>
        <w:t>(-1) * (RTASOLIMB</w:t>
      </w:r>
      <w:r w:rsidRPr="00801D55">
        <w:rPr>
          <w:i/>
          <w:vertAlign w:val="subscript"/>
        </w:rPr>
        <w:t xml:space="preserve"> q</w:t>
      </w:r>
      <w:r w:rsidRPr="00801D55">
        <w:t xml:space="preserve"> * RTRDP)</w:t>
      </w:r>
    </w:p>
    <w:p w:rsidR="00BA7A09" w:rsidRPr="0003648D" w:rsidRDefault="00BA7A09" w:rsidP="00BA7A09">
      <w:pPr>
        <w:spacing w:before="120" w:after="240"/>
      </w:pPr>
      <w:r w:rsidRPr="0003648D">
        <w:t>Where:</w:t>
      </w:r>
    </w:p>
    <w:p w:rsidR="00BA7A09" w:rsidRPr="0003648D" w:rsidRDefault="00BA7A09" w:rsidP="00BA7A09">
      <w:pPr>
        <w:spacing w:after="240"/>
        <w:ind w:left="3600" w:hanging="2880"/>
      </w:pPr>
      <w:r w:rsidRPr="0003648D">
        <w:t>RTASOLIMB</w:t>
      </w:r>
      <w:r w:rsidRPr="0003648D">
        <w:rPr>
          <w:i/>
          <w:vertAlign w:val="subscript"/>
        </w:rPr>
        <w:t xml:space="preserve"> q</w:t>
      </w:r>
      <w:r w:rsidRPr="0003648D">
        <w:t>=</w:t>
      </w:r>
      <w:r w:rsidRPr="0003648D">
        <w:tab/>
        <w:t>RTOLCAP</w:t>
      </w:r>
      <w:r w:rsidRPr="0003648D">
        <w:rPr>
          <w:i/>
          <w:vertAlign w:val="subscript"/>
        </w:rPr>
        <w:t xml:space="preserve"> q</w:t>
      </w:r>
      <w:r w:rsidRPr="0003648D">
        <w:t xml:space="preserve"> – [((SYS_GEN_DISCFACTOR * RTASRESP</w:t>
      </w:r>
      <w:r w:rsidRPr="0003648D">
        <w:rPr>
          <w:i/>
          <w:vertAlign w:val="subscript"/>
        </w:rPr>
        <w:t xml:space="preserve"> q</w:t>
      </w:r>
      <w:r w:rsidRPr="0003648D">
        <w:t xml:space="preserve"> ) * ¼)</w:t>
      </w:r>
      <w:r w:rsidRPr="0003648D">
        <w:rPr>
          <w:rFonts w:ascii="Times New Roman Bold" w:hAnsi="Times New Roman Bold"/>
        </w:rPr>
        <w:t xml:space="preserve"> </w:t>
      </w:r>
      <w:r w:rsidRPr="0003648D">
        <w:t>– RTASOFF</w:t>
      </w:r>
      <w:r w:rsidRPr="0003648D">
        <w:rPr>
          <w:i/>
          <w:vertAlign w:val="subscript"/>
        </w:rPr>
        <w:t xml:space="preserve"> q </w:t>
      </w:r>
      <w:r w:rsidRPr="0003648D">
        <w:t>– RTRUCNBBRESP </w:t>
      </w:r>
      <w:r w:rsidRPr="0003648D">
        <w:rPr>
          <w:i/>
          <w:vertAlign w:val="subscript"/>
        </w:rPr>
        <w:t>q</w:t>
      </w:r>
      <w:r w:rsidRPr="0003648D">
        <w:rPr>
          <w:vertAlign w:val="subscript"/>
        </w:rPr>
        <w:t xml:space="preserve"> </w:t>
      </w:r>
      <w:r w:rsidRPr="0003648D">
        <w:t xml:space="preserve">– </w:t>
      </w:r>
      <w:r w:rsidRPr="0003648D">
        <w:rPr>
          <w:bCs/>
          <w:szCs w:val="18"/>
        </w:rPr>
        <w:t>RTCLRNSRESP </w:t>
      </w:r>
      <w:r w:rsidRPr="0003648D">
        <w:rPr>
          <w:i/>
          <w:vertAlign w:val="subscript"/>
        </w:rPr>
        <w:t>q</w:t>
      </w:r>
      <w:r w:rsidRPr="0003648D">
        <w:t xml:space="preserve"> – RTRMRRESP </w:t>
      </w:r>
      <w:r w:rsidRPr="0003648D">
        <w:rPr>
          <w:i/>
          <w:vertAlign w:val="subscript"/>
        </w:rPr>
        <w:t>q</w:t>
      </w:r>
      <w:r w:rsidRPr="0003648D">
        <w:t>]</w:t>
      </w:r>
    </w:p>
    <w:p w:rsidR="00BA7A09" w:rsidRPr="0003648D" w:rsidRDefault="00BA7A09" w:rsidP="00BA7A09">
      <w:pPr>
        <w:spacing w:after="240"/>
      </w:pPr>
      <w:r w:rsidRPr="0003648D">
        <w:t>Where:</w:t>
      </w:r>
    </w:p>
    <w:p w:rsidR="00BA7A09" w:rsidRPr="0003648D" w:rsidRDefault="00BA7A09" w:rsidP="00BA7A09">
      <w:pPr>
        <w:spacing w:after="240"/>
        <w:rPr>
          <w:i/>
          <w:vertAlign w:val="subscript"/>
        </w:rPr>
      </w:pPr>
      <w:r w:rsidRPr="0003648D">
        <w:tab/>
        <w:t>RTASOFF</w:t>
      </w:r>
      <w:r w:rsidRPr="0003648D">
        <w:rPr>
          <w:i/>
          <w:vertAlign w:val="subscript"/>
        </w:rPr>
        <w:t xml:space="preserve"> q</w:t>
      </w:r>
      <w:r w:rsidRPr="0003648D">
        <w:t xml:space="preserve"> =</w:t>
      </w:r>
      <w:r w:rsidRPr="0003648D">
        <w:tab/>
      </w:r>
      <w:r w:rsidRPr="0003648D">
        <w:tab/>
      </w:r>
      <w:r w:rsidRPr="0003648D">
        <w:tab/>
        <w:t xml:space="preserve">SYS_GEN_DISCFACTOR * </w:t>
      </w:r>
      <w:r w:rsidRPr="0003648D">
        <w:rPr>
          <w:position w:val="-18"/>
        </w:rPr>
        <w:object w:dxaOrig="225" w:dyaOrig="420">
          <v:shape id="_x0000_i1070" type="#_x0000_t75" style="width:11.25pt;height:21.3pt" o:ole="">
            <v:imagedata r:id="rId80" o:title=""/>
          </v:shape>
          <o:OLEObject Type="Embed" ProgID="Equation.3" ShapeID="_x0000_i1070" DrawAspect="Content" ObjectID="_1600160309" r:id="rId81"/>
        </w:object>
      </w:r>
      <w:r w:rsidRPr="0003648D">
        <w:rPr>
          <w:position w:val="-22"/>
        </w:rPr>
        <w:object w:dxaOrig="225" w:dyaOrig="465">
          <v:shape id="_x0000_i1071" type="#_x0000_t75" style="width:11.25pt;height:23.15pt" o:ole="">
            <v:imagedata r:id="rId82" o:title=""/>
          </v:shape>
          <o:OLEObject Type="Embed" ProgID="Equation.3" ShapeID="_x0000_i1071" DrawAspect="Content" ObjectID="_1600160310" r:id="rId83"/>
        </w:object>
      </w:r>
      <w:r w:rsidRPr="0003648D">
        <w:t>RTASOFFR</w:t>
      </w:r>
      <w:r w:rsidRPr="0003648D">
        <w:rPr>
          <w:i/>
          <w:vertAlign w:val="subscript"/>
        </w:rPr>
        <w:t xml:space="preserve"> q, r, p</w:t>
      </w:r>
    </w:p>
    <w:p w:rsidR="00BA7A09" w:rsidRPr="0003648D" w:rsidRDefault="00BA7A09" w:rsidP="00BA7A09">
      <w:pPr>
        <w:spacing w:after="240"/>
      </w:pPr>
      <w:r w:rsidRPr="0003648D">
        <w:tab/>
        <w:t>RTRUCNBBRESP </w:t>
      </w:r>
      <w:r w:rsidRPr="0003648D">
        <w:rPr>
          <w:i/>
          <w:vertAlign w:val="subscript"/>
        </w:rPr>
        <w:t>q</w:t>
      </w:r>
      <w:r w:rsidRPr="0003648D">
        <w:rPr>
          <w:vertAlign w:val="subscript"/>
        </w:rPr>
        <w:t xml:space="preserve">  </w:t>
      </w:r>
      <w:r w:rsidRPr="0003648D">
        <w:t>=</w:t>
      </w:r>
      <w:r w:rsidRPr="0003648D">
        <w:tab/>
        <w:t xml:space="preserve">SYS_GEN_DISCFACTOR * </w:t>
      </w:r>
      <w:r w:rsidRPr="0003648D">
        <w:rPr>
          <w:position w:val="-18"/>
        </w:rPr>
        <w:object w:dxaOrig="225" w:dyaOrig="420">
          <v:shape id="_x0000_i1072" type="#_x0000_t75" style="width:11.25pt;height:21.3pt" o:ole="">
            <v:imagedata r:id="rId80" o:title=""/>
          </v:shape>
          <o:OLEObject Type="Embed" ProgID="Equation.3" ShapeID="_x0000_i1072" DrawAspect="Content" ObjectID="_1600160311" r:id="rId84"/>
        </w:object>
      </w:r>
      <w:r w:rsidRPr="0003648D">
        <w:t xml:space="preserve"> RTRUCASA</w:t>
      </w:r>
      <w:r w:rsidRPr="0003648D">
        <w:rPr>
          <w:i/>
          <w:vertAlign w:val="subscript"/>
        </w:rPr>
        <w:t xml:space="preserve"> q, r</w:t>
      </w:r>
      <w:r w:rsidRPr="0003648D">
        <w:t xml:space="preserve"> *  ¼</w:t>
      </w:r>
    </w:p>
    <w:p w:rsidR="00BA7A09" w:rsidRPr="0003648D" w:rsidRDefault="00BA7A09" w:rsidP="00BA7A09">
      <w:pPr>
        <w:spacing w:after="240"/>
      </w:pPr>
      <w:r w:rsidRPr="0003648D">
        <w:rPr>
          <w:szCs w:val="18"/>
        </w:rPr>
        <w:tab/>
        <w:t>RTCLRNSRESP </w:t>
      </w:r>
      <w:r w:rsidRPr="0003648D">
        <w:rPr>
          <w:i/>
          <w:vertAlign w:val="subscript"/>
        </w:rPr>
        <w:t>q</w:t>
      </w:r>
      <w:r w:rsidRPr="0003648D">
        <w:rPr>
          <w:vertAlign w:val="subscript"/>
        </w:rPr>
        <w:t xml:space="preserve"> =</w:t>
      </w:r>
      <w:r w:rsidRPr="0003648D">
        <w:rPr>
          <w:vertAlign w:val="subscript"/>
        </w:rPr>
        <w:tab/>
      </w:r>
      <w:r w:rsidRPr="0003648D">
        <w:rPr>
          <w:vertAlign w:val="subscript"/>
        </w:rPr>
        <w:tab/>
      </w:r>
      <w:r w:rsidRPr="0003648D">
        <w:t xml:space="preserve">SYS_GEN_DISCFACTOR * </w:t>
      </w:r>
      <w:r w:rsidRPr="0003648D">
        <w:rPr>
          <w:position w:val="-18"/>
        </w:rPr>
        <w:object w:dxaOrig="225" w:dyaOrig="420">
          <v:shape id="_x0000_i1073" type="#_x0000_t75" style="width:11.25pt;height:21.3pt" o:ole="">
            <v:imagedata r:id="rId80" o:title=""/>
          </v:shape>
          <o:OLEObject Type="Embed" ProgID="Equation.3" ShapeID="_x0000_i1073" DrawAspect="Content" ObjectID="_1600160312" r:id="rId85"/>
        </w:object>
      </w:r>
      <w:r w:rsidRPr="0003648D">
        <w:rPr>
          <w:position w:val="-22"/>
        </w:rPr>
        <w:object w:dxaOrig="225" w:dyaOrig="465">
          <v:shape id="_x0000_i1074" type="#_x0000_t75" style="width:11.25pt;height:23.15pt" o:ole="">
            <v:imagedata r:id="rId82" o:title=""/>
          </v:shape>
          <o:OLEObject Type="Embed" ProgID="Equation.3" ShapeID="_x0000_i1074" DrawAspect="Content" ObjectID="_1600160313" r:id="rId86"/>
        </w:object>
      </w:r>
      <w:r w:rsidRPr="0003648D">
        <w:t xml:space="preserve"> RTCLRNSRESPR</w:t>
      </w:r>
      <w:r w:rsidRPr="0003648D">
        <w:rPr>
          <w:i/>
          <w:vertAlign w:val="subscript"/>
        </w:rPr>
        <w:t xml:space="preserve"> q, r, p</w:t>
      </w:r>
    </w:p>
    <w:p w:rsidR="00BA7A09" w:rsidRPr="0003648D" w:rsidRDefault="00BA7A09" w:rsidP="00801D55">
      <w:pPr>
        <w:pStyle w:val="FormulaBold"/>
      </w:pPr>
      <w:r w:rsidRPr="0003648D">
        <w:rPr>
          <w:szCs w:val="18"/>
        </w:rPr>
        <w:t>RTRMRRESP </w:t>
      </w:r>
      <w:r w:rsidRPr="0003648D">
        <w:rPr>
          <w:i/>
          <w:szCs w:val="18"/>
          <w:vertAlign w:val="subscript"/>
        </w:rPr>
        <w:t>q</w:t>
      </w:r>
      <w:r w:rsidRPr="0003648D">
        <w:rPr>
          <w:szCs w:val="18"/>
          <w:vertAlign w:val="subscript"/>
        </w:rPr>
        <w:t xml:space="preserve"> </w:t>
      </w:r>
      <w:r w:rsidRPr="0003648D">
        <w:rPr>
          <w:vertAlign w:val="subscript"/>
        </w:rPr>
        <w:t>=</w:t>
      </w:r>
      <w:r w:rsidRPr="0003648D">
        <w:rPr>
          <w:vertAlign w:val="subscript"/>
        </w:rPr>
        <w:tab/>
      </w:r>
      <w:r w:rsidRPr="0003648D">
        <w:t xml:space="preserve">SYS_GEN_DISCFACTOR * </w:t>
      </w:r>
      <w:r w:rsidRPr="0003648D">
        <w:rPr>
          <w:position w:val="-22"/>
        </w:rPr>
        <w:object w:dxaOrig="225" w:dyaOrig="465">
          <v:shape id="_x0000_i1075" type="#_x0000_t75" style="width:11.25pt;height:23.15pt" o:ole="">
            <v:imagedata r:id="rId87" o:title=""/>
          </v:shape>
          <o:OLEObject Type="Embed" ProgID="Equation.3" ShapeID="_x0000_i1075" DrawAspect="Content" ObjectID="_1600160314" r:id="rId88"/>
        </w:object>
      </w:r>
      <w:r w:rsidRPr="0003648D">
        <w:rPr>
          <w:position w:val="-18"/>
        </w:rPr>
        <w:object w:dxaOrig="225" w:dyaOrig="420">
          <v:shape id="_x0000_i1076" type="#_x0000_t75" style="width:11.25pt;height:21.3pt" o:ole="">
            <v:imagedata r:id="rId80" o:title=""/>
          </v:shape>
          <o:OLEObject Type="Embed" ProgID="Equation.3" ShapeID="_x0000_i1076" DrawAspect="Content" ObjectID="_1600160315" r:id="rId89"/>
        </w:object>
      </w:r>
      <w:r w:rsidRPr="0003648D">
        <w:rPr>
          <w:position w:val="-22"/>
        </w:rPr>
        <w:object w:dxaOrig="225" w:dyaOrig="465">
          <v:shape id="_x0000_i1077" type="#_x0000_t75" style="width:11.25pt;height:23.15pt" o:ole="">
            <v:imagedata r:id="rId82" o:title=""/>
          </v:shape>
          <o:OLEObject Type="Embed" ProgID="Equation.3" ShapeID="_x0000_i1077" DrawAspect="Content" ObjectID="_1600160316" r:id="rId90"/>
        </w:object>
      </w:r>
      <w:r w:rsidRPr="0003648D">
        <w:t>(HRRADJ</w:t>
      </w:r>
      <w:r w:rsidRPr="0003648D">
        <w:rPr>
          <w:i/>
          <w:vertAlign w:val="subscript"/>
        </w:rPr>
        <w:t xml:space="preserve"> q, r, p</w:t>
      </w:r>
      <w:r w:rsidRPr="0003648D">
        <w:t xml:space="preserve"> + HRUADJ</w:t>
      </w:r>
      <w:r w:rsidRPr="0003648D">
        <w:rPr>
          <w:i/>
          <w:vertAlign w:val="subscript"/>
        </w:rPr>
        <w:t xml:space="preserve"> q, r, p</w:t>
      </w:r>
      <w:r w:rsidRPr="0003648D">
        <w:t xml:space="preserve"> + HNSADJ</w:t>
      </w:r>
      <w:r w:rsidRPr="0003648D">
        <w:rPr>
          <w:i/>
          <w:vertAlign w:val="subscript"/>
        </w:rPr>
        <w:t xml:space="preserve"> q, r, p</w:t>
      </w:r>
      <w:ins w:id="2233" w:author="STEC" w:date="2018-09-17T12:06:00Z">
        <w:r w:rsidR="00787BFD">
          <w:rPr>
            <w:i/>
            <w:vertAlign w:val="subscript"/>
          </w:rPr>
          <w:t>+</w:t>
        </w:r>
        <w:r w:rsidR="00787BFD" w:rsidRPr="00787BFD">
          <w:t xml:space="preserve"> </w:t>
        </w:r>
        <w:r w:rsidR="00787BFD" w:rsidRPr="0003648D">
          <w:t>H</w:t>
        </w:r>
        <w:r w:rsidR="00787BFD">
          <w:t>EC</w:t>
        </w:r>
        <w:r w:rsidR="00787BFD" w:rsidRPr="0003648D">
          <w:t>RADJ</w:t>
        </w:r>
        <w:r w:rsidR="00787BFD" w:rsidRPr="0003648D">
          <w:rPr>
            <w:i/>
            <w:vertAlign w:val="subscript"/>
          </w:rPr>
          <w:t xml:space="preserve"> q, r, p</w:t>
        </w:r>
      </w:ins>
      <w:r w:rsidRPr="0003648D">
        <w:t>) *  ¼</w:t>
      </w:r>
    </w:p>
    <w:p w:rsidR="00BA7A09" w:rsidRPr="0003648D" w:rsidRDefault="00BA7A09" w:rsidP="00801D55">
      <w:pPr>
        <w:pStyle w:val="FormulaBold"/>
        <w:rPr>
          <w:rFonts w:ascii="Times New Roman Bold" w:hAnsi="Times New Roman Bold"/>
        </w:rPr>
      </w:pPr>
      <w:r w:rsidRPr="0003648D">
        <w:lastRenderedPageBreak/>
        <w:t xml:space="preserve">RTOLCAP </w:t>
      </w:r>
      <w:r w:rsidRPr="0003648D">
        <w:rPr>
          <w:i/>
          <w:vertAlign w:val="subscript"/>
        </w:rPr>
        <w:t xml:space="preserve">q </w:t>
      </w:r>
      <w:r w:rsidRPr="0003648D">
        <w:t>=</w:t>
      </w:r>
      <w:r w:rsidRPr="0003648D">
        <w:tab/>
        <w:t>(RTOLHSL</w:t>
      </w:r>
      <w:r w:rsidRPr="0003648D">
        <w:rPr>
          <w:i/>
          <w:vertAlign w:val="subscript"/>
        </w:rPr>
        <w:t xml:space="preserve"> q </w:t>
      </w:r>
      <w:r w:rsidRPr="0003648D">
        <w:t xml:space="preserve">– RTMGQ </w:t>
      </w:r>
      <w:r w:rsidRPr="0003648D">
        <w:rPr>
          <w:i/>
          <w:vertAlign w:val="subscript"/>
        </w:rPr>
        <w:t xml:space="preserve">q </w:t>
      </w:r>
      <w:r w:rsidRPr="0003648D">
        <w:t>– SYS_GEN_DISCFACTOR *  (</w:t>
      </w:r>
      <w:r w:rsidRPr="0003648D">
        <w:rPr>
          <w:position w:val="-18"/>
        </w:rPr>
        <w:object w:dxaOrig="225" w:dyaOrig="420">
          <v:shape id="_x0000_i1078" type="#_x0000_t75" style="width:11.25pt;height:21.3pt" o:ole="">
            <v:imagedata r:id="rId80" o:title=""/>
          </v:shape>
          <o:OLEObject Type="Embed" ProgID="Equation.3" ShapeID="_x0000_i1078" DrawAspect="Content" ObjectID="_1600160317" r:id="rId91"/>
        </w:object>
      </w:r>
      <w:r w:rsidRPr="0003648D">
        <w:rPr>
          <w:position w:val="-22"/>
        </w:rPr>
        <w:object w:dxaOrig="225" w:dyaOrig="465">
          <v:shape id="_x0000_i1079" type="#_x0000_t75" style="width:11.25pt;height:23.15pt" o:ole="">
            <v:imagedata r:id="rId82" o:title=""/>
          </v:shape>
          <o:OLEObject Type="Embed" ProgID="Equation.3" ShapeID="_x0000_i1079" DrawAspect="Content" ObjectID="_1600160318" r:id="rId92"/>
        </w:object>
      </w:r>
      <w:r w:rsidRPr="0003648D">
        <w:t xml:space="preserve">UGENA </w:t>
      </w:r>
      <w:r w:rsidRPr="0003648D">
        <w:rPr>
          <w:i/>
          <w:vertAlign w:val="subscript"/>
        </w:rPr>
        <w:t>q, r, p</w:t>
      </w:r>
      <w:r w:rsidRPr="0003648D">
        <w:t>)) + RTCLRCAP</w:t>
      </w:r>
      <w:r w:rsidRPr="0003648D">
        <w:rPr>
          <w:i/>
          <w:vertAlign w:val="subscript"/>
        </w:rPr>
        <w:t xml:space="preserve"> q </w:t>
      </w:r>
      <w:r w:rsidRPr="0003648D">
        <w:t>+ RTNCLRCAP</w:t>
      </w:r>
      <w:r w:rsidRPr="0003648D">
        <w:rPr>
          <w:i/>
          <w:vertAlign w:val="subscript"/>
        </w:rPr>
        <w:t xml:space="preserve"> q</w:t>
      </w:r>
      <w:r w:rsidRPr="0003648D">
        <w:rPr>
          <w:rFonts w:ascii="Times New Roman Bold" w:hAnsi="Times New Roman Bold"/>
        </w:rPr>
        <w:t xml:space="preserve"> </w:t>
      </w:r>
    </w:p>
    <w:p w:rsidR="00BA7A09" w:rsidRPr="0003648D" w:rsidRDefault="00BA7A09" w:rsidP="00BA7A09">
      <w:r w:rsidRPr="0003648D">
        <w:t>Where:</w:t>
      </w:r>
    </w:p>
    <w:p w:rsidR="00BA7A09" w:rsidRPr="0003648D" w:rsidRDefault="00BA7A09" w:rsidP="00BA7A09">
      <w:pPr>
        <w:tabs>
          <w:tab w:val="left" w:pos="2250"/>
          <w:tab w:val="left" w:pos="3150"/>
          <w:tab w:val="left" w:pos="3960"/>
        </w:tabs>
        <w:spacing w:after="240"/>
        <w:ind w:left="3600" w:hanging="2430"/>
        <w:rPr>
          <w:bCs/>
        </w:rPr>
      </w:pPr>
      <w:r w:rsidRPr="0003648D">
        <w:rPr>
          <w:bCs/>
        </w:rPr>
        <w:t>RTNCLRCAP</w:t>
      </w:r>
      <w:r w:rsidRPr="0003648D">
        <w:rPr>
          <w:bCs/>
          <w:i/>
          <w:vertAlign w:val="subscript"/>
        </w:rPr>
        <w:t xml:space="preserve"> q    </w:t>
      </w:r>
      <w:r w:rsidRPr="0003648D">
        <w:rPr>
          <w:bCs/>
        </w:rPr>
        <w:t>=</w:t>
      </w:r>
      <w:r w:rsidRPr="0003648D">
        <w:rPr>
          <w:bCs/>
        </w:rPr>
        <w:tab/>
      </w:r>
      <w:r w:rsidRPr="0003648D">
        <w:rPr>
          <w:bCs/>
        </w:rPr>
        <w:tab/>
        <w:t>Min(Max(RTNCLRNPC</w:t>
      </w:r>
      <w:r w:rsidRPr="0003648D">
        <w:rPr>
          <w:bCs/>
          <w:i/>
          <w:vertAlign w:val="subscript"/>
        </w:rPr>
        <w:t xml:space="preserve"> q</w:t>
      </w:r>
      <w:r w:rsidRPr="0003648D">
        <w:rPr>
          <w:bCs/>
        </w:rPr>
        <w:t xml:space="preserve"> – RTNCLRLPC</w:t>
      </w:r>
      <w:r w:rsidRPr="0003648D">
        <w:rPr>
          <w:bCs/>
          <w:i/>
          <w:vertAlign w:val="subscript"/>
        </w:rPr>
        <w:t xml:space="preserve"> q</w:t>
      </w:r>
      <w:r w:rsidRPr="0003648D">
        <w:rPr>
          <w:bCs/>
        </w:rPr>
        <w:t xml:space="preserve">, 0.0), </w:t>
      </w:r>
      <w:ins w:id="2234" w:author="STEC" w:date="2018-09-17T12:07:00Z">
        <w:r w:rsidR="003C39C5">
          <w:rPr>
            <w:bCs/>
          </w:rPr>
          <w:t>(</w:t>
        </w:r>
        <w:r w:rsidR="003C39C5" w:rsidRPr="0003648D">
          <w:rPr>
            <w:bCs/>
          </w:rPr>
          <w:t>RTNCLR</w:t>
        </w:r>
        <w:r w:rsidR="003C39C5">
          <w:rPr>
            <w:bCs/>
          </w:rPr>
          <w:t>ECR</w:t>
        </w:r>
        <w:r w:rsidR="003C39C5" w:rsidRPr="0003648D">
          <w:rPr>
            <w:bCs/>
          </w:rPr>
          <w:t>S</w:t>
        </w:r>
        <w:r w:rsidR="003C39C5" w:rsidRPr="0003648D">
          <w:rPr>
            <w:bCs/>
            <w:i/>
            <w:vertAlign w:val="subscript"/>
          </w:rPr>
          <w:t xml:space="preserve"> q </w:t>
        </w:r>
        <w:r w:rsidR="003C39C5">
          <w:rPr>
            <w:bCs/>
            <w:i/>
            <w:vertAlign w:val="subscript"/>
          </w:rPr>
          <w:t>+</w:t>
        </w:r>
      </w:ins>
      <w:r w:rsidRPr="0003648D">
        <w:rPr>
          <w:bCs/>
        </w:rPr>
        <w:t>RTNCLRRRS</w:t>
      </w:r>
      <w:r w:rsidRPr="0003648D">
        <w:rPr>
          <w:bCs/>
          <w:i/>
          <w:vertAlign w:val="subscript"/>
        </w:rPr>
        <w:t xml:space="preserve"> q</w:t>
      </w:r>
      <w:ins w:id="2235" w:author="STEC" w:date="2018-09-17T12:07:00Z">
        <w:r w:rsidR="003C39C5">
          <w:rPr>
            <w:bCs/>
            <w:i/>
            <w:vertAlign w:val="subscript"/>
          </w:rPr>
          <w:t>)</w:t>
        </w:r>
      </w:ins>
      <w:r w:rsidRPr="0003648D">
        <w:rPr>
          <w:bCs/>
          <w:i/>
          <w:vertAlign w:val="subscript"/>
        </w:rPr>
        <w:t xml:space="preserve"> </w:t>
      </w:r>
      <w:r w:rsidRPr="0003648D">
        <w:rPr>
          <w:bCs/>
        </w:rPr>
        <w:t>* 1.5)</w:t>
      </w:r>
    </w:p>
    <w:p w:rsidR="000F5BC1" w:rsidRDefault="00BA7A09" w:rsidP="00BA5520">
      <w:pPr>
        <w:tabs>
          <w:tab w:val="left" w:pos="2250"/>
          <w:tab w:val="left" w:pos="3150"/>
          <w:tab w:val="left" w:pos="3960"/>
        </w:tabs>
        <w:spacing w:after="240"/>
        <w:ind w:left="3600" w:hanging="2430"/>
        <w:rPr>
          <w:ins w:id="2236" w:author="STEC" w:date="2018-09-17T12:08:00Z"/>
          <w:bCs/>
        </w:rPr>
      </w:pPr>
      <w:r w:rsidRPr="0003648D">
        <w:t>RTNCLRRRS</w:t>
      </w:r>
      <w:r w:rsidRPr="0003648D">
        <w:rPr>
          <w:i/>
          <w:vertAlign w:val="subscript"/>
        </w:rPr>
        <w:t xml:space="preserve"> q    </w:t>
      </w:r>
      <w:r w:rsidRPr="0003648D">
        <w:rPr>
          <w:i/>
        </w:rPr>
        <w:t>=</w:t>
      </w:r>
      <w:r w:rsidRPr="0003648D">
        <w:t xml:space="preserve"> </w:t>
      </w:r>
      <w:r w:rsidRPr="0003648D">
        <w:tab/>
      </w:r>
      <w:r w:rsidRPr="0003648D">
        <w:tab/>
        <w:t xml:space="preserve">SYS_GEN_DISCFACTOR * </w:t>
      </w:r>
      <w:r w:rsidR="00C26407">
        <w:rPr>
          <w:noProof/>
          <w:position w:val="-18"/>
        </w:rPr>
        <w:drawing>
          <wp:inline distT="0" distB="0" distL="0" distR="0">
            <wp:extent cx="142875" cy="270510"/>
            <wp:effectExtent l="0" t="0" r="9525" b="0"/>
            <wp:docPr id="142"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C26407">
        <w:rPr>
          <w:noProof/>
          <w:position w:val="-22"/>
        </w:rPr>
        <w:drawing>
          <wp:inline distT="0" distB="0" distL="0" distR="0">
            <wp:extent cx="142875" cy="294005"/>
            <wp:effectExtent l="0" t="0" r="9525" b="0"/>
            <wp:docPr id="143"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RTNCLRRRS</w:t>
      </w:r>
      <w:r w:rsidRPr="0003648D">
        <w:rPr>
          <w:bCs/>
        </w:rPr>
        <w:t xml:space="preserve">R </w:t>
      </w:r>
      <w:r w:rsidRPr="0003648D">
        <w:rPr>
          <w:i/>
          <w:vertAlign w:val="subscript"/>
        </w:rPr>
        <w:t>q, r, p</w:t>
      </w:r>
      <w:r w:rsidRPr="0003648D" w:rsidDel="00A53AA1">
        <w:rPr>
          <w:bCs/>
        </w:rPr>
        <w:t xml:space="preserve"> </w:t>
      </w:r>
    </w:p>
    <w:p w:rsidR="003C39C5" w:rsidRPr="0003648D" w:rsidRDefault="003C39C5" w:rsidP="003C39C5">
      <w:pPr>
        <w:tabs>
          <w:tab w:val="left" w:pos="2250"/>
          <w:tab w:val="left" w:pos="3150"/>
          <w:tab w:val="left" w:pos="3960"/>
        </w:tabs>
        <w:spacing w:after="240"/>
        <w:ind w:left="3600" w:hanging="2430"/>
        <w:rPr>
          <w:bCs/>
        </w:rPr>
      </w:pPr>
      <w:ins w:id="2237" w:author="STEC" w:date="2018-09-17T12:08:00Z">
        <w:r w:rsidRPr="0003648D">
          <w:t>RTNCLR</w:t>
        </w:r>
        <w:r>
          <w:t>ECR</w:t>
        </w:r>
        <w:r w:rsidRPr="0003648D">
          <w:t>S</w:t>
        </w:r>
        <w:r w:rsidRPr="0003648D">
          <w:rPr>
            <w:i/>
            <w:vertAlign w:val="subscript"/>
          </w:rPr>
          <w:t xml:space="preserve"> q    </w:t>
        </w:r>
        <w:r w:rsidRPr="0003648D">
          <w:rPr>
            <w:i/>
          </w:rPr>
          <w:t>=</w:t>
        </w:r>
        <w:r w:rsidRPr="0003648D">
          <w:t xml:space="preserve"> </w:t>
        </w:r>
        <w:r w:rsidRPr="0003648D">
          <w:tab/>
        </w:r>
        <w:r w:rsidRPr="0003648D">
          <w:tab/>
          <w:t xml:space="preserve">SYS_GEN_DISCFACTOR * </w:t>
        </w:r>
        <w:r w:rsidR="00C26407">
          <w:rPr>
            <w:noProof/>
            <w:position w:val="-18"/>
          </w:rPr>
          <w:drawing>
            <wp:inline distT="0" distB="0" distL="0" distR="0">
              <wp:extent cx="142875" cy="270510"/>
              <wp:effectExtent l="0" t="0" r="952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C26407">
          <w:rPr>
            <w:noProof/>
            <w:position w:val="-22"/>
          </w:rPr>
          <w:drawing>
            <wp:inline distT="0" distB="0" distL="0" distR="0">
              <wp:extent cx="142875" cy="294005"/>
              <wp:effectExtent l="0" t="0" r="9525"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ins>
    </w:p>
    <w:p w:rsidR="00BA7A09" w:rsidRPr="0003648D" w:rsidRDefault="00BA7A09" w:rsidP="00BA7A09">
      <w:pPr>
        <w:spacing w:after="240"/>
        <w:ind w:left="2880" w:hanging="1710"/>
        <w:rPr>
          <w:b/>
          <w:i/>
          <w:vertAlign w:val="subscript"/>
        </w:rPr>
      </w:pPr>
      <w:r w:rsidRPr="0003648D">
        <w:t>RTNCLRNPC</w:t>
      </w:r>
      <w:r w:rsidRPr="0003648D">
        <w:rPr>
          <w:i/>
          <w:vertAlign w:val="subscript"/>
        </w:rPr>
        <w:t xml:space="preserve"> q    </w:t>
      </w:r>
      <w:r w:rsidRPr="0003648D">
        <w:rPr>
          <w:i/>
        </w:rPr>
        <w:t>=</w:t>
      </w:r>
      <w:r w:rsidRPr="0003648D">
        <w:t xml:space="preserve"> </w:t>
      </w:r>
      <w:r w:rsidRPr="0003648D">
        <w:tab/>
        <w:t xml:space="preserve">SYS_GEN_DISCFACTOR * </w:t>
      </w:r>
      <w:r w:rsidR="00C26407">
        <w:rPr>
          <w:noProof/>
          <w:position w:val="-18"/>
        </w:rPr>
        <w:drawing>
          <wp:inline distT="0" distB="0" distL="0" distR="0">
            <wp:extent cx="142875" cy="270510"/>
            <wp:effectExtent l="0" t="0" r="9525" b="0"/>
            <wp:docPr id="146"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C26407">
        <w:rPr>
          <w:noProof/>
          <w:position w:val="-22"/>
        </w:rPr>
        <w:drawing>
          <wp:inline distT="0" distB="0" distL="0" distR="0">
            <wp:extent cx="142875" cy="294005"/>
            <wp:effectExtent l="0" t="0" r="9525" b="0"/>
            <wp:docPr id="147"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RTNCLRNPCR </w:t>
      </w:r>
      <w:r w:rsidRPr="0003648D">
        <w:rPr>
          <w:i/>
          <w:vertAlign w:val="subscript"/>
        </w:rPr>
        <w:t>q, r, p</w:t>
      </w:r>
    </w:p>
    <w:p w:rsidR="00BA7A09" w:rsidRPr="0003648D" w:rsidRDefault="00BA7A09" w:rsidP="00BA7A09">
      <w:pPr>
        <w:spacing w:after="240"/>
        <w:ind w:left="2880" w:hanging="1710"/>
        <w:rPr>
          <w:bCs/>
        </w:rPr>
      </w:pPr>
      <w:r w:rsidRPr="0003648D">
        <w:t>RTNCLRLPC</w:t>
      </w:r>
      <w:r w:rsidRPr="0003648D">
        <w:rPr>
          <w:i/>
          <w:vertAlign w:val="subscript"/>
        </w:rPr>
        <w:t xml:space="preserve"> q    </w:t>
      </w:r>
      <w:r w:rsidRPr="0003648D">
        <w:rPr>
          <w:i/>
        </w:rPr>
        <w:t>=</w:t>
      </w:r>
      <w:r w:rsidRPr="0003648D">
        <w:t xml:space="preserve"> </w:t>
      </w:r>
      <w:r w:rsidRPr="0003648D">
        <w:tab/>
        <w:t xml:space="preserve">SYS_GEN_DISCFACTOR * </w:t>
      </w:r>
      <w:r w:rsidR="00C26407">
        <w:rPr>
          <w:noProof/>
          <w:position w:val="-18"/>
        </w:rPr>
        <w:drawing>
          <wp:inline distT="0" distB="0" distL="0" distR="0">
            <wp:extent cx="142875" cy="270510"/>
            <wp:effectExtent l="0" t="0" r="9525" b="0"/>
            <wp:docPr id="14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C26407">
        <w:rPr>
          <w:noProof/>
          <w:position w:val="-22"/>
        </w:rPr>
        <w:drawing>
          <wp:inline distT="0" distB="0" distL="0" distR="0">
            <wp:extent cx="142875" cy="294005"/>
            <wp:effectExtent l="0" t="0" r="9525" b="0"/>
            <wp:docPr id="14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RTNCLRLPCR </w:t>
      </w:r>
      <w:r w:rsidRPr="0003648D">
        <w:rPr>
          <w:i/>
          <w:vertAlign w:val="subscript"/>
        </w:rPr>
        <w:t>q, r, p</w:t>
      </w:r>
    </w:p>
    <w:p w:rsidR="00BA7A09" w:rsidRPr="0003648D" w:rsidRDefault="00BA7A09" w:rsidP="00BA7A09">
      <w:pPr>
        <w:spacing w:after="240"/>
        <w:ind w:left="2880" w:hanging="1710"/>
      </w:pPr>
      <w:r w:rsidRPr="0003648D">
        <w:t>RTOLHSL</w:t>
      </w:r>
      <w:r w:rsidRPr="0003648D">
        <w:rPr>
          <w:i/>
          <w:vertAlign w:val="subscript"/>
        </w:rPr>
        <w:t xml:space="preserve"> q</w:t>
      </w:r>
      <w:r w:rsidRPr="0003648D">
        <w:t xml:space="preserve"> =</w:t>
      </w:r>
      <w:r w:rsidRPr="0003648D">
        <w:tab/>
      </w:r>
      <w:r w:rsidRPr="0003648D">
        <w:tab/>
        <w:t xml:space="preserve">SYS_GEN_DISCFACTOR * </w:t>
      </w:r>
      <w:r w:rsidRPr="0003648D">
        <w:rPr>
          <w:position w:val="-18"/>
        </w:rPr>
        <w:object w:dxaOrig="225" w:dyaOrig="420">
          <v:shape id="_x0000_i1080" type="#_x0000_t75" style="width:11.25pt;height:21.3pt" o:ole="">
            <v:imagedata r:id="rId80" o:title=""/>
          </v:shape>
          <o:OLEObject Type="Embed" ProgID="Equation.3" ShapeID="_x0000_i1080" DrawAspect="Content" ObjectID="_1600160319" r:id="rId94"/>
        </w:object>
      </w:r>
      <w:r w:rsidRPr="0003648D">
        <w:rPr>
          <w:position w:val="-22"/>
        </w:rPr>
        <w:object w:dxaOrig="225" w:dyaOrig="465">
          <v:shape id="_x0000_i1081" type="#_x0000_t75" style="width:11.25pt;height:23.15pt" o:ole="">
            <v:imagedata r:id="rId82" o:title=""/>
          </v:shape>
          <o:OLEObject Type="Embed" ProgID="Equation.3" ShapeID="_x0000_i1081" DrawAspect="Content" ObjectID="_1600160320" r:id="rId95"/>
        </w:object>
      </w:r>
      <w:r w:rsidRPr="0003648D">
        <w:t>RTOLHSLRA</w:t>
      </w:r>
      <w:r w:rsidRPr="0003648D">
        <w:rPr>
          <w:i/>
          <w:vertAlign w:val="subscript"/>
        </w:rPr>
        <w:t xml:space="preserve"> q, r, p</w:t>
      </w:r>
    </w:p>
    <w:p w:rsidR="00BA7A09" w:rsidRPr="0003648D" w:rsidRDefault="00BA7A09" w:rsidP="00BA7A09">
      <w:pPr>
        <w:spacing w:after="240"/>
        <w:ind w:left="2880" w:hanging="1710"/>
      </w:pPr>
      <w:r w:rsidRPr="0003648D">
        <w:t>RTMGQ</w:t>
      </w:r>
      <w:r w:rsidRPr="0003648D">
        <w:rPr>
          <w:i/>
          <w:vertAlign w:val="subscript"/>
        </w:rPr>
        <w:t xml:space="preserve"> q</w:t>
      </w:r>
      <w:r w:rsidRPr="0003648D">
        <w:t xml:space="preserve"> =</w:t>
      </w:r>
      <w:r w:rsidRPr="0003648D">
        <w:tab/>
      </w:r>
      <w:r w:rsidRPr="0003648D">
        <w:tab/>
        <w:t xml:space="preserve">SYS_GEN_DISCFACTOR * </w:t>
      </w:r>
      <w:r w:rsidRPr="0003648D">
        <w:rPr>
          <w:position w:val="-18"/>
        </w:rPr>
        <w:object w:dxaOrig="225" w:dyaOrig="420">
          <v:shape id="_x0000_i1082" type="#_x0000_t75" style="width:11.25pt;height:21.3pt" o:ole="">
            <v:imagedata r:id="rId80" o:title=""/>
          </v:shape>
          <o:OLEObject Type="Embed" ProgID="Equation.3" ShapeID="_x0000_i1082" DrawAspect="Content" ObjectID="_1600160321" r:id="rId96"/>
        </w:object>
      </w:r>
      <w:r w:rsidRPr="0003648D">
        <w:rPr>
          <w:position w:val="-22"/>
        </w:rPr>
        <w:object w:dxaOrig="225" w:dyaOrig="465">
          <v:shape id="_x0000_i1083" type="#_x0000_t75" style="width:11.25pt;height:23.15pt" o:ole="">
            <v:imagedata r:id="rId82" o:title=""/>
          </v:shape>
          <o:OLEObject Type="Embed" ProgID="Equation.3" ShapeID="_x0000_i1083" DrawAspect="Content" ObjectID="_1600160322" r:id="rId97"/>
        </w:object>
      </w:r>
      <w:r w:rsidRPr="0003648D">
        <w:t>RTMGA</w:t>
      </w:r>
      <w:r w:rsidRPr="0003648D">
        <w:rPr>
          <w:i/>
          <w:vertAlign w:val="subscript"/>
        </w:rPr>
        <w:t xml:space="preserve"> q, r, p</w:t>
      </w:r>
      <w:r w:rsidRPr="0003648D">
        <w:t xml:space="preserve"> </w:t>
      </w:r>
    </w:p>
    <w:p w:rsidR="00BA7A09" w:rsidRPr="0003648D" w:rsidRDefault="00BA7A09" w:rsidP="00BA7A09">
      <w:pPr>
        <w:spacing w:after="240"/>
        <w:ind w:left="720" w:firstLine="720"/>
      </w:pPr>
      <w:r w:rsidRPr="0003648D">
        <w:t xml:space="preserve">        If  RTMGA</w:t>
      </w:r>
      <w:r w:rsidRPr="0003648D">
        <w:rPr>
          <w:i/>
          <w:vertAlign w:val="subscript"/>
        </w:rPr>
        <w:t xml:space="preserve"> q, r, p</w:t>
      </w:r>
      <w:r w:rsidRPr="0003648D">
        <w:t xml:space="preserve"> &gt; RTOLHSLRA</w:t>
      </w:r>
      <w:r w:rsidRPr="0003648D">
        <w:rPr>
          <w:i/>
          <w:vertAlign w:val="subscript"/>
        </w:rPr>
        <w:t xml:space="preserve"> q, r, p </w:t>
      </w:r>
      <w:r w:rsidRPr="0003648D">
        <w:t xml:space="preserve"> </w:t>
      </w:r>
    </w:p>
    <w:p w:rsidR="00BA7A09" w:rsidRPr="0003648D" w:rsidRDefault="00BA7A09" w:rsidP="00BA7A09">
      <w:pPr>
        <w:spacing w:after="240"/>
        <w:ind w:left="2880" w:hanging="1710"/>
        <w:rPr>
          <w:i/>
          <w:vertAlign w:val="subscript"/>
        </w:rPr>
      </w:pPr>
      <w:r w:rsidRPr="0003648D">
        <w:t xml:space="preserve">            Then RTMGA</w:t>
      </w:r>
      <w:r w:rsidRPr="0003648D">
        <w:rPr>
          <w:i/>
          <w:vertAlign w:val="subscript"/>
        </w:rPr>
        <w:t xml:space="preserve"> q, r, p</w:t>
      </w:r>
      <w:r w:rsidRPr="0003648D">
        <w:t xml:space="preserve"> = RTOLHSLRA</w:t>
      </w:r>
      <w:r w:rsidRPr="0003648D">
        <w:rPr>
          <w:i/>
          <w:vertAlign w:val="subscript"/>
        </w:rPr>
        <w:t xml:space="preserve"> q, r, p </w:t>
      </w:r>
      <w:r w:rsidRPr="0003648D">
        <w:t xml:space="preserve"> </w:t>
      </w:r>
    </w:p>
    <w:p w:rsidR="00BA7A09" w:rsidRPr="0003648D" w:rsidRDefault="00BA7A09" w:rsidP="00801D55">
      <w:pPr>
        <w:pStyle w:val="FormulaBold"/>
      </w:pPr>
      <w:r w:rsidRPr="0003648D">
        <w:t>RTCLRCAP</w:t>
      </w:r>
      <w:r w:rsidRPr="0003648D">
        <w:rPr>
          <w:i/>
          <w:vertAlign w:val="subscript"/>
        </w:rPr>
        <w:t xml:space="preserve"> q</w:t>
      </w:r>
      <w:r w:rsidRPr="0003648D">
        <w:t>=</w:t>
      </w:r>
      <w:r w:rsidRPr="0003648D">
        <w:tab/>
        <w:t>RTCLRNPC</w:t>
      </w:r>
      <w:r w:rsidRPr="0003648D">
        <w:rPr>
          <w:i/>
          <w:vertAlign w:val="subscript"/>
        </w:rPr>
        <w:t xml:space="preserve"> q</w:t>
      </w:r>
      <w:r w:rsidRPr="0003648D">
        <w:t xml:space="preserve"> – RTCLRLPC</w:t>
      </w:r>
      <w:r w:rsidRPr="0003648D">
        <w:rPr>
          <w:i/>
          <w:vertAlign w:val="subscript"/>
        </w:rPr>
        <w:t xml:space="preserve"> q</w:t>
      </w:r>
      <w:r w:rsidRPr="0003648D">
        <w:rPr>
          <w:rFonts w:ascii="Times New Roman Bold" w:hAnsi="Times New Roman Bold"/>
        </w:rPr>
        <w:t xml:space="preserve"> </w:t>
      </w:r>
      <w:r w:rsidRPr="0003648D">
        <w:rPr>
          <w:rFonts w:ascii="Times New Roman Bold" w:hAnsi="Times New Roman Bold" w:hint="eastAsia"/>
        </w:rPr>
        <w:t>–</w:t>
      </w:r>
      <w:r w:rsidRPr="0003648D">
        <w:rPr>
          <w:rFonts w:ascii="Times New Roman Bold" w:hAnsi="Times New Roman Bold"/>
        </w:rPr>
        <w:t xml:space="preserve"> </w:t>
      </w:r>
      <w:r w:rsidRPr="0003648D">
        <w:t>RTCLRNS</w:t>
      </w:r>
      <w:r w:rsidRPr="0003648D">
        <w:rPr>
          <w:i/>
          <w:vertAlign w:val="subscript"/>
        </w:rPr>
        <w:t xml:space="preserve"> q</w:t>
      </w:r>
      <w:r w:rsidRPr="0003648D">
        <w:t xml:space="preserve"> + RTCLRREG</w:t>
      </w:r>
      <w:r w:rsidRPr="0003648D">
        <w:rPr>
          <w:i/>
          <w:vertAlign w:val="subscript"/>
        </w:rPr>
        <w:t xml:space="preserve"> q</w:t>
      </w:r>
    </w:p>
    <w:p w:rsidR="00BA7A09" w:rsidRPr="0003648D" w:rsidRDefault="00BA7A09" w:rsidP="00BA7A09">
      <w:pPr>
        <w:spacing w:after="240"/>
      </w:pPr>
      <w:r w:rsidRPr="0003648D">
        <w:t>Where:</w:t>
      </w:r>
    </w:p>
    <w:p w:rsidR="00BA7A09" w:rsidRPr="0003648D" w:rsidRDefault="00BA7A09" w:rsidP="00BA7A09">
      <w:pPr>
        <w:spacing w:after="240"/>
        <w:ind w:left="2880" w:hanging="1710"/>
        <w:rPr>
          <w:bCs/>
        </w:rPr>
      </w:pPr>
      <w:r w:rsidRPr="0003648D">
        <w:t>RTCLRNPC </w:t>
      </w:r>
      <w:r w:rsidRPr="0003648D">
        <w:rPr>
          <w:i/>
          <w:vertAlign w:val="subscript"/>
        </w:rPr>
        <w:t>q</w:t>
      </w:r>
      <w:r w:rsidRPr="0003648D">
        <w:rPr>
          <w:bCs/>
        </w:rPr>
        <w:t>=</w:t>
      </w:r>
      <w:r w:rsidRPr="0003648D">
        <w:rPr>
          <w:bCs/>
        </w:rPr>
        <w:tab/>
      </w:r>
      <w:r w:rsidRPr="0003648D">
        <w:rPr>
          <w:bCs/>
        </w:rPr>
        <w:tab/>
      </w:r>
      <w:r w:rsidRPr="0003648D">
        <w:t xml:space="preserve">SYS_GEN_DISCFACTOR * </w:t>
      </w:r>
      <w:r w:rsidRPr="0003648D">
        <w:rPr>
          <w:position w:val="-18"/>
        </w:rPr>
        <w:object w:dxaOrig="225" w:dyaOrig="420">
          <v:shape id="_x0000_i1084" type="#_x0000_t75" style="width:11.25pt;height:21.3pt" o:ole="">
            <v:imagedata r:id="rId80" o:title=""/>
          </v:shape>
          <o:OLEObject Type="Embed" ProgID="Equation.3" ShapeID="_x0000_i1084" DrawAspect="Content" ObjectID="_1600160323" r:id="rId98"/>
        </w:object>
      </w:r>
      <w:r w:rsidRPr="0003648D">
        <w:rPr>
          <w:position w:val="-22"/>
        </w:rPr>
        <w:object w:dxaOrig="225" w:dyaOrig="465">
          <v:shape id="_x0000_i1085" type="#_x0000_t75" style="width:11.25pt;height:23.15pt" o:ole="">
            <v:imagedata r:id="rId82" o:title=""/>
          </v:shape>
          <o:OLEObject Type="Embed" ProgID="Equation.3" ShapeID="_x0000_i1085" DrawAspect="Content" ObjectID="_1600160324" r:id="rId99"/>
        </w:object>
      </w:r>
      <w:r w:rsidRPr="0003648D">
        <w:rPr>
          <w:bCs/>
        </w:rPr>
        <w:t xml:space="preserve">RTCLRNPCR </w:t>
      </w:r>
      <w:r w:rsidRPr="0003648D">
        <w:rPr>
          <w:b/>
          <w:i/>
          <w:vertAlign w:val="subscript"/>
        </w:rPr>
        <w:t>q, r, p</w:t>
      </w:r>
    </w:p>
    <w:p w:rsidR="00BA7A09" w:rsidRPr="0003648D" w:rsidRDefault="00BA7A09" w:rsidP="00BA7A09">
      <w:pPr>
        <w:spacing w:after="240"/>
        <w:ind w:left="2880" w:hanging="1710"/>
        <w:rPr>
          <w:bCs/>
        </w:rPr>
      </w:pPr>
      <w:r w:rsidRPr="0003648D">
        <w:t>RTCLRLPC </w:t>
      </w:r>
      <w:r w:rsidRPr="0003648D">
        <w:rPr>
          <w:i/>
          <w:vertAlign w:val="subscript"/>
        </w:rPr>
        <w:t>q</w:t>
      </w:r>
      <w:r w:rsidRPr="0003648D">
        <w:rPr>
          <w:bCs/>
        </w:rPr>
        <w:t xml:space="preserve"> =</w:t>
      </w:r>
      <w:r w:rsidRPr="0003648D">
        <w:rPr>
          <w:bCs/>
        </w:rPr>
        <w:tab/>
      </w:r>
      <w:r w:rsidRPr="0003648D">
        <w:rPr>
          <w:bCs/>
        </w:rPr>
        <w:tab/>
      </w:r>
      <w:r w:rsidRPr="0003648D">
        <w:t xml:space="preserve">SYS_GEN_DISCFACTOR * </w:t>
      </w:r>
      <w:r w:rsidRPr="0003648D">
        <w:rPr>
          <w:position w:val="-18"/>
        </w:rPr>
        <w:object w:dxaOrig="225" w:dyaOrig="420">
          <v:shape id="_x0000_i1086" type="#_x0000_t75" style="width:11.25pt;height:21.3pt" o:ole="">
            <v:imagedata r:id="rId80" o:title=""/>
          </v:shape>
          <o:OLEObject Type="Embed" ProgID="Equation.3" ShapeID="_x0000_i1086" DrawAspect="Content" ObjectID="_1600160325" r:id="rId100"/>
        </w:object>
      </w:r>
      <w:r w:rsidRPr="0003648D">
        <w:rPr>
          <w:position w:val="-22"/>
        </w:rPr>
        <w:object w:dxaOrig="225" w:dyaOrig="465">
          <v:shape id="_x0000_i1087" type="#_x0000_t75" style="width:11.25pt;height:23.15pt" o:ole="">
            <v:imagedata r:id="rId82" o:title=""/>
          </v:shape>
          <o:OLEObject Type="Embed" ProgID="Equation.3" ShapeID="_x0000_i1087" DrawAspect="Content" ObjectID="_1600160326" r:id="rId101"/>
        </w:object>
      </w:r>
      <w:r w:rsidRPr="0003648D">
        <w:rPr>
          <w:bCs/>
        </w:rPr>
        <w:t>RTCLRLPCR</w:t>
      </w:r>
      <w:r w:rsidRPr="0003648D">
        <w:rPr>
          <w:b/>
          <w:i/>
          <w:vertAlign w:val="subscript"/>
        </w:rPr>
        <w:t xml:space="preserve"> q, r, p</w:t>
      </w:r>
    </w:p>
    <w:p w:rsidR="00BA7A09" w:rsidRPr="0003648D" w:rsidRDefault="00BA7A09" w:rsidP="00BA7A09">
      <w:pPr>
        <w:spacing w:after="240"/>
        <w:ind w:left="2880" w:hanging="1710"/>
        <w:rPr>
          <w:bCs/>
        </w:rPr>
      </w:pPr>
      <w:r w:rsidRPr="0003648D">
        <w:t>RTCLRNS </w:t>
      </w:r>
      <w:r w:rsidRPr="0003648D">
        <w:rPr>
          <w:i/>
          <w:vertAlign w:val="subscript"/>
        </w:rPr>
        <w:t>q</w:t>
      </w:r>
      <w:r w:rsidRPr="0003648D">
        <w:rPr>
          <w:bCs/>
        </w:rPr>
        <w:t xml:space="preserve"> =</w:t>
      </w:r>
      <w:r w:rsidRPr="0003648D">
        <w:rPr>
          <w:bCs/>
        </w:rPr>
        <w:tab/>
      </w:r>
      <w:r w:rsidRPr="0003648D">
        <w:rPr>
          <w:bCs/>
        </w:rPr>
        <w:tab/>
      </w:r>
      <w:r w:rsidRPr="0003648D">
        <w:t xml:space="preserve">SYS_GEN_DISCFACTOR * </w:t>
      </w:r>
      <w:r w:rsidRPr="0003648D">
        <w:rPr>
          <w:position w:val="-18"/>
        </w:rPr>
        <w:object w:dxaOrig="225" w:dyaOrig="420">
          <v:shape id="_x0000_i1088" type="#_x0000_t75" style="width:11.25pt;height:21.3pt" o:ole="">
            <v:imagedata r:id="rId80" o:title=""/>
          </v:shape>
          <o:OLEObject Type="Embed" ProgID="Equation.3" ShapeID="_x0000_i1088" DrawAspect="Content" ObjectID="_1600160327" r:id="rId102"/>
        </w:object>
      </w:r>
      <w:r w:rsidRPr="0003648D">
        <w:rPr>
          <w:position w:val="-22"/>
        </w:rPr>
        <w:object w:dxaOrig="225" w:dyaOrig="465">
          <v:shape id="_x0000_i1089" type="#_x0000_t75" style="width:11.25pt;height:23.15pt" o:ole="">
            <v:imagedata r:id="rId82" o:title=""/>
          </v:shape>
          <o:OLEObject Type="Embed" ProgID="Equation.3" ShapeID="_x0000_i1089" DrawAspect="Content" ObjectID="_1600160328" r:id="rId103"/>
        </w:object>
      </w:r>
      <w:r w:rsidRPr="0003648D">
        <w:rPr>
          <w:bCs/>
        </w:rPr>
        <w:t xml:space="preserve"> RTCLRNSR</w:t>
      </w:r>
      <w:r w:rsidRPr="0003648D">
        <w:rPr>
          <w:b/>
          <w:i/>
          <w:vertAlign w:val="subscript"/>
        </w:rPr>
        <w:t xml:space="preserve"> q, r, p</w:t>
      </w:r>
    </w:p>
    <w:p w:rsidR="00BA7A09" w:rsidRPr="0003648D" w:rsidRDefault="00BA7A09" w:rsidP="00801D55">
      <w:pPr>
        <w:pStyle w:val="FormulaBold"/>
      </w:pPr>
      <w:r w:rsidRPr="0003648D">
        <w:t>RTCLRREG </w:t>
      </w:r>
      <w:r w:rsidRPr="0003648D">
        <w:rPr>
          <w:i/>
          <w:vertAlign w:val="subscript"/>
        </w:rPr>
        <w:t xml:space="preserve">q </w:t>
      </w:r>
      <w:r w:rsidRPr="0003648D">
        <w:t>=</w:t>
      </w:r>
      <w:r w:rsidRPr="0003648D">
        <w:tab/>
        <w:t xml:space="preserve">SYS_GEN_DISCFACTOR * </w:t>
      </w:r>
      <w:r w:rsidRPr="0003648D">
        <w:rPr>
          <w:position w:val="-18"/>
        </w:rPr>
        <w:object w:dxaOrig="225" w:dyaOrig="420">
          <v:shape id="_x0000_i1090" type="#_x0000_t75" style="width:11.25pt;height:21.3pt" o:ole="">
            <v:imagedata r:id="rId80" o:title=""/>
          </v:shape>
          <o:OLEObject Type="Embed" ProgID="Equation.3" ShapeID="_x0000_i1090" DrawAspect="Content" ObjectID="_1600160329" r:id="rId104"/>
        </w:object>
      </w:r>
      <w:r w:rsidRPr="0003648D">
        <w:rPr>
          <w:position w:val="-22"/>
        </w:rPr>
        <w:object w:dxaOrig="225" w:dyaOrig="465">
          <v:shape id="_x0000_i1091" type="#_x0000_t75" style="width:11.25pt;height:23.15pt" o:ole="">
            <v:imagedata r:id="rId82" o:title=""/>
          </v:shape>
          <o:OLEObject Type="Embed" ProgID="Equation.3" ShapeID="_x0000_i1091" DrawAspect="Content" ObjectID="_1600160330" r:id="rId105"/>
        </w:object>
      </w:r>
      <w:r w:rsidRPr="0003648D">
        <w:t xml:space="preserve"> RTCLRREGR</w:t>
      </w:r>
      <w:r w:rsidRPr="0003648D">
        <w:rPr>
          <w:i/>
          <w:vertAlign w:val="subscript"/>
        </w:rPr>
        <w:t xml:space="preserve"> q, r, p</w:t>
      </w:r>
    </w:p>
    <w:p w:rsidR="00BA7A09" w:rsidRPr="0003648D" w:rsidRDefault="00BA7A09" w:rsidP="00801D55">
      <w:pPr>
        <w:pStyle w:val="FormulaBold"/>
      </w:pPr>
      <w:r w:rsidRPr="0003648D">
        <w:t>RTRSVPOR =</w:t>
      </w:r>
      <w:r w:rsidRPr="0003648D">
        <w:tab/>
      </w:r>
      <w:r w:rsidR="00C26407">
        <w:rPr>
          <w:noProof/>
        </w:rPr>
        <w:drawing>
          <wp:inline distT="0" distB="0" distL="0" distR="0">
            <wp:extent cx="142875" cy="294005"/>
            <wp:effectExtent l="0" t="0" r="9525" b="0"/>
            <wp:docPr id="162" name="Picture 16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image01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(RNWF </w:t>
      </w:r>
      <w:r w:rsidRPr="0003648D">
        <w:rPr>
          <w:i/>
          <w:iCs/>
          <w:vertAlign w:val="subscript"/>
        </w:rPr>
        <w:t xml:space="preserve"> y </w:t>
      </w:r>
      <w:r w:rsidRPr="0003648D">
        <w:t>* RTORPA</w:t>
      </w:r>
      <w:r w:rsidRPr="0003648D">
        <w:rPr>
          <w:i/>
          <w:iCs/>
          <w:vertAlign w:val="subscript"/>
        </w:rPr>
        <w:t xml:space="preserve"> y</w:t>
      </w:r>
      <w:r w:rsidRPr="0003648D">
        <w:t>)</w:t>
      </w:r>
    </w:p>
    <w:p w:rsidR="00BA7A09" w:rsidRPr="0003648D" w:rsidRDefault="00BA7A09" w:rsidP="00BA7A09">
      <w:pPr>
        <w:spacing w:after="240"/>
        <w:ind w:left="3600" w:hanging="2430"/>
      </w:pPr>
      <w:r w:rsidRPr="0003648D">
        <w:t>RTASOFFIMB</w:t>
      </w:r>
      <w:r w:rsidRPr="0003648D">
        <w:rPr>
          <w:i/>
          <w:vertAlign w:val="subscript"/>
        </w:rPr>
        <w:t xml:space="preserve"> q</w:t>
      </w:r>
      <w:r w:rsidRPr="0003648D">
        <w:t xml:space="preserve"> =</w:t>
      </w:r>
      <w:r w:rsidRPr="0003648D">
        <w:tab/>
        <w:t>RTOFFCAP</w:t>
      </w:r>
      <w:r w:rsidRPr="0003648D">
        <w:rPr>
          <w:i/>
          <w:vertAlign w:val="subscript"/>
        </w:rPr>
        <w:t xml:space="preserve"> q</w:t>
      </w:r>
      <w:r w:rsidRPr="0003648D">
        <w:t xml:space="preserve"> – (RTASOFF</w:t>
      </w:r>
      <w:r w:rsidRPr="0003648D">
        <w:rPr>
          <w:i/>
          <w:vertAlign w:val="subscript"/>
        </w:rPr>
        <w:t xml:space="preserve"> q</w:t>
      </w:r>
      <w:r w:rsidRPr="0003648D">
        <w:t xml:space="preserve"> + RTCLRNSRESP </w:t>
      </w:r>
      <w:r w:rsidRPr="0003648D">
        <w:rPr>
          <w:i/>
          <w:vertAlign w:val="subscript"/>
        </w:rPr>
        <w:t>q</w:t>
      </w:r>
      <w:r w:rsidRPr="0003648D">
        <w:t>)</w:t>
      </w:r>
    </w:p>
    <w:p w:rsidR="00BA7A09" w:rsidRPr="0003648D" w:rsidRDefault="00BA7A09" w:rsidP="00801D55">
      <w:pPr>
        <w:pStyle w:val="FormulaBold"/>
        <w:rPr>
          <w:rFonts w:ascii="Times New Roman Bold" w:hAnsi="Times New Roman Bold"/>
        </w:rPr>
      </w:pPr>
      <w:r w:rsidRPr="0003648D">
        <w:lastRenderedPageBreak/>
        <w:t>RTOFFCAP</w:t>
      </w:r>
      <w:r w:rsidRPr="0003648D">
        <w:rPr>
          <w:i/>
          <w:vertAlign w:val="subscript"/>
        </w:rPr>
        <w:t xml:space="preserve"> q </w:t>
      </w:r>
      <w:r w:rsidRPr="0003648D">
        <w:t>=</w:t>
      </w:r>
      <w:r w:rsidRPr="0003648D">
        <w:tab/>
        <w:t xml:space="preserve">(SYS_GEN_DISCFACTOR * RTCST30HSL </w:t>
      </w:r>
      <w:r w:rsidRPr="0003648D">
        <w:rPr>
          <w:i/>
          <w:vertAlign w:val="subscript"/>
        </w:rPr>
        <w:t>q</w:t>
      </w:r>
      <w:r w:rsidRPr="0003648D">
        <w:t xml:space="preserve">) + (SYS_GEN_DISCFACTOR * RTOFFNSHSL </w:t>
      </w:r>
      <w:r w:rsidRPr="0003648D">
        <w:rPr>
          <w:i/>
          <w:vertAlign w:val="subscript"/>
        </w:rPr>
        <w:t>q</w:t>
      </w:r>
      <w:r w:rsidRPr="0003648D">
        <w:t>)</w:t>
      </w:r>
      <w:r w:rsidRPr="0003648D">
        <w:rPr>
          <w:rFonts w:ascii="Times New Roman Bold" w:hAnsi="Times New Roman Bold"/>
        </w:rPr>
        <w:t>+</w:t>
      </w:r>
      <w:r w:rsidRPr="0003648D">
        <w:t xml:space="preserve"> RTCLRNS</w:t>
      </w:r>
      <w:r w:rsidRPr="0003648D">
        <w:rPr>
          <w:i/>
          <w:vertAlign w:val="subscript"/>
        </w:rPr>
        <w:t xml:space="preserve"> q</w:t>
      </w:r>
      <w:r w:rsidRPr="0003648D">
        <w:rPr>
          <w:rFonts w:ascii="Times New Roman Bold" w:hAnsi="Times New Roman Bold"/>
        </w:rPr>
        <w:t xml:space="preserve"> </w:t>
      </w:r>
    </w:p>
    <w:p w:rsidR="00BA7A09" w:rsidRPr="0003648D" w:rsidRDefault="00BA7A09" w:rsidP="00801D55">
      <w:pPr>
        <w:pStyle w:val="FormulaBold"/>
      </w:pPr>
      <w:r w:rsidRPr="0003648D">
        <w:t>RTRSVPOFF =</w:t>
      </w:r>
      <w:r w:rsidRPr="0003648D">
        <w:tab/>
      </w:r>
      <w:r w:rsidR="00C26407">
        <w:rPr>
          <w:noProof/>
        </w:rPr>
        <w:drawing>
          <wp:inline distT="0" distB="0" distL="0" distR="0">
            <wp:extent cx="142875" cy="294005"/>
            <wp:effectExtent l="0" t="0" r="9525" b="0"/>
            <wp:docPr id="163" name="Picture 16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image01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(RNWF </w:t>
      </w:r>
      <w:r w:rsidRPr="0003648D">
        <w:rPr>
          <w:i/>
          <w:iCs/>
          <w:vertAlign w:val="subscript"/>
        </w:rPr>
        <w:t xml:space="preserve"> y </w:t>
      </w:r>
      <w:r w:rsidRPr="0003648D">
        <w:t>* RTOFFPA</w:t>
      </w:r>
      <w:r w:rsidRPr="0003648D">
        <w:rPr>
          <w:i/>
          <w:iCs/>
          <w:vertAlign w:val="subscript"/>
        </w:rPr>
        <w:t xml:space="preserve"> y</w:t>
      </w:r>
      <w:r w:rsidRPr="0003648D">
        <w:t>)</w:t>
      </w:r>
    </w:p>
    <w:p w:rsidR="00BA7A09" w:rsidRPr="0003648D" w:rsidRDefault="00BA7A09" w:rsidP="00801D55">
      <w:pPr>
        <w:pStyle w:val="FormulaBold"/>
      </w:pPr>
      <w:r w:rsidRPr="0003648D">
        <w:t>RTRDP =</w:t>
      </w:r>
      <w:r w:rsidRPr="0003648D">
        <w:tab/>
      </w:r>
      <w:r w:rsidRPr="0003648D">
        <w:rPr>
          <w:position w:val="-22"/>
        </w:rPr>
        <w:object w:dxaOrig="225" w:dyaOrig="465">
          <v:shape id="_x0000_i1092" type="#_x0000_t75" style="width:11.25pt;height:23.15pt" o:ole="">
            <v:imagedata r:id="rId37" o:title=""/>
          </v:shape>
          <o:OLEObject Type="Embed" ProgID="Equation.3" ShapeID="_x0000_i1092" DrawAspect="Content" ObjectID="_1600160331" r:id="rId107"/>
        </w:object>
      </w:r>
      <w:r w:rsidRPr="0003648D">
        <w:t xml:space="preserve">(RNWF </w:t>
      </w:r>
      <w:r w:rsidRPr="0003648D">
        <w:rPr>
          <w:i/>
          <w:iCs/>
          <w:vertAlign w:val="subscript"/>
        </w:rPr>
        <w:t xml:space="preserve"> y </w:t>
      </w:r>
      <w:r w:rsidRPr="0003648D">
        <w:t>* RTORDPA</w:t>
      </w:r>
      <w:r w:rsidRPr="0003648D">
        <w:rPr>
          <w:i/>
          <w:iCs/>
          <w:vertAlign w:val="subscript"/>
        </w:rPr>
        <w:t xml:space="preserve"> y</w:t>
      </w:r>
      <w:r w:rsidRPr="0003648D">
        <w:t>)</w:t>
      </w:r>
    </w:p>
    <w:p w:rsidR="00BA7A09" w:rsidRPr="0003648D" w:rsidRDefault="00BA7A09" w:rsidP="00801D55">
      <w:pPr>
        <w:pStyle w:val="FormulaBold"/>
      </w:pPr>
      <w:r w:rsidRPr="0003648D">
        <w:t xml:space="preserve">RNWF </w:t>
      </w:r>
      <w:r w:rsidRPr="0003648D">
        <w:rPr>
          <w:i/>
          <w:vertAlign w:val="subscript"/>
        </w:rPr>
        <w:t>y</w:t>
      </w:r>
      <w:r w:rsidRPr="0003648D">
        <w:t>=</w:t>
      </w:r>
      <w:r w:rsidRPr="0003648D">
        <w:tab/>
        <w:t xml:space="preserve">TLMP </w:t>
      </w:r>
      <w:r w:rsidRPr="0003648D">
        <w:rPr>
          <w:i/>
          <w:vertAlign w:val="subscript"/>
        </w:rPr>
        <w:t>y</w:t>
      </w:r>
      <w:r w:rsidRPr="0003648D">
        <w:t xml:space="preserve"> </w:t>
      </w:r>
      <w:r w:rsidRPr="0003648D">
        <w:rPr>
          <w:color w:val="000000"/>
          <w:sz w:val="32"/>
          <w:szCs w:val="32"/>
        </w:rPr>
        <w:t>/</w:t>
      </w:r>
      <w:r w:rsidRPr="0003648D">
        <w:rPr>
          <w:color w:val="000000"/>
        </w:rPr>
        <w:t xml:space="preserve"> </w:t>
      </w:r>
      <w:r w:rsidRPr="0003648D">
        <w:rPr>
          <w:position w:val="-22"/>
        </w:rPr>
        <w:object w:dxaOrig="225" w:dyaOrig="465">
          <v:shape id="_x0000_i1093" type="#_x0000_t75" style="width:11.25pt;height:23.15pt" o:ole="">
            <v:imagedata r:id="rId37" o:title=""/>
          </v:shape>
          <o:OLEObject Type="Embed" ProgID="Equation.3" ShapeID="_x0000_i1093" DrawAspect="Content" ObjectID="_1600160332" r:id="rId108"/>
        </w:object>
      </w:r>
      <w:r w:rsidRPr="0003648D">
        <w:t xml:space="preserve">TLMP </w:t>
      </w:r>
      <w:r w:rsidRPr="0003648D">
        <w:rPr>
          <w:i/>
          <w:vertAlign w:val="subscript"/>
        </w:rPr>
        <w:t>y</w:t>
      </w:r>
    </w:p>
    <w:p w:rsidR="00BA7A09" w:rsidRPr="0003648D" w:rsidRDefault="00BA7A09" w:rsidP="00BA7A09">
      <w:pPr>
        <w:pStyle w:val="Instructions"/>
        <w:spacing w:after="0"/>
        <w:ind w:left="720" w:hanging="720"/>
        <w:rPr>
          <w:b w:val="0"/>
          <w:i w:val="0"/>
        </w:rPr>
      </w:pPr>
      <w:r w:rsidRPr="0003648D">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3"/>
        <w:gridCol w:w="1195"/>
        <w:gridCol w:w="5942"/>
      </w:tblGrid>
      <w:tr w:rsidR="00BA7A09" w:rsidRPr="0003648D" w:rsidTr="00FF6149">
        <w:trPr>
          <w:cantSplit/>
          <w:tblHeader/>
        </w:trPr>
        <w:tc>
          <w:tcPr>
            <w:tcW w:w="1279" w:type="pct"/>
          </w:tcPr>
          <w:p w:rsidR="00BA7A09" w:rsidRPr="0003648D" w:rsidRDefault="00BA7A09" w:rsidP="00FF6149">
            <w:pPr>
              <w:pStyle w:val="TableHead"/>
            </w:pPr>
            <w:r w:rsidRPr="0003648D">
              <w:t>Variable</w:t>
            </w:r>
          </w:p>
        </w:tc>
        <w:tc>
          <w:tcPr>
            <w:tcW w:w="623" w:type="pct"/>
          </w:tcPr>
          <w:p w:rsidR="00BA7A09" w:rsidRPr="0003648D" w:rsidRDefault="00BA7A09" w:rsidP="00FF6149">
            <w:pPr>
              <w:pStyle w:val="TableHead"/>
            </w:pPr>
            <w:r w:rsidRPr="0003648D">
              <w:t>Unit</w:t>
            </w:r>
          </w:p>
        </w:tc>
        <w:tc>
          <w:tcPr>
            <w:tcW w:w="3098" w:type="pct"/>
          </w:tcPr>
          <w:p w:rsidR="00BA7A09" w:rsidRPr="0003648D" w:rsidRDefault="00BA7A09" w:rsidP="00FF6149">
            <w:pPr>
              <w:pStyle w:val="TableHead"/>
            </w:pPr>
            <w:r w:rsidRPr="0003648D">
              <w:t>Description</w:t>
            </w:r>
          </w:p>
        </w:tc>
      </w:tr>
      <w:tr w:rsidR="00BA7A09" w:rsidRPr="0003648D" w:rsidTr="00FF6149">
        <w:trPr>
          <w:cantSplit/>
        </w:trPr>
        <w:tc>
          <w:tcPr>
            <w:tcW w:w="1279" w:type="pct"/>
            <w:tcBorders>
              <w:bottom w:val="single" w:sz="4" w:space="0" w:color="auto"/>
            </w:tcBorders>
          </w:tcPr>
          <w:p w:rsidR="00BA7A09" w:rsidRPr="0003648D" w:rsidRDefault="00BA7A09" w:rsidP="00FF6149">
            <w:pPr>
              <w:pStyle w:val="tablebody0"/>
            </w:pPr>
            <w:r w:rsidRPr="0003648D">
              <w:t>RTASIAMT</w:t>
            </w:r>
            <w:r w:rsidRPr="0003648D">
              <w:rPr>
                <w:i/>
                <w:vertAlign w:val="subscript"/>
              </w:rPr>
              <w:t xml:space="preserve"> q</w:t>
            </w:r>
          </w:p>
        </w:tc>
        <w:tc>
          <w:tcPr>
            <w:tcW w:w="623" w:type="pct"/>
            <w:tcBorders>
              <w:bottom w:val="single" w:sz="4" w:space="0" w:color="auto"/>
            </w:tcBorders>
          </w:tcPr>
          <w:p w:rsidR="00BA7A09" w:rsidRPr="0003648D" w:rsidRDefault="00BA7A09" w:rsidP="00FF6149">
            <w:pPr>
              <w:pStyle w:val="tablebody0"/>
            </w:pPr>
            <w:r w:rsidRPr="0003648D">
              <w:t>$</w:t>
            </w:r>
          </w:p>
        </w:tc>
        <w:tc>
          <w:tcPr>
            <w:tcW w:w="3098" w:type="pct"/>
            <w:tcBorders>
              <w:bottom w:val="single" w:sz="4" w:space="0" w:color="auto"/>
            </w:tcBorders>
          </w:tcPr>
          <w:p w:rsidR="00BA7A09" w:rsidRPr="0003648D" w:rsidRDefault="00BA7A09" w:rsidP="00FF6149">
            <w:pPr>
              <w:pStyle w:val="tablebody0"/>
              <w:rPr>
                <w:i/>
              </w:rPr>
            </w:pPr>
            <w:r w:rsidRPr="0003648D">
              <w:rPr>
                <w:i/>
              </w:rPr>
              <w:t>Real-Time Ancillary Service Imbalance Amount</w:t>
            </w:r>
            <w:r w:rsidRPr="0003648D">
              <w:t>—</w:t>
            </w:r>
            <w:r w:rsidRPr="0003648D">
              <w:rPr>
                <w:iCs/>
              </w:rPr>
              <w:t xml:space="preserve">The total payment or charge to QSE </w:t>
            </w:r>
            <w:r w:rsidRPr="0003648D">
              <w:rPr>
                <w:i/>
                <w:iCs/>
              </w:rPr>
              <w:t>q</w:t>
            </w:r>
            <w:r w:rsidRPr="0003648D">
              <w:rPr>
                <w:iCs/>
              </w:rPr>
              <w:t xml:space="preserve"> </w:t>
            </w:r>
            <w:r w:rsidRPr="0003648D">
              <w:t xml:space="preserve">for the Real-Time Ancillary Service imbalance associated with Operating Reserve Demand Curve (ORDC) </w:t>
            </w:r>
            <w:r w:rsidRPr="0003648D">
              <w:rPr>
                <w:iCs/>
              </w:rPr>
              <w:t>for each 15-minute Settlement Interval.</w:t>
            </w:r>
          </w:p>
        </w:tc>
      </w:tr>
      <w:tr w:rsidR="00BA7A09" w:rsidRPr="0003648D" w:rsidTr="00FF6149">
        <w:trPr>
          <w:cantSplit/>
        </w:trPr>
        <w:tc>
          <w:tcPr>
            <w:tcW w:w="1279" w:type="pct"/>
          </w:tcPr>
          <w:p w:rsidR="00BA7A09" w:rsidRPr="0003648D" w:rsidRDefault="00BA7A09" w:rsidP="00FF6149">
            <w:pPr>
              <w:pStyle w:val="tablebody0"/>
            </w:pPr>
            <w:r w:rsidRPr="0003648D">
              <w:t>RTRDASIAMT</w:t>
            </w:r>
            <w:r w:rsidRPr="0003648D">
              <w:rPr>
                <w:i/>
                <w:vertAlign w:val="subscript"/>
              </w:rPr>
              <w:t xml:space="preserve"> q</w:t>
            </w:r>
          </w:p>
        </w:tc>
        <w:tc>
          <w:tcPr>
            <w:tcW w:w="623" w:type="pct"/>
          </w:tcPr>
          <w:p w:rsidR="00BA7A09" w:rsidRPr="0003648D" w:rsidRDefault="00BA7A09" w:rsidP="00FF6149">
            <w:pPr>
              <w:pStyle w:val="tablebody0"/>
            </w:pPr>
            <w:r w:rsidRPr="0003648D">
              <w:t>$</w:t>
            </w:r>
          </w:p>
        </w:tc>
        <w:tc>
          <w:tcPr>
            <w:tcW w:w="3098" w:type="pct"/>
          </w:tcPr>
          <w:p w:rsidR="00BA7A09" w:rsidRPr="0003648D" w:rsidRDefault="00BA7A09" w:rsidP="00FF6149">
            <w:pPr>
              <w:pStyle w:val="tablebody0"/>
              <w:rPr>
                <w:i/>
              </w:rPr>
            </w:pPr>
            <w:r w:rsidRPr="0003648D">
              <w:rPr>
                <w:i/>
              </w:rPr>
              <w:t>Real-Time Reliability Deployment Ancillary Service Imbalance Amount</w:t>
            </w:r>
            <w:r w:rsidRPr="0003648D">
              <w:t>—</w:t>
            </w:r>
            <w:r w:rsidRPr="0003648D">
              <w:rPr>
                <w:iCs/>
              </w:rPr>
              <w:t xml:space="preserve">The total payment or charge to QSE </w:t>
            </w:r>
            <w:r w:rsidRPr="0003648D">
              <w:rPr>
                <w:i/>
                <w:iCs/>
              </w:rPr>
              <w:t>q</w:t>
            </w:r>
            <w:r w:rsidRPr="0003648D">
              <w:rPr>
                <w:iCs/>
              </w:rPr>
              <w:t xml:space="preserve"> </w:t>
            </w:r>
            <w:r w:rsidRPr="0003648D">
              <w:t xml:space="preserve">for the Real-Time Ancillary Service imbalance associated with Reliability Deployments </w:t>
            </w:r>
            <w:r w:rsidRPr="0003648D">
              <w:rPr>
                <w:iCs/>
              </w:rPr>
              <w:t>for each 15-minute Settlement Interval.</w:t>
            </w:r>
          </w:p>
        </w:tc>
      </w:tr>
      <w:tr w:rsidR="00BA7A09" w:rsidRPr="0003648D" w:rsidTr="00FF6149">
        <w:trPr>
          <w:cantSplit/>
        </w:trPr>
        <w:tc>
          <w:tcPr>
            <w:tcW w:w="1279" w:type="pct"/>
          </w:tcPr>
          <w:p w:rsidR="00BA7A09" w:rsidRPr="0003648D" w:rsidRDefault="00BA7A09" w:rsidP="00FF6149">
            <w:pPr>
              <w:pStyle w:val="tablebody0"/>
            </w:pPr>
            <w:r w:rsidRPr="0003648D">
              <w:t>RTASOLIMB</w:t>
            </w:r>
            <w:r w:rsidRPr="0003648D">
              <w:rPr>
                <w:i/>
                <w:vertAlign w:val="subscript"/>
              </w:rPr>
              <w:t xml:space="preserve"> q</w:t>
            </w:r>
          </w:p>
        </w:tc>
        <w:tc>
          <w:tcPr>
            <w:tcW w:w="623" w:type="pct"/>
          </w:tcPr>
          <w:p w:rsidR="00BA7A09" w:rsidRPr="0003648D" w:rsidRDefault="00BA7A09" w:rsidP="00FF6149">
            <w:pPr>
              <w:pStyle w:val="tablebody0"/>
            </w:pPr>
            <w:r w:rsidRPr="0003648D">
              <w:t>MWh</w:t>
            </w:r>
          </w:p>
        </w:tc>
        <w:tc>
          <w:tcPr>
            <w:tcW w:w="3098" w:type="pct"/>
          </w:tcPr>
          <w:p w:rsidR="00BA7A09" w:rsidRPr="0003648D" w:rsidRDefault="00BA7A09" w:rsidP="00FF6149">
            <w:pPr>
              <w:pStyle w:val="tablebody0"/>
              <w:rPr>
                <w:i/>
              </w:rPr>
            </w:pPr>
            <w:r w:rsidRPr="0003648D">
              <w:rPr>
                <w:i/>
              </w:rPr>
              <w:t>Real Time Ancillary Service On-Line Reserve Imbalance for the QSE</w:t>
            </w:r>
            <w:r w:rsidRPr="0003648D">
              <w:t xml:space="preserve"> </w:t>
            </w:r>
            <w:r w:rsidRPr="0003648D">
              <w:sym w:font="Symbol" w:char="F0BE"/>
            </w:r>
            <w:r w:rsidRPr="0003648D">
              <w:t xml:space="preserve">The Real-Time Ancillary Service On-Line reserve imbalance for the QSE </w:t>
            </w:r>
            <w:r w:rsidRPr="0003648D">
              <w:rPr>
                <w:i/>
              </w:rPr>
              <w:t>q</w:t>
            </w:r>
            <w:r w:rsidRPr="0003648D">
              <w:t xml:space="preserve">, for each 15-minute Settlement Interval.  </w:t>
            </w:r>
          </w:p>
        </w:tc>
      </w:tr>
      <w:tr w:rsidR="00BA7A09" w:rsidRPr="0003648D" w:rsidTr="00FF6149">
        <w:trPr>
          <w:cantSplit/>
        </w:trPr>
        <w:tc>
          <w:tcPr>
            <w:tcW w:w="1279" w:type="pct"/>
          </w:tcPr>
          <w:p w:rsidR="00BA7A09" w:rsidRPr="0003648D" w:rsidRDefault="00BA7A09" w:rsidP="00FF6149">
            <w:pPr>
              <w:pStyle w:val="tablebody0"/>
            </w:pPr>
            <w:r w:rsidRPr="0003648D">
              <w:t>RTORPA</w:t>
            </w:r>
            <w:r w:rsidRPr="0003648D">
              <w:rPr>
                <w:vertAlign w:val="subscript"/>
              </w:rPr>
              <w:t xml:space="preserve"> </w:t>
            </w:r>
            <w:r w:rsidRPr="0003648D">
              <w:rPr>
                <w:i/>
                <w:vertAlign w:val="subscript"/>
              </w:rPr>
              <w:t>y</w:t>
            </w:r>
          </w:p>
        </w:tc>
        <w:tc>
          <w:tcPr>
            <w:tcW w:w="623" w:type="pct"/>
          </w:tcPr>
          <w:p w:rsidR="00BA7A09" w:rsidRPr="0003648D" w:rsidRDefault="00BA7A09" w:rsidP="00FF6149">
            <w:pPr>
              <w:pStyle w:val="tablebody0"/>
            </w:pPr>
            <w:r w:rsidRPr="0003648D">
              <w:t>$/MWh</w:t>
            </w:r>
          </w:p>
        </w:tc>
        <w:tc>
          <w:tcPr>
            <w:tcW w:w="3098" w:type="pct"/>
          </w:tcPr>
          <w:p w:rsidR="00BA7A09" w:rsidRPr="0003648D" w:rsidRDefault="00BA7A09" w:rsidP="00FF6149">
            <w:pPr>
              <w:pStyle w:val="tablebody0"/>
            </w:pPr>
            <w:r w:rsidRPr="0003648D">
              <w:rPr>
                <w:i/>
              </w:rPr>
              <w:t>Real-Time On-Line Reserve Price Adder per interval</w:t>
            </w:r>
            <w:r w:rsidRPr="0003648D">
              <w:sym w:font="Symbol" w:char="F0BE"/>
            </w:r>
            <w:r w:rsidRPr="0003648D">
              <w:t xml:space="preserve">The Real-Time Price Adder for On-Line Reserves for the SCED interval </w:t>
            </w:r>
            <w:r w:rsidRPr="0003648D">
              <w:rPr>
                <w:i/>
              </w:rPr>
              <w:t>y</w:t>
            </w:r>
            <w:r w:rsidRPr="0003648D">
              <w:t>.</w:t>
            </w:r>
          </w:p>
        </w:tc>
      </w:tr>
      <w:tr w:rsidR="00BA7A09" w:rsidRPr="0003648D" w:rsidTr="00FF6149">
        <w:trPr>
          <w:cantSplit/>
        </w:trPr>
        <w:tc>
          <w:tcPr>
            <w:tcW w:w="1279" w:type="pct"/>
          </w:tcPr>
          <w:p w:rsidR="00BA7A09" w:rsidRPr="0003648D" w:rsidRDefault="00BA7A09" w:rsidP="00FF6149">
            <w:pPr>
              <w:pStyle w:val="tablebody0"/>
            </w:pPr>
            <w:r w:rsidRPr="0003648D">
              <w:t xml:space="preserve">RTOFFPA </w:t>
            </w:r>
            <w:r w:rsidRPr="0003648D">
              <w:rPr>
                <w:i/>
                <w:vertAlign w:val="subscript"/>
              </w:rPr>
              <w:t>y</w:t>
            </w:r>
          </w:p>
        </w:tc>
        <w:tc>
          <w:tcPr>
            <w:tcW w:w="623" w:type="pct"/>
          </w:tcPr>
          <w:p w:rsidR="00BA7A09" w:rsidRPr="0003648D" w:rsidRDefault="00BA7A09" w:rsidP="00FF6149">
            <w:pPr>
              <w:pStyle w:val="tablebody0"/>
            </w:pPr>
            <w:r w:rsidRPr="0003648D">
              <w:t>$/MWh</w:t>
            </w:r>
          </w:p>
        </w:tc>
        <w:tc>
          <w:tcPr>
            <w:tcW w:w="3098" w:type="pct"/>
          </w:tcPr>
          <w:p w:rsidR="00BA7A09" w:rsidRPr="0003648D" w:rsidRDefault="00BA7A09" w:rsidP="00FF6149">
            <w:pPr>
              <w:pStyle w:val="tablebody0"/>
              <w:rPr>
                <w:i/>
                <w:iCs/>
              </w:rPr>
            </w:pPr>
            <w:r w:rsidRPr="0003648D">
              <w:rPr>
                <w:i/>
              </w:rPr>
              <w:t>Real-Time Off-Line Reserve Price Adder per interval</w:t>
            </w:r>
            <w:r w:rsidRPr="0003648D">
              <w:sym w:font="Symbol" w:char="F0BE"/>
            </w:r>
            <w:r w:rsidRPr="0003648D">
              <w:t xml:space="preserve">The Real-Time Price Adder for Off-Line Reserves for the SCED interval </w:t>
            </w:r>
            <w:r w:rsidRPr="0003648D">
              <w:rPr>
                <w:i/>
              </w:rPr>
              <w:t>y</w:t>
            </w:r>
            <w:r w:rsidRPr="0003648D">
              <w:t>.</w:t>
            </w:r>
          </w:p>
        </w:tc>
      </w:tr>
      <w:tr w:rsidR="00BA7A09" w:rsidRPr="0003648D" w:rsidTr="00FF6149">
        <w:trPr>
          <w:cantSplit/>
        </w:trPr>
        <w:tc>
          <w:tcPr>
            <w:tcW w:w="1279" w:type="pct"/>
            <w:tcBorders>
              <w:bottom w:val="single" w:sz="4" w:space="0" w:color="auto"/>
            </w:tcBorders>
          </w:tcPr>
          <w:p w:rsidR="00BA7A09" w:rsidRPr="0003648D" w:rsidRDefault="00BA7A09" w:rsidP="00FF6149">
            <w:pPr>
              <w:pStyle w:val="tablebody0"/>
            </w:pPr>
            <w:r w:rsidRPr="0003648D">
              <w:t xml:space="preserve">TLMP </w:t>
            </w:r>
            <w:r w:rsidRPr="0003648D">
              <w:rPr>
                <w:i/>
                <w:vertAlign w:val="subscript"/>
              </w:rPr>
              <w:t>y</w:t>
            </w:r>
          </w:p>
        </w:tc>
        <w:tc>
          <w:tcPr>
            <w:tcW w:w="623" w:type="pct"/>
            <w:tcBorders>
              <w:bottom w:val="single" w:sz="4" w:space="0" w:color="auto"/>
            </w:tcBorders>
          </w:tcPr>
          <w:p w:rsidR="00BA7A09" w:rsidRPr="0003648D" w:rsidRDefault="00002BB3" w:rsidP="00002BB3">
            <w:pPr>
              <w:pStyle w:val="tablebody0"/>
              <w:rPr>
                <w:iCs/>
              </w:rPr>
            </w:pPr>
            <w:r w:rsidRPr="0003648D">
              <w:t>s</w:t>
            </w:r>
            <w:r w:rsidR="00BA7A09" w:rsidRPr="0003648D">
              <w:t>econd</w:t>
            </w:r>
          </w:p>
        </w:tc>
        <w:tc>
          <w:tcPr>
            <w:tcW w:w="3098" w:type="pct"/>
            <w:tcBorders>
              <w:bottom w:val="single" w:sz="4" w:space="0" w:color="auto"/>
            </w:tcBorders>
          </w:tcPr>
          <w:p w:rsidR="00BA7A09" w:rsidRPr="0003648D" w:rsidRDefault="00BA7A09" w:rsidP="00FF6149">
            <w:pPr>
              <w:pStyle w:val="tablebody0"/>
            </w:pPr>
            <w:r w:rsidRPr="0003648D">
              <w:rPr>
                <w:i/>
                <w:iCs/>
              </w:rPr>
              <w:t xml:space="preserve">Duration of </w:t>
            </w:r>
            <w:r w:rsidRPr="0003648D">
              <w:rPr>
                <w:i/>
              </w:rPr>
              <w:t>SCED</w:t>
            </w:r>
            <w:r w:rsidRPr="0003648D">
              <w:rPr>
                <w:i/>
                <w:iCs/>
              </w:rPr>
              <w:t xml:space="preserve"> interval per interval</w:t>
            </w:r>
            <w:r w:rsidRPr="0003648D">
              <w:sym w:font="Symbol" w:char="F0BE"/>
            </w:r>
            <w:r w:rsidRPr="0003648D">
              <w:t xml:space="preserve">The duration of the SCED interval </w:t>
            </w:r>
            <w:r w:rsidRPr="0003648D">
              <w:rPr>
                <w:i/>
                <w:iCs/>
              </w:rPr>
              <w:t>y</w:t>
            </w:r>
            <w:r w:rsidRPr="0003648D">
              <w:t>.</w:t>
            </w:r>
          </w:p>
        </w:tc>
      </w:tr>
      <w:tr w:rsidR="00BA7A09" w:rsidRPr="0003648D" w:rsidTr="00FF6149">
        <w:trPr>
          <w:cantSplit/>
        </w:trPr>
        <w:tc>
          <w:tcPr>
            <w:tcW w:w="1279" w:type="pct"/>
            <w:tcBorders>
              <w:bottom w:val="single" w:sz="4" w:space="0" w:color="auto"/>
            </w:tcBorders>
          </w:tcPr>
          <w:p w:rsidR="00BA7A09" w:rsidRPr="0003648D" w:rsidRDefault="00BA7A09" w:rsidP="00FF6149">
            <w:pPr>
              <w:pStyle w:val="tablebody0"/>
            </w:pPr>
            <w:r w:rsidRPr="0003648D">
              <w:t>RTRDP</w:t>
            </w:r>
          </w:p>
        </w:tc>
        <w:tc>
          <w:tcPr>
            <w:tcW w:w="623" w:type="pct"/>
            <w:tcBorders>
              <w:bottom w:val="single" w:sz="4" w:space="0" w:color="auto"/>
            </w:tcBorders>
          </w:tcPr>
          <w:p w:rsidR="00BA7A09" w:rsidRPr="0003648D" w:rsidRDefault="00BA7A09" w:rsidP="00FF6149">
            <w:pPr>
              <w:pStyle w:val="tablebody0"/>
            </w:pPr>
            <w:r w:rsidRPr="0003648D">
              <w:t>$/MWh</w:t>
            </w:r>
          </w:p>
        </w:tc>
        <w:tc>
          <w:tcPr>
            <w:tcW w:w="3098" w:type="pct"/>
            <w:tcBorders>
              <w:bottom w:val="single" w:sz="4" w:space="0" w:color="auto"/>
            </w:tcBorders>
          </w:tcPr>
          <w:p w:rsidR="00BA7A09" w:rsidRPr="0003648D" w:rsidRDefault="00BA7A09" w:rsidP="00FF6149">
            <w:pPr>
              <w:pStyle w:val="tablebody0"/>
              <w:rPr>
                <w:i/>
                <w:iCs/>
              </w:rPr>
            </w:pPr>
            <w:r w:rsidRPr="0003648D">
              <w:rPr>
                <w:i/>
              </w:rPr>
              <w:t>Real-Time On-Line Reliability Deployment Price</w:t>
            </w:r>
            <w:r w:rsidRPr="0003648D">
              <w:sym w:font="Symbol" w:char="F0BE"/>
            </w:r>
            <w:r w:rsidRPr="0003648D">
              <w:t xml:space="preserve">The Real-Time price for the 15-minute Settlement Interval, reflecting the impact of reliability deployments on energy prices that is calculated </w:t>
            </w:r>
            <w:r w:rsidRPr="0003648D">
              <w:rPr>
                <w:bCs/>
              </w:rPr>
              <w:t>from the Real-time On-Line Reliability Deployment Price Adder</w:t>
            </w:r>
            <w:r w:rsidRPr="0003648D">
              <w:t>.</w:t>
            </w:r>
          </w:p>
        </w:tc>
      </w:tr>
      <w:tr w:rsidR="00BA7A09" w:rsidRPr="0003648D" w:rsidTr="00FF6149">
        <w:trPr>
          <w:cantSplit/>
        </w:trPr>
        <w:tc>
          <w:tcPr>
            <w:tcW w:w="1279" w:type="pct"/>
            <w:tcBorders>
              <w:bottom w:val="single" w:sz="4" w:space="0" w:color="auto"/>
            </w:tcBorders>
          </w:tcPr>
          <w:p w:rsidR="00BA7A09" w:rsidRPr="0003648D" w:rsidRDefault="00BA7A09" w:rsidP="00FF6149">
            <w:pPr>
              <w:pStyle w:val="tablebody0"/>
            </w:pPr>
            <w:r w:rsidRPr="0003648D">
              <w:t>RTORDPA</w:t>
            </w:r>
            <w:r w:rsidRPr="0003648D">
              <w:rPr>
                <w:vertAlign w:val="subscript"/>
              </w:rPr>
              <w:t xml:space="preserve"> </w:t>
            </w:r>
            <w:r w:rsidRPr="0003648D">
              <w:rPr>
                <w:i/>
                <w:vertAlign w:val="subscript"/>
              </w:rPr>
              <w:t>y</w:t>
            </w:r>
          </w:p>
        </w:tc>
        <w:tc>
          <w:tcPr>
            <w:tcW w:w="623" w:type="pct"/>
            <w:tcBorders>
              <w:bottom w:val="single" w:sz="4" w:space="0" w:color="auto"/>
            </w:tcBorders>
          </w:tcPr>
          <w:p w:rsidR="00BA7A09" w:rsidRPr="0003648D" w:rsidRDefault="00BA7A09" w:rsidP="00FF6149">
            <w:pPr>
              <w:pStyle w:val="tablebody0"/>
            </w:pPr>
            <w:r w:rsidRPr="0003648D">
              <w:t>$/MWh</w:t>
            </w:r>
          </w:p>
        </w:tc>
        <w:tc>
          <w:tcPr>
            <w:tcW w:w="3098" w:type="pct"/>
            <w:tcBorders>
              <w:bottom w:val="single" w:sz="4" w:space="0" w:color="auto"/>
            </w:tcBorders>
          </w:tcPr>
          <w:p w:rsidR="00BA7A09" w:rsidRPr="0003648D" w:rsidRDefault="00BA7A09" w:rsidP="00FF6149">
            <w:pPr>
              <w:pStyle w:val="tablebody0"/>
              <w:rPr>
                <w:i/>
                <w:iCs/>
              </w:rPr>
            </w:pPr>
            <w:r w:rsidRPr="0003648D">
              <w:rPr>
                <w:i/>
              </w:rPr>
              <w:t>Real-Time On-Line Reliability Deployment Price Adder</w:t>
            </w:r>
            <w:r w:rsidRPr="0003648D">
              <w:sym w:font="Symbol" w:char="F0BE"/>
            </w:r>
            <w:r w:rsidRPr="0003648D">
              <w:t xml:space="preserve">The Real-Time Price Adder that captures the impact of reliability deployments on energy prices for the SCED interval </w:t>
            </w:r>
            <w:r w:rsidRPr="0003648D">
              <w:rPr>
                <w:i/>
              </w:rPr>
              <w:t>y</w:t>
            </w:r>
            <w:r w:rsidRPr="0003648D">
              <w:t>.</w:t>
            </w:r>
          </w:p>
        </w:tc>
      </w:tr>
      <w:tr w:rsidR="00BA7A09" w:rsidRPr="0003648D" w:rsidTr="00FF6149">
        <w:trPr>
          <w:cantSplit/>
        </w:trPr>
        <w:tc>
          <w:tcPr>
            <w:tcW w:w="1279" w:type="pct"/>
          </w:tcPr>
          <w:p w:rsidR="00BA7A09" w:rsidRPr="0003648D" w:rsidRDefault="00BA7A09" w:rsidP="00FF6149">
            <w:pPr>
              <w:pStyle w:val="tablebody0"/>
              <w:rPr>
                <w:i/>
              </w:rPr>
            </w:pPr>
            <w:r w:rsidRPr="0003648D">
              <w:t xml:space="preserve">RNWF </w:t>
            </w:r>
            <w:r w:rsidRPr="0003648D">
              <w:rPr>
                <w:i/>
                <w:vertAlign w:val="subscript"/>
              </w:rPr>
              <w:t>y</w:t>
            </w:r>
          </w:p>
        </w:tc>
        <w:tc>
          <w:tcPr>
            <w:tcW w:w="623" w:type="pct"/>
          </w:tcPr>
          <w:p w:rsidR="00BA7A09" w:rsidRPr="0003648D" w:rsidRDefault="00BA7A09" w:rsidP="00FF6149">
            <w:pPr>
              <w:pStyle w:val="tablebody0"/>
            </w:pPr>
            <w:r w:rsidRPr="0003648D">
              <w:t>none</w:t>
            </w:r>
          </w:p>
        </w:tc>
        <w:tc>
          <w:tcPr>
            <w:tcW w:w="3098" w:type="pct"/>
          </w:tcPr>
          <w:p w:rsidR="00BA7A09" w:rsidRPr="0003648D" w:rsidRDefault="00BA7A09" w:rsidP="00FF6149">
            <w:pPr>
              <w:pStyle w:val="tablebody0"/>
            </w:pPr>
            <w:r w:rsidRPr="0003648D">
              <w:rPr>
                <w:i/>
              </w:rPr>
              <w:t>Resource Node Weighting Factor per interval</w:t>
            </w:r>
            <w:r w:rsidRPr="0003648D">
              <w:sym w:font="Symbol" w:char="F0BE"/>
            </w:r>
            <w:r w:rsidRPr="0003648D">
              <w:t xml:space="preserve">The weight used in the Resource Node Settlement Point Price calculation for the portion of the SCED interval </w:t>
            </w:r>
            <w:r w:rsidRPr="0003648D">
              <w:rPr>
                <w:i/>
              </w:rPr>
              <w:t>y</w:t>
            </w:r>
            <w:r w:rsidRPr="0003648D">
              <w:t xml:space="preserve"> within the 15-minute Settlement Interval.</w:t>
            </w:r>
          </w:p>
        </w:tc>
      </w:tr>
      <w:tr w:rsidR="00BA7A09" w:rsidRPr="0003648D" w:rsidTr="00FF6149">
        <w:trPr>
          <w:cantSplit/>
        </w:trPr>
        <w:tc>
          <w:tcPr>
            <w:tcW w:w="1279" w:type="pct"/>
          </w:tcPr>
          <w:p w:rsidR="00BA7A09" w:rsidRPr="0003648D" w:rsidRDefault="00BA7A09" w:rsidP="00FF6149">
            <w:pPr>
              <w:pStyle w:val="tablebody0"/>
              <w:rPr>
                <w:i/>
              </w:rPr>
            </w:pPr>
            <w:r w:rsidRPr="0003648D">
              <w:t>RTRSVPOR</w:t>
            </w:r>
          </w:p>
        </w:tc>
        <w:tc>
          <w:tcPr>
            <w:tcW w:w="623" w:type="pct"/>
          </w:tcPr>
          <w:p w:rsidR="00BA7A09" w:rsidRPr="0003648D" w:rsidRDefault="00BA7A09" w:rsidP="00FF6149">
            <w:pPr>
              <w:pStyle w:val="tablebody0"/>
            </w:pPr>
            <w:r w:rsidRPr="0003648D">
              <w:t>$/MWh</w:t>
            </w:r>
          </w:p>
        </w:tc>
        <w:tc>
          <w:tcPr>
            <w:tcW w:w="3098" w:type="pct"/>
          </w:tcPr>
          <w:p w:rsidR="00BA7A09" w:rsidRPr="0003648D" w:rsidRDefault="00BA7A09" w:rsidP="00FF6149">
            <w:pPr>
              <w:pStyle w:val="tablebody0"/>
            </w:pPr>
            <w:r w:rsidRPr="0003648D">
              <w:rPr>
                <w:i/>
              </w:rPr>
              <w:t>Real-Time Reserve Price for On-Line Reserves</w:t>
            </w:r>
            <w:r w:rsidRPr="0003648D">
              <w:sym w:font="Symbol" w:char="F0BE"/>
            </w:r>
            <w:r w:rsidRPr="0003648D">
              <w:t>The Real-Time Reserve Price for On-Line Reserves for the 15-minute Settlement Interval.</w:t>
            </w:r>
          </w:p>
        </w:tc>
      </w:tr>
      <w:tr w:rsidR="00BA7A09" w:rsidRPr="0003648D" w:rsidTr="00FF6149">
        <w:trPr>
          <w:cantSplit/>
        </w:trPr>
        <w:tc>
          <w:tcPr>
            <w:tcW w:w="1279" w:type="pct"/>
          </w:tcPr>
          <w:p w:rsidR="00BA7A09" w:rsidRPr="0003648D" w:rsidRDefault="00BA7A09" w:rsidP="00FF6149">
            <w:pPr>
              <w:pStyle w:val="tablebody0"/>
            </w:pPr>
            <w:r w:rsidRPr="0003648D">
              <w:t>RTRSVPOFF</w:t>
            </w:r>
          </w:p>
        </w:tc>
        <w:tc>
          <w:tcPr>
            <w:tcW w:w="623" w:type="pct"/>
          </w:tcPr>
          <w:p w:rsidR="00BA7A09" w:rsidRPr="0003648D" w:rsidRDefault="00BA7A09" w:rsidP="00FF6149">
            <w:pPr>
              <w:pStyle w:val="tablebody0"/>
            </w:pPr>
            <w:r w:rsidRPr="0003648D">
              <w:t>$/MWh</w:t>
            </w:r>
          </w:p>
        </w:tc>
        <w:tc>
          <w:tcPr>
            <w:tcW w:w="3098" w:type="pct"/>
          </w:tcPr>
          <w:p w:rsidR="00BA7A09" w:rsidRPr="0003648D" w:rsidRDefault="00BA7A09" w:rsidP="00FF6149">
            <w:pPr>
              <w:pStyle w:val="tablebody0"/>
              <w:rPr>
                <w:i/>
              </w:rPr>
            </w:pPr>
            <w:r w:rsidRPr="0003648D">
              <w:rPr>
                <w:i/>
              </w:rPr>
              <w:t>Real-Time Reserve Price for Off-Line Reserves</w:t>
            </w:r>
            <w:r w:rsidRPr="0003648D">
              <w:sym w:font="Symbol" w:char="F0BE"/>
            </w:r>
            <w:r w:rsidRPr="0003648D">
              <w:t>The Real-Time Reserve Price for Off-Line Reserves for the 15-minute Settlement Interval.</w:t>
            </w:r>
          </w:p>
        </w:tc>
      </w:tr>
      <w:tr w:rsidR="00BA7A09" w:rsidRPr="0003648D" w:rsidTr="00FF6149">
        <w:trPr>
          <w:cantSplit/>
        </w:trPr>
        <w:tc>
          <w:tcPr>
            <w:tcW w:w="1279" w:type="pct"/>
          </w:tcPr>
          <w:p w:rsidR="00BA7A09" w:rsidRPr="0003648D" w:rsidRDefault="00BA7A09" w:rsidP="00FF6149">
            <w:pPr>
              <w:pStyle w:val="tablebody0"/>
            </w:pPr>
            <w:r w:rsidRPr="0003648D">
              <w:lastRenderedPageBreak/>
              <w:t>RTOLCAP</w:t>
            </w:r>
            <w:r w:rsidRPr="0003648D">
              <w:rPr>
                <w:i/>
                <w:vertAlign w:val="subscript"/>
              </w:rPr>
              <w:t xml:space="preserve"> q</w:t>
            </w:r>
            <w:r w:rsidRPr="0003648D">
              <w:t xml:space="preserve">  </w:t>
            </w:r>
          </w:p>
        </w:tc>
        <w:tc>
          <w:tcPr>
            <w:tcW w:w="623" w:type="pct"/>
          </w:tcPr>
          <w:p w:rsidR="00BA7A09" w:rsidRPr="0003648D" w:rsidRDefault="00BA7A09" w:rsidP="00FF6149">
            <w:pPr>
              <w:pStyle w:val="tablebody0"/>
            </w:pPr>
            <w:r w:rsidRPr="0003648D">
              <w:t>MWh</w:t>
            </w:r>
          </w:p>
        </w:tc>
        <w:tc>
          <w:tcPr>
            <w:tcW w:w="3098" w:type="pct"/>
          </w:tcPr>
          <w:p w:rsidR="00BA7A09" w:rsidRPr="0003648D" w:rsidRDefault="00BA7A09" w:rsidP="00FF6149">
            <w:pPr>
              <w:pStyle w:val="tablebody0"/>
              <w:rPr>
                <w:i/>
              </w:rPr>
            </w:pPr>
            <w:r w:rsidRPr="0003648D">
              <w:rPr>
                <w:i/>
              </w:rPr>
              <w:t>Real-Time On-Line Reserve Capacity for the QSE</w:t>
            </w:r>
            <w:r w:rsidRPr="0003648D">
              <w:sym w:font="Symbol" w:char="F0BE"/>
            </w:r>
            <w:r w:rsidRPr="0003648D">
              <w:t xml:space="preserve">The Real-Time reserve capacity of On-Line Resources available for the QSE </w:t>
            </w:r>
            <w:r w:rsidRPr="0003648D">
              <w:rPr>
                <w:i/>
              </w:rPr>
              <w:t>q</w:t>
            </w:r>
            <w:r w:rsidRPr="0003648D">
              <w:t>, for the 15-minute Settlement Interval.</w:t>
            </w:r>
          </w:p>
        </w:tc>
      </w:tr>
      <w:tr w:rsidR="00BA7A09" w:rsidRPr="0003648D" w:rsidTr="00FF6149">
        <w:trPr>
          <w:cantSplit/>
        </w:trPr>
        <w:tc>
          <w:tcPr>
            <w:tcW w:w="1279" w:type="pct"/>
          </w:tcPr>
          <w:p w:rsidR="00BA7A09" w:rsidRPr="0003648D" w:rsidRDefault="00BA7A09" w:rsidP="00FF6149">
            <w:pPr>
              <w:pStyle w:val="tablebody0"/>
            </w:pPr>
            <w:r w:rsidRPr="0003648D">
              <w:t xml:space="preserve">RTOLHSLRA </w:t>
            </w:r>
            <w:r w:rsidRPr="0003648D">
              <w:rPr>
                <w:i/>
                <w:vertAlign w:val="subscript"/>
              </w:rPr>
              <w:t>q, r, p</w:t>
            </w:r>
          </w:p>
        </w:tc>
        <w:tc>
          <w:tcPr>
            <w:tcW w:w="623" w:type="pct"/>
          </w:tcPr>
          <w:p w:rsidR="00BA7A09" w:rsidRPr="0003648D" w:rsidRDefault="00BA7A09" w:rsidP="00FF6149">
            <w:pPr>
              <w:pStyle w:val="tablebody0"/>
            </w:pPr>
            <w:r w:rsidRPr="0003648D">
              <w:t>MWh</w:t>
            </w:r>
          </w:p>
        </w:tc>
        <w:tc>
          <w:tcPr>
            <w:tcW w:w="3098" w:type="pct"/>
          </w:tcPr>
          <w:p w:rsidR="00BA7A09" w:rsidRPr="0003648D" w:rsidRDefault="00BA7A09" w:rsidP="00FF6149">
            <w:pPr>
              <w:pStyle w:val="tablebody0"/>
              <w:rPr>
                <w:i/>
              </w:rPr>
            </w:pPr>
            <w:r w:rsidRPr="0003648D">
              <w:rPr>
                <w:i/>
                <w:szCs w:val="18"/>
              </w:rPr>
              <w:t>Real-Time Adjusted On-Line High Sustained Limit for the Resource</w:t>
            </w:r>
            <w:r w:rsidRPr="0003648D">
              <w:rPr>
                <w:szCs w:val="18"/>
              </w:rPr>
              <w:sym w:font="Symbol" w:char="F0BE"/>
            </w:r>
            <w:r w:rsidRPr="0003648D">
              <w:rPr>
                <w:szCs w:val="18"/>
              </w:rPr>
              <w:t xml:space="preserve">The Real-Time telemetered HSL for the Resource </w:t>
            </w:r>
            <w:r w:rsidRPr="0003648D">
              <w:rPr>
                <w:i/>
                <w:szCs w:val="18"/>
              </w:rPr>
              <w:t>r</w:t>
            </w:r>
            <w:r w:rsidRPr="0003648D">
              <w:t xml:space="preserve"> represented by QSE </w:t>
            </w:r>
            <w:r w:rsidRPr="0003648D">
              <w:rPr>
                <w:i/>
              </w:rPr>
              <w:t>q</w:t>
            </w:r>
            <w:r w:rsidRPr="0003648D">
              <w:t xml:space="preserve"> at Resource Node </w:t>
            </w:r>
            <w:r w:rsidRPr="0003648D">
              <w:rPr>
                <w:i/>
              </w:rPr>
              <w:t>p</w:t>
            </w:r>
            <w:r w:rsidRPr="0003648D">
              <w:rPr>
                <w:szCs w:val="18"/>
              </w:rPr>
              <w:t xml:space="preserve"> that is available to SCED, integrated over the 15-minute Settlement Interval, and </w:t>
            </w:r>
            <w:r w:rsidRPr="0003648D">
              <w:t>adjusted pursuant to paragraphs (3) and (4) above</w:t>
            </w:r>
            <w:r w:rsidRPr="0003648D">
              <w:rPr>
                <w:szCs w:val="18"/>
              </w:rPr>
              <w:t>.</w:t>
            </w:r>
          </w:p>
        </w:tc>
      </w:tr>
      <w:tr w:rsidR="00BA7A09" w:rsidRPr="0003648D" w:rsidTr="00FF6149">
        <w:trPr>
          <w:cantSplit/>
        </w:trPr>
        <w:tc>
          <w:tcPr>
            <w:tcW w:w="1279" w:type="pct"/>
          </w:tcPr>
          <w:p w:rsidR="00BA7A09" w:rsidRPr="0003648D" w:rsidRDefault="00BA7A09" w:rsidP="00FF6149">
            <w:pPr>
              <w:pStyle w:val="tablebody0"/>
            </w:pPr>
            <w:r w:rsidRPr="0003648D">
              <w:t xml:space="preserve">RTOLHSL </w:t>
            </w:r>
            <w:r w:rsidRPr="0003648D">
              <w:rPr>
                <w:i/>
                <w:vertAlign w:val="subscript"/>
              </w:rPr>
              <w:t>q</w:t>
            </w:r>
          </w:p>
        </w:tc>
        <w:tc>
          <w:tcPr>
            <w:tcW w:w="623" w:type="pct"/>
          </w:tcPr>
          <w:p w:rsidR="00BA7A09" w:rsidRPr="0003648D" w:rsidRDefault="00BA7A09" w:rsidP="00FF6149">
            <w:pPr>
              <w:pStyle w:val="tablebody0"/>
            </w:pPr>
            <w:r w:rsidRPr="0003648D">
              <w:t>MWh</w:t>
            </w:r>
          </w:p>
        </w:tc>
        <w:tc>
          <w:tcPr>
            <w:tcW w:w="3098" w:type="pct"/>
          </w:tcPr>
          <w:p w:rsidR="00BA7A09" w:rsidRPr="0003648D" w:rsidRDefault="00BA7A09" w:rsidP="00FF6149">
            <w:pPr>
              <w:pStyle w:val="tablebody0"/>
              <w:rPr>
                <w:i/>
              </w:rPr>
            </w:pPr>
            <w:r w:rsidRPr="0003648D">
              <w:rPr>
                <w:i/>
              </w:rPr>
              <w:t>Real-Time On-Line High Sustained Limit for the QSE</w:t>
            </w:r>
            <w:r w:rsidRPr="0003648D">
              <w:sym w:font="Symbol" w:char="F0BE"/>
            </w:r>
            <w:r w:rsidRPr="0003648D">
              <w:t xml:space="preserve">The Real-Time telemetered HSL for all Generation Resources available to SCED, pursuant to paragraphs (3) and (4) above, integrated over the 15-minute Settlement Interval for the QSE </w:t>
            </w:r>
            <w:r w:rsidRPr="0003648D">
              <w:rPr>
                <w:i/>
              </w:rPr>
              <w:t>q</w:t>
            </w:r>
            <w:r w:rsidRPr="0003648D">
              <w:t>, discounted by the system-wide discount factor.</w:t>
            </w:r>
          </w:p>
        </w:tc>
      </w:tr>
      <w:tr w:rsidR="00BA7A09" w:rsidRPr="0003648D" w:rsidTr="00FF6149">
        <w:trPr>
          <w:cantSplit/>
        </w:trPr>
        <w:tc>
          <w:tcPr>
            <w:tcW w:w="1279" w:type="pct"/>
            <w:tcBorders>
              <w:bottom w:val="single" w:sz="4" w:space="0" w:color="auto"/>
            </w:tcBorders>
          </w:tcPr>
          <w:p w:rsidR="00BA7A09" w:rsidRPr="0003648D" w:rsidRDefault="00BA7A09" w:rsidP="00FF6149">
            <w:pPr>
              <w:pStyle w:val="tablebody0"/>
            </w:pPr>
            <w:r w:rsidRPr="0003648D">
              <w:t xml:space="preserve">RTASRESP </w:t>
            </w:r>
            <w:r w:rsidRPr="0003648D">
              <w:rPr>
                <w:i/>
                <w:vertAlign w:val="subscript"/>
              </w:rPr>
              <w:t>q</w:t>
            </w:r>
          </w:p>
        </w:tc>
        <w:tc>
          <w:tcPr>
            <w:tcW w:w="623" w:type="pct"/>
            <w:tcBorders>
              <w:bottom w:val="single" w:sz="4" w:space="0" w:color="auto"/>
            </w:tcBorders>
          </w:tcPr>
          <w:p w:rsidR="00BA7A09" w:rsidRPr="0003648D" w:rsidRDefault="00BA7A09" w:rsidP="00FF6149">
            <w:pPr>
              <w:pStyle w:val="tablebody0"/>
            </w:pPr>
            <w:r w:rsidRPr="0003648D">
              <w:t>MW</w:t>
            </w:r>
          </w:p>
        </w:tc>
        <w:tc>
          <w:tcPr>
            <w:tcW w:w="3098" w:type="pct"/>
            <w:tcBorders>
              <w:bottom w:val="single" w:sz="4" w:space="0" w:color="auto"/>
            </w:tcBorders>
          </w:tcPr>
          <w:p w:rsidR="00BA7A09" w:rsidRPr="0003648D" w:rsidRDefault="00BA7A09" w:rsidP="00FF6149">
            <w:pPr>
              <w:pStyle w:val="tablebody0"/>
              <w:rPr>
                <w:i/>
              </w:rPr>
            </w:pPr>
            <w:r w:rsidRPr="0003648D">
              <w:rPr>
                <w:i/>
              </w:rPr>
              <w:t>Real-Time Ancillary Service Supply Responsibility for the QSE</w:t>
            </w:r>
            <w:r w:rsidRPr="0003648D">
              <w:sym w:font="Symbol" w:char="F0BE"/>
            </w:r>
            <w:r w:rsidRPr="0003648D">
              <w:t>The Real-Time Ancillary Service Supply Responsibility for Reg-Up, RRS</w:t>
            </w:r>
            <w:ins w:id="2238" w:author="STEC" w:date="2018-09-17T12:09:00Z">
              <w:r w:rsidR="003C39C5">
                <w:t>, ECRS,</w:t>
              </w:r>
            </w:ins>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r w:rsidR="00BA7A09" w:rsidRPr="0003648D" w:rsidTr="00FF6149">
        <w:trPr>
          <w:cantSplit/>
        </w:trPr>
        <w:tc>
          <w:tcPr>
            <w:tcW w:w="1279" w:type="pct"/>
          </w:tcPr>
          <w:p w:rsidR="00BA7A09" w:rsidRPr="0003648D" w:rsidRDefault="00BA7A09" w:rsidP="00FF6149">
            <w:pPr>
              <w:pStyle w:val="tablebody0"/>
            </w:pPr>
            <w:r w:rsidRPr="0003648D">
              <w:t xml:space="preserve">RTCLRCAP </w:t>
            </w:r>
            <w:r w:rsidRPr="0003648D">
              <w:rPr>
                <w:i/>
                <w:vertAlign w:val="subscript"/>
              </w:rPr>
              <w:t>q</w:t>
            </w:r>
          </w:p>
        </w:tc>
        <w:tc>
          <w:tcPr>
            <w:tcW w:w="623" w:type="pct"/>
          </w:tcPr>
          <w:p w:rsidR="00BA7A09" w:rsidRPr="0003648D" w:rsidRDefault="00BA7A09" w:rsidP="00FF6149">
            <w:pPr>
              <w:pStyle w:val="tablebody0"/>
            </w:pPr>
            <w:r w:rsidRPr="0003648D">
              <w:t>MWh</w:t>
            </w:r>
          </w:p>
        </w:tc>
        <w:tc>
          <w:tcPr>
            <w:tcW w:w="3098" w:type="pct"/>
          </w:tcPr>
          <w:p w:rsidR="00BA7A09" w:rsidRPr="0003648D" w:rsidRDefault="00BA7A09" w:rsidP="00FF6149">
            <w:pPr>
              <w:pStyle w:val="tablebody0"/>
              <w:rPr>
                <w:i/>
              </w:rPr>
            </w:pPr>
            <w:r w:rsidRPr="0003648D">
              <w:rPr>
                <w:i/>
              </w:rPr>
              <w:t>Real-Time Capacity from Controllable Load Resources for the QSE</w:t>
            </w:r>
            <w:r w:rsidRPr="0003648D">
              <w:t xml:space="preserve">—The Real-Time capacity and Reg-Up minus Non-Spin available from all Controllable Load Resources available to SCED for the QSE </w:t>
            </w:r>
            <w:r w:rsidRPr="0003648D">
              <w:rPr>
                <w:i/>
              </w:rPr>
              <w:t>q</w:t>
            </w:r>
            <w:r w:rsidRPr="0003648D">
              <w:t>, integrated over the 15-minute Settlement Interval.</w:t>
            </w:r>
          </w:p>
        </w:tc>
      </w:tr>
      <w:tr w:rsidR="00BA7A09" w:rsidRPr="0003648D" w:rsidTr="00FF6149">
        <w:trPr>
          <w:cantSplit/>
        </w:trPr>
        <w:tc>
          <w:tcPr>
            <w:tcW w:w="1279" w:type="pct"/>
            <w:tcBorders>
              <w:bottom w:val="single" w:sz="4" w:space="0" w:color="auto"/>
            </w:tcBorders>
          </w:tcPr>
          <w:p w:rsidR="00BA7A09" w:rsidRPr="0003648D" w:rsidRDefault="00BA7A09" w:rsidP="00FF6149">
            <w:pPr>
              <w:pStyle w:val="tablebody0"/>
            </w:pPr>
            <w:r w:rsidRPr="0003648D">
              <w:t>RTNCLRCAP</w:t>
            </w:r>
            <w:r w:rsidRPr="0003648D">
              <w:rPr>
                <w:b/>
                <w:i/>
                <w:vertAlign w:val="subscript"/>
              </w:rPr>
              <w:t xml:space="preserve"> q</w:t>
            </w:r>
          </w:p>
        </w:tc>
        <w:tc>
          <w:tcPr>
            <w:tcW w:w="623" w:type="pct"/>
            <w:tcBorders>
              <w:bottom w:val="single" w:sz="4" w:space="0" w:color="auto"/>
            </w:tcBorders>
          </w:tcPr>
          <w:p w:rsidR="00BA7A09" w:rsidRPr="0003648D" w:rsidRDefault="00BA7A09" w:rsidP="00FF6149">
            <w:pPr>
              <w:pStyle w:val="tablebody0"/>
            </w:pPr>
            <w:r w:rsidRPr="0003648D">
              <w:t>MWh</w:t>
            </w:r>
          </w:p>
        </w:tc>
        <w:tc>
          <w:tcPr>
            <w:tcW w:w="3098" w:type="pct"/>
            <w:tcBorders>
              <w:bottom w:val="single" w:sz="4" w:space="0" w:color="auto"/>
            </w:tcBorders>
          </w:tcPr>
          <w:p w:rsidR="00BA7A09" w:rsidRPr="0003648D" w:rsidRDefault="00BA7A09" w:rsidP="00770081">
            <w:pPr>
              <w:pStyle w:val="tablebody0"/>
              <w:rPr>
                <w:i/>
              </w:rPr>
            </w:pPr>
            <w:r w:rsidRPr="0003648D">
              <w:rPr>
                <w:i/>
              </w:rPr>
              <w:t>Real-Time Capacity from Non-Controllable Load Resources carrying Responsive Reserve</w:t>
            </w:r>
            <w:ins w:id="2239" w:author="STEC" w:date="2018-09-17T12:10:00Z">
              <w:r w:rsidR="003C39C5">
                <w:rPr>
                  <w:i/>
                </w:rPr>
                <w:t xml:space="preserve"> or ERCOT Contingency Reserve Service (ECRS)</w:t>
              </w:r>
            </w:ins>
            <w:r w:rsidRPr="0003648D">
              <w:rPr>
                <w:i/>
              </w:rPr>
              <w:t xml:space="preserve"> for the QSE</w:t>
            </w:r>
            <w:r w:rsidRPr="0003648D">
              <w:t xml:space="preserve">—The Real-Time capacity for all Load Resources other than Controllable Load Resources that have a validated Real-Time RRS </w:t>
            </w:r>
            <w:ins w:id="2240" w:author="STEC" w:date="2018-09-17T12:10:00Z">
              <w:r w:rsidR="003C39C5">
                <w:t xml:space="preserve">or ECRS </w:t>
              </w:r>
            </w:ins>
            <w:r w:rsidRPr="0003648D">
              <w:t xml:space="preserve">Ancillary Service Schedule for the QSE </w:t>
            </w:r>
            <w:r w:rsidRPr="0003648D">
              <w:rPr>
                <w:i/>
              </w:rPr>
              <w:t>q</w:t>
            </w:r>
            <w:r w:rsidRPr="0003648D">
              <w:t>, integrated over the 15-minute Settlement Interval.</w:t>
            </w:r>
          </w:p>
        </w:tc>
      </w:tr>
      <w:tr w:rsidR="00BA7A09" w:rsidRPr="0003648D" w:rsidTr="00FF6149">
        <w:trPr>
          <w:cantSplit/>
        </w:trPr>
        <w:tc>
          <w:tcPr>
            <w:tcW w:w="1279" w:type="pct"/>
            <w:tcBorders>
              <w:bottom w:val="single" w:sz="4" w:space="0" w:color="auto"/>
            </w:tcBorders>
          </w:tcPr>
          <w:p w:rsidR="00BA7A09" w:rsidRPr="0003648D" w:rsidRDefault="00BA7A09" w:rsidP="00FF6149">
            <w:pPr>
              <w:pStyle w:val="tablebody0"/>
            </w:pPr>
            <w:r w:rsidRPr="0003648D">
              <w:t>RTNCLRRRS</w:t>
            </w:r>
            <w:r w:rsidRPr="0003648D">
              <w:rPr>
                <w:i/>
                <w:vertAlign w:val="subscript"/>
              </w:rPr>
              <w:t xml:space="preserve"> q</w:t>
            </w:r>
          </w:p>
        </w:tc>
        <w:tc>
          <w:tcPr>
            <w:tcW w:w="623" w:type="pct"/>
            <w:tcBorders>
              <w:bottom w:val="single" w:sz="4" w:space="0" w:color="auto"/>
            </w:tcBorders>
          </w:tcPr>
          <w:p w:rsidR="00BA7A09" w:rsidRPr="0003648D" w:rsidRDefault="00BA7A09" w:rsidP="00FF6149">
            <w:pPr>
              <w:pStyle w:val="tablebody0"/>
            </w:pPr>
            <w:r w:rsidRPr="0003648D">
              <w:t>MWh</w:t>
            </w:r>
          </w:p>
        </w:tc>
        <w:tc>
          <w:tcPr>
            <w:tcW w:w="3098" w:type="pct"/>
            <w:tcBorders>
              <w:bottom w:val="single" w:sz="4" w:space="0" w:color="auto"/>
            </w:tcBorders>
          </w:tcPr>
          <w:p w:rsidR="00BA7A09" w:rsidRPr="0003648D" w:rsidRDefault="00BA7A09" w:rsidP="00BA5520">
            <w:pPr>
              <w:pStyle w:val="tablebody0"/>
              <w:rPr>
                <w:i/>
              </w:rPr>
            </w:pPr>
            <w:r w:rsidRPr="0003648D">
              <w:rPr>
                <w:i/>
              </w:rPr>
              <w:t>Real-Time Non-Controllable Load Resources Responsive 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RRS 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BA7A09" w:rsidRPr="0003648D" w:rsidTr="00FF6149">
        <w:trPr>
          <w:cantSplit/>
        </w:trPr>
        <w:tc>
          <w:tcPr>
            <w:tcW w:w="1279" w:type="pct"/>
            <w:tcBorders>
              <w:bottom w:val="single" w:sz="4" w:space="0" w:color="auto"/>
            </w:tcBorders>
          </w:tcPr>
          <w:p w:rsidR="00BA7A09" w:rsidRPr="0003648D" w:rsidRDefault="00BA7A09" w:rsidP="00FF6149">
            <w:pPr>
              <w:pStyle w:val="tablebody0"/>
            </w:pPr>
            <w:r w:rsidRPr="0003648D">
              <w:t>RTNCLRRRSR</w:t>
            </w:r>
            <w:r w:rsidRPr="0003648D">
              <w:rPr>
                <w:i/>
                <w:vertAlign w:val="subscript"/>
              </w:rPr>
              <w:t xml:space="preserve"> q, r, p</w:t>
            </w:r>
          </w:p>
        </w:tc>
        <w:tc>
          <w:tcPr>
            <w:tcW w:w="623" w:type="pct"/>
            <w:tcBorders>
              <w:bottom w:val="single" w:sz="4" w:space="0" w:color="auto"/>
            </w:tcBorders>
          </w:tcPr>
          <w:p w:rsidR="00BA7A09" w:rsidRPr="0003648D" w:rsidRDefault="00BA7A09" w:rsidP="00FF6149">
            <w:pPr>
              <w:pStyle w:val="tablebody0"/>
            </w:pPr>
            <w:r w:rsidRPr="0003648D">
              <w:t>MWh</w:t>
            </w:r>
          </w:p>
        </w:tc>
        <w:tc>
          <w:tcPr>
            <w:tcW w:w="3098" w:type="pct"/>
            <w:tcBorders>
              <w:bottom w:val="single" w:sz="4" w:space="0" w:color="auto"/>
            </w:tcBorders>
          </w:tcPr>
          <w:p w:rsidR="00BA7A09" w:rsidRPr="0003648D" w:rsidRDefault="00BA7A09" w:rsidP="00BA5520">
            <w:pPr>
              <w:pStyle w:val="tablebody0"/>
              <w:rPr>
                <w:i/>
              </w:rPr>
            </w:pPr>
            <w:r w:rsidRPr="0003648D">
              <w:rPr>
                <w:i/>
              </w:rPr>
              <w:t>Real-Time Non-Controllable Load Resource Responsive Reserve</w:t>
            </w:r>
            <w:r w:rsidRPr="0003648D">
              <w:rPr>
                <w:i/>
                <w:szCs w:val="18"/>
              </w:rPr>
              <w:t>—</w:t>
            </w:r>
            <w:r w:rsidRPr="0003648D">
              <w:rPr>
                <w:szCs w:val="18"/>
              </w:rPr>
              <w:t xml:space="preserve">The </w:t>
            </w:r>
            <w:r w:rsidRPr="0003648D">
              <w:t xml:space="preserve">validated </w:t>
            </w:r>
            <w:r w:rsidRPr="0003648D">
              <w:rPr>
                <w:szCs w:val="18"/>
              </w:rPr>
              <w:t xml:space="preserve">Real-Time telemetered RRS 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r w:rsidR="003C39C5" w:rsidRPr="0003648D" w:rsidTr="00FF6149">
        <w:trPr>
          <w:cantSplit/>
          <w:ins w:id="2241" w:author="STEC" w:date="2018-09-17T12:11:00Z"/>
        </w:trPr>
        <w:tc>
          <w:tcPr>
            <w:tcW w:w="1279" w:type="pct"/>
            <w:tcBorders>
              <w:bottom w:val="single" w:sz="4" w:space="0" w:color="auto"/>
            </w:tcBorders>
          </w:tcPr>
          <w:p w:rsidR="003C39C5" w:rsidRPr="0003648D" w:rsidRDefault="003C39C5" w:rsidP="003C39C5">
            <w:pPr>
              <w:pStyle w:val="tablebody0"/>
              <w:rPr>
                <w:ins w:id="2242" w:author="STEC" w:date="2018-09-17T12:11:00Z"/>
              </w:rPr>
            </w:pPr>
            <w:ins w:id="2243" w:author="STEC" w:date="2018-09-17T12:11:00Z">
              <w:r w:rsidRPr="0003648D">
                <w:t>RTNCLR</w:t>
              </w:r>
              <w:r>
                <w:t>ECR</w:t>
              </w:r>
              <w:r w:rsidRPr="0003648D">
                <w:t>S</w:t>
              </w:r>
              <w:r w:rsidRPr="0003648D">
                <w:rPr>
                  <w:i/>
                  <w:vertAlign w:val="subscript"/>
                </w:rPr>
                <w:t xml:space="preserve"> q</w:t>
              </w:r>
            </w:ins>
          </w:p>
        </w:tc>
        <w:tc>
          <w:tcPr>
            <w:tcW w:w="623" w:type="pct"/>
            <w:tcBorders>
              <w:bottom w:val="single" w:sz="4" w:space="0" w:color="auto"/>
            </w:tcBorders>
          </w:tcPr>
          <w:p w:rsidR="003C39C5" w:rsidRPr="0003648D" w:rsidRDefault="003C39C5" w:rsidP="003C39C5">
            <w:pPr>
              <w:pStyle w:val="tablebody0"/>
              <w:rPr>
                <w:ins w:id="2244" w:author="STEC" w:date="2018-09-17T12:11:00Z"/>
              </w:rPr>
            </w:pPr>
            <w:ins w:id="2245" w:author="STEC" w:date="2018-09-17T12:11:00Z">
              <w:r w:rsidRPr="0003648D">
                <w:t>MWh</w:t>
              </w:r>
            </w:ins>
          </w:p>
        </w:tc>
        <w:tc>
          <w:tcPr>
            <w:tcW w:w="3098" w:type="pct"/>
            <w:tcBorders>
              <w:bottom w:val="single" w:sz="4" w:space="0" w:color="auto"/>
            </w:tcBorders>
          </w:tcPr>
          <w:p w:rsidR="003C39C5" w:rsidRPr="0003648D" w:rsidRDefault="003C39C5" w:rsidP="003C39C5">
            <w:pPr>
              <w:pStyle w:val="tablebody0"/>
              <w:rPr>
                <w:ins w:id="2246" w:author="STEC" w:date="2018-09-17T12:11:00Z"/>
                <w:i/>
                <w:szCs w:val="18"/>
              </w:rPr>
            </w:pPr>
            <w:ins w:id="2247" w:author="STEC" w:date="2018-09-17T12:11:00Z">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ins>
          </w:p>
        </w:tc>
      </w:tr>
      <w:tr w:rsidR="003C39C5" w:rsidRPr="0003648D" w:rsidTr="00FF6149">
        <w:trPr>
          <w:cantSplit/>
          <w:ins w:id="2248" w:author="STEC" w:date="2018-09-17T12:11:00Z"/>
        </w:trPr>
        <w:tc>
          <w:tcPr>
            <w:tcW w:w="1279" w:type="pct"/>
            <w:tcBorders>
              <w:bottom w:val="single" w:sz="4" w:space="0" w:color="auto"/>
            </w:tcBorders>
          </w:tcPr>
          <w:p w:rsidR="003C39C5" w:rsidRPr="0003648D" w:rsidRDefault="003C39C5" w:rsidP="003C39C5">
            <w:pPr>
              <w:pStyle w:val="tablebody0"/>
              <w:rPr>
                <w:ins w:id="2249" w:author="STEC" w:date="2018-09-17T12:11:00Z"/>
              </w:rPr>
            </w:pPr>
            <w:ins w:id="2250" w:author="STEC" w:date="2018-09-17T12:11:00Z">
              <w:r w:rsidRPr="0003648D">
                <w:t>RTNCLR</w:t>
              </w:r>
              <w:r>
                <w:t>ECR</w:t>
              </w:r>
              <w:r w:rsidRPr="0003648D">
                <w:t>SR</w:t>
              </w:r>
              <w:r w:rsidRPr="0003648D">
                <w:rPr>
                  <w:i/>
                  <w:vertAlign w:val="subscript"/>
                </w:rPr>
                <w:t xml:space="preserve"> q, r, p</w:t>
              </w:r>
            </w:ins>
          </w:p>
        </w:tc>
        <w:tc>
          <w:tcPr>
            <w:tcW w:w="623" w:type="pct"/>
            <w:tcBorders>
              <w:bottom w:val="single" w:sz="4" w:space="0" w:color="auto"/>
            </w:tcBorders>
          </w:tcPr>
          <w:p w:rsidR="003C39C5" w:rsidRPr="0003648D" w:rsidRDefault="003C39C5" w:rsidP="003C39C5">
            <w:pPr>
              <w:pStyle w:val="tablebody0"/>
              <w:rPr>
                <w:ins w:id="2251" w:author="STEC" w:date="2018-09-17T12:11:00Z"/>
              </w:rPr>
            </w:pPr>
            <w:ins w:id="2252" w:author="STEC" w:date="2018-09-17T12:11:00Z">
              <w:r w:rsidRPr="0003648D">
                <w:t>MWh</w:t>
              </w:r>
            </w:ins>
          </w:p>
        </w:tc>
        <w:tc>
          <w:tcPr>
            <w:tcW w:w="3098" w:type="pct"/>
            <w:tcBorders>
              <w:bottom w:val="single" w:sz="4" w:space="0" w:color="auto"/>
            </w:tcBorders>
          </w:tcPr>
          <w:p w:rsidR="003C39C5" w:rsidRPr="0003648D" w:rsidRDefault="003C39C5" w:rsidP="003C39C5">
            <w:pPr>
              <w:pStyle w:val="tablebody0"/>
              <w:rPr>
                <w:ins w:id="2253" w:author="STEC" w:date="2018-09-17T12:11:00Z"/>
                <w:i/>
                <w:szCs w:val="18"/>
              </w:rPr>
            </w:pPr>
            <w:ins w:id="2254" w:author="STEC" w:date="2018-09-17T12:11:00Z">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ins>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lastRenderedPageBreak/>
              <w:t>RTNCLRNPCR</w:t>
            </w:r>
            <w:r w:rsidRPr="0003648D">
              <w:rPr>
                <w:i/>
                <w:vertAlign w:val="subscript"/>
              </w:rPr>
              <w:t xml:space="preserve"> q, r, p</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szCs w:val="18"/>
              </w:rPr>
              <w:t>Real-Time Non-Controllable Load Resource Net Power Consumption—</w:t>
            </w:r>
            <w:r w:rsidRPr="0003648D">
              <w:rPr>
                <w:szCs w:val="18"/>
              </w:rPr>
              <w:t xml:space="preserve">The Real-Time net real power consumption from the Load Resource </w:t>
            </w:r>
            <w:r w:rsidRPr="0003648D">
              <w:rPr>
                <w:i/>
                <w:szCs w:val="18"/>
              </w:rPr>
              <w:t xml:space="preserve">r </w:t>
            </w:r>
            <w:r w:rsidRPr="0003648D">
              <w:rPr>
                <w:szCs w:val="18"/>
              </w:rPr>
              <w:t>(which is not a Controllable Load Resource)</w:t>
            </w:r>
            <w:r w:rsidRPr="0003648D">
              <w:rPr>
                <w:i/>
                <w:szCs w:val="18"/>
              </w:rPr>
              <w:t xml:space="preserve"> </w:t>
            </w:r>
            <w:r w:rsidRPr="0003648D">
              <w:t xml:space="preserve">represented by QSE </w:t>
            </w:r>
            <w:r w:rsidRPr="0003648D">
              <w:rPr>
                <w:i/>
              </w:rPr>
              <w:t>q</w:t>
            </w:r>
            <w:r w:rsidRPr="0003648D">
              <w:t xml:space="preserve"> at Resource Node </w:t>
            </w:r>
            <w:r w:rsidRPr="0003648D">
              <w:rPr>
                <w:i/>
              </w:rPr>
              <w:t>p</w:t>
            </w:r>
            <w:r w:rsidRPr="0003648D">
              <w:t xml:space="preserve"> that has a validated Real-Time RRS </w:t>
            </w:r>
            <w:ins w:id="2255" w:author="STEC" w:date="2018-09-17T12:12:00Z">
              <w:r w:rsidR="003C39C5">
                <w:t xml:space="preserve">or ECRS </w:t>
              </w:r>
            </w:ins>
            <w:r w:rsidRPr="0003648D">
              <w:t>Ancillary Service Schedule</w:t>
            </w:r>
            <w:r w:rsidRPr="0003648D">
              <w:rPr>
                <w:szCs w:val="18"/>
              </w:rPr>
              <w:t xml:space="preserve"> integrated over the 15-minute Settlement Interval.</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RTNCLRLPCR</w:t>
            </w:r>
            <w:r w:rsidRPr="0003648D">
              <w:rPr>
                <w:i/>
                <w:vertAlign w:val="subscript"/>
              </w:rPr>
              <w:t xml:space="preserve"> q, r, p</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szCs w:val="18"/>
              </w:rPr>
              <w:t>Real-Time Non-Controllable Load Resource</w:t>
            </w:r>
            <w:r w:rsidRPr="0003648D" w:rsidDel="00FF1F3E">
              <w:rPr>
                <w:i/>
              </w:rPr>
              <w:t xml:space="preserve"> </w:t>
            </w:r>
            <w:r w:rsidRPr="0003648D">
              <w:rPr>
                <w:i/>
              </w:rPr>
              <w:t>Low Power Consumption</w:t>
            </w:r>
            <w:r w:rsidRPr="0003648D">
              <w:rPr>
                <w:i/>
                <w:szCs w:val="18"/>
              </w:rPr>
              <w:t>—</w:t>
            </w:r>
            <w:r w:rsidRPr="0003648D">
              <w:rPr>
                <w:szCs w:val="18"/>
              </w:rPr>
              <w:t xml:space="preserve">The Real-Time Low Power Consumption (LPC) from the Load Resource </w:t>
            </w:r>
            <w:r w:rsidRPr="0003648D">
              <w:rPr>
                <w:i/>
                <w:szCs w:val="18"/>
              </w:rPr>
              <w:t xml:space="preserve">r </w:t>
            </w:r>
            <w:r w:rsidRPr="0003648D">
              <w:rPr>
                <w:szCs w:val="18"/>
              </w:rPr>
              <w:t>(which is not a Controllable Load Resource)</w:t>
            </w:r>
            <w:r w:rsidRPr="0003648D">
              <w:rPr>
                <w:i/>
                <w:szCs w:val="18"/>
              </w:rPr>
              <w:t xml:space="preserve"> </w:t>
            </w:r>
            <w:r w:rsidRPr="0003648D">
              <w:t xml:space="preserve">represented by QSE </w:t>
            </w:r>
            <w:r w:rsidRPr="0003648D">
              <w:rPr>
                <w:i/>
              </w:rPr>
              <w:t>q</w:t>
            </w:r>
            <w:r w:rsidRPr="0003648D">
              <w:t xml:space="preserve"> at Resource Node </w:t>
            </w:r>
            <w:r w:rsidRPr="0003648D">
              <w:rPr>
                <w:i/>
              </w:rPr>
              <w:t>p</w:t>
            </w:r>
            <w:r w:rsidRPr="0003648D">
              <w:t xml:space="preserve"> that has a validated Real-Time RRS </w:t>
            </w:r>
            <w:ins w:id="2256" w:author="STEC" w:date="2018-09-17T12:12:00Z">
              <w:r w:rsidR="003C39C5">
                <w:t xml:space="preserve">or ECRS </w:t>
              </w:r>
            </w:ins>
            <w:r w:rsidRPr="0003648D">
              <w:t xml:space="preserve">Ancillary Service Schedule </w:t>
            </w:r>
            <w:r w:rsidRPr="0003648D">
              <w:rPr>
                <w:szCs w:val="18"/>
              </w:rPr>
              <w:t>integrated over the 15-minute Settlement Interval</w:t>
            </w:r>
            <w:r w:rsidRPr="0003648D" w:rsidDel="00374E0F">
              <w:rPr>
                <w:szCs w:val="18"/>
              </w:rPr>
              <w:t xml:space="preserve"> </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RTNCLRNPC</w:t>
            </w:r>
            <w:r w:rsidRPr="0003648D">
              <w:rPr>
                <w:i/>
                <w:vertAlign w:val="subscript"/>
              </w:rPr>
              <w:t xml:space="preserve"> q</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szCs w:val="18"/>
              </w:rPr>
              <w:t>Real-Time Non-Controllable Load Resource Net Power Consumption for the QSE—</w:t>
            </w:r>
            <w:r w:rsidRPr="0003648D">
              <w:rPr>
                <w:szCs w:val="18"/>
              </w:rPr>
              <w:t xml:space="preserve">The Real-Time net real power consumption from all Load Resources other than Controllable Load Resources for QSE </w:t>
            </w:r>
            <w:r w:rsidRPr="0003648D">
              <w:rPr>
                <w:i/>
                <w:szCs w:val="18"/>
              </w:rPr>
              <w:t xml:space="preserve">q </w:t>
            </w:r>
            <w:r w:rsidRPr="0003648D">
              <w:t xml:space="preserve">that have a validated Real-Time RRS </w:t>
            </w:r>
            <w:ins w:id="2257" w:author="STEC" w:date="2018-09-17T12:12:00Z">
              <w:r w:rsidR="003C39C5">
                <w:t xml:space="preserve">or ECRS </w:t>
              </w:r>
            </w:ins>
            <w:r w:rsidRPr="0003648D">
              <w:t>Ancillary Service Schedule</w:t>
            </w:r>
            <w:r w:rsidRPr="0003648D">
              <w:rPr>
                <w:szCs w:val="18"/>
              </w:rPr>
              <w:t xml:space="preserve"> integrated over the 15-minute Settlement Interval discounted by the system-wide discount factor.</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RTNCLRLPC</w:t>
            </w:r>
            <w:r w:rsidRPr="0003648D">
              <w:rPr>
                <w:i/>
                <w:vertAlign w:val="subscript"/>
              </w:rPr>
              <w:t xml:space="preserve"> q</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rPr>
              <w:t>Real-Time Non-Controllable Load Resource Low Power Consumption</w:t>
            </w:r>
            <w:r w:rsidRPr="0003648D">
              <w:rPr>
                <w:i/>
                <w:szCs w:val="18"/>
              </w:rPr>
              <w:t xml:space="preserve"> for the QSE—</w:t>
            </w:r>
            <w:r w:rsidRPr="0003648D">
              <w:rPr>
                <w:szCs w:val="18"/>
              </w:rPr>
              <w:t>The Real-Time LPC from all Load Resources other than Controllable Load Resources</w:t>
            </w:r>
            <w:r w:rsidRPr="0003648D">
              <w:rPr>
                <w:i/>
                <w:szCs w:val="18"/>
              </w:rPr>
              <w:t xml:space="preserve"> </w:t>
            </w:r>
            <w:r w:rsidRPr="0003648D">
              <w:rPr>
                <w:szCs w:val="18"/>
              </w:rPr>
              <w:t xml:space="preserve">for QSE </w:t>
            </w:r>
            <w:r w:rsidRPr="0003648D">
              <w:rPr>
                <w:i/>
                <w:szCs w:val="18"/>
              </w:rPr>
              <w:t xml:space="preserve">q </w:t>
            </w:r>
            <w:r w:rsidRPr="0003648D">
              <w:t xml:space="preserve">that have a validated Real-Time RRS </w:t>
            </w:r>
            <w:ins w:id="2258" w:author="STEC" w:date="2018-09-17T12:12:00Z">
              <w:r w:rsidR="003C39C5">
                <w:t xml:space="preserve">or ECRS </w:t>
              </w:r>
            </w:ins>
            <w:r w:rsidRPr="0003648D">
              <w:t>Ancillary Service Schedule</w:t>
            </w:r>
            <w:r w:rsidRPr="0003648D">
              <w:rPr>
                <w:szCs w:val="18"/>
              </w:rPr>
              <w:t xml:space="preserve"> integrated over the 15-minute Settlement Interval discounted by the system-wide discount factor.</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 xml:space="preserve">RTCLRNPCR </w:t>
            </w:r>
            <w:r w:rsidRPr="0003648D">
              <w:rPr>
                <w:i/>
                <w:vertAlign w:val="subscript"/>
              </w:rPr>
              <w:t>q, r, p</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szCs w:val="18"/>
              </w:rPr>
            </w:pPr>
            <w:r w:rsidRPr="0003648D">
              <w:rPr>
                <w:i/>
                <w:szCs w:val="18"/>
              </w:rPr>
              <w:t>Real-Time Net Power Consumption from the Controllable Load Resource—</w:t>
            </w:r>
            <w:r w:rsidRPr="0003648D">
              <w:rPr>
                <w:szCs w:val="18"/>
              </w:rPr>
              <w:t xml:space="preserve">The Real-Time net real power consumption from the Controllable Load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available to SCED integrated over the 15-minute Settlement Interval.</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 xml:space="preserve">RTCLRNPC </w:t>
            </w:r>
            <w:r w:rsidRPr="0003648D">
              <w:rPr>
                <w:i/>
                <w:vertAlign w:val="subscript"/>
              </w:rPr>
              <w:t>q</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rPr>
              <w:t>Real-Time Net Power Consumption from Controllable Load Resources for the QSE</w:t>
            </w:r>
            <w:r w:rsidRPr="0003648D">
              <w:t xml:space="preserve">—The Real-Time net real power consumption from all Controllable Load Resources available to SCED integrated over the 15-minute Settlement Interval for the QSE </w:t>
            </w:r>
            <w:r w:rsidRPr="0003648D">
              <w:rPr>
                <w:i/>
              </w:rPr>
              <w:t>q</w:t>
            </w:r>
            <w:r w:rsidRPr="0003648D">
              <w:rPr>
                <w:szCs w:val="18"/>
              </w:rPr>
              <w:t xml:space="preserve"> discounted by the system-wide discount factor</w:t>
            </w:r>
            <w:r w:rsidRPr="0003648D">
              <w:t>.</w:t>
            </w:r>
          </w:p>
        </w:tc>
      </w:tr>
      <w:tr w:rsidR="000F5BC1" w:rsidRPr="0003648D" w:rsidTr="00FF6149">
        <w:trPr>
          <w:cantSplit/>
          <w:trHeight w:val="728"/>
        </w:trPr>
        <w:tc>
          <w:tcPr>
            <w:tcW w:w="1279" w:type="pct"/>
            <w:tcBorders>
              <w:bottom w:val="single" w:sz="4" w:space="0" w:color="auto"/>
            </w:tcBorders>
          </w:tcPr>
          <w:p w:rsidR="000F5BC1" w:rsidRPr="0003648D" w:rsidRDefault="000F5BC1" w:rsidP="000F5BC1">
            <w:pPr>
              <w:pStyle w:val="tablebody0"/>
            </w:pPr>
            <w:r w:rsidRPr="0003648D">
              <w:t xml:space="preserve">RTCLRLPCR </w:t>
            </w:r>
            <w:r w:rsidRPr="0003648D">
              <w:rPr>
                <w:i/>
                <w:vertAlign w:val="subscript"/>
              </w:rPr>
              <w:t>q, r, p</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szCs w:val="18"/>
              </w:rPr>
            </w:pPr>
            <w:r w:rsidRPr="0003648D">
              <w:rPr>
                <w:i/>
                <w:szCs w:val="18"/>
              </w:rPr>
              <w:t>Real-Time Low Power Consumption for the Controllable Load Resource—</w:t>
            </w:r>
            <w:r w:rsidRPr="0003648D">
              <w:rPr>
                <w:szCs w:val="18"/>
              </w:rPr>
              <w:t xml:space="preserve">The Real-Time LPC from the Controllable Load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available to SCED integrated over the 15-minute Settlement Interval.</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 xml:space="preserve">RTCLRLPC </w:t>
            </w:r>
            <w:r w:rsidRPr="0003648D">
              <w:rPr>
                <w:i/>
                <w:vertAlign w:val="subscript"/>
              </w:rPr>
              <w:t>q</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rPr>
              <w:t>Real-Time Low Power Consumption from Controllable Load Resources for the QSE</w:t>
            </w:r>
            <w:r w:rsidRPr="0003648D">
              <w:t xml:space="preserve">—The Real-Time LPC from Controllable Load Resources available to SCED integrated over the 15-minute Settlement Interval for the QSE </w:t>
            </w:r>
            <w:r w:rsidRPr="0003648D">
              <w:rPr>
                <w:i/>
              </w:rPr>
              <w:t>q</w:t>
            </w:r>
            <w:r w:rsidRPr="0003648D">
              <w:rPr>
                <w:szCs w:val="18"/>
              </w:rPr>
              <w:t xml:space="preserve"> discounted by the system-wide discount factor</w:t>
            </w:r>
            <w:r w:rsidRPr="0003648D">
              <w:t>.</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 xml:space="preserve">RTCLRREG </w:t>
            </w:r>
            <w:r w:rsidRPr="0003648D">
              <w:rPr>
                <w:i/>
                <w:vertAlign w:val="subscript"/>
              </w:rPr>
              <w:t>q</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rPr>
              <w:t>Real-Time Controllable Load Resources Regulation-Up Schedule for the QSE</w:t>
            </w:r>
            <w:r w:rsidRPr="0003648D">
              <w:t xml:space="preserve">—The Real-Time Reg-Up Ancillary Service Schedule from all Controllable Load Resources with Primary Frequency Response for the QSE </w:t>
            </w:r>
            <w:r w:rsidRPr="0003648D">
              <w:rPr>
                <w:i/>
              </w:rPr>
              <w:t>q</w:t>
            </w:r>
            <w:r w:rsidRPr="0003648D">
              <w:t>, integrated over the 15-minute Settlement Interval</w:t>
            </w:r>
            <w:r w:rsidRPr="0003648D">
              <w:rPr>
                <w:szCs w:val="18"/>
              </w:rPr>
              <w:t xml:space="preserve"> discounted by the system-wide discount factor</w:t>
            </w:r>
            <w:r w:rsidRPr="0003648D">
              <w:t>.</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RTCLRREGR</w:t>
            </w:r>
            <w:r w:rsidRPr="0003648D">
              <w:rPr>
                <w:vertAlign w:val="subscript"/>
              </w:rPr>
              <w:t xml:space="preserve"> </w:t>
            </w:r>
            <w:r w:rsidRPr="0003648D">
              <w:rPr>
                <w:i/>
                <w:vertAlign w:val="subscript"/>
              </w:rPr>
              <w:t>q, r, p</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szCs w:val="18"/>
                <w:lang w:val="pt-BR"/>
              </w:rPr>
            </w:pPr>
            <w:r w:rsidRPr="0003648D">
              <w:rPr>
                <w:i/>
                <w:szCs w:val="18"/>
                <w:lang w:val="pt-BR"/>
              </w:rPr>
              <w:t>Real-Time Controllable Load Resource Regulation-Up Schedule for the Resource</w:t>
            </w:r>
            <w:r w:rsidRPr="0003648D">
              <w:rPr>
                <w:szCs w:val="18"/>
                <w:lang w:val="pt-BR"/>
              </w:rPr>
              <w:t xml:space="preserve">—The </w:t>
            </w:r>
            <w:r w:rsidRPr="0003648D">
              <w:t>validated</w:t>
            </w:r>
            <w:r w:rsidRPr="0003648D">
              <w:rPr>
                <w:color w:val="FF0000"/>
              </w:rPr>
              <w:t xml:space="preserve"> </w:t>
            </w:r>
            <w:r w:rsidRPr="0003648D">
              <w:rPr>
                <w:szCs w:val="18"/>
                <w:lang w:val="pt-BR"/>
              </w:rPr>
              <w:t xml:space="preserve">Real-Time Reg-Up Ancillary Service Schedule for the Controllable Load Resource </w:t>
            </w:r>
            <w:r w:rsidRPr="0003648D">
              <w:rPr>
                <w:i/>
                <w:szCs w:val="18"/>
                <w:lang w:val="pt-BR"/>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lang w:val="pt-BR"/>
              </w:rPr>
              <w:t xml:space="preserve"> with Primary Frequency Response, integrated over the 15-minute Settlement Interval.</w:t>
            </w:r>
          </w:p>
        </w:tc>
      </w:tr>
      <w:tr w:rsidR="000F5BC1" w:rsidRPr="0003648D" w:rsidTr="00FF6149">
        <w:trPr>
          <w:cantSplit/>
        </w:trPr>
        <w:tc>
          <w:tcPr>
            <w:tcW w:w="1279" w:type="pct"/>
          </w:tcPr>
          <w:p w:rsidR="000F5BC1" w:rsidRPr="0003648D" w:rsidRDefault="000F5BC1" w:rsidP="000F5BC1">
            <w:pPr>
              <w:pStyle w:val="tablebody0"/>
            </w:pPr>
            <w:r w:rsidRPr="0003648D">
              <w:lastRenderedPageBreak/>
              <w:t xml:space="preserve">RTMGA </w:t>
            </w:r>
            <w:r w:rsidRPr="0003648D">
              <w:rPr>
                <w:i/>
                <w:vertAlign w:val="subscript"/>
              </w:rPr>
              <w:t>q, r, p</w:t>
            </w:r>
          </w:p>
        </w:tc>
        <w:tc>
          <w:tcPr>
            <w:tcW w:w="623" w:type="pct"/>
          </w:tcPr>
          <w:p w:rsidR="000F5BC1" w:rsidRPr="0003648D" w:rsidRDefault="000F5BC1" w:rsidP="000F5BC1">
            <w:pPr>
              <w:pStyle w:val="tablebody0"/>
            </w:pPr>
            <w:r w:rsidRPr="0003648D">
              <w:t>MWh</w:t>
            </w:r>
          </w:p>
        </w:tc>
        <w:tc>
          <w:tcPr>
            <w:tcW w:w="3098" w:type="pct"/>
          </w:tcPr>
          <w:p w:rsidR="000F5BC1" w:rsidRPr="0003648D" w:rsidRDefault="000F5BC1" w:rsidP="000F5BC1">
            <w:pPr>
              <w:pStyle w:val="tablebody0"/>
              <w:rPr>
                <w:i/>
              </w:rPr>
            </w:pPr>
            <w:r w:rsidRPr="0003648D">
              <w:rPr>
                <w:i/>
              </w:rPr>
              <w:t>Real-Time Adjusted Metered Generation per QSE per Settlement Point per Resource</w:t>
            </w:r>
            <w:r w:rsidRPr="0003648D">
              <w:t>—The adjusted metered generation, pursuant to paragraphs (3) and (4) above</w:t>
            </w:r>
            <w:r w:rsidRPr="0003648D">
              <w:rPr>
                <w:szCs w:val="18"/>
              </w:rPr>
              <w:t>,</w:t>
            </w:r>
            <w:r w:rsidRPr="0003648D">
              <w:t xml:space="preserve"> of Generation Resource </w:t>
            </w:r>
            <w:r w:rsidRPr="0003648D">
              <w:rPr>
                <w:i/>
              </w:rPr>
              <w:t>r</w:t>
            </w:r>
            <w:r w:rsidRPr="0003648D">
              <w:t xml:space="preserve"> represented by QSE </w:t>
            </w:r>
            <w:r w:rsidRPr="0003648D">
              <w:rPr>
                <w:i/>
              </w:rPr>
              <w:t>q</w:t>
            </w:r>
            <w:r w:rsidRPr="0003648D">
              <w:t xml:space="preserve"> at Resource Node </w:t>
            </w:r>
            <w:r w:rsidRPr="0003648D">
              <w:rPr>
                <w:i/>
              </w:rPr>
              <w:t>p</w:t>
            </w:r>
            <w:r w:rsidRPr="0003648D">
              <w:t xml:space="preserve"> in Real-Time for the 15-minute Settlement Interval.  Where for a Combined Cycle Train, the Resource </w:t>
            </w:r>
            <w:r w:rsidRPr="0003648D">
              <w:rPr>
                <w:i/>
              </w:rPr>
              <w:t xml:space="preserve">r </w:t>
            </w:r>
            <w:r w:rsidRPr="0003648D">
              <w:t>is the Combined Cycle Train.</w:t>
            </w:r>
          </w:p>
        </w:tc>
      </w:tr>
      <w:tr w:rsidR="000F5BC1" w:rsidRPr="0003648D" w:rsidTr="00FF6149">
        <w:trPr>
          <w:cantSplit/>
        </w:trPr>
        <w:tc>
          <w:tcPr>
            <w:tcW w:w="1279" w:type="pct"/>
          </w:tcPr>
          <w:p w:rsidR="000F5BC1" w:rsidRPr="0003648D" w:rsidRDefault="000F5BC1" w:rsidP="000F5BC1">
            <w:pPr>
              <w:pStyle w:val="tablebody0"/>
            </w:pPr>
            <w:r w:rsidRPr="0003648D">
              <w:t xml:space="preserve">RTMGQ </w:t>
            </w:r>
            <w:r w:rsidRPr="0003648D">
              <w:rPr>
                <w:i/>
                <w:vertAlign w:val="subscript"/>
              </w:rPr>
              <w:t>q</w:t>
            </w:r>
          </w:p>
        </w:tc>
        <w:tc>
          <w:tcPr>
            <w:tcW w:w="623" w:type="pct"/>
          </w:tcPr>
          <w:p w:rsidR="000F5BC1" w:rsidRPr="0003648D" w:rsidRDefault="000F5BC1" w:rsidP="000F5BC1">
            <w:pPr>
              <w:pStyle w:val="tablebody0"/>
            </w:pPr>
            <w:r w:rsidRPr="0003648D">
              <w:t>MWh</w:t>
            </w:r>
          </w:p>
        </w:tc>
        <w:tc>
          <w:tcPr>
            <w:tcW w:w="3098" w:type="pct"/>
          </w:tcPr>
          <w:p w:rsidR="000F5BC1" w:rsidRPr="0003648D" w:rsidRDefault="000F5BC1" w:rsidP="000F5BC1">
            <w:pPr>
              <w:pStyle w:val="tablebody0"/>
              <w:rPr>
                <w:i/>
              </w:rPr>
            </w:pPr>
            <w:r w:rsidRPr="0003648D">
              <w:rPr>
                <w:i/>
                <w:szCs w:val="18"/>
              </w:rPr>
              <w:t>Real-Time Metered Generation per QSE</w:t>
            </w:r>
            <w:r w:rsidRPr="0003648D">
              <w:rPr>
                <w:szCs w:val="18"/>
              </w:rPr>
              <w:t xml:space="preserve">—The metered generation, </w:t>
            </w:r>
            <w:r w:rsidRPr="0003648D">
              <w:t xml:space="preserve">discounted by the </w:t>
            </w:r>
            <w:r w:rsidRPr="0003648D">
              <w:rPr>
                <w:szCs w:val="18"/>
              </w:rPr>
              <w:t>system-wide</w:t>
            </w:r>
            <w:r w:rsidRPr="0003648D">
              <w:t xml:space="preserve"> discount factor,</w:t>
            </w:r>
            <w:r w:rsidRPr="0003648D">
              <w:rPr>
                <w:szCs w:val="18"/>
              </w:rPr>
              <w:t xml:space="preserve"> of all generation Resources represented by QSE </w:t>
            </w:r>
            <w:r w:rsidRPr="0003648D">
              <w:rPr>
                <w:i/>
                <w:szCs w:val="18"/>
              </w:rPr>
              <w:t xml:space="preserve">q </w:t>
            </w:r>
            <w:r w:rsidRPr="0003648D">
              <w:rPr>
                <w:szCs w:val="18"/>
              </w:rPr>
              <w:t xml:space="preserve">in Real-Time for the 15-minute Settlement Interval, </w:t>
            </w:r>
            <w:r w:rsidRPr="0003648D">
              <w:t>pursuant to paragraphs (3) and (4) above</w:t>
            </w:r>
            <w:r w:rsidRPr="0003648D">
              <w:rPr>
                <w:szCs w:val="18"/>
              </w:rPr>
              <w:t>.</w:t>
            </w:r>
          </w:p>
        </w:tc>
      </w:tr>
      <w:tr w:rsidR="000F5BC1" w:rsidRPr="0003648D" w:rsidTr="00FF6149">
        <w:trPr>
          <w:cantSplit/>
        </w:trPr>
        <w:tc>
          <w:tcPr>
            <w:tcW w:w="1279" w:type="pct"/>
          </w:tcPr>
          <w:p w:rsidR="000F5BC1" w:rsidRPr="0003648D" w:rsidRDefault="000F5BC1" w:rsidP="000F5BC1">
            <w:pPr>
              <w:pStyle w:val="tablebody0"/>
              <w:rPr>
                <w:i/>
              </w:rPr>
            </w:pPr>
            <w:r w:rsidRPr="0003648D">
              <w:t>RTASOFFIMB</w:t>
            </w:r>
            <w:r w:rsidRPr="0003648D">
              <w:rPr>
                <w:i/>
                <w:vertAlign w:val="subscript"/>
              </w:rPr>
              <w:t xml:space="preserve"> q</w:t>
            </w:r>
          </w:p>
        </w:tc>
        <w:tc>
          <w:tcPr>
            <w:tcW w:w="623" w:type="pct"/>
          </w:tcPr>
          <w:p w:rsidR="000F5BC1" w:rsidRPr="0003648D" w:rsidRDefault="000F5BC1" w:rsidP="000F5BC1">
            <w:pPr>
              <w:pStyle w:val="tablebody0"/>
            </w:pPr>
            <w:r w:rsidRPr="0003648D">
              <w:t>MWh</w:t>
            </w:r>
          </w:p>
        </w:tc>
        <w:tc>
          <w:tcPr>
            <w:tcW w:w="3098" w:type="pct"/>
          </w:tcPr>
          <w:p w:rsidR="000F5BC1" w:rsidRPr="0003648D" w:rsidRDefault="000F5BC1" w:rsidP="000F5BC1">
            <w:pPr>
              <w:pStyle w:val="tablebody0"/>
            </w:pPr>
            <w:r w:rsidRPr="0003648D">
              <w:rPr>
                <w:i/>
              </w:rPr>
              <w:t>Real-Time Ancillary Service Off-Line Reserve Imbalance for the QSE</w:t>
            </w:r>
            <w:r w:rsidRPr="0003648D">
              <w:sym w:font="Symbol" w:char="F0BE"/>
            </w:r>
            <w:r w:rsidRPr="0003648D">
              <w:t xml:space="preserve">The Real-Time Ancillary Service Off-Line reserve imbalance for the QSE </w:t>
            </w:r>
            <w:r w:rsidRPr="0003648D">
              <w:rPr>
                <w:i/>
              </w:rPr>
              <w:t>q</w:t>
            </w:r>
            <w:r w:rsidRPr="0003648D">
              <w:t xml:space="preserve">, for each 15-minute Settlement Interval.  </w:t>
            </w:r>
          </w:p>
        </w:tc>
      </w:tr>
      <w:tr w:rsidR="000F5BC1" w:rsidRPr="0003648D" w:rsidTr="00FF6149">
        <w:trPr>
          <w:cantSplit/>
        </w:trPr>
        <w:tc>
          <w:tcPr>
            <w:tcW w:w="1279" w:type="pct"/>
          </w:tcPr>
          <w:p w:rsidR="000F5BC1" w:rsidRPr="0003648D" w:rsidRDefault="000F5BC1" w:rsidP="000F5BC1">
            <w:pPr>
              <w:pStyle w:val="tablebody0"/>
              <w:rPr>
                <w:i/>
              </w:rPr>
            </w:pPr>
            <w:r w:rsidRPr="0003648D">
              <w:t>RTOFFCAP</w:t>
            </w:r>
            <w:r w:rsidRPr="0003648D">
              <w:rPr>
                <w:i/>
                <w:vertAlign w:val="subscript"/>
              </w:rPr>
              <w:t xml:space="preserve"> q</w:t>
            </w:r>
            <w:r w:rsidRPr="0003648D">
              <w:t xml:space="preserve">  </w:t>
            </w:r>
          </w:p>
        </w:tc>
        <w:tc>
          <w:tcPr>
            <w:tcW w:w="623" w:type="pct"/>
          </w:tcPr>
          <w:p w:rsidR="000F5BC1" w:rsidRPr="0003648D" w:rsidRDefault="000F5BC1" w:rsidP="000F5BC1">
            <w:pPr>
              <w:pStyle w:val="tablebody0"/>
            </w:pPr>
            <w:r w:rsidRPr="0003648D">
              <w:t>MWh</w:t>
            </w:r>
          </w:p>
        </w:tc>
        <w:tc>
          <w:tcPr>
            <w:tcW w:w="3098" w:type="pct"/>
          </w:tcPr>
          <w:p w:rsidR="000F5BC1" w:rsidRPr="0003648D" w:rsidRDefault="000F5BC1" w:rsidP="000F5BC1">
            <w:pPr>
              <w:pStyle w:val="tablebody0"/>
            </w:pPr>
            <w:r w:rsidRPr="0003648D">
              <w:rPr>
                <w:i/>
              </w:rPr>
              <w:t>Real-Time Off-Line Reserve Capacity for the QSE</w:t>
            </w:r>
            <w:r w:rsidRPr="0003648D">
              <w:sym w:font="Symbol" w:char="F0BE"/>
            </w:r>
            <w:r w:rsidRPr="0003648D">
              <w:t xml:space="preserve">The Real-Time reserve capacity of Off-Line Resources available for the QSE </w:t>
            </w:r>
            <w:r w:rsidRPr="0003648D">
              <w:rPr>
                <w:i/>
              </w:rPr>
              <w:t>q</w:t>
            </w:r>
            <w:r w:rsidRPr="0003648D">
              <w:t>, for the 15-minute Settlement Interval.</w:t>
            </w:r>
          </w:p>
        </w:tc>
      </w:tr>
      <w:tr w:rsidR="000F5BC1" w:rsidRPr="0003648D" w:rsidTr="00FF6149">
        <w:trPr>
          <w:cantSplit/>
        </w:trPr>
        <w:tc>
          <w:tcPr>
            <w:tcW w:w="1279" w:type="pct"/>
          </w:tcPr>
          <w:p w:rsidR="000F5BC1" w:rsidRPr="0003648D" w:rsidRDefault="000F5BC1" w:rsidP="000F5BC1">
            <w:pPr>
              <w:pStyle w:val="tablebody0"/>
            </w:pPr>
            <w:r w:rsidRPr="0003648D">
              <w:t>RTCST30HSL</w:t>
            </w:r>
            <w:r w:rsidRPr="0003648D">
              <w:rPr>
                <w:i/>
                <w:vertAlign w:val="subscript"/>
              </w:rPr>
              <w:t xml:space="preserve"> q</w:t>
            </w:r>
          </w:p>
        </w:tc>
        <w:tc>
          <w:tcPr>
            <w:tcW w:w="623" w:type="pct"/>
          </w:tcPr>
          <w:p w:rsidR="000F5BC1" w:rsidRPr="0003648D" w:rsidRDefault="000F5BC1" w:rsidP="000F5BC1">
            <w:pPr>
              <w:pStyle w:val="tablebody0"/>
            </w:pPr>
            <w:r w:rsidRPr="0003648D">
              <w:t>MWh</w:t>
            </w:r>
          </w:p>
        </w:tc>
        <w:tc>
          <w:tcPr>
            <w:tcW w:w="3098" w:type="pct"/>
          </w:tcPr>
          <w:p w:rsidR="000F5BC1" w:rsidRPr="0003648D" w:rsidRDefault="000F5BC1" w:rsidP="000F5BC1">
            <w:pPr>
              <w:pStyle w:val="tablebody0"/>
              <w:rPr>
                <w:i/>
              </w:rPr>
            </w:pPr>
            <w:r w:rsidRPr="0003648D">
              <w:rPr>
                <w:i/>
              </w:rPr>
              <w:t>Real-Time Generation Resources with Cold Start Available in 30 Minutes</w:t>
            </w:r>
            <w:r w:rsidRPr="0003648D">
              <w:sym w:font="Symbol" w:char="F0BE"/>
            </w:r>
            <w:r w:rsidRPr="0003648D">
              <w:t xml:space="preserve">The Real-Time telemetered HSLs of Generation Resources, excluding IRRs, that have telemetered an OFF Resource Status and can be started from a cold temperature state in 30 minutes for the QSE </w:t>
            </w:r>
            <w:r w:rsidRPr="0003648D">
              <w:rPr>
                <w:i/>
              </w:rPr>
              <w:t>q</w:t>
            </w:r>
            <w:r w:rsidRPr="0003648D">
              <w:t>, time-weighted over the 15-minute Settlement Interval.</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RTOFFNSHSL</w:t>
            </w:r>
            <w:r w:rsidRPr="0003648D">
              <w:rPr>
                <w:i/>
                <w:vertAlign w:val="subscript"/>
              </w:rPr>
              <w:t xml:space="preserve"> q</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rPr>
              <w:t>Real-Time Generation Resources with Off-Line Non-Spin Schedule</w:t>
            </w:r>
            <w:r w:rsidRPr="0003648D">
              <w:sym w:font="Symbol" w:char="F0BE"/>
            </w:r>
            <w:r w:rsidRPr="0003648D">
              <w:t xml:space="preserve">The Real-Time telemetered HSLs of Generation Resources that have telemetered an OFFNS Resource Status for the QSE </w:t>
            </w:r>
            <w:r w:rsidRPr="0003648D">
              <w:rPr>
                <w:i/>
              </w:rPr>
              <w:t>q</w:t>
            </w:r>
            <w:r w:rsidRPr="0003648D">
              <w:t>, time-weighted over the 15-minute Settlement Interval.</w:t>
            </w:r>
          </w:p>
        </w:tc>
      </w:tr>
      <w:tr w:rsidR="000F5BC1" w:rsidRPr="0003648D" w:rsidTr="00FF6149">
        <w:trPr>
          <w:cantSplit/>
        </w:trPr>
        <w:tc>
          <w:tcPr>
            <w:tcW w:w="1279" w:type="pct"/>
          </w:tcPr>
          <w:p w:rsidR="000F5BC1" w:rsidRPr="0003648D" w:rsidRDefault="000F5BC1" w:rsidP="000F5BC1">
            <w:pPr>
              <w:pStyle w:val="tablebody0"/>
            </w:pPr>
            <w:r w:rsidRPr="0003648D">
              <w:t xml:space="preserve">RTASOFFR </w:t>
            </w:r>
            <w:r w:rsidRPr="0003648D">
              <w:rPr>
                <w:i/>
                <w:vertAlign w:val="subscript"/>
              </w:rPr>
              <w:t>q, r, p</w:t>
            </w:r>
          </w:p>
        </w:tc>
        <w:tc>
          <w:tcPr>
            <w:tcW w:w="623" w:type="pct"/>
          </w:tcPr>
          <w:p w:rsidR="000F5BC1" w:rsidRPr="0003648D" w:rsidRDefault="000F5BC1" w:rsidP="000F5BC1">
            <w:pPr>
              <w:pStyle w:val="tablebody0"/>
            </w:pPr>
            <w:r w:rsidRPr="0003648D">
              <w:t>MWh</w:t>
            </w:r>
          </w:p>
        </w:tc>
        <w:tc>
          <w:tcPr>
            <w:tcW w:w="3098" w:type="pct"/>
          </w:tcPr>
          <w:p w:rsidR="000F5BC1" w:rsidRPr="0003648D" w:rsidRDefault="000F5BC1" w:rsidP="000F5BC1">
            <w:pPr>
              <w:pStyle w:val="tablebody0"/>
              <w:rPr>
                <w:i/>
              </w:rPr>
            </w:pPr>
            <w:r w:rsidRPr="0003648D">
              <w:rPr>
                <w:i/>
                <w:szCs w:val="18"/>
              </w:rPr>
              <w:t>Real-Time Ancillary Service Schedule for the Off-Line Generation Resource</w:t>
            </w:r>
            <w:r w:rsidRPr="0003648D">
              <w:rPr>
                <w:szCs w:val="18"/>
              </w:rPr>
              <w:sym w:font="Symbol" w:char="F0BE"/>
            </w:r>
            <w:r w:rsidRPr="0003648D">
              <w:rPr>
                <w:szCs w:val="18"/>
              </w:rPr>
              <w:t xml:space="preserve">The </w:t>
            </w:r>
            <w:r w:rsidRPr="0003648D">
              <w:t xml:space="preserve">validated </w:t>
            </w:r>
            <w:r w:rsidRPr="0003648D">
              <w:rPr>
                <w:szCs w:val="18"/>
              </w:rPr>
              <w:t xml:space="preserve">Real-Time telemetered Ancillary Service Schedule for the Off-Line Generation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r w:rsidR="000F5BC1" w:rsidRPr="0003648D" w:rsidTr="00FF6149">
        <w:trPr>
          <w:cantSplit/>
        </w:trPr>
        <w:tc>
          <w:tcPr>
            <w:tcW w:w="1279" w:type="pct"/>
          </w:tcPr>
          <w:p w:rsidR="000F5BC1" w:rsidRPr="0003648D" w:rsidRDefault="000F5BC1" w:rsidP="000F5BC1">
            <w:pPr>
              <w:pStyle w:val="tablebody0"/>
              <w:rPr>
                <w:i/>
              </w:rPr>
            </w:pPr>
            <w:r w:rsidRPr="0003648D">
              <w:t xml:space="preserve">RTASOFF </w:t>
            </w:r>
            <w:r w:rsidRPr="0003648D">
              <w:rPr>
                <w:i/>
                <w:vertAlign w:val="subscript"/>
              </w:rPr>
              <w:t>q</w:t>
            </w:r>
          </w:p>
        </w:tc>
        <w:tc>
          <w:tcPr>
            <w:tcW w:w="623" w:type="pct"/>
          </w:tcPr>
          <w:p w:rsidR="000F5BC1" w:rsidRPr="0003648D" w:rsidRDefault="000F5BC1" w:rsidP="000F5BC1">
            <w:pPr>
              <w:pStyle w:val="tablebody0"/>
            </w:pPr>
            <w:r w:rsidRPr="0003648D">
              <w:t>MWh</w:t>
            </w:r>
          </w:p>
        </w:tc>
        <w:tc>
          <w:tcPr>
            <w:tcW w:w="3098" w:type="pct"/>
          </w:tcPr>
          <w:p w:rsidR="000F5BC1" w:rsidRPr="0003648D" w:rsidRDefault="000F5BC1" w:rsidP="000F5BC1">
            <w:pPr>
              <w:pStyle w:val="tablebody0"/>
            </w:pPr>
            <w:r w:rsidRPr="0003648D">
              <w:rPr>
                <w:i/>
              </w:rPr>
              <w:t>Real-Time Ancillary Service Schedule for Off-Line Generation Resources for the QSE</w:t>
            </w:r>
            <w:r w:rsidRPr="0003648D">
              <w:sym w:font="Symbol" w:char="F0BE"/>
            </w:r>
            <w:r w:rsidRPr="0003648D">
              <w:t xml:space="preserve">The Real-Time telemetered Ancillary Service Schedule for all Off-Line Generation Resources </w:t>
            </w:r>
            <w:r w:rsidRPr="0003648D">
              <w:rPr>
                <w:szCs w:val="18"/>
              </w:rPr>
              <w:t>discounted by the system-wide discount factor</w:t>
            </w:r>
            <w:r w:rsidRPr="0003648D">
              <w:t xml:space="preserve"> for the QSE </w:t>
            </w:r>
            <w:r w:rsidRPr="0003648D">
              <w:rPr>
                <w:i/>
              </w:rPr>
              <w:t>q</w:t>
            </w:r>
            <w:r w:rsidRPr="0003648D">
              <w:t xml:space="preserve">, integrated over the 15-minute Settlement Interval. </w:t>
            </w:r>
          </w:p>
        </w:tc>
      </w:tr>
      <w:tr w:rsidR="000F5BC1" w:rsidRPr="0003648D" w:rsidTr="00FF6149">
        <w:trPr>
          <w:cantSplit/>
        </w:trPr>
        <w:tc>
          <w:tcPr>
            <w:tcW w:w="1279" w:type="pct"/>
          </w:tcPr>
          <w:p w:rsidR="000F5BC1" w:rsidRPr="0003648D" w:rsidRDefault="000F5BC1" w:rsidP="000F5BC1">
            <w:pPr>
              <w:pStyle w:val="tablebody0"/>
            </w:pPr>
            <w:r w:rsidRPr="0003648D">
              <w:t>HRRADJ</w:t>
            </w:r>
            <w:r w:rsidRPr="0003648D">
              <w:rPr>
                <w:i/>
                <w:vertAlign w:val="subscript"/>
              </w:rPr>
              <w:t xml:space="preserve"> q, r, p</w:t>
            </w:r>
          </w:p>
        </w:tc>
        <w:tc>
          <w:tcPr>
            <w:tcW w:w="623" w:type="pct"/>
          </w:tcPr>
          <w:p w:rsidR="000F5BC1" w:rsidRPr="0003648D" w:rsidRDefault="000F5BC1" w:rsidP="000F5BC1">
            <w:pPr>
              <w:pStyle w:val="tablebody0"/>
            </w:pPr>
            <w:r w:rsidRPr="0003648D">
              <w:t xml:space="preserve">MW </w:t>
            </w:r>
          </w:p>
        </w:tc>
        <w:tc>
          <w:tcPr>
            <w:tcW w:w="3098" w:type="pct"/>
          </w:tcPr>
          <w:p w:rsidR="000F5BC1" w:rsidRPr="0003648D" w:rsidRDefault="000F5BC1" w:rsidP="000F5BC1">
            <w:pPr>
              <w:pStyle w:val="tablebody0"/>
              <w:rPr>
                <w:i/>
              </w:rPr>
            </w:pPr>
            <w:r w:rsidRPr="0003648D">
              <w:rPr>
                <w:i/>
                <w:szCs w:val="18"/>
              </w:rPr>
              <w:t>Ancillary Service Resource Responsibility Capacity for Responsive Reserve at Adjustment Period—</w:t>
            </w:r>
            <w:r w:rsidRPr="0003648D">
              <w:rPr>
                <w:szCs w:val="18"/>
              </w:rPr>
              <w:t xml:space="preserve">The Responsive 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r w:rsidR="00E36CCB" w:rsidRPr="0003648D" w:rsidTr="00FF6149">
        <w:trPr>
          <w:cantSplit/>
          <w:ins w:id="2259" w:author="STEC" w:date="2018-09-17T12:17:00Z"/>
        </w:trPr>
        <w:tc>
          <w:tcPr>
            <w:tcW w:w="1279" w:type="pct"/>
          </w:tcPr>
          <w:p w:rsidR="00E36CCB" w:rsidRPr="0003648D" w:rsidRDefault="00E36CCB" w:rsidP="00E36CCB">
            <w:pPr>
              <w:pStyle w:val="tablebody0"/>
              <w:rPr>
                <w:ins w:id="2260" w:author="STEC" w:date="2018-09-17T12:17:00Z"/>
              </w:rPr>
            </w:pPr>
            <w:ins w:id="2261" w:author="STEC" w:date="2018-09-17T12:17:00Z">
              <w:r w:rsidRPr="0003648D">
                <w:t>H</w:t>
              </w:r>
              <w:r>
                <w:t>EC</w:t>
              </w:r>
              <w:r w:rsidRPr="0003648D">
                <w:t>RADJ</w:t>
              </w:r>
              <w:r w:rsidRPr="0003648D">
                <w:rPr>
                  <w:i/>
                  <w:vertAlign w:val="subscript"/>
                </w:rPr>
                <w:t xml:space="preserve"> q, r, p</w:t>
              </w:r>
            </w:ins>
          </w:p>
        </w:tc>
        <w:tc>
          <w:tcPr>
            <w:tcW w:w="623" w:type="pct"/>
          </w:tcPr>
          <w:p w:rsidR="00E36CCB" w:rsidRPr="0003648D" w:rsidRDefault="00E36CCB" w:rsidP="00E36CCB">
            <w:pPr>
              <w:pStyle w:val="tablebody0"/>
              <w:rPr>
                <w:ins w:id="2262" w:author="STEC" w:date="2018-09-17T12:17:00Z"/>
              </w:rPr>
            </w:pPr>
            <w:ins w:id="2263" w:author="STEC" w:date="2018-09-17T12:17:00Z">
              <w:r w:rsidRPr="0003648D">
                <w:t xml:space="preserve">MW </w:t>
              </w:r>
            </w:ins>
          </w:p>
        </w:tc>
        <w:tc>
          <w:tcPr>
            <w:tcW w:w="3098" w:type="pct"/>
          </w:tcPr>
          <w:p w:rsidR="00E36CCB" w:rsidRPr="0003648D" w:rsidRDefault="00E36CCB" w:rsidP="00E36CCB">
            <w:pPr>
              <w:pStyle w:val="tablebody0"/>
              <w:rPr>
                <w:ins w:id="2264" w:author="STEC" w:date="2018-09-17T12:17:00Z"/>
                <w:i/>
                <w:szCs w:val="18"/>
              </w:rPr>
            </w:pPr>
            <w:ins w:id="2265" w:author="STEC" w:date="2018-09-17T12:17:00Z">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ins>
          </w:p>
        </w:tc>
      </w:tr>
      <w:tr w:rsidR="000F5BC1" w:rsidRPr="0003648D" w:rsidTr="00FF6149">
        <w:trPr>
          <w:cantSplit/>
        </w:trPr>
        <w:tc>
          <w:tcPr>
            <w:tcW w:w="1279" w:type="pct"/>
          </w:tcPr>
          <w:p w:rsidR="000F5BC1" w:rsidRPr="0003648D" w:rsidRDefault="000F5BC1" w:rsidP="000F5BC1">
            <w:pPr>
              <w:pStyle w:val="tablebody0"/>
            </w:pPr>
            <w:r w:rsidRPr="0003648D">
              <w:lastRenderedPageBreak/>
              <w:t>HRUADJ</w:t>
            </w:r>
            <w:r w:rsidRPr="0003648D">
              <w:rPr>
                <w:i/>
                <w:vertAlign w:val="subscript"/>
              </w:rPr>
              <w:t xml:space="preserve"> q, r, p</w:t>
            </w:r>
          </w:p>
        </w:tc>
        <w:tc>
          <w:tcPr>
            <w:tcW w:w="623" w:type="pct"/>
          </w:tcPr>
          <w:p w:rsidR="000F5BC1" w:rsidRPr="0003648D" w:rsidRDefault="000F5BC1" w:rsidP="000F5BC1">
            <w:pPr>
              <w:pStyle w:val="tablebody0"/>
            </w:pPr>
            <w:r w:rsidRPr="0003648D">
              <w:t>MW</w:t>
            </w:r>
          </w:p>
        </w:tc>
        <w:tc>
          <w:tcPr>
            <w:tcW w:w="3098" w:type="pct"/>
          </w:tcPr>
          <w:p w:rsidR="000F5BC1" w:rsidRPr="0003648D" w:rsidRDefault="000F5BC1" w:rsidP="000F5BC1">
            <w:pPr>
              <w:pStyle w:val="tablebody0"/>
              <w:rPr>
                <w:i/>
              </w:rPr>
            </w:pPr>
            <w:r w:rsidRPr="0003648D">
              <w:rPr>
                <w:i/>
                <w:szCs w:val="18"/>
              </w:rPr>
              <w:t>Ancillary Service Resource Responsibility Capacity for Reg-Up at Adjustment Period—</w:t>
            </w:r>
            <w:r w:rsidRPr="0003648D">
              <w:rPr>
                <w:szCs w:val="18"/>
              </w:rPr>
              <w:t xml:space="preserve">The Regulation Up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COP and Trades Snapshot at the end of the Adjustment Period, for the hour that includes the 15-minute Settlement Interval.</w:t>
            </w:r>
          </w:p>
        </w:tc>
      </w:tr>
      <w:tr w:rsidR="000F5BC1" w:rsidRPr="0003648D" w:rsidTr="00FF6149">
        <w:trPr>
          <w:cantSplit/>
        </w:trPr>
        <w:tc>
          <w:tcPr>
            <w:tcW w:w="1279" w:type="pct"/>
          </w:tcPr>
          <w:p w:rsidR="000F5BC1" w:rsidRPr="0003648D" w:rsidRDefault="000F5BC1" w:rsidP="000F5BC1">
            <w:pPr>
              <w:pStyle w:val="tablebody0"/>
            </w:pPr>
            <w:r w:rsidRPr="0003648D">
              <w:t>HNSADJ</w:t>
            </w:r>
            <w:r w:rsidRPr="0003648D">
              <w:rPr>
                <w:i/>
                <w:vertAlign w:val="subscript"/>
              </w:rPr>
              <w:t xml:space="preserve"> q, r, p</w:t>
            </w:r>
          </w:p>
        </w:tc>
        <w:tc>
          <w:tcPr>
            <w:tcW w:w="623" w:type="pct"/>
          </w:tcPr>
          <w:p w:rsidR="000F5BC1" w:rsidRPr="0003648D" w:rsidRDefault="000F5BC1" w:rsidP="000F5BC1">
            <w:pPr>
              <w:pStyle w:val="tablebody0"/>
            </w:pPr>
            <w:r w:rsidRPr="0003648D">
              <w:t>MW</w:t>
            </w:r>
          </w:p>
        </w:tc>
        <w:tc>
          <w:tcPr>
            <w:tcW w:w="3098" w:type="pct"/>
          </w:tcPr>
          <w:p w:rsidR="000F5BC1" w:rsidRPr="0003648D" w:rsidRDefault="000F5BC1" w:rsidP="000F5BC1">
            <w:pPr>
              <w:pStyle w:val="tablebody0"/>
              <w:rPr>
                <w:i/>
              </w:rPr>
            </w:pPr>
            <w:r w:rsidRPr="0003648D">
              <w:rPr>
                <w:i/>
                <w:szCs w:val="18"/>
              </w:rPr>
              <w:t>Ancillary Service Resource Responsibility Capacity for Non-Spin at Adjustment Period—</w:t>
            </w:r>
            <w:r w:rsidRPr="0003648D">
              <w:rPr>
                <w:szCs w:val="18"/>
              </w:rPr>
              <w:t xml:space="preserve">The Non-Spin Ancillary Service Resource Responsibility for the Resource </w:t>
            </w:r>
            <w:r w:rsidRPr="0003648D">
              <w:rPr>
                <w:i/>
                <w:szCs w:val="18"/>
              </w:rPr>
              <w:t>r</w:t>
            </w:r>
            <w:r w:rsidRPr="0003648D">
              <w:t xml:space="preserve"> represented by QSE </w:t>
            </w:r>
            <w:r w:rsidRPr="0003648D">
              <w:rPr>
                <w:i/>
              </w:rPr>
              <w:t>q</w:t>
            </w:r>
            <w:r w:rsidRPr="0003648D">
              <w:t xml:space="preserve"> at Resource Node </w:t>
            </w:r>
            <w:r w:rsidRPr="0003648D">
              <w:rPr>
                <w:i/>
              </w:rPr>
              <w:t>p</w:t>
            </w:r>
            <w:r w:rsidRPr="0003648D">
              <w:rPr>
                <w:i/>
                <w:szCs w:val="18"/>
              </w:rPr>
              <w:t xml:space="preserve"> </w:t>
            </w:r>
            <w:r w:rsidRPr="0003648D">
              <w:rPr>
                <w:szCs w:val="18"/>
              </w:rPr>
              <w:t>as seen in the last COP and Trades Snapshot at the end of the Adjustment Period, for the hour that includes the 15-minute Settlement Interval.</w:t>
            </w:r>
          </w:p>
        </w:tc>
      </w:tr>
      <w:tr w:rsidR="000F5BC1" w:rsidRPr="0003648D" w:rsidTr="00FF6149">
        <w:trPr>
          <w:cantSplit/>
        </w:trPr>
        <w:tc>
          <w:tcPr>
            <w:tcW w:w="1279" w:type="pct"/>
          </w:tcPr>
          <w:p w:rsidR="000F5BC1" w:rsidRPr="0003648D" w:rsidRDefault="000F5BC1" w:rsidP="000F5BC1">
            <w:pPr>
              <w:pStyle w:val="tablebody0"/>
            </w:pPr>
            <w:r w:rsidRPr="0003648D">
              <w:t xml:space="preserve">RTRUCNBBRESP </w:t>
            </w:r>
            <w:r w:rsidRPr="0003648D">
              <w:rPr>
                <w:i/>
                <w:vertAlign w:val="subscript"/>
              </w:rPr>
              <w:t>q</w:t>
            </w:r>
          </w:p>
        </w:tc>
        <w:tc>
          <w:tcPr>
            <w:tcW w:w="623" w:type="pct"/>
          </w:tcPr>
          <w:p w:rsidR="000F5BC1" w:rsidRPr="0003648D" w:rsidRDefault="000F5BC1" w:rsidP="000F5BC1">
            <w:pPr>
              <w:pStyle w:val="tablebody0"/>
            </w:pPr>
            <w:r w:rsidRPr="0003648D">
              <w:t>MWh</w:t>
            </w:r>
          </w:p>
        </w:tc>
        <w:tc>
          <w:tcPr>
            <w:tcW w:w="3098" w:type="pct"/>
          </w:tcPr>
          <w:p w:rsidR="000F5BC1" w:rsidRPr="0003648D" w:rsidRDefault="000F5BC1" w:rsidP="000F5BC1">
            <w:pPr>
              <w:pStyle w:val="tablebody0"/>
              <w:rPr>
                <w:i/>
              </w:rPr>
            </w:pPr>
            <w:r w:rsidRPr="0003648D">
              <w:rPr>
                <w:i/>
              </w:rPr>
              <w:t>Real-Time RUC Ancillary Service Supply Responsibility for the QSE in Non-Buy-Back hours</w:t>
            </w:r>
            <w:r w:rsidRPr="0003648D">
              <w:sym w:font="Symbol" w:char="F0BE"/>
            </w:r>
            <w:r w:rsidRPr="0003648D">
              <w:t>The Real-Time Ancillary Service Supply Responsibility for Reg-Up, RRS</w:t>
            </w:r>
            <w:ins w:id="2266" w:author="STEC" w:date="2018-09-17T12:17:00Z">
              <w:r w:rsidR="00E36CCB">
                <w:t>, ECRS,</w:t>
              </w:r>
            </w:ins>
            <w:r w:rsidRPr="0003648D">
              <w:t xml:space="preserve"> and Non-Spin pursuant to the Ancillary Service awards, for the 15-minute Settlement Interval that falls within a RUC-Committed Hour, </w:t>
            </w:r>
            <w:r w:rsidRPr="0003648D">
              <w:rPr>
                <w:szCs w:val="18"/>
              </w:rPr>
              <w:t xml:space="preserve">discounted by the system-wide discount factor for the QSE </w:t>
            </w:r>
            <w:r w:rsidRPr="0003648D">
              <w:rPr>
                <w:i/>
                <w:szCs w:val="18"/>
              </w:rPr>
              <w:t>q.</w:t>
            </w:r>
          </w:p>
        </w:tc>
      </w:tr>
      <w:tr w:rsidR="000F5BC1" w:rsidRPr="0003648D" w:rsidTr="00FF6149">
        <w:trPr>
          <w:cantSplit/>
          <w:trHeight w:val="962"/>
        </w:trPr>
        <w:tc>
          <w:tcPr>
            <w:tcW w:w="1279" w:type="pct"/>
          </w:tcPr>
          <w:p w:rsidR="000F5BC1" w:rsidRPr="0003648D" w:rsidRDefault="000F5BC1" w:rsidP="000F5BC1">
            <w:pPr>
              <w:pStyle w:val="tablebody0"/>
            </w:pPr>
            <w:r w:rsidRPr="0003648D">
              <w:t>RTRUCASA</w:t>
            </w:r>
            <w:r w:rsidRPr="0003648D">
              <w:rPr>
                <w:i/>
                <w:vertAlign w:val="subscript"/>
              </w:rPr>
              <w:t xml:space="preserve"> q, r</w:t>
            </w:r>
          </w:p>
        </w:tc>
        <w:tc>
          <w:tcPr>
            <w:tcW w:w="623" w:type="pct"/>
          </w:tcPr>
          <w:p w:rsidR="000F5BC1" w:rsidRPr="0003648D" w:rsidRDefault="000F5BC1" w:rsidP="000F5BC1">
            <w:pPr>
              <w:pStyle w:val="tablebody0"/>
            </w:pPr>
            <w:r w:rsidRPr="0003648D">
              <w:t>MW</w:t>
            </w:r>
          </w:p>
        </w:tc>
        <w:tc>
          <w:tcPr>
            <w:tcW w:w="3098" w:type="pct"/>
          </w:tcPr>
          <w:p w:rsidR="000F5BC1" w:rsidRPr="0003648D" w:rsidRDefault="000F5BC1" w:rsidP="000F5BC1">
            <w:pPr>
              <w:pStyle w:val="tablebody0"/>
            </w:pPr>
            <w:r w:rsidRPr="0003648D">
              <w:rPr>
                <w:i/>
              </w:rPr>
              <w:t>Real-Time RUC Ancillary Service Awards</w:t>
            </w:r>
            <w:r w:rsidRPr="0003648D">
              <w:sym w:font="Symbol" w:char="F0BE"/>
            </w:r>
            <w:r w:rsidRPr="0003648D">
              <w:t xml:space="preserve">The Real-Time Ancillary Service award to the RUC Resource </w:t>
            </w:r>
            <w:r w:rsidRPr="0003648D">
              <w:rPr>
                <w:i/>
              </w:rPr>
              <w:t xml:space="preserve">r </w:t>
            </w:r>
            <w:r w:rsidRPr="0003648D">
              <w:t>for Reg-Up, RRS</w:t>
            </w:r>
            <w:ins w:id="2267" w:author="STEC" w:date="2018-09-17T12:17:00Z">
              <w:r w:rsidR="00E36CCB">
                <w:t>, ECRS,</w:t>
              </w:r>
            </w:ins>
            <w:r w:rsidRPr="0003648D">
              <w:t xml:space="preserve"> and Non-Spin for the hour that includes the 15-minute Settlement Interval that falls within a RUC-Committed Hour</w:t>
            </w:r>
            <w:r w:rsidRPr="0003648D">
              <w:rPr>
                <w:szCs w:val="18"/>
              </w:rPr>
              <w:t xml:space="preserve"> for the QSE </w:t>
            </w:r>
            <w:r w:rsidRPr="0003648D">
              <w:rPr>
                <w:i/>
                <w:szCs w:val="18"/>
              </w:rPr>
              <w:t>q.</w:t>
            </w:r>
          </w:p>
        </w:tc>
      </w:tr>
      <w:tr w:rsidR="000F5BC1" w:rsidRPr="0003648D" w:rsidTr="00FF6149">
        <w:trPr>
          <w:cantSplit/>
        </w:trPr>
        <w:tc>
          <w:tcPr>
            <w:tcW w:w="1279" w:type="pct"/>
          </w:tcPr>
          <w:p w:rsidR="000F5BC1" w:rsidRPr="0003648D" w:rsidRDefault="000F5BC1" w:rsidP="000F5BC1">
            <w:pPr>
              <w:pStyle w:val="tablebody0"/>
            </w:pPr>
            <w:r w:rsidRPr="0003648D">
              <w:t xml:space="preserve">RTCLRNSRESP </w:t>
            </w:r>
            <w:r w:rsidRPr="0003648D">
              <w:rPr>
                <w:i/>
                <w:vertAlign w:val="subscript"/>
              </w:rPr>
              <w:t>q</w:t>
            </w:r>
          </w:p>
        </w:tc>
        <w:tc>
          <w:tcPr>
            <w:tcW w:w="623" w:type="pct"/>
          </w:tcPr>
          <w:p w:rsidR="000F5BC1" w:rsidRPr="0003648D" w:rsidRDefault="000F5BC1" w:rsidP="000F5BC1">
            <w:pPr>
              <w:pStyle w:val="tablebody0"/>
            </w:pPr>
            <w:r w:rsidRPr="0003648D">
              <w:t>MWh</w:t>
            </w:r>
          </w:p>
        </w:tc>
        <w:tc>
          <w:tcPr>
            <w:tcW w:w="3098" w:type="pct"/>
          </w:tcPr>
          <w:p w:rsidR="000F5BC1" w:rsidRPr="0003648D" w:rsidRDefault="000F5BC1" w:rsidP="000F5BC1">
            <w:pPr>
              <w:pStyle w:val="tablebody0"/>
              <w:rPr>
                <w:i/>
              </w:rPr>
            </w:pPr>
            <w:r w:rsidRPr="0003648D">
              <w:rPr>
                <w:i/>
              </w:rPr>
              <w:t>Real-Time Controllable Load Resource Non-Spin Responsibility for the QSE</w:t>
            </w:r>
            <w:r w:rsidRPr="0003648D">
              <w:sym w:font="Symbol" w:char="F0BE"/>
            </w:r>
            <w:r w:rsidRPr="0003648D">
              <w:t xml:space="preserve">The Real Time telemetered Non-Spin Ancillary Service Supply Responsibility for all Controllable Load Resources available to SCED discounted by the system-wide discount factor for the QSE </w:t>
            </w:r>
            <w:r w:rsidRPr="0003648D">
              <w:rPr>
                <w:i/>
              </w:rPr>
              <w:t>q</w:t>
            </w:r>
            <w:r w:rsidRPr="0003648D">
              <w:t xml:space="preserve">, </w:t>
            </w:r>
            <w:r w:rsidRPr="0003648D">
              <w:rPr>
                <w:szCs w:val="18"/>
              </w:rPr>
              <w:t>integrated over</w:t>
            </w:r>
            <w:r w:rsidRPr="0003648D">
              <w:t xml:space="preserve"> the 15-minute Settlement Interval.</w:t>
            </w:r>
          </w:p>
          <w:p w:rsidR="000F5BC1" w:rsidRPr="0003648D" w:rsidRDefault="000F5BC1" w:rsidP="000F5BC1">
            <w:pPr>
              <w:pStyle w:val="tablebody0"/>
              <w:rPr>
                <w:i/>
              </w:rPr>
            </w:pPr>
          </w:p>
        </w:tc>
      </w:tr>
      <w:tr w:rsidR="000F5BC1" w:rsidRPr="0003648D" w:rsidTr="00FF6149">
        <w:trPr>
          <w:cantSplit/>
        </w:trPr>
        <w:tc>
          <w:tcPr>
            <w:tcW w:w="1279" w:type="pct"/>
          </w:tcPr>
          <w:p w:rsidR="000F5BC1" w:rsidRPr="0003648D" w:rsidRDefault="000F5BC1" w:rsidP="000F5BC1">
            <w:pPr>
              <w:pStyle w:val="tablebody0"/>
            </w:pPr>
            <w:r w:rsidRPr="0003648D">
              <w:t xml:space="preserve">RTCLRNSRESPR </w:t>
            </w:r>
            <w:r w:rsidRPr="0003648D">
              <w:rPr>
                <w:i/>
                <w:vertAlign w:val="subscript"/>
              </w:rPr>
              <w:t>q, r, p</w:t>
            </w:r>
          </w:p>
        </w:tc>
        <w:tc>
          <w:tcPr>
            <w:tcW w:w="623" w:type="pct"/>
          </w:tcPr>
          <w:p w:rsidR="000F5BC1" w:rsidRPr="0003648D" w:rsidRDefault="000F5BC1" w:rsidP="000F5BC1">
            <w:pPr>
              <w:pStyle w:val="tablebody0"/>
            </w:pPr>
            <w:r w:rsidRPr="0003648D">
              <w:t>MWh</w:t>
            </w:r>
          </w:p>
        </w:tc>
        <w:tc>
          <w:tcPr>
            <w:tcW w:w="3098" w:type="pct"/>
          </w:tcPr>
          <w:p w:rsidR="000F5BC1" w:rsidRPr="0003648D" w:rsidRDefault="000F5BC1" w:rsidP="000F5BC1">
            <w:pPr>
              <w:pStyle w:val="tablebody0"/>
              <w:rPr>
                <w:i/>
                <w:szCs w:val="18"/>
              </w:rPr>
            </w:pPr>
            <w:r w:rsidRPr="0003648D">
              <w:rPr>
                <w:i/>
              </w:rPr>
              <w:t>Real-Time Controllable Load Resource Non-Spin Responsibility for the Resource</w:t>
            </w:r>
            <w:r w:rsidRPr="0003648D">
              <w:sym w:font="Symbol" w:char="F0BE"/>
            </w:r>
            <w:r w:rsidRPr="0003648D">
              <w:t xml:space="preserve">The Real-Time telemetered Non-Spin Ancillary Service Resource Responsibility for the Controllable Load Resource </w:t>
            </w:r>
            <w:r w:rsidRPr="0003648D">
              <w:rPr>
                <w:i/>
              </w:rPr>
              <w:t>r</w:t>
            </w:r>
            <w:r w:rsidRPr="0003648D">
              <w:t xml:space="preserve"> represented by QSE </w:t>
            </w:r>
            <w:r w:rsidRPr="0003648D">
              <w:rPr>
                <w:i/>
              </w:rPr>
              <w:t>q</w:t>
            </w:r>
            <w:r w:rsidRPr="0003648D">
              <w:t xml:space="preserve"> at Resource Node </w:t>
            </w:r>
            <w:r w:rsidRPr="0003648D">
              <w:rPr>
                <w:i/>
              </w:rPr>
              <w:t>p</w:t>
            </w:r>
            <w:r w:rsidRPr="0003648D">
              <w:t xml:space="preserve"> available to SCED, </w:t>
            </w:r>
            <w:r w:rsidRPr="0003648D">
              <w:rPr>
                <w:szCs w:val="18"/>
              </w:rPr>
              <w:t>integrated over the 15-minute Settlement Interval.</w:t>
            </w:r>
          </w:p>
        </w:tc>
      </w:tr>
      <w:tr w:rsidR="000F5BC1" w:rsidRPr="0003648D" w:rsidTr="00FF6149">
        <w:trPr>
          <w:cantSplit/>
        </w:trPr>
        <w:tc>
          <w:tcPr>
            <w:tcW w:w="1279" w:type="pct"/>
          </w:tcPr>
          <w:p w:rsidR="000F5BC1" w:rsidRPr="0003648D" w:rsidRDefault="000F5BC1" w:rsidP="000F5BC1">
            <w:pPr>
              <w:pStyle w:val="tablebody0"/>
            </w:pPr>
            <w:r w:rsidRPr="0003648D">
              <w:t>RTRMRRESP</w:t>
            </w:r>
            <w:r w:rsidRPr="0003648D">
              <w:rPr>
                <w:i/>
                <w:vertAlign w:val="subscript"/>
              </w:rPr>
              <w:t xml:space="preserve"> q</w:t>
            </w:r>
          </w:p>
        </w:tc>
        <w:tc>
          <w:tcPr>
            <w:tcW w:w="623" w:type="pct"/>
          </w:tcPr>
          <w:p w:rsidR="000F5BC1" w:rsidRPr="0003648D" w:rsidRDefault="000F5BC1" w:rsidP="000F5BC1">
            <w:pPr>
              <w:pStyle w:val="tablebody0"/>
            </w:pPr>
            <w:r w:rsidRPr="0003648D">
              <w:t>MWh</w:t>
            </w:r>
          </w:p>
        </w:tc>
        <w:tc>
          <w:tcPr>
            <w:tcW w:w="3098" w:type="pct"/>
          </w:tcPr>
          <w:p w:rsidR="000F5BC1" w:rsidRPr="0003648D" w:rsidRDefault="000F5BC1" w:rsidP="000F5BC1">
            <w:pPr>
              <w:pStyle w:val="tablebody0"/>
              <w:rPr>
                <w:i/>
              </w:rPr>
            </w:pPr>
            <w:r w:rsidRPr="0003648D">
              <w:rPr>
                <w:i/>
                <w:szCs w:val="18"/>
              </w:rPr>
              <w:t>Real-Time Ancillary Service Supply Responsibility for RMR Units represented by the QSE</w:t>
            </w:r>
            <w:r w:rsidRPr="0003648D">
              <w:sym w:font="Symbol" w:char="F0BE"/>
            </w:r>
            <w:r w:rsidRPr="0003648D">
              <w:rPr>
                <w:szCs w:val="18"/>
              </w:rPr>
              <w:t xml:space="preserve">The Real-Time Ancillary Service Supply Responsibility </w:t>
            </w:r>
            <w:r w:rsidRPr="0003648D">
              <w:t>as set forth in the end of the Adjustment Period COP for Reg-Up, RRS</w:t>
            </w:r>
            <w:ins w:id="2268" w:author="STEC" w:date="2018-09-17T12:18:00Z">
              <w:r w:rsidR="00E36CCB">
                <w:t>, ECRS,</w:t>
              </w:r>
            </w:ins>
            <w:r w:rsidRPr="0003648D">
              <w:t xml:space="preserve"> and Non-Spin</w:t>
            </w:r>
            <w:r w:rsidRPr="0003648D">
              <w:rPr>
                <w:szCs w:val="18"/>
              </w:rPr>
              <w:t xml:space="preserve"> for all RMR Units discounted by the system-wide discount factor for the QSE </w:t>
            </w:r>
            <w:r w:rsidRPr="0003648D">
              <w:rPr>
                <w:i/>
                <w:szCs w:val="18"/>
              </w:rPr>
              <w:t>q</w:t>
            </w:r>
            <w:r w:rsidRPr="0003648D">
              <w:rPr>
                <w:szCs w:val="18"/>
              </w:rPr>
              <w:t>, integrated over the 15-minute Settlement Interval.</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RTCLRNSR</w:t>
            </w:r>
            <w:r w:rsidRPr="0003648D">
              <w:rPr>
                <w:i/>
                <w:vertAlign w:val="subscript"/>
              </w:rPr>
              <w:t xml:space="preserve"> q, r, p</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szCs w:val="18"/>
              </w:rPr>
              <w:t xml:space="preserve">Real-Time Non-Spin Schedule for the Controllable Load Resource </w:t>
            </w:r>
            <w:r w:rsidRPr="0003648D">
              <w:rPr>
                <w:i/>
                <w:szCs w:val="18"/>
              </w:rPr>
              <w:sym w:font="Symbol" w:char="F0BE"/>
            </w:r>
            <w:r w:rsidRPr="0003648D">
              <w:rPr>
                <w:szCs w:val="18"/>
              </w:rPr>
              <w:t>The validated Real Time telemetered Non-Spin Ancillary Service Schedule for the Controllable Load Resource</w:t>
            </w:r>
            <w:r w:rsidRPr="0003648D">
              <w:rPr>
                <w:i/>
                <w:szCs w:val="18"/>
              </w:rPr>
              <w:t xml:space="preserve"> r</w:t>
            </w:r>
            <w:r w:rsidRPr="0003648D">
              <w:t xml:space="preserve"> represented by QSE </w:t>
            </w:r>
            <w:r w:rsidRPr="0003648D">
              <w:rPr>
                <w:i/>
              </w:rPr>
              <w:t>q</w:t>
            </w:r>
            <w:r w:rsidRPr="0003648D">
              <w:t xml:space="preserve"> at Resource Node </w:t>
            </w:r>
            <w:r w:rsidRPr="0003648D">
              <w:rPr>
                <w:i/>
              </w:rPr>
              <w:t>p</w:t>
            </w:r>
            <w:r w:rsidRPr="0003648D">
              <w:rPr>
                <w:szCs w:val="18"/>
              </w:rPr>
              <w:t xml:space="preserve">, </w:t>
            </w:r>
            <w:r w:rsidRPr="0003648D">
              <w:t>integrated</w:t>
            </w:r>
            <w:r w:rsidRPr="0003648D">
              <w:rPr>
                <w:szCs w:val="18"/>
              </w:rPr>
              <w:t xml:space="preserve"> over the 15-minute Settlement Interval.</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RTCLRNS</w:t>
            </w:r>
            <w:r w:rsidRPr="0003648D">
              <w:rPr>
                <w:i/>
                <w:vertAlign w:val="subscript"/>
              </w:rPr>
              <w:t xml:space="preserve"> q</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rPr>
              <w:t>Real-Time Non-Spin Schedule for Controllable Load Resources for the QSE</w:t>
            </w:r>
            <w:r w:rsidRPr="0003648D">
              <w:sym w:font="Symbol" w:char="F0BE"/>
            </w:r>
            <w:r w:rsidRPr="0003648D">
              <w:t xml:space="preserve">The Real-Time telemetered Non-Spin Ancillary Service Schedule for all Controllable Load Resources for the QSE </w:t>
            </w:r>
            <w:r w:rsidRPr="0003648D">
              <w:rPr>
                <w:i/>
              </w:rPr>
              <w:t>q</w:t>
            </w:r>
            <w:r w:rsidRPr="0003648D">
              <w:t xml:space="preserve">, integrated over the 15-minute Settlement Interval discounted by the </w:t>
            </w:r>
            <w:r w:rsidRPr="0003648D">
              <w:rPr>
                <w:szCs w:val="18"/>
              </w:rPr>
              <w:t>system-wide</w:t>
            </w:r>
            <w:r w:rsidRPr="0003648D">
              <w:t xml:space="preserve"> discount factor.</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rPr>
                <w:i/>
              </w:rPr>
            </w:pPr>
            <w:r w:rsidRPr="0003648D">
              <w:lastRenderedPageBreak/>
              <w:t xml:space="preserve">SYS_GEN_DISCFACTOR </w:t>
            </w:r>
          </w:p>
        </w:tc>
        <w:tc>
          <w:tcPr>
            <w:tcW w:w="623" w:type="pct"/>
            <w:tcBorders>
              <w:bottom w:val="single" w:sz="4" w:space="0" w:color="auto"/>
            </w:tcBorders>
          </w:tcPr>
          <w:p w:rsidR="000F5BC1" w:rsidRPr="0003648D" w:rsidRDefault="000F5BC1" w:rsidP="000F5BC1">
            <w:pPr>
              <w:pStyle w:val="tablebody0"/>
            </w:pPr>
            <w:r w:rsidRPr="0003648D">
              <w:t>none</w:t>
            </w:r>
          </w:p>
        </w:tc>
        <w:tc>
          <w:tcPr>
            <w:tcW w:w="3098" w:type="pct"/>
            <w:tcBorders>
              <w:bottom w:val="single" w:sz="4" w:space="0" w:color="auto"/>
            </w:tcBorders>
          </w:tcPr>
          <w:p w:rsidR="000F5BC1" w:rsidRPr="0003648D" w:rsidRDefault="000F5BC1" w:rsidP="000F5BC1">
            <w:pPr>
              <w:pStyle w:val="tablebody0"/>
            </w:pPr>
            <w:r w:rsidRPr="0003648D">
              <w:rPr>
                <w:i/>
              </w:rPr>
              <w:t>System-Wide Discount Factor</w:t>
            </w:r>
            <w:r w:rsidRPr="0003648D">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UGEN</w:t>
            </w:r>
            <w:r w:rsidRPr="0003648D">
              <w:rPr>
                <w:i/>
                <w:vertAlign w:val="subscript"/>
              </w:rPr>
              <w:t xml:space="preserve"> q, r, p</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rPr>
              <w:t>Under Generation Volumes per QSE per Settlement Point per Resource</w:t>
            </w:r>
            <w:r w:rsidRPr="0003648D">
              <w:t xml:space="preserve">—The amount under-generated by the Generation Resource </w:t>
            </w:r>
            <w:r w:rsidRPr="0003648D">
              <w:rPr>
                <w:i/>
              </w:rPr>
              <w:t>r</w:t>
            </w:r>
            <w:r w:rsidRPr="0003648D">
              <w:t xml:space="preserve"> represented by QSE </w:t>
            </w:r>
            <w:r w:rsidRPr="0003648D">
              <w:rPr>
                <w:i/>
              </w:rPr>
              <w:t>q</w:t>
            </w:r>
            <w:r w:rsidRPr="0003648D">
              <w:t xml:space="preserve"> at Resource Node </w:t>
            </w:r>
            <w:r w:rsidRPr="0003648D">
              <w:rPr>
                <w:i/>
              </w:rPr>
              <w:t>p</w:t>
            </w:r>
            <w:r w:rsidRPr="0003648D">
              <w:t xml:space="preserve"> for the 15-minute Settlement Interval.</w:t>
            </w:r>
          </w:p>
        </w:tc>
      </w:tr>
      <w:tr w:rsidR="000F5BC1" w:rsidRPr="0003648D" w:rsidTr="00FF6149">
        <w:trPr>
          <w:cantSplit/>
        </w:trPr>
        <w:tc>
          <w:tcPr>
            <w:tcW w:w="1279" w:type="pct"/>
            <w:tcBorders>
              <w:bottom w:val="single" w:sz="4" w:space="0" w:color="auto"/>
            </w:tcBorders>
          </w:tcPr>
          <w:p w:rsidR="000F5BC1" w:rsidRPr="0003648D" w:rsidRDefault="000F5BC1" w:rsidP="000F5BC1">
            <w:pPr>
              <w:pStyle w:val="tablebody0"/>
            </w:pPr>
            <w:r w:rsidRPr="0003648D">
              <w:t>UGENA</w:t>
            </w:r>
            <w:r w:rsidRPr="0003648D">
              <w:rPr>
                <w:i/>
                <w:vertAlign w:val="subscript"/>
              </w:rPr>
              <w:t xml:space="preserve"> q, r, p</w:t>
            </w:r>
          </w:p>
        </w:tc>
        <w:tc>
          <w:tcPr>
            <w:tcW w:w="623" w:type="pct"/>
            <w:tcBorders>
              <w:bottom w:val="single" w:sz="4" w:space="0" w:color="auto"/>
            </w:tcBorders>
          </w:tcPr>
          <w:p w:rsidR="000F5BC1" w:rsidRPr="0003648D" w:rsidRDefault="000F5BC1" w:rsidP="000F5BC1">
            <w:pPr>
              <w:pStyle w:val="tablebody0"/>
            </w:pPr>
            <w:r w:rsidRPr="0003648D">
              <w:t>MWh</w:t>
            </w:r>
          </w:p>
        </w:tc>
        <w:tc>
          <w:tcPr>
            <w:tcW w:w="3098" w:type="pct"/>
            <w:tcBorders>
              <w:bottom w:val="single" w:sz="4" w:space="0" w:color="auto"/>
            </w:tcBorders>
          </w:tcPr>
          <w:p w:rsidR="000F5BC1" w:rsidRPr="0003648D" w:rsidRDefault="000F5BC1" w:rsidP="000F5BC1">
            <w:pPr>
              <w:pStyle w:val="tablebody0"/>
              <w:rPr>
                <w:i/>
              </w:rPr>
            </w:pPr>
            <w:r w:rsidRPr="0003648D">
              <w:rPr>
                <w:i/>
              </w:rPr>
              <w:t>Adjusted Under Generation Volumes per QSE per Settlement Point per Resource</w:t>
            </w:r>
            <w:r w:rsidRPr="0003648D">
              <w:t xml:space="preserve">—The amount under-generated by the Generation Resource </w:t>
            </w:r>
            <w:r w:rsidRPr="0003648D">
              <w:rPr>
                <w:i/>
              </w:rPr>
              <w:t>r</w:t>
            </w:r>
            <w:r w:rsidRPr="0003648D">
              <w:t xml:space="preserve"> represented by QSE </w:t>
            </w:r>
            <w:r w:rsidRPr="0003648D">
              <w:rPr>
                <w:i/>
              </w:rPr>
              <w:t>q</w:t>
            </w:r>
            <w:r w:rsidRPr="0003648D">
              <w:t xml:space="preserve"> at Resource Node </w:t>
            </w:r>
            <w:r w:rsidRPr="0003648D">
              <w:rPr>
                <w:i/>
              </w:rPr>
              <w:t>p</w:t>
            </w:r>
            <w:r w:rsidRPr="0003648D">
              <w:t xml:space="preserve"> for the 15-minute Settlement Interval adjusted pursuant to paragraph (6) above.</w:t>
            </w:r>
          </w:p>
        </w:tc>
      </w:tr>
      <w:tr w:rsidR="000F5BC1" w:rsidRPr="0003648D" w:rsidTr="00FF6149">
        <w:trPr>
          <w:cantSplit/>
        </w:trPr>
        <w:tc>
          <w:tcPr>
            <w:tcW w:w="1279" w:type="pct"/>
          </w:tcPr>
          <w:p w:rsidR="000F5BC1" w:rsidRPr="0003648D" w:rsidRDefault="000F5BC1" w:rsidP="000F5BC1">
            <w:pPr>
              <w:pStyle w:val="tablebody0"/>
            </w:pPr>
            <w:r w:rsidRPr="0003648D">
              <w:rPr>
                <w:i/>
              </w:rPr>
              <w:t>r</w:t>
            </w:r>
          </w:p>
        </w:tc>
        <w:tc>
          <w:tcPr>
            <w:tcW w:w="623" w:type="pct"/>
          </w:tcPr>
          <w:p w:rsidR="000F5BC1" w:rsidRPr="0003648D" w:rsidRDefault="000F5BC1" w:rsidP="000F5BC1">
            <w:pPr>
              <w:pStyle w:val="tablebody0"/>
            </w:pPr>
            <w:r w:rsidRPr="0003648D">
              <w:t>none</w:t>
            </w:r>
          </w:p>
        </w:tc>
        <w:tc>
          <w:tcPr>
            <w:tcW w:w="3098" w:type="pct"/>
          </w:tcPr>
          <w:p w:rsidR="000F5BC1" w:rsidRPr="0003648D" w:rsidRDefault="000F5BC1" w:rsidP="000F5BC1">
            <w:pPr>
              <w:pStyle w:val="tablebody0"/>
              <w:rPr>
                <w:i/>
              </w:rPr>
            </w:pPr>
            <w:r w:rsidRPr="0003648D">
              <w:t>A Generation or Load Resource.</w:t>
            </w:r>
          </w:p>
        </w:tc>
      </w:tr>
      <w:tr w:rsidR="000F5BC1" w:rsidRPr="0003648D" w:rsidTr="00FF6149">
        <w:trPr>
          <w:cantSplit/>
        </w:trPr>
        <w:tc>
          <w:tcPr>
            <w:tcW w:w="1279" w:type="pct"/>
          </w:tcPr>
          <w:p w:rsidR="000F5BC1" w:rsidRPr="0003648D" w:rsidRDefault="000F5BC1" w:rsidP="000F5BC1">
            <w:pPr>
              <w:pStyle w:val="tablebody0"/>
            </w:pPr>
            <w:r w:rsidRPr="0003648D">
              <w:rPr>
                <w:i/>
              </w:rPr>
              <w:t>y</w:t>
            </w:r>
          </w:p>
        </w:tc>
        <w:tc>
          <w:tcPr>
            <w:tcW w:w="623" w:type="pct"/>
          </w:tcPr>
          <w:p w:rsidR="000F5BC1" w:rsidRPr="0003648D" w:rsidRDefault="000F5BC1" w:rsidP="000F5BC1">
            <w:pPr>
              <w:pStyle w:val="tablebody0"/>
            </w:pPr>
            <w:r w:rsidRPr="0003648D">
              <w:t>none</w:t>
            </w:r>
          </w:p>
        </w:tc>
        <w:tc>
          <w:tcPr>
            <w:tcW w:w="3098" w:type="pct"/>
          </w:tcPr>
          <w:p w:rsidR="000F5BC1" w:rsidRPr="0003648D" w:rsidRDefault="000F5BC1" w:rsidP="000F5BC1">
            <w:pPr>
              <w:pStyle w:val="tablebody0"/>
              <w:rPr>
                <w:i/>
              </w:rPr>
            </w:pPr>
            <w:r w:rsidRPr="0003648D">
              <w:t>A SCED interval in the 15-minute Settlement Interval.  The summation is over the total number of SCED runs that cover the 15-minute Settlement Interval.</w:t>
            </w:r>
          </w:p>
        </w:tc>
      </w:tr>
      <w:tr w:rsidR="000F5BC1" w:rsidRPr="0003648D" w:rsidTr="00FF6149">
        <w:trPr>
          <w:cantSplit/>
        </w:trPr>
        <w:tc>
          <w:tcPr>
            <w:tcW w:w="1279" w:type="pct"/>
          </w:tcPr>
          <w:p w:rsidR="000F5BC1" w:rsidRPr="0003648D" w:rsidRDefault="000F5BC1" w:rsidP="000F5BC1">
            <w:pPr>
              <w:pStyle w:val="tablebody0"/>
              <w:rPr>
                <w:i/>
              </w:rPr>
            </w:pPr>
            <w:r w:rsidRPr="0003648D">
              <w:rPr>
                <w:i/>
              </w:rPr>
              <w:t>q</w:t>
            </w:r>
          </w:p>
        </w:tc>
        <w:tc>
          <w:tcPr>
            <w:tcW w:w="623" w:type="pct"/>
          </w:tcPr>
          <w:p w:rsidR="000F5BC1" w:rsidRPr="0003648D" w:rsidRDefault="000F5BC1" w:rsidP="000F5BC1">
            <w:pPr>
              <w:pStyle w:val="tablebody0"/>
            </w:pPr>
            <w:r w:rsidRPr="0003648D">
              <w:t>none</w:t>
            </w:r>
          </w:p>
        </w:tc>
        <w:tc>
          <w:tcPr>
            <w:tcW w:w="3098" w:type="pct"/>
          </w:tcPr>
          <w:p w:rsidR="000F5BC1" w:rsidRPr="0003648D" w:rsidRDefault="000F5BC1" w:rsidP="000F5BC1">
            <w:pPr>
              <w:pStyle w:val="tablebody0"/>
            </w:pPr>
            <w:r w:rsidRPr="0003648D">
              <w:t>A QSE.</w:t>
            </w:r>
          </w:p>
        </w:tc>
      </w:tr>
      <w:tr w:rsidR="000F5BC1" w:rsidRPr="0003648D" w:rsidTr="00FF6149">
        <w:trPr>
          <w:cantSplit/>
        </w:trPr>
        <w:tc>
          <w:tcPr>
            <w:tcW w:w="1279" w:type="pct"/>
          </w:tcPr>
          <w:p w:rsidR="000F5BC1" w:rsidRPr="0003648D" w:rsidRDefault="000F5BC1" w:rsidP="000F5BC1">
            <w:pPr>
              <w:pStyle w:val="tablebody0"/>
              <w:rPr>
                <w:i/>
              </w:rPr>
            </w:pPr>
            <w:r w:rsidRPr="0003648D">
              <w:rPr>
                <w:i/>
              </w:rPr>
              <w:t>p</w:t>
            </w:r>
          </w:p>
        </w:tc>
        <w:tc>
          <w:tcPr>
            <w:tcW w:w="623" w:type="pct"/>
          </w:tcPr>
          <w:p w:rsidR="000F5BC1" w:rsidRPr="0003648D" w:rsidRDefault="000F5BC1" w:rsidP="000F5BC1">
            <w:pPr>
              <w:pStyle w:val="tablebody0"/>
            </w:pPr>
            <w:r w:rsidRPr="0003648D">
              <w:t>none</w:t>
            </w:r>
          </w:p>
        </w:tc>
        <w:tc>
          <w:tcPr>
            <w:tcW w:w="3098" w:type="pct"/>
          </w:tcPr>
          <w:p w:rsidR="000F5BC1" w:rsidRPr="0003648D" w:rsidRDefault="000F5BC1" w:rsidP="000F5BC1">
            <w:pPr>
              <w:pStyle w:val="tablebody0"/>
            </w:pPr>
            <w:r w:rsidRPr="0003648D">
              <w:t>A Resource Node Settlement Point.</w:t>
            </w:r>
          </w:p>
        </w:tc>
      </w:tr>
    </w:tbl>
    <w:p w:rsidR="00BA7A09" w:rsidRPr="0003648D" w:rsidRDefault="00BA7A09" w:rsidP="00BA7A09">
      <w:pPr>
        <w:pStyle w:val="Instructions"/>
        <w:spacing w:before="240" w:after="120"/>
        <w:ind w:left="720" w:hanging="720"/>
        <w:rPr>
          <w:b w:val="0"/>
          <w:i w:val="0"/>
          <w:iCs w:val="0"/>
        </w:rPr>
      </w:pPr>
      <w:r w:rsidRPr="0003648D">
        <w:rPr>
          <w:b w:val="0"/>
          <w:i w:val="0"/>
        </w:rPr>
        <w:t xml:space="preserve">(8) </w:t>
      </w:r>
      <w:r w:rsidRPr="0003648D">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(11) of Section 5.5.2 for a given 15-minute Settlement Interval is calculated as follows:</w:t>
      </w:r>
    </w:p>
    <w:p w:rsidR="00BA7A09" w:rsidRPr="0003648D" w:rsidRDefault="00BA7A09" w:rsidP="00BA7A09">
      <w:pPr>
        <w:spacing w:before="240" w:after="240"/>
        <w:ind w:left="3600" w:hanging="2434"/>
        <w:rPr>
          <w:b/>
        </w:rPr>
      </w:pPr>
      <w:r w:rsidRPr="0003648D">
        <w:rPr>
          <w:b/>
        </w:rPr>
        <w:t xml:space="preserve">RTRUCRSVAMT </w:t>
      </w:r>
      <w:r w:rsidRPr="0003648D">
        <w:rPr>
          <w:b/>
          <w:i/>
          <w:vertAlign w:val="subscript"/>
        </w:rPr>
        <w:t>q</w:t>
      </w:r>
      <w:r w:rsidRPr="0003648D">
        <w:rPr>
          <w:b/>
        </w:rPr>
        <w:t xml:space="preserve"> =</w:t>
      </w:r>
      <w:r w:rsidRPr="0003648D">
        <w:rPr>
          <w:b/>
        </w:rPr>
        <w:tab/>
        <w:t xml:space="preserve">(-1) * (RTRUCRESP </w:t>
      </w:r>
      <w:r w:rsidRPr="0003648D">
        <w:rPr>
          <w:b/>
          <w:i/>
          <w:vertAlign w:val="subscript"/>
        </w:rPr>
        <w:t>q</w:t>
      </w:r>
      <w:r w:rsidRPr="0003648D">
        <w:rPr>
          <w:b/>
        </w:rPr>
        <w:t xml:space="preserve"> * RTRSVPOR)</w:t>
      </w:r>
    </w:p>
    <w:p w:rsidR="00BA7A09" w:rsidRPr="0003648D" w:rsidRDefault="00BA7A09" w:rsidP="00BA7A09">
      <w:pPr>
        <w:spacing w:before="240" w:after="240"/>
        <w:ind w:left="3600" w:hanging="2434"/>
        <w:rPr>
          <w:b/>
        </w:rPr>
      </w:pPr>
      <w:r w:rsidRPr="0003648D">
        <w:rPr>
          <w:b/>
        </w:rPr>
        <w:t xml:space="preserve">RTRDRUCRSVAMT </w:t>
      </w:r>
      <w:r w:rsidRPr="0003648D">
        <w:rPr>
          <w:b/>
          <w:i/>
          <w:vertAlign w:val="subscript"/>
        </w:rPr>
        <w:t>q</w:t>
      </w:r>
      <w:r w:rsidRPr="0003648D">
        <w:rPr>
          <w:b/>
        </w:rPr>
        <w:t xml:space="preserve"> =</w:t>
      </w:r>
      <w:r w:rsidRPr="0003648D">
        <w:rPr>
          <w:b/>
        </w:rPr>
        <w:tab/>
        <w:t xml:space="preserve">(-1) * (RTRUCRESP </w:t>
      </w:r>
      <w:r w:rsidRPr="0003648D">
        <w:rPr>
          <w:b/>
          <w:i/>
          <w:vertAlign w:val="subscript"/>
        </w:rPr>
        <w:t>q</w:t>
      </w:r>
      <w:r w:rsidRPr="0003648D">
        <w:rPr>
          <w:b/>
        </w:rPr>
        <w:t xml:space="preserve"> * RTRDP)</w:t>
      </w:r>
    </w:p>
    <w:p w:rsidR="00BA7A09" w:rsidRPr="0003648D" w:rsidRDefault="00BA7A09" w:rsidP="00BA7A09">
      <w:pPr>
        <w:spacing w:after="240"/>
      </w:pPr>
      <w:r w:rsidRPr="0003648D">
        <w:t>Where:</w:t>
      </w:r>
    </w:p>
    <w:p w:rsidR="00BA7A09" w:rsidRPr="0003648D" w:rsidRDefault="00BA7A09" w:rsidP="00BA7A09">
      <w:pPr>
        <w:spacing w:after="240"/>
        <w:ind w:left="720"/>
        <w:rPr>
          <w:b/>
        </w:rPr>
      </w:pPr>
      <w:r w:rsidRPr="0003648D">
        <w:t>RTRUCRESP </w:t>
      </w:r>
      <w:r w:rsidRPr="0003648D">
        <w:rPr>
          <w:i/>
          <w:vertAlign w:val="subscript"/>
        </w:rPr>
        <w:t xml:space="preserve">q </w:t>
      </w:r>
      <w:r w:rsidRPr="0003648D">
        <w:t xml:space="preserve">= </w:t>
      </w:r>
      <w:r w:rsidRPr="0003648D">
        <w:rPr>
          <w:position w:val="-18"/>
        </w:rPr>
        <w:object w:dxaOrig="225" w:dyaOrig="420">
          <v:shape id="_x0000_i1094" type="#_x0000_t75" style="width:11.25pt;height:21.3pt" o:ole="">
            <v:imagedata r:id="rId80" o:title=""/>
          </v:shape>
          <o:OLEObject Type="Embed" ProgID="Equation.3" ShapeID="_x0000_i1094" DrawAspect="Content" ObjectID="_1600160333" r:id="rId109"/>
        </w:object>
      </w:r>
      <w:r w:rsidRPr="0003648D" w:rsidDel="0018509B">
        <w:t xml:space="preserve"> </w:t>
      </w:r>
      <w:r w:rsidRPr="0003648D">
        <w:t>RTRUCASA</w:t>
      </w:r>
      <w:r w:rsidRPr="0003648D">
        <w:rPr>
          <w:i/>
          <w:vertAlign w:val="subscript"/>
        </w:rPr>
        <w:t xml:space="preserve"> q, r</w:t>
      </w:r>
      <w:r w:rsidRPr="0003648D">
        <w:t xml:space="preserve"> * ¼</w:t>
      </w:r>
    </w:p>
    <w:p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98"/>
        <w:gridCol w:w="1295"/>
        <w:gridCol w:w="6097"/>
      </w:tblGrid>
      <w:tr w:rsidR="00BA7A09" w:rsidRPr="0003648D" w:rsidTr="00FF6149">
        <w:trPr>
          <w:cantSplit/>
          <w:tblHeader/>
        </w:trPr>
        <w:tc>
          <w:tcPr>
            <w:tcW w:w="1146" w:type="pct"/>
          </w:tcPr>
          <w:p w:rsidR="00BA7A09" w:rsidRPr="0003648D" w:rsidRDefault="00BA7A09" w:rsidP="00FF6149">
            <w:pPr>
              <w:pStyle w:val="TableHead"/>
            </w:pPr>
            <w:r w:rsidRPr="0003648D">
              <w:t>Variable</w:t>
            </w:r>
          </w:p>
        </w:tc>
        <w:tc>
          <w:tcPr>
            <w:tcW w:w="675" w:type="pct"/>
          </w:tcPr>
          <w:p w:rsidR="00BA7A09" w:rsidRPr="0003648D" w:rsidRDefault="00BA7A09" w:rsidP="00FF6149">
            <w:pPr>
              <w:pStyle w:val="TableHead"/>
            </w:pPr>
            <w:r w:rsidRPr="0003648D">
              <w:t>Unit</w:t>
            </w:r>
          </w:p>
        </w:tc>
        <w:tc>
          <w:tcPr>
            <w:tcW w:w="3179" w:type="pct"/>
          </w:tcPr>
          <w:p w:rsidR="00BA7A09" w:rsidRPr="0003648D" w:rsidRDefault="00BA7A09" w:rsidP="00FF6149">
            <w:pPr>
              <w:pStyle w:val="TableHead"/>
            </w:pPr>
            <w:r w:rsidRPr="0003648D">
              <w:t>Description</w:t>
            </w:r>
          </w:p>
        </w:tc>
      </w:tr>
      <w:tr w:rsidR="00BA7A09" w:rsidRPr="0003648D" w:rsidTr="00FF6149">
        <w:trPr>
          <w:cantSplit/>
        </w:trPr>
        <w:tc>
          <w:tcPr>
            <w:tcW w:w="1146" w:type="pct"/>
            <w:tcBorders>
              <w:bottom w:val="single" w:sz="4" w:space="0" w:color="auto"/>
            </w:tcBorders>
          </w:tcPr>
          <w:p w:rsidR="00BA7A09" w:rsidRPr="0003648D" w:rsidRDefault="00BA7A09" w:rsidP="00FF6149">
            <w:pPr>
              <w:pStyle w:val="tablebody0"/>
            </w:pPr>
            <w:r w:rsidRPr="0003648D">
              <w:t>RTRUCRSVAMT</w:t>
            </w:r>
            <w:r w:rsidRPr="0003648D">
              <w:rPr>
                <w:vertAlign w:val="subscript"/>
              </w:rPr>
              <w:t xml:space="preserve"> </w:t>
            </w:r>
            <w:r w:rsidRPr="0003648D">
              <w:rPr>
                <w:i/>
                <w:vertAlign w:val="subscript"/>
              </w:rPr>
              <w:t>q</w:t>
            </w:r>
          </w:p>
        </w:tc>
        <w:tc>
          <w:tcPr>
            <w:tcW w:w="675" w:type="pct"/>
            <w:tcBorders>
              <w:bottom w:val="single" w:sz="4" w:space="0" w:color="auto"/>
            </w:tcBorders>
          </w:tcPr>
          <w:p w:rsidR="00BA7A09" w:rsidRPr="0003648D" w:rsidRDefault="00BA7A09" w:rsidP="00FF6149">
            <w:pPr>
              <w:pStyle w:val="tablebody0"/>
            </w:pPr>
            <w:r w:rsidRPr="0003648D">
              <w:t>$</w:t>
            </w:r>
          </w:p>
        </w:tc>
        <w:tc>
          <w:tcPr>
            <w:tcW w:w="3179" w:type="pct"/>
            <w:tcBorders>
              <w:bottom w:val="single" w:sz="4" w:space="0" w:color="auto"/>
            </w:tcBorders>
          </w:tcPr>
          <w:p w:rsidR="00BA7A09" w:rsidRPr="0003648D" w:rsidRDefault="00BA7A09" w:rsidP="00FF6149">
            <w:pPr>
              <w:pStyle w:val="tablebody0"/>
              <w:rPr>
                <w:i/>
              </w:rPr>
            </w:pPr>
            <w:r w:rsidRPr="0003648D">
              <w:rPr>
                <w:i/>
              </w:rPr>
              <w:t>Real-Time RUC Ancillary Service Reserve Amount</w:t>
            </w:r>
            <w:r w:rsidRPr="0003648D">
              <w:t>—</w:t>
            </w:r>
            <w:r w:rsidRPr="0003648D">
              <w:rPr>
                <w:iCs/>
              </w:rPr>
              <w:t xml:space="preserve">The total payment |to QSE </w:t>
            </w:r>
            <w:r w:rsidRPr="0003648D">
              <w:rPr>
                <w:i/>
                <w:iCs/>
              </w:rPr>
              <w:t>q</w:t>
            </w:r>
            <w:r w:rsidRPr="0003648D">
              <w:rPr>
                <w:iCs/>
              </w:rPr>
              <w:t xml:space="preserve"> </w:t>
            </w:r>
            <w:r w:rsidRPr="0003648D">
              <w:t xml:space="preserve">for the Real-Time RUC Ancillary Service Reserve payment associated with ORDC </w:t>
            </w:r>
            <w:r w:rsidRPr="0003648D">
              <w:rPr>
                <w:iCs/>
              </w:rPr>
              <w:t>for each 15-minute Settlement Interval.</w:t>
            </w:r>
          </w:p>
        </w:tc>
      </w:tr>
      <w:tr w:rsidR="00BA7A09" w:rsidRPr="0003648D" w:rsidTr="00FF6149">
        <w:trPr>
          <w:cantSplit/>
        </w:trPr>
        <w:tc>
          <w:tcPr>
            <w:tcW w:w="1146" w:type="pct"/>
          </w:tcPr>
          <w:p w:rsidR="00BA7A09" w:rsidRPr="0003648D" w:rsidRDefault="00BA7A09" w:rsidP="00FF6149">
            <w:pPr>
              <w:pStyle w:val="tablebody0"/>
            </w:pPr>
            <w:r w:rsidRPr="0003648D">
              <w:t xml:space="preserve">RTRDRUCRSVAMT </w:t>
            </w:r>
            <w:r w:rsidRPr="0003648D">
              <w:rPr>
                <w:i/>
                <w:vertAlign w:val="subscript"/>
              </w:rPr>
              <w:t>q</w:t>
            </w:r>
          </w:p>
        </w:tc>
        <w:tc>
          <w:tcPr>
            <w:tcW w:w="675" w:type="pct"/>
          </w:tcPr>
          <w:p w:rsidR="00BA7A09" w:rsidRPr="0003648D" w:rsidRDefault="00BA7A09" w:rsidP="00FF6149">
            <w:pPr>
              <w:pStyle w:val="tablebody0"/>
            </w:pPr>
            <w:r w:rsidRPr="0003648D">
              <w:t>$</w:t>
            </w:r>
          </w:p>
        </w:tc>
        <w:tc>
          <w:tcPr>
            <w:tcW w:w="3179" w:type="pct"/>
          </w:tcPr>
          <w:p w:rsidR="00BA7A09" w:rsidRPr="0003648D" w:rsidRDefault="00BA7A09" w:rsidP="00FF6149">
            <w:pPr>
              <w:pStyle w:val="tablebody0"/>
              <w:rPr>
                <w:i/>
              </w:rPr>
            </w:pPr>
            <w:r w:rsidRPr="0003648D">
              <w:rPr>
                <w:i/>
              </w:rPr>
              <w:t>Real-Time Reliability Deployment RUC Ancillary Service Reserve Amount</w:t>
            </w:r>
            <w:r w:rsidRPr="0003648D">
              <w:t>—</w:t>
            </w:r>
            <w:r w:rsidRPr="0003648D">
              <w:rPr>
                <w:iCs/>
              </w:rPr>
              <w:t xml:space="preserve">The total payment |to QSE </w:t>
            </w:r>
            <w:r w:rsidRPr="0003648D">
              <w:rPr>
                <w:i/>
                <w:iCs/>
              </w:rPr>
              <w:t>q</w:t>
            </w:r>
            <w:r w:rsidRPr="0003648D">
              <w:rPr>
                <w:iCs/>
              </w:rPr>
              <w:t xml:space="preserve"> </w:t>
            </w:r>
            <w:r w:rsidRPr="0003648D">
              <w:t xml:space="preserve">for the Real-Time RUC Ancillary Service Reserve payment associated with reliability deployments </w:t>
            </w:r>
            <w:r w:rsidRPr="0003648D">
              <w:rPr>
                <w:iCs/>
              </w:rPr>
              <w:t>for each 15-minute Settlement Interval.</w:t>
            </w:r>
          </w:p>
        </w:tc>
      </w:tr>
      <w:tr w:rsidR="00BA7A09" w:rsidRPr="0003648D" w:rsidTr="00FF6149">
        <w:trPr>
          <w:cantSplit/>
        </w:trPr>
        <w:tc>
          <w:tcPr>
            <w:tcW w:w="1146" w:type="pct"/>
            <w:tcBorders>
              <w:bottom w:val="single" w:sz="4" w:space="0" w:color="auto"/>
            </w:tcBorders>
          </w:tcPr>
          <w:p w:rsidR="00BA7A09" w:rsidRPr="0003648D" w:rsidRDefault="00BA7A09" w:rsidP="00FF6149">
            <w:pPr>
              <w:pStyle w:val="tablebody0"/>
            </w:pPr>
            <w:r w:rsidRPr="0003648D">
              <w:lastRenderedPageBreak/>
              <w:t xml:space="preserve">RTRUCRESP </w:t>
            </w:r>
            <w:r w:rsidRPr="0003648D">
              <w:rPr>
                <w:i/>
                <w:vertAlign w:val="subscript"/>
              </w:rPr>
              <w:t>q</w:t>
            </w:r>
          </w:p>
        </w:tc>
        <w:tc>
          <w:tcPr>
            <w:tcW w:w="675" w:type="pct"/>
            <w:tcBorders>
              <w:bottom w:val="single" w:sz="4" w:space="0" w:color="auto"/>
            </w:tcBorders>
          </w:tcPr>
          <w:p w:rsidR="00BA7A09" w:rsidRPr="0003648D" w:rsidRDefault="00BA7A09" w:rsidP="00FF6149">
            <w:pPr>
              <w:pStyle w:val="tablebody0"/>
            </w:pPr>
            <w:r w:rsidRPr="0003648D">
              <w:t>MWh</w:t>
            </w:r>
          </w:p>
        </w:tc>
        <w:tc>
          <w:tcPr>
            <w:tcW w:w="3179" w:type="pct"/>
            <w:tcBorders>
              <w:bottom w:val="single" w:sz="4" w:space="0" w:color="auto"/>
            </w:tcBorders>
          </w:tcPr>
          <w:p w:rsidR="00BA7A09" w:rsidRPr="0003648D" w:rsidRDefault="00BA7A09" w:rsidP="00FF6149">
            <w:pPr>
              <w:pStyle w:val="tablebody0"/>
              <w:rPr>
                <w:i/>
              </w:rPr>
            </w:pPr>
            <w:r w:rsidRPr="0003648D">
              <w:rPr>
                <w:i/>
              </w:rPr>
              <w:t>Real-Time RUC Ancillary Service Supply Responsibility for the QSE</w:t>
            </w:r>
            <w:r w:rsidRPr="0003648D">
              <w:sym w:font="Symbol" w:char="F0BE"/>
            </w:r>
            <w:r w:rsidRPr="0003648D">
              <w:t>The Real-Time Ancillary Service Supply Responsibility pursuant to the Ancillary Service awards for Reg-Up, RRS</w:t>
            </w:r>
            <w:ins w:id="2269" w:author="STEC" w:date="2018-09-17T12:18:00Z">
              <w:r w:rsidR="00E36CCB">
                <w:t>, ECRS,</w:t>
              </w:r>
            </w:ins>
            <w:r w:rsidRPr="0003648D">
              <w:t xml:space="preserve"> and Non-Spin for all RUC Resources that have opted out per paragraph (11) of Section 5.5.2 for the QSE </w:t>
            </w:r>
            <w:r w:rsidRPr="0003648D">
              <w:rPr>
                <w:i/>
              </w:rPr>
              <w:t>q</w:t>
            </w:r>
            <w:r w:rsidRPr="0003648D">
              <w:t>, for the 15-minute Settlement Interval.</w:t>
            </w:r>
          </w:p>
        </w:tc>
      </w:tr>
      <w:tr w:rsidR="00BA7A09" w:rsidRPr="0003648D" w:rsidTr="00FF6149">
        <w:trPr>
          <w:cantSplit/>
        </w:trPr>
        <w:tc>
          <w:tcPr>
            <w:tcW w:w="1146" w:type="pct"/>
          </w:tcPr>
          <w:p w:rsidR="00BA7A09" w:rsidRPr="0003648D" w:rsidRDefault="00BA7A09" w:rsidP="00FF6149">
            <w:pPr>
              <w:pStyle w:val="tablebody0"/>
            </w:pPr>
            <w:r w:rsidRPr="0003648D">
              <w:t>RTRUCASA</w:t>
            </w:r>
            <w:r w:rsidRPr="0003648D">
              <w:rPr>
                <w:i/>
                <w:vertAlign w:val="subscript"/>
              </w:rPr>
              <w:t xml:space="preserve"> q, r</w:t>
            </w:r>
          </w:p>
        </w:tc>
        <w:tc>
          <w:tcPr>
            <w:tcW w:w="675" w:type="pct"/>
          </w:tcPr>
          <w:p w:rsidR="00BA7A09" w:rsidRPr="0003648D" w:rsidRDefault="00BA7A09" w:rsidP="00FF6149">
            <w:pPr>
              <w:pStyle w:val="tablebody0"/>
            </w:pPr>
            <w:r w:rsidRPr="0003648D">
              <w:t>MW</w:t>
            </w:r>
          </w:p>
        </w:tc>
        <w:tc>
          <w:tcPr>
            <w:tcW w:w="3179" w:type="pct"/>
          </w:tcPr>
          <w:p w:rsidR="00BA7A09" w:rsidRPr="0003648D" w:rsidRDefault="00BA7A09" w:rsidP="00FF6149">
            <w:pPr>
              <w:pStyle w:val="tablebody0"/>
              <w:rPr>
                <w:i/>
              </w:rPr>
            </w:pPr>
            <w:r w:rsidRPr="0003648D">
              <w:rPr>
                <w:i/>
              </w:rPr>
              <w:t>Real-Time RUC Ancillary Service Awards</w:t>
            </w:r>
            <w:r w:rsidRPr="0003648D">
              <w:sym w:font="Symbol" w:char="F0BE"/>
            </w:r>
            <w:r w:rsidRPr="0003648D">
              <w:t xml:space="preserve">The Real-Time Ancillary Service award to the RUC Resource </w:t>
            </w:r>
            <w:r w:rsidRPr="0003648D">
              <w:rPr>
                <w:i/>
              </w:rPr>
              <w:t xml:space="preserve">r </w:t>
            </w:r>
            <w:r w:rsidRPr="0003648D">
              <w:t>for Reg-Up, RRS</w:t>
            </w:r>
            <w:ins w:id="2270" w:author="STEC" w:date="2018-09-17T12:18:00Z">
              <w:r w:rsidR="00E36CCB">
                <w:t>, ECRS,</w:t>
              </w:r>
            </w:ins>
            <w:r w:rsidRPr="0003648D">
              <w:t xml:space="preserve"> and Non-Spin for the 15-minute Settlement Interval that falls within a RUC-Committed Hour</w:t>
            </w:r>
            <w:r w:rsidRPr="0003648D">
              <w:rPr>
                <w:szCs w:val="18"/>
              </w:rPr>
              <w:t xml:space="preserve"> for the QSE </w:t>
            </w:r>
            <w:r w:rsidRPr="0003648D">
              <w:rPr>
                <w:i/>
                <w:szCs w:val="18"/>
              </w:rPr>
              <w:t>q.</w:t>
            </w:r>
          </w:p>
        </w:tc>
      </w:tr>
      <w:tr w:rsidR="00BA7A09" w:rsidRPr="0003648D" w:rsidTr="00FF6149">
        <w:trPr>
          <w:cantSplit/>
        </w:trPr>
        <w:tc>
          <w:tcPr>
            <w:tcW w:w="1146" w:type="pct"/>
            <w:tcBorders>
              <w:bottom w:val="single" w:sz="4" w:space="0" w:color="auto"/>
            </w:tcBorders>
          </w:tcPr>
          <w:p w:rsidR="00BA7A09" w:rsidRPr="0003648D" w:rsidRDefault="00BA7A09" w:rsidP="00FF6149">
            <w:pPr>
              <w:pStyle w:val="tablebody0"/>
              <w:rPr>
                <w:i/>
              </w:rPr>
            </w:pPr>
            <w:r w:rsidRPr="0003648D">
              <w:t>RTRSVPOR</w:t>
            </w:r>
          </w:p>
        </w:tc>
        <w:tc>
          <w:tcPr>
            <w:tcW w:w="675" w:type="pct"/>
            <w:tcBorders>
              <w:bottom w:val="single" w:sz="4" w:space="0" w:color="auto"/>
            </w:tcBorders>
          </w:tcPr>
          <w:p w:rsidR="00BA7A09" w:rsidRPr="0003648D" w:rsidRDefault="00BA7A09" w:rsidP="00FF6149">
            <w:pPr>
              <w:pStyle w:val="tablebody0"/>
            </w:pPr>
            <w:r w:rsidRPr="0003648D">
              <w:t>$/MWh</w:t>
            </w:r>
          </w:p>
        </w:tc>
        <w:tc>
          <w:tcPr>
            <w:tcW w:w="3179" w:type="pct"/>
            <w:tcBorders>
              <w:bottom w:val="single" w:sz="4" w:space="0" w:color="auto"/>
            </w:tcBorders>
          </w:tcPr>
          <w:p w:rsidR="00BA7A09" w:rsidRPr="0003648D" w:rsidRDefault="00BA7A09" w:rsidP="00FF6149">
            <w:pPr>
              <w:pStyle w:val="tablebody0"/>
            </w:pPr>
            <w:r w:rsidRPr="0003648D">
              <w:rPr>
                <w:i/>
              </w:rPr>
              <w:t>Real-Time Reserve Price for On-Line Reserves</w:t>
            </w:r>
            <w:r w:rsidRPr="0003648D">
              <w:sym w:font="Symbol" w:char="F0BE"/>
            </w:r>
            <w:r w:rsidRPr="0003648D">
              <w:t>The Real-Time Reserve Price for On-Line Reserves for the 15-minute Settlement Interval.</w:t>
            </w:r>
          </w:p>
        </w:tc>
      </w:tr>
      <w:tr w:rsidR="00BA7A09" w:rsidRPr="0003648D" w:rsidTr="00FF6149">
        <w:trPr>
          <w:cantSplit/>
        </w:trPr>
        <w:tc>
          <w:tcPr>
            <w:tcW w:w="1146" w:type="pct"/>
            <w:tcBorders>
              <w:bottom w:val="single" w:sz="4" w:space="0" w:color="auto"/>
            </w:tcBorders>
          </w:tcPr>
          <w:p w:rsidR="00BA7A09" w:rsidRPr="0003648D" w:rsidRDefault="00BA7A09" w:rsidP="00FF6149">
            <w:pPr>
              <w:pStyle w:val="tablebody0"/>
            </w:pPr>
            <w:r w:rsidRPr="0003648D">
              <w:t>RTRDP</w:t>
            </w:r>
          </w:p>
        </w:tc>
        <w:tc>
          <w:tcPr>
            <w:tcW w:w="675" w:type="pct"/>
            <w:tcBorders>
              <w:bottom w:val="single" w:sz="4" w:space="0" w:color="auto"/>
            </w:tcBorders>
          </w:tcPr>
          <w:p w:rsidR="00BA7A09" w:rsidRPr="0003648D" w:rsidRDefault="00BA7A09" w:rsidP="00FF6149">
            <w:pPr>
              <w:pStyle w:val="tablebody0"/>
            </w:pPr>
            <w:r w:rsidRPr="0003648D">
              <w:t>$/MWh</w:t>
            </w:r>
          </w:p>
        </w:tc>
        <w:tc>
          <w:tcPr>
            <w:tcW w:w="3179" w:type="pct"/>
            <w:tcBorders>
              <w:bottom w:val="single" w:sz="4" w:space="0" w:color="auto"/>
            </w:tcBorders>
          </w:tcPr>
          <w:p w:rsidR="00BA7A09" w:rsidRPr="0003648D" w:rsidRDefault="00BA7A09" w:rsidP="00FF6149">
            <w:pPr>
              <w:pStyle w:val="tablebody0"/>
              <w:rPr>
                <w:i/>
              </w:rPr>
            </w:pPr>
            <w:r w:rsidRPr="0003648D">
              <w:rPr>
                <w:i/>
              </w:rPr>
              <w:t xml:space="preserve">Real-Time On-Line Reliability Deployment Price </w:t>
            </w:r>
            <w:r w:rsidRPr="0003648D">
              <w:sym w:font="Symbol" w:char="F0BE"/>
            </w:r>
            <w:r w:rsidRPr="0003648D">
              <w:t xml:space="preserve">The Real-Time price for the 15-minute Settlement Interval, reflecting the impact of reliability deployments on energy prices that is calculated </w:t>
            </w:r>
            <w:r w:rsidRPr="0003648D">
              <w:rPr>
                <w:bCs/>
              </w:rPr>
              <w:t>from the Real-time On-Line Reliability Deployment Price Adder</w:t>
            </w:r>
            <w:r w:rsidRPr="0003648D">
              <w:t>.</w:t>
            </w:r>
          </w:p>
        </w:tc>
      </w:tr>
      <w:tr w:rsidR="00BA7A09" w:rsidRPr="0003648D" w:rsidTr="00FF6149">
        <w:trPr>
          <w:cantSplit/>
        </w:trPr>
        <w:tc>
          <w:tcPr>
            <w:tcW w:w="1146" w:type="pct"/>
          </w:tcPr>
          <w:p w:rsidR="00BA7A09" w:rsidRPr="0003648D" w:rsidRDefault="00BA7A09" w:rsidP="00FF6149">
            <w:pPr>
              <w:pStyle w:val="tablebody0"/>
            </w:pPr>
            <w:r w:rsidRPr="0003648D">
              <w:rPr>
                <w:i/>
              </w:rPr>
              <w:t>q</w:t>
            </w:r>
          </w:p>
        </w:tc>
        <w:tc>
          <w:tcPr>
            <w:tcW w:w="675" w:type="pct"/>
          </w:tcPr>
          <w:p w:rsidR="00BA7A09" w:rsidRPr="0003648D" w:rsidRDefault="00BA7A09" w:rsidP="00FF6149">
            <w:pPr>
              <w:pStyle w:val="tablebody0"/>
            </w:pPr>
            <w:r w:rsidRPr="0003648D">
              <w:t>none</w:t>
            </w:r>
          </w:p>
        </w:tc>
        <w:tc>
          <w:tcPr>
            <w:tcW w:w="3179" w:type="pct"/>
          </w:tcPr>
          <w:p w:rsidR="00BA7A09" w:rsidRPr="0003648D" w:rsidRDefault="00BA7A09" w:rsidP="00FF6149">
            <w:pPr>
              <w:pStyle w:val="tablebody0"/>
              <w:rPr>
                <w:i/>
              </w:rPr>
            </w:pPr>
            <w:r w:rsidRPr="0003648D">
              <w:t>A QSE.</w:t>
            </w:r>
          </w:p>
        </w:tc>
      </w:tr>
      <w:tr w:rsidR="00BA7A09" w:rsidRPr="0003648D" w:rsidTr="00FF6149">
        <w:trPr>
          <w:cantSplit/>
        </w:trPr>
        <w:tc>
          <w:tcPr>
            <w:tcW w:w="1146" w:type="pct"/>
          </w:tcPr>
          <w:p w:rsidR="00BA7A09" w:rsidRPr="0003648D" w:rsidRDefault="00BA7A09" w:rsidP="00FF6149">
            <w:pPr>
              <w:pStyle w:val="tablebody0"/>
              <w:rPr>
                <w:i/>
              </w:rPr>
            </w:pPr>
            <w:r w:rsidRPr="0003648D">
              <w:rPr>
                <w:i/>
              </w:rPr>
              <w:t>r</w:t>
            </w:r>
          </w:p>
        </w:tc>
        <w:tc>
          <w:tcPr>
            <w:tcW w:w="675" w:type="pct"/>
          </w:tcPr>
          <w:p w:rsidR="00BA7A09" w:rsidRPr="0003648D" w:rsidRDefault="00BA7A09" w:rsidP="00FF6149">
            <w:pPr>
              <w:pStyle w:val="tablebody0"/>
            </w:pPr>
            <w:r w:rsidRPr="0003648D">
              <w:t>none</w:t>
            </w:r>
          </w:p>
        </w:tc>
        <w:tc>
          <w:tcPr>
            <w:tcW w:w="3179" w:type="pct"/>
          </w:tcPr>
          <w:p w:rsidR="00BA7A09" w:rsidRPr="0003648D" w:rsidRDefault="00BA7A09" w:rsidP="00FF6149">
            <w:pPr>
              <w:pStyle w:val="tablebody0"/>
            </w:pPr>
            <w:r w:rsidRPr="0003648D">
              <w:t>A Generation Resource.</w:t>
            </w:r>
          </w:p>
        </w:tc>
      </w:tr>
    </w:tbl>
    <w:p w:rsidR="00BA7A09" w:rsidRPr="0003648D" w:rsidRDefault="00BA7A09" w:rsidP="00BA7A09">
      <w:pPr>
        <w:keepNext/>
        <w:tabs>
          <w:tab w:val="left" w:pos="1080"/>
        </w:tabs>
        <w:spacing w:before="480" w:after="240"/>
        <w:ind w:left="1080" w:hanging="1080"/>
        <w:outlineLvl w:val="2"/>
        <w:rPr>
          <w:b/>
          <w:bCs/>
          <w:i/>
        </w:rPr>
      </w:pPr>
      <w:bookmarkStart w:id="2271" w:name="_Toc448142362"/>
      <w:bookmarkStart w:id="2272" w:name="_Toc448142519"/>
      <w:bookmarkStart w:id="2273" w:name="_Toc458770360"/>
      <w:bookmarkStart w:id="2274" w:name="_Toc459294328"/>
      <w:bookmarkStart w:id="2275" w:name="_Toc463262822"/>
      <w:bookmarkStart w:id="2276" w:name="_Toc468286897"/>
      <w:bookmarkStart w:id="2277" w:name="_Toc481502937"/>
      <w:bookmarkStart w:id="2278" w:name="_Toc496080104"/>
      <w:bookmarkStart w:id="2279" w:name="_Toc496080259"/>
      <w:r w:rsidRPr="0003648D">
        <w:rPr>
          <w:b/>
          <w:bCs/>
          <w:i/>
        </w:rPr>
        <w:t>6.7.7</w:t>
      </w:r>
      <w:r w:rsidRPr="0003648D">
        <w:rPr>
          <w:b/>
          <w:bCs/>
          <w:i/>
        </w:rPr>
        <w:tab/>
        <w:t>Adjustments to Net Cost Allocations for Real-Time Ancillary Services</w:t>
      </w:r>
      <w:bookmarkEnd w:id="2271"/>
      <w:bookmarkEnd w:id="2272"/>
      <w:bookmarkEnd w:id="2273"/>
      <w:bookmarkEnd w:id="2274"/>
      <w:bookmarkEnd w:id="2275"/>
      <w:bookmarkEnd w:id="2276"/>
      <w:bookmarkEnd w:id="2277"/>
      <w:bookmarkEnd w:id="2278"/>
      <w:bookmarkEnd w:id="2279"/>
    </w:p>
    <w:p w:rsidR="00BA7A09" w:rsidRPr="0003648D" w:rsidRDefault="00BA7A09" w:rsidP="00BA7A09">
      <w:pPr>
        <w:spacing w:before="120" w:after="240"/>
      </w:pPr>
      <w:r w:rsidRPr="0003648D">
        <w:t>If ERCOT assigns Ancillary Service during a Watch, the incremental cost for assigned Ancillary Service is calculated in this section.</w:t>
      </w:r>
    </w:p>
    <w:p w:rsidR="00BA7A09" w:rsidRPr="0003648D" w:rsidRDefault="00BA7A09" w:rsidP="00BA7A09">
      <w:pPr>
        <w:spacing w:after="240"/>
        <w:ind w:left="720" w:hanging="720"/>
        <w:rPr>
          <w:iCs/>
        </w:rPr>
      </w:pPr>
      <w:r w:rsidRPr="0003648D">
        <w:rPr>
          <w:iCs/>
        </w:rPr>
        <w:t>(1)</w:t>
      </w:r>
      <w:r w:rsidRPr="0003648D">
        <w:rPr>
          <w:iCs/>
        </w:rPr>
        <w:tab/>
        <w:t>For Reg-Up, if applicable:</w:t>
      </w:r>
    </w:p>
    <w:p w:rsidR="00BA7A09" w:rsidRPr="0003648D" w:rsidRDefault="00BA7A09" w:rsidP="00BA7A09">
      <w:pPr>
        <w:spacing w:after="240"/>
        <w:ind w:left="1440" w:hanging="720"/>
      </w:pPr>
      <w:r w:rsidRPr="0003648D">
        <w:t>(a)</w:t>
      </w:r>
      <w:r w:rsidRPr="0003648D">
        <w:tab/>
        <w:t>The total costs for Reg-Up for a given Operating Hour during a Watch is calculated as follows:</w:t>
      </w:r>
    </w:p>
    <w:p w:rsidR="00BA7A09" w:rsidRPr="0003648D" w:rsidRDefault="00BA7A09" w:rsidP="00BA7A09">
      <w:pPr>
        <w:spacing w:after="240"/>
        <w:ind w:left="2880" w:hanging="2160"/>
        <w:rPr>
          <w:b/>
          <w:bCs/>
        </w:rPr>
      </w:pPr>
      <w:r w:rsidRPr="0003648D">
        <w:rPr>
          <w:b/>
          <w:bCs/>
        </w:rPr>
        <w:t>ARUCOSTTOT</w:t>
      </w:r>
      <w:r w:rsidRPr="0003648D">
        <w:rPr>
          <w:b/>
          <w:bCs/>
        </w:rPr>
        <w:tab/>
        <w:t>=</w:t>
      </w:r>
      <w:r w:rsidRPr="0003648D">
        <w:rPr>
          <w:b/>
          <w:bCs/>
        </w:rPr>
        <w:tab/>
        <w:t>(-1) * RTAURUAMTTOT + RUCOSTTOT</w:t>
      </w:r>
    </w:p>
    <w:p w:rsidR="00BA7A09" w:rsidRPr="0003648D" w:rsidRDefault="00BA7A09" w:rsidP="00BA7A09">
      <w:pPr>
        <w:spacing w:after="240"/>
        <w:rPr>
          <w:bCs/>
        </w:rPr>
      </w:pPr>
      <w:r w:rsidRPr="0003648D">
        <w:rPr>
          <w:bCs/>
        </w:rPr>
        <w:t xml:space="preserve">Where: </w:t>
      </w:r>
    </w:p>
    <w:p w:rsidR="00BA7A09" w:rsidRPr="0003648D" w:rsidRDefault="00BA7A09" w:rsidP="00BA7A09">
      <w:pPr>
        <w:spacing w:after="240"/>
        <w:ind w:left="720"/>
      </w:pPr>
      <w:r w:rsidRPr="0003648D">
        <w:t>Total payment of Real-Time Ancillary Service Assignment procured capacity for un-deployed Reg-Up</w:t>
      </w:r>
    </w:p>
    <w:p w:rsidR="00BA7A09" w:rsidRPr="0003648D" w:rsidRDefault="00BA7A09" w:rsidP="00BA7A09">
      <w:pPr>
        <w:spacing w:after="240"/>
        <w:ind w:left="2880" w:hanging="2160"/>
      </w:pPr>
      <w:r w:rsidRPr="0003648D">
        <w:rPr>
          <w:bCs/>
        </w:rPr>
        <w:t>RTAURUAMT</w:t>
      </w:r>
      <w:r w:rsidRPr="0003648D">
        <w:t>TOT</w:t>
      </w:r>
      <w:r w:rsidRPr="0003648D">
        <w:tab/>
        <w:t>=</w:t>
      </w:r>
      <w:r w:rsidRPr="0003648D">
        <w:tab/>
      </w:r>
      <w:r w:rsidR="00C26407">
        <w:rPr>
          <w:noProof/>
          <w:position w:val="-30"/>
        </w:rPr>
        <w:drawing>
          <wp:inline distT="0" distB="0" distL="0" distR="0">
            <wp:extent cx="294005" cy="365760"/>
            <wp:effectExtent l="0" t="0" r="0" b="0"/>
            <wp:docPr id="167"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294005" cy="365760"/>
                    </a:xfrm>
                    <a:prstGeom prst="rect">
                      <a:avLst/>
                    </a:prstGeom>
                    <a:noFill/>
                    <a:ln>
                      <a:noFill/>
                    </a:ln>
                  </pic:spPr>
                </pic:pic>
              </a:graphicData>
            </a:graphic>
          </wp:inline>
        </w:drawing>
      </w:r>
      <w:r w:rsidR="00C26407">
        <w:rPr>
          <w:noProof/>
          <w:position w:val="-28"/>
        </w:rPr>
        <w:drawing>
          <wp:inline distT="0" distB="0" distL="0" distR="0">
            <wp:extent cx="294005" cy="341630"/>
            <wp:effectExtent l="0" t="0" r="0" b="1270"/>
            <wp:docPr id="168"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294005" cy="341630"/>
                    </a:xfrm>
                    <a:prstGeom prst="rect">
                      <a:avLst/>
                    </a:prstGeom>
                    <a:noFill/>
                    <a:ln>
                      <a:noFill/>
                    </a:ln>
                  </pic:spPr>
                </pic:pic>
              </a:graphicData>
            </a:graphic>
          </wp:inline>
        </w:drawing>
      </w:r>
      <w:r w:rsidR="00C26407">
        <w:rPr>
          <w:noProof/>
          <w:position w:val="-30"/>
        </w:rPr>
        <w:drawing>
          <wp:inline distT="0" distB="0" distL="0" distR="0">
            <wp:extent cx="294005" cy="365760"/>
            <wp:effectExtent l="0" t="0" r="0" b="0"/>
            <wp:docPr id="169"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94005" cy="365760"/>
                    </a:xfrm>
                    <a:prstGeom prst="rect">
                      <a:avLst/>
                    </a:prstGeom>
                    <a:noFill/>
                    <a:ln>
                      <a:noFill/>
                    </a:ln>
                  </pic:spPr>
                </pic:pic>
              </a:graphicData>
            </a:graphic>
          </wp:inline>
        </w:drawing>
      </w:r>
      <w:r w:rsidR="00C26407">
        <w:rPr>
          <w:noProof/>
          <w:position w:val="-28"/>
        </w:rPr>
        <w:drawing>
          <wp:inline distT="0" distB="0" distL="0" distR="0">
            <wp:extent cx="294005" cy="437515"/>
            <wp:effectExtent l="0" t="0" r="0" b="635"/>
            <wp:docPr id="170"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94005" cy="437515"/>
                    </a:xfrm>
                    <a:prstGeom prst="rect">
                      <a:avLst/>
                    </a:prstGeom>
                    <a:noFill/>
                    <a:ln>
                      <a:noFill/>
                    </a:ln>
                  </pic:spPr>
                </pic:pic>
              </a:graphicData>
            </a:graphic>
          </wp:inline>
        </w:drawing>
      </w:r>
      <w:r w:rsidRPr="0003648D">
        <w:t>RTAURUAMT</w:t>
      </w:r>
      <w:r w:rsidRPr="0003648D">
        <w:rPr>
          <w:b/>
        </w:rPr>
        <w:t xml:space="preserve"> </w:t>
      </w:r>
      <w:r w:rsidRPr="0003648D">
        <w:rPr>
          <w:i/>
          <w:vertAlign w:val="subscript"/>
        </w:rPr>
        <w:t>q,r,p, i</w:t>
      </w:r>
    </w:p>
    <w:p w:rsidR="00BA7A09" w:rsidRPr="0003648D" w:rsidRDefault="00BA7A09" w:rsidP="00BA7A09">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rsidTr="00FF6149">
        <w:tc>
          <w:tcPr>
            <w:tcW w:w="1191" w:type="pct"/>
          </w:tcPr>
          <w:p w:rsidR="00BA7A09" w:rsidRPr="0003648D" w:rsidRDefault="00BA7A09" w:rsidP="00FF6149">
            <w:pPr>
              <w:pStyle w:val="TableHead"/>
            </w:pPr>
            <w:r w:rsidRPr="0003648D">
              <w:t>Variable</w:t>
            </w:r>
          </w:p>
        </w:tc>
        <w:tc>
          <w:tcPr>
            <w:tcW w:w="335" w:type="pct"/>
          </w:tcPr>
          <w:p w:rsidR="00BA7A09" w:rsidRPr="0003648D" w:rsidRDefault="00BA7A09" w:rsidP="00FF6149">
            <w:pPr>
              <w:pStyle w:val="TableHead"/>
            </w:pPr>
            <w:r w:rsidRPr="0003648D">
              <w:t>Unit</w:t>
            </w:r>
          </w:p>
        </w:tc>
        <w:tc>
          <w:tcPr>
            <w:tcW w:w="3474" w:type="pct"/>
          </w:tcPr>
          <w:p w:rsidR="00BA7A09" w:rsidRPr="0003648D" w:rsidRDefault="00BA7A09" w:rsidP="00FF6149">
            <w:pPr>
              <w:pStyle w:val="TableHead"/>
            </w:pPr>
            <w:r w:rsidRPr="0003648D">
              <w:t>Description</w:t>
            </w:r>
          </w:p>
        </w:tc>
      </w:tr>
      <w:tr w:rsidR="00BA7A09" w:rsidRPr="0003648D" w:rsidTr="00FF6149">
        <w:tc>
          <w:tcPr>
            <w:tcW w:w="1191" w:type="pct"/>
          </w:tcPr>
          <w:p w:rsidR="00BA7A09" w:rsidRPr="0003648D" w:rsidRDefault="00BA7A09" w:rsidP="00FF6149">
            <w:pPr>
              <w:pStyle w:val="TableBody"/>
            </w:pPr>
            <w:r w:rsidRPr="0003648D">
              <w:t>ARUCOSTTOT</w:t>
            </w:r>
          </w:p>
        </w:tc>
        <w:tc>
          <w:tcPr>
            <w:tcW w:w="335" w:type="pct"/>
          </w:tcPr>
          <w:p w:rsidR="00BA7A09" w:rsidRPr="0003648D" w:rsidRDefault="00BA7A09" w:rsidP="00FF6149">
            <w:pPr>
              <w:pStyle w:val="TableBody"/>
            </w:pPr>
            <w:r w:rsidRPr="0003648D">
              <w:t>$</w:t>
            </w:r>
          </w:p>
        </w:tc>
        <w:tc>
          <w:tcPr>
            <w:tcW w:w="3474" w:type="pct"/>
          </w:tcPr>
          <w:p w:rsidR="00BA7A09" w:rsidRPr="0003648D" w:rsidRDefault="00BA7A09" w:rsidP="00FF6149">
            <w:pPr>
              <w:pStyle w:val="TableBody"/>
            </w:pPr>
            <w:r w:rsidRPr="0003648D">
              <w:rPr>
                <w:i/>
              </w:rPr>
              <w:t>Reg-Up Cost Total</w:t>
            </w:r>
            <w:r w:rsidRPr="0003648D">
              <w:t>—The total costs for Reg-Up that includes costs of assigned Ancillary Service during a Watch for the hour.</w:t>
            </w:r>
          </w:p>
        </w:tc>
      </w:tr>
      <w:tr w:rsidR="00BA7A09" w:rsidRPr="0003648D" w:rsidTr="00FF6149">
        <w:tc>
          <w:tcPr>
            <w:tcW w:w="1191" w:type="pct"/>
          </w:tcPr>
          <w:p w:rsidR="00BA7A09" w:rsidRPr="0003648D" w:rsidRDefault="00BA7A09" w:rsidP="00FF6149">
            <w:pPr>
              <w:pStyle w:val="TableBody"/>
            </w:pPr>
            <w:r w:rsidRPr="0003648D">
              <w:t>RUCOSTTOT</w:t>
            </w:r>
          </w:p>
        </w:tc>
        <w:tc>
          <w:tcPr>
            <w:tcW w:w="335" w:type="pct"/>
          </w:tcPr>
          <w:p w:rsidR="00BA7A09" w:rsidRPr="0003648D" w:rsidRDefault="00BA7A09" w:rsidP="00FF6149">
            <w:pPr>
              <w:pStyle w:val="TableBody"/>
            </w:pPr>
            <w:r w:rsidRPr="0003648D">
              <w:t>$</w:t>
            </w:r>
          </w:p>
        </w:tc>
        <w:tc>
          <w:tcPr>
            <w:tcW w:w="3474" w:type="pct"/>
          </w:tcPr>
          <w:p w:rsidR="00BA7A09" w:rsidRPr="0003648D" w:rsidRDefault="00BA7A09" w:rsidP="00FF6149">
            <w:pPr>
              <w:pStyle w:val="TableBody"/>
            </w:pPr>
            <w:r w:rsidRPr="0003648D">
              <w:rPr>
                <w:i/>
              </w:rPr>
              <w:t>Reg-Up Cost Total</w:t>
            </w:r>
            <w:r w:rsidRPr="0003648D">
              <w:t>—The net total costs for Reg-Up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lastRenderedPageBreak/>
              <w:t>RTAURUAMTTOT</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Real-Time Assigned Un-Deployed Regulation Up Payment Amount Total for all QSEs</w:t>
            </w:r>
            <w:r w:rsidRPr="0003648D">
              <w:t>—The payments to all QSEs for the Real-Time un-deployed Reg-Up Ancillary Service Assignment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RTAURUAMT </w:t>
            </w:r>
            <w:r w:rsidRPr="0003648D">
              <w:rPr>
                <w:i/>
                <w:vertAlign w:val="subscript"/>
              </w:rPr>
              <w:t>q,r,p,i</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Real-Time Assigned Un-Deployed Regulation Up Payment Amount per QSE</w:t>
            </w:r>
            <w:r w:rsidRPr="0003648D">
              <w:t xml:space="preserve">—The payment to QSE </w:t>
            </w:r>
            <w:r w:rsidRPr="0003648D">
              <w:rPr>
                <w:i/>
              </w:rPr>
              <w:t>q</w:t>
            </w:r>
            <w:r w:rsidRPr="0003648D">
              <w:t xml:space="preserve"> for a Real-Time un-deployed Reg-Up Ancillary Service Assignment to Resource </w:t>
            </w:r>
            <w:r w:rsidRPr="0003648D">
              <w:rPr>
                <w:i/>
              </w:rPr>
              <w:t>r</w:t>
            </w:r>
            <w:r w:rsidRPr="0003648D">
              <w:t xml:space="preserve"> at Settlement Point </w:t>
            </w:r>
            <w:r w:rsidRPr="0003648D">
              <w:rPr>
                <w:i/>
              </w:rPr>
              <w:t>p</w:t>
            </w:r>
            <w:r w:rsidRPr="0003648D">
              <w:t xml:space="preserve"> for the 15-minute Settlement Interval </w:t>
            </w:r>
            <w:r w:rsidRPr="0003648D">
              <w:rPr>
                <w:i/>
              </w:rPr>
              <w:t>i</w:t>
            </w:r>
            <w:r w:rsidRPr="0003648D">
              <w:t>.</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q</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QSE.</w:t>
            </w:r>
          </w:p>
        </w:tc>
      </w:tr>
      <w:tr w:rsidR="00BA7A09" w:rsidRPr="0003648D" w:rsidTr="00FF6149">
        <w:tblPrEx>
          <w:tblCellMar>
            <w:left w:w="115" w:type="dxa"/>
            <w:right w:w="115" w:type="dxa"/>
          </w:tblCellMar>
        </w:tblPrEx>
        <w:trPr>
          <w:cantSplit/>
          <w:tblHeader/>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r</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Generation Resource that was allocated Reg-Up Ancillary Service Assignment by the QSE.</w:t>
            </w:r>
          </w:p>
        </w:tc>
      </w:tr>
      <w:tr w:rsidR="00BA7A09" w:rsidRPr="0003648D" w:rsidTr="00FF6149">
        <w:tblPrEx>
          <w:tblCellMar>
            <w:left w:w="115" w:type="dxa"/>
            <w:right w:w="115" w:type="dxa"/>
          </w:tblCellMar>
        </w:tblPrEx>
        <w:trPr>
          <w:cantSplit/>
          <w:trHeight w:val="467"/>
          <w:tblHeader/>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p</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Settlement Point for the Resource Node that was allocated Reg-Up Ancillary Service Assignment by the QSE.</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i</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15-minute Settlement Interval in the Operating Hour.</w:t>
            </w:r>
          </w:p>
        </w:tc>
      </w:tr>
    </w:tbl>
    <w:p w:rsidR="00BA7A09" w:rsidRPr="0003648D" w:rsidRDefault="00BA7A09" w:rsidP="00BA7A09">
      <w:pPr>
        <w:spacing w:before="240" w:after="240"/>
        <w:ind w:left="1440" w:hanging="720"/>
      </w:pPr>
      <w:r w:rsidRPr="0003648D">
        <w:t>(b)</w:t>
      </w:r>
      <w:r w:rsidRPr="0003648D">
        <w:tab/>
        <w:t>Each QSE’s share of the total costs for Reg-Up for the Operating Hour, including Ancillary Service costs assigned during a Watch is calculated as follows:</w:t>
      </w:r>
    </w:p>
    <w:p w:rsidR="00BA7A09" w:rsidRPr="0003648D" w:rsidRDefault="00BA7A09" w:rsidP="00801D55">
      <w:pPr>
        <w:pStyle w:val="FormulaBold"/>
      </w:pPr>
      <w:r w:rsidRPr="0003648D">
        <w:t xml:space="preserve">ARUCOST </w:t>
      </w:r>
      <w:r w:rsidRPr="0003648D">
        <w:rPr>
          <w:i/>
          <w:vertAlign w:val="subscript"/>
        </w:rPr>
        <w:t>q</w:t>
      </w:r>
      <w:r w:rsidRPr="0003648D">
        <w:tab/>
        <w:t>=</w:t>
      </w:r>
      <w:r w:rsidRPr="0003648D">
        <w:tab/>
        <w:t xml:space="preserve">ARUPR * ARUQ </w:t>
      </w:r>
      <w:r w:rsidRPr="0003648D">
        <w:rPr>
          <w:i/>
          <w:vertAlign w:val="subscript"/>
        </w:rPr>
        <w:t>q</w:t>
      </w:r>
    </w:p>
    <w:p w:rsidR="00BA7A09" w:rsidRPr="0003648D" w:rsidRDefault="00BA7A09" w:rsidP="00BA7A09">
      <w:pPr>
        <w:pStyle w:val="BodyText"/>
      </w:pPr>
      <w:r w:rsidRPr="0003648D">
        <w:t>Where:</w:t>
      </w:r>
    </w:p>
    <w:p w:rsidR="00BA7A09" w:rsidRPr="0003648D" w:rsidRDefault="00BA7A09" w:rsidP="006455C1">
      <w:pPr>
        <w:pStyle w:val="Formula"/>
        <w:ind w:left="2880" w:hanging="2160"/>
      </w:pPr>
      <w:r w:rsidRPr="0003648D">
        <w:t>ARUPR</w:t>
      </w:r>
      <w:r w:rsidRPr="0003648D">
        <w:tab/>
        <w:t>=</w:t>
      </w:r>
      <w:r w:rsidRPr="0003648D">
        <w:tab/>
        <w:t>ARUCOSTTOT / ARUQTOT</w:t>
      </w:r>
    </w:p>
    <w:p w:rsidR="00BA7A09" w:rsidRPr="0003648D" w:rsidRDefault="00BA7A09" w:rsidP="006455C1">
      <w:pPr>
        <w:pStyle w:val="Formula"/>
        <w:ind w:left="2880" w:hanging="2160"/>
      </w:pPr>
      <w:r w:rsidRPr="0003648D">
        <w:t>ARUQTOT</w:t>
      </w:r>
      <w:r w:rsidRPr="0003648D">
        <w:tab/>
        <w:t>=</w:t>
      </w:r>
      <w:r w:rsidRPr="0003648D">
        <w:tab/>
      </w:r>
      <w:r w:rsidRPr="0003648D">
        <w:rPr>
          <w:position w:val="-22"/>
          <w:lang w:val="pt-BR"/>
        </w:rPr>
        <w:object w:dxaOrig="225" w:dyaOrig="465">
          <v:shape id="_x0000_i1095" type="#_x0000_t75" style="width:11.25pt;height:23.15pt" o:ole="">
            <v:imagedata r:id="rId67" o:title=""/>
          </v:shape>
          <o:OLEObject Type="Embed" ProgID="Equation.3" ShapeID="_x0000_i1095" DrawAspect="Content" ObjectID="_1600160334" r:id="rId114"/>
        </w:object>
      </w:r>
      <w:r w:rsidRPr="0003648D">
        <w:rPr>
          <w:lang w:val="pt-BR"/>
        </w:rPr>
        <w:t>A</w:t>
      </w:r>
      <w:r w:rsidRPr="0003648D">
        <w:t xml:space="preserve">RUQ </w:t>
      </w:r>
      <w:r w:rsidRPr="0003648D">
        <w:rPr>
          <w:i/>
          <w:vertAlign w:val="subscript"/>
        </w:rPr>
        <w:t>q</w:t>
      </w:r>
    </w:p>
    <w:p w:rsidR="00BA7A09" w:rsidRPr="0003648D" w:rsidRDefault="00BA7A09" w:rsidP="006455C1">
      <w:pPr>
        <w:pStyle w:val="Formula"/>
        <w:ind w:left="2880" w:hanging="2160"/>
      </w:pPr>
      <w:r w:rsidRPr="0003648D">
        <w:t xml:space="preserve">ARUQ </w:t>
      </w:r>
      <w:r w:rsidRPr="0003648D">
        <w:rPr>
          <w:i/>
          <w:vertAlign w:val="subscript"/>
        </w:rPr>
        <w:t>q</w:t>
      </w:r>
      <w:r w:rsidRPr="0003648D">
        <w:rPr>
          <w:i/>
          <w:vertAlign w:val="subscript"/>
        </w:rPr>
        <w:tab/>
      </w:r>
      <w:r w:rsidRPr="0003648D">
        <w:t>=</w:t>
      </w:r>
      <w:r w:rsidRPr="0003648D">
        <w:tab/>
        <w:t xml:space="preserve">ARUO </w:t>
      </w:r>
      <w:r w:rsidRPr="0003648D">
        <w:rPr>
          <w:i/>
          <w:vertAlign w:val="subscript"/>
        </w:rPr>
        <w:t>q</w:t>
      </w:r>
      <w:r w:rsidRPr="0003648D">
        <w:t xml:space="preserve"> – SARUQ </w:t>
      </w:r>
      <w:r w:rsidRPr="0003648D">
        <w:rPr>
          <w:i/>
          <w:vertAlign w:val="subscript"/>
        </w:rPr>
        <w:t>q</w:t>
      </w:r>
    </w:p>
    <w:p w:rsidR="00BA7A09" w:rsidRPr="0003648D" w:rsidRDefault="00BA7A09" w:rsidP="006455C1">
      <w:pPr>
        <w:pStyle w:val="Formula"/>
        <w:ind w:left="2880" w:hanging="2160"/>
        <w:rPr>
          <w:vertAlign w:val="subscript"/>
          <w:lang w:val="fr-FR"/>
        </w:rPr>
      </w:pPr>
      <w:r w:rsidRPr="0003648D">
        <w:t xml:space="preserve">ARUO </w:t>
      </w:r>
      <w:r w:rsidRPr="0003648D">
        <w:rPr>
          <w:i/>
          <w:vertAlign w:val="subscript"/>
        </w:rPr>
        <w:t>q</w:t>
      </w:r>
      <w:r w:rsidRPr="0003648D">
        <w:rPr>
          <w:i/>
          <w:vertAlign w:val="subscript"/>
        </w:rPr>
        <w:tab/>
      </w:r>
      <w:r w:rsidRPr="0003648D">
        <w:t>=</w:t>
      </w:r>
      <w:r w:rsidRPr="0003648D">
        <w:tab/>
        <w:t>WAURUTOT * HLRS</w:t>
      </w:r>
      <w:r w:rsidRPr="0003648D">
        <w:rPr>
          <w:i/>
          <w:vertAlign w:val="subscript"/>
        </w:rPr>
        <w:t xml:space="preserve"> q</w:t>
      </w:r>
      <w:r w:rsidRPr="0003648D">
        <w:t xml:space="preserve"> + RUO</w:t>
      </w:r>
      <w:r w:rsidRPr="0003648D">
        <w:rPr>
          <w:i/>
          <w:vertAlign w:val="subscript"/>
        </w:rPr>
        <w:t xml:space="preserve"> q</w:t>
      </w:r>
      <w:r w:rsidRPr="0003648D">
        <w:rPr>
          <w:vertAlign w:val="subscript"/>
        </w:rPr>
        <w:t xml:space="preserve"> </w:t>
      </w:r>
    </w:p>
    <w:p w:rsidR="00BA7A09" w:rsidRPr="0003648D" w:rsidRDefault="00BA7A09" w:rsidP="006455C1">
      <w:pPr>
        <w:pStyle w:val="Formula"/>
        <w:ind w:left="2880" w:hanging="2160"/>
        <w:rPr>
          <w:lang w:val="fr-FR"/>
        </w:rPr>
      </w:pPr>
      <w:r w:rsidRPr="0003648D">
        <w:t>WAURUTOT</w:t>
      </w:r>
      <w:r w:rsidRPr="0003648D">
        <w:tab/>
      </w:r>
      <w:r w:rsidRPr="0003648D">
        <w:rPr>
          <w:lang w:val="fr-FR"/>
        </w:rPr>
        <w:t>=</w:t>
      </w:r>
      <w:r w:rsidRPr="0003648D">
        <w:rPr>
          <w:lang w:val="fr-FR"/>
        </w:rPr>
        <w:tab/>
      </w:r>
      <w:r w:rsidRPr="0003648D">
        <w:rPr>
          <w:position w:val="-22"/>
          <w:lang w:val="pt-BR"/>
        </w:rPr>
        <w:object w:dxaOrig="225" w:dyaOrig="465">
          <v:shape id="_x0000_i1096" type="#_x0000_t75" style="width:11.25pt;height:23.15pt" o:ole="">
            <v:imagedata r:id="rId67" o:title=""/>
          </v:shape>
          <o:OLEObject Type="Embed" ProgID="Equation.3" ShapeID="_x0000_i1096" DrawAspect="Content" ObjectID="_1600160335" r:id="rId115"/>
        </w:object>
      </w:r>
      <w:r w:rsidRPr="0003648D">
        <w:rPr>
          <w:position w:val="-18"/>
          <w:lang w:val="pt-BR"/>
        </w:rPr>
        <w:object w:dxaOrig="220" w:dyaOrig="420">
          <v:shape id="_x0000_i1097" type="#_x0000_t75" style="width:15.05pt;height:21.3pt" o:ole="">
            <v:imagedata r:id="rId52" o:title=""/>
          </v:shape>
          <o:OLEObject Type="Embed" ProgID="Equation.3" ShapeID="_x0000_i1097" DrawAspect="Content" ObjectID="_1600160336" r:id="rId116"/>
        </w:object>
      </w:r>
      <w:r w:rsidRPr="0003648D">
        <w:rPr>
          <w:position w:val="-18"/>
          <w:lang w:val="pt-BR"/>
        </w:rPr>
        <w:object w:dxaOrig="220" w:dyaOrig="420">
          <v:shape id="_x0000_i1098" type="#_x0000_t75" style="width:11.25pt;height:21.3pt" o:ole="">
            <v:imagedata r:id="rId117" o:title=""/>
          </v:shape>
          <o:OLEObject Type="Embed" ProgID="Equation.3" ShapeID="_x0000_i1098" DrawAspect="Content" ObjectID="_1600160337" r:id="rId118"/>
        </w:object>
      </w:r>
      <w:r w:rsidRPr="0003648D">
        <w:t xml:space="preserve">RTAURUR </w:t>
      </w:r>
      <w:r w:rsidRPr="0003648D">
        <w:rPr>
          <w:i/>
          <w:vertAlign w:val="subscript"/>
        </w:rPr>
        <w:t>q,r,p</w:t>
      </w:r>
    </w:p>
    <w:p w:rsidR="00BA7A09" w:rsidRPr="0003648D" w:rsidRDefault="00BA7A09" w:rsidP="00BA7A09">
      <w:pPr>
        <w:keepNext/>
        <w:spacing w:before="240"/>
      </w:pPr>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rsidTr="00FF6149">
        <w:tc>
          <w:tcPr>
            <w:tcW w:w="1191" w:type="pct"/>
          </w:tcPr>
          <w:p w:rsidR="00BA7A09" w:rsidRPr="0003648D" w:rsidRDefault="00BA7A09" w:rsidP="00FF6149">
            <w:pPr>
              <w:pStyle w:val="TableHead"/>
            </w:pPr>
            <w:r w:rsidRPr="0003648D">
              <w:t>Variable</w:t>
            </w:r>
          </w:p>
        </w:tc>
        <w:tc>
          <w:tcPr>
            <w:tcW w:w="335" w:type="pct"/>
          </w:tcPr>
          <w:p w:rsidR="00BA7A09" w:rsidRPr="0003648D" w:rsidRDefault="00BA7A09" w:rsidP="00FF6149">
            <w:pPr>
              <w:pStyle w:val="TableHead"/>
            </w:pPr>
            <w:r w:rsidRPr="0003648D">
              <w:t>Unit</w:t>
            </w:r>
          </w:p>
        </w:tc>
        <w:tc>
          <w:tcPr>
            <w:tcW w:w="3474" w:type="pct"/>
          </w:tcPr>
          <w:p w:rsidR="00BA7A09" w:rsidRPr="0003648D" w:rsidRDefault="00BA7A09" w:rsidP="00FF6149">
            <w:pPr>
              <w:pStyle w:val="TableHead"/>
            </w:pPr>
            <w:r w:rsidRPr="0003648D">
              <w:t>Description</w:t>
            </w:r>
          </w:p>
        </w:tc>
      </w:tr>
      <w:tr w:rsidR="00BA7A09" w:rsidRPr="0003648D" w:rsidTr="00FF6149">
        <w:tc>
          <w:tcPr>
            <w:tcW w:w="1191" w:type="pct"/>
          </w:tcPr>
          <w:p w:rsidR="00BA7A09" w:rsidRPr="0003648D" w:rsidRDefault="00BA7A09" w:rsidP="00FF6149">
            <w:pPr>
              <w:pStyle w:val="TableBody"/>
            </w:pPr>
            <w:r w:rsidRPr="0003648D">
              <w:t xml:space="preserve">ARUCOST </w:t>
            </w:r>
            <w:r w:rsidRPr="0003648D">
              <w:rPr>
                <w:i/>
                <w:vertAlign w:val="subscript"/>
              </w:rPr>
              <w:t>q</w:t>
            </w:r>
          </w:p>
        </w:tc>
        <w:tc>
          <w:tcPr>
            <w:tcW w:w="335" w:type="pct"/>
          </w:tcPr>
          <w:p w:rsidR="00BA7A09" w:rsidRPr="0003648D" w:rsidRDefault="00BA7A09" w:rsidP="00FF6149">
            <w:pPr>
              <w:pStyle w:val="TableBody"/>
            </w:pPr>
            <w:r w:rsidRPr="0003648D">
              <w:t>$</w:t>
            </w:r>
          </w:p>
        </w:tc>
        <w:tc>
          <w:tcPr>
            <w:tcW w:w="3474" w:type="pct"/>
          </w:tcPr>
          <w:p w:rsidR="00BA7A09" w:rsidRPr="0003648D" w:rsidRDefault="00BA7A09" w:rsidP="00FF6149">
            <w:pPr>
              <w:pStyle w:val="TableBody"/>
            </w:pPr>
            <w:r w:rsidRPr="0003648D">
              <w:rPr>
                <w:i/>
              </w:rPr>
              <w:t>Reg-Up Cost per QSE</w:t>
            </w:r>
            <w:r w:rsidRPr="0003648D">
              <w:t xml:space="preserve">—QSE </w:t>
            </w:r>
            <w:r w:rsidRPr="0003648D">
              <w:rPr>
                <w:i/>
              </w:rPr>
              <w:t>q</w:t>
            </w:r>
            <w:r w:rsidRPr="0003648D">
              <w:t>’s share of the net total costs for Reg-Up that includes costs of assigned Ancillary Service during a Watch, for the hour.</w:t>
            </w:r>
          </w:p>
        </w:tc>
      </w:tr>
      <w:tr w:rsidR="00BA7A09" w:rsidRPr="0003648D" w:rsidTr="00FF6149">
        <w:tc>
          <w:tcPr>
            <w:tcW w:w="1191" w:type="pct"/>
          </w:tcPr>
          <w:p w:rsidR="00BA7A09" w:rsidRPr="0003648D" w:rsidRDefault="00BA7A09" w:rsidP="00FF6149">
            <w:pPr>
              <w:pStyle w:val="TableBody"/>
            </w:pPr>
            <w:r w:rsidRPr="0003648D">
              <w:t>ARUPR</w:t>
            </w:r>
          </w:p>
        </w:tc>
        <w:tc>
          <w:tcPr>
            <w:tcW w:w="335" w:type="pct"/>
          </w:tcPr>
          <w:p w:rsidR="00BA7A09" w:rsidRPr="0003648D" w:rsidRDefault="00BA7A09" w:rsidP="00FF6149">
            <w:pPr>
              <w:pStyle w:val="TableBody"/>
            </w:pPr>
            <w:r w:rsidRPr="0003648D">
              <w:t>$/MW per hour</w:t>
            </w:r>
          </w:p>
        </w:tc>
        <w:tc>
          <w:tcPr>
            <w:tcW w:w="3474" w:type="pct"/>
          </w:tcPr>
          <w:p w:rsidR="00BA7A09" w:rsidRPr="0003648D" w:rsidRDefault="00BA7A09" w:rsidP="00FF6149">
            <w:pPr>
              <w:pStyle w:val="TableBody"/>
            </w:pPr>
            <w:r w:rsidRPr="0003648D">
              <w:rPr>
                <w:i/>
              </w:rPr>
              <w:t>Reg-Up Price—</w:t>
            </w:r>
            <w:r w:rsidRPr="0003648D">
              <w:t>The price for Reg-Up calculated based on the net total costs for Reg-Up,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ARUCOSTTOT</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Reg-Up Cost Total</w:t>
            </w:r>
            <w:r w:rsidRPr="0003648D">
              <w:t>—The total costs for Reg-Up that includes costs of assigned Ancillary Service during a Watch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ARUQTOT</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Reg-Up Quantity Total</w:t>
            </w:r>
            <w:r w:rsidRPr="0003648D">
              <w:t>—The sum of every QSE’s portion of its Ancillary Service Obligation that is not self-arranged in either DAM or any SASM that includes assigned Ancillary Service, during a Watch,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 xml:space="preserve">ARUQ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Reg-Up Quantity per QSE</w:t>
            </w:r>
            <w:r w:rsidRPr="0003648D">
              <w:t xml:space="preserve">—The portion of QSE </w:t>
            </w:r>
            <w:r w:rsidRPr="0003648D">
              <w:rPr>
                <w:i/>
              </w:rPr>
              <w:t>q</w:t>
            </w:r>
            <w:r w:rsidRPr="0003648D">
              <w:t xml:space="preserve">’s total Ancillary Service Obligation that is not self-arranged in either DAM or any SASM, that includes </w:t>
            </w:r>
            <w:r w:rsidRPr="0003648D">
              <w:lastRenderedPageBreak/>
              <w:t>assigned Ancillary Service, during a Watch for the hour.</w:t>
            </w:r>
          </w:p>
        </w:tc>
      </w:tr>
      <w:tr w:rsidR="00BA7A09" w:rsidRPr="0003648D" w:rsidTr="00FF6149">
        <w:tblPrEx>
          <w:tblCellMar>
            <w:left w:w="115" w:type="dxa"/>
            <w:right w:w="115" w:type="dxa"/>
          </w:tblCellMar>
        </w:tblPrEx>
        <w:trPr>
          <w:cantSplit/>
          <w:tblHeader/>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lastRenderedPageBreak/>
              <w:t>WAURUTOT</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 xml:space="preserve">Watch Assigned Un-Deployed Regulation Up Quantity- </w:t>
            </w:r>
            <w:r w:rsidRPr="0003648D">
              <w:t>The total market wide quantity of un-deployed Reg-Up Ancillary Service Assignment for the hour.</w:t>
            </w:r>
          </w:p>
        </w:tc>
      </w:tr>
      <w:tr w:rsidR="00BA7A09" w:rsidRPr="0003648D" w:rsidTr="00FF6149">
        <w:tblPrEx>
          <w:tblCellMar>
            <w:left w:w="115" w:type="dxa"/>
            <w:right w:w="115" w:type="dxa"/>
          </w:tblCellMar>
        </w:tblPrEx>
        <w:trPr>
          <w:cantSplit/>
          <w:trHeight w:val="215"/>
          <w:tblHeader/>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 xml:space="preserve">RTAURUR </w:t>
            </w:r>
            <w:r w:rsidRPr="0003648D">
              <w:rPr>
                <w:i/>
                <w:vertAlign w:val="subscript"/>
              </w:rPr>
              <w:t>q,r</w:t>
            </w:r>
            <w:r w:rsidRPr="0003648D">
              <w:t xml:space="preserve"> </w:t>
            </w:r>
            <w:r w:rsidRPr="0003648D">
              <w:rPr>
                <w:i/>
                <w:vertAlign w:val="subscript"/>
              </w:rPr>
              <w:t xml:space="preserve"> </w:t>
            </w:r>
            <w:r w:rsidRPr="0003648D">
              <w:t xml:space="preserve"> </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 xml:space="preserve">Real-Time Assigned Un-Deployed Regulation Up Quantity per Resource per QSE - </w:t>
            </w:r>
            <w:r w:rsidRPr="0003648D">
              <w:t>The quantity of un-deployed</w:t>
            </w:r>
            <w:r w:rsidRPr="0003648D">
              <w:rPr>
                <w:i/>
              </w:rPr>
              <w:t xml:space="preserve"> </w:t>
            </w:r>
            <w:r w:rsidRPr="0003648D">
              <w:t xml:space="preserve">Reg-Up Ancillary Service Assignment to a QSE </w:t>
            </w:r>
            <w:r w:rsidRPr="0003648D">
              <w:rPr>
                <w:i/>
              </w:rPr>
              <w:t>q</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 xml:space="preserve">ARUO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Reg-Up Obligation per QSE</w:t>
            </w:r>
            <w:r w:rsidRPr="0003648D">
              <w:t xml:space="preserve">—The Ancillary Service Obligation of QSE </w:t>
            </w:r>
            <w:r w:rsidRPr="0003648D">
              <w:rPr>
                <w:i/>
              </w:rPr>
              <w:t>q</w:t>
            </w:r>
            <w:r w:rsidRPr="0003648D">
              <w:t>, for the hour during a Watch.</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 xml:space="preserve">RUO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Reg-Up Obligation per QSE</w:t>
            </w:r>
            <w:r w:rsidRPr="0003648D">
              <w:t xml:space="preserve">—The Ancillary Service Obligation of QSE </w:t>
            </w:r>
            <w:r w:rsidRPr="0003648D">
              <w:rPr>
                <w:i/>
              </w:rPr>
              <w:t>q</w:t>
            </w:r>
            <w:r w:rsidRPr="0003648D">
              <w:t>, for the hour.</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 xml:space="preserve">HLRS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The Hourly Load Ratio Share calculated for QSE q for the hour</w:t>
            </w:r>
            <w:r w:rsidRPr="0003648D">
              <w:t>.  See Section 6.6.2.4, QSE Load Ratio Share for an Operating Hour.</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SARUQ</w:t>
            </w:r>
            <w:r w:rsidRPr="0003648D">
              <w:rPr>
                <w:vertAlign w:val="subscript"/>
              </w:rPr>
              <w:t xml:space="preserve">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Total Self-Arranged Reg-Up Quantity per QSE for all markets</w:t>
            </w:r>
            <w:r w:rsidRPr="0003648D">
              <w:t xml:space="preserve">—The sum of all self-arranged Reg-Up quantities submitted by QSE </w:t>
            </w:r>
            <w:r w:rsidRPr="0003648D">
              <w:rPr>
                <w:i/>
              </w:rPr>
              <w:t>q</w:t>
            </w:r>
            <w:r w:rsidRPr="0003648D">
              <w:t xml:space="preserve"> for DAM and all SASMs.</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q</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QSE.</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r</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Generation Resource</w:t>
            </w:r>
            <w:r w:rsidRPr="0003648D">
              <w:rPr>
                <w:i/>
              </w:rPr>
              <w:t xml:space="preserve"> </w:t>
            </w:r>
            <w:r w:rsidRPr="0003648D">
              <w:t>that was allocated Reg-Up Ancillary Service Assignment by the QSE.</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rPr>
                <w:i/>
              </w:rPr>
              <w:t>p</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Settlement Point for the Resource Node that was allocated Reg-Up Ancillary Service Assignment by the QSE.</w:t>
            </w:r>
          </w:p>
        </w:tc>
      </w:tr>
    </w:tbl>
    <w:p w:rsidR="00BA7A09" w:rsidRPr="0003648D" w:rsidRDefault="00BA7A09" w:rsidP="00BA7A09">
      <w:pPr>
        <w:spacing w:before="240" w:after="240"/>
        <w:ind w:left="1440" w:hanging="720"/>
      </w:pPr>
      <w:r w:rsidRPr="0003648D">
        <w:t>(c)</w:t>
      </w:r>
      <w:r w:rsidRPr="0003648D">
        <w:tab/>
        <w:t>The incremental cost to each QSE’s for assigned Reg-Up for the Operating Hour, is calculated as follows:</w:t>
      </w:r>
    </w:p>
    <w:p w:rsidR="00BA7A09" w:rsidRPr="0003648D" w:rsidRDefault="00BA7A09" w:rsidP="00BA7A09">
      <w:pPr>
        <w:ind w:left="3600" w:hanging="2160"/>
        <w:rPr>
          <w:b/>
          <w:i/>
          <w:vertAlign w:val="subscript"/>
        </w:rPr>
      </w:pPr>
      <w:r w:rsidRPr="0003648D">
        <w:rPr>
          <w:b/>
        </w:rPr>
        <w:t>NETARTRUAMT</w:t>
      </w:r>
      <w:r w:rsidRPr="0003648D">
        <w:rPr>
          <w:b/>
          <w:i/>
          <w:vertAlign w:val="subscript"/>
        </w:rPr>
        <w:t xml:space="preserve"> q</w:t>
      </w:r>
      <w:r w:rsidRPr="0003648D">
        <w:rPr>
          <w:b/>
        </w:rPr>
        <w:t xml:space="preserve">  = ARUCOST </w:t>
      </w:r>
      <w:r w:rsidRPr="0003648D">
        <w:rPr>
          <w:b/>
          <w:i/>
          <w:vertAlign w:val="subscript"/>
        </w:rPr>
        <w:t>q</w:t>
      </w:r>
      <w:r w:rsidRPr="0003648D">
        <w:rPr>
          <w:b/>
        </w:rPr>
        <w:t xml:space="preserve"> – RUCOST </w:t>
      </w:r>
      <w:r w:rsidRPr="0003648D">
        <w:rPr>
          <w:b/>
          <w:i/>
          <w:vertAlign w:val="subscript"/>
        </w:rPr>
        <w:t>q</w:t>
      </w:r>
      <w:r w:rsidRPr="0003648D">
        <w:rPr>
          <w:b/>
        </w:rPr>
        <w:t xml:space="preserve"> </w:t>
      </w:r>
    </w:p>
    <w:p w:rsidR="00BA7A09" w:rsidRPr="0003648D" w:rsidRDefault="00BA7A09" w:rsidP="00BA7A09">
      <w:pPr>
        <w:ind w:left="720" w:firstLine="720"/>
        <w:rPr>
          <w:b/>
        </w:rPr>
      </w:pPr>
    </w:p>
    <w:p w:rsidR="00BA7A09" w:rsidRPr="0003648D" w:rsidRDefault="00BA7A09" w:rsidP="00BA7A09">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rsidTr="00FF6149">
        <w:tc>
          <w:tcPr>
            <w:tcW w:w="1191" w:type="pct"/>
          </w:tcPr>
          <w:p w:rsidR="00BA7A09" w:rsidRPr="0003648D" w:rsidRDefault="00BA7A09" w:rsidP="00FF6149">
            <w:pPr>
              <w:pStyle w:val="TableHead"/>
            </w:pPr>
            <w:r w:rsidRPr="0003648D">
              <w:t>Variable</w:t>
            </w:r>
          </w:p>
        </w:tc>
        <w:tc>
          <w:tcPr>
            <w:tcW w:w="335" w:type="pct"/>
          </w:tcPr>
          <w:p w:rsidR="00BA7A09" w:rsidRPr="0003648D" w:rsidRDefault="00BA7A09" w:rsidP="00FF6149">
            <w:pPr>
              <w:pStyle w:val="TableHead"/>
            </w:pPr>
            <w:r w:rsidRPr="0003648D">
              <w:t>Unit</w:t>
            </w:r>
          </w:p>
        </w:tc>
        <w:tc>
          <w:tcPr>
            <w:tcW w:w="3474" w:type="pct"/>
          </w:tcPr>
          <w:p w:rsidR="00BA7A09" w:rsidRPr="0003648D" w:rsidRDefault="00BA7A09" w:rsidP="00FF6149">
            <w:pPr>
              <w:pStyle w:val="TableHead"/>
            </w:pPr>
            <w:r w:rsidRPr="0003648D">
              <w:t>Description</w:t>
            </w:r>
          </w:p>
        </w:tc>
      </w:tr>
      <w:tr w:rsidR="00BA7A09" w:rsidRPr="0003648D" w:rsidTr="00FF6149">
        <w:tc>
          <w:tcPr>
            <w:tcW w:w="1191" w:type="pct"/>
          </w:tcPr>
          <w:p w:rsidR="00BA7A09" w:rsidRPr="0003648D" w:rsidRDefault="00BA7A09" w:rsidP="00FF6149">
            <w:pPr>
              <w:pStyle w:val="TableBody"/>
            </w:pPr>
            <w:r w:rsidRPr="0003648D">
              <w:t>NETARTRUAMT</w:t>
            </w:r>
            <w:r w:rsidRPr="0003648D">
              <w:rPr>
                <w:b/>
                <w:i/>
                <w:vertAlign w:val="subscript"/>
              </w:rPr>
              <w:t xml:space="preserve"> </w:t>
            </w:r>
            <w:r w:rsidRPr="0003648D">
              <w:rPr>
                <w:i/>
                <w:vertAlign w:val="subscript"/>
              </w:rPr>
              <w:t>q</w:t>
            </w:r>
            <w:r w:rsidRPr="0003648D">
              <w:t xml:space="preserve">  </w:t>
            </w:r>
          </w:p>
        </w:tc>
        <w:tc>
          <w:tcPr>
            <w:tcW w:w="335" w:type="pct"/>
          </w:tcPr>
          <w:p w:rsidR="00BA7A09" w:rsidRPr="0003648D" w:rsidRDefault="00BA7A09" w:rsidP="00FF6149">
            <w:pPr>
              <w:pStyle w:val="TableBody"/>
            </w:pPr>
            <w:r w:rsidRPr="0003648D">
              <w:t>$</w:t>
            </w:r>
          </w:p>
        </w:tc>
        <w:tc>
          <w:tcPr>
            <w:tcW w:w="3474" w:type="pct"/>
          </w:tcPr>
          <w:p w:rsidR="00BA7A09" w:rsidRPr="0003648D" w:rsidRDefault="00BA7A09" w:rsidP="00FF6149">
            <w:pPr>
              <w:pStyle w:val="TableBody"/>
            </w:pPr>
            <w:r w:rsidRPr="0003648D">
              <w:rPr>
                <w:i/>
              </w:rPr>
              <w:t>Real-Time Reg-Up Amount per QSE</w:t>
            </w:r>
            <w:r w:rsidRPr="0003648D">
              <w:t xml:space="preserve">—The net adjustment to QSE </w:t>
            </w:r>
            <w:r w:rsidRPr="0003648D">
              <w:rPr>
                <w:i/>
              </w:rPr>
              <w:t>q</w:t>
            </w:r>
            <w:r w:rsidRPr="0003648D">
              <w:t>’s share of the costs for assigned Reg-Up, for the hour.</w:t>
            </w:r>
          </w:p>
        </w:tc>
      </w:tr>
      <w:tr w:rsidR="00BA7A09" w:rsidRPr="0003648D" w:rsidTr="00FF6149">
        <w:tc>
          <w:tcPr>
            <w:tcW w:w="1191" w:type="pct"/>
          </w:tcPr>
          <w:p w:rsidR="00BA7A09" w:rsidRPr="0003648D" w:rsidRDefault="00BA7A09" w:rsidP="00FF6149">
            <w:pPr>
              <w:pStyle w:val="TableBody"/>
            </w:pPr>
            <w:r w:rsidRPr="0003648D">
              <w:t>ARUCOST</w:t>
            </w:r>
            <w:r w:rsidRPr="0003648D">
              <w:rPr>
                <w:b/>
              </w:rPr>
              <w:t xml:space="preserve"> </w:t>
            </w:r>
            <w:r w:rsidRPr="0003648D">
              <w:rPr>
                <w:i/>
                <w:vertAlign w:val="subscript"/>
              </w:rPr>
              <w:t>q</w:t>
            </w:r>
          </w:p>
        </w:tc>
        <w:tc>
          <w:tcPr>
            <w:tcW w:w="335" w:type="pct"/>
          </w:tcPr>
          <w:p w:rsidR="00BA7A09" w:rsidRPr="0003648D" w:rsidRDefault="00BA7A09" w:rsidP="00FF6149">
            <w:pPr>
              <w:pStyle w:val="TableBody"/>
            </w:pPr>
            <w:r w:rsidRPr="0003648D">
              <w:t>$</w:t>
            </w:r>
          </w:p>
        </w:tc>
        <w:tc>
          <w:tcPr>
            <w:tcW w:w="3474" w:type="pct"/>
          </w:tcPr>
          <w:p w:rsidR="00BA7A09" w:rsidRPr="0003648D" w:rsidRDefault="00BA7A09" w:rsidP="00FF6149">
            <w:pPr>
              <w:pStyle w:val="TableBody"/>
            </w:pPr>
            <w:r w:rsidRPr="0003648D">
              <w:rPr>
                <w:i/>
              </w:rPr>
              <w:t>Reg-Up Cost per QSE</w:t>
            </w:r>
            <w:r w:rsidRPr="0003648D">
              <w:t xml:space="preserve">—QSE </w:t>
            </w:r>
            <w:r w:rsidRPr="0003648D">
              <w:rPr>
                <w:i/>
              </w:rPr>
              <w:t>q</w:t>
            </w:r>
            <w:r w:rsidRPr="0003648D">
              <w:t>’s share of the net total costs for Reg-Up that includes costs of assigned Ancillary Service during a Watch,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 xml:space="preserve">RUCOST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Reg-Up Cost per QSE</w:t>
            </w:r>
            <w:r w:rsidRPr="0003648D">
              <w:t xml:space="preserve">—QSE </w:t>
            </w:r>
            <w:r w:rsidRPr="0003648D">
              <w:rPr>
                <w:i/>
              </w:rPr>
              <w:t>q</w:t>
            </w:r>
            <w:r w:rsidRPr="0003648D">
              <w:t>’s share of the net total costs for Reg-Up,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q</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QSE.</w:t>
            </w:r>
          </w:p>
        </w:tc>
      </w:tr>
    </w:tbl>
    <w:p w:rsidR="00BA7A09" w:rsidRPr="0003648D" w:rsidRDefault="00BA7A09" w:rsidP="00BA7A09">
      <w:pPr>
        <w:pStyle w:val="BodyTextNumbered"/>
        <w:spacing w:before="240"/>
        <w:rPr>
          <w:iCs w:val="0"/>
        </w:rPr>
      </w:pPr>
      <w:r w:rsidRPr="0003648D">
        <w:rPr>
          <w:iCs w:val="0"/>
        </w:rPr>
        <w:t>(2)</w:t>
      </w:r>
      <w:r w:rsidRPr="0003648D">
        <w:rPr>
          <w:iCs w:val="0"/>
        </w:rPr>
        <w:tab/>
        <w:t>For RRS Service, if applicable:</w:t>
      </w:r>
    </w:p>
    <w:p w:rsidR="00BA7A09" w:rsidRPr="0003648D" w:rsidRDefault="00BA7A09" w:rsidP="00BA7A09">
      <w:pPr>
        <w:pStyle w:val="List"/>
        <w:ind w:left="1440"/>
      </w:pPr>
      <w:r w:rsidRPr="0003648D">
        <w:t>(a)</w:t>
      </w:r>
      <w:r w:rsidRPr="0003648D">
        <w:tab/>
        <w:t>The total costs for RRS Service for a given Operating Hour during a Watch is calculated as follows:</w:t>
      </w:r>
    </w:p>
    <w:p w:rsidR="00BA7A09" w:rsidRPr="0003648D" w:rsidRDefault="00BA7A09" w:rsidP="00801D55">
      <w:pPr>
        <w:pStyle w:val="FormulaBold"/>
      </w:pPr>
      <w:r w:rsidRPr="0003648D">
        <w:t xml:space="preserve">ARRCOSTTOT </w:t>
      </w:r>
      <w:r w:rsidRPr="0003648D">
        <w:tab/>
        <w:t>=</w:t>
      </w:r>
      <w:r w:rsidRPr="0003648D">
        <w:tab/>
        <w:t xml:space="preserve">(-1) * RTAURRAMTTOT + RRCOSTTOT </w:t>
      </w:r>
    </w:p>
    <w:p w:rsidR="00BA7A09" w:rsidRPr="0003648D" w:rsidRDefault="00BA7A09" w:rsidP="00BA7A09">
      <w:pPr>
        <w:pStyle w:val="BodyText"/>
      </w:pPr>
      <w:r w:rsidRPr="0003648D">
        <w:t xml:space="preserve">Where: </w:t>
      </w:r>
    </w:p>
    <w:p w:rsidR="00BA7A09" w:rsidRPr="0003648D" w:rsidRDefault="00BA7A09" w:rsidP="00BA7A09">
      <w:pPr>
        <w:ind w:left="720"/>
      </w:pPr>
      <w:r w:rsidRPr="0003648D">
        <w:lastRenderedPageBreak/>
        <w:t>Total payment of Real-Time Ancillary Service Assignment procured capacity for un-deployed RRS</w:t>
      </w:r>
    </w:p>
    <w:p w:rsidR="00BA7A09" w:rsidRPr="0003648D" w:rsidRDefault="00BA7A09" w:rsidP="00BA7A09"/>
    <w:p w:rsidR="00BA7A09" w:rsidRPr="0003648D" w:rsidRDefault="00BA7A09" w:rsidP="00801D55">
      <w:pPr>
        <w:pStyle w:val="FormulaBold"/>
      </w:pPr>
      <w:r w:rsidRPr="0003648D">
        <w:t xml:space="preserve">RTAURRAMTTOT </w:t>
      </w:r>
      <w:r w:rsidRPr="0003648D">
        <w:tab/>
        <w:t>=</w:t>
      </w:r>
      <w:r w:rsidRPr="0003648D">
        <w:tab/>
      </w:r>
      <w:r w:rsidRPr="0003648D">
        <w:rPr>
          <w:position w:val="-30"/>
        </w:rPr>
        <w:object w:dxaOrig="460" w:dyaOrig="560">
          <v:shape id="_x0000_i1099" type="#_x0000_t75" style="width:23.15pt;height:28.8pt" o:ole="">
            <v:imagedata r:id="rId119" o:title=""/>
          </v:shape>
          <o:OLEObject Type="Embed" ProgID="Equation.3" ShapeID="_x0000_i1099" DrawAspect="Content" ObjectID="_1600160338" r:id="rId120"/>
        </w:object>
      </w:r>
      <w:r w:rsidRPr="0003648D">
        <w:rPr>
          <w:position w:val="-28"/>
        </w:rPr>
        <w:object w:dxaOrig="460" w:dyaOrig="540">
          <v:shape id="_x0000_i1100" type="#_x0000_t75" style="width:23.15pt;height:26.9pt" o:ole="">
            <v:imagedata r:id="rId121" o:title=""/>
          </v:shape>
          <o:OLEObject Type="Embed" ProgID="Equation.3" ShapeID="_x0000_i1100" DrawAspect="Content" ObjectID="_1600160339" r:id="rId122"/>
        </w:object>
      </w:r>
      <w:r w:rsidRPr="0003648D">
        <w:rPr>
          <w:position w:val="-30"/>
        </w:rPr>
        <w:object w:dxaOrig="460" w:dyaOrig="560">
          <v:shape id="_x0000_i1101" type="#_x0000_t75" style="width:23.15pt;height:28.8pt" o:ole="">
            <v:imagedata r:id="rId123" o:title=""/>
          </v:shape>
          <o:OLEObject Type="Embed" ProgID="Equation.3" ShapeID="_x0000_i1101" DrawAspect="Content" ObjectID="_1600160340" r:id="rId124"/>
        </w:object>
      </w:r>
      <w:r w:rsidRPr="0003648D">
        <w:rPr>
          <w:position w:val="-28"/>
        </w:rPr>
        <w:object w:dxaOrig="460" w:dyaOrig="680">
          <v:shape id="_x0000_i1102" type="#_x0000_t75" style="width:23.15pt;height:34.45pt" o:ole="">
            <v:imagedata r:id="rId125" o:title=""/>
          </v:shape>
          <o:OLEObject Type="Embed" ProgID="Equation.3" ShapeID="_x0000_i1102" DrawAspect="Content" ObjectID="_1600160341" r:id="rId126"/>
        </w:object>
      </w:r>
      <w:r w:rsidRPr="0003648D">
        <w:t xml:space="preserve">RTAURRAMT </w:t>
      </w:r>
      <w:r w:rsidRPr="0003648D">
        <w:rPr>
          <w:i/>
          <w:vertAlign w:val="subscript"/>
        </w:rPr>
        <w:t>q,r,p, i</w:t>
      </w:r>
    </w:p>
    <w:p w:rsidR="00BA7A09" w:rsidRPr="0003648D" w:rsidRDefault="00BA7A09" w:rsidP="00BA7A09">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rsidTr="00FF6149">
        <w:tc>
          <w:tcPr>
            <w:tcW w:w="1191" w:type="pct"/>
          </w:tcPr>
          <w:p w:rsidR="00BA7A09" w:rsidRPr="0003648D" w:rsidRDefault="00BA7A09" w:rsidP="00FF6149">
            <w:pPr>
              <w:pStyle w:val="TableHead"/>
            </w:pPr>
            <w:r w:rsidRPr="0003648D">
              <w:t>Variable</w:t>
            </w:r>
          </w:p>
        </w:tc>
        <w:tc>
          <w:tcPr>
            <w:tcW w:w="335" w:type="pct"/>
          </w:tcPr>
          <w:p w:rsidR="00BA7A09" w:rsidRPr="0003648D" w:rsidRDefault="00BA7A09" w:rsidP="00FF6149">
            <w:pPr>
              <w:pStyle w:val="TableHead"/>
            </w:pPr>
            <w:r w:rsidRPr="0003648D">
              <w:t>Unit</w:t>
            </w:r>
          </w:p>
        </w:tc>
        <w:tc>
          <w:tcPr>
            <w:tcW w:w="3474" w:type="pct"/>
          </w:tcPr>
          <w:p w:rsidR="00BA7A09" w:rsidRPr="0003648D" w:rsidRDefault="00BA7A09" w:rsidP="00FF6149">
            <w:pPr>
              <w:pStyle w:val="TableHead"/>
            </w:pPr>
            <w:r w:rsidRPr="0003648D">
              <w:t>Description</w:t>
            </w:r>
          </w:p>
        </w:tc>
      </w:tr>
      <w:tr w:rsidR="00BA7A09" w:rsidRPr="0003648D" w:rsidTr="00FF6149">
        <w:tc>
          <w:tcPr>
            <w:tcW w:w="1191" w:type="pct"/>
          </w:tcPr>
          <w:p w:rsidR="00BA7A09" w:rsidRPr="0003648D" w:rsidRDefault="00BA7A09" w:rsidP="00FF6149">
            <w:pPr>
              <w:pStyle w:val="TableBody"/>
            </w:pPr>
            <w:r w:rsidRPr="0003648D">
              <w:t>ARRCOSTTOT</w:t>
            </w:r>
          </w:p>
        </w:tc>
        <w:tc>
          <w:tcPr>
            <w:tcW w:w="335" w:type="pct"/>
          </w:tcPr>
          <w:p w:rsidR="00BA7A09" w:rsidRPr="0003648D" w:rsidRDefault="00BA7A09" w:rsidP="00FF6149">
            <w:pPr>
              <w:pStyle w:val="TableBody"/>
            </w:pPr>
            <w:r w:rsidRPr="0003648D">
              <w:t>$</w:t>
            </w:r>
          </w:p>
        </w:tc>
        <w:tc>
          <w:tcPr>
            <w:tcW w:w="3474" w:type="pct"/>
          </w:tcPr>
          <w:p w:rsidR="00BA7A09" w:rsidRPr="0003648D" w:rsidRDefault="00BA7A09" w:rsidP="00FF6149">
            <w:pPr>
              <w:pStyle w:val="TableBody"/>
            </w:pPr>
            <w:r w:rsidRPr="0003648D">
              <w:rPr>
                <w:i/>
              </w:rPr>
              <w:t>Responsive Reserve Cost Total</w:t>
            </w:r>
            <w:r w:rsidRPr="0003648D">
              <w:t>—The net total costs for RRS that includes costs of assigned Ancillary Service during a Watch for the hour.</w:t>
            </w:r>
          </w:p>
        </w:tc>
      </w:tr>
      <w:tr w:rsidR="00BA7A09" w:rsidRPr="0003648D" w:rsidTr="00FF6149">
        <w:tc>
          <w:tcPr>
            <w:tcW w:w="1191" w:type="pct"/>
          </w:tcPr>
          <w:p w:rsidR="00BA7A09" w:rsidRPr="0003648D" w:rsidRDefault="00BA7A09" w:rsidP="00FF6149">
            <w:pPr>
              <w:pStyle w:val="TableBody"/>
            </w:pPr>
            <w:r w:rsidRPr="0003648D">
              <w:t>RRCOSTTOT</w:t>
            </w:r>
          </w:p>
        </w:tc>
        <w:tc>
          <w:tcPr>
            <w:tcW w:w="335" w:type="pct"/>
          </w:tcPr>
          <w:p w:rsidR="00BA7A09" w:rsidRPr="0003648D" w:rsidRDefault="00BA7A09" w:rsidP="00FF6149">
            <w:pPr>
              <w:pStyle w:val="TableBody"/>
            </w:pPr>
            <w:r w:rsidRPr="0003648D">
              <w:t>$</w:t>
            </w:r>
          </w:p>
        </w:tc>
        <w:tc>
          <w:tcPr>
            <w:tcW w:w="3474" w:type="pct"/>
          </w:tcPr>
          <w:p w:rsidR="00BA7A09" w:rsidRPr="0003648D" w:rsidRDefault="00BA7A09" w:rsidP="00FF6149">
            <w:pPr>
              <w:pStyle w:val="TableBody"/>
            </w:pPr>
            <w:r w:rsidRPr="0003648D">
              <w:rPr>
                <w:i/>
              </w:rPr>
              <w:t>Responsive Reserve Cost Total</w:t>
            </w:r>
            <w:r w:rsidRPr="0003648D">
              <w:t xml:space="preserve">—The net total costs for RRS for the hour.  </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RTAURRAMTTOT</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 xml:space="preserve">Real-Time Assigned Un-Deployed Responsive Reserve Payment Amount Total  for all QSEs - </w:t>
            </w:r>
            <w:r w:rsidRPr="0003648D">
              <w:t>The payments to all QSEs for the Real-Time un-deployed RRS Ancillary Service Assignment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RTAURRAMT</w:t>
            </w:r>
            <w:r w:rsidRPr="0003648D">
              <w:rPr>
                <w:b/>
              </w:rPr>
              <w:t xml:space="preserve"> </w:t>
            </w:r>
            <w:r w:rsidRPr="0003648D">
              <w:rPr>
                <w:i/>
                <w:vertAlign w:val="subscript"/>
              </w:rPr>
              <w:t>q, r,p,i</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 xml:space="preserve">Real-Time Assigned Un-Deployed Responsive Reserve Payment Amount per QSE - </w:t>
            </w:r>
            <w:r w:rsidRPr="0003648D">
              <w:t xml:space="preserve">The payment to QSE </w:t>
            </w:r>
            <w:r w:rsidRPr="0003648D">
              <w:rPr>
                <w:i/>
              </w:rPr>
              <w:t>q</w:t>
            </w:r>
            <w:r w:rsidRPr="0003648D">
              <w:t xml:space="preserve"> for a Real-Time un-deployed RRS Ancillary Service Assignment to Resource </w:t>
            </w:r>
            <w:r w:rsidRPr="0003648D">
              <w:rPr>
                <w:i/>
              </w:rPr>
              <w:t>r</w:t>
            </w:r>
            <w:r w:rsidRPr="0003648D">
              <w:t xml:space="preserve"> at Settlement Point </w:t>
            </w:r>
            <w:r w:rsidRPr="0003648D">
              <w:rPr>
                <w:i/>
              </w:rPr>
              <w:t>p</w:t>
            </w:r>
            <w:r w:rsidRPr="0003648D">
              <w:t xml:space="preserve"> for the 15-minute Settlement Interval </w:t>
            </w:r>
            <w:r w:rsidRPr="0003648D">
              <w:rPr>
                <w:i/>
              </w:rPr>
              <w:t>i</w:t>
            </w:r>
            <w:r w:rsidRPr="0003648D">
              <w:t>.</w:t>
            </w:r>
          </w:p>
        </w:tc>
      </w:tr>
      <w:tr w:rsidR="001E49E4" w:rsidRPr="0003648D" w:rsidTr="00FF6149">
        <w:tc>
          <w:tcPr>
            <w:tcW w:w="1191"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rPr>
                <w:i/>
              </w:rPr>
            </w:pPr>
            <w:r w:rsidRPr="0003648D">
              <w:rPr>
                <w:i/>
              </w:rPr>
              <w:t>q</w:t>
            </w:r>
          </w:p>
        </w:tc>
        <w:tc>
          <w:tcPr>
            <w:tcW w:w="335"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A QSE.</w:t>
            </w:r>
          </w:p>
        </w:tc>
      </w:tr>
      <w:tr w:rsidR="001E49E4" w:rsidRPr="0003648D" w:rsidTr="00FF6149">
        <w:tblPrEx>
          <w:tblCellMar>
            <w:left w:w="115" w:type="dxa"/>
            <w:right w:w="115" w:type="dxa"/>
          </w:tblCellMar>
        </w:tblPrEx>
        <w:trPr>
          <w:cantSplit/>
          <w:tblHeader/>
        </w:trPr>
        <w:tc>
          <w:tcPr>
            <w:tcW w:w="1191"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rPr>
                <w:i/>
              </w:rPr>
            </w:pPr>
            <w:r w:rsidRPr="0003648D">
              <w:rPr>
                <w:i/>
              </w:rPr>
              <w:t>r</w:t>
            </w:r>
          </w:p>
        </w:tc>
        <w:tc>
          <w:tcPr>
            <w:tcW w:w="335"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A Generation Resource that was allocated RRS Ancillary Service Assignment by the QSE.</w:t>
            </w:r>
          </w:p>
        </w:tc>
      </w:tr>
      <w:tr w:rsidR="001E49E4" w:rsidRPr="0003648D" w:rsidTr="00FF6149">
        <w:tblPrEx>
          <w:tblCellMar>
            <w:left w:w="115" w:type="dxa"/>
            <w:right w:w="115" w:type="dxa"/>
          </w:tblCellMar>
        </w:tblPrEx>
        <w:trPr>
          <w:cantSplit/>
          <w:trHeight w:val="215"/>
          <w:tblHeader/>
        </w:trPr>
        <w:tc>
          <w:tcPr>
            <w:tcW w:w="1191"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rPr>
                <w:i/>
              </w:rPr>
            </w:pPr>
            <w:r w:rsidRPr="0003648D">
              <w:rPr>
                <w:i/>
              </w:rPr>
              <w:t>p</w:t>
            </w:r>
          </w:p>
        </w:tc>
        <w:tc>
          <w:tcPr>
            <w:tcW w:w="335"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A Settlement Point for the Resource Node that was allocated RRS Ancillary Service Assignment by the QSE.</w:t>
            </w:r>
          </w:p>
        </w:tc>
      </w:tr>
      <w:tr w:rsidR="001E49E4"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rPr>
                <w:i/>
              </w:rPr>
            </w:pPr>
            <w:r w:rsidRPr="0003648D">
              <w:rPr>
                <w:i/>
              </w:rPr>
              <w:t>i</w:t>
            </w:r>
          </w:p>
        </w:tc>
        <w:tc>
          <w:tcPr>
            <w:tcW w:w="335"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A 15-minute Settlement Interval in the Operating Hour.</w:t>
            </w:r>
          </w:p>
        </w:tc>
      </w:tr>
    </w:tbl>
    <w:p w:rsidR="00BA7A09" w:rsidRPr="0003648D" w:rsidRDefault="00BA7A09" w:rsidP="00BA7A09">
      <w:pPr>
        <w:pStyle w:val="List"/>
        <w:spacing w:before="240"/>
        <w:ind w:left="1440"/>
      </w:pPr>
      <w:r w:rsidRPr="0003648D">
        <w:t>(b)</w:t>
      </w:r>
      <w:r w:rsidRPr="0003648D">
        <w:tab/>
        <w:t>Each QSE’s share of the net total costs for RRS for the Operating Hour, including Ancillary Service costs assigned during a Watch is calculated as follows:</w:t>
      </w:r>
    </w:p>
    <w:p w:rsidR="00BA7A09" w:rsidRPr="0003648D" w:rsidRDefault="00BA7A09" w:rsidP="00801D55">
      <w:pPr>
        <w:pStyle w:val="FormulaBold"/>
      </w:pPr>
      <w:r w:rsidRPr="0003648D">
        <w:t xml:space="preserve">ARRCOST </w:t>
      </w:r>
      <w:r w:rsidRPr="0003648D">
        <w:rPr>
          <w:i/>
          <w:vertAlign w:val="subscript"/>
        </w:rPr>
        <w:t>q</w:t>
      </w:r>
      <w:r w:rsidRPr="0003648D">
        <w:tab/>
        <w:t>=</w:t>
      </w:r>
      <w:r w:rsidRPr="0003648D">
        <w:tab/>
        <w:t xml:space="preserve">ARRPR * ARRQ </w:t>
      </w:r>
      <w:r w:rsidRPr="0003648D">
        <w:rPr>
          <w:i/>
          <w:vertAlign w:val="subscript"/>
        </w:rPr>
        <w:t>q</w:t>
      </w:r>
    </w:p>
    <w:p w:rsidR="00BA7A09" w:rsidRPr="0003648D" w:rsidRDefault="00BA7A09" w:rsidP="00BA7A09">
      <w:pPr>
        <w:pStyle w:val="BodyText"/>
      </w:pPr>
      <w:r w:rsidRPr="0003648D">
        <w:t>Where:</w:t>
      </w:r>
    </w:p>
    <w:p w:rsidR="00BA7A09" w:rsidRPr="0003648D" w:rsidRDefault="00BA7A09" w:rsidP="006455C1">
      <w:pPr>
        <w:pStyle w:val="Formula"/>
        <w:ind w:left="2880" w:hanging="2160"/>
      </w:pPr>
      <w:r w:rsidRPr="0003648D">
        <w:t>ARRPR</w:t>
      </w:r>
      <w:r w:rsidRPr="0003648D">
        <w:tab/>
        <w:t>=</w:t>
      </w:r>
      <w:r w:rsidRPr="0003648D">
        <w:tab/>
        <w:t>ARRCOSTTOT / ARRQTOT</w:t>
      </w:r>
    </w:p>
    <w:p w:rsidR="00BA7A09" w:rsidRPr="0003648D" w:rsidRDefault="00BA7A09" w:rsidP="006455C1">
      <w:pPr>
        <w:pStyle w:val="Formula"/>
        <w:ind w:left="2880" w:hanging="2160"/>
      </w:pPr>
      <w:r w:rsidRPr="0003648D">
        <w:t>ARRQTOT</w:t>
      </w:r>
      <w:r w:rsidRPr="0003648D">
        <w:tab/>
        <w:t>=</w:t>
      </w:r>
      <w:r w:rsidRPr="0003648D">
        <w:tab/>
      </w:r>
      <w:r w:rsidRPr="0003648D">
        <w:rPr>
          <w:position w:val="-22"/>
          <w:lang w:val="pt-BR"/>
        </w:rPr>
        <w:object w:dxaOrig="225" w:dyaOrig="465">
          <v:shape id="_x0000_i1103" type="#_x0000_t75" style="width:11.25pt;height:23.15pt" o:ole="">
            <v:imagedata r:id="rId67" o:title=""/>
          </v:shape>
          <o:OLEObject Type="Embed" ProgID="Equation.3" ShapeID="_x0000_i1103" DrawAspect="Content" ObjectID="_1600160342" r:id="rId127"/>
        </w:object>
      </w:r>
      <w:r w:rsidRPr="0003648D">
        <w:rPr>
          <w:lang w:val="pt-BR"/>
        </w:rPr>
        <w:t>A</w:t>
      </w:r>
      <w:r w:rsidRPr="0003648D">
        <w:t xml:space="preserve">RRQ </w:t>
      </w:r>
      <w:r w:rsidRPr="0003648D">
        <w:rPr>
          <w:i/>
          <w:vertAlign w:val="subscript"/>
        </w:rPr>
        <w:t>q</w:t>
      </w:r>
    </w:p>
    <w:p w:rsidR="00BA7A09" w:rsidRPr="0003648D" w:rsidRDefault="00BA7A09" w:rsidP="006455C1">
      <w:pPr>
        <w:pStyle w:val="Formula"/>
        <w:ind w:left="2880" w:hanging="2160"/>
        <w:rPr>
          <w:lang w:val="es-ES"/>
        </w:rPr>
      </w:pPr>
      <w:r w:rsidRPr="0003648D">
        <w:rPr>
          <w:lang w:val="es-ES"/>
        </w:rPr>
        <w:t xml:space="preserve">ARRQ </w:t>
      </w:r>
      <w:r w:rsidRPr="0003648D">
        <w:rPr>
          <w:i/>
          <w:vertAlign w:val="subscript"/>
          <w:lang w:val="es-ES"/>
        </w:rPr>
        <w:t>q</w:t>
      </w:r>
      <w:r w:rsidRPr="0003648D">
        <w:rPr>
          <w:lang w:val="es-ES"/>
        </w:rPr>
        <w:tab/>
        <w:t>=</w:t>
      </w:r>
      <w:r w:rsidRPr="0003648D">
        <w:rPr>
          <w:lang w:val="es-ES"/>
        </w:rPr>
        <w:tab/>
        <w:t xml:space="preserve">ARRO </w:t>
      </w:r>
      <w:r w:rsidRPr="0003648D">
        <w:rPr>
          <w:i/>
          <w:vertAlign w:val="subscript"/>
          <w:lang w:val="es-ES"/>
        </w:rPr>
        <w:t>q</w:t>
      </w:r>
      <w:r w:rsidRPr="0003648D">
        <w:rPr>
          <w:lang w:val="es-ES"/>
        </w:rPr>
        <w:t xml:space="preserve"> – SARRQ </w:t>
      </w:r>
      <w:r w:rsidRPr="0003648D">
        <w:rPr>
          <w:i/>
          <w:vertAlign w:val="subscript"/>
          <w:lang w:val="es-ES"/>
        </w:rPr>
        <w:t>q</w:t>
      </w:r>
    </w:p>
    <w:p w:rsidR="00BA7A09" w:rsidRPr="0003648D" w:rsidRDefault="00BA7A09" w:rsidP="006455C1">
      <w:pPr>
        <w:pStyle w:val="Formula"/>
        <w:ind w:left="2880" w:hanging="2160"/>
        <w:rPr>
          <w:i/>
          <w:vertAlign w:val="subscript"/>
          <w:lang w:val="fr-FR"/>
        </w:rPr>
      </w:pPr>
      <w:r w:rsidRPr="0003648D">
        <w:rPr>
          <w:lang w:val="es-ES"/>
        </w:rPr>
        <w:t xml:space="preserve">ARRO </w:t>
      </w:r>
      <w:r w:rsidRPr="0003648D">
        <w:rPr>
          <w:i/>
          <w:vertAlign w:val="subscript"/>
          <w:lang w:val="es-ES"/>
        </w:rPr>
        <w:t>q</w:t>
      </w:r>
      <w:r w:rsidRPr="0003648D">
        <w:rPr>
          <w:lang w:val="es-ES"/>
        </w:rPr>
        <w:tab/>
        <w:t>=</w:t>
      </w:r>
      <w:r w:rsidRPr="0003648D">
        <w:rPr>
          <w:lang w:val="es-ES"/>
        </w:rPr>
        <w:tab/>
        <w:t xml:space="preserve">WAURRTOT * HLRS  + RRO </w:t>
      </w:r>
      <w:r w:rsidRPr="0003648D">
        <w:rPr>
          <w:i/>
          <w:vertAlign w:val="subscript"/>
          <w:lang w:val="es-ES"/>
        </w:rPr>
        <w:t>q</w:t>
      </w:r>
      <w:r w:rsidRPr="0003648D">
        <w:rPr>
          <w:lang w:val="pt-BR"/>
        </w:rPr>
        <w:t xml:space="preserve"> </w:t>
      </w:r>
    </w:p>
    <w:p w:rsidR="00BA7A09" w:rsidRPr="0003648D" w:rsidRDefault="00BA7A09" w:rsidP="006455C1">
      <w:pPr>
        <w:pStyle w:val="Formula"/>
        <w:ind w:left="2880" w:hanging="2160"/>
        <w:rPr>
          <w:lang w:val="fr-FR"/>
        </w:rPr>
      </w:pPr>
      <w:r w:rsidRPr="0003648D">
        <w:rPr>
          <w:lang w:val="es-ES"/>
        </w:rPr>
        <w:t>WAURRTOT</w:t>
      </w:r>
      <w:r w:rsidRPr="0003648D">
        <w:rPr>
          <w:lang w:val="fr-FR"/>
        </w:rPr>
        <w:tab/>
        <w:t>=</w:t>
      </w:r>
      <w:r w:rsidRPr="0003648D">
        <w:rPr>
          <w:lang w:val="fr-FR"/>
        </w:rPr>
        <w:tab/>
      </w:r>
      <w:r w:rsidRPr="0003648D">
        <w:rPr>
          <w:position w:val="-22"/>
          <w:lang w:val="pt-BR"/>
        </w:rPr>
        <w:object w:dxaOrig="225" w:dyaOrig="465">
          <v:shape id="_x0000_i1104" type="#_x0000_t75" style="width:11.25pt;height:23.15pt" o:ole="">
            <v:imagedata r:id="rId67" o:title=""/>
          </v:shape>
          <o:OLEObject Type="Embed" ProgID="Equation.3" ShapeID="_x0000_i1104" DrawAspect="Content" ObjectID="_1600160343" r:id="rId128"/>
        </w:object>
      </w:r>
      <w:r w:rsidRPr="0003648D">
        <w:rPr>
          <w:position w:val="-18"/>
          <w:lang w:val="pt-BR"/>
        </w:rPr>
        <w:object w:dxaOrig="220" w:dyaOrig="420">
          <v:shape id="_x0000_i1105" type="#_x0000_t75" style="width:15.05pt;height:21.3pt" o:ole="">
            <v:imagedata r:id="rId52" o:title=""/>
          </v:shape>
          <o:OLEObject Type="Embed" ProgID="Equation.3" ShapeID="_x0000_i1105" DrawAspect="Content" ObjectID="_1600160344" r:id="rId129"/>
        </w:object>
      </w:r>
      <w:r w:rsidRPr="0003648D">
        <w:rPr>
          <w:position w:val="-18"/>
          <w:lang w:val="pt-BR"/>
        </w:rPr>
        <w:object w:dxaOrig="220" w:dyaOrig="420">
          <v:shape id="_x0000_i1106" type="#_x0000_t75" style="width:11.25pt;height:21.3pt" o:ole="">
            <v:imagedata r:id="rId117" o:title=""/>
          </v:shape>
          <o:OLEObject Type="Embed" ProgID="Equation.3" ShapeID="_x0000_i1106" DrawAspect="Content" ObjectID="_1600160345" r:id="rId130"/>
        </w:object>
      </w:r>
      <w:r w:rsidRPr="0003648D">
        <w:t xml:space="preserve">RTAURRR </w:t>
      </w:r>
      <w:r w:rsidRPr="0003648D">
        <w:rPr>
          <w:i/>
          <w:vertAlign w:val="subscript"/>
        </w:rPr>
        <w:t>q ,r,p</w:t>
      </w:r>
    </w:p>
    <w:p w:rsidR="00BA7A09" w:rsidRPr="0003648D" w:rsidRDefault="00BA7A09" w:rsidP="00BA7A09">
      <w:pPr>
        <w:keepNext/>
      </w:pPr>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744"/>
        <w:gridCol w:w="6433"/>
      </w:tblGrid>
      <w:tr w:rsidR="00BA7A09" w:rsidRPr="0003648D" w:rsidTr="00FF6149">
        <w:tc>
          <w:tcPr>
            <w:tcW w:w="1191" w:type="pct"/>
          </w:tcPr>
          <w:p w:rsidR="00BA7A09" w:rsidRPr="0003648D" w:rsidRDefault="00BA7A09" w:rsidP="00FF6149">
            <w:pPr>
              <w:pStyle w:val="TableHead"/>
            </w:pPr>
            <w:r w:rsidRPr="0003648D">
              <w:t>Variable</w:t>
            </w:r>
          </w:p>
        </w:tc>
        <w:tc>
          <w:tcPr>
            <w:tcW w:w="395" w:type="pct"/>
          </w:tcPr>
          <w:p w:rsidR="00BA7A09" w:rsidRPr="0003648D" w:rsidRDefault="00BA7A09" w:rsidP="00FF6149">
            <w:pPr>
              <w:pStyle w:val="TableHead"/>
            </w:pPr>
            <w:r w:rsidRPr="0003648D">
              <w:t>Unit</w:t>
            </w:r>
          </w:p>
        </w:tc>
        <w:tc>
          <w:tcPr>
            <w:tcW w:w="3414" w:type="pct"/>
          </w:tcPr>
          <w:p w:rsidR="00BA7A09" w:rsidRPr="0003648D" w:rsidRDefault="00BA7A09" w:rsidP="00FF6149">
            <w:pPr>
              <w:pStyle w:val="TableHead"/>
            </w:pPr>
            <w:r w:rsidRPr="0003648D">
              <w:t>Description</w:t>
            </w:r>
          </w:p>
        </w:tc>
      </w:tr>
      <w:tr w:rsidR="00BA7A09" w:rsidRPr="0003648D" w:rsidTr="00FF6149">
        <w:tc>
          <w:tcPr>
            <w:tcW w:w="1191" w:type="pct"/>
          </w:tcPr>
          <w:p w:rsidR="00BA7A09" w:rsidRPr="0003648D" w:rsidRDefault="00BA7A09" w:rsidP="00FF6149">
            <w:pPr>
              <w:pStyle w:val="TableBody"/>
            </w:pPr>
            <w:r w:rsidRPr="0003648D">
              <w:t xml:space="preserve">ARRCOST </w:t>
            </w:r>
            <w:r w:rsidRPr="0003648D">
              <w:rPr>
                <w:i/>
                <w:vertAlign w:val="subscript"/>
              </w:rPr>
              <w:t>q</w:t>
            </w:r>
          </w:p>
        </w:tc>
        <w:tc>
          <w:tcPr>
            <w:tcW w:w="395" w:type="pct"/>
          </w:tcPr>
          <w:p w:rsidR="00BA7A09" w:rsidRPr="0003648D" w:rsidRDefault="00BA7A09" w:rsidP="00FF6149">
            <w:pPr>
              <w:pStyle w:val="TableBody"/>
            </w:pPr>
            <w:r w:rsidRPr="0003648D">
              <w:t>$</w:t>
            </w:r>
          </w:p>
        </w:tc>
        <w:tc>
          <w:tcPr>
            <w:tcW w:w="3414" w:type="pct"/>
          </w:tcPr>
          <w:p w:rsidR="00BA7A09" w:rsidRPr="0003648D" w:rsidRDefault="00BA7A09" w:rsidP="00FF6149">
            <w:pPr>
              <w:pStyle w:val="TableBody"/>
            </w:pPr>
            <w:r w:rsidRPr="0003648D">
              <w:rPr>
                <w:i/>
              </w:rPr>
              <w:t>Responsive Reserve Cost per QSE</w:t>
            </w:r>
            <w:r w:rsidRPr="0003648D">
              <w:t xml:space="preserve">—QSE </w:t>
            </w:r>
            <w:r w:rsidRPr="0003648D">
              <w:rPr>
                <w:i/>
              </w:rPr>
              <w:t>q</w:t>
            </w:r>
            <w:r w:rsidRPr="0003648D">
              <w:t xml:space="preserve">’s share of the net total costs for </w:t>
            </w:r>
            <w:r w:rsidRPr="0003648D">
              <w:lastRenderedPageBreak/>
              <w:t>RRS, that includes costs of assigned Ancillary Service during a Watch for the hour.</w:t>
            </w:r>
          </w:p>
        </w:tc>
      </w:tr>
      <w:tr w:rsidR="00BA7A09" w:rsidRPr="0003648D" w:rsidTr="00FF6149">
        <w:tc>
          <w:tcPr>
            <w:tcW w:w="1191" w:type="pct"/>
          </w:tcPr>
          <w:p w:rsidR="00BA7A09" w:rsidRPr="0003648D" w:rsidRDefault="00BA7A09" w:rsidP="00FF6149">
            <w:pPr>
              <w:pStyle w:val="TableBody"/>
            </w:pPr>
            <w:r w:rsidRPr="0003648D">
              <w:lastRenderedPageBreak/>
              <w:t>ARRPR</w:t>
            </w:r>
          </w:p>
        </w:tc>
        <w:tc>
          <w:tcPr>
            <w:tcW w:w="395" w:type="pct"/>
          </w:tcPr>
          <w:p w:rsidR="00BA7A09" w:rsidRPr="0003648D" w:rsidRDefault="00BA7A09" w:rsidP="00FF6149">
            <w:pPr>
              <w:pStyle w:val="TableBody"/>
            </w:pPr>
            <w:r w:rsidRPr="0003648D">
              <w:t>$/MW per hour</w:t>
            </w:r>
          </w:p>
        </w:tc>
        <w:tc>
          <w:tcPr>
            <w:tcW w:w="3414" w:type="pct"/>
          </w:tcPr>
          <w:p w:rsidR="00BA7A09" w:rsidRPr="0003648D" w:rsidRDefault="00BA7A09" w:rsidP="00FF6149">
            <w:pPr>
              <w:pStyle w:val="TableBody"/>
            </w:pPr>
            <w:r w:rsidRPr="0003648D">
              <w:rPr>
                <w:i/>
              </w:rPr>
              <w:t>Responsive Reserve Price—</w:t>
            </w:r>
            <w:r w:rsidRPr="0003648D">
              <w:t>The price for RRS calculated based on the net total costs for RRS that includes costs of assigned Ancillary Service during a Watch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ARRCOSTTOT</w:t>
            </w:r>
          </w:p>
        </w:tc>
        <w:tc>
          <w:tcPr>
            <w:tcW w:w="39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w:t>
            </w:r>
          </w:p>
        </w:tc>
        <w:tc>
          <w:tcPr>
            <w:tcW w:w="341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Responsive Reserve Cost Total</w:t>
            </w:r>
            <w:r w:rsidRPr="0003648D">
              <w:t xml:space="preserve">—The net total costs for RRS that includes costs of assigned Ancillary Service during a Watch for the hour. </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ARRQTOT</w:t>
            </w:r>
          </w:p>
        </w:tc>
        <w:tc>
          <w:tcPr>
            <w:tcW w:w="39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Responsive Reserve Quantity Total</w:t>
            </w:r>
            <w:r w:rsidRPr="0003648D">
              <w:t>—The sum of every QSE’s portion of its Ancillary Service Obligation that is not self-arranged in either DAM or any SASM that includes assigned Ancillary Service, during a Watch,,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WAURRTOT</w:t>
            </w:r>
          </w:p>
        </w:tc>
        <w:tc>
          <w:tcPr>
            <w:tcW w:w="39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Watch Assigned Un-Deployed Responsive Reserve Quantity</w:t>
            </w:r>
            <w:r w:rsidRPr="0003648D">
              <w:t>—The total market wide quantity of un-deployed RRS Ancillary Service Assignment for the hour.</w:t>
            </w:r>
          </w:p>
        </w:tc>
      </w:tr>
      <w:tr w:rsidR="00BA7A09" w:rsidRPr="0003648D" w:rsidTr="00FF6149">
        <w:tblPrEx>
          <w:tblCellMar>
            <w:left w:w="115" w:type="dxa"/>
            <w:right w:w="115" w:type="dxa"/>
          </w:tblCellMar>
        </w:tblPrEx>
        <w:trPr>
          <w:cantSplit/>
          <w:tblHeader/>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 xml:space="preserve">RTAURRR </w:t>
            </w:r>
            <w:r w:rsidRPr="0003648D">
              <w:rPr>
                <w:i/>
                <w:vertAlign w:val="subscript"/>
              </w:rPr>
              <w:t>q,r</w:t>
            </w:r>
          </w:p>
        </w:tc>
        <w:tc>
          <w:tcPr>
            <w:tcW w:w="39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Real-Time Assigned Un-Deployed Responsive Reserve Quantity per Resource per QSE</w:t>
            </w:r>
            <w:r w:rsidRPr="0003648D">
              <w:t xml:space="preserve">—The quantity of un-deployed RRS Ancillary Service Assignment to a QSE </w:t>
            </w:r>
            <w:r w:rsidRPr="0003648D">
              <w:rPr>
                <w:i/>
              </w:rPr>
              <w:t>q</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rsidTr="00FF6149">
        <w:tblPrEx>
          <w:tblCellMar>
            <w:left w:w="115" w:type="dxa"/>
            <w:right w:w="115" w:type="dxa"/>
          </w:tblCellMar>
        </w:tblPrEx>
        <w:trPr>
          <w:cantSplit/>
          <w:trHeight w:val="215"/>
          <w:tblHeader/>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 xml:space="preserve">ARRQ </w:t>
            </w:r>
            <w:r w:rsidRPr="0003648D">
              <w:rPr>
                <w:i/>
                <w:vertAlign w:val="subscript"/>
              </w:rPr>
              <w:t>q</w:t>
            </w:r>
          </w:p>
        </w:tc>
        <w:tc>
          <w:tcPr>
            <w:tcW w:w="39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Responsive Reserve Quantity per QSE</w:t>
            </w:r>
            <w:r w:rsidRPr="0003648D">
              <w:t xml:space="preserve">—The portion of QSE </w:t>
            </w:r>
            <w:r w:rsidRPr="0003648D">
              <w:rPr>
                <w:i/>
              </w:rPr>
              <w:t>q</w:t>
            </w:r>
            <w:r w:rsidRPr="0003648D">
              <w:t>’s Ancillary Service Obligation that is not self-arranged in either DAM or any SASM, for the hour.</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 xml:space="preserve">ARRO </w:t>
            </w:r>
            <w:r w:rsidRPr="0003648D">
              <w:rPr>
                <w:i/>
                <w:vertAlign w:val="subscript"/>
              </w:rPr>
              <w:t>q</w:t>
            </w:r>
          </w:p>
        </w:tc>
        <w:tc>
          <w:tcPr>
            <w:tcW w:w="39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Responsive Reserve Obligation per QSE</w:t>
            </w:r>
            <w:r w:rsidRPr="0003648D">
              <w:t xml:space="preserve">—The Ancillary Service Obligation of QSE </w:t>
            </w:r>
            <w:r w:rsidRPr="0003648D">
              <w:rPr>
                <w:i/>
              </w:rPr>
              <w:t>q</w:t>
            </w:r>
            <w:r w:rsidRPr="0003648D">
              <w:t>, for the hour.</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 xml:space="preserve">RRO </w:t>
            </w:r>
            <w:r w:rsidRPr="0003648D">
              <w:rPr>
                <w:i/>
                <w:vertAlign w:val="subscript"/>
              </w:rPr>
              <w:t>q</w:t>
            </w:r>
          </w:p>
        </w:tc>
        <w:tc>
          <w:tcPr>
            <w:tcW w:w="39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Responsive Reserve Obligation per QSE</w:t>
            </w:r>
            <w:r w:rsidRPr="0003648D">
              <w:t xml:space="preserve">—The Ancillary Service Obligation of QSE </w:t>
            </w:r>
            <w:r w:rsidRPr="0003648D">
              <w:rPr>
                <w:i/>
              </w:rPr>
              <w:t>q</w:t>
            </w:r>
            <w:r w:rsidRPr="0003648D">
              <w:t>, for the hour.</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 xml:space="preserve">HLRS </w:t>
            </w:r>
            <w:r w:rsidRPr="0003648D">
              <w:rPr>
                <w:i/>
                <w:vertAlign w:val="subscript"/>
              </w:rPr>
              <w:t>q</w:t>
            </w:r>
          </w:p>
        </w:tc>
        <w:tc>
          <w:tcPr>
            <w:tcW w:w="39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41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The Hourly Load Ratio Share calculated for QSE q for the hour</w:t>
            </w:r>
            <w:r w:rsidRPr="0003648D">
              <w:t>.  See Section 6.6.2.4.</w:t>
            </w:r>
          </w:p>
        </w:tc>
      </w:tr>
      <w:tr w:rsidR="00BA7A09"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rPr>
                <w:i/>
              </w:rPr>
            </w:pPr>
            <w:r w:rsidRPr="0003648D">
              <w:t xml:space="preserve">SARRQ </w:t>
            </w:r>
            <w:r w:rsidRPr="0003648D">
              <w:rPr>
                <w:i/>
                <w:vertAlign w:val="subscript"/>
              </w:rPr>
              <w:t>q</w:t>
            </w:r>
          </w:p>
        </w:tc>
        <w:tc>
          <w:tcPr>
            <w:tcW w:w="39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Total Self-Arranged Responsive Reserve Quantity per QSE for all markets</w:t>
            </w:r>
            <w:r w:rsidRPr="0003648D">
              <w:t xml:space="preserve">—The sum of all self-arranged RRS quantities submitted by QSE </w:t>
            </w:r>
            <w:r w:rsidRPr="0003648D">
              <w:rPr>
                <w:i/>
              </w:rPr>
              <w:t>q</w:t>
            </w:r>
            <w:r w:rsidRPr="0003648D">
              <w:t xml:space="preserve"> for DAM and all SASMs.</w:t>
            </w:r>
          </w:p>
        </w:tc>
      </w:tr>
      <w:tr w:rsidR="001E49E4"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rPr>
                <w:i/>
              </w:rPr>
            </w:pPr>
            <w:r w:rsidRPr="0003648D">
              <w:rPr>
                <w:i/>
              </w:rPr>
              <w:t>q</w:t>
            </w:r>
          </w:p>
        </w:tc>
        <w:tc>
          <w:tcPr>
            <w:tcW w:w="395"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none</w:t>
            </w:r>
          </w:p>
        </w:tc>
        <w:tc>
          <w:tcPr>
            <w:tcW w:w="3414"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A QSE.</w:t>
            </w:r>
          </w:p>
        </w:tc>
      </w:tr>
      <w:tr w:rsidR="001E49E4"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rPr>
                <w:i/>
              </w:rPr>
            </w:pPr>
            <w:r w:rsidRPr="0003648D">
              <w:rPr>
                <w:i/>
              </w:rPr>
              <w:t>r</w:t>
            </w:r>
          </w:p>
        </w:tc>
        <w:tc>
          <w:tcPr>
            <w:tcW w:w="395"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none</w:t>
            </w:r>
          </w:p>
        </w:tc>
        <w:tc>
          <w:tcPr>
            <w:tcW w:w="3414"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A Generation Resource that was allocated RRS Ancillary Service Assignment by the QSE.</w:t>
            </w:r>
          </w:p>
        </w:tc>
      </w:tr>
      <w:tr w:rsidR="001E49E4" w:rsidRPr="0003648D" w:rsidTr="00FF6149">
        <w:trPr>
          <w:trHeight w:val="143"/>
        </w:trPr>
        <w:tc>
          <w:tcPr>
            <w:tcW w:w="1191"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rPr>
                <w:i/>
              </w:rPr>
            </w:pPr>
            <w:r w:rsidRPr="0003648D">
              <w:rPr>
                <w:i/>
              </w:rPr>
              <w:t>p</w:t>
            </w:r>
          </w:p>
        </w:tc>
        <w:tc>
          <w:tcPr>
            <w:tcW w:w="395"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none</w:t>
            </w:r>
          </w:p>
        </w:tc>
        <w:tc>
          <w:tcPr>
            <w:tcW w:w="3414" w:type="pct"/>
            <w:tcBorders>
              <w:top w:val="single" w:sz="4" w:space="0" w:color="auto"/>
              <w:left w:val="single" w:sz="4" w:space="0" w:color="auto"/>
              <w:bottom w:val="single" w:sz="4" w:space="0" w:color="auto"/>
              <w:right w:val="single" w:sz="4" w:space="0" w:color="auto"/>
            </w:tcBorders>
          </w:tcPr>
          <w:p w:rsidR="001E49E4" w:rsidRPr="0003648D" w:rsidRDefault="001E49E4" w:rsidP="001E49E4">
            <w:pPr>
              <w:pStyle w:val="TableBody"/>
            </w:pPr>
            <w:r w:rsidRPr="0003648D">
              <w:t>A Settlement Point for the Resource Node that was allocated RRS Ancillary Service Assignment by the QSE.</w:t>
            </w:r>
          </w:p>
        </w:tc>
      </w:tr>
    </w:tbl>
    <w:p w:rsidR="00BA7A09" w:rsidRPr="0003648D" w:rsidRDefault="00BA7A09" w:rsidP="00BA7A09">
      <w:pPr>
        <w:pStyle w:val="List"/>
        <w:spacing w:before="240"/>
        <w:ind w:left="1440"/>
      </w:pPr>
      <w:r w:rsidRPr="0003648D">
        <w:t>(c)</w:t>
      </w:r>
      <w:r w:rsidRPr="0003648D">
        <w:tab/>
        <w:t>The incremental cost to each QSE’s for assigned RRS for the Operating Hour, is calculated as follows:</w:t>
      </w:r>
    </w:p>
    <w:p w:rsidR="00BA7A09" w:rsidRPr="0003648D" w:rsidRDefault="00BA7A09" w:rsidP="00BA7A09">
      <w:pPr>
        <w:pStyle w:val="List"/>
        <w:rPr>
          <w:b/>
          <w:i/>
          <w:vertAlign w:val="subscript"/>
          <w:lang w:val="pt-BR"/>
        </w:rPr>
      </w:pPr>
      <w:r w:rsidRPr="0003648D">
        <w:rPr>
          <w:b/>
          <w:lang w:val="pt-BR"/>
        </w:rPr>
        <w:t xml:space="preserve">NETARTRRAMT </w:t>
      </w:r>
      <w:r w:rsidRPr="0003648D">
        <w:rPr>
          <w:b/>
          <w:i/>
          <w:vertAlign w:val="subscript"/>
          <w:lang w:val="pt-BR"/>
        </w:rPr>
        <w:t>q</w:t>
      </w:r>
      <w:r w:rsidRPr="0003648D">
        <w:rPr>
          <w:b/>
          <w:lang w:val="pt-BR"/>
        </w:rPr>
        <w:tab/>
        <w:t>=</w:t>
      </w:r>
      <w:r w:rsidRPr="0003648D">
        <w:rPr>
          <w:b/>
          <w:lang w:val="pt-BR"/>
        </w:rPr>
        <w:tab/>
        <w:t xml:space="preserve">ARRCOST </w:t>
      </w:r>
      <w:r w:rsidRPr="0003648D">
        <w:rPr>
          <w:b/>
          <w:i/>
          <w:vertAlign w:val="subscript"/>
          <w:lang w:val="pt-BR"/>
        </w:rPr>
        <w:t>q</w:t>
      </w:r>
      <w:r w:rsidRPr="0003648D">
        <w:rPr>
          <w:b/>
          <w:lang w:val="pt-BR"/>
        </w:rPr>
        <w:t xml:space="preserve"> – </w:t>
      </w:r>
      <w:r w:rsidRPr="0003648D">
        <w:rPr>
          <w:b/>
        </w:rPr>
        <w:t xml:space="preserve">RRCOST </w:t>
      </w:r>
      <w:r w:rsidRPr="0003648D">
        <w:rPr>
          <w:b/>
          <w:i/>
          <w:vertAlign w:val="subscript"/>
        </w:rPr>
        <w:t>q</w:t>
      </w:r>
      <w:r w:rsidRPr="0003648D">
        <w:rPr>
          <w:b/>
          <w:i/>
          <w:vertAlign w:val="subscript"/>
          <w:lang w:val="pt-BR"/>
        </w:rPr>
        <w:t xml:space="preserve"> </w:t>
      </w:r>
    </w:p>
    <w:p w:rsidR="00BA7A09" w:rsidRPr="0003648D" w:rsidRDefault="00BA7A09" w:rsidP="00BA7A09">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rsidTr="00FF6149">
        <w:tc>
          <w:tcPr>
            <w:tcW w:w="1191" w:type="pct"/>
          </w:tcPr>
          <w:p w:rsidR="00BA7A09" w:rsidRPr="0003648D" w:rsidRDefault="00BA7A09" w:rsidP="00FF6149">
            <w:pPr>
              <w:pStyle w:val="TableHead"/>
            </w:pPr>
            <w:r w:rsidRPr="0003648D">
              <w:t>Variable</w:t>
            </w:r>
          </w:p>
        </w:tc>
        <w:tc>
          <w:tcPr>
            <w:tcW w:w="335" w:type="pct"/>
          </w:tcPr>
          <w:p w:rsidR="00BA7A09" w:rsidRPr="0003648D" w:rsidRDefault="00BA7A09" w:rsidP="00FF6149">
            <w:pPr>
              <w:pStyle w:val="TableHead"/>
            </w:pPr>
            <w:r w:rsidRPr="0003648D">
              <w:t>Unit</w:t>
            </w:r>
          </w:p>
        </w:tc>
        <w:tc>
          <w:tcPr>
            <w:tcW w:w="3474" w:type="pct"/>
          </w:tcPr>
          <w:p w:rsidR="00BA7A09" w:rsidRPr="0003648D" w:rsidRDefault="00BA7A09" w:rsidP="00FF6149">
            <w:pPr>
              <w:pStyle w:val="TableHead"/>
            </w:pPr>
            <w:r w:rsidRPr="0003648D">
              <w:t>Description</w:t>
            </w:r>
          </w:p>
        </w:tc>
      </w:tr>
      <w:tr w:rsidR="00BA7A09" w:rsidRPr="0003648D" w:rsidTr="00FF6149">
        <w:tc>
          <w:tcPr>
            <w:tcW w:w="1191" w:type="pct"/>
          </w:tcPr>
          <w:p w:rsidR="00BA7A09" w:rsidRPr="0003648D" w:rsidRDefault="00BA7A09" w:rsidP="00FF6149">
            <w:pPr>
              <w:pStyle w:val="TableBody"/>
            </w:pPr>
            <w:r w:rsidRPr="0003648D">
              <w:rPr>
                <w:lang w:val="pt-BR"/>
              </w:rPr>
              <w:t xml:space="preserve">NETARTRRAMT </w:t>
            </w:r>
            <w:r w:rsidRPr="0003648D">
              <w:rPr>
                <w:i/>
                <w:vertAlign w:val="subscript"/>
              </w:rPr>
              <w:t>q</w:t>
            </w:r>
          </w:p>
        </w:tc>
        <w:tc>
          <w:tcPr>
            <w:tcW w:w="335" w:type="pct"/>
          </w:tcPr>
          <w:p w:rsidR="00BA7A09" w:rsidRPr="0003648D" w:rsidRDefault="00BA7A09" w:rsidP="00FF6149">
            <w:pPr>
              <w:pStyle w:val="TableBody"/>
            </w:pPr>
            <w:r w:rsidRPr="0003648D">
              <w:t>$</w:t>
            </w:r>
          </w:p>
        </w:tc>
        <w:tc>
          <w:tcPr>
            <w:tcW w:w="3474" w:type="pct"/>
          </w:tcPr>
          <w:p w:rsidR="00BA7A09" w:rsidRPr="0003648D" w:rsidRDefault="00BA7A09" w:rsidP="00FF6149">
            <w:pPr>
              <w:pStyle w:val="TableBody"/>
            </w:pPr>
            <w:r w:rsidRPr="0003648D">
              <w:rPr>
                <w:i/>
              </w:rPr>
              <w:t>Real-Time Responsive Reserve Amount per QSE</w:t>
            </w:r>
            <w:r w:rsidRPr="0003648D">
              <w:t xml:space="preserve">—The net adjustment to QSE </w:t>
            </w:r>
            <w:r w:rsidRPr="0003648D">
              <w:rPr>
                <w:i/>
              </w:rPr>
              <w:t>q</w:t>
            </w:r>
            <w:r w:rsidRPr="0003648D">
              <w:t>’s share of the costs for assigned RRS, for the hour.</w:t>
            </w:r>
          </w:p>
        </w:tc>
      </w:tr>
      <w:tr w:rsidR="00BA7A09" w:rsidRPr="0003648D" w:rsidTr="00FF6149">
        <w:tc>
          <w:tcPr>
            <w:tcW w:w="1191" w:type="pct"/>
          </w:tcPr>
          <w:p w:rsidR="00BA7A09" w:rsidRPr="0003648D" w:rsidRDefault="00BA7A09" w:rsidP="00FF6149">
            <w:pPr>
              <w:pStyle w:val="TableBody"/>
            </w:pPr>
            <w:r w:rsidRPr="0003648D">
              <w:t xml:space="preserve">RRCOST </w:t>
            </w:r>
            <w:r w:rsidRPr="0003648D">
              <w:rPr>
                <w:i/>
                <w:vertAlign w:val="subscript"/>
              </w:rPr>
              <w:t>q</w:t>
            </w:r>
          </w:p>
        </w:tc>
        <w:tc>
          <w:tcPr>
            <w:tcW w:w="335" w:type="pct"/>
          </w:tcPr>
          <w:p w:rsidR="00BA7A09" w:rsidRPr="0003648D" w:rsidRDefault="00BA7A09" w:rsidP="00FF6149">
            <w:pPr>
              <w:pStyle w:val="TableBody"/>
            </w:pPr>
            <w:r w:rsidRPr="0003648D">
              <w:t>$</w:t>
            </w:r>
          </w:p>
        </w:tc>
        <w:tc>
          <w:tcPr>
            <w:tcW w:w="3474" w:type="pct"/>
          </w:tcPr>
          <w:p w:rsidR="00BA7A09" w:rsidRPr="0003648D" w:rsidRDefault="00BA7A09" w:rsidP="00FF6149">
            <w:pPr>
              <w:pStyle w:val="TableBody"/>
            </w:pPr>
            <w:r w:rsidRPr="0003648D">
              <w:rPr>
                <w:i/>
              </w:rPr>
              <w:t>Responsive Reserve Cost per QSE</w:t>
            </w:r>
            <w:r w:rsidRPr="0003648D">
              <w:t xml:space="preserve">—QSE </w:t>
            </w:r>
            <w:r w:rsidRPr="0003648D">
              <w:rPr>
                <w:i/>
              </w:rPr>
              <w:t>q</w:t>
            </w:r>
            <w:r w:rsidRPr="0003648D">
              <w:t>’s share of the net total costs for RRS,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lang w:val="pt-BR"/>
              </w:rPr>
              <w:t xml:space="preserve">ARRCOST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t>Responsive Reserve Cost per QSE</w:t>
            </w:r>
            <w:r w:rsidRPr="0003648D">
              <w:t xml:space="preserve">—QSE </w:t>
            </w:r>
            <w:r w:rsidRPr="0003648D">
              <w:rPr>
                <w:i/>
              </w:rPr>
              <w:t>q</w:t>
            </w:r>
            <w:r w:rsidRPr="0003648D">
              <w:t xml:space="preserve">’s share of the net total costs for </w:t>
            </w:r>
            <w:r w:rsidRPr="0003648D">
              <w:lastRenderedPageBreak/>
              <w:t>RRS that includes costs of assigned Ancillary Service during a Watch, for the hour.</w:t>
            </w:r>
          </w:p>
        </w:tc>
      </w:tr>
      <w:tr w:rsidR="00BA7A09" w:rsidRPr="0003648D" w:rsidTr="00FF6149">
        <w:tc>
          <w:tcPr>
            <w:tcW w:w="1191"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rPr>
                <w:i/>
              </w:rPr>
              <w:lastRenderedPageBreak/>
              <w:t>q</w:t>
            </w:r>
          </w:p>
        </w:tc>
        <w:tc>
          <w:tcPr>
            <w:tcW w:w="335"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rsidR="00BA7A09" w:rsidRPr="0003648D" w:rsidRDefault="00BA7A09" w:rsidP="00FF6149">
            <w:pPr>
              <w:pStyle w:val="TableBody"/>
            </w:pPr>
            <w:r w:rsidRPr="0003648D">
              <w:t>A QSE.</w:t>
            </w:r>
          </w:p>
        </w:tc>
      </w:tr>
    </w:tbl>
    <w:p w:rsidR="00E36CCB" w:rsidRPr="0003648D" w:rsidRDefault="00E36CCB" w:rsidP="00E36CCB">
      <w:pPr>
        <w:pStyle w:val="BodyTextNumbered"/>
        <w:spacing w:before="240"/>
        <w:rPr>
          <w:ins w:id="2280" w:author="STEC" w:date="2018-09-17T12:20:00Z"/>
          <w:iCs w:val="0"/>
        </w:rPr>
      </w:pPr>
      <w:ins w:id="2281" w:author="STEC" w:date="2018-09-17T12:20:00Z">
        <w:r w:rsidRPr="0003648D">
          <w:rPr>
            <w:iCs w:val="0"/>
          </w:rPr>
          <w:t>(</w:t>
        </w:r>
        <w:r>
          <w:rPr>
            <w:iCs w:val="0"/>
          </w:rPr>
          <w:t>3</w:t>
        </w:r>
        <w:del w:id="2282" w:author="STEC" w:date="2018-09-17T12:20:00Z">
          <w:r w:rsidRPr="0003648D" w:rsidDel="00E36CCB">
            <w:rPr>
              <w:iCs w:val="0"/>
            </w:rPr>
            <w:delText>2</w:delText>
          </w:r>
        </w:del>
        <w:r w:rsidRPr="0003648D">
          <w:rPr>
            <w:iCs w:val="0"/>
          </w:rPr>
          <w:t>)</w:t>
        </w:r>
        <w:r w:rsidRPr="0003648D">
          <w:rPr>
            <w:iCs w:val="0"/>
          </w:rPr>
          <w:tab/>
          <w:t xml:space="preserve">For </w:t>
        </w:r>
        <w:r>
          <w:rPr>
            <w:iCs w:val="0"/>
          </w:rPr>
          <w:t>ECRS</w:t>
        </w:r>
        <w:r w:rsidRPr="0003648D">
          <w:rPr>
            <w:iCs w:val="0"/>
          </w:rPr>
          <w:t>, if applicable:</w:t>
        </w:r>
      </w:ins>
    </w:p>
    <w:p w:rsidR="00E36CCB" w:rsidRPr="0003648D" w:rsidRDefault="00E36CCB" w:rsidP="00E36CCB">
      <w:pPr>
        <w:pStyle w:val="List"/>
        <w:ind w:left="1440"/>
        <w:rPr>
          <w:ins w:id="2283" w:author="STEC" w:date="2018-09-17T12:20:00Z"/>
        </w:rPr>
      </w:pPr>
      <w:ins w:id="2284" w:author="STEC" w:date="2018-09-17T12:20:00Z">
        <w:r w:rsidRPr="0003648D">
          <w:t>(a)</w:t>
        </w:r>
        <w:r w:rsidRPr="0003648D">
          <w:tab/>
          <w:t xml:space="preserve">The total costs for </w:t>
        </w:r>
        <w:r>
          <w:t>ECRS</w:t>
        </w:r>
        <w:r w:rsidRPr="0003648D">
          <w:t xml:space="preserve"> for a given Operating Hour during a Watch is calculated as follows:</w:t>
        </w:r>
      </w:ins>
    </w:p>
    <w:p w:rsidR="00E36CCB" w:rsidRPr="0003648D" w:rsidRDefault="00E36CCB" w:rsidP="00E36CCB">
      <w:pPr>
        <w:pStyle w:val="FormulaBold"/>
        <w:rPr>
          <w:ins w:id="2285" w:author="STEC" w:date="2018-09-17T12:20:00Z"/>
        </w:rPr>
      </w:pPr>
      <w:ins w:id="2286" w:author="STEC" w:date="2018-09-17T12:20:00Z">
        <w:r w:rsidRPr="0003648D">
          <w:t>A</w:t>
        </w:r>
        <w:r>
          <w:t>EC</w:t>
        </w:r>
        <w:r w:rsidRPr="0003648D">
          <w:t xml:space="preserve">RCOSTTOT </w:t>
        </w:r>
        <w:r w:rsidRPr="0003648D">
          <w:tab/>
          <w:t>=</w:t>
        </w:r>
        <w:r w:rsidRPr="0003648D">
          <w:tab/>
          <w:t>(-1) * RTAU</w:t>
        </w:r>
        <w:r>
          <w:t>EC</w:t>
        </w:r>
        <w:r w:rsidRPr="0003648D">
          <w:t xml:space="preserve">RAMTTOT + </w:t>
        </w:r>
        <w:r>
          <w:t>EC</w:t>
        </w:r>
        <w:r w:rsidRPr="0003648D">
          <w:t xml:space="preserve">RCOSTTOT </w:t>
        </w:r>
      </w:ins>
    </w:p>
    <w:p w:rsidR="00E36CCB" w:rsidRPr="0003648D" w:rsidRDefault="00E36CCB" w:rsidP="00E36CCB">
      <w:pPr>
        <w:pStyle w:val="BodyText"/>
        <w:rPr>
          <w:ins w:id="2287" w:author="STEC" w:date="2018-09-17T12:20:00Z"/>
        </w:rPr>
      </w:pPr>
      <w:ins w:id="2288" w:author="STEC" w:date="2018-09-17T12:20:00Z">
        <w:r w:rsidRPr="0003648D">
          <w:t xml:space="preserve">Where: </w:t>
        </w:r>
      </w:ins>
    </w:p>
    <w:p w:rsidR="00E36CCB" w:rsidRPr="0003648D" w:rsidRDefault="00E36CCB" w:rsidP="00E36CCB">
      <w:pPr>
        <w:ind w:left="720"/>
        <w:rPr>
          <w:ins w:id="2289" w:author="STEC" w:date="2018-09-17T12:20:00Z"/>
        </w:rPr>
      </w:pPr>
      <w:ins w:id="2290" w:author="STEC" w:date="2018-09-17T12:20:00Z">
        <w:r w:rsidRPr="0003648D">
          <w:t xml:space="preserve">Total payment of Real-Time Ancillary Service Assignment procured capacity for un-deployed </w:t>
        </w:r>
        <w:r>
          <w:t>ECRS</w:t>
        </w:r>
      </w:ins>
    </w:p>
    <w:p w:rsidR="00E36CCB" w:rsidRPr="0003648D" w:rsidRDefault="00E36CCB" w:rsidP="00E36CCB">
      <w:pPr>
        <w:rPr>
          <w:ins w:id="2291" w:author="STEC" w:date="2018-09-17T12:20:00Z"/>
        </w:rPr>
      </w:pPr>
    </w:p>
    <w:p w:rsidR="00E36CCB" w:rsidRPr="0003648D" w:rsidRDefault="00E36CCB" w:rsidP="00E36CCB">
      <w:pPr>
        <w:pStyle w:val="FormulaBold"/>
        <w:rPr>
          <w:ins w:id="2292" w:author="STEC" w:date="2018-09-17T12:20:00Z"/>
        </w:rPr>
      </w:pPr>
      <w:ins w:id="2293" w:author="STEC" w:date="2018-09-17T12:20:00Z">
        <w:r w:rsidRPr="0003648D">
          <w:t>RTAU</w:t>
        </w:r>
        <w:r>
          <w:t>EC</w:t>
        </w:r>
        <w:r w:rsidRPr="0003648D">
          <w:t xml:space="preserve">RAMTTOT </w:t>
        </w:r>
        <w:r w:rsidRPr="0003648D">
          <w:tab/>
          <w:t>=</w:t>
        </w:r>
        <w:r w:rsidRPr="0003648D">
          <w:tab/>
        </w:r>
      </w:ins>
      <w:ins w:id="2294" w:author="STEC" w:date="2018-09-17T12:20:00Z">
        <w:r w:rsidRPr="0003648D">
          <w:rPr>
            <w:position w:val="-30"/>
          </w:rPr>
          <w:object w:dxaOrig="460" w:dyaOrig="560">
            <v:shape id="_x0000_i1107" type="#_x0000_t75" style="width:23.15pt;height:28.8pt" o:ole="">
              <v:imagedata r:id="rId119" o:title=""/>
            </v:shape>
            <o:OLEObject Type="Embed" ProgID="Equation.3" ShapeID="_x0000_i1107" DrawAspect="Content" ObjectID="_1600160346" r:id="rId131"/>
          </w:object>
        </w:r>
      </w:ins>
      <w:ins w:id="2295" w:author="STEC" w:date="2018-09-17T12:20:00Z">
        <w:r w:rsidRPr="0003648D">
          <w:rPr>
            <w:position w:val="-28"/>
          </w:rPr>
          <w:object w:dxaOrig="460" w:dyaOrig="540">
            <v:shape id="_x0000_i1108" type="#_x0000_t75" style="width:23.15pt;height:26.9pt" o:ole="">
              <v:imagedata r:id="rId121" o:title=""/>
            </v:shape>
            <o:OLEObject Type="Embed" ProgID="Equation.3" ShapeID="_x0000_i1108" DrawAspect="Content" ObjectID="_1600160347" r:id="rId132"/>
          </w:object>
        </w:r>
      </w:ins>
      <w:ins w:id="2296" w:author="STEC" w:date="2018-09-17T12:20:00Z">
        <w:r w:rsidRPr="0003648D">
          <w:rPr>
            <w:position w:val="-30"/>
          </w:rPr>
          <w:object w:dxaOrig="460" w:dyaOrig="560">
            <v:shape id="_x0000_i1109" type="#_x0000_t75" style="width:23.15pt;height:28.8pt" o:ole="">
              <v:imagedata r:id="rId123" o:title=""/>
            </v:shape>
            <o:OLEObject Type="Embed" ProgID="Equation.3" ShapeID="_x0000_i1109" DrawAspect="Content" ObjectID="_1600160348" r:id="rId133"/>
          </w:object>
        </w:r>
      </w:ins>
      <w:ins w:id="2297" w:author="STEC" w:date="2018-09-17T12:20:00Z">
        <w:r w:rsidRPr="0003648D">
          <w:rPr>
            <w:position w:val="-28"/>
          </w:rPr>
          <w:object w:dxaOrig="460" w:dyaOrig="680">
            <v:shape id="_x0000_i1110" type="#_x0000_t75" style="width:23.15pt;height:34.45pt" o:ole="">
              <v:imagedata r:id="rId125" o:title=""/>
            </v:shape>
            <o:OLEObject Type="Embed" ProgID="Equation.3" ShapeID="_x0000_i1110" DrawAspect="Content" ObjectID="_1600160349" r:id="rId134"/>
          </w:object>
        </w:r>
      </w:ins>
      <w:ins w:id="2298" w:author="STEC" w:date="2018-09-17T12:20:00Z">
        <w:r w:rsidRPr="0003648D">
          <w:t>RTAU</w:t>
        </w:r>
        <w:r>
          <w:t>EC</w:t>
        </w:r>
        <w:r w:rsidRPr="0003648D">
          <w:t xml:space="preserve">RAMT </w:t>
        </w:r>
        <w:r w:rsidRPr="0003648D">
          <w:rPr>
            <w:i/>
            <w:vertAlign w:val="subscript"/>
          </w:rPr>
          <w:t>q,r,p, i</w:t>
        </w:r>
      </w:ins>
    </w:p>
    <w:p w:rsidR="00E36CCB" w:rsidRPr="0003648D" w:rsidRDefault="00E36CCB" w:rsidP="00E36CCB">
      <w:pPr>
        <w:rPr>
          <w:ins w:id="2299" w:author="STEC" w:date="2018-09-17T12:20:00Z"/>
        </w:rPr>
      </w:pPr>
      <w:ins w:id="2300" w:author="STEC" w:date="2018-09-17T12:20:00Z">
        <w:r w:rsidRPr="0003648D">
          <w:t>The above variables are defined as follows:</w:t>
        </w:r>
      </w:ins>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E36CCB" w:rsidRPr="0003648D" w:rsidTr="00186315">
        <w:trPr>
          <w:ins w:id="2301" w:author="STEC" w:date="2018-09-17T12:20:00Z"/>
        </w:trPr>
        <w:tc>
          <w:tcPr>
            <w:tcW w:w="1191" w:type="pct"/>
          </w:tcPr>
          <w:p w:rsidR="00E36CCB" w:rsidRPr="0003648D" w:rsidRDefault="00E36CCB" w:rsidP="00186315">
            <w:pPr>
              <w:pStyle w:val="TableHead"/>
              <w:rPr>
                <w:ins w:id="2302" w:author="STEC" w:date="2018-09-17T12:20:00Z"/>
              </w:rPr>
            </w:pPr>
            <w:ins w:id="2303" w:author="STEC" w:date="2018-09-17T12:20:00Z">
              <w:r w:rsidRPr="0003648D">
                <w:t>Variable</w:t>
              </w:r>
            </w:ins>
          </w:p>
        </w:tc>
        <w:tc>
          <w:tcPr>
            <w:tcW w:w="335" w:type="pct"/>
          </w:tcPr>
          <w:p w:rsidR="00E36CCB" w:rsidRPr="0003648D" w:rsidRDefault="00E36CCB" w:rsidP="00186315">
            <w:pPr>
              <w:pStyle w:val="TableHead"/>
              <w:rPr>
                <w:ins w:id="2304" w:author="STEC" w:date="2018-09-17T12:20:00Z"/>
              </w:rPr>
            </w:pPr>
            <w:ins w:id="2305" w:author="STEC" w:date="2018-09-17T12:20:00Z">
              <w:r w:rsidRPr="0003648D">
                <w:t>Unit</w:t>
              </w:r>
            </w:ins>
          </w:p>
        </w:tc>
        <w:tc>
          <w:tcPr>
            <w:tcW w:w="3474" w:type="pct"/>
          </w:tcPr>
          <w:p w:rsidR="00E36CCB" w:rsidRPr="0003648D" w:rsidRDefault="00E36CCB" w:rsidP="00186315">
            <w:pPr>
              <w:pStyle w:val="TableHead"/>
              <w:rPr>
                <w:ins w:id="2306" w:author="STEC" w:date="2018-09-17T12:20:00Z"/>
              </w:rPr>
            </w:pPr>
            <w:ins w:id="2307" w:author="STEC" w:date="2018-09-17T12:20:00Z">
              <w:r w:rsidRPr="0003648D">
                <w:t>Description</w:t>
              </w:r>
            </w:ins>
          </w:p>
        </w:tc>
      </w:tr>
      <w:tr w:rsidR="00E36CCB" w:rsidRPr="0003648D" w:rsidTr="00186315">
        <w:trPr>
          <w:ins w:id="2308" w:author="STEC" w:date="2018-09-17T12:20:00Z"/>
        </w:trPr>
        <w:tc>
          <w:tcPr>
            <w:tcW w:w="1191" w:type="pct"/>
          </w:tcPr>
          <w:p w:rsidR="00E36CCB" w:rsidRPr="0003648D" w:rsidRDefault="00E36CCB" w:rsidP="00186315">
            <w:pPr>
              <w:pStyle w:val="TableBody"/>
              <w:rPr>
                <w:ins w:id="2309" w:author="STEC" w:date="2018-09-17T12:20:00Z"/>
              </w:rPr>
            </w:pPr>
            <w:ins w:id="2310" w:author="STEC" w:date="2018-09-17T12:20:00Z">
              <w:r w:rsidRPr="0003648D">
                <w:t>A</w:t>
              </w:r>
              <w:r>
                <w:t>EC</w:t>
              </w:r>
              <w:r w:rsidRPr="0003648D">
                <w:t>RCOSTTOT</w:t>
              </w:r>
            </w:ins>
          </w:p>
        </w:tc>
        <w:tc>
          <w:tcPr>
            <w:tcW w:w="335" w:type="pct"/>
          </w:tcPr>
          <w:p w:rsidR="00E36CCB" w:rsidRPr="0003648D" w:rsidRDefault="00E36CCB" w:rsidP="00186315">
            <w:pPr>
              <w:pStyle w:val="TableBody"/>
              <w:rPr>
                <w:ins w:id="2311" w:author="STEC" w:date="2018-09-17T12:20:00Z"/>
              </w:rPr>
            </w:pPr>
            <w:ins w:id="2312" w:author="STEC" w:date="2018-09-17T12:20:00Z">
              <w:r w:rsidRPr="0003648D">
                <w:t>$</w:t>
              </w:r>
            </w:ins>
          </w:p>
        </w:tc>
        <w:tc>
          <w:tcPr>
            <w:tcW w:w="3474" w:type="pct"/>
          </w:tcPr>
          <w:p w:rsidR="00E36CCB" w:rsidRPr="0003648D" w:rsidRDefault="00E36CCB" w:rsidP="00186315">
            <w:pPr>
              <w:pStyle w:val="TableBody"/>
              <w:rPr>
                <w:ins w:id="2313" w:author="STEC" w:date="2018-09-17T12:20:00Z"/>
              </w:rPr>
            </w:pPr>
            <w:ins w:id="2314" w:author="STEC" w:date="2018-09-17T12:20:00Z">
              <w:r>
                <w:rPr>
                  <w:i/>
                </w:rPr>
                <w:t>ERCOT Contingency Reserve Service</w:t>
              </w:r>
              <w:r w:rsidRPr="0003648D">
                <w:rPr>
                  <w:i/>
                </w:rPr>
                <w:t xml:space="preserve"> Cost Total</w:t>
              </w:r>
              <w:r w:rsidRPr="0003648D">
                <w:t xml:space="preserve">—The net total costs for </w:t>
              </w:r>
              <w:r>
                <w:t>ECRS</w:t>
              </w:r>
              <w:r w:rsidRPr="0003648D">
                <w:t xml:space="preserve"> that includes costs of assigned Ancillary Service during a Watch for the hour.</w:t>
              </w:r>
            </w:ins>
          </w:p>
        </w:tc>
      </w:tr>
      <w:tr w:rsidR="00E36CCB" w:rsidRPr="0003648D" w:rsidTr="00186315">
        <w:trPr>
          <w:ins w:id="2315" w:author="STEC" w:date="2018-09-17T12:20:00Z"/>
        </w:trPr>
        <w:tc>
          <w:tcPr>
            <w:tcW w:w="1191" w:type="pct"/>
          </w:tcPr>
          <w:p w:rsidR="00E36CCB" w:rsidRPr="0003648D" w:rsidRDefault="00E36CCB" w:rsidP="00186315">
            <w:pPr>
              <w:pStyle w:val="TableBody"/>
              <w:rPr>
                <w:ins w:id="2316" w:author="STEC" w:date="2018-09-17T12:20:00Z"/>
              </w:rPr>
            </w:pPr>
            <w:ins w:id="2317" w:author="STEC" w:date="2018-09-17T12:20:00Z">
              <w:r>
                <w:t>EC</w:t>
              </w:r>
              <w:r w:rsidRPr="0003648D">
                <w:t>RCOSTTOT</w:t>
              </w:r>
            </w:ins>
          </w:p>
        </w:tc>
        <w:tc>
          <w:tcPr>
            <w:tcW w:w="335" w:type="pct"/>
          </w:tcPr>
          <w:p w:rsidR="00E36CCB" w:rsidRPr="0003648D" w:rsidRDefault="00E36CCB" w:rsidP="00186315">
            <w:pPr>
              <w:pStyle w:val="TableBody"/>
              <w:rPr>
                <w:ins w:id="2318" w:author="STEC" w:date="2018-09-17T12:20:00Z"/>
              </w:rPr>
            </w:pPr>
            <w:ins w:id="2319" w:author="STEC" w:date="2018-09-17T12:20:00Z">
              <w:r w:rsidRPr="0003648D">
                <w:t>$</w:t>
              </w:r>
            </w:ins>
          </w:p>
        </w:tc>
        <w:tc>
          <w:tcPr>
            <w:tcW w:w="3474" w:type="pct"/>
          </w:tcPr>
          <w:p w:rsidR="00E36CCB" w:rsidRPr="0003648D" w:rsidRDefault="00E36CCB" w:rsidP="00186315">
            <w:pPr>
              <w:pStyle w:val="TableBody"/>
              <w:rPr>
                <w:ins w:id="2320" w:author="STEC" w:date="2018-09-17T12:20:00Z"/>
              </w:rPr>
            </w:pPr>
            <w:ins w:id="2321" w:author="STEC" w:date="2018-09-17T12:20:00Z">
              <w:r>
                <w:rPr>
                  <w:i/>
                </w:rPr>
                <w:t>ERCOT Contingency Reserve Service</w:t>
              </w:r>
              <w:r w:rsidRPr="0003648D">
                <w:rPr>
                  <w:i/>
                </w:rPr>
                <w:t xml:space="preserve"> Cost Total</w:t>
              </w:r>
              <w:r w:rsidRPr="0003648D">
                <w:t xml:space="preserve">—The net total costs for </w:t>
              </w:r>
              <w:r>
                <w:t>ECRS</w:t>
              </w:r>
              <w:r w:rsidRPr="0003648D">
                <w:t xml:space="preserve"> for the hour.  </w:t>
              </w:r>
            </w:ins>
          </w:p>
        </w:tc>
      </w:tr>
      <w:tr w:rsidR="00E36CCB" w:rsidRPr="0003648D" w:rsidTr="00186315">
        <w:trPr>
          <w:ins w:id="2322"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23" w:author="STEC" w:date="2018-09-17T12:20:00Z"/>
              </w:rPr>
            </w:pPr>
            <w:ins w:id="2324" w:author="STEC" w:date="2018-09-17T12:20:00Z">
              <w:r w:rsidRPr="0003648D">
                <w:t>RTAU</w:t>
              </w:r>
              <w:r>
                <w:t>EC</w:t>
              </w:r>
              <w:r w:rsidRPr="0003648D">
                <w:t>RAMTTOT</w:t>
              </w:r>
            </w:ins>
          </w:p>
        </w:tc>
        <w:tc>
          <w:tcPr>
            <w:tcW w:w="33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25" w:author="STEC" w:date="2018-09-17T12:20:00Z"/>
              </w:rPr>
            </w:pPr>
            <w:ins w:id="2326" w:author="STEC" w:date="2018-09-17T12:20:00Z">
              <w:r w:rsidRPr="0003648D">
                <w:t>$</w:t>
              </w:r>
            </w:ins>
          </w:p>
        </w:tc>
        <w:tc>
          <w:tcPr>
            <w:tcW w:w="347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27" w:author="STEC" w:date="2018-09-17T12:20:00Z"/>
              </w:rPr>
            </w:pPr>
            <w:ins w:id="2328" w:author="STEC" w:date="2018-09-17T12:20:00Z">
              <w:r w:rsidRPr="0003648D">
                <w:rPr>
                  <w:i/>
                </w:rPr>
                <w:t xml:space="preserve">Real-Time Assigned Un-Deployed </w:t>
              </w:r>
              <w:r>
                <w:rPr>
                  <w:i/>
                </w:rPr>
                <w:t>ERCOT Contingency Reserve Service</w:t>
              </w:r>
              <w:r w:rsidRPr="0003648D">
                <w:rPr>
                  <w:i/>
                </w:rPr>
                <w:t xml:space="preserve"> Payment Amount Total</w:t>
              </w:r>
              <w:del w:id="2329" w:author="STEC" w:date="2018-09-18T15:59:00Z">
                <w:r w:rsidRPr="0003648D" w:rsidDel="00395812">
                  <w:rPr>
                    <w:i/>
                  </w:rPr>
                  <w:delText xml:space="preserve"> </w:delText>
                </w:r>
              </w:del>
              <w:r w:rsidRPr="0003648D">
                <w:rPr>
                  <w:i/>
                </w:rPr>
                <w:t xml:space="preserve"> for all QSEs - </w:t>
              </w:r>
              <w:r w:rsidRPr="0003648D">
                <w:t xml:space="preserve">The payments to all QSEs for the Real-Time un-deployed </w:t>
              </w:r>
              <w:r>
                <w:t>ECRS</w:t>
              </w:r>
              <w:r w:rsidRPr="0003648D">
                <w:t xml:space="preserve"> Ancillary Service Assignment for the hour.</w:t>
              </w:r>
            </w:ins>
          </w:p>
        </w:tc>
      </w:tr>
      <w:tr w:rsidR="00E36CCB" w:rsidRPr="0003648D" w:rsidTr="00186315">
        <w:trPr>
          <w:ins w:id="2330"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31" w:author="STEC" w:date="2018-09-17T12:20:00Z"/>
              </w:rPr>
            </w:pPr>
            <w:ins w:id="2332" w:author="STEC" w:date="2018-09-17T12:20:00Z">
              <w:r w:rsidRPr="0003648D">
                <w:t>RTAU</w:t>
              </w:r>
              <w:r>
                <w:t>EC</w:t>
              </w:r>
              <w:r w:rsidRPr="0003648D">
                <w:t>RAMT</w:t>
              </w:r>
              <w:r w:rsidRPr="0003648D">
                <w:rPr>
                  <w:b/>
                </w:rPr>
                <w:t xml:space="preserve"> </w:t>
              </w:r>
              <w:r w:rsidRPr="0003648D">
                <w:rPr>
                  <w:i/>
                  <w:vertAlign w:val="subscript"/>
                </w:rPr>
                <w:t>q, r,p,i</w:t>
              </w:r>
            </w:ins>
          </w:p>
        </w:tc>
        <w:tc>
          <w:tcPr>
            <w:tcW w:w="33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33" w:author="STEC" w:date="2018-09-17T12:20:00Z"/>
              </w:rPr>
            </w:pPr>
            <w:ins w:id="2334" w:author="STEC" w:date="2018-09-17T12:20:00Z">
              <w:r w:rsidRPr="0003648D">
                <w:t>$</w:t>
              </w:r>
            </w:ins>
          </w:p>
        </w:tc>
        <w:tc>
          <w:tcPr>
            <w:tcW w:w="347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35" w:author="STEC" w:date="2018-09-17T12:20:00Z"/>
              </w:rPr>
            </w:pPr>
            <w:ins w:id="2336" w:author="STEC" w:date="2018-09-17T12:20:00Z">
              <w:r w:rsidRPr="0003648D">
                <w:rPr>
                  <w:i/>
                </w:rPr>
                <w:t xml:space="preserve">Real-Time Assigned Un-Deployed </w:t>
              </w:r>
              <w:r>
                <w:rPr>
                  <w:i/>
                </w:rPr>
                <w:t>ERCOT Contingency Reserve Service</w:t>
              </w:r>
              <w:r w:rsidRPr="0003648D">
                <w:rPr>
                  <w:i/>
                </w:rPr>
                <w:t xml:space="preserve"> Payment Amount per QSE - </w:t>
              </w:r>
              <w:r w:rsidRPr="0003648D">
                <w:t xml:space="preserve">The payment to QSE </w:t>
              </w:r>
              <w:r w:rsidRPr="0003648D">
                <w:rPr>
                  <w:i/>
                </w:rPr>
                <w:t>q</w:t>
              </w:r>
              <w:r w:rsidRPr="0003648D">
                <w:t xml:space="preserve"> for a Real-Time un-deployed </w:t>
              </w:r>
              <w:r>
                <w:t>ECRS</w:t>
              </w:r>
              <w:r w:rsidRPr="0003648D">
                <w:t xml:space="preserve"> Ancillary Service Assignment to Resource </w:t>
              </w:r>
              <w:r w:rsidRPr="0003648D">
                <w:rPr>
                  <w:i/>
                </w:rPr>
                <w:t>r</w:t>
              </w:r>
              <w:r w:rsidRPr="0003648D">
                <w:t xml:space="preserve"> at Settlement Point </w:t>
              </w:r>
              <w:r w:rsidRPr="0003648D">
                <w:rPr>
                  <w:i/>
                </w:rPr>
                <w:t>p</w:t>
              </w:r>
              <w:r w:rsidRPr="0003648D">
                <w:t xml:space="preserve"> for the 15-minute Settlement Interval </w:t>
              </w:r>
              <w:r w:rsidRPr="0003648D">
                <w:rPr>
                  <w:i/>
                </w:rPr>
                <w:t>i</w:t>
              </w:r>
              <w:r w:rsidRPr="0003648D">
                <w:t>.</w:t>
              </w:r>
            </w:ins>
          </w:p>
        </w:tc>
      </w:tr>
      <w:tr w:rsidR="00E36CCB" w:rsidRPr="0003648D" w:rsidTr="00186315">
        <w:trPr>
          <w:ins w:id="2337"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38" w:author="STEC" w:date="2018-09-17T12:20:00Z"/>
                <w:i/>
              </w:rPr>
            </w:pPr>
            <w:ins w:id="2339" w:author="STEC" w:date="2018-09-17T12:20:00Z">
              <w:r w:rsidRPr="0003648D">
                <w:rPr>
                  <w:i/>
                </w:rPr>
                <w:t>q</w:t>
              </w:r>
            </w:ins>
          </w:p>
        </w:tc>
        <w:tc>
          <w:tcPr>
            <w:tcW w:w="33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40" w:author="STEC" w:date="2018-09-17T12:20:00Z"/>
              </w:rPr>
            </w:pPr>
            <w:ins w:id="2341" w:author="STEC" w:date="2018-09-17T12:20:00Z">
              <w:r w:rsidRPr="0003648D">
                <w:t>none</w:t>
              </w:r>
            </w:ins>
          </w:p>
        </w:tc>
        <w:tc>
          <w:tcPr>
            <w:tcW w:w="347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42" w:author="STEC" w:date="2018-09-17T12:20:00Z"/>
              </w:rPr>
            </w:pPr>
            <w:ins w:id="2343" w:author="STEC" w:date="2018-09-17T12:20:00Z">
              <w:r w:rsidRPr="0003648D">
                <w:t>A QSE.</w:t>
              </w:r>
            </w:ins>
          </w:p>
        </w:tc>
      </w:tr>
      <w:tr w:rsidR="00E36CCB" w:rsidRPr="0003648D" w:rsidTr="00186315">
        <w:tblPrEx>
          <w:tblCellMar>
            <w:left w:w="115" w:type="dxa"/>
            <w:right w:w="115" w:type="dxa"/>
          </w:tblCellMar>
        </w:tblPrEx>
        <w:trPr>
          <w:cantSplit/>
          <w:tblHeader/>
          <w:ins w:id="2344"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45" w:author="STEC" w:date="2018-09-17T12:20:00Z"/>
                <w:i/>
              </w:rPr>
            </w:pPr>
            <w:ins w:id="2346" w:author="STEC" w:date="2018-09-17T12:20:00Z">
              <w:r w:rsidRPr="0003648D">
                <w:rPr>
                  <w:i/>
                </w:rPr>
                <w:t>r</w:t>
              </w:r>
            </w:ins>
          </w:p>
        </w:tc>
        <w:tc>
          <w:tcPr>
            <w:tcW w:w="33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47" w:author="STEC" w:date="2018-09-17T12:20:00Z"/>
              </w:rPr>
            </w:pPr>
            <w:ins w:id="2348" w:author="STEC" w:date="2018-09-17T12:20:00Z">
              <w:r w:rsidRPr="0003648D">
                <w:t>none</w:t>
              </w:r>
            </w:ins>
          </w:p>
        </w:tc>
        <w:tc>
          <w:tcPr>
            <w:tcW w:w="347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49" w:author="STEC" w:date="2018-09-17T12:20:00Z"/>
              </w:rPr>
            </w:pPr>
            <w:ins w:id="2350" w:author="STEC" w:date="2018-09-17T12:20:00Z">
              <w:r w:rsidRPr="0003648D">
                <w:t xml:space="preserve">A Generation Resource that was allocated </w:t>
              </w:r>
              <w:r>
                <w:t>ECRS</w:t>
              </w:r>
              <w:r w:rsidRPr="0003648D">
                <w:t xml:space="preserve"> Ancillary Service Assignment by the QSE.</w:t>
              </w:r>
            </w:ins>
          </w:p>
        </w:tc>
      </w:tr>
      <w:tr w:rsidR="00E36CCB" w:rsidRPr="0003648D" w:rsidTr="00186315">
        <w:tblPrEx>
          <w:tblCellMar>
            <w:left w:w="115" w:type="dxa"/>
            <w:right w:w="115" w:type="dxa"/>
          </w:tblCellMar>
        </w:tblPrEx>
        <w:trPr>
          <w:cantSplit/>
          <w:trHeight w:val="215"/>
          <w:tblHeader/>
          <w:ins w:id="2351"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52" w:author="STEC" w:date="2018-09-17T12:20:00Z"/>
                <w:i/>
              </w:rPr>
            </w:pPr>
            <w:ins w:id="2353" w:author="STEC" w:date="2018-09-17T12:20:00Z">
              <w:r w:rsidRPr="0003648D">
                <w:rPr>
                  <w:i/>
                </w:rPr>
                <w:t>p</w:t>
              </w:r>
            </w:ins>
          </w:p>
        </w:tc>
        <w:tc>
          <w:tcPr>
            <w:tcW w:w="33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54" w:author="STEC" w:date="2018-09-17T12:20:00Z"/>
              </w:rPr>
            </w:pPr>
            <w:ins w:id="2355" w:author="STEC" w:date="2018-09-17T12:20:00Z">
              <w:r w:rsidRPr="0003648D">
                <w:t>none</w:t>
              </w:r>
            </w:ins>
          </w:p>
        </w:tc>
        <w:tc>
          <w:tcPr>
            <w:tcW w:w="347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56" w:author="STEC" w:date="2018-09-17T12:20:00Z"/>
              </w:rPr>
            </w:pPr>
            <w:ins w:id="2357" w:author="STEC" w:date="2018-09-17T12:20:00Z">
              <w:r w:rsidRPr="0003648D">
                <w:t xml:space="preserve">A Settlement Point for the Resource Node that was allocated </w:t>
              </w:r>
              <w:r>
                <w:t>ECRS</w:t>
              </w:r>
              <w:r w:rsidRPr="0003648D">
                <w:t xml:space="preserve"> Ancillary Service Assignment by the QSE.</w:t>
              </w:r>
            </w:ins>
          </w:p>
        </w:tc>
      </w:tr>
      <w:tr w:rsidR="00E36CCB" w:rsidRPr="0003648D" w:rsidTr="00186315">
        <w:trPr>
          <w:trHeight w:val="143"/>
          <w:ins w:id="2358"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59" w:author="STEC" w:date="2018-09-17T12:20:00Z"/>
                <w:i/>
              </w:rPr>
            </w:pPr>
            <w:ins w:id="2360" w:author="STEC" w:date="2018-09-17T12:20:00Z">
              <w:r w:rsidRPr="0003648D">
                <w:rPr>
                  <w:i/>
                </w:rPr>
                <w:t>i</w:t>
              </w:r>
            </w:ins>
          </w:p>
        </w:tc>
        <w:tc>
          <w:tcPr>
            <w:tcW w:w="33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61" w:author="STEC" w:date="2018-09-17T12:20:00Z"/>
              </w:rPr>
            </w:pPr>
            <w:ins w:id="2362" w:author="STEC" w:date="2018-09-17T12:20:00Z">
              <w:r w:rsidRPr="0003648D">
                <w:t>none</w:t>
              </w:r>
            </w:ins>
          </w:p>
        </w:tc>
        <w:tc>
          <w:tcPr>
            <w:tcW w:w="347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363" w:author="STEC" w:date="2018-09-17T12:20:00Z"/>
              </w:rPr>
            </w:pPr>
            <w:ins w:id="2364" w:author="STEC" w:date="2018-09-17T12:20:00Z">
              <w:r w:rsidRPr="0003648D">
                <w:t>A 15-minute Settlement Interval in the Operating Hour.</w:t>
              </w:r>
            </w:ins>
          </w:p>
        </w:tc>
      </w:tr>
    </w:tbl>
    <w:p w:rsidR="00E36CCB" w:rsidRPr="0003648D" w:rsidRDefault="00E36CCB" w:rsidP="00E36CCB">
      <w:pPr>
        <w:pStyle w:val="List"/>
        <w:spacing w:before="240"/>
        <w:ind w:left="1440"/>
        <w:rPr>
          <w:ins w:id="2365" w:author="STEC" w:date="2018-09-17T12:20:00Z"/>
        </w:rPr>
      </w:pPr>
      <w:ins w:id="2366" w:author="STEC" w:date="2018-09-17T12:20:00Z">
        <w:r w:rsidRPr="0003648D">
          <w:t>(b)</w:t>
        </w:r>
        <w:r w:rsidRPr="0003648D">
          <w:tab/>
          <w:t xml:space="preserve">Each QSE’s share of the net total costs for </w:t>
        </w:r>
        <w:r>
          <w:t>ECRS</w:t>
        </w:r>
        <w:r w:rsidRPr="0003648D">
          <w:t xml:space="preserve"> for the Operating Hour, including Ancillary Service costs assigned during a Watch is calculated as follows:</w:t>
        </w:r>
      </w:ins>
    </w:p>
    <w:p w:rsidR="00E36CCB" w:rsidRPr="0003648D" w:rsidRDefault="00E36CCB" w:rsidP="00E36CCB">
      <w:pPr>
        <w:pStyle w:val="FormulaBold"/>
        <w:rPr>
          <w:ins w:id="2367" w:author="STEC" w:date="2018-09-17T12:20:00Z"/>
        </w:rPr>
      </w:pPr>
      <w:ins w:id="2368" w:author="STEC" w:date="2018-09-17T12:20:00Z">
        <w:r w:rsidRPr="0003648D">
          <w:t>A</w:t>
        </w:r>
        <w:r>
          <w:t>EC</w:t>
        </w:r>
        <w:r w:rsidRPr="0003648D">
          <w:t xml:space="preserve">RCOST </w:t>
        </w:r>
        <w:r w:rsidRPr="0003648D">
          <w:rPr>
            <w:i/>
            <w:vertAlign w:val="subscript"/>
          </w:rPr>
          <w:t>q</w:t>
        </w:r>
        <w:r w:rsidRPr="0003648D">
          <w:tab/>
          <w:t>=</w:t>
        </w:r>
        <w:r w:rsidRPr="0003648D">
          <w:tab/>
          <w:t>A</w:t>
        </w:r>
        <w:r>
          <w:t>EC</w:t>
        </w:r>
        <w:r w:rsidRPr="0003648D">
          <w:t>RPR * A</w:t>
        </w:r>
        <w:r>
          <w:t>EC</w:t>
        </w:r>
        <w:r w:rsidRPr="0003648D">
          <w:t xml:space="preserve">RQ </w:t>
        </w:r>
        <w:r w:rsidRPr="0003648D">
          <w:rPr>
            <w:i/>
            <w:vertAlign w:val="subscript"/>
          </w:rPr>
          <w:t>q</w:t>
        </w:r>
      </w:ins>
    </w:p>
    <w:p w:rsidR="00E36CCB" w:rsidRPr="0003648D" w:rsidRDefault="00E36CCB" w:rsidP="00E36CCB">
      <w:pPr>
        <w:pStyle w:val="BodyText"/>
        <w:rPr>
          <w:ins w:id="2369" w:author="STEC" w:date="2018-09-17T12:20:00Z"/>
        </w:rPr>
      </w:pPr>
      <w:ins w:id="2370" w:author="STEC" w:date="2018-09-17T12:20:00Z">
        <w:r w:rsidRPr="0003648D">
          <w:t>Where:</w:t>
        </w:r>
      </w:ins>
    </w:p>
    <w:p w:rsidR="00E36CCB" w:rsidRPr="0003648D" w:rsidRDefault="00E36CCB" w:rsidP="00E36CCB">
      <w:pPr>
        <w:pStyle w:val="Formula"/>
        <w:rPr>
          <w:ins w:id="2371" w:author="STEC" w:date="2018-09-17T12:20:00Z"/>
        </w:rPr>
      </w:pPr>
      <w:ins w:id="2372" w:author="STEC" w:date="2018-09-17T12:20:00Z">
        <w:r w:rsidRPr="0003648D">
          <w:lastRenderedPageBreak/>
          <w:t>A</w:t>
        </w:r>
        <w:r>
          <w:t>EC</w:t>
        </w:r>
        <w:r w:rsidRPr="0003648D">
          <w:t>RPR</w:t>
        </w:r>
        <w:r w:rsidRPr="0003648D">
          <w:tab/>
          <w:t>=</w:t>
        </w:r>
        <w:r w:rsidRPr="0003648D">
          <w:tab/>
          <w:t>A</w:t>
        </w:r>
        <w:r>
          <w:t>EC</w:t>
        </w:r>
        <w:r w:rsidRPr="0003648D">
          <w:t>RCOSTTOT / A</w:t>
        </w:r>
        <w:r>
          <w:t>EC</w:t>
        </w:r>
        <w:r w:rsidRPr="0003648D">
          <w:t>RQTOT</w:t>
        </w:r>
      </w:ins>
    </w:p>
    <w:p w:rsidR="00E36CCB" w:rsidRPr="0003648D" w:rsidRDefault="00E36CCB" w:rsidP="00E36CCB">
      <w:pPr>
        <w:pStyle w:val="Formula"/>
        <w:rPr>
          <w:ins w:id="2373" w:author="STEC" w:date="2018-09-17T12:20:00Z"/>
        </w:rPr>
      </w:pPr>
      <w:ins w:id="2374" w:author="STEC" w:date="2018-09-17T12:20:00Z">
        <w:r w:rsidRPr="0003648D">
          <w:t>A</w:t>
        </w:r>
        <w:r>
          <w:t>EC</w:t>
        </w:r>
        <w:r w:rsidRPr="0003648D">
          <w:t>RQTOT</w:t>
        </w:r>
        <w:r w:rsidRPr="0003648D">
          <w:tab/>
          <w:t>=</w:t>
        </w:r>
        <w:r w:rsidRPr="0003648D">
          <w:tab/>
        </w:r>
      </w:ins>
      <w:ins w:id="2375" w:author="STEC" w:date="2018-09-17T12:20:00Z">
        <w:r w:rsidRPr="0003648D">
          <w:rPr>
            <w:position w:val="-22"/>
            <w:lang w:val="pt-BR"/>
          </w:rPr>
          <w:object w:dxaOrig="225" w:dyaOrig="465">
            <v:shape id="_x0000_i1111" type="#_x0000_t75" style="width:11.25pt;height:23.15pt" o:ole="">
              <v:imagedata r:id="rId67" o:title=""/>
            </v:shape>
            <o:OLEObject Type="Embed" ProgID="Equation.3" ShapeID="_x0000_i1111" DrawAspect="Content" ObjectID="_1600160350" r:id="rId135"/>
          </w:object>
        </w:r>
      </w:ins>
      <w:ins w:id="2376" w:author="STEC" w:date="2018-09-17T12:20:00Z">
        <w:r w:rsidRPr="0003648D">
          <w:rPr>
            <w:lang w:val="pt-BR"/>
          </w:rPr>
          <w:t>A</w:t>
        </w:r>
        <w:r>
          <w:t>EC</w:t>
        </w:r>
        <w:r w:rsidRPr="0003648D">
          <w:t xml:space="preserve">RQ </w:t>
        </w:r>
        <w:r w:rsidRPr="0003648D">
          <w:rPr>
            <w:i/>
            <w:vertAlign w:val="subscript"/>
          </w:rPr>
          <w:t>q</w:t>
        </w:r>
      </w:ins>
    </w:p>
    <w:p w:rsidR="00E36CCB" w:rsidRPr="0003648D" w:rsidRDefault="00E36CCB" w:rsidP="00E36CCB">
      <w:pPr>
        <w:pStyle w:val="Formula"/>
        <w:rPr>
          <w:ins w:id="2377" w:author="STEC" w:date="2018-09-17T12:20:00Z"/>
          <w:lang w:val="es-ES"/>
        </w:rPr>
      </w:pPr>
      <w:ins w:id="2378" w:author="STEC" w:date="2018-09-17T12:20:00Z">
        <w:r w:rsidRPr="0003648D">
          <w:rPr>
            <w:lang w:val="es-ES"/>
          </w:rPr>
          <w:t>A</w:t>
        </w:r>
        <w:r>
          <w:rPr>
            <w:lang w:val="es-ES"/>
          </w:rPr>
          <w:t>EC</w:t>
        </w:r>
        <w:r w:rsidRPr="0003648D">
          <w:rPr>
            <w:lang w:val="es-ES"/>
          </w:rPr>
          <w:t xml:space="preserve">RQ </w:t>
        </w:r>
        <w:r w:rsidRPr="0003648D">
          <w:rPr>
            <w:i/>
            <w:vertAlign w:val="subscript"/>
            <w:lang w:val="es-ES"/>
          </w:rPr>
          <w:t>q</w:t>
        </w:r>
        <w:r w:rsidRPr="0003648D">
          <w:rPr>
            <w:lang w:val="es-ES"/>
          </w:rPr>
          <w:tab/>
          <w:t>=</w:t>
        </w:r>
        <w:r w:rsidRPr="0003648D">
          <w:rPr>
            <w:lang w:val="es-ES"/>
          </w:rPr>
          <w:tab/>
          <w:t>A</w:t>
        </w:r>
        <w:r>
          <w:rPr>
            <w:lang w:val="es-ES"/>
          </w:rPr>
          <w:t>EC</w:t>
        </w:r>
        <w:r w:rsidRPr="0003648D">
          <w:rPr>
            <w:lang w:val="es-ES"/>
          </w:rPr>
          <w:t xml:space="preserve">RO </w:t>
        </w:r>
        <w:r w:rsidRPr="0003648D">
          <w:rPr>
            <w:i/>
            <w:vertAlign w:val="subscript"/>
            <w:lang w:val="es-ES"/>
          </w:rPr>
          <w:t>q</w:t>
        </w:r>
        <w:r w:rsidRPr="0003648D">
          <w:rPr>
            <w:lang w:val="es-ES"/>
          </w:rPr>
          <w:t xml:space="preserve"> – SA</w:t>
        </w:r>
        <w:r>
          <w:rPr>
            <w:lang w:val="es-ES"/>
          </w:rPr>
          <w:t>EC</w:t>
        </w:r>
        <w:r w:rsidRPr="0003648D">
          <w:rPr>
            <w:lang w:val="es-ES"/>
          </w:rPr>
          <w:t xml:space="preserve">RQ </w:t>
        </w:r>
        <w:r w:rsidRPr="0003648D">
          <w:rPr>
            <w:i/>
            <w:vertAlign w:val="subscript"/>
            <w:lang w:val="es-ES"/>
          </w:rPr>
          <w:t>q</w:t>
        </w:r>
      </w:ins>
    </w:p>
    <w:p w:rsidR="00E36CCB" w:rsidRPr="0003648D" w:rsidRDefault="00E36CCB" w:rsidP="00E36CCB">
      <w:pPr>
        <w:pStyle w:val="Formula"/>
        <w:rPr>
          <w:ins w:id="2379" w:author="STEC" w:date="2018-09-17T12:20:00Z"/>
          <w:i/>
          <w:vertAlign w:val="subscript"/>
          <w:lang w:val="fr-FR"/>
        </w:rPr>
      </w:pPr>
      <w:ins w:id="2380" w:author="STEC" w:date="2018-09-17T12:20:00Z">
        <w:r w:rsidRPr="0003648D">
          <w:rPr>
            <w:lang w:val="es-ES"/>
          </w:rPr>
          <w:t>A</w:t>
        </w:r>
        <w:r>
          <w:rPr>
            <w:lang w:val="es-ES"/>
          </w:rPr>
          <w:t>EC</w:t>
        </w:r>
        <w:r w:rsidRPr="0003648D">
          <w:rPr>
            <w:lang w:val="es-ES"/>
          </w:rPr>
          <w:t xml:space="preserve">RO </w:t>
        </w:r>
        <w:r w:rsidRPr="0003648D">
          <w:rPr>
            <w:i/>
            <w:vertAlign w:val="subscript"/>
            <w:lang w:val="es-ES"/>
          </w:rPr>
          <w:t>q</w:t>
        </w:r>
        <w:r w:rsidRPr="0003648D">
          <w:rPr>
            <w:lang w:val="es-ES"/>
          </w:rPr>
          <w:tab/>
          <w:t>=</w:t>
        </w:r>
        <w:r w:rsidRPr="0003648D">
          <w:rPr>
            <w:lang w:val="es-ES"/>
          </w:rPr>
          <w:tab/>
          <w:t>WAU</w:t>
        </w:r>
        <w:r>
          <w:rPr>
            <w:lang w:val="es-ES"/>
          </w:rPr>
          <w:t>EC</w:t>
        </w:r>
        <w:r w:rsidRPr="0003648D">
          <w:rPr>
            <w:lang w:val="es-ES"/>
          </w:rPr>
          <w:t>RTOT * HLRS</w:t>
        </w:r>
        <w:r w:rsidRPr="008745C7">
          <w:rPr>
            <w:i/>
            <w:vertAlign w:val="subscript"/>
          </w:rPr>
          <w:t xml:space="preserve"> </w:t>
        </w:r>
        <w:r w:rsidRPr="0003648D">
          <w:rPr>
            <w:i/>
            <w:vertAlign w:val="subscript"/>
          </w:rPr>
          <w:t>q</w:t>
        </w:r>
        <w:r w:rsidRPr="0003648D">
          <w:rPr>
            <w:lang w:val="es-ES"/>
          </w:rPr>
          <w:t xml:space="preserve">  + </w:t>
        </w:r>
        <w:r>
          <w:rPr>
            <w:lang w:val="es-ES"/>
          </w:rPr>
          <w:t>EC</w:t>
        </w:r>
        <w:r w:rsidRPr="0003648D">
          <w:rPr>
            <w:lang w:val="es-ES"/>
          </w:rPr>
          <w:t xml:space="preserve">RO </w:t>
        </w:r>
        <w:r w:rsidRPr="0003648D">
          <w:rPr>
            <w:i/>
            <w:vertAlign w:val="subscript"/>
            <w:lang w:val="es-ES"/>
          </w:rPr>
          <w:t>q</w:t>
        </w:r>
        <w:r w:rsidRPr="0003648D">
          <w:rPr>
            <w:lang w:val="pt-BR"/>
          </w:rPr>
          <w:t xml:space="preserve"> </w:t>
        </w:r>
      </w:ins>
    </w:p>
    <w:p w:rsidR="00E36CCB" w:rsidRPr="0003648D" w:rsidRDefault="00E36CCB" w:rsidP="00E36CCB">
      <w:pPr>
        <w:pStyle w:val="Formula"/>
        <w:rPr>
          <w:ins w:id="2381" w:author="STEC" w:date="2018-09-17T12:20:00Z"/>
          <w:lang w:val="fr-FR"/>
        </w:rPr>
      </w:pPr>
      <w:ins w:id="2382" w:author="STEC" w:date="2018-09-17T12:20:00Z">
        <w:r w:rsidRPr="0003648D">
          <w:rPr>
            <w:lang w:val="es-ES"/>
          </w:rPr>
          <w:t>WAU</w:t>
        </w:r>
        <w:r>
          <w:rPr>
            <w:lang w:val="es-ES"/>
          </w:rPr>
          <w:t>EC</w:t>
        </w:r>
        <w:r w:rsidRPr="0003648D">
          <w:rPr>
            <w:lang w:val="es-ES"/>
          </w:rPr>
          <w:t>RTOT</w:t>
        </w:r>
        <w:r w:rsidRPr="0003648D">
          <w:rPr>
            <w:lang w:val="fr-FR"/>
          </w:rPr>
          <w:tab/>
          <w:t>=</w:t>
        </w:r>
        <w:r w:rsidRPr="0003648D">
          <w:rPr>
            <w:lang w:val="fr-FR"/>
          </w:rPr>
          <w:tab/>
        </w:r>
      </w:ins>
      <w:ins w:id="2383" w:author="STEC" w:date="2018-09-17T12:20:00Z">
        <w:r w:rsidRPr="0003648D">
          <w:rPr>
            <w:position w:val="-22"/>
            <w:lang w:val="pt-BR"/>
          </w:rPr>
          <w:object w:dxaOrig="225" w:dyaOrig="465">
            <v:shape id="_x0000_i1112" type="#_x0000_t75" style="width:11.25pt;height:23.15pt" o:ole="">
              <v:imagedata r:id="rId67" o:title=""/>
            </v:shape>
            <o:OLEObject Type="Embed" ProgID="Equation.3" ShapeID="_x0000_i1112" DrawAspect="Content" ObjectID="_1600160351" r:id="rId136"/>
          </w:object>
        </w:r>
      </w:ins>
      <w:ins w:id="2384" w:author="STEC" w:date="2018-09-17T12:20:00Z">
        <w:r w:rsidRPr="0003648D">
          <w:rPr>
            <w:position w:val="-18"/>
            <w:lang w:val="pt-BR"/>
          </w:rPr>
          <w:object w:dxaOrig="220" w:dyaOrig="420">
            <v:shape id="_x0000_i1113" type="#_x0000_t75" style="width:15.05pt;height:21.3pt" o:ole="">
              <v:imagedata r:id="rId52" o:title=""/>
            </v:shape>
            <o:OLEObject Type="Embed" ProgID="Equation.3" ShapeID="_x0000_i1113" DrawAspect="Content" ObjectID="_1600160352" r:id="rId137"/>
          </w:object>
        </w:r>
      </w:ins>
      <w:ins w:id="2385" w:author="STEC" w:date="2018-09-17T12:20:00Z">
        <w:r w:rsidRPr="0003648D">
          <w:rPr>
            <w:position w:val="-18"/>
            <w:lang w:val="pt-BR"/>
          </w:rPr>
          <w:object w:dxaOrig="220" w:dyaOrig="420">
            <v:shape id="_x0000_i1114" type="#_x0000_t75" style="width:11.25pt;height:21.3pt" o:ole="">
              <v:imagedata r:id="rId117" o:title=""/>
            </v:shape>
            <o:OLEObject Type="Embed" ProgID="Equation.3" ShapeID="_x0000_i1114" DrawAspect="Content" ObjectID="_1600160353" r:id="rId138"/>
          </w:object>
        </w:r>
      </w:ins>
      <w:ins w:id="2386" w:author="STEC" w:date="2018-09-17T12:20:00Z">
        <w:r w:rsidRPr="0003648D">
          <w:t>RTAU</w:t>
        </w:r>
        <w:r>
          <w:t>EC</w:t>
        </w:r>
        <w:r w:rsidRPr="0003648D">
          <w:t xml:space="preserve">RR </w:t>
        </w:r>
        <w:r w:rsidRPr="0003648D">
          <w:rPr>
            <w:i/>
            <w:vertAlign w:val="subscript"/>
          </w:rPr>
          <w:t>q ,r,p</w:t>
        </w:r>
      </w:ins>
    </w:p>
    <w:p w:rsidR="00E36CCB" w:rsidRPr="0003648D" w:rsidRDefault="00E36CCB" w:rsidP="00E36CCB">
      <w:pPr>
        <w:keepNext/>
        <w:rPr>
          <w:ins w:id="2387" w:author="STEC" w:date="2018-09-17T12:20:00Z"/>
        </w:rPr>
      </w:pPr>
      <w:ins w:id="2388" w:author="STEC" w:date="2018-09-17T12:20:00Z">
        <w:r w:rsidRPr="0003648D">
          <w:t>The above variables are defined as follows:</w:t>
        </w:r>
      </w:ins>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744"/>
        <w:gridCol w:w="6433"/>
      </w:tblGrid>
      <w:tr w:rsidR="00E36CCB" w:rsidRPr="0003648D" w:rsidTr="00186315">
        <w:trPr>
          <w:ins w:id="2389" w:author="STEC" w:date="2018-09-17T12:20:00Z"/>
        </w:trPr>
        <w:tc>
          <w:tcPr>
            <w:tcW w:w="1191" w:type="pct"/>
          </w:tcPr>
          <w:p w:rsidR="00E36CCB" w:rsidRPr="0003648D" w:rsidRDefault="00E36CCB" w:rsidP="00186315">
            <w:pPr>
              <w:pStyle w:val="TableHead"/>
              <w:rPr>
                <w:ins w:id="2390" w:author="STEC" w:date="2018-09-17T12:20:00Z"/>
              </w:rPr>
            </w:pPr>
            <w:ins w:id="2391" w:author="STEC" w:date="2018-09-17T12:20:00Z">
              <w:r w:rsidRPr="0003648D">
                <w:t>Variable</w:t>
              </w:r>
            </w:ins>
          </w:p>
        </w:tc>
        <w:tc>
          <w:tcPr>
            <w:tcW w:w="395" w:type="pct"/>
          </w:tcPr>
          <w:p w:rsidR="00E36CCB" w:rsidRPr="0003648D" w:rsidRDefault="00E36CCB" w:rsidP="00186315">
            <w:pPr>
              <w:pStyle w:val="TableHead"/>
              <w:rPr>
                <w:ins w:id="2392" w:author="STEC" w:date="2018-09-17T12:20:00Z"/>
              </w:rPr>
            </w:pPr>
            <w:ins w:id="2393" w:author="STEC" w:date="2018-09-17T12:20:00Z">
              <w:r w:rsidRPr="0003648D">
                <w:t>Unit</w:t>
              </w:r>
            </w:ins>
          </w:p>
        </w:tc>
        <w:tc>
          <w:tcPr>
            <w:tcW w:w="3414" w:type="pct"/>
          </w:tcPr>
          <w:p w:rsidR="00E36CCB" w:rsidRPr="0003648D" w:rsidRDefault="00E36CCB" w:rsidP="00186315">
            <w:pPr>
              <w:pStyle w:val="TableHead"/>
              <w:rPr>
                <w:ins w:id="2394" w:author="STEC" w:date="2018-09-17T12:20:00Z"/>
              </w:rPr>
            </w:pPr>
            <w:ins w:id="2395" w:author="STEC" w:date="2018-09-17T12:20:00Z">
              <w:r w:rsidRPr="0003648D">
                <w:t>Description</w:t>
              </w:r>
            </w:ins>
          </w:p>
        </w:tc>
      </w:tr>
      <w:tr w:rsidR="00E36CCB" w:rsidRPr="0003648D" w:rsidTr="00186315">
        <w:trPr>
          <w:ins w:id="2396" w:author="STEC" w:date="2018-09-17T12:20:00Z"/>
        </w:trPr>
        <w:tc>
          <w:tcPr>
            <w:tcW w:w="1191" w:type="pct"/>
          </w:tcPr>
          <w:p w:rsidR="00E36CCB" w:rsidRPr="0003648D" w:rsidRDefault="00E36CCB" w:rsidP="00186315">
            <w:pPr>
              <w:pStyle w:val="TableBody"/>
              <w:rPr>
                <w:ins w:id="2397" w:author="STEC" w:date="2018-09-17T12:20:00Z"/>
              </w:rPr>
            </w:pPr>
            <w:ins w:id="2398" w:author="STEC" w:date="2018-09-17T12:20:00Z">
              <w:r w:rsidRPr="0003648D">
                <w:t>A</w:t>
              </w:r>
              <w:r>
                <w:t>ECR</w:t>
              </w:r>
              <w:r w:rsidRPr="0003648D">
                <w:t xml:space="preserve">COST </w:t>
              </w:r>
              <w:r w:rsidRPr="0003648D">
                <w:rPr>
                  <w:i/>
                  <w:vertAlign w:val="subscript"/>
                </w:rPr>
                <w:t>q</w:t>
              </w:r>
            </w:ins>
          </w:p>
        </w:tc>
        <w:tc>
          <w:tcPr>
            <w:tcW w:w="395" w:type="pct"/>
          </w:tcPr>
          <w:p w:rsidR="00E36CCB" w:rsidRPr="0003648D" w:rsidRDefault="00E36CCB" w:rsidP="00186315">
            <w:pPr>
              <w:pStyle w:val="TableBody"/>
              <w:rPr>
                <w:ins w:id="2399" w:author="STEC" w:date="2018-09-17T12:20:00Z"/>
              </w:rPr>
            </w:pPr>
            <w:ins w:id="2400" w:author="STEC" w:date="2018-09-17T12:20:00Z">
              <w:r w:rsidRPr="0003648D">
                <w:t>$</w:t>
              </w:r>
            </w:ins>
          </w:p>
        </w:tc>
        <w:tc>
          <w:tcPr>
            <w:tcW w:w="3414" w:type="pct"/>
          </w:tcPr>
          <w:p w:rsidR="00E36CCB" w:rsidRPr="0003648D" w:rsidRDefault="00E36CCB" w:rsidP="00186315">
            <w:pPr>
              <w:pStyle w:val="TableBody"/>
              <w:rPr>
                <w:ins w:id="2401" w:author="STEC" w:date="2018-09-17T12:20:00Z"/>
              </w:rPr>
            </w:pPr>
            <w:ins w:id="2402" w:author="STEC" w:date="2018-09-17T12:20:00Z">
              <w:r>
                <w:rPr>
                  <w:i/>
                </w:rPr>
                <w:t>ERCOT Contingency Reserve Service</w:t>
              </w:r>
              <w:r w:rsidRPr="0003648D">
                <w:rPr>
                  <w:i/>
                </w:rPr>
                <w:t xml:space="preserve"> Cost per QSE</w:t>
              </w:r>
              <w:r w:rsidRPr="0003648D">
                <w:t xml:space="preserve">—QSE </w:t>
              </w:r>
              <w:r w:rsidRPr="0003648D">
                <w:rPr>
                  <w:i/>
                </w:rPr>
                <w:t>q</w:t>
              </w:r>
              <w:r w:rsidRPr="0003648D">
                <w:t xml:space="preserve">’s share of the net total costs for </w:t>
              </w:r>
              <w:r>
                <w:t>ECRS</w:t>
              </w:r>
              <w:r w:rsidRPr="0003648D">
                <w:t>, that includes costs of assigned Ancillary Service during a Watch for the hour.</w:t>
              </w:r>
            </w:ins>
          </w:p>
        </w:tc>
      </w:tr>
      <w:tr w:rsidR="00E36CCB" w:rsidRPr="0003648D" w:rsidTr="00186315">
        <w:trPr>
          <w:ins w:id="2403" w:author="STEC" w:date="2018-09-17T12:20:00Z"/>
        </w:trPr>
        <w:tc>
          <w:tcPr>
            <w:tcW w:w="1191" w:type="pct"/>
          </w:tcPr>
          <w:p w:rsidR="00E36CCB" w:rsidRPr="0003648D" w:rsidRDefault="00E36CCB" w:rsidP="00186315">
            <w:pPr>
              <w:pStyle w:val="TableBody"/>
              <w:rPr>
                <w:ins w:id="2404" w:author="STEC" w:date="2018-09-17T12:20:00Z"/>
              </w:rPr>
            </w:pPr>
            <w:ins w:id="2405" w:author="STEC" w:date="2018-09-17T12:20:00Z">
              <w:r w:rsidRPr="0003648D">
                <w:t>A</w:t>
              </w:r>
              <w:r>
                <w:t>ECR</w:t>
              </w:r>
              <w:r w:rsidRPr="0003648D">
                <w:t>PR</w:t>
              </w:r>
            </w:ins>
          </w:p>
        </w:tc>
        <w:tc>
          <w:tcPr>
            <w:tcW w:w="395" w:type="pct"/>
          </w:tcPr>
          <w:p w:rsidR="00E36CCB" w:rsidRPr="0003648D" w:rsidRDefault="00E36CCB" w:rsidP="00186315">
            <w:pPr>
              <w:pStyle w:val="TableBody"/>
              <w:rPr>
                <w:ins w:id="2406" w:author="STEC" w:date="2018-09-17T12:20:00Z"/>
              </w:rPr>
            </w:pPr>
            <w:ins w:id="2407" w:author="STEC" w:date="2018-09-17T12:20:00Z">
              <w:r w:rsidRPr="0003648D">
                <w:t>$/MW per hour</w:t>
              </w:r>
            </w:ins>
          </w:p>
        </w:tc>
        <w:tc>
          <w:tcPr>
            <w:tcW w:w="3414" w:type="pct"/>
          </w:tcPr>
          <w:p w:rsidR="00E36CCB" w:rsidRPr="0003648D" w:rsidRDefault="00E36CCB" w:rsidP="00186315">
            <w:pPr>
              <w:pStyle w:val="TableBody"/>
              <w:rPr>
                <w:ins w:id="2408" w:author="STEC" w:date="2018-09-17T12:20:00Z"/>
              </w:rPr>
            </w:pPr>
            <w:ins w:id="2409" w:author="STEC" w:date="2018-09-17T12:20:00Z">
              <w:r>
                <w:rPr>
                  <w:i/>
                </w:rPr>
                <w:t>ERCOT Contingency Reserve Service</w:t>
              </w:r>
              <w:r w:rsidRPr="0003648D">
                <w:rPr>
                  <w:i/>
                </w:rPr>
                <w:t xml:space="preserve"> Price—</w:t>
              </w:r>
              <w:r w:rsidRPr="0003648D">
                <w:t xml:space="preserve">The price for </w:t>
              </w:r>
              <w:r>
                <w:t>ECRS</w:t>
              </w:r>
              <w:r w:rsidRPr="0003648D">
                <w:t xml:space="preserve"> calculated based on the net total costs for </w:t>
              </w:r>
              <w:r>
                <w:t>ECRS</w:t>
              </w:r>
              <w:r w:rsidRPr="0003648D">
                <w:t xml:space="preserve"> that includes costs of assigned Ancillary Service during a Watch for the hour.</w:t>
              </w:r>
            </w:ins>
          </w:p>
        </w:tc>
      </w:tr>
      <w:tr w:rsidR="00E36CCB" w:rsidRPr="0003648D" w:rsidTr="00186315">
        <w:trPr>
          <w:ins w:id="2410"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11" w:author="STEC" w:date="2018-09-17T12:20:00Z"/>
              </w:rPr>
            </w:pPr>
            <w:ins w:id="2412" w:author="STEC" w:date="2018-09-17T12:20:00Z">
              <w:r w:rsidRPr="0003648D">
                <w:t>A</w:t>
              </w:r>
              <w:r>
                <w:t>ECR</w:t>
              </w:r>
              <w:r w:rsidRPr="0003648D">
                <w:t>COSTTOT</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13" w:author="STEC" w:date="2018-09-17T12:20:00Z"/>
              </w:rPr>
            </w:pPr>
            <w:ins w:id="2414" w:author="STEC" w:date="2018-09-17T12:20:00Z">
              <w:r w:rsidRPr="0003648D">
                <w:t>$</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15" w:author="STEC" w:date="2018-09-17T12:20:00Z"/>
              </w:rPr>
            </w:pPr>
            <w:ins w:id="2416" w:author="STEC" w:date="2018-09-17T12:20:00Z">
              <w:r>
                <w:rPr>
                  <w:i/>
                </w:rPr>
                <w:t>ERCOT Contingency Reserve Service</w:t>
              </w:r>
              <w:r w:rsidRPr="0003648D">
                <w:rPr>
                  <w:i/>
                </w:rPr>
                <w:t xml:space="preserve"> Cost Total</w:t>
              </w:r>
              <w:r w:rsidRPr="0003648D">
                <w:t xml:space="preserve">—The net total costs for </w:t>
              </w:r>
              <w:r>
                <w:t>ECRS</w:t>
              </w:r>
              <w:r w:rsidRPr="0003648D">
                <w:t xml:space="preserve"> that includes costs of assigned Ancillary Service during a Watch for the hour. </w:t>
              </w:r>
            </w:ins>
          </w:p>
        </w:tc>
      </w:tr>
      <w:tr w:rsidR="00E36CCB" w:rsidRPr="0003648D" w:rsidTr="00186315">
        <w:trPr>
          <w:ins w:id="2417"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18" w:author="STEC" w:date="2018-09-17T12:20:00Z"/>
              </w:rPr>
            </w:pPr>
            <w:ins w:id="2419" w:author="STEC" w:date="2018-09-17T12:20:00Z">
              <w:r w:rsidRPr="0003648D">
                <w:t>A</w:t>
              </w:r>
              <w:r>
                <w:t>ECR</w:t>
              </w:r>
              <w:r w:rsidRPr="0003648D">
                <w:t>QTOT</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20" w:author="STEC" w:date="2018-09-17T12:20:00Z"/>
              </w:rPr>
            </w:pPr>
            <w:ins w:id="2421" w:author="STEC" w:date="2018-09-17T12:20:00Z">
              <w:r w:rsidRPr="0003648D">
                <w:t>MW</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22" w:author="STEC" w:date="2018-09-17T12:20:00Z"/>
              </w:rPr>
            </w:pPr>
            <w:ins w:id="2423" w:author="STEC" w:date="2018-09-17T12:20:00Z">
              <w:r>
                <w:rPr>
                  <w:i/>
                </w:rPr>
                <w:t>ERCOT Contingency Reserve Service</w:t>
              </w:r>
              <w:r w:rsidRPr="0003648D">
                <w:rPr>
                  <w:i/>
                </w:rPr>
                <w:t xml:space="preserve"> Quantity Total</w:t>
              </w:r>
              <w:r w:rsidRPr="0003648D">
                <w:t>—The sum of every QSE’s portion of its Ancillary Service Obligation that is not self-arranged in either DAM or any SASM that includes assigned Ancillary Service, during a Watch, for the hour.</w:t>
              </w:r>
            </w:ins>
          </w:p>
        </w:tc>
      </w:tr>
      <w:tr w:rsidR="00E36CCB" w:rsidRPr="0003648D" w:rsidTr="00186315">
        <w:trPr>
          <w:ins w:id="2424"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25" w:author="STEC" w:date="2018-09-17T12:20:00Z"/>
                <w:i/>
              </w:rPr>
            </w:pPr>
            <w:ins w:id="2426" w:author="STEC" w:date="2018-09-17T12:20:00Z">
              <w:r w:rsidRPr="0003648D">
                <w:t>WAU</w:t>
              </w:r>
              <w:r>
                <w:t>ECR</w:t>
              </w:r>
              <w:r w:rsidRPr="0003648D">
                <w:t>TOT</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27" w:author="STEC" w:date="2018-09-17T12:20:00Z"/>
              </w:rPr>
            </w:pPr>
            <w:ins w:id="2428" w:author="STEC" w:date="2018-09-17T12:20:00Z">
              <w:r w:rsidRPr="0003648D">
                <w:t>MW</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29" w:author="STEC" w:date="2018-09-17T12:20:00Z"/>
              </w:rPr>
            </w:pPr>
            <w:ins w:id="2430" w:author="STEC" w:date="2018-09-17T12:20:00Z">
              <w:r w:rsidRPr="0003648D">
                <w:rPr>
                  <w:i/>
                </w:rPr>
                <w:t xml:space="preserve">Watch Assigned Un-Deployed </w:t>
              </w:r>
              <w:r>
                <w:rPr>
                  <w:i/>
                </w:rPr>
                <w:t>ERCOT Contingency Reserve Service</w:t>
              </w:r>
              <w:r w:rsidRPr="0003648D">
                <w:rPr>
                  <w:i/>
                </w:rPr>
                <w:t xml:space="preserve"> Quantity</w:t>
              </w:r>
              <w:r w:rsidRPr="0003648D">
                <w:t xml:space="preserve">—The total market wide quantity of un-deployed </w:t>
              </w:r>
              <w:r>
                <w:t>ECRS</w:t>
              </w:r>
              <w:r w:rsidRPr="0003648D">
                <w:t xml:space="preserve"> Ancillary Service Assignment for the hour.</w:t>
              </w:r>
            </w:ins>
          </w:p>
        </w:tc>
      </w:tr>
      <w:tr w:rsidR="00E36CCB" w:rsidRPr="0003648D" w:rsidTr="00186315">
        <w:tblPrEx>
          <w:tblCellMar>
            <w:left w:w="115" w:type="dxa"/>
            <w:right w:w="115" w:type="dxa"/>
          </w:tblCellMar>
        </w:tblPrEx>
        <w:trPr>
          <w:cantSplit/>
          <w:tblHeader/>
          <w:ins w:id="2431"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32" w:author="STEC" w:date="2018-09-17T12:20:00Z"/>
                <w:i/>
              </w:rPr>
            </w:pPr>
            <w:ins w:id="2433" w:author="STEC" w:date="2018-09-17T12:20:00Z">
              <w:r w:rsidRPr="0003648D">
                <w:t>RTAU</w:t>
              </w:r>
              <w:r>
                <w:t>ECR</w:t>
              </w:r>
              <w:r w:rsidRPr="0003648D">
                <w:t xml:space="preserve">R </w:t>
              </w:r>
              <w:r w:rsidRPr="0003648D">
                <w:rPr>
                  <w:i/>
                  <w:vertAlign w:val="subscript"/>
                </w:rPr>
                <w:t>q,r</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34" w:author="STEC" w:date="2018-09-17T12:20:00Z"/>
              </w:rPr>
            </w:pPr>
            <w:ins w:id="2435" w:author="STEC" w:date="2018-09-17T12:20:00Z">
              <w:r w:rsidRPr="0003648D">
                <w:t>MW</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36" w:author="STEC" w:date="2018-09-17T12:20:00Z"/>
              </w:rPr>
            </w:pPr>
            <w:ins w:id="2437" w:author="STEC" w:date="2018-09-17T12:20:00Z">
              <w:r w:rsidRPr="0003648D">
                <w:rPr>
                  <w:i/>
                </w:rPr>
                <w:t xml:space="preserve">Real-Time Assigned Un-Deployed </w:t>
              </w:r>
              <w:r>
                <w:rPr>
                  <w:i/>
                </w:rPr>
                <w:t>ERCOT Contingency Reserve Service</w:t>
              </w:r>
              <w:r w:rsidRPr="0003648D">
                <w:rPr>
                  <w:i/>
                </w:rPr>
                <w:t xml:space="preserve"> Quantity per Resource per QSE</w:t>
              </w:r>
              <w:r w:rsidRPr="0003648D">
                <w:t xml:space="preserve">—The quantity of un-deployed </w:t>
              </w:r>
              <w:r>
                <w:t>ECRS</w:t>
              </w:r>
              <w:r w:rsidRPr="0003648D">
                <w:t xml:space="preserve"> Ancillary Service Assignment to a QSE </w:t>
              </w:r>
              <w:r w:rsidRPr="0003648D">
                <w:rPr>
                  <w:i/>
                </w:rPr>
                <w:t>q</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ins>
          </w:p>
        </w:tc>
      </w:tr>
      <w:tr w:rsidR="00E36CCB" w:rsidRPr="0003648D" w:rsidTr="00186315">
        <w:tblPrEx>
          <w:tblCellMar>
            <w:left w:w="115" w:type="dxa"/>
            <w:right w:w="115" w:type="dxa"/>
          </w:tblCellMar>
        </w:tblPrEx>
        <w:trPr>
          <w:cantSplit/>
          <w:trHeight w:val="215"/>
          <w:tblHeader/>
          <w:ins w:id="2438"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39" w:author="STEC" w:date="2018-09-17T12:20:00Z"/>
                <w:i/>
              </w:rPr>
            </w:pPr>
            <w:ins w:id="2440" w:author="STEC" w:date="2018-09-17T12:20:00Z">
              <w:r w:rsidRPr="0003648D">
                <w:t>A</w:t>
              </w:r>
              <w:r>
                <w:t>ECR</w:t>
              </w:r>
              <w:r w:rsidRPr="0003648D">
                <w:t xml:space="preserve">Q </w:t>
              </w:r>
              <w:r w:rsidRPr="0003648D">
                <w:rPr>
                  <w:i/>
                  <w:vertAlign w:val="subscript"/>
                </w:rPr>
                <w:t>q</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41" w:author="STEC" w:date="2018-09-17T12:20:00Z"/>
              </w:rPr>
            </w:pPr>
            <w:ins w:id="2442" w:author="STEC" w:date="2018-09-17T12:20:00Z">
              <w:r w:rsidRPr="0003648D">
                <w:t>MW</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43" w:author="STEC" w:date="2018-09-17T12:20:00Z"/>
              </w:rPr>
            </w:pPr>
            <w:ins w:id="2444" w:author="STEC" w:date="2018-09-17T12:20:00Z">
              <w:r>
                <w:rPr>
                  <w:i/>
                </w:rPr>
                <w:t>ERCOT Contingency Reserve Service</w:t>
              </w:r>
              <w:r w:rsidRPr="0003648D">
                <w:rPr>
                  <w:i/>
                </w:rPr>
                <w:t xml:space="preserve"> Quantity per QSE</w:t>
              </w:r>
              <w:r w:rsidRPr="0003648D">
                <w:t xml:space="preserve">—The portion of QSE </w:t>
              </w:r>
              <w:r w:rsidRPr="0003648D">
                <w:rPr>
                  <w:i/>
                </w:rPr>
                <w:t>q</w:t>
              </w:r>
              <w:r w:rsidRPr="0003648D">
                <w:t>’s Ancillary Service Obligation that is not self-arranged in either DAM or any SASM, for the hour.</w:t>
              </w:r>
            </w:ins>
          </w:p>
        </w:tc>
      </w:tr>
      <w:tr w:rsidR="00E36CCB" w:rsidRPr="0003648D" w:rsidTr="00186315">
        <w:trPr>
          <w:trHeight w:val="143"/>
          <w:ins w:id="2445"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46" w:author="STEC" w:date="2018-09-17T12:20:00Z"/>
                <w:i/>
              </w:rPr>
            </w:pPr>
            <w:ins w:id="2447" w:author="STEC" w:date="2018-09-17T12:20:00Z">
              <w:r w:rsidRPr="0003648D">
                <w:t>A</w:t>
              </w:r>
              <w:r>
                <w:t>ECR</w:t>
              </w:r>
              <w:r w:rsidRPr="0003648D">
                <w:t xml:space="preserve">O </w:t>
              </w:r>
              <w:r w:rsidRPr="0003648D">
                <w:rPr>
                  <w:i/>
                  <w:vertAlign w:val="subscript"/>
                </w:rPr>
                <w:t>q</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48" w:author="STEC" w:date="2018-09-17T12:20:00Z"/>
              </w:rPr>
            </w:pPr>
            <w:ins w:id="2449" w:author="STEC" w:date="2018-09-17T12:20:00Z">
              <w:r w:rsidRPr="0003648D">
                <w:t>MW</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50" w:author="STEC" w:date="2018-09-17T12:20:00Z"/>
              </w:rPr>
            </w:pPr>
            <w:ins w:id="2451" w:author="STEC" w:date="2018-09-17T12:20:00Z">
              <w:r>
                <w:rPr>
                  <w:i/>
                </w:rPr>
                <w:t>ERCOT Contingency Reserve Service</w:t>
              </w:r>
              <w:r w:rsidRPr="0003648D">
                <w:rPr>
                  <w:i/>
                </w:rPr>
                <w:t xml:space="preserve"> Obligation per QSE</w:t>
              </w:r>
              <w:r w:rsidRPr="0003648D">
                <w:t xml:space="preserve">—The Ancillary Service Obligation of QSE </w:t>
              </w:r>
              <w:r w:rsidRPr="0003648D">
                <w:rPr>
                  <w:i/>
                </w:rPr>
                <w:t>q</w:t>
              </w:r>
              <w:r w:rsidRPr="0003648D">
                <w:t>, for the hour.</w:t>
              </w:r>
            </w:ins>
          </w:p>
        </w:tc>
      </w:tr>
      <w:tr w:rsidR="00E36CCB" w:rsidRPr="0003648D" w:rsidTr="00186315">
        <w:trPr>
          <w:trHeight w:val="143"/>
          <w:ins w:id="2452"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53" w:author="STEC" w:date="2018-09-17T12:20:00Z"/>
                <w:i/>
              </w:rPr>
            </w:pPr>
            <w:ins w:id="2454" w:author="STEC" w:date="2018-09-17T12:20:00Z">
              <w:r>
                <w:t>ECR</w:t>
              </w:r>
              <w:r w:rsidRPr="0003648D">
                <w:t xml:space="preserve">O </w:t>
              </w:r>
              <w:r w:rsidRPr="0003648D">
                <w:rPr>
                  <w:i/>
                  <w:vertAlign w:val="subscript"/>
                </w:rPr>
                <w:t>q</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55" w:author="STEC" w:date="2018-09-17T12:20:00Z"/>
              </w:rPr>
            </w:pPr>
            <w:ins w:id="2456" w:author="STEC" w:date="2018-09-17T12:20:00Z">
              <w:r w:rsidRPr="0003648D">
                <w:t>MW</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57" w:author="STEC" w:date="2018-09-17T12:20:00Z"/>
              </w:rPr>
            </w:pPr>
            <w:ins w:id="2458" w:author="STEC" w:date="2018-09-17T12:20:00Z">
              <w:r>
                <w:rPr>
                  <w:i/>
                </w:rPr>
                <w:t>ERCOT Contingency Reserve Service</w:t>
              </w:r>
              <w:r w:rsidRPr="0003648D">
                <w:rPr>
                  <w:i/>
                </w:rPr>
                <w:t xml:space="preserve"> Obligation per QSE</w:t>
              </w:r>
              <w:r w:rsidRPr="0003648D">
                <w:t xml:space="preserve">—The Ancillary Service Obligation of QSE </w:t>
              </w:r>
              <w:r w:rsidRPr="0003648D">
                <w:rPr>
                  <w:i/>
                </w:rPr>
                <w:t>q</w:t>
              </w:r>
              <w:r w:rsidRPr="0003648D">
                <w:t>, for the hour.</w:t>
              </w:r>
            </w:ins>
          </w:p>
        </w:tc>
      </w:tr>
      <w:tr w:rsidR="00E36CCB" w:rsidRPr="0003648D" w:rsidTr="00186315">
        <w:trPr>
          <w:trHeight w:val="143"/>
          <w:ins w:id="2459"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60" w:author="STEC" w:date="2018-09-17T12:20:00Z"/>
                <w:i/>
              </w:rPr>
            </w:pPr>
            <w:ins w:id="2461" w:author="STEC" w:date="2018-09-17T12:20:00Z">
              <w:r w:rsidRPr="0003648D">
                <w:t xml:space="preserve">HLRS </w:t>
              </w:r>
              <w:r w:rsidRPr="0003648D">
                <w:rPr>
                  <w:i/>
                  <w:vertAlign w:val="subscript"/>
                </w:rPr>
                <w:t>q</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62" w:author="STEC" w:date="2018-09-17T12:20:00Z"/>
              </w:rPr>
            </w:pPr>
            <w:ins w:id="2463" w:author="STEC" w:date="2018-09-17T12:20:00Z">
              <w:r w:rsidRPr="0003648D">
                <w:t>none</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64" w:author="STEC" w:date="2018-09-17T12:20:00Z"/>
              </w:rPr>
            </w:pPr>
            <w:ins w:id="2465" w:author="STEC" w:date="2018-09-17T12:20:00Z">
              <w:r w:rsidRPr="0003648D">
                <w:rPr>
                  <w:i/>
                </w:rPr>
                <w:t>The Hourly Load Ratio Share calculated for QSE q for the hour</w:t>
              </w:r>
              <w:r w:rsidRPr="0003648D">
                <w:t>.  See Section 6.6.2.4.</w:t>
              </w:r>
            </w:ins>
          </w:p>
        </w:tc>
      </w:tr>
      <w:tr w:rsidR="00E36CCB" w:rsidRPr="0003648D" w:rsidTr="00186315">
        <w:trPr>
          <w:trHeight w:val="143"/>
          <w:ins w:id="2466"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67" w:author="STEC" w:date="2018-09-17T12:20:00Z"/>
                <w:i/>
              </w:rPr>
            </w:pPr>
            <w:ins w:id="2468" w:author="STEC" w:date="2018-09-17T12:20:00Z">
              <w:r w:rsidRPr="0003648D">
                <w:t>SA</w:t>
              </w:r>
              <w:r>
                <w:t>EC</w:t>
              </w:r>
              <w:r w:rsidRPr="0003648D">
                <w:t xml:space="preserve">RQ </w:t>
              </w:r>
              <w:r w:rsidRPr="0003648D">
                <w:rPr>
                  <w:i/>
                  <w:vertAlign w:val="subscript"/>
                </w:rPr>
                <w:t>q</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69" w:author="STEC" w:date="2018-09-17T12:20:00Z"/>
              </w:rPr>
            </w:pPr>
            <w:ins w:id="2470" w:author="STEC" w:date="2018-09-17T12:20:00Z">
              <w:r w:rsidRPr="0003648D">
                <w:t>MW</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71" w:author="STEC" w:date="2018-09-17T12:20:00Z"/>
              </w:rPr>
            </w:pPr>
            <w:ins w:id="2472" w:author="STEC" w:date="2018-09-17T12:20:00Z">
              <w:r w:rsidRPr="0003648D">
                <w:rPr>
                  <w:i/>
                </w:rPr>
                <w:t xml:space="preserve">Total Self-Arranged </w:t>
              </w:r>
              <w:r>
                <w:rPr>
                  <w:i/>
                </w:rPr>
                <w:t>ERCOT Contingency Reserve Service</w:t>
              </w:r>
              <w:r w:rsidRPr="0003648D">
                <w:rPr>
                  <w:i/>
                </w:rPr>
                <w:t xml:space="preserve"> Quantity per QSE for all markets</w:t>
              </w:r>
              <w:r w:rsidRPr="0003648D">
                <w:t xml:space="preserve">—The sum of all self-arranged </w:t>
              </w:r>
              <w:r>
                <w:t>ECRS</w:t>
              </w:r>
              <w:r w:rsidRPr="0003648D">
                <w:t xml:space="preserve"> quantities submitted by QSE </w:t>
              </w:r>
              <w:r w:rsidRPr="0003648D">
                <w:rPr>
                  <w:i/>
                </w:rPr>
                <w:t>q</w:t>
              </w:r>
              <w:r w:rsidRPr="0003648D">
                <w:t xml:space="preserve"> for DAM and all SASMs.</w:t>
              </w:r>
            </w:ins>
          </w:p>
        </w:tc>
      </w:tr>
      <w:tr w:rsidR="00E36CCB" w:rsidRPr="0003648D" w:rsidTr="00186315">
        <w:trPr>
          <w:trHeight w:val="143"/>
          <w:ins w:id="2473"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74" w:author="STEC" w:date="2018-09-17T12:20:00Z"/>
                <w:i/>
              </w:rPr>
            </w:pPr>
            <w:ins w:id="2475" w:author="STEC" w:date="2018-09-17T12:20:00Z">
              <w:r w:rsidRPr="0003648D">
                <w:rPr>
                  <w:i/>
                </w:rPr>
                <w:t>q</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76" w:author="STEC" w:date="2018-09-17T12:20:00Z"/>
              </w:rPr>
            </w:pPr>
            <w:ins w:id="2477" w:author="STEC" w:date="2018-09-17T12:20:00Z">
              <w:r w:rsidRPr="0003648D">
                <w:t>none</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78" w:author="STEC" w:date="2018-09-17T12:20:00Z"/>
              </w:rPr>
            </w:pPr>
            <w:ins w:id="2479" w:author="STEC" w:date="2018-09-17T12:20:00Z">
              <w:r w:rsidRPr="0003648D">
                <w:t>A QSE.</w:t>
              </w:r>
            </w:ins>
          </w:p>
        </w:tc>
      </w:tr>
      <w:tr w:rsidR="00E36CCB" w:rsidRPr="0003648D" w:rsidTr="00186315">
        <w:trPr>
          <w:trHeight w:val="143"/>
          <w:ins w:id="2480"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81" w:author="STEC" w:date="2018-09-17T12:20:00Z"/>
                <w:i/>
              </w:rPr>
            </w:pPr>
            <w:ins w:id="2482" w:author="STEC" w:date="2018-09-17T12:20:00Z">
              <w:r w:rsidRPr="0003648D">
                <w:rPr>
                  <w:i/>
                </w:rPr>
                <w:t>r</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83" w:author="STEC" w:date="2018-09-17T12:20:00Z"/>
              </w:rPr>
            </w:pPr>
            <w:ins w:id="2484" w:author="STEC" w:date="2018-09-17T12:20:00Z">
              <w:r w:rsidRPr="0003648D">
                <w:t>none</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85" w:author="STEC" w:date="2018-09-17T12:20:00Z"/>
              </w:rPr>
            </w:pPr>
            <w:ins w:id="2486" w:author="STEC" w:date="2018-09-17T12:20:00Z">
              <w:r w:rsidRPr="0003648D">
                <w:t xml:space="preserve">A Generation Resource that was allocated </w:t>
              </w:r>
              <w:r>
                <w:t>ECRS</w:t>
              </w:r>
              <w:r w:rsidRPr="0003648D">
                <w:t xml:space="preserve"> Ancillary Service </w:t>
              </w:r>
              <w:r w:rsidRPr="0003648D">
                <w:lastRenderedPageBreak/>
                <w:t>Assignment by the QSE.</w:t>
              </w:r>
            </w:ins>
          </w:p>
        </w:tc>
      </w:tr>
      <w:tr w:rsidR="00E36CCB" w:rsidRPr="0003648D" w:rsidTr="00186315">
        <w:trPr>
          <w:trHeight w:val="143"/>
          <w:ins w:id="2487"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88" w:author="STEC" w:date="2018-09-17T12:20:00Z"/>
                <w:i/>
              </w:rPr>
            </w:pPr>
            <w:ins w:id="2489" w:author="STEC" w:date="2018-09-17T12:20:00Z">
              <w:r w:rsidRPr="0003648D">
                <w:rPr>
                  <w:i/>
                </w:rPr>
                <w:lastRenderedPageBreak/>
                <w:t>p</w:t>
              </w:r>
            </w:ins>
          </w:p>
        </w:tc>
        <w:tc>
          <w:tcPr>
            <w:tcW w:w="39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90" w:author="STEC" w:date="2018-09-17T12:20:00Z"/>
              </w:rPr>
            </w:pPr>
            <w:ins w:id="2491" w:author="STEC" w:date="2018-09-17T12:20:00Z">
              <w:r w:rsidRPr="0003648D">
                <w:t>none</w:t>
              </w:r>
            </w:ins>
          </w:p>
        </w:tc>
        <w:tc>
          <w:tcPr>
            <w:tcW w:w="341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492" w:author="STEC" w:date="2018-09-17T12:20:00Z"/>
              </w:rPr>
            </w:pPr>
            <w:ins w:id="2493" w:author="STEC" w:date="2018-09-17T12:20:00Z">
              <w:r w:rsidRPr="0003648D">
                <w:t xml:space="preserve">A Settlement Point for the Resource Node that was allocated </w:t>
              </w:r>
              <w:r>
                <w:t>ECRS</w:t>
              </w:r>
              <w:r w:rsidRPr="0003648D">
                <w:t xml:space="preserve"> Ancillary Service Assignment by the QSE.</w:t>
              </w:r>
            </w:ins>
          </w:p>
        </w:tc>
      </w:tr>
    </w:tbl>
    <w:p w:rsidR="00E36CCB" w:rsidRPr="0003648D" w:rsidRDefault="00E36CCB" w:rsidP="00E36CCB">
      <w:pPr>
        <w:pStyle w:val="List"/>
        <w:spacing w:before="240"/>
        <w:ind w:left="1440"/>
        <w:rPr>
          <w:ins w:id="2494" w:author="STEC" w:date="2018-09-17T12:20:00Z"/>
        </w:rPr>
      </w:pPr>
      <w:ins w:id="2495" w:author="STEC" w:date="2018-09-17T12:20:00Z">
        <w:r w:rsidRPr="0003648D">
          <w:t>(c)</w:t>
        </w:r>
        <w:r w:rsidRPr="0003648D">
          <w:tab/>
          <w:t xml:space="preserve">The incremental cost to each QSE’s for assigned </w:t>
        </w:r>
        <w:r>
          <w:t>ECRS</w:t>
        </w:r>
        <w:r w:rsidRPr="0003648D">
          <w:t xml:space="preserve"> for the Operating Hour, is calculated as follows:</w:t>
        </w:r>
      </w:ins>
    </w:p>
    <w:p w:rsidR="00E36CCB" w:rsidRPr="0003648D" w:rsidRDefault="00E36CCB" w:rsidP="00E36CCB">
      <w:pPr>
        <w:pStyle w:val="List"/>
        <w:rPr>
          <w:ins w:id="2496" w:author="STEC" w:date="2018-09-17T12:20:00Z"/>
          <w:b/>
          <w:i/>
          <w:vertAlign w:val="subscript"/>
          <w:lang w:val="pt-BR"/>
        </w:rPr>
      </w:pPr>
      <w:ins w:id="2497" w:author="STEC" w:date="2018-09-17T12:20:00Z">
        <w:r w:rsidRPr="0003648D">
          <w:rPr>
            <w:b/>
            <w:lang w:val="pt-BR"/>
          </w:rPr>
          <w:t>NETART</w:t>
        </w:r>
        <w:r>
          <w:rPr>
            <w:b/>
            <w:lang w:val="pt-BR"/>
          </w:rPr>
          <w:t>EC</w:t>
        </w:r>
        <w:r w:rsidRPr="0003648D">
          <w:rPr>
            <w:b/>
            <w:lang w:val="pt-BR"/>
          </w:rPr>
          <w:t xml:space="preserve">RAMT </w:t>
        </w:r>
        <w:r w:rsidRPr="0003648D">
          <w:rPr>
            <w:b/>
            <w:i/>
            <w:vertAlign w:val="subscript"/>
            <w:lang w:val="pt-BR"/>
          </w:rPr>
          <w:t>q</w:t>
        </w:r>
        <w:r w:rsidRPr="0003648D">
          <w:rPr>
            <w:b/>
            <w:lang w:val="pt-BR"/>
          </w:rPr>
          <w:tab/>
          <w:t>=</w:t>
        </w:r>
        <w:r w:rsidRPr="0003648D">
          <w:rPr>
            <w:b/>
            <w:lang w:val="pt-BR"/>
          </w:rPr>
          <w:tab/>
          <w:t>A</w:t>
        </w:r>
        <w:r>
          <w:rPr>
            <w:b/>
            <w:lang w:val="pt-BR"/>
          </w:rPr>
          <w:t>EC</w:t>
        </w:r>
        <w:r w:rsidRPr="0003648D">
          <w:rPr>
            <w:b/>
            <w:lang w:val="pt-BR"/>
          </w:rPr>
          <w:t xml:space="preserve">RCOST </w:t>
        </w:r>
        <w:r w:rsidRPr="0003648D">
          <w:rPr>
            <w:b/>
            <w:i/>
            <w:vertAlign w:val="subscript"/>
            <w:lang w:val="pt-BR"/>
          </w:rPr>
          <w:t>q</w:t>
        </w:r>
        <w:r w:rsidRPr="0003648D">
          <w:rPr>
            <w:b/>
            <w:lang w:val="pt-BR"/>
          </w:rPr>
          <w:t xml:space="preserve"> – </w:t>
        </w:r>
        <w:r>
          <w:rPr>
            <w:b/>
          </w:rPr>
          <w:t>EC</w:t>
        </w:r>
        <w:r w:rsidRPr="0003648D">
          <w:rPr>
            <w:b/>
          </w:rPr>
          <w:t xml:space="preserve">RCOST </w:t>
        </w:r>
        <w:r w:rsidRPr="0003648D">
          <w:rPr>
            <w:b/>
            <w:i/>
            <w:vertAlign w:val="subscript"/>
          </w:rPr>
          <w:t>q</w:t>
        </w:r>
        <w:r w:rsidRPr="0003648D">
          <w:rPr>
            <w:b/>
            <w:i/>
            <w:vertAlign w:val="subscript"/>
            <w:lang w:val="pt-BR"/>
          </w:rPr>
          <w:t xml:space="preserve"> </w:t>
        </w:r>
      </w:ins>
    </w:p>
    <w:p w:rsidR="00E36CCB" w:rsidRPr="0003648D" w:rsidRDefault="00E36CCB" w:rsidP="00E36CCB">
      <w:pPr>
        <w:rPr>
          <w:ins w:id="2498" w:author="STEC" w:date="2018-09-17T12:20:00Z"/>
        </w:rPr>
      </w:pPr>
      <w:ins w:id="2499" w:author="STEC" w:date="2018-09-17T12:20:00Z">
        <w:r w:rsidRPr="0003648D">
          <w:t>The above variables are defined as follows:</w:t>
        </w:r>
      </w:ins>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E36CCB" w:rsidRPr="0003648D" w:rsidTr="00186315">
        <w:trPr>
          <w:ins w:id="2500" w:author="STEC" w:date="2018-09-17T12:20:00Z"/>
        </w:trPr>
        <w:tc>
          <w:tcPr>
            <w:tcW w:w="1191" w:type="pct"/>
          </w:tcPr>
          <w:p w:rsidR="00E36CCB" w:rsidRPr="0003648D" w:rsidRDefault="00E36CCB" w:rsidP="00186315">
            <w:pPr>
              <w:pStyle w:val="TableHead"/>
              <w:rPr>
                <w:ins w:id="2501" w:author="STEC" w:date="2018-09-17T12:20:00Z"/>
              </w:rPr>
            </w:pPr>
            <w:ins w:id="2502" w:author="STEC" w:date="2018-09-17T12:20:00Z">
              <w:r w:rsidRPr="0003648D">
                <w:t>Variable</w:t>
              </w:r>
            </w:ins>
          </w:p>
        </w:tc>
        <w:tc>
          <w:tcPr>
            <w:tcW w:w="335" w:type="pct"/>
          </w:tcPr>
          <w:p w:rsidR="00E36CCB" w:rsidRPr="0003648D" w:rsidRDefault="00E36CCB" w:rsidP="00186315">
            <w:pPr>
              <w:pStyle w:val="TableHead"/>
              <w:rPr>
                <w:ins w:id="2503" w:author="STEC" w:date="2018-09-17T12:20:00Z"/>
              </w:rPr>
            </w:pPr>
            <w:ins w:id="2504" w:author="STEC" w:date="2018-09-17T12:20:00Z">
              <w:r w:rsidRPr="0003648D">
                <w:t>Unit</w:t>
              </w:r>
            </w:ins>
          </w:p>
        </w:tc>
        <w:tc>
          <w:tcPr>
            <w:tcW w:w="3474" w:type="pct"/>
          </w:tcPr>
          <w:p w:rsidR="00E36CCB" w:rsidRPr="0003648D" w:rsidRDefault="00E36CCB" w:rsidP="00186315">
            <w:pPr>
              <w:pStyle w:val="TableHead"/>
              <w:rPr>
                <w:ins w:id="2505" w:author="STEC" w:date="2018-09-17T12:20:00Z"/>
              </w:rPr>
            </w:pPr>
            <w:ins w:id="2506" w:author="STEC" w:date="2018-09-17T12:20:00Z">
              <w:r w:rsidRPr="0003648D">
                <w:t>Description</w:t>
              </w:r>
            </w:ins>
          </w:p>
        </w:tc>
      </w:tr>
      <w:tr w:rsidR="00E36CCB" w:rsidRPr="0003648D" w:rsidTr="00186315">
        <w:trPr>
          <w:ins w:id="2507" w:author="STEC" w:date="2018-09-17T12:20:00Z"/>
        </w:trPr>
        <w:tc>
          <w:tcPr>
            <w:tcW w:w="1191" w:type="pct"/>
          </w:tcPr>
          <w:p w:rsidR="00E36CCB" w:rsidRPr="0003648D" w:rsidRDefault="00E36CCB" w:rsidP="00186315">
            <w:pPr>
              <w:pStyle w:val="TableBody"/>
              <w:rPr>
                <w:ins w:id="2508" w:author="STEC" w:date="2018-09-17T12:20:00Z"/>
              </w:rPr>
            </w:pPr>
            <w:ins w:id="2509" w:author="STEC" w:date="2018-09-17T12:20:00Z">
              <w:r w:rsidRPr="0003648D">
                <w:rPr>
                  <w:lang w:val="pt-BR"/>
                </w:rPr>
                <w:t>NETART</w:t>
              </w:r>
              <w:r>
                <w:rPr>
                  <w:lang w:val="pt-BR"/>
                </w:rPr>
                <w:t>EC</w:t>
              </w:r>
              <w:r w:rsidRPr="0003648D">
                <w:rPr>
                  <w:lang w:val="pt-BR"/>
                </w:rPr>
                <w:t xml:space="preserve">RAMT </w:t>
              </w:r>
              <w:r w:rsidRPr="0003648D">
                <w:rPr>
                  <w:i/>
                  <w:vertAlign w:val="subscript"/>
                </w:rPr>
                <w:t>q</w:t>
              </w:r>
            </w:ins>
          </w:p>
        </w:tc>
        <w:tc>
          <w:tcPr>
            <w:tcW w:w="335" w:type="pct"/>
          </w:tcPr>
          <w:p w:rsidR="00E36CCB" w:rsidRPr="0003648D" w:rsidRDefault="00E36CCB" w:rsidP="00186315">
            <w:pPr>
              <w:pStyle w:val="TableBody"/>
              <w:rPr>
                <w:ins w:id="2510" w:author="STEC" w:date="2018-09-17T12:20:00Z"/>
              </w:rPr>
            </w:pPr>
            <w:ins w:id="2511" w:author="STEC" w:date="2018-09-17T12:20:00Z">
              <w:r w:rsidRPr="0003648D">
                <w:t>$</w:t>
              </w:r>
            </w:ins>
          </w:p>
        </w:tc>
        <w:tc>
          <w:tcPr>
            <w:tcW w:w="3474" w:type="pct"/>
          </w:tcPr>
          <w:p w:rsidR="00E36CCB" w:rsidRPr="0003648D" w:rsidRDefault="00E36CCB" w:rsidP="00186315">
            <w:pPr>
              <w:pStyle w:val="TableBody"/>
              <w:rPr>
                <w:ins w:id="2512" w:author="STEC" w:date="2018-09-17T12:20:00Z"/>
              </w:rPr>
            </w:pPr>
            <w:ins w:id="2513" w:author="STEC" w:date="2018-09-17T12:20:00Z">
              <w:r w:rsidRPr="0003648D">
                <w:rPr>
                  <w:i/>
                </w:rPr>
                <w:t xml:space="preserve">Real-Time </w:t>
              </w:r>
              <w:r>
                <w:rPr>
                  <w:i/>
                </w:rPr>
                <w:t>ERCOT Contingency Reserve Service</w:t>
              </w:r>
              <w:r w:rsidRPr="0003648D">
                <w:rPr>
                  <w:i/>
                </w:rPr>
                <w:t xml:space="preserve"> Amount per QSE</w:t>
              </w:r>
              <w:r w:rsidRPr="0003648D">
                <w:t xml:space="preserve">—The net adjustment to QSE </w:t>
              </w:r>
              <w:r w:rsidRPr="0003648D">
                <w:rPr>
                  <w:i/>
                </w:rPr>
                <w:t>q</w:t>
              </w:r>
              <w:r w:rsidRPr="0003648D">
                <w:t xml:space="preserve">’s share of the costs for assigned </w:t>
              </w:r>
              <w:r>
                <w:t>ECRS</w:t>
              </w:r>
              <w:r w:rsidRPr="0003648D">
                <w:t>, for the hour.</w:t>
              </w:r>
            </w:ins>
          </w:p>
        </w:tc>
      </w:tr>
      <w:tr w:rsidR="00E36CCB" w:rsidRPr="0003648D" w:rsidTr="00186315">
        <w:trPr>
          <w:ins w:id="2514" w:author="STEC" w:date="2018-09-17T12:20:00Z"/>
        </w:trPr>
        <w:tc>
          <w:tcPr>
            <w:tcW w:w="1191" w:type="pct"/>
          </w:tcPr>
          <w:p w:rsidR="00E36CCB" w:rsidRPr="0003648D" w:rsidRDefault="00E36CCB" w:rsidP="00186315">
            <w:pPr>
              <w:pStyle w:val="TableBody"/>
              <w:rPr>
                <w:ins w:id="2515" w:author="STEC" w:date="2018-09-17T12:20:00Z"/>
              </w:rPr>
            </w:pPr>
            <w:ins w:id="2516" w:author="STEC" w:date="2018-09-17T12:20:00Z">
              <w:r>
                <w:t>EC</w:t>
              </w:r>
              <w:r w:rsidRPr="0003648D">
                <w:t xml:space="preserve">RCOST </w:t>
              </w:r>
              <w:r w:rsidRPr="0003648D">
                <w:rPr>
                  <w:i/>
                  <w:vertAlign w:val="subscript"/>
                </w:rPr>
                <w:t>q</w:t>
              </w:r>
            </w:ins>
          </w:p>
        </w:tc>
        <w:tc>
          <w:tcPr>
            <w:tcW w:w="335" w:type="pct"/>
          </w:tcPr>
          <w:p w:rsidR="00E36CCB" w:rsidRPr="0003648D" w:rsidRDefault="00E36CCB" w:rsidP="00186315">
            <w:pPr>
              <w:pStyle w:val="TableBody"/>
              <w:rPr>
                <w:ins w:id="2517" w:author="STEC" w:date="2018-09-17T12:20:00Z"/>
              </w:rPr>
            </w:pPr>
            <w:ins w:id="2518" w:author="STEC" w:date="2018-09-17T12:20:00Z">
              <w:r w:rsidRPr="0003648D">
                <w:t>$</w:t>
              </w:r>
            </w:ins>
          </w:p>
        </w:tc>
        <w:tc>
          <w:tcPr>
            <w:tcW w:w="3474" w:type="pct"/>
          </w:tcPr>
          <w:p w:rsidR="00E36CCB" w:rsidRPr="0003648D" w:rsidRDefault="00E36CCB" w:rsidP="00186315">
            <w:pPr>
              <w:pStyle w:val="TableBody"/>
              <w:rPr>
                <w:ins w:id="2519" w:author="STEC" w:date="2018-09-17T12:20:00Z"/>
              </w:rPr>
            </w:pPr>
            <w:ins w:id="2520" w:author="STEC" w:date="2018-09-17T12:20:00Z">
              <w:r>
                <w:rPr>
                  <w:i/>
                </w:rPr>
                <w:t>ERCOT Contingency Reserve Service</w:t>
              </w:r>
              <w:r w:rsidRPr="0003648D">
                <w:rPr>
                  <w:i/>
                </w:rPr>
                <w:t xml:space="preserve"> Cost per QSE</w:t>
              </w:r>
              <w:r w:rsidRPr="0003648D">
                <w:t xml:space="preserve">—QSE </w:t>
              </w:r>
              <w:r w:rsidRPr="0003648D">
                <w:rPr>
                  <w:i/>
                </w:rPr>
                <w:t>q</w:t>
              </w:r>
              <w:r w:rsidRPr="0003648D">
                <w:t xml:space="preserve">’s share of the net total costs for </w:t>
              </w:r>
              <w:r>
                <w:t>ECRS</w:t>
              </w:r>
              <w:r w:rsidRPr="0003648D">
                <w:t>, for the hour.</w:t>
              </w:r>
            </w:ins>
          </w:p>
        </w:tc>
      </w:tr>
      <w:tr w:rsidR="00E36CCB" w:rsidRPr="0003648D" w:rsidTr="00186315">
        <w:trPr>
          <w:ins w:id="2521"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522" w:author="STEC" w:date="2018-09-17T12:20:00Z"/>
              </w:rPr>
            </w:pPr>
            <w:ins w:id="2523" w:author="STEC" w:date="2018-09-17T12:20:00Z">
              <w:r w:rsidRPr="0003648D">
                <w:rPr>
                  <w:lang w:val="pt-BR"/>
                </w:rPr>
                <w:t>A</w:t>
              </w:r>
              <w:r>
                <w:rPr>
                  <w:lang w:val="pt-BR"/>
                </w:rPr>
                <w:t>EC</w:t>
              </w:r>
              <w:r w:rsidRPr="0003648D">
                <w:rPr>
                  <w:lang w:val="pt-BR"/>
                </w:rPr>
                <w:t xml:space="preserve">RCOST </w:t>
              </w:r>
              <w:r w:rsidRPr="0003648D">
                <w:rPr>
                  <w:i/>
                  <w:vertAlign w:val="subscript"/>
                </w:rPr>
                <w:t>q</w:t>
              </w:r>
            </w:ins>
          </w:p>
        </w:tc>
        <w:tc>
          <w:tcPr>
            <w:tcW w:w="33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524" w:author="STEC" w:date="2018-09-17T12:20:00Z"/>
              </w:rPr>
            </w:pPr>
            <w:ins w:id="2525" w:author="STEC" w:date="2018-09-17T12:20:00Z">
              <w:r w:rsidRPr="0003648D">
                <w:t>$</w:t>
              </w:r>
            </w:ins>
          </w:p>
        </w:tc>
        <w:tc>
          <w:tcPr>
            <w:tcW w:w="347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526" w:author="STEC" w:date="2018-09-17T12:20:00Z"/>
              </w:rPr>
            </w:pPr>
            <w:ins w:id="2527" w:author="STEC" w:date="2018-09-17T12:20:00Z">
              <w:r>
                <w:rPr>
                  <w:i/>
                </w:rPr>
                <w:t>ERCOT Contingency Reserve Service</w:t>
              </w:r>
              <w:r w:rsidRPr="0003648D">
                <w:rPr>
                  <w:i/>
                </w:rPr>
                <w:t xml:space="preserve"> Cost per QSE</w:t>
              </w:r>
              <w:r w:rsidRPr="0003648D">
                <w:t xml:space="preserve">—QSE </w:t>
              </w:r>
              <w:r w:rsidRPr="0003648D">
                <w:rPr>
                  <w:i/>
                </w:rPr>
                <w:t>q</w:t>
              </w:r>
              <w:r w:rsidRPr="0003648D">
                <w:t xml:space="preserve">’s share of the net total costs for </w:t>
              </w:r>
              <w:r>
                <w:t>ECRS</w:t>
              </w:r>
              <w:r w:rsidRPr="0003648D">
                <w:t xml:space="preserve"> that includes costs of assigned Ancillary Service during a Watch, for the hour.</w:t>
              </w:r>
            </w:ins>
          </w:p>
        </w:tc>
      </w:tr>
      <w:tr w:rsidR="00E36CCB" w:rsidRPr="0003648D" w:rsidTr="00186315">
        <w:trPr>
          <w:ins w:id="2528" w:author="STEC" w:date="2018-09-17T12:20:00Z"/>
        </w:trPr>
        <w:tc>
          <w:tcPr>
            <w:tcW w:w="1191"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529" w:author="STEC" w:date="2018-09-17T12:20:00Z"/>
              </w:rPr>
            </w:pPr>
            <w:ins w:id="2530" w:author="STEC" w:date="2018-09-17T12:20:00Z">
              <w:r w:rsidRPr="0003648D">
                <w:rPr>
                  <w:i/>
                </w:rPr>
                <w:t>q</w:t>
              </w:r>
            </w:ins>
          </w:p>
        </w:tc>
        <w:tc>
          <w:tcPr>
            <w:tcW w:w="335"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531" w:author="STEC" w:date="2018-09-17T12:20:00Z"/>
              </w:rPr>
            </w:pPr>
            <w:ins w:id="2532" w:author="STEC" w:date="2018-09-17T12:20:00Z">
              <w:r w:rsidRPr="0003648D">
                <w:t>none</w:t>
              </w:r>
            </w:ins>
          </w:p>
        </w:tc>
        <w:tc>
          <w:tcPr>
            <w:tcW w:w="3474" w:type="pct"/>
            <w:tcBorders>
              <w:top w:val="single" w:sz="4" w:space="0" w:color="auto"/>
              <w:left w:val="single" w:sz="4" w:space="0" w:color="auto"/>
              <w:bottom w:val="single" w:sz="4" w:space="0" w:color="auto"/>
              <w:right w:val="single" w:sz="4" w:space="0" w:color="auto"/>
            </w:tcBorders>
          </w:tcPr>
          <w:p w:rsidR="00E36CCB" w:rsidRPr="0003648D" w:rsidRDefault="00E36CCB" w:rsidP="00186315">
            <w:pPr>
              <w:pStyle w:val="TableBody"/>
              <w:rPr>
                <w:ins w:id="2533" w:author="STEC" w:date="2018-09-17T12:20:00Z"/>
              </w:rPr>
            </w:pPr>
            <w:ins w:id="2534" w:author="STEC" w:date="2018-09-17T12:20:00Z">
              <w:r w:rsidRPr="0003648D">
                <w:t>A QSE.</w:t>
              </w:r>
            </w:ins>
          </w:p>
        </w:tc>
      </w:tr>
    </w:tbl>
    <w:p w:rsidR="00E36CCB" w:rsidRDefault="00E36CCB">
      <w:pPr>
        <w:pStyle w:val="H2"/>
        <w:spacing w:before="480"/>
        <w:ind w:left="0" w:firstLine="0"/>
        <w:rPr>
          <w:ins w:id="2535" w:author="STEC" w:date="2018-09-17T12:20:00Z"/>
        </w:rPr>
        <w:pPrChange w:id="2536" w:author="STEC" w:date="2018-09-17T12:20:00Z">
          <w:pPr>
            <w:pStyle w:val="H2"/>
            <w:spacing w:before="480"/>
          </w:pPr>
        </w:pPrChange>
      </w:pPr>
    </w:p>
    <w:p w:rsidR="00BA7A09" w:rsidRPr="0003648D" w:rsidRDefault="00BA7A09">
      <w:pPr>
        <w:pStyle w:val="H2"/>
        <w:spacing w:before="480"/>
        <w:ind w:left="0" w:firstLine="0"/>
        <w:pPrChange w:id="2537" w:author="STEC" w:date="2018-09-17T12:20:00Z">
          <w:pPr>
            <w:pStyle w:val="H2"/>
            <w:spacing w:before="480"/>
          </w:pPr>
        </w:pPrChange>
      </w:pPr>
      <w:r w:rsidRPr="0003648D">
        <w:fldChar w:fldCharType="begin"/>
      </w:r>
      <w:r w:rsidRPr="0003648D">
        <w:fldChar w:fldCharType="end"/>
      </w:r>
      <w:r w:rsidRPr="0003648D">
        <w:fldChar w:fldCharType="begin"/>
      </w:r>
      <w:r w:rsidRPr="0003648D">
        <w:fldChar w:fldCharType="end"/>
      </w:r>
      <w:r w:rsidRPr="0003648D">
        <w:fldChar w:fldCharType="begin"/>
      </w:r>
      <w:r w:rsidRPr="0003648D">
        <w:fldChar w:fldCharType="end"/>
      </w:r>
      <w:r w:rsidRPr="0003648D">
        <w:fldChar w:fldCharType="begin"/>
      </w:r>
      <w:r w:rsidRPr="0003648D">
        <w:fldChar w:fldCharType="end"/>
      </w:r>
      <w:r w:rsidRPr="0003648D">
        <w:rPr>
          <w:lang w:val="pt-BR"/>
        </w:rPr>
        <w:fldChar w:fldCharType="begin"/>
      </w:r>
      <w:r w:rsidRPr="0003648D">
        <w:rPr>
          <w:lang w:val="pt-BR"/>
        </w:rPr>
        <w:fldChar w:fldCharType="end"/>
      </w:r>
      <w:r w:rsidRPr="0003648D">
        <w:rPr>
          <w:lang w:val="pt-BR"/>
        </w:rPr>
        <w:fldChar w:fldCharType="begin"/>
      </w:r>
      <w:r w:rsidRPr="0003648D">
        <w:rPr>
          <w:lang w:val="pt-BR"/>
        </w:rPr>
        <w:fldChar w:fldCharType="end"/>
      </w:r>
      <w:r w:rsidRPr="0003648D">
        <w:rPr>
          <w:lang w:val="pt-BR"/>
        </w:rPr>
        <w:fldChar w:fldCharType="begin"/>
      </w:r>
      <w:r w:rsidRPr="0003648D">
        <w:rPr>
          <w:lang w:val="pt-BR"/>
        </w:rPr>
        <w:fldChar w:fldCharType="end"/>
      </w:r>
      <w:r w:rsidRPr="0003648D">
        <w:rPr>
          <w:lang w:val="pt-BR"/>
        </w:rPr>
        <w:fldChar w:fldCharType="begin"/>
      </w:r>
      <w:r w:rsidRPr="0003648D">
        <w:rPr>
          <w:lang w:val="pt-BR"/>
        </w:rPr>
        <w:fldChar w:fldCharType="end"/>
      </w:r>
      <w:bookmarkStart w:id="2538" w:name="_Toc141777765"/>
      <w:bookmarkStart w:id="2539" w:name="_Toc203961346"/>
      <w:bookmarkStart w:id="2540" w:name="_Toc400968470"/>
      <w:bookmarkStart w:id="2541" w:name="_Toc402362718"/>
      <w:bookmarkStart w:id="2542" w:name="_Toc405554784"/>
      <w:bookmarkStart w:id="2543" w:name="_Toc458771445"/>
      <w:bookmarkStart w:id="2544" w:name="_Toc458771568"/>
      <w:bookmarkStart w:id="2545" w:name="_Toc460939747"/>
      <w:bookmarkStart w:id="2546" w:name="_Toc465246200"/>
      <w:r w:rsidRPr="0003648D">
        <w:t>8.1</w:t>
      </w:r>
      <w:r w:rsidRPr="0003648D">
        <w:tab/>
        <w:t>QSE and Resource Performance Monitoring</w:t>
      </w:r>
      <w:bookmarkStart w:id="2547" w:name="eight"/>
      <w:bookmarkEnd w:id="2538"/>
      <w:bookmarkEnd w:id="2539"/>
      <w:bookmarkEnd w:id="2540"/>
      <w:bookmarkEnd w:id="2541"/>
      <w:bookmarkEnd w:id="2542"/>
      <w:bookmarkEnd w:id="2543"/>
      <w:bookmarkEnd w:id="2544"/>
      <w:bookmarkEnd w:id="2545"/>
      <w:bookmarkEnd w:id="2546"/>
      <w:bookmarkEnd w:id="2547"/>
    </w:p>
    <w:p w:rsidR="00BA7A09" w:rsidRPr="0003648D" w:rsidRDefault="00BA7A09" w:rsidP="00BA7A09">
      <w:pPr>
        <w:pStyle w:val="BodyTextNumbered"/>
      </w:pPr>
      <w:r w:rsidRPr="0003648D">
        <w:t>(1)</w:t>
      </w:r>
      <w:r w:rsidRPr="0003648D">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rsidR="00BA7A09" w:rsidRPr="0003648D" w:rsidRDefault="00BA7A09" w:rsidP="00BA7A09">
      <w:pPr>
        <w:pStyle w:val="BodyTextNumbered"/>
      </w:pPr>
      <w:r w:rsidRPr="0003648D">
        <w:t>(2)</w:t>
      </w:r>
      <w:r w:rsidRPr="0003648D">
        <w:tab/>
        <w:t>Each QSE and Resource shall meet performance measures as described in this Section and in the Operating Guides.</w:t>
      </w:r>
    </w:p>
    <w:p w:rsidR="00BA7A09" w:rsidRPr="0003648D" w:rsidRDefault="00BA7A09" w:rsidP="00BA7A09">
      <w:pPr>
        <w:pStyle w:val="BodyTextNumbered"/>
      </w:pPr>
      <w:r w:rsidRPr="0003648D">
        <w:t>(3)</w:t>
      </w:r>
      <w:r w:rsidRPr="0003648D">
        <w:tab/>
        <w:t>ERCOT shall monitor and post the following categories of performance:</w:t>
      </w:r>
    </w:p>
    <w:p w:rsidR="00BA7A09" w:rsidRPr="0003648D" w:rsidRDefault="00BA7A09" w:rsidP="00BA7A09">
      <w:pPr>
        <w:spacing w:after="240"/>
        <w:ind w:left="1440" w:hanging="720"/>
      </w:pPr>
      <w:r w:rsidRPr="0003648D">
        <w:t>(a)</w:t>
      </w:r>
      <w:r w:rsidRPr="0003648D">
        <w:tab/>
        <w:t>Real-Time data, for QSEs:</w:t>
      </w:r>
    </w:p>
    <w:p w:rsidR="00BA7A09" w:rsidRPr="0003648D" w:rsidRDefault="00BA7A09" w:rsidP="00BA7A09">
      <w:pPr>
        <w:spacing w:after="240"/>
        <w:ind w:left="2160" w:hanging="720"/>
      </w:pPr>
      <w:r w:rsidRPr="0003648D">
        <w:t>(i)</w:t>
      </w:r>
      <w:r w:rsidRPr="0003648D">
        <w:tab/>
        <w:t>Telemetry performance</w:t>
      </w:r>
    </w:p>
    <w:p w:rsidR="00BA7A09" w:rsidRPr="0003648D" w:rsidRDefault="00BA7A09" w:rsidP="00BA7A09">
      <w:pPr>
        <w:spacing w:after="240"/>
        <w:ind w:left="1440" w:hanging="720"/>
      </w:pPr>
      <w:r w:rsidRPr="0003648D">
        <w:t>(b)</w:t>
      </w:r>
      <w:r w:rsidRPr="0003648D">
        <w:tab/>
        <w:t>Regulation control performance, for QSEs and as applicable, Resource-specific performance (see also Section 8.1.1, QSE Ancillary Service Performance Standards);</w:t>
      </w:r>
    </w:p>
    <w:p w:rsidR="00BA7A09" w:rsidRPr="0003648D" w:rsidRDefault="00BA7A09" w:rsidP="00BA7A09">
      <w:pPr>
        <w:spacing w:after="240"/>
        <w:ind w:left="1440" w:hanging="720"/>
      </w:pPr>
      <w:r w:rsidRPr="0003648D">
        <w:t>(c)</w:t>
      </w:r>
      <w:r w:rsidRPr="0003648D">
        <w:tab/>
      </w:r>
      <w:del w:id="2548" w:author="STEC" w:date="2018-09-28T16:04:00Z">
        <w:r w:rsidRPr="0003648D" w:rsidDel="007B35EC">
          <w:delText>Hydro</w:delText>
        </w:r>
      </w:del>
      <w:r w:rsidRPr="0003648D">
        <w:t xml:space="preserve"> responsive testing for Generation Resources</w:t>
      </w:r>
      <w:ins w:id="2549" w:author="STEC" w:date="2018-09-17T12:22:00Z">
        <w:r w:rsidR="002B15BC">
          <w:t xml:space="preserve"> </w:t>
        </w:r>
        <w:r w:rsidR="002B15BC" w:rsidRPr="0015032B">
          <w:t>operating in the synchronous condenser fast-response mode</w:t>
        </w:r>
      </w:ins>
      <w:r w:rsidRPr="0003648D">
        <w:t>;</w:t>
      </w:r>
    </w:p>
    <w:p w:rsidR="00BA7A09" w:rsidRPr="0003648D" w:rsidRDefault="00BA7A09" w:rsidP="00BA7A09">
      <w:pPr>
        <w:spacing w:after="240"/>
        <w:ind w:left="1440" w:hanging="720"/>
      </w:pPr>
      <w:r w:rsidRPr="0003648D">
        <w:lastRenderedPageBreak/>
        <w:t>(d)</w:t>
      </w:r>
      <w:r w:rsidRPr="0003648D">
        <w:tab/>
        <w:t>Supplying and validating data for generator models, as requested by ERCOT, for Generation Resources;</w:t>
      </w:r>
    </w:p>
    <w:p w:rsidR="00BA7A09" w:rsidRPr="0003648D" w:rsidRDefault="00BA7A09" w:rsidP="00BA7A09">
      <w:pPr>
        <w:spacing w:after="240"/>
        <w:ind w:left="1440" w:hanging="720"/>
      </w:pPr>
      <w:r w:rsidRPr="0003648D">
        <w:t>(e)</w:t>
      </w:r>
      <w:r w:rsidRPr="0003648D">
        <w:tab/>
        <w:t>Outage scheduling and coordination, for QSEs and Resources;</w:t>
      </w:r>
    </w:p>
    <w:p w:rsidR="00BA7A09" w:rsidRPr="0003648D" w:rsidRDefault="00BA7A09" w:rsidP="00BA7A09">
      <w:pPr>
        <w:spacing w:after="240"/>
        <w:ind w:left="1440" w:hanging="720"/>
      </w:pPr>
      <w:r w:rsidRPr="0003648D">
        <w:t>(f)</w:t>
      </w:r>
      <w:r w:rsidRPr="0003648D">
        <w:tab/>
        <w:t>Resource-specific Responsive Reserve (RRS) performance for QSEs and Resources;</w:t>
      </w:r>
    </w:p>
    <w:p w:rsidR="00BA7A09" w:rsidRPr="0003648D" w:rsidRDefault="00BA7A09" w:rsidP="00BA7A09">
      <w:pPr>
        <w:spacing w:after="240"/>
        <w:ind w:left="1440" w:hanging="720"/>
      </w:pPr>
      <w:r w:rsidRPr="0003648D">
        <w:t>(g)</w:t>
      </w:r>
      <w:r w:rsidRPr="0003648D">
        <w:tab/>
        <w:t>Resource-specific Non-Spinning Reserve (Non-Spin) performance, for QSEs and Resources;</w:t>
      </w:r>
    </w:p>
    <w:p w:rsidR="00BA7A09" w:rsidRPr="0003648D" w:rsidRDefault="00BA7A09" w:rsidP="00BA7A09">
      <w:pPr>
        <w:spacing w:after="240"/>
        <w:ind w:left="1440" w:hanging="720"/>
      </w:pPr>
      <w:r w:rsidRPr="0003648D">
        <w:t>(h)</w:t>
      </w:r>
      <w:r w:rsidRPr="0003648D">
        <w:tab/>
        <w:t>Outage reporting, by QSEs for Resources;</w:t>
      </w:r>
    </w:p>
    <w:p w:rsidR="00BA7A09" w:rsidRPr="0003648D" w:rsidRDefault="00BA7A09" w:rsidP="00BA7A09">
      <w:pPr>
        <w:spacing w:after="240"/>
        <w:ind w:left="1440" w:hanging="720"/>
      </w:pPr>
      <w:r w:rsidRPr="0003648D">
        <w:t>(i)</w:t>
      </w:r>
      <w:r w:rsidRPr="0003648D">
        <w:tab/>
        <w:t>Current Operating Plan (COP) metrics, for QSEs; and</w:t>
      </w:r>
    </w:p>
    <w:p w:rsidR="00BA7A09" w:rsidRDefault="00BA7A09" w:rsidP="00BA7A09">
      <w:pPr>
        <w:spacing w:after="240"/>
        <w:ind w:left="1440" w:hanging="720"/>
        <w:rPr>
          <w:ins w:id="2550" w:author="STEC" w:date="2018-09-17T12:21:00Z"/>
        </w:rPr>
      </w:pPr>
      <w:r w:rsidRPr="0003648D">
        <w:t>(j)</w:t>
      </w:r>
      <w:r w:rsidRPr="0003648D">
        <w:tab/>
        <w:t xml:space="preserve">Day-Ahead Reliability Unit Commitment (DRUC) and Hourly Reliability Unit Commitment (HRUC) commitment performance by QSEs and Generation Resources. </w:t>
      </w:r>
    </w:p>
    <w:p w:rsidR="002B15BC" w:rsidRPr="0003648D" w:rsidRDefault="002B15BC" w:rsidP="002B15BC">
      <w:pPr>
        <w:spacing w:after="240"/>
        <w:ind w:left="1440" w:hanging="720"/>
        <w:rPr>
          <w:ins w:id="2551" w:author="STEC" w:date="2018-09-17T12:22:00Z"/>
        </w:rPr>
      </w:pPr>
      <w:ins w:id="2552" w:author="STEC" w:date="2018-09-17T12:22:00Z">
        <w:r w:rsidRPr="0003648D">
          <w:t>(f)</w:t>
        </w:r>
        <w:r w:rsidRPr="0003648D">
          <w:tab/>
          <w:t xml:space="preserve">Resource-specific </w:t>
        </w:r>
        <w:r>
          <w:t>ERCOT Contingency Reserve Service</w:t>
        </w:r>
        <w:r w:rsidRPr="0003648D">
          <w:t xml:space="preserve"> (</w:t>
        </w:r>
        <w:r>
          <w:t>ECRS</w:t>
        </w:r>
        <w:r w:rsidRPr="0003648D">
          <w:t>) performance for QSEs and Resources;</w:t>
        </w:r>
        <w:r>
          <w:t xml:space="preserve"> </w:t>
        </w:r>
      </w:ins>
    </w:p>
    <w:p w:rsidR="002B15BC" w:rsidRPr="0003648D" w:rsidRDefault="002B15BC" w:rsidP="00BA7A09">
      <w:pPr>
        <w:spacing w:after="240"/>
        <w:ind w:left="144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BA7A09" w:rsidRPr="0003648D" w:rsidTr="00FF6149">
        <w:tc>
          <w:tcPr>
            <w:tcW w:w="9576" w:type="dxa"/>
            <w:shd w:val="clear" w:color="auto" w:fill="E0E0E0"/>
          </w:tcPr>
          <w:p w:rsidR="00BA7A09" w:rsidRPr="0003648D" w:rsidRDefault="00BA7A09" w:rsidP="00FF6149">
            <w:pPr>
              <w:pStyle w:val="Instructions"/>
              <w:spacing w:before="120"/>
            </w:pPr>
            <w:r w:rsidRPr="0003648D">
              <w:t>[NPRR257:  Replace paragraph (3) above with the following upon system implementation:]</w:t>
            </w:r>
          </w:p>
          <w:p w:rsidR="00BA7A09" w:rsidRPr="0003648D" w:rsidRDefault="00BA7A09" w:rsidP="00FF6149">
            <w:pPr>
              <w:spacing w:after="240"/>
              <w:ind w:left="720" w:hanging="720"/>
              <w:rPr>
                <w:iCs/>
              </w:rPr>
            </w:pPr>
            <w:r w:rsidRPr="0003648D">
              <w:rPr>
                <w:iCs/>
              </w:rPr>
              <w:t>(3)</w:t>
            </w:r>
            <w:r w:rsidRPr="0003648D">
              <w:rPr>
                <w:iCs/>
              </w:rPr>
              <w:tab/>
              <w:t>ERCOT shall monitor and post the following categories of performance:</w:t>
            </w:r>
          </w:p>
          <w:p w:rsidR="00BA7A09" w:rsidRPr="0003648D" w:rsidRDefault="00BA7A09" w:rsidP="00FF6149">
            <w:pPr>
              <w:spacing w:after="240"/>
              <w:ind w:left="1440" w:hanging="720"/>
            </w:pPr>
            <w:r w:rsidRPr="0003648D">
              <w:t>(a)</w:t>
            </w:r>
            <w:r w:rsidRPr="0003648D">
              <w:tab/>
              <w:t>Net dependable real power capability testing, for Resources;</w:t>
            </w:r>
          </w:p>
          <w:p w:rsidR="00BA7A09" w:rsidRPr="0003648D" w:rsidRDefault="00BA7A09" w:rsidP="00FF6149">
            <w:pPr>
              <w:spacing w:after="240"/>
              <w:ind w:left="1440" w:hanging="720"/>
            </w:pPr>
            <w:r w:rsidRPr="0003648D">
              <w:t>(b)</w:t>
            </w:r>
            <w:r w:rsidRPr="0003648D">
              <w:tab/>
              <w:t>Reactive testing, for Generation Resources, to validate Corrected Unit Reactive Limit (CURL) and Unit Reactive Limit (URL);</w:t>
            </w:r>
          </w:p>
          <w:p w:rsidR="00BA7A09" w:rsidRPr="0003648D" w:rsidRDefault="00BA7A09" w:rsidP="00FF6149">
            <w:pPr>
              <w:spacing w:after="240"/>
              <w:ind w:left="1440" w:hanging="720"/>
            </w:pPr>
            <w:r w:rsidRPr="0003648D">
              <w:t>(c)</w:t>
            </w:r>
            <w:r w:rsidRPr="0003648D">
              <w:tab/>
              <w:t>Real-Time data, for QSEs:</w:t>
            </w:r>
          </w:p>
          <w:p w:rsidR="00BA7A09" w:rsidRPr="0003648D" w:rsidRDefault="00BA7A09" w:rsidP="00FF6149">
            <w:pPr>
              <w:spacing w:after="240"/>
              <w:ind w:left="2160" w:hanging="720"/>
            </w:pPr>
            <w:r w:rsidRPr="0003648D">
              <w:t>(i)</w:t>
            </w:r>
            <w:r w:rsidRPr="0003648D">
              <w:tab/>
              <w:t>Telemetry performance;</w:t>
            </w:r>
          </w:p>
          <w:p w:rsidR="00BA7A09" w:rsidRPr="0003648D" w:rsidRDefault="00BA7A09" w:rsidP="00FF6149">
            <w:pPr>
              <w:spacing w:after="240"/>
              <w:ind w:left="2160" w:hanging="720"/>
            </w:pPr>
            <w:r w:rsidRPr="0003648D">
              <w:t>(ii)</w:t>
            </w:r>
            <w:r w:rsidRPr="0003648D">
              <w:tab/>
              <w:t xml:space="preserve">Communications system performance; </w:t>
            </w:r>
          </w:p>
          <w:p w:rsidR="00BA7A09" w:rsidRPr="0003648D" w:rsidRDefault="00BA7A09" w:rsidP="00FF6149">
            <w:pPr>
              <w:spacing w:after="240"/>
              <w:ind w:left="2160" w:hanging="720"/>
            </w:pPr>
            <w:r w:rsidRPr="0003648D">
              <w:t>(iii)</w:t>
            </w:r>
            <w:r w:rsidRPr="0003648D">
              <w:tab/>
              <w:t>Operational data requirements required under Section 6.5.5.2, Operational Data Requirements.</w:t>
            </w:r>
          </w:p>
          <w:p w:rsidR="00BA7A09" w:rsidRPr="0003648D" w:rsidRDefault="00BA7A09" w:rsidP="00FF6149">
            <w:pPr>
              <w:spacing w:after="240"/>
              <w:ind w:left="1440" w:hanging="720"/>
            </w:pPr>
            <w:r w:rsidRPr="0003648D">
              <w:t>(d)</w:t>
            </w:r>
            <w:r w:rsidRPr="0003648D">
              <w:tab/>
              <w:t>Regulation control performance, for QSEs and as applicable, Resource-specific performance (see also Section 8.1.1, QSE Ancillary Service Performance Standards);</w:t>
            </w:r>
          </w:p>
          <w:p w:rsidR="00BA7A09" w:rsidRPr="0003648D" w:rsidRDefault="00BA7A09" w:rsidP="00FF6149">
            <w:pPr>
              <w:spacing w:after="240"/>
              <w:ind w:left="1440" w:hanging="720"/>
            </w:pPr>
            <w:r w:rsidRPr="0003648D">
              <w:t>(e)</w:t>
            </w:r>
            <w:r w:rsidRPr="0003648D">
              <w:tab/>
            </w:r>
            <w:del w:id="2553" w:author="STEC" w:date="2018-09-28T16:04:00Z">
              <w:r w:rsidRPr="0003648D" w:rsidDel="007B35EC">
                <w:delText>Hydro</w:delText>
              </w:r>
            </w:del>
            <w:r w:rsidRPr="0003648D">
              <w:t xml:space="preserve"> responsive testing for Generation Resources;</w:t>
            </w:r>
          </w:p>
          <w:p w:rsidR="00BA7A09" w:rsidRPr="0003648D" w:rsidRDefault="00BA7A09" w:rsidP="00FF6149">
            <w:pPr>
              <w:spacing w:after="240"/>
              <w:ind w:left="1440" w:hanging="720"/>
            </w:pPr>
            <w:r w:rsidRPr="0003648D">
              <w:lastRenderedPageBreak/>
              <w:t>(f)</w:t>
            </w:r>
            <w:r w:rsidRPr="0003648D">
              <w:tab/>
              <w:t>Black Start Service (BSS) test results for QSEs and Generation Resources posted to the Market Information System (MIS) Certified Area;</w:t>
            </w:r>
          </w:p>
          <w:p w:rsidR="00BA7A09" w:rsidRPr="0003648D" w:rsidRDefault="00BA7A09" w:rsidP="00FF6149">
            <w:pPr>
              <w:spacing w:after="240"/>
              <w:ind w:left="1440" w:hanging="720"/>
            </w:pPr>
            <w:r w:rsidRPr="0003648D">
              <w:t>(g)</w:t>
            </w:r>
            <w:r w:rsidRPr="0003648D">
              <w:tab/>
              <w:t>Supplying and validating data for generator models, as requested by ERCOT, for Generation Resources;</w:t>
            </w:r>
          </w:p>
          <w:p w:rsidR="00BA7A09" w:rsidRPr="0003648D" w:rsidRDefault="00BA7A09" w:rsidP="00FF6149">
            <w:pPr>
              <w:spacing w:after="240"/>
              <w:ind w:left="1440" w:hanging="720"/>
            </w:pPr>
            <w:r w:rsidRPr="0003648D">
              <w:t>(h)</w:t>
            </w:r>
            <w:r w:rsidRPr="0003648D">
              <w:tab/>
              <w:t>Outage scheduling and coordination, for QSEs and Resources;</w:t>
            </w:r>
          </w:p>
          <w:p w:rsidR="00BA7A09" w:rsidRPr="0003648D" w:rsidRDefault="00BA7A09" w:rsidP="00FF6149">
            <w:pPr>
              <w:spacing w:after="240"/>
              <w:ind w:left="1440" w:hanging="720"/>
            </w:pPr>
            <w:r w:rsidRPr="0003648D">
              <w:t>(i)</w:t>
            </w:r>
            <w:r w:rsidRPr="0003648D">
              <w:tab/>
              <w:t>Resource-specific Responsive Reserve (RRS) performance for QSEs and Resources;</w:t>
            </w:r>
          </w:p>
          <w:p w:rsidR="00BA7A09" w:rsidRPr="0003648D" w:rsidRDefault="00BA7A09" w:rsidP="00FF6149">
            <w:pPr>
              <w:spacing w:after="240"/>
              <w:ind w:left="1440" w:hanging="720"/>
            </w:pPr>
            <w:r w:rsidRPr="0003648D">
              <w:t>(j)</w:t>
            </w:r>
            <w:r w:rsidRPr="0003648D">
              <w:tab/>
              <w:t xml:space="preserve">The QSE backup control plan for Resource energy deployment in the event of the loss of a communication path with ERCOT.  ERCOT will test these plans randomly at least once a year for QSEs representing Resources; </w:t>
            </w:r>
          </w:p>
          <w:p w:rsidR="00BA7A09" w:rsidRPr="0003648D" w:rsidRDefault="00BA7A09" w:rsidP="00FF6149">
            <w:pPr>
              <w:pStyle w:val="List"/>
              <w:ind w:left="1440"/>
            </w:pPr>
            <w:r w:rsidRPr="0003648D">
              <w:t>(k)</w:t>
            </w:r>
            <w:r w:rsidRPr="0003648D">
              <w:tab/>
              <w:t>Resource-specific Non-Spinning Reserve (Non-Spin) performance, for QSEs and Resources;</w:t>
            </w:r>
          </w:p>
          <w:p w:rsidR="00BA7A09" w:rsidRPr="0003648D" w:rsidRDefault="00BA7A09" w:rsidP="00FF6149">
            <w:pPr>
              <w:spacing w:after="240"/>
              <w:ind w:left="1440" w:hanging="720"/>
            </w:pPr>
            <w:r w:rsidRPr="0003648D">
              <w:t>(l)</w:t>
            </w:r>
            <w:r w:rsidRPr="0003648D">
              <w:tab/>
              <w:t>24 hours per day, seven days per week qualified staffing requirement, as described in the Operating Guides, for QSEs;</w:t>
            </w:r>
          </w:p>
          <w:p w:rsidR="00BA7A09" w:rsidRPr="0003648D" w:rsidRDefault="00BA7A09" w:rsidP="00FF6149">
            <w:pPr>
              <w:spacing w:after="240"/>
              <w:ind w:left="1440" w:hanging="720"/>
            </w:pPr>
            <w:r w:rsidRPr="0003648D">
              <w:t>(m)</w:t>
            </w:r>
            <w:r w:rsidRPr="0003648D">
              <w:tab/>
              <w:t>Automatic Voltage Regulator (AVR) requirements, for QSEs and Generation Resources;</w:t>
            </w:r>
          </w:p>
          <w:p w:rsidR="00BA7A09" w:rsidRPr="0003648D" w:rsidRDefault="00BA7A09" w:rsidP="00FF6149">
            <w:pPr>
              <w:spacing w:after="240"/>
              <w:ind w:left="1440" w:hanging="720"/>
            </w:pPr>
            <w:r w:rsidRPr="0003648D">
              <w:t>(n)</w:t>
            </w:r>
            <w:r w:rsidRPr="0003648D">
              <w:tab/>
              <w:t xml:space="preserve">Staffing plan for a backup control facility or procedures in the event that the primary facility is unusable, for QSEs; </w:t>
            </w:r>
          </w:p>
          <w:p w:rsidR="00BA7A09" w:rsidRPr="0003648D" w:rsidRDefault="00BA7A09" w:rsidP="00FF6149">
            <w:pPr>
              <w:spacing w:after="240"/>
              <w:ind w:left="1440" w:hanging="720"/>
            </w:pPr>
            <w:r w:rsidRPr="0003648D">
              <w:t>(o)</w:t>
            </w:r>
            <w:r w:rsidRPr="0003648D">
              <w:tab/>
              <w:t>Outage reporting, by QSEs for  Resources;</w:t>
            </w:r>
          </w:p>
          <w:p w:rsidR="00BA7A09" w:rsidRPr="0003648D" w:rsidRDefault="00BA7A09" w:rsidP="00FF6149">
            <w:pPr>
              <w:spacing w:after="240"/>
              <w:ind w:firstLine="720"/>
            </w:pPr>
            <w:r w:rsidRPr="0003648D">
              <w:t>(p)</w:t>
            </w:r>
            <w:r w:rsidRPr="0003648D">
              <w:tab/>
              <w:t>Current Operating Plan (COP) metrics, for QSEs; and</w:t>
            </w:r>
          </w:p>
          <w:p w:rsidR="00BA7A09" w:rsidRDefault="00BA7A09" w:rsidP="00FF6149">
            <w:pPr>
              <w:spacing w:after="240"/>
              <w:ind w:left="1440" w:hanging="720"/>
              <w:rPr>
                <w:ins w:id="2554" w:author="STEC" w:date="2018-09-17T12:23:00Z"/>
              </w:rPr>
            </w:pPr>
            <w:r w:rsidRPr="0003648D">
              <w:t>(q)</w:t>
            </w:r>
            <w:r w:rsidRPr="0003648D">
              <w:tab/>
              <w:t>Day-Ahead Reliability Unit Commitment (DRUC) and Hourly Reliability Unit Commitment (HRUC) commitment performance by QSEs and Generation Resources.</w:t>
            </w:r>
          </w:p>
          <w:p w:rsidR="002B15BC" w:rsidRPr="0003648D" w:rsidRDefault="002B15BC" w:rsidP="002B15BC">
            <w:pPr>
              <w:spacing w:after="240"/>
              <w:ind w:left="1440" w:hanging="720"/>
              <w:rPr>
                <w:ins w:id="2555" w:author="STEC" w:date="2018-09-17T12:23:00Z"/>
              </w:rPr>
            </w:pPr>
            <w:ins w:id="2556" w:author="STEC" w:date="2018-09-17T12:23:00Z">
              <w:r w:rsidRPr="0003648D">
                <w:t>(i)</w:t>
              </w:r>
              <w:r w:rsidRPr="0003648D">
                <w:tab/>
                <w:t xml:space="preserve">Resource-specific </w:t>
              </w:r>
              <w:r>
                <w:t>ERCOT Contingency Reserve Service</w:t>
              </w:r>
              <w:r w:rsidRPr="0003648D">
                <w:t xml:space="preserve"> (</w:t>
              </w:r>
              <w:r>
                <w:t>ECRS</w:t>
              </w:r>
              <w:r w:rsidRPr="0003648D">
                <w:t>) performance for QSEs and Resources;</w:t>
              </w:r>
            </w:ins>
          </w:p>
          <w:p w:rsidR="002B15BC" w:rsidRPr="0003648D" w:rsidRDefault="002B15BC" w:rsidP="00FF6149">
            <w:pPr>
              <w:spacing w:after="240"/>
              <w:ind w:left="1440" w:hanging="720"/>
            </w:pPr>
          </w:p>
        </w:tc>
      </w:tr>
    </w:tbl>
    <w:p w:rsidR="00BA7A09" w:rsidRPr="0003648D" w:rsidRDefault="00BA7A09" w:rsidP="00BA7A09">
      <w:pPr>
        <w:pStyle w:val="H4"/>
        <w:spacing w:before="480"/>
        <w:ind w:left="1267" w:hanging="1267"/>
      </w:pPr>
      <w:bookmarkStart w:id="2557" w:name="_Toc141777768"/>
      <w:bookmarkStart w:id="2558" w:name="_Toc203961349"/>
      <w:bookmarkStart w:id="2559" w:name="_Toc400968473"/>
      <w:bookmarkStart w:id="2560" w:name="_Toc402362721"/>
      <w:bookmarkStart w:id="2561" w:name="_Toc405554787"/>
      <w:bookmarkStart w:id="2562" w:name="_Toc458771447"/>
      <w:bookmarkStart w:id="2563" w:name="_Toc458771570"/>
      <w:bookmarkStart w:id="2564" w:name="_Toc460939749"/>
      <w:bookmarkStart w:id="2565" w:name="_Toc465246202"/>
      <w:r w:rsidRPr="0003648D">
        <w:lastRenderedPageBreak/>
        <w:t>8.1.1.1</w:t>
      </w:r>
      <w:r w:rsidRPr="0003648D">
        <w:tab/>
        <w:t>Ancillary Service Qualification and Testing</w:t>
      </w:r>
      <w:bookmarkEnd w:id="2557"/>
      <w:bookmarkEnd w:id="2558"/>
      <w:bookmarkEnd w:id="2559"/>
      <w:bookmarkEnd w:id="2560"/>
      <w:bookmarkEnd w:id="2561"/>
      <w:bookmarkEnd w:id="2562"/>
      <w:bookmarkEnd w:id="2563"/>
      <w:bookmarkEnd w:id="2564"/>
      <w:bookmarkEnd w:id="2565"/>
    </w:p>
    <w:p w:rsidR="00BA7A09" w:rsidRPr="0003648D" w:rsidRDefault="00BA7A09" w:rsidP="00BA7A09">
      <w:pPr>
        <w:spacing w:after="240"/>
        <w:ind w:left="720" w:hanging="720"/>
        <w:rPr>
          <w:iCs/>
          <w:szCs w:val="20"/>
        </w:rPr>
      </w:pPr>
      <w:r w:rsidRPr="0003648D">
        <w:rPr>
          <w:iCs/>
          <w:szCs w:val="20"/>
        </w:rPr>
        <w:t>(1)</w:t>
      </w:r>
      <w:r w:rsidRPr="0003648D">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rsidR="00BA7A09" w:rsidRPr="0003648D" w:rsidRDefault="00BA7A09" w:rsidP="00BA7A09">
      <w:pPr>
        <w:spacing w:after="240"/>
        <w:ind w:left="720" w:hanging="720"/>
        <w:rPr>
          <w:iCs/>
          <w:szCs w:val="20"/>
        </w:rPr>
      </w:pPr>
      <w:r w:rsidRPr="0003648D">
        <w:rPr>
          <w:iCs/>
          <w:szCs w:val="20"/>
        </w:rPr>
        <w:lastRenderedPageBreak/>
        <w:t>(2)</w:t>
      </w:r>
      <w:r w:rsidRPr="0003648D">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rsidR="00BA7A09" w:rsidRPr="0003648D" w:rsidRDefault="00BA7A09" w:rsidP="00BA7A09">
      <w:pPr>
        <w:spacing w:after="240"/>
        <w:ind w:left="720" w:hanging="720"/>
        <w:rPr>
          <w:iCs/>
          <w:szCs w:val="20"/>
        </w:rPr>
      </w:pPr>
      <w:r w:rsidRPr="0003648D">
        <w:rPr>
          <w:iCs/>
          <w:szCs w:val="20"/>
        </w:rPr>
        <w:t>(3)</w:t>
      </w:r>
      <w:r w:rsidRPr="0003648D">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rsidR="00BA7A09" w:rsidRPr="0003648D" w:rsidRDefault="00BA7A09" w:rsidP="00BA7A09">
      <w:pPr>
        <w:spacing w:after="240"/>
        <w:ind w:left="720" w:hanging="720"/>
        <w:rPr>
          <w:iCs/>
          <w:szCs w:val="20"/>
        </w:rPr>
      </w:pPr>
      <w:r w:rsidRPr="0003648D">
        <w:rPr>
          <w:iCs/>
          <w:szCs w:val="20"/>
        </w:rPr>
        <w:t>(4)</w:t>
      </w:r>
      <w:r w:rsidRPr="0003648D">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rsidR="00BA7A09" w:rsidRPr="0003648D" w:rsidRDefault="00BA7A09" w:rsidP="00BA7A09">
      <w:pPr>
        <w:spacing w:after="240"/>
        <w:ind w:left="1440" w:hanging="720"/>
        <w:rPr>
          <w:szCs w:val="20"/>
        </w:rPr>
      </w:pPr>
      <w:r w:rsidRPr="0003648D">
        <w:rPr>
          <w:szCs w:val="20"/>
        </w:rPr>
        <w:t>(a)</w:t>
      </w:r>
      <w:r w:rsidRPr="0003648D">
        <w:rPr>
          <w:szCs w:val="20"/>
        </w:rPr>
        <w:tab/>
        <w:t>Electric Service Identifier (ESI ID) registration of Load Resources providing Ancillary Service by the QSE; and</w:t>
      </w:r>
    </w:p>
    <w:p w:rsidR="00BA7A09" w:rsidRPr="0003648D" w:rsidRDefault="00BA7A09" w:rsidP="00BA7A09">
      <w:pPr>
        <w:spacing w:after="240"/>
        <w:ind w:left="1440" w:hanging="720"/>
        <w:rPr>
          <w:szCs w:val="20"/>
        </w:rPr>
      </w:pPr>
      <w:r w:rsidRPr="0003648D">
        <w:rPr>
          <w:szCs w:val="20"/>
        </w:rPr>
        <w:t>(b)</w:t>
      </w:r>
      <w:r w:rsidRPr="0003648D">
        <w:rPr>
          <w:szCs w:val="20"/>
        </w:rPr>
        <w:tab/>
        <w:t>Load Resource telemetry is installed and tested between QSE and ERCOT.</w:t>
      </w:r>
    </w:p>
    <w:p w:rsidR="00BA7A09" w:rsidRPr="0003648D" w:rsidRDefault="00BA7A09" w:rsidP="00BA7A09">
      <w:pPr>
        <w:spacing w:after="240"/>
        <w:ind w:left="720" w:hanging="720"/>
        <w:rPr>
          <w:iCs/>
          <w:szCs w:val="20"/>
        </w:rPr>
      </w:pPr>
      <w:r w:rsidRPr="0003648D">
        <w:rPr>
          <w:iCs/>
          <w:szCs w:val="20"/>
        </w:rPr>
        <w:t>(5)</w:t>
      </w:r>
      <w:r w:rsidRPr="0003648D">
        <w:rPr>
          <w:iCs/>
          <w:szCs w:val="20"/>
        </w:rPr>
        <w:tab/>
        <w:t>Provisional qualification as described herein may be revoked by ERCOT at any time for any non-compliance with provisional qualification requirements.</w:t>
      </w:r>
    </w:p>
    <w:p w:rsidR="00BA7A09" w:rsidRPr="0003648D" w:rsidRDefault="00BA7A09" w:rsidP="00BA7A09">
      <w:pPr>
        <w:spacing w:after="240"/>
        <w:ind w:left="720" w:hanging="720"/>
        <w:rPr>
          <w:iCs/>
          <w:szCs w:val="20"/>
        </w:rPr>
      </w:pPr>
      <w:r w:rsidRPr="0003648D">
        <w:rPr>
          <w:iCs/>
          <w:szCs w:val="20"/>
        </w:rPr>
        <w:t>(6)</w:t>
      </w:r>
      <w:r w:rsidRPr="0003648D">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calculated in accordance with Section </w:t>
      </w:r>
      <w:r w:rsidRPr="0003648D">
        <w:rPr>
          <w:szCs w:val="20"/>
        </w:rPr>
        <w:t>8.1.1.4.1, Regulation Service and Generation Resource/Controllable Load Resource Energy Deployment Performance, will not apply.</w:t>
      </w:r>
    </w:p>
    <w:p w:rsidR="00BA7A09" w:rsidRPr="0003648D" w:rsidRDefault="00BA7A09" w:rsidP="00BA7A09">
      <w:pPr>
        <w:spacing w:after="240"/>
        <w:ind w:left="720" w:hanging="720"/>
        <w:rPr>
          <w:iCs/>
          <w:szCs w:val="20"/>
        </w:rPr>
      </w:pPr>
      <w:r w:rsidRPr="0003648D">
        <w:rPr>
          <w:iCs/>
          <w:szCs w:val="20"/>
        </w:rPr>
        <w:t>(7)</w:t>
      </w:r>
      <w:r w:rsidRPr="0003648D">
        <w:rPr>
          <w:iCs/>
          <w:szCs w:val="20"/>
        </w:rPr>
        <w:tab/>
        <w:t>ERCOT may reduce the amount a Resource may contribute toward Ancillary Service if it determines unsatisfactory performance of the Resource as defined in Section 8.1.1, QSE Ancillary Service Performance Standards.</w:t>
      </w:r>
    </w:p>
    <w:p w:rsidR="00BA7A09" w:rsidRPr="0003648D" w:rsidRDefault="00BA7A09" w:rsidP="00BA7A09">
      <w:pPr>
        <w:spacing w:after="240"/>
        <w:ind w:left="720" w:hanging="720"/>
        <w:rPr>
          <w:szCs w:val="20"/>
        </w:rPr>
      </w:pPr>
      <w:r w:rsidRPr="0003648D">
        <w:rPr>
          <w:szCs w:val="20"/>
        </w:rPr>
        <w:t>(8)</w:t>
      </w:r>
      <w:r w:rsidRPr="0003648D">
        <w:rPr>
          <w:szCs w:val="20"/>
        </w:rPr>
        <w:tab/>
      </w:r>
      <w:r w:rsidRPr="0003648D">
        <w:rPr>
          <w:iCs/>
          <w:szCs w:val="20"/>
        </w:rPr>
        <w:t xml:space="preserve">To maintain qualification with ERCOT to provide RRS </w:t>
      </w:r>
      <w:ins w:id="2566" w:author="STEC" w:date="2018-09-17T12:41:00Z">
        <w:r w:rsidR="006F5824">
          <w:rPr>
            <w:iCs/>
            <w:szCs w:val="20"/>
          </w:rPr>
          <w:t xml:space="preserve">or ECRS </w:t>
        </w:r>
      </w:ins>
      <w:r w:rsidRPr="0003648D">
        <w:rPr>
          <w:iCs/>
          <w:szCs w:val="20"/>
        </w:rPr>
        <w:t>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rPr>
          <w:szCs w:val="20"/>
        </w:rPr>
        <w:t xml:space="preserve">esponse shall not be less than 95% of the requested MW deployment, nor more than 150% of the lesser of the following: </w:t>
      </w:r>
    </w:p>
    <w:p w:rsidR="00BA7A09" w:rsidRPr="0003648D" w:rsidRDefault="00BA7A09" w:rsidP="00BA7A09">
      <w:pPr>
        <w:spacing w:after="240"/>
        <w:ind w:left="720"/>
        <w:rPr>
          <w:szCs w:val="20"/>
        </w:rPr>
      </w:pPr>
      <w:r w:rsidRPr="0003648D">
        <w:rPr>
          <w:szCs w:val="20"/>
        </w:rPr>
        <w:t>(a)</w:t>
      </w:r>
      <w:r w:rsidRPr="0003648D">
        <w:rPr>
          <w:szCs w:val="20"/>
        </w:rPr>
        <w:tab/>
        <w:t>The Resource’s Responsibility for RRS</w:t>
      </w:r>
      <w:ins w:id="2567" w:author="STEC" w:date="2018-09-17T12:42:00Z">
        <w:r w:rsidR="006F5824">
          <w:rPr>
            <w:szCs w:val="20"/>
          </w:rPr>
          <w:t xml:space="preserve"> and ECRS</w:t>
        </w:r>
      </w:ins>
      <w:r w:rsidRPr="0003648D">
        <w:rPr>
          <w:szCs w:val="20"/>
        </w:rPr>
        <w:t>, or</w:t>
      </w:r>
    </w:p>
    <w:p w:rsidR="00BA7A09" w:rsidRPr="0003648D" w:rsidRDefault="00BA7A09" w:rsidP="00BA7A09">
      <w:pPr>
        <w:spacing w:after="240"/>
        <w:ind w:left="720"/>
        <w:rPr>
          <w:szCs w:val="20"/>
        </w:rPr>
      </w:pPr>
      <w:r w:rsidRPr="0003648D">
        <w:rPr>
          <w:szCs w:val="20"/>
        </w:rPr>
        <w:lastRenderedPageBreak/>
        <w:t>(b)</w:t>
      </w:r>
      <w:r w:rsidRPr="0003648D">
        <w:rPr>
          <w:szCs w:val="20"/>
        </w:rPr>
        <w:tab/>
        <w:t>The requested MW deployment.</w:t>
      </w:r>
    </w:p>
    <w:p w:rsidR="00BA7A09" w:rsidRPr="0003648D" w:rsidRDefault="00BA7A09" w:rsidP="00BA7A09">
      <w:pPr>
        <w:spacing w:after="240"/>
        <w:ind w:left="720"/>
        <w:rPr>
          <w:iCs/>
          <w:szCs w:val="20"/>
        </w:rPr>
      </w:pPr>
      <w:r w:rsidRPr="0003648D">
        <w:rPr>
          <w:szCs w:val="20"/>
        </w:rPr>
        <w:t>The requested MW deployment will be the sum of the Resource’s Responsibility for RRS</w:t>
      </w:r>
      <w:ins w:id="2568" w:author="STEC" w:date="2018-09-17T12:42:00Z">
        <w:r w:rsidR="006F5824">
          <w:rPr>
            <w:szCs w:val="20"/>
          </w:rPr>
          <w:t xml:space="preserve"> and or ECRS</w:t>
        </w:r>
      </w:ins>
      <w:r w:rsidRPr="0003648D">
        <w:rPr>
          <w:szCs w:val="20"/>
        </w:rPr>
        <w:t xml:space="preserve"> and the telemetered additional capacity between the net power consumption and the Low Power Consumption (LPC).  If a Load Resource has responded to an actual ERCOT Dispatch Instruction in compliance with (a) and (b) above</w:t>
      </w:r>
      <w:r w:rsidRPr="0003648D" w:rsidDel="005725E1">
        <w:rPr>
          <w:szCs w:val="20"/>
        </w:rPr>
        <w:t xml:space="preserve"> </w:t>
      </w:r>
      <w:r w:rsidRPr="0003648D">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rsidR="00BA7A09" w:rsidRDefault="00BA7A09" w:rsidP="00BA7A09">
      <w:pPr>
        <w:spacing w:after="240"/>
        <w:ind w:left="720" w:hanging="720"/>
        <w:rPr>
          <w:ins w:id="2569" w:author="STEC" w:date="2018-09-17T12:26:00Z"/>
          <w:iCs/>
          <w:szCs w:val="20"/>
        </w:rPr>
      </w:pPr>
      <w:r w:rsidRPr="0003648D">
        <w:rPr>
          <w:iCs/>
          <w:szCs w:val="20"/>
        </w:rPr>
        <w:t>(9)</w:t>
      </w:r>
      <w:r w:rsidRPr="0003648D">
        <w:rPr>
          <w:iCs/>
          <w:szCs w:val="20"/>
        </w:rPr>
        <w:tab/>
        <w:t>ERCOT may revoke the Ancillary Service qualification of any Load Resource, excluding Controllable Load Resources, for failure to comply with the required performance standards, based on the evaluation it performed under paragraph (</w:t>
      </w:r>
      <w:ins w:id="2570" w:author="STEC" w:date="2018-09-17T12:43:00Z">
        <w:r w:rsidR="006F5824">
          <w:rPr>
            <w:iCs/>
            <w:szCs w:val="20"/>
          </w:rPr>
          <w:t>b</w:t>
        </w:r>
      </w:ins>
      <w:del w:id="2571" w:author="STEC" w:date="2018-09-17T12:43:00Z">
        <w:r w:rsidRPr="0003648D" w:rsidDel="006F5824">
          <w:rPr>
            <w:iCs/>
            <w:szCs w:val="20"/>
          </w:rPr>
          <w:delText>c</w:delText>
        </w:r>
      </w:del>
      <w:r w:rsidRPr="0003648D">
        <w:rPr>
          <w:iCs/>
          <w:szCs w:val="20"/>
        </w:rPr>
        <w:t xml:space="preserve">) of Section 8.1.1.4.2, </w:t>
      </w:r>
      <w:del w:id="2572" w:author="STEC" w:date="2018-09-17T12:44:00Z">
        <w:r w:rsidRPr="0003648D" w:rsidDel="006F5824">
          <w:rPr>
            <w:iCs/>
            <w:szCs w:val="20"/>
          </w:rPr>
          <w:delText>Responsive Reserve</w:delText>
        </w:r>
      </w:del>
      <w:ins w:id="2573" w:author="STEC" w:date="2018-09-17T12:44:00Z">
        <w:r w:rsidR="006F5824">
          <w:rPr>
            <w:iCs/>
            <w:szCs w:val="20"/>
          </w:rPr>
          <w:t>Contingency Reserve</w:t>
        </w:r>
      </w:ins>
      <w:r w:rsidRPr="0003648D">
        <w:rPr>
          <w:iCs/>
          <w:szCs w:val="20"/>
        </w:rPr>
        <w:t xml:space="preserve"> Service Energy Deployment Criteria.  Specifically</w:t>
      </w:r>
      <w:ins w:id="2574" w:author="STEC" w:date="2018-09-17T12:44:00Z">
        <w:r w:rsidR="006F5824">
          <w:rPr>
            <w:iCs/>
            <w:szCs w:val="20"/>
          </w:rPr>
          <w:t xml:space="preserve"> or under </w:t>
        </w:r>
        <w:r w:rsidR="006F5824" w:rsidRPr="0003648D">
          <w:rPr>
            <w:iCs/>
            <w:szCs w:val="20"/>
          </w:rPr>
          <w:t>pa</w:t>
        </w:r>
        <w:r w:rsidR="006F5824">
          <w:rPr>
            <w:iCs/>
            <w:szCs w:val="20"/>
          </w:rPr>
          <w:t>ragraph (4) of Section 8.1.1.4.4</w:t>
        </w:r>
        <w:r w:rsidR="006F5824" w:rsidRPr="0003648D">
          <w:rPr>
            <w:iCs/>
            <w:szCs w:val="20"/>
          </w:rPr>
          <w:t xml:space="preserve">, </w:t>
        </w:r>
        <w:r w:rsidR="006F5824">
          <w:rPr>
            <w:iCs/>
            <w:szCs w:val="20"/>
          </w:rPr>
          <w:t>ERCOT Responsive Reserve Service</w:t>
        </w:r>
        <w:r w:rsidR="006F5824" w:rsidRPr="0003648D">
          <w:rPr>
            <w:iCs/>
            <w:szCs w:val="20"/>
          </w:rPr>
          <w:t xml:space="preserve"> Energy Deployment Criteria</w:t>
        </w:r>
      </w:ins>
      <w:r w:rsidRPr="0003648D">
        <w:rPr>
          <w:iCs/>
          <w:szCs w:val="20"/>
        </w:rPr>
        <w:t>, if a Load Resource that is providing RRS</w:t>
      </w:r>
      <w:ins w:id="2575" w:author="STEC" w:date="2018-09-17T12:45:00Z">
        <w:r w:rsidR="006F5824">
          <w:rPr>
            <w:iCs/>
            <w:szCs w:val="20"/>
          </w:rPr>
          <w:t xml:space="preserve"> and ECRS</w:t>
        </w:r>
      </w:ins>
      <w:r w:rsidRPr="0003648D">
        <w:rPr>
          <w:iCs/>
          <w:szCs w:val="20"/>
        </w:rPr>
        <w:t xml:space="preserve"> fails to respond with at least 95% of its Ancillary Service Resource Responsibility for RRS</w:t>
      </w:r>
      <w:ins w:id="2576" w:author="STEC" w:date="2018-09-17T12:44:00Z">
        <w:r w:rsidR="006F5824">
          <w:rPr>
            <w:iCs/>
            <w:szCs w:val="20"/>
          </w:rPr>
          <w:t xml:space="preserve"> or ECRS</w:t>
        </w:r>
      </w:ins>
      <w:r w:rsidRPr="0003648D">
        <w:rPr>
          <w:iCs/>
          <w:szCs w:val="20"/>
        </w:rPr>
        <w:t xml:space="preserve">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rsidR="006F5824" w:rsidRPr="0003648D" w:rsidRDefault="006F5824" w:rsidP="006F5824">
      <w:pPr>
        <w:spacing w:after="240"/>
        <w:ind w:left="720" w:hanging="720"/>
        <w:rPr>
          <w:ins w:id="2577" w:author="STEC" w:date="2018-09-17T12:32:00Z"/>
          <w:iCs/>
          <w:szCs w:val="20"/>
        </w:rPr>
      </w:pPr>
      <w:ins w:id="2578" w:author="STEC" w:date="2018-09-17T12:32:00Z">
        <w:r w:rsidRPr="0003648D">
          <w:rPr>
            <w:iCs/>
            <w:szCs w:val="20"/>
          </w:rPr>
          <w:t>(10)</w:t>
        </w:r>
        <w:r w:rsidRPr="0003648D">
          <w:rPr>
            <w:iCs/>
            <w:szCs w:val="20"/>
          </w:rPr>
          <w:tab/>
          <w:t xml:space="preserve">To maintain qualification with ERCOT to provide </w:t>
        </w:r>
      </w:ins>
      <w:ins w:id="2579" w:author="STEC" w:date="2018-09-18T13:34:00Z">
        <w:r w:rsidR="008E5D1F">
          <w:rPr>
            <w:iCs/>
            <w:szCs w:val="20"/>
          </w:rPr>
          <w:t>R</w:t>
        </w:r>
      </w:ins>
      <w:ins w:id="2580" w:author="STEC" w:date="2018-09-17T12:32:00Z">
        <w:del w:id="2581" w:author="STEC" w:date="2018-09-18T13:34:00Z">
          <w:r w:rsidRPr="0003648D" w:rsidDel="008E5D1F">
            <w:rPr>
              <w:iCs/>
              <w:szCs w:val="20"/>
            </w:rPr>
            <w:delText>F</w:delText>
          </w:r>
        </w:del>
        <w:r w:rsidRPr="0003648D">
          <w:rPr>
            <w:iCs/>
            <w:szCs w:val="20"/>
          </w:rPr>
          <w:t>RS from Fast Frequency Response (FFR), each Resource will be subject to an FFR qualification test at a date and time determined by ERCOT and known only to ERCOT and the affected Transmission Service Provider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ins>
    </w:p>
    <w:p w:rsidR="006F5824" w:rsidRPr="0003648D" w:rsidRDefault="006F5824" w:rsidP="006F5824">
      <w:pPr>
        <w:spacing w:after="240"/>
        <w:ind w:left="1440" w:hanging="720"/>
        <w:rPr>
          <w:ins w:id="2582" w:author="STEC" w:date="2018-09-17T12:32:00Z"/>
          <w:iCs/>
          <w:szCs w:val="20"/>
        </w:rPr>
      </w:pPr>
      <w:ins w:id="2583" w:author="STEC" w:date="2018-09-17T12:32:00Z">
        <w:r w:rsidRPr="0003648D">
          <w:rPr>
            <w:iCs/>
            <w:szCs w:val="20"/>
          </w:rPr>
          <w:t>(a)</w:t>
        </w:r>
        <w:r w:rsidRPr="0003648D">
          <w:rPr>
            <w:iCs/>
            <w:szCs w:val="20"/>
          </w:rPr>
          <w:tab/>
          <w:t xml:space="preserve">The Resource’s Ancillary Service Resource Responsibility for </w:t>
        </w:r>
      </w:ins>
      <w:ins w:id="2584" w:author="STEC" w:date="2018-09-18T13:36:00Z">
        <w:r w:rsidR="008E5D1F">
          <w:rPr>
            <w:iCs/>
            <w:szCs w:val="20"/>
          </w:rPr>
          <w:t>R</w:t>
        </w:r>
      </w:ins>
      <w:ins w:id="2585" w:author="STEC" w:date="2018-09-17T12:32:00Z">
        <w:del w:id="2586" w:author="STEC" w:date="2018-09-18T13:36:00Z">
          <w:r w:rsidRPr="0003648D" w:rsidDel="008E5D1F">
            <w:rPr>
              <w:iCs/>
              <w:szCs w:val="20"/>
            </w:rPr>
            <w:delText>F</w:delText>
          </w:r>
        </w:del>
        <w:r w:rsidRPr="0003648D">
          <w:rPr>
            <w:iCs/>
            <w:szCs w:val="20"/>
          </w:rPr>
          <w:t>RS; or</w:t>
        </w:r>
      </w:ins>
    </w:p>
    <w:p w:rsidR="006F5824" w:rsidRPr="0003648D" w:rsidRDefault="006F5824" w:rsidP="006F5824">
      <w:pPr>
        <w:spacing w:after="240"/>
        <w:ind w:left="1440" w:hanging="720"/>
        <w:rPr>
          <w:ins w:id="2587" w:author="STEC" w:date="2018-09-17T12:32:00Z"/>
          <w:iCs/>
          <w:szCs w:val="20"/>
        </w:rPr>
      </w:pPr>
      <w:ins w:id="2588" w:author="STEC" w:date="2018-09-17T12:32:00Z">
        <w:r w:rsidRPr="0003648D">
          <w:rPr>
            <w:iCs/>
            <w:szCs w:val="20"/>
          </w:rPr>
          <w:t>(b)</w:t>
        </w:r>
        <w:r w:rsidRPr="0003648D">
          <w:rPr>
            <w:iCs/>
            <w:szCs w:val="20"/>
          </w:rPr>
          <w:tab/>
          <w:t>The MW deployment.</w:t>
        </w:r>
      </w:ins>
    </w:p>
    <w:p w:rsidR="006F5824" w:rsidRPr="0003648D" w:rsidRDefault="006F5824" w:rsidP="006F5824">
      <w:pPr>
        <w:spacing w:after="240"/>
        <w:ind w:left="720"/>
        <w:rPr>
          <w:ins w:id="2589" w:author="STEC" w:date="2018-09-17T12:32:00Z"/>
          <w:iCs/>
          <w:szCs w:val="20"/>
        </w:rPr>
      </w:pPr>
      <w:ins w:id="2590" w:author="STEC" w:date="2018-09-17T12:32:00Z">
        <w:r w:rsidRPr="0003648D">
          <w:rPr>
            <w:iCs/>
            <w:szCs w:val="20"/>
          </w:rPr>
          <w:t xml:space="preserve">The requested MW deployment for Resources capable of FFR will be the sum of the Resource’s Ancillary Service Resource Responsibility for </w:t>
        </w:r>
      </w:ins>
      <w:ins w:id="2591" w:author="STEC" w:date="2018-09-18T13:36:00Z">
        <w:r w:rsidR="008E5D1F">
          <w:rPr>
            <w:iCs/>
            <w:szCs w:val="20"/>
          </w:rPr>
          <w:t>R</w:t>
        </w:r>
      </w:ins>
      <w:ins w:id="2592" w:author="STEC" w:date="2018-09-17T12:32:00Z">
        <w:del w:id="2593" w:author="STEC" w:date="2018-09-18T13:36:00Z">
          <w:r w:rsidRPr="0003648D" w:rsidDel="008E5D1F">
            <w:rPr>
              <w:iCs/>
              <w:szCs w:val="20"/>
            </w:rPr>
            <w:delText>F</w:delText>
          </w:r>
        </w:del>
        <w:r w:rsidRPr="0003648D">
          <w:rPr>
            <w:iCs/>
            <w:szCs w:val="20"/>
          </w:rPr>
          <w:t xml:space="preserve">RS and the additional capacity between the telemetered HSL and the telemetered LSL.  If a Resource has responded to an actual event in compliance with items (a) and (b) above in the rolling 365-day period, ERCOT will use that response in lieu of an FFR test.  If a Resource has </w:t>
        </w:r>
        <w:r w:rsidRPr="0003648D">
          <w:rPr>
            <w:iCs/>
            <w:szCs w:val="20"/>
          </w:rPr>
          <w:lastRenderedPageBreak/>
          <w:t>not responded to an ERCOT Dispatch Instruction in compliance with items (a) and (b) above, in either a deployment event or an FFR test, in any rolling 365-day period, it is subject to an FFR test by ERCOT.  All performance evaluations will apply on an individual Resource basis.</w:t>
        </w:r>
      </w:ins>
    </w:p>
    <w:p w:rsidR="006F5824" w:rsidRPr="0003648D" w:rsidRDefault="006F5824" w:rsidP="006F5824">
      <w:pPr>
        <w:spacing w:after="240"/>
        <w:ind w:left="720" w:hanging="720"/>
        <w:rPr>
          <w:ins w:id="2594" w:author="STEC" w:date="2018-09-17T12:32:00Z"/>
          <w:iCs/>
          <w:szCs w:val="20"/>
        </w:rPr>
      </w:pPr>
      <w:ins w:id="2595" w:author="STEC" w:date="2018-09-17T12:32:00Z">
        <w:r w:rsidRPr="0003648D">
          <w:rPr>
            <w:iCs/>
            <w:szCs w:val="20"/>
          </w:rPr>
          <w:t>(11)</w:t>
        </w:r>
        <w:r w:rsidRPr="0003648D">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szCs w:val="20"/>
          </w:rPr>
          <w:t>R</w:t>
        </w:r>
        <w:r w:rsidRPr="0003648D">
          <w:rPr>
            <w:iCs/>
            <w:szCs w:val="20"/>
          </w:rPr>
          <w:t xml:space="preserve">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8.1.1.2.1.6, </w:t>
        </w:r>
        <w:r w:rsidRPr="0003648D">
          <w:t>Frequency Response Service Qualification</w:t>
        </w:r>
        <w:r w:rsidRPr="0003648D">
          <w:rPr>
            <w:iCs/>
            <w:szCs w:val="20"/>
          </w:rPr>
          <w:t xml:space="preserve">. </w:t>
        </w:r>
      </w:ins>
    </w:p>
    <w:p w:rsidR="002B15BC" w:rsidRPr="0003648D" w:rsidRDefault="002B15BC" w:rsidP="00BA7A09">
      <w:pPr>
        <w:spacing w:after="240"/>
        <w:ind w:left="720" w:hanging="720"/>
        <w:rPr>
          <w:iCs/>
          <w:szCs w:val="20"/>
        </w:rPr>
      </w:pPr>
    </w:p>
    <w:p w:rsidR="000749A7" w:rsidRPr="000749A7" w:rsidRDefault="000749A7" w:rsidP="000749A7">
      <w:pPr>
        <w:keepNext/>
        <w:widowControl w:val="0"/>
        <w:tabs>
          <w:tab w:val="left" w:pos="1260"/>
        </w:tabs>
        <w:spacing w:before="240" w:after="240"/>
        <w:ind w:left="1260" w:hanging="1260"/>
        <w:outlineLvl w:val="3"/>
        <w:rPr>
          <w:b/>
          <w:snapToGrid w:val="0"/>
          <w:szCs w:val="20"/>
        </w:rPr>
      </w:pPr>
      <w:bookmarkStart w:id="2596" w:name="_Toc141777769"/>
      <w:bookmarkStart w:id="2597" w:name="_Toc203961350"/>
      <w:bookmarkStart w:id="2598" w:name="_Toc400968474"/>
      <w:bookmarkStart w:id="2599" w:name="_Toc402362722"/>
      <w:bookmarkStart w:id="2600" w:name="_Toc405554788"/>
      <w:bookmarkStart w:id="2601" w:name="_Toc458771448"/>
      <w:bookmarkStart w:id="2602" w:name="_Toc458771571"/>
      <w:bookmarkStart w:id="2603" w:name="_Toc460939750"/>
      <w:bookmarkStart w:id="2604" w:name="_Toc505095442"/>
      <w:bookmarkStart w:id="2605" w:name="_Toc141777772"/>
      <w:bookmarkStart w:id="2606" w:name="_Toc203961353"/>
      <w:bookmarkStart w:id="2607" w:name="_Toc400968477"/>
      <w:bookmarkStart w:id="2608" w:name="_Toc402362725"/>
      <w:bookmarkStart w:id="2609" w:name="_Toc405554791"/>
      <w:bookmarkStart w:id="2610" w:name="_Toc458771451"/>
      <w:bookmarkStart w:id="2611" w:name="_Toc458771574"/>
      <w:bookmarkStart w:id="2612" w:name="_Toc460939753"/>
      <w:bookmarkStart w:id="2613" w:name="_Toc465246206"/>
      <w:r w:rsidRPr="000749A7">
        <w:rPr>
          <w:b/>
          <w:snapToGrid w:val="0"/>
          <w:szCs w:val="20"/>
        </w:rPr>
        <w:t>8.1.1.2</w:t>
      </w:r>
      <w:r w:rsidRPr="000749A7">
        <w:rPr>
          <w:b/>
          <w:snapToGrid w:val="0"/>
          <w:szCs w:val="20"/>
        </w:rPr>
        <w:tab/>
        <w:t>General Capacity Testing Requirements</w:t>
      </w:r>
      <w:bookmarkEnd w:id="2596"/>
      <w:bookmarkEnd w:id="2597"/>
      <w:bookmarkEnd w:id="2598"/>
      <w:bookmarkEnd w:id="2599"/>
      <w:bookmarkEnd w:id="2600"/>
      <w:bookmarkEnd w:id="2601"/>
      <w:bookmarkEnd w:id="2602"/>
      <w:bookmarkEnd w:id="2603"/>
      <w:bookmarkEnd w:id="2604"/>
    </w:p>
    <w:p w:rsidR="000749A7" w:rsidRPr="000749A7" w:rsidRDefault="000749A7" w:rsidP="000749A7">
      <w:pPr>
        <w:spacing w:after="240"/>
        <w:ind w:left="720" w:hanging="720"/>
        <w:rPr>
          <w:iCs/>
          <w:szCs w:val="20"/>
        </w:rPr>
      </w:pPr>
      <w:r w:rsidRPr="000749A7">
        <w:rPr>
          <w:iCs/>
          <w:szCs w:val="20"/>
        </w:rPr>
        <w:t>(1)</w:t>
      </w:r>
      <w:r w:rsidRPr="000749A7">
        <w:rPr>
          <w:iCs/>
          <w:szCs w:val="20"/>
        </w:rPr>
        <w:tab/>
        <w:t>Within the first 15 days of each Season, each QSE shall provide ERCOT a Seasonal High Sustained Limit (HSL) for any Generation Resource with a capacity greater than ten MW that will be operated during that Season.  ERCOT shall provide an appropriate form for QSEs to submit their Seasonal HSL data.  The Seasonal HSL form shall take into account auxiliary Load and gross and net real power capability of the Generation Resource.  Each QSE shall update its COP and telemetry, as necessary, to reflect the HSL of each of its Generation Resources in a given operating interval as well as other operational limitations.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Pr="000749A7" w:rsidDel="00AB475F">
        <w:rPr>
          <w:iCs/>
          <w:szCs w:val="20"/>
        </w:rPr>
        <w:t xml:space="preserve"> </w:t>
      </w:r>
    </w:p>
    <w:p w:rsidR="000749A7" w:rsidRPr="000749A7" w:rsidRDefault="000749A7" w:rsidP="000749A7">
      <w:pPr>
        <w:spacing w:after="240"/>
        <w:ind w:left="720" w:hanging="720"/>
        <w:rPr>
          <w:iCs/>
          <w:szCs w:val="20"/>
        </w:rPr>
      </w:pPr>
      <w:r w:rsidRPr="000749A7">
        <w:rPr>
          <w:iCs/>
          <w:szCs w:val="20"/>
        </w:rPr>
        <w:t>(2)</w:t>
      </w:r>
      <w:r w:rsidRPr="000749A7">
        <w:rPr>
          <w:iCs/>
          <w:szCs w:val="20"/>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The QSE shall immediately upon receiving the VDI release all Ancillary Service obligations carried by the unit to be tested and shall telemeter Resource Status as “ONTEST.”  The QSE shall not be required to start the designated Generation Resource if it is not already On-Line when ERCOT announces its intent to test the Resource.  If the designated Generation Resource is operating at its Low Sustained Limit (LSL) when ERCOT sends the VDI to begin the test, the QSE shall have up to 60 minutes to allow the Resource to reach 90% of its HSL as shown by telemetry and up to an additional 20 minutes for the Resource to reach the HSL shown by telemetry </w:t>
      </w:r>
      <w:r w:rsidRPr="000749A7">
        <w:rPr>
          <w:iCs/>
          <w:szCs w:val="20"/>
        </w:rPr>
        <w:lastRenderedPageBreak/>
        <w:t>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p w:rsidR="000749A7" w:rsidRPr="000749A7" w:rsidRDefault="000749A7" w:rsidP="000749A7">
      <w:pPr>
        <w:spacing w:after="240"/>
        <w:ind w:left="720" w:hanging="720"/>
        <w:rPr>
          <w:iCs/>
          <w:szCs w:val="20"/>
        </w:rPr>
      </w:pPr>
      <w:r w:rsidRPr="000749A7">
        <w:rPr>
          <w:iCs/>
          <w:szCs w:val="20"/>
        </w:rPr>
        <w:t>(3)</w:t>
      </w:r>
      <w:r w:rsidRPr="000749A7">
        <w:rPr>
          <w:iCs/>
          <w:szCs w:val="20"/>
        </w:rPr>
        <w:tab/>
        <w:t>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PhotoVoltaic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rsidR="000749A7" w:rsidRPr="000749A7" w:rsidRDefault="000749A7" w:rsidP="000749A7">
      <w:pPr>
        <w:spacing w:after="240"/>
        <w:ind w:left="720" w:hanging="720"/>
        <w:rPr>
          <w:iCs/>
          <w:szCs w:val="20"/>
        </w:rPr>
      </w:pPr>
      <w:r w:rsidRPr="000749A7">
        <w:rPr>
          <w:iCs/>
          <w:szCs w:val="20"/>
        </w:rPr>
        <w:t>(4)</w:t>
      </w:r>
      <w:r w:rsidRPr="000749A7">
        <w:rPr>
          <w:iCs/>
          <w:szCs w:val="20"/>
        </w:rPr>
        <w:tab/>
        <w:t>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rsidR="000749A7" w:rsidRPr="000749A7" w:rsidRDefault="000749A7" w:rsidP="000749A7">
      <w:pPr>
        <w:spacing w:after="240"/>
        <w:ind w:left="720" w:hanging="720"/>
        <w:rPr>
          <w:iCs/>
          <w:szCs w:val="20"/>
        </w:rPr>
      </w:pPr>
      <w:r w:rsidRPr="000749A7">
        <w:rPr>
          <w:iCs/>
          <w:szCs w:val="20"/>
        </w:rPr>
        <w:t>(5)</w:t>
      </w:r>
      <w:r w:rsidRPr="000749A7">
        <w:rPr>
          <w:iCs/>
          <w:szCs w:val="20"/>
        </w:rPr>
        <w:tab/>
        <w:t xml:space="preserve">The telemetered value of HSL for the Generation Resource shall only be used for testing purposes as described in this Section or for system reliability calculations. </w:t>
      </w:r>
    </w:p>
    <w:p w:rsidR="000749A7" w:rsidRPr="000749A7" w:rsidRDefault="000749A7" w:rsidP="000749A7">
      <w:pPr>
        <w:spacing w:after="240"/>
        <w:ind w:left="720" w:hanging="720"/>
        <w:rPr>
          <w:iCs/>
          <w:szCs w:val="20"/>
        </w:rPr>
      </w:pPr>
      <w:r w:rsidRPr="000749A7">
        <w:rPr>
          <w:iCs/>
          <w:szCs w:val="20"/>
        </w:rPr>
        <w:t>(6)</w:t>
      </w:r>
      <w:r w:rsidRPr="000749A7">
        <w:rPr>
          <w:iCs/>
          <w:szCs w:val="20"/>
        </w:rPr>
        <w:tab/>
        <w:t xml:space="preserve">A Resource Entity owning a </w:t>
      </w:r>
      <w:del w:id="2614" w:author="STEC" w:date="2018-09-28T16:05:00Z">
        <w:r w:rsidRPr="000749A7" w:rsidDel="007B35EC">
          <w:rPr>
            <w:iCs/>
            <w:szCs w:val="20"/>
          </w:rPr>
          <w:delText>hydro</w:delText>
        </w:r>
      </w:del>
      <w:r w:rsidRPr="000749A7">
        <w:rPr>
          <w:iCs/>
          <w:szCs w:val="20"/>
        </w:rPr>
        <w:t xml:space="preserve"> unit operating in the synchronous condenser fast response mode to provide </w:t>
      </w:r>
      <w:del w:id="2615" w:author="STEC" w:date="2018-09-28T16:05:00Z">
        <w:r w:rsidRPr="000749A7" w:rsidDel="007B35EC">
          <w:rPr>
            <w:iCs/>
            <w:szCs w:val="20"/>
          </w:rPr>
          <w:delText>hydro</w:delText>
        </w:r>
      </w:del>
      <w:r w:rsidRPr="000749A7">
        <w:rPr>
          <w:iCs/>
          <w:szCs w:val="20"/>
        </w:rPr>
        <w:t xml:space="preserve"> RRS</w:t>
      </w:r>
      <w:ins w:id="2616" w:author="STEC" w:date="2018-09-17T12:46:00Z">
        <w:r w:rsidR="006F5824">
          <w:rPr>
            <w:iCs/>
            <w:szCs w:val="20"/>
          </w:rPr>
          <w:t xml:space="preserve"> or ECRS</w:t>
        </w:r>
      </w:ins>
      <w:r w:rsidRPr="000749A7">
        <w:rPr>
          <w:iCs/>
          <w:szCs w:val="20"/>
        </w:rPr>
        <w:t xml:space="preserve"> shall evaluate the maximum capability of the Resource each Season. </w:t>
      </w:r>
    </w:p>
    <w:p w:rsidR="000749A7" w:rsidRPr="000749A7" w:rsidRDefault="000749A7" w:rsidP="000749A7">
      <w:pPr>
        <w:spacing w:after="240"/>
        <w:ind w:left="720" w:hanging="720"/>
        <w:rPr>
          <w:iCs/>
          <w:szCs w:val="20"/>
        </w:rPr>
      </w:pPr>
      <w:r w:rsidRPr="000749A7">
        <w:rPr>
          <w:iCs/>
          <w:szCs w:val="20"/>
        </w:rPr>
        <w:t>(7)</w:t>
      </w:r>
      <w:r w:rsidRPr="000749A7">
        <w:rPr>
          <w:iCs/>
          <w:szCs w:val="20"/>
        </w:rPr>
        <w:tab/>
        <w:t xml:space="preserve">ERCOT shall maintain historical records of unannounced Generation Resource test results, using the information contained therein to adjust the Reserve Discount Factor </w:t>
      </w:r>
      <w:r w:rsidRPr="000749A7">
        <w:rPr>
          <w:iCs/>
          <w:szCs w:val="20"/>
        </w:rPr>
        <w:lastRenderedPageBreak/>
        <w:t>(RDF) subject to the approval of the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rsidR="000749A7" w:rsidRPr="000749A7" w:rsidRDefault="000749A7" w:rsidP="000749A7">
      <w:pPr>
        <w:spacing w:after="240"/>
        <w:ind w:left="720" w:hanging="720"/>
        <w:rPr>
          <w:iCs/>
          <w:szCs w:val="20"/>
        </w:rPr>
      </w:pPr>
      <w:r w:rsidRPr="000749A7">
        <w:rPr>
          <w:iCs/>
          <w:szCs w:val="20"/>
        </w:rPr>
        <w:t>(8)</w:t>
      </w:r>
      <w:r w:rsidRPr="000749A7">
        <w:rPr>
          <w:iCs/>
          <w:szCs w:val="20"/>
        </w:rPr>
        <w:tab/>
        <w:t>QSEs who receive a VDI to operate the designated Generation Resource for an unannounced Generation Resource test may be considered for additional compensation under Section 6.6.9, Emergency Operations Settlement.  Any unannounced Generation Resource test VDI that ERCOT issues as a result of a QSE-requested retest will not be considered for additional compensation under Section 6.6.9.</w:t>
      </w:r>
    </w:p>
    <w:p w:rsidR="000749A7" w:rsidRPr="000749A7" w:rsidRDefault="000749A7" w:rsidP="000749A7">
      <w:pPr>
        <w:spacing w:after="240"/>
        <w:ind w:left="720" w:hanging="720"/>
        <w:rPr>
          <w:iCs/>
          <w:szCs w:val="20"/>
        </w:rPr>
      </w:pPr>
      <w:r w:rsidRPr="000749A7">
        <w:rPr>
          <w:iCs/>
          <w:szCs w:val="20"/>
        </w:rPr>
        <w:t>(9)</w:t>
      </w:r>
      <w:r w:rsidRPr="000749A7">
        <w:rPr>
          <w:iCs/>
          <w:szCs w:val="20"/>
        </w:rPr>
        <w:tab/>
        <w:t>All unannounced Generation Resource test VDIs will be considered as an instructed deviation for compliance purposes.</w:t>
      </w:r>
    </w:p>
    <w:p w:rsidR="000749A7" w:rsidRPr="000749A7" w:rsidRDefault="000749A7" w:rsidP="000749A7">
      <w:pPr>
        <w:spacing w:after="240"/>
        <w:ind w:left="720" w:hanging="720"/>
        <w:rPr>
          <w:iCs/>
          <w:szCs w:val="20"/>
        </w:rPr>
      </w:pPr>
      <w:r w:rsidRPr="000749A7">
        <w:rPr>
          <w:iCs/>
          <w:szCs w:val="20"/>
        </w:rPr>
        <w:t>(10)</w:t>
      </w:r>
      <w:r w:rsidRPr="000749A7">
        <w:rPr>
          <w:iCs/>
          <w:szCs w:val="20"/>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rsidR="000749A7" w:rsidRPr="000749A7" w:rsidRDefault="000749A7" w:rsidP="000749A7">
      <w:pPr>
        <w:ind w:left="720" w:hanging="720"/>
        <w:rPr>
          <w:szCs w:val="20"/>
        </w:rPr>
      </w:pPr>
      <w:r w:rsidRPr="000749A7">
        <w:rPr>
          <w:szCs w:val="20"/>
        </w:rPr>
        <w:t>(11)</w:t>
      </w:r>
      <w:r w:rsidRPr="000749A7">
        <w:rPr>
          <w:szCs w:val="20"/>
        </w:rPr>
        <w:tab/>
        <w:t>ERCOT shall verify the telemetry attributes of each qualified Load Resource as follows:</w:t>
      </w:r>
    </w:p>
    <w:p w:rsidR="000749A7" w:rsidRPr="000749A7" w:rsidRDefault="000749A7" w:rsidP="000749A7">
      <w:pPr>
        <w:spacing w:before="240" w:after="240"/>
        <w:ind w:left="1440" w:hanging="720"/>
        <w:rPr>
          <w:szCs w:val="20"/>
        </w:rPr>
      </w:pPr>
      <w:r w:rsidRPr="000749A7">
        <w:rPr>
          <w:szCs w:val="20"/>
        </w:rPr>
        <w:t>(a)</w:t>
      </w:r>
      <w:r w:rsidRPr="000749A7">
        <w:rPr>
          <w:szCs w:val="20"/>
        </w:rPr>
        <w:tab/>
        <w:t>ERCOT shall annually verify the telemetry attributes of each Load Resource providing RRS</w:t>
      </w:r>
      <w:ins w:id="2617" w:author="STEC" w:date="2018-09-17T12:46:00Z">
        <w:r w:rsidR="006F5824">
          <w:rPr>
            <w:szCs w:val="20"/>
          </w:rPr>
          <w:t xml:space="preserve"> or ECRS</w:t>
        </w:r>
      </w:ins>
      <w:r w:rsidRPr="000749A7">
        <w:rPr>
          <w:szCs w:val="20"/>
        </w:rPr>
        <w:t xml:space="preserve"> using a high-set under-frequency relay.  In addition, once every two years, any Load Resource qualified to provide RRS</w:t>
      </w:r>
      <w:ins w:id="2618" w:author="STEC" w:date="2018-09-17T12:47:00Z">
        <w:r w:rsidR="006F5824">
          <w:rPr>
            <w:szCs w:val="20"/>
          </w:rPr>
          <w:t xml:space="preserve"> or ECRS</w:t>
        </w:r>
      </w:ins>
      <w:r w:rsidRPr="000749A7">
        <w:rPr>
          <w:szCs w:val="20"/>
        </w:rPr>
        <w:t xml:space="preserve"> Service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p w:rsidR="000749A7" w:rsidRPr="000749A7" w:rsidRDefault="000749A7" w:rsidP="000749A7">
      <w:pPr>
        <w:spacing w:after="240"/>
        <w:ind w:left="1440" w:hanging="720"/>
        <w:rPr>
          <w:iCs/>
          <w:szCs w:val="20"/>
        </w:rPr>
      </w:pPr>
      <w:r w:rsidRPr="000749A7">
        <w:rPr>
          <w:iCs/>
          <w:szCs w:val="20"/>
        </w:rPr>
        <w:t>(b)</w:t>
      </w:r>
      <w:r w:rsidRPr="000749A7">
        <w:rPr>
          <w:iCs/>
          <w:szCs w:val="20"/>
        </w:rPr>
        <w:tab/>
        <w:t xml:space="preserve">ERCOT shall periodically validate the telemetry attributes of each Controllable Load Resource.  In the case of an Aggregate Load Resource (ALR), ERCOT will follow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w:t>
      </w:r>
      <w:r w:rsidRPr="000749A7">
        <w:rPr>
          <w:iCs/>
          <w:szCs w:val="20"/>
        </w:rPr>
        <w:lastRenderedPageBreak/>
        <w:t xml:space="preserve">performance deficiencies and by successfully passing a new ERCOT telemetry validation test.  </w:t>
      </w:r>
    </w:p>
    <w:p w:rsidR="000749A7" w:rsidRPr="000749A7" w:rsidRDefault="000749A7" w:rsidP="000749A7">
      <w:pPr>
        <w:spacing w:after="240"/>
        <w:ind w:left="720" w:hanging="720"/>
        <w:rPr>
          <w:iCs/>
          <w:szCs w:val="20"/>
        </w:rPr>
      </w:pPr>
      <w:r w:rsidRPr="000749A7">
        <w:rPr>
          <w:iCs/>
          <w:szCs w:val="20"/>
        </w:rPr>
        <w:t>(12)</w:t>
      </w:r>
      <w:r w:rsidRPr="000749A7">
        <w:rPr>
          <w:iCs/>
          <w:szCs w:val="20"/>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rsidR="000749A7" w:rsidRPr="000749A7" w:rsidRDefault="000749A7" w:rsidP="000749A7">
      <w:pPr>
        <w:spacing w:after="240"/>
        <w:ind w:left="720" w:hanging="720"/>
        <w:rPr>
          <w:iCs/>
          <w:szCs w:val="20"/>
        </w:rPr>
      </w:pPr>
      <w:r w:rsidRPr="000749A7">
        <w:rPr>
          <w:iCs/>
          <w:szCs w:val="20"/>
        </w:rPr>
        <w:t>(13)</w:t>
      </w:r>
      <w:r w:rsidRPr="000749A7">
        <w:rPr>
          <w:iCs/>
          <w:szCs w:val="20"/>
        </w:rPr>
        <w:tab/>
        <w:t>A specific Load Resource to be used for the first time to provide Regulation, RRS,</w:t>
      </w:r>
      <w:ins w:id="2619" w:author="STEC" w:date="2018-09-17T12:47:00Z">
        <w:r w:rsidR="006F5824">
          <w:rPr>
            <w:iCs/>
            <w:szCs w:val="20"/>
          </w:rPr>
          <w:t xml:space="preserve"> ECRS,</w:t>
        </w:r>
      </w:ins>
      <w:r w:rsidRPr="000749A7">
        <w:rPr>
          <w:iCs/>
          <w:szCs w:val="20"/>
        </w:rPr>
        <w:t xml:space="preserve">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p w:rsidR="000749A7" w:rsidRPr="000749A7" w:rsidRDefault="000749A7" w:rsidP="000749A7">
      <w:pPr>
        <w:spacing w:after="240"/>
        <w:ind w:left="720" w:hanging="720"/>
        <w:rPr>
          <w:iCs/>
          <w:szCs w:val="20"/>
        </w:rPr>
      </w:pPr>
      <w:r w:rsidRPr="000749A7">
        <w:rPr>
          <w:iCs/>
          <w:szCs w:val="20"/>
        </w:rPr>
        <w:t>(14)</w:t>
      </w:r>
      <w:r w:rsidRPr="000749A7">
        <w:rPr>
          <w:iCs/>
          <w:szCs w:val="20"/>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rsidR="000749A7" w:rsidRPr="000749A7" w:rsidRDefault="000749A7" w:rsidP="000749A7">
      <w:pPr>
        <w:spacing w:after="240"/>
        <w:ind w:left="720" w:hanging="720"/>
        <w:rPr>
          <w:iCs/>
          <w:szCs w:val="20"/>
        </w:rPr>
      </w:pPr>
      <w:r w:rsidRPr="000749A7">
        <w:rPr>
          <w:iCs/>
          <w:szCs w:val="20"/>
        </w:rPr>
        <w:t>(15)</w:t>
      </w:r>
      <w:r w:rsidRPr="000749A7">
        <w:rPr>
          <w:iCs/>
          <w:szCs w:val="20"/>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rsidR="000749A7" w:rsidRPr="000749A7" w:rsidRDefault="000749A7" w:rsidP="000749A7">
      <w:pPr>
        <w:spacing w:after="240"/>
        <w:ind w:left="720" w:hanging="720"/>
        <w:rPr>
          <w:szCs w:val="20"/>
        </w:rPr>
      </w:pPr>
      <w:r w:rsidRPr="000749A7">
        <w:rPr>
          <w:szCs w:val="20"/>
        </w:rPr>
        <w:t>(16)</w:t>
      </w:r>
      <w:r w:rsidRPr="000749A7">
        <w:rPr>
          <w:szCs w:val="20"/>
        </w:rP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rsidR="000749A7" w:rsidRPr="000749A7" w:rsidRDefault="000749A7" w:rsidP="000749A7">
      <w:pPr>
        <w:spacing w:after="240"/>
        <w:ind w:left="720" w:hanging="720"/>
        <w:rPr>
          <w:szCs w:val="20"/>
        </w:rPr>
      </w:pPr>
      <w:r w:rsidRPr="000749A7">
        <w:rPr>
          <w:szCs w:val="20"/>
        </w:rPr>
        <w:t>(17)</w:t>
      </w:r>
      <w:r w:rsidRPr="000749A7">
        <w:rPr>
          <w:szCs w:val="20"/>
        </w:rPr>
        <w:tab/>
        <w:t>ERCOT may revoke the QSGR qualification of any QSGR for failure to comply with the following performance standard:</w:t>
      </w:r>
    </w:p>
    <w:p w:rsidR="000749A7" w:rsidRPr="000749A7" w:rsidRDefault="000749A7" w:rsidP="000749A7">
      <w:pPr>
        <w:spacing w:after="240"/>
        <w:ind w:left="1440" w:hanging="720"/>
        <w:rPr>
          <w:szCs w:val="20"/>
        </w:rPr>
      </w:pPr>
      <w:r w:rsidRPr="000749A7">
        <w:rPr>
          <w:szCs w:val="20"/>
        </w:rPr>
        <w:t>(a)</w:t>
      </w:r>
      <w:r w:rsidRPr="000749A7">
        <w:rPr>
          <w:szCs w:val="20"/>
        </w:rPr>
        <w:tab/>
        <w:t xml:space="preserve">A QSGR, available for deployment by SCED, is deemed to have failed to start for the purpose of this performance measure if the QSGR fails to achieve at least 90% of the minimum ERCOT SCED Base </w:t>
      </w:r>
      <w:r w:rsidRPr="000749A7">
        <w:t>Point, including zero Base Points, within ten minutes of the initial ERCOT SCED Base Point that</w:t>
      </w:r>
      <w:r w:rsidRPr="000749A7">
        <w:rPr>
          <w:szCs w:val="20"/>
        </w:rPr>
        <w:t xml:space="preserve"> dispatched the QSGR above zero MW output.</w:t>
      </w:r>
    </w:p>
    <w:p w:rsidR="000749A7" w:rsidRPr="000749A7" w:rsidRDefault="000749A7" w:rsidP="000749A7">
      <w:pPr>
        <w:spacing w:after="240"/>
        <w:ind w:left="1440" w:hanging="720"/>
        <w:rPr>
          <w:szCs w:val="20"/>
        </w:rPr>
      </w:pPr>
      <w:r w:rsidRPr="000749A7">
        <w:rPr>
          <w:szCs w:val="20"/>
        </w:rPr>
        <w:t>(b)</w:t>
      </w:r>
      <w:r w:rsidRPr="000749A7">
        <w:rPr>
          <w:szCs w:val="20"/>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rsidR="000749A7" w:rsidRPr="000749A7" w:rsidRDefault="000749A7" w:rsidP="000749A7">
      <w:pPr>
        <w:spacing w:after="240"/>
        <w:ind w:left="720" w:hanging="720"/>
        <w:rPr>
          <w:iCs/>
          <w:szCs w:val="20"/>
        </w:rPr>
      </w:pPr>
      <w:r w:rsidRPr="000749A7">
        <w:rPr>
          <w:iCs/>
          <w:szCs w:val="20"/>
        </w:rPr>
        <w:lastRenderedPageBreak/>
        <w:t>(18)</w:t>
      </w:r>
      <w:r w:rsidRPr="000749A7">
        <w:rPr>
          <w:iCs/>
          <w:szCs w:val="20"/>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rsidR="00BA7A09" w:rsidRPr="0003648D" w:rsidRDefault="00BA7A09" w:rsidP="00BA7A09">
      <w:pPr>
        <w:keepNext/>
        <w:tabs>
          <w:tab w:val="left" w:pos="1800"/>
        </w:tabs>
        <w:spacing w:before="240" w:after="240"/>
        <w:ind w:left="1800" w:hanging="1800"/>
        <w:outlineLvl w:val="5"/>
        <w:rPr>
          <w:b/>
          <w:bCs/>
          <w:szCs w:val="22"/>
        </w:rPr>
      </w:pPr>
      <w:r w:rsidRPr="0003648D">
        <w:rPr>
          <w:b/>
          <w:bCs/>
          <w:szCs w:val="22"/>
        </w:rPr>
        <w:t>8.1.1.2.1.</w:t>
      </w:r>
      <w:ins w:id="2620" w:author="STEC" w:date="2018-09-17T12:48:00Z">
        <w:r w:rsidR="00AA0D21">
          <w:rPr>
            <w:b/>
            <w:bCs/>
            <w:szCs w:val="22"/>
          </w:rPr>
          <w:t>6</w:t>
        </w:r>
      </w:ins>
      <w:del w:id="2621" w:author="STEC" w:date="2018-09-17T12:48:00Z">
        <w:r w:rsidRPr="0003648D" w:rsidDel="00AA0D21">
          <w:rPr>
            <w:b/>
            <w:bCs/>
            <w:szCs w:val="22"/>
          </w:rPr>
          <w:delText>2</w:delText>
        </w:r>
      </w:del>
      <w:r w:rsidRPr="0003648D">
        <w:rPr>
          <w:b/>
          <w:bCs/>
          <w:szCs w:val="22"/>
        </w:rPr>
        <w:tab/>
        <w:t>Responsive Reserve Service</w:t>
      </w:r>
      <w:bookmarkEnd w:id="2605"/>
      <w:bookmarkEnd w:id="2606"/>
      <w:r w:rsidRPr="0003648D">
        <w:rPr>
          <w:b/>
          <w:bCs/>
          <w:szCs w:val="22"/>
        </w:rPr>
        <w:t xml:space="preserve"> Qualification</w:t>
      </w:r>
      <w:bookmarkEnd w:id="2607"/>
      <w:bookmarkEnd w:id="2608"/>
      <w:bookmarkEnd w:id="2609"/>
      <w:bookmarkEnd w:id="2610"/>
      <w:bookmarkEnd w:id="2611"/>
      <w:bookmarkEnd w:id="2612"/>
      <w:bookmarkEnd w:id="2613"/>
    </w:p>
    <w:p w:rsidR="00BA7A09" w:rsidRPr="0003648D" w:rsidRDefault="00BA7A09" w:rsidP="00BA7A09">
      <w:pPr>
        <w:spacing w:after="240"/>
        <w:ind w:left="720" w:hanging="720"/>
        <w:rPr>
          <w:iCs/>
          <w:szCs w:val="20"/>
        </w:rPr>
      </w:pPr>
      <w:r w:rsidRPr="0003648D">
        <w:rPr>
          <w:iCs/>
          <w:szCs w:val="20"/>
        </w:rPr>
        <w:t>(1)</w:t>
      </w:r>
      <w:r w:rsidRPr="0003648D">
        <w:rPr>
          <w:iCs/>
          <w:szCs w:val="20"/>
        </w:rPr>
        <w:tab/>
        <w:t xml:space="preserve">RRS may be provided by:  </w:t>
      </w:r>
    </w:p>
    <w:p w:rsidR="00BA7A09" w:rsidRPr="0003648D" w:rsidRDefault="00BA7A09" w:rsidP="00BA7A09">
      <w:pPr>
        <w:spacing w:after="240"/>
        <w:ind w:left="1440" w:hanging="720"/>
        <w:rPr>
          <w:iCs/>
          <w:szCs w:val="20"/>
        </w:rPr>
      </w:pPr>
      <w:r w:rsidRPr="0003648D">
        <w:rPr>
          <w:iCs/>
          <w:szCs w:val="20"/>
        </w:rPr>
        <w:t xml:space="preserve">(a) </w:t>
      </w:r>
      <w:r w:rsidRPr="0003648D">
        <w:rPr>
          <w:iCs/>
          <w:szCs w:val="20"/>
        </w:rPr>
        <w:tab/>
        <w:t xml:space="preserve">Unloaded Generation Resources that are On-Line; </w:t>
      </w:r>
    </w:p>
    <w:p w:rsidR="00AA0D21" w:rsidRDefault="00BA7A09" w:rsidP="00BA7A09">
      <w:pPr>
        <w:spacing w:after="240"/>
        <w:ind w:left="1440" w:hanging="720"/>
        <w:rPr>
          <w:ins w:id="2622" w:author="STEC" w:date="2018-09-17T12:49:00Z"/>
          <w:iCs/>
          <w:szCs w:val="20"/>
        </w:rPr>
      </w:pPr>
      <w:r w:rsidRPr="0003648D">
        <w:rPr>
          <w:iCs/>
          <w:szCs w:val="20"/>
        </w:rPr>
        <w:t>(b)</w:t>
      </w:r>
      <w:ins w:id="2623" w:author="STEC" w:date="2018-09-17T12:49:00Z">
        <w:r w:rsidR="00AA0D21" w:rsidRPr="00AA0D21">
          <w:rPr>
            <w:szCs w:val="20"/>
          </w:rPr>
          <w:t xml:space="preserve"> </w:t>
        </w:r>
        <w:r w:rsidR="00AA0D21">
          <w:rPr>
            <w:szCs w:val="20"/>
          </w:rPr>
          <w:tab/>
        </w:r>
        <w:r w:rsidR="00AA0D21" w:rsidRPr="0003648D">
          <w:rPr>
            <w:szCs w:val="20"/>
          </w:rPr>
          <w:t>Resources capable of providing FFR;</w:t>
        </w:r>
      </w:ins>
      <w:r w:rsidRPr="0003648D">
        <w:rPr>
          <w:iCs/>
          <w:szCs w:val="20"/>
        </w:rPr>
        <w:t xml:space="preserve"> </w:t>
      </w:r>
      <w:r w:rsidRPr="0003648D">
        <w:rPr>
          <w:iCs/>
          <w:szCs w:val="20"/>
        </w:rPr>
        <w:tab/>
      </w:r>
      <w:bookmarkStart w:id="2624" w:name="_Hlk510021823"/>
    </w:p>
    <w:p w:rsidR="00BA7A09" w:rsidRPr="0003648D" w:rsidRDefault="00AA0D21" w:rsidP="00BA7A09">
      <w:pPr>
        <w:spacing w:after="240"/>
        <w:ind w:left="1440" w:hanging="720"/>
        <w:rPr>
          <w:iCs/>
          <w:szCs w:val="20"/>
        </w:rPr>
      </w:pPr>
      <w:ins w:id="2625" w:author="STEC" w:date="2018-09-17T12:49:00Z">
        <w:r>
          <w:rPr>
            <w:iCs/>
            <w:szCs w:val="20"/>
          </w:rPr>
          <w:t>(c)</w:t>
        </w:r>
        <w:r>
          <w:rPr>
            <w:iCs/>
            <w:szCs w:val="20"/>
          </w:rPr>
          <w:tab/>
        </w:r>
      </w:ins>
      <w:r w:rsidR="00BA7A09" w:rsidRPr="0003648D">
        <w:rPr>
          <w:iCs/>
          <w:szCs w:val="20"/>
        </w:rPr>
        <w:t>Load Resources controlled by high-set under-frequency relays</w:t>
      </w:r>
      <w:bookmarkEnd w:id="2624"/>
      <w:r w:rsidR="00BA7A09" w:rsidRPr="0003648D">
        <w:rPr>
          <w:iCs/>
          <w:szCs w:val="20"/>
        </w:rPr>
        <w:t xml:space="preserve">; </w:t>
      </w:r>
    </w:p>
    <w:p w:rsidR="00BA7A09" w:rsidRPr="0003648D" w:rsidRDefault="00BA7A09" w:rsidP="00BA7A09">
      <w:pPr>
        <w:spacing w:after="240"/>
        <w:ind w:left="1440" w:hanging="720"/>
        <w:rPr>
          <w:iCs/>
          <w:szCs w:val="20"/>
        </w:rPr>
      </w:pPr>
      <w:r w:rsidRPr="0003648D">
        <w:rPr>
          <w:iCs/>
          <w:szCs w:val="20"/>
        </w:rPr>
        <w:t>(</w:t>
      </w:r>
      <w:ins w:id="2626" w:author="STEC" w:date="2018-09-17T12:49:00Z">
        <w:r w:rsidR="00AA0D21">
          <w:rPr>
            <w:iCs/>
            <w:szCs w:val="20"/>
          </w:rPr>
          <w:t>d</w:t>
        </w:r>
      </w:ins>
      <w:del w:id="2627" w:author="STEC" w:date="2018-09-17T12:49:00Z">
        <w:r w:rsidRPr="0003648D" w:rsidDel="00AA0D21">
          <w:rPr>
            <w:iCs/>
            <w:szCs w:val="20"/>
          </w:rPr>
          <w:delText>c</w:delText>
        </w:r>
      </w:del>
      <w:r w:rsidRPr="0003648D">
        <w:rPr>
          <w:iCs/>
          <w:szCs w:val="20"/>
        </w:rPr>
        <w:t xml:space="preserve">) </w:t>
      </w:r>
      <w:r w:rsidRPr="0003648D">
        <w:rPr>
          <w:iCs/>
          <w:szCs w:val="20"/>
        </w:rPr>
        <w:tab/>
      </w:r>
      <w:del w:id="2628" w:author="STEC" w:date="2018-09-28T16:05:00Z">
        <w:r w:rsidRPr="0003648D" w:rsidDel="007B35EC">
          <w:rPr>
            <w:iCs/>
            <w:szCs w:val="20"/>
          </w:rPr>
          <w:delText>Hydro</w:delText>
        </w:r>
      </w:del>
      <w:r w:rsidRPr="0003648D">
        <w:rPr>
          <w:iCs/>
          <w:szCs w:val="20"/>
        </w:rPr>
        <w:t xml:space="preserve"> RRS; or </w:t>
      </w:r>
    </w:p>
    <w:p w:rsidR="00BA7A09" w:rsidRPr="0003648D" w:rsidRDefault="00BA7A09" w:rsidP="00BA7A09">
      <w:pPr>
        <w:spacing w:after="240"/>
        <w:ind w:left="1440" w:hanging="720"/>
        <w:rPr>
          <w:iCs/>
          <w:szCs w:val="20"/>
        </w:rPr>
      </w:pPr>
      <w:r w:rsidRPr="0003648D">
        <w:rPr>
          <w:iCs/>
          <w:szCs w:val="20"/>
        </w:rPr>
        <w:t>(</w:t>
      </w:r>
      <w:ins w:id="2629" w:author="STEC" w:date="2018-09-17T12:50:00Z">
        <w:r w:rsidR="00AA0D21">
          <w:rPr>
            <w:iCs/>
            <w:szCs w:val="20"/>
          </w:rPr>
          <w:t>e</w:t>
        </w:r>
      </w:ins>
      <w:del w:id="2630" w:author="STEC" w:date="2018-09-17T12:50:00Z">
        <w:r w:rsidRPr="0003648D" w:rsidDel="00AA0D21">
          <w:rPr>
            <w:iCs/>
            <w:szCs w:val="20"/>
          </w:rPr>
          <w:delText>d</w:delText>
        </w:r>
      </w:del>
      <w:r w:rsidRPr="0003648D">
        <w:rPr>
          <w:iCs/>
          <w:szCs w:val="20"/>
        </w:rPr>
        <w:t xml:space="preserve">) </w:t>
      </w:r>
      <w:r w:rsidRPr="0003648D">
        <w:rPr>
          <w:iCs/>
          <w:szCs w:val="20"/>
        </w:rPr>
        <w:tab/>
        <w:t xml:space="preserve">Controllable Load Resources. </w:t>
      </w:r>
    </w:p>
    <w:p w:rsidR="00BA7A09" w:rsidRPr="0003648D" w:rsidRDefault="00BA7A09" w:rsidP="00BA7A09">
      <w:pPr>
        <w:spacing w:after="240"/>
        <w:ind w:left="720" w:hanging="720"/>
        <w:rPr>
          <w:iCs/>
          <w:szCs w:val="20"/>
        </w:rPr>
      </w:pPr>
      <w:r w:rsidRPr="0003648D">
        <w:rPr>
          <w:iCs/>
          <w:szCs w:val="20"/>
        </w:rPr>
        <w:t>(2)</w:t>
      </w:r>
      <w:r w:rsidRPr="0003648D">
        <w:rPr>
          <w:iCs/>
          <w:szCs w:val="20"/>
        </w:rPr>
        <w:tab/>
      </w:r>
      <w:ins w:id="2631" w:author="STEC" w:date="2018-09-17T12:52:00Z">
        <w:r w:rsidR="00AA0D21" w:rsidRPr="0003648D">
          <w:t xml:space="preserve">The amount of </w:t>
        </w:r>
      </w:ins>
      <w:ins w:id="2632" w:author="STEC" w:date="2018-09-18T13:37:00Z">
        <w:r w:rsidR="008E5D1F">
          <w:t>R</w:t>
        </w:r>
      </w:ins>
      <w:ins w:id="2633" w:author="STEC" w:date="2018-09-17T12:52:00Z">
        <w:del w:id="2634" w:author="STEC" w:date="2018-09-18T13:37:00Z">
          <w:r w:rsidR="00AA0D21" w:rsidRPr="0003648D" w:rsidDel="008E5D1F">
            <w:delText>F</w:delText>
          </w:r>
        </w:del>
        <w:r w:rsidR="00AA0D21" w:rsidRPr="0003648D">
          <w:t xml:space="preserve">RS provided by individual Generation Resources is limited </w:t>
        </w:r>
        <w:r w:rsidR="00AA0D21" w:rsidRPr="0003648D">
          <w:rPr>
            <w:szCs w:val="20"/>
          </w:rPr>
          <w:t xml:space="preserve">by the ERCOT-calculated maximum MW amount of </w:t>
        </w:r>
      </w:ins>
      <w:ins w:id="2635" w:author="STEC" w:date="2018-09-18T13:37:00Z">
        <w:r w:rsidR="008E5D1F">
          <w:rPr>
            <w:szCs w:val="20"/>
          </w:rPr>
          <w:t>R</w:t>
        </w:r>
      </w:ins>
      <w:ins w:id="2636" w:author="STEC" w:date="2018-09-17T12:52:00Z">
        <w:del w:id="2637" w:author="STEC" w:date="2018-09-18T13:37:00Z">
          <w:r w:rsidR="00AA0D21" w:rsidRPr="0003648D" w:rsidDel="008E5D1F">
            <w:rPr>
              <w:szCs w:val="20"/>
            </w:rPr>
            <w:delText>F</w:delText>
          </w:r>
        </w:del>
        <w:r w:rsidR="00AA0D21" w:rsidRPr="0003648D">
          <w:rPr>
            <w:szCs w:val="20"/>
          </w:rPr>
          <w:t xml:space="preserve">RS for the Generation Resource subject to its verified droop performance as described in the </w:t>
        </w:r>
        <w:r w:rsidR="00AA0D21">
          <w:rPr>
            <w:szCs w:val="20"/>
          </w:rPr>
          <w:t xml:space="preserve">Nodal </w:t>
        </w:r>
        <w:r w:rsidR="00AA0D21" w:rsidRPr="0003648D">
          <w:rPr>
            <w:szCs w:val="20"/>
          </w:rPr>
          <w:t>Operating Guide</w:t>
        </w:r>
        <w:r w:rsidR="00AA0D21">
          <w:rPr>
            <w:szCs w:val="20"/>
          </w:rPr>
          <w:t xml:space="preserve">.  </w:t>
        </w:r>
        <w:r w:rsidR="00AA0D21" w:rsidRPr="00AA35D6">
          <w:rPr>
            <w:szCs w:val="20"/>
          </w:rPr>
          <w:t xml:space="preserve">The default value for any newly qualified </w:t>
        </w:r>
        <w:r w:rsidR="00AA0D21">
          <w:rPr>
            <w:szCs w:val="20"/>
          </w:rPr>
          <w:t xml:space="preserve">Generation Resource shall be 20% of its HSL.  </w:t>
        </w:r>
        <w:r w:rsidR="00AA0D21">
          <w:t xml:space="preserve">A Private Use Network with a registered Resource may use the gross HSL for qualification and establishing a limit on the amount of </w:t>
        </w:r>
      </w:ins>
      <w:ins w:id="2638" w:author="STEC" w:date="2018-09-18T13:37:00Z">
        <w:r w:rsidR="008E5D1F">
          <w:t>R</w:t>
        </w:r>
      </w:ins>
      <w:ins w:id="2639" w:author="STEC" w:date="2018-09-17T12:52:00Z">
        <w:del w:id="2640" w:author="STEC" w:date="2018-09-18T13:37:00Z">
          <w:r w:rsidR="00AA0D21" w:rsidDel="008E5D1F">
            <w:delText>F</w:delText>
          </w:r>
        </w:del>
        <w:r w:rsidR="00AA0D21">
          <w:t>RS capacity that the Resource within the Private Use Network can provide</w:t>
        </w:r>
        <w:r w:rsidR="00AA0D21" w:rsidRPr="0003648D">
          <w:rPr>
            <w:szCs w:val="20"/>
          </w:rPr>
          <w:t>.</w:t>
        </w:r>
      </w:ins>
      <w:del w:id="2641" w:author="STEC" w:date="2018-09-17T12:52:00Z">
        <w:r w:rsidRPr="0003648D" w:rsidDel="00AA0D21">
          <w:rPr>
            <w:iCs/>
            <w:szCs w:val="20"/>
          </w:rPr>
          <w:delText>The amount of RRS provided by individual Generation Resources and Controllable Load Resources is specified in the Operating Guides.  Each Resource providing RRS must be On-Line and capable of ramping the Resource’s Ancillary Service Resources Responsibility for RRS within ten minutes of the notice to deploy RRS, must be immediately responsive to system frequency, and must be able to maintain the scheduled level of deployment for the period of service commitment.  The amount of RRS on a Generation Resource may be further limited by requirements of the Operating Guides.</w:delText>
        </w:r>
      </w:del>
      <w:ins w:id="2642" w:author="STEC" w:date="2018-09-27T11:19:00Z">
        <w:del w:id="2643" w:author="STEC" w:date="2018-09-28T16:12:00Z">
          <w:r w:rsidR="000407EA" w:rsidDel="00F514B3">
            <w:rPr>
              <w:iCs/>
              <w:szCs w:val="20"/>
            </w:rPr>
            <w:delText>*</w:delText>
          </w:r>
        </w:del>
      </w:ins>
    </w:p>
    <w:p w:rsidR="005F35A8" w:rsidRPr="0003648D" w:rsidRDefault="00BA7A09" w:rsidP="005F35A8">
      <w:pPr>
        <w:spacing w:after="240"/>
        <w:ind w:left="720" w:hanging="720"/>
        <w:rPr>
          <w:iCs/>
          <w:szCs w:val="20"/>
        </w:rPr>
      </w:pPr>
      <w:r w:rsidRPr="0003648D">
        <w:rPr>
          <w:iCs/>
          <w:szCs w:val="20"/>
        </w:rPr>
        <w:t>(3)</w:t>
      </w:r>
      <w:r w:rsidRPr="0003648D">
        <w:rPr>
          <w:iCs/>
          <w:szCs w:val="20"/>
        </w:rP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rsidR="00BA7A09" w:rsidRPr="0003648D" w:rsidRDefault="00BA7A09" w:rsidP="00BA7A09">
      <w:pPr>
        <w:spacing w:after="240"/>
        <w:ind w:left="720" w:hanging="720"/>
        <w:rPr>
          <w:szCs w:val="20"/>
        </w:rPr>
      </w:pPr>
      <w:r w:rsidRPr="0003648D">
        <w:rPr>
          <w:szCs w:val="20"/>
        </w:rPr>
        <w:t>(4)</w:t>
      </w:r>
      <w:r w:rsidRPr="0003648D">
        <w:rPr>
          <w:szCs w:val="20"/>
        </w:rPr>
        <w:tab/>
        <w:t>Any QSE providing RRS shall provide communications equipment to receive ERCOT telemetered control deployments of RRS.</w:t>
      </w:r>
    </w:p>
    <w:p w:rsidR="00BA7A09" w:rsidRPr="0003648D" w:rsidRDefault="00BA7A09" w:rsidP="00BA7A09">
      <w:pPr>
        <w:spacing w:after="240"/>
        <w:ind w:left="720" w:hanging="720"/>
        <w:rPr>
          <w:szCs w:val="20"/>
        </w:rPr>
      </w:pPr>
      <w:r w:rsidRPr="0003648D">
        <w:rPr>
          <w:szCs w:val="20"/>
        </w:rPr>
        <w:t>(5)</w:t>
      </w:r>
      <w:r w:rsidRPr="0003648D">
        <w:rPr>
          <w:szCs w:val="20"/>
        </w:rPr>
        <w:tab/>
        <w:t>Generation Resources providing RRS shall have their governors in service.</w:t>
      </w:r>
    </w:p>
    <w:p w:rsidR="00BA7A09" w:rsidRDefault="00BA7A09" w:rsidP="00BA7A09">
      <w:pPr>
        <w:tabs>
          <w:tab w:val="left" w:pos="990"/>
        </w:tabs>
        <w:spacing w:after="240"/>
        <w:ind w:left="720" w:hanging="720"/>
        <w:rPr>
          <w:ins w:id="2644" w:author="STEC" w:date="2018-09-17T12:57:00Z"/>
          <w:iCs/>
          <w:szCs w:val="20"/>
        </w:rPr>
      </w:pPr>
      <w:r w:rsidRPr="0003648D">
        <w:rPr>
          <w:iCs/>
          <w:szCs w:val="20"/>
        </w:rPr>
        <w:t>(6)</w:t>
      </w:r>
      <w:r w:rsidRPr="0003648D">
        <w:rPr>
          <w:iCs/>
          <w:szCs w:val="20"/>
        </w:rPr>
        <w:tab/>
        <w:t xml:space="preserve">Load Resources on high-set under-frequency relays providing RRS must provide a telemetered output signal, including breaker status and status of the under-frequency relay. </w:t>
      </w:r>
    </w:p>
    <w:p w:rsidR="00AA0D21" w:rsidRPr="0003648D" w:rsidRDefault="00AA0D21" w:rsidP="00AA0D21">
      <w:pPr>
        <w:pStyle w:val="BodyText"/>
        <w:tabs>
          <w:tab w:val="left" w:pos="990"/>
        </w:tabs>
        <w:ind w:left="720" w:hanging="720"/>
        <w:rPr>
          <w:ins w:id="2645" w:author="STEC" w:date="2018-09-17T12:57:00Z"/>
        </w:rPr>
      </w:pPr>
      <w:ins w:id="2646" w:author="STEC" w:date="2018-09-17T12:57:00Z">
        <w:r w:rsidRPr="0003648D">
          <w:lastRenderedPageBreak/>
          <w:t>(4)</w:t>
        </w:r>
        <w:r w:rsidRPr="0003648D">
          <w:tab/>
          <w:t xml:space="preserve">Resources capable of FFR providing </w:t>
        </w:r>
      </w:ins>
      <w:ins w:id="2647" w:author="STEC" w:date="2018-09-18T13:37:00Z">
        <w:r w:rsidR="008E5D1F">
          <w:t>R</w:t>
        </w:r>
      </w:ins>
      <w:ins w:id="2648" w:author="STEC" w:date="2018-09-17T12:57:00Z">
        <w:del w:id="2649" w:author="STEC" w:date="2018-09-18T13:37:00Z">
          <w:r w:rsidRPr="0003648D" w:rsidDel="008E5D1F">
            <w:delText>F</w:delText>
          </w:r>
        </w:del>
        <w:r w:rsidRPr="0003648D">
          <w:t xml:space="preserve">RS must provide a telemetered output signal, including breaker status and status of the frequency detection device. </w:t>
        </w:r>
      </w:ins>
    </w:p>
    <w:p w:rsidR="00AA0D21" w:rsidRPr="0003648D" w:rsidRDefault="00AA0D21" w:rsidP="00BA7A09">
      <w:pPr>
        <w:tabs>
          <w:tab w:val="left" w:pos="990"/>
        </w:tabs>
        <w:spacing w:after="240"/>
        <w:ind w:left="720" w:hanging="720"/>
        <w:rPr>
          <w:iCs/>
          <w:szCs w:val="20"/>
        </w:rPr>
      </w:pPr>
    </w:p>
    <w:p w:rsidR="00BA7A09" w:rsidRDefault="00BA7A09" w:rsidP="00BA7A09">
      <w:pPr>
        <w:tabs>
          <w:tab w:val="left" w:pos="990"/>
        </w:tabs>
        <w:spacing w:after="240"/>
        <w:ind w:left="720" w:hanging="720"/>
        <w:rPr>
          <w:ins w:id="2650" w:author="STEC" w:date="2018-09-17T12:58:00Z"/>
          <w:iCs/>
          <w:szCs w:val="20"/>
        </w:rPr>
      </w:pPr>
      <w:r w:rsidRPr="0003648D">
        <w:rPr>
          <w:iCs/>
          <w:szCs w:val="20"/>
        </w:rPr>
        <w:t>(7)</w:t>
      </w:r>
      <w:r w:rsidRPr="0003648D">
        <w:rPr>
          <w:iCs/>
          <w:szCs w:val="20"/>
        </w:rPr>
        <w:tab/>
        <w:t>Each QSE shall ensure that each Resource is able to meet the Resource’s obligations to provide the Ancillary Service Resource Responsibility.  Each Generation Resource and Load Resource providing RRS must meet additional technical requirements specified in this Section.</w:t>
      </w:r>
    </w:p>
    <w:p w:rsidR="00AA0D21" w:rsidRPr="0003648D" w:rsidRDefault="00AA0D21" w:rsidP="00AA0D21">
      <w:pPr>
        <w:pStyle w:val="List"/>
        <w:rPr>
          <w:ins w:id="2651" w:author="STEC" w:date="2018-09-17T12:58:00Z"/>
        </w:rPr>
      </w:pPr>
      <w:ins w:id="2652" w:author="STEC" w:date="2018-09-17T12:58:00Z">
        <w:r w:rsidRPr="0003648D">
          <w:t>(6)</w:t>
        </w:r>
        <w:r w:rsidRPr="0003648D">
          <w:tab/>
          <w:t xml:space="preserve">Generation Resources and Resources capable of FFR providing </w:t>
        </w:r>
      </w:ins>
      <w:ins w:id="2653" w:author="STEC" w:date="2018-09-18T13:37:00Z">
        <w:r w:rsidR="008E5D1F">
          <w:t>R</w:t>
        </w:r>
      </w:ins>
      <w:ins w:id="2654" w:author="STEC" w:date="2018-09-17T12:58:00Z">
        <w:del w:id="2655" w:author="STEC" w:date="2018-09-18T13:37:00Z">
          <w:r w:rsidRPr="0003648D" w:rsidDel="008E5D1F">
            <w:delText>F</w:delText>
          </w:r>
        </w:del>
        <w:r w:rsidRPr="0003648D">
          <w:t xml:space="preserve">RS shall have a Governor droop setting that is no greater than 5.0%.  </w:t>
        </w:r>
      </w:ins>
    </w:p>
    <w:p w:rsidR="00AA0D21" w:rsidRPr="0003648D" w:rsidRDefault="00AA0D21" w:rsidP="00BA7A09">
      <w:pPr>
        <w:tabs>
          <w:tab w:val="left" w:pos="990"/>
        </w:tabs>
        <w:spacing w:after="240"/>
        <w:ind w:left="720" w:hanging="720"/>
        <w:rPr>
          <w:iCs/>
          <w:szCs w:val="20"/>
        </w:rPr>
      </w:pPr>
      <w:ins w:id="2656" w:author="STEC" w:date="2018-09-17T12:58:00Z">
        <w:r w:rsidRPr="0003648D">
          <w:t>(7)</w:t>
        </w:r>
        <w:r w:rsidRPr="0003648D">
          <w:tab/>
          <w:t xml:space="preserve">Resources may be provisionally qualified by ERCOT to provide </w:t>
        </w:r>
      </w:ins>
      <w:ins w:id="2657" w:author="STEC" w:date="2018-09-18T13:37:00Z">
        <w:r w:rsidR="008E5D1F">
          <w:t>R</w:t>
        </w:r>
      </w:ins>
      <w:ins w:id="2658" w:author="STEC" w:date="2018-09-17T12:58:00Z">
        <w:del w:id="2659" w:author="STEC" w:date="2018-09-18T13:37:00Z">
          <w:r w:rsidRPr="0003648D" w:rsidDel="008E5D1F">
            <w:delText>F</w:delText>
          </w:r>
        </w:del>
        <w:r w:rsidRPr="0003648D">
          <w:t xml:space="preserve">RS for 90 days.  Within the 90-day provisional window, a Resource must successfully complete one of the Governor tests identified in the </w:t>
        </w:r>
        <w:r w:rsidRPr="0003648D">
          <w:rPr>
            <w:iCs/>
          </w:rPr>
          <w:t>Nodal Operating Guide Section 8, Attachment C, Turbine Governor Speed Tests,</w:t>
        </w:r>
        <w:r w:rsidRPr="0003648D">
          <w:t xml:space="preserve"> before being declared fully qualified to provide </w:t>
        </w:r>
      </w:ins>
      <w:ins w:id="2660" w:author="STEC" w:date="2018-09-18T13:37:00Z">
        <w:r w:rsidR="008E5D1F">
          <w:t>R</w:t>
        </w:r>
      </w:ins>
      <w:ins w:id="2661" w:author="STEC" w:date="2018-09-17T12:58:00Z">
        <w:del w:id="2662" w:author="STEC" w:date="2018-09-18T13:37:00Z">
          <w:r w:rsidRPr="0003648D" w:rsidDel="008E5D1F">
            <w:delText>F</w:delText>
          </w:r>
        </w:del>
        <w:r w:rsidRPr="0003648D">
          <w:t>RS.</w:t>
        </w:r>
      </w:ins>
    </w:p>
    <w:p w:rsidR="00BA7A09" w:rsidRPr="0003648D" w:rsidRDefault="00BA7A09" w:rsidP="00BA7A09">
      <w:pPr>
        <w:spacing w:after="240"/>
        <w:ind w:left="720" w:hanging="720"/>
        <w:rPr>
          <w:szCs w:val="20"/>
        </w:rPr>
      </w:pPr>
      <w:r w:rsidRPr="0003648D">
        <w:rPr>
          <w:szCs w:val="20"/>
        </w:rPr>
        <w:t>(8)</w:t>
      </w:r>
      <w:r w:rsidRPr="0003648D">
        <w:rPr>
          <w:szCs w:val="20"/>
        </w:rPr>
        <w:tab/>
        <w:t>A qualification test for each Resource to provide RRS is conducted during a continuous eight-hour period agreed to by the QSE and ERCOT.  ERCOT shall confirm the date and time of the test with the QSE.  ERCOT shall administer the following test requirements:</w:t>
      </w:r>
    </w:p>
    <w:p w:rsidR="00BA7A09" w:rsidRPr="0003648D" w:rsidRDefault="00BA7A09" w:rsidP="00BA7A09">
      <w:pPr>
        <w:tabs>
          <w:tab w:val="left" w:pos="1440"/>
        </w:tabs>
        <w:spacing w:after="240"/>
        <w:ind w:left="1440" w:hanging="720"/>
        <w:rPr>
          <w:szCs w:val="20"/>
        </w:rPr>
      </w:pPr>
      <w:r w:rsidRPr="0003648D">
        <w:rPr>
          <w:szCs w:val="20"/>
        </w:rPr>
        <w:t>(a)</w:t>
      </w:r>
      <w:r w:rsidRPr="0003648D">
        <w:rPr>
          <w:szCs w:val="20"/>
        </w:rP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rsidR="00BA7A09" w:rsidRPr="0003648D" w:rsidRDefault="00BA7A09" w:rsidP="00BA7A09">
      <w:pPr>
        <w:spacing w:after="240"/>
        <w:ind w:left="1440" w:hanging="720"/>
        <w:rPr>
          <w:szCs w:val="20"/>
        </w:rPr>
      </w:pPr>
      <w:r w:rsidRPr="0003648D">
        <w:rPr>
          <w:szCs w:val="20"/>
        </w:rPr>
        <w:t>(b)</w:t>
      </w:r>
      <w:r w:rsidRPr="0003648D">
        <w:rPr>
          <w:szCs w:val="20"/>
        </w:rP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rsidR="00BA7A09" w:rsidRPr="0003648D" w:rsidRDefault="00BA7A09" w:rsidP="00BA7A09">
      <w:pPr>
        <w:spacing w:after="240"/>
        <w:ind w:left="1440" w:hanging="720"/>
        <w:rPr>
          <w:szCs w:val="20"/>
        </w:rPr>
      </w:pPr>
      <w:r w:rsidRPr="0003648D">
        <w:rPr>
          <w:szCs w:val="20"/>
        </w:rPr>
        <w:t>(c)</w:t>
      </w:r>
      <w:r w:rsidRPr="0003648D">
        <w:rPr>
          <w:szCs w:val="20"/>
        </w:rP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p>
    <w:p w:rsidR="00BA7A09" w:rsidRPr="0003648D" w:rsidRDefault="00BA7A09" w:rsidP="00BA7A09">
      <w:pPr>
        <w:spacing w:after="240"/>
        <w:ind w:left="1440" w:hanging="720"/>
        <w:rPr>
          <w:iCs/>
          <w:szCs w:val="20"/>
        </w:rPr>
      </w:pPr>
      <w:r w:rsidRPr="0003648D">
        <w:rPr>
          <w:szCs w:val="20"/>
        </w:rPr>
        <w:t>(d)</w:t>
      </w:r>
      <w:r w:rsidRPr="0003648D">
        <w:rPr>
          <w:szCs w:val="20"/>
        </w:rPr>
        <w:tab/>
        <w:t>For Load Resources, excluding Controllable Load Resources, desiring qualification to provide RRS, ERCOT shall deploy RRS, indicating the MW amount.  ERCOT shall measure the test Resource’s response as described under Section 8.1.1.4.2.</w:t>
      </w:r>
      <w:r w:rsidRPr="0003648D">
        <w:rPr>
          <w:iCs/>
          <w:szCs w:val="20"/>
        </w:rPr>
        <w:t>(e)</w:t>
      </w:r>
      <w:r w:rsidRPr="0003648D">
        <w:rPr>
          <w:iCs/>
          <w:szCs w:val="20"/>
        </w:rPr>
        <w:tab/>
        <w:t xml:space="preserve">On successful demonstration of all test criteria, ERCOT </w:t>
      </w:r>
      <w:r w:rsidRPr="0003648D">
        <w:rPr>
          <w:iCs/>
          <w:szCs w:val="20"/>
        </w:rPr>
        <w:lastRenderedPageBreak/>
        <w:t>shall qualify that the Resource is capable of providing RRS and shall provide a copy of the certificate to the QSE and the Resource Entity.</w:t>
      </w:r>
    </w:p>
    <w:p w:rsidR="006F5824" w:rsidRPr="0003648D" w:rsidRDefault="006F5824" w:rsidP="006F5824">
      <w:pPr>
        <w:keepNext/>
        <w:tabs>
          <w:tab w:val="left" w:pos="1800"/>
        </w:tabs>
        <w:spacing w:before="240" w:after="240"/>
        <w:ind w:left="1800" w:hanging="1800"/>
        <w:outlineLvl w:val="5"/>
        <w:rPr>
          <w:ins w:id="2663" w:author="STEC" w:date="2018-09-17T12:48:00Z"/>
          <w:b/>
          <w:bCs/>
          <w:szCs w:val="22"/>
        </w:rPr>
      </w:pPr>
      <w:bookmarkStart w:id="2664" w:name="_Toc141777778"/>
      <w:bookmarkStart w:id="2665" w:name="_Toc203961359"/>
      <w:bookmarkStart w:id="2666" w:name="_Toc400968485"/>
      <w:bookmarkStart w:id="2667" w:name="_Toc402362733"/>
      <w:bookmarkStart w:id="2668" w:name="_Toc405554799"/>
      <w:bookmarkStart w:id="2669" w:name="_Toc458771458"/>
      <w:bookmarkStart w:id="2670" w:name="_Toc458771581"/>
      <w:bookmarkStart w:id="2671" w:name="_Toc460939760"/>
      <w:bookmarkStart w:id="2672" w:name="_Toc505095451"/>
      <w:bookmarkStart w:id="2673" w:name="_Toc141777782"/>
      <w:bookmarkStart w:id="2674" w:name="_Toc203961363"/>
      <w:bookmarkStart w:id="2675" w:name="_Toc400968489"/>
      <w:bookmarkStart w:id="2676" w:name="_Toc402362737"/>
      <w:bookmarkStart w:id="2677" w:name="_Toc405554803"/>
      <w:bookmarkStart w:id="2678" w:name="_Toc458771462"/>
      <w:bookmarkStart w:id="2679" w:name="_Toc458771585"/>
      <w:bookmarkStart w:id="2680" w:name="_Toc460939764"/>
      <w:bookmarkStart w:id="2681" w:name="_Toc465246217"/>
      <w:ins w:id="2682" w:author="STEC" w:date="2018-09-17T12:48:00Z">
        <w:r w:rsidRPr="0003648D">
          <w:rPr>
            <w:b/>
            <w:bCs/>
            <w:szCs w:val="22"/>
          </w:rPr>
          <w:t>8.1.1.2.1.2</w:t>
        </w:r>
        <w:r w:rsidRPr="0003648D">
          <w:rPr>
            <w:b/>
            <w:bCs/>
            <w:szCs w:val="22"/>
          </w:rPr>
          <w:tab/>
        </w:r>
        <w:r>
          <w:rPr>
            <w:b/>
            <w:bCs/>
            <w:szCs w:val="22"/>
          </w:rPr>
          <w:t>ERCOT Contingency Reserve Service</w:t>
        </w:r>
        <w:r w:rsidRPr="0003648D">
          <w:rPr>
            <w:b/>
            <w:bCs/>
            <w:szCs w:val="22"/>
          </w:rPr>
          <w:t xml:space="preserve"> Qualification</w:t>
        </w:r>
      </w:ins>
    </w:p>
    <w:p w:rsidR="006F5824" w:rsidRPr="0003648D" w:rsidRDefault="006F5824" w:rsidP="006F5824">
      <w:pPr>
        <w:spacing w:after="240"/>
        <w:ind w:left="720" w:hanging="720"/>
        <w:rPr>
          <w:ins w:id="2683" w:author="STEC" w:date="2018-09-17T12:48:00Z"/>
          <w:iCs/>
          <w:szCs w:val="20"/>
        </w:rPr>
      </w:pPr>
      <w:ins w:id="2684" w:author="STEC" w:date="2018-09-17T12:48:00Z">
        <w:r w:rsidRPr="0003648D">
          <w:rPr>
            <w:iCs/>
            <w:szCs w:val="20"/>
          </w:rPr>
          <w:t>(1)</w:t>
        </w:r>
        <w:r w:rsidRPr="0003648D">
          <w:rPr>
            <w:iCs/>
            <w:szCs w:val="20"/>
          </w:rPr>
          <w:tab/>
        </w:r>
        <w:r>
          <w:rPr>
            <w:iCs/>
            <w:szCs w:val="20"/>
          </w:rPr>
          <w:t>ECRS</w:t>
        </w:r>
        <w:r w:rsidRPr="0003648D">
          <w:rPr>
            <w:iCs/>
            <w:szCs w:val="20"/>
          </w:rPr>
          <w:t xml:space="preserve"> may be provided by:  </w:t>
        </w:r>
      </w:ins>
    </w:p>
    <w:p w:rsidR="006F5824" w:rsidRPr="0003648D" w:rsidRDefault="006F5824" w:rsidP="006F5824">
      <w:pPr>
        <w:spacing w:after="240"/>
        <w:ind w:left="1440" w:hanging="720"/>
        <w:rPr>
          <w:ins w:id="2685" w:author="STEC" w:date="2018-09-17T12:48:00Z"/>
          <w:iCs/>
          <w:szCs w:val="20"/>
        </w:rPr>
      </w:pPr>
      <w:ins w:id="2686" w:author="STEC" w:date="2018-09-17T12:48:00Z">
        <w:r w:rsidRPr="0003648D">
          <w:rPr>
            <w:iCs/>
            <w:szCs w:val="20"/>
          </w:rPr>
          <w:t xml:space="preserve">(a) </w:t>
        </w:r>
        <w:r w:rsidRPr="0003648D">
          <w:rPr>
            <w:iCs/>
            <w:szCs w:val="20"/>
          </w:rPr>
          <w:tab/>
          <w:t xml:space="preserve">Unloaded Generation Resources that are On-Line; </w:t>
        </w:r>
      </w:ins>
    </w:p>
    <w:p w:rsidR="006F5824" w:rsidRPr="0003648D" w:rsidRDefault="006F5824" w:rsidP="006F5824">
      <w:pPr>
        <w:spacing w:after="240"/>
        <w:ind w:left="1440" w:hanging="720"/>
        <w:rPr>
          <w:ins w:id="2687" w:author="STEC" w:date="2018-09-17T12:48:00Z"/>
          <w:iCs/>
          <w:szCs w:val="20"/>
        </w:rPr>
      </w:pPr>
      <w:ins w:id="2688" w:author="STEC" w:date="2018-09-17T12:48:00Z">
        <w:r w:rsidRPr="0003648D">
          <w:rPr>
            <w:szCs w:val="20"/>
          </w:rPr>
          <w:t>(b)</w:t>
        </w:r>
        <w:r w:rsidRPr="0003648D">
          <w:rPr>
            <w:szCs w:val="20"/>
          </w:rPr>
          <w:tab/>
          <w:t xml:space="preserve">Quick Start Generation Resources (QSGRs); </w:t>
        </w:r>
      </w:ins>
    </w:p>
    <w:p w:rsidR="006F5824" w:rsidRPr="0003648D" w:rsidRDefault="006F5824" w:rsidP="006F5824">
      <w:pPr>
        <w:spacing w:after="240"/>
        <w:ind w:left="1440" w:hanging="720"/>
        <w:rPr>
          <w:ins w:id="2689" w:author="STEC" w:date="2018-09-17T12:48:00Z"/>
          <w:iCs/>
          <w:szCs w:val="20"/>
        </w:rPr>
      </w:pPr>
      <w:ins w:id="2690" w:author="STEC" w:date="2018-09-17T12:48:00Z">
        <w:r w:rsidRPr="0003648D">
          <w:rPr>
            <w:iCs/>
            <w:szCs w:val="20"/>
          </w:rPr>
          <w:t xml:space="preserve">(c) </w:t>
        </w:r>
        <w:r w:rsidRPr="0003648D">
          <w:rPr>
            <w:iCs/>
            <w:szCs w:val="20"/>
          </w:rPr>
          <w:tab/>
          <w:t xml:space="preserve">Load Resources that may or may not be controlled by high-set under-frequency relays; </w:t>
        </w:r>
      </w:ins>
    </w:p>
    <w:p w:rsidR="006F5824" w:rsidRPr="0003648D" w:rsidRDefault="006F5824" w:rsidP="006F5824">
      <w:pPr>
        <w:spacing w:after="240"/>
        <w:ind w:left="1440" w:hanging="720"/>
        <w:rPr>
          <w:ins w:id="2691" w:author="STEC" w:date="2018-09-17T12:48:00Z"/>
          <w:iCs/>
          <w:szCs w:val="20"/>
        </w:rPr>
      </w:pPr>
      <w:ins w:id="2692" w:author="STEC" w:date="2018-09-17T12:48:00Z">
        <w:r w:rsidRPr="0003648D">
          <w:rPr>
            <w:iCs/>
            <w:szCs w:val="20"/>
          </w:rPr>
          <w:t xml:space="preserve">(d) </w:t>
        </w:r>
        <w:r w:rsidRPr="0003648D">
          <w:rPr>
            <w:iCs/>
            <w:szCs w:val="20"/>
          </w:rPr>
          <w:tab/>
        </w:r>
        <w:r w:rsidRPr="0003648D">
          <w:rPr>
            <w:szCs w:val="20"/>
          </w:rPr>
          <w:t>Generation Resources operating in the synchronous condenser fast-response mode</w:t>
        </w:r>
        <w:r w:rsidRPr="0003648D">
          <w:rPr>
            <w:iCs/>
            <w:szCs w:val="20"/>
          </w:rPr>
          <w:t xml:space="preserve">; or </w:t>
        </w:r>
      </w:ins>
    </w:p>
    <w:p w:rsidR="006F5824" w:rsidRPr="0003648D" w:rsidRDefault="006F5824" w:rsidP="006F5824">
      <w:pPr>
        <w:spacing w:after="240"/>
        <w:ind w:left="1440" w:hanging="720"/>
        <w:rPr>
          <w:ins w:id="2693" w:author="STEC" w:date="2018-09-17T12:48:00Z"/>
          <w:iCs/>
          <w:szCs w:val="20"/>
        </w:rPr>
      </w:pPr>
      <w:ins w:id="2694" w:author="STEC" w:date="2018-09-17T12:48:00Z">
        <w:r w:rsidRPr="0003648D">
          <w:rPr>
            <w:iCs/>
            <w:szCs w:val="20"/>
          </w:rPr>
          <w:t xml:space="preserve">(e) </w:t>
        </w:r>
        <w:r w:rsidRPr="0003648D">
          <w:rPr>
            <w:iCs/>
            <w:szCs w:val="20"/>
          </w:rPr>
          <w:tab/>
          <w:t xml:space="preserve">Controllable Load Resources. </w:t>
        </w:r>
      </w:ins>
    </w:p>
    <w:p w:rsidR="006F5824" w:rsidRPr="0003648D" w:rsidRDefault="006F5824" w:rsidP="006F5824">
      <w:pPr>
        <w:spacing w:after="240"/>
        <w:ind w:left="720" w:hanging="720"/>
        <w:rPr>
          <w:ins w:id="2695" w:author="STEC" w:date="2018-09-17T12:48:00Z"/>
          <w:iCs/>
          <w:szCs w:val="20"/>
        </w:rPr>
      </w:pPr>
      <w:ins w:id="2696" w:author="STEC" w:date="2018-09-17T12:48:00Z">
        <w:r w:rsidRPr="0003648D">
          <w:rPr>
            <w:iCs/>
            <w:szCs w:val="20"/>
          </w:rPr>
          <w:t>(2)</w:t>
        </w:r>
        <w:r w:rsidRPr="0003648D">
          <w:rPr>
            <w:iCs/>
            <w:szCs w:val="20"/>
          </w:rPr>
          <w:tab/>
          <w:t xml:space="preserve">The amount of </w:t>
        </w:r>
        <w:r>
          <w:rPr>
            <w:iCs/>
            <w:szCs w:val="20"/>
          </w:rPr>
          <w:t>ECRS</w:t>
        </w:r>
        <w:r w:rsidRPr="0003648D">
          <w:rPr>
            <w:iCs/>
            <w:szCs w:val="20"/>
          </w:rPr>
          <w:t xml:space="preserve"> provided by individual Generation Resources and Load Resources is limited to ten times its telemetered emergency ramp rate.  Each Resource providing </w:t>
        </w:r>
        <w:r>
          <w:rPr>
            <w:iCs/>
            <w:szCs w:val="20"/>
          </w:rPr>
          <w:t>ECRS</w:t>
        </w:r>
        <w:r w:rsidRPr="0003648D">
          <w:rPr>
            <w:iCs/>
            <w:szCs w:val="20"/>
          </w:rPr>
          <w:t xml:space="preserve"> must be capable of ramping the Resource’s Ancillary Service Resources Responsibility for </w:t>
        </w:r>
        <w:r>
          <w:rPr>
            <w:iCs/>
            <w:szCs w:val="20"/>
          </w:rPr>
          <w:t>ECRS</w:t>
        </w:r>
        <w:r w:rsidRPr="0003648D">
          <w:rPr>
            <w:iCs/>
            <w:szCs w:val="20"/>
          </w:rPr>
          <w:t xml:space="preserve"> within ten minutes of the notice to deploy </w:t>
        </w:r>
        <w:r>
          <w:rPr>
            <w:iCs/>
            <w:szCs w:val="20"/>
          </w:rPr>
          <w:t>ECRS</w:t>
        </w:r>
        <w:r w:rsidRPr="0003648D">
          <w:rPr>
            <w:iCs/>
            <w:szCs w:val="20"/>
          </w:rPr>
          <w:t>,</w:t>
        </w:r>
        <w:del w:id="2697" w:author="STEC" w:date="2018-09-17T14:24:00Z">
          <w:r w:rsidRPr="0003648D" w:rsidDel="008B4BE8">
            <w:rPr>
              <w:iCs/>
              <w:szCs w:val="20"/>
            </w:rPr>
            <w:delText xml:space="preserve"> </w:delText>
          </w:r>
        </w:del>
        <w:r w:rsidRPr="0003648D">
          <w:rPr>
            <w:iCs/>
            <w:szCs w:val="20"/>
          </w:rPr>
          <w:t xml:space="preserve"> and must be able to maintain the scheduled level of deployment for the period of service commitment.  The amount of </w:t>
        </w:r>
        <w:r>
          <w:rPr>
            <w:iCs/>
            <w:szCs w:val="20"/>
          </w:rPr>
          <w:t>ECRS</w:t>
        </w:r>
        <w:r w:rsidRPr="0003648D">
          <w:rPr>
            <w:iCs/>
            <w:szCs w:val="20"/>
          </w:rPr>
          <w:t xml:space="preserve"> on a Generation Resource may be further limited by requirements of the Operating Guides.</w:t>
        </w:r>
      </w:ins>
    </w:p>
    <w:p w:rsidR="006F5824" w:rsidRPr="0003648D" w:rsidRDefault="006F5824" w:rsidP="006F5824">
      <w:pPr>
        <w:spacing w:after="240"/>
        <w:ind w:left="720" w:hanging="720"/>
        <w:rPr>
          <w:ins w:id="2698" w:author="STEC" w:date="2018-09-17T12:48:00Z"/>
          <w:iCs/>
          <w:szCs w:val="20"/>
        </w:rPr>
      </w:pPr>
      <w:ins w:id="2699" w:author="STEC" w:date="2018-09-17T12:48:00Z">
        <w:r w:rsidRPr="0003648D">
          <w:rPr>
            <w:iCs/>
            <w:szCs w:val="20"/>
          </w:rPr>
          <w:t>(3)</w:t>
        </w:r>
        <w:r w:rsidRPr="0003648D">
          <w:rPr>
            <w:iCs/>
            <w:szCs w:val="20"/>
          </w:rPr>
          <w:tab/>
          <w:t xml:space="preserve">A Load Resource must be loaded and capable of unloading the scheduled amount of </w:t>
        </w:r>
        <w:r>
          <w:rPr>
            <w:iCs/>
            <w:szCs w:val="20"/>
          </w:rPr>
          <w:t>ECRS</w:t>
        </w:r>
        <w:r w:rsidRPr="0003648D">
          <w:rPr>
            <w:iCs/>
            <w:szCs w:val="20"/>
          </w:rPr>
          <w:t xml:space="preserve"> within ten minutes of instruction by ERCOT and must either be immediately responsive to system frequency or be interrupted by action of under-frequency relays with settings as specified by the Operating Guides.</w:t>
        </w:r>
      </w:ins>
    </w:p>
    <w:p w:rsidR="006F5824" w:rsidRPr="0003648D" w:rsidRDefault="006F5824" w:rsidP="006F5824">
      <w:pPr>
        <w:spacing w:after="240"/>
        <w:ind w:left="720" w:hanging="720"/>
        <w:rPr>
          <w:ins w:id="2700" w:author="STEC" w:date="2018-09-17T12:48:00Z"/>
          <w:szCs w:val="20"/>
        </w:rPr>
      </w:pPr>
      <w:ins w:id="2701" w:author="STEC" w:date="2018-09-17T12:48:00Z">
        <w:r w:rsidRPr="0003648D">
          <w:rPr>
            <w:szCs w:val="20"/>
          </w:rPr>
          <w:t>(4)</w:t>
        </w:r>
        <w:r w:rsidRPr="0003648D">
          <w:rPr>
            <w:szCs w:val="20"/>
          </w:rPr>
          <w:tab/>
          <w:t xml:space="preserve">Any QSE providing </w:t>
        </w:r>
        <w:r>
          <w:rPr>
            <w:szCs w:val="20"/>
          </w:rPr>
          <w:t>ECRS</w:t>
        </w:r>
        <w:r w:rsidRPr="0003648D">
          <w:rPr>
            <w:szCs w:val="20"/>
          </w:rPr>
          <w:t xml:space="preserve"> shall provide communications equipment to receive ERCOT telemetered control deployments of </w:t>
        </w:r>
        <w:r>
          <w:rPr>
            <w:szCs w:val="20"/>
          </w:rPr>
          <w:t>ECRS</w:t>
        </w:r>
        <w:r w:rsidRPr="0003648D">
          <w:rPr>
            <w:szCs w:val="20"/>
          </w:rPr>
          <w:t>.</w:t>
        </w:r>
      </w:ins>
    </w:p>
    <w:p w:rsidR="006F5824" w:rsidRPr="0003648D" w:rsidRDefault="006F5824" w:rsidP="006F5824">
      <w:pPr>
        <w:spacing w:after="240"/>
        <w:ind w:left="720" w:hanging="720"/>
        <w:rPr>
          <w:ins w:id="2702" w:author="STEC" w:date="2018-09-17T12:48:00Z"/>
          <w:szCs w:val="20"/>
        </w:rPr>
      </w:pPr>
      <w:ins w:id="2703" w:author="STEC" w:date="2018-09-17T12:48:00Z">
        <w:del w:id="2704" w:author="STEC" w:date="2018-09-28T15:03:00Z">
          <w:r w:rsidRPr="0003648D" w:rsidDel="00700A70">
            <w:rPr>
              <w:szCs w:val="20"/>
            </w:rPr>
            <w:delText>(5)</w:delText>
          </w:r>
          <w:r w:rsidRPr="0003648D" w:rsidDel="00700A70">
            <w:rPr>
              <w:szCs w:val="20"/>
            </w:rPr>
            <w:tab/>
            <w:delText xml:space="preserve">Generation Resources providing </w:delText>
          </w:r>
          <w:r w:rsidDel="00700A70">
            <w:rPr>
              <w:szCs w:val="20"/>
            </w:rPr>
            <w:delText>ECRS</w:delText>
          </w:r>
          <w:r w:rsidRPr="0003648D" w:rsidDel="00700A70">
            <w:rPr>
              <w:szCs w:val="20"/>
            </w:rPr>
            <w:delText xml:space="preserve"> shall have their Governors in service</w:delText>
          </w:r>
        </w:del>
        <w:r w:rsidRPr="0003648D">
          <w:rPr>
            <w:szCs w:val="20"/>
          </w:rPr>
          <w:t>.</w:t>
        </w:r>
      </w:ins>
    </w:p>
    <w:p w:rsidR="006F5824" w:rsidRPr="0003648D" w:rsidRDefault="006F5824" w:rsidP="006F5824">
      <w:pPr>
        <w:tabs>
          <w:tab w:val="left" w:pos="990"/>
        </w:tabs>
        <w:spacing w:after="240"/>
        <w:ind w:left="720" w:hanging="720"/>
        <w:rPr>
          <w:ins w:id="2705" w:author="STEC" w:date="2018-09-17T12:48:00Z"/>
          <w:iCs/>
          <w:szCs w:val="20"/>
        </w:rPr>
      </w:pPr>
      <w:ins w:id="2706" w:author="STEC" w:date="2018-09-17T12:48:00Z">
        <w:r w:rsidRPr="0003648D">
          <w:rPr>
            <w:iCs/>
            <w:szCs w:val="20"/>
          </w:rPr>
          <w:t>(6)</w:t>
        </w:r>
        <w:r w:rsidRPr="0003648D">
          <w:rPr>
            <w:iCs/>
            <w:szCs w:val="20"/>
          </w:rPr>
          <w:tab/>
          <w:t xml:space="preserve">Load Resources providing </w:t>
        </w:r>
        <w:r>
          <w:rPr>
            <w:iCs/>
            <w:szCs w:val="20"/>
          </w:rPr>
          <w:t>ECRS</w:t>
        </w:r>
        <w:r w:rsidRPr="0003648D">
          <w:rPr>
            <w:iCs/>
            <w:szCs w:val="20"/>
          </w:rPr>
          <w:t xml:space="preserve"> must provide a telemetered output signal, including breaker status and status of the under-frequency relay</w:t>
        </w:r>
        <w:r>
          <w:rPr>
            <w:iCs/>
            <w:szCs w:val="20"/>
          </w:rPr>
          <w:t>, if applicable</w:t>
        </w:r>
        <w:r w:rsidRPr="0003648D">
          <w:rPr>
            <w:iCs/>
            <w:szCs w:val="20"/>
          </w:rPr>
          <w:t xml:space="preserve">. </w:t>
        </w:r>
      </w:ins>
    </w:p>
    <w:p w:rsidR="006F5824" w:rsidRPr="0003648D" w:rsidRDefault="006F5824" w:rsidP="006F5824">
      <w:pPr>
        <w:tabs>
          <w:tab w:val="left" w:pos="990"/>
        </w:tabs>
        <w:spacing w:after="240"/>
        <w:ind w:left="720" w:hanging="720"/>
        <w:rPr>
          <w:ins w:id="2707" w:author="STEC" w:date="2018-09-17T12:48:00Z"/>
          <w:iCs/>
          <w:szCs w:val="20"/>
        </w:rPr>
      </w:pPr>
      <w:ins w:id="2708" w:author="STEC" w:date="2018-09-17T12:48:00Z">
        <w:r w:rsidRPr="0003648D">
          <w:rPr>
            <w:iCs/>
            <w:szCs w:val="20"/>
          </w:rPr>
          <w:t>(7)</w:t>
        </w:r>
        <w:r w:rsidRPr="0003648D">
          <w:rPr>
            <w:iCs/>
            <w:szCs w:val="20"/>
          </w:rPr>
          <w:tab/>
          <w:t xml:space="preserve">Each QSE shall ensure that each Resource is able to meet the Resource’s obligations to provide the Ancillary Service Resource Responsibility.  Each Generation Resource and Load Resource providing </w:t>
        </w:r>
        <w:r>
          <w:rPr>
            <w:iCs/>
            <w:szCs w:val="20"/>
          </w:rPr>
          <w:t>ECRS</w:t>
        </w:r>
        <w:r w:rsidRPr="0003648D">
          <w:rPr>
            <w:iCs/>
            <w:szCs w:val="20"/>
          </w:rPr>
          <w:t xml:space="preserve"> must meet additional technical requirements specified in this Section.</w:t>
        </w:r>
      </w:ins>
    </w:p>
    <w:p w:rsidR="006F5824" w:rsidRPr="0003648D" w:rsidRDefault="006F5824" w:rsidP="006F5824">
      <w:pPr>
        <w:spacing w:after="240"/>
        <w:ind w:left="720" w:hanging="720"/>
        <w:rPr>
          <w:ins w:id="2709" w:author="STEC" w:date="2018-09-17T12:48:00Z"/>
          <w:szCs w:val="20"/>
        </w:rPr>
      </w:pPr>
      <w:ins w:id="2710" w:author="STEC" w:date="2018-09-17T12:48:00Z">
        <w:r w:rsidRPr="0003648D">
          <w:rPr>
            <w:szCs w:val="20"/>
          </w:rPr>
          <w:lastRenderedPageBreak/>
          <w:t>(8)</w:t>
        </w:r>
        <w:r w:rsidRPr="0003648D">
          <w:rPr>
            <w:szCs w:val="20"/>
          </w:rPr>
          <w:tab/>
          <w:t xml:space="preserve">A qualification test for each Resource to provide </w:t>
        </w:r>
        <w:r>
          <w:rPr>
            <w:szCs w:val="20"/>
          </w:rPr>
          <w:t>ECRS</w:t>
        </w:r>
        <w:r w:rsidRPr="0003648D">
          <w:rPr>
            <w:szCs w:val="20"/>
          </w:rPr>
          <w:t xml:space="preserve"> is conducted during a continuous eight-hour period agreed to by the QSE and ERCOT.  ERCOT shall confirm the date and time of the test with the QSE.  ERCOT shall administer the following test requirements:</w:t>
        </w:r>
      </w:ins>
    </w:p>
    <w:p w:rsidR="006F5824" w:rsidRPr="0003648D" w:rsidRDefault="006F5824" w:rsidP="006F5824">
      <w:pPr>
        <w:tabs>
          <w:tab w:val="left" w:pos="1440"/>
        </w:tabs>
        <w:spacing w:after="240"/>
        <w:ind w:left="1440" w:hanging="720"/>
        <w:rPr>
          <w:ins w:id="2711" w:author="STEC" w:date="2018-09-17T12:48:00Z"/>
          <w:szCs w:val="20"/>
        </w:rPr>
      </w:pPr>
      <w:ins w:id="2712" w:author="STEC" w:date="2018-09-17T12:48:00Z">
        <w:r w:rsidRPr="0003648D">
          <w:rPr>
            <w:szCs w:val="20"/>
          </w:rPr>
          <w:t>(a)</w:t>
        </w:r>
        <w:r w:rsidRPr="0003648D">
          <w:rPr>
            <w:szCs w:val="20"/>
          </w:rPr>
          <w:tab/>
          <w:t xml:space="preserve">At any time during the window (selected by ERCOT when market and reliability conditions allow and not previously disclosed to the QSE), ERCOT shall notify the QSE it is to provide an amount of </w:t>
        </w:r>
        <w:r>
          <w:rPr>
            <w:szCs w:val="20"/>
          </w:rPr>
          <w:t>ECRS</w:t>
        </w:r>
        <w:r w:rsidRPr="0003648D">
          <w:rPr>
            <w:szCs w:val="20"/>
          </w:rPr>
          <w:t xml:space="preserve"> from its Resource to be qualified equal to the amount that the QSE is requesting qualification.  The QSE shall acknowledge the start of the test.</w:t>
        </w:r>
      </w:ins>
    </w:p>
    <w:p w:rsidR="006F5824" w:rsidRPr="0003648D" w:rsidRDefault="006F5824" w:rsidP="006F5824">
      <w:pPr>
        <w:spacing w:after="240"/>
        <w:ind w:left="1440" w:hanging="720"/>
        <w:rPr>
          <w:ins w:id="2713" w:author="STEC" w:date="2018-09-17T12:48:00Z"/>
          <w:szCs w:val="20"/>
        </w:rPr>
      </w:pPr>
      <w:ins w:id="2714" w:author="STEC" w:date="2018-09-17T12:48:00Z">
        <w:r w:rsidRPr="0003648D">
          <w:rPr>
            <w:szCs w:val="20"/>
          </w:rPr>
          <w:t>(b)</w:t>
        </w:r>
        <w:r w:rsidRPr="0003648D">
          <w:rPr>
            <w:szCs w:val="20"/>
          </w:rPr>
          <w:tab/>
          <w:t xml:space="preserve">For Generation Resources desiring qualification to provide </w:t>
        </w:r>
        <w:r>
          <w:rPr>
            <w:szCs w:val="20"/>
          </w:rPr>
          <w:t>ECRS</w:t>
        </w:r>
        <w:r w:rsidRPr="0003648D">
          <w:rPr>
            <w:szCs w:val="20"/>
          </w:rPr>
          <w:t xml:space="preserve">, ERCOT shall send a signal to the Resource’s QSE to deploy </w:t>
        </w:r>
        <w:r>
          <w:rPr>
            <w:szCs w:val="20"/>
          </w:rPr>
          <w:t>ECRS</w:t>
        </w:r>
        <w:r w:rsidRPr="0003648D">
          <w:rPr>
            <w:szCs w:val="20"/>
          </w:rPr>
          <w:t xml:space="preserve">, indicating the MW amount.  ERCOT shall monitor the QSEs telemetry of the Resource’s Ancillary Service Schedule for an update within 15 seconds.  ERCOT shall measure the test Resource’s response as described under Section 8.1.1.4.2, </w:t>
        </w:r>
        <w:r>
          <w:rPr>
            <w:szCs w:val="20"/>
          </w:rPr>
          <w:t>ERCOT Contingency Reserve Service</w:t>
        </w:r>
        <w:r w:rsidRPr="0003648D">
          <w:rPr>
            <w:szCs w:val="20"/>
          </w:rPr>
          <w:t xml:space="preserve"> Energy Deployment Criteria.  ERCOT shall evaluate the response of the Generation Resource given the current operating conditions of the system and determine the Resource’s qualification to provide </w:t>
        </w:r>
        <w:r>
          <w:rPr>
            <w:szCs w:val="20"/>
          </w:rPr>
          <w:t>ECRS</w:t>
        </w:r>
        <w:r w:rsidRPr="0003648D">
          <w:rPr>
            <w:szCs w:val="20"/>
          </w:rPr>
          <w:t>.</w:t>
        </w:r>
      </w:ins>
    </w:p>
    <w:p w:rsidR="006F5824" w:rsidRPr="0003648D" w:rsidRDefault="006F5824" w:rsidP="006F5824">
      <w:pPr>
        <w:spacing w:after="240"/>
        <w:ind w:left="1440" w:hanging="720"/>
        <w:rPr>
          <w:ins w:id="2715" w:author="STEC" w:date="2018-09-17T12:48:00Z"/>
          <w:szCs w:val="20"/>
        </w:rPr>
      </w:pPr>
      <w:ins w:id="2716" w:author="STEC" w:date="2018-09-17T12:48:00Z">
        <w:r w:rsidRPr="0003648D">
          <w:rPr>
            <w:szCs w:val="20"/>
          </w:rPr>
          <w:t>(c)</w:t>
        </w:r>
        <w:r w:rsidRPr="0003648D">
          <w:rPr>
            <w:szCs w:val="20"/>
          </w:rPr>
          <w:tab/>
          <w:t xml:space="preserve">For Controllable Load Resources desiring qualification to provide </w:t>
        </w:r>
        <w:r>
          <w:rPr>
            <w:szCs w:val="20"/>
          </w:rPr>
          <w:t>ECRS</w:t>
        </w:r>
        <w:r w:rsidRPr="0003648D">
          <w:rPr>
            <w:szCs w:val="20"/>
          </w:rPr>
          <w:t xml:space="preserve">, ERCOT shall send a signal to the Resource’s QSE to deploy </w:t>
        </w:r>
        <w:r>
          <w:rPr>
            <w:szCs w:val="20"/>
          </w:rPr>
          <w:t>ECRS</w:t>
        </w:r>
        <w:r w:rsidRPr="0003648D">
          <w:rPr>
            <w:szCs w:val="20"/>
          </w:rPr>
          <w:t xml:space="preserve">,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w:t>
        </w:r>
        <w:r>
          <w:rPr>
            <w:szCs w:val="20"/>
          </w:rPr>
          <w:t>ECRS</w:t>
        </w:r>
        <w:r w:rsidRPr="0003648D">
          <w:rPr>
            <w:szCs w:val="20"/>
          </w:rPr>
          <w:t xml:space="preserve">.  </w:t>
        </w:r>
      </w:ins>
    </w:p>
    <w:p w:rsidR="006F5824" w:rsidRPr="0003648D" w:rsidRDefault="006F5824" w:rsidP="006F5824">
      <w:pPr>
        <w:spacing w:after="240"/>
        <w:ind w:left="1440" w:hanging="720"/>
        <w:rPr>
          <w:ins w:id="2717" w:author="STEC" w:date="2018-09-17T12:48:00Z"/>
          <w:szCs w:val="20"/>
        </w:rPr>
      </w:pPr>
      <w:ins w:id="2718" w:author="STEC" w:date="2018-09-17T12:48:00Z">
        <w:r w:rsidRPr="0003648D">
          <w:rPr>
            <w:szCs w:val="20"/>
          </w:rPr>
          <w:t>(d)</w:t>
        </w:r>
        <w:r w:rsidRPr="0003648D">
          <w:rPr>
            <w:szCs w:val="20"/>
          </w:rPr>
          <w:tab/>
          <w:t xml:space="preserve">For Load Resources, excluding Controllable Load Resources, desiring qualification to provide </w:t>
        </w:r>
        <w:r>
          <w:rPr>
            <w:szCs w:val="20"/>
          </w:rPr>
          <w:t>ECRS</w:t>
        </w:r>
        <w:r w:rsidRPr="0003648D">
          <w:rPr>
            <w:szCs w:val="20"/>
          </w:rPr>
          <w:t xml:space="preserve">, ERCOT shall deploy </w:t>
        </w:r>
        <w:r>
          <w:rPr>
            <w:szCs w:val="20"/>
          </w:rPr>
          <w:t>ECRS</w:t>
        </w:r>
        <w:r w:rsidRPr="0003648D">
          <w:rPr>
            <w:szCs w:val="20"/>
          </w:rPr>
          <w:t>, indicating the MW amount.  ERCOT shall measure the test Resource’s response as described under Section 8.1.1.4.2.</w:t>
        </w:r>
      </w:ins>
    </w:p>
    <w:p w:rsidR="006F5824" w:rsidRPr="0003648D" w:rsidRDefault="006F5824" w:rsidP="006F5824">
      <w:pPr>
        <w:spacing w:after="240"/>
        <w:ind w:left="2160" w:hanging="720"/>
        <w:rPr>
          <w:ins w:id="2719" w:author="STEC" w:date="2018-09-17T12:48:00Z"/>
          <w:szCs w:val="20"/>
        </w:rPr>
      </w:pPr>
      <w:ins w:id="2720" w:author="STEC" w:date="2018-09-17T12:48:00Z">
        <w:r w:rsidRPr="0003648D">
          <w:rPr>
            <w:szCs w:val="20"/>
          </w:rPr>
          <w:t xml:space="preserve">  </w:t>
        </w:r>
      </w:ins>
    </w:p>
    <w:p w:rsidR="006F5824" w:rsidRPr="0003648D" w:rsidRDefault="006F5824" w:rsidP="006F5824">
      <w:pPr>
        <w:spacing w:after="240"/>
        <w:ind w:left="1440" w:hanging="720"/>
        <w:rPr>
          <w:ins w:id="2721" w:author="STEC" w:date="2018-09-17T12:48:00Z"/>
          <w:iCs/>
          <w:szCs w:val="20"/>
        </w:rPr>
      </w:pPr>
      <w:ins w:id="2722" w:author="STEC" w:date="2018-09-17T12:48:00Z">
        <w:r w:rsidRPr="0003648D">
          <w:rPr>
            <w:iCs/>
            <w:szCs w:val="20"/>
          </w:rPr>
          <w:t>(e)</w:t>
        </w:r>
        <w:r w:rsidRPr="0003648D">
          <w:rPr>
            <w:iCs/>
            <w:szCs w:val="20"/>
          </w:rPr>
          <w:tab/>
          <w:t xml:space="preserve">On successful demonstration of all test criteria, ERCOT shall qualify that the Resource is capable of providing </w:t>
        </w:r>
        <w:r>
          <w:rPr>
            <w:iCs/>
            <w:szCs w:val="20"/>
          </w:rPr>
          <w:t>ECRS</w:t>
        </w:r>
        <w:r w:rsidRPr="0003648D">
          <w:rPr>
            <w:iCs/>
            <w:szCs w:val="20"/>
          </w:rPr>
          <w:t xml:space="preserve"> and shall provide a copy of the certificate to the QSE and the Resource Entity.</w:t>
        </w:r>
      </w:ins>
    </w:p>
    <w:p w:rsidR="006F5824" w:rsidRDefault="006F5824" w:rsidP="00DF042D">
      <w:pPr>
        <w:keepNext/>
        <w:tabs>
          <w:tab w:val="left" w:pos="1620"/>
        </w:tabs>
        <w:spacing w:before="240" w:after="240"/>
        <w:ind w:left="1620" w:hanging="1620"/>
        <w:outlineLvl w:val="4"/>
        <w:rPr>
          <w:ins w:id="2723" w:author="STEC" w:date="2018-09-17T12:48:00Z"/>
          <w:b/>
          <w:szCs w:val="26"/>
        </w:rPr>
      </w:pPr>
    </w:p>
    <w:p w:rsidR="00DF042D" w:rsidRPr="00DF042D" w:rsidRDefault="00DF042D" w:rsidP="00DF042D">
      <w:pPr>
        <w:keepNext/>
        <w:tabs>
          <w:tab w:val="left" w:pos="1620"/>
        </w:tabs>
        <w:spacing w:before="240" w:after="240"/>
        <w:ind w:left="1620" w:hanging="1620"/>
        <w:outlineLvl w:val="4"/>
        <w:rPr>
          <w:b/>
          <w:szCs w:val="26"/>
        </w:rPr>
      </w:pPr>
      <w:r w:rsidRPr="00DF042D">
        <w:rPr>
          <w:b/>
          <w:szCs w:val="26"/>
        </w:rPr>
        <w:t>8.1.1.3.</w:t>
      </w:r>
      <w:del w:id="2724" w:author="STEC" w:date="2018-09-17T14:26:00Z">
        <w:r w:rsidRPr="00DF042D" w:rsidDel="008B4BE8">
          <w:rPr>
            <w:b/>
            <w:szCs w:val="26"/>
          </w:rPr>
          <w:delText>2</w:delText>
        </w:r>
      </w:del>
      <w:ins w:id="2725" w:author="STEC" w:date="2018-09-17T14:26:00Z">
        <w:r w:rsidR="008B4BE8">
          <w:rPr>
            <w:b/>
            <w:szCs w:val="26"/>
          </w:rPr>
          <w:t>4</w:t>
        </w:r>
      </w:ins>
      <w:r w:rsidRPr="00DF042D">
        <w:rPr>
          <w:b/>
          <w:szCs w:val="26"/>
        </w:rPr>
        <w:tab/>
        <w:t>Responsive Reserve Service Capacity Monitoring Criteria</w:t>
      </w:r>
      <w:bookmarkEnd w:id="2664"/>
      <w:bookmarkEnd w:id="2665"/>
      <w:bookmarkEnd w:id="2666"/>
      <w:bookmarkEnd w:id="2667"/>
      <w:bookmarkEnd w:id="2668"/>
      <w:bookmarkEnd w:id="2669"/>
      <w:bookmarkEnd w:id="2670"/>
      <w:bookmarkEnd w:id="2671"/>
      <w:bookmarkEnd w:id="2672"/>
    </w:p>
    <w:p w:rsidR="00C11683" w:rsidRDefault="00C11683" w:rsidP="00DF042D">
      <w:pPr>
        <w:pStyle w:val="BodyText"/>
        <w:spacing w:before="0" w:after="240"/>
        <w:ind w:left="720" w:hanging="720"/>
      </w:pPr>
      <w:r>
        <w:t>(1)</w:t>
      </w:r>
      <w:r>
        <w:tab/>
        <w:t xml:space="preserve">ERCOT shall continuously monitor the capacity of each Resource to provide Responsive Reserve.  ERCOT shall consider for each Resource providing Responsive Reserve capacity, the actual generation, or Load, the Ancillary Service Schedule for RRS, the HSL, the LSL, ramp rates, and any other commitments of Ancillary Service capacity. </w:t>
      </w:r>
    </w:p>
    <w:p w:rsidR="00C11683" w:rsidRDefault="00C11683" w:rsidP="00C11683">
      <w:pPr>
        <w:pStyle w:val="BodyTextNumbered"/>
      </w:pPr>
      <w:r>
        <w:lastRenderedPageBreak/>
        <w:t>(2)</w:t>
      </w:r>
      <w:r>
        <w:tab/>
        <w:t>For Load Resources not deployed by a Dispatch Instruction from ERCOT, the amount of Responsive Reserve capacity provided must be measured as the Load Resource’s average Load level in the last five minutes.</w:t>
      </w:r>
    </w:p>
    <w:p w:rsidR="00C11683" w:rsidRDefault="00C11683" w:rsidP="00C11683">
      <w:pPr>
        <w:pStyle w:val="BodyTextNumbered"/>
      </w:pPr>
      <w:r>
        <w:t>(3)</w:t>
      </w:r>
      <w:r>
        <w:tab/>
        <w:t xml:space="preserve">A </w:t>
      </w:r>
      <w:del w:id="2726" w:author="STEC" w:date="2018-09-28T16:05:00Z">
        <w:r w:rsidDel="007B35EC">
          <w:delText>hydro</w:delText>
        </w:r>
      </w:del>
      <w:r>
        <w:t xml:space="preserve"> Resource that is capable of providing </w:t>
      </w:r>
      <w:del w:id="2727" w:author="STEC" w:date="2018-09-28T16:05:00Z">
        <w:r w:rsidDel="007B35EC">
          <w:delText>hydro</w:delText>
        </w:r>
      </w:del>
      <w:r>
        <w:t xml:space="preserve"> Responsive Reserve and that has a status code of ONRR is considered to be providing responsive capability to the extent that it is not using that capacity to provide energy.</w:t>
      </w:r>
    </w:p>
    <w:p w:rsidR="008B4BE8" w:rsidRPr="00DF042D" w:rsidRDefault="008B4BE8" w:rsidP="008B4BE8">
      <w:pPr>
        <w:keepNext/>
        <w:tabs>
          <w:tab w:val="left" w:pos="1620"/>
        </w:tabs>
        <w:spacing w:before="240" w:after="240"/>
        <w:ind w:left="1620" w:hanging="1620"/>
        <w:outlineLvl w:val="4"/>
        <w:rPr>
          <w:ins w:id="2728" w:author="STEC" w:date="2018-09-17T14:26:00Z"/>
          <w:b/>
          <w:szCs w:val="26"/>
        </w:rPr>
      </w:pPr>
      <w:bookmarkStart w:id="2729" w:name="_Toc141777781"/>
      <w:bookmarkStart w:id="2730" w:name="_Toc203961362"/>
      <w:bookmarkStart w:id="2731" w:name="_Toc400968488"/>
      <w:bookmarkStart w:id="2732" w:name="_Toc402362736"/>
      <w:bookmarkStart w:id="2733" w:name="_Toc405554802"/>
      <w:bookmarkStart w:id="2734" w:name="_Toc458771461"/>
      <w:bookmarkStart w:id="2735" w:name="_Toc458771584"/>
      <w:bookmarkStart w:id="2736" w:name="_Toc460939763"/>
      <w:bookmarkStart w:id="2737" w:name="_Toc505095454"/>
      <w:ins w:id="2738" w:author="STEC" w:date="2018-09-17T14:26:00Z">
        <w:r w:rsidRPr="00DF042D">
          <w:rPr>
            <w:b/>
            <w:szCs w:val="26"/>
          </w:rPr>
          <w:t>8.1.1.3.2</w:t>
        </w:r>
        <w:r w:rsidRPr="00DF042D">
          <w:rPr>
            <w:b/>
            <w:szCs w:val="26"/>
          </w:rPr>
          <w:tab/>
        </w:r>
        <w:r>
          <w:rPr>
            <w:b/>
            <w:szCs w:val="26"/>
          </w:rPr>
          <w:t>ERCOT Contingency Reserve Service</w:t>
        </w:r>
        <w:r w:rsidRPr="00DF042D">
          <w:rPr>
            <w:b/>
            <w:szCs w:val="26"/>
          </w:rPr>
          <w:t xml:space="preserve"> Capacity Monitoring Criteria</w:t>
        </w:r>
      </w:ins>
    </w:p>
    <w:p w:rsidR="008B4BE8" w:rsidRDefault="008B4BE8" w:rsidP="008B4BE8">
      <w:pPr>
        <w:pStyle w:val="BodyText"/>
        <w:spacing w:before="0" w:after="240"/>
        <w:ind w:left="720" w:hanging="720"/>
        <w:rPr>
          <w:ins w:id="2739" w:author="STEC" w:date="2018-09-17T14:26:00Z"/>
        </w:rPr>
      </w:pPr>
      <w:ins w:id="2740" w:author="STEC" w:date="2018-09-17T14:26:00Z">
        <w:r>
          <w:t>(1)</w:t>
        </w:r>
        <w:r>
          <w:tab/>
          <w:t xml:space="preserve">ERCOT shall continuously monitor the capacity of each Resource to provide ERCOT Contingency Reserve Service (ECRS).  ERCOT shall consider for each Resource providing ECRS capacity, the On-Line versus Off-Line status, actual generation or Load, the Ancillary Service Schedule for ECRS, the HSL, the LSL, ramp rates, </w:t>
        </w:r>
      </w:ins>
      <w:ins w:id="2741" w:author="STEC" w:date="2018-09-28T16:13:00Z">
        <w:r w:rsidR="00F514B3">
          <w:t xml:space="preserve"> </w:t>
        </w:r>
      </w:ins>
      <w:ins w:id="2742" w:author="STEC" w:date="2018-09-27T11:46:00Z">
        <w:del w:id="2743" w:author="STEC" w:date="2018-09-28T16:13:00Z">
          <w:r w:rsidR="0015755E" w:rsidDel="00F514B3">
            <w:delText>*</w:delText>
          </w:r>
        </w:del>
        <w:r w:rsidR="00F63609">
          <w:t xml:space="preserve">relay status </w:t>
        </w:r>
        <w:del w:id="2744" w:author="STEC" w:date="2018-09-28T15:07:00Z">
          <w:r w:rsidR="00F63609" w:rsidDel="00700A70">
            <w:delText xml:space="preserve">if applicable, </w:delText>
          </w:r>
        </w:del>
      </w:ins>
      <w:ins w:id="2745" w:author="STEC" w:date="2018-09-17T14:26:00Z">
        <w:r>
          <w:t xml:space="preserve">and any other commitments of Ancillary Service capacity. </w:t>
        </w:r>
      </w:ins>
    </w:p>
    <w:p w:rsidR="008B4BE8" w:rsidRDefault="008B4BE8" w:rsidP="008B4BE8">
      <w:pPr>
        <w:pStyle w:val="BodyTextNumbered"/>
        <w:rPr>
          <w:ins w:id="2746" w:author="STEC" w:date="2018-09-17T14:26:00Z"/>
        </w:rPr>
      </w:pPr>
      <w:ins w:id="2747" w:author="STEC" w:date="2018-09-17T14:26:00Z">
        <w:r>
          <w:t>(2)</w:t>
        </w:r>
        <w:r>
          <w:tab/>
          <w:t>For Load Resources not deployed by a Dispatch Instruction from ERCOT, the amount of ECRS capacity provided must be measured as the Load Resource’s average Load level in the last five minutes.</w:t>
        </w:r>
      </w:ins>
    </w:p>
    <w:p w:rsidR="008B4BE8" w:rsidRDefault="008B4BE8" w:rsidP="008B4BE8">
      <w:pPr>
        <w:pStyle w:val="BodyTextNumbered"/>
        <w:rPr>
          <w:ins w:id="2748" w:author="STEC" w:date="2018-09-17T14:26:00Z"/>
        </w:rPr>
      </w:pPr>
      <w:ins w:id="2749" w:author="STEC" w:date="2018-09-17T14:26:00Z">
        <w:r>
          <w:t>(3)</w:t>
        </w:r>
        <w:r>
          <w:tab/>
          <w:t>A Resource that is capable of providing ECRS and that has a Resource Status code of ONECRS is considered to be providing capability to the extent that it is not using that capacity to provide energy.</w:t>
        </w:r>
      </w:ins>
    </w:p>
    <w:p w:rsidR="008B4BE8" w:rsidRDefault="008B4BE8" w:rsidP="002477FA">
      <w:pPr>
        <w:keepNext/>
        <w:tabs>
          <w:tab w:val="left" w:pos="1620"/>
        </w:tabs>
        <w:spacing w:before="240" w:after="240"/>
        <w:ind w:left="1620" w:hanging="1620"/>
        <w:outlineLvl w:val="4"/>
        <w:rPr>
          <w:ins w:id="2750" w:author="STEC" w:date="2018-09-17T14:26:00Z"/>
          <w:b/>
          <w:szCs w:val="26"/>
        </w:rPr>
      </w:pPr>
    </w:p>
    <w:p w:rsidR="002477FA" w:rsidRPr="002477FA" w:rsidRDefault="002477FA" w:rsidP="002477FA">
      <w:pPr>
        <w:keepNext/>
        <w:tabs>
          <w:tab w:val="left" w:pos="1620"/>
        </w:tabs>
        <w:spacing w:before="240" w:after="240"/>
        <w:ind w:left="1620" w:hanging="1620"/>
        <w:outlineLvl w:val="4"/>
        <w:rPr>
          <w:b/>
          <w:szCs w:val="26"/>
        </w:rPr>
      </w:pPr>
      <w:r w:rsidRPr="002477FA">
        <w:rPr>
          <w:b/>
          <w:szCs w:val="26"/>
        </w:rPr>
        <w:t>8.1.1.4.1</w:t>
      </w:r>
      <w:r w:rsidRPr="002477FA">
        <w:rPr>
          <w:b/>
          <w:szCs w:val="26"/>
        </w:rPr>
        <w:tab/>
        <w:t xml:space="preserve">Regulation Service and Generation Resource/Controllable Load Resource Energy Deployment </w:t>
      </w:r>
      <w:bookmarkEnd w:id="2729"/>
      <w:bookmarkEnd w:id="2730"/>
      <w:r w:rsidRPr="002477FA">
        <w:rPr>
          <w:b/>
          <w:szCs w:val="26"/>
        </w:rPr>
        <w:t>Performance</w:t>
      </w:r>
      <w:bookmarkEnd w:id="2731"/>
      <w:bookmarkEnd w:id="2732"/>
      <w:bookmarkEnd w:id="2733"/>
      <w:bookmarkEnd w:id="2734"/>
      <w:bookmarkEnd w:id="2735"/>
      <w:bookmarkEnd w:id="2736"/>
      <w:bookmarkEnd w:id="2737"/>
    </w:p>
    <w:p w:rsidR="002477FA" w:rsidRPr="002477FA" w:rsidRDefault="002477FA" w:rsidP="002477FA">
      <w:pPr>
        <w:spacing w:after="240"/>
        <w:ind w:left="720" w:hanging="720"/>
        <w:rPr>
          <w:iCs/>
          <w:szCs w:val="20"/>
        </w:rPr>
      </w:pPr>
      <w:r w:rsidRPr="002477FA">
        <w:rPr>
          <w:iCs/>
          <w:szCs w:val="20"/>
        </w:rPr>
        <w:t>(1)</w:t>
      </w:r>
      <w:r w:rsidRPr="002477FA">
        <w:rPr>
          <w:iCs/>
          <w:szCs w:val="20"/>
        </w:rPr>
        <w:tab/>
        <w:t>ERCOT shall limit the deployment of Regulation Service of each QSE for each LFC cycle equal to 125% of the total amount of Regulation Service in the ERCOT System divided by the number of control cycles in five minutes.</w:t>
      </w:r>
    </w:p>
    <w:p w:rsidR="002477FA" w:rsidRPr="002477FA" w:rsidRDefault="002477FA" w:rsidP="002477FA">
      <w:pPr>
        <w:spacing w:before="120" w:after="240"/>
        <w:ind w:left="720" w:hanging="720"/>
        <w:rPr>
          <w:iCs/>
          <w:szCs w:val="20"/>
        </w:rPr>
      </w:pPr>
      <w:r w:rsidRPr="002477FA">
        <w:rPr>
          <w:iCs/>
          <w:szCs w:val="20"/>
        </w:rPr>
        <w:t>(2)</w:t>
      </w:r>
      <w:r w:rsidRPr="002477FA">
        <w:rPr>
          <w:iCs/>
          <w:szCs w:val="20"/>
        </w:rPr>
        <w:tab/>
        <w:t>For those Resources that do not have a Resource Status of ONDSR or ONDSRREG or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p w:rsidR="002477FA" w:rsidRPr="002477FA" w:rsidRDefault="002477FA" w:rsidP="002477FA">
      <w:pPr>
        <w:spacing w:after="240"/>
        <w:ind w:left="1440"/>
        <w:rPr>
          <w:b/>
          <w:iCs/>
          <w:szCs w:val="20"/>
        </w:rPr>
      </w:pPr>
      <w:r w:rsidRPr="002477FA">
        <w:rPr>
          <w:b/>
          <w:iCs/>
          <w:szCs w:val="20"/>
        </w:rPr>
        <w:t>GREDP (%) = ABS[((ATG – AEPFR)/(ABP + ARI)) – 1.0] * 100</w:t>
      </w:r>
    </w:p>
    <w:p w:rsidR="002477FA" w:rsidRPr="002477FA" w:rsidRDefault="002477FA" w:rsidP="002477FA">
      <w:pPr>
        <w:spacing w:after="240"/>
        <w:ind w:left="1440"/>
        <w:rPr>
          <w:b/>
          <w:iCs/>
          <w:szCs w:val="20"/>
        </w:rPr>
      </w:pPr>
      <w:r w:rsidRPr="002477FA">
        <w:rPr>
          <w:b/>
          <w:iCs/>
          <w:szCs w:val="20"/>
        </w:rPr>
        <w:t>GREDP (MW) = ABS(ATG – AEPFR – ABP - ARI)</w:t>
      </w:r>
    </w:p>
    <w:p w:rsidR="002477FA" w:rsidRPr="002477FA" w:rsidRDefault="002477FA" w:rsidP="002477FA">
      <w:pPr>
        <w:spacing w:after="240"/>
        <w:ind w:left="720"/>
        <w:rPr>
          <w:iCs/>
          <w:szCs w:val="20"/>
        </w:rPr>
      </w:pPr>
      <w:r w:rsidRPr="002477FA">
        <w:rPr>
          <w:iCs/>
          <w:szCs w:val="20"/>
        </w:rPr>
        <w:t>Where:</w:t>
      </w:r>
    </w:p>
    <w:p w:rsidR="002477FA" w:rsidRPr="002477FA" w:rsidRDefault="002477FA" w:rsidP="002477FA">
      <w:pPr>
        <w:spacing w:after="240"/>
        <w:ind w:left="1440"/>
        <w:rPr>
          <w:iCs/>
          <w:szCs w:val="20"/>
        </w:rPr>
      </w:pPr>
      <w:r w:rsidRPr="002477FA">
        <w:rPr>
          <w:iCs/>
          <w:szCs w:val="20"/>
        </w:rPr>
        <w:lastRenderedPageBreak/>
        <w:t>ATG = Average Telemetered Generation = the average telemetered generation of the Generation Resource or for the aggregate of the IRRs within a IRR Group for the five-minute clock interval</w:t>
      </w:r>
    </w:p>
    <w:p w:rsidR="002477FA" w:rsidRPr="002477FA" w:rsidRDefault="002477FA" w:rsidP="002477FA">
      <w:pPr>
        <w:spacing w:after="240"/>
        <w:ind w:left="1440"/>
        <w:rPr>
          <w:iCs/>
          <w:szCs w:val="20"/>
        </w:rPr>
      </w:pPr>
      <w:r w:rsidRPr="002477FA">
        <w:rPr>
          <w:iCs/>
          <w:szCs w:val="20"/>
        </w:rPr>
        <w:t>ARI = Average Regulation Instruction = the amount of regulation that the Generation Resource or IRR Group should have produced based on the LFC deployment signals, calculated by LFC, during each five-minute clock interval</w:t>
      </w:r>
    </w:p>
    <w:p w:rsidR="002477FA" w:rsidRPr="002477FA" w:rsidRDefault="002477FA" w:rsidP="002477FA">
      <w:pPr>
        <w:spacing w:after="240"/>
        <w:ind w:left="1440"/>
        <w:rPr>
          <w:iCs/>
          <w:szCs w:val="20"/>
        </w:rPr>
      </w:pPr>
      <w:r w:rsidRPr="002477FA">
        <w:rPr>
          <w:szCs w:val="20"/>
        </w:rPr>
        <w:t>∆frequency is actual frequency minus 60 Hz</w:t>
      </w:r>
    </w:p>
    <w:p w:rsidR="002477FA" w:rsidRPr="002477FA" w:rsidRDefault="002477FA" w:rsidP="002477FA">
      <w:pPr>
        <w:spacing w:after="240"/>
        <w:ind w:left="1440"/>
        <w:rPr>
          <w:iCs/>
          <w:szCs w:val="20"/>
        </w:rPr>
      </w:pPr>
      <w:r w:rsidRPr="002477FA">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rsidR="002477FA" w:rsidRPr="002477FA" w:rsidRDefault="002477FA" w:rsidP="002477FA">
      <w:pPr>
        <w:spacing w:after="240"/>
        <w:ind w:left="1440"/>
        <w:rPr>
          <w:iCs/>
          <w:szCs w:val="20"/>
        </w:rPr>
      </w:pPr>
      <w:r w:rsidRPr="002477FA">
        <w:rPr>
          <w:szCs w:val="20"/>
        </w:rPr>
        <w:t xml:space="preserve">AEPFR = Average Estimated </w:t>
      </w:r>
      <w:r w:rsidRPr="002477FA">
        <w:rPr>
          <w:iCs/>
          <w:szCs w:val="20"/>
        </w:rPr>
        <w:t xml:space="preserve">Primary Frequency Response </w:t>
      </w:r>
      <w:r w:rsidRPr="002477FA">
        <w:rPr>
          <w:szCs w:val="20"/>
        </w:rPr>
        <w:t>= the</w:t>
      </w:r>
      <w:r w:rsidRPr="002477FA">
        <w:rPr>
          <w:iCs/>
          <w:szCs w:val="20"/>
        </w:rPr>
        <w:t xml:space="preserve"> Estimated Primary Frequency Response (MW) will be calculated</w:t>
      </w:r>
      <w:r w:rsidRPr="002477FA">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2477FA">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2477FA">
        <w:rPr>
          <w:szCs w:val="20"/>
        </w:rPr>
        <w:t>The Resource-specific calculations will be aggregated for IRR Groups.</w:t>
      </w:r>
    </w:p>
    <w:p w:rsidR="002477FA" w:rsidRPr="002477FA" w:rsidRDefault="002477FA" w:rsidP="002477FA">
      <w:pPr>
        <w:widowControl w:val="0"/>
        <w:spacing w:after="240"/>
        <w:ind w:left="1440"/>
        <w:rPr>
          <w:iCs/>
          <w:szCs w:val="20"/>
        </w:rPr>
      </w:pPr>
      <w:r w:rsidRPr="002477FA">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rsidR="002477FA" w:rsidRPr="002477FA" w:rsidRDefault="002477FA" w:rsidP="002477FA">
      <w:pPr>
        <w:spacing w:after="240"/>
        <w:ind w:left="720" w:hanging="720"/>
        <w:rPr>
          <w:iCs/>
          <w:szCs w:val="20"/>
        </w:rPr>
      </w:pPr>
      <w:r w:rsidRPr="002477FA">
        <w:rPr>
          <w:iCs/>
          <w:szCs w:val="20"/>
        </w:rPr>
        <w:t>(3)</w:t>
      </w:r>
      <w:r w:rsidRPr="002477FA">
        <w:rPr>
          <w:iCs/>
          <w:szCs w:val="20"/>
        </w:rPr>
        <w:tab/>
        <w:t>For all of a QSE’s Resources that have a Resource Status of ONDSR or ONDSRREG (“Dynamically Scheduled Resource (DSR) Portfolio”), ERCOT shall calculate an aggregate GREDP as a percentage and in MWs for those Resources as follows:</w:t>
      </w:r>
    </w:p>
    <w:p w:rsidR="002477FA" w:rsidRPr="00457BBB" w:rsidRDefault="002477FA" w:rsidP="002477FA">
      <w:pPr>
        <w:spacing w:after="240"/>
        <w:ind w:left="1440"/>
        <w:rPr>
          <w:b/>
          <w:iCs/>
          <w:szCs w:val="20"/>
        </w:rPr>
      </w:pPr>
      <w:r w:rsidRPr="002477FA">
        <w:rPr>
          <w:b/>
          <w:iCs/>
          <w:szCs w:val="20"/>
        </w:rPr>
        <w:t>GREDP (%) = ABS[(</w:t>
      </w:r>
      <w:r w:rsidRPr="002477FA">
        <w:rPr>
          <w:b/>
          <w:iCs/>
          <w:sz w:val="36"/>
          <w:szCs w:val="20"/>
        </w:rPr>
        <w:t>∑</w:t>
      </w:r>
      <w:r w:rsidRPr="002477FA">
        <w:rPr>
          <w:b/>
          <w:i/>
          <w:iCs/>
          <w:sz w:val="20"/>
          <w:szCs w:val="20"/>
          <w:vertAlign w:val="subscript"/>
        </w:rPr>
        <w:t>DSR</w:t>
      </w:r>
      <w:r w:rsidRPr="002477FA">
        <w:rPr>
          <w:b/>
          <w:iCs/>
          <w:szCs w:val="20"/>
        </w:rPr>
        <w:t xml:space="preserve"> ATG – </w:t>
      </w:r>
      <w:r w:rsidRPr="002477FA">
        <w:rPr>
          <w:b/>
          <w:iCs/>
          <w:sz w:val="36"/>
          <w:szCs w:val="20"/>
        </w:rPr>
        <w:t>∑</w:t>
      </w:r>
      <w:r w:rsidRPr="002477FA">
        <w:rPr>
          <w:b/>
          <w:i/>
          <w:iCs/>
          <w:sz w:val="20"/>
          <w:szCs w:val="20"/>
          <w:vertAlign w:val="subscript"/>
        </w:rPr>
        <w:t>DSR</w:t>
      </w:r>
      <w:r w:rsidRPr="002477FA">
        <w:rPr>
          <w:b/>
          <w:iCs/>
          <w:sz w:val="20"/>
          <w:szCs w:val="20"/>
          <w:vertAlign w:val="subscript"/>
        </w:rPr>
        <w:t xml:space="preserve"> </w:t>
      </w:r>
      <w:r w:rsidRPr="002477FA">
        <w:rPr>
          <w:b/>
          <w:iCs/>
          <w:szCs w:val="20"/>
        </w:rPr>
        <w:t>DBPOS + Intra-QSE Purchase – Intra-QSE Sale – ARRDDSRLR</w:t>
      </w:r>
      <w:ins w:id="2751" w:author="STEC" w:date="2018-09-17T15:33:00Z">
        <w:r w:rsidR="00277066" w:rsidRPr="00457BBB">
          <w:rPr>
            <w:b/>
            <w:iCs/>
            <w:szCs w:val="20"/>
          </w:rPr>
          <w:t xml:space="preserve"> –</w:t>
        </w:r>
      </w:ins>
      <w:r w:rsidRPr="002477FA">
        <w:rPr>
          <w:b/>
          <w:iCs/>
          <w:szCs w:val="20"/>
        </w:rPr>
        <w:t xml:space="preserve"> </w:t>
      </w:r>
      <w:ins w:id="2752" w:author="STEC" w:date="2018-09-17T15:33:00Z">
        <w:r w:rsidR="00277066" w:rsidRPr="00457BBB">
          <w:rPr>
            <w:b/>
            <w:iCs/>
            <w:szCs w:val="20"/>
          </w:rPr>
          <w:t xml:space="preserve">AECRDDSRLR </w:t>
        </w:r>
      </w:ins>
      <w:r w:rsidRPr="00457BBB">
        <w:rPr>
          <w:b/>
          <w:iCs/>
          <w:szCs w:val="20"/>
        </w:rPr>
        <w:t xml:space="preserve">– ANSDDSRLR – </w:t>
      </w:r>
      <w:r w:rsidRPr="00457BBB">
        <w:rPr>
          <w:b/>
          <w:iCs/>
          <w:sz w:val="36"/>
          <w:szCs w:val="20"/>
        </w:rPr>
        <w:t>∑</w:t>
      </w:r>
      <w:r w:rsidRPr="00457BBB">
        <w:rPr>
          <w:b/>
          <w:i/>
          <w:iCs/>
          <w:sz w:val="20"/>
          <w:szCs w:val="20"/>
          <w:vertAlign w:val="subscript"/>
        </w:rPr>
        <w:t>DSR</w:t>
      </w:r>
      <w:r w:rsidRPr="00457BBB">
        <w:rPr>
          <w:b/>
          <w:iCs/>
          <w:szCs w:val="20"/>
        </w:rPr>
        <w:t xml:space="preserve"> AEPFR) / (ATDSRL + </w:t>
      </w:r>
      <w:r w:rsidRPr="00457BBB">
        <w:rPr>
          <w:b/>
          <w:iCs/>
          <w:sz w:val="36"/>
          <w:szCs w:val="20"/>
        </w:rPr>
        <w:t>∑</w:t>
      </w:r>
      <w:r w:rsidRPr="00457BBB">
        <w:rPr>
          <w:b/>
          <w:i/>
          <w:iCs/>
          <w:sz w:val="20"/>
          <w:szCs w:val="20"/>
          <w:vertAlign w:val="subscript"/>
        </w:rPr>
        <w:t>DSR</w:t>
      </w:r>
      <w:r w:rsidRPr="00457BBB">
        <w:rPr>
          <w:b/>
          <w:iCs/>
          <w:szCs w:val="20"/>
        </w:rPr>
        <w:t xml:space="preserve"> ARI) – 1.0] * 100</w:t>
      </w:r>
    </w:p>
    <w:p w:rsidR="002477FA" w:rsidRPr="002477FA" w:rsidRDefault="002477FA" w:rsidP="002477FA">
      <w:pPr>
        <w:spacing w:after="240"/>
        <w:ind w:left="1440"/>
        <w:rPr>
          <w:iCs/>
          <w:szCs w:val="20"/>
        </w:rPr>
      </w:pPr>
      <w:r w:rsidRPr="00457BBB">
        <w:rPr>
          <w:b/>
          <w:iCs/>
          <w:szCs w:val="20"/>
        </w:rPr>
        <w:lastRenderedPageBreak/>
        <w:t>GREDP (MW) = ABS(</w:t>
      </w:r>
      <w:r w:rsidRPr="00457BBB">
        <w:rPr>
          <w:b/>
          <w:iCs/>
          <w:sz w:val="36"/>
          <w:szCs w:val="20"/>
        </w:rPr>
        <w:t>∑</w:t>
      </w:r>
      <w:r w:rsidRPr="00457BBB">
        <w:rPr>
          <w:b/>
          <w:i/>
          <w:iCs/>
          <w:sz w:val="20"/>
          <w:szCs w:val="20"/>
          <w:vertAlign w:val="subscript"/>
        </w:rPr>
        <w:t>DSR</w:t>
      </w:r>
      <w:r w:rsidRPr="00457BBB">
        <w:rPr>
          <w:b/>
          <w:iCs/>
          <w:sz w:val="20"/>
          <w:szCs w:val="20"/>
          <w:vertAlign w:val="subscript"/>
        </w:rPr>
        <w:t xml:space="preserve"> </w:t>
      </w:r>
      <w:r w:rsidRPr="00457BBB">
        <w:rPr>
          <w:b/>
          <w:iCs/>
          <w:szCs w:val="20"/>
        </w:rPr>
        <w:t xml:space="preserve">ATG – </w:t>
      </w:r>
      <w:r w:rsidRPr="00457BBB">
        <w:rPr>
          <w:b/>
          <w:iCs/>
          <w:sz w:val="36"/>
          <w:szCs w:val="20"/>
        </w:rPr>
        <w:t>∑</w:t>
      </w:r>
      <w:r w:rsidRPr="00457BBB">
        <w:rPr>
          <w:b/>
          <w:i/>
          <w:iCs/>
          <w:sz w:val="20"/>
          <w:szCs w:val="20"/>
          <w:vertAlign w:val="subscript"/>
        </w:rPr>
        <w:t>DSR</w:t>
      </w:r>
      <w:r w:rsidRPr="00457BBB">
        <w:rPr>
          <w:b/>
          <w:iCs/>
          <w:szCs w:val="20"/>
        </w:rPr>
        <w:t xml:space="preserve"> DBPOS – ATDSRL– ARRDDSRLR – ANSDDSRLR + Int</w:t>
      </w:r>
      <w:r w:rsidRPr="002477FA">
        <w:rPr>
          <w:b/>
          <w:iCs/>
          <w:szCs w:val="20"/>
        </w:rPr>
        <w:t xml:space="preserve">ra-QSE Purchase - Intra-QSE Sale – </w:t>
      </w:r>
      <w:r w:rsidRPr="002477FA">
        <w:rPr>
          <w:b/>
          <w:iCs/>
          <w:sz w:val="36"/>
          <w:szCs w:val="20"/>
        </w:rPr>
        <w:t>∑</w:t>
      </w:r>
      <w:r w:rsidRPr="002477FA">
        <w:rPr>
          <w:b/>
          <w:i/>
          <w:iCs/>
          <w:sz w:val="20"/>
          <w:szCs w:val="20"/>
          <w:vertAlign w:val="subscript"/>
        </w:rPr>
        <w:t>DSR</w:t>
      </w:r>
      <w:r w:rsidRPr="002477FA">
        <w:rPr>
          <w:b/>
          <w:iCs/>
          <w:szCs w:val="20"/>
        </w:rPr>
        <w:t xml:space="preserve"> AEPFR – </w:t>
      </w:r>
      <w:r w:rsidRPr="002477FA">
        <w:rPr>
          <w:b/>
          <w:iCs/>
          <w:sz w:val="36"/>
          <w:szCs w:val="20"/>
        </w:rPr>
        <w:t>∑</w:t>
      </w:r>
      <w:r w:rsidRPr="002477FA">
        <w:rPr>
          <w:b/>
          <w:i/>
          <w:iCs/>
          <w:sz w:val="20"/>
          <w:szCs w:val="20"/>
          <w:vertAlign w:val="subscript"/>
        </w:rPr>
        <w:t>DSR</w:t>
      </w:r>
      <w:r w:rsidRPr="002477FA">
        <w:rPr>
          <w:b/>
          <w:iCs/>
          <w:sz w:val="20"/>
          <w:szCs w:val="20"/>
          <w:vertAlign w:val="subscript"/>
        </w:rPr>
        <w:t xml:space="preserve"> </w:t>
      </w:r>
      <w:r w:rsidRPr="002477FA">
        <w:rPr>
          <w:b/>
          <w:iCs/>
          <w:szCs w:val="20"/>
        </w:rPr>
        <w:t>ARI)</w:t>
      </w:r>
    </w:p>
    <w:p w:rsidR="002477FA" w:rsidRPr="002477FA" w:rsidRDefault="002477FA" w:rsidP="002477FA">
      <w:pPr>
        <w:spacing w:after="240"/>
        <w:ind w:left="1440" w:hanging="720"/>
        <w:rPr>
          <w:iCs/>
          <w:szCs w:val="20"/>
        </w:rPr>
      </w:pPr>
      <w:r w:rsidRPr="002477FA">
        <w:rPr>
          <w:iCs/>
          <w:szCs w:val="20"/>
        </w:rPr>
        <w:t>Where:</w:t>
      </w:r>
    </w:p>
    <w:p w:rsidR="002477FA" w:rsidRPr="002477FA" w:rsidRDefault="002477FA" w:rsidP="002477FA">
      <w:pPr>
        <w:spacing w:after="240"/>
        <w:ind w:left="1440"/>
        <w:rPr>
          <w:iCs/>
          <w:szCs w:val="20"/>
        </w:rPr>
      </w:pPr>
      <w:r w:rsidRPr="002477FA">
        <w:rPr>
          <w:iCs/>
          <w:sz w:val="36"/>
          <w:szCs w:val="20"/>
        </w:rPr>
        <w:t>∑</w:t>
      </w:r>
      <w:r w:rsidRPr="002477FA">
        <w:rPr>
          <w:i/>
          <w:iCs/>
          <w:sz w:val="20"/>
          <w:szCs w:val="20"/>
          <w:vertAlign w:val="subscript"/>
        </w:rPr>
        <w:t>DSR</w:t>
      </w:r>
      <w:r w:rsidRPr="002477FA">
        <w:rPr>
          <w:iCs/>
          <w:szCs w:val="20"/>
        </w:rPr>
        <w:t xml:space="preserve"> ATG = Sum of Average Telemetered Generation for all Resources with a Resource Status of ONDSR or ONDSRREG of the QSE for the five-minute clock interval</w:t>
      </w:r>
    </w:p>
    <w:p w:rsidR="002477FA" w:rsidRPr="002477FA" w:rsidRDefault="002477FA" w:rsidP="002477FA">
      <w:pPr>
        <w:spacing w:after="240"/>
        <w:ind w:left="1440"/>
        <w:rPr>
          <w:iCs/>
          <w:szCs w:val="20"/>
        </w:rPr>
      </w:pPr>
      <w:r w:rsidRPr="002477FA">
        <w:rPr>
          <w:iCs/>
          <w:sz w:val="36"/>
          <w:szCs w:val="20"/>
        </w:rPr>
        <w:t>∑</w:t>
      </w:r>
      <w:r w:rsidRPr="002477FA">
        <w:rPr>
          <w:i/>
          <w:iCs/>
          <w:sz w:val="20"/>
          <w:szCs w:val="20"/>
          <w:vertAlign w:val="subscript"/>
        </w:rPr>
        <w:t>DSR</w:t>
      </w:r>
      <w:r w:rsidRPr="002477FA">
        <w:rPr>
          <w:iCs/>
          <w:sz w:val="20"/>
          <w:szCs w:val="20"/>
          <w:vertAlign w:val="subscript"/>
        </w:rPr>
        <w:t xml:space="preserve"> </w:t>
      </w:r>
      <w:r w:rsidRPr="002477FA">
        <w:rPr>
          <w:iCs/>
          <w:szCs w:val="20"/>
        </w:rPr>
        <w:t>ARI = Sum of Average Regulation Instruction for all Resources with a Resource Status of ONDSR or ONDSRREG of the QSE for the five-minute clock interval</w:t>
      </w:r>
    </w:p>
    <w:p w:rsidR="002477FA" w:rsidRPr="002477FA" w:rsidRDefault="002477FA" w:rsidP="002477FA">
      <w:pPr>
        <w:spacing w:after="240"/>
        <w:ind w:left="1440"/>
        <w:rPr>
          <w:iCs/>
          <w:szCs w:val="20"/>
        </w:rPr>
      </w:pPr>
      <w:r w:rsidRPr="002477FA">
        <w:rPr>
          <w:iCs/>
          <w:szCs w:val="20"/>
        </w:rPr>
        <w:t>ATDSRL = Average Telemetered DSR Load = the average telemetered DSR Load for the QSE for the five-minute clock interval</w:t>
      </w:r>
    </w:p>
    <w:p w:rsidR="002477FA" w:rsidRPr="002477FA" w:rsidRDefault="002477FA" w:rsidP="002477FA">
      <w:pPr>
        <w:spacing w:after="240"/>
        <w:ind w:left="1440"/>
        <w:rPr>
          <w:iCs/>
          <w:szCs w:val="20"/>
        </w:rPr>
      </w:pPr>
      <w:r w:rsidRPr="002477FA">
        <w:rPr>
          <w:iCs/>
          <w:szCs w:val="20"/>
        </w:rPr>
        <w:t>Intra-QSE Purchase = Energy Trade where the QSE is both the buyer and seller with the flag set to “Purchase”</w:t>
      </w:r>
    </w:p>
    <w:p w:rsidR="002477FA" w:rsidRPr="002477FA" w:rsidRDefault="002477FA" w:rsidP="002477FA">
      <w:pPr>
        <w:spacing w:after="240"/>
        <w:ind w:left="1440"/>
        <w:rPr>
          <w:iCs/>
          <w:szCs w:val="20"/>
        </w:rPr>
      </w:pPr>
      <w:r w:rsidRPr="002477FA">
        <w:rPr>
          <w:iCs/>
          <w:szCs w:val="20"/>
        </w:rPr>
        <w:t>Intra-QSE Sale = Energy Trade where the QSE is both the buyer and seller with the flag set to “Sale”</w:t>
      </w:r>
    </w:p>
    <w:p w:rsidR="002477FA" w:rsidRPr="002477FA" w:rsidRDefault="002477FA" w:rsidP="002477FA">
      <w:pPr>
        <w:spacing w:after="240"/>
        <w:ind w:left="1440"/>
        <w:rPr>
          <w:iCs/>
          <w:szCs w:val="20"/>
        </w:rPr>
      </w:pPr>
      <w:r w:rsidRPr="002477FA">
        <w:rPr>
          <w:iCs/>
          <w:sz w:val="36"/>
          <w:szCs w:val="20"/>
        </w:rPr>
        <w:t>∑</w:t>
      </w:r>
      <w:r w:rsidRPr="002477FA">
        <w:rPr>
          <w:i/>
          <w:iCs/>
          <w:szCs w:val="20"/>
          <w:vertAlign w:val="subscript"/>
        </w:rPr>
        <w:t>DSR</w:t>
      </w:r>
      <w:r w:rsidRPr="002477FA">
        <w:rPr>
          <w:iCs/>
          <w:szCs w:val="20"/>
          <w:vertAlign w:val="subscript"/>
        </w:rPr>
        <w:t xml:space="preserve"> </w:t>
      </w:r>
      <w:r w:rsidRPr="002477FA">
        <w:rPr>
          <w:iCs/>
          <w:szCs w:val="20"/>
        </w:rPr>
        <w:t>AEPFR = Sum of Average Estimated Primary Frequency Response for all Resources with a Resource Status of ONDSR or ONDSRREG of the QSE for the five-minute clock interval</w:t>
      </w:r>
    </w:p>
    <w:p w:rsidR="002477FA" w:rsidRDefault="002477FA" w:rsidP="002477FA">
      <w:pPr>
        <w:spacing w:after="240"/>
        <w:ind w:left="1440"/>
        <w:rPr>
          <w:ins w:id="2753" w:author="STEC" w:date="2018-09-17T15:34:00Z"/>
          <w:iCs/>
          <w:szCs w:val="20"/>
        </w:rPr>
      </w:pPr>
      <w:r w:rsidRPr="002477FA">
        <w:rPr>
          <w:iCs/>
          <w:sz w:val="36"/>
          <w:szCs w:val="20"/>
        </w:rPr>
        <w:t>∑</w:t>
      </w:r>
      <w:r w:rsidRPr="002477FA">
        <w:rPr>
          <w:i/>
          <w:iCs/>
          <w:szCs w:val="20"/>
          <w:vertAlign w:val="subscript"/>
        </w:rPr>
        <w:t>DSR</w:t>
      </w:r>
      <w:r w:rsidRPr="002477FA">
        <w:rPr>
          <w:iCs/>
          <w:szCs w:val="20"/>
          <w:vertAlign w:val="subscript"/>
        </w:rPr>
        <w:t xml:space="preserve"> </w:t>
      </w:r>
      <w:r w:rsidRPr="002477FA">
        <w:rPr>
          <w:iCs/>
          <w:szCs w:val="20"/>
        </w:rPr>
        <w: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t>
      </w:r>
    </w:p>
    <w:p w:rsidR="00277066" w:rsidRPr="002477FA" w:rsidRDefault="00277066" w:rsidP="00277066">
      <w:pPr>
        <w:spacing w:after="240"/>
        <w:ind w:left="1440"/>
        <w:rPr>
          <w:iCs/>
          <w:szCs w:val="20"/>
        </w:rPr>
      </w:pPr>
      <w:ins w:id="2754" w:author="STEC" w:date="2018-09-17T15:34:00Z">
        <w:r w:rsidRPr="002477FA">
          <w:rPr>
            <w:iCs/>
            <w:szCs w:val="20"/>
          </w:rPr>
          <w:t>A</w:t>
        </w:r>
        <w:r>
          <w:rPr>
            <w:iCs/>
            <w:szCs w:val="20"/>
          </w:rPr>
          <w:t>ECR</w:t>
        </w:r>
        <w:r w:rsidRPr="002477FA">
          <w:rPr>
            <w:iCs/>
            <w:szCs w:val="20"/>
          </w:rPr>
          <w:t xml:space="preserve">DDSRLR = Average </w:t>
        </w:r>
        <w:r>
          <w:rPr>
            <w:iCs/>
            <w:szCs w:val="20"/>
          </w:rPr>
          <w:t xml:space="preserve">ERCOT Contingency Response </w:t>
        </w:r>
        <w:r w:rsidRPr="002477FA">
          <w:rPr>
            <w:iCs/>
            <w:szCs w:val="20"/>
          </w:rPr>
          <w:t xml:space="preserve">Deployment DSR Load Resource = the average </w:t>
        </w:r>
        <w:r>
          <w:rPr>
            <w:iCs/>
            <w:szCs w:val="20"/>
          </w:rPr>
          <w:t>ECRS</w:t>
        </w:r>
        <w:r w:rsidRPr="002477FA">
          <w:rPr>
            <w:iCs/>
            <w:szCs w:val="20"/>
          </w:rPr>
          <w:t xml:space="preserve"> energy deployment for the five-minute clock interval from Load Resources that are part of the DSR Load</w:t>
        </w:r>
      </w:ins>
    </w:p>
    <w:p w:rsidR="002477FA" w:rsidRPr="002477FA" w:rsidRDefault="002477FA" w:rsidP="002477FA">
      <w:pPr>
        <w:spacing w:after="240"/>
        <w:ind w:left="1440"/>
        <w:rPr>
          <w:iCs/>
          <w:szCs w:val="20"/>
        </w:rPr>
      </w:pPr>
      <w:r w:rsidRPr="002477FA">
        <w:rPr>
          <w:iCs/>
          <w:szCs w:val="20"/>
        </w:rPr>
        <w:t>ARRDDSRLR = Average Responsive Reserve Deployment DSR Load Resource = the average RRS energy deployment for the five-minute clock interval from Load Resources that are part of the DSR Load</w:t>
      </w:r>
    </w:p>
    <w:p w:rsidR="002477FA" w:rsidRPr="002477FA" w:rsidRDefault="002477FA" w:rsidP="002477FA">
      <w:pPr>
        <w:spacing w:after="240"/>
        <w:ind w:left="1440"/>
        <w:rPr>
          <w:iCs/>
          <w:szCs w:val="20"/>
        </w:rPr>
      </w:pPr>
      <w:r w:rsidRPr="002477FA">
        <w:rPr>
          <w:iCs/>
          <w:szCs w:val="20"/>
        </w:rPr>
        <w:t>ANSDDSRLR = Average Non-Spin Deployment DSR Load Resource = the average Non-Spin energy deployment for the five-minute clock interval from Load Resources that are part of the DSR Load</w:t>
      </w:r>
    </w:p>
    <w:p w:rsidR="002477FA" w:rsidRPr="002477FA" w:rsidRDefault="002477FA" w:rsidP="002477FA">
      <w:pPr>
        <w:spacing w:after="240"/>
        <w:ind w:left="720" w:hanging="720"/>
        <w:rPr>
          <w:szCs w:val="20"/>
        </w:rPr>
      </w:pPr>
      <w:r w:rsidRPr="002477FA">
        <w:rPr>
          <w:iCs/>
          <w:szCs w:val="20"/>
        </w:rPr>
        <w:lastRenderedPageBreak/>
        <w:t>(4)</w:t>
      </w:r>
      <w:r w:rsidRPr="002477FA">
        <w:rPr>
          <w:iCs/>
          <w:szCs w:val="20"/>
        </w:rPr>
        <w:tab/>
      </w:r>
      <w:r w:rsidRPr="002477FA">
        <w:rPr>
          <w:szCs w:val="20"/>
        </w:rPr>
        <w:t>For Controllable Load Resources that have a Resource Status of ONRGL or ONCLR, ERCOT shall compute the CLREDP.  The CLREDP will be calculated both as a percentage and in MWs as follows:</w:t>
      </w:r>
    </w:p>
    <w:p w:rsidR="002477FA" w:rsidRPr="002477FA" w:rsidRDefault="002477FA" w:rsidP="002477FA">
      <w:pPr>
        <w:spacing w:after="240"/>
        <w:ind w:left="1440"/>
        <w:rPr>
          <w:b/>
          <w:iCs/>
          <w:szCs w:val="20"/>
        </w:rPr>
      </w:pPr>
      <w:r w:rsidRPr="002477FA">
        <w:rPr>
          <w:b/>
          <w:iCs/>
          <w:szCs w:val="20"/>
        </w:rPr>
        <w:t>CLREDP (%) = ABS[((ATPC + AEPFR)/(ABP – ARI)) – 1.0] * 100</w:t>
      </w:r>
    </w:p>
    <w:p w:rsidR="002477FA" w:rsidRPr="002477FA" w:rsidRDefault="002477FA" w:rsidP="002477FA">
      <w:pPr>
        <w:spacing w:after="240"/>
        <w:ind w:left="1440"/>
        <w:rPr>
          <w:b/>
          <w:iCs/>
          <w:szCs w:val="20"/>
        </w:rPr>
      </w:pPr>
      <w:r w:rsidRPr="002477FA">
        <w:rPr>
          <w:b/>
          <w:iCs/>
          <w:szCs w:val="20"/>
        </w:rPr>
        <w:t>CLREDP (MW) = ABS(ATPC – (ABP – AEPFR – ARI))</w:t>
      </w:r>
    </w:p>
    <w:p w:rsidR="002477FA" w:rsidRPr="002477FA" w:rsidRDefault="002477FA" w:rsidP="002477FA">
      <w:pPr>
        <w:spacing w:after="240"/>
        <w:ind w:left="1440" w:hanging="720"/>
        <w:rPr>
          <w:szCs w:val="20"/>
        </w:rPr>
      </w:pPr>
      <w:r w:rsidRPr="002477FA">
        <w:rPr>
          <w:szCs w:val="20"/>
        </w:rPr>
        <w:t>Where:</w:t>
      </w:r>
    </w:p>
    <w:p w:rsidR="002477FA" w:rsidRPr="002477FA" w:rsidRDefault="002477FA" w:rsidP="002477FA">
      <w:pPr>
        <w:spacing w:after="240"/>
        <w:ind w:left="1440"/>
        <w:rPr>
          <w:iCs/>
          <w:szCs w:val="20"/>
        </w:rPr>
      </w:pPr>
      <w:r w:rsidRPr="002477FA">
        <w:rPr>
          <w:iCs/>
          <w:szCs w:val="20"/>
        </w:rPr>
        <w:t>ATPC = Average Telemetered Power Consumption = the average telemetered power consumption of the Controllable Load Resource for the five-minute clock interval</w:t>
      </w:r>
    </w:p>
    <w:p w:rsidR="002477FA" w:rsidRPr="002477FA" w:rsidRDefault="002477FA" w:rsidP="002477FA">
      <w:pPr>
        <w:spacing w:after="240"/>
        <w:ind w:left="1440"/>
        <w:rPr>
          <w:iCs/>
          <w:szCs w:val="20"/>
        </w:rPr>
      </w:pPr>
      <w:r w:rsidRPr="002477FA">
        <w:rPr>
          <w:iCs/>
          <w:szCs w:val="20"/>
        </w:rP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rsidR="002477FA" w:rsidRPr="002477FA" w:rsidRDefault="002477FA" w:rsidP="002477FA">
      <w:pPr>
        <w:spacing w:after="240"/>
        <w:ind w:left="1440"/>
        <w:rPr>
          <w:szCs w:val="20"/>
        </w:rPr>
      </w:pPr>
      <w:r w:rsidRPr="002477FA">
        <w:rPr>
          <w:szCs w:val="20"/>
        </w:rPr>
        <w:t xml:space="preserve">AEPFR = Average Estimated </w:t>
      </w:r>
      <w:r w:rsidRPr="002477FA">
        <w:rPr>
          <w:iCs/>
          <w:szCs w:val="20"/>
        </w:rPr>
        <w:t xml:space="preserve">Primary Frequency Response </w:t>
      </w:r>
      <w:r w:rsidRPr="002477FA">
        <w:rPr>
          <w:szCs w:val="20"/>
        </w:rPr>
        <w:t xml:space="preserve">= the Estimated </w:t>
      </w:r>
      <w:r w:rsidRPr="002477FA">
        <w:rPr>
          <w:iCs/>
          <w:szCs w:val="20"/>
        </w:rPr>
        <w:t xml:space="preserve">Primary Frequency Response (MW) </w:t>
      </w:r>
      <w:r w:rsidRPr="002477FA">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rsidR="002477FA" w:rsidRPr="002477FA" w:rsidRDefault="002477FA" w:rsidP="002477FA">
      <w:pPr>
        <w:spacing w:after="240"/>
        <w:ind w:left="1440"/>
        <w:rPr>
          <w:iCs/>
          <w:szCs w:val="20"/>
        </w:rPr>
      </w:pPr>
      <w:r w:rsidRPr="002477FA">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t>
      </w:r>
    </w:p>
    <w:p w:rsidR="002477FA" w:rsidRPr="002477FA" w:rsidRDefault="002477FA" w:rsidP="002477FA">
      <w:pPr>
        <w:spacing w:after="240"/>
        <w:ind w:left="720" w:hanging="720"/>
        <w:rPr>
          <w:iCs/>
          <w:szCs w:val="20"/>
        </w:rPr>
      </w:pPr>
      <w:r w:rsidRPr="002477FA">
        <w:rPr>
          <w:iCs/>
          <w:szCs w:val="20"/>
        </w:rPr>
        <w:t>(5)</w:t>
      </w:r>
      <w:r w:rsidRPr="002477FA">
        <w:rPr>
          <w:iCs/>
          <w:szCs w:val="20"/>
        </w:rPr>
        <w:tab/>
        <w:t>ERCOT shall post to the MIS Certified Area for each QSE and for all Generation Resources or WGR Groups that are not part of a DSR Portfolio, for the DSR Portfolios, and for all Controllable Load Resources:</w:t>
      </w:r>
    </w:p>
    <w:p w:rsidR="002477FA" w:rsidRPr="002477FA" w:rsidRDefault="002477FA" w:rsidP="002477FA">
      <w:pPr>
        <w:spacing w:after="240"/>
        <w:ind w:left="1440" w:hanging="720"/>
        <w:rPr>
          <w:szCs w:val="20"/>
        </w:rPr>
      </w:pPr>
      <w:r w:rsidRPr="002477FA">
        <w:rPr>
          <w:szCs w:val="20"/>
        </w:rPr>
        <w:t>(a)</w:t>
      </w:r>
      <w:r w:rsidRPr="002477FA">
        <w:rPr>
          <w:szCs w:val="20"/>
        </w:rPr>
        <w:tab/>
        <w:t>The percentage of the monthly five-minute clock intervals during which the Generation Resource or IRR Group was On-Line and released to SCED Base Point Dispatch Instructions;</w:t>
      </w:r>
    </w:p>
    <w:p w:rsidR="002477FA" w:rsidRPr="002477FA" w:rsidRDefault="002477FA" w:rsidP="002477FA">
      <w:pPr>
        <w:spacing w:after="240"/>
        <w:ind w:left="1440" w:hanging="720"/>
        <w:rPr>
          <w:szCs w:val="20"/>
        </w:rPr>
      </w:pPr>
      <w:r w:rsidRPr="002477FA">
        <w:rPr>
          <w:szCs w:val="20"/>
        </w:rPr>
        <w:t>(b)</w:t>
      </w:r>
      <w:r w:rsidRPr="002477FA">
        <w:rPr>
          <w:szCs w:val="20"/>
        </w:rPr>
        <w:tab/>
        <w:t xml:space="preserve">The percentage of the monthly five-minute clock intervals during which the Controllable Load Resource had a Resource Status of either ONRGL or ONCLR; </w:t>
      </w:r>
    </w:p>
    <w:p w:rsidR="002477FA" w:rsidRPr="002477FA" w:rsidRDefault="002477FA" w:rsidP="002477FA">
      <w:pPr>
        <w:spacing w:after="240"/>
        <w:ind w:left="1440" w:hanging="720"/>
        <w:rPr>
          <w:szCs w:val="20"/>
        </w:rPr>
      </w:pPr>
      <w:r w:rsidRPr="002477FA">
        <w:rPr>
          <w:szCs w:val="20"/>
        </w:rPr>
        <w:lastRenderedPageBreak/>
        <w:t>(c)</w:t>
      </w:r>
      <w:r w:rsidRPr="002477FA">
        <w:rPr>
          <w:szCs w:val="20"/>
        </w:rPr>
        <w:tab/>
        <w:t>The percentage of the monthly five-minute clock intervals during which the Generation Resource, IRR or Controllable Load Resource was providing Regulation Service;</w:t>
      </w:r>
    </w:p>
    <w:p w:rsidR="002477FA" w:rsidRPr="002477FA" w:rsidRDefault="002477FA" w:rsidP="002477FA">
      <w:pPr>
        <w:spacing w:after="240"/>
        <w:ind w:left="1440" w:hanging="720"/>
        <w:rPr>
          <w:szCs w:val="20"/>
        </w:rPr>
      </w:pPr>
      <w:r w:rsidRPr="002477FA">
        <w:rPr>
          <w:szCs w:val="20"/>
        </w:rPr>
        <w:t>(d)</w:t>
      </w:r>
      <w:r w:rsidRPr="002477FA">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rsidR="002477FA" w:rsidRPr="002477FA" w:rsidRDefault="002477FA" w:rsidP="002477FA">
      <w:pPr>
        <w:spacing w:after="240"/>
        <w:ind w:left="1440" w:hanging="720"/>
        <w:rPr>
          <w:szCs w:val="20"/>
        </w:rPr>
      </w:pPr>
      <w:r w:rsidRPr="002477FA">
        <w:rPr>
          <w:szCs w:val="20"/>
        </w:rPr>
        <w:t>(e)</w:t>
      </w:r>
      <w:r w:rsidRPr="002477FA">
        <w:rPr>
          <w:szCs w:val="20"/>
        </w:rPr>
        <w:tab/>
        <w:t>The percentage of the monthly five-minute clock intervals</w:t>
      </w:r>
      <w:r w:rsidRPr="002477FA" w:rsidDel="000D7A3E">
        <w:rPr>
          <w:szCs w:val="20"/>
        </w:rPr>
        <w:t xml:space="preserve"> </w:t>
      </w:r>
      <w:r w:rsidRPr="002477FA">
        <w:rPr>
          <w:szCs w:val="20"/>
        </w:rPr>
        <w:t>during which the Controllable Load Resource had a Resource Status of either ONRGL or ONCLR that the CLREDP was less than 2.5% and the percentage of the monthly five-minute clock intervals</w:t>
      </w:r>
      <w:r w:rsidRPr="002477FA" w:rsidDel="000D7A3E">
        <w:rPr>
          <w:szCs w:val="20"/>
        </w:rPr>
        <w:t xml:space="preserve"> </w:t>
      </w:r>
      <w:r w:rsidRPr="002477FA">
        <w:rPr>
          <w:szCs w:val="20"/>
        </w:rPr>
        <w:t xml:space="preserve">during which the Controllable Load Resource had a Resource Status of either ONRGL or ONCLR that the CLREDP was less than 2.5 MW; </w:t>
      </w:r>
    </w:p>
    <w:p w:rsidR="002477FA" w:rsidRPr="002477FA" w:rsidRDefault="002477FA" w:rsidP="002477FA">
      <w:pPr>
        <w:spacing w:after="240"/>
        <w:ind w:left="1440" w:hanging="720"/>
        <w:rPr>
          <w:szCs w:val="20"/>
        </w:rPr>
      </w:pPr>
      <w:r w:rsidRPr="002477FA">
        <w:rPr>
          <w:szCs w:val="20"/>
        </w:rPr>
        <w:t>(f)</w:t>
      </w:r>
      <w:r w:rsidRPr="002477FA">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rsidR="002477FA" w:rsidRPr="002477FA" w:rsidRDefault="002477FA" w:rsidP="002477FA">
      <w:pPr>
        <w:spacing w:after="240"/>
        <w:ind w:left="1440" w:hanging="720"/>
        <w:rPr>
          <w:szCs w:val="20"/>
        </w:rPr>
      </w:pPr>
      <w:r w:rsidRPr="002477FA">
        <w:rPr>
          <w:szCs w:val="20"/>
        </w:rPr>
        <w:t>(g)</w:t>
      </w:r>
      <w:r w:rsidRPr="002477FA">
        <w:rPr>
          <w:szCs w:val="20"/>
        </w:rPr>
        <w:tab/>
        <w:t>The percentage of the monthly five-minute clock intervals</w:t>
      </w:r>
      <w:r w:rsidRPr="002477FA" w:rsidDel="000D7A3E">
        <w:rPr>
          <w:szCs w:val="20"/>
        </w:rPr>
        <w:t xml:space="preserve"> </w:t>
      </w:r>
      <w:r w:rsidRPr="002477FA">
        <w:rPr>
          <w:szCs w:val="20"/>
        </w:rPr>
        <w:t>during which the Controllable Load Resource had a Resource Status of either ONRGL or ONCLR that the CLREDP was equal to or greater than 2.5% and equal to or less than 5.0% and the percentage of the monthly five-minute clock intervals</w:t>
      </w:r>
      <w:r w:rsidRPr="002477FA" w:rsidDel="000D7A3E">
        <w:rPr>
          <w:szCs w:val="20"/>
        </w:rPr>
        <w:t xml:space="preserve"> </w:t>
      </w:r>
      <w:r w:rsidRPr="002477FA">
        <w:rPr>
          <w:szCs w:val="20"/>
        </w:rPr>
        <w:t xml:space="preserve">during which the Controllable Load Resource had a Resource Status of either ONRGL or ONCLR that the CLREDP was equal to or greater than 2.5 MW and equal to or less than 5.0 MW; </w:t>
      </w:r>
    </w:p>
    <w:p w:rsidR="002477FA" w:rsidRPr="002477FA" w:rsidRDefault="002477FA" w:rsidP="002477FA">
      <w:pPr>
        <w:spacing w:after="240"/>
        <w:ind w:left="1440" w:hanging="720"/>
        <w:rPr>
          <w:szCs w:val="20"/>
        </w:rPr>
      </w:pPr>
      <w:r w:rsidRPr="002477FA">
        <w:rPr>
          <w:szCs w:val="20"/>
        </w:rPr>
        <w:t>(h)</w:t>
      </w:r>
      <w:r w:rsidRPr="002477FA">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rsidR="002477FA" w:rsidRPr="002477FA" w:rsidRDefault="002477FA" w:rsidP="002477FA">
      <w:pPr>
        <w:spacing w:after="240"/>
        <w:ind w:left="1440" w:hanging="720"/>
        <w:rPr>
          <w:szCs w:val="20"/>
        </w:rPr>
      </w:pPr>
      <w:r w:rsidRPr="002477FA">
        <w:rPr>
          <w:szCs w:val="20"/>
        </w:rPr>
        <w:t>(i)</w:t>
      </w:r>
      <w:r w:rsidRPr="002477FA">
        <w:rPr>
          <w:szCs w:val="20"/>
        </w:rPr>
        <w:tab/>
        <w:t>The percentage of the monthly five-minute clock intervals</w:t>
      </w:r>
      <w:r w:rsidRPr="002477FA" w:rsidDel="000D7A3E">
        <w:rPr>
          <w:szCs w:val="20"/>
        </w:rPr>
        <w:t xml:space="preserve"> </w:t>
      </w:r>
      <w:r w:rsidRPr="002477FA">
        <w:rPr>
          <w:szCs w:val="20"/>
        </w:rPr>
        <w:t>during which the Controllable Load Resource had a Resource Status of either ONRGL or ONCLR that the CLREDP was greater than 5.0% and the percentage of the monthly five-minute clock intervals</w:t>
      </w:r>
      <w:r w:rsidRPr="002477FA" w:rsidDel="000D7A3E">
        <w:rPr>
          <w:szCs w:val="20"/>
        </w:rPr>
        <w:t xml:space="preserve"> </w:t>
      </w:r>
      <w:r w:rsidRPr="002477FA">
        <w:rPr>
          <w:szCs w:val="20"/>
        </w:rPr>
        <w:t xml:space="preserve">during which the Controllable Load Resource had a Resource Status of either ONRGL or ONCLR that the CLREDP was greater than 5.0 MW; </w:t>
      </w:r>
    </w:p>
    <w:p w:rsidR="002477FA" w:rsidRPr="002477FA" w:rsidRDefault="002477FA" w:rsidP="002477FA">
      <w:pPr>
        <w:spacing w:after="240"/>
        <w:ind w:left="1440" w:hanging="720"/>
        <w:rPr>
          <w:szCs w:val="20"/>
        </w:rPr>
      </w:pPr>
      <w:r w:rsidRPr="002477FA">
        <w:rPr>
          <w:szCs w:val="20"/>
        </w:rPr>
        <w:lastRenderedPageBreak/>
        <w:t>(j)</w:t>
      </w:r>
      <w:r w:rsidRPr="002477FA">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rsidR="002477FA" w:rsidRPr="002477FA" w:rsidRDefault="002477FA" w:rsidP="002477FA">
      <w:pPr>
        <w:spacing w:after="240"/>
        <w:ind w:left="1440" w:hanging="720"/>
        <w:rPr>
          <w:szCs w:val="20"/>
        </w:rPr>
      </w:pPr>
      <w:r w:rsidRPr="002477FA">
        <w:rPr>
          <w:szCs w:val="20"/>
        </w:rPr>
        <w:t>(k)</w:t>
      </w:r>
      <w:r w:rsidRPr="002477FA">
        <w:rPr>
          <w:szCs w:val="20"/>
        </w:rPr>
        <w:tab/>
        <w:t>The percentage of the monthly five-minute clock intervals</w:t>
      </w:r>
      <w:r w:rsidRPr="002477FA" w:rsidDel="000D7A3E">
        <w:rPr>
          <w:szCs w:val="20"/>
        </w:rPr>
        <w:t xml:space="preserve"> </w:t>
      </w:r>
      <w:r w:rsidRPr="002477FA">
        <w:rPr>
          <w:szCs w:val="20"/>
        </w:rPr>
        <w:t>during which the Controllable Load Resource was providing Regulation Service that the CLREDP was less than 2.5% and the percentage of the monthly five-minute clock intervals</w:t>
      </w:r>
      <w:r w:rsidRPr="002477FA" w:rsidDel="000D7A3E">
        <w:rPr>
          <w:szCs w:val="20"/>
        </w:rPr>
        <w:t xml:space="preserve"> </w:t>
      </w:r>
      <w:r w:rsidRPr="002477FA">
        <w:rPr>
          <w:szCs w:val="20"/>
        </w:rPr>
        <w:t xml:space="preserve">during which the Controllable Load Resource was providing Regulation Service that the CLREDP was less than 2.5 MW; </w:t>
      </w:r>
    </w:p>
    <w:p w:rsidR="002477FA" w:rsidRPr="002477FA" w:rsidRDefault="002477FA" w:rsidP="002477FA">
      <w:pPr>
        <w:spacing w:after="240"/>
        <w:ind w:left="1440" w:hanging="720"/>
        <w:rPr>
          <w:szCs w:val="20"/>
        </w:rPr>
      </w:pPr>
      <w:r w:rsidRPr="002477FA">
        <w:rPr>
          <w:szCs w:val="20"/>
        </w:rPr>
        <w:t>(l)</w:t>
      </w:r>
      <w:r w:rsidRPr="002477FA">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rsidR="002477FA" w:rsidRPr="002477FA" w:rsidRDefault="002477FA" w:rsidP="002477FA">
      <w:pPr>
        <w:spacing w:after="240"/>
        <w:ind w:left="1440" w:hanging="720"/>
        <w:rPr>
          <w:szCs w:val="20"/>
        </w:rPr>
      </w:pPr>
      <w:r w:rsidRPr="002477FA">
        <w:rPr>
          <w:szCs w:val="20"/>
        </w:rPr>
        <w:t>(m)</w:t>
      </w:r>
      <w:r w:rsidRPr="002477FA">
        <w:rPr>
          <w:szCs w:val="20"/>
        </w:rPr>
        <w:tab/>
        <w:t>The percentage of the monthly five-minute clock intervals</w:t>
      </w:r>
      <w:r w:rsidRPr="002477FA" w:rsidDel="000D7A3E">
        <w:rPr>
          <w:szCs w:val="20"/>
        </w:rPr>
        <w:t xml:space="preserve"> </w:t>
      </w:r>
      <w:r w:rsidRPr="002477FA">
        <w:rPr>
          <w:szCs w:val="20"/>
        </w:rPr>
        <w:t>during which the Controllable Load Resource was providing Regulation Service that the CLREDP was equal to or greater than 2.5% and equal to or less than 5.0% and the percentage of the monthly five-minute clock intervals</w:t>
      </w:r>
      <w:r w:rsidRPr="002477FA" w:rsidDel="000D7A3E">
        <w:rPr>
          <w:szCs w:val="20"/>
        </w:rPr>
        <w:t xml:space="preserve"> </w:t>
      </w:r>
      <w:r w:rsidRPr="002477FA">
        <w:rPr>
          <w:szCs w:val="20"/>
        </w:rPr>
        <w:t xml:space="preserve">during which the Controllable Load Resource was providing Regulation Service that the CLREDP was equal to or greater than 2.5 MW and equal to or less than 5.0 MW; </w:t>
      </w:r>
    </w:p>
    <w:p w:rsidR="002477FA" w:rsidRPr="002477FA" w:rsidRDefault="002477FA" w:rsidP="002477FA">
      <w:pPr>
        <w:spacing w:after="240"/>
        <w:ind w:left="1440" w:hanging="720"/>
        <w:rPr>
          <w:szCs w:val="20"/>
        </w:rPr>
      </w:pPr>
      <w:r w:rsidRPr="002477FA">
        <w:rPr>
          <w:szCs w:val="20"/>
        </w:rPr>
        <w:t>(n)</w:t>
      </w:r>
      <w:r w:rsidRPr="002477FA">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rsidR="002477FA" w:rsidRPr="002477FA" w:rsidRDefault="002477FA" w:rsidP="002477FA">
      <w:pPr>
        <w:spacing w:after="240"/>
        <w:ind w:left="1440" w:hanging="720"/>
        <w:rPr>
          <w:szCs w:val="20"/>
        </w:rPr>
      </w:pPr>
      <w:r w:rsidRPr="002477FA">
        <w:rPr>
          <w:szCs w:val="20"/>
        </w:rPr>
        <w:t>(o)</w:t>
      </w:r>
      <w:r w:rsidRPr="002477FA">
        <w:rPr>
          <w:szCs w:val="20"/>
        </w:rPr>
        <w:tab/>
        <w:t>The percentage of the monthly five-minute clock intervals</w:t>
      </w:r>
      <w:r w:rsidRPr="002477FA" w:rsidDel="000D7A3E">
        <w:rPr>
          <w:szCs w:val="20"/>
        </w:rPr>
        <w:t xml:space="preserve"> </w:t>
      </w:r>
      <w:r w:rsidRPr="002477FA">
        <w:rPr>
          <w:szCs w:val="20"/>
        </w:rPr>
        <w:t>during which the Controllable Load Resource was providing Regulation Service that the CLREDP was greater than 5.0% and the percentage of the monthly five-minute clock intervals</w:t>
      </w:r>
      <w:r w:rsidRPr="002477FA" w:rsidDel="000D7A3E">
        <w:rPr>
          <w:szCs w:val="20"/>
        </w:rPr>
        <w:t xml:space="preserve"> </w:t>
      </w:r>
      <w:r w:rsidRPr="002477FA">
        <w:rPr>
          <w:szCs w:val="20"/>
        </w:rPr>
        <w:t>during which the Controllable Load Resource was providing Regulation Service that the CLREDP was greater than 5.0 MW.</w:t>
      </w:r>
    </w:p>
    <w:p w:rsidR="002477FA" w:rsidRPr="002477FA" w:rsidRDefault="002477FA" w:rsidP="002477FA">
      <w:pPr>
        <w:spacing w:after="240"/>
        <w:ind w:left="720" w:hanging="720"/>
        <w:rPr>
          <w:iCs/>
          <w:szCs w:val="20"/>
        </w:rPr>
      </w:pPr>
      <w:r w:rsidRPr="002477FA">
        <w:rPr>
          <w:iCs/>
          <w:szCs w:val="20"/>
        </w:rPr>
        <w:t>(6)</w:t>
      </w:r>
      <w:r w:rsidRPr="002477FA">
        <w:rPr>
          <w:iCs/>
          <w:szCs w:val="20"/>
        </w:rPr>
        <w:tab/>
        <w:t>ERCOT shall calculate the GREDP/CLREDP under normal operating conditions.  ERCOT shall not consider five-minute clock intervals during which any of the following events has occurred:</w:t>
      </w:r>
    </w:p>
    <w:p w:rsidR="002477FA" w:rsidRPr="002477FA" w:rsidRDefault="002477FA" w:rsidP="002477FA">
      <w:pPr>
        <w:spacing w:after="240"/>
        <w:ind w:left="1440" w:hanging="720"/>
        <w:rPr>
          <w:szCs w:val="20"/>
        </w:rPr>
      </w:pPr>
      <w:r w:rsidRPr="002477FA">
        <w:rPr>
          <w:szCs w:val="20"/>
        </w:rPr>
        <w:lastRenderedPageBreak/>
        <w:t>(a)</w:t>
      </w:r>
      <w:r w:rsidRPr="002477FA">
        <w:rPr>
          <w:szCs w:val="20"/>
        </w:rPr>
        <w:tab/>
        <w:t xml:space="preserve">The five-minute intervals within the 20-minute period following an event in which ERCOT has experienced a Forced Outage causing an ERCOT frequency deviation of greater than 0.05 Hz; </w:t>
      </w:r>
    </w:p>
    <w:p w:rsidR="002477FA" w:rsidRPr="002477FA" w:rsidRDefault="002477FA" w:rsidP="002477FA">
      <w:pPr>
        <w:spacing w:after="240"/>
        <w:ind w:left="1440" w:hanging="720"/>
        <w:rPr>
          <w:szCs w:val="20"/>
        </w:rPr>
      </w:pPr>
      <w:r w:rsidRPr="002477FA">
        <w:rPr>
          <w:szCs w:val="20"/>
        </w:rPr>
        <w:t>(b)</w:t>
      </w:r>
      <w:r w:rsidRPr="002477FA">
        <w:rPr>
          <w:szCs w:val="20"/>
        </w:rPr>
        <w:tab/>
        <w:t>Five-minute clock intervals in which ERCOT has issued Emergency Base Points to the QSE;</w:t>
      </w:r>
    </w:p>
    <w:p w:rsidR="002477FA" w:rsidRPr="002477FA" w:rsidRDefault="002477FA" w:rsidP="002477FA">
      <w:pPr>
        <w:spacing w:after="240"/>
        <w:ind w:left="1440" w:hanging="720"/>
        <w:rPr>
          <w:szCs w:val="20"/>
        </w:rPr>
      </w:pPr>
      <w:r w:rsidRPr="002477FA">
        <w:rPr>
          <w:szCs w:val="20"/>
        </w:rPr>
        <w:t>(c)</w:t>
      </w:r>
      <w:r w:rsidRPr="002477FA">
        <w:rPr>
          <w:szCs w:val="20"/>
        </w:rPr>
        <w:tab/>
        <w:t xml:space="preserve">The five-minute clock interval following the Forced Outage of any Resource within the QSE’s DSR Portfolio that has a Resource Status of ONDSR or ONDSRREG; </w:t>
      </w:r>
    </w:p>
    <w:p w:rsidR="002477FA" w:rsidRPr="002477FA" w:rsidRDefault="002477FA" w:rsidP="002477FA">
      <w:pPr>
        <w:spacing w:after="240"/>
        <w:ind w:left="1440" w:hanging="720"/>
        <w:rPr>
          <w:szCs w:val="20"/>
        </w:rPr>
      </w:pPr>
      <w:r w:rsidRPr="002477FA">
        <w:rPr>
          <w:szCs w:val="20"/>
        </w:rPr>
        <w:t>(d)</w:t>
      </w:r>
      <w:r w:rsidRPr="002477FA">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p w:rsidR="002477FA" w:rsidRPr="002477FA" w:rsidRDefault="002477FA" w:rsidP="002477FA">
      <w:pPr>
        <w:spacing w:after="240"/>
        <w:ind w:left="2160" w:hanging="720"/>
        <w:rPr>
          <w:szCs w:val="20"/>
        </w:rPr>
      </w:pPr>
      <w:r w:rsidRPr="002477FA">
        <w:rPr>
          <w:szCs w:val="20"/>
        </w:rPr>
        <w:t>(i)</w:t>
      </w:r>
      <w:r w:rsidRPr="002477FA">
        <w:rPr>
          <w:szCs w:val="20"/>
        </w:rPr>
        <w:tab/>
        <w:t>Its generation log documenting the Forced Outage, Forced Derate or Startup Loading Failure;</w:t>
      </w:r>
    </w:p>
    <w:p w:rsidR="002477FA" w:rsidRPr="002477FA" w:rsidRDefault="002477FA" w:rsidP="002477FA">
      <w:pPr>
        <w:spacing w:after="240"/>
        <w:ind w:left="2160" w:hanging="720"/>
        <w:rPr>
          <w:szCs w:val="20"/>
        </w:rPr>
      </w:pPr>
      <w:r w:rsidRPr="002477FA">
        <w:rPr>
          <w:szCs w:val="20"/>
        </w:rPr>
        <w:t>(ii)</w:t>
      </w:r>
      <w:r w:rsidRPr="002477FA">
        <w:rPr>
          <w:szCs w:val="20"/>
        </w:rPr>
        <w:tab/>
        <w:t>QSE (COP) for the intervals prior to, and after the event; and</w:t>
      </w:r>
    </w:p>
    <w:p w:rsidR="002477FA" w:rsidRPr="002477FA" w:rsidRDefault="002477FA" w:rsidP="002477FA">
      <w:pPr>
        <w:ind w:left="2160" w:hanging="720"/>
        <w:rPr>
          <w:szCs w:val="20"/>
        </w:rPr>
      </w:pPr>
      <w:r w:rsidRPr="002477FA">
        <w:rPr>
          <w:szCs w:val="20"/>
        </w:rPr>
        <w:t>(iii)</w:t>
      </w:r>
      <w:r w:rsidRPr="002477FA">
        <w:rPr>
          <w:szCs w:val="20"/>
        </w:rPr>
        <w:tab/>
        <w:t>Equipment failure documentation which may include, but not be limited to, Generation Availability Data System (GADS) reports, plant operator logs, work orders, or other applicable information;</w:t>
      </w:r>
    </w:p>
    <w:p w:rsidR="002477FA" w:rsidRPr="002477FA" w:rsidRDefault="002477FA" w:rsidP="002477FA">
      <w:pPr>
        <w:spacing w:after="240"/>
        <w:ind w:left="1440" w:hanging="720"/>
        <w:rPr>
          <w:szCs w:val="20"/>
        </w:rPr>
      </w:pPr>
      <w:r w:rsidRPr="002477FA">
        <w:rPr>
          <w:szCs w:val="20"/>
        </w:rPr>
        <w:t>(e)</w:t>
      </w:r>
      <w:r w:rsidRPr="002477FA">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rsidR="002477FA" w:rsidRPr="002477FA" w:rsidRDefault="002477FA" w:rsidP="002477FA">
      <w:pPr>
        <w:spacing w:after="240"/>
        <w:ind w:left="1440" w:hanging="720"/>
        <w:rPr>
          <w:szCs w:val="20"/>
        </w:rPr>
      </w:pPr>
      <w:r w:rsidRPr="002477FA">
        <w:rPr>
          <w:szCs w:val="20"/>
        </w:rPr>
        <w:t>(f)</w:t>
      </w:r>
      <w:r w:rsidRPr="002477FA">
        <w:rPr>
          <w:szCs w:val="20"/>
        </w:rPr>
        <w:tab/>
        <w:t xml:space="preserve">The five-minute clock intervals where the telemetered Resource Status is set to STARTUP; </w:t>
      </w:r>
    </w:p>
    <w:p w:rsidR="002477FA" w:rsidRPr="002477FA" w:rsidRDefault="002477FA" w:rsidP="002477FA">
      <w:pPr>
        <w:spacing w:after="240"/>
        <w:ind w:left="1440" w:hanging="720"/>
        <w:rPr>
          <w:szCs w:val="20"/>
        </w:rPr>
      </w:pPr>
      <w:r w:rsidRPr="002477FA">
        <w:rPr>
          <w:szCs w:val="20"/>
        </w:rPr>
        <w:t>(g)</w:t>
      </w:r>
      <w:r w:rsidRPr="002477FA">
        <w:rPr>
          <w:szCs w:val="20"/>
        </w:rPr>
        <w:tab/>
        <w:t>The five-minute clock intervals where a Generation Resource’s ABP is below the average telemetered LSL;</w:t>
      </w:r>
    </w:p>
    <w:p w:rsidR="002477FA" w:rsidRPr="002477FA" w:rsidRDefault="002477FA" w:rsidP="002477FA">
      <w:pPr>
        <w:spacing w:after="240"/>
        <w:ind w:left="1440" w:hanging="720"/>
        <w:rPr>
          <w:szCs w:val="20"/>
        </w:rPr>
      </w:pPr>
      <w:r w:rsidRPr="002477FA">
        <w:rPr>
          <w:szCs w:val="20"/>
        </w:rPr>
        <w:t>(h)</w:t>
      </w:r>
      <w:r w:rsidRPr="002477FA">
        <w:rPr>
          <w:szCs w:val="20"/>
        </w:rPr>
        <w:tab/>
        <w:t>Certain other periods of abnormal operations as determined by ERCOT in its sole discretion; and</w:t>
      </w:r>
    </w:p>
    <w:p w:rsidR="002477FA" w:rsidRPr="002477FA" w:rsidRDefault="002477FA" w:rsidP="002477FA">
      <w:pPr>
        <w:spacing w:after="240"/>
        <w:ind w:left="1440" w:hanging="720"/>
        <w:rPr>
          <w:szCs w:val="20"/>
        </w:rPr>
      </w:pPr>
      <w:r w:rsidRPr="002477FA">
        <w:rPr>
          <w:szCs w:val="20"/>
        </w:rPr>
        <w:t>(i)</w:t>
      </w:r>
      <w:r w:rsidRPr="002477FA">
        <w:rPr>
          <w:szCs w:val="20"/>
        </w:rPr>
        <w:tab/>
        <w:t>For a Controllable Load Resource, the five-minute clock intervals in which the computed Base Points are equal to the snapshot of its telemetered power consumption.</w:t>
      </w:r>
    </w:p>
    <w:p w:rsidR="002477FA" w:rsidRPr="002477FA" w:rsidRDefault="002477FA" w:rsidP="002477FA">
      <w:pPr>
        <w:spacing w:after="240"/>
        <w:ind w:left="720" w:hanging="720"/>
        <w:rPr>
          <w:szCs w:val="20"/>
        </w:rPr>
      </w:pPr>
      <w:r w:rsidRPr="002477FA">
        <w:rPr>
          <w:szCs w:val="20"/>
        </w:rPr>
        <w:t>(7)</w:t>
      </w:r>
      <w:r w:rsidRPr="002477FA">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p w:rsidR="002477FA" w:rsidRPr="002477FA" w:rsidRDefault="002477FA" w:rsidP="002477FA">
      <w:pPr>
        <w:spacing w:after="240"/>
        <w:ind w:left="1440"/>
        <w:rPr>
          <w:szCs w:val="20"/>
        </w:rPr>
      </w:pPr>
      <w:r w:rsidRPr="002477FA">
        <w:rPr>
          <w:szCs w:val="20"/>
        </w:rPr>
        <w:lastRenderedPageBreak/>
        <w:t>A Generation Resource or DSR Portfolio, excluding an IRR, must have a GREDP less than the greater of X% or Y MW for 85% of the five-minute clock intervals</w:t>
      </w:r>
      <w:r w:rsidRPr="002477FA" w:rsidDel="000D7A3E">
        <w:rPr>
          <w:szCs w:val="20"/>
        </w:rPr>
        <w:t xml:space="preserve"> </w:t>
      </w:r>
      <w:r w:rsidRPr="002477FA">
        <w:rPr>
          <w:szCs w:val="20"/>
        </w:rPr>
        <w:t>in the month during which GREDP was calculated.</w:t>
      </w:r>
    </w:p>
    <w:p w:rsidR="002477FA" w:rsidRPr="002477FA" w:rsidRDefault="002477FA" w:rsidP="002477FA">
      <w:pPr>
        <w:spacing w:after="240"/>
        <w:ind w:left="1440"/>
        <w:rPr>
          <w:szCs w:val="20"/>
        </w:rPr>
      </w:pPr>
      <w:r w:rsidRPr="002477FA">
        <w:rPr>
          <w:szCs w:val="20"/>
        </w:rPr>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rsidR="002477FA" w:rsidRPr="002477FA" w:rsidRDefault="002477FA" w:rsidP="002477FA">
      <w:pPr>
        <w:spacing w:after="240"/>
        <w:ind w:left="720"/>
        <w:rPr>
          <w:szCs w:val="20"/>
        </w:rPr>
      </w:pPr>
      <w:r w:rsidRPr="002477FA">
        <w:rPr>
          <w:szCs w:val="20"/>
        </w:rPr>
        <w:t>Additionally, all Generation Resource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rsidR="002477FA" w:rsidRPr="002477FA" w:rsidRDefault="002477FA" w:rsidP="002477FA">
      <w:pPr>
        <w:spacing w:after="240"/>
        <w:ind w:left="1440"/>
        <w:rPr>
          <w:szCs w:val="20"/>
        </w:rPr>
      </w:pPr>
      <w:r w:rsidRPr="002477FA">
        <w:rPr>
          <w:szCs w:val="20"/>
        </w:rPr>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rsidR="002477FA" w:rsidRPr="002477FA" w:rsidRDefault="002477FA" w:rsidP="002477FA">
      <w:pPr>
        <w:spacing w:after="240"/>
        <w:ind w:left="720" w:hanging="720"/>
        <w:rPr>
          <w:iCs/>
          <w:szCs w:val="20"/>
        </w:rPr>
      </w:pPr>
      <w:r w:rsidRPr="002477FA">
        <w:rPr>
          <w:iCs/>
          <w:szCs w:val="20"/>
        </w:rPr>
        <w:t>(8)</w:t>
      </w:r>
      <w:r w:rsidRPr="002477FA">
        <w:rPr>
          <w:iCs/>
          <w:szCs w:val="20"/>
        </w:rPr>
        <w:tab/>
        <w:t>All IRRs and IRR Groups shall meet the following GREDP criteria for each month.  ERCOT will report non-compliance of the following performance criteria to the reliability monitor:</w:t>
      </w:r>
    </w:p>
    <w:p w:rsidR="002477FA" w:rsidRPr="002477FA" w:rsidRDefault="002477FA" w:rsidP="002477FA">
      <w:pPr>
        <w:spacing w:after="240"/>
        <w:ind w:left="1440"/>
      </w:pPr>
      <w:r w:rsidRPr="002477FA">
        <w:t xml:space="preserve">An IRR or IRR Group must have a GREDP less than Z% or the ATG must be less than the </w:t>
      </w:r>
      <w:r w:rsidRPr="002477FA">
        <w:rPr>
          <w:szCs w:val="20"/>
        </w:rPr>
        <w:t>expected</w:t>
      </w:r>
      <w:r w:rsidRPr="002477FA">
        <w:t xml:space="preserve"> MW output for 95% of the five-minute clock intervals in the month when the Resource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rsidR="002477FA" w:rsidRPr="002477FA" w:rsidRDefault="002477FA" w:rsidP="002477FA">
      <w:pPr>
        <w:spacing w:after="240"/>
        <w:ind w:left="720"/>
        <w:rPr>
          <w:szCs w:val="20"/>
        </w:rPr>
      </w:pPr>
      <w:r w:rsidRPr="002477FA">
        <w:rPr>
          <w:szCs w:val="20"/>
        </w:rPr>
        <w:t xml:space="preserve">Additionally, all IRRs and IRR Groups will also be measured for performance specifically during intervals in which ERCOT has declared EEA Level 1 or greater.  </w:t>
      </w:r>
      <w:r w:rsidRPr="002477FA">
        <w:rPr>
          <w:szCs w:val="20"/>
        </w:rPr>
        <w:lastRenderedPageBreak/>
        <w:t>These Resources and IRR Groups must meet the following GREDP criteria for the time window that includes all five-minute clock intervals during which EEA was declared.  ERCOT will report non-compliance of the following performance criteria to the reliability monitor:</w:t>
      </w:r>
    </w:p>
    <w:p w:rsidR="002477FA" w:rsidRPr="002477FA" w:rsidRDefault="002477FA" w:rsidP="002477FA">
      <w:pPr>
        <w:spacing w:after="240"/>
        <w:ind w:left="1440"/>
        <w:rPr>
          <w:szCs w:val="20"/>
        </w:rPr>
      </w:pPr>
      <w:r w:rsidRPr="002477FA">
        <w:rPr>
          <w:szCs w:val="20"/>
        </w:rPr>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p w:rsidR="002477FA" w:rsidRPr="002477FA" w:rsidRDefault="002477FA" w:rsidP="002477FA">
      <w:pPr>
        <w:spacing w:after="240"/>
        <w:ind w:left="720" w:hanging="720"/>
        <w:rPr>
          <w:szCs w:val="20"/>
        </w:rPr>
      </w:pPr>
      <w:r w:rsidRPr="002477FA">
        <w:rPr>
          <w:szCs w:val="20"/>
        </w:rPr>
        <w:t>(9)</w:t>
      </w:r>
      <w:r w:rsidRPr="002477FA">
        <w:rPr>
          <w:szCs w:val="20"/>
        </w:rPr>
        <w:tab/>
        <w:t>All Controllable Load Resources shall meet the following CLREDP criteria each month.  ERCOT will report non-compliance of the following performance criteria to the reliability monitor:</w:t>
      </w:r>
    </w:p>
    <w:p w:rsidR="002477FA" w:rsidRPr="002477FA" w:rsidRDefault="002477FA" w:rsidP="002477FA">
      <w:pPr>
        <w:spacing w:after="240"/>
        <w:ind w:left="1440"/>
        <w:rPr>
          <w:szCs w:val="20"/>
        </w:rPr>
      </w:pPr>
      <w:r w:rsidRPr="002477FA">
        <w:rPr>
          <w:szCs w:val="20"/>
        </w:rPr>
        <w:t>A Controllable Load Resource must have a CLREDP less than the greater of X% or Y MW for 85% of the five-minute clock intervals</w:t>
      </w:r>
      <w:r w:rsidRPr="002477FA" w:rsidDel="000D7A3E">
        <w:rPr>
          <w:szCs w:val="20"/>
        </w:rPr>
        <w:t xml:space="preserve"> </w:t>
      </w:r>
      <w:r w:rsidRPr="002477FA">
        <w:rPr>
          <w:szCs w:val="20"/>
        </w:rPr>
        <w:t>in the month during which CLREDP was calculated.</w:t>
      </w:r>
    </w:p>
    <w:p w:rsidR="002477FA" w:rsidRPr="002477FA" w:rsidRDefault="002477FA" w:rsidP="002477FA">
      <w:pPr>
        <w:spacing w:after="240"/>
        <w:ind w:left="720"/>
        <w:rPr>
          <w:szCs w:val="20"/>
        </w:rPr>
      </w:pPr>
      <w:r w:rsidRPr="002477FA">
        <w:rPr>
          <w:szCs w:val="20"/>
        </w:rPr>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rsidR="002477FA" w:rsidRPr="002477FA" w:rsidRDefault="002477FA" w:rsidP="002477FA">
      <w:pPr>
        <w:spacing w:after="240"/>
        <w:ind w:left="1440"/>
        <w:rPr>
          <w:szCs w:val="20"/>
        </w:rPr>
      </w:pPr>
      <w:r w:rsidRPr="002477FA">
        <w:rPr>
          <w:szCs w:val="20"/>
        </w:rPr>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rsidR="002477FA" w:rsidRPr="002477FA" w:rsidRDefault="002477FA" w:rsidP="002477FA">
      <w:pPr>
        <w:spacing w:after="240"/>
        <w:ind w:left="720"/>
        <w:rPr>
          <w:szCs w:val="20"/>
        </w:rPr>
      </w:pPr>
      <w:r w:rsidRPr="002477FA">
        <w:rPr>
          <w:szCs w:val="20"/>
        </w:rPr>
        <w:t>For Controllable Load Resources which are providing RRS</w:t>
      </w:r>
      <w:ins w:id="2755" w:author="STEC" w:date="2018-09-17T15:34:00Z">
        <w:r w:rsidR="00277066">
          <w:rPr>
            <w:szCs w:val="20"/>
          </w:rPr>
          <w:t>, ECRS,</w:t>
        </w:r>
      </w:ins>
      <w:r w:rsidRPr="002477FA">
        <w:rPr>
          <w:szCs w:val="20"/>
        </w:rPr>
        <w:t xml:space="preserve"> or Non-Spin, the following intervals will be excluded from these calculations:</w:t>
      </w:r>
    </w:p>
    <w:p w:rsidR="002477FA" w:rsidRPr="002477FA" w:rsidRDefault="002477FA" w:rsidP="002477FA">
      <w:pPr>
        <w:spacing w:after="240"/>
        <w:ind w:left="1440" w:hanging="720"/>
        <w:rPr>
          <w:szCs w:val="20"/>
        </w:rPr>
      </w:pPr>
      <w:r w:rsidRPr="002477FA">
        <w:rPr>
          <w:szCs w:val="20"/>
        </w:rPr>
        <w:t>(a)</w:t>
      </w:r>
      <w:r w:rsidRPr="002477FA">
        <w:rPr>
          <w:szCs w:val="20"/>
        </w:rPr>
        <w:tab/>
        <w:t>Five-minute clock intervals</w:t>
      </w:r>
      <w:r w:rsidRPr="002477FA" w:rsidDel="000D7A3E">
        <w:rPr>
          <w:szCs w:val="20"/>
        </w:rPr>
        <w:t xml:space="preserve"> </w:t>
      </w:r>
      <w:r w:rsidRPr="002477FA">
        <w:rPr>
          <w:szCs w:val="20"/>
        </w:rPr>
        <w:t>which begin ten minutes or less after a deployment of RRS</w:t>
      </w:r>
      <w:ins w:id="2756" w:author="STEC" w:date="2018-09-17T15:35:00Z">
        <w:r w:rsidR="00277066">
          <w:rPr>
            <w:szCs w:val="20"/>
          </w:rPr>
          <w:t xml:space="preserve"> or ECRS</w:t>
        </w:r>
      </w:ins>
      <w:r w:rsidRPr="002477FA">
        <w:rPr>
          <w:szCs w:val="20"/>
        </w:rPr>
        <w:t xml:space="preserve"> was deployed to the Resource; </w:t>
      </w:r>
    </w:p>
    <w:p w:rsidR="002477FA" w:rsidRPr="002477FA" w:rsidRDefault="002477FA" w:rsidP="002477FA">
      <w:pPr>
        <w:spacing w:after="240"/>
        <w:ind w:left="1440" w:hanging="720"/>
        <w:rPr>
          <w:szCs w:val="20"/>
        </w:rPr>
      </w:pPr>
      <w:r w:rsidRPr="002477FA">
        <w:rPr>
          <w:szCs w:val="20"/>
        </w:rPr>
        <w:t>(b)</w:t>
      </w:r>
      <w:r w:rsidRPr="002477FA">
        <w:rPr>
          <w:szCs w:val="20"/>
        </w:rPr>
        <w:tab/>
        <w:t>Five-minute clock intervals</w:t>
      </w:r>
      <w:r w:rsidRPr="002477FA" w:rsidDel="000D7A3E">
        <w:rPr>
          <w:szCs w:val="20"/>
        </w:rPr>
        <w:t xml:space="preserve"> </w:t>
      </w:r>
      <w:r w:rsidRPr="002477FA">
        <w:rPr>
          <w:szCs w:val="20"/>
        </w:rPr>
        <w:t>which begin ten minutes or less after a recall of RRS</w:t>
      </w:r>
      <w:ins w:id="2757" w:author="STEC" w:date="2018-09-17T15:35:00Z">
        <w:r w:rsidR="00277066">
          <w:rPr>
            <w:szCs w:val="20"/>
          </w:rPr>
          <w:t xml:space="preserve"> or ECRS</w:t>
        </w:r>
      </w:ins>
      <w:r w:rsidRPr="002477FA">
        <w:rPr>
          <w:szCs w:val="20"/>
        </w:rPr>
        <w:t xml:space="preserve"> when the Resource was deployed for RRS</w:t>
      </w:r>
      <w:ins w:id="2758" w:author="STEC" w:date="2018-09-17T15:35:00Z">
        <w:r w:rsidR="00277066">
          <w:rPr>
            <w:szCs w:val="20"/>
          </w:rPr>
          <w:t xml:space="preserve"> or ECRS</w:t>
        </w:r>
      </w:ins>
      <w:r w:rsidRPr="002477FA">
        <w:rPr>
          <w:szCs w:val="20"/>
        </w:rPr>
        <w:t>;</w:t>
      </w:r>
    </w:p>
    <w:p w:rsidR="002477FA" w:rsidRPr="002477FA" w:rsidRDefault="002477FA" w:rsidP="002477FA">
      <w:pPr>
        <w:spacing w:after="240"/>
        <w:ind w:left="1440" w:hanging="720"/>
        <w:rPr>
          <w:szCs w:val="20"/>
        </w:rPr>
      </w:pPr>
      <w:r w:rsidRPr="002477FA">
        <w:rPr>
          <w:szCs w:val="20"/>
        </w:rPr>
        <w:t>(c)</w:t>
      </w:r>
      <w:r w:rsidRPr="002477FA">
        <w:rPr>
          <w:szCs w:val="20"/>
        </w:rPr>
        <w:tab/>
        <w:t>Five-minute clock intervals</w:t>
      </w:r>
      <w:r w:rsidRPr="002477FA" w:rsidDel="000D7A3E">
        <w:rPr>
          <w:szCs w:val="20"/>
        </w:rPr>
        <w:t xml:space="preserve"> </w:t>
      </w:r>
      <w:r w:rsidRPr="002477FA">
        <w:rPr>
          <w:szCs w:val="20"/>
        </w:rPr>
        <w:t>which begin 30 minutes or less after a deployment of Non-Spin was deployed to the Resource; and</w:t>
      </w:r>
    </w:p>
    <w:p w:rsidR="002477FA" w:rsidRPr="002477FA" w:rsidRDefault="002477FA" w:rsidP="002477FA">
      <w:pPr>
        <w:spacing w:after="240"/>
        <w:ind w:left="1440" w:hanging="720"/>
        <w:rPr>
          <w:szCs w:val="20"/>
        </w:rPr>
      </w:pPr>
      <w:r w:rsidRPr="002477FA">
        <w:rPr>
          <w:szCs w:val="20"/>
        </w:rPr>
        <w:t>(d)</w:t>
      </w:r>
      <w:r w:rsidRPr="002477FA">
        <w:rPr>
          <w:szCs w:val="20"/>
        </w:rPr>
        <w:tab/>
        <w:t>Five-minute clock intervals</w:t>
      </w:r>
      <w:r w:rsidRPr="002477FA" w:rsidDel="000D7A3E">
        <w:rPr>
          <w:szCs w:val="20"/>
        </w:rPr>
        <w:t xml:space="preserve"> </w:t>
      </w:r>
      <w:r w:rsidRPr="002477FA">
        <w:rPr>
          <w:szCs w:val="20"/>
        </w:rPr>
        <w:t>which begin 30 minutes or less after a recall of Non-Spin when the Resource was deployed for Non-Spin.</w:t>
      </w:r>
    </w:p>
    <w:p w:rsidR="002477FA" w:rsidRPr="002477FA" w:rsidRDefault="002477FA" w:rsidP="002477FA">
      <w:pPr>
        <w:spacing w:after="240"/>
        <w:ind w:left="720" w:hanging="720"/>
        <w:rPr>
          <w:iCs/>
          <w:szCs w:val="20"/>
        </w:rPr>
      </w:pPr>
      <w:r w:rsidRPr="002477FA">
        <w:rPr>
          <w:iCs/>
          <w:szCs w:val="20"/>
        </w:rPr>
        <w:lastRenderedPageBreak/>
        <w:t>(10)</w:t>
      </w:r>
      <w:r w:rsidRPr="002477FA">
        <w:rPr>
          <w:iCs/>
          <w:szCs w:val="20"/>
        </w:rPr>
        <w:tab/>
        <w:t>The GREDP/CLREDP performance criteria in paragraphs (7) through (9) above shall be subject to review and approval by TAC.  The GREDP/CLREDP performance criteria variables X, Y, and Z shall be posted to the MIS Public Area no later than three Business Days after TAC approval.</w:t>
      </w:r>
    </w:p>
    <w:p w:rsidR="002477FA" w:rsidRPr="002477FA" w:rsidRDefault="002477FA" w:rsidP="002477FA">
      <w:pPr>
        <w:spacing w:after="240"/>
        <w:ind w:left="720" w:hanging="720"/>
        <w:rPr>
          <w:iCs/>
          <w:szCs w:val="20"/>
        </w:rPr>
      </w:pPr>
      <w:r w:rsidRPr="002477FA">
        <w:rPr>
          <w:iCs/>
          <w:szCs w:val="20"/>
        </w:rPr>
        <w:t>(11)</w:t>
      </w:r>
      <w:r w:rsidRPr="002477FA">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p w:rsidR="00BA7A09" w:rsidRPr="0003648D" w:rsidRDefault="00BA7A09" w:rsidP="00BA7A09">
      <w:pPr>
        <w:keepNext/>
        <w:tabs>
          <w:tab w:val="left" w:pos="1620"/>
        </w:tabs>
        <w:spacing w:before="240" w:after="240"/>
        <w:ind w:left="1620" w:hanging="1620"/>
        <w:outlineLvl w:val="4"/>
        <w:rPr>
          <w:b/>
          <w:szCs w:val="26"/>
        </w:rPr>
      </w:pPr>
      <w:r w:rsidRPr="0003648D">
        <w:rPr>
          <w:b/>
          <w:szCs w:val="26"/>
        </w:rPr>
        <w:t>8.1.1.4.</w:t>
      </w:r>
      <w:ins w:id="2759" w:author="STEC" w:date="2018-09-17T15:37:00Z">
        <w:r w:rsidR="00277066">
          <w:rPr>
            <w:b/>
            <w:szCs w:val="26"/>
          </w:rPr>
          <w:t>4</w:t>
        </w:r>
      </w:ins>
      <w:del w:id="2760" w:author="STEC" w:date="2018-09-17T15:37:00Z">
        <w:r w:rsidRPr="0003648D" w:rsidDel="00277066">
          <w:rPr>
            <w:b/>
            <w:szCs w:val="26"/>
          </w:rPr>
          <w:delText>2</w:delText>
        </w:r>
      </w:del>
      <w:r w:rsidRPr="0003648D">
        <w:rPr>
          <w:b/>
          <w:szCs w:val="26"/>
        </w:rPr>
        <w:tab/>
        <w:t>Responsive Reserve Service Energy Deployment Criteria</w:t>
      </w:r>
      <w:bookmarkEnd w:id="2673"/>
      <w:bookmarkEnd w:id="2674"/>
      <w:bookmarkEnd w:id="2675"/>
      <w:bookmarkEnd w:id="2676"/>
      <w:bookmarkEnd w:id="2677"/>
      <w:bookmarkEnd w:id="2678"/>
      <w:bookmarkEnd w:id="2679"/>
      <w:bookmarkEnd w:id="2680"/>
      <w:bookmarkEnd w:id="2681"/>
    </w:p>
    <w:p w:rsidR="00BA7A09" w:rsidRPr="0003648D" w:rsidRDefault="00BA7A09" w:rsidP="00BA7A09">
      <w:pPr>
        <w:spacing w:after="240"/>
        <w:ind w:left="720" w:hanging="720"/>
        <w:rPr>
          <w:iCs/>
          <w:szCs w:val="20"/>
        </w:rPr>
      </w:pPr>
      <w:r w:rsidRPr="0003648D">
        <w:rPr>
          <w:iCs/>
          <w:szCs w:val="20"/>
        </w:rPr>
        <w:t>(1)</w:t>
      </w:r>
      <w:r w:rsidRPr="0003648D">
        <w:rPr>
          <w:iCs/>
          <w:szCs w:val="20"/>
        </w:rPr>
        <w:tab/>
        <w:t xml:space="preserve">Each QSE providing RRS shall so indicate by appropriate entries in the Resource’s Ancillary Service Schedule and the Ancillary Service Resource Responsibility providing that service.  </w:t>
      </w:r>
      <w:ins w:id="2761" w:author="STEC" w:date="2018-10-04T08:22:00Z">
        <w:r w:rsidR="00317940">
          <w:rPr>
            <w:iCs/>
            <w:szCs w:val="20"/>
          </w:rPr>
          <w:t>When manually deployed as specified in Nodal</w:t>
        </w:r>
        <w:r w:rsidR="00317940" w:rsidRPr="005D7D16">
          <w:rPr>
            <w:iCs/>
            <w:szCs w:val="20"/>
          </w:rPr>
          <w:t xml:space="preserve"> Operating Guide Section 4.8</w:t>
        </w:r>
        <w:r w:rsidR="00317940">
          <w:rPr>
            <w:iCs/>
            <w:szCs w:val="20"/>
          </w:rPr>
          <w:t>,</w:t>
        </w:r>
        <w:r w:rsidR="00317940" w:rsidRPr="005D7D16">
          <w:rPr>
            <w:iCs/>
            <w:szCs w:val="20"/>
          </w:rPr>
          <w:t xml:space="preserve"> Responsive Reserve Service During Scarcity Conditions</w:t>
        </w:r>
        <w:r w:rsidR="00317940">
          <w:rPr>
            <w:iCs/>
            <w:szCs w:val="20"/>
          </w:rPr>
          <w:t>, SCED</w:t>
        </w:r>
        <w:r w:rsidR="00317940" w:rsidRPr="0003648D">
          <w:rPr>
            <w:iCs/>
            <w:szCs w:val="20"/>
          </w:rPr>
          <w:t xml:space="preserve"> </w:t>
        </w:r>
      </w:ins>
      <w:ins w:id="2762" w:author="STEC" w:date="2018-09-27T11:48:00Z">
        <w:del w:id="2763" w:author="STEC" w:date="2018-10-04T08:22:00Z">
          <w:r w:rsidR="00F63609" w:rsidDel="00317940">
            <w:rPr>
              <w:iCs/>
              <w:szCs w:val="20"/>
            </w:rPr>
            <w:delText xml:space="preserve">If required, </w:delText>
          </w:r>
        </w:del>
      </w:ins>
      <w:del w:id="2764" w:author="STEC" w:date="2018-10-04T08:22:00Z">
        <w:r w:rsidRPr="0003648D" w:rsidDel="00317940">
          <w:rPr>
            <w:iCs/>
            <w:szCs w:val="20"/>
          </w:rPr>
          <w:delText xml:space="preserve">ERCOT </w:delText>
        </w:r>
      </w:del>
      <w:r w:rsidRPr="0003648D">
        <w:rPr>
          <w:iCs/>
          <w:szCs w:val="20"/>
        </w:rPr>
        <w:t>shall adjust the Generation Resource’s Base Point for any requested RRS energy in the next cycle of SCED as specified in Section 6.5.7.6.2.2, Deployment of Responsive Reserve Service.  For Controllable Load Resources, the QSE shall control its Resources to operate to the Resource’s Scheduled Power Consumption minus any Ancillary Service deployments.  Control performance during periods in which ERCOT has deployed RRS shall be based on the requirements below and failure to meet any one of these requirements shall be reported to the Reliability Monitor as non-compliance:</w:t>
      </w:r>
      <w:r w:rsidR="00C11683">
        <w:rPr>
          <w:iCs/>
          <w:szCs w:val="20"/>
        </w:rPr>
        <w:t xml:space="preserve"> </w:t>
      </w:r>
    </w:p>
    <w:p w:rsidR="00BA7A09" w:rsidRPr="0003648D" w:rsidDel="00277066" w:rsidRDefault="00277066" w:rsidP="00BA7A09">
      <w:pPr>
        <w:spacing w:after="240"/>
        <w:ind w:left="1440" w:hanging="720"/>
        <w:rPr>
          <w:del w:id="2765" w:author="STEC" w:date="2018-09-17T15:39:00Z"/>
          <w:szCs w:val="20"/>
        </w:rPr>
      </w:pPr>
      <w:ins w:id="2766" w:author="STEC" w:date="2018-09-17T15:39:00Z">
        <w:r w:rsidRPr="0003648D" w:rsidDel="00277066">
          <w:rPr>
            <w:szCs w:val="20"/>
          </w:rPr>
          <w:t xml:space="preserve"> </w:t>
        </w:r>
      </w:ins>
      <w:del w:id="2767" w:author="STEC" w:date="2018-09-17T15:39:00Z">
        <w:r w:rsidR="00BA7A09" w:rsidRPr="0003648D" w:rsidDel="00277066">
          <w:rPr>
            <w:szCs w:val="20"/>
          </w:rPr>
          <w:delText>(a)</w:delText>
        </w:r>
        <w:r w:rsidR="00BA7A09" w:rsidRPr="0003648D" w:rsidDel="00277066">
          <w:rPr>
            <w:szCs w:val="20"/>
          </w:rPr>
          <w:tab/>
        </w:r>
      </w:del>
      <w:ins w:id="2768" w:author="STEC" w:date="2018-09-28T15:19:00Z">
        <w:r w:rsidR="00241C8A" w:rsidRPr="00241C8A">
          <w:rPr>
            <w:szCs w:val="20"/>
          </w:rPr>
          <w:t xml:space="preserve"> </w:t>
        </w:r>
        <w:r w:rsidR="00241C8A">
          <w:rPr>
            <w:szCs w:val="20"/>
          </w:rPr>
          <w:t>Following a manual deployment instruction, w</w:t>
        </w:r>
      </w:ins>
      <w:del w:id="2769" w:author="STEC" w:date="2018-09-28T15:19:00Z">
        <w:r w:rsidR="00BA7A09" w:rsidRPr="0003648D" w:rsidDel="00241C8A">
          <w:rPr>
            <w:szCs w:val="20"/>
          </w:rPr>
          <w:delText>W</w:delText>
        </w:r>
      </w:del>
      <w:r w:rsidR="00BA7A09" w:rsidRPr="0003648D">
        <w:rPr>
          <w:szCs w:val="20"/>
        </w:rPr>
        <w:t>ithin one minute</w:t>
      </w:r>
      <w:del w:id="2770" w:author="STEC" w:date="2018-09-28T15:19:00Z">
        <w:r w:rsidR="00BA7A09" w:rsidRPr="0003648D" w:rsidDel="00241C8A">
          <w:rPr>
            <w:szCs w:val="20"/>
          </w:rPr>
          <w:delText xml:space="preserve"> following a deployment instruction</w:delText>
        </w:r>
      </w:del>
      <w:r w:rsidR="00BA7A09" w:rsidRPr="0003648D">
        <w:rPr>
          <w:szCs w:val="20"/>
        </w:rPr>
        <w:t>,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p w:rsidR="00BA7A09" w:rsidRPr="0003648D" w:rsidRDefault="00BA7A09" w:rsidP="00BA7A09">
      <w:pPr>
        <w:spacing w:after="240"/>
        <w:ind w:left="1440" w:hanging="720"/>
        <w:rPr>
          <w:szCs w:val="20"/>
        </w:rPr>
      </w:pPr>
      <w:r w:rsidRPr="0003648D">
        <w:rPr>
          <w:szCs w:val="20"/>
        </w:rPr>
        <w:t>(b)</w:t>
      </w:r>
      <w:r w:rsidRPr="0003648D">
        <w:rPr>
          <w:szCs w:val="20"/>
        </w:rPr>
        <w:tab/>
        <w:t xml:space="preserve">A QSE providing RRS must reserve sufficient </w:t>
      </w:r>
      <w:del w:id="2771" w:author="STEC" w:date="2018-09-17T15:39:00Z">
        <w:r w:rsidRPr="0003648D" w:rsidDel="00277066">
          <w:rPr>
            <w:szCs w:val="20"/>
          </w:rPr>
          <w:delText>frequency responsive</w:delText>
        </w:r>
      </w:del>
      <w:ins w:id="2772" w:author="STEC" w:date="2018-09-17T15:39:00Z">
        <w:r w:rsidR="00277066">
          <w:rPr>
            <w:szCs w:val="20"/>
          </w:rPr>
          <w:t>PFR capable</w:t>
        </w:r>
      </w:ins>
      <w:r w:rsidRPr="0003648D">
        <w:rPr>
          <w:szCs w:val="20"/>
        </w:rPr>
        <w:t xml:space="preserve"> capacity on each Generation Resource with a RRS responsibility</w:t>
      </w:r>
      <w:ins w:id="2773" w:author="STEC" w:date="2018-09-17T15:40:00Z">
        <w:r w:rsidR="00277066">
          <w:rPr>
            <w:szCs w:val="20"/>
          </w:rPr>
          <w:t xml:space="preserve"> or must reserve sufficient capacity capable of FFR </w:t>
        </w:r>
      </w:ins>
      <w:del w:id="2774" w:author="STEC" w:date="2018-09-17T15:41:00Z">
        <w:r w:rsidRPr="0003648D" w:rsidDel="00277066">
          <w:rPr>
            <w:szCs w:val="20"/>
          </w:rPr>
          <w:delText xml:space="preserve"> </w:delText>
        </w:r>
      </w:del>
      <w:r w:rsidRPr="0003648D">
        <w:rPr>
          <w:szCs w:val="20"/>
        </w:rPr>
        <w:t xml:space="preserve">to supply the full amount of RRS scheduled for that Generation Resource.  The QSE shall not use NFRC, such as power augmentation capacity on a Generation Resource, to provide RRS.  </w:t>
      </w:r>
    </w:p>
    <w:p w:rsidR="009D4A5E" w:rsidRPr="0003648D" w:rsidRDefault="00BA7A09" w:rsidP="00BA7A09">
      <w:pPr>
        <w:spacing w:after="240"/>
        <w:ind w:left="1440" w:hanging="720"/>
        <w:rPr>
          <w:szCs w:val="20"/>
        </w:rPr>
      </w:pPr>
      <w:r w:rsidRPr="0003648D">
        <w:rPr>
          <w:szCs w:val="20"/>
        </w:rPr>
        <w:t>(c)</w:t>
      </w:r>
      <w:r w:rsidRPr="0003648D">
        <w:rPr>
          <w:szCs w:val="20"/>
        </w:rPr>
        <w:tab/>
        <w:t>ERCOT shall evaluate the Primary Frequency Response of all RRS providers</w:t>
      </w:r>
      <w:r w:rsidRPr="0003648D">
        <w:rPr>
          <w:iCs/>
          <w:szCs w:val="20"/>
        </w:rPr>
        <w:t xml:space="preserve"> as calculated in Nodal Operating Guide Section 8, Attachment J, Initial and Sustained Measurements for Primary Frequency Response.</w:t>
      </w:r>
    </w:p>
    <w:p w:rsidR="00BA7A09" w:rsidRPr="0003648D" w:rsidRDefault="00BA7A09" w:rsidP="00BA7A09">
      <w:pPr>
        <w:spacing w:after="240"/>
        <w:ind w:left="1440" w:hanging="720"/>
        <w:rPr>
          <w:szCs w:val="20"/>
        </w:rPr>
      </w:pPr>
      <w:r w:rsidRPr="0003648D">
        <w:rPr>
          <w:szCs w:val="20"/>
        </w:rPr>
        <w:lastRenderedPageBreak/>
        <w:t>(d)</w:t>
      </w:r>
      <w:r w:rsidRPr="0003648D">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rsidR="00BA7A09" w:rsidRPr="0003648D" w:rsidRDefault="00BA7A09" w:rsidP="00BA7A09">
      <w:pPr>
        <w:spacing w:after="240"/>
        <w:ind w:left="2160" w:hanging="720"/>
        <w:rPr>
          <w:szCs w:val="20"/>
        </w:rPr>
      </w:pPr>
      <w:r w:rsidRPr="0003648D">
        <w:rPr>
          <w:szCs w:val="20"/>
        </w:rPr>
        <w:t>(i)</w:t>
      </w:r>
      <w:r w:rsidRPr="0003648D">
        <w:rPr>
          <w:szCs w:val="20"/>
        </w:rPr>
        <w:tab/>
        <w:t>The QSE’s Responsibility for RRS from non-Controllable Load Resources; or</w:t>
      </w:r>
    </w:p>
    <w:p w:rsidR="00BA7A09" w:rsidRPr="0003648D" w:rsidRDefault="00BA7A09" w:rsidP="00BA7A09">
      <w:pPr>
        <w:spacing w:after="240"/>
        <w:ind w:left="2160" w:hanging="720"/>
        <w:rPr>
          <w:szCs w:val="20"/>
        </w:rPr>
      </w:pPr>
      <w:r w:rsidRPr="0003648D">
        <w:rPr>
          <w:szCs w:val="20"/>
        </w:rPr>
        <w:t>(ii)</w:t>
      </w:r>
      <w:r w:rsidRPr="0003648D">
        <w:rPr>
          <w:szCs w:val="20"/>
        </w:rPr>
        <w:tab/>
        <w:t>The requested MW deployment.</w:t>
      </w:r>
    </w:p>
    <w:p w:rsidR="00BA7A09" w:rsidRPr="0003648D" w:rsidRDefault="00BA7A09" w:rsidP="00BA7A09">
      <w:pPr>
        <w:spacing w:after="240"/>
        <w:ind w:left="1440" w:hanging="720"/>
        <w:rPr>
          <w:szCs w:val="20"/>
        </w:rPr>
      </w:pPr>
      <w:r w:rsidRPr="0003648D">
        <w:rPr>
          <w:szCs w:val="20"/>
        </w:rPr>
        <w:tab/>
        <w:t>The QSE’s portfolio shall maintain this response until recalled or the Resource’s obligation to provide RRS expires.  The combination of the QSE’s RRS responsibility and additional available capacity shall not exceed 150% of the sum of the QSE’s Ancillary Service Resource Responsibility for RRS from non-Controllable Load Resources.  Any additional available capacity from Load Resources other than Controllable Load Resources shall be deployed concurrently with RRS Service.</w:t>
      </w:r>
    </w:p>
    <w:p w:rsidR="00BA7A09" w:rsidRPr="0003648D" w:rsidRDefault="00BA7A09" w:rsidP="00BA7A09">
      <w:pPr>
        <w:spacing w:after="240"/>
        <w:ind w:left="1440" w:hanging="720"/>
        <w:rPr>
          <w:szCs w:val="20"/>
        </w:rPr>
      </w:pPr>
      <w:r w:rsidRPr="0003648D">
        <w:rPr>
          <w:szCs w:val="20"/>
        </w:rPr>
        <w:t>(e)</w:t>
      </w:r>
      <w:r w:rsidRPr="0003648D">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rsidR="00BA7A09" w:rsidRPr="0003648D" w:rsidRDefault="00BA7A09" w:rsidP="00BA7A09">
      <w:pPr>
        <w:spacing w:after="240"/>
        <w:ind w:left="1440" w:hanging="720"/>
        <w:rPr>
          <w:szCs w:val="20"/>
        </w:rPr>
      </w:pPr>
      <w:r w:rsidRPr="0003648D">
        <w:rPr>
          <w:szCs w:val="20"/>
        </w:rPr>
        <w:t>(f)</w:t>
      </w:r>
      <w:r w:rsidRPr="0003648D">
        <w:rPr>
          <w:szCs w:val="20"/>
        </w:rP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rsidR="00D02D69" w:rsidRDefault="00BA7A09" w:rsidP="00BA7A09">
      <w:pPr>
        <w:spacing w:after="240"/>
        <w:ind w:left="720" w:hanging="720"/>
        <w:rPr>
          <w:ins w:id="2775" w:author="STEC" w:date="2018-09-17T15:48:00Z"/>
          <w:szCs w:val="20"/>
        </w:rPr>
      </w:pPr>
      <w:r w:rsidRPr="0003648D">
        <w:rPr>
          <w:szCs w:val="20"/>
        </w:rPr>
        <w:t>(g)</w:t>
      </w:r>
      <w:r w:rsidRPr="0003648D">
        <w:rPr>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rsidR="00BA7A09" w:rsidRPr="0003648D" w:rsidRDefault="00BA7A09" w:rsidP="00BA7A09">
      <w:pPr>
        <w:spacing w:after="240"/>
        <w:ind w:left="720" w:hanging="720"/>
        <w:rPr>
          <w:iCs/>
          <w:szCs w:val="20"/>
        </w:rPr>
      </w:pPr>
      <w:r w:rsidRPr="0003648D">
        <w:rPr>
          <w:iCs/>
          <w:szCs w:val="20"/>
        </w:rPr>
        <w:lastRenderedPageBreak/>
        <w:t>(2)</w:t>
      </w:r>
      <w:r w:rsidRPr="0003648D">
        <w:rPr>
          <w:iCs/>
          <w:szCs w:val="20"/>
        </w:rPr>
        <w:tab/>
        <w:t>For all Frequency Measurable Events (FMEs), ERCOT shall use the recorded data for each two-second scan rate value of real power output for each All-Inclusive Generation Resource,</w:t>
      </w:r>
      <w:ins w:id="2776" w:author="STEC" w:date="2018-09-17T15:49:00Z">
        <w:r w:rsidR="00D02D69">
          <w:rPr>
            <w:iCs/>
            <w:szCs w:val="20"/>
          </w:rPr>
          <w:t xml:space="preserve"> Resource capable of FFR providing RRS,</w:t>
        </w:r>
      </w:ins>
      <w:r w:rsidRPr="0003648D">
        <w:rPr>
          <w:iCs/>
          <w:szCs w:val="20"/>
        </w:rPr>
        <w:t xml:space="preserve"> and Controllable Load Resource.  ERCOT shall use the recorded MW data beginning one minute before the start of the frequency excursion event until ten minutes after the start of the frequency excursion event.  Satisfactory performance must be measured by comparing actual Primary Frequency Response to the expected Primary Frequency Response as required in the Operating Guides. </w:t>
      </w:r>
    </w:p>
    <w:p w:rsidR="00BA7A09" w:rsidRPr="0003648D" w:rsidRDefault="00BA7A09" w:rsidP="00BA7A09">
      <w:pPr>
        <w:spacing w:after="240"/>
        <w:ind w:left="720" w:hanging="720"/>
        <w:rPr>
          <w:iCs/>
          <w:szCs w:val="20"/>
        </w:rPr>
      </w:pPr>
      <w:r w:rsidRPr="0003648D">
        <w:rPr>
          <w:iCs/>
          <w:szCs w:val="20"/>
        </w:rPr>
        <w:t>(3)</w:t>
      </w:r>
      <w:r w:rsidRPr="0003648D">
        <w:rPr>
          <w:iCs/>
          <w:szCs w:val="20"/>
        </w:rPr>
        <w:tab/>
        <w:t>ERCOT shall monitor the Primary Frequency Response that is delivered during FMEs of All-Inclusive Generation Resources</w:t>
      </w:r>
      <w:ins w:id="2777" w:author="STEC" w:date="2018-09-17T15:50:00Z">
        <w:r w:rsidR="00D02D69">
          <w:rPr>
            <w:iCs/>
            <w:szCs w:val="20"/>
          </w:rPr>
          <w:t>, Resource capable of FFR providing RRS,</w:t>
        </w:r>
      </w:ins>
      <w:r w:rsidRPr="0003648D">
        <w:rPr>
          <w:iCs/>
          <w:szCs w:val="20"/>
        </w:rPr>
        <w:t xml:space="preserve"> and </w:t>
      </w:r>
      <w:r w:rsidRPr="0003648D">
        <w:rPr>
          <w:szCs w:val="20"/>
        </w:rPr>
        <w:t>Controllable Load Resources using the methodology specified in the Operating Guides.  ERCOT shall monitor the Primary Frequency Response that is delivered during FMEs of</w:t>
      </w:r>
      <w:r w:rsidRPr="0003648D">
        <w:rPr>
          <w:iCs/>
          <w:szCs w:val="20"/>
        </w:rPr>
        <w:t xml:space="preserve"> Controllable Load Resources, relay response for Loads and </w:t>
      </w:r>
      <w:del w:id="2778" w:author="STEC" w:date="2018-09-28T16:05:00Z">
        <w:r w:rsidRPr="0003648D" w:rsidDel="007B35EC">
          <w:rPr>
            <w:iCs/>
            <w:szCs w:val="20"/>
          </w:rPr>
          <w:delText>hydro</w:delText>
        </w:r>
      </w:del>
      <w:r w:rsidRPr="0003648D">
        <w:rPr>
          <w:iCs/>
          <w:szCs w:val="20"/>
        </w:rPr>
        <w:t xml:space="preserve"> RRS</w:t>
      </w:r>
      <w:r w:rsidRPr="0003648D">
        <w:rPr>
          <w:szCs w:val="20"/>
        </w:rPr>
        <w:t xml:space="preserve"> at the frequency specified in paragraph (3)(b) of Section 3.18, Resource Limits in Providing Ancillary Service</w:t>
      </w:r>
      <w:r w:rsidRPr="0003648D">
        <w:rPr>
          <w:iCs/>
          <w:szCs w:val="20"/>
        </w:rPr>
        <w:t>.</w:t>
      </w:r>
    </w:p>
    <w:p w:rsidR="00277066" w:rsidRPr="0003648D" w:rsidRDefault="00277066" w:rsidP="00277066">
      <w:pPr>
        <w:keepNext/>
        <w:tabs>
          <w:tab w:val="left" w:pos="1620"/>
        </w:tabs>
        <w:spacing w:before="240" w:after="240"/>
        <w:ind w:left="1620" w:hanging="1620"/>
        <w:outlineLvl w:val="4"/>
        <w:rPr>
          <w:ins w:id="2779" w:author="STEC" w:date="2018-09-17T15:36:00Z"/>
          <w:b/>
          <w:szCs w:val="26"/>
        </w:rPr>
      </w:pPr>
      <w:bookmarkStart w:id="2780" w:name="_Toc400968490"/>
      <w:bookmarkStart w:id="2781" w:name="_Toc402362738"/>
      <w:bookmarkStart w:id="2782" w:name="_Toc405554804"/>
      <w:bookmarkStart w:id="2783" w:name="_Toc458771463"/>
      <w:bookmarkStart w:id="2784" w:name="_Toc458771586"/>
      <w:bookmarkStart w:id="2785" w:name="_Toc460939765"/>
      <w:bookmarkStart w:id="2786" w:name="_Toc505095456"/>
      <w:ins w:id="2787" w:author="STEC" w:date="2018-09-17T15:36:00Z">
        <w:r w:rsidRPr="0003648D">
          <w:rPr>
            <w:b/>
            <w:szCs w:val="26"/>
          </w:rPr>
          <w:t>8.1.1.4.2</w:t>
        </w:r>
        <w:r w:rsidRPr="0003648D">
          <w:rPr>
            <w:b/>
            <w:szCs w:val="26"/>
          </w:rPr>
          <w:tab/>
        </w:r>
        <w:r>
          <w:rPr>
            <w:b/>
            <w:szCs w:val="26"/>
          </w:rPr>
          <w:t>ERCOT Contingency Reserve Service</w:t>
        </w:r>
        <w:r w:rsidRPr="0003648D">
          <w:rPr>
            <w:b/>
            <w:szCs w:val="26"/>
          </w:rPr>
          <w:t xml:space="preserve"> Energy Deployment Criteria</w:t>
        </w:r>
      </w:ins>
    </w:p>
    <w:p w:rsidR="00277066" w:rsidRPr="0003648D" w:rsidRDefault="00277066" w:rsidP="00277066">
      <w:pPr>
        <w:spacing w:after="240"/>
        <w:ind w:left="720" w:hanging="720"/>
        <w:rPr>
          <w:ins w:id="2788" w:author="STEC" w:date="2018-09-17T15:36:00Z"/>
          <w:iCs/>
          <w:szCs w:val="20"/>
        </w:rPr>
      </w:pPr>
      <w:ins w:id="2789" w:author="STEC" w:date="2018-09-17T15:36:00Z">
        <w:r w:rsidRPr="0003648D">
          <w:rPr>
            <w:iCs/>
            <w:szCs w:val="20"/>
          </w:rPr>
          <w:t>(1)</w:t>
        </w:r>
        <w:r w:rsidRPr="0003648D">
          <w:rPr>
            <w:iCs/>
            <w:szCs w:val="20"/>
          </w:rPr>
          <w:tab/>
          <w:t xml:space="preserve">Each QSE providing </w:t>
        </w:r>
        <w:r>
          <w:rPr>
            <w:iCs/>
            <w:szCs w:val="20"/>
          </w:rPr>
          <w:t>ECRS</w:t>
        </w:r>
        <w:r w:rsidRPr="0003648D">
          <w:rPr>
            <w:iCs/>
            <w:szCs w:val="20"/>
          </w:rPr>
          <w:t xml:space="preserve"> shall so indicate by appropriate entries in the Resource’s Ancillary Service Schedule and the Ancillary Service Resource Responsibility providing that service.  </w:t>
        </w:r>
        <w:del w:id="2790" w:author="STEC" w:date="2018-10-03T15:09:00Z">
          <w:r w:rsidRPr="0003648D" w:rsidDel="00524588">
            <w:rPr>
              <w:iCs/>
              <w:szCs w:val="20"/>
            </w:rPr>
            <w:delText>ERCOT</w:delText>
          </w:r>
        </w:del>
      </w:ins>
      <w:ins w:id="2791" w:author="STEC" w:date="2018-10-03T15:09:00Z">
        <w:r w:rsidR="00524588">
          <w:rPr>
            <w:iCs/>
            <w:szCs w:val="20"/>
          </w:rPr>
          <w:t>SCED</w:t>
        </w:r>
      </w:ins>
      <w:ins w:id="2792" w:author="STEC" w:date="2018-09-17T15:36:00Z">
        <w:r w:rsidRPr="0003648D">
          <w:rPr>
            <w:iCs/>
            <w:szCs w:val="20"/>
          </w:rPr>
          <w:t xml:space="preserve"> shall adjust the Generation Resource’s Base Point for any requested </w:t>
        </w:r>
        <w:r>
          <w:rPr>
            <w:iCs/>
            <w:szCs w:val="20"/>
          </w:rPr>
          <w:t>ECRS</w:t>
        </w:r>
        <w:r w:rsidRPr="0003648D">
          <w:rPr>
            <w:iCs/>
            <w:szCs w:val="20"/>
          </w:rPr>
          <w:t xml:space="preserve"> energy in the next cycle of SCED as specified in Section 6.5.7.6.2.2, Deployment of </w:t>
        </w:r>
        <w:r>
          <w:rPr>
            <w:iCs/>
            <w:szCs w:val="20"/>
          </w:rPr>
          <w:t>ERCOT Contingency Reserve Service</w:t>
        </w:r>
        <w:r w:rsidRPr="0003648D">
          <w:rPr>
            <w:iCs/>
            <w:szCs w:val="20"/>
          </w:rPr>
          <w:t xml:space="preserve">.  For Controllable Load Resources, the QSE shall control its Resources to operate to the Resource’s Scheduled Power Consumption minus any Ancillary Service deployments.  Control performance during periods in which ERCOT has deployed </w:t>
        </w:r>
        <w:r>
          <w:rPr>
            <w:iCs/>
            <w:szCs w:val="20"/>
          </w:rPr>
          <w:t>ECRS</w:t>
        </w:r>
        <w:r w:rsidRPr="0003648D">
          <w:rPr>
            <w:iCs/>
            <w:szCs w:val="20"/>
          </w:rPr>
          <w:t xml:space="preserve"> shall be based on the requirements below and failure to meet any one of these requirements shall be reported to the Reliability Monitor as non-compliance:</w:t>
        </w:r>
        <w:r>
          <w:rPr>
            <w:iCs/>
            <w:szCs w:val="20"/>
          </w:rPr>
          <w:t xml:space="preserve"> </w:t>
        </w:r>
      </w:ins>
    </w:p>
    <w:p w:rsidR="00277066" w:rsidRPr="0003648D" w:rsidRDefault="00277066" w:rsidP="00277066">
      <w:pPr>
        <w:spacing w:after="240"/>
        <w:ind w:left="1440" w:hanging="720"/>
        <w:rPr>
          <w:ins w:id="2793" w:author="STEC" w:date="2018-09-17T15:36:00Z"/>
          <w:szCs w:val="20"/>
        </w:rPr>
      </w:pPr>
      <w:ins w:id="2794" w:author="STEC" w:date="2018-09-17T15:36:00Z">
        <w:r w:rsidRPr="0003648D">
          <w:rPr>
            <w:szCs w:val="20"/>
          </w:rPr>
          <w:t>(a)</w:t>
        </w:r>
        <w:r w:rsidRPr="0003648D">
          <w:rPr>
            <w:szCs w:val="20"/>
          </w:rPr>
          <w:tab/>
          <w:t xml:space="preserve">Within one minute following a deployment instruction, the QSE must update the telemetered Ancillary Service Schedule for </w:t>
        </w:r>
        <w:r>
          <w:rPr>
            <w:szCs w:val="20"/>
          </w:rPr>
          <w:t>ECRS</w:t>
        </w:r>
        <w:r w:rsidRPr="0003648D">
          <w:rPr>
            <w:szCs w:val="20"/>
          </w:rPr>
          <w:t xml:space="preserve"> for Generation Resources, and Load Resources to reflect the deployment amount.  The difference between the sum of the QSE’s Resource </w:t>
        </w:r>
        <w:r>
          <w:rPr>
            <w:szCs w:val="20"/>
          </w:rPr>
          <w:t>ECRS</w:t>
        </w:r>
        <w:r w:rsidRPr="0003648D">
          <w:rPr>
            <w:szCs w:val="20"/>
          </w:rPr>
          <w:t xml:space="preserve"> schedules and the sum of the QSE’s Resource </w:t>
        </w:r>
        <w:r>
          <w:rPr>
            <w:szCs w:val="20"/>
          </w:rPr>
          <w:t>ECRS</w:t>
        </w:r>
        <w:r w:rsidRPr="0003648D">
          <w:rPr>
            <w:szCs w:val="20"/>
          </w:rPr>
          <w:t xml:space="preserve"> responsibilities must be equal to the QSE’s total </w:t>
        </w:r>
        <w:r>
          <w:rPr>
            <w:szCs w:val="20"/>
          </w:rPr>
          <w:t>ECRS</w:t>
        </w:r>
        <w:r w:rsidRPr="0003648D">
          <w:rPr>
            <w:szCs w:val="20"/>
          </w:rPr>
          <w:t xml:space="preserve"> deployment instruction, excluding the deployment to Load Resources which are not Controllable Load Resources. </w:t>
        </w:r>
      </w:ins>
    </w:p>
    <w:p w:rsidR="00277066" w:rsidRPr="0003648D" w:rsidRDefault="00277066" w:rsidP="00277066">
      <w:pPr>
        <w:spacing w:after="240"/>
        <w:ind w:left="1440" w:hanging="720"/>
        <w:rPr>
          <w:ins w:id="2795" w:author="STEC" w:date="2018-09-17T15:36:00Z"/>
          <w:szCs w:val="20"/>
        </w:rPr>
      </w:pPr>
      <w:ins w:id="2796" w:author="STEC" w:date="2018-09-17T15:36:00Z">
        <w:r w:rsidRPr="0003648D">
          <w:rPr>
            <w:szCs w:val="20"/>
          </w:rPr>
          <w:t>(</w:t>
        </w:r>
        <w:r>
          <w:rPr>
            <w:szCs w:val="20"/>
          </w:rPr>
          <w:t>b</w:t>
        </w:r>
        <w:r w:rsidRPr="0003648D">
          <w:rPr>
            <w:szCs w:val="20"/>
          </w:rPr>
          <w:t>)</w:t>
        </w:r>
        <w:r w:rsidRPr="0003648D">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ins>
    </w:p>
    <w:p w:rsidR="00277066" w:rsidRPr="0003648D" w:rsidRDefault="00277066" w:rsidP="00277066">
      <w:pPr>
        <w:spacing w:after="240"/>
        <w:ind w:left="2160" w:hanging="720"/>
        <w:rPr>
          <w:ins w:id="2797" w:author="STEC" w:date="2018-09-17T15:36:00Z"/>
          <w:szCs w:val="20"/>
        </w:rPr>
      </w:pPr>
      <w:ins w:id="2798" w:author="STEC" w:date="2018-09-17T15:36:00Z">
        <w:r w:rsidRPr="0003648D">
          <w:rPr>
            <w:szCs w:val="20"/>
          </w:rPr>
          <w:t>(i)</w:t>
        </w:r>
        <w:r w:rsidRPr="0003648D">
          <w:rPr>
            <w:szCs w:val="20"/>
          </w:rPr>
          <w:tab/>
          <w:t xml:space="preserve">The QSE’s Responsibility for </w:t>
        </w:r>
        <w:r>
          <w:rPr>
            <w:szCs w:val="20"/>
          </w:rPr>
          <w:t>ECRS</w:t>
        </w:r>
        <w:r w:rsidRPr="0003648D">
          <w:rPr>
            <w:szCs w:val="20"/>
          </w:rPr>
          <w:t xml:space="preserve"> from non-Controllable Load Resources; or</w:t>
        </w:r>
      </w:ins>
    </w:p>
    <w:p w:rsidR="00277066" w:rsidRPr="0003648D" w:rsidRDefault="00277066" w:rsidP="00277066">
      <w:pPr>
        <w:spacing w:after="240"/>
        <w:ind w:left="2160" w:hanging="720"/>
        <w:rPr>
          <w:ins w:id="2799" w:author="STEC" w:date="2018-09-17T15:36:00Z"/>
          <w:szCs w:val="20"/>
        </w:rPr>
      </w:pPr>
      <w:ins w:id="2800" w:author="STEC" w:date="2018-09-17T15:36:00Z">
        <w:r w:rsidRPr="0003648D">
          <w:rPr>
            <w:szCs w:val="20"/>
          </w:rPr>
          <w:t>(ii)</w:t>
        </w:r>
        <w:r w:rsidRPr="0003648D">
          <w:rPr>
            <w:szCs w:val="20"/>
          </w:rPr>
          <w:tab/>
          <w:t>The requested MW deployment.</w:t>
        </w:r>
      </w:ins>
    </w:p>
    <w:p w:rsidR="00277066" w:rsidRPr="0003648D" w:rsidRDefault="00277066" w:rsidP="00277066">
      <w:pPr>
        <w:spacing w:after="240"/>
        <w:ind w:left="1440" w:hanging="720"/>
        <w:rPr>
          <w:ins w:id="2801" w:author="STEC" w:date="2018-09-17T15:36:00Z"/>
          <w:szCs w:val="20"/>
        </w:rPr>
      </w:pPr>
      <w:ins w:id="2802" w:author="STEC" w:date="2018-09-17T15:36:00Z">
        <w:r w:rsidRPr="0003648D">
          <w:rPr>
            <w:szCs w:val="20"/>
          </w:rPr>
          <w:lastRenderedPageBreak/>
          <w:tab/>
          <w:t xml:space="preserve">The QSE’s portfolio shall maintain this response until recalled or the Resource’s obligation to provide </w:t>
        </w:r>
        <w:r>
          <w:rPr>
            <w:szCs w:val="20"/>
          </w:rPr>
          <w:t>ECRS</w:t>
        </w:r>
        <w:r w:rsidRPr="0003648D">
          <w:rPr>
            <w:szCs w:val="20"/>
          </w:rPr>
          <w:t xml:space="preserve"> expires.  The combination of the QSE’s </w:t>
        </w:r>
        <w:r>
          <w:rPr>
            <w:szCs w:val="20"/>
          </w:rPr>
          <w:t>ECRS</w:t>
        </w:r>
        <w:r w:rsidRPr="0003648D">
          <w:rPr>
            <w:szCs w:val="20"/>
          </w:rPr>
          <w:t xml:space="preserve"> responsibility and additional available capacity shall not exceed 150% of the sum of the QSE’s Ancillary Service Resource Responsibility for </w:t>
        </w:r>
        <w:r>
          <w:rPr>
            <w:szCs w:val="20"/>
          </w:rPr>
          <w:t>ECRS</w:t>
        </w:r>
        <w:r w:rsidRPr="0003648D">
          <w:rPr>
            <w:szCs w:val="20"/>
          </w:rPr>
          <w:t xml:space="preserve"> from non-Controllable Load Resources.  Any additional available capacity from Load Resources other than Controllable Load Resources shall be deployed concurrently with </w:t>
        </w:r>
        <w:r>
          <w:rPr>
            <w:szCs w:val="20"/>
          </w:rPr>
          <w:t>ECRS</w:t>
        </w:r>
        <w:r w:rsidRPr="0003648D">
          <w:rPr>
            <w:szCs w:val="20"/>
          </w:rPr>
          <w:t>.</w:t>
        </w:r>
      </w:ins>
    </w:p>
    <w:p w:rsidR="00277066" w:rsidRPr="0003648D" w:rsidRDefault="00277066" w:rsidP="00277066">
      <w:pPr>
        <w:spacing w:after="240"/>
        <w:ind w:left="1440" w:hanging="720"/>
        <w:rPr>
          <w:ins w:id="2803" w:author="STEC" w:date="2018-09-17T15:36:00Z"/>
          <w:szCs w:val="20"/>
        </w:rPr>
      </w:pPr>
      <w:ins w:id="2804" w:author="STEC" w:date="2018-09-17T15:36:00Z">
        <w:r w:rsidRPr="0003648D">
          <w:rPr>
            <w:szCs w:val="20"/>
          </w:rPr>
          <w:t>(</w:t>
        </w:r>
        <w:r>
          <w:rPr>
            <w:szCs w:val="20"/>
          </w:rPr>
          <w:t>c</w:t>
        </w:r>
        <w:r w:rsidRPr="0003648D">
          <w:rPr>
            <w:szCs w:val="20"/>
          </w:rPr>
          <w:t>)</w:t>
        </w:r>
        <w:r w:rsidRPr="0003648D">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ins>
    </w:p>
    <w:p w:rsidR="00277066" w:rsidRPr="0003648D" w:rsidRDefault="00277066" w:rsidP="00277066">
      <w:pPr>
        <w:spacing w:after="240"/>
        <w:ind w:left="1440" w:hanging="720"/>
        <w:rPr>
          <w:ins w:id="2805" w:author="STEC" w:date="2018-09-17T15:36:00Z"/>
          <w:szCs w:val="20"/>
        </w:rPr>
      </w:pPr>
      <w:ins w:id="2806" w:author="STEC" w:date="2018-09-17T15:36:00Z">
        <w:r w:rsidRPr="0003648D">
          <w:rPr>
            <w:szCs w:val="20"/>
          </w:rPr>
          <w:t>(</w:t>
        </w:r>
        <w:r>
          <w:rPr>
            <w:szCs w:val="20"/>
          </w:rPr>
          <w:t>d</w:t>
        </w:r>
        <w:r w:rsidRPr="0003648D">
          <w:rPr>
            <w:szCs w:val="20"/>
          </w:rPr>
          <w:t>)</w:t>
        </w:r>
        <w:r w:rsidRPr="0003648D">
          <w:rPr>
            <w:szCs w:val="20"/>
          </w:rPr>
          <w:tab/>
          <w:t xml:space="preserve">A Load Resource providing </w:t>
        </w:r>
        <w:r>
          <w:rPr>
            <w:szCs w:val="20"/>
          </w:rPr>
          <w:t>ECRS</w:t>
        </w:r>
        <w:r w:rsidRPr="0003648D">
          <w:rPr>
            <w:szCs w:val="20"/>
          </w:rPr>
          <w:t xml:space="preserve"> excluding Controllable Load Resources must return to at least 95% of its Ancillary Service Resource Responsibility for </w:t>
        </w:r>
        <w:r>
          <w:rPr>
            <w:szCs w:val="20"/>
          </w:rPr>
          <w:t>ECRS</w:t>
        </w:r>
        <w:r w:rsidRPr="0003648D">
          <w:rPr>
            <w:szCs w:val="20"/>
          </w:rPr>
          <w:t xml:space="preserve"> within three hours following a recall instruction unless replaced by another Resource as described below.  However, the Load Resource should attempt to return to at least 95% of its Ancillary Service Resource Responsibility for </w:t>
        </w:r>
        <w:r>
          <w:rPr>
            <w:szCs w:val="20"/>
          </w:rPr>
          <w:t>ECRS</w:t>
        </w:r>
        <w:r w:rsidRPr="0003648D">
          <w:rPr>
            <w:szCs w:val="20"/>
          </w:rPr>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rPr>
            <w:szCs w:val="20"/>
          </w:rPr>
          <w:t>ECRS</w:t>
        </w:r>
        <w:r w:rsidRPr="0003648D">
          <w:rPr>
            <w:szCs w:val="20"/>
          </w:rPr>
          <w:t xml:space="preserve"> capacity within that same three hours using other Generation Resources or other Load Resources not previously committed to provide </w:t>
        </w:r>
        <w:r>
          <w:rPr>
            <w:szCs w:val="20"/>
          </w:rPr>
          <w:t>ECRS</w:t>
        </w:r>
        <w:r w:rsidRPr="0003648D">
          <w:rPr>
            <w:szCs w:val="20"/>
          </w:rPr>
          <w:t>.</w:t>
        </w:r>
      </w:ins>
    </w:p>
    <w:p w:rsidR="00277066" w:rsidRPr="0003648D" w:rsidRDefault="00277066" w:rsidP="00277066">
      <w:pPr>
        <w:spacing w:after="240"/>
        <w:ind w:left="1440" w:hanging="720"/>
        <w:rPr>
          <w:ins w:id="2807" w:author="STEC" w:date="2018-09-17T15:36:00Z"/>
          <w:szCs w:val="20"/>
        </w:rPr>
      </w:pPr>
      <w:ins w:id="2808" w:author="STEC" w:date="2018-09-17T15:36:00Z">
        <w:r w:rsidRPr="0003648D">
          <w:rPr>
            <w:szCs w:val="20"/>
          </w:rPr>
          <w:t>(</w:t>
        </w:r>
        <w:r>
          <w:rPr>
            <w:szCs w:val="20"/>
          </w:rPr>
          <w:t>e</w:t>
        </w:r>
        <w:r w:rsidRPr="0003648D">
          <w:rPr>
            <w:szCs w:val="20"/>
          </w:rPr>
          <w:t>)</w:t>
        </w:r>
        <w:r w:rsidRPr="0003648D">
          <w:rPr>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ins>
    </w:p>
    <w:p w:rsidR="00277066" w:rsidRDefault="00277066" w:rsidP="00E96066">
      <w:pPr>
        <w:keepNext/>
        <w:tabs>
          <w:tab w:val="left" w:pos="1620"/>
        </w:tabs>
        <w:spacing w:before="240" w:after="240"/>
        <w:ind w:left="1620" w:hanging="1620"/>
        <w:outlineLvl w:val="4"/>
        <w:rPr>
          <w:ins w:id="2809" w:author="STEC" w:date="2018-09-17T15:36:00Z"/>
          <w:b/>
          <w:szCs w:val="26"/>
        </w:rPr>
      </w:pPr>
    </w:p>
    <w:p w:rsidR="00E96066" w:rsidRPr="00E96066" w:rsidRDefault="00E96066" w:rsidP="00E96066">
      <w:pPr>
        <w:keepNext/>
        <w:tabs>
          <w:tab w:val="left" w:pos="1620"/>
        </w:tabs>
        <w:spacing w:before="240" w:after="240"/>
        <w:ind w:left="1620" w:hanging="1620"/>
        <w:outlineLvl w:val="4"/>
        <w:rPr>
          <w:b/>
          <w:szCs w:val="26"/>
        </w:rPr>
      </w:pPr>
      <w:r w:rsidRPr="00E96066">
        <w:rPr>
          <w:b/>
          <w:szCs w:val="26"/>
        </w:rPr>
        <w:t>8.1.1.4.3</w:t>
      </w:r>
      <w:r w:rsidRPr="00E96066">
        <w:rPr>
          <w:b/>
          <w:szCs w:val="26"/>
        </w:rPr>
        <w:tab/>
        <w:t>Non-Spinning Reserve Service Energy Deployment Criteria</w:t>
      </w:r>
      <w:bookmarkEnd w:id="2780"/>
      <w:bookmarkEnd w:id="2781"/>
      <w:bookmarkEnd w:id="2782"/>
      <w:bookmarkEnd w:id="2783"/>
      <w:bookmarkEnd w:id="2784"/>
      <w:bookmarkEnd w:id="2785"/>
      <w:bookmarkEnd w:id="2786"/>
    </w:p>
    <w:p w:rsidR="00E96066" w:rsidRPr="00E96066" w:rsidRDefault="00E96066" w:rsidP="00E96066">
      <w:pPr>
        <w:spacing w:after="240"/>
        <w:ind w:left="720" w:hanging="720"/>
        <w:rPr>
          <w:iCs/>
          <w:szCs w:val="20"/>
        </w:rPr>
      </w:pPr>
      <w:r w:rsidRPr="00E96066">
        <w:rPr>
          <w:iCs/>
          <w:szCs w:val="20"/>
        </w:rPr>
        <w:t>(1)</w:t>
      </w:r>
      <w:r w:rsidRPr="00E96066">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rsidR="00E96066" w:rsidRPr="00E96066" w:rsidRDefault="00E96066" w:rsidP="00E96066">
      <w:pPr>
        <w:spacing w:after="240"/>
        <w:ind w:left="720" w:hanging="720"/>
        <w:rPr>
          <w:iCs/>
          <w:szCs w:val="20"/>
        </w:rPr>
      </w:pPr>
      <w:r w:rsidRPr="00E96066">
        <w:rPr>
          <w:iCs/>
          <w:szCs w:val="20"/>
        </w:rPr>
        <w:lastRenderedPageBreak/>
        <w:t>(2)</w:t>
      </w:r>
      <w:r w:rsidRPr="00E96066">
        <w:rPr>
          <w:iCs/>
          <w:szCs w:val="20"/>
        </w:rPr>
        <w:tab/>
        <w:t xml:space="preserve">A Non-Spin </w:t>
      </w:r>
      <w:r w:rsidRPr="00E96066">
        <w:rPr>
          <w:iCs/>
          <w:color w:val="000000"/>
          <w:szCs w:val="2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rsidR="00E96066" w:rsidRPr="00E96066" w:rsidRDefault="00E96066" w:rsidP="00E96066">
      <w:pPr>
        <w:spacing w:after="240"/>
        <w:ind w:left="720" w:hanging="720"/>
        <w:rPr>
          <w:iCs/>
          <w:szCs w:val="20"/>
        </w:rPr>
      </w:pPr>
      <w:r w:rsidRPr="00E96066">
        <w:rPr>
          <w:iCs/>
          <w:szCs w:val="20"/>
        </w:rPr>
        <w:t>(3)</w:t>
      </w:r>
      <w:r w:rsidRPr="00E96066">
        <w:rPr>
          <w:iCs/>
          <w:szCs w:val="20"/>
        </w:rPr>
        <w:tab/>
        <w:t>Control performance d</w:t>
      </w:r>
      <w:r w:rsidRPr="00E96066">
        <w:rPr>
          <w:szCs w:val="20"/>
        </w:rPr>
        <w:t xml:space="preserve">uring periods in which ERCOT has deployed Non-Spin shall be based on the requirements below and failure to meet any one of these requirements for the greater of one or 5% of Non-Spin deployments during a month shall be reported to </w:t>
      </w:r>
      <w:r w:rsidRPr="00E96066">
        <w:rPr>
          <w:iCs/>
          <w:szCs w:val="20"/>
        </w:rPr>
        <w:t>the Reliability Monitor</w:t>
      </w:r>
      <w:r w:rsidRPr="00E96066">
        <w:rPr>
          <w:szCs w:val="20"/>
        </w:rPr>
        <w:t xml:space="preserve"> as non-compliance:</w:t>
      </w:r>
    </w:p>
    <w:p w:rsidR="00E96066" w:rsidRPr="00E96066" w:rsidRDefault="00E96066" w:rsidP="00E96066">
      <w:pPr>
        <w:spacing w:after="240"/>
        <w:ind w:left="1440" w:hanging="720"/>
        <w:rPr>
          <w:szCs w:val="20"/>
        </w:rPr>
      </w:pPr>
      <w:r w:rsidRPr="00E96066">
        <w:rPr>
          <w:szCs w:val="20"/>
        </w:rPr>
        <w:t>(a)</w:t>
      </w:r>
      <w:r w:rsidRPr="00E96066">
        <w:rPr>
          <w:szCs w:val="20"/>
        </w:rPr>
        <w:tab/>
        <w:t>Within 20 minutes following a deployment instruction, the QSE must update the telemetered Ancillary Service Schedule for Non-Spin for Generation Resources and Controllable Load Resources to reflect the deployment amount.</w:t>
      </w:r>
    </w:p>
    <w:p w:rsidR="00E96066" w:rsidRPr="00E96066" w:rsidRDefault="00E96066" w:rsidP="00E96066">
      <w:pPr>
        <w:spacing w:after="240"/>
        <w:ind w:left="1440" w:hanging="720"/>
        <w:rPr>
          <w:bCs/>
          <w:szCs w:val="22"/>
        </w:rPr>
      </w:pPr>
      <w:r w:rsidRPr="00E96066">
        <w:rPr>
          <w:szCs w:val="20"/>
        </w:rPr>
        <w:t>(b)</w:t>
      </w:r>
      <w:r w:rsidRPr="00E96066">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E96066">
        <w:rPr>
          <w:bCs/>
          <w:szCs w:val="22"/>
        </w:rPr>
        <w:t xml:space="preserve"> where P1 is defined in the “ERCOT and QSE Operations Business Practices During the Operating Hour.”</w:t>
      </w:r>
      <w:r w:rsidRPr="00E96066">
        <w:rPr>
          <w:szCs w:val="20"/>
        </w:rPr>
        <w:t xml:space="preserve">  The Resource Status that must be telemetered indicating that the Resource has come On-Line with an Energy Offer Curve is ON as described </w:t>
      </w:r>
      <w:r w:rsidRPr="00E96066">
        <w:rPr>
          <w:bCs/>
          <w:szCs w:val="22"/>
        </w:rPr>
        <w:t>in paragraph (5)(b)(i) of Section 3.9.1, Current Operating Plan (COP) Criteria.</w:t>
      </w:r>
    </w:p>
    <w:p w:rsidR="00E96066" w:rsidRPr="00E96066" w:rsidRDefault="00E96066" w:rsidP="00E96066">
      <w:pPr>
        <w:spacing w:after="240"/>
        <w:ind w:left="1440" w:hanging="720"/>
        <w:rPr>
          <w:iCs/>
          <w:szCs w:val="20"/>
        </w:rPr>
      </w:pPr>
      <w:r w:rsidRPr="00E96066">
        <w:rPr>
          <w:iCs/>
          <w:szCs w:val="20"/>
        </w:rPr>
        <w:t>(c)</w:t>
      </w:r>
      <w:r w:rsidRPr="00E96066">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rsidR="00E96066" w:rsidRPr="00E96066" w:rsidRDefault="00E96066" w:rsidP="00E96066">
      <w:pPr>
        <w:spacing w:after="240"/>
        <w:ind w:left="2160" w:hanging="720"/>
        <w:rPr>
          <w:iCs/>
          <w:szCs w:val="20"/>
        </w:rPr>
      </w:pPr>
      <w:r w:rsidRPr="00E96066">
        <w:rPr>
          <w:iCs/>
          <w:szCs w:val="20"/>
        </w:rPr>
        <w:t>(i)</w:t>
      </w:r>
      <w:r w:rsidRPr="00E96066">
        <w:rPr>
          <w:iCs/>
          <w:szCs w:val="20"/>
        </w:rPr>
        <w:tab/>
        <w:t xml:space="preserve">Its generation log documenting the Startup Loading Failure; and </w:t>
      </w:r>
    </w:p>
    <w:p w:rsidR="00E96066" w:rsidRPr="00E96066" w:rsidRDefault="00E96066" w:rsidP="00E96066">
      <w:pPr>
        <w:spacing w:after="240"/>
        <w:ind w:left="2160" w:hanging="720"/>
        <w:rPr>
          <w:szCs w:val="20"/>
        </w:rPr>
      </w:pPr>
      <w:r w:rsidRPr="00E96066">
        <w:rPr>
          <w:iCs/>
          <w:szCs w:val="20"/>
        </w:rPr>
        <w:t>(ii)</w:t>
      </w:r>
      <w:r w:rsidRPr="00E96066">
        <w:rPr>
          <w:iCs/>
          <w:szCs w:val="20"/>
        </w:rPr>
        <w:tab/>
        <w:t>Equipment</w:t>
      </w:r>
      <w:r w:rsidRPr="00E96066">
        <w:rPr>
          <w:szCs w:val="20"/>
        </w:rPr>
        <w:t xml:space="preserve"> failure documentation such as, but not limited to, GADS reports, plant operator logs, work orders, or other applicable information.  </w:t>
      </w:r>
    </w:p>
    <w:p w:rsidR="00E96066" w:rsidRPr="00E96066" w:rsidRDefault="00E96066" w:rsidP="00E96066">
      <w:pPr>
        <w:spacing w:after="240"/>
        <w:ind w:left="1440" w:hanging="720"/>
        <w:rPr>
          <w:iCs/>
          <w:szCs w:val="20"/>
        </w:rPr>
      </w:pPr>
      <w:r w:rsidRPr="00E96066">
        <w:rPr>
          <w:iCs/>
          <w:szCs w:val="20"/>
        </w:rPr>
        <w:t>(d)</w:t>
      </w:r>
      <w:r w:rsidRPr="00E96066">
        <w:rPr>
          <w:iCs/>
          <w:szCs w:val="20"/>
        </w:rPr>
        <w:tab/>
        <w:t xml:space="preserve">Controllable Load Resources must be available to SCED, and within 25 minutes following a deployment instruction must have a Real-Time Market (RTM) Energy Bid and the telemetered net real power consumption must be greater than or equal to the Resource’s telemetered LPC. </w:t>
      </w:r>
    </w:p>
    <w:p w:rsidR="00BA7A09" w:rsidRPr="0003648D" w:rsidRDefault="00394027" w:rsidP="00BA7A09">
      <w:pPr>
        <w:keepNext/>
        <w:widowControl w:val="0"/>
        <w:tabs>
          <w:tab w:val="left" w:pos="1260"/>
        </w:tabs>
        <w:spacing w:before="240" w:after="240"/>
        <w:ind w:left="1260" w:hanging="1260"/>
        <w:outlineLvl w:val="3"/>
        <w:rPr>
          <w:b/>
          <w:snapToGrid w:val="0"/>
          <w:szCs w:val="20"/>
        </w:rPr>
      </w:pPr>
      <w:r w:rsidRPr="0003648D">
        <w:rPr>
          <w:szCs w:val="20"/>
        </w:rPr>
        <w:tab/>
      </w:r>
      <w:bookmarkStart w:id="2810" w:name="_Toc117048411"/>
      <w:bookmarkStart w:id="2811" w:name="_Toc141777790"/>
      <w:bookmarkStart w:id="2812" w:name="_Toc203961376"/>
      <w:bookmarkStart w:id="2813" w:name="_Toc400968517"/>
      <w:bookmarkStart w:id="2814" w:name="_Toc402362765"/>
      <w:bookmarkStart w:id="2815" w:name="_Toc405554831"/>
      <w:bookmarkStart w:id="2816" w:name="_Toc458771490"/>
      <w:bookmarkStart w:id="2817" w:name="_Toc458771613"/>
      <w:bookmarkStart w:id="2818" w:name="_Toc460939790"/>
      <w:bookmarkStart w:id="2819" w:name="_Toc465246243"/>
      <w:r w:rsidR="00BA7A09" w:rsidRPr="0003648D">
        <w:rPr>
          <w:b/>
          <w:snapToGrid w:val="0"/>
          <w:szCs w:val="20"/>
        </w:rPr>
        <w:t>8.5.1.1</w:t>
      </w:r>
      <w:r w:rsidR="00BA7A09" w:rsidRPr="0003648D">
        <w:rPr>
          <w:b/>
          <w:snapToGrid w:val="0"/>
          <w:szCs w:val="20"/>
        </w:rPr>
        <w:tab/>
        <w:t>Governor in Service</w:t>
      </w:r>
      <w:bookmarkEnd w:id="2810"/>
      <w:bookmarkEnd w:id="2811"/>
      <w:bookmarkEnd w:id="2812"/>
      <w:bookmarkEnd w:id="2813"/>
      <w:bookmarkEnd w:id="2814"/>
      <w:bookmarkEnd w:id="2815"/>
      <w:bookmarkEnd w:id="2816"/>
      <w:bookmarkEnd w:id="2817"/>
      <w:bookmarkEnd w:id="2818"/>
      <w:bookmarkEnd w:id="2819"/>
    </w:p>
    <w:p w:rsidR="00BA7A09" w:rsidRPr="0003648D" w:rsidRDefault="00BA7A09" w:rsidP="00BA7A09">
      <w:pPr>
        <w:spacing w:after="240"/>
        <w:ind w:left="720" w:hanging="720"/>
        <w:rPr>
          <w:iCs/>
          <w:szCs w:val="20"/>
        </w:rPr>
      </w:pPr>
      <w:r w:rsidRPr="0003648D">
        <w:rPr>
          <w:iCs/>
          <w:szCs w:val="20"/>
        </w:rPr>
        <w:t>(1)</w:t>
      </w:r>
      <w:r w:rsidRPr="0003648D">
        <w:rPr>
          <w:iCs/>
          <w:szCs w:val="20"/>
        </w:rPr>
        <w:tab/>
        <w:t xml:space="preserve">At all times an All-Inclusive Generation Resource is On-Line, its Governor must remain in service and be allowed to respond to all changes in system frequency except during startup, shutdown, or testing.  A Generation Entity may not reduce Primary Frequency Response on an individual All-Inclusive Generation Resource even during abnormal conditions without ERCOT’s consent (conveyed by way of the Resource Entity’s Qualified Scheduling Entity (QSE)) unless equipment damage is imminent.  </w:t>
      </w:r>
      <w:r w:rsidR="00194566" w:rsidRPr="0003648D">
        <w:rPr>
          <w:iCs/>
          <w:szCs w:val="20"/>
        </w:rPr>
        <w:t>All All-</w:t>
      </w:r>
      <w:r w:rsidR="00194566" w:rsidRPr="0003648D">
        <w:rPr>
          <w:iCs/>
          <w:szCs w:val="20"/>
        </w:rPr>
        <w:lastRenderedPageBreak/>
        <w:t>Inclusive Generation Resources that have capacity available to either increase output or decrease output in Real-Time must provide Primary Frequency Response, which may make use of that available capacity.  Only</w:t>
      </w:r>
      <w:r w:rsidRPr="0003648D">
        <w:rPr>
          <w:iCs/>
          <w:szCs w:val="20"/>
        </w:rPr>
        <w:t xml:space="preserve"> Generation Resources providing Regulation Up (Reg-Up), Regulation Down (Reg-Down), Responsive Reserve (RRS),</w:t>
      </w:r>
      <w:ins w:id="2820" w:author="STEC" w:date="2018-09-17T15:52:00Z">
        <w:r w:rsidR="00D02D69">
          <w:rPr>
            <w:iCs/>
            <w:szCs w:val="20"/>
          </w:rPr>
          <w:t xml:space="preserve"> ERCOT Contingency Reserve Service</w:t>
        </w:r>
        <w:r w:rsidR="00D02D69" w:rsidRPr="0003648D">
          <w:rPr>
            <w:iCs/>
            <w:szCs w:val="20"/>
          </w:rPr>
          <w:t xml:space="preserve"> (</w:t>
        </w:r>
        <w:r w:rsidR="00D02D69">
          <w:rPr>
            <w:iCs/>
            <w:szCs w:val="20"/>
          </w:rPr>
          <w:t>ECRS</w:t>
        </w:r>
        <w:r w:rsidR="00D02D69" w:rsidRPr="0003648D">
          <w:rPr>
            <w:iCs/>
            <w:szCs w:val="20"/>
          </w:rPr>
          <w:t>),</w:t>
        </w:r>
      </w:ins>
      <w:r w:rsidRPr="0003648D">
        <w:rPr>
          <w:iCs/>
          <w:szCs w:val="20"/>
        </w:rPr>
        <w:t xml:space="preserve"> or Non-Spinning Reserve (Non-Spin) from On-Line Resources, as specified in Section 8.1.1, QSE Ancillary Service Performance Standards, shall be required to reserve capacity that may also be used to provide Primary Frequency Response.</w:t>
      </w:r>
      <w:ins w:id="2821" w:author="STEC" w:date="2018-09-17T15:52:00Z">
        <w:r w:rsidR="00D02D69">
          <w:rPr>
            <w:iCs/>
            <w:szCs w:val="20"/>
          </w:rPr>
          <w:t xml:space="preserve"> </w:t>
        </w:r>
        <w:r w:rsidR="00D02D69" w:rsidRPr="0003648D">
          <w:rPr>
            <w:iCs/>
            <w:szCs w:val="20"/>
          </w:rPr>
          <w:t>All-inclusive Generation Resources that do not have a</w:t>
        </w:r>
        <w:r w:rsidR="00D02D69">
          <w:rPr>
            <w:iCs/>
            <w:szCs w:val="20"/>
          </w:rPr>
          <w:t>n</w:t>
        </w:r>
        <w:r w:rsidR="00D02D69" w:rsidRPr="0003648D">
          <w:rPr>
            <w:iCs/>
            <w:szCs w:val="20"/>
          </w:rPr>
          <w:t xml:space="preserve"> </w:t>
        </w:r>
        <w:r w:rsidR="00D02D69">
          <w:rPr>
            <w:iCs/>
            <w:szCs w:val="20"/>
          </w:rPr>
          <w:t>R</w:t>
        </w:r>
        <w:r w:rsidR="00D02D69" w:rsidRPr="0003648D">
          <w:rPr>
            <w:iCs/>
            <w:szCs w:val="20"/>
          </w:rPr>
          <w:t xml:space="preserve">RS </w:t>
        </w:r>
        <w:bookmarkStart w:id="2822" w:name="_Hlk510023605"/>
        <w:r w:rsidR="00D02D69" w:rsidRPr="0003648D">
          <w:rPr>
            <w:iCs/>
            <w:szCs w:val="20"/>
          </w:rPr>
          <w:t xml:space="preserve">or Regulation </w:t>
        </w:r>
        <w:r w:rsidR="00D02D69">
          <w:rPr>
            <w:iCs/>
            <w:szCs w:val="20"/>
          </w:rPr>
          <w:t xml:space="preserve">Service </w:t>
        </w:r>
        <w:r w:rsidR="00D02D69" w:rsidRPr="0003648D">
          <w:rPr>
            <w:iCs/>
            <w:szCs w:val="20"/>
          </w:rPr>
          <w:t xml:space="preserve">Ancillary Service Resource Responsibility </w:t>
        </w:r>
        <w:r w:rsidR="00D02D69" w:rsidRPr="0003648D">
          <w:rPr>
            <w:szCs w:val="20"/>
          </w:rPr>
          <w:t xml:space="preserve">shall set their Governor </w:t>
        </w:r>
        <w:r w:rsidR="00D02D69">
          <w:rPr>
            <w:szCs w:val="20"/>
          </w:rPr>
          <w:t>D</w:t>
        </w:r>
        <w:r w:rsidR="00D02D69" w:rsidRPr="0003648D">
          <w:rPr>
            <w:szCs w:val="20"/>
          </w:rPr>
          <w:t>ead-</w:t>
        </w:r>
        <w:r w:rsidR="00D02D69">
          <w:rPr>
            <w:szCs w:val="20"/>
          </w:rPr>
          <w:t>B</w:t>
        </w:r>
        <w:r w:rsidR="00D02D69" w:rsidRPr="0003648D">
          <w:rPr>
            <w:szCs w:val="20"/>
          </w:rPr>
          <w:t>and no greater than ±0.</w:t>
        </w:r>
        <w:r w:rsidR="00D02D69">
          <w:rPr>
            <w:szCs w:val="20"/>
          </w:rPr>
          <w:t>0</w:t>
        </w:r>
        <w:r w:rsidR="00D02D69" w:rsidRPr="0003648D">
          <w:rPr>
            <w:szCs w:val="20"/>
          </w:rPr>
          <w:t xml:space="preserve">36 Hz from nominal frequency of 60 Hz. </w:t>
        </w:r>
        <w:r w:rsidR="00D02D69">
          <w:rPr>
            <w:szCs w:val="20"/>
          </w:rPr>
          <w:t xml:space="preserve"> An </w:t>
        </w:r>
        <w:r w:rsidR="00D02D69" w:rsidRPr="0003648D">
          <w:rPr>
            <w:iCs/>
            <w:szCs w:val="20"/>
          </w:rPr>
          <w:t>All-</w:t>
        </w:r>
        <w:r w:rsidR="00D02D69">
          <w:rPr>
            <w:iCs/>
            <w:szCs w:val="20"/>
          </w:rPr>
          <w:t>I</w:t>
        </w:r>
        <w:r w:rsidR="00D02D69" w:rsidRPr="0003648D">
          <w:rPr>
            <w:iCs/>
            <w:szCs w:val="20"/>
          </w:rPr>
          <w:t>nclusive Generation Resource that widen</w:t>
        </w:r>
        <w:r w:rsidR="00D02D69">
          <w:rPr>
            <w:iCs/>
            <w:szCs w:val="20"/>
          </w:rPr>
          <w:t>s</w:t>
        </w:r>
        <w:r w:rsidR="00D02D69" w:rsidRPr="0003648D">
          <w:rPr>
            <w:iCs/>
            <w:szCs w:val="20"/>
          </w:rPr>
          <w:t xml:space="preserve"> its </w:t>
        </w:r>
        <w:r w:rsidR="00D02D69">
          <w:rPr>
            <w:iCs/>
            <w:szCs w:val="20"/>
          </w:rPr>
          <w:t>Governor De</w:t>
        </w:r>
        <w:r w:rsidR="00D02D69" w:rsidRPr="0003648D">
          <w:rPr>
            <w:iCs/>
            <w:szCs w:val="20"/>
          </w:rPr>
          <w:t>ad-</w:t>
        </w:r>
        <w:r w:rsidR="00D02D69">
          <w:rPr>
            <w:iCs/>
            <w:szCs w:val="20"/>
          </w:rPr>
          <w:t>B</w:t>
        </w:r>
        <w:r w:rsidR="00D02D69" w:rsidRPr="0003648D">
          <w:rPr>
            <w:iCs/>
            <w:szCs w:val="20"/>
          </w:rPr>
          <w:t>and greate</w:t>
        </w:r>
        <w:r w:rsidR="00D02D69">
          <w:rPr>
            <w:iCs/>
            <w:szCs w:val="20"/>
          </w:rPr>
          <w:t>r than what is prescribed in Nodal</w:t>
        </w:r>
        <w:r w:rsidR="00D02D69" w:rsidRPr="0003648D">
          <w:rPr>
            <w:iCs/>
            <w:szCs w:val="20"/>
          </w:rPr>
          <w:t xml:space="preserve"> Operating Guide Section 2.2.7</w:t>
        </w:r>
        <w:r w:rsidR="00D02D69">
          <w:rPr>
            <w:iCs/>
            <w:szCs w:val="20"/>
          </w:rPr>
          <w:t>,</w:t>
        </w:r>
        <w:r w:rsidR="00D02D69" w:rsidRPr="0003648D">
          <w:rPr>
            <w:iCs/>
            <w:szCs w:val="20"/>
          </w:rPr>
          <w:t xml:space="preserve"> Turbine Speed Governors, must update its </w:t>
        </w:r>
        <w:r w:rsidR="00D02D69" w:rsidRPr="00B6471D">
          <w:rPr>
            <w:iCs/>
            <w:szCs w:val="20"/>
          </w:rPr>
          <w:t>R</w:t>
        </w:r>
        <w:r w:rsidR="00D02D69">
          <w:rPr>
            <w:iCs/>
            <w:szCs w:val="20"/>
          </w:rPr>
          <w:t>esource Registration data</w:t>
        </w:r>
        <w:r w:rsidR="00D02D69" w:rsidRPr="0003648D">
          <w:rPr>
            <w:iCs/>
            <w:szCs w:val="20"/>
          </w:rPr>
          <w:t xml:space="preserve"> with the new dead-band value.</w:t>
        </w:r>
      </w:ins>
      <w:bookmarkEnd w:id="2822"/>
    </w:p>
    <w:p w:rsidR="00BA7A09" w:rsidRPr="0003648D" w:rsidRDefault="00BA7A09" w:rsidP="00843CFD">
      <w:pPr>
        <w:spacing w:after="240"/>
        <w:ind w:left="720" w:hanging="720"/>
        <w:rPr>
          <w:b/>
          <w:bCs/>
          <w:snapToGrid w:val="0"/>
          <w:szCs w:val="20"/>
        </w:rPr>
      </w:pPr>
      <w:bookmarkStart w:id="2823" w:name="_Toc400968519"/>
      <w:bookmarkStart w:id="2824" w:name="_Toc402362767"/>
      <w:bookmarkStart w:id="2825" w:name="_Toc405554833"/>
      <w:bookmarkStart w:id="2826" w:name="_Toc458771492"/>
      <w:bookmarkStart w:id="2827" w:name="_Toc458771615"/>
      <w:bookmarkStart w:id="2828" w:name="_Toc460939792"/>
      <w:bookmarkStart w:id="2829" w:name="_Toc465246245"/>
      <w:r w:rsidRPr="0003648D">
        <w:rPr>
          <w:b/>
          <w:bCs/>
          <w:snapToGrid w:val="0"/>
          <w:szCs w:val="20"/>
        </w:rPr>
        <w:t xml:space="preserve">8.5.1.3 </w:t>
      </w:r>
      <w:r w:rsidRPr="0003648D">
        <w:rPr>
          <w:b/>
          <w:bCs/>
          <w:snapToGrid w:val="0"/>
          <w:szCs w:val="20"/>
        </w:rPr>
        <w:tab/>
        <w:t>Wind-powered Generation Resource (WGR) Primary Frequency Response</w:t>
      </w:r>
      <w:bookmarkEnd w:id="2823"/>
      <w:bookmarkEnd w:id="2824"/>
      <w:bookmarkEnd w:id="2825"/>
      <w:bookmarkEnd w:id="2826"/>
      <w:bookmarkEnd w:id="2827"/>
      <w:bookmarkEnd w:id="2828"/>
      <w:bookmarkEnd w:id="2829"/>
    </w:p>
    <w:p w:rsidR="00BA7A09" w:rsidRPr="0003648D" w:rsidRDefault="00BA7A09" w:rsidP="00BA7A09">
      <w:pPr>
        <w:spacing w:after="240"/>
        <w:ind w:left="720" w:hanging="720"/>
        <w:rPr>
          <w:iCs/>
          <w:szCs w:val="20"/>
        </w:rPr>
      </w:pPr>
      <w:r w:rsidRPr="0003648D">
        <w:rPr>
          <w:szCs w:val="20"/>
        </w:rPr>
        <w:t>(1)</w:t>
      </w:r>
      <w:r w:rsidRPr="0003648D">
        <w:rPr>
          <w:szCs w:val="20"/>
        </w:rPr>
        <w:tab/>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Pr="0003648D">
        <w:rPr>
          <w:iCs/>
          <w:szCs w:val="20"/>
        </w:rPr>
        <w:t>specified in the Operating Guides</w:t>
      </w:r>
      <w:r w:rsidRPr="0003648D">
        <w:rPr>
          <w:szCs w:val="2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 to events above 60.1 Hz.</w:t>
      </w:r>
    </w:p>
    <w:p w:rsidR="00BA7A09" w:rsidRPr="0003648D" w:rsidRDefault="00BA7A09" w:rsidP="00BA7A09">
      <w:pPr>
        <w:keepNext/>
        <w:tabs>
          <w:tab w:val="left" w:pos="1080"/>
        </w:tabs>
        <w:spacing w:before="240" w:after="240"/>
        <w:ind w:left="1080" w:hanging="1080"/>
        <w:outlineLvl w:val="2"/>
        <w:rPr>
          <w:b/>
          <w:bCs/>
          <w:i/>
          <w:szCs w:val="20"/>
          <w:lang w:val="x-none" w:eastAsia="x-none"/>
        </w:rPr>
      </w:pPr>
      <w:bookmarkStart w:id="2830" w:name="_Toc117048413"/>
      <w:bookmarkStart w:id="2831" w:name="_Toc141777792"/>
      <w:bookmarkStart w:id="2832" w:name="_Toc203961378"/>
      <w:bookmarkStart w:id="2833" w:name="_Toc400968520"/>
      <w:bookmarkStart w:id="2834" w:name="_Toc402362768"/>
      <w:bookmarkStart w:id="2835" w:name="_Toc405554834"/>
      <w:bookmarkStart w:id="2836" w:name="_Toc458771493"/>
      <w:bookmarkStart w:id="2837" w:name="_Toc458771616"/>
      <w:bookmarkStart w:id="2838" w:name="_Toc460939793"/>
      <w:bookmarkStart w:id="2839" w:name="_Toc465246246"/>
      <w:r w:rsidRPr="0003648D">
        <w:rPr>
          <w:b/>
          <w:bCs/>
          <w:i/>
          <w:szCs w:val="20"/>
          <w:lang w:val="x-none" w:eastAsia="x-none"/>
        </w:rPr>
        <w:t>8.5.2</w:t>
      </w:r>
      <w:r w:rsidRPr="0003648D">
        <w:rPr>
          <w:b/>
          <w:bCs/>
          <w:i/>
          <w:szCs w:val="20"/>
          <w:lang w:val="x-none" w:eastAsia="x-none"/>
        </w:rPr>
        <w:tab/>
        <w:t>Primary Frequency Response Measurements</w:t>
      </w:r>
      <w:bookmarkEnd w:id="2830"/>
      <w:bookmarkEnd w:id="2831"/>
      <w:bookmarkEnd w:id="2832"/>
      <w:bookmarkEnd w:id="2833"/>
      <w:bookmarkEnd w:id="2834"/>
      <w:bookmarkEnd w:id="2835"/>
      <w:bookmarkEnd w:id="2836"/>
      <w:bookmarkEnd w:id="2837"/>
      <w:bookmarkEnd w:id="2838"/>
      <w:bookmarkEnd w:id="2839"/>
    </w:p>
    <w:p w:rsidR="00BA7A09" w:rsidRPr="0003648D" w:rsidRDefault="00BA7A09" w:rsidP="00BA7A09">
      <w:pPr>
        <w:spacing w:after="240"/>
        <w:ind w:left="720" w:hanging="720"/>
        <w:rPr>
          <w:szCs w:val="20"/>
        </w:rPr>
      </w:pPr>
      <w:r w:rsidRPr="0003648D">
        <w:rPr>
          <w:szCs w:val="20"/>
        </w:rPr>
        <w:t>(1)</w:t>
      </w:r>
      <w:r w:rsidRPr="0003648D">
        <w:rPr>
          <w:szCs w:val="20"/>
        </w:rPr>
        <w:tab/>
        <w:t>ERCOT, with the assistance of the appropriate Technical Advisory Committee (TAC) subcommittee, shall analyze the performance of All-Inclusive Generation Resources</w:t>
      </w:r>
      <w:del w:id="2840" w:author="STEC" w:date="2018-09-18T16:34:00Z">
        <w:r w:rsidRPr="0003648D" w:rsidDel="0086498D">
          <w:rPr>
            <w:szCs w:val="20"/>
          </w:rPr>
          <w:delText xml:space="preserve"> </w:delText>
        </w:r>
      </w:del>
      <w:ins w:id="2841" w:author="STEC" w:date="2018-09-17T15:53:00Z">
        <w:r w:rsidR="00D02D69">
          <w:rPr>
            <w:szCs w:val="20"/>
          </w:rPr>
          <w:t xml:space="preserve">, </w:t>
        </w:r>
        <w:r w:rsidR="00D02D69" w:rsidRPr="0003648D">
          <w:rPr>
            <w:szCs w:val="20"/>
          </w:rPr>
          <w:t>Resources capable of Fast Frequency Response (FFR),</w:t>
        </w:r>
        <w:r w:rsidR="00D02D69">
          <w:rPr>
            <w:szCs w:val="20"/>
          </w:rPr>
          <w:t xml:space="preserve"> </w:t>
        </w:r>
      </w:ins>
      <w:r w:rsidRPr="0003648D">
        <w:rPr>
          <w:szCs w:val="20"/>
        </w:rPr>
        <w:t>and Controllable Load Resources for all Frequency Measurable Events (FMEs) in accordance with the Operating Guides.  In support of this analysis, ERCOT shall post the following:</w:t>
      </w:r>
    </w:p>
    <w:p w:rsidR="00BA7A09" w:rsidRPr="0003648D" w:rsidRDefault="00BA7A09" w:rsidP="00BA7A09">
      <w:pPr>
        <w:spacing w:after="240"/>
        <w:ind w:left="1440" w:hanging="720"/>
        <w:rPr>
          <w:szCs w:val="20"/>
        </w:rPr>
      </w:pPr>
      <w:r w:rsidRPr="0003648D">
        <w:rPr>
          <w:szCs w:val="20"/>
        </w:rPr>
        <w:t>(a)</w:t>
      </w:r>
      <w:r w:rsidRPr="0003648D">
        <w:rPr>
          <w:szCs w:val="20"/>
        </w:rPr>
        <w:tab/>
        <w:t>ERCOT shall post on the Market Information System (MIS) Public Area the occurrence of an FME within 14 calendar days of occurrence.</w:t>
      </w:r>
    </w:p>
    <w:p w:rsidR="00BA7A09" w:rsidRPr="0003648D" w:rsidRDefault="00BA7A09" w:rsidP="00BA7A09">
      <w:pPr>
        <w:spacing w:after="240"/>
        <w:ind w:left="1440" w:hanging="720"/>
        <w:rPr>
          <w:szCs w:val="20"/>
        </w:rPr>
      </w:pPr>
      <w:r w:rsidRPr="0003648D">
        <w:rPr>
          <w:szCs w:val="20"/>
        </w:rPr>
        <w:lastRenderedPageBreak/>
        <w:t>(b)</w:t>
      </w:r>
      <w:r w:rsidRPr="0003648D">
        <w:rPr>
          <w:szCs w:val="20"/>
        </w:rPr>
        <w:tab/>
        <w:t>ERCOT shall post on the MIS Certified Area for Performance, Disturbance, Compliance Working Group (PDCWG) analysis, the Primary Frequency Response Unit Performance for each All-Inclusive Generation Resource and Controllable Load Resource that is measured in the FME.</w:t>
      </w:r>
    </w:p>
    <w:p w:rsidR="00BA7A09" w:rsidRPr="0003648D" w:rsidRDefault="00BA7A09" w:rsidP="00BA7A09">
      <w:pPr>
        <w:spacing w:after="240"/>
        <w:ind w:left="1440" w:hanging="720"/>
        <w:rPr>
          <w:szCs w:val="20"/>
        </w:rPr>
      </w:pPr>
      <w:r w:rsidRPr="0003648D">
        <w:rPr>
          <w:szCs w:val="20"/>
        </w:rPr>
        <w:t>(c)</w:t>
      </w:r>
      <w:r w:rsidRPr="0003648D">
        <w:rPr>
          <w:szCs w:val="20"/>
        </w:rPr>
        <w:tab/>
        <w:t>ERCOT shall post on the MIS Public Area a monthly report that displays the frequency response of the ERCOT System for a rolling average of the last six FMEs.</w:t>
      </w:r>
    </w:p>
    <w:p w:rsidR="00BA7A09" w:rsidRPr="0003648D" w:rsidRDefault="00BA7A09" w:rsidP="00BA7A09">
      <w:pPr>
        <w:spacing w:after="240"/>
        <w:ind w:left="1440" w:hanging="720"/>
        <w:rPr>
          <w:szCs w:val="20"/>
        </w:rPr>
      </w:pPr>
      <w:r w:rsidRPr="0003648D">
        <w:rPr>
          <w:szCs w:val="20"/>
        </w:rPr>
        <w:t>(d)</w:t>
      </w:r>
      <w:r w:rsidRPr="0003648D">
        <w:rPr>
          <w:szCs w:val="20"/>
        </w:rPr>
        <w:tab/>
        <w:t>ERCOT shall post on the MIS Public Area an annual report that displays the minimum frequency response computation methodology of the ERCOT System.</w:t>
      </w:r>
    </w:p>
    <w:p w:rsidR="00BA7A09" w:rsidRPr="0003648D" w:rsidRDefault="00BA7A09" w:rsidP="00BA7A09">
      <w:pPr>
        <w:spacing w:after="240"/>
        <w:ind w:left="1440" w:hanging="720"/>
        <w:rPr>
          <w:szCs w:val="20"/>
        </w:rPr>
      </w:pPr>
      <w:r w:rsidRPr="0003648D">
        <w:rPr>
          <w:szCs w:val="20"/>
        </w:rPr>
        <w:t>(e)</w:t>
      </w:r>
      <w:r w:rsidRPr="0003648D">
        <w:rPr>
          <w:szCs w:val="20"/>
        </w:rPr>
        <w:tab/>
        <w:t>ERCOT shall post on the MIS Certified Area the Primary Frequency Response 12-month rolling average for each All-Inclusive Generation Resource</w:t>
      </w:r>
      <w:ins w:id="2842" w:author="STEC" w:date="2018-09-17T15:53:00Z">
        <w:r w:rsidR="00D02D69">
          <w:rPr>
            <w:szCs w:val="20"/>
          </w:rPr>
          <w:t xml:space="preserve">, </w:t>
        </w:r>
        <w:r w:rsidR="00D02D69" w:rsidRPr="0003648D">
          <w:rPr>
            <w:szCs w:val="20"/>
          </w:rPr>
          <w:t>Resources capable of Fast Frequency Response (FFR),</w:t>
        </w:r>
      </w:ins>
      <w:r w:rsidRPr="0003648D">
        <w:rPr>
          <w:szCs w:val="20"/>
        </w:rPr>
        <w:t xml:space="preserve"> and Controllable Load Resource.  </w:t>
      </w:r>
    </w:p>
    <w:p w:rsidR="00BA7A09" w:rsidRPr="0003648D" w:rsidRDefault="00BA7A09" w:rsidP="00BA7A09">
      <w:pPr>
        <w:keepNext/>
        <w:widowControl w:val="0"/>
        <w:tabs>
          <w:tab w:val="left" w:pos="1260"/>
        </w:tabs>
        <w:spacing w:before="240" w:after="240"/>
        <w:ind w:left="1260" w:hanging="1260"/>
        <w:outlineLvl w:val="3"/>
        <w:rPr>
          <w:b/>
          <w:snapToGrid w:val="0"/>
          <w:szCs w:val="20"/>
        </w:rPr>
      </w:pPr>
      <w:bookmarkStart w:id="2843" w:name="_Toc117048414"/>
      <w:bookmarkStart w:id="2844" w:name="_Toc141777793"/>
      <w:bookmarkStart w:id="2845" w:name="_Toc203961379"/>
      <w:bookmarkStart w:id="2846" w:name="_Toc400968521"/>
      <w:bookmarkStart w:id="2847" w:name="_Toc402362769"/>
      <w:bookmarkStart w:id="2848" w:name="_Toc405554835"/>
      <w:bookmarkStart w:id="2849" w:name="_Toc458771495"/>
      <w:bookmarkStart w:id="2850" w:name="_Toc458771618"/>
      <w:bookmarkStart w:id="2851" w:name="_Toc460939794"/>
      <w:bookmarkStart w:id="2852" w:name="_Toc465246247"/>
      <w:r w:rsidRPr="0003648D">
        <w:rPr>
          <w:b/>
          <w:snapToGrid w:val="0"/>
          <w:szCs w:val="20"/>
        </w:rPr>
        <w:t>8.5.2.1</w:t>
      </w:r>
      <w:r w:rsidRPr="0003648D">
        <w:rPr>
          <w:b/>
          <w:snapToGrid w:val="0"/>
          <w:szCs w:val="20"/>
        </w:rPr>
        <w:tab/>
        <w:t>ERCOT Required Primary Frequency Response</w:t>
      </w:r>
      <w:bookmarkEnd w:id="2843"/>
      <w:bookmarkEnd w:id="2844"/>
      <w:bookmarkEnd w:id="2845"/>
      <w:bookmarkEnd w:id="2846"/>
      <w:bookmarkEnd w:id="2847"/>
      <w:bookmarkEnd w:id="2848"/>
      <w:bookmarkEnd w:id="2849"/>
      <w:bookmarkEnd w:id="2850"/>
      <w:bookmarkEnd w:id="2851"/>
      <w:bookmarkEnd w:id="2852"/>
    </w:p>
    <w:p w:rsidR="00BA7A09" w:rsidRPr="0003648D" w:rsidRDefault="00BA7A09" w:rsidP="00BA7A09">
      <w:pPr>
        <w:spacing w:after="240"/>
        <w:ind w:left="720" w:hanging="720"/>
        <w:rPr>
          <w:iCs/>
          <w:szCs w:val="20"/>
        </w:rPr>
      </w:pPr>
      <w:r w:rsidRPr="0003648D">
        <w:rPr>
          <w:iCs/>
          <w:szCs w:val="20"/>
        </w:rPr>
        <w:t>(1)</w:t>
      </w:r>
      <w:r w:rsidRPr="0003648D">
        <w:rPr>
          <w:iCs/>
          <w:szCs w:val="20"/>
        </w:rPr>
        <w:tab/>
      </w:r>
      <w:r w:rsidRPr="0003648D">
        <w:rPr>
          <w:szCs w:val="20"/>
        </w:rPr>
        <w:t>All All-Inclusive Generation Resources</w:t>
      </w:r>
      <w:ins w:id="2853" w:author="STEC" w:date="2018-09-17T15:53:00Z">
        <w:r w:rsidR="00D02D69">
          <w:rPr>
            <w:szCs w:val="20"/>
          </w:rPr>
          <w:t xml:space="preserve">, </w:t>
        </w:r>
        <w:r w:rsidR="00D02D69" w:rsidRPr="0003648D">
          <w:rPr>
            <w:szCs w:val="20"/>
          </w:rPr>
          <w:t>Resources capable of Fast Frequency Response (FFR),</w:t>
        </w:r>
      </w:ins>
      <w:r w:rsidRPr="0003648D">
        <w:rPr>
          <w:szCs w:val="20"/>
        </w:rPr>
        <w:t xml:space="preserve"> and Controllable Load Resources shall provide Primary Frequency Response in accordance with the requirements established in the Operating Guides</w:t>
      </w:r>
      <w:r w:rsidRPr="0003648D">
        <w:rPr>
          <w:iCs/>
          <w:szCs w:val="20"/>
        </w:rPr>
        <w:t>.</w:t>
      </w:r>
    </w:p>
    <w:p w:rsidR="00BA7A09" w:rsidRPr="0003648D" w:rsidRDefault="00BA7A09" w:rsidP="00BA7A09">
      <w:pPr>
        <w:spacing w:after="240"/>
        <w:ind w:left="720" w:hanging="720"/>
        <w:rPr>
          <w:iCs/>
          <w:szCs w:val="20"/>
        </w:rPr>
      </w:pPr>
      <w:r w:rsidRPr="0003648D">
        <w:rPr>
          <w:iCs/>
          <w:szCs w:val="20"/>
        </w:rPr>
        <w:t>(2)</w:t>
      </w:r>
      <w:r w:rsidRPr="0003648D">
        <w:rPr>
          <w:iCs/>
          <w:szCs w:val="20"/>
        </w:rPr>
        <w:tab/>
        <w:t>ERCOT shall evaluate, with the assistance of the appropriate TAC subcommittee, Primary Frequency Response during FMEs.  The actual Generation Resource response must be compiled to determine if adequate Primary Frequency Response was provided.</w:t>
      </w:r>
    </w:p>
    <w:p w:rsidR="00BA7A09" w:rsidRPr="0003648D" w:rsidRDefault="00BA7A09" w:rsidP="00BA7A09">
      <w:pPr>
        <w:spacing w:after="240"/>
        <w:ind w:left="720" w:hanging="720"/>
        <w:rPr>
          <w:iCs/>
          <w:szCs w:val="20"/>
        </w:rPr>
      </w:pPr>
      <w:r w:rsidRPr="0003648D">
        <w:rPr>
          <w:iCs/>
          <w:szCs w:val="20"/>
        </w:rPr>
        <w:t>(3)</w:t>
      </w:r>
      <w:r w:rsidRPr="0003648D">
        <w:rPr>
          <w:iCs/>
          <w:szCs w:val="20"/>
        </w:rPr>
        <w:tab/>
        <w:t>ERCOT and the appropriate TAC subcommittee shall review each FME, verifying the accuracy of data.  Data that is in question may be requested from the QSE for comparison or individual Generation Resource data may be retrieved from ERCOT’s database.</w:t>
      </w:r>
    </w:p>
    <w:p w:rsidR="00624C32" w:rsidRPr="0003648D" w:rsidRDefault="00624C32" w:rsidP="00624C32">
      <w:pPr>
        <w:pStyle w:val="H3"/>
      </w:pPr>
      <w:bookmarkStart w:id="2854" w:name="_Toc309731025"/>
      <w:bookmarkStart w:id="2855" w:name="_Toc405814007"/>
      <w:bookmarkStart w:id="2856" w:name="_Toc422207897"/>
      <w:bookmarkStart w:id="2857" w:name="_Toc438044811"/>
      <w:bookmarkStart w:id="2858" w:name="_Toc447622594"/>
      <w:bookmarkStart w:id="2859" w:name="_Toc480881512"/>
      <w:r w:rsidRPr="0003648D">
        <w:t>9.2.3</w:t>
      </w:r>
      <w:r w:rsidRPr="0003648D">
        <w:tab/>
        <w:t>DAM Settlement Charge Types</w:t>
      </w:r>
      <w:bookmarkEnd w:id="2854"/>
      <w:bookmarkEnd w:id="2855"/>
      <w:bookmarkEnd w:id="2856"/>
      <w:bookmarkEnd w:id="2857"/>
      <w:bookmarkEnd w:id="2858"/>
      <w:bookmarkEnd w:id="2859"/>
    </w:p>
    <w:p w:rsidR="00624C32" w:rsidRPr="0003648D" w:rsidRDefault="00624C32" w:rsidP="00624C32">
      <w:pPr>
        <w:pStyle w:val="BodyTextNumbered"/>
      </w:pPr>
      <w:r w:rsidRPr="0003648D">
        <w:rPr>
          <w:iCs w:val="0"/>
        </w:rPr>
        <w:t>(1)</w:t>
      </w:r>
      <w:r w:rsidRPr="0003648D">
        <w:rPr>
          <w:iCs w:val="0"/>
        </w:rPr>
        <w:tab/>
      </w:r>
      <w:r w:rsidRPr="0003648D">
        <w:t>ERCOT shall provide, on each Settlement Statement, the dollar amount for each DAM Settlement charge and payment.  The DAM settlement “Charge Types” are:</w:t>
      </w:r>
    </w:p>
    <w:p w:rsidR="00624C32" w:rsidRPr="0003648D" w:rsidRDefault="00624C32" w:rsidP="00C61586">
      <w:pPr>
        <w:spacing w:after="240"/>
        <w:ind w:left="1440" w:hanging="720"/>
        <w:rPr>
          <w:szCs w:val="20"/>
        </w:rPr>
      </w:pPr>
      <w:r w:rsidRPr="0003648D">
        <w:rPr>
          <w:szCs w:val="20"/>
        </w:rPr>
        <w:t>(a)</w:t>
      </w:r>
      <w:r w:rsidRPr="0003648D">
        <w:rPr>
          <w:szCs w:val="20"/>
        </w:rPr>
        <w:tab/>
        <w:t>Section 4.6.2.1, Day-Ahead Energy Payment;</w:t>
      </w:r>
    </w:p>
    <w:p w:rsidR="00624C32" w:rsidRPr="0003648D" w:rsidRDefault="00624C32" w:rsidP="00C61586">
      <w:pPr>
        <w:spacing w:after="240"/>
        <w:ind w:left="1440" w:hanging="720"/>
        <w:rPr>
          <w:szCs w:val="20"/>
        </w:rPr>
      </w:pPr>
      <w:r w:rsidRPr="0003648D">
        <w:rPr>
          <w:szCs w:val="20"/>
        </w:rPr>
        <w:t>(b)</w:t>
      </w:r>
      <w:r w:rsidRPr="0003648D">
        <w:rPr>
          <w:szCs w:val="20"/>
        </w:rPr>
        <w:tab/>
        <w:t>Section 4.6.2.2, Day-Ahead Energy Charge;</w:t>
      </w:r>
    </w:p>
    <w:p w:rsidR="00624C32" w:rsidRPr="0003648D" w:rsidRDefault="00624C32" w:rsidP="00C61586">
      <w:pPr>
        <w:spacing w:after="240"/>
        <w:ind w:left="1440" w:hanging="720"/>
        <w:rPr>
          <w:szCs w:val="20"/>
        </w:rPr>
      </w:pPr>
      <w:r w:rsidRPr="0003648D">
        <w:rPr>
          <w:szCs w:val="20"/>
        </w:rPr>
        <w:t>(c)</w:t>
      </w:r>
      <w:r w:rsidRPr="0003648D">
        <w:rPr>
          <w:szCs w:val="20"/>
        </w:rPr>
        <w:tab/>
        <w:t>Section 4.6.2.3.1, Day-Ahead Make-Whole Payment;</w:t>
      </w:r>
    </w:p>
    <w:p w:rsidR="00624C32" w:rsidRPr="0003648D" w:rsidRDefault="00624C32" w:rsidP="00C61586">
      <w:pPr>
        <w:spacing w:after="240"/>
        <w:ind w:left="1440" w:hanging="720"/>
        <w:rPr>
          <w:szCs w:val="20"/>
        </w:rPr>
      </w:pPr>
      <w:r w:rsidRPr="0003648D">
        <w:rPr>
          <w:szCs w:val="20"/>
        </w:rPr>
        <w:t>(d)</w:t>
      </w:r>
      <w:r w:rsidRPr="0003648D">
        <w:rPr>
          <w:szCs w:val="20"/>
        </w:rPr>
        <w:tab/>
        <w:t>Section 4.6.2.3.2, Day-Ahead Make-Whole Charge;</w:t>
      </w:r>
    </w:p>
    <w:p w:rsidR="00624C32" w:rsidRPr="0003648D" w:rsidRDefault="00624C32" w:rsidP="00C61586">
      <w:pPr>
        <w:spacing w:after="240"/>
        <w:ind w:left="1440" w:hanging="720"/>
        <w:rPr>
          <w:szCs w:val="20"/>
        </w:rPr>
      </w:pPr>
      <w:r w:rsidRPr="0003648D">
        <w:rPr>
          <w:szCs w:val="20"/>
        </w:rPr>
        <w:t>(e)</w:t>
      </w:r>
      <w:r w:rsidRPr="0003648D">
        <w:rPr>
          <w:szCs w:val="20"/>
        </w:rPr>
        <w:tab/>
        <w:t>Section 4.6.3, Settlement for PTP Obligations Bought in DAM;</w:t>
      </w:r>
    </w:p>
    <w:p w:rsidR="00624C32" w:rsidRPr="0003648D" w:rsidRDefault="00624C32" w:rsidP="00C61586">
      <w:pPr>
        <w:spacing w:after="240"/>
        <w:ind w:left="1440" w:hanging="720"/>
        <w:rPr>
          <w:szCs w:val="20"/>
        </w:rPr>
      </w:pPr>
      <w:r w:rsidRPr="0003648D">
        <w:rPr>
          <w:szCs w:val="20"/>
        </w:rPr>
        <w:t>(f)</w:t>
      </w:r>
      <w:r w:rsidRPr="0003648D">
        <w:rPr>
          <w:szCs w:val="20"/>
        </w:rPr>
        <w:tab/>
        <w:t>Section 4.6.4.1.1, Regulation Up Service Payment;</w:t>
      </w:r>
    </w:p>
    <w:p w:rsidR="00624C32" w:rsidRPr="0003648D" w:rsidRDefault="00624C32" w:rsidP="00C61586">
      <w:pPr>
        <w:spacing w:after="240"/>
        <w:ind w:left="1440" w:hanging="720"/>
        <w:rPr>
          <w:szCs w:val="20"/>
        </w:rPr>
      </w:pPr>
      <w:r w:rsidRPr="0003648D">
        <w:rPr>
          <w:szCs w:val="20"/>
        </w:rPr>
        <w:lastRenderedPageBreak/>
        <w:t>(g)</w:t>
      </w:r>
      <w:r w:rsidRPr="0003648D">
        <w:rPr>
          <w:szCs w:val="20"/>
        </w:rPr>
        <w:tab/>
        <w:t>Section 4.6.4.1.2, Regulation Down Service Payment;</w:t>
      </w:r>
    </w:p>
    <w:p w:rsidR="00624C32" w:rsidRPr="0003648D" w:rsidRDefault="00624C32" w:rsidP="00C61586">
      <w:pPr>
        <w:spacing w:after="240"/>
        <w:ind w:left="1440" w:hanging="720"/>
        <w:rPr>
          <w:szCs w:val="20"/>
        </w:rPr>
      </w:pPr>
      <w:r w:rsidRPr="0003648D">
        <w:rPr>
          <w:szCs w:val="20"/>
        </w:rPr>
        <w:t>(</w:t>
      </w:r>
      <w:ins w:id="2860" w:author="STEC" w:date="2018-09-17T15:55:00Z">
        <w:del w:id="2861" w:author="STEC" w:date="2018-09-18T16:35:00Z">
          <w:r w:rsidR="00D22003" w:rsidDel="0086498D">
            <w:rPr>
              <w:szCs w:val="20"/>
            </w:rPr>
            <w:delText>j</w:delText>
          </w:r>
        </w:del>
      </w:ins>
      <w:ins w:id="2862" w:author="STEC" w:date="2018-09-18T16:35:00Z">
        <w:r w:rsidR="0086498D">
          <w:rPr>
            <w:szCs w:val="20"/>
          </w:rPr>
          <w:t>h</w:t>
        </w:r>
      </w:ins>
      <w:del w:id="2863" w:author="STEC" w:date="2018-09-17T15:55:00Z">
        <w:r w:rsidRPr="0003648D" w:rsidDel="00D22003">
          <w:rPr>
            <w:szCs w:val="20"/>
          </w:rPr>
          <w:delText>h</w:delText>
        </w:r>
      </w:del>
      <w:r w:rsidRPr="0003648D">
        <w:rPr>
          <w:szCs w:val="20"/>
        </w:rPr>
        <w:t>)</w:t>
      </w:r>
      <w:r w:rsidRPr="0003648D">
        <w:rPr>
          <w:szCs w:val="20"/>
        </w:rPr>
        <w:tab/>
        <w:t>Section 4.6.4.1.3, Responsive Reserve Service Payment;</w:t>
      </w:r>
    </w:p>
    <w:p w:rsidR="00D02D69" w:rsidRDefault="00624C32" w:rsidP="00D02D69">
      <w:pPr>
        <w:spacing w:after="240"/>
        <w:ind w:left="1440" w:hanging="720"/>
        <w:rPr>
          <w:ins w:id="2864" w:author="STEC" w:date="2018-09-17T15:55:00Z"/>
          <w:szCs w:val="20"/>
        </w:rPr>
      </w:pPr>
      <w:r w:rsidRPr="0003648D">
        <w:rPr>
          <w:szCs w:val="20"/>
        </w:rPr>
        <w:t>(i)</w:t>
      </w:r>
      <w:r w:rsidRPr="0003648D">
        <w:rPr>
          <w:szCs w:val="20"/>
        </w:rPr>
        <w:tab/>
        <w:t>Section 4.6.4.1.4, Non-Spinning Reserve Service Payment;</w:t>
      </w:r>
    </w:p>
    <w:p w:rsidR="00D02D69" w:rsidRPr="0003648D" w:rsidRDefault="00D02D69" w:rsidP="00D02D69">
      <w:pPr>
        <w:spacing w:after="240"/>
        <w:ind w:left="1440" w:hanging="720"/>
        <w:rPr>
          <w:szCs w:val="20"/>
        </w:rPr>
      </w:pPr>
      <w:ins w:id="2865" w:author="STEC" w:date="2018-09-17T15:55:00Z">
        <w:r w:rsidRPr="0003648D">
          <w:rPr>
            <w:szCs w:val="20"/>
          </w:rPr>
          <w:t>(</w:t>
        </w:r>
      </w:ins>
      <w:ins w:id="2866" w:author="STEC" w:date="2018-09-18T16:35:00Z">
        <w:r w:rsidR="0086498D">
          <w:rPr>
            <w:szCs w:val="20"/>
          </w:rPr>
          <w:t>j</w:t>
        </w:r>
      </w:ins>
      <w:ins w:id="2867" w:author="STEC" w:date="2018-09-17T15:55:00Z">
        <w:del w:id="2868" w:author="STEC" w:date="2018-09-18T16:35:00Z">
          <w:r w:rsidRPr="0003648D" w:rsidDel="0086498D">
            <w:rPr>
              <w:szCs w:val="20"/>
            </w:rPr>
            <w:delText>h</w:delText>
          </w:r>
        </w:del>
        <w:r w:rsidRPr="0003648D">
          <w:rPr>
            <w:szCs w:val="20"/>
          </w:rPr>
          <w:t>)</w:t>
        </w:r>
        <w:r w:rsidRPr="0003648D">
          <w:rPr>
            <w:szCs w:val="20"/>
          </w:rPr>
          <w:tab/>
          <w:t xml:space="preserve">Section 4.6.4.1.3, </w:t>
        </w:r>
        <w:r>
          <w:rPr>
            <w:szCs w:val="20"/>
          </w:rPr>
          <w:t>ERCOT Contingency Reserve Service</w:t>
        </w:r>
        <w:r w:rsidRPr="0003648D">
          <w:rPr>
            <w:szCs w:val="20"/>
          </w:rPr>
          <w:t xml:space="preserve"> Payment;</w:t>
        </w:r>
      </w:ins>
    </w:p>
    <w:p w:rsidR="00624C32" w:rsidRPr="0003648D" w:rsidRDefault="00624C32" w:rsidP="00C61586">
      <w:pPr>
        <w:spacing w:after="240"/>
        <w:ind w:left="1440" w:hanging="720"/>
        <w:rPr>
          <w:szCs w:val="20"/>
        </w:rPr>
      </w:pPr>
      <w:r w:rsidRPr="0003648D">
        <w:rPr>
          <w:szCs w:val="20"/>
        </w:rPr>
        <w:t>(</w:t>
      </w:r>
      <w:ins w:id="2869" w:author="STEC" w:date="2018-09-18T16:35:00Z">
        <w:r w:rsidR="0086498D">
          <w:rPr>
            <w:szCs w:val="20"/>
          </w:rPr>
          <w:t>k</w:t>
        </w:r>
      </w:ins>
      <w:del w:id="2870" w:author="STEC" w:date="2018-09-18T16:35:00Z">
        <w:r w:rsidRPr="0003648D" w:rsidDel="0086498D">
          <w:rPr>
            <w:szCs w:val="20"/>
          </w:rPr>
          <w:delText>j</w:delText>
        </w:r>
      </w:del>
      <w:r w:rsidRPr="0003648D">
        <w:rPr>
          <w:szCs w:val="20"/>
        </w:rPr>
        <w:t>)</w:t>
      </w:r>
      <w:r w:rsidRPr="0003648D">
        <w:rPr>
          <w:szCs w:val="20"/>
        </w:rPr>
        <w:tab/>
        <w:t>Section 4.6.4.2.1, Regulation Up Service Charge;</w:t>
      </w:r>
    </w:p>
    <w:p w:rsidR="00624C32" w:rsidRPr="0003648D" w:rsidRDefault="00624C32" w:rsidP="00C61586">
      <w:pPr>
        <w:spacing w:after="240"/>
        <w:ind w:left="1440" w:hanging="720"/>
        <w:rPr>
          <w:szCs w:val="20"/>
        </w:rPr>
      </w:pPr>
      <w:r w:rsidRPr="0003648D">
        <w:rPr>
          <w:szCs w:val="20"/>
        </w:rPr>
        <w:t>(</w:t>
      </w:r>
      <w:ins w:id="2871" w:author="STEC" w:date="2018-09-18T16:35:00Z">
        <w:r w:rsidR="0086498D">
          <w:rPr>
            <w:szCs w:val="20"/>
          </w:rPr>
          <w:t>l</w:t>
        </w:r>
      </w:ins>
      <w:del w:id="2872" w:author="STEC" w:date="2018-09-18T16:35:00Z">
        <w:r w:rsidRPr="0003648D" w:rsidDel="0086498D">
          <w:rPr>
            <w:szCs w:val="20"/>
          </w:rPr>
          <w:delText>k</w:delText>
        </w:r>
      </w:del>
      <w:r w:rsidRPr="0003648D">
        <w:rPr>
          <w:szCs w:val="20"/>
        </w:rPr>
        <w:t>)</w:t>
      </w:r>
      <w:r w:rsidRPr="0003648D">
        <w:rPr>
          <w:szCs w:val="20"/>
        </w:rPr>
        <w:tab/>
        <w:t xml:space="preserve">Section 4.6.4.2.2, </w:t>
      </w:r>
      <w:hyperlink w:anchor="_Toc109527549" w:history="1">
        <w:r w:rsidRPr="0003648D">
          <w:rPr>
            <w:szCs w:val="20"/>
          </w:rPr>
          <w:t>Regulation Down Service Charge</w:t>
        </w:r>
      </w:hyperlink>
      <w:r w:rsidRPr="0003648D">
        <w:rPr>
          <w:szCs w:val="20"/>
        </w:rPr>
        <w:t>;</w:t>
      </w:r>
    </w:p>
    <w:p w:rsidR="00624C32" w:rsidRPr="0003648D" w:rsidRDefault="00624C32" w:rsidP="00C61586">
      <w:pPr>
        <w:spacing w:after="240"/>
        <w:ind w:left="1440" w:hanging="720"/>
        <w:rPr>
          <w:szCs w:val="20"/>
        </w:rPr>
      </w:pPr>
      <w:r w:rsidRPr="0003648D">
        <w:rPr>
          <w:szCs w:val="20"/>
        </w:rPr>
        <w:t>(</w:t>
      </w:r>
      <w:del w:id="2873" w:author="STEC" w:date="2018-09-17T15:56:00Z">
        <w:r w:rsidRPr="0003648D" w:rsidDel="00D22003">
          <w:rPr>
            <w:szCs w:val="20"/>
          </w:rPr>
          <w:delText>l</w:delText>
        </w:r>
      </w:del>
      <w:ins w:id="2874" w:author="STEC" w:date="2018-09-18T16:35:00Z">
        <w:r w:rsidR="0086498D">
          <w:rPr>
            <w:szCs w:val="20"/>
          </w:rPr>
          <w:t>m</w:t>
        </w:r>
      </w:ins>
      <w:ins w:id="2875" w:author="STEC" w:date="2018-09-17T15:56:00Z">
        <w:del w:id="2876" w:author="STEC" w:date="2018-09-18T16:35:00Z">
          <w:r w:rsidR="00D22003" w:rsidDel="0086498D">
            <w:rPr>
              <w:szCs w:val="20"/>
            </w:rPr>
            <w:delText>o</w:delText>
          </w:r>
        </w:del>
      </w:ins>
      <w:r w:rsidRPr="0003648D">
        <w:rPr>
          <w:szCs w:val="20"/>
        </w:rPr>
        <w:t>)</w:t>
      </w:r>
      <w:r w:rsidRPr="0003648D">
        <w:rPr>
          <w:szCs w:val="20"/>
        </w:rPr>
        <w:tab/>
        <w:t>Section 4.6.4.2.3, Responsive Reserve Service Charge;</w:t>
      </w:r>
    </w:p>
    <w:p w:rsidR="00624C32" w:rsidRDefault="00624C32" w:rsidP="00C61586">
      <w:pPr>
        <w:spacing w:after="240"/>
        <w:ind w:left="1440" w:hanging="720"/>
        <w:rPr>
          <w:ins w:id="2877" w:author="STEC" w:date="2018-09-17T15:55:00Z"/>
          <w:szCs w:val="20"/>
        </w:rPr>
      </w:pPr>
      <w:r w:rsidRPr="0003648D">
        <w:rPr>
          <w:szCs w:val="20"/>
        </w:rPr>
        <w:t>(</w:t>
      </w:r>
      <w:ins w:id="2878" w:author="STEC" w:date="2018-09-18T16:35:00Z">
        <w:r w:rsidR="0086498D">
          <w:rPr>
            <w:szCs w:val="20"/>
          </w:rPr>
          <w:t>n</w:t>
        </w:r>
      </w:ins>
      <w:del w:id="2879" w:author="STEC" w:date="2018-09-18T16:35:00Z">
        <w:r w:rsidRPr="0003648D" w:rsidDel="0086498D">
          <w:rPr>
            <w:szCs w:val="20"/>
          </w:rPr>
          <w:delText>m</w:delText>
        </w:r>
      </w:del>
      <w:r w:rsidRPr="0003648D">
        <w:rPr>
          <w:szCs w:val="20"/>
        </w:rPr>
        <w:t>)</w:t>
      </w:r>
      <w:r w:rsidRPr="0003648D">
        <w:rPr>
          <w:szCs w:val="20"/>
        </w:rPr>
        <w:tab/>
        <w:t>Section 4.6.4.2.4, Non-Spinning Reserve Service Charge;</w:t>
      </w:r>
    </w:p>
    <w:p w:rsidR="00D22003" w:rsidRPr="0003648D" w:rsidRDefault="00D22003" w:rsidP="00D22003">
      <w:pPr>
        <w:spacing w:after="240"/>
        <w:ind w:left="1440" w:hanging="720"/>
        <w:rPr>
          <w:szCs w:val="20"/>
        </w:rPr>
      </w:pPr>
      <w:ins w:id="2880" w:author="STEC" w:date="2018-09-17T15:55:00Z">
        <w:r w:rsidRPr="0003648D">
          <w:rPr>
            <w:szCs w:val="20"/>
          </w:rPr>
          <w:t>(</w:t>
        </w:r>
      </w:ins>
      <w:ins w:id="2881" w:author="STEC" w:date="2018-09-18T16:35:00Z">
        <w:r w:rsidR="0086498D">
          <w:rPr>
            <w:szCs w:val="20"/>
          </w:rPr>
          <w:t>o</w:t>
        </w:r>
      </w:ins>
      <w:ins w:id="2882" w:author="STEC" w:date="2018-09-17T15:55:00Z">
        <w:del w:id="2883" w:author="STEC" w:date="2018-09-18T16:35:00Z">
          <w:r w:rsidDel="0086498D">
            <w:rPr>
              <w:szCs w:val="20"/>
            </w:rPr>
            <w:delText>0</w:delText>
          </w:r>
        </w:del>
        <w:r w:rsidRPr="0003648D">
          <w:rPr>
            <w:szCs w:val="20"/>
          </w:rPr>
          <w:t>)</w:t>
        </w:r>
        <w:r w:rsidRPr="0003648D">
          <w:rPr>
            <w:szCs w:val="20"/>
          </w:rPr>
          <w:tab/>
          <w:t xml:space="preserve">Section 4.6.4.2.3, </w:t>
        </w:r>
        <w:r>
          <w:rPr>
            <w:szCs w:val="20"/>
          </w:rPr>
          <w:t>ERCOT Contingency Reserve Service</w:t>
        </w:r>
        <w:r w:rsidRPr="0003648D">
          <w:rPr>
            <w:szCs w:val="20"/>
          </w:rPr>
          <w:t xml:space="preserve"> Charge;</w:t>
        </w:r>
      </w:ins>
    </w:p>
    <w:p w:rsidR="00624C32" w:rsidRPr="0003648D" w:rsidRDefault="00624C32" w:rsidP="00C61586">
      <w:pPr>
        <w:spacing w:after="240"/>
        <w:ind w:left="1440" w:hanging="720"/>
        <w:rPr>
          <w:szCs w:val="20"/>
        </w:rPr>
      </w:pPr>
      <w:r w:rsidRPr="0003648D">
        <w:rPr>
          <w:szCs w:val="20"/>
        </w:rPr>
        <w:t>(</w:t>
      </w:r>
      <w:ins w:id="2884" w:author="STEC" w:date="2018-09-18T16:35:00Z">
        <w:r w:rsidR="0086498D">
          <w:rPr>
            <w:szCs w:val="20"/>
          </w:rPr>
          <w:t>p</w:t>
        </w:r>
      </w:ins>
      <w:del w:id="2885" w:author="STEC" w:date="2018-09-18T16:35:00Z">
        <w:r w:rsidRPr="0003648D" w:rsidDel="0086498D">
          <w:rPr>
            <w:szCs w:val="20"/>
          </w:rPr>
          <w:delText>n</w:delText>
        </w:r>
      </w:del>
      <w:r w:rsidR="009227B5" w:rsidRPr="0003648D">
        <w:rPr>
          <w:szCs w:val="20"/>
        </w:rPr>
        <w:t>)</w:t>
      </w:r>
      <w:r w:rsidR="007A49B2" w:rsidRPr="0003648D">
        <w:rPr>
          <w:szCs w:val="20"/>
        </w:rPr>
        <w:tab/>
      </w:r>
      <w:r w:rsidRPr="0003648D">
        <w:rPr>
          <w:szCs w:val="20"/>
        </w:rPr>
        <w:t>Section 7.9.1.1, Payments and Charges for PTP Obligations Settled in DAM;</w:t>
      </w:r>
    </w:p>
    <w:p w:rsidR="00624C32" w:rsidRPr="0003648D" w:rsidRDefault="00624C32" w:rsidP="00C61586">
      <w:pPr>
        <w:spacing w:after="240"/>
        <w:ind w:left="1440" w:hanging="720"/>
        <w:rPr>
          <w:szCs w:val="20"/>
        </w:rPr>
      </w:pPr>
      <w:r w:rsidRPr="0003648D">
        <w:rPr>
          <w:szCs w:val="20"/>
        </w:rPr>
        <w:t>(</w:t>
      </w:r>
      <w:ins w:id="2886" w:author="STEC" w:date="2018-09-18T16:36:00Z">
        <w:r w:rsidR="0086498D">
          <w:rPr>
            <w:szCs w:val="20"/>
          </w:rPr>
          <w:t>q</w:t>
        </w:r>
      </w:ins>
      <w:del w:id="2887" w:author="STEC" w:date="2018-09-18T16:35:00Z">
        <w:r w:rsidRPr="0003648D" w:rsidDel="0086498D">
          <w:rPr>
            <w:szCs w:val="20"/>
          </w:rPr>
          <w:delText>o</w:delText>
        </w:r>
      </w:del>
      <w:r w:rsidRPr="0003648D">
        <w:rPr>
          <w:szCs w:val="20"/>
        </w:rPr>
        <w:t>)</w:t>
      </w:r>
      <w:r w:rsidRPr="0003648D">
        <w:rPr>
          <w:szCs w:val="20"/>
        </w:rPr>
        <w:tab/>
        <w:t>Section 7.9.1.2, Payments for PTP Options Settled in DAM;</w:t>
      </w:r>
    </w:p>
    <w:p w:rsidR="00624C32" w:rsidRPr="0003648D" w:rsidRDefault="00624C32" w:rsidP="00C61586">
      <w:pPr>
        <w:spacing w:after="240"/>
        <w:ind w:left="1440" w:hanging="720"/>
        <w:rPr>
          <w:szCs w:val="20"/>
        </w:rPr>
      </w:pPr>
      <w:r w:rsidRPr="0003648D">
        <w:rPr>
          <w:szCs w:val="20"/>
        </w:rPr>
        <w:t>(</w:t>
      </w:r>
      <w:ins w:id="2888" w:author="STEC" w:date="2018-09-18T16:36:00Z">
        <w:r w:rsidR="0086498D">
          <w:rPr>
            <w:szCs w:val="20"/>
          </w:rPr>
          <w:t>r</w:t>
        </w:r>
      </w:ins>
      <w:del w:id="2889" w:author="STEC" w:date="2018-09-18T16:36:00Z">
        <w:r w:rsidRPr="0003648D" w:rsidDel="0086498D">
          <w:rPr>
            <w:szCs w:val="20"/>
          </w:rPr>
          <w:delText>p</w:delText>
        </w:r>
      </w:del>
      <w:r w:rsidRPr="0003648D">
        <w:rPr>
          <w:szCs w:val="20"/>
        </w:rPr>
        <w:t>)</w:t>
      </w:r>
      <w:r w:rsidRPr="0003648D">
        <w:rPr>
          <w:szCs w:val="20"/>
        </w:rPr>
        <w:tab/>
        <w:t>Section 7.9.1.4, Payments for FGRs Settled in DAM;</w:t>
      </w:r>
    </w:p>
    <w:p w:rsidR="00624C32" w:rsidRPr="0003648D" w:rsidRDefault="00624C32" w:rsidP="00C61586">
      <w:pPr>
        <w:spacing w:after="240"/>
        <w:ind w:left="1440" w:hanging="720"/>
        <w:rPr>
          <w:szCs w:val="20"/>
        </w:rPr>
      </w:pPr>
      <w:r w:rsidRPr="0003648D">
        <w:rPr>
          <w:szCs w:val="20"/>
        </w:rPr>
        <w:t>(</w:t>
      </w:r>
      <w:ins w:id="2890" w:author="STEC" w:date="2018-09-18T16:36:00Z">
        <w:r w:rsidR="0086498D">
          <w:rPr>
            <w:szCs w:val="20"/>
          </w:rPr>
          <w:t>s</w:t>
        </w:r>
      </w:ins>
      <w:del w:id="2891" w:author="STEC" w:date="2018-09-18T16:36:00Z">
        <w:r w:rsidRPr="0003648D" w:rsidDel="0086498D">
          <w:rPr>
            <w:szCs w:val="20"/>
          </w:rPr>
          <w:delText>q</w:delText>
        </w:r>
      </w:del>
      <w:r w:rsidRPr="0003648D">
        <w:rPr>
          <w:szCs w:val="20"/>
        </w:rPr>
        <w:t>)</w:t>
      </w:r>
      <w:r w:rsidRPr="0003648D">
        <w:rPr>
          <w:szCs w:val="20"/>
        </w:rPr>
        <w:tab/>
        <w:t>Section 7.9.1.5, Payments and Charges for PTP Obligations with Refund Settled in DAM;</w:t>
      </w:r>
    </w:p>
    <w:p w:rsidR="00624C32" w:rsidRPr="0003648D" w:rsidRDefault="00624C32" w:rsidP="00C61586">
      <w:pPr>
        <w:spacing w:after="240"/>
        <w:ind w:left="1440" w:hanging="720"/>
        <w:rPr>
          <w:szCs w:val="20"/>
        </w:rPr>
      </w:pPr>
      <w:r w:rsidRPr="0003648D">
        <w:rPr>
          <w:szCs w:val="20"/>
        </w:rPr>
        <w:t>(</w:t>
      </w:r>
      <w:ins w:id="2892" w:author="STEC" w:date="2018-09-18T16:36:00Z">
        <w:r w:rsidR="0086498D">
          <w:rPr>
            <w:szCs w:val="20"/>
          </w:rPr>
          <w:t>t</w:t>
        </w:r>
      </w:ins>
      <w:del w:id="2893" w:author="STEC" w:date="2018-09-18T16:36:00Z">
        <w:r w:rsidRPr="0003648D" w:rsidDel="0086498D">
          <w:rPr>
            <w:szCs w:val="20"/>
          </w:rPr>
          <w:delText>r</w:delText>
        </w:r>
      </w:del>
      <w:r w:rsidRPr="0003648D">
        <w:rPr>
          <w:szCs w:val="20"/>
        </w:rPr>
        <w:t>)</w:t>
      </w:r>
      <w:r w:rsidRPr="0003648D">
        <w:rPr>
          <w:szCs w:val="20"/>
        </w:rPr>
        <w:tab/>
        <w:t>Section 7.9.1.6, Payments for PTP Options with Refund Settled in DAM; and</w:t>
      </w:r>
    </w:p>
    <w:p w:rsidR="00624C32" w:rsidRPr="0003648D" w:rsidRDefault="00624C32" w:rsidP="00C61586">
      <w:pPr>
        <w:spacing w:after="240"/>
        <w:ind w:left="1440" w:hanging="720"/>
        <w:rPr>
          <w:szCs w:val="20"/>
        </w:rPr>
      </w:pPr>
      <w:r w:rsidRPr="0003648D">
        <w:rPr>
          <w:szCs w:val="20"/>
        </w:rPr>
        <w:t>(</w:t>
      </w:r>
      <w:ins w:id="2894" w:author="STEC" w:date="2018-09-18T16:36:00Z">
        <w:r w:rsidR="0086498D">
          <w:rPr>
            <w:szCs w:val="20"/>
          </w:rPr>
          <w:t>u</w:t>
        </w:r>
      </w:ins>
      <w:del w:id="2895" w:author="STEC" w:date="2018-09-18T16:36:00Z">
        <w:r w:rsidRPr="0003648D" w:rsidDel="0086498D">
          <w:rPr>
            <w:szCs w:val="20"/>
          </w:rPr>
          <w:delText>s</w:delText>
        </w:r>
      </w:del>
      <w:r w:rsidRPr="0003648D">
        <w:rPr>
          <w:szCs w:val="20"/>
        </w:rPr>
        <w:t>)</w:t>
      </w:r>
      <w:r w:rsidRPr="0003648D">
        <w:rPr>
          <w:szCs w:val="20"/>
        </w:rPr>
        <w:tab/>
        <w:t>Paragraph (2) of Section 7.9.3.3, Shortfall Charges to CRR Owners.</w:t>
      </w:r>
    </w:p>
    <w:p w:rsidR="00415C88" w:rsidRPr="0003648D" w:rsidRDefault="00415C88" w:rsidP="00415C88">
      <w:pPr>
        <w:pStyle w:val="H3"/>
      </w:pPr>
      <w:bookmarkStart w:id="2896" w:name="_Toc309731044"/>
      <w:bookmarkStart w:id="2897" w:name="_Toc405814019"/>
      <w:bookmarkStart w:id="2898" w:name="_Toc422207909"/>
      <w:bookmarkStart w:id="2899" w:name="_Toc438044823"/>
      <w:bookmarkStart w:id="2900" w:name="_Toc447622606"/>
      <w:bookmarkStart w:id="2901" w:name="_Toc480881524"/>
      <w:r w:rsidRPr="0003648D">
        <w:t>9.5.3</w:t>
      </w:r>
      <w:r w:rsidRPr="0003648D">
        <w:tab/>
        <w:t>Real-Time Market Settlement Charge Types</w:t>
      </w:r>
      <w:bookmarkEnd w:id="2896"/>
      <w:bookmarkEnd w:id="2897"/>
      <w:bookmarkEnd w:id="2898"/>
      <w:bookmarkEnd w:id="2899"/>
      <w:bookmarkEnd w:id="2900"/>
      <w:bookmarkEnd w:id="2901"/>
    </w:p>
    <w:p w:rsidR="00415C88" w:rsidRPr="0003648D" w:rsidRDefault="00415C88" w:rsidP="00415C88">
      <w:pPr>
        <w:pStyle w:val="List"/>
      </w:pPr>
      <w:r w:rsidRPr="0003648D">
        <w:t>(1)</w:t>
      </w:r>
      <w:r w:rsidRPr="0003648D">
        <w:tab/>
        <w:t>ERCOT shall provide, on each RTM Settlement Statement, the dollar amount for each RTM Settlement charge and payment.  The RTM Settlement “Charge Types” are:</w:t>
      </w:r>
    </w:p>
    <w:p w:rsidR="00415C88" w:rsidRPr="0003648D" w:rsidRDefault="00415C88" w:rsidP="00C61586">
      <w:pPr>
        <w:spacing w:after="240"/>
        <w:ind w:left="1440" w:hanging="720"/>
        <w:rPr>
          <w:szCs w:val="20"/>
        </w:rPr>
      </w:pPr>
      <w:r w:rsidRPr="0003648D">
        <w:rPr>
          <w:szCs w:val="20"/>
        </w:rPr>
        <w:t>(a)</w:t>
      </w:r>
      <w:r w:rsidRPr="0003648D">
        <w:rPr>
          <w:szCs w:val="20"/>
        </w:rPr>
        <w:tab/>
        <w:t>Section 5.7.1, RUC Make-Whole Payment;</w:t>
      </w:r>
    </w:p>
    <w:p w:rsidR="00415C88" w:rsidRPr="0003648D" w:rsidRDefault="00415C88" w:rsidP="00C61586">
      <w:pPr>
        <w:spacing w:after="240"/>
        <w:ind w:left="1440" w:hanging="720"/>
        <w:rPr>
          <w:szCs w:val="20"/>
        </w:rPr>
      </w:pPr>
      <w:r w:rsidRPr="0003648D">
        <w:rPr>
          <w:szCs w:val="20"/>
        </w:rPr>
        <w:t>(b)</w:t>
      </w:r>
      <w:r w:rsidRPr="0003648D">
        <w:rPr>
          <w:szCs w:val="20"/>
        </w:rPr>
        <w:tab/>
        <w:t>Section 5.7.2, RUC Clawback Charge;</w:t>
      </w:r>
    </w:p>
    <w:p w:rsidR="00415C88" w:rsidRPr="0003648D" w:rsidRDefault="00415C88" w:rsidP="00C61586">
      <w:pPr>
        <w:spacing w:after="240"/>
        <w:ind w:left="1440" w:hanging="720"/>
        <w:rPr>
          <w:szCs w:val="20"/>
        </w:rPr>
      </w:pPr>
      <w:r w:rsidRPr="0003648D">
        <w:rPr>
          <w:szCs w:val="20"/>
        </w:rPr>
        <w:t>(c)</w:t>
      </w:r>
      <w:r w:rsidRPr="0003648D">
        <w:rPr>
          <w:szCs w:val="20"/>
        </w:rPr>
        <w:tab/>
        <w:t>Section 5.7.3, Payment When ERCOT Decommits a QSE-Committed Resource;</w:t>
      </w:r>
    </w:p>
    <w:p w:rsidR="00415C88" w:rsidRPr="0003648D" w:rsidRDefault="00415C88" w:rsidP="00C61586">
      <w:pPr>
        <w:spacing w:after="240"/>
        <w:ind w:left="1440" w:hanging="720"/>
        <w:rPr>
          <w:szCs w:val="20"/>
        </w:rPr>
      </w:pPr>
      <w:r w:rsidRPr="0003648D">
        <w:rPr>
          <w:szCs w:val="20"/>
        </w:rPr>
        <w:t>(d)</w:t>
      </w:r>
      <w:r w:rsidRPr="0003648D">
        <w:rPr>
          <w:szCs w:val="20"/>
        </w:rPr>
        <w:tab/>
        <w:t>Section 5.7.4.1, RUC Capacity-Short Charge;</w:t>
      </w:r>
    </w:p>
    <w:p w:rsidR="00415C88" w:rsidRPr="0003648D" w:rsidRDefault="00415C88" w:rsidP="00C61586">
      <w:pPr>
        <w:spacing w:after="240"/>
        <w:ind w:left="1440" w:hanging="720"/>
        <w:rPr>
          <w:szCs w:val="20"/>
        </w:rPr>
      </w:pPr>
      <w:r w:rsidRPr="0003648D">
        <w:rPr>
          <w:szCs w:val="20"/>
        </w:rPr>
        <w:t>(e)</w:t>
      </w:r>
      <w:r w:rsidRPr="0003648D">
        <w:rPr>
          <w:szCs w:val="20"/>
        </w:rPr>
        <w:tab/>
        <w:t>Section 5.7.4.2, RUC Make-Whole Uplift Charge;</w:t>
      </w:r>
    </w:p>
    <w:p w:rsidR="00415C88" w:rsidRPr="0003648D" w:rsidRDefault="00415C88" w:rsidP="00C61586">
      <w:pPr>
        <w:spacing w:after="240"/>
        <w:ind w:left="1440" w:hanging="720"/>
        <w:rPr>
          <w:szCs w:val="20"/>
        </w:rPr>
      </w:pPr>
      <w:r w:rsidRPr="0003648D">
        <w:rPr>
          <w:szCs w:val="20"/>
        </w:rPr>
        <w:t>(f)</w:t>
      </w:r>
      <w:r w:rsidRPr="0003648D">
        <w:rPr>
          <w:szCs w:val="20"/>
        </w:rPr>
        <w:tab/>
        <w:t xml:space="preserve">Section </w:t>
      </w:r>
      <w:hyperlink w:anchor="_Toc109528011" w:history="1">
        <w:r w:rsidRPr="0003648D">
          <w:rPr>
            <w:szCs w:val="20"/>
          </w:rPr>
          <w:t>5.7.5, RUC Clawback Payment</w:t>
        </w:r>
      </w:hyperlink>
      <w:r w:rsidRPr="0003648D">
        <w:rPr>
          <w:szCs w:val="20"/>
        </w:rPr>
        <w:t>;</w:t>
      </w:r>
    </w:p>
    <w:p w:rsidR="00415C88" w:rsidRPr="0003648D" w:rsidRDefault="00415C88" w:rsidP="00C61586">
      <w:pPr>
        <w:spacing w:after="240"/>
        <w:ind w:left="1440" w:hanging="720"/>
        <w:rPr>
          <w:szCs w:val="20"/>
        </w:rPr>
      </w:pPr>
      <w:r w:rsidRPr="0003648D">
        <w:rPr>
          <w:szCs w:val="20"/>
        </w:rPr>
        <w:t>(g)</w:t>
      </w:r>
      <w:r w:rsidRPr="0003648D">
        <w:rPr>
          <w:szCs w:val="20"/>
        </w:rPr>
        <w:tab/>
        <w:t xml:space="preserve">Section </w:t>
      </w:r>
      <w:hyperlink w:anchor="_Toc109528014" w:history="1">
        <w:r w:rsidRPr="0003648D">
          <w:rPr>
            <w:szCs w:val="20"/>
          </w:rPr>
          <w:t>5.7.6, RUC Decommitment Charge</w:t>
        </w:r>
      </w:hyperlink>
      <w:r w:rsidRPr="0003648D">
        <w:rPr>
          <w:szCs w:val="20"/>
        </w:rPr>
        <w:t>;</w:t>
      </w:r>
    </w:p>
    <w:p w:rsidR="00415C88" w:rsidRPr="0003648D" w:rsidRDefault="00415C88" w:rsidP="00C61586">
      <w:pPr>
        <w:spacing w:after="240"/>
        <w:ind w:left="1440" w:hanging="720"/>
        <w:rPr>
          <w:szCs w:val="20"/>
        </w:rPr>
      </w:pPr>
      <w:r w:rsidRPr="0003648D">
        <w:rPr>
          <w:szCs w:val="20"/>
        </w:rPr>
        <w:lastRenderedPageBreak/>
        <w:t>(h)</w:t>
      </w:r>
      <w:r w:rsidRPr="0003648D">
        <w:rPr>
          <w:szCs w:val="20"/>
        </w:rPr>
        <w:tab/>
        <w:t xml:space="preserve">Section 6.6.3.1, Real-Time Energy Imbalance Payment or Charge at a Resource Node; </w:t>
      </w:r>
    </w:p>
    <w:p w:rsidR="00415C88" w:rsidRPr="0003648D" w:rsidRDefault="00415C88" w:rsidP="00C61586">
      <w:pPr>
        <w:spacing w:after="240"/>
        <w:ind w:left="1440" w:hanging="720"/>
        <w:rPr>
          <w:szCs w:val="20"/>
        </w:rPr>
      </w:pPr>
      <w:r w:rsidRPr="0003648D">
        <w:rPr>
          <w:szCs w:val="20"/>
        </w:rPr>
        <w:t>(i)</w:t>
      </w:r>
      <w:r w:rsidRPr="0003648D">
        <w:rPr>
          <w:szCs w:val="20"/>
        </w:rPr>
        <w:tab/>
        <w:t>Section 6.6.3.2, Real-Time Energy Imbalance Payment or Charge at a Load Zone;</w:t>
      </w:r>
    </w:p>
    <w:p w:rsidR="00415C88" w:rsidRPr="0003648D" w:rsidRDefault="00415C88" w:rsidP="00C61586">
      <w:pPr>
        <w:spacing w:after="240"/>
        <w:ind w:left="1440" w:hanging="720"/>
        <w:rPr>
          <w:szCs w:val="20"/>
        </w:rPr>
      </w:pPr>
      <w:r w:rsidRPr="0003648D">
        <w:rPr>
          <w:szCs w:val="20"/>
        </w:rPr>
        <w:t>(j)</w:t>
      </w:r>
      <w:r w:rsidRPr="0003648D">
        <w:rPr>
          <w:szCs w:val="20"/>
        </w:rPr>
        <w:tab/>
        <w:t>Section 6.6.3.3, Real-Time Energy Imbalance Payment or Charge at a Hub;</w:t>
      </w:r>
    </w:p>
    <w:p w:rsidR="00415C88" w:rsidRPr="0003648D" w:rsidRDefault="00415C88" w:rsidP="00C61586">
      <w:pPr>
        <w:spacing w:after="240"/>
        <w:ind w:left="1440" w:hanging="720"/>
        <w:rPr>
          <w:szCs w:val="20"/>
        </w:rPr>
      </w:pPr>
      <w:r w:rsidRPr="0003648D">
        <w:rPr>
          <w:szCs w:val="20"/>
        </w:rPr>
        <w:t>(k)</w:t>
      </w:r>
      <w:r w:rsidRPr="0003648D">
        <w:rPr>
          <w:szCs w:val="20"/>
        </w:rPr>
        <w:tab/>
        <w:t>Section 6.6.3.4, Real-Time Energy Payment for DC Tie Import;</w:t>
      </w:r>
    </w:p>
    <w:p w:rsidR="00415C88" w:rsidRPr="0003648D" w:rsidRDefault="00415C88" w:rsidP="00C61586">
      <w:pPr>
        <w:spacing w:after="240"/>
        <w:ind w:left="1440" w:hanging="720"/>
        <w:rPr>
          <w:szCs w:val="20"/>
        </w:rPr>
      </w:pPr>
      <w:r w:rsidRPr="0003648D">
        <w:rPr>
          <w:szCs w:val="20"/>
        </w:rPr>
        <w:t>(l)</w:t>
      </w:r>
      <w:r w:rsidRPr="0003648D">
        <w:rPr>
          <w:szCs w:val="20"/>
        </w:rPr>
        <w:tab/>
        <w:t>Section 6.6.3.5, Real-Time Payment for a Block Load Transfer Point;</w:t>
      </w:r>
    </w:p>
    <w:p w:rsidR="00415C88" w:rsidRPr="0003648D" w:rsidRDefault="00415C88" w:rsidP="00415C88">
      <w:pPr>
        <w:spacing w:after="240"/>
        <w:ind w:left="1440" w:hanging="720"/>
        <w:rPr>
          <w:szCs w:val="20"/>
        </w:rPr>
      </w:pPr>
      <w:r w:rsidRPr="0003648D">
        <w:rPr>
          <w:szCs w:val="20"/>
        </w:rPr>
        <w:t>(m)</w:t>
      </w:r>
      <w:r w:rsidRPr="0003648D">
        <w:rPr>
          <w:szCs w:val="20"/>
        </w:rPr>
        <w:tab/>
        <w:t>Section 6.6.3.6, Real-Time Energy Charge for DC Tie Export Represented by the QSE Under the Oklaunion Exemption;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15C88" w:rsidRPr="0003648D" w:rsidTr="00415C88">
        <w:tc>
          <w:tcPr>
            <w:tcW w:w="9766" w:type="dxa"/>
            <w:shd w:val="pct12" w:color="auto" w:fill="auto"/>
          </w:tcPr>
          <w:p w:rsidR="00415C88" w:rsidRPr="0003648D" w:rsidRDefault="00415C88" w:rsidP="00415C88">
            <w:pPr>
              <w:spacing w:before="120" w:after="240"/>
              <w:rPr>
                <w:b/>
                <w:i/>
                <w:iCs/>
              </w:rPr>
            </w:pPr>
            <w:r w:rsidRPr="0003648D">
              <w:rPr>
                <w:b/>
                <w:i/>
                <w:iCs/>
              </w:rPr>
              <w:t>[NPRR664: Insert items (n) and (o) below upon system implementation and renumber accordingly:]</w:t>
            </w:r>
          </w:p>
          <w:p w:rsidR="00415C88" w:rsidRPr="0003648D" w:rsidRDefault="00415C88" w:rsidP="00C61586">
            <w:pPr>
              <w:spacing w:after="240"/>
              <w:ind w:left="1440" w:hanging="720"/>
              <w:rPr>
                <w:szCs w:val="20"/>
              </w:rPr>
            </w:pPr>
            <w:r w:rsidRPr="0003648D">
              <w:rPr>
                <w:szCs w:val="20"/>
              </w:rPr>
              <w:t>(n)</w:t>
            </w:r>
            <w:r w:rsidRPr="0003648D">
              <w:rPr>
                <w:szCs w:val="20"/>
              </w:rPr>
              <w:tab/>
              <w:t>Section 6.6.3.7, Real-Time Make-Whole Payment for Exceptional Fuel Cost;</w:t>
            </w:r>
          </w:p>
          <w:p w:rsidR="00415C88" w:rsidRPr="0003648D" w:rsidRDefault="00415C88" w:rsidP="00C61586">
            <w:pPr>
              <w:spacing w:after="240"/>
              <w:ind w:left="1440" w:hanging="720"/>
            </w:pPr>
            <w:r w:rsidRPr="0003648D">
              <w:rPr>
                <w:szCs w:val="20"/>
              </w:rPr>
              <w:t>(o)</w:t>
            </w:r>
            <w:r w:rsidRPr="0003648D">
              <w:rPr>
                <w:szCs w:val="20"/>
              </w:rPr>
              <w:tab/>
              <w:t>Section 6.6.3.8, Real-Time Make-Whole Charge for Exceptional Fuel Cost;</w:t>
            </w:r>
          </w:p>
        </w:tc>
      </w:tr>
    </w:tbl>
    <w:p w:rsidR="00415C88" w:rsidRPr="0003648D" w:rsidRDefault="00415C88" w:rsidP="009227B5">
      <w:pPr>
        <w:spacing w:before="240" w:after="240"/>
        <w:ind w:left="1440" w:hanging="720"/>
        <w:rPr>
          <w:szCs w:val="20"/>
        </w:rPr>
      </w:pPr>
      <w:r w:rsidRPr="0003648D">
        <w:rPr>
          <w:szCs w:val="20"/>
        </w:rPr>
        <w:t>(n)</w:t>
      </w:r>
      <w:r w:rsidRPr="0003648D">
        <w:rPr>
          <w:szCs w:val="20"/>
        </w:rPr>
        <w:tab/>
        <w:t>Section 6.6.3.7, Real-Time High Dispatch Limit Override Energy Payment;</w:t>
      </w:r>
    </w:p>
    <w:p w:rsidR="00415C88" w:rsidRPr="0003648D" w:rsidRDefault="00415C88" w:rsidP="00C61586">
      <w:pPr>
        <w:spacing w:after="240"/>
        <w:ind w:left="1440" w:hanging="720"/>
        <w:rPr>
          <w:szCs w:val="20"/>
        </w:rPr>
      </w:pPr>
      <w:r w:rsidRPr="0003648D">
        <w:rPr>
          <w:szCs w:val="20"/>
        </w:rPr>
        <w:t>(o)</w:t>
      </w:r>
      <w:r w:rsidRPr="0003648D">
        <w:rPr>
          <w:szCs w:val="20"/>
        </w:rPr>
        <w:tab/>
        <w:t>Section 6.6.3.8, Real-Time High Dispatch Limit Override Energy Charge;</w:t>
      </w:r>
    </w:p>
    <w:p w:rsidR="00415C88" w:rsidRPr="0003648D" w:rsidRDefault="00415C88" w:rsidP="00C61586">
      <w:pPr>
        <w:spacing w:after="240"/>
        <w:ind w:left="1440" w:hanging="720"/>
        <w:rPr>
          <w:szCs w:val="20"/>
        </w:rPr>
      </w:pPr>
      <w:r w:rsidRPr="0003648D">
        <w:rPr>
          <w:szCs w:val="20"/>
        </w:rPr>
        <w:t>(p)</w:t>
      </w:r>
      <w:r w:rsidRPr="0003648D">
        <w:rPr>
          <w:szCs w:val="20"/>
        </w:rPr>
        <w:tab/>
        <w:t>Section 6.6.4, Real-Time Congestion Payment or Charge for Self-Schedules;</w:t>
      </w:r>
    </w:p>
    <w:p w:rsidR="00415C88" w:rsidRPr="0003648D" w:rsidRDefault="00415C88" w:rsidP="00C61586">
      <w:pPr>
        <w:spacing w:after="240"/>
        <w:ind w:left="1440" w:hanging="720"/>
        <w:rPr>
          <w:szCs w:val="20"/>
        </w:rPr>
      </w:pPr>
      <w:r w:rsidRPr="0003648D">
        <w:rPr>
          <w:szCs w:val="20"/>
        </w:rPr>
        <w:t>(q)</w:t>
      </w:r>
      <w:r w:rsidRPr="0003648D">
        <w:rPr>
          <w:szCs w:val="20"/>
        </w:rPr>
        <w:tab/>
        <w:t xml:space="preserve">Section 6.6.5.1.1.1, Base Point Deviation Charge for Over Generation; </w:t>
      </w:r>
    </w:p>
    <w:p w:rsidR="00415C88" w:rsidRPr="0003648D" w:rsidRDefault="00415C88" w:rsidP="00C61586">
      <w:pPr>
        <w:spacing w:after="240"/>
        <w:ind w:left="1440" w:hanging="720"/>
        <w:rPr>
          <w:szCs w:val="20"/>
        </w:rPr>
      </w:pPr>
      <w:r w:rsidRPr="0003648D">
        <w:rPr>
          <w:szCs w:val="20"/>
        </w:rPr>
        <w:t>(r)</w:t>
      </w:r>
      <w:r w:rsidRPr="0003648D">
        <w:rPr>
          <w:szCs w:val="20"/>
        </w:rPr>
        <w:tab/>
        <w:t xml:space="preserve">Section 6.6.5.1.1.2, Base Point Deviation Charge for Under Generation; </w:t>
      </w:r>
    </w:p>
    <w:p w:rsidR="00415C88" w:rsidRPr="0003648D" w:rsidRDefault="00415C88" w:rsidP="00C61586">
      <w:pPr>
        <w:spacing w:after="240"/>
        <w:ind w:left="1440" w:hanging="720"/>
        <w:rPr>
          <w:szCs w:val="20"/>
        </w:rPr>
      </w:pPr>
      <w:r w:rsidRPr="0003648D">
        <w:rPr>
          <w:szCs w:val="20"/>
        </w:rPr>
        <w:t>(s)</w:t>
      </w:r>
      <w:r w:rsidRPr="0003648D">
        <w:rPr>
          <w:szCs w:val="20"/>
        </w:rPr>
        <w:tab/>
        <w:t xml:space="preserve">Section 6.6.5.2, IRR Generation Resource Base Point Deviation Charge; </w:t>
      </w:r>
    </w:p>
    <w:p w:rsidR="00415C88" w:rsidRPr="0003648D" w:rsidRDefault="00415C88" w:rsidP="00C61586">
      <w:pPr>
        <w:spacing w:after="240"/>
        <w:ind w:left="1440" w:hanging="720"/>
        <w:rPr>
          <w:szCs w:val="20"/>
        </w:rPr>
      </w:pPr>
      <w:r w:rsidRPr="0003648D">
        <w:rPr>
          <w:szCs w:val="20"/>
        </w:rPr>
        <w:t>(t)</w:t>
      </w:r>
      <w:r w:rsidRPr="0003648D">
        <w:rPr>
          <w:szCs w:val="20"/>
        </w:rPr>
        <w:tab/>
        <w:t>Section 6.6.5.4, Base Point Deviation Payment;</w:t>
      </w:r>
    </w:p>
    <w:p w:rsidR="00415C88" w:rsidRPr="0003648D" w:rsidRDefault="00415C88" w:rsidP="00C61586">
      <w:pPr>
        <w:spacing w:after="240"/>
        <w:ind w:left="1440" w:hanging="720"/>
        <w:rPr>
          <w:szCs w:val="20"/>
        </w:rPr>
      </w:pPr>
      <w:r w:rsidRPr="0003648D">
        <w:rPr>
          <w:szCs w:val="20"/>
        </w:rPr>
        <w:t>(u)</w:t>
      </w:r>
      <w:r w:rsidRPr="0003648D">
        <w:rPr>
          <w:szCs w:val="20"/>
        </w:rPr>
        <w:tab/>
        <w:t>Section 6.6.6.1, RMR Standby Payment;</w:t>
      </w:r>
    </w:p>
    <w:p w:rsidR="00415C88" w:rsidRPr="0003648D" w:rsidRDefault="00415C88" w:rsidP="00C61586">
      <w:pPr>
        <w:spacing w:after="240"/>
        <w:ind w:left="1440" w:hanging="720"/>
        <w:rPr>
          <w:szCs w:val="20"/>
        </w:rPr>
      </w:pPr>
      <w:r w:rsidRPr="0003648D">
        <w:rPr>
          <w:szCs w:val="20"/>
        </w:rPr>
        <w:t>(v)</w:t>
      </w:r>
      <w:r w:rsidRPr="0003648D">
        <w:rPr>
          <w:szCs w:val="20"/>
        </w:rPr>
        <w:tab/>
        <w:t>Section 6.6.6.2, RMR Payment for Energy;</w:t>
      </w:r>
    </w:p>
    <w:p w:rsidR="00415C88" w:rsidRPr="0003648D" w:rsidRDefault="00415C88" w:rsidP="00C61586">
      <w:pPr>
        <w:spacing w:after="240"/>
        <w:ind w:left="1440" w:hanging="720"/>
        <w:rPr>
          <w:szCs w:val="20"/>
        </w:rPr>
      </w:pPr>
      <w:r w:rsidRPr="0003648D">
        <w:rPr>
          <w:szCs w:val="20"/>
        </w:rPr>
        <w:t>(w)</w:t>
      </w:r>
      <w:r w:rsidRPr="0003648D">
        <w:rPr>
          <w:szCs w:val="20"/>
        </w:rPr>
        <w:tab/>
        <w:t>Section 6.6.6.3, RMR Adjustment Charge;</w:t>
      </w:r>
    </w:p>
    <w:p w:rsidR="00415C88" w:rsidRPr="0003648D" w:rsidRDefault="00415C88" w:rsidP="00C61586">
      <w:pPr>
        <w:spacing w:after="240"/>
        <w:ind w:left="1440" w:hanging="720"/>
        <w:rPr>
          <w:szCs w:val="20"/>
        </w:rPr>
      </w:pPr>
      <w:r w:rsidRPr="0003648D">
        <w:rPr>
          <w:szCs w:val="20"/>
        </w:rPr>
        <w:t>(x)</w:t>
      </w:r>
      <w:r w:rsidRPr="0003648D">
        <w:rPr>
          <w:szCs w:val="20"/>
        </w:rPr>
        <w:tab/>
        <w:t>Section 6.6.6.4, RMR Charge for Unexcused Misconduct;</w:t>
      </w:r>
    </w:p>
    <w:p w:rsidR="00415C88" w:rsidRPr="0003648D" w:rsidRDefault="00415C88" w:rsidP="00C61586">
      <w:pPr>
        <w:spacing w:after="240"/>
        <w:ind w:left="1440" w:hanging="720"/>
        <w:rPr>
          <w:szCs w:val="20"/>
        </w:rPr>
      </w:pPr>
      <w:r w:rsidRPr="0003648D">
        <w:rPr>
          <w:szCs w:val="20"/>
        </w:rPr>
        <w:t>(y)</w:t>
      </w:r>
      <w:r w:rsidRPr="0003648D">
        <w:rPr>
          <w:szCs w:val="20"/>
        </w:rPr>
        <w:tab/>
        <w:t>Section 6.6.6.5, RMR Service Charge;</w:t>
      </w:r>
    </w:p>
    <w:p w:rsidR="00415C88" w:rsidRPr="0003648D" w:rsidRDefault="00415C88" w:rsidP="00C61586">
      <w:pPr>
        <w:spacing w:after="240"/>
        <w:ind w:left="1440" w:hanging="720"/>
        <w:rPr>
          <w:szCs w:val="20"/>
        </w:rPr>
      </w:pPr>
      <w:r w:rsidRPr="0003648D">
        <w:rPr>
          <w:szCs w:val="20"/>
        </w:rPr>
        <w:t>(z)</w:t>
      </w:r>
      <w:r w:rsidRPr="0003648D">
        <w:rPr>
          <w:szCs w:val="20"/>
        </w:rPr>
        <w:tab/>
        <w:t>Paragraph (2) of Section 6.6.7.1, Voltage Support Service Payments;</w:t>
      </w:r>
    </w:p>
    <w:p w:rsidR="00415C88" w:rsidRPr="0003648D" w:rsidRDefault="00415C88" w:rsidP="00C61586">
      <w:pPr>
        <w:spacing w:after="240"/>
        <w:ind w:left="1440" w:hanging="720"/>
        <w:rPr>
          <w:szCs w:val="20"/>
        </w:rPr>
      </w:pPr>
      <w:r w:rsidRPr="0003648D">
        <w:rPr>
          <w:szCs w:val="20"/>
        </w:rPr>
        <w:t>(aa)</w:t>
      </w:r>
      <w:r w:rsidRPr="0003648D">
        <w:rPr>
          <w:szCs w:val="20"/>
        </w:rPr>
        <w:tab/>
        <w:t>Paragraph (4) of Section 6.6.7.1;</w:t>
      </w:r>
    </w:p>
    <w:p w:rsidR="00415C88" w:rsidRPr="0003648D" w:rsidRDefault="00415C88" w:rsidP="00C61586">
      <w:pPr>
        <w:spacing w:after="240"/>
        <w:ind w:left="1440" w:hanging="720"/>
        <w:rPr>
          <w:szCs w:val="20"/>
        </w:rPr>
      </w:pPr>
      <w:r w:rsidRPr="0003648D">
        <w:rPr>
          <w:szCs w:val="20"/>
        </w:rPr>
        <w:lastRenderedPageBreak/>
        <w:t>(bb)</w:t>
      </w:r>
      <w:r w:rsidRPr="0003648D">
        <w:rPr>
          <w:szCs w:val="20"/>
        </w:rPr>
        <w:tab/>
        <w:t>Section 6.6.7.2, Voltage Support Charge;</w:t>
      </w:r>
    </w:p>
    <w:p w:rsidR="00415C88" w:rsidRPr="0003648D" w:rsidRDefault="00415C88" w:rsidP="00C61586">
      <w:pPr>
        <w:spacing w:after="240"/>
        <w:ind w:left="1440" w:hanging="720"/>
        <w:rPr>
          <w:szCs w:val="20"/>
        </w:rPr>
      </w:pPr>
      <w:r w:rsidRPr="0003648D">
        <w:rPr>
          <w:szCs w:val="20"/>
        </w:rPr>
        <w:t>(cc)</w:t>
      </w:r>
      <w:r w:rsidRPr="0003648D">
        <w:rPr>
          <w:szCs w:val="20"/>
        </w:rPr>
        <w:tab/>
        <w:t>Section 6.6.8.1, Black Start Hourly Standby Fee Payment;</w:t>
      </w:r>
    </w:p>
    <w:p w:rsidR="00415C88" w:rsidRPr="0003648D" w:rsidRDefault="00415C88" w:rsidP="00C61586">
      <w:pPr>
        <w:spacing w:after="240"/>
        <w:ind w:left="1440" w:hanging="720"/>
        <w:rPr>
          <w:szCs w:val="20"/>
        </w:rPr>
      </w:pPr>
      <w:r w:rsidRPr="0003648D">
        <w:rPr>
          <w:szCs w:val="20"/>
        </w:rPr>
        <w:t>(dd)</w:t>
      </w:r>
      <w:r w:rsidRPr="0003648D">
        <w:rPr>
          <w:szCs w:val="20"/>
        </w:rPr>
        <w:tab/>
        <w:t>Section 6.6.8.2, Black Start Capacity Charge;</w:t>
      </w:r>
    </w:p>
    <w:p w:rsidR="00415C88" w:rsidRPr="0003648D" w:rsidRDefault="00415C88" w:rsidP="00C61586">
      <w:pPr>
        <w:spacing w:after="240"/>
        <w:ind w:left="1440" w:hanging="720"/>
        <w:rPr>
          <w:szCs w:val="20"/>
        </w:rPr>
      </w:pPr>
      <w:r w:rsidRPr="0003648D">
        <w:rPr>
          <w:szCs w:val="20"/>
        </w:rPr>
        <w:t>(ee)</w:t>
      </w:r>
      <w:r w:rsidRPr="0003648D">
        <w:rPr>
          <w:szCs w:val="20"/>
        </w:rPr>
        <w:tab/>
        <w:t>Section 6.6.9.1, Payment for Emergency Power Increase Directed by ERCOT;</w:t>
      </w:r>
    </w:p>
    <w:p w:rsidR="00415C88" w:rsidRPr="0003648D" w:rsidRDefault="00415C88" w:rsidP="00C61586">
      <w:pPr>
        <w:spacing w:after="240"/>
        <w:ind w:left="1440" w:hanging="720"/>
        <w:rPr>
          <w:szCs w:val="20"/>
        </w:rPr>
      </w:pPr>
      <w:r w:rsidRPr="0003648D">
        <w:rPr>
          <w:szCs w:val="20"/>
        </w:rPr>
        <w:t>(ff)</w:t>
      </w:r>
      <w:r w:rsidRPr="0003648D">
        <w:rPr>
          <w:szCs w:val="20"/>
        </w:rPr>
        <w:tab/>
        <w:t>Section 6.6.9.2, Charge for Emergency Power Increases;</w:t>
      </w:r>
    </w:p>
    <w:p w:rsidR="00415C88" w:rsidRPr="0003648D" w:rsidRDefault="00415C88" w:rsidP="00C61586">
      <w:pPr>
        <w:spacing w:after="240"/>
        <w:ind w:left="1440" w:hanging="720"/>
        <w:rPr>
          <w:szCs w:val="20"/>
        </w:rPr>
      </w:pPr>
      <w:r w:rsidRPr="0003648D">
        <w:rPr>
          <w:szCs w:val="20"/>
        </w:rPr>
        <w:t>(gg)</w:t>
      </w:r>
      <w:r w:rsidRPr="0003648D">
        <w:rPr>
          <w:szCs w:val="20"/>
        </w:rPr>
        <w:tab/>
        <w:t>Section 6.6.10, Real-Time Revenue Neutrality Allocation;</w:t>
      </w:r>
    </w:p>
    <w:p w:rsidR="00415C88" w:rsidRPr="0003648D" w:rsidRDefault="00415C88" w:rsidP="00C61586">
      <w:pPr>
        <w:spacing w:after="240"/>
        <w:ind w:left="1440" w:hanging="720"/>
        <w:rPr>
          <w:szCs w:val="20"/>
        </w:rPr>
      </w:pPr>
      <w:r w:rsidRPr="0003648D">
        <w:rPr>
          <w:szCs w:val="20"/>
        </w:rPr>
        <w:t>(hh)</w:t>
      </w:r>
      <w:r w:rsidRPr="0003648D">
        <w:rPr>
          <w:szCs w:val="20"/>
        </w:rPr>
        <w:tab/>
        <w:t>Paragraph (1)(a) of Section 6.7.1, Payments for Ancillary Service Capacity Sold in a Supplemental Ancillary Services Market (SASM) or Reconfiguration Supplemental Ancillary Services Market (RSASM);</w:t>
      </w:r>
    </w:p>
    <w:p w:rsidR="00415C88" w:rsidRPr="0003648D" w:rsidRDefault="00415C88" w:rsidP="00C61586">
      <w:pPr>
        <w:spacing w:after="240"/>
        <w:ind w:left="1440" w:hanging="720"/>
        <w:rPr>
          <w:szCs w:val="20"/>
        </w:rPr>
      </w:pPr>
      <w:r w:rsidRPr="0003648D">
        <w:rPr>
          <w:szCs w:val="20"/>
        </w:rPr>
        <w:t>(ii)</w:t>
      </w:r>
      <w:r w:rsidRPr="0003648D">
        <w:rPr>
          <w:szCs w:val="20"/>
        </w:rPr>
        <w:tab/>
        <w:t>Paragraph (1)(b) of Section 6.7.1;</w:t>
      </w:r>
    </w:p>
    <w:p w:rsidR="00415C88" w:rsidRPr="0003648D" w:rsidRDefault="00415C88" w:rsidP="00C61586">
      <w:pPr>
        <w:spacing w:after="240"/>
        <w:ind w:left="1440" w:hanging="720"/>
        <w:rPr>
          <w:szCs w:val="20"/>
        </w:rPr>
      </w:pPr>
      <w:r w:rsidRPr="0003648D">
        <w:rPr>
          <w:szCs w:val="20"/>
        </w:rPr>
        <w:t>(jj)</w:t>
      </w:r>
      <w:r w:rsidRPr="0003648D">
        <w:rPr>
          <w:szCs w:val="20"/>
        </w:rPr>
        <w:tab/>
        <w:t>Paragraph (1)(c) of Section 6.7.1;</w:t>
      </w:r>
    </w:p>
    <w:p w:rsidR="00415C88" w:rsidRDefault="00415C88" w:rsidP="00C61586">
      <w:pPr>
        <w:spacing w:after="240"/>
        <w:ind w:left="1440" w:hanging="720"/>
        <w:rPr>
          <w:ins w:id="2902" w:author="STEC" w:date="2018-09-17T15:58:00Z"/>
          <w:szCs w:val="20"/>
        </w:rPr>
      </w:pPr>
      <w:r w:rsidRPr="0003648D">
        <w:rPr>
          <w:szCs w:val="20"/>
        </w:rPr>
        <w:t>(kk)</w:t>
      </w:r>
      <w:r w:rsidRPr="0003648D">
        <w:rPr>
          <w:szCs w:val="20"/>
        </w:rPr>
        <w:tab/>
        <w:t xml:space="preserve">Paragraph (1)(d) of Section 6.7.1; </w:t>
      </w:r>
    </w:p>
    <w:p w:rsidR="00D22003" w:rsidRPr="0003648D" w:rsidRDefault="00D22003" w:rsidP="00D22003">
      <w:pPr>
        <w:spacing w:after="240"/>
        <w:ind w:left="1440" w:hanging="720"/>
        <w:rPr>
          <w:szCs w:val="20"/>
        </w:rPr>
      </w:pPr>
      <w:ins w:id="2903" w:author="STEC" w:date="2018-09-17T15:58:00Z">
        <w:r w:rsidRPr="0003648D">
          <w:rPr>
            <w:szCs w:val="20"/>
          </w:rPr>
          <w:t>(ll)</w:t>
        </w:r>
        <w:r w:rsidRPr="0003648D">
          <w:rPr>
            <w:szCs w:val="20"/>
          </w:rPr>
          <w:tab/>
          <w:t>Para</w:t>
        </w:r>
        <w:r>
          <w:rPr>
            <w:szCs w:val="20"/>
          </w:rPr>
          <w:t xml:space="preserve">graph (1)(e) of Section 6.7.1; </w:t>
        </w:r>
      </w:ins>
    </w:p>
    <w:p w:rsidR="00415C88" w:rsidRPr="0003648D" w:rsidRDefault="00415C88" w:rsidP="00C61586">
      <w:pPr>
        <w:spacing w:after="240"/>
        <w:ind w:left="1440" w:hanging="720"/>
        <w:rPr>
          <w:szCs w:val="20"/>
        </w:rPr>
      </w:pPr>
      <w:r w:rsidRPr="0003648D">
        <w:rPr>
          <w:szCs w:val="20"/>
        </w:rPr>
        <w:t>(</w:t>
      </w:r>
      <w:ins w:id="2904" w:author="STEC" w:date="2018-09-18T16:36:00Z">
        <w:r w:rsidR="0086498D">
          <w:rPr>
            <w:szCs w:val="20"/>
          </w:rPr>
          <w:t>mm</w:t>
        </w:r>
      </w:ins>
      <w:del w:id="2905" w:author="STEC" w:date="2018-09-18T16:36:00Z">
        <w:r w:rsidRPr="0003648D" w:rsidDel="0086498D">
          <w:rPr>
            <w:szCs w:val="20"/>
          </w:rPr>
          <w:delText>ll</w:delText>
        </w:r>
      </w:del>
      <w:r w:rsidRPr="0003648D">
        <w:rPr>
          <w:szCs w:val="20"/>
        </w:rPr>
        <w:t>)</w:t>
      </w:r>
      <w:r w:rsidRPr="0003648D">
        <w:rPr>
          <w:szCs w:val="20"/>
        </w:rPr>
        <w:tab/>
        <w:t>Paragraph (1)(a) of Section 6.7.2, Payments for Ancillary Service Capacity Assigned in Real-Time Operations;</w:t>
      </w:r>
    </w:p>
    <w:p w:rsidR="00B8618F" w:rsidRDefault="00415C88" w:rsidP="00C61586">
      <w:pPr>
        <w:spacing w:after="240"/>
        <w:ind w:left="1440" w:hanging="720"/>
        <w:rPr>
          <w:ins w:id="2906" w:author="STEC" w:date="2018-09-17T15:59:00Z"/>
          <w:szCs w:val="20"/>
        </w:rPr>
      </w:pPr>
      <w:r w:rsidRPr="0003648D">
        <w:rPr>
          <w:szCs w:val="20"/>
        </w:rPr>
        <w:t>(</w:t>
      </w:r>
      <w:ins w:id="2907" w:author="STEC" w:date="2018-09-18T16:37:00Z">
        <w:r w:rsidR="0086498D">
          <w:rPr>
            <w:szCs w:val="20"/>
          </w:rPr>
          <w:t>nn</w:t>
        </w:r>
      </w:ins>
      <w:del w:id="2908" w:author="STEC" w:date="2018-09-18T16:37:00Z">
        <w:r w:rsidRPr="0003648D" w:rsidDel="0086498D">
          <w:rPr>
            <w:szCs w:val="20"/>
          </w:rPr>
          <w:delText>mm</w:delText>
        </w:r>
      </w:del>
      <w:r w:rsidRPr="0003648D">
        <w:rPr>
          <w:szCs w:val="20"/>
        </w:rPr>
        <w:t>)</w:t>
      </w:r>
      <w:r w:rsidRPr="0003648D">
        <w:rPr>
          <w:szCs w:val="20"/>
        </w:rPr>
        <w:tab/>
        <w:t>Paragraph (1)(b) of Section 6.7.2;</w:t>
      </w:r>
    </w:p>
    <w:p w:rsidR="00D22003" w:rsidRPr="0003648D" w:rsidRDefault="00D22003" w:rsidP="00D22003">
      <w:pPr>
        <w:spacing w:after="240"/>
        <w:ind w:left="1440" w:hanging="720"/>
        <w:rPr>
          <w:szCs w:val="20"/>
        </w:rPr>
      </w:pPr>
      <w:ins w:id="2909" w:author="STEC" w:date="2018-09-17T15:59:00Z">
        <w:r>
          <w:rPr>
            <w:szCs w:val="20"/>
          </w:rPr>
          <w:t>(oo)</w:t>
        </w:r>
        <w:r>
          <w:rPr>
            <w:szCs w:val="20"/>
          </w:rPr>
          <w:tab/>
          <w:t xml:space="preserve">Paragraph (1)(c) of Section 6.7.2; </w:t>
        </w:r>
      </w:ins>
    </w:p>
    <w:p w:rsidR="00415C88" w:rsidRPr="0003648D" w:rsidRDefault="00415C88" w:rsidP="00C61586">
      <w:pPr>
        <w:spacing w:after="240"/>
        <w:ind w:left="1440" w:hanging="720"/>
        <w:rPr>
          <w:szCs w:val="20"/>
        </w:rPr>
      </w:pPr>
      <w:r w:rsidRPr="0003648D">
        <w:rPr>
          <w:szCs w:val="20"/>
        </w:rPr>
        <w:t>(</w:t>
      </w:r>
      <w:ins w:id="2910" w:author="STEC" w:date="2018-09-18T16:37:00Z">
        <w:r w:rsidR="0086498D">
          <w:rPr>
            <w:szCs w:val="20"/>
          </w:rPr>
          <w:t>pp</w:t>
        </w:r>
      </w:ins>
      <w:del w:id="2911" w:author="STEC" w:date="2018-09-18T16:37:00Z">
        <w:r w:rsidRPr="0003648D" w:rsidDel="0086498D">
          <w:rPr>
            <w:szCs w:val="20"/>
          </w:rPr>
          <w:delText>nn</w:delText>
        </w:r>
      </w:del>
      <w:r w:rsidRPr="0003648D">
        <w:rPr>
          <w:szCs w:val="20"/>
        </w:rPr>
        <w:t>)</w:t>
      </w:r>
      <w:r w:rsidRPr="0003648D">
        <w:rPr>
          <w:szCs w:val="20"/>
        </w:rPr>
        <w:tab/>
        <w:t>Paragraph (1)(a) of Section 6.7.2.1, Charges for Infeasible Ancillary Service Capacity Due to Transmission Constraints;</w:t>
      </w:r>
    </w:p>
    <w:p w:rsidR="00415C88" w:rsidRPr="0003648D" w:rsidRDefault="00415C88" w:rsidP="00C61586">
      <w:pPr>
        <w:spacing w:after="240"/>
        <w:ind w:left="1440" w:hanging="720"/>
        <w:rPr>
          <w:szCs w:val="20"/>
        </w:rPr>
      </w:pPr>
      <w:r w:rsidRPr="0003648D">
        <w:rPr>
          <w:szCs w:val="20"/>
        </w:rPr>
        <w:t>(</w:t>
      </w:r>
      <w:ins w:id="2912" w:author="STEC" w:date="2018-09-18T16:37:00Z">
        <w:r w:rsidR="0086498D">
          <w:rPr>
            <w:szCs w:val="20"/>
          </w:rPr>
          <w:t>qq</w:t>
        </w:r>
      </w:ins>
      <w:del w:id="2913" w:author="STEC" w:date="2018-09-18T16:37:00Z">
        <w:r w:rsidRPr="0003648D" w:rsidDel="0086498D">
          <w:rPr>
            <w:szCs w:val="20"/>
          </w:rPr>
          <w:delText>oo</w:delText>
        </w:r>
      </w:del>
      <w:r w:rsidRPr="0003648D">
        <w:rPr>
          <w:szCs w:val="20"/>
        </w:rPr>
        <w:t>)</w:t>
      </w:r>
      <w:r w:rsidRPr="0003648D">
        <w:rPr>
          <w:szCs w:val="20"/>
        </w:rPr>
        <w:tab/>
        <w:t>Paragraph (1)(b) of Section 6.7.2.1;</w:t>
      </w:r>
    </w:p>
    <w:p w:rsidR="00415C88" w:rsidRDefault="00415C88" w:rsidP="00C61586">
      <w:pPr>
        <w:spacing w:after="240"/>
        <w:ind w:left="1440" w:hanging="720"/>
        <w:rPr>
          <w:ins w:id="2914" w:author="STEC" w:date="2018-09-17T16:00:00Z"/>
          <w:szCs w:val="20"/>
        </w:rPr>
      </w:pPr>
      <w:r w:rsidRPr="0003648D">
        <w:rPr>
          <w:szCs w:val="20"/>
        </w:rPr>
        <w:t>(</w:t>
      </w:r>
      <w:ins w:id="2915" w:author="STEC" w:date="2018-09-18T16:37:00Z">
        <w:r w:rsidR="0086498D">
          <w:rPr>
            <w:szCs w:val="20"/>
          </w:rPr>
          <w:t>rr</w:t>
        </w:r>
      </w:ins>
      <w:del w:id="2916" w:author="STEC" w:date="2018-09-18T16:37:00Z">
        <w:r w:rsidRPr="0003648D" w:rsidDel="0086498D">
          <w:rPr>
            <w:szCs w:val="20"/>
          </w:rPr>
          <w:delText>pp</w:delText>
        </w:r>
      </w:del>
      <w:r w:rsidRPr="0003648D">
        <w:rPr>
          <w:szCs w:val="20"/>
        </w:rPr>
        <w:t>)</w:t>
      </w:r>
      <w:r w:rsidRPr="0003648D">
        <w:rPr>
          <w:szCs w:val="20"/>
        </w:rPr>
        <w:tab/>
        <w:t>Paragraph (1)(c) of Section 6.7.2.1;</w:t>
      </w:r>
    </w:p>
    <w:p w:rsidR="00D22003" w:rsidRPr="0003648D" w:rsidRDefault="00D22003" w:rsidP="00D22003">
      <w:pPr>
        <w:spacing w:after="240"/>
        <w:ind w:left="1440" w:hanging="720"/>
        <w:rPr>
          <w:szCs w:val="20"/>
        </w:rPr>
      </w:pPr>
      <w:ins w:id="2917" w:author="STEC" w:date="2018-09-17T16:00:00Z">
        <w:r w:rsidRPr="0003648D">
          <w:rPr>
            <w:szCs w:val="20"/>
          </w:rPr>
          <w:t>(</w:t>
        </w:r>
      </w:ins>
      <w:ins w:id="2918" w:author="STEC" w:date="2018-09-18T16:37:00Z">
        <w:r w:rsidR="0086498D">
          <w:rPr>
            <w:szCs w:val="20"/>
          </w:rPr>
          <w:t>ss</w:t>
        </w:r>
      </w:ins>
      <w:ins w:id="2919" w:author="STEC" w:date="2018-09-17T16:00:00Z">
        <w:del w:id="2920" w:author="STEC" w:date="2018-09-18T16:37:00Z">
          <w:r w:rsidDel="0086498D">
            <w:rPr>
              <w:szCs w:val="20"/>
            </w:rPr>
            <w:delText>tt</w:delText>
          </w:r>
        </w:del>
        <w:r w:rsidRPr="0003648D">
          <w:rPr>
            <w:szCs w:val="20"/>
          </w:rPr>
          <w:t>)</w:t>
        </w:r>
        <w:r w:rsidRPr="0003648D">
          <w:rPr>
            <w:szCs w:val="20"/>
          </w:rPr>
          <w:tab/>
          <w:t>Paragraph (1)(</w:t>
        </w:r>
      </w:ins>
      <w:ins w:id="2921" w:author="STEC" w:date="2018-09-21T08:09:00Z">
        <w:r w:rsidR="000C2E66">
          <w:rPr>
            <w:szCs w:val="20"/>
          </w:rPr>
          <w:t>d</w:t>
        </w:r>
      </w:ins>
      <w:ins w:id="2922" w:author="STEC" w:date="2018-09-17T16:00:00Z">
        <w:del w:id="2923" w:author="STEC" w:date="2018-09-21T08:09:00Z">
          <w:r w:rsidRPr="0003648D" w:rsidDel="000C2E66">
            <w:rPr>
              <w:szCs w:val="20"/>
            </w:rPr>
            <w:delText>e</w:delText>
          </w:r>
        </w:del>
        <w:r w:rsidRPr="0003648D">
          <w:rPr>
            <w:szCs w:val="20"/>
          </w:rPr>
          <w:t>) of Section 6.7.2.1;</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15C88" w:rsidRPr="0003648D" w:rsidTr="00415C88">
        <w:tc>
          <w:tcPr>
            <w:tcW w:w="9766" w:type="dxa"/>
            <w:shd w:val="pct12" w:color="auto" w:fill="auto"/>
          </w:tcPr>
          <w:p w:rsidR="00415C88" w:rsidRPr="0003648D" w:rsidRDefault="00415C88" w:rsidP="00415C88">
            <w:pPr>
              <w:spacing w:before="120" w:after="240"/>
              <w:rPr>
                <w:b/>
                <w:i/>
                <w:iCs/>
              </w:rPr>
            </w:pPr>
            <w:r w:rsidRPr="0003648D">
              <w:rPr>
                <w:szCs w:val="20"/>
              </w:rPr>
              <w:t>(qq)</w:t>
            </w:r>
            <w:r w:rsidRPr="0003648D">
              <w:rPr>
                <w:szCs w:val="20"/>
              </w:rPr>
              <w:tab/>
              <w:t>Paragraph (1)(d) of Section 6.7.2.1;</w:t>
            </w:r>
            <w:r w:rsidRPr="0003648D">
              <w:rPr>
                <w:b/>
                <w:i/>
                <w:iCs/>
              </w:rPr>
              <w:t>[NPRR841: Insert item (rr) below upon system implementation and renumber accordingly:]</w:t>
            </w:r>
          </w:p>
          <w:p w:rsidR="00415C88" w:rsidRPr="0003648D" w:rsidRDefault="00415C88" w:rsidP="009227B5">
            <w:pPr>
              <w:spacing w:after="240"/>
              <w:ind w:left="1440" w:hanging="720"/>
            </w:pPr>
            <w:r w:rsidRPr="0003648D">
              <w:rPr>
                <w:szCs w:val="20"/>
              </w:rPr>
              <w:t>(rr)</w:t>
            </w:r>
            <w:r w:rsidRPr="0003648D">
              <w:rPr>
                <w:szCs w:val="20"/>
              </w:rPr>
              <w:tab/>
              <w:t>Paragraph (3) of Section 6.7.2.2, Real-Time Adjustments to Day-Ahead Make-Whole Payments due to Ancillary Services Infeasibility Charges;</w:t>
            </w:r>
          </w:p>
        </w:tc>
      </w:tr>
    </w:tbl>
    <w:p w:rsidR="00415C88" w:rsidRPr="0003648D" w:rsidRDefault="00415C88" w:rsidP="00C61586">
      <w:pPr>
        <w:spacing w:before="240" w:after="240"/>
        <w:ind w:left="1440" w:hanging="720"/>
        <w:rPr>
          <w:szCs w:val="20"/>
        </w:rPr>
      </w:pPr>
      <w:r w:rsidRPr="0003648D">
        <w:rPr>
          <w:szCs w:val="20"/>
        </w:rPr>
        <w:t>(</w:t>
      </w:r>
      <w:ins w:id="2924" w:author="STEC" w:date="2018-09-18T16:38:00Z">
        <w:r w:rsidR="001253C7">
          <w:rPr>
            <w:szCs w:val="20"/>
          </w:rPr>
          <w:t>tt</w:t>
        </w:r>
      </w:ins>
      <w:del w:id="2925" w:author="STEC" w:date="2018-09-18T16:38:00Z">
        <w:r w:rsidRPr="0003648D" w:rsidDel="001253C7">
          <w:rPr>
            <w:szCs w:val="20"/>
          </w:rPr>
          <w:delText>rr</w:delText>
        </w:r>
      </w:del>
      <w:r w:rsidRPr="0003648D">
        <w:rPr>
          <w:szCs w:val="20"/>
        </w:rPr>
        <w:t>)</w:t>
      </w:r>
      <w:r w:rsidRPr="0003648D">
        <w:rPr>
          <w:szCs w:val="20"/>
        </w:rPr>
        <w:tab/>
        <w:t>Paragraph (1)(a) of Section 6.7.3, Charges for Ancillary Service Capacity Replaced Due to Failure to Provide;</w:t>
      </w:r>
    </w:p>
    <w:p w:rsidR="00415C88" w:rsidRPr="0003648D" w:rsidRDefault="00415C88" w:rsidP="00C61586">
      <w:pPr>
        <w:spacing w:after="240"/>
        <w:ind w:left="1440" w:hanging="720"/>
        <w:rPr>
          <w:szCs w:val="20"/>
        </w:rPr>
      </w:pPr>
      <w:r w:rsidRPr="0003648D">
        <w:rPr>
          <w:szCs w:val="20"/>
        </w:rPr>
        <w:lastRenderedPageBreak/>
        <w:t>(</w:t>
      </w:r>
      <w:ins w:id="2926" w:author="STEC" w:date="2018-09-18T16:38:00Z">
        <w:r w:rsidR="001253C7">
          <w:rPr>
            <w:szCs w:val="20"/>
          </w:rPr>
          <w:t>uu</w:t>
        </w:r>
      </w:ins>
      <w:del w:id="2927" w:author="STEC" w:date="2018-09-18T16:38:00Z">
        <w:r w:rsidRPr="0003648D" w:rsidDel="001253C7">
          <w:rPr>
            <w:szCs w:val="20"/>
          </w:rPr>
          <w:delText>ss</w:delText>
        </w:r>
      </w:del>
      <w:r w:rsidRPr="0003648D">
        <w:rPr>
          <w:szCs w:val="20"/>
        </w:rPr>
        <w:t>)</w:t>
      </w:r>
      <w:r w:rsidRPr="0003648D">
        <w:rPr>
          <w:szCs w:val="20"/>
        </w:rPr>
        <w:tab/>
        <w:t>Paragraph (1)(b) of Section 6.7.3;</w:t>
      </w:r>
    </w:p>
    <w:p w:rsidR="00415C88" w:rsidRPr="0003648D" w:rsidRDefault="00415C88" w:rsidP="00C61586">
      <w:pPr>
        <w:spacing w:after="240"/>
        <w:ind w:left="1440" w:hanging="720"/>
        <w:rPr>
          <w:szCs w:val="20"/>
        </w:rPr>
      </w:pPr>
      <w:r w:rsidRPr="0003648D">
        <w:rPr>
          <w:szCs w:val="20"/>
        </w:rPr>
        <w:t>(</w:t>
      </w:r>
      <w:ins w:id="2928" w:author="STEC" w:date="2018-09-18T16:38:00Z">
        <w:r w:rsidR="001253C7">
          <w:rPr>
            <w:szCs w:val="20"/>
          </w:rPr>
          <w:t>vv</w:t>
        </w:r>
      </w:ins>
      <w:del w:id="2929" w:author="STEC" w:date="2018-09-18T16:38:00Z">
        <w:r w:rsidRPr="0003648D" w:rsidDel="001253C7">
          <w:rPr>
            <w:szCs w:val="20"/>
          </w:rPr>
          <w:delText>tt</w:delText>
        </w:r>
      </w:del>
      <w:r w:rsidRPr="0003648D">
        <w:rPr>
          <w:szCs w:val="20"/>
        </w:rPr>
        <w:t>)</w:t>
      </w:r>
      <w:r w:rsidRPr="0003648D">
        <w:rPr>
          <w:szCs w:val="20"/>
        </w:rPr>
        <w:tab/>
        <w:t>Paragraph (1)(c) of Section 6.7.3;</w:t>
      </w:r>
    </w:p>
    <w:p w:rsidR="00830E84" w:rsidRDefault="00415C88" w:rsidP="00C61586">
      <w:pPr>
        <w:spacing w:after="240"/>
        <w:ind w:left="1440" w:hanging="720"/>
        <w:rPr>
          <w:ins w:id="2930" w:author="STEC" w:date="2018-09-17T16:00:00Z"/>
          <w:szCs w:val="20"/>
        </w:rPr>
      </w:pPr>
      <w:r w:rsidRPr="0003648D">
        <w:rPr>
          <w:szCs w:val="20"/>
        </w:rPr>
        <w:t>(</w:t>
      </w:r>
      <w:ins w:id="2931" w:author="STEC" w:date="2018-09-18T16:38:00Z">
        <w:r w:rsidR="001253C7">
          <w:rPr>
            <w:szCs w:val="20"/>
          </w:rPr>
          <w:t>ww</w:t>
        </w:r>
      </w:ins>
      <w:del w:id="2932" w:author="STEC" w:date="2018-09-18T16:38:00Z">
        <w:r w:rsidRPr="0003648D" w:rsidDel="001253C7">
          <w:rPr>
            <w:szCs w:val="20"/>
          </w:rPr>
          <w:delText>uu</w:delText>
        </w:r>
      </w:del>
      <w:r w:rsidRPr="0003648D">
        <w:rPr>
          <w:szCs w:val="20"/>
        </w:rPr>
        <w:t>)</w:t>
      </w:r>
      <w:r w:rsidRPr="0003648D">
        <w:rPr>
          <w:szCs w:val="20"/>
        </w:rPr>
        <w:tab/>
        <w:t>Paragraph (1)(d) of Section 6.7.3;</w:t>
      </w:r>
    </w:p>
    <w:p w:rsidR="00D22003" w:rsidRPr="0003648D" w:rsidRDefault="00D22003" w:rsidP="00D22003">
      <w:pPr>
        <w:spacing w:after="240"/>
        <w:ind w:left="1440" w:hanging="720"/>
        <w:rPr>
          <w:szCs w:val="20"/>
        </w:rPr>
      </w:pPr>
      <w:ins w:id="2933" w:author="STEC" w:date="2018-09-17T16:00:00Z">
        <w:r w:rsidRPr="0003648D">
          <w:rPr>
            <w:szCs w:val="20"/>
          </w:rPr>
          <w:t>(</w:t>
        </w:r>
      </w:ins>
      <w:ins w:id="2934" w:author="STEC" w:date="2018-09-18T16:38:00Z">
        <w:r w:rsidR="001253C7">
          <w:rPr>
            <w:szCs w:val="20"/>
          </w:rPr>
          <w:t>xx</w:t>
        </w:r>
      </w:ins>
      <w:ins w:id="2935" w:author="STEC" w:date="2018-09-17T16:00:00Z">
        <w:del w:id="2936" w:author="STEC" w:date="2018-09-18T16:38:00Z">
          <w:r w:rsidDel="001253C7">
            <w:rPr>
              <w:szCs w:val="20"/>
            </w:rPr>
            <w:delText>yy</w:delText>
          </w:r>
        </w:del>
        <w:r w:rsidRPr="0003648D">
          <w:rPr>
            <w:szCs w:val="20"/>
          </w:rPr>
          <w:t>)</w:t>
        </w:r>
        <w:r w:rsidRPr="0003648D">
          <w:rPr>
            <w:szCs w:val="20"/>
          </w:rPr>
          <w:tab/>
          <w:t>Paragraph (1)(e) of Section 6.7.3;</w:t>
        </w:r>
      </w:ins>
    </w:p>
    <w:p w:rsidR="00415C88" w:rsidRPr="0003648D" w:rsidRDefault="00415C88" w:rsidP="00C61586">
      <w:pPr>
        <w:spacing w:after="240"/>
        <w:ind w:left="1440" w:hanging="720"/>
        <w:rPr>
          <w:szCs w:val="20"/>
        </w:rPr>
      </w:pPr>
      <w:r w:rsidRPr="0003648D">
        <w:rPr>
          <w:szCs w:val="20"/>
        </w:rPr>
        <w:t>(</w:t>
      </w:r>
      <w:ins w:id="2937" w:author="STEC" w:date="2018-09-18T16:38:00Z">
        <w:r w:rsidR="001253C7">
          <w:rPr>
            <w:szCs w:val="20"/>
          </w:rPr>
          <w:t>yy</w:t>
        </w:r>
      </w:ins>
      <w:del w:id="2938" w:author="STEC" w:date="2018-09-18T16:38:00Z">
        <w:r w:rsidRPr="0003648D" w:rsidDel="001253C7">
          <w:rPr>
            <w:szCs w:val="20"/>
          </w:rPr>
          <w:delText>vv</w:delText>
        </w:r>
      </w:del>
      <w:r w:rsidRPr="0003648D">
        <w:rPr>
          <w:szCs w:val="20"/>
        </w:rPr>
        <w:t>)</w:t>
      </w:r>
      <w:r w:rsidRPr="0003648D">
        <w:rPr>
          <w:szCs w:val="20"/>
        </w:rPr>
        <w:tab/>
        <w:t>Paragraph (2) of Section 6.7.4, Adjustments to Cost Allocations for Ancillary Services Procurement;</w:t>
      </w:r>
    </w:p>
    <w:p w:rsidR="00415C88" w:rsidRPr="0003648D" w:rsidRDefault="00415C88" w:rsidP="00C61586">
      <w:pPr>
        <w:spacing w:after="240"/>
        <w:ind w:left="1440" w:hanging="720"/>
        <w:rPr>
          <w:szCs w:val="20"/>
        </w:rPr>
      </w:pPr>
      <w:r w:rsidRPr="0003648D">
        <w:rPr>
          <w:szCs w:val="20"/>
        </w:rPr>
        <w:t>(</w:t>
      </w:r>
      <w:ins w:id="2939" w:author="STEC" w:date="2018-09-18T16:38:00Z">
        <w:r w:rsidR="001253C7">
          <w:rPr>
            <w:szCs w:val="20"/>
          </w:rPr>
          <w:t>zz</w:t>
        </w:r>
      </w:ins>
      <w:del w:id="2940" w:author="STEC" w:date="2018-09-18T16:38:00Z">
        <w:r w:rsidRPr="0003648D" w:rsidDel="001253C7">
          <w:rPr>
            <w:szCs w:val="20"/>
          </w:rPr>
          <w:delText>ww</w:delText>
        </w:r>
      </w:del>
      <w:r w:rsidRPr="0003648D">
        <w:rPr>
          <w:szCs w:val="20"/>
        </w:rPr>
        <w:t>)</w:t>
      </w:r>
      <w:r w:rsidRPr="0003648D">
        <w:rPr>
          <w:szCs w:val="20"/>
        </w:rPr>
        <w:tab/>
        <w:t>Paragraph (3) of Section 6.7.4;</w:t>
      </w:r>
    </w:p>
    <w:p w:rsidR="00415C88" w:rsidRPr="0003648D" w:rsidRDefault="00415C88" w:rsidP="00C61586">
      <w:pPr>
        <w:spacing w:after="240"/>
        <w:ind w:left="1440" w:hanging="720"/>
        <w:rPr>
          <w:szCs w:val="20"/>
        </w:rPr>
      </w:pPr>
      <w:r w:rsidRPr="0003648D">
        <w:rPr>
          <w:szCs w:val="20"/>
        </w:rPr>
        <w:t>(</w:t>
      </w:r>
      <w:ins w:id="2941" w:author="STEC" w:date="2018-09-18T16:38:00Z">
        <w:r w:rsidR="001253C7">
          <w:rPr>
            <w:szCs w:val="20"/>
          </w:rPr>
          <w:t>aaa</w:t>
        </w:r>
      </w:ins>
      <w:del w:id="2942" w:author="STEC" w:date="2018-09-18T16:38:00Z">
        <w:r w:rsidRPr="0003648D" w:rsidDel="001253C7">
          <w:rPr>
            <w:szCs w:val="20"/>
          </w:rPr>
          <w:delText>xx</w:delText>
        </w:r>
      </w:del>
      <w:r w:rsidRPr="0003648D">
        <w:rPr>
          <w:szCs w:val="20"/>
        </w:rPr>
        <w:t>)</w:t>
      </w:r>
      <w:r w:rsidRPr="0003648D">
        <w:rPr>
          <w:szCs w:val="20"/>
        </w:rPr>
        <w:tab/>
        <w:t>Paragraph (4) of Section 6.7.4;</w:t>
      </w:r>
    </w:p>
    <w:p w:rsidR="00415C88" w:rsidRDefault="00415C88" w:rsidP="00C61586">
      <w:pPr>
        <w:spacing w:after="240"/>
        <w:ind w:left="1440" w:hanging="720"/>
        <w:rPr>
          <w:ins w:id="2943" w:author="STEC" w:date="2018-09-17T16:00:00Z"/>
          <w:szCs w:val="20"/>
        </w:rPr>
      </w:pPr>
      <w:r w:rsidRPr="0003648D">
        <w:rPr>
          <w:szCs w:val="20"/>
        </w:rPr>
        <w:t>(</w:t>
      </w:r>
      <w:ins w:id="2944" w:author="STEC" w:date="2018-09-18T16:39:00Z">
        <w:r w:rsidR="001253C7">
          <w:rPr>
            <w:szCs w:val="20"/>
          </w:rPr>
          <w:t>bbb</w:t>
        </w:r>
      </w:ins>
      <w:del w:id="2945" w:author="STEC" w:date="2018-09-18T16:39:00Z">
        <w:r w:rsidRPr="0003648D" w:rsidDel="001253C7">
          <w:rPr>
            <w:szCs w:val="20"/>
          </w:rPr>
          <w:delText>yy</w:delText>
        </w:r>
      </w:del>
      <w:r w:rsidRPr="0003648D">
        <w:rPr>
          <w:szCs w:val="20"/>
        </w:rPr>
        <w:t>)</w:t>
      </w:r>
      <w:r w:rsidRPr="0003648D">
        <w:rPr>
          <w:szCs w:val="20"/>
        </w:rPr>
        <w:tab/>
        <w:t xml:space="preserve">Paragraph (5) of Section 6.7.4; </w:t>
      </w:r>
    </w:p>
    <w:p w:rsidR="00D22003" w:rsidRPr="0003648D" w:rsidRDefault="00D22003" w:rsidP="00D22003">
      <w:pPr>
        <w:spacing w:after="240"/>
        <w:ind w:left="1440" w:hanging="720"/>
        <w:rPr>
          <w:szCs w:val="20"/>
        </w:rPr>
      </w:pPr>
      <w:ins w:id="2946" w:author="STEC" w:date="2018-09-17T16:00:00Z">
        <w:r w:rsidRPr="0003648D">
          <w:rPr>
            <w:szCs w:val="20"/>
          </w:rPr>
          <w:t>(</w:t>
        </w:r>
      </w:ins>
      <w:ins w:id="2947" w:author="STEC" w:date="2018-09-18T16:39:00Z">
        <w:r w:rsidR="001253C7">
          <w:rPr>
            <w:szCs w:val="20"/>
          </w:rPr>
          <w:t>ccc</w:t>
        </w:r>
      </w:ins>
      <w:ins w:id="2948" w:author="STEC" w:date="2018-09-17T16:00:00Z">
        <w:del w:id="2949" w:author="STEC" w:date="2018-09-18T16:39:00Z">
          <w:r w:rsidDel="001253C7">
            <w:rPr>
              <w:szCs w:val="20"/>
            </w:rPr>
            <w:delText>ddd</w:delText>
          </w:r>
        </w:del>
        <w:r w:rsidRPr="0003648D">
          <w:rPr>
            <w:szCs w:val="20"/>
          </w:rPr>
          <w:t>)</w:t>
        </w:r>
        <w:r w:rsidRPr="0003648D">
          <w:rPr>
            <w:szCs w:val="20"/>
          </w:rPr>
          <w:tab/>
          <w:t>Paragraph (6) of Section 6.7.4;</w:t>
        </w:r>
        <w:r>
          <w:rPr>
            <w:szCs w:val="20"/>
          </w:rPr>
          <w:t xml:space="preserve"> </w:t>
        </w:r>
      </w:ins>
    </w:p>
    <w:p w:rsidR="00415C88" w:rsidRPr="0003648D" w:rsidRDefault="00415C88" w:rsidP="00C61586">
      <w:pPr>
        <w:spacing w:after="240"/>
        <w:ind w:left="1440" w:hanging="720"/>
        <w:rPr>
          <w:szCs w:val="20"/>
        </w:rPr>
      </w:pPr>
      <w:r w:rsidRPr="0003648D">
        <w:rPr>
          <w:szCs w:val="20"/>
        </w:rPr>
        <w:t>(</w:t>
      </w:r>
      <w:ins w:id="2950" w:author="STEC" w:date="2018-09-18T16:39:00Z">
        <w:r w:rsidR="001253C7">
          <w:rPr>
            <w:szCs w:val="20"/>
          </w:rPr>
          <w:t>ddd</w:t>
        </w:r>
      </w:ins>
      <w:del w:id="2951" w:author="STEC" w:date="2018-09-18T16:39:00Z">
        <w:r w:rsidRPr="0003648D" w:rsidDel="001253C7">
          <w:rPr>
            <w:szCs w:val="20"/>
          </w:rPr>
          <w:delText>zz</w:delText>
        </w:r>
      </w:del>
      <w:r w:rsidRPr="0003648D">
        <w:rPr>
          <w:szCs w:val="20"/>
        </w:rPr>
        <w:t>)</w:t>
      </w:r>
      <w:r w:rsidRPr="0003648D">
        <w:rPr>
          <w:szCs w:val="20"/>
        </w:rPr>
        <w:tab/>
        <w:t>Paragraph (7) of Section 6.7.5, Real-Time Ancillary Service Imbalance Payment or Charge (Real-Time Ancillary Service Imbalance Amount);</w:t>
      </w:r>
    </w:p>
    <w:p w:rsidR="00415C88" w:rsidRPr="0003648D" w:rsidRDefault="00415C88" w:rsidP="00C61586">
      <w:pPr>
        <w:spacing w:after="240"/>
        <w:ind w:left="1440" w:hanging="720"/>
        <w:rPr>
          <w:szCs w:val="20"/>
        </w:rPr>
      </w:pPr>
      <w:r w:rsidRPr="0003648D">
        <w:rPr>
          <w:szCs w:val="20"/>
        </w:rPr>
        <w:t>(</w:t>
      </w:r>
      <w:ins w:id="2952" w:author="STEC" w:date="2018-09-18T16:39:00Z">
        <w:r w:rsidR="001253C7">
          <w:rPr>
            <w:szCs w:val="20"/>
          </w:rPr>
          <w:t>eee</w:t>
        </w:r>
      </w:ins>
      <w:del w:id="2953" w:author="STEC" w:date="2018-09-18T16:39:00Z">
        <w:r w:rsidRPr="0003648D" w:rsidDel="001253C7">
          <w:rPr>
            <w:szCs w:val="20"/>
          </w:rPr>
          <w:delText>aaa</w:delText>
        </w:r>
      </w:del>
      <w:r w:rsidRPr="0003648D">
        <w:rPr>
          <w:szCs w:val="20"/>
        </w:rPr>
        <w:t>)</w:t>
      </w:r>
      <w:r w:rsidRPr="0003648D">
        <w:rPr>
          <w:szCs w:val="20"/>
        </w:rPr>
        <w:tab/>
        <w:t>Paragraph (7) of Section 6.7.5, (Real-Time Reliability Deployment Ancillary Service Imbalance Amount);</w:t>
      </w:r>
    </w:p>
    <w:p w:rsidR="00415C88" w:rsidRPr="0003648D" w:rsidRDefault="00415C88" w:rsidP="00C61586">
      <w:pPr>
        <w:spacing w:after="240"/>
        <w:ind w:left="1440" w:hanging="720"/>
        <w:rPr>
          <w:szCs w:val="20"/>
        </w:rPr>
      </w:pPr>
      <w:r w:rsidRPr="0003648D">
        <w:rPr>
          <w:szCs w:val="20"/>
        </w:rPr>
        <w:t>(</w:t>
      </w:r>
      <w:ins w:id="2954" w:author="STEC" w:date="2018-09-18T16:39:00Z">
        <w:r w:rsidR="001253C7">
          <w:rPr>
            <w:szCs w:val="20"/>
          </w:rPr>
          <w:t>fff</w:t>
        </w:r>
      </w:ins>
      <w:del w:id="2955" w:author="STEC" w:date="2018-09-18T16:39:00Z">
        <w:r w:rsidRPr="0003648D" w:rsidDel="001253C7">
          <w:rPr>
            <w:szCs w:val="20"/>
          </w:rPr>
          <w:delText>bbb</w:delText>
        </w:r>
      </w:del>
      <w:r w:rsidRPr="0003648D">
        <w:rPr>
          <w:szCs w:val="20"/>
        </w:rPr>
        <w:t>)</w:t>
      </w:r>
      <w:r w:rsidRPr="0003648D">
        <w:rPr>
          <w:szCs w:val="20"/>
        </w:rPr>
        <w:tab/>
        <w:t xml:space="preserve">Paragraph (8) of Section 6.7.5, (Real-Time RUC Ancillary Service Reserve Amount); </w:t>
      </w:r>
    </w:p>
    <w:p w:rsidR="00415C88" w:rsidRPr="0003648D" w:rsidRDefault="00415C88" w:rsidP="00C61586">
      <w:pPr>
        <w:spacing w:after="240"/>
        <w:ind w:left="1440" w:hanging="720"/>
        <w:rPr>
          <w:szCs w:val="20"/>
        </w:rPr>
      </w:pPr>
      <w:r w:rsidRPr="0003648D">
        <w:rPr>
          <w:szCs w:val="20"/>
        </w:rPr>
        <w:t>(</w:t>
      </w:r>
      <w:ins w:id="2956" w:author="STEC" w:date="2018-09-18T16:39:00Z">
        <w:r w:rsidR="001253C7">
          <w:rPr>
            <w:szCs w:val="20"/>
          </w:rPr>
          <w:t>ggg</w:t>
        </w:r>
      </w:ins>
      <w:del w:id="2957" w:author="STEC" w:date="2018-09-18T16:39:00Z">
        <w:r w:rsidRPr="0003648D" w:rsidDel="001253C7">
          <w:rPr>
            <w:szCs w:val="20"/>
          </w:rPr>
          <w:delText>ccc</w:delText>
        </w:r>
      </w:del>
      <w:r w:rsidRPr="0003648D">
        <w:rPr>
          <w:szCs w:val="20"/>
        </w:rPr>
        <w:t xml:space="preserve">) </w:t>
      </w:r>
      <w:r w:rsidRPr="0003648D">
        <w:rPr>
          <w:szCs w:val="20"/>
        </w:rPr>
        <w:tab/>
        <w:t xml:space="preserve">Paragraph (8) of Section 6.7.5, (Real-Time Reliability Deployment RUC Ancillary Service Reserve Amount); </w:t>
      </w:r>
    </w:p>
    <w:p w:rsidR="00415C88" w:rsidRPr="0003648D" w:rsidRDefault="00415C88" w:rsidP="00C61586">
      <w:pPr>
        <w:spacing w:after="240"/>
        <w:ind w:left="1440" w:hanging="720"/>
        <w:rPr>
          <w:szCs w:val="20"/>
        </w:rPr>
      </w:pPr>
      <w:r w:rsidRPr="0003648D">
        <w:rPr>
          <w:szCs w:val="20"/>
        </w:rPr>
        <w:t>(</w:t>
      </w:r>
      <w:ins w:id="2958" w:author="STEC" w:date="2018-09-18T16:39:00Z">
        <w:r w:rsidR="001253C7">
          <w:rPr>
            <w:szCs w:val="20"/>
          </w:rPr>
          <w:t>hhh</w:t>
        </w:r>
      </w:ins>
      <w:del w:id="2959" w:author="STEC" w:date="2018-09-18T16:39:00Z">
        <w:r w:rsidRPr="0003648D" w:rsidDel="001253C7">
          <w:rPr>
            <w:szCs w:val="20"/>
          </w:rPr>
          <w:delText>ddd</w:delText>
        </w:r>
      </w:del>
      <w:r w:rsidRPr="0003648D">
        <w:rPr>
          <w:szCs w:val="20"/>
        </w:rPr>
        <w:t>)</w:t>
      </w:r>
      <w:r w:rsidRPr="0003648D">
        <w:rPr>
          <w:szCs w:val="20"/>
        </w:rPr>
        <w:tab/>
        <w:t>Section 6.7.6, Real Time Ancillary Service Imbalance Revenue Neutrality Allocation (Load-Allocated Ancillary Service Imbalance Revenue Neutrality Amount);</w:t>
      </w:r>
    </w:p>
    <w:p w:rsidR="00415C88" w:rsidRPr="0003648D" w:rsidRDefault="00415C88" w:rsidP="00C61586">
      <w:pPr>
        <w:spacing w:after="240"/>
        <w:ind w:left="1440" w:hanging="720"/>
        <w:rPr>
          <w:szCs w:val="20"/>
        </w:rPr>
      </w:pPr>
      <w:r w:rsidRPr="0003648D">
        <w:rPr>
          <w:szCs w:val="20"/>
        </w:rPr>
        <w:t>(</w:t>
      </w:r>
      <w:ins w:id="2960" w:author="STEC" w:date="2018-09-18T16:39:00Z">
        <w:r w:rsidR="001253C7">
          <w:rPr>
            <w:szCs w:val="20"/>
          </w:rPr>
          <w:t>iii</w:t>
        </w:r>
      </w:ins>
      <w:del w:id="2961" w:author="STEC" w:date="2018-09-18T16:39:00Z">
        <w:r w:rsidRPr="0003648D" w:rsidDel="001253C7">
          <w:rPr>
            <w:szCs w:val="20"/>
          </w:rPr>
          <w:delText>eee</w:delText>
        </w:r>
      </w:del>
      <w:r w:rsidRPr="0003648D">
        <w:rPr>
          <w:szCs w:val="20"/>
        </w:rPr>
        <w:t>)</w:t>
      </w:r>
      <w:r w:rsidRPr="0003648D">
        <w:rPr>
          <w:szCs w:val="20"/>
        </w:rPr>
        <w:tab/>
        <w:t>Section 6.7.6, (Load-Allocated Reliability Deployment Ancillary Service Imbalance Revenue Neutrality Amount);</w:t>
      </w:r>
    </w:p>
    <w:p w:rsidR="00415C88" w:rsidRPr="0003648D" w:rsidRDefault="00415C88" w:rsidP="00C61586">
      <w:pPr>
        <w:spacing w:after="240"/>
        <w:ind w:left="1440" w:hanging="720"/>
        <w:rPr>
          <w:szCs w:val="20"/>
        </w:rPr>
      </w:pPr>
      <w:r w:rsidRPr="0003648D">
        <w:rPr>
          <w:szCs w:val="20"/>
        </w:rPr>
        <w:t>(</w:t>
      </w:r>
      <w:ins w:id="2962" w:author="STEC" w:date="2018-09-18T16:39:00Z">
        <w:r w:rsidR="001253C7">
          <w:rPr>
            <w:szCs w:val="20"/>
          </w:rPr>
          <w:t>jjj</w:t>
        </w:r>
      </w:ins>
      <w:del w:id="2963" w:author="STEC" w:date="2018-09-18T16:39:00Z">
        <w:r w:rsidRPr="0003648D" w:rsidDel="001253C7">
          <w:rPr>
            <w:szCs w:val="20"/>
          </w:rPr>
          <w:delText>fff</w:delText>
        </w:r>
      </w:del>
      <w:r w:rsidRPr="0003648D">
        <w:rPr>
          <w:szCs w:val="20"/>
        </w:rPr>
        <w:t>)</w:t>
      </w:r>
      <w:r w:rsidRPr="0003648D">
        <w:rPr>
          <w:szCs w:val="20"/>
        </w:rPr>
        <w:tab/>
        <w:t>Section 7.9.2.1, Payments and Charges for PTP Obligations Settled in Real-Time; and</w:t>
      </w:r>
    </w:p>
    <w:p w:rsidR="00415C88" w:rsidRPr="0003648D" w:rsidRDefault="00415C88" w:rsidP="00C61586">
      <w:pPr>
        <w:spacing w:after="240"/>
        <w:ind w:left="1440" w:hanging="720"/>
        <w:rPr>
          <w:szCs w:val="20"/>
        </w:rPr>
      </w:pPr>
      <w:r w:rsidRPr="0003648D">
        <w:rPr>
          <w:szCs w:val="20"/>
        </w:rPr>
        <w:t>(</w:t>
      </w:r>
      <w:ins w:id="2964" w:author="STEC" w:date="2018-09-18T16:39:00Z">
        <w:r w:rsidR="001253C7">
          <w:rPr>
            <w:szCs w:val="20"/>
          </w:rPr>
          <w:t>kkk</w:t>
        </w:r>
      </w:ins>
      <w:del w:id="2965" w:author="STEC" w:date="2018-09-18T16:39:00Z">
        <w:r w:rsidRPr="0003648D" w:rsidDel="001253C7">
          <w:rPr>
            <w:szCs w:val="20"/>
          </w:rPr>
          <w:delText>ggg</w:delText>
        </w:r>
      </w:del>
      <w:r w:rsidRPr="0003648D">
        <w:rPr>
          <w:szCs w:val="20"/>
        </w:rPr>
        <w:t>)</w:t>
      </w:r>
      <w:r w:rsidRPr="0003648D">
        <w:rPr>
          <w:szCs w:val="20"/>
        </w:rPr>
        <w:tab/>
        <w:t>Section 9.16.1, ERCOT System Administration Fee.</w:t>
      </w:r>
    </w:p>
    <w:p w:rsidR="00415C88" w:rsidRPr="0003648D" w:rsidRDefault="00415C88" w:rsidP="00415C88">
      <w:pPr>
        <w:pStyle w:val="List"/>
      </w:pPr>
      <w:r w:rsidRPr="0003648D">
        <w:t>(2)</w:t>
      </w:r>
      <w:r w:rsidRPr="0003648D">
        <w:tab/>
        <w:t>In the event that ERCOT is unable to execute the Day-Ahead Market (DAM), ERCOT shall provide, on each RTM Settlement Statement, the dollar amount for the following RTM Congestion Revenue Right (CRR) Settlement charges and payments:</w:t>
      </w:r>
    </w:p>
    <w:p w:rsidR="00415C88" w:rsidRPr="0003648D" w:rsidRDefault="00415C88" w:rsidP="00C61586">
      <w:pPr>
        <w:spacing w:after="240"/>
        <w:ind w:left="1440" w:hanging="720"/>
        <w:rPr>
          <w:szCs w:val="20"/>
        </w:rPr>
      </w:pPr>
      <w:r w:rsidRPr="0003648D">
        <w:rPr>
          <w:szCs w:val="20"/>
        </w:rPr>
        <w:t>(a)</w:t>
      </w:r>
      <w:r w:rsidRPr="0003648D">
        <w:rPr>
          <w:szCs w:val="20"/>
        </w:rPr>
        <w:tab/>
        <w:t>Section 7.9.2.4, Payments for FGRs in Real-Time; and</w:t>
      </w:r>
    </w:p>
    <w:p w:rsidR="00152993" w:rsidRPr="00C61586" w:rsidRDefault="00415C88" w:rsidP="00C61586">
      <w:pPr>
        <w:spacing w:after="240"/>
        <w:ind w:left="1440" w:hanging="720"/>
        <w:rPr>
          <w:szCs w:val="20"/>
        </w:rPr>
      </w:pPr>
      <w:r w:rsidRPr="0003648D">
        <w:rPr>
          <w:szCs w:val="20"/>
        </w:rPr>
        <w:lastRenderedPageBreak/>
        <w:t>(b)</w:t>
      </w:r>
      <w:r w:rsidRPr="0003648D">
        <w:rPr>
          <w:szCs w:val="20"/>
        </w:rPr>
        <w:tab/>
        <w:t>Section 7.9.2.5, Payments and Charges for PTP Obligations with Refund in Real-Time.</w:t>
      </w:r>
    </w:p>
    <w:sectPr w:rsidR="00152993" w:rsidRPr="00C61586" w:rsidSect="0074209E">
      <w:headerReference w:type="default" r:id="rId139"/>
      <w:footerReference w:type="default" r:id="rId14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E91" w:rsidRDefault="00E97E91">
      <w:r>
        <w:separator/>
      </w:r>
    </w:p>
  </w:endnote>
  <w:endnote w:type="continuationSeparator" w:id="0">
    <w:p w:rsidR="00E97E91" w:rsidRDefault="00E97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BFD" w:rsidRDefault="00787BFD" w:rsidP="005F5BE6">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863NPRR-15 STEC Comments 083018</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C26407">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C26407">
      <w:rPr>
        <w:rFonts w:ascii="Arial" w:hAnsi="Arial"/>
        <w:noProof/>
        <w:sz w:val="18"/>
      </w:rPr>
      <w:t>169</w:t>
    </w:r>
    <w:r>
      <w:rPr>
        <w:rFonts w:ascii="Arial" w:hAnsi="Arial"/>
        <w:sz w:val="18"/>
      </w:rPr>
      <w:fldChar w:fldCharType="end"/>
    </w:r>
  </w:p>
  <w:p w:rsidR="00787BFD" w:rsidRPr="005F5BE6" w:rsidRDefault="00787BFD" w:rsidP="005F5BE6">
    <w:pPr>
      <w:pStyle w:val="Footer"/>
      <w:tabs>
        <w:tab w:val="clear" w:pos="4320"/>
        <w:tab w:val="clear" w:pos="8640"/>
        <w:tab w:val="right" w:pos="9360"/>
      </w:tabs>
      <w:rPr>
        <w:rFonts w:ascii="Arial" w:hAnsi="Arial"/>
        <w:sz w:val="18"/>
      </w:rPr>
    </w:pPr>
    <w:r>
      <w:rPr>
        <w:rFonts w:ascii="Arial" w:hAnsi="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BFD" w:rsidRDefault="00787BFD"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863NPRR-15 STEC Comments 083018</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C26407">
      <w:rPr>
        <w:rFonts w:ascii="Arial" w:hAnsi="Arial"/>
        <w:noProof/>
        <w:sz w:val="18"/>
      </w:rPr>
      <w:t>169</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C26407">
      <w:rPr>
        <w:rFonts w:ascii="Arial" w:hAnsi="Arial"/>
        <w:noProof/>
        <w:sz w:val="18"/>
      </w:rPr>
      <w:t>169</w:t>
    </w:r>
    <w:r>
      <w:rPr>
        <w:rFonts w:ascii="Arial" w:hAnsi="Arial"/>
        <w:sz w:val="18"/>
      </w:rPr>
      <w:fldChar w:fldCharType="end"/>
    </w:r>
  </w:p>
  <w:p w:rsidR="00787BFD" w:rsidRDefault="00787BFD"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E91" w:rsidRDefault="00E97E91">
      <w:r>
        <w:separator/>
      </w:r>
    </w:p>
  </w:footnote>
  <w:footnote w:type="continuationSeparator" w:id="0">
    <w:p w:rsidR="00E97E91" w:rsidRDefault="00E97E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BFD" w:rsidRPr="00B872FA" w:rsidRDefault="00787BFD" w:rsidP="00B872FA">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B0561E6"/>
    <w:multiLevelType w:val="hybridMultilevel"/>
    <w:tmpl w:val="3664F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61C3971"/>
    <w:multiLevelType w:val="hybridMultilevel"/>
    <w:tmpl w:val="A80AF8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28"/>
  </w:num>
  <w:num w:numId="3">
    <w:abstractNumId w:val="20"/>
  </w:num>
  <w:num w:numId="4">
    <w:abstractNumId w:val="29"/>
  </w:num>
  <w:num w:numId="5">
    <w:abstractNumId w:val="11"/>
  </w:num>
  <w:num w:numId="6">
    <w:abstractNumId w:val="24"/>
  </w:num>
  <w:num w:numId="7">
    <w:abstractNumId w:val="17"/>
  </w:num>
  <w:num w:numId="8">
    <w:abstractNumId w:val="23"/>
  </w:num>
  <w:num w:numId="9">
    <w:abstractNumId w:val="26"/>
  </w:num>
  <w:num w:numId="10">
    <w:abstractNumId w:val="27"/>
  </w:num>
  <w:num w:numId="11">
    <w:abstractNumId w:val="18"/>
  </w:num>
  <w:num w:numId="12">
    <w:abstractNumId w:val="25"/>
  </w:num>
  <w:num w:numId="13">
    <w:abstractNumId w:val="15"/>
  </w:num>
  <w:num w:numId="14">
    <w:abstractNumId w:val="16"/>
  </w:num>
  <w:num w:numId="15">
    <w:abstractNumId w:val="21"/>
  </w:num>
  <w:num w:numId="16">
    <w:abstractNumId w:val="12"/>
  </w:num>
  <w:num w:numId="17">
    <w:abstractNumId w:val="14"/>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2"/>
  </w:num>
  <w:num w:numId="29">
    <w:abstractNumId w:val="19"/>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5F4"/>
    <w:rsid w:val="00001761"/>
    <w:rsid w:val="00002BB3"/>
    <w:rsid w:val="000035EE"/>
    <w:rsid w:val="00010A4D"/>
    <w:rsid w:val="000117B6"/>
    <w:rsid w:val="00012E67"/>
    <w:rsid w:val="00015A93"/>
    <w:rsid w:val="00015CA4"/>
    <w:rsid w:val="00015E0A"/>
    <w:rsid w:val="000215E2"/>
    <w:rsid w:val="0002211C"/>
    <w:rsid w:val="00022E3F"/>
    <w:rsid w:val="0002305B"/>
    <w:rsid w:val="00023394"/>
    <w:rsid w:val="00027161"/>
    <w:rsid w:val="000315C0"/>
    <w:rsid w:val="00031917"/>
    <w:rsid w:val="00035C4F"/>
    <w:rsid w:val="0003648D"/>
    <w:rsid w:val="00037668"/>
    <w:rsid w:val="000407EA"/>
    <w:rsid w:val="000501AB"/>
    <w:rsid w:val="00052622"/>
    <w:rsid w:val="00054634"/>
    <w:rsid w:val="00054E92"/>
    <w:rsid w:val="00061ECD"/>
    <w:rsid w:val="000644BD"/>
    <w:rsid w:val="00072729"/>
    <w:rsid w:val="000749A7"/>
    <w:rsid w:val="00074B2C"/>
    <w:rsid w:val="00074F08"/>
    <w:rsid w:val="00075A94"/>
    <w:rsid w:val="0007758F"/>
    <w:rsid w:val="00081161"/>
    <w:rsid w:val="00083C5A"/>
    <w:rsid w:val="00084CC3"/>
    <w:rsid w:val="00087406"/>
    <w:rsid w:val="00087735"/>
    <w:rsid w:val="000927D3"/>
    <w:rsid w:val="00094944"/>
    <w:rsid w:val="0009662E"/>
    <w:rsid w:val="000A36E8"/>
    <w:rsid w:val="000A5395"/>
    <w:rsid w:val="000B7FD6"/>
    <w:rsid w:val="000C0151"/>
    <w:rsid w:val="000C0E8A"/>
    <w:rsid w:val="000C1237"/>
    <w:rsid w:val="000C2E66"/>
    <w:rsid w:val="000D1350"/>
    <w:rsid w:val="000D2E9C"/>
    <w:rsid w:val="000D36E4"/>
    <w:rsid w:val="000D4131"/>
    <w:rsid w:val="000D4E15"/>
    <w:rsid w:val="000D6247"/>
    <w:rsid w:val="000E303D"/>
    <w:rsid w:val="000F04BA"/>
    <w:rsid w:val="000F0DEA"/>
    <w:rsid w:val="000F220C"/>
    <w:rsid w:val="000F4B2D"/>
    <w:rsid w:val="000F544E"/>
    <w:rsid w:val="000F5B29"/>
    <w:rsid w:val="000F5BC1"/>
    <w:rsid w:val="000F6C75"/>
    <w:rsid w:val="00104103"/>
    <w:rsid w:val="00105EC3"/>
    <w:rsid w:val="001065E9"/>
    <w:rsid w:val="001067F5"/>
    <w:rsid w:val="00110D1E"/>
    <w:rsid w:val="00111EDE"/>
    <w:rsid w:val="00113A9C"/>
    <w:rsid w:val="001147E5"/>
    <w:rsid w:val="0012400C"/>
    <w:rsid w:val="001245E5"/>
    <w:rsid w:val="001253C7"/>
    <w:rsid w:val="0012795F"/>
    <w:rsid w:val="001312DF"/>
    <w:rsid w:val="00132855"/>
    <w:rsid w:val="00143C34"/>
    <w:rsid w:val="0014598B"/>
    <w:rsid w:val="001475B4"/>
    <w:rsid w:val="0015032B"/>
    <w:rsid w:val="00151771"/>
    <w:rsid w:val="00152993"/>
    <w:rsid w:val="00154A80"/>
    <w:rsid w:val="0015755E"/>
    <w:rsid w:val="001608EF"/>
    <w:rsid w:val="00162053"/>
    <w:rsid w:val="00162515"/>
    <w:rsid w:val="00163974"/>
    <w:rsid w:val="00164ABE"/>
    <w:rsid w:val="00170297"/>
    <w:rsid w:val="001704B8"/>
    <w:rsid w:val="00171F33"/>
    <w:rsid w:val="0017299C"/>
    <w:rsid w:val="00173DB8"/>
    <w:rsid w:val="0017648C"/>
    <w:rsid w:val="001816C5"/>
    <w:rsid w:val="00182AC5"/>
    <w:rsid w:val="00186315"/>
    <w:rsid w:val="00190272"/>
    <w:rsid w:val="00193AB0"/>
    <w:rsid w:val="00194566"/>
    <w:rsid w:val="00195B9F"/>
    <w:rsid w:val="001A04B9"/>
    <w:rsid w:val="001A05E9"/>
    <w:rsid w:val="001A227D"/>
    <w:rsid w:val="001A38D4"/>
    <w:rsid w:val="001A6307"/>
    <w:rsid w:val="001A72EE"/>
    <w:rsid w:val="001A78EF"/>
    <w:rsid w:val="001B21C7"/>
    <w:rsid w:val="001B3F7C"/>
    <w:rsid w:val="001B7BF8"/>
    <w:rsid w:val="001C1B92"/>
    <w:rsid w:val="001C35B8"/>
    <w:rsid w:val="001C4683"/>
    <w:rsid w:val="001C4D77"/>
    <w:rsid w:val="001C5322"/>
    <w:rsid w:val="001C5E44"/>
    <w:rsid w:val="001D076D"/>
    <w:rsid w:val="001D17C9"/>
    <w:rsid w:val="001E2032"/>
    <w:rsid w:val="001E3A15"/>
    <w:rsid w:val="001E49E4"/>
    <w:rsid w:val="001E7AE0"/>
    <w:rsid w:val="001E7EE0"/>
    <w:rsid w:val="001F1542"/>
    <w:rsid w:val="001F1936"/>
    <w:rsid w:val="001F35AC"/>
    <w:rsid w:val="001F4C1D"/>
    <w:rsid w:val="00200715"/>
    <w:rsid w:val="00202348"/>
    <w:rsid w:val="00203CAF"/>
    <w:rsid w:val="00205088"/>
    <w:rsid w:val="00205E17"/>
    <w:rsid w:val="00210297"/>
    <w:rsid w:val="00211376"/>
    <w:rsid w:val="0021321E"/>
    <w:rsid w:val="0021372A"/>
    <w:rsid w:val="00213847"/>
    <w:rsid w:val="00217302"/>
    <w:rsid w:val="002175A4"/>
    <w:rsid w:val="00220917"/>
    <w:rsid w:val="00220DCA"/>
    <w:rsid w:val="00221489"/>
    <w:rsid w:val="00222BF6"/>
    <w:rsid w:val="00223AFB"/>
    <w:rsid w:val="00225948"/>
    <w:rsid w:val="002343F5"/>
    <w:rsid w:val="00234B72"/>
    <w:rsid w:val="002370F4"/>
    <w:rsid w:val="00237863"/>
    <w:rsid w:val="00241C8A"/>
    <w:rsid w:val="00243EC0"/>
    <w:rsid w:val="002477FA"/>
    <w:rsid w:val="002511A5"/>
    <w:rsid w:val="00251B68"/>
    <w:rsid w:val="00255D83"/>
    <w:rsid w:val="00255D84"/>
    <w:rsid w:val="00255F4C"/>
    <w:rsid w:val="0026047A"/>
    <w:rsid w:val="00261067"/>
    <w:rsid w:val="002648C6"/>
    <w:rsid w:val="00264AC7"/>
    <w:rsid w:val="00265516"/>
    <w:rsid w:val="002664E9"/>
    <w:rsid w:val="00272F42"/>
    <w:rsid w:val="00274D97"/>
    <w:rsid w:val="00277066"/>
    <w:rsid w:val="00284530"/>
    <w:rsid w:val="002871FF"/>
    <w:rsid w:val="002876EA"/>
    <w:rsid w:val="002967A7"/>
    <w:rsid w:val="00296C1C"/>
    <w:rsid w:val="002A1C9D"/>
    <w:rsid w:val="002A39BD"/>
    <w:rsid w:val="002B0021"/>
    <w:rsid w:val="002B15BC"/>
    <w:rsid w:val="002C4196"/>
    <w:rsid w:val="002C46FE"/>
    <w:rsid w:val="002C6AC5"/>
    <w:rsid w:val="002C6BB3"/>
    <w:rsid w:val="002D5913"/>
    <w:rsid w:val="002D5A8C"/>
    <w:rsid w:val="002D75B6"/>
    <w:rsid w:val="002E05CB"/>
    <w:rsid w:val="002E4E23"/>
    <w:rsid w:val="002E629E"/>
    <w:rsid w:val="002E6698"/>
    <w:rsid w:val="002F014D"/>
    <w:rsid w:val="002F0E83"/>
    <w:rsid w:val="002F5D9F"/>
    <w:rsid w:val="002F64C9"/>
    <w:rsid w:val="002F7CE8"/>
    <w:rsid w:val="00300000"/>
    <w:rsid w:val="003010C0"/>
    <w:rsid w:val="00303398"/>
    <w:rsid w:val="0030386E"/>
    <w:rsid w:val="003115FF"/>
    <w:rsid w:val="00311899"/>
    <w:rsid w:val="00315C88"/>
    <w:rsid w:val="00317940"/>
    <w:rsid w:val="003278AD"/>
    <w:rsid w:val="00327B94"/>
    <w:rsid w:val="00332A97"/>
    <w:rsid w:val="00334C3C"/>
    <w:rsid w:val="00335371"/>
    <w:rsid w:val="0033614C"/>
    <w:rsid w:val="00340681"/>
    <w:rsid w:val="0034259A"/>
    <w:rsid w:val="00342870"/>
    <w:rsid w:val="00346555"/>
    <w:rsid w:val="00350C00"/>
    <w:rsid w:val="00352B4E"/>
    <w:rsid w:val="0035661E"/>
    <w:rsid w:val="003579C7"/>
    <w:rsid w:val="00364610"/>
    <w:rsid w:val="00364654"/>
    <w:rsid w:val="00365E18"/>
    <w:rsid w:val="00366113"/>
    <w:rsid w:val="00367C2E"/>
    <w:rsid w:val="003720DF"/>
    <w:rsid w:val="00372E19"/>
    <w:rsid w:val="00392B6D"/>
    <w:rsid w:val="00394027"/>
    <w:rsid w:val="00394316"/>
    <w:rsid w:val="00395812"/>
    <w:rsid w:val="003A2B2E"/>
    <w:rsid w:val="003A76ED"/>
    <w:rsid w:val="003B01C8"/>
    <w:rsid w:val="003B172C"/>
    <w:rsid w:val="003B3941"/>
    <w:rsid w:val="003B3A06"/>
    <w:rsid w:val="003B58E5"/>
    <w:rsid w:val="003B6B31"/>
    <w:rsid w:val="003C0005"/>
    <w:rsid w:val="003C1382"/>
    <w:rsid w:val="003C270C"/>
    <w:rsid w:val="003C39C5"/>
    <w:rsid w:val="003D0777"/>
    <w:rsid w:val="003D0994"/>
    <w:rsid w:val="003E195B"/>
    <w:rsid w:val="003E1A8E"/>
    <w:rsid w:val="003E2C45"/>
    <w:rsid w:val="003E5931"/>
    <w:rsid w:val="003E7A9F"/>
    <w:rsid w:val="003F081C"/>
    <w:rsid w:val="003F1BAA"/>
    <w:rsid w:val="003F43D5"/>
    <w:rsid w:val="003F5293"/>
    <w:rsid w:val="00400DA8"/>
    <w:rsid w:val="0040509B"/>
    <w:rsid w:val="00406892"/>
    <w:rsid w:val="00414194"/>
    <w:rsid w:val="00415C88"/>
    <w:rsid w:val="00416E9B"/>
    <w:rsid w:val="00422564"/>
    <w:rsid w:val="00423824"/>
    <w:rsid w:val="00424E07"/>
    <w:rsid w:val="00427FEB"/>
    <w:rsid w:val="00433CF1"/>
    <w:rsid w:val="0043567D"/>
    <w:rsid w:val="004445D4"/>
    <w:rsid w:val="00444685"/>
    <w:rsid w:val="0044518D"/>
    <w:rsid w:val="004455A9"/>
    <w:rsid w:val="00445A36"/>
    <w:rsid w:val="00450D65"/>
    <w:rsid w:val="00451AA4"/>
    <w:rsid w:val="00457BBB"/>
    <w:rsid w:val="0046530D"/>
    <w:rsid w:val="00465675"/>
    <w:rsid w:val="00465CED"/>
    <w:rsid w:val="00477D89"/>
    <w:rsid w:val="00481A43"/>
    <w:rsid w:val="004839AB"/>
    <w:rsid w:val="00484572"/>
    <w:rsid w:val="00485275"/>
    <w:rsid w:val="004900C0"/>
    <w:rsid w:val="004918BF"/>
    <w:rsid w:val="00494FA3"/>
    <w:rsid w:val="00496BC4"/>
    <w:rsid w:val="00497FD7"/>
    <w:rsid w:val="004A02B0"/>
    <w:rsid w:val="004A3ECC"/>
    <w:rsid w:val="004A6C04"/>
    <w:rsid w:val="004B27C3"/>
    <w:rsid w:val="004B493B"/>
    <w:rsid w:val="004B790D"/>
    <w:rsid w:val="004B7A17"/>
    <w:rsid w:val="004B7B90"/>
    <w:rsid w:val="004C2043"/>
    <w:rsid w:val="004C54FE"/>
    <w:rsid w:val="004C68B5"/>
    <w:rsid w:val="004D0C78"/>
    <w:rsid w:val="004D6F7C"/>
    <w:rsid w:val="004D70B9"/>
    <w:rsid w:val="004E2C19"/>
    <w:rsid w:val="004E70BC"/>
    <w:rsid w:val="004F0F56"/>
    <w:rsid w:val="004F5C50"/>
    <w:rsid w:val="004F5F5E"/>
    <w:rsid w:val="00511DC9"/>
    <w:rsid w:val="00515182"/>
    <w:rsid w:val="005155D1"/>
    <w:rsid w:val="0051646C"/>
    <w:rsid w:val="005234B0"/>
    <w:rsid w:val="00524588"/>
    <w:rsid w:val="005266BC"/>
    <w:rsid w:val="005323B1"/>
    <w:rsid w:val="00533793"/>
    <w:rsid w:val="00534CA6"/>
    <w:rsid w:val="00543045"/>
    <w:rsid w:val="005444D3"/>
    <w:rsid w:val="005463A9"/>
    <w:rsid w:val="00546600"/>
    <w:rsid w:val="00550F88"/>
    <w:rsid w:val="00552BDA"/>
    <w:rsid w:val="00554C28"/>
    <w:rsid w:val="00555A47"/>
    <w:rsid w:val="005575A4"/>
    <w:rsid w:val="00557FED"/>
    <w:rsid w:val="005653E4"/>
    <w:rsid w:val="00565892"/>
    <w:rsid w:val="00566298"/>
    <w:rsid w:val="00566CD7"/>
    <w:rsid w:val="00566F06"/>
    <w:rsid w:val="00570788"/>
    <w:rsid w:val="00572889"/>
    <w:rsid w:val="00575137"/>
    <w:rsid w:val="005768E3"/>
    <w:rsid w:val="005945B2"/>
    <w:rsid w:val="005B0551"/>
    <w:rsid w:val="005B3ACB"/>
    <w:rsid w:val="005B3E0D"/>
    <w:rsid w:val="005B710E"/>
    <w:rsid w:val="005B7466"/>
    <w:rsid w:val="005C1A12"/>
    <w:rsid w:val="005C6B56"/>
    <w:rsid w:val="005D284C"/>
    <w:rsid w:val="005D3BF9"/>
    <w:rsid w:val="005D50D5"/>
    <w:rsid w:val="005E06B4"/>
    <w:rsid w:val="005E1184"/>
    <w:rsid w:val="005E1C3E"/>
    <w:rsid w:val="005E7F0C"/>
    <w:rsid w:val="005F03C6"/>
    <w:rsid w:val="005F1CB4"/>
    <w:rsid w:val="005F35A8"/>
    <w:rsid w:val="005F4877"/>
    <w:rsid w:val="005F5BE6"/>
    <w:rsid w:val="005F7C0F"/>
    <w:rsid w:val="00603722"/>
    <w:rsid w:val="00604512"/>
    <w:rsid w:val="006045C1"/>
    <w:rsid w:val="00612FF5"/>
    <w:rsid w:val="006151D4"/>
    <w:rsid w:val="00615D47"/>
    <w:rsid w:val="00624C32"/>
    <w:rsid w:val="006268F1"/>
    <w:rsid w:val="006271F4"/>
    <w:rsid w:val="006273A4"/>
    <w:rsid w:val="006303A2"/>
    <w:rsid w:val="00633E23"/>
    <w:rsid w:val="006364A7"/>
    <w:rsid w:val="00637F9B"/>
    <w:rsid w:val="006401A0"/>
    <w:rsid w:val="0064197E"/>
    <w:rsid w:val="006423A8"/>
    <w:rsid w:val="0064323E"/>
    <w:rsid w:val="006455C1"/>
    <w:rsid w:val="00646CEC"/>
    <w:rsid w:val="006473DC"/>
    <w:rsid w:val="00655961"/>
    <w:rsid w:val="00660DA6"/>
    <w:rsid w:val="00666AE9"/>
    <w:rsid w:val="00670695"/>
    <w:rsid w:val="00671426"/>
    <w:rsid w:val="006714C4"/>
    <w:rsid w:val="006727B8"/>
    <w:rsid w:val="00673B94"/>
    <w:rsid w:val="00677852"/>
    <w:rsid w:val="00680AC6"/>
    <w:rsid w:val="00682662"/>
    <w:rsid w:val="006835D8"/>
    <w:rsid w:val="00685A52"/>
    <w:rsid w:val="0069045A"/>
    <w:rsid w:val="0069383D"/>
    <w:rsid w:val="006949FA"/>
    <w:rsid w:val="006967AF"/>
    <w:rsid w:val="00697303"/>
    <w:rsid w:val="006A2D11"/>
    <w:rsid w:val="006A3034"/>
    <w:rsid w:val="006A3FC1"/>
    <w:rsid w:val="006A415E"/>
    <w:rsid w:val="006A4AE8"/>
    <w:rsid w:val="006B4B4F"/>
    <w:rsid w:val="006B4D5F"/>
    <w:rsid w:val="006B4DE0"/>
    <w:rsid w:val="006B6435"/>
    <w:rsid w:val="006B6A7D"/>
    <w:rsid w:val="006C0E09"/>
    <w:rsid w:val="006C316E"/>
    <w:rsid w:val="006C3ED3"/>
    <w:rsid w:val="006C5AF4"/>
    <w:rsid w:val="006D0F7C"/>
    <w:rsid w:val="006D1D79"/>
    <w:rsid w:val="006D309F"/>
    <w:rsid w:val="006D3FD7"/>
    <w:rsid w:val="006E15C4"/>
    <w:rsid w:val="006E24DB"/>
    <w:rsid w:val="006E6F24"/>
    <w:rsid w:val="006F1065"/>
    <w:rsid w:val="006F2F4D"/>
    <w:rsid w:val="006F36F1"/>
    <w:rsid w:val="006F523C"/>
    <w:rsid w:val="006F5824"/>
    <w:rsid w:val="006F7309"/>
    <w:rsid w:val="00700A70"/>
    <w:rsid w:val="00700D23"/>
    <w:rsid w:val="00702883"/>
    <w:rsid w:val="0070628C"/>
    <w:rsid w:val="0070636F"/>
    <w:rsid w:val="00706E6E"/>
    <w:rsid w:val="00706F32"/>
    <w:rsid w:val="007073D9"/>
    <w:rsid w:val="00710355"/>
    <w:rsid w:val="00712C46"/>
    <w:rsid w:val="00715947"/>
    <w:rsid w:val="00716662"/>
    <w:rsid w:val="00720725"/>
    <w:rsid w:val="007269C4"/>
    <w:rsid w:val="007279C0"/>
    <w:rsid w:val="00734F3B"/>
    <w:rsid w:val="00736CA4"/>
    <w:rsid w:val="00737CD0"/>
    <w:rsid w:val="00737EBD"/>
    <w:rsid w:val="0074209E"/>
    <w:rsid w:val="0075099D"/>
    <w:rsid w:val="00751028"/>
    <w:rsid w:val="0075555E"/>
    <w:rsid w:val="00755B1B"/>
    <w:rsid w:val="00761894"/>
    <w:rsid w:val="00761BAF"/>
    <w:rsid w:val="007624F3"/>
    <w:rsid w:val="00764544"/>
    <w:rsid w:val="0076558B"/>
    <w:rsid w:val="00765FB1"/>
    <w:rsid w:val="00770081"/>
    <w:rsid w:val="007708B1"/>
    <w:rsid w:val="007720E6"/>
    <w:rsid w:val="00772540"/>
    <w:rsid w:val="007775C5"/>
    <w:rsid w:val="00781A65"/>
    <w:rsid w:val="00782D2F"/>
    <w:rsid w:val="007870B0"/>
    <w:rsid w:val="00787BFD"/>
    <w:rsid w:val="007906F0"/>
    <w:rsid w:val="007976ED"/>
    <w:rsid w:val="007A082E"/>
    <w:rsid w:val="007A49B2"/>
    <w:rsid w:val="007A657D"/>
    <w:rsid w:val="007B35EC"/>
    <w:rsid w:val="007C45F6"/>
    <w:rsid w:val="007D2818"/>
    <w:rsid w:val="007D2E6E"/>
    <w:rsid w:val="007D3CDA"/>
    <w:rsid w:val="007D5F71"/>
    <w:rsid w:val="007D70C9"/>
    <w:rsid w:val="007E1E11"/>
    <w:rsid w:val="007E5245"/>
    <w:rsid w:val="007E6D29"/>
    <w:rsid w:val="007F28D7"/>
    <w:rsid w:val="007F2CA8"/>
    <w:rsid w:val="007F7161"/>
    <w:rsid w:val="00801D55"/>
    <w:rsid w:val="00802DC3"/>
    <w:rsid w:val="00804126"/>
    <w:rsid w:val="0080480F"/>
    <w:rsid w:val="0081134C"/>
    <w:rsid w:val="00812FBA"/>
    <w:rsid w:val="00814C92"/>
    <w:rsid w:val="0081643B"/>
    <w:rsid w:val="00816820"/>
    <w:rsid w:val="00817153"/>
    <w:rsid w:val="00823240"/>
    <w:rsid w:val="00823DE0"/>
    <w:rsid w:val="00827958"/>
    <w:rsid w:val="00830837"/>
    <w:rsid w:val="00830BCE"/>
    <w:rsid w:val="00830E84"/>
    <w:rsid w:val="00830F30"/>
    <w:rsid w:val="008341AA"/>
    <w:rsid w:val="00835A1C"/>
    <w:rsid w:val="00835DF6"/>
    <w:rsid w:val="00843CFD"/>
    <w:rsid w:val="0084638B"/>
    <w:rsid w:val="00851E18"/>
    <w:rsid w:val="0085559E"/>
    <w:rsid w:val="0085733B"/>
    <w:rsid w:val="008632E7"/>
    <w:rsid w:val="0086498D"/>
    <w:rsid w:val="00864E95"/>
    <w:rsid w:val="00865450"/>
    <w:rsid w:val="00871572"/>
    <w:rsid w:val="00871FD9"/>
    <w:rsid w:val="0087242C"/>
    <w:rsid w:val="00872631"/>
    <w:rsid w:val="008745C7"/>
    <w:rsid w:val="00877C00"/>
    <w:rsid w:val="00894381"/>
    <w:rsid w:val="00895E07"/>
    <w:rsid w:val="00896B1B"/>
    <w:rsid w:val="00897385"/>
    <w:rsid w:val="008A1F53"/>
    <w:rsid w:val="008A43EA"/>
    <w:rsid w:val="008A66EC"/>
    <w:rsid w:val="008B0812"/>
    <w:rsid w:val="008B4BE8"/>
    <w:rsid w:val="008B5304"/>
    <w:rsid w:val="008B6266"/>
    <w:rsid w:val="008C0122"/>
    <w:rsid w:val="008C03D6"/>
    <w:rsid w:val="008C17FE"/>
    <w:rsid w:val="008C61AF"/>
    <w:rsid w:val="008D3204"/>
    <w:rsid w:val="008D44AE"/>
    <w:rsid w:val="008D50A6"/>
    <w:rsid w:val="008D5348"/>
    <w:rsid w:val="008D56D9"/>
    <w:rsid w:val="008D7007"/>
    <w:rsid w:val="008E0382"/>
    <w:rsid w:val="008E173F"/>
    <w:rsid w:val="008E1868"/>
    <w:rsid w:val="008E1AC8"/>
    <w:rsid w:val="008E3010"/>
    <w:rsid w:val="008E559E"/>
    <w:rsid w:val="008E5D1F"/>
    <w:rsid w:val="008E6C73"/>
    <w:rsid w:val="008F1A1F"/>
    <w:rsid w:val="008F1C60"/>
    <w:rsid w:val="008F2B82"/>
    <w:rsid w:val="008F616A"/>
    <w:rsid w:val="008F7D20"/>
    <w:rsid w:val="0090538E"/>
    <w:rsid w:val="009127B4"/>
    <w:rsid w:val="00912D6D"/>
    <w:rsid w:val="0091344F"/>
    <w:rsid w:val="00913C09"/>
    <w:rsid w:val="00914AD0"/>
    <w:rsid w:val="00916080"/>
    <w:rsid w:val="00921369"/>
    <w:rsid w:val="00921A68"/>
    <w:rsid w:val="009227B5"/>
    <w:rsid w:val="0093066F"/>
    <w:rsid w:val="00930C7A"/>
    <w:rsid w:val="009325CF"/>
    <w:rsid w:val="009325E3"/>
    <w:rsid w:val="009326F6"/>
    <w:rsid w:val="00934C98"/>
    <w:rsid w:val="009358F0"/>
    <w:rsid w:val="009429C9"/>
    <w:rsid w:val="00944B1C"/>
    <w:rsid w:val="00946AB4"/>
    <w:rsid w:val="009474D9"/>
    <w:rsid w:val="00956035"/>
    <w:rsid w:val="009560F6"/>
    <w:rsid w:val="00960278"/>
    <w:rsid w:val="009646D5"/>
    <w:rsid w:val="00970017"/>
    <w:rsid w:val="00973372"/>
    <w:rsid w:val="009751B5"/>
    <w:rsid w:val="00975978"/>
    <w:rsid w:val="0097632E"/>
    <w:rsid w:val="00986EDF"/>
    <w:rsid w:val="009919AD"/>
    <w:rsid w:val="009929C1"/>
    <w:rsid w:val="00995CB0"/>
    <w:rsid w:val="009A239D"/>
    <w:rsid w:val="009A6E08"/>
    <w:rsid w:val="009B3A5A"/>
    <w:rsid w:val="009B6237"/>
    <w:rsid w:val="009B7509"/>
    <w:rsid w:val="009C2136"/>
    <w:rsid w:val="009C4832"/>
    <w:rsid w:val="009C4899"/>
    <w:rsid w:val="009C6070"/>
    <w:rsid w:val="009D4A5E"/>
    <w:rsid w:val="009E2041"/>
    <w:rsid w:val="009E6446"/>
    <w:rsid w:val="009E75DD"/>
    <w:rsid w:val="009F0E52"/>
    <w:rsid w:val="009F5FF0"/>
    <w:rsid w:val="009F791C"/>
    <w:rsid w:val="00A015C4"/>
    <w:rsid w:val="00A112CE"/>
    <w:rsid w:val="00A1132F"/>
    <w:rsid w:val="00A118A0"/>
    <w:rsid w:val="00A122AF"/>
    <w:rsid w:val="00A125DD"/>
    <w:rsid w:val="00A133CF"/>
    <w:rsid w:val="00A13808"/>
    <w:rsid w:val="00A15172"/>
    <w:rsid w:val="00A20898"/>
    <w:rsid w:val="00A20A96"/>
    <w:rsid w:val="00A21483"/>
    <w:rsid w:val="00A21532"/>
    <w:rsid w:val="00A3142C"/>
    <w:rsid w:val="00A318B3"/>
    <w:rsid w:val="00A325B6"/>
    <w:rsid w:val="00A42405"/>
    <w:rsid w:val="00A43371"/>
    <w:rsid w:val="00A461A2"/>
    <w:rsid w:val="00A54E69"/>
    <w:rsid w:val="00A60587"/>
    <w:rsid w:val="00A623CA"/>
    <w:rsid w:val="00A6286E"/>
    <w:rsid w:val="00A6324C"/>
    <w:rsid w:val="00A7125C"/>
    <w:rsid w:val="00A71B9C"/>
    <w:rsid w:val="00A764FB"/>
    <w:rsid w:val="00A803D4"/>
    <w:rsid w:val="00A8305D"/>
    <w:rsid w:val="00A849AD"/>
    <w:rsid w:val="00A84BEC"/>
    <w:rsid w:val="00A8788D"/>
    <w:rsid w:val="00A96782"/>
    <w:rsid w:val="00AA0D21"/>
    <w:rsid w:val="00AA1C83"/>
    <w:rsid w:val="00AC136C"/>
    <w:rsid w:val="00AC520F"/>
    <w:rsid w:val="00AD4918"/>
    <w:rsid w:val="00AD6197"/>
    <w:rsid w:val="00AE4A55"/>
    <w:rsid w:val="00AE525E"/>
    <w:rsid w:val="00AE7397"/>
    <w:rsid w:val="00AF101C"/>
    <w:rsid w:val="00AF1BAC"/>
    <w:rsid w:val="00AF1E07"/>
    <w:rsid w:val="00AF7DC8"/>
    <w:rsid w:val="00B026C4"/>
    <w:rsid w:val="00B1154F"/>
    <w:rsid w:val="00B14B15"/>
    <w:rsid w:val="00B14B44"/>
    <w:rsid w:val="00B22083"/>
    <w:rsid w:val="00B23EAE"/>
    <w:rsid w:val="00B24190"/>
    <w:rsid w:val="00B24ADB"/>
    <w:rsid w:val="00B269EA"/>
    <w:rsid w:val="00B26A3E"/>
    <w:rsid w:val="00B324C8"/>
    <w:rsid w:val="00B336FE"/>
    <w:rsid w:val="00B33D39"/>
    <w:rsid w:val="00B33F93"/>
    <w:rsid w:val="00B33FCA"/>
    <w:rsid w:val="00B34E2B"/>
    <w:rsid w:val="00B42752"/>
    <w:rsid w:val="00B42831"/>
    <w:rsid w:val="00B47ED2"/>
    <w:rsid w:val="00B5080A"/>
    <w:rsid w:val="00B51CCC"/>
    <w:rsid w:val="00B52C62"/>
    <w:rsid w:val="00B54041"/>
    <w:rsid w:val="00B55A63"/>
    <w:rsid w:val="00B56896"/>
    <w:rsid w:val="00B60E99"/>
    <w:rsid w:val="00B6132B"/>
    <w:rsid w:val="00B6357E"/>
    <w:rsid w:val="00B6471D"/>
    <w:rsid w:val="00B670DD"/>
    <w:rsid w:val="00B67D58"/>
    <w:rsid w:val="00B70E11"/>
    <w:rsid w:val="00B719F4"/>
    <w:rsid w:val="00B76D9E"/>
    <w:rsid w:val="00B80E80"/>
    <w:rsid w:val="00B840AE"/>
    <w:rsid w:val="00B84599"/>
    <w:rsid w:val="00B8618F"/>
    <w:rsid w:val="00B863A6"/>
    <w:rsid w:val="00B872FA"/>
    <w:rsid w:val="00B93769"/>
    <w:rsid w:val="00B943AE"/>
    <w:rsid w:val="00B95822"/>
    <w:rsid w:val="00B95AD2"/>
    <w:rsid w:val="00BA12BE"/>
    <w:rsid w:val="00BA1D6D"/>
    <w:rsid w:val="00BA2DE9"/>
    <w:rsid w:val="00BA308D"/>
    <w:rsid w:val="00BA3911"/>
    <w:rsid w:val="00BA545C"/>
    <w:rsid w:val="00BA5520"/>
    <w:rsid w:val="00BA7A09"/>
    <w:rsid w:val="00BB0FBE"/>
    <w:rsid w:val="00BB12E4"/>
    <w:rsid w:val="00BB243A"/>
    <w:rsid w:val="00BB4180"/>
    <w:rsid w:val="00BB5D04"/>
    <w:rsid w:val="00BB75C9"/>
    <w:rsid w:val="00BC0804"/>
    <w:rsid w:val="00BC5B7A"/>
    <w:rsid w:val="00BC6345"/>
    <w:rsid w:val="00BD1FF0"/>
    <w:rsid w:val="00BD7258"/>
    <w:rsid w:val="00BE0F2B"/>
    <w:rsid w:val="00BE2F94"/>
    <w:rsid w:val="00BE41E6"/>
    <w:rsid w:val="00BE4E29"/>
    <w:rsid w:val="00BE6549"/>
    <w:rsid w:val="00BE66DE"/>
    <w:rsid w:val="00BE7BA3"/>
    <w:rsid w:val="00BF101A"/>
    <w:rsid w:val="00BF11B4"/>
    <w:rsid w:val="00BF5A57"/>
    <w:rsid w:val="00C037F7"/>
    <w:rsid w:val="00C0598D"/>
    <w:rsid w:val="00C113AB"/>
    <w:rsid w:val="00C11683"/>
    <w:rsid w:val="00C11956"/>
    <w:rsid w:val="00C12C90"/>
    <w:rsid w:val="00C13331"/>
    <w:rsid w:val="00C206A1"/>
    <w:rsid w:val="00C26407"/>
    <w:rsid w:val="00C32440"/>
    <w:rsid w:val="00C32A8C"/>
    <w:rsid w:val="00C32FF0"/>
    <w:rsid w:val="00C36251"/>
    <w:rsid w:val="00C372CC"/>
    <w:rsid w:val="00C379AD"/>
    <w:rsid w:val="00C413AE"/>
    <w:rsid w:val="00C41460"/>
    <w:rsid w:val="00C462C4"/>
    <w:rsid w:val="00C46FFD"/>
    <w:rsid w:val="00C50A81"/>
    <w:rsid w:val="00C52FF1"/>
    <w:rsid w:val="00C602E5"/>
    <w:rsid w:val="00C61529"/>
    <w:rsid w:val="00C61586"/>
    <w:rsid w:val="00C6591A"/>
    <w:rsid w:val="00C748FD"/>
    <w:rsid w:val="00C7522A"/>
    <w:rsid w:val="00C81213"/>
    <w:rsid w:val="00C8137E"/>
    <w:rsid w:val="00C83B56"/>
    <w:rsid w:val="00C841C3"/>
    <w:rsid w:val="00C87C9A"/>
    <w:rsid w:val="00C919F9"/>
    <w:rsid w:val="00C92187"/>
    <w:rsid w:val="00C94082"/>
    <w:rsid w:val="00C9772D"/>
    <w:rsid w:val="00CA1AD0"/>
    <w:rsid w:val="00CA3DC9"/>
    <w:rsid w:val="00CA48D0"/>
    <w:rsid w:val="00CA5137"/>
    <w:rsid w:val="00CA6D83"/>
    <w:rsid w:val="00CB0230"/>
    <w:rsid w:val="00CB2BBE"/>
    <w:rsid w:val="00CC23F4"/>
    <w:rsid w:val="00CC26BA"/>
    <w:rsid w:val="00CD24C5"/>
    <w:rsid w:val="00CD37AC"/>
    <w:rsid w:val="00CD3F3C"/>
    <w:rsid w:val="00CD64E1"/>
    <w:rsid w:val="00CD7353"/>
    <w:rsid w:val="00CE11C3"/>
    <w:rsid w:val="00CE4970"/>
    <w:rsid w:val="00CE5A5B"/>
    <w:rsid w:val="00CE64B6"/>
    <w:rsid w:val="00CE6E50"/>
    <w:rsid w:val="00CE76E9"/>
    <w:rsid w:val="00CF05C7"/>
    <w:rsid w:val="00CF05F3"/>
    <w:rsid w:val="00CF4E51"/>
    <w:rsid w:val="00D02D69"/>
    <w:rsid w:val="00D05636"/>
    <w:rsid w:val="00D058CF"/>
    <w:rsid w:val="00D05CFD"/>
    <w:rsid w:val="00D07175"/>
    <w:rsid w:val="00D12007"/>
    <w:rsid w:val="00D14AF1"/>
    <w:rsid w:val="00D155C0"/>
    <w:rsid w:val="00D15A4A"/>
    <w:rsid w:val="00D2009C"/>
    <w:rsid w:val="00D22003"/>
    <w:rsid w:val="00D232EC"/>
    <w:rsid w:val="00D23EF8"/>
    <w:rsid w:val="00D24D03"/>
    <w:rsid w:val="00D275DD"/>
    <w:rsid w:val="00D3320E"/>
    <w:rsid w:val="00D35039"/>
    <w:rsid w:val="00D35D21"/>
    <w:rsid w:val="00D35E10"/>
    <w:rsid w:val="00D4046E"/>
    <w:rsid w:val="00D41885"/>
    <w:rsid w:val="00D4362F"/>
    <w:rsid w:val="00D45608"/>
    <w:rsid w:val="00D50CA8"/>
    <w:rsid w:val="00D516C5"/>
    <w:rsid w:val="00D52484"/>
    <w:rsid w:val="00D5335C"/>
    <w:rsid w:val="00D55D02"/>
    <w:rsid w:val="00D603C9"/>
    <w:rsid w:val="00D618E8"/>
    <w:rsid w:val="00D656A5"/>
    <w:rsid w:val="00D67ACE"/>
    <w:rsid w:val="00D74740"/>
    <w:rsid w:val="00D82B21"/>
    <w:rsid w:val="00D82B94"/>
    <w:rsid w:val="00D8366B"/>
    <w:rsid w:val="00D907B6"/>
    <w:rsid w:val="00D93F97"/>
    <w:rsid w:val="00D957C6"/>
    <w:rsid w:val="00DA036C"/>
    <w:rsid w:val="00DA5BB4"/>
    <w:rsid w:val="00DA5D9A"/>
    <w:rsid w:val="00DB2F99"/>
    <w:rsid w:val="00DB582C"/>
    <w:rsid w:val="00DC00DF"/>
    <w:rsid w:val="00DC0ABD"/>
    <w:rsid w:val="00DC1064"/>
    <w:rsid w:val="00DC11B1"/>
    <w:rsid w:val="00DC2692"/>
    <w:rsid w:val="00DC52C4"/>
    <w:rsid w:val="00DC714F"/>
    <w:rsid w:val="00DD0E4A"/>
    <w:rsid w:val="00DD4739"/>
    <w:rsid w:val="00DD4C4C"/>
    <w:rsid w:val="00DE5DCF"/>
    <w:rsid w:val="00DE5F33"/>
    <w:rsid w:val="00DF0365"/>
    <w:rsid w:val="00DF042D"/>
    <w:rsid w:val="00DF0E94"/>
    <w:rsid w:val="00DF581A"/>
    <w:rsid w:val="00DF7496"/>
    <w:rsid w:val="00DF7D18"/>
    <w:rsid w:val="00E07B54"/>
    <w:rsid w:val="00E1067B"/>
    <w:rsid w:val="00E11F78"/>
    <w:rsid w:val="00E12E79"/>
    <w:rsid w:val="00E14696"/>
    <w:rsid w:val="00E15A7F"/>
    <w:rsid w:val="00E15D4F"/>
    <w:rsid w:val="00E20EB7"/>
    <w:rsid w:val="00E216BC"/>
    <w:rsid w:val="00E305EC"/>
    <w:rsid w:val="00E30E23"/>
    <w:rsid w:val="00E33B81"/>
    <w:rsid w:val="00E36CCB"/>
    <w:rsid w:val="00E53A3B"/>
    <w:rsid w:val="00E56FE1"/>
    <w:rsid w:val="00E61E41"/>
    <w:rsid w:val="00E621E1"/>
    <w:rsid w:val="00E73986"/>
    <w:rsid w:val="00E75302"/>
    <w:rsid w:val="00E77C53"/>
    <w:rsid w:val="00E84A68"/>
    <w:rsid w:val="00E85D80"/>
    <w:rsid w:val="00E9418E"/>
    <w:rsid w:val="00E9481B"/>
    <w:rsid w:val="00E96066"/>
    <w:rsid w:val="00E97E91"/>
    <w:rsid w:val="00EA27C8"/>
    <w:rsid w:val="00EA29DD"/>
    <w:rsid w:val="00EA6363"/>
    <w:rsid w:val="00EA6DD8"/>
    <w:rsid w:val="00EA7001"/>
    <w:rsid w:val="00EB3979"/>
    <w:rsid w:val="00EB744E"/>
    <w:rsid w:val="00EC166B"/>
    <w:rsid w:val="00EC3E5B"/>
    <w:rsid w:val="00EC40FA"/>
    <w:rsid w:val="00EC4313"/>
    <w:rsid w:val="00EC4F8D"/>
    <w:rsid w:val="00EC55B3"/>
    <w:rsid w:val="00ED1DDB"/>
    <w:rsid w:val="00ED3581"/>
    <w:rsid w:val="00ED4E0A"/>
    <w:rsid w:val="00EE0935"/>
    <w:rsid w:val="00EE54BB"/>
    <w:rsid w:val="00EE6681"/>
    <w:rsid w:val="00EE7C12"/>
    <w:rsid w:val="00EF12C4"/>
    <w:rsid w:val="00EF2396"/>
    <w:rsid w:val="00EF2AA5"/>
    <w:rsid w:val="00EF3CBF"/>
    <w:rsid w:val="00EF7666"/>
    <w:rsid w:val="00F00B33"/>
    <w:rsid w:val="00F04B6B"/>
    <w:rsid w:val="00F13164"/>
    <w:rsid w:val="00F1542E"/>
    <w:rsid w:val="00F15929"/>
    <w:rsid w:val="00F15D43"/>
    <w:rsid w:val="00F17517"/>
    <w:rsid w:val="00F177B9"/>
    <w:rsid w:val="00F2476F"/>
    <w:rsid w:val="00F34EB7"/>
    <w:rsid w:val="00F358A2"/>
    <w:rsid w:val="00F41EDA"/>
    <w:rsid w:val="00F44996"/>
    <w:rsid w:val="00F506A2"/>
    <w:rsid w:val="00F514B3"/>
    <w:rsid w:val="00F52D9B"/>
    <w:rsid w:val="00F53C22"/>
    <w:rsid w:val="00F55B49"/>
    <w:rsid w:val="00F5638A"/>
    <w:rsid w:val="00F56CC2"/>
    <w:rsid w:val="00F61AFE"/>
    <w:rsid w:val="00F63609"/>
    <w:rsid w:val="00F65906"/>
    <w:rsid w:val="00F65CFA"/>
    <w:rsid w:val="00F66B4C"/>
    <w:rsid w:val="00F671DF"/>
    <w:rsid w:val="00F679F6"/>
    <w:rsid w:val="00F70F65"/>
    <w:rsid w:val="00F714F6"/>
    <w:rsid w:val="00F77EB7"/>
    <w:rsid w:val="00F807AD"/>
    <w:rsid w:val="00F80F67"/>
    <w:rsid w:val="00F86889"/>
    <w:rsid w:val="00F87AB8"/>
    <w:rsid w:val="00F902C2"/>
    <w:rsid w:val="00F9067B"/>
    <w:rsid w:val="00F907AC"/>
    <w:rsid w:val="00F92247"/>
    <w:rsid w:val="00F940B1"/>
    <w:rsid w:val="00F951A7"/>
    <w:rsid w:val="00F95561"/>
    <w:rsid w:val="00F96C1D"/>
    <w:rsid w:val="00F96FB2"/>
    <w:rsid w:val="00FA6521"/>
    <w:rsid w:val="00FA67E9"/>
    <w:rsid w:val="00FB15D1"/>
    <w:rsid w:val="00FB1B29"/>
    <w:rsid w:val="00FB2FC2"/>
    <w:rsid w:val="00FB51D8"/>
    <w:rsid w:val="00FB556C"/>
    <w:rsid w:val="00FB6CD3"/>
    <w:rsid w:val="00FD08E8"/>
    <w:rsid w:val="00FD16A4"/>
    <w:rsid w:val="00FE359D"/>
    <w:rsid w:val="00FF02BB"/>
    <w:rsid w:val="00FF1C7E"/>
    <w:rsid w:val="00FF33E9"/>
    <w:rsid w:val="00FF6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7ACD57B-0E42-4670-B199-A9B91EE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027"/>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styleId="FollowedHyperlink">
    <w:name w:val="FollowedHyperlink"/>
    <w:rsid w:val="00F44996"/>
    <w:rPr>
      <w:color w:val="954F72"/>
      <w:u w:val="single"/>
    </w:rPr>
  </w:style>
  <w:style w:type="table" w:customStyle="1" w:styleId="BoxedLanguage">
    <w:name w:val="Boxed Language"/>
    <w:basedOn w:val="TableNormal"/>
    <w:rsid w:val="00BA7A0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7A09"/>
    <w:pPr>
      <w:numPr>
        <w:numId w:val="5"/>
      </w:numPr>
      <w:tabs>
        <w:tab w:val="clear" w:pos="360"/>
        <w:tab w:val="num" w:pos="432"/>
      </w:tabs>
      <w:spacing w:after="180"/>
      <w:ind w:left="432" w:hanging="432"/>
    </w:pPr>
    <w:rPr>
      <w:szCs w:val="20"/>
    </w:rPr>
  </w:style>
  <w:style w:type="paragraph" w:styleId="FootnoteText">
    <w:name w:val="footnote text"/>
    <w:basedOn w:val="Normal"/>
    <w:link w:val="FootnoteTextChar"/>
    <w:rsid w:val="00BA7A09"/>
    <w:rPr>
      <w:sz w:val="18"/>
      <w:szCs w:val="20"/>
    </w:rPr>
  </w:style>
  <w:style w:type="character" w:customStyle="1" w:styleId="FootnoteTextChar">
    <w:name w:val="Footnote Text Char"/>
    <w:link w:val="FootnoteText"/>
    <w:rsid w:val="00BA7A09"/>
    <w:rPr>
      <w:sz w:val="18"/>
    </w:rPr>
  </w:style>
  <w:style w:type="paragraph" w:customStyle="1" w:styleId="Formula">
    <w:name w:val="Formula"/>
    <w:basedOn w:val="Normal"/>
    <w:link w:val="FormulaChar"/>
    <w:autoRedefine/>
    <w:rsid w:val="0075099D"/>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801D55"/>
    <w:pPr>
      <w:tabs>
        <w:tab w:val="left" w:pos="2340"/>
        <w:tab w:val="left" w:pos="3420"/>
      </w:tabs>
      <w:spacing w:after="240"/>
      <w:ind w:left="3420" w:hanging="2700"/>
    </w:pPr>
    <w:rPr>
      <w:bCs/>
    </w:rPr>
  </w:style>
  <w:style w:type="table" w:customStyle="1" w:styleId="FormulaVariableTable">
    <w:name w:val="Formula Variable Table"/>
    <w:basedOn w:val="TableNormal"/>
    <w:rsid w:val="00BA7A0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7A09"/>
    <w:pPr>
      <w:numPr>
        <w:ilvl w:val="0"/>
        <w:numId w:val="0"/>
      </w:numPr>
      <w:tabs>
        <w:tab w:val="left" w:pos="900"/>
      </w:tabs>
      <w:ind w:left="900" w:hanging="900"/>
    </w:pPr>
  </w:style>
  <w:style w:type="paragraph" w:customStyle="1" w:styleId="H3">
    <w:name w:val="H3"/>
    <w:basedOn w:val="Heading3"/>
    <w:next w:val="BodyText"/>
    <w:link w:val="H3Char"/>
    <w:rsid w:val="00BA7A09"/>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BA7A09"/>
    <w:pPr>
      <w:numPr>
        <w:ilvl w:val="0"/>
        <w:numId w:val="0"/>
      </w:numPr>
      <w:tabs>
        <w:tab w:val="left" w:pos="1260"/>
      </w:tabs>
      <w:spacing w:before="240"/>
      <w:ind w:left="1260" w:hanging="1260"/>
    </w:pPr>
  </w:style>
  <w:style w:type="paragraph" w:customStyle="1" w:styleId="H5">
    <w:name w:val="H5"/>
    <w:basedOn w:val="Heading5"/>
    <w:next w:val="BodyText"/>
    <w:link w:val="H5Char"/>
    <w:rsid w:val="00BA7A09"/>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BA7A09"/>
    <w:pPr>
      <w:keepNext/>
      <w:tabs>
        <w:tab w:val="left" w:pos="1800"/>
      </w:tabs>
      <w:spacing w:after="240"/>
      <w:ind w:left="1800" w:hanging="1800"/>
    </w:pPr>
    <w:rPr>
      <w:bCs/>
      <w:sz w:val="24"/>
      <w:szCs w:val="22"/>
    </w:rPr>
  </w:style>
  <w:style w:type="paragraph" w:customStyle="1" w:styleId="H7">
    <w:name w:val="H7"/>
    <w:basedOn w:val="Heading7"/>
    <w:next w:val="BodyText"/>
    <w:rsid w:val="00BA7A09"/>
    <w:pPr>
      <w:keepNext/>
      <w:tabs>
        <w:tab w:val="left" w:pos="1980"/>
      </w:tabs>
      <w:spacing w:after="240"/>
      <w:ind w:left="1980" w:hanging="1980"/>
    </w:pPr>
    <w:rPr>
      <w:b/>
      <w:i/>
      <w:szCs w:val="24"/>
    </w:rPr>
  </w:style>
  <w:style w:type="paragraph" w:customStyle="1" w:styleId="H8">
    <w:name w:val="H8"/>
    <w:basedOn w:val="Heading8"/>
    <w:next w:val="BodyText"/>
    <w:rsid w:val="00BA7A09"/>
    <w:pPr>
      <w:keepNext/>
      <w:tabs>
        <w:tab w:val="left" w:pos="2160"/>
      </w:tabs>
      <w:spacing w:after="240"/>
      <w:ind w:left="2160" w:hanging="2160"/>
    </w:pPr>
    <w:rPr>
      <w:b/>
      <w:i w:val="0"/>
      <w:iCs/>
      <w:szCs w:val="24"/>
    </w:rPr>
  </w:style>
  <w:style w:type="paragraph" w:customStyle="1" w:styleId="H9">
    <w:name w:val="H9"/>
    <w:basedOn w:val="Heading9"/>
    <w:next w:val="BodyText"/>
    <w:rsid w:val="00BA7A09"/>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BA7A09"/>
    <w:pPr>
      <w:keepNext/>
      <w:spacing w:before="240" w:after="240"/>
    </w:pPr>
    <w:rPr>
      <w:b/>
      <w:iCs/>
      <w:szCs w:val="20"/>
    </w:rPr>
  </w:style>
  <w:style w:type="paragraph" w:customStyle="1" w:styleId="Instructions">
    <w:name w:val="Instructions"/>
    <w:basedOn w:val="BodyText"/>
    <w:link w:val="InstructionsChar"/>
    <w:rsid w:val="00BA7A09"/>
    <w:pPr>
      <w:spacing w:before="0" w:after="240"/>
    </w:pPr>
    <w:rPr>
      <w:b/>
      <w:i/>
      <w:iCs/>
    </w:rPr>
  </w:style>
  <w:style w:type="paragraph" w:styleId="List">
    <w:name w:val="List"/>
    <w:aliases w:val=" Char2 Char Char Char Char, Char2 Char"/>
    <w:basedOn w:val="Normal"/>
    <w:link w:val="ListChar"/>
    <w:rsid w:val="00BA7A09"/>
    <w:pPr>
      <w:spacing w:after="240"/>
      <w:ind w:left="720" w:hanging="720"/>
    </w:pPr>
    <w:rPr>
      <w:szCs w:val="20"/>
    </w:rPr>
  </w:style>
  <w:style w:type="paragraph" w:styleId="List2">
    <w:name w:val="List 2"/>
    <w:basedOn w:val="Normal"/>
    <w:rsid w:val="00BA7A09"/>
    <w:pPr>
      <w:spacing w:after="240"/>
      <w:ind w:left="1440" w:hanging="720"/>
    </w:pPr>
    <w:rPr>
      <w:szCs w:val="20"/>
    </w:rPr>
  </w:style>
  <w:style w:type="paragraph" w:styleId="List3">
    <w:name w:val="List 3"/>
    <w:basedOn w:val="Normal"/>
    <w:rsid w:val="00BA7A09"/>
    <w:pPr>
      <w:spacing w:after="240"/>
      <w:ind w:left="2160" w:hanging="720"/>
    </w:pPr>
    <w:rPr>
      <w:szCs w:val="20"/>
    </w:rPr>
  </w:style>
  <w:style w:type="paragraph" w:customStyle="1" w:styleId="ListIntroduction">
    <w:name w:val="List Introduction"/>
    <w:basedOn w:val="BodyText"/>
    <w:rsid w:val="00BA7A09"/>
    <w:pPr>
      <w:keepNext/>
      <w:spacing w:before="0" w:after="240"/>
    </w:pPr>
    <w:rPr>
      <w:iCs/>
      <w:szCs w:val="20"/>
    </w:rPr>
  </w:style>
  <w:style w:type="paragraph" w:customStyle="1" w:styleId="ListSub">
    <w:name w:val="List Sub"/>
    <w:basedOn w:val="List"/>
    <w:rsid w:val="00BA7A09"/>
    <w:pPr>
      <w:ind w:firstLine="0"/>
    </w:pPr>
  </w:style>
  <w:style w:type="character" w:styleId="PageNumber">
    <w:name w:val="page number"/>
    <w:basedOn w:val="DefaultParagraphFont"/>
    <w:rsid w:val="00BA7A09"/>
  </w:style>
  <w:style w:type="paragraph" w:customStyle="1" w:styleId="Spaceafterbox">
    <w:name w:val="Space after box"/>
    <w:basedOn w:val="Normal"/>
    <w:rsid w:val="00BA7A09"/>
    <w:rPr>
      <w:szCs w:val="20"/>
    </w:rPr>
  </w:style>
  <w:style w:type="paragraph" w:customStyle="1" w:styleId="TableBody">
    <w:name w:val="Table Body"/>
    <w:basedOn w:val="BodyText"/>
    <w:rsid w:val="00BA7A09"/>
    <w:pPr>
      <w:spacing w:before="0" w:after="60"/>
    </w:pPr>
    <w:rPr>
      <w:iCs/>
      <w:sz w:val="20"/>
      <w:szCs w:val="20"/>
    </w:rPr>
  </w:style>
  <w:style w:type="paragraph" w:customStyle="1" w:styleId="TableBullet">
    <w:name w:val="Table Bullet"/>
    <w:basedOn w:val="TableBody"/>
    <w:rsid w:val="00BA7A09"/>
    <w:pPr>
      <w:numPr>
        <w:numId w:val="7"/>
      </w:numPr>
      <w:ind w:left="0" w:firstLine="0"/>
    </w:pPr>
  </w:style>
  <w:style w:type="paragraph" w:customStyle="1" w:styleId="TableHead">
    <w:name w:val="Table Head"/>
    <w:basedOn w:val="BodyText"/>
    <w:rsid w:val="00BA7A09"/>
    <w:pPr>
      <w:spacing w:before="0" w:after="240"/>
    </w:pPr>
    <w:rPr>
      <w:b/>
      <w:iCs/>
      <w:sz w:val="20"/>
      <w:szCs w:val="20"/>
    </w:rPr>
  </w:style>
  <w:style w:type="paragraph" w:styleId="TOC1">
    <w:name w:val="toc 1"/>
    <w:basedOn w:val="Normal"/>
    <w:next w:val="Normal"/>
    <w:autoRedefine/>
    <w:uiPriority w:val="39"/>
    <w:rsid w:val="00BA7A0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BA7A0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BA7A0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B8618F"/>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BA7A0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BA7A0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A7A0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A7A09"/>
    <w:pPr>
      <w:ind w:left="1680"/>
    </w:pPr>
    <w:rPr>
      <w:sz w:val="18"/>
      <w:szCs w:val="18"/>
    </w:rPr>
  </w:style>
  <w:style w:type="paragraph" w:styleId="TOC9">
    <w:name w:val="toc 9"/>
    <w:basedOn w:val="Normal"/>
    <w:next w:val="Normal"/>
    <w:autoRedefine/>
    <w:uiPriority w:val="39"/>
    <w:rsid w:val="00BA7A09"/>
    <w:pPr>
      <w:ind w:left="1920"/>
    </w:pPr>
    <w:rPr>
      <w:sz w:val="18"/>
      <w:szCs w:val="18"/>
    </w:rPr>
  </w:style>
  <w:style w:type="paragraph" w:customStyle="1" w:styleId="VariableDefinition">
    <w:name w:val="Variable Definition"/>
    <w:basedOn w:val="BodyTextIndent"/>
    <w:rsid w:val="00BA7A09"/>
    <w:pPr>
      <w:tabs>
        <w:tab w:val="left" w:pos="2160"/>
      </w:tabs>
      <w:spacing w:before="0" w:after="240"/>
      <w:ind w:left="2160" w:hanging="1440"/>
      <w:contextualSpacing/>
    </w:pPr>
    <w:rPr>
      <w:iCs/>
      <w:szCs w:val="20"/>
    </w:rPr>
  </w:style>
  <w:style w:type="table" w:customStyle="1" w:styleId="VariableTable">
    <w:name w:val="Variable Table"/>
    <w:basedOn w:val="TableNormal"/>
    <w:rsid w:val="00BA7A09"/>
    <w:tblPr/>
  </w:style>
  <w:style w:type="character" w:customStyle="1" w:styleId="NormalArialChar">
    <w:name w:val="Normal+Arial Char"/>
    <w:link w:val="NormalArial"/>
    <w:rsid w:val="00BA7A09"/>
    <w:rPr>
      <w:rFonts w:ascii="Arial" w:hAnsi="Arial"/>
      <w:sz w:val="24"/>
      <w:szCs w:val="24"/>
    </w:rPr>
  </w:style>
  <w:style w:type="paragraph" w:styleId="NormalWeb">
    <w:name w:val="Normal (Web)"/>
    <w:basedOn w:val="Normal"/>
    <w:unhideWhenUsed/>
    <w:rsid w:val="00BA7A09"/>
    <w:pPr>
      <w:spacing w:before="100" w:beforeAutospacing="1" w:after="100" w:afterAutospacing="1"/>
    </w:pPr>
  </w:style>
  <w:style w:type="character" w:customStyle="1" w:styleId="ListChar">
    <w:name w:val="List Char"/>
    <w:aliases w:val=" Char2 Char Char Char Char Char, Char2 Char Char"/>
    <w:link w:val="List"/>
    <w:rsid w:val="00BA7A09"/>
    <w:rPr>
      <w:sz w:val="24"/>
    </w:rPr>
  </w:style>
  <w:style w:type="paragraph" w:styleId="Revision">
    <w:name w:val="Revision"/>
    <w:hidden/>
    <w:rsid w:val="00BA7A09"/>
    <w:rPr>
      <w:sz w:val="24"/>
      <w:szCs w:val="24"/>
    </w:rPr>
  </w:style>
  <w:style w:type="character" w:customStyle="1" w:styleId="BodyTextNumberedChar1">
    <w:name w:val="Body Text Numbered Char1"/>
    <w:link w:val="BodyTextNumbered"/>
    <w:rsid w:val="00BA7A09"/>
    <w:rPr>
      <w:iCs/>
      <w:sz w:val="24"/>
    </w:rPr>
  </w:style>
  <w:style w:type="paragraph" w:customStyle="1" w:styleId="BodyTextNumbered">
    <w:name w:val="Body Text Numbered"/>
    <w:basedOn w:val="BodyText"/>
    <w:link w:val="BodyTextNumberedChar1"/>
    <w:rsid w:val="00BA7A09"/>
    <w:pPr>
      <w:spacing w:before="0" w:after="240"/>
      <w:ind w:left="720" w:hanging="720"/>
    </w:pPr>
    <w:rPr>
      <w:iCs/>
      <w:szCs w:val="20"/>
    </w:rPr>
  </w:style>
  <w:style w:type="character" w:customStyle="1" w:styleId="H4Char">
    <w:name w:val="H4 Char"/>
    <w:link w:val="H4"/>
    <w:rsid w:val="00BA7A09"/>
    <w:rPr>
      <w:b/>
      <w:bCs/>
      <w:snapToGrid w:val="0"/>
      <w:sz w:val="24"/>
    </w:rPr>
  </w:style>
  <w:style w:type="character" w:customStyle="1" w:styleId="BodyTextNumberedChar">
    <w:name w:val="Body Text Numbered Char"/>
    <w:rsid w:val="00BA7A09"/>
    <w:rPr>
      <w:rFonts w:ascii="Times New Roman" w:eastAsia="Times New Roman" w:hAnsi="Times New Roman" w:cs="Times New Roman"/>
      <w:sz w:val="24"/>
      <w:szCs w:val="20"/>
    </w:rPr>
  </w:style>
  <w:style w:type="character" w:customStyle="1" w:styleId="H6Char">
    <w:name w:val="H6 Char"/>
    <w:link w:val="H6"/>
    <w:rsid w:val="00BA7A09"/>
    <w:rPr>
      <w:b/>
      <w:bCs/>
      <w:sz w:val="24"/>
      <w:szCs w:val="22"/>
    </w:rPr>
  </w:style>
  <w:style w:type="character" w:customStyle="1" w:styleId="FormulaBoldChar">
    <w:name w:val="Formula Bold Char"/>
    <w:link w:val="FormulaBold"/>
    <w:rsid w:val="00801D55"/>
    <w:rPr>
      <w:bCs/>
      <w:sz w:val="24"/>
      <w:szCs w:val="24"/>
    </w:rPr>
  </w:style>
  <w:style w:type="character" w:customStyle="1" w:styleId="H3Char">
    <w:name w:val="H3 Char"/>
    <w:link w:val="H3"/>
    <w:rsid w:val="00BA7A09"/>
    <w:rPr>
      <w:b/>
      <w:bCs/>
      <w:i/>
      <w:sz w:val="24"/>
    </w:rPr>
  </w:style>
  <w:style w:type="character" w:customStyle="1" w:styleId="FormulaChar">
    <w:name w:val="Formula Char"/>
    <w:link w:val="Formula"/>
    <w:rsid w:val="0075099D"/>
    <w:rPr>
      <w:bCs/>
      <w:sz w:val="24"/>
      <w:szCs w:val="24"/>
    </w:rPr>
  </w:style>
  <w:style w:type="paragraph" w:customStyle="1" w:styleId="tablebody0">
    <w:name w:val="tablebody"/>
    <w:basedOn w:val="Normal"/>
    <w:rsid w:val="00BA7A09"/>
    <w:pPr>
      <w:spacing w:after="60"/>
    </w:pPr>
    <w:rPr>
      <w:sz w:val="20"/>
      <w:szCs w:val="20"/>
    </w:rPr>
  </w:style>
  <w:style w:type="character" w:customStyle="1" w:styleId="Heading1Char">
    <w:name w:val="Heading 1 Char"/>
    <w:aliases w:val="h1 Char"/>
    <w:link w:val="Heading1"/>
    <w:rsid w:val="00BA7A09"/>
    <w:rPr>
      <w:b/>
      <w:caps/>
      <w:sz w:val="24"/>
    </w:rPr>
  </w:style>
  <w:style w:type="character" w:customStyle="1" w:styleId="Heading2Char">
    <w:name w:val="Heading 2 Char"/>
    <w:aliases w:val="h2 Char"/>
    <w:link w:val="Heading2"/>
    <w:rsid w:val="00BA7A09"/>
    <w:rPr>
      <w:b/>
      <w:sz w:val="24"/>
    </w:rPr>
  </w:style>
  <w:style w:type="character" w:customStyle="1" w:styleId="Heading3Char">
    <w:name w:val="Heading 3 Char"/>
    <w:aliases w:val="h3 Char"/>
    <w:link w:val="Heading3"/>
    <w:rsid w:val="00BA7A09"/>
    <w:rPr>
      <w:b/>
      <w:bCs/>
      <w:i/>
      <w:iCs/>
      <w:sz w:val="24"/>
    </w:rPr>
  </w:style>
  <w:style w:type="character" w:customStyle="1" w:styleId="Heading4Char">
    <w:name w:val="Heading 4 Char"/>
    <w:aliases w:val="h4 Char"/>
    <w:link w:val="Heading4"/>
    <w:rsid w:val="00BA7A09"/>
    <w:rPr>
      <w:b/>
      <w:bCs/>
      <w:snapToGrid w:val="0"/>
      <w:sz w:val="24"/>
    </w:rPr>
  </w:style>
  <w:style w:type="character" w:customStyle="1" w:styleId="Heading5Char">
    <w:name w:val="Heading 5 Char"/>
    <w:aliases w:val="h5 Char"/>
    <w:link w:val="Heading5"/>
    <w:rsid w:val="00BA7A09"/>
    <w:rPr>
      <w:b/>
      <w:i/>
      <w:sz w:val="26"/>
    </w:rPr>
  </w:style>
  <w:style w:type="character" w:customStyle="1" w:styleId="Heading6Char">
    <w:name w:val="Heading 6 Char"/>
    <w:aliases w:val="h6 Char"/>
    <w:link w:val="Heading6"/>
    <w:rsid w:val="00BA7A09"/>
    <w:rPr>
      <w:b/>
      <w:sz w:val="22"/>
    </w:rPr>
  </w:style>
  <w:style w:type="character" w:customStyle="1" w:styleId="Heading7Char">
    <w:name w:val="Heading 7 Char"/>
    <w:link w:val="Heading7"/>
    <w:rsid w:val="00BA7A09"/>
    <w:rPr>
      <w:sz w:val="24"/>
    </w:rPr>
  </w:style>
  <w:style w:type="character" w:customStyle="1" w:styleId="Heading8Char">
    <w:name w:val="Heading 8 Char"/>
    <w:link w:val="Heading8"/>
    <w:rsid w:val="00BA7A09"/>
    <w:rPr>
      <w:i/>
      <w:sz w:val="24"/>
    </w:rPr>
  </w:style>
  <w:style w:type="character" w:customStyle="1" w:styleId="Heading9Char">
    <w:name w:val="Heading 9 Char"/>
    <w:link w:val="Heading9"/>
    <w:rsid w:val="00BA7A09"/>
    <w:rPr>
      <w:rFonts w:ascii="Arial" w:hAnsi="Arial"/>
      <w:sz w:val="22"/>
    </w:rPr>
  </w:style>
  <w:style w:type="character" w:customStyle="1" w:styleId="BodyTextChar">
    <w:name w:val="Body Text Char"/>
    <w:rsid w:val="00BA7A0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BA7A09"/>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A7A09"/>
    <w:rPr>
      <w:iCs/>
      <w:sz w:val="24"/>
      <w:lang w:val="en-US" w:eastAsia="en-US" w:bidi="ar-SA"/>
    </w:rPr>
  </w:style>
  <w:style w:type="character" w:customStyle="1" w:styleId="FooterChar">
    <w:name w:val="Footer Char"/>
    <w:link w:val="Footer"/>
    <w:rsid w:val="00BA7A09"/>
    <w:rPr>
      <w:sz w:val="24"/>
      <w:szCs w:val="24"/>
    </w:rPr>
  </w:style>
  <w:style w:type="character" w:customStyle="1" w:styleId="HeaderChar">
    <w:name w:val="Header Char"/>
    <w:link w:val="Header"/>
    <w:rsid w:val="00BA7A09"/>
    <w:rPr>
      <w:rFonts w:ascii="Arial" w:hAnsi="Arial"/>
      <w:b/>
      <w:bCs/>
      <w:sz w:val="24"/>
      <w:szCs w:val="24"/>
    </w:rPr>
  </w:style>
  <w:style w:type="paragraph" w:customStyle="1" w:styleId="tablecontents">
    <w:name w:val="table contents"/>
    <w:basedOn w:val="Normal"/>
    <w:rsid w:val="00BA7A09"/>
    <w:rPr>
      <w:sz w:val="20"/>
      <w:szCs w:val="20"/>
    </w:rPr>
  </w:style>
  <w:style w:type="character" w:customStyle="1" w:styleId="BalloonTextChar">
    <w:name w:val="Balloon Text Char"/>
    <w:link w:val="BalloonText"/>
    <w:rsid w:val="00BA7A09"/>
    <w:rPr>
      <w:rFonts w:ascii="Tahoma" w:hAnsi="Tahoma" w:cs="Tahoma"/>
      <w:sz w:val="16"/>
      <w:szCs w:val="16"/>
    </w:rPr>
  </w:style>
  <w:style w:type="character" w:customStyle="1" w:styleId="CommentTextChar">
    <w:name w:val="Comment Text Char"/>
    <w:link w:val="CommentText"/>
    <w:rsid w:val="00BA7A09"/>
  </w:style>
  <w:style w:type="character" w:customStyle="1" w:styleId="CommentSubjectChar">
    <w:name w:val="Comment Subject Char"/>
    <w:link w:val="CommentSubject"/>
    <w:rsid w:val="00BA7A09"/>
    <w:rPr>
      <w:b/>
      <w:bCs/>
    </w:rPr>
  </w:style>
  <w:style w:type="paragraph" w:styleId="DocumentMap">
    <w:name w:val="Document Map"/>
    <w:basedOn w:val="Normal"/>
    <w:link w:val="DocumentMapChar"/>
    <w:rsid w:val="00BA7A09"/>
    <w:pPr>
      <w:shd w:val="clear" w:color="auto" w:fill="000080"/>
    </w:pPr>
    <w:rPr>
      <w:rFonts w:ascii="Tahoma" w:hAnsi="Tahoma" w:cs="Tahoma"/>
      <w:sz w:val="20"/>
      <w:szCs w:val="20"/>
    </w:rPr>
  </w:style>
  <w:style w:type="character" w:customStyle="1" w:styleId="DocumentMapChar">
    <w:name w:val="Document Map Char"/>
    <w:link w:val="DocumentMap"/>
    <w:rsid w:val="00BA7A09"/>
    <w:rPr>
      <w:rFonts w:ascii="Tahoma" w:hAnsi="Tahoma" w:cs="Tahoma"/>
      <w:shd w:val="clear" w:color="auto" w:fill="000080"/>
    </w:rPr>
  </w:style>
  <w:style w:type="paragraph" w:customStyle="1" w:styleId="Default">
    <w:name w:val="Default"/>
    <w:rsid w:val="00BA7A0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A7A09"/>
    <w:pPr>
      <w:tabs>
        <w:tab w:val="left" w:pos="2160"/>
      </w:tabs>
      <w:spacing w:after="240"/>
      <w:ind w:left="4320" w:hanging="3600"/>
      <w:contextualSpacing/>
    </w:pPr>
    <w:rPr>
      <w:iCs/>
      <w:szCs w:val="20"/>
    </w:rPr>
  </w:style>
  <w:style w:type="paragraph" w:styleId="BlockText">
    <w:name w:val="Block Text"/>
    <w:basedOn w:val="Normal"/>
    <w:rsid w:val="00BA7A09"/>
    <w:pPr>
      <w:spacing w:after="120"/>
      <w:ind w:left="1440" w:right="1440"/>
    </w:pPr>
    <w:rPr>
      <w:szCs w:val="20"/>
    </w:rPr>
  </w:style>
  <w:style w:type="character" w:customStyle="1" w:styleId="H2Char">
    <w:name w:val="H2 Char"/>
    <w:link w:val="H2"/>
    <w:rsid w:val="00BA7A09"/>
    <w:rPr>
      <w:b/>
      <w:sz w:val="24"/>
    </w:rPr>
  </w:style>
  <w:style w:type="character" w:customStyle="1" w:styleId="CharChar">
    <w:name w:val="Char Char"/>
    <w:rsid w:val="00BA7A09"/>
    <w:rPr>
      <w:iCs/>
      <w:sz w:val="24"/>
      <w:lang w:val="en-US" w:eastAsia="en-US" w:bidi="ar-SA"/>
    </w:rPr>
  </w:style>
  <w:style w:type="character" w:customStyle="1" w:styleId="BodyTextCharChar2">
    <w:name w:val="Body Text Char Char2"/>
    <w:rsid w:val="00BA7A09"/>
    <w:rPr>
      <w:iCs/>
      <w:sz w:val="24"/>
      <w:lang w:val="en-US" w:eastAsia="en-US" w:bidi="ar-SA"/>
    </w:rPr>
  </w:style>
  <w:style w:type="paragraph" w:customStyle="1" w:styleId="Char3">
    <w:name w:val="Char3"/>
    <w:basedOn w:val="Normal"/>
    <w:rsid w:val="00BA7A09"/>
    <w:pPr>
      <w:spacing w:after="160" w:line="240" w:lineRule="exact"/>
    </w:pPr>
    <w:rPr>
      <w:rFonts w:ascii="Verdana" w:hAnsi="Verdana"/>
      <w:sz w:val="16"/>
      <w:szCs w:val="20"/>
    </w:rPr>
  </w:style>
  <w:style w:type="paragraph" w:customStyle="1" w:styleId="Char">
    <w:name w:val="Char"/>
    <w:basedOn w:val="Normal"/>
    <w:rsid w:val="00BA7A09"/>
    <w:pPr>
      <w:spacing w:after="160" w:line="240" w:lineRule="exact"/>
    </w:pPr>
    <w:rPr>
      <w:rFonts w:ascii="Verdana" w:hAnsi="Verdana"/>
      <w:sz w:val="16"/>
      <w:szCs w:val="20"/>
    </w:rPr>
  </w:style>
  <w:style w:type="paragraph" w:customStyle="1" w:styleId="formula0">
    <w:name w:val="formula"/>
    <w:basedOn w:val="Normal"/>
    <w:rsid w:val="00BA7A09"/>
    <w:pPr>
      <w:spacing w:after="120"/>
      <w:ind w:left="720" w:hanging="720"/>
    </w:pPr>
  </w:style>
  <w:style w:type="character" w:customStyle="1" w:styleId="InstructionsChar">
    <w:name w:val="Instructions Char"/>
    <w:link w:val="Instructions"/>
    <w:rsid w:val="00BA7A09"/>
    <w:rPr>
      <w:b/>
      <w:i/>
      <w:iCs/>
      <w:sz w:val="24"/>
      <w:szCs w:val="24"/>
    </w:rPr>
  </w:style>
  <w:style w:type="paragraph" w:customStyle="1" w:styleId="Char4">
    <w:name w:val="Char4"/>
    <w:basedOn w:val="Normal"/>
    <w:rsid w:val="00BA7A09"/>
    <w:pPr>
      <w:spacing w:after="160" w:line="240" w:lineRule="exact"/>
    </w:pPr>
    <w:rPr>
      <w:rFonts w:ascii="Verdana" w:hAnsi="Verdana"/>
      <w:sz w:val="16"/>
      <w:szCs w:val="20"/>
    </w:rPr>
  </w:style>
  <w:style w:type="paragraph" w:customStyle="1" w:styleId="Char32">
    <w:name w:val="Char32"/>
    <w:basedOn w:val="Normal"/>
    <w:rsid w:val="00BA7A09"/>
    <w:pPr>
      <w:spacing w:after="160" w:line="240" w:lineRule="exact"/>
    </w:pPr>
    <w:rPr>
      <w:rFonts w:ascii="Verdana" w:hAnsi="Verdana"/>
      <w:sz w:val="16"/>
      <w:szCs w:val="20"/>
    </w:rPr>
  </w:style>
  <w:style w:type="paragraph" w:customStyle="1" w:styleId="Char31">
    <w:name w:val="Char31"/>
    <w:basedOn w:val="Normal"/>
    <w:rsid w:val="00BA7A09"/>
    <w:pPr>
      <w:spacing w:after="160" w:line="240" w:lineRule="exact"/>
    </w:pPr>
    <w:rPr>
      <w:rFonts w:ascii="Verdana" w:hAnsi="Verdana"/>
      <w:sz w:val="16"/>
      <w:szCs w:val="20"/>
    </w:rPr>
  </w:style>
  <w:style w:type="character" w:customStyle="1" w:styleId="H5Char">
    <w:name w:val="H5 Char"/>
    <w:link w:val="H5"/>
    <w:rsid w:val="00BA7A09"/>
    <w:rPr>
      <w:b/>
      <w:bCs/>
      <w:i/>
      <w:iCs/>
      <w:sz w:val="24"/>
      <w:szCs w:val="26"/>
    </w:rPr>
  </w:style>
  <w:style w:type="paragraph" w:customStyle="1" w:styleId="TableBulletBullet">
    <w:name w:val="Table Bullet/Bullet"/>
    <w:basedOn w:val="Normal"/>
    <w:rsid w:val="00BA7A09"/>
    <w:pPr>
      <w:numPr>
        <w:numId w:val="14"/>
      </w:numPr>
    </w:pPr>
    <w:rPr>
      <w:szCs w:val="20"/>
    </w:rPr>
  </w:style>
  <w:style w:type="paragraph" w:customStyle="1" w:styleId="Char1">
    <w:name w:val="Char1"/>
    <w:basedOn w:val="Normal"/>
    <w:rsid w:val="00BA7A09"/>
    <w:pPr>
      <w:spacing w:after="160" w:line="240" w:lineRule="exact"/>
    </w:pPr>
    <w:rPr>
      <w:rFonts w:ascii="Verdana" w:hAnsi="Verdana"/>
      <w:sz w:val="16"/>
      <w:szCs w:val="20"/>
    </w:rPr>
  </w:style>
  <w:style w:type="paragraph" w:customStyle="1" w:styleId="Char11">
    <w:name w:val="Char11"/>
    <w:basedOn w:val="Normal"/>
    <w:rsid w:val="00BA7A09"/>
    <w:pPr>
      <w:spacing w:after="160" w:line="240" w:lineRule="exact"/>
    </w:pPr>
    <w:rPr>
      <w:rFonts w:ascii="Verdana" w:hAnsi="Verdana"/>
      <w:sz w:val="16"/>
      <w:szCs w:val="20"/>
    </w:rPr>
  </w:style>
  <w:style w:type="character" w:customStyle="1" w:styleId="H3Char1">
    <w:name w:val="H3 Char1"/>
    <w:rsid w:val="00624C32"/>
    <w:rPr>
      <w:b w:val="0"/>
      <w:bCs w:val="0"/>
      <w:i w:val="0"/>
      <w:sz w:val="24"/>
      <w:lang w:val="en-US" w:eastAsia="en-US" w:bidi="ar-SA"/>
    </w:rPr>
  </w:style>
  <w:style w:type="character" w:customStyle="1" w:styleId="msoins0">
    <w:name w:val="msoins"/>
    <w:rsid w:val="00FB556C"/>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494404">
      <w:bodyDiv w:val="1"/>
      <w:marLeft w:val="0"/>
      <w:marRight w:val="0"/>
      <w:marTop w:val="0"/>
      <w:marBottom w:val="0"/>
      <w:divBdr>
        <w:top w:val="none" w:sz="0" w:space="0" w:color="auto"/>
        <w:left w:val="none" w:sz="0" w:space="0" w:color="auto"/>
        <w:bottom w:val="none" w:sz="0" w:space="0" w:color="auto"/>
        <w:right w:val="none" w:sz="0" w:space="0" w:color="auto"/>
      </w:divBdr>
    </w:div>
    <w:div w:id="351883347">
      <w:bodyDiv w:val="1"/>
      <w:marLeft w:val="0"/>
      <w:marRight w:val="0"/>
      <w:marTop w:val="0"/>
      <w:marBottom w:val="0"/>
      <w:divBdr>
        <w:top w:val="none" w:sz="0" w:space="0" w:color="auto"/>
        <w:left w:val="none" w:sz="0" w:space="0" w:color="auto"/>
        <w:bottom w:val="none" w:sz="0" w:space="0" w:color="auto"/>
        <w:right w:val="none" w:sz="0" w:space="0" w:color="auto"/>
      </w:divBdr>
    </w:div>
    <w:div w:id="626593093">
      <w:bodyDiv w:val="1"/>
      <w:marLeft w:val="0"/>
      <w:marRight w:val="0"/>
      <w:marTop w:val="0"/>
      <w:marBottom w:val="0"/>
      <w:divBdr>
        <w:top w:val="none" w:sz="0" w:space="0" w:color="auto"/>
        <w:left w:val="none" w:sz="0" w:space="0" w:color="auto"/>
        <w:bottom w:val="none" w:sz="0" w:space="0" w:color="auto"/>
        <w:right w:val="none" w:sz="0" w:space="0" w:color="auto"/>
      </w:divBdr>
    </w:div>
    <w:div w:id="1155146941">
      <w:bodyDiv w:val="1"/>
      <w:marLeft w:val="0"/>
      <w:marRight w:val="0"/>
      <w:marTop w:val="0"/>
      <w:marBottom w:val="0"/>
      <w:divBdr>
        <w:top w:val="none" w:sz="0" w:space="0" w:color="auto"/>
        <w:left w:val="none" w:sz="0" w:space="0" w:color="auto"/>
        <w:bottom w:val="none" w:sz="0" w:space="0" w:color="auto"/>
        <w:right w:val="none" w:sz="0" w:space="0" w:color="auto"/>
      </w:divBdr>
      <w:divsChild>
        <w:div w:id="708840504">
          <w:marLeft w:val="878"/>
          <w:marRight w:val="0"/>
          <w:marTop w:val="77"/>
          <w:marBottom w:val="0"/>
          <w:divBdr>
            <w:top w:val="none" w:sz="0" w:space="0" w:color="auto"/>
            <w:left w:val="none" w:sz="0" w:space="0" w:color="auto"/>
            <w:bottom w:val="none" w:sz="0" w:space="0" w:color="auto"/>
            <w:right w:val="none" w:sz="0" w:space="0" w:color="auto"/>
          </w:divBdr>
        </w:div>
        <w:div w:id="1376196799">
          <w:marLeft w:val="878"/>
          <w:marRight w:val="0"/>
          <w:marTop w:val="77"/>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96171287">
      <w:bodyDiv w:val="1"/>
      <w:marLeft w:val="0"/>
      <w:marRight w:val="0"/>
      <w:marTop w:val="0"/>
      <w:marBottom w:val="0"/>
      <w:divBdr>
        <w:top w:val="none" w:sz="0" w:space="0" w:color="auto"/>
        <w:left w:val="none" w:sz="0" w:space="0" w:color="auto"/>
        <w:bottom w:val="none" w:sz="0" w:space="0" w:color="auto"/>
        <w:right w:val="none" w:sz="0" w:space="0" w:color="auto"/>
      </w:divBdr>
    </w:div>
    <w:div w:id="211454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34.wmf"/><Relationship Id="rId21" Type="http://schemas.openxmlformats.org/officeDocument/2006/relationships/footer" Target="footer1.xml"/><Relationship Id="rId42" Type="http://schemas.openxmlformats.org/officeDocument/2006/relationships/image" Target="media/image14.wmf"/><Relationship Id="rId47" Type="http://schemas.openxmlformats.org/officeDocument/2006/relationships/oleObject" Target="embeddings/oleObject25.bin"/><Relationship Id="rId63" Type="http://schemas.openxmlformats.org/officeDocument/2006/relationships/oleObject" Target="embeddings/oleObject37.bin"/><Relationship Id="rId68" Type="http://schemas.openxmlformats.org/officeDocument/2006/relationships/oleObject" Target="embeddings/oleObject38.bin"/><Relationship Id="rId84" Type="http://schemas.openxmlformats.org/officeDocument/2006/relationships/oleObject" Target="embeddings/oleObject50.bin"/><Relationship Id="rId89" Type="http://schemas.openxmlformats.org/officeDocument/2006/relationships/oleObject" Target="embeddings/oleObject54.bin"/><Relationship Id="rId112" Type="http://schemas.openxmlformats.org/officeDocument/2006/relationships/image" Target="media/image32.wmf"/><Relationship Id="rId133" Type="http://schemas.openxmlformats.org/officeDocument/2006/relationships/oleObject" Target="embeddings/oleObject87.bin"/><Relationship Id="rId138" Type="http://schemas.openxmlformats.org/officeDocument/2006/relationships/oleObject" Target="embeddings/oleObject92.bin"/><Relationship Id="rId16" Type="http://schemas.openxmlformats.org/officeDocument/2006/relationships/oleObject" Target="embeddings/oleObject2.bin"/><Relationship Id="rId107" Type="http://schemas.openxmlformats.org/officeDocument/2006/relationships/oleObject" Target="embeddings/oleObject70.bin"/><Relationship Id="rId11" Type="http://schemas.openxmlformats.org/officeDocument/2006/relationships/image" Target="media/image4.wmf"/><Relationship Id="rId32" Type="http://schemas.openxmlformats.org/officeDocument/2006/relationships/oleObject" Target="embeddings/oleObject15.bin"/><Relationship Id="rId37" Type="http://schemas.openxmlformats.org/officeDocument/2006/relationships/image" Target="media/image13.wmf"/><Relationship Id="rId53" Type="http://schemas.openxmlformats.org/officeDocument/2006/relationships/oleObject" Target="embeddings/oleObject28.bin"/><Relationship Id="rId58" Type="http://schemas.openxmlformats.org/officeDocument/2006/relationships/image" Target="media/image18.wmf"/><Relationship Id="rId74" Type="http://schemas.openxmlformats.org/officeDocument/2006/relationships/oleObject" Target="embeddings/oleObject42.bin"/><Relationship Id="rId79" Type="http://schemas.openxmlformats.org/officeDocument/2006/relationships/oleObject" Target="embeddings/oleObject47.bin"/><Relationship Id="rId102" Type="http://schemas.openxmlformats.org/officeDocument/2006/relationships/oleObject" Target="embeddings/oleObject66.bin"/><Relationship Id="rId123" Type="http://schemas.openxmlformats.org/officeDocument/2006/relationships/image" Target="media/image37.wmf"/><Relationship Id="rId128" Type="http://schemas.openxmlformats.org/officeDocument/2006/relationships/oleObject" Target="embeddings/oleObject82.bin"/><Relationship Id="rId5" Type="http://schemas.openxmlformats.org/officeDocument/2006/relationships/webSettings" Target="webSettings.xml"/><Relationship Id="rId90" Type="http://schemas.openxmlformats.org/officeDocument/2006/relationships/oleObject" Target="embeddings/oleObject55.bin"/><Relationship Id="rId95" Type="http://schemas.openxmlformats.org/officeDocument/2006/relationships/oleObject" Target="embeddings/oleObject59.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21.bin"/><Relationship Id="rId48" Type="http://schemas.openxmlformats.org/officeDocument/2006/relationships/image" Target="media/image15.wmf"/><Relationship Id="rId64" Type="http://schemas.openxmlformats.org/officeDocument/2006/relationships/image" Target="media/image19.wmf"/><Relationship Id="rId69" Type="http://schemas.openxmlformats.org/officeDocument/2006/relationships/image" Target="media/image23.wmf"/><Relationship Id="rId113" Type="http://schemas.openxmlformats.org/officeDocument/2006/relationships/image" Target="media/image33.wmf"/><Relationship Id="rId118" Type="http://schemas.openxmlformats.org/officeDocument/2006/relationships/oleObject" Target="embeddings/oleObject76.bin"/><Relationship Id="rId134" Type="http://schemas.openxmlformats.org/officeDocument/2006/relationships/oleObject" Target="embeddings/oleObject88.bin"/><Relationship Id="rId139"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oleObject" Target="embeddings/oleObject27.bin"/><Relationship Id="rId72" Type="http://schemas.openxmlformats.org/officeDocument/2006/relationships/oleObject" Target="embeddings/oleObject40.bin"/><Relationship Id="rId80" Type="http://schemas.openxmlformats.org/officeDocument/2006/relationships/image" Target="media/image25.wmf"/><Relationship Id="rId85" Type="http://schemas.openxmlformats.org/officeDocument/2006/relationships/oleObject" Target="embeddings/oleObject51.bin"/><Relationship Id="rId93" Type="http://schemas.openxmlformats.org/officeDocument/2006/relationships/image" Target="media/image28.wmf"/><Relationship Id="rId98" Type="http://schemas.openxmlformats.org/officeDocument/2006/relationships/oleObject" Target="embeddings/oleObject62.bin"/><Relationship Id="rId121" Type="http://schemas.openxmlformats.org/officeDocument/2006/relationships/image" Target="media/image36.wmf"/><Relationship Id="rId14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image" Target="media/image9.wmf"/><Relationship Id="rId33" Type="http://schemas.openxmlformats.org/officeDocument/2006/relationships/image" Target="media/image10.wmf"/><Relationship Id="rId38" Type="http://schemas.openxmlformats.org/officeDocument/2006/relationships/oleObject" Target="embeddings/oleObject17.bin"/><Relationship Id="rId46" Type="http://schemas.openxmlformats.org/officeDocument/2006/relationships/oleObject" Target="embeddings/oleObject24.bin"/><Relationship Id="rId59" Type="http://schemas.openxmlformats.org/officeDocument/2006/relationships/oleObject" Target="embeddings/oleObject33.bin"/><Relationship Id="rId67" Type="http://schemas.openxmlformats.org/officeDocument/2006/relationships/image" Target="media/image22.wmf"/><Relationship Id="rId103" Type="http://schemas.openxmlformats.org/officeDocument/2006/relationships/oleObject" Target="embeddings/oleObject67.bin"/><Relationship Id="rId108" Type="http://schemas.openxmlformats.org/officeDocument/2006/relationships/oleObject" Target="embeddings/oleObject71.bin"/><Relationship Id="rId116" Type="http://schemas.openxmlformats.org/officeDocument/2006/relationships/oleObject" Target="embeddings/oleObject75.bin"/><Relationship Id="rId124" Type="http://schemas.openxmlformats.org/officeDocument/2006/relationships/oleObject" Target="embeddings/oleObject79.bin"/><Relationship Id="rId129" Type="http://schemas.openxmlformats.org/officeDocument/2006/relationships/oleObject" Target="embeddings/oleObject83.bin"/><Relationship Id="rId137" Type="http://schemas.openxmlformats.org/officeDocument/2006/relationships/oleObject" Target="embeddings/oleObject91.bin"/><Relationship Id="rId20" Type="http://schemas.openxmlformats.org/officeDocument/2006/relationships/oleObject" Target="embeddings/oleObject6.bin"/><Relationship Id="rId41" Type="http://schemas.openxmlformats.org/officeDocument/2006/relationships/oleObject" Target="embeddings/oleObject20.bin"/><Relationship Id="rId54" Type="http://schemas.openxmlformats.org/officeDocument/2006/relationships/oleObject" Target="embeddings/oleObject29.bin"/><Relationship Id="rId62" Type="http://schemas.openxmlformats.org/officeDocument/2006/relationships/oleObject" Target="embeddings/oleObject36.bin"/><Relationship Id="rId70" Type="http://schemas.openxmlformats.org/officeDocument/2006/relationships/oleObject" Target="embeddings/oleObject39.bin"/><Relationship Id="rId75" Type="http://schemas.openxmlformats.org/officeDocument/2006/relationships/oleObject" Target="embeddings/oleObject43.bin"/><Relationship Id="rId83" Type="http://schemas.openxmlformats.org/officeDocument/2006/relationships/oleObject" Target="embeddings/oleObject49.bin"/><Relationship Id="rId88" Type="http://schemas.openxmlformats.org/officeDocument/2006/relationships/oleObject" Target="embeddings/oleObject53.bin"/><Relationship Id="rId91" Type="http://schemas.openxmlformats.org/officeDocument/2006/relationships/oleObject" Target="embeddings/oleObject56.bin"/><Relationship Id="rId96" Type="http://schemas.openxmlformats.org/officeDocument/2006/relationships/oleObject" Target="embeddings/oleObject60.bin"/><Relationship Id="rId111" Type="http://schemas.openxmlformats.org/officeDocument/2006/relationships/image" Target="media/image31.wmf"/><Relationship Id="rId132" Type="http://schemas.openxmlformats.org/officeDocument/2006/relationships/oleObject" Target="embeddings/oleObject86.bin"/><Relationship Id="rId14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oleObject" Target="embeddings/oleObject7.bin"/><Relationship Id="rId28" Type="http://schemas.openxmlformats.org/officeDocument/2006/relationships/oleObject" Target="embeddings/oleObject11.bin"/><Relationship Id="rId36" Type="http://schemas.openxmlformats.org/officeDocument/2006/relationships/oleObject" Target="embeddings/oleObject16.bin"/><Relationship Id="rId49" Type="http://schemas.openxmlformats.org/officeDocument/2006/relationships/oleObject" Target="embeddings/oleObject26.bin"/><Relationship Id="rId57" Type="http://schemas.openxmlformats.org/officeDocument/2006/relationships/oleObject" Target="embeddings/oleObject32.bin"/><Relationship Id="rId106" Type="http://schemas.openxmlformats.org/officeDocument/2006/relationships/image" Target="media/image29.png"/><Relationship Id="rId114" Type="http://schemas.openxmlformats.org/officeDocument/2006/relationships/oleObject" Target="embeddings/oleObject73.bin"/><Relationship Id="rId119" Type="http://schemas.openxmlformats.org/officeDocument/2006/relationships/image" Target="media/image35.wmf"/><Relationship Id="rId127" Type="http://schemas.openxmlformats.org/officeDocument/2006/relationships/oleObject" Target="embeddings/oleObject81.bin"/><Relationship Id="rId10" Type="http://schemas.openxmlformats.org/officeDocument/2006/relationships/image" Target="media/image3.wmf"/><Relationship Id="rId31" Type="http://schemas.openxmlformats.org/officeDocument/2006/relationships/oleObject" Target="embeddings/oleObject14.bin"/><Relationship Id="rId44" Type="http://schemas.openxmlformats.org/officeDocument/2006/relationships/oleObject" Target="embeddings/oleObject22.bin"/><Relationship Id="rId52" Type="http://schemas.openxmlformats.org/officeDocument/2006/relationships/image" Target="media/image17.wmf"/><Relationship Id="rId60" Type="http://schemas.openxmlformats.org/officeDocument/2006/relationships/oleObject" Target="embeddings/oleObject34.bin"/><Relationship Id="rId65" Type="http://schemas.openxmlformats.org/officeDocument/2006/relationships/image" Target="media/image20.wmf"/><Relationship Id="rId73" Type="http://schemas.openxmlformats.org/officeDocument/2006/relationships/oleObject" Target="embeddings/oleObject41.bin"/><Relationship Id="rId78" Type="http://schemas.openxmlformats.org/officeDocument/2006/relationships/oleObject" Target="embeddings/oleObject46.bin"/><Relationship Id="rId81" Type="http://schemas.openxmlformats.org/officeDocument/2006/relationships/oleObject" Target="embeddings/oleObject48.bin"/><Relationship Id="rId86" Type="http://schemas.openxmlformats.org/officeDocument/2006/relationships/oleObject" Target="embeddings/oleObject52.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 Id="rId122" Type="http://schemas.openxmlformats.org/officeDocument/2006/relationships/oleObject" Target="embeddings/oleObject78.bin"/><Relationship Id="rId130" Type="http://schemas.openxmlformats.org/officeDocument/2006/relationships/oleObject" Target="embeddings/oleObject84.bin"/><Relationship Id="rId135" Type="http://schemas.openxmlformats.org/officeDocument/2006/relationships/oleObject" Target="embeddings/oleObject89.bin"/><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oleObject" Target="embeddings/oleObject4.bin"/><Relationship Id="rId39" Type="http://schemas.openxmlformats.org/officeDocument/2006/relationships/oleObject" Target="embeddings/oleObject18.bin"/><Relationship Id="rId109" Type="http://schemas.openxmlformats.org/officeDocument/2006/relationships/oleObject" Target="embeddings/oleObject72.bin"/><Relationship Id="rId34" Type="http://schemas.openxmlformats.org/officeDocument/2006/relationships/image" Target="media/image11.wmf"/><Relationship Id="rId50" Type="http://schemas.openxmlformats.org/officeDocument/2006/relationships/image" Target="media/image16.wmf"/><Relationship Id="rId55" Type="http://schemas.openxmlformats.org/officeDocument/2006/relationships/oleObject" Target="embeddings/oleObject30.bin"/><Relationship Id="rId76" Type="http://schemas.openxmlformats.org/officeDocument/2006/relationships/oleObject" Target="embeddings/oleObject44.bin"/><Relationship Id="rId97" Type="http://schemas.openxmlformats.org/officeDocument/2006/relationships/oleObject" Target="embeddings/oleObject61.bin"/><Relationship Id="rId104" Type="http://schemas.openxmlformats.org/officeDocument/2006/relationships/oleObject" Target="embeddings/oleObject68.bin"/><Relationship Id="rId120" Type="http://schemas.openxmlformats.org/officeDocument/2006/relationships/oleObject" Target="embeddings/oleObject77.bin"/><Relationship Id="rId125" Type="http://schemas.openxmlformats.org/officeDocument/2006/relationships/image" Target="media/image38.wmf"/><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24.wmf"/><Relationship Id="rId92" Type="http://schemas.openxmlformats.org/officeDocument/2006/relationships/oleObject" Target="embeddings/oleObject57.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oleObject" Target="embeddings/oleObject8.bin"/><Relationship Id="rId40" Type="http://schemas.openxmlformats.org/officeDocument/2006/relationships/oleObject" Target="embeddings/oleObject19.bin"/><Relationship Id="rId45" Type="http://schemas.openxmlformats.org/officeDocument/2006/relationships/oleObject" Target="embeddings/oleObject23.bin"/><Relationship Id="rId66" Type="http://schemas.openxmlformats.org/officeDocument/2006/relationships/image" Target="media/image21.wmf"/><Relationship Id="rId87" Type="http://schemas.openxmlformats.org/officeDocument/2006/relationships/image" Target="media/image27.wmf"/><Relationship Id="rId110" Type="http://schemas.openxmlformats.org/officeDocument/2006/relationships/image" Target="media/image30.wmf"/><Relationship Id="rId115" Type="http://schemas.openxmlformats.org/officeDocument/2006/relationships/oleObject" Target="embeddings/oleObject74.bin"/><Relationship Id="rId131" Type="http://schemas.openxmlformats.org/officeDocument/2006/relationships/oleObject" Target="embeddings/oleObject85.bin"/><Relationship Id="rId136" Type="http://schemas.openxmlformats.org/officeDocument/2006/relationships/oleObject" Target="embeddings/oleObject90.bin"/><Relationship Id="rId61" Type="http://schemas.openxmlformats.org/officeDocument/2006/relationships/oleObject" Target="embeddings/oleObject35.bin"/><Relationship Id="rId82" Type="http://schemas.openxmlformats.org/officeDocument/2006/relationships/image" Target="media/image26.wmf"/><Relationship Id="rId19" Type="http://schemas.openxmlformats.org/officeDocument/2006/relationships/oleObject" Target="embeddings/oleObject5.bin"/><Relationship Id="rId14" Type="http://schemas.openxmlformats.org/officeDocument/2006/relationships/oleObject" Target="embeddings/oleObject1.bin"/><Relationship Id="rId30" Type="http://schemas.openxmlformats.org/officeDocument/2006/relationships/oleObject" Target="embeddings/oleObject13.bin"/><Relationship Id="rId35" Type="http://schemas.openxmlformats.org/officeDocument/2006/relationships/image" Target="media/image12.wmf"/><Relationship Id="rId56" Type="http://schemas.openxmlformats.org/officeDocument/2006/relationships/oleObject" Target="embeddings/oleObject31.bin"/><Relationship Id="rId77" Type="http://schemas.openxmlformats.org/officeDocument/2006/relationships/oleObject" Target="embeddings/oleObject45.bin"/><Relationship Id="rId100" Type="http://schemas.openxmlformats.org/officeDocument/2006/relationships/oleObject" Target="embeddings/oleObject64.bin"/><Relationship Id="rId105" Type="http://schemas.openxmlformats.org/officeDocument/2006/relationships/oleObject" Target="embeddings/oleObject69.bin"/><Relationship Id="rId126" Type="http://schemas.openxmlformats.org/officeDocument/2006/relationships/oleObject" Target="embeddings/oleObject8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533A2-0A98-4AAD-AE5B-EE88A5501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169</Pages>
  <Words>56852</Words>
  <Characters>324057</Characters>
  <Application>Microsoft Office Word</Application>
  <DocSecurity>0</DocSecurity>
  <Lines>2700</Lines>
  <Paragraphs>760</Paragraphs>
  <ScaleCrop>false</ScaleCrop>
  <HeadingPairs>
    <vt:vector size="2" baseType="variant">
      <vt:variant>
        <vt:lpstr>Title</vt:lpstr>
      </vt:variant>
      <vt:variant>
        <vt:i4>1</vt:i4>
      </vt:variant>
    </vt:vector>
  </HeadingPairs>
  <TitlesOfParts>
    <vt:vector size="1" baseType="lpstr">
      <vt:lpstr>Protocols Workshop</vt:lpstr>
    </vt:vector>
  </TitlesOfParts>
  <Company>Microsoft</Company>
  <LinksUpToDate>false</LinksUpToDate>
  <CharactersWithSpaces>380149</CharactersWithSpaces>
  <SharedDoc>false</SharedDoc>
  <HLinks>
    <vt:vector size="18" baseType="variant">
      <vt:variant>
        <vt:i4>1769530</vt:i4>
      </vt:variant>
      <vt:variant>
        <vt:i4>339</vt:i4>
      </vt:variant>
      <vt:variant>
        <vt:i4>0</vt:i4>
      </vt:variant>
      <vt:variant>
        <vt:i4>5</vt:i4>
      </vt:variant>
      <vt:variant>
        <vt:lpwstr/>
      </vt:variant>
      <vt:variant>
        <vt:lpwstr>_Toc109528014</vt:lpwstr>
      </vt:variant>
      <vt:variant>
        <vt:i4>1769530</vt:i4>
      </vt:variant>
      <vt:variant>
        <vt:i4>336</vt:i4>
      </vt:variant>
      <vt:variant>
        <vt:i4>0</vt:i4>
      </vt:variant>
      <vt:variant>
        <vt:i4>5</vt:i4>
      </vt:variant>
      <vt:variant>
        <vt:lpwstr/>
      </vt:variant>
      <vt:variant>
        <vt:lpwstr>_Toc109528011</vt:lpwstr>
      </vt:variant>
      <vt:variant>
        <vt:i4>1114175</vt:i4>
      </vt:variant>
      <vt:variant>
        <vt:i4>333</vt:i4>
      </vt:variant>
      <vt:variant>
        <vt:i4>0</vt:i4>
      </vt:variant>
      <vt:variant>
        <vt:i4>5</vt:i4>
      </vt:variant>
      <vt:variant>
        <vt:lpwstr/>
      </vt:variant>
      <vt:variant>
        <vt:lpwstr>_Toc109527549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2</cp:revision>
  <cp:lastPrinted>2018-08-09T17:09:00Z</cp:lastPrinted>
  <dcterms:created xsi:type="dcterms:W3CDTF">2018-10-04T17:10:00Z</dcterms:created>
  <dcterms:modified xsi:type="dcterms:W3CDTF">2018-10-04T17:10:00Z</dcterms:modified>
</cp:coreProperties>
</file>