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7341A27F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BF0B96">
        <w:rPr>
          <w:rFonts w:ascii="Times New Roman" w:hAnsi="Times New Roman" w:cs="Times New Roman"/>
          <w:b/>
        </w:rPr>
        <w:t>July 19</w:t>
      </w:r>
      <w:r w:rsidR="00047C30">
        <w:rPr>
          <w:rFonts w:ascii="Times New Roman" w:hAnsi="Times New Roman" w:cs="Times New Roman"/>
          <w:b/>
        </w:rPr>
        <w:t xml:space="preserve">, 2018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81AB006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73ED8121" w14:textId="77777777" w:rsidR="008F3D22" w:rsidRDefault="008F3D22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AE648C" w:rsidRPr="000C7AFD" w14:paraId="72499A0D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17814B55" w14:textId="0CA7DE56" w:rsidR="00AE648C" w:rsidRPr="000C7AFD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782" w:type="dxa"/>
            <w:vAlign w:val="bottom"/>
          </w:tcPr>
          <w:p w14:paraId="5633A8AF" w14:textId="1F09353A" w:rsidR="00AE648C" w:rsidRPr="000C7AFD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90" w:type="dxa"/>
            <w:vAlign w:val="bottom"/>
          </w:tcPr>
          <w:p w14:paraId="16DB333E" w14:textId="77777777" w:rsidR="00AE648C" w:rsidRPr="000C7AFD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87F89" w:rsidRPr="000C7AFD" w14:paraId="44136F4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A4A4FCC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5FE409F8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4A5F4629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95F2B" w:rsidRPr="000C7AFD" w14:paraId="44DA65F4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DE17598" w14:textId="09862B85" w:rsidR="00495F2B" w:rsidRPr="000C7AFD" w:rsidRDefault="00495F2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2" w:type="dxa"/>
            <w:vAlign w:val="bottom"/>
          </w:tcPr>
          <w:p w14:paraId="1D68F1E2" w14:textId="070E11E6" w:rsidR="00495F2B" w:rsidRPr="000C7AFD" w:rsidRDefault="00495F2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5E141E47" w14:textId="77777777" w:rsidR="00495F2B" w:rsidRPr="000C7AFD" w:rsidRDefault="00495F2B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A1DDA" w:rsidRPr="000C7AFD" w14:paraId="41EF2B5F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0C7AF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782" w:type="dxa"/>
            <w:vAlign w:val="bottom"/>
          </w:tcPr>
          <w:p w14:paraId="3709FEED" w14:textId="63250D3D" w:rsidR="004A1DDA" w:rsidRPr="000C7AF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15859D45" w14:textId="77777777" w:rsidR="004A1DDA" w:rsidRPr="000C7AF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87F89" w:rsidRPr="000C7AFD" w14:paraId="6FB34BC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688E91DE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 xml:space="preserve">Gibson, C. </w:t>
            </w:r>
          </w:p>
        </w:tc>
        <w:tc>
          <w:tcPr>
            <w:tcW w:w="3782" w:type="dxa"/>
            <w:vAlign w:val="bottom"/>
          </w:tcPr>
          <w:p w14:paraId="407EEBDB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 xml:space="preserve">Discount Power </w:t>
            </w:r>
          </w:p>
        </w:tc>
        <w:tc>
          <w:tcPr>
            <w:tcW w:w="2590" w:type="dxa"/>
            <w:vAlign w:val="bottom"/>
          </w:tcPr>
          <w:p w14:paraId="602B1436" w14:textId="3FA1768C" w:rsidR="00787F89" w:rsidRPr="000C7AFD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167D" w:rsidRPr="000C7AFD" w14:paraId="1571844A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0C7AFD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24B65C60" w14:textId="1B6996EF" w:rsidR="00BC167D" w:rsidRPr="000C7AFD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03029743" w14:textId="77777777" w:rsidR="00BC167D" w:rsidRPr="000C7AFD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457C8" w:rsidRPr="000C7AFD" w14:paraId="4AF4F52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197B71A" w14:textId="326CF34E" w:rsidR="000457C8" w:rsidRPr="000C7AFD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782" w:type="dxa"/>
            <w:vAlign w:val="bottom"/>
          </w:tcPr>
          <w:p w14:paraId="345822AF" w14:textId="18BEC052" w:rsidR="000457C8" w:rsidRPr="000C7AFD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90" w:type="dxa"/>
            <w:vAlign w:val="bottom"/>
          </w:tcPr>
          <w:p w14:paraId="34375CEE" w14:textId="77777777" w:rsidR="000457C8" w:rsidRPr="000C7AFD" w:rsidRDefault="000457C8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A1DDA" w:rsidRPr="000C7AFD" w14:paraId="03DC200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0C7AF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782" w:type="dxa"/>
            <w:vAlign w:val="bottom"/>
          </w:tcPr>
          <w:p w14:paraId="019EAA6D" w14:textId="4A340630" w:rsidR="004A1DDA" w:rsidRPr="000C7AF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90" w:type="dxa"/>
            <w:vAlign w:val="bottom"/>
          </w:tcPr>
          <w:p w14:paraId="3EFCD09E" w14:textId="48DE48C9" w:rsidR="004A1DDA" w:rsidRPr="000C7AFD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Alt. Rep. for D. Ricketts</w:t>
            </w:r>
          </w:p>
        </w:tc>
      </w:tr>
      <w:tr w:rsidR="00787F89" w:rsidRPr="000C7AFD" w14:paraId="7FAA9AE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3164071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782" w:type="dxa"/>
            <w:vAlign w:val="bottom"/>
          </w:tcPr>
          <w:p w14:paraId="77B2FEB2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Brazos Electric Power Cooperative</w:t>
            </w:r>
          </w:p>
        </w:tc>
        <w:tc>
          <w:tcPr>
            <w:tcW w:w="2590" w:type="dxa"/>
            <w:vAlign w:val="bottom"/>
          </w:tcPr>
          <w:p w14:paraId="28E1F617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87F89" w:rsidRPr="000C7AFD" w14:paraId="28C49407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27ACB697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7E574F5" w14:textId="77777777" w:rsidR="00787F89" w:rsidRPr="000C7AFD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167D" w:rsidRPr="000C7AFD" w14:paraId="2ACE7B47" w14:textId="77777777" w:rsidTr="004A06CB">
        <w:tc>
          <w:tcPr>
            <w:tcW w:w="2520" w:type="dxa"/>
            <w:vAlign w:val="bottom"/>
          </w:tcPr>
          <w:p w14:paraId="55DCEECA" w14:textId="4E5C2EBB" w:rsidR="00BC167D" w:rsidRPr="000C7AFD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782" w:type="dxa"/>
            <w:vAlign w:val="bottom"/>
          </w:tcPr>
          <w:p w14:paraId="17C1A748" w14:textId="1EB77072" w:rsidR="00BC167D" w:rsidRPr="000C7AFD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7B3B3E35" w14:textId="77777777" w:rsidR="00BC167D" w:rsidRPr="000C7AFD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66145" w:rsidRPr="000C7AFD" w14:paraId="7E4BF14F" w14:textId="77777777" w:rsidTr="004A06CB">
        <w:tc>
          <w:tcPr>
            <w:tcW w:w="2520" w:type="dxa"/>
            <w:vAlign w:val="bottom"/>
          </w:tcPr>
          <w:p w14:paraId="1404863E" w14:textId="427556CA" w:rsidR="00466145" w:rsidRPr="000C7AF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782" w:type="dxa"/>
            <w:vAlign w:val="bottom"/>
          </w:tcPr>
          <w:p w14:paraId="0C9EABB4" w14:textId="2A8F5D39" w:rsidR="00466145" w:rsidRPr="000C7AF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Invenergy Energy Management</w:t>
            </w:r>
          </w:p>
        </w:tc>
        <w:tc>
          <w:tcPr>
            <w:tcW w:w="2590" w:type="dxa"/>
            <w:vAlign w:val="bottom"/>
          </w:tcPr>
          <w:p w14:paraId="3E2DCE31" w14:textId="77777777" w:rsidR="00466145" w:rsidRPr="000C7AF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D078C" w:rsidRPr="000C7AFD" w14:paraId="601FB2D8" w14:textId="77777777" w:rsidTr="004A06CB">
        <w:tc>
          <w:tcPr>
            <w:tcW w:w="2520" w:type="dxa"/>
            <w:vAlign w:val="bottom"/>
          </w:tcPr>
          <w:p w14:paraId="0507082E" w14:textId="3B1CE382" w:rsidR="00BD078C" w:rsidRPr="000C7AFD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79D182BB" w14:textId="5E50C04D" w:rsidR="00BD078C" w:rsidRPr="000C7AFD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 xml:space="preserve">Occidental Chemical </w:t>
            </w:r>
          </w:p>
        </w:tc>
        <w:tc>
          <w:tcPr>
            <w:tcW w:w="2590" w:type="dxa"/>
            <w:vAlign w:val="bottom"/>
          </w:tcPr>
          <w:p w14:paraId="75913EB6" w14:textId="77777777" w:rsidR="00BD078C" w:rsidRPr="000C7AFD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66145" w:rsidRPr="000C7AFD" w14:paraId="52F76A15" w14:textId="77777777" w:rsidTr="004A06CB">
        <w:tc>
          <w:tcPr>
            <w:tcW w:w="2520" w:type="dxa"/>
            <w:vAlign w:val="bottom"/>
          </w:tcPr>
          <w:p w14:paraId="2981593C" w14:textId="78AD7D45" w:rsidR="00466145" w:rsidRPr="000C7AF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</w:tcPr>
          <w:p w14:paraId="62491EC6" w14:textId="32ABB182" w:rsidR="00466145" w:rsidRPr="000C7AF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C7AFD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2A2E72D0" w14:textId="77777777" w:rsidR="00466145" w:rsidRPr="000C7AFD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63ABB561" w14:textId="77777777" w:rsidR="00EF73CC" w:rsidRPr="000C7AFD" w:rsidRDefault="00EF73CC" w:rsidP="00EF73CC">
      <w:pPr>
        <w:pStyle w:val="NoSpacing"/>
        <w:rPr>
          <w:rFonts w:ascii="Times New Roman" w:hAnsi="Times New Roman" w:cs="Times New Roman"/>
        </w:rPr>
      </w:pPr>
      <w:r w:rsidRPr="000C7AFD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</w:tblGrid>
      <w:tr w:rsidR="00EF73CC" w:rsidRPr="00BF0B96" w14:paraId="347BD289" w14:textId="77777777" w:rsidTr="000012D9">
        <w:tc>
          <w:tcPr>
            <w:tcW w:w="2482" w:type="dxa"/>
            <w:gridSpan w:val="2"/>
            <w:vAlign w:val="bottom"/>
          </w:tcPr>
          <w:p w14:paraId="4D5A487E" w14:textId="77777777" w:rsidR="00EF73CC" w:rsidRPr="000C7AFD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0C7AFD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0C7AFD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46D6AB70" w14:textId="77777777" w:rsidR="00EF73CC" w:rsidRPr="000C7AFD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605A0A" w:rsidRPr="00BF0B96" w14:paraId="2116DFD8" w14:textId="77777777" w:rsidTr="00596597">
        <w:tc>
          <w:tcPr>
            <w:tcW w:w="2482" w:type="dxa"/>
            <w:gridSpan w:val="2"/>
          </w:tcPr>
          <w:p w14:paraId="3AE1D894" w14:textId="6EE13DB5" w:rsidR="00605A0A" w:rsidRPr="00BC167D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946" w:type="dxa"/>
            <w:gridSpan w:val="2"/>
          </w:tcPr>
          <w:p w14:paraId="053E6A2E" w14:textId="52092C42" w:rsidR="00605A0A" w:rsidRPr="00BC167D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</w:tcPr>
          <w:p w14:paraId="467C13F8" w14:textId="44F3C235" w:rsidR="00605A0A" w:rsidRPr="00BC167D" w:rsidRDefault="00605A0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7A75" w:rsidRPr="00BF0B96" w14:paraId="5AAFCF94" w14:textId="77777777" w:rsidTr="00596597">
        <w:tc>
          <w:tcPr>
            <w:tcW w:w="2482" w:type="dxa"/>
            <w:gridSpan w:val="2"/>
          </w:tcPr>
          <w:p w14:paraId="01F8A989" w14:textId="25BB5881" w:rsidR="00307A75" w:rsidRPr="00307A75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946" w:type="dxa"/>
            <w:gridSpan w:val="2"/>
          </w:tcPr>
          <w:p w14:paraId="3B8CAA5C" w14:textId="1F3F0A62" w:rsidR="00307A75" w:rsidRPr="00307A75" w:rsidRDefault="00307A75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1E70711B" w14:textId="507E09F2" w:rsidR="00307A75" w:rsidRPr="00BF0B96" w:rsidRDefault="00307A75" w:rsidP="008E13C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6F2D158F" w14:textId="77777777" w:rsidTr="00596597">
        <w:tc>
          <w:tcPr>
            <w:tcW w:w="2482" w:type="dxa"/>
            <w:gridSpan w:val="2"/>
          </w:tcPr>
          <w:p w14:paraId="1600D6BB" w14:textId="2FA10AF5" w:rsidR="00BC167D" w:rsidRPr="00BC167D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946" w:type="dxa"/>
            <w:gridSpan w:val="2"/>
          </w:tcPr>
          <w:p w14:paraId="393A8FE9" w14:textId="00679215" w:rsidR="00BC167D" w:rsidRPr="00BC167D" w:rsidRDefault="00BC167D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Customized Energy Solution</w:t>
            </w:r>
          </w:p>
        </w:tc>
        <w:tc>
          <w:tcPr>
            <w:tcW w:w="2468" w:type="dxa"/>
          </w:tcPr>
          <w:p w14:paraId="16AFBE88" w14:textId="152DF37E" w:rsidR="00BC167D" w:rsidRPr="00BF0B96" w:rsidRDefault="00BC167D" w:rsidP="008E13C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BF0B96" w14:paraId="01D24ADA" w14:textId="77777777" w:rsidTr="000012D9">
        <w:tc>
          <w:tcPr>
            <w:tcW w:w="2482" w:type="dxa"/>
            <w:gridSpan w:val="2"/>
            <w:vAlign w:val="bottom"/>
          </w:tcPr>
          <w:p w14:paraId="36EB3D79" w14:textId="7B8E3774" w:rsidR="00742334" w:rsidRPr="0000332A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Blakely, Eric</w:t>
            </w:r>
          </w:p>
        </w:tc>
        <w:tc>
          <w:tcPr>
            <w:tcW w:w="3946" w:type="dxa"/>
            <w:gridSpan w:val="2"/>
            <w:vAlign w:val="bottom"/>
          </w:tcPr>
          <w:p w14:paraId="79A21489" w14:textId="19F24811" w:rsidR="00742334" w:rsidRPr="0000332A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8" w:type="dxa"/>
            <w:vAlign w:val="bottom"/>
          </w:tcPr>
          <w:p w14:paraId="59FAB3D8" w14:textId="16DCFA74" w:rsidR="00742334" w:rsidRPr="00BF0B96" w:rsidRDefault="0000332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296" w:rsidRPr="00BF0B96" w14:paraId="7F282581" w14:textId="77777777" w:rsidTr="000012D9">
        <w:tc>
          <w:tcPr>
            <w:tcW w:w="2482" w:type="dxa"/>
            <w:gridSpan w:val="2"/>
            <w:vAlign w:val="bottom"/>
          </w:tcPr>
          <w:p w14:paraId="5B623C35" w14:textId="4233B668" w:rsidR="00DA2296" w:rsidRPr="0000332A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946" w:type="dxa"/>
            <w:gridSpan w:val="2"/>
            <w:vAlign w:val="bottom"/>
          </w:tcPr>
          <w:p w14:paraId="62ACA5A1" w14:textId="54E98707" w:rsidR="00DA2296" w:rsidRPr="0000332A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145AEC4E" w14:textId="1DEDE9D1" w:rsidR="00DA2296" w:rsidRPr="0000332A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5A0A" w:rsidRPr="00BF0B96" w14:paraId="2FC92A09" w14:textId="77777777" w:rsidTr="000012D9">
        <w:tc>
          <w:tcPr>
            <w:tcW w:w="2482" w:type="dxa"/>
            <w:gridSpan w:val="2"/>
            <w:vAlign w:val="bottom"/>
          </w:tcPr>
          <w:p w14:paraId="61E91B9D" w14:textId="535E5AE2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46D55351" w14:textId="65D17D9B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2468" w:type="dxa"/>
            <w:vAlign w:val="bottom"/>
          </w:tcPr>
          <w:p w14:paraId="00EA18E1" w14:textId="30CCA23D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BF0B96" w14:paraId="76C6A162" w14:textId="77777777" w:rsidTr="000012D9">
        <w:tc>
          <w:tcPr>
            <w:tcW w:w="2482" w:type="dxa"/>
            <w:gridSpan w:val="2"/>
            <w:vAlign w:val="bottom"/>
          </w:tcPr>
          <w:p w14:paraId="1F7D4149" w14:textId="3D2A314D" w:rsidR="00742334" w:rsidRPr="00E451D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 xml:space="preserve">Checkley, Jim </w:t>
            </w:r>
          </w:p>
        </w:tc>
        <w:tc>
          <w:tcPr>
            <w:tcW w:w="3946" w:type="dxa"/>
            <w:gridSpan w:val="2"/>
            <w:vAlign w:val="bottom"/>
          </w:tcPr>
          <w:p w14:paraId="233E4438" w14:textId="16B224D3" w:rsidR="00742334" w:rsidRPr="00E451D6" w:rsidRDefault="00742334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8" w:type="dxa"/>
            <w:vAlign w:val="bottom"/>
          </w:tcPr>
          <w:p w14:paraId="26CBE2C0" w14:textId="6A608EB9" w:rsidR="00742334" w:rsidRPr="00BF0B96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5F2B" w:rsidRPr="00BF0B96" w14:paraId="1F4F7A01" w14:textId="77777777" w:rsidTr="000012D9">
        <w:tc>
          <w:tcPr>
            <w:tcW w:w="2482" w:type="dxa"/>
            <w:gridSpan w:val="2"/>
            <w:vAlign w:val="bottom"/>
          </w:tcPr>
          <w:p w14:paraId="7A5813E4" w14:textId="47084C5C" w:rsidR="00495F2B" w:rsidRPr="00A35641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35641"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946" w:type="dxa"/>
            <w:gridSpan w:val="2"/>
            <w:vAlign w:val="bottom"/>
          </w:tcPr>
          <w:p w14:paraId="20000D2A" w14:textId="246630A7" w:rsidR="00495F2B" w:rsidRPr="00A35641" w:rsidRDefault="00495F2B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A35641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8" w:type="dxa"/>
            <w:vAlign w:val="bottom"/>
          </w:tcPr>
          <w:p w14:paraId="3D05B722" w14:textId="745E72E9" w:rsidR="00495F2B" w:rsidRPr="00BF0B96" w:rsidRDefault="00A3564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A2296" w:rsidRPr="00BF0B96" w14:paraId="6000B915" w14:textId="77777777" w:rsidTr="000012D9">
        <w:tc>
          <w:tcPr>
            <w:tcW w:w="2482" w:type="dxa"/>
            <w:gridSpan w:val="2"/>
            <w:vAlign w:val="bottom"/>
          </w:tcPr>
          <w:p w14:paraId="786A7595" w14:textId="16C93692" w:rsidR="00DA2296" w:rsidRPr="00307A75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3946" w:type="dxa"/>
            <w:gridSpan w:val="2"/>
            <w:vAlign w:val="bottom"/>
          </w:tcPr>
          <w:p w14:paraId="272DE093" w14:textId="403F2DA5" w:rsidR="00DA2296" w:rsidRPr="00307A75" w:rsidRDefault="00DA2296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8" w:type="dxa"/>
            <w:vAlign w:val="bottom"/>
          </w:tcPr>
          <w:p w14:paraId="260D1C3B" w14:textId="795F2CD6" w:rsidR="00DA2296" w:rsidRPr="00307A75" w:rsidRDefault="00DA229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51D6" w:rsidRPr="00BF0B96" w14:paraId="131E1545" w14:textId="77777777" w:rsidTr="000012D9">
        <w:tc>
          <w:tcPr>
            <w:tcW w:w="2482" w:type="dxa"/>
            <w:gridSpan w:val="2"/>
            <w:vAlign w:val="bottom"/>
          </w:tcPr>
          <w:p w14:paraId="00282F69" w14:textId="2CD4ED6C" w:rsidR="00E451D6" w:rsidRPr="00E451D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3946" w:type="dxa"/>
            <w:gridSpan w:val="2"/>
            <w:vAlign w:val="bottom"/>
          </w:tcPr>
          <w:p w14:paraId="20AF7BA7" w14:textId="7500ADA6" w:rsidR="00E451D6" w:rsidRPr="00E451D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07278B77" w14:textId="77777777" w:rsidR="00E451D6" w:rsidRPr="00BF0B96" w:rsidRDefault="00E451D6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F73CC" w:rsidRPr="00BF0B96" w14:paraId="0199F5D2" w14:textId="77777777" w:rsidTr="0000332A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E451D6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E451D6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Electranet Power</w:t>
            </w:r>
          </w:p>
        </w:tc>
        <w:tc>
          <w:tcPr>
            <w:tcW w:w="2468" w:type="dxa"/>
            <w:vAlign w:val="bottom"/>
          </w:tcPr>
          <w:p w14:paraId="13DF8910" w14:textId="566E4A1D" w:rsidR="00EF73CC" w:rsidRPr="00BF0B96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4C4D94" w:rsidRPr="00BF0B96" w14:paraId="03680321" w14:textId="77777777" w:rsidTr="000012D9">
        <w:tc>
          <w:tcPr>
            <w:tcW w:w="2482" w:type="dxa"/>
            <w:gridSpan w:val="2"/>
            <w:vAlign w:val="bottom"/>
          </w:tcPr>
          <w:p w14:paraId="3181F6AC" w14:textId="484CA84F" w:rsidR="004C4D94" w:rsidRPr="00BC167D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Eckhoff, Christina</w:t>
            </w:r>
          </w:p>
        </w:tc>
        <w:tc>
          <w:tcPr>
            <w:tcW w:w="3946" w:type="dxa"/>
            <w:gridSpan w:val="2"/>
            <w:vAlign w:val="bottom"/>
          </w:tcPr>
          <w:p w14:paraId="61E0E598" w14:textId="3FE1B5B1" w:rsidR="004C4D94" w:rsidRPr="00BC167D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</w:tcPr>
          <w:p w14:paraId="0BD4F281" w14:textId="51041CB8" w:rsidR="004C4D94" w:rsidRPr="00BC167D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51D6" w:rsidRPr="00BF0B96" w14:paraId="13D67A6F" w14:textId="77777777" w:rsidTr="000012D9">
        <w:tc>
          <w:tcPr>
            <w:tcW w:w="2482" w:type="dxa"/>
            <w:gridSpan w:val="2"/>
            <w:vAlign w:val="bottom"/>
          </w:tcPr>
          <w:p w14:paraId="0C42EBEF" w14:textId="2623B9B6" w:rsidR="00E451D6" w:rsidRPr="00BF0B96" w:rsidRDefault="00E451D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51D6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7E61F727" w14:textId="3F44A3E8" w:rsidR="00E451D6" w:rsidRPr="00BF0B96" w:rsidRDefault="00E451D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51D6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14:paraId="0F539060" w14:textId="77777777" w:rsidR="00E451D6" w:rsidRPr="00BF0B96" w:rsidRDefault="00E451D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35641" w:rsidRPr="00BF0B96" w14:paraId="5915227E" w14:textId="77777777" w:rsidTr="000012D9">
        <w:tc>
          <w:tcPr>
            <w:tcW w:w="2482" w:type="dxa"/>
            <w:gridSpan w:val="2"/>
            <w:vAlign w:val="bottom"/>
          </w:tcPr>
          <w:p w14:paraId="362FAC47" w14:textId="1AD92A25" w:rsidR="00A35641" w:rsidRPr="00BF0B96" w:rsidRDefault="00A3564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35641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5DF0E15B" w14:textId="3F5C5EE6" w:rsidR="00A35641" w:rsidRPr="00BF0B96" w:rsidRDefault="00A3564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35641">
              <w:rPr>
                <w:rFonts w:ascii="Times New Roman" w:hAnsi="Times New Roman" w:cs="Times New Roman"/>
              </w:rPr>
              <w:t>ENGIE Resources</w:t>
            </w:r>
          </w:p>
        </w:tc>
        <w:tc>
          <w:tcPr>
            <w:tcW w:w="2468" w:type="dxa"/>
          </w:tcPr>
          <w:p w14:paraId="7D02376C" w14:textId="77777777" w:rsidR="00A35641" w:rsidRPr="00BF0B96" w:rsidRDefault="00A3564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C5252" w:rsidRPr="00BF0B96" w14:paraId="14BBF260" w14:textId="77777777" w:rsidTr="000012D9">
        <w:tc>
          <w:tcPr>
            <w:tcW w:w="2482" w:type="dxa"/>
            <w:gridSpan w:val="2"/>
            <w:vAlign w:val="bottom"/>
          </w:tcPr>
          <w:p w14:paraId="11FA05B4" w14:textId="094DF6D7" w:rsidR="003C5252" w:rsidRPr="00E451D6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3FB985F5" w14:textId="0F033ECB" w:rsidR="003C5252" w:rsidRPr="00E451D6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4B54F15A" w14:textId="77777777" w:rsidR="003C5252" w:rsidRPr="00BF0B96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332A" w:rsidRPr="00BF0B96" w14:paraId="6BA908BD" w14:textId="77777777" w:rsidTr="000012D9">
        <w:tc>
          <w:tcPr>
            <w:tcW w:w="2482" w:type="dxa"/>
            <w:gridSpan w:val="2"/>
            <w:vAlign w:val="bottom"/>
          </w:tcPr>
          <w:p w14:paraId="59F16783" w14:textId="4EC12E46" w:rsidR="0000332A" w:rsidRPr="00E451D6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Juricek, Michael</w:t>
            </w:r>
          </w:p>
        </w:tc>
        <w:tc>
          <w:tcPr>
            <w:tcW w:w="3946" w:type="dxa"/>
            <w:gridSpan w:val="2"/>
            <w:vAlign w:val="bottom"/>
          </w:tcPr>
          <w:p w14:paraId="1D1D04ED" w14:textId="641917C2" w:rsidR="0000332A" w:rsidRPr="00E451D6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7D52C6FE" w14:textId="31B14FA2" w:rsidR="0000332A" w:rsidRPr="00BF0B96" w:rsidRDefault="0000332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C4D94" w:rsidRPr="00BF0B96" w14:paraId="6FA1F3F4" w14:textId="77777777" w:rsidTr="000012D9">
        <w:tc>
          <w:tcPr>
            <w:tcW w:w="2482" w:type="dxa"/>
            <w:gridSpan w:val="2"/>
            <w:vAlign w:val="bottom"/>
          </w:tcPr>
          <w:p w14:paraId="7B9CD087" w14:textId="3318B886" w:rsidR="004C4D94" w:rsidRPr="0000332A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Kakarla, Raja Sekhar</w:t>
            </w:r>
          </w:p>
        </w:tc>
        <w:tc>
          <w:tcPr>
            <w:tcW w:w="3946" w:type="dxa"/>
            <w:gridSpan w:val="2"/>
            <w:vAlign w:val="bottom"/>
          </w:tcPr>
          <w:p w14:paraId="49F8C075" w14:textId="566BC146" w:rsidR="004C4D94" w:rsidRPr="0000332A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66FC1441" w14:textId="7EE2770A" w:rsidR="004C4D94" w:rsidRPr="0000332A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E5B3D" w:rsidRPr="00BF0B96" w14:paraId="190426BB" w14:textId="77777777" w:rsidTr="000012D9">
        <w:tc>
          <w:tcPr>
            <w:tcW w:w="2482" w:type="dxa"/>
            <w:gridSpan w:val="2"/>
            <w:vAlign w:val="bottom"/>
          </w:tcPr>
          <w:p w14:paraId="2D9CF59B" w14:textId="4F4E8BD4" w:rsidR="00CE5B3D" w:rsidRPr="0000332A" w:rsidRDefault="00CE5B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7986FFF1" w14:textId="13573130" w:rsidR="00CE5B3D" w:rsidRPr="0000332A" w:rsidRDefault="00CE5B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8" w:type="dxa"/>
          </w:tcPr>
          <w:p w14:paraId="4B15A913" w14:textId="6F1550BD" w:rsidR="00CE5B3D" w:rsidRPr="00BF0B96" w:rsidRDefault="0000332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7A75" w:rsidRPr="00BF0B96" w14:paraId="38E5E573" w14:textId="77777777" w:rsidTr="000012D9">
        <w:tc>
          <w:tcPr>
            <w:tcW w:w="2482" w:type="dxa"/>
            <w:gridSpan w:val="2"/>
            <w:vAlign w:val="bottom"/>
          </w:tcPr>
          <w:p w14:paraId="6B393E16" w14:textId="66A03515" w:rsidR="00307A75" w:rsidRPr="00307A75" w:rsidRDefault="00307A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Langley, Jay</w:t>
            </w:r>
          </w:p>
        </w:tc>
        <w:tc>
          <w:tcPr>
            <w:tcW w:w="3946" w:type="dxa"/>
            <w:gridSpan w:val="2"/>
            <w:vAlign w:val="bottom"/>
          </w:tcPr>
          <w:p w14:paraId="0E0FB9FF" w14:textId="2B214B56" w:rsidR="00307A75" w:rsidRPr="00307A75" w:rsidRDefault="00307A75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468" w:type="dxa"/>
          </w:tcPr>
          <w:p w14:paraId="0C5F239D" w14:textId="3753DA84" w:rsidR="00307A75" w:rsidRPr="00BF0B96" w:rsidRDefault="00307A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BF0B96" w14:paraId="2E200FED" w14:textId="77777777" w:rsidTr="000012D9">
        <w:tc>
          <w:tcPr>
            <w:tcW w:w="2482" w:type="dxa"/>
            <w:gridSpan w:val="2"/>
            <w:vAlign w:val="bottom"/>
          </w:tcPr>
          <w:p w14:paraId="029507E2" w14:textId="1F0FCA7F" w:rsidR="00742334" w:rsidRPr="00E451D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946" w:type="dxa"/>
            <w:gridSpan w:val="2"/>
            <w:vAlign w:val="bottom"/>
          </w:tcPr>
          <w:p w14:paraId="2A5C1F6D" w14:textId="3BD823FB" w:rsidR="00742334" w:rsidRPr="00E451D6" w:rsidRDefault="00742334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68" w:type="dxa"/>
          </w:tcPr>
          <w:p w14:paraId="2B2E6687" w14:textId="77777777" w:rsidR="00742334" w:rsidRPr="00BF0B96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4F02" w:rsidRPr="00BF0B96" w14:paraId="0B47247E" w14:textId="77777777" w:rsidTr="000012D9">
        <w:tc>
          <w:tcPr>
            <w:tcW w:w="2482" w:type="dxa"/>
            <w:gridSpan w:val="2"/>
            <w:vAlign w:val="bottom"/>
          </w:tcPr>
          <w:p w14:paraId="015860D7" w14:textId="434FA8F3" w:rsidR="00D24F02" w:rsidRPr="0000332A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3687D71F" w14:textId="62114E70" w:rsidR="00D24F02" w:rsidRPr="0000332A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145490E4" w14:textId="4CFB0890" w:rsidR="00D24F02" w:rsidRPr="0000332A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35641" w:rsidRPr="00BF0B96" w14:paraId="6DC16363" w14:textId="77777777" w:rsidTr="000012D9">
        <w:tc>
          <w:tcPr>
            <w:tcW w:w="2482" w:type="dxa"/>
            <w:gridSpan w:val="2"/>
            <w:vAlign w:val="bottom"/>
          </w:tcPr>
          <w:p w14:paraId="55836A8D" w14:textId="34404E37" w:rsidR="00A35641" w:rsidRPr="0000332A" w:rsidRDefault="00A3564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3946" w:type="dxa"/>
            <w:gridSpan w:val="2"/>
            <w:vAlign w:val="bottom"/>
          </w:tcPr>
          <w:p w14:paraId="2D9B7B0A" w14:textId="00BFBC31" w:rsidR="00A35641" w:rsidRPr="0000332A" w:rsidRDefault="00A3564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2468" w:type="dxa"/>
            <w:vAlign w:val="bottom"/>
          </w:tcPr>
          <w:p w14:paraId="40CC03FA" w14:textId="77777777" w:rsidR="00A35641" w:rsidRPr="0000332A" w:rsidRDefault="00A35641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167D" w:rsidRPr="00BF0B96" w14:paraId="386B7E75" w14:textId="77777777" w:rsidTr="000012D9">
        <w:tc>
          <w:tcPr>
            <w:tcW w:w="2482" w:type="dxa"/>
            <w:gridSpan w:val="2"/>
            <w:vAlign w:val="bottom"/>
          </w:tcPr>
          <w:p w14:paraId="148D1BF6" w14:textId="0EDF22F4" w:rsidR="00BC167D" w:rsidRPr="00E451D6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Paff, Tom</w:t>
            </w:r>
          </w:p>
        </w:tc>
        <w:tc>
          <w:tcPr>
            <w:tcW w:w="3946" w:type="dxa"/>
            <w:gridSpan w:val="2"/>
            <w:vAlign w:val="bottom"/>
          </w:tcPr>
          <w:p w14:paraId="047668C3" w14:textId="214C92F4" w:rsidR="00BC167D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Duke Energy</w:t>
            </w:r>
          </w:p>
        </w:tc>
        <w:tc>
          <w:tcPr>
            <w:tcW w:w="2468" w:type="dxa"/>
            <w:vAlign w:val="bottom"/>
          </w:tcPr>
          <w:p w14:paraId="4D9DC3C0" w14:textId="11AE69D8" w:rsidR="00BC167D" w:rsidRPr="00BF0B96" w:rsidRDefault="00BC167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BF0B96" w14:paraId="148C1E6D" w14:textId="77777777" w:rsidTr="000012D9">
        <w:tc>
          <w:tcPr>
            <w:tcW w:w="2482" w:type="dxa"/>
            <w:gridSpan w:val="2"/>
            <w:vAlign w:val="bottom"/>
          </w:tcPr>
          <w:p w14:paraId="019A5C3B" w14:textId="5E77E82E" w:rsidR="00633461" w:rsidRPr="00E451D6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E451D6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</w:t>
            </w:r>
            <w:r w:rsidR="00E451D6" w:rsidRPr="00E451D6">
              <w:rPr>
                <w:rFonts w:ascii="Times New Roman" w:hAnsi="Times New Roman" w:cs="Times New Roman"/>
              </w:rPr>
              <w:t>dernales Electric Cooperative</w:t>
            </w:r>
          </w:p>
        </w:tc>
        <w:tc>
          <w:tcPr>
            <w:tcW w:w="2468" w:type="dxa"/>
            <w:vAlign w:val="bottom"/>
          </w:tcPr>
          <w:p w14:paraId="7F2A4AFF" w14:textId="77777777" w:rsidR="00633461" w:rsidRPr="00BF0B96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592B6FB3" w14:textId="77777777" w:rsidTr="000012D9">
        <w:tc>
          <w:tcPr>
            <w:tcW w:w="2482" w:type="dxa"/>
            <w:gridSpan w:val="2"/>
            <w:vAlign w:val="bottom"/>
          </w:tcPr>
          <w:p w14:paraId="0E5C5795" w14:textId="72690F39" w:rsidR="00BC167D" w:rsidRPr="0000332A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Reed, Carolyn</w:t>
            </w:r>
          </w:p>
        </w:tc>
        <w:tc>
          <w:tcPr>
            <w:tcW w:w="3946" w:type="dxa"/>
            <w:gridSpan w:val="2"/>
            <w:vAlign w:val="bottom"/>
          </w:tcPr>
          <w:p w14:paraId="0798A801" w14:textId="4379FECF" w:rsidR="00BC167D" w:rsidRPr="0000332A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0671DCAC" w14:textId="3A3123D7" w:rsidR="00BC167D" w:rsidRPr="0000332A" w:rsidRDefault="00BC167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51D6" w:rsidRPr="00BF0B96" w14:paraId="7857DF48" w14:textId="77777777" w:rsidTr="000012D9">
        <w:tc>
          <w:tcPr>
            <w:tcW w:w="2482" w:type="dxa"/>
            <w:gridSpan w:val="2"/>
            <w:vAlign w:val="bottom"/>
          </w:tcPr>
          <w:p w14:paraId="30984C52" w14:textId="5E1DC1D1" w:rsidR="00E451D6" w:rsidRPr="0000332A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946" w:type="dxa"/>
            <w:gridSpan w:val="2"/>
            <w:vAlign w:val="bottom"/>
          </w:tcPr>
          <w:p w14:paraId="5DB4BFA0" w14:textId="36A16816" w:rsidR="00E451D6" w:rsidRPr="0000332A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8" w:type="dxa"/>
            <w:vAlign w:val="bottom"/>
          </w:tcPr>
          <w:p w14:paraId="7A285528" w14:textId="77777777" w:rsidR="00E451D6" w:rsidRPr="0000332A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734A0" w:rsidRPr="00BF0B96" w14:paraId="3441DAA4" w14:textId="77777777" w:rsidTr="000012D9">
        <w:tc>
          <w:tcPr>
            <w:tcW w:w="2482" w:type="dxa"/>
            <w:gridSpan w:val="2"/>
            <w:vAlign w:val="bottom"/>
          </w:tcPr>
          <w:p w14:paraId="5ABCC208" w14:textId="5D6DA183" w:rsidR="000734A0" w:rsidRPr="0000332A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lastRenderedPageBreak/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166C912A" w14:textId="69EA8E04" w:rsidR="000734A0" w:rsidRPr="0000332A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Texas New Mexico Power</w:t>
            </w:r>
          </w:p>
        </w:tc>
        <w:tc>
          <w:tcPr>
            <w:tcW w:w="2468" w:type="dxa"/>
            <w:vAlign w:val="bottom"/>
          </w:tcPr>
          <w:p w14:paraId="5E09AD15" w14:textId="37214BD3" w:rsidR="000734A0" w:rsidRPr="0000332A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5A0A" w:rsidRPr="00BF0B96" w14:paraId="7F0ACE2C" w14:textId="77777777" w:rsidTr="000012D9">
        <w:tc>
          <w:tcPr>
            <w:tcW w:w="2482" w:type="dxa"/>
            <w:gridSpan w:val="2"/>
            <w:vAlign w:val="bottom"/>
          </w:tcPr>
          <w:p w14:paraId="78EC925D" w14:textId="5C946665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26B7ED07" w14:textId="442906A2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Wind Coalition</w:t>
            </w:r>
          </w:p>
        </w:tc>
        <w:tc>
          <w:tcPr>
            <w:tcW w:w="2468" w:type="dxa"/>
            <w:vAlign w:val="bottom"/>
          </w:tcPr>
          <w:p w14:paraId="790CE71A" w14:textId="74F05BCD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A2B1F" w:rsidRPr="00BF0B96" w14:paraId="3C517877" w14:textId="77777777" w:rsidTr="000012D9">
        <w:tc>
          <w:tcPr>
            <w:tcW w:w="2482" w:type="dxa"/>
            <w:gridSpan w:val="2"/>
            <w:vAlign w:val="bottom"/>
          </w:tcPr>
          <w:p w14:paraId="077CC7BD" w14:textId="1C873DA2" w:rsidR="005A2B1F" w:rsidRPr="00E451D6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E451D6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0872EF42" w14:textId="77777777" w:rsidR="005A2B1F" w:rsidRPr="00BF0B96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A481A" w:rsidRPr="00BF0B96" w14:paraId="646A2342" w14:textId="77777777" w:rsidTr="000012D9">
        <w:tc>
          <w:tcPr>
            <w:tcW w:w="2482" w:type="dxa"/>
            <w:gridSpan w:val="2"/>
            <w:vAlign w:val="bottom"/>
          </w:tcPr>
          <w:p w14:paraId="1CD34A5D" w14:textId="56D78FB7" w:rsidR="001A481A" w:rsidRPr="00E451D6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E451D6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3F601749" w14:textId="77777777" w:rsidR="001A481A" w:rsidRPr="00BF0B96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42334" w:rsidRPr="00BF0B96" w14:paraId="512FE5A1" w14:textId="77777777" w:rsidTr="000012D9">
        <w:tc>
          <w:tcPr>
            <w:tcW w:w="2482" w:type="dxa"/>
            <w:gridSpan w:val="2"/>
            <w:vAlign w:val="bottom"/>
          </w:tcPr>
          <w:p w14:paraId="72BEAAA9" w14:textId="32677896" w:rsidR="00742334" w:rsidRPr="00E451D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E451D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55D46B94" w14:textId="77777777" w:rsidR="00742334" w:rsidRPr="00BF0B96" w:rsidRDefault="0074233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43FF" w:rsidRPr="00BF0B96" w14:paraId="0E27290C" w14:textId="77777777" w:rsidTr="000012D9">
        <w:tc>
          <w:tcPr>
            <w:tcW w:w="2482" w:type="dxa"/>
            <w:gridSpan w:val="2"/>
            <w:vAlign w:val="bottom"/>
          </w:tcPr>
          <w:p w14:paraId="481B4753" w14:textId="77777777" w:rsidR="00F643FF" w:rsidRPr="00E451D6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946" w:type="dxa"/>
            <w:gridSpan w:val="2"/>
            <w:vAlign w:val="bottom"/>
          </w:tcPr>
          <w:p w14:paraId="598C1CB5" w14:textId="77777777" w:rsidR="00F643FF" w:rsidRPr="00E451D6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6F36389F" w14:textId="77777777" w:rsidR="00F643FF" w:rsidRPr="00BF0B96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451D6" w:rsidRPr="00BF0B96" w14:paraId="5CE8CE08" w14:textId="77777777" w:rsidTr="000012D9">
        <w:tc>
          <w:tcPr>
            <w:tcW w:w="2482" w:type="dxa"/>
            <w:gridSpan w:val="2"/>
            <w:vAlign w:val="bottom"/>
          </w:tcPr>
          <w:p w14:paraId="7B6D7F79" w14:textId="6A34FF37" w:rsidR="00E451D6" w:rsidRPr="00E451D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946" w:type="dxa"/>
            <w:gridSpan w:val="2"/>
            <w:vAlign w:val="bottom"/>
          </w:tcPr>
          <w:p w14:paraId="32C04E01" w14:textId="0E2FD9EB" w:rsidR="00E451D6" w:rsidRPr="00E451D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8" w:type="dxa"/>
          </w:tcPr>
          <w:p w14:paraId="167D3862" w14:textId="77777777" w:rsidR="00E451D6" w:rsidRPr="00BF0B96" w:rsidRDefault="00E451D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05A0A" w:rsidRPr="00BF0B96" w14:paraId="2A20D0A5" w14:textId="77777777" w:rsidTr="000012D9">
        <w:tc>
          <w:tcPr>
            <w:tcW w:w="2482" w:type="dxa"/>
            <w:gridSpan w:val="2"/>
            <w:vAlign w:val="bottom"/>
          </w:tcPr>
          <w:p w14:paraId="4D29014C" w14:textId="47F12594" w:rsidR="00605A0A" w:rsidRPr="0000332A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946" w:type="dxa"/>
            <w:gridSpan w:val="2"/>
            <w:vAlign w:val="bottom"/>
          </w:tcPr>
          <w:p w14:paraId="39238DC9" w14:textId="093B7E3A" w:rsidR="00605A0A" w:rsidRPr="0000332A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8" w:type="dxa"/>
          </w:tcPr>
          <w:p w14:paraId="2403354F" w14:textId="203B0B0B" w:rsidR="00605A0A" w:rsidRPr="0000332A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C4D94" w:rsidRPr="00BF0B96" w14:paraId="5F9DD579" w14:textId="77777777" w:rsidTr="000012D9">
        <w:tc>
          <w:tcPr>
            <w:tcW w:w="2482" w:type="dxa"/>
            <w:gridSpan w:val="2"/>
            <w:vAlign w:val="bottom"/>
          </w:tcPr>
          <w:p w14:paraId="28131DE5" w14:textId="4513776F" w:rsidR="004C4D94" w:rsidRPr="0000332A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Trenary, Michelle</w:t>
            </w:r>
          </w:p>
        </w:tc>
        <w:tc>
          <w:tcPr>
            <w:tcW w:w="3946" w:type="dxa"/>
            <w:gridSpan w:val="2"/>
            <w:vAlign w:val="bottom"/>
          </w:tcPr>
          <w:p w14:paraId="006EA234" w14:textId="3888811D" w:rsidR="004C4D94" w:rsidRPr="0000332A" w:rsidRDefault="004C4D9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468" w:type="dxa"/>
          </w:tcPr>
          <w:p w14:paraId="2F515E5D" w14:textId="1E04C63B" w:rsidR="004C4D94" w:rsidRPr="0000332A" w:rsidRDefault="00C60D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0C517A3C" w14:textId="77777777" w:rsidTr="000012D9">
        <w:tc>
          <w:tcPr>
            <w:tcW w:w="2482" w:type="dxa"/>
            <w:gridSpan w:val="2"/>
            <w:vAlign w:val="bottom"/>
          </w:tcPr>
          <w:p w14:paraId="12AEF86E" w14:textId="2CCB012D" w:rsidR="00BC167D" w:rsidRPr="00BF0B96" w:rsidRDefault="00BC167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1C7A">
              <w:rPr>
                <w:rFonts w:ascii="Times New Roman" w:hAnsi="Times New Roman" w:cs="Times New Roman"/>
              </w:rPr>
              <w:t>Thompson, David</w:t>
            </w:r>
          </w:p>
        </w:tc>
        <w:tc>
          <w:tcPr>
            <w:tcW w:w="3946" w:type="dxa"/>
            <w:gridSpan w:val="2"/>
            <w:vAlign w:val="bottom"/>
          </w:tcPr>
          <w:p w14:paraId="5D7D41AA" w14:textId="038C8BE1" w:rsidR="00BC167D" w:rsidRPr="00BF0B96" w:rsidRDefault="00BC167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>Pe</w:t>
            </w:r>
            <w:r w:rsidRPr="00E451D6">
              <w:rPr>
                <w:rFonts w:ascii="Times New Roman" w:hAnsi="Times New Roman" w:cs="Times New Roman"/>
              </w:rPr>
              <w:t>dernales Electric Cooperative</w:t>
            </w:r>
          </w:p>
        </w:tc>
        <w:tc>
          <w:tcPr>
            <w:tcW w:w="2468" w:type="dxa"/>
          </w:tcPr>
          <w:p w14:paraId="294D0F52" w14:textId="77777777" w:rsidR="00BC167D" w:rsidRPr="00BF0B96" w:rsidRDefault="00BC167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84B75" w:rsidRPr="00BF0B96" w14:paraId="2925C970" w14:textId="77777777" w:rsidTr="000012D9">
        <w:tc>
          <w:tcPr>
            <w:tcW w:w="2482" w:type="dxa"/>
            <w:gridSpan w:val="2"/>
            <w:vAlign w:val="bottom"/>
          </w:tcPr>
          <w:p w14:paraId="2ED9008C" w14:textId="29AD9DF0" w:rsidR="00684B75" w:rsidRPr="0000332A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  <w:vAlign w:val="bottom"/>
          </w:tcPr>
          <w:p w14:paraId="55F6BE12" w14:textId="0490C846" w:rsidR="00684B75" w:rsidRPr="0000332A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8" w:type="dxa"/>
          </w:tcPr>
          <w:p w14:paraId="75E68FC1" w14:textId="415FCEDE" w:rsidR="00684B75" w:rsidRPr="0000332A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451D6" w:rsidRPr="00BF0B96" w14:paraId="075419D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916A485" w14:textId="40709BD5" w:rsidR="00E451D6" w:rsidRPr="00E451D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946" w:type="dxa"/>
            <w:gridSpan w:val="2"/>
          </w:tcPr>
          <w:p w14:paraId="74B28570" w14:textId="3B1719D7" w:rsidR="00E451D6" w:rsidRPr="00E451D6" w:rsidRDefault="00E451D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81" w:type="dxa"/>
            <w:gridSpan w:val="2"/>
          </w:tcPr>
          <w:p w14:paraId="7FB61517" w14:textId="77777777" w:rsidR="00E451D6" w:rsidRPr="00BF0B96" w:rsidRDefault="00E451D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05A0A" w:rsidRPr="00BF0B96" w14:paraId="4F58CBA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BBACCF2" w14:textId="1C892214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3946" w:type="dxa"/>
            <w:gridSpan w:val="2"/>
          </w:tcPr>
          <w:p w14:paraId="78554118" w14:textId="555C8622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S &amp; P Global</w:t>
            </w:r>
          </w:p>
        </w:tc>
        <w:tc>
          <w:tcPr>
            <w:tcW w:w="2481" w:type="dxa"/>
            <w:gridSpan w:val="2"/>
          </w:tcPr>
          <w:p w14:paraId="79AF262F" w14:textId="4C3356F9" w:rsidR="00605A0A" w:rsidRPr="00BC167D" w:rsidRDefault="00605A0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3ECE3828" w14:textId="77777777" w:rsidTr="00522939">
        <w:trPr>
          <w:trHeight w:val="20"/>
        </w:trPr>
        <w:tc>
          <w:tcPr>
            <w:tcW w:w="2469" w:type="dxa"/>
          </w:tcPr>
          <w:p w14:paraId="2F46FB17" w14:textId="6427F106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Williams, Lori</w:t>
            </w:r>
          </w:p>
        </w:tc>
        <w:tc>
          <w:tcPr>
            <w:tcW w:w="3946" w:type="dxa"/>
            <w:gridSpan w:val="2"/>
          </w:tcPr>
          <w:p w14:paraId="511B6E28" w14:textId="6B565615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81" w:type="dxa"/>
            <w:gridSpan w:val="2"/>
          </w:tcPr>
          <w:p w14:paraId="245DD557" w14:textId="6A315AD6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42334" w:rsidRPr="00BF0B96" w14:paraId="050E12D2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2667B4E" w14:textId="07F4C0C8" w:rsidR="00742334" w:rsidRPr="00E451D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</w:tcPr>
          <w:p w14:paraId="10955C65" w14:textId="53947EDD" w:rsidR="00742334" w:rsidRPr="00E451D6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81" w:type="dxa"/>
            <w:gridSpan w:val="2"/>
          </w:tcPr>
          <w:p w14:paraId="4D06483C" w14:textId="77777777" w:rsidR="00742334" w:rsidRPr="00BF0B96" w:rsidRDefault="00742334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537484" w:rsidRPr="00BF0B96" w14:paraId="7D2A596D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757DCF6" w14:textId="5CB5B357" w:rsidR="00537484" w:rsidRPr="00BC167D" w:rsidRDefault="0053748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Whitworth, Doug</w:t>
            </w:r>
          </w:p>
        </w:tc>
        <w:tc>
          <w:tcPr>
            <w:tcW w:w="3946" w:type="dxa"/>
            <w:gridSpan w:val="2"/>
          </w:tcPr>
          <w:p w14:paraId="60C4AEE5" w14:textId="41ADFD7A" w:rsidR="00537484" w:rsidRPr="00BC167D" w:rsidRDefault="0053748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1" w:type="dxa"/>
            <w:gridSpan w:val="2"/>
          </w:tcPr>
          <w:p w14:paraId="747665BF" w14:textId="120A0093" w:rsidR="00537484" w:rsidRPr="00BC167D" w:rsidRDefault="00F00A94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BF0B96" w14:paraId="022B0C60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D988DEF" w14:textId="48866D55" w:rsidR="00633461" w:rsidRPr="004D19BD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D19BD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946" w:type="dxa"/>
            <w:gridSpan w:val="2"/>
          </w:tcPr>
          <w:p w14:paraId="4089F7AC" w14:textId="17339C31" w:rsidR="00633461" w:rsidRPr="004D19BD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D19BD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81" w:type="dxa"/>
            <w:gridSpan w:val="2"/>
          </w:tcPr>
          <w:p w14:paraId="07EF4B5E" w14:textId="77777777" w:rsidR="00633461" w:rsidRPr="00BF0B96" w:rsidRDefault="00633461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BF0B96" w14:paraId="07DE6AFA" w14:textId="77777777" w:rsidTr="00522939">
        <w:trPr>
          <w:trHeight w:val="20"/>
        </w:trPr>
        <w:tc>
          <w:tcPr>
            <w:tcW w:w="2469" w:type="dxa"/>
            <w:vAlign w:val="bottom"/>
          </w:tcPr>
          <w:p w14:paraId="7294FC94" w14:textId="251735AC" w:rsidR="00BC167D" w:rsidRPr="004D19B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Younger, Joseph</w:t>
            </w:r>
          </w:p>
        </w:tc>
        <w:tc>
          <w:tcPr>
            <w:tcW w:w="3946" w:type="dxa"/>
            <w:gridSpan w:val="2"/>
            <w:vAlign w:val="bottom"/>
          </w:tcPr>
          <w:p w14:paraId="58AAA942" w14:textId="0672D890" w:rsidR="00BC167D" w:rsidRPr="004D19B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1" w:type="dxa"/>
            <w:gridSpan w:val="2"/>
            <w:vAlign w:val="bottom"/>
          </w:tcPr>
          <w:p w14:paraId="262C2D9B" w14:textId="7EEAADF4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72618FC7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4601487" w14:textId="23D5C3ED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Zake, Diane</w:t>
            </w:r>
          </w:p>
        </w:tc>
        <w:tc>
          <w:tcPr>
            <w:tcW w:w="3946" w:type="dxa"/>
            <w:gridSpan w:val="2"/>
          </w:tcPr>
          <w:p w14:paraId="65004B8B" w14:textId="5ACA0DAC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81" w:type="dxa"/>
            <w:gridSpan w:val="2"/>
          </w:tcPr>
          <w:p w14:paraId="575EFECB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BF0B96" w14:paraId="7B36F1E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B73745B" w14:textId="05EBCFF7" w:rsidR="00BC167D" w:rsidRPr="00E451D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Zerwas, Rebecca</w:t>
            </w:r>
          </w:p>
        </w:tc>
        <w:tc>
          <w:tcPr>
            <w:tcW w:w="3946" w:type="dxa"/>
            <w:gridSpan w:val="2"/>
          </w:tcPr>
          <w:p w14:paraId="37437777" w14:textId="4295F97E" w:rsidR="00BC167D" w:rsidRPr="00E451D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81" w:type="dxa"/>
            <w:gridSpan w:val="2"/>
          </w:tcPr>
          <w:p w14:paraId="324AD0BF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BF0B96" w14:paraId="5EAB04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A9985B4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BF0B96" w14:paraId="1A2D07D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E451D6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E451D6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F4F8EFB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BF0B96" w14:paraId="09BF4E2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E451D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B9B8EBA" w14:textId="1A80EA7E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0B9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BF0B96" w14:paraId="6578366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B01F24D" w14:textId="4FCC3E2C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34B93B28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11F3670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77A09CC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84A4D96" w14:textId="67AB9964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Bernecker, John</w:t>
            </w:r>
          </w:p>
        </w:tc>
        <w:tc>
          <w:tcPr>
            <w:tcW w:w="3946" w:type="dxa"/>
            <w:gridSpan w:val="2"/>
          </w:tcPr>
          <w:p w14:paraId="058F6C0E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6A311286" w14:textId="3D289188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2EB20AE6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5D23CE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513356DF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39989C54" w14:textId="1651923A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21A20D0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085AE223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0744A705" w14:textId="77777777" w:rsidTr="00684B75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0B9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8" w:type="dxa"/>
          </w:tcPr>
          <w:p w14:paraId="492ABA94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0B9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BF0B96" w14:paraId="31EE4809" w14:textId="77777777" w:rsidTr="00684B75">
        <w:trPr>
          <w:trHeight w:val="20"/>
        </w:trPr>
        <w:tc>
          <w:tcPr>
            <w:tcW w:w="2482" w:type="dxa"/>
            <w:gridSpan w:val="2"/>
          </w:tcPr>
          <w:p w14:paraId="3184ECB3" w14:textId="1D4E5784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537962CC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2D008CB" w14:textId="6180190D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0B96">
              <w:rPr>
                <w:rFonts w:ascii="Times New Roman" w:hAnsi="Times New Roman" w:cs="Times New Roman"/>
                <w:highlight w:val="lightGray"/>
              </w:rPr>
              <w:t>Via Teleconference</w:t>
            </w:r>
          </w:p>
        </w:tc>
      </w:tr>
      <w:tr w:rsidR="00BC167D" w:rsidRPr="00BF0B96" w14:paraId="135AB75D" w14:textId="77777777" w:rsidTr="00684B75">
        <w:trPr>
          <w:trHeight w:val="20"/>
        </w:trPr>
        <w:tc>
          <w:tcPr>
            <w:tcW w:w="2482" w:type="dxa"/>
            <w:gridSpan w:val="2"/>
          </w:tcPr>
          <w:p w14:paraId="6BD31CB8" w14:textId="1A39151F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1D01A0DA" w14:textId="77777777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2849526" w14:textId="1AEC11CB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3A0920CA" w14:textId="77777777" w:rsidTr="00684B75">
        <w:trPr>
          <w:trHeight w:val="20"/>
        </w:trPr>
        <w:tc>
          <w:tcPr>
            <w:tcW w:w="2482" w:type="dxa"/>
            <w:gridSpan w:val="2"/>
          </w:tcPr>
          <w:p w14:paraId="07D7DFD8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FB31BE9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542AD90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44F0D8A9" w14:textId="77777777" w:rsidTr="00684B75">
        <w:trPr>
          <w:trHeight w:val="20"/>
        </w:trPr>
        <w:tc>
          <w:tcPr>
            <w:tcW w:w="2482" w:type="dxa"/>
            <w:gridSpan w:val="2"/>
          </w:tcPr>
          <w:p w14:paraId="56613473" w14:textId="66B4B69D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Covington, Austin</w:t>
            </w:r>
          </w:p>
        </w:tc>
        <w:tc>
          <w:tcPr>
            <w:tcW w:w="3946" w:type="dxa"/>
            <w:gridSpan w:val="2"/>
          </w:tcPr>
          <w:p w14:paraId="6A25F7BE" w14:textId="77777777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D9E174E" w14:textId="665C755F" w:rsidR="00BC167D" w:rsidRPr="00BC167D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C167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2C0471A2" w14:textId="77777777" w:rsidTr="00684B75">
        <w:trPr>
          <w:trHeight w:val="20"/>
        </w:trPr>
        <w:tc>
          <w:tcPr>
            <w:tcW w:w="2482" w:type="dxa"/>
            <w:gridSpan w:val="2"/>
          </w:tcPr>
          <w:p w14:paraId="5E6214E2" w14:textId="4188266C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3946" w:type="dxa"/>
            <w:gridSpan w:val="2"/>
          </w:tcPr>
          <w:p w14:paraId="73C8047B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B60CF7A" w14:textId="1F36DD85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57F20077" w14:textId="77777777" w:rsidTr="00684B75">
        <w:trPr>
          <w:trHeight w:val="20"/>
        </w:trPr>
        <w:tc>
          <w:tcPr>
            <w:tcW w:w="2482" w:type="dxa"/>
            <w:gridSpan w:val="2"/>
          </w:tcPr>
          <w:p w14:paraId="150F6EE9" w14:textId="7A08AEE1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51D6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0C1E9B4F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D38D28C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24C64C7A" w14:textId="77777777" w:rsidTr="00684B75">
        <w:trPr>
          <w:trHeight w:val="20"/>
        </w:trPr>
        <w:tc>
          <w:tcPr>
            <w:tcW w:w="2482" w:type="dxa"/>
            <w:gridSpan w:val="2"/>
          </w:tcPr>
          <w:p w14:paraId="6058B0F7" w14:textId="6670ABCD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4589CC39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26C6E0A" w14:textId="0B7BBC41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24D2AC0D" w14:textId="77777777" w:rsidTr="00684B75">
        <w:trPr>
          <w:trHeight w:val="20"/>
        </w:trPr>
        <w:tc>
          <w:tcPr>
            <w:tcW w:w="2482" w:type="dxa"/>
            <w:gridSpan w:val="2"/>
          </w:tcPr>
          <w:p w14:paraId="46982F03" w14:textId="411F2EDD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07A75">
              <w:rPr>
                <w:rFonts w:ascii="Times New Roman" w:hAnsi="Times New Roman" w:cs="Times New Roman"/>
              </w:rPr>
              <w:t>Hughes, Lindsey</w:t>
            </w:r>
          </w:p>
        </w:tc>
        <w:tc>
          <w:tcPr>
            <w:tcW w:w="3946" w:type="dxa"/>
            <w:gridSpan w:val="2"/>
          </w:tcPr>
          <w:p w14:paraId="57505570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FEA913D" w14:textId="64559A5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240F12B2" w14:textId="77777777" w:rsidTr="00684B75">
        <w:trPr>
          <w:trHeight w:val="20"/>
        </w:trPr>
        <w:tc>
          <w:tcPr>
            <w:tcW w:w="2482" w:type="dxa"/>
            <w:gridSpan w:val="2"/>
          </w:tcPr>
          <w:p w14:paraId="11E78D9E" w14:textId="422AC953" w:rsidR="00BC167D" w:rsidRPr="00BF0B96" w:rsidRDefault="00BC167D" w:rsidP="00A3564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35641">
              <w:rPr>
                <w:rFonts w:ascii="Times New Roman" w:hAnsi="Times New Roman" w:cs="Times New Roman"/>
              </w:rPr>
              <w:t>La</w:t>
            </w:r>
            <w:r w:rsidR="00A35641" w:rsidRPr="00A35641">
              <w:rPr>
                <w:rFonts w:ascii="Times New Roman" w:hAnsi="Times New Roman" w:cs="Times New Roman"/>
              </w:rPr>
              <w:t>sher, Warren</w:t>
            </w:r>
          </w:p>
        </w:tc>
        <w:tc>
          <w:tcPr>
            <w:tcW w:w="3946" w:type="dxa"/>
            <w:gridSpan w:val="2"/>
          </w:tcPr>
          <w:p w14:paraId="7B30B093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5F2F0DD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4FC90084" w14:textId="77777777" w:rsidTr="00684B75">
        <w:trPr>
          <w:trHeight w:val="20"/>
        </w:trPr>
        <w:tc>
          <w:tcPr>
            <w:tcW w:w="2482" w:type="dxa"/>
            <w:gridSpan w:val="2"/>
          </w:tcPr>
          <w:p w14:paraId="101E80CA" w14:textId="6D2599EC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7D3F799B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729204E" w14:textId="568EE7FF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3ED2C706" w14:textId="77777777" w:rsidTr="00684B75">
        <w:trPr>
          <w:trHeight w:val="20"/>
        </w:trPr>
        <w:tc>
          <w:tcPr>
            <w:tcW w:w="2482" w:type="dxa"/>
            <w:gridSpan w:val="2"/>
          </w:tcPr>
          <w:p w14:paraId="7A0B8EE0" w14:textId="372A1210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35641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28751BF7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FBE9E7C" w14:textId="54CDBFA7" w:rsidR="00BC167D" w:rsidRPr="00BF0B96" w:rsidRDefault="00A35641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BF0B96" w14:paraId="6BB370B4" w14:textId="77777777" w:rsidTr="00684B75">
        <w:trPr>
          <w:trHeight w:val="20"/>
        </w:trPr>
        <w:tc>
          <w:tcPr>
            <w:tcW w:w="2482" w:type="dxa"/>
            <w:gridSpan w:val="2"/>
          </w:tcPr>
          <w:p w14:paraId="4D421E60" w14:textId="5DF793F0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946" w:type="dxa"/>
            <w:gridSpan w:val="2"/>
          </w:tcPr>
          <w:p w14:paraId="7C941DEA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94CA06E" w14:textId="7DF3436A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189E7AF6" w14:textId="77777777" w:rsidTr="00684B75">
        <w:trPr>
          <w:trHeight w:val="20"/>
        </w:trPr>
        <w:tc>
          <w:tcPr>
            <w:tcW w:w="2482" w:type="dxa"/>
            <w:gridSpan w:val="2"/>
          </w:tcPr>
          <w:p w14:paraId="69018E91" w14:textId="12DFF700" w:rsidR="00BC167D" w:rsidRPr="00307A75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7BC73ED1" w14:textId="77777777" w:rsidR="00BC167D" w:rsidRPr="00307A75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5C1D894" w14:textId="3513875A" w:rsidR="00BC167D" w:rsidRPr="00307A75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307A7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4EF56DDF" w14:textId="77777777" w:rsidTr="00684B75">
        <w:trPr>
          <w:trHeight w:val="20"/>
        </w:trPr>
        <w:tc>
          <w:tcPr>
            <w:tcW w:w="2482" w:type="dxa"/>
            <w:gridSpan w:val="2"/>
          </w:tcPr>
          <w:p w14:paraId="68BC5C00" w14:textId="20FD8D46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51D6">
              <w:rPr>
                <w:rFonts w:ascii="Times New Roman" w:hAnsi="Times New Roman" w:cs="Times New Roman"/>
              </w:rPr>
              <w:t>Ögelman</w:t>
            </w:r>
            <w:r>
              <w:rPr>
                <w:rFonts w:ascii="Times New Roman" w:hAnsi="Times New Roman" w:cs="Times New Roman"/>
              </w:rPr>
              <w:t>, Kenan</w:t>
            </w:r>
          </w:p>
        </w:tc>
        <w:tc>
          <w:tcPr>
            <w:tcW w:w="3946" w:type="dxa"/>
            <w:gridSpan w:val="2"/>
          </w:tcPr>
          <w:p w14:paraId="1D22653D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B928497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7B2E0039" w14:textId="77777777" w:rsidTr="00684B75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E451D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5AEBA4D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77FC57BD" w14:textId="77777777" w:rsidTr="00684B75">
        <w:trPr>
          <w:trHeight w:val="20"/>
        </w:trPr>
        <w:tc>
          <w:tcPr>
            <w:tcW w:w="2482" w:type="dxa"/>
            <w:gridSpan w:val="2"/>
          </w:tcPr>
          <w:p w14:paraId="1023AA85" w14:textId="26BEE147" w:rsidR="00BC167D" w:rsidRPr="00E451D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Raish, Carl</w:t>
            </w:r>
          </w:p>
        </w:tc>
        <w:tc>
          <w:tcPr>
            <w:tcW w:w="3946" w:type="dxa"/>
            <w:gridSpan w:val="2"/>
          </w:tcPr>
          <w:p w14:paraId="43515BED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3406200" w14:textId="03D51EC3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685B6CCA" w14:textId="77777777" w:rsidTr="00684B75">
        <w:trPr>
          <w:trHeight w:val="20"/>
        </w:trPr>
        <w:tc>
          <w:tcPr>
            <w:tcW w:w="2482" w:type="dxa"/>
            <w:gridSpan w:val="2"/>
          </w:tcPr>
          <w:p w14:paraId="4C238100" w14:textId="66D13DDB" w:rsidR="00BC167D" w:rsidRPr="00E451D6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451D6">
              <w:rPr>
                <w:rFonts w:ascii="Times New Roman" w:hAnsi="Times New Roman" w:cs="Times New Roman"/>
              </w:rPr>
              <w:t>Rickerson, Woody</w:t>
            </w:r>
          </w:p>
        </w:tc>
        <w:tc>
          <w:tcPr>
            <w:tcW w:w="3946" w:type="dxa"/>
            <w:gridSpan w:val="2"/>
          </w:tcPr>
          <w:p w14:paraId="0918B6C5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42847E9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7BF6CCFF" w14:textId="77777777" w:rsidTr="00684B75">
        <w:trPr>
          <w:trHeight w:val="20"/>
        </w:trPr>
        <w:tc>
          <w:tcPr>
            <w:tcW w:w="2482" w:type="dxa"/>
            <w:gridSpan w:val="2"/>
          </w:tcPr>
          <w:p w14:paraId="27F97458" w14:textId="46234E0B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27F11828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738753F" w14:textId="5375DC21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2D4D9A2F" w14:textId="77777777" w:rsidTr="00684B75">
        <w:trPr>
          <w:trHeight w:val="20"/>
        </w:trPr>
        <w:tc>
          <w:tcPr>
            <w:tcW w:w="2482" w:type="dxa"/>
            <w:gridSpan w:val="2"/>
          </w:tcPr>
          <w:p w14:paraId="44F14870" w14:textId="1520C682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35641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7774CFD8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7568588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2714BB9E" w14:textId="77777777" w:rsidTr="00684B75">
        <w:trPr>
          <w:trHeight w:val="20"/>
        </w:trPr>
        <w:tc>
          <w:tcPr>
            <w:tcW w:w="2482" w:type="dxa"/>
            <w:gridSpan w:val="2"/>
          </w:tcPr>
          <w:p w14:paraId="45F9EDFC" w14:textId="611D68FC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51D6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202BC992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AE0A487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6C07AB5C" w14:textId="77777777" w:rsidTr="00684B75">
        <w:trPr>
          <w:trHeight w:val="20"/>
        </w:trPr>
        <w:tc>
          <w:tcPr>
            <w:tcW w:w="2482" w:type="dxa"/>
            <w:gridSpan w:val="2"/>
          </w:tcPr>
          <w:p w14:paraId="5A8D335E" w14:textId="7D45D2AB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75F88179" w14:textId="77777777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98C077A" w14:textId="7AAFD9D6" w:rsidR="00BC167D" w:rsidRPr="0000332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5C76F318" w14:textId="77777777" w:rsidTr="00684B75">
        <w:trPr>
          <w:trHeight w:val="20"/>
        </w:trPr>
        <w:tc>
          <w:tcPr>
            <w:tcW w:w="2482" w:type="dxa"/>
            <w:gridSpan w:val="2"/>
          </w:tcPr>
          <w:p w14:paraId="22520AC3" w14:textId="5A01E6EA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51D6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407399DB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DE244D2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326891F9" w14:textId="77777777" w:rsidTr="00684B75">
        <w:trPr>
          <w:trHeight w:val="20"/>
        </w:trPr>
        <w:tc>
          <w:tcPr>
            <w:tcW w:w="2482" w:type="dxa"/>
            <w:gridSpan w:val="2"/>
          </w:tcPr>
          <w:p w14:paraId="33203234" w14:textId="2B72EA8C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451D6">
              <w:rPr>
                <w:rFonts w:ascii="Times New Roman" w:hAnsi="Times New Roman" w:cs="Times New Roman"/>
              </w:rPr>
              <w:lastRenderedPageBreak/>
              <w:t>Teixeira, Jay</w:t>
            </w:r>
          </w:p>
        </w:tc>
        <w:tc>
          <w:tcPr>
            <w:tcW w:w="3946" w:type="dxa"/>
            <w:gridSpan w:val="2"/>
          </w:tcPr>
          <w:p w14:paraId="7532C2E3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76B820A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BF0B96" w14:paraId="45C60BBE" w14:textId="77777777" w:rsidTr="00684B75">
        <w:trPr>
          <w:trHeight w:val="20"/>
        </w:trPr>
        <w:tc>
          <w:tcPr>
            <w:tcW w:w="2482" w:type="dxa"/>
            <w:gridSpan w:val="2"/>
          </w:tcPr>
          <w:p w14:paraId="5C70A046" w14:textId="59BD5455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946" w:type="dxa"/>
            <w:gridSpan w:val="2"/>
          </w:tcPr>
          <w:p w14:paraId="67C181C2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59BD1A3" w14:textId="4F5938B0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33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BF0B96" w14:paraId="2246738C" w14:textId="77777777" w:rsidTr="00684B75">
        <w:trPr>
          <w:trHeight w:val="20"/>
        </w:trPr>
        <w:tc>
          <w:tcPr>
            <w:tcW w:w="2482" w:type="dxa"/>
            <w:gridSpan w:val="2"/>
          </w:tcPr>
          <w:p w14:paraId="576E6FF8" w14:textId="03CB8513" w:rsidR="00BC167D" w:rsidRPr="00EE1C7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E1C7A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946" w:type="dxa"/>
            <w:gridSpan w:val="2"/>
          </w:tcPr>
          <w:p w14:paraId="42CA5C67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847B70E" w14:textId="7A69D315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C167D" w:rsidRPr="00BF0B96" w14:paraId="44147A9C" w14:textId="77777777" w:rsidTr="00684B75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EE1C7A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EE1C7A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F00283C" w14:textId="50E08FF3" w:rsidR="00BC167D" w:rsidRPr="00BF0B9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0B9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3C5A5CEB" w14:textId="77777777" w:rsidR="008949CA" w:rsidRPr="00BF0B96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1AB6C59" w14:textId="77777777" w:rsidR="008949CA" w:rsidRPr="00BF0B96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017427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017427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017427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017427" w:rsidRDefault="009F1FD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017427" w:rsidRDefault="00E01B2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E071C76" w14:textId="2B4C57E9" w:rsidR="00EF73CC" w:rsidRPr="00017427" w:rsidRDefault="00325C53" w:rsidP="00A031E4">
      <w:pPr>
        <w:pStyle w:val="NoSpacing"/>
        <w:jc w:val="both"/>
        <w:rPr>
          <w:rFonts w:ascii="Times New Roman" w:hAnsi="Times New Roman" w:cs="Times New Roman"/>
        </w:rPr>
      </w:pPr>
      <w:r w:rsidRPr="00017427">
        <w:rPr>
          <w:rFonts w:ascii="Times New Roman" w:hAnsi="Times New Roman" w:cs="Times New Roman"/>
        </w:rPr>
        <w:t xml:space="preserve">Martha Henson </w:t>
      </w:r>
      <w:r w:rsidR="00C039AC" w:rsidRPr="00017427">
        <w:rPr>
          <w:rFonts w:ascii="Times New Roman" w:hAnsi="Times New Roman" w:cs="Times New Roman"/>
        </w:rPr>
        <w:t xml:space="preserve">called the </w:t>
      </w:r>
      <w:r w:rsidR="00442949" w:rsidRPr="00017427">
        <w:rPr>
          <w:rFonts w:ascii="Times New Roman" w:hAnsi="Times New Roman" w:cs="Times New Roman"/>
        </w:rPr>
        <w:t>Ju</w:t>
      </w:r>
      <w:r w:rsidR="00017427">
        <w:rPr>
          <w:rFonts w:ascii="Times New Roman" w:hAnsi="Times New Roman" w:cs="Times New Roman"/>
        </w:rPr>
        <w:t xml:space="preserve">ly 19, </w:t>
      </w:r>
      <w:r w:rsidR="00C039AC" w:rsidRPr="00017427">
        <w:rPr>
          <w:rFonts w:ascii="Times New Roman" w:hAnsi="Times New Roman" w:cs="Times New Roman"/>
        </w:rPr>
        <w:t xml:space="preserve">2018 </w:t>
      </w:r>
      <w:r w:rsidR="00EF73CC" w:rsidRPr="00017427">
        <w:rPr>
          <w:rFonts w:ascii="Times New Roman" w:hAnsi="Times New Roman" w:cs="Times New Roman"/>
        </w:rPr>
        <w:t xml:space="preserve">PRS meeting to order at </w:t>
      </w:r>
      <w:r w:rsidR="00D6396A" w:rsidRPr="00017427">
        <w:rPr>
          <w:rFonts w:ascii="Times New Roman" w:hAnsi="Times New Roman" w:cs="Times New Roman"/>
        </w:rPr>
        <w:t xml:space="preserve">9:30 a.m. </w:t>
      </w:r>
    </w:p>
    <w:p w14:paraId="3A922300" w14:textId="77777777" w:rsidR="00C03636" w:rsidRPr="00BF0B96" w:rsidRDefault="00C03636" w:rsidP="00A031E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3559916" w14:textId="77777777" w:rsidR="00C03636" w:rsidRPr="00BF0B96" w:rsidRDefault="00C03636" w:rsidP="00A031E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07A826B" w14:textId="77777777" w:rsidR="00EB6CF3" w:rsidRPr="00017427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7427">
        <w:rPr>
          <w:rFonts w:ascii="Times New Roman" w:hAnsi="Times New Roman" w:cs="Times New Roman"/>
          <w:u w:val="single"/>
        </w:rPr>
        <w:t>Antitrust Admonition</w:t>
      </w:r>
    </w:p>
    <w:p w14:paraId="56EA3F8D" w14:textId="2EE59EE5" w:rsidR="007D279F" w:rsidRPr="00017427" w:rsidRDefault="00C039AC" w:rsidP="00A031E4">
      <w:pPr>
        <w:pStyle w:val="NoSpacing"/>
        <w:jc w:val="both"/>
        <w:rPr>
          <w:rFonts w:ascii="Times New Roman" w:hAnsi="Times New Roman" w:cs="Times New Roman"/>
        </w:rPr>
      </w:pPr>
      <w:r w:rsidRPr="00017427">
        <w:rPr>
          <w:rFonts w:ascii="Times New Roman" w:hAnsi="Times New Roman" w:cs="Times New Roman"/>
        </w:rPr>
        <w:t xml:space="preserve">Ms. </w:t>
      </w:r>
      <w:r w:rsidR="00325C53" w:rsidRPr="00017427">
        <w:rPr>
          <w:rFonts w:ascii="Times New Roman" w:hAnsi="Times New Roman" w:cs="Times New Roman"/>
        </w:rPr>
        <w:t xml:space="preserve">Henson </w:t>
      </w:r>
      <w:r w:rsidR="00EB6CF3" w:rsidRPr="00017427">
        <w:rPr>
          <w:rFonts w:ascii="Times New Roman" w:hAnsi="Times New Roman" w:cs="Times New Roman"/>
        </w:rPr>
        <w:t>directed attention to the Antitrust A</w:t>
      </w:r>
      <w:r w:rsidR="00C21AA8" w:rsidRPr="00017427">
        <w:rPr>
          <w:rFonts w:ascii="Times New Roman" w:hAnsi="Times New Roman" w:cs="Times New Roman"/>
        </w:rPr>
        <w:t xml:space="preserve">dmonition, which was displayed.  </w:t>
      </w:r>
    </w:p>
    <w:p w14:paraId="36D20169" w14:textId="77777777" w:rsidR="008F3D22" w:rsidRPr="00BF0B96" w:rsidRDefault="008F3D22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18CD936" w14:textId="77777777" w:rsidR="008F3D22" w:rsidRPr="00BF0B96" w:rsidRDefault="008F3D22" w:rsidP="00A031E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ECDA998" w14:textId="77777777" w:rsidR="00EB6CF3" w:rsidRPr="00017427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7427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017427">
        <w:rPr>
          <w:rFonts w:ascii="Times New Roman" w:hAnsi="Times New Roman" w:cs="Times New Roman"/>
          <w:u w:val="single"/>
        </w:rPr>
        <w:t>(see Key Documents)</w:t>
      </w:r>
      <w:r w:rsidR="00C96B32" w:rsidRPr="00017427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2EFEB9B" w14:textId="26824CA2" w:rsidR="00EB6CF3" w:rsidRPr="00017427" w:rsidRDefault="00017427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017427">
        <w:rPr>
          <w:rFonts w:ascii="Times New Roman" w:hAnsi="Times New Roman" w:cs="Times New Roman"/>
          <w:i/>
        </w:rPr>
        <w:t xml:space="preserve">June 14, </w:t>
      </w:r>
      <w:r w:rsidR="00325C53" w:rsidRPr="00017427">
        <w:rPr>
          <w:rFonts w:ascii="Times New Roman" w:hAnsi="Times New Roman" w:cs="Times New Roman"/>
          <w:i/>
        </w:rPr>
        <w:t>2018</w:t>
      </w:r>
    </w:p>
    <w:p w14:paraId="592E8CC6" w14:textId="3F8ACB2C" w:rsidR="007A0397" w:rsidRPr="00017427" w:rsidRDefault="00017427" w:rsidP="00A031E4">
      <w:pPr>
        <w:pStyle w:val="NoSpacing"/>
        <w:jc w:val="both"/>
        <w:rPr>
          <w:rFonts w:ascii="Times New Roman" w:hAnsi="Times New Roman" w:cs="Times New Roman"/>
          <w:b/>
        </w:rPr>
      </w:pPr>
      <w:r w:rsidRPr="00017427">
        <w:rPr>
          <w:rFonts w:ascii="Times New Roman" w:hAnsi="Times New Roman" w:cs="Times New Roman"/>
          <w:b/>
        </w:rPr>
        <w:t xml:space="preserve">Diana Coleman </w:t>
      </w:r>
      <w:r w:rsidR="00A24691" w:rsidRPr="00017427">
        <w:rPr>
          <w:rFonts w:ascii="Times New Roman" w:hAnsi="Times New Roman" w:cs="Times New Roman"/>
          <w:b/>
        </w:rPr>
        <w:t>mov</w:t>
      </w:r>
      <w:r w:rsidR="0013399D" w:rsidRPr="00017427">
        <w:rPr>
          <w:rFonts w:ascii="Times New Roman" w:hAnsi="Times New Roman" w:cs="Times New Roman"/>
          <w:b/>
        </w:rPr>
        <w:t xml:space="preserve">ed to approve the </w:t>
      </w:r>
      <w:r w:rsidRPr="00017427">
        <w:rPr>
          <w:rFonts w:ascii="Times New Roman" w:hAnsi="Times New Roman" w:cs="Times New Roman"/>
          <w:b/>
        </w:rPr>
        <w:t xml:space="preserve">June 14, 2018 </w:t>
      </w:r>
      <w:r w:rsidR="0013399D" w:rsidRPr="00017427">
        <w:rPr>
          <w:rFonts w:ascii="Times New Roman" w:hAnsi="Times New Roman" w:cs="Times New Roman"/>
          <w:b/>
        </w:rPr>
        <w:t xml:space="preserve">meeting minutes as </w:t>
      </w:r>
      <w:r w:rsidR="00A93E65" w:rsidRPr="00017427">
        <w:rPr>
          <w:rFonts w:ascii="Times New Roman" w:hAnsi="Times New Roman" w:cs="Times New Roman"/>
          <w:b/>
        </w:rPr>
        <w:t xml:space="preserve">submitted.  </w:t>
      </w:r>
      <w:r w:rsidRPr="00017427">
        <w:rPr>
          <w:rFonts w:ascii="Times New Roman" w:hAnsi="Times New Roman" w:cs="Times New Roman"/>
          <w:b/>
        </w:rPr>
        <w:t xml:space="preserve">Bryan Sams </w:t>
      </w:r>
      <w:r w:rsidR="00EF1B99" w:rsidRPr="00017427">
        <w:rPr>
          <w:rFonts w:ascii="Times New Roman" w:hAnsi="Times New Roman" w:cs="Times New Roman"/>
          <w:b/>
        </w:rPr>
        <w:t xml:space="preserve">seconded </w:t>
      </w:r>
      <w:r w:rsidR="0013399D" w:rsidRPr="00017427">
        <w:rPr>
          <w:rFonts w:ascii="Times New Roman" w:hAnsi="Times New Roman" w:cs="Times New Roman"/>
          <w:b/>
        </w:rPr>
        <w:t xml:space="preserve">the motion.  </w:t>
      </w:r>
      <w:r w:rsidR="00E96634" w:rsidRPr="00017427">
        <w:rPr>
          <w:rFonts w:ascii="Times New Roman" w:hAnsi="Times New Roman" w:cs="Times New Roman"/>
          <w:b/>
        </w:rPr>
        <w:t>The motion carried unanimously.</w:t>
      </w:r>
    </w:p>
    <w:p w14:paraId="69DB5E3F" w14:textId="77777777" w:rsidR="00777142" w:rsidRPr="00017427" w:rsidRDefault="00777142" w:rsidP="00A031E4">
      <w:pPr>
        <w:pStyle w:val="NoSpacing"/>
        <w:jc w:val="both"/>
      </w:pPr>
    </w:p>
    <w:p w14:paraId="1FBB7A52" w14:textId="77777777" w:rsidR="00DA7FE2" w:rsidRPr="00BF0B96" w:rsidRDefault="00DA7FE2" w:rsidP="00A031E4">
      <w:pPr>
        <w:pStyle w:val="NoSpacing"/>
        <w:jc w:val="both"/>
        <w:rPr>
          <w:highlight w:val="lightGray"/>
        </w:rPr>
      </w:pPr>
    </w:p>
    <w:p w14:paraId="765050AF" w14:textId="77777777" w:rsidR="007A0397" w:rsidRPr="00017427" w:rsidRDefault="007A0397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7427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017427">
        <w:rPr>
          <w:rFonts w:ascii="Times New Roman" w:hAnsi="Times New Roman" w:cs="Times New Roman"/>
          <w:u w:val="single"/>
        </w:rPr>
        <w:t>and Board Report</w:t>
      </w:r>
      <w:r w:rsidR="003A4157" w:rsidRPr="00017427">
        <w:rPr>
          <w:rFonts w:ascii="Times New Roman" w:hAnsi="Times New Roman" w:cs="Times New Roman"/>
          <w:u w:val="single"/>
        </w:rPr>
        <w:t xml:space="preserve"> </w:t>
      </w:r>
    </w:p>
    <w:p w14:paraId="5321D927" w14:textId="2AB5AF22" w:rsidR="005036EA" w:rsidRPr="00BF0B96" w:rsidRDefault="00D51D10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D51D10">
        <w:rPr>
          <w:rFonts w:ascii="Times New Roman" w:hAnsi="Times New Roman" w:cs="Times New Roman"/>
        </w:rPr>
        <w:t xml:space="preserve">Ms. Henson reminded Market Participants that TAC did not meet in </w:t>
      </w:r>
      <w:r>
        <w:rPr>
          <w:rFonts w:ascii="Times New Roman" w:hAnsi="Times New Roman" w:cs="Times New Roman"/>
        </w:rPr>
        <w:t xml:space="preserve">June </w:t>
      </w:r>
      <w:r w:rsidRPr="00D51D10">
        <w:rPr>
          <w:rFonts w:ascii="Times New Roman" w:hAnsi="Times New Roman" w:cs="Times New Roman"/>
        </w:rPr>
        <w:t>2018.</w:t>
      </w:r>
      <w:r w:rsidR="005036EA" w:rsidRPr="00BF0B96">
        <w:rPr>
          <w:rFonts w:ascii="Times New Roman" w:hAnsi="Times New Roman" w:cs="Times New Roman"/>
          <w:highlight w:val="lightGray"/>
        </w:rPr>
        <w:t xml:space="preserve"> </w:t>
      </w:r>
    </w:p>
    <w:p w14:paraId="54948E0D" w14:textId="77777777" w:rsidR="005036EA" w:rsidRPr="00BF0B96" w:rsidRDefault="005036EA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909A603" w14:textId="77777777" w:rsidR="00886D85" w:rsidRPr="00BF0B96" w:rsidRDefault="00886D85" w:rsidP="0013168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4F350495" w:rsidR="00FB78FB" w:rsidRPr="00017427" w:rsidRDefault="00131680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7427">
        <w:rPr>
          <w:rFonts w:ascii="Times New Roman" w:hAnsi="Times New Roman" w:cs="Times New Roman"/>
          <w:u w:val="single"/>
        </w:rPr>
        <w:t xml:space="preserve">Project </w:t>
      </w:r>
      <w:r w:rsidR="00D16019" w:rsidRPr="00017427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017427">
        <w:rPr>
          <w:rFonts w:ascii="Times New Roman" w:hAnsi="Times New Roman" w:cs="Times New Roman"/>
          <w:u w:val="single"/>
        </w:rPr>
        <w:t xml:space="preserve"> </w:t>
      </w:r>
    </w:p>
    <w:p w14:paraId="6247C6CD" w14:textId="345A8025" w:rsidR="00887F14" w:rsidRPr="00500DE8" w:rsidRDefault="002E11BE" w:rsidP="002F636D">
      <w:pPr>
        <w:pStyle w:val="NoSpacing"/>
        <w:jc w:val="both"/>
        <w:rPr>
          <w:rFonts w:ascii="Times New Roman" w:hAnsi="Times New Roman" w:cs="Times New Roman"/>
        </w:rPr>
      </w:pPr>
      <w:r w:rsidRPr="00500DE8">
        <w:rPr>
          <w:rFonts w:ascii="Times New Roman" w:hAnsi="Times New Roman" w:cs="Times New Roman"/>
        </w:rPr>
        <w:t xml:space="preserve">Troy Anderson </w:t>
      </w:r>
      <w:r w:rsidR="00D16019" w:rsidRPr="00500DE8">
        <w:rPr>
          <w:rFonts w:ascii="Times New Roman" w:hAnsi="Times New Roman" w:cs="Times New Roman"/>
        </w:rPr>
        <w:t>pr</w:t>
      </w:r>
      <w:r w:rsidR="00474A6F" w:rsidRPr="00500DE8">
        <w:rPr>
          <w:rFonts w:ascii="Times New Roman" w:hAnsi="Times New Roman" w:cs="Times New Roman"/>
        </w:rPr>
        <w:t xml:space="preserve">ovided a </w:t>
      </w:r>
      <w:r w:rsidR="00D16019" w:rsidRPr="00500DE8">
        <w:rPr>
          <w:rFonts w:ascii="Times New Roman" w:hAnsi="Times New Roman" w:cs="Times New Roman"/>
        </w:rPr>
        <w:t>project update</w:t>
      </w:r>
      <w:r w:rsidR="00FD7F5A" w:rsidRPr="00500DE8">
        <w:rPr>
          <w:rFonts w:ascii="Times New Roman" w:hAnsi="Times New Roman" w:cs="Times New Roman"/>
        </w:rPr>
        <w:t xml:space="preserve"> </w:t>
      </w:r>
      <w:r w:rsidR="00D16019" w:rsidRPr="00500DE8">
        <w:rPr>
          <w:rFonts w:ascii="Times New Roman" w:hAnsi="Times New Roman" w:cs="Times New Roman"/>
        </w:rPr>
        <w:t>and summary of PPL activity</w:t>
      </w:r>
      <w:r w:rsidR="00B52D89">
        <w:rPr>
          <w:rFonts w:ascii="Times New Roman" w:hAnsi="Times New Roman" w:cs="Times New Roman"/>
        </w:rPr>
        <w:t xml:space="preserve"> and </w:t>
      </w:r>
      <w:r w:rsidR="00861C8C" w:rsidRPr="00500DE8">
        <w:rPr>
          <w:rFonts w:ascii="Times New Roman" w:hAnsi="Times New Roman" w:cs="Times New Roman"/>
        </w:rPr>
        <w:t xml:space="preserve">reviewed </w:t>
      </w:r>
      <w:r w:rsidR="00371BC3" w:rsidRPr="00500DE8">
        <w:rPr>
          <w:rFonts w:ascii="Times New Roman" w:hAnsi="Times New Roman" w:cs="Times New Roman"/>
        </w:rPr>
        <w:t>t</w:t>
      </w:r>
      <w:r w:rsidR="00861C8C" w:rsidRPr="00500DE8">
        <w:rPr>
          <w:rFonts w:ascii="Times New Roman" w:hAnsi="Times New Roman" w:cs="Times New Roman"/>
        </w:rPr>
        <w:t xml:space="preserve">he </w:t>
      </w:r>
      <w:r w:rsidR="00F658AD" w:rsidRPr="00500DE8">
        <w:rPr>
          <w:rFonts w:ascii="Times New Roman" w:hAnsi="Times New Roman" w:cs="Times New Roman"/>
        </w:rPr>
        <w:t xml:space="preserve">2018 </w:t>
      </w:r>
      <w:r w:rsidR="00986A8A" w:rsidRPr="00500DE8">
        <w:rPr>
          <w:rFonts w:ascii="Times New Roman" w:hAnsi="Times New Roman" w:cs="Times New Roman"/>
        </w:rPr>
        <w:t>r</w:t>
      </w:r>
      <w:r w:rsidR="00F658AD" w:rsidRPr="00500DE8">
        <w:rPr>
          <w:rFonts w:ascii="Times New Roman" w:hAnsi="Times New Roman" w:cs="Times New Roman"/>
        </w:rPr>
        <w:t xml:space="preserve">elease </w:t>
      </w:r>
      <w:r w:rsidR="00D044D3" w:rsidRPr="00500DE8">
        <w:rPr>
          <w:rFonts w:ascii="Times New Roman" w:hAnsi="Times New Roman" w:cs="Times New Roman"/>
        </w:rPr>
        <w:t>targets</w:t>
      </w:r>
      <w:r w:rsidR="008D26E4" w:rsidRPr="00500DE8">
        <w:rPr>
          <w:rFonts w:ascii="Times New Roman" w:hAnsi="Times New Roman" w:cs="Times New Roman"/>
        </w:rPr>
        <w:t xml:space="preserve"> and project spending</w:t>
      </w:r>
      <w:r w:rsidR="00887F14" w:rsidRPr="00500DE8">
        <w:rPr>
          <w:rFonts w:ascii="Times New Roman" w:hAnsi="Times New Roman" w:cs="Times New Roman"/>
        </w:rPr>
        <w:t xml:space="preserve">.  Mr. Anderson </w:t>
      </w:r>
      <w:r w:rsidR="003F219A">
        <w:rPr>
          <w:rFonts w:ascii="Times New Roman" w:hAnsi="Times New Roman" w:cs="Times New Roman"/>
        </w:rPr>
        <w:t xml:space="preserve">requested Market Participants consideration on a </w:t>
      </w:r>
      <w:r w:rsidR="00500DE8" w:rsidRPr="00500DE8">
        <w:rPr>
          <w:rFonts w:ascii="Times New Roman" w:hAnsi="Times New Roman" w:cs="Times New Roman"/>
        </w:rPr>
        <w:t>phased delivery approach for Nodal Protocol Revision Request (NPRR</w:t>
      </w:r>
      <w:r w:rsidR="00500DE8">
        <w:rPr>
          <w:rFonts w:ascii="Times New Roman" w:hAnsi="Times New Roman" w:cs="Times New Roman"/>
        </w:rPr>
        <w:t xml:space="preserve">) </w:t>
      </w:r>
      <w:r w:rsidR="00500DE8" w:rsidRPr="00500DE8">
        <w:rPr>
          <w:rFonts w:ascii="Times New Roman" w:hAnsi="Times New Roman" w:cs="Times New Roman"/>
        </w:rPr>
        <w:t>833, Modify PTP Obligation Bid Clearing Change</w:t>
      </w:r>
      <w:r w:rsidR="009E279A">
        <w:rPr>
          <w:rFonts w:ascii="Times New Roman" w:hAnsi="Times New Roman" w:cs="Times New Roman"/>
        </w:rPr>
        <w:t>,</w:t>
      </w:r>
      <w:r w:rsidR="003F219A">
        <w:rPr>
          <w:rFonts w:ascii="Times New Roman" w:hAnsi="Times New Roman" w:cs="Times New Roman"/>
        </w:rPr>
        <w:t xml:space="preserve"> </w:t>
      </w:r>
      <w:r w:rsidR="003F219A" w:rsidRPr="00500DE8">
        <w:rPr>
          <w:rFonts w:ascii="Times New Roman" w:hAnsi="Times New Roman" w:cs="Times New Roman"/>
        </w:rPr>
        <w:t>due to a delayed Congestion Revenue Right (CRR) upgrade</w:t>
      </w:r>
      <w:r w:rsidR="003F219A">
        <w:rPr>
          <w:rFonts w:ascii="Times New Roman" w:hAnsi="Times New Roman" w:cs="Times New Roman"/>
        </w:rPr>
        <w:t xml:space="preserve"> and </w:t>
      </w:r>
      <w:r w:rsidR="00FC5B5B">
        <w:rPr>
          <w:rFonts w:ascii="Times New Roman" w:hAnsi="Times New Roman" w:cs="Times New Roman"/>
        </w:rPr>
        <w:t xml:space="preserve">an accelerated start date of August 2018 for </w:t>
      </w:r>
      <w:r w:rsidR="00FC5B5B" w:rsidRPr="00FC5B5B">
        <w:rPr>
          <w:rFonts w:ascii="Times New Roman" w:hAnsi="Times New Roman" w:cs="Times New Roman"/>
        </w:rPr>
        <w:t>NPRR858, Provide Complete Current Operating Plan (COP) Data</w:t>
      </w:r>
      <w:r w:rsidR="009E279A">
        <w:rPr>
          <w:rFonts w:ascii="Times New Roman" w:hAnsi="Times New Roman" w:cs="Times New Roman"/>
        </w:rPr>
        <w:t>,</w:t>
      </w:r>
      <w:r w:rsidR="00FC5B5B" w:rsidRPr="00FC5B5B">
        <w:rPr>
          <w:rFonts w:ascii="Times New Roman" w:hAnsi="Times New Roman" w:cs="Times New Roman"/>
        </w:rPr>
        <w:t xml:space="preserve"> </w:t>
      </w:r>
      <w:r w:rsidR="00AB1A5F">
        <w:rPr>
          <w:rFonts w:ascii="Times New Roman" w:hAnsi="Times New Roman" w:cs="Times New Roman"/>
        </w:rPr>
        <w:t>planned for O</w:t>
      </w:r>
      <w:r w:rsidR="00FC5B5B" w:rsidRPr="00FC5B5B">
        <w:rPr>
          <w:rFonts w:ascii="Times New Roman" w:hAnsi="Times New Roman" w:cs="Times New Roman"/>
        </w:rPr>
        <w:t>ctober 2018</w:t>
      </w:r>
      <w:r w:rsidR="00FC5B5B">
        <w:rPr>
          <w:rFonts w:ascii="Times New Roman" w:hAnsi="Times New Roman" w:cs="Times New Roman"/>
        </w:rPr>
        <w:t xml:space="preserve">.  </w:t>
      </w:r>
      <w:r w:rsidR="00D93EE5">
        <w:rPr>
          <w:rFonts w:ascii="Times New Roman" w:hAnsi="Times New Roman" w:cs="Times New Roman"/>
        </w:rPr>
        <w:t xml:space="preserve">There were no objections.  In response to Market Participant questions, </w:t>
      </w:r>
      <w:r w:rsidR="00B52D89">
        <w:rPr>
          <w:rFonts w:ascii="Times New Roman" w:hAnsi="Times New Roman" w:cs="Times New Roman"/>
        </w:rPr>
        <w:t xml:space="preserve">Mr. Anderson stated that NPRR825, </w:t>
      </w:r>
      <w:r w:rsidR="00B52D89" w:rsidRPr="00B52D89">
        <w:rPr>
          <w:rFonts w:ascii="Times New Roman" w:hAnsi="Times New Roman" w:cs="Times New Roman"/>
        </w:rPr>
        <w:t>Require ERCOT to Declare an Emergency Condition Prior to Curtailing any DC Tie Load</w:t>
      </w:r>
      <w:r w:rsidR="009E279A">
        <w:rPr>
          <w:rFonts w:ascii="Times New Roman" w:hAnsi="Times New Roman" w:cs="Times New Roman"/>
        </w:rPr>
        <w:t>,</w:t>
      </w:r>
      <w:r w:rsidR="00B52D89" w:rsidRPr="00B52D89">
        <w:rPr>
          <w:rFonts w:ascii="Times New Roman" w:hAnsi="Times New Roman" w:cs="Times New Roman"/>
        </w:rPr>
        <w:t xml:space="preserve"> </w:t>
      </w:r>
      <w:r w:rsidR="00B52D89">
        <w:rPr>
          <w:rFonts w:ascii="Times New Roman" w:hAnsi="Times New Roman" w:cs="Times New Roman"/>
        </w:rPr>
        <w:t>has been delayed due to operational constraints</w:t>
      </w:r>
      <w:r w:rsidR="00D93EE5">
        <w:rPr>
          <w:rFonts w:ascii="Times New Roman" w:hAnsi="Times New Roman" w:cs="Times New Roman"/>
        </w:rPr>
        <w:t xml:space="preserve">.  Mr. Anderson offered to bring the revised implementation timeline for NPRR833 and an update on NPRR825 to the August 16, 2018 PRS meeting.  </w:t>
      </w:r>
      <w:r w:rsidR="00194AA1" w:rsidRPr="00500DE8">
        <w:rPr>
          <w:rFonts w:ascii="Times New Roman" w:hAnsi="Times New Roman" w:cs="Times New Roman"/>
        </w:rPr>
        <w:t xml:space="preserve">Mr. Anderson presented the priority and rank options for Revision Requests requiring projects.  </w:t>
      </w:r>
    </w:p>
    <w:p w14:paraId="006F3D93" w14:textId="77777777" w:rsidR="00194AA1" w:rsidRPr="00BF0B96" w:rsidRDefault="00194AA1" w:rsidP="002F636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309397A" w14:textId="77777777" w:rsidR="004C4D6D" w:rsidRPr="008548CF" w:rsidRDefault="004C4D6D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B0D4D17" w14:textId="08D43F23" w:rsidR="00B3267C" w:rsidRPr="008548CF" w:rsidRDefault="00B3267C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548CF">
        <w:rPr>
          <w:rFonts w:ascii="Times New Roman" w:hAnsi="Times New Roman" w:cs="Times New Roman"/>
          <w:u w:val="single"/>
        </w:rPr>
        <w:t>Review PRS Reports, Impact Analyses, and Prioritization</w:t>
      </w:r>
      <w:r w:rsidR="00AA316B" w:rsidRPr="008548CF">
        <w:rPr>
          <w:rFonts w:ascii="Times New Roman" w:hAnsi="Times New Roman" w:cs="Times New Roman"/>
          <w:u w:val="single"/>
        </w:rPr>
        <w:t xml:space="preserve"> (see Key Documents)</w:t>
      </w:r>
    </w:p>
    <w:p w14:paraId="74E3D0F7" w14:textId="58F95763" w:rsidR="00EA19F0" w:rsidRPr="00EA19F0" w:rsidRDefault="00EA19F0" w:rsidP="00EA19F0">
      <w:pPr>
        <w:pStyle w:val="NoSpacing"/>
        <w:jc w:val="both"/>
        <w:rPr>
          <w:rFonts w:ascii="Times New Roman" w:hAnsi="Times New Roman" w:cs="Times New Roman"/>
          <w:i/>
        </w:rPr>
      </w:pPr>
      <w:r w:rsidRPr="00EA19F0">
        <w:rPr>
          <w:rFonts w:ascii="Times New Roman" w:hAnsi="Times New Roman" w:cs="Times New Roman"/>
          <w:i/>
        </w:rPr>
        <w:t>NPRR845, RMR Process and Agreement Revisions</w:t>
      </w:r>
    </w:p>
    <w:p w14:paraId="1271E9DC" w14:textId="4449A23D" w:rsidR="00460C69" w:rsidRPr="00EA19F0" w:rsidRDefault="00460C69" w:rsidP="00460C69">
      <w:pPr>
        <w:pStyle w:val="NoSpacing"/>
        <w:jc w:val="both"/>
        <w:rPr>
          <w:rFonts w:ascii="Times New Roman" w:hAnsi="Times New Roman" w:cs="Times New Roman"/>
        </w:rPr>
      </w:pPr>
      <w:r w:rsidRPr="00EA19F0">
        <w:rPr>
          <w:rFonts w:ascii="Times New Roman" w:hAnsi="Times New Roman" w:cs="Times New Roman"/>
        </w:rPr>
        <w:t xml:space="preserve">Market Participants discussed the Impact Analysis and appropriate priority and rank for </w:t>
      </w:r>
      <w:r w:rsidR="004A223F" w:rsidRPr="00EA19F0">
        <w:rPr>
          <w:rFonts w:ascii="Times New Roman" w:hAnsi="Times New Roman" w:cs="Times New Roman"/>
        </w:rPr>
        <w:t>N</w:t>
      </w:r>
      <w:r w:rsidR="00EA19F0" w:rsidRPr="00EA19F0">
        <w:rPr>
          <w:rFonts w:ascii="Times New Roman" w:hAnsi="Times New Roman" w:cs="Times New Roman"/>
        </w:rPr>
        <w:t>PRR845.</w:t>
      </w:r>
      <w:r w:rsidR="004A223F" w:rsidRPr="00EA19F0">
        <w:rPr>
          <w:rFonts w:ascii="Times New Roman" w:hAnsi="Times New Roman" w:cs="Times New Roman"/>
        </w:rPr>
        <w:t xml:space="preserve">  </w:t>
      </w:r>
    </w:p>
    <w:p w14:paraId="1ADB2C6D" w14:textId="77777777" w:rsidR="004A223F" w:rsidRDefault="004A223F" w:rsidP="00460C69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D47E779" w14:textId="046056D8" w:rsidR="00EA19F0" w:rsidRPr="00ED4A85" w:rsidRDefault="00DA793E" w:rsidP="00EA19F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EA19F0" w:rsidRPr="00EA19F0">
        <w:rPr>
          <w:rFonts w:ascii="Times New Roman" w:hAnsi="Times New Roman" w:cs="Times New Roman"/>
          <w:b/>
        </w:rPr>
        <w:t xml:space="preserve">Sams moved to endorse and forward to TAC the 6/14/18 PRS Report and the Impact Analysis for NPRR845 with a recommended priority of 2018 and rank of 2280.  Clayton Greer seconded the </w:t>
      </w:r>
      <w:r w:rsidR="00EA19F0" w:rsidRPr="00ED4A85">
        <w:rPr>
          <w:rFonts w:ascii="Times New Roman" w:hAnsi="Times New Roman" w:cs="Times New Roman"/>
          <w:b/>
        </w:rPr>
        <w:t>motion.  The motion carried unanimously.</w:t>
      </w:r>
    </w:p>
    <w:p w14:paraId="1D4EA620" w14:textId="77777777" w:rsidR="00EA19F0" w:rsidRPr="00ED4A85" w:rsidRDefault="00EA19F0" w:rsidP="00460C69">
      <w:pPr>
        <w:pStyle w:val="NoSpacing"/>
        <w:jc w:val="both"/>
        <w:rPr>
          <w:rFonts w:ascii="Times New Roman" w:hAnsi="Times New Roman" w:cs="Times New Roman"/>
          <w:b/>
        </w:rPr>
      </w:pPr>
    </w:p>
    <w:p w14:paraId="31E594C3" w14:textId="4F88C37F" w:rsidR="00EA19F0" w:rsidRPr="00ED4A85" w:rsidRDefault="00EA19F0" w:rsidP="00460C69">
      <w:pPr>
        <w:pStyle w:val="NoSpacing"/>
        <w:jc w:val="both"/>
        <w:rPr>
          <w:rFonts w:ascii="Times New Roman" w:hAnsi="Times New Roman" w:cs="Times New Roman"/>
          <w:i/>
        </w:rPr>
      </w:pPr>
      <w:r w:rsidRPr="00ED4A85">
        <w:rPr>
          <w:rFonts w:ascii="Times New Roman" w:hAnsi="Times New Roman" w:cs="Times New Roman"/>
          <w:i/>
        </w:rPr>
        <w:t>NPRR862, Updates to Address Revisions under PUCT Project 46369</w:t>
      </w:r>
    </w:p>
    <w:p w14:paraId="18AB2918" w14:textId="461C15AE" w:rsidR="00EA19F0" w:rsidRDefault="00ED4A85" w:rsidP="00460C69">
      <w:pPr>
        <w:pStyle w:val="NoSpacing"/>
        <w:jc w:val="both"/>
        <w:rPr>
          <w:rFonts w:ascii="Times New Roman" w:hAnsi="Times New Roman" w:cs="Times New Roman"/>
          <w:i/>
        </w:rPr>
      </w:pPr>
      <w:r w:rsidRPr="00ED4A85">
        <w:rPr>
          <w:rFonts w:ascii="Times New Roman" w:hAnsi="Times New Roman" w:cs="Times New Roman"/>
          <w:b/>
        </w:rPr>
        <w:t>Mr. Greer moved to endorse and forward to TAC the 6/14/18 PRS Report and</w:t>
      </w:r>
      <w:r w:rsidRPr="005A59E8">
        <w:rPr>
          <w:rFonts w:ascii="Times New Roman" w:hAnsi="Times New Roman" w:cs="Times New Roman"/>
          <w:b/>
        </w:rPr>
        <w:t xml:space="preserve"> Impact Analysis for NPRR8</w:t>
      </w:r>
      <w:r>
        <w:rPr>
          <w:rFonts w:ascii="Times New Roman" w:hAnsi="Times New Roman" w:cs="Times New Roman"/>
          <w:b/>
        </w:rPr>
        <w:t xml:space="preserve">62.  Blake Gross </w:t>
      </w:r>
      <w:r w:rsidRPr="005A59E8">
        <w:rPr>
          <w:rFonts w:ascii="Times New Roman" w:hAnsi="Times New Roman" w:cs="Times New Roman"/>
          <w:b/>
        </w:rPr>
        <w:t>seconded the motion.  The motion carried</w:t>
      </w:r>
      <w:r>
        <w:rPr>
          <w:rFonts w:ascii="Times New Roman" w:hAnsi="Times New Roman" w:cs="Times New Roman"/>
          <w:b/>
        </w:rPr>
        <w:t xml:space="preserve"> </w:t>
      </w:r>
      <w:r w:rsidRPr="00EA19F0">
        <w:rPr>
          <w:rFonts w:ascii="Times New Roman" w:hAnsi="Times New Roman" w:cs="Times New Roman"/>
          <w:b/>
        </w:rPr>
        <w:t>motion carried unanimously.</w:t>
      </w:r>
    </w:p>
    <w:p w14:paraId="29D623B7" w14:textId="77777777" w:rsidR="00EA19F0" w:rsidRDefault="00EA19F0" w:rsidP="00460C69">
      <w:pPr>
        <w:pStyle w:val="NoSpacing"/>
        <w:jc w:val="both"/>
        <w:rPr>
          <w:rFonts w:ascii="Times New Roman" w:hAnsi="Times New Roman" w:cs="Times New Roman"/>
          <w:i/>
        </w:rPr>
      </w:pPr>
    </w:p>
    <w:p w14:paraId="12C32F5F" w14:textId="77777777" w:rsidR="00EA19F0" w:rsidRPr="00EA19F0" w:rsidRDefault="00EA19F0" w:rsidP="00EA19F0">
      <w:pPr>
        <w:pStyle w:val="NoSpacing"/>
        <w:jc w:val="both"/>
        <w:rPr>
          <w:rFonts w:ascii="Times New Roman" w:hAnsi="Times New Roman" w:cs="Times New Roman"/>
          <w:i/>
        </w:rPr>
      </w:pPr>
      <w:r w:rsidRPr="00EA19F0">
        <w:rPr>
          <w:rFonts w:ascii="Times New Roman" w:hAnsi="Times New Roman" w:cs="Times New Roman"/>
          <w:i/>
        </w:rPr>
        <w:t>NPRR866, Mapping Registered Distributed Generation and Load Resources to Transmission Loads in the Network Operations Model</w:t>
      </w:r>
    </w:p>
    <w:p w14:paraId="2A1973D3" w14:textId="000BB07E" w:rsidR="00EA19F0" w:rsidRPr="00EA19F0" w:rsidRDefault="00EA19F0" w:rsidP="00EA19F0">
      <w:pPr>
        <w:pStyle w:val="NoSpacing"/>
        <w:jc w:val="both"/>
        <w:rPr>
          <w:rFonts w:ascii="Times New Roman" w:hAnsi="Times New Roman" w:cs="Times New Roman"/>
          <w:i/>
        </w:rPr>
      </w:pPr>
      <w:r w:rsidRPr="00EA19F0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i/>
        </w:rPr>
        <w:t>lanning Guide Revision Request (P</w:t>
      </w:r>
      <w:r w:rsidRPr="00EA19F0">
        <w:rPr>
          <w:rFonts w:ascii="Times New Roman" w:hAnsi="Times New Roman" w:cs="Times New Roman"/>
          <w:i/>
        </w:rPr>
        <w:t>GRR</w:t>
      </w:r>
      <w:r>
        <w:rPr>
          <w:rFonts w:ascii="Times New Roman" w:hAnsi="Times New Roman" w:cs="Times New Roman"/>
          <w:i/>
        </w:rPr>
        <w:t xml:space="preserve">) </w:t>
      </w:r>
      <w:r w:rsidRPr="00EA19F0">
        <w:rPr>
          <w:rFonts w:ascii="Times New Roman" w:hAnsi="Times New Roman" w:cs="Times New Roman"/>
          <w:i/>
        </w:rPr>
        <w:t>061, Related to NPRR866, Mapping Registered Distributed Generation and Load Resources to Transmission Loads in the Network Operations Model</w:t>
      </w:r>
    </w:p>
    <w:p w14:paraId="3A9E0CFF" w14:textId="511CDB66" w:rsidR="00EA19F0" w:rsidRPr="00EA19F0" w:rsidRDefault="00EA19F0" w:rsidP="00EA19F0">
      <w:pPr>
        <w:pStyle w:val="NoSpacing"/>
        <w:jc w:val="both"/>
        <w:rPr>
          <w:rFonts w:ascii="Times New Roman" w:hAnsi="Times New Roman" w:cs="Times New Roman"/>
          <w:i/>
        </w:rPr>
      </w:pPr>
      <w:r w:rsidRPr="00EA19F0">
        <w:rPr>
          <w:rFonts w:ascii="Times New Roman" w:hAnsi="Times New Roman" w:cs="Times New Roman"/>
          <w:i/>
        </w:rPr>
        <w:t>R</w:t>
      </w:r>
      <w:r w:rsidR="005E1529">
        <w:rPr>
          <w:rFonts w:ascii="Times New Roman" w:hAnsi="Times New Roman" w:cs="Times New Roman"/>
          <w:i/>
        </w:rPr>
        <w:t>esource Registration Guide Revision Request (R</w:t>
      </w:r>
      <w:r w:rsidRPr="00EA19F0">
        <w:rPr>
          <w:rFonts w:ascii="Times New Roman" w:hAnsi="Times New Roman" w:cs="Times New Roman"/>
          <w:i/>
        </w:rPr>
        <w:t>RGRR017</w:t>
      </w:r>
      <w:r w:rsidR="005E1529">
        <w:rPr>
          <w:rFonts w:ascii="Times New Roman" w:hAnsi="Times New Roman" w:cs="Times New Roman"/>
          <w:i/>
        </w:rPr>
        <w:t xml:space="preserve">), </w:t>
      </w:r>
      <w:r w:rsidRPr="00EA19F0">
        <w:rPr>
          <w:rFonts w:ascii="Times New Roman" w:hAnsi="Times New Roman" w:cs="Times New Roman"/>
          <w:i/>
        </w:rPr>
        <w:t>Related to NPRR866, Mapping Registered Distributed Generation and Load Resources to Transmission Loads in the Network Operations Model</w:t>
      </w:r>
    </w:p>
    <w:p w14:paraId="441D48F1" w14:textId="64B149B6" w:rsidR="005E1529" w:rsidRPr="00BF3B60" w:rsidRDefault="00EA19F0" w:rsidP="005E1529">
      <w:pPr>
        <w:pStyle w:val="NoSpacing"/>
        <w:jc w:val="both"/>
        <w:rPr>
          <w:rFonts w:ascii="Times New Roman" w:hAnsi="Times New Roman" w:cs="Times New Roman"/>
        </w:rPr>
      </w:pPr>
      <w:r w:rsidRPr="00BF3B60">
        <w:rPr>
          <w:rFonts w:ascii="Times New Roman" w:hAnsi="Times New Roman" w:cs="Times New Roman"/>
        </w:rPr>
        <w:t>Market Participants discussed the Impact Analysis and appropriate priority and rank for NPRR845</w:t>
      </w:r>
      <w:r w:rsidR="005E1529" w:rsidRPr="00BF3B60">
        <w:rPr>
          <w:rFonts w:ascii="Times New Roman" w:hAnsi="Times New Roman" w:cs="Times New Roman"/>
        </w:rPr>
        <w:t>, PGRR061 and RRGRR017.</w:t>
      </w:r>
    </w:p>
    <w:p w14:paraId="1435929C" w14:textId="32841A4C" w:rsidR="00EA19F0" w:rsidRPr="00BF3B60" w:rsidRDefault="00EA19F0" w:rsidP="005E1529">
      <w:pPr>
        <w:pStyle w:val="NoSpacing"/>
        <w:jc w:val="both"/>
        <w:rPr>
          <w:rFonts w:ascii="Times New Roman" w:hAnsi="Times New Roman" w:cs="Times New Roman"/>
        </w:rPr>
      </w:pPr>
      <w:r w:rsidRPr="00BF3B60">
        <w:rPr>
          <w:rFonts w:ascii="Times New Roman" w:hAnsi="Times New Roman" w:cs="Times New Roman"/>
        </w:rPr>
        <w:t xml:space="preserve">  </w:t>
      </w:r>
    </w:p>
    <w:p w14:paraId="08CDFDFA" w14:textId="59AF7669" w:rsidR="00BF3B60" w:rsidRPr="00BF3B60" w:rsidRDefault="00BF3B60" w:rsidP="00BF3B60">
      <w:pPr>
        <w:pStyle w:val="NoSpacing"/>
        <w:jc w:val="both"/>
        <w:rPr>
          <w:rFonts w:ascii="Times New Roman" w:hAnsi="Times New Roman" w:cs="Times New Roman"/>
          <w:b/>
        </w:rPr>
      </w:pPr>
      <w:r w:rsidRPr="00BF3B60">
        <w:rPr>
          <w:rFonts w:ascii="Times New Roman" w:hAnsi="Times New Roman" w:cs="Times New Roman"/>
          <w:b/>
        </w:rPr>
        <w:t xml:space="preserve">Mr. </w:t>
      </w:r>
      <w:r w:rsidR="00EA19F0" w:rsidRPr="00BF3B60">
        <w:rPr>
          <w:rFonts w:ascii="Times New Roman" w:hAnsi="Times New Roman" w:cs="Times New Roman"/>
          <w:b/>
        </w:rPr>
        <w:t>Greer</w:t>
      </w:r>
      <w:r w:rsidRPr="00BF3B60">
        <w:rPr>
          <w:rFonts w:ascii="Times New Roman" w:hAnsi="Times New Roman" w:cs="Times New Roman"/>
          <w:b/>
        </w:rPr>
        <w:t xml:space="preserve"> </w:t>
      </w:r>
      <w:r w:rsidR="00EA19F0" w:rsidRPr="00BF3B60">
        <w:rPr>
          <w:rFonts w:ascii="Times New Roman" w:hAnsi="Times New Roman" w:cs="Times New Roman"/>
          <w:b/>
        </w:rPr>
        <w:t>move</w:t>
      </w:r>
      <w:r w:rsidRPr="00BF3B60">
        <w:rPr>
          <w:rFonts w:ascii="Times New Roman" w:hAnsi="Times New Roman" w:cs="Times New Roman"/>
          <w:b/>
        </w:rPr>
        <w:t>d</w:t>
      </w:r>
      <w:r w:rsidR="00EA19F0" w:rsidRPr="00BF3B60">
        <w:rPr>
          <w:rFonts w:ascii="Times New Roman" w:hAnsi="Times New Roman" w:cs="Times New Roman"/>
          <w:b/>
        </w:rPr>
        <w:t xml:space="preserve"> to endorse and </w:t>
      </w:r>
      <w:r w:rsidRPr="00BF3B60">
        <w:rPr>
          <w:rFonts w:ascii="Times New Roman" w:hAnsi="Times New Roman" w:cs="Times New Roman"/>
          <w:b/>
        </w:rPr>
        <w:t>forward to TAC the 6/14/18 PRS Report and the Impact Analysis for NPRR8</w:t>
      </w:r>
      <w:r w:rsidR="00C73A51">
        <w:rPr>
          <w:rFonts w:ascii="Times New Roman" w:hAnsi="Times New Roman" w:cs="Times New Roman"/>
          <w:b/>
        </w:rPr>
        <w:t>66</w:t>
      </w:r>
      <w:r w:rsidRPr="00BF3B60">
        <w:rPr>
          <w:rFonts w:ascii="Times New Roman" w:hAnsi="Times New Roman" w:cs="Times New Roman"/>
          <w:b/>
        </w:rPr>
        <w:t xml:space="preserve"> with a recommended priority of 2018 and rank of 2270</w:t>
      </w:r>
      <w:r w:rsidR="000A43E8">
        <w:rPr>
          <w:rFonts w:ascii="Times New Roman" w:hAnsi="Times New Roman" w:cs="Times New Roman"/>
          <w:b/>
        </w:rPr>
        <w:t xml:space="preserve">, </w:t>
      </w:r>
      <w:r w:rsidR="00ED4A85">
        <w:rPr>
          <w:rFonts w:ascii="Times New Roman" w:hAnsi="Times New Roman" w:cs="Times New Roman"/>
          <w:b/>
        </w:rPr>
        <w:t xml:space="preserve">and the </w:t>
      </w:r>
      <w:r w:rsidRPr="00BF3B60">
        <w:rPr>
          <w:rFonts w:ascii="Times New Roman" w:hAnsi="Times New Roman" w:cs="Times New Roman"/>
          <w:b/>
        </w:rPr>
        <w:t>Reliability and Operations Subcommittee (ROS) recommended priority of 2018 and rank 2270 for PGRR061 and RRGRR017.   Bob Helton seconded the motion.  The motion carried unanimously.</w:t>
      </w:r>
    </w:p>
    <w:p w14:paraId="67388FAD" w14:textId="77777777" w:rsidR="00BF3B60" w:rsidRDefault="00BF3B60" w:rsidP="00F27533">
      <w:pPr>
        <w:pStyle w:val="NoSpacing"/>
        <w:jc w:val="both"/>
        <w:rPr>
          <w:b/>
        </w:rPr>
      </w:pPr>
    </w:p>
    <w:p w14:paraId="350AA15A" w14:textId="08FBE76B" w:rsidR="00460C69" w:rsidRDefault="00F27533" w:rsidP="005508D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F27533">
        <w:rPr>
          <w:rFonts w:ascii="Times New Roman" w:hAnsi="Times New Roman" w:cs="Times New Roman"/>
          <w:i/>
        </w:rPr>
        <w:t>NPRR874, Change to Report for Net Allocation to Load Settlement Stability</w:t>
      </w:r>
    </w:p>
    <w:p w14:paraId="5395CC22" w14:textId="0A871EE8" w:rsidR="00F27533" w:rsidRPr="005A59E8" w:rsidRDefault="00F27533" w:rsidP="00F27533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John Varnell </w:t>
      </w:r>
      <w:r w:rsidRPr="005A59E8">
        <w:rPr>
          <w:rFonts w:ascii="Times New Roman" w:hAnsi="Times New Roman" w:cs="Times New Roman"/>
          <w:b/>
        </w:rPr>
        <w:t xml:space="preserve">moved to endorse and forward to TAC the </w:t>
      </w:r>
      <w:r>
        <w:rPr>
          <w:rFonts w:ascii="Times New Roman" w:hAnsi="Times New Roman" w:cs="Times New Roman"/>
          <w:b/>
        </w:rPr>
        <w:t xml:space="preserve">6/14/18 </w:t>
      </w:r>
      <w:r w:rsidRPr="005A59E8">
        <w:rPr>
          <w:rFonts w:ascii="Times New Roman" w:hAnsi="Times New Roman" w:cs="Times New Roman"/>
          <w:b/>
        </w:rPr>
        <w:t>PRS Report and Impact Analysis for NPRR8</w:t>
      </w:r>
      <w:r>
        <w:rPr>
          <w:rFonts w:ascii="Times New Roman" w:hAnsi="Times New Roman" w:cs="Times New Roman"/>
          <w:b/>
        </w:rPr>
        <w:t>74</w:t>
      </w:r>
      <w:r w:rsidRPr="005A59E8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Mr. Greer </w:t>
      </w:r>
      <w:r w:rsidRPr="005A59E8">
        <w:rPr>
          <w:rFonts w:ascii="Times New Roman" w:hAnsi="Times New Roman" w:cs="Times New Roman"/>
          <w:b/>
        </w:rPr>
        <w:t>seconded the motion.  The motion carried unanimously</w:t>
      </w:r>
      <w:r w:rsidR="00E97DC9">
        <w:rPr>
          <w:rFonts w:ascii="Times New Roman" w:hAnsi="Times New Roman" w:cs="Times New Roman"/>
          <w:b/>
        </w:rPr>
        <w:t>.</w:t>
      </w:r>
    </w:p>
    <w:p w14:paraId="5F1C1671" w14:textId="77777777" w:rsidR="00F27533" w:rsidRPr="00E97DC9" w:rsidRDefault="00F27533" w:rsidP="005508D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344D9DC" w14:textId="6CDD78FC" w:rsidR="00E97DC9" w:rsidRPr="00E97DC9" w:rsidRDefault="00E97DC9" w:rsidP="005508D0">
      <w:pPr>
        <w:pStyle w:val="NoSpacing"/>
        <w:jc w:val="both"/>
        <w:rPr>
          <w:rFonts w:ascii="Times New Roman" w:hAnsi="Times New Roman" w:cs="Times New Roman"/>
          <w:i/>
        </w:rPr>
      </w:pPr>
      <w:r w:rsidRPr="00E97DC9">
        <w:rPr>
          <w:rFonts w:ascii="Times New Roman" w:hAnsi="Times New Roman" w:cs="Times New Roman"/>
          <w:i/>
        </w:rPr>
        <w:t>NPRR875, Clarification for the Implementation of NPRR864, RUC Modifications to Consider Market-Based Solutions</w:t>
      </w:r>
    </w:p>
    <w:p w14:paraId="7CB96C71" w14:textId="5976F551" w:rsidR="00E97DC9" w:rsidRPr="005A59E8" w:rsidRDefault="00E97DC9" w:rsidP="00E97DC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</w:t>
      </w:r>
      <w:r w:rsidRPr="005A59E8">
        <w:rPr>
          <w:rFonts w:ascii="Times New Roman" w:hAnsi="Times New Roman" w:cs="Times New Roman"/>
          <w:b/>
        </w:rPr>
        <w:t xml:space="preserve">moved to endorse and forward to TAC the </w:t>
      </w:r>
      <w:r>
        <w:rPr>
          <w:rFonts w:ascii="Times New Roman" w:hAnsi="Times New Roman" w:cs="Times New Roman"/>
          <w:b/>
        </w:rPr>
        <w:t xml:space="preserve">6/14/18 </w:t>
      </w:r>
      <w:r w:rsidRPr="005A59E8">
        <w:rPr>
          <w:rFonts w:ascii="Times New Roman" w:hAnsi="Times New Roman" w:cs="Times New Roman"/>
          <w:b/>
        </w:rPr>
        <w:t>PRS Report and Impact Analysis for NPRR8</w:t>
      </w:r>
      <w:r>
        <w:rPr>
          <w:rFonts w:ascii="Times New Roman" w:hAnsi="Times New Roman" w:cs="Times New Roman"/>
          <w:b/>
        </w:rPr>
        <w:t>75</w:t>
      </w:r>
      <w:r w:rsidRPr="005A59E8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Ian Haley </w:t>
      </w:r>
      <w:r w:rsidRPr="005A59E8">
        <w:rPr>
          <w:rFonts w:ascii="Times New Roman" w:hAnsi="Times New Roman" w:cs="Times New Roman"/>
          <w:b/>
        </w:rPr>
        <w:t>seconded the motion.  The motion carried unanimously</w:t>
      </w:r>
      <w:r>
        <w:rPr>
          <w:rFonts w:ascii="Times New Roman" w:hAnsi="Times New Roman" w:cs="Times New Roman"/>
          <w:b/>
        </w:rPr>
        <w:t>.</w:t>
      </w:r>
    </w:p>
    <w:p w14:paraId="6366C33B" w14:textId="77777777" w:rsidR="00E97DC9" w:rsidRDefault="00E97DC9" w:rsidP="005508D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85CA75D" w14:textId="36335E93" w:rsidR="00E97DC9" w:rsidRPr="00C47BD0" w:rsidRDefault="00EB46B8" w:rsidP="005508D0">
      <w:pPr>
        <w:pStyle w:val="NoSpacing"/>
        <w:jc w:val="both"/>
        <w:rPr>
          <w:rFonts w:ascii="Times New Roman" w:hAnsi="Times New Roman" w:cs="Times New Roman"/>
          <w:i/>
        </w:rPr>
      </w:pPr>
      <w:r w:rsidRPr="00C47BD0">
        <w:rPr>
          <w:rFonts w:ascii="Times New Roman" w:hAnsi="Times New Roman" w:cs="Times New Roman"/>
          <w:i/>
        </w:rPr>
        <w:t>NPRR877, Use of Actual Interval Data for IDR ESI IDs for Initial Settlement</w:t>
      </w:r>
    </w:p>
    <w:p w14:paraId="244B1BB4" w14:textId="76900448" w:rsidR="00ED4A85" w:rsidRPr="00EA19F0" w:rsidRDefault="00ED4A85" w:rsidP="00ED4A85">
      <w:pPr>
        <w:pStyle w:val="NoSpacing"/>
        <w:jc w:val="both"/>
        <w:rPr>
          <w:rFonts w:ascii="Times New Roman" w:hAnsi="Times New Roman" w:cs="Times New Roman"/>
        </w:rPr>
      </w:pPr>
      <w:r w:rsidRPr="00C47BD0">
        <w:rPr>
          <w:rFonts w:ascii="Times New Roman" w:hAnsi="Times New Roman" w:cs="Times New Roman"/>
        </w:rPr>
        <w:t>Market Participants discussed the Impact Analysis, implementation timeline for the manual solution in Phase 1 and automated solution in Phase 2, and appropriate priority and</w:t>
      </w:r>
      <w:r w:rsidRPr="00EA19F0">
        <w:rPr>
          <w:rFonts w:ascii="Times New Roman" w:hAnsi="Times New Roman" w:cs="Times New Roman"/>
        </w:rPr>
        <w:t xml:space="preserve"> rank for NPRR8</w:t>
      </w:r>
      <w:r>
        <w:rPr>
          <w:rFonts w:ascii="Times New Roman" w:hAnsi="Times New Roman" w:cs="Times New Roman"/>
        </w:rPr>
        <w:t>77</w:t>
      </w:r>
      <w:r w:rsidRPr="00EA19F0">
        <w:rPr>
          <w:rFonts w:ascii="Times New Roman" w:hAnsi="Times New Roman" w:cs="Times New Roman"/>
        </w:rPr>
        <w:t xml:space="preserve">.  </w:t>
      </w:r>
    </w:p>
    <w:p w14:paraId="6BBFFC86" w14:textId="77777777" w:rsidR="00EB46B8" w:rsidRDefault="00EB46B8" w:rsidP="005508D0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255CDCD1" w14:textId="2C802506" w:rsidR="00ED4A85" w:rsidRPr="00ED4A85" w:rsidRDefault="00ED4A85" w:rsidP="00ED4A85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</w:t>
      </w:r>
      <w:r w:rsidRPr="00EA19F0">
        <w:rPr>
          <w:rFonts w:ascii="Times New Roman" w:hAnsi="Times New Roman" w:cs="Times New Roman"/>
          <w:b/>
        </w:rPr>
        <w:t>moved to endorse and forward to TAC the 6/14/18 PRS Report and the Impact Analysis for NPRR8</w:t>
      </w:r>
      <w:r>
        <w:rPr>
          <w:rFonts w:ascii="Times New Roman" w:hAnsi="Times New Roman" w:cs="Times New Roman"/>
          <w:b/>
        </w:rPr>
        <w:t>77</w:t>
      </w:r>
      <w:r w:rsidRPr="00EA19F0">
        <w:rPr>
          <w:rFonts w:ascii="Times New Roman" w:hAnsi="Times New Roman" w:cs="Times New Roman"/>
          <w:b/>
        </w:rPr>
        <w:t xml:space="preserve"> with a recommended priority of 2018 and rank of 22</w:t>
      </w:r>
      <w:r w:rsidR="00C47BD0">
        <w:rPr>
          <w:rFonts w:ascii="Times New Roman" w:hAnsi="Times New Roman" w:cs="Times New Roman"/>
          <w:b/>
        </w:rPr>
        <w:t xml:space="preserve">90 for Phase 1 and a recommended priority of 2019 and rank of 2540 for Phase 2.  </w:t>
      </w:r>
      <w:r w:rsidR="00C36F93">
        <w:rPr>
          <w:rFonts w:ascii="Times New Roman" w:hAnsi="Times New Roman" w:cs="Times New Roman"/>
          <w:b/>
        </w:rPr>
        <w:t xml:space="preserve">Mr. </w:t>
      </w:r>
      <w:r w:rsidR="00C47BD0">
        <w:rPr>
          <w:rFonts w:ascii="Times New Roman" w:hAnsi="Times New Roman" w:cs="Times New Roman"/>
          <w:b/>
        </w:rPr>
        <w:t xml:space="preserve">Haley </w:t>
      </w:r>
      <w:r w:rsidRPr="00EA19F0">
        <w:rPr>
          <w:rFonts w:ascii="Times New Roman" w:hAnsi="Times New Roman" w:cs="Times New Roman"/>
          <w:b/>
        </w:rPr>
        <w:t xml:space="preserve">seconded the </w:t>
      </w:r>
      <w:r w:rsidRPr="00ED4A85">
        <w:rPr>
          <w:rFonts w:ascii="Times New Roman" w:hAnsi="Times New Roman" w:cs="Times New Roman"/>
          <w:b/>
        </w:rPr>
        <w:t>motion.  The motion carried unanimously.</w:t>
      </w:r>
    </w:p>
    <w:p w14:paraId="69DECC4C" w14:textId="77777777" w:rsidR="00ED4A85" w:rsidRDefault="00ED4A85" w:rsidP="005508D0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7F11E2AF" w14:textId="77777777" w:rsidR="00EB46B8" w:rsidRPr="00EB46B8" w:rsidRDefault="00EB46B8" w:rsidP="00EB46B8">
      <w:pPr>
        <w:pStyle w:val="NoSpacing"/>
        <w:jc w:val="both"/>
        <w:rPr>
          <w:rFonts w:ascii="Times New Roman" w:hAnsi="Times New Roman" w:cs="Times New Roman"/>
          <w:i/>
        </w:rPr>
      </w:pPr>
      <w:r w:rsidRPr="00EB46B8">
        <w:rPr>
          <w:rFonts w:ascii="Times New Roman" w:hAnsi="Times New Roman" w:cs="Times New Roman"/>
          <w:i/>
        </w:rPr>
        <w:t>NPRR878, ERS Obligation Report for TDSPs</w:t>
      </w:r>
    </w:p>
    <w:p w14:paraId="0F3CBF94" w14:textId="52B0834F" w:rsidR="00EB46B8" w:rsidRPr="005A59E8" w:rsidRDefault="00EB46B8" w:rsidP="00EB46B8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Tom Burke </w:t>
      </w:r>
      <w:r w:rsidRPr="005A59E8">
        <w:rPr>
          <w:rFonts w:ascii="Times New Roman" w:hAnsi="Times New Roman" w:cs="Times New Roman"/>
          <w:b/>
        </w:rPr>
        <w:t xml:space="preserve">moved to endorse and forward to TAC the </w:t>
      </w:r>
      <w:r>
        <w:rPr>
          <w:rFonts w:ascii="Times New Roman" w:hAnsi="Times New Roman" w:cs="Times New Roman"/>
          <w:b/>
        </w:rPr>
        <w:t xml:space="preserve">6/14/18 </w:t>
      </w:r>
      <w:r w:rsidRPr="005A59E8">
        <w:rPr>
          <w:rFonts w:ascii="Times New Roman" w:hAnsi="Times New Roman" w:cs="Times New Roman"/>
          <w:b/>
        </w:rPr>
        <w:t>PRS Report and Impact Analysis for NPRR8</w:t>
      </w:r>
      <w:r>
        <w:rPr>
          <w:rFonts w:ascii="Times New Roman" w:hAnsi="Times New Roman" w:cs="Times New Roman"/>
          <w:b/>
        </w:rPr>
        <w:t xml:space="preserve">78.  </w:t>
      </w:r>
      <w:r w:rsidR="00ED4A85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Gross </w:t>
      </w:r>
      <w:r w:rsidRPr="005A59E8">
        <w:rPr>
          <w:rFonts w:ascii="Times New Roman" w:hAnsi="Times New Roman" w:cs="Times New Roman"/>
          <w:b/>
        </w:rPr>
        <w:t xml:space="preserve">seconded the motion.  The motion carried </w:t>
      </w:r>
      <w:r>
        <w:rPr>
          <w:rFonts w:ascii="Times New Roman" w:hAnsi="Times New Roman" w:cs="Times New Roman"/>
          <w:b/>
        </w:rPr>
        <w:t xml:space="preserve">with one abstention from the Independent Power Marketer (IPM) (Morgan Stanley) Market Segment.  </w:t>
      </w:r>
    </w:p>
    <w:p w14:paraId="3F4799B0" w14:textId="77777777" w:rsidR="00EB46B8" w:rsidRDefault="00EB46B8" w:rsidP="005508D0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489C9F64" w14:textId="05AB2C36" w:rsidR="0092438C" w:rsidRPr="0092438C" w:rsidRDefault="0092438C" w:rsidP="0092438C">
      <w:pPr>
        <w:pStyle w:val="NoSpacing"/>
        <w:jc w:val="both"/>
        <w:rPr>
          <w:rFonts w:ascii="Times New Roman" w:hAnsi="Times New Roman" w:cs="Times New Roman"/>
          <w:i/>
        </w:rPr>
      </w:pPr>
      <w:r w:rsidRPr="0092438C"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  <w:i/>
        </w:rPr>
        <w:t>erifiable Cost Manual Revision Request (V</w:t>
      </w:r>
      <w:r w:rsidRPr="0092438C">
        <w:rPr>
          <w:rFonts w:ascii="Times New Roman" w:hAnsi="Times New Roman" w:cs="Times New Roman"/>
          <w:i/>
        </w:rPr>
        <w:t>CMRR</w:t>
      </w:r>
      <w:r>
        <w:rPr>
          <w:rFonts w:ascii="Times New Roman" w:hAnsi="Times New Roman" w:cs="Times New Roman"/>
          <w:i/>
        </w:rPr>
        <w:t xml:space="preserve">) </w:t>
      </w:r>
      <w:r w:rsidRPr="0092438C">
        <w:rPr>
          <w:rFonts w:ascii="Times New Roman" w:hAnsi="Times New Roman" w:cs="Times New Roman"/>
          <w:i/>
        </w:rPr>
        <w:t>022, Determination of Fuel Adder Price for Coal and Lignite Resources</w:t>
      </w:r>
    </w:p>
    <w:p w14:paraId="4A890DDA" w14:textId="77777777" w:rsidR="0092438C" w:rsidRPr="0092438C" w:rsidRDefault="0092438C" w:rsidP="0092438C">
      <w:pPr>
        <w:pStyle w:val="NoSpacing"/>
        <w:jc w:val="both"/>
        <w:rPr>
          <w:rFonts w:ascii="Times New Roman" w:hAnsi="Times New Roman" w:cs="Times New Roman"/>
        </w:rPr>
      </w:pPr>
      <w:r w:rsidRPr="0092438C">
        <w:rPr>
          <w:rFonts w:ascii="Times New Roman" w:hAnsi="Times New Roman" w:cs="Times New Roman"/>
        </w:rPr>
        <w:t xml:space="preserve">Market Participants discussed the Impact Analysis and appropriate priority and rank for VCMRR022.  </w:t>
      </w:r>
    </w:p>
    <w:p w14:paraId="234A73CA" w14:textId="77777777" w:rsidR="0092438C" w:rsidRDefault="0092438C" w:rsidP="0092438C">
      <w:pPr>
        <w:pStyle w:val="NoSpacing"/>
        <w:jc w:val="both"/>
        <w:rPr>
          <w:rFonts w:ascii="Times New Roman" w:hAnsi="Times New Roman" w:cs="Times New Roman"/>
          <w:b/>
        </w:rPr>
      </w:pPr>
    </w:p>
    <w:p w14:paraId="0C69708E" w14:textId="06E53C64" w:rsidR="0092438C" w:rsidRPr="00675227" w:rsidRDefault="0092438C" w:rsidP="0092438C">
      <w:pPr>
        <w:pStyle w:val="NoSpacing"/>
        <w:jc w:val="both"/>
        <w:rPr>
          <w:rFonts w:ascii="Times New Roman" w:hAnsi="Times New Roman" w:cs="Times New Roman"/>
          <w:b/>
        </w:rPr>
      </w:pPr>
      <w:r w:rsidRPr="0018149E">
        <w:rPr>
          <w:rFonts w:ascii="Times New Roman" w:hAnsi="Times New Roman" w:cs="Times New Roman"/>
          <w:b/>
        </w:rPr>
        <w:t xml:space="preserve">Mr. Greer moved to endorse the </w:t>
      </w:r>
      <w:r w:rsidRPr="0092438C">
        <w:rPr>
          <w:rFonts w:ascii="Times New Roman" w:hAnsi="Times New Roman" w:cs="Times New Roman"/>
          <w:b/>
        </w:rPr>
        <w:t xml:space="preserve">Wholesale Market Subcommittee (WMS) </w:t>
      </w:r>
      <w:r w:rsidRPr="0018149E">
        <w:rPr>
          <w:rFonts w:ascii="Times New Roman" w:hAnsi="Times New Roman" w:cs="Times New Roman"/>
          <w:b/>
        </w:rPr>
        <w:t>recommended priority of 2018 and rank of 2</w:t>
      </w:r>
      <w:r>
        <w:rPr>
          <w:rFonts w:ascii="Times New Roman" w:hAnsi="Times New Roman" w:cs="Times New Roman"/>
          <w:b/>
        </w:rPr>
        <w:t>260 for VCMRR022</w:t>
      </w:r>
      <w:r w:rsidRPr="0018149E">
        <w:rPr>
          <w:rFonts w:ascii="Times New Roman" w:hAnsi="Times New Roman" w:cs="Times New Roman"/>
          <w:b/>
        </w:rPr>
        <w:t xml:space="preserve">.   </w:t>
      </w:r>
      <w:r>
        <w:rPr>
          <w:rFonts w:ascii="Times New Roman" w:hAnsi="Times New Roman" w:cs="Times New Roman"/>
          <w:b/>
        </w:rPr>
        <w:t xml:space="preserve">Mr. Varnell </w:t>
      </w:r>
      <w:r w:rsidRPr="0018149E">
        <w:rPr>
          <w:rFonts w:ascii="Times New Roman" w:hAnsi="Times New Roman" w:cs="Times New Roman"/>
          <w:b/>
        </w:rPr>
        <w:t>seconded the motion.  The motion carried unanimously</w:t>
      </w:r>
      <w:r>
        <w:rPr>
          <w:rFonts w:ascii="Times New Roman" w:hAnsi="Times New Roman" w:cs="Times New Roman"/>
          <w:b/>
        </w:rPr>
        <w:t xml:space="preserve">. </w:t>
      </w:r>
    </w:p>
    <w:p w14:paraId="06A607F3" w14:textId="77777777" w:rsidR="0092438C" w:rsidRPr="0092438C" w:rsidRDefault="0092438C" w:rsidP="005508D0">
      <w:pPr>
        <w:pStyle w:val="NoSpacing"/>
        <w:jc w:val="both"/>
        <w:rPr>
          <w:rFonts w:ascii="Times New Roman" w:hAnsi="Times New Roman" w:cs="Times New Roman"/>
          <w:i/>
        </w:rPr>
      </w:pPr>
    </w:p>
    <w:p w14:paraId="13B64B7F" w14:textId="77777777" w:rsidR="00EF51BD" w:rsidRPr="008548CF" w:rsidRDefault="0053456A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548CF">
        <w:rPr>
          <w:rFonts w:ascii="Times New Roman" w:hAnsi="Times New Roman" w:cs="Times New Roman"/>
          <w:u w:val="single"/>
        </w:rPr>
        <w:lastRenderedPageBreak/>
        <w:t>Revision Requests Tabled at PRS</w:t>
      </w:r>
      <w:r w:rsidR="00EF51BD" w:rsidRPr="008548CF">
        <w:rPr>
          <w:rFonts w:ascii="Times New Roman" w:hAnsi="Times New Roman" w:cs="Times New Roman"/>
          <w:u w:val="single"/>
        </w:rPr>
        <w:t xml:space="preserve"> (see Key Documents)</w:t>
      </w:r>
    </w:p>
    <w:p w14:paraId="775697E3" w14:textId="77777777" w:rsidR="00DA3FA9" w:rsidRPr="00FC5B5B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>NPRR823, Amend the Definition of an Affiliate</w:t>
      </w:r>
    </w:p>
    <w:p w14:paraId="55AF04CC" w14:textId="77777777" w:rsidR="00DA3FA9" w:rsidRPr="00FC5B5B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>NPRR826, Mitigated Offer Caps for RMR Resources</w:t>
      </w:r>
    </w:p>
    <w:p w14:paraId="6B29D0E1" w14:textId="6FAF9A7E" w:rsidR="00DA3FA9" w:rsidRPr="00FC5B5B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 xml:space="preserve">NPRR838, Updated O&amp;M Cost for RMR Resources  </w:t>
      </w:r>
    </w:p>
    <w:p w14:paraId="0FF1F7FA" w14:textId="1DFD2E78" w:rsidR="00DA3FA9" w:rsidRPr="00FC5B5B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 xml:space="preserve">NPRR849, Clarification of the Range of Voltage Set Points at a Generation Resource’s POI  </w:t>
      </w:r>
    </w:p>
    <w:p w14:paraId="1BD3DEE2" w14:textId="7B98BBA2" w:rsidR="00DA3FA9" w:rsidRPr="00FC5B5B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 xml:space="preserve">NPRR850, Market Suspension and Restart  </w:t>
      </w:r>
    </w:p>
    <w:p w14:paraId="6CB65A41" w14:textId="77777777" w:rsidR="00DA3FA9" w:rsidRPr="00FC5B5B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>NPRR863, Creation of Primary Frequency Response Service Product and Revisions to Responsive Reserve</w:t>
      </w:r>
    </w:p>
    <w:p w14:paraId="5DD5D674" w14:textId="5271B0EE" w:rsidR="00097B06" w:rsidRPr="00FC5B5B" w:rsidRDefault="00097B06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>NPRR871, Customer or Resource Entity Funded Transmission Projects Review Process</w:t>
      </w:r>
    </w:p>
    <w:p w14:paraId="72934418" w14:textId="77777777" w:rsidR="00097B06" w:rsidRPr="00FC5B5B" w:rsidRDefault="00097B06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>NPRR872, Modifying the SASM Shadow Price Cap</w:t>
      </w:r>
    </w:p>
    <w:p w14:paraId="41DD4140" w14:textId="5BA78283" w:rsidR="00500DE8" w:rsidRPr="00FC5B5B" w:rsidRDefault="00500DE8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>NPRR879, SCED Base Point and Performance Evaluation Changes for IRRs that Carry Ancillary Services</w:t>
      </w:r>
    </w:p>
    <w:p w14:paraId="3CC9DD81" w14:textId="4F9382F7" w:rsidR="00043C44" w:rsidRPr="00FC5B5B" w:rsidRDefault="006A28B5" w:rsidP="002113C7">
      <w:pPr>
        <w:pStyle w:val="NoSpacing"/>
        <w:jc w:val="both"/>
        <w:rPr>
          <w:rFonts w:ascii="Times New Roman" w:hAnsi="Times New Roman" w:cs="Times New Roman"/>
        </w:rPr>
      </w:pPr>
      <w:r w:rsidRPr="00FC5B5B">
        <w:rPr>
          <w:rFonts w:ascii="Times New Roman" w:hAnsi="Times New Roman" w:cs="Times New Roman"/>
        </w:rPr>
        <w:t>PRS took no action on these items.</w:t>
      </w:r>
    </w:p>
    <w:p w14:paraId="274369B1" w14:textId="77777777" w:rsidR="00043C44" w:rsidRDefault="00043C44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C966507" w14:textId="77777777" w:rsidR="00FC5B5B" w:rsidRPr="00FC5B5B" w:rsidRDefault="00FC5B5B" w:rsidP="00FC5B5B">
      <w:pPr>
        <w:pStyle w:val="NoSpacing"/>
        <w:jc w:val="both"/>
        <w:rPr>
          <w:rFonts w:ascii="Times New Roman" w:hAnsi="Times New Roman" w:cs="Times New Roman"/>
          <w:i/>
        </w:rPr>
      </w:pPr>
      <w:r w:rsidRPr="00FC5B5B">
        <w:rPr>
          <w:rFonts w:ascii="Times New Roman" w:hAnsi="Times New Roman" w:cs="Times New Roman"/>
          <w:i/>
        </w:rPr>
        <w:t>NPRR869, Clarification of Language Related to Generation Netting for ERCOT-Polled Settlement Meters</w:t>
      </w:r>
    </w:p>
    <w:p w14:paraId="1E2500A4" w14:textId="4B1919A4" w:rsidR="00FC5B5B" w:rsidRPr="00C50379" w:rsidRDefault="00AB1A5F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C50379">
        <w:rPr>
          <w:rFonts w:ascii="Times New Roman" w:hAnsi="Times New Roman" w:cs="Times New Roman"/>
        </w:rPr>
        <w:t>Market Participants and ERCOT Staff discussed the merits of NPRR869 and the 7/3/18 ERCOT comments</w:t>
      </w:r>
      <w:r w:rsidR="00C36F93">
        <w:rPr>
          <w:rFonts w:ascii="Times New Roman" w:hAnsi="Times New Roman" w:cs="Times New Roman"/>
        </w:rPr>
        <w:t>.</w:t>
      </w:r>
    </w:p>
    <w:p w14:paraId="402D2EF6" w14:textId="7C27E7A0" w:rsidR="00186ECA" w:rsidRDefault="00C50379" w:rsidP="002113C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Sams summarized the discussion at the July 11, 2018 WMS meeting</w:t>
      </w:r>
      <w:r w:rsidR="0099225B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 xml:space="preserve">stated </w:t>
      </w:r>
      <w:r w:rsidR="0099225B">
        <w:rPr>
          <w:rFonts w:ascii="Times New Roman" w:hAnsi="Times New Roman" w:cs="Times New Roman"/>
        </w:rPr>
        <w:t xml:space="preserve">that the netting exemption for all types of </w:t>
      </w:r>
      <w:r w:rsidR="0099225B" w:rsidRPr="0084583D">
        <w:rPr>
          <w:rFonts w:ascii="Times New Roman" w:hAnsi="Times New Roman" w:cs="Times New Roman"/>
        </w:rPr>
        <w:t>Qualifying Facilit</w:t>
      </w:r>
      <w:r w:rsidR="0099225B">
        <w:rPr>
          <w:rFonts w:ascii="Times New Roman" w:hAnsi="Times New Roman" w:cs="Times New Roman"/>
        </w:rPr>
        <w:t xml:space="preserve">ies </w:t>
      </w:r>
      <w:r w:rsidR="0099225B" w:rsidRPr="0084583D">
        <w:rPr>
          <w:rFonts w:ascii="Times New Roman" w:hAnsi="Times New Roman" w:cs="Times New Roman"/>
        </w:rPr>
        <w:t>(QF</w:t>
      </w:r>
      <w:r w:rsidR="0099225B">
        <w:rPr>
          <w:rFonts w:ascii="Times New Roman" w:hAnsi="Times New Roman" w:cs="Times New Roman"/>
        </w:rPr>
        <w:t>s</w:t>
      </w:r>
      <w:r w:rsidR="0099225B" w:rsidRPr="0084583D">
        <w:rPr>
          <w:rFonts w:ascii="Times New Roman" w:hAnsi="Times New Roman" w:cs="Times New Roman"/>
        </w:rPr>
        <w:t xml:space="preserve">) </w:t>
      </w:r>
      <w:r w:rsidR="0099225B">
        <w:rPr>
          <w:rFonts w:ascii="Times New Roman" w:hAnsi="Times New Roman" w:cs="Times New Roman"/>
        </w:rPr>
        <w:t>allows them to be more responsive to customer needs. Katie Coleman reviewed the history of the netting exemption</w:t>
      </w:r>
      <w:r w:rsidR="00C961A4">
        <w:rPr>
          <w:rFonts w:ascii="Times New Roman" w:hAnsi="Times New Roman" w:cs="Times New Roman"/>
        </w:rPr>
        <w:t xml:space="preserve"> and the interpretation of associated Load </w:t>
      </w:r>
      <w:r w:rsidR="0099225B">
        <w:rPr>
          <w:rFonts w:ascii="Times New Roman" w:hAnsi="Times New Roman" w:cs="Times New Roman"/>
        </w:rPr>
        <w:t xml:space="preserve">and stated Industrial Customers are concerned for projects that are now on hold awaiting NPRR869 to proceed through the stakeholder process.  </w:t>
      </w:r>
      <w:r w:rsidR="0099225B" w:rsidRPr="0099225B">
        <w:rPr>
          <w:rFonts w:ascii="Times New Roman" w:hAnsi="Times New Roman" w:cs="Times New Roman"/>
        </w:rPr>
        <w:t xml:space="preserve">Kenan </w:t>
      </w:r>
      <w:r w:rsidR="0099225B" w:rsidRPr="00E451D6">
        <w:rPr>
          <w:rFonts w:ascii="Times New Roman" w:hAnsi="Times New Roman" w:cs="Times New Roman"/>
        </w:rPr>
        <w:t>Ögelman</w:t>
      </w:r>
      <w:r w:rsidR="0099225B">
        <w:rPr>
          <w:rFonts w:ascii="Times New Roman" w:hAnsi="Times New Roman" w:cs="Times New Roman"/>
        </w:rPr>
        <w:t xml:space="preserve"> stated ERCOT was not opposed to NPRR869 but wanted to </w:t>
      </w:r>
      <w:r w:rsidR="00C961A4">
        <w:rPr>
          <w:rFonts w:ascii="Times New Roman" w:hAnsi="Times New Roman" w:cs="Times New Roman"/>
        </w:rPr>
        <w:t>provide transparency on the changes t</w:t>
      </w:r>
      <w:r w:rsidR="00186ECA">
        <w:rPr>
          <w:rFonts w:ascii="Times New Roman" w:hAnsi="Times New Roman" w:cs="Times New Roman"/>
        </w:rPr>
        <w:t xml:space="preserve">o the current process.  </w:t>
      </w:r>
      <w:r w:rsidR="00186ECA" w:rsidRPr="00186ECA">
        <w:rPr>
          <w:rFonts w:ascii="Times New Roman" w:hAnsi="Times New Roman" w:cs="Times New Roman"/>
        </w:rPr>
        <w:t xml:space="preserve">Market Participants requested additional time to review NPRR869.  </w:t>
      </w:r>
      <w:r w:rsidR="00186ECA">
        <w:rPr>
          <w:rFonts w:ascii="Times New Roman" w:hAnsi="Times New Roman" w:cs="Times New Roman"/>
        </w:rPr>
        <w:t xml:space="preserve">Ms. K. Coleman offered to provide additional clarifications.  Market Participants and ERCOT Staff reviewed the Revision Request timeline.  Ms. Henson stated NPRR869 would be considered at the August 16, 2018 PRS meeting.  </w:t>
      </w:r>
    </w:p>
    <w:p w14:paraId="1CF986D7" w14:textId="77777777" w:rsidR="00C36F93" w:rsidRDefault="00C36F9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BB6ACEA" w14:textId="77777777" w:rsidR="00C36F93" w:rsidRDefault="00C36F9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A7352BE" w14:textId="77777777" w:rsidR="00CC228B" w:rsidRPr="008548CF" w:rsidRDefault="00CC228B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548CF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02C45F3B" w14:textId="4B897FE1" w:rsidR="00186ECA" w:rsidRDefault="00186ECA" w:rsidP="009F11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186ECA">
        <w:rPr>
          <w:rFonts w:ascii="Times New Roman" w:hAnsi="Times New Roman" w:cs="Times New Roman"/>
          <w:i/>
        </w:rPr>
        <w:t>NPRR880, Publish Real-Time Market Shift Factors for Private Use Network Settlement Points</w:t>
      </w:r>
    </w:p>
    <w:p w14:paraId="32EE00C9" w14:textId="21EDCF9A" w:rsidR="00522939" w:rsidRPr="00522939" w:rsidRDefault="00522939" w:rsidP="00522939">
      <w:pPr>
        <w:pStyle w:val="NoSpacing"/>
        <w:rPr>
          <w:rFonts w:ascii="Times New Roman" w:hAnsi="Times New Roman"/>
          <w:b/>
        </w:rPr>
      </w:pPr>
      <w:r w:rsidRPr="00522939">
        <w:rPr>
          <w:rFonts w:ascii="Times New Roman" w:hAnsi="Times New Roman"/>
          <w:b/>
        </w:rPr>
        <w:t>Mr. Greer moved to table NPRR880 and refer the issue to WMS.  Melissa Trevino seconded the motion.  The motion carried unanimously.</w:t>
      </w:r>
    </w:p>
    <w:p w14:paraId="428600A6" w14:textId="77777777" w:rsidR="00186ECA" w:rsidRDefault="00186ECA" w:rsidP="009F11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4FBB699" w14:textId="73EC5EDA" w:rsidR="00186ECA" w:rsidRDefault="00186ECA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186ECA">
        <w:rPr>
          <w:rFonts w:ascii="Times New Roman" w:hAnsi="Times New Roman" w:cs="Times New Roman"/>
          <w:i/>
        </w:rPr>
        <w:t>NPRR881, Annual Validation Process Revisions</w:t>
      </w:r>
    </w:p>
    <w:p w14:paraId="6F88377D" w14:textId="6DD78B67" w:rsidR="00522939" w:rsidRPr="00522939" w:rsidRDefault="00522939" w:rsidP="00522939">
      <w:pPr>
        <w:pStyle w:val="NoSpacing"/>
        <w:rPr>
          <w:rFonts w:ascii="Times New Roman" w:hAnsi="Times New Roman"/>
        </w:rPr>
      </w:pPr>
      <w:r w:rsidRPr="00522939">
        <w:rPr>
          <w:rFonts w:ascii="Times New Roman" w:hAnsi="Times New Roman"/>
        </w:rPr>
        <w:t xml:space="preserve">Kathy Scott provided an overview of NPRR881 stating it would streamline some of the excessive transactional changes that occur on an annual basis related to </w:t>
      </w:r>
      <w:r w:rsidR="00913F33">
        <w:rPr>
          <w:rFonts w:ascii="Times New Roman" w:hAnsi="Times New Roman"/>
        </w:rPr>
        <w:t>Load P</w:t>
      </w:r>
      <w:r w:rsidRPr="00522939">
        <w:rPr>
          <w:rFonts w:ascii="Times New Roman" w:hAnsi="Times New Roman"/>
        </w:rPr>
        <w:t xml:space="preserve">rofile assignments. </w:t>
      </w:r>
      <w:r w:rsidR="00913F33">
        <w:rPr>
          <w:rFonts w:ascii="Times New Roman" w:hAnsi="Times New Roman"/>
        </w:rPr>
        <w:t xml:space="preserve"> </w:t>
      </w:r>
      <w:r w:rsidRPr="00522939">
        <w:rPr>
          <w:rFonts w:ascii="Times New Roman" w:hAnsi="Times New Roman"/>
        </w:rPr>
        <w:t xml:space="preserve">Ms. Scott reviewed the 7/12/18 RMS comments and summarized the discussion at the July 10, 2018 Retail Market Subcommittee (RMS) </w:t>
      </w:r>
      <w:r w:rsidR="00913F33">
        <w:rPr>
          <w:rFonts w:ascii="Times New Roman" w:hAnsi="Times New Roman"/>
        </w:rPr>
        <w:t>m</w:t>
      </w:r>
      <w:r w:rsidRPr="00522939">
        <w:rPr>
          <w:rFonts w:ascii="Times New Roman" w:hAnsi="Times New Roman"/>
        </w:rPr>
        <w:t>eeting, including the request by Market Partic</w:t>
      </w:r>
      <w:r w:rsidR="0030218F">
        <w:rPr>
          <w:rFonts w:ascii="Times New Roman" w:hAnsi="Times New Roman"/>
        </w:rPr>
        <w:t>i</w:t>
      </w:r>
      <w:r w:rsidRPr="00522939">
        <w:rPr>
          <w:rFonts w:ascii="Times New Roman" w:hAnsi="Times New Roman"/>
        </w:rPr>
        <w:t xml:space="preserve">pants for a review of the annual validation </w:t>
      </w:r>
      <w:r w:rsidR="0030218F">
        <w:rPr>
          <w:rFonts w:ascii="Times New Roman" w:hAnsi="Times New Roman"/>
        </w:rPr>
        <w:t>p</w:t>
      </w:r>
      <w:r w:rsidRPr="00522939">
        <w:rPr>
          <w:rFonts w:ascii="Times New Roman" w:hAnsi="Times New Roman"/>
        </w:rPr>
        <w:t xml:space="preserve">rocess.  </w:t>
      </w:r>
    </w:p>
    <w:p w14:paraId="13451072" w14:textId="77777777" w:rsidR="0030218F" w:rsidRDefault="0030218F" w:rsidP="009F11DB">
      <w:pPr>
        <w:pStyle w:val="NoSpacing"/>
        <w:jc w:val="both"/>
        <w:rPr>
          <w:rFonts w:ascii="Times New Roman" w:hAnsi="Times New Roman" w:cs="Times New Roman"/>
        </w:rPr>
      </w:pPr>
    </w:p>
    <w:p w14:paraId="79E75B86" w14:textId="4069AB8C" w:rsidR="0030218F" w:rsidRPr="0030218F" w:rsidRDefault="0030218F" w:rsidP="0030218F">
      <w:pPr>
        <w:pStyle w:val="NoSpacing"/>
        <w:rPr>
          <w:rFonts w:ascii="Times New Roman" w:hAnsi="Times New Roman"/>
          <w:b/>
        </w:rPr>
      </w:pPr>
      <w:r w:rsidRPr="0030218F">
        <w:rPr>
          <w:rFonts w:ascii="Times New Roman" w:hAnsi="Times New Roman"/>
          <w:b/>
        </w:rPr>
        <w:t>Mr. Burke moved to table NPRR881 and refer the issue to RMS.  Mr. Goff seconded the motion.  The motion carried unanimously.</w:t>
      </w:r>
    </w:p>
    <w:p w14:paraId="5B94AF11" w14:textId="77777777" w:rsidR="0030218F" w:rsidRDefault="0030218F" w:rsidP="009F11DB">
      <w:pPr>
        <w:pStyle w:val="NoSpacing"/>
        <w:jc w:val="both"/>
        <w:rPr>
          <w:rFonts w:ascii="Times New Roman" w:hAnsi="Times New Roman" w:cs="Times New Roman"/>
        </w:rPr>
      </w:pPr>
    </w:p>
    <w:p w14:paraId="55D4177F" w14:textId="4BA13CC3" w:rsidR="00186ECA" w:rsidRDefault="00186ECA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186ECA">
        <w:rPr>
          <w:rFonts w:ascii="Times New Roman" w:hAnsi="Times New Roman" w:cs="Times New Roman"/>
          <w:i/>
        </w:rPr>
        <w:t>NPRR882, Related to PGRR067, Re-powering Procedures</w:t>
      </w:r>
    </w:p>
    <w:p w14:paraId="03A4EAD2" w14:textId="7D210078" w:rsidR="00186ECA" w:rsidRDefault="00876AF7" w:rsidP="009F11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>
        <w:rPr>
          <w:rFonts w:ascii="Times New Roman" w:hAnsi="Times New Roman" w:cs="Times New Roman"/>
        </w:rPr>
        <w:t xml:space="preserve">John Bernecker reviewed the definition clarifications and fee schedule for NPRR882.  Ms. Henson noted the 7/13/18 ROS comments.  </w:t>
      </w:r>
    </w:p>
    <w:p w14:paraId="09068D35" w14:textId="77777777" w:rsidR="00876AF7" w:rsidRDefault="00876AF7" w:rsidP="009F11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F82E282" w14:textId="30E6E025" w:rsidR="00876AF7" w:rsidRPr="00522939" w:rsidRDefault="00876AF7" w:rsidP="00876AF7">
      <w:pPr>
        <w:pStyle w:val="NoSpacing"/>
        <w:rPr>
          <w:rFonts w:ascii="Times New Roman" w:hAnsi="Times New Roman"/>
          <w:b/>
        </w:rPr>
      </w:pPr>
      <w:r w:rsidRPr="00522939">
        <w:rPr>
          <w:rFonts w:ascii="Times New Roman" w:hAnsi="Times New Roman"/>
          <w:b/>
        </w:rPr>
        <w:t xml:space="preserve">Mr. </w:t>
      </w:r>
      <w:r>
        <w:rPr>
          <w:rFonts w:ascii="Times New Roman" w:hAnsi="Times New Roman"/>
          <w:b/>
        </w:rPr>
        <w:t xml:space="preserve">Sams </w:t>
      </w:r>
      <w:r w:rsidRPr="00522939">
        <w:rPr>
          <w:rFonts w:ascii="Times New Roman" w:hAnsi="Times New Roman"/>
          <w:b/>
        </w:rPr>
        <w:t>moved to table NPRR88</w:t>
      </w:r>
      <w:r>
        <w:rPr>
          <w:rFonts w:ascii="Times New Roman" w:hAnsi="Times New Roman"/>
          <w:b/>
        </w:rPr>
        <w:t>2</w:t>
      </w:r>
      <w:r w:rsidRPr="00522939">
        <w:rPr>
          <w:rFonts w:ascii="Times New Roman" w:hAnsi="Times New Roman"/>
          <w:b/>
        </w:rPr>
        <w:t xml:space="preserve"> and refer the issue to </w:t>
      </w:r>
      <w:r>
        <w:rPr>
          <w:rFonts w:ascii="Times New Roman" w:hAnsi="Times New Roman"/>
          <w:b/>
        </w:rPr>
        <w:t>ROS</w:t>
      </w:r>
      <w:r w:rsidRPr="00522939">
        <w:rPr>
          <w:rFonts w:ascii="Times New Roman" w:hAnsi="Times New Roman"/>
          <w:b/>
        </w:rPr>
        <w:t xml:space="preserve">.  </w:t>
      </w:r>
      <w:r>
        <w:rPr>
          <w:rFonts w:ascii="Times New Roman" w:hAnsi="Times New Roman"/>
          <w:b/>
        </w:rPr>
        <w:t xml:space="preserve">Mr. Burke </w:t>
      </w:r>
      <w:r w:rsidRPr="00522939">
        <w:rPr>
          <w:rFonts w:ascii="Times New Roman" w:hAnsi="Times New Roman"/>
          <w:b/>
        </w:rPr>
        <w:t>seconded the motion.  The motion carried unanimously.</w:t>
      </w:r>
    </w:p>
    <w:p w14:paraId="169C07CB" w14:textId="77777777" w:rsidR="00C36F93" w:rsidRDefault="00C36F93" w:rsidP="009F11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3D0EDBC7" w14:textId="0AD6601C" w:rsidR="00186ECA" w:rsidRPr="002A4BEB" w:rsidRDefault="00186ECA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2A4BEB">
        <w:rPr>
          <w:rFonts w:ascii="Times New Roman" w:hAnsi="Times New Roman" w:cs="Times New Roman"/>
          <w:i/>
        </w:rPr>
        <w:t>NPRR883, Adjustment to Settlement Equation for Ancillary Services Assignment</w:t>
      </w:r>
    </w:p>
    <w:p w14:paraId="6B6BB18A" w14:textId="228FE22B" w:rsidR="00C36F93" w:rsidRDefault="00BB2F56" w:rsidP="009F11DB">
      <w:pPr>
        <w:pStyle w:val="NoSpacing"/>
        <w:jc w:val="both"/>
        <w:rPr>
          <w:rFonts w:ascii="Times New Roman" w:hAnsi="Times New Roman" w:cs="Times New Roman"/>
        </w:rPr>
      </w:pPr>
      <w:r w:rsidRPr="002A4BEB">
        <w:rPr>
          <w:rFonts w:ascii="Times New Roman" w:hAnsi="Times New Roman" w:cs="Times New Roman"/>
        </w:rPr>
        <w:t xml:space="preserve">Austin Rosel reviewed NPRR883 and the </w:t>
      </w:r>
      <w:r w:rsidR="002A4BEB" w:rsidRPr="002A4BEB">
        <w:rPr>
          <w:rFonts w:ascii="Times New Roman" w:hAnsi="Times New Roman" w:cs="Times New Roman"/>
        </w:rPr>
        <w:t xml:space="preserve">Ancillary Service Assignment </w:t>
      </w:r>
      <w:r w:rsidR="005C28F6">
        <w:rPr>
          <w:rFonts w:ascii="Times New Roman" w:hAnsi="Times New Roman" w:cs="Times New Roman"/>
        </w:rPr>
        <w:t>S</w:t>
      </w:r>
      <w:r w:rsidRPr="002A4BEB">
        <w:rPr>
          <w:rFonts w:ascii="Times New Roman" w:hAnsi="Times New Roman" w:cs="Times New Roman"/>
        </w:rPr>
        <w:t xml:space="preserve">ettlement scenario </w:t>
      </w:r>
      <w:r w:rsidR="002A4BEB" w:rsidRPr="002A4BEB">
        <w:rPr>
          <w:rFonts w:ascii="Times New Roman" w:hAnsi="Times New Roman" w:cs="Times New Roman"/>
        </w:rPr>
        <w:t xml:space="preserve">that results </w:t>
      </w:r>
    </w:p>
    <w:p w14:paraId="5EC3BFA5" w14:textId="77777777" w:rsidR="00C36F93" w:rsidRDefault="00C36F93" w:rsidP="009F11DB">
      <w:pPr>
        <w:pStyle w:val="NoSpacing"/>
        <w:jc w:val="both"/>
        <w:rPr>
          <w:rFonts w:ascii="Times New Roman" w:hAnsi="Times New Roman" w:cs="Times New Roman"/>
        </w:rPr>
      </w:pPr>
    </w:p>
    <w:p w14:paraId="5D31C20D" w14:textId="1D86FDCF" w:rsidR="00186ECA" w:rsidRPr="002A4BEB" w:rsidRDefault="002A4BEB" w:rsidP="009F11DB">
      <w:pPr>
        <w:pStyle w:val="NoSpacing"/>
        <w:jc w:val="both"/>
        <w:rPr>
          <w:rFonts w:ascii="Times New Roman" w:hAnsi="Times New Roman" w:cs="Times New Roman"/>
        </w:rPr>
      </w:pPr>
      <w:r w:rsidRPr="002A4BEB">
        <w:rPr>
          <w:rFonts w:ascii="Times New Roman" w:hAnsi="Times New Roman" w:cs="Times New Roman"/>
        </w:rPr>
        <w:lastRenderedPageBreak/>
        <w:t>in double payment.  Market Participants requested additional review of the market impacts relating to the Settlement calculations in NPRR883</w:t>
      </w:r>
      <w:r>
        <w:rPr>
          <w:rFonts w:ascii="Times New Roman" w:hAnsi="Times New Roman" w:cs="Times New Roman"/>
        </w:rPr>
        <w:t>.</w:t>
      </w:r>
    </w:p>
    <w:p w14:paraId="21D1746E" w14:textId="77777777" w:rsidR="00BB2F56" w:rsidRDefault="00BB2F56" w:rsidP="009F11DB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0AFC083C" w14:textId="04E45A73" w:rsidR="002A4BEB" w:rsidRPr="00522939" w:rsidRDefault="002A4BEB" w:rsidP="002A4BEB">
      <w:pPr>
        <w:pStyle w:val="NoSpacing"/>
        <w:rPr>
          <w:rFonts w:ascii="Times New Roman" w:hAnsi="Times New Roman"/>
          <w:b/>
        </w:rPr>
      </w:pPr>
      <w:r w:rsidRPr="00522939">
        <w:rPr>
          <w:rFonts w:ascii="Times New Roman" w:hAnsi="Times New Roman"/>
          <w:b/>
        </w:rPr>
        <w:t xml:space="preserve">Mr. </w:t>
      </w:r>
      <w:r>
        <w:rPr>
          <w:rFonts w:ascii="Times New Roman" w:hAnsi="Times New Roman"/>
          <w:b/>
        </w:rPr>
        <w:t xml:space="preserve">Greer </w:t>
      </w:r>
      <w:r w:rsidRPr="00522939">
        <w:rPr>
          <w:rFonts w:ascii="Times New Roman" w:hAnsi="Times New Roman"/>
          <w:b/>
        </w:rPr>
        <w:t>moved to table NPRR88</w:t>
      </w:r>
      <w:r>
        <w:rPr>
          <w:rFonts w:ascii="Times New Roman" w:hAnsi="Times New Roman"/>
          <w:b/>
        </w:rPr>
        <w:t>3</w:t>
      </w:r>
      <w:r w:rsidRPr="00522939">
        <w:rPr>
          <w:rFonts w:ascii="Times New Roman" w:hAnsi="Times New Roman"/>
          <w:b/>
        </w:rPr>
        <w:t xml:space="preserve"> and refer the issue to </w:t>
      </w:r>
      <w:r>
        <w:rPr>
          <w:rFonts w:ascii="Times New Roman" w:hAnsi="Times New Roman"/>
          <w:b/>
        </w:rPr>
        <w:t>WMS.</w:t>
      </w:r>
      <w:r w:rsidRPr="00522939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Mr. Haley </w:t>
      </w:r>
      <w:r w:rsidRPr="00522939">
        <w:rPr>
          <w:rFonts w:ascii="Times New Roman" w:hAnsi="Times New Roman"/>
          <w:b/>
        </w:rPr>
        <w:t>seconded the motion.  The motion carried unanimously.</w:t>
      </w:r>
    </w:p>
    <w:p w14:paraId="3EA64042" w14:textId="77777777" w:rsidR="002A4BEB" w:rsidRPr="008736F8" w:rsidRDefault="002A4BEB" w:rsidP="009F11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487A6F75" w14:textId="0C9B8B36" w:rsidR="00186ECA" w:rsidRPr="008736F8" w:rsidRDefault="00186ECA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8736F8">
        <w:rPr>
          <w:rFonts w:ascii="Times New Roman" w:hAnsi="Times New Roman" w:cs="Times New Roman"/>
          <w:i/>
        </w:rPr>
        <w:t xml:space="preserve">NPRR884, Adjustments to Pricing and Settlement for Reliability Unit Commitments (RUCs) of On-Line Combined Cycle Generation Resources  </w:t>
      </w:r>
    </w:p>
    <w:p w14:paraId="4DB88D94" w14:textId="476EA48D" w:rsidR="008736F8" w:rsidRPr="00522939" w:rsidRDefault="008736F8" w:rsidP="008736F8">
      <w:pPr>
        <w:pStyle w:val="NoSpacing"/>
        <w:rPr>
          <w:rFonts w:ascii="Times New Roman" w:hAnsi="Times New Roman"/>
          <w:b/>
        </w:rPr>
      </w:pPr>
      <w:r w:rsidRPr="008736F8">
        <w:rPr>
          <w:rFonts w:ascii="Times New Roman" w:hAnsi="Times New Roman"/>
          <w:b/>
        </w:rPr>
        <w:t>Mr. Sams moved to table NPRR884 and refer the issue to WMS.  Mr. Greer seconded the motion.  The motion carried unanimously.</w:t>
      </w:r>
    </w:p>
    <w:p w14:paraId="595284AC" w14:textId="77777777" w:rsidR="008736F8" w:rsidRPr="00834C33" w:rsidRDefault="008736F8" w:rsidP="009F11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849B7E" w14:textId="1BE87D6E" w:rsidR="00186ECA" w:rsidRDefault="00186ECA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834C33">
        <w:rPr>
          <w:rFonts w:ascii="Times New Roman" w:hAnsi="Times New Roman" w:cs="Times New Roman"/>
          <w:i/>
        </w:rPr>
        <w:t>NPRR885, Must-Run Alternative (MRA) Details and Revisions Resulting from PUCT Project No. 46369, Rulemaking Relating to Reliability Must-Run Service</w:t>
      </w:r>
      <w:r w:rsidRPr="00186ECA">
        <w:rPr>
          <w:rFonts w:ascii="Times New Roman" w:hAnsi="Times New Roman" w:cs="Times New Roman"/>
          <w:i/>
        </w:rPr>
        <w:t xml:space="preserve">  </w:t>
      </w:r>
    </w:p>
    <w:p w14:paraId="3A39F69D" w14:textId="07EA3235" w:rsidR="00834C33" w:rsidRDefault="007827F6" w:rsidP="009F11DB">
      <w:pPr>
        <w:pStyle w:val="NoSpacing"/>
        <w:jc w:val="both"/>
        <w:rPr>
          <w:rFonts w:ascii="Times New Roman" w:hAnsi="Times New Roman"/>
        </w:rPr>
      </w:pPr>
      <w:r w:rsidRPr="007827F6">
        <w:rPr>
          <w:rFonts w:ascii="Times New Roman" w:hAnsi="Times New Roman" w:cs="Times New Roman"/>
        </w:rPr>
        <w:t>Ino Gonzalez reviewed NPRR885</w:t>
      </w:r>
      <w:r w:rsidR="00C86FC4">
        <w:rPr>
          <w:rFonts w:ascii="Times New Roman" w:hAnsi="Times New Roman" w:cs="Times New Roman"/>
        </w:rPr>
        <w:t xml:space="preserve">, </w:t>
      </w:r>
      <w:r w:rsidRPr="007827F6">
        <w:rPr>
          <w:rFonts w:ascii="Times New Roman" w:hAnsi="Times New Roman" w:cs="Times New Roman"/>
        </w:rPr>
        <w:t xml:space="preserve">summarized the </w:t>
      </w:r>
      <w:r w:rsidR="00C71965">
        <w:rPr>
          <w:rFonts w:ascii="Times New Roman" w:hAnsi="Times New Roman" w:cs="Times New Roman"/>
        </w:rPr>
        <w:t xml:space="preserve">issues addressed in </w:t>
      </w:r>
      <w:r w:rsidRPr="007827F6">
        <w:rPr>
          <w:rFonts w:ascii="Times New Roman" w:hAnsi="Times New Roman" w:cs="Times New Roman"/>
        </w:rPr>
        <w:t>NPRR862, Updates to Address Revisions under PUCT Project 46369</w:t>
      </w:r>
      <w:r w:rsidR="00C86FC4">
        <w:rPr>
          <w:rFonts w:ascii="Times New Roman" w:hAnsi="Times New Roman" w:cs="Times New Roman"/>
        </w:rPr>
        <w:t xml:space="preserve">, </w:t>
      </w:r>
      <w:r w:rsidRPr="007827F6">
        <w:rPr>
          <w:rFonts w:ascii="Times New Roman" w:hAnsi="Times New Roman" w:cs="Times New Roman"/>
        </w:rPr>
        <w:t xml:space="preserve">and </w:t>
      </w:r>
      <w:r w:rsidR="00C86FC4">
        <w:rPr>
          <w:rFonts w:ascii="Times New Roman" w:hAnsi="Times New Roman" w:cs="Times New Roman"/>
        </w:rPr>
        <w:t>stated that other MRA related issues, including the e</w:t>
      </w:r>
      <w:r w:rsidRPr="007827F6">
        <w:rPr>
          <w:rFonts w:ascii="Times New Roman" w:hAnsi="Times New Roman" w:cs="Times New Roman"/>
        </w:rPr>
        <w:t xml:space="preserve">valuation </w:t>
      </w:r>
      <w:r w:rsidR="00C86FC4">
        <w:rPr>
          <w:rFonts w:ascii="Times New Roman" w:hAnsi="Times New Roman" w:cs="Times New Roman"/>
        </w:rPr>
        <w:t>of offers and p</w:t>
      </w:r>
      <w:r w:rsidRPr="007827F6">
        <w:rPr>
          <w:rFonts w:ascii="Times New Roman" w:hAnsi="Times New Roman" w:cs="Times New Roman"/>
        </w:rPr>
        <w:t xml:space="preserve">rice formation </w:t>
      </w:r>
      <w:r w:rsidR="00296DD8">
        <w:rPr>
          <w:rFonts w:ascii="Times New Roman" w:hAnsi="Times New Roman" w:cs="Times New Roman"/>
        </w:rPr>
        <w:t>impacts</w:t>
      </w:r>
      <w:r w:rsidR="00ED3024">
        <w:rPr>
          <w:rFonts w:ascii="Times New Roman" w:hAnsi="Times New Roman" w:cs="Times New Roman"/>
        </w:rPr>
        <w:t>,</w:t>
      </w:r>
      <w:r w:rsidR="00296DD8">
        <w:rPr>
          <w:rFonts w:ascii="Times New Roman" w:hAnsi="Times New Roman" w:cs="Times New Roman"/>
        </w:rPr>
        <w:t xml:space="preserve"> </w:t>
      </w:r>
      <w:r w:rsidR="00C86FC4">
        <w:rPr>
          <w:rFonts w:ascii="Times New Roman" w:hAnsi="Times New Roman" w:cs="Times New Roman"/>
        </w:rPr>
        <w:t xml:space="preserve">will be addressed in </w:t>
      </w:r>
      <w:r w:rsidRPr="007827F6">
        <w:rPr>
          <w:rFonts w:ascii="Times New Roman" w:hAnsi="Times New Roman" w:cs="Times New Roman"/>
        </w:rPr>
        <w:t xml:space="preserve">future Revision Requests.  </w:t>
      </w:r>
      <w:r w:rsidR="00251656">
        <w:rPr>
          <w:rFonts w:ascii="Times New Roman" w:hAnsi="Times New Roman" w:cs="Times New Roman"/>
        </w:rPr>
        <w:t xml:space="preserve">Some Market Participants expressed a </w:t>
      </w:r>
      <w:r w:rsidR="00C71965">
        <w:rPr>
          <w:rFonts w:ascii="Times New Roman" w:hAnsi="Times New Roman" w:cs="Times New Roman"/>
        </w:rPr>
        <w:t xml:space="preserve">concern for the significant cost impact of NPRR885 and expressed a </w:t>
      </w:r>
      <w:r w:rsidR="00251656">
        <w:rPr>
          <w:rFonts w:ascii="Times New Roman" w:hAnsi="Times New Roman" w:cs="Times New Roman"/>
        </w:rPr>
        <w:t xml:space="preserve">desire to </w:t>
      </w:r>
      <w:r w:rsidR="00296DD8">
        <w:rPr>
          <w:rFonts w:ascii="Times New Roman" w:hAnsi="Times New Roman" w:cs="Times New Roman"/>
        </w:rPr>
        <w:t xml:space="preserve">consider </w:t>
      </w:r>
      <w:r w:rsidR="00C36F93">
        <w:rPr>
          <w:rFonts w:ascii="Times New Roman" w:hAnsi="Times New Roman" w:cs="Times New Roman"/>
        </w:rPr>
        <w:t xml:space="preserve">it </w:t>
      </w:r>
      <w:r w:rsidR="00ED3024">
        <w:rPr>
          <w:rFonts w:ascii="Times New Roman" w:hAnsi="Times New Roman" w:cs="Times New Roman"/>
        </w:rPr>
        <w:t>along with</w:t>
      </w:r>
      <w:r w:rsidR="00296DD8">
        <w:rPr>
          <w:rFonts w:ascii="Times New Roman" w:hAnsi="Times New Roman" w:cs="Times New Roman"/>
        </w:rPr>
        <w:t xml:space="preserve"> subsequent</w:t>
      </w:r>
      <w:r w:rsidR="00ED3024">
        <w:rPr>
          <w:rFonts w:ascii="Times New Roman" w:hAnsi="Times New Roman" w:cs="Times New Roman"/>
        </w:rPr>
        <w:t xml:space="preserve"> MRA</w:t>
      </w:r>
      <w:r w:rsidR="00296DD8">
        <w:rPr>
          <w:rFonts w:ascii="Times New Roman" w:hAnsi="Times New Roman" w:cs="Times New Roman"/>
        </w:rPr>
        <w:t xml:space="preserve"> NPRRs.  </w:t>
      </w:r>
      <w:r w:rsidR="00F477A0">
        <w:rPr>
          <w:rFonts w:ascii="Times New Roman" w:hAnsi="Times New Roman" w:cs="Times New Roman"/>
        </w:rPr>
        <w:t xml:space="preserve">Other Market Participants supported vetting of NPRR885 on its own merits as </w:t>
      </w:r>
      <w:r w:rsidR="00C71965">
        <w:rPr>
          <w:rFonts w:ascii="Times New Roman" w:hAnsi="Times New Roman"/>
        </w:rPr>
        <w:t xml:space="preserve">one of a series of Revision Requests to implement the Public Utility Commission of Texas (PUCT) </w:t>
      </w:r>
      <w:r w:rsidR="00296DD8">
        <w:rPr>
          <w:rFonts w:ascii="Times New Roman" w:hAnsi="Times New Roman"/>
        </w:rPr>
        <w:t>changes</w:t>
      </w:r>
      <w:r w:rsidR="00C71965">
        <w:rPr>
          <w:rFonts w:ascii="Times New Roman" w:hAnsi="Times New Roman"/>
        </w:rPr>
        <w:t xml:space="preserve">.  ERCOT Staff reminded Market Participants that the </w:t>
      </w:r>
      <w:r w:rsidR="00296DD8" w:rsidRPr="00296DD8">
        <w:rPr>
          <w:rFonts w:ascii="Times New Roman" w:hAnsi="Times New Roman"/>
        </w:rPr>
        <w:t>MRA Service</w:t>
      </w:r>
      <w:r w:rsidR="00296DD8">
        <w:rPr>
          <w:rFonts w:ascii="Times New Roman" w:hAnsi="Times New Roman"/>
        </w:rPr>
        <w:t xml:space="preserve"> currently exists and that </w:t>
      </w:r>
      <w:r w:rsidR="00963168">
        <w:rPr>
          <w:rFonts w:ascii="Times New Roman" w:hAnsi="Times New Roman"/>
        </w:rPr>
        <w:t xml:space="preserve">the </w:t>
      </w:r>
      <w:r w:rsidR="00C71965">
        <w:rPr>
          <w:rFonts w:ascii="Times New Roman" w:hAnsi="Times New Roman"/>
        </w:rPr>
        <w:t xml:space="preserve">intent </w:t>
      </w:r>
      <w:r w:rsidR="00963168">
        <w:rPr>
          <w:rFonts w:ascii="Times New Roman" w:hAnsi="Times New Roman"/>
        </w:rPr>
        <w:t xml:space="preserve">is </w:t>
      </w:r>
      <w:r w:rsidR="00C71965">
        <w:rPr>
          <w:rFonts w:ascii="Times New Roman" w:hAnsi="Times New Roman"/>
        </w:rPr>
        <w:t xml:space="preserve">to have </w:t>
      </w:r>
      <w:r w:rsidR="00834C33">
        <w:rPr>
          <w:rFonts w:ascii="Times New Roman" w:hAnsi="Times New Roman"/>
        </w:rPr>
        <w:t xml:space="preserve">definitions and rules around it and provide </w:t>
      </w:r>
      <w:r w:rsidR="00C71965">
        <w:rPr>
          <w:rFonts w:ascii="Times New Roman" w:hAnsi="Times New Roman"/>
        </w:rPr>
        <w:t>transparency on the settlement equations</w:t>
      </w:r>
      <w:r w:rsidR="00834C33">
        <w:rPr>
          <w:rFonts w:ascii="Times New Roman" w:hAnsi="Times New Roman"/>
        </w:rPr>
        <w:t xml:space="preserve">.  </w:t>
      </w:r>
      <w:r w:rsidR="00C86FC4">
        <w:rPr>
          <w:rFonts w:ascii="Times New Roman" w:hAnsi="Times New Roman"/>
        </w:rPr>
        <w:t xml:space="preserve">Market Participants requested additional review </w:t>
      </w:r>
      <w:r w:rsidR="00834C33">
        <w:rPr>
          <w:rFonts w:ascii="Times New Roman" w:hAnsi="Times New Roman"/>
        </w:rPr>
        <w:t xml:space="preserve">by WMS.  </w:t>
      </w:r>
    </w:p>
    <w:p w14:paraId="6963AD71" w14:textId="77777777" w:rsidR="00834C33" w:rsidRDefault="00834C33" w:rsidP="009F11DB">
      <w:pPr>
        <w:pStyle w:val="NoSpacing"/>
        <w:jc w:val="both"/>
        <w:rPr>
          <w:rFonts w:ascii="Times New Roman" w:hAnsi="Times New Roman"/>
        </w:rPr>
      </w:pPr>
    </w:p>
    <w:p w14:paraId="31BFFE66" w14:textId="3E94DEB1" w:rsidR="00834C33" w:rsidRPr="00522939" w:rsidRDefault="00834C33" w:rsidP="00834C33">
      <w:pPr>
        <w:pStyle w:val="NoSpacing"/>
        <w:rPr>
          <w:rFonts w:ascii="Times New Roman" w:hAnsi="Times New Roman"/>
          <w:b/>
        </w:rPr>
      </w:pPr>
      <w:r w:rsidRPr="008736F8">
        <w:rPr>
          <w:rFonts w:ascii="Times New Roman" w:hAnsi="Times New Roman"/>
          <w:b/>
        </w:rPr>
        <w:t xml:space="preserve">Mr. </w:t>
      </w:r>
      <w:r>
        <w:rPr>
          <w:rFonts w:ascii="Times New Roman" w:hAnsi="Times New Roman"/>
          <w:b/>
        </w:rPr>
        <w:t xml:space="preserve">Goff </w:t>
      </w:r>
      <w:r w:rsidRPr="008736F8">
        <w:rPr>
          <w:rFonts w:ascii="Times New Roman" w:hAnsi="Times New Roman"/>
          <w:b/>
        </w:rPr>
        <w:t>moved to table NPRR88</w:t>
      </w:r>
      <w:r>
        <w:rPr>
          <w:rFonts w:ascii="Times New Roman" w:hAnsi="Times New Roman"/>
          <w:b/>
        </w:rPr>
        <w:t>5</w:t>
      </w:r>
      <w:r w:rsidRPr="008736F8">
        <w:rPr>
          <w:rFonts w:ascii="Times New Roman" w:hAnsi="Times New Roman"/>
          <w:b/>
        </w:rPr>
        <w:t xml:space="preserve"> and refer the issue to WMS.  Mr. Greer seconded the motion.  The motion carried unanimously.</w:t>
      </w:r>
    </w:p>
    <w:p w14:paraId="2D8F4A2D" w14:textId="77777777" w:rsidR="00834C33" w:rsidRDefault="00834C33" w:rsidP="00834C33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2FA54A52" w14:textId="77777777" w:rsidR="005762EB" w:rsidRPr="00BF0B96" w:rsidRDefault="005762EB" w:rsidP="005762EB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017427" w:rsidRDefault="004C4D6D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7427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7C8DECDB" w14:textId="0A81DB7D" w:rsidR="005762EB" w:rsidRPr="004D19BD" w:rsidRDefault="004D19BD" w:rsidP="005762EB">
      <w:pPr>
        <w:pStyle w:val="NoSpacing"/>
        <w:jc w:val="both"/>
        <w:rPr>
          <w:rFonts w:ascii="Times New Roman" w:hAnsi="Times New Roman" w:cs="Times New Roman"/>
        </w:rPr>
      </w:pPr>
      <w:r w:rsidRPr="004D19BD">
        <w:rPr>
          <w:rFonts w:ascii="Times New Roman" w:hAnsi="Times New Roman" w:cs="Times New Roman"/>
        </w:rPr>
        <w:t xml:space="preserve">Bob Wittmeyer </w:t>
      </w:r>
      <w:r w:rsidR="005161CA" w:rsidRPr="004D19BD">
        <w:rPr>
          <w:rFonts w:ascii="Times New Roman" w:hAnsi="Times New Roman" w:cs="Times New Roman"/>
        </w:rPr>
        <w:t>reviewed recent RTF activities</w:t>
      </w:r>
      <w:r>
        <w:rPr>
          <w:rFonts w:ascii="Times New Roman" w:hAnsi="Times New Roman" w:cs="Times New Roman"/>
        </w:rPr>
        <w:t xml:space="preserve"> including the </w:t>
      </w:r>
      <w:r w:rsidR="00B2518F">
        <w:rPr>
          <w:rFonts w:ascii="Times New Roman" w:hAnsi="Times New Roman" w:cs="Times New Roman"/>
        </w:rPr>
        <w:t>draft Revision Request to replace the definition Non-Modeled Generator.</w:t>
      </w:r>
      <w:r>
        <w:rPr>
          <w:rFonts w:ascii="Times New Roman" w:hAnsi="Times New Roman" w:cs="Times New Roman"/>
        </w:rPr>
        <w:t xml:space="preserve">  Ms. Henson </w:t>
      </w:r>
      <w:r w:rsidRPr="004D19BD">
        <w:rPr>
          <w:rFonts w:ascii="Times New Roman" w:hAnsi="Times New Roman" w:cs="Times New Roman"/>
        </w:rPr>
        <w:t xml:space="preserve">encouraged </w:t>
      </w:r>
      <w:r w:rsidR="005161CA" w:rsidRPr="004D19BD">
        <w:rPr>
          <w:rFonts w:ascii="Times New Roman" w:hAnsi="Times New Roman" w:cs="Times New Roman"/>
        </w:rPr>
        <w:t xml:space="preserve">Market Participants </w:t>
      </w:r>
      <w:r w:rsidR="004B3928" w:rsidRPr="004D19BD">
        <w:rPr>
          <w:rFonts w:ascii="Times New Roman" w:hAnsi="Times New Roman" w:cs="Times New Roman"/>
        </w:rPr>
        <w:t xml:space="preserve">to attend </w:t>
      </w:r>
      <w:r w:rsidR="00AD28D7" w:rsidRPr="004D19BD">
        <w:rPr>
          <w:rFonts w:ascii="Times New Roman" w:hAnsi="Times New Roman" w:cs="Times New Roman"/>
        </w:rPr>
        <w:t xml:space="preserve">the </w:t>
      </w:r>
      <w:r w:rsidR="004B3928" w:rsidRPr="004D19BD">
        <w:rPr>
          <w:rFonts w:ascii="Times New Roman" w:hAnsi="Times New Roman" w:cs="Times New Roman"/>
        </w:rPr>
        <w:t xml:space="preserve">RTF meeting following the </w:t>
      </w:r>
      <w:r w:rsidR="00AD28D7" w:rsidRPr="004D19BD">
        <w:rPr>
          <w:rFonts w:ascii="Times New Roman" w:hAnsi="Times New Roman" w:cs="Times New Roman"/>
        </w:rPr>
        <w:t xml:space="preserve">conclusion of the </w:t>
      </w:r>
      <w:r w:rsidR="004B3928" w:rsidRPr="004D19BD">
        <w:rPr>
          <w:rFonts w:ascii="Times New Roman" w:hAnsi="Times New Roman" w:cs="Times New Roman"/>
        </w:rPr>
        <w:t>PRS me</w:t>
      </w:r>
      <w:r w:rsidR="00AD28D7" w:rsidRPr="004D19BD">
        <w:rPr>
          <w:rFonts w:ascii="Times New Roman" w:hAnsi="Times New Roman" w:cs="Times New Roman"/>
        </w:rPr>
        <w:t>e</w:t>
      </w:r>
      <w:r w:rsidR="004B3928" w:rsidRPr="004D19BD">
        <w:rPr>
          <w:rFonts w:ascii="Times New Roman" w:hAnsi="Times New Roman" w:cs="Times New Roman"/>
        </w:rPr>
        <w:t>ting</w:t>
      </w:r>
      <w:r>
        <w:rPr>
          <w:rFonts w:ascii="Times New Roman" w:hAnsi="Times New Roman" w:cs="Times New Roman"/>
        </w:rPr>
        <w:t xml:space="preserve">.  </w:t>
      </w:r>
      <w:r w:rsidR="005762EB" w:rsidRPr="004D19BD">
        <w:rPr>
          <w:rFonts w:ascii="Times New Roman" w:hAnsi="Times New Roman" w:cs="Times New Roman"/>
        </w:rPr>
        <w:t xml:space="preserve">  </w:t>
      </w:r>
    </w:p>
    <w:p w14:paraId="6DAA8D27" w14:textId="77777777" w:rsidR="005762EB" w:rsidRPr="00BF0B96" w:rsidRDefault="005762EB" w:rsidP="005762E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50F3368" w14:textId="77777777" w:rsidR="00F16649" w:rsidRPr="00BF0B96" w:rsidRDefault="00F16649" w:rsidP="005762E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6BC48837" w:rsidR="00F06013" w:rsidRPr="00017427" w:rsidRDefault="00F06013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7427">
        <w:rPr>
          <w:rFonts w:ascii="Times New Roman" w:hAnsi="Times New Roman" w:cs="Times New Roman"/>
          <w:u w:val="single"/>
        </w:rPr>
        <w:t>Other Business</w:t>
      </w:r>
      <w:r w:rsidR="00481F3C" w:rsidRPr="00017427">
        <w:rPr>
          <w:rFonts w:ascii="Times New Roman" w:hAnsi="Times New Roman" w:cs="Times New Roman"/>
          <w:u w:val="single"/>
        </w:rPr>
        <w:t xml:space="preserve"> </w:t>
      </w:r>
    </w:p>
    <w:p w14:paraId="30075C8D" w14:textId="77777777" w:rsidR="005762EB" w:rsidRPr="00017427" w:rsidRDefault="00C06DE5" w:rsidP="005762EB">
      <w:pPr>
        <w:pStyle w:val="NoSpacing"/>
        <w:jc w:val="both"/>
        <w:rPr>
          <w:rFonts w:ascii="Times New Roman" w:hAnsi="Times New Roman" w:cs="Times New Roman"/>
        </w:rPr>
      </w:pPr>
      <w:r w:rsidRPr="00017427">
        <w:rPr>
          <w:rFonts w:ascii="Times New Roman" w:hAnsi="Times New Roman" w:cs="Times New Roman"/>
        </w:rPr>
        <w:t xml:space="preserve">There was no other business.  </w:t>
      </w:r>
    </w:p>
    <w:p w14:paraId="2D75098B" w14:textId="77777777" w:rsidR="005762EB" w:rsidRPr="00017427" w:rsidRDefault="005762EB" w:rsidP="005762EB">
      <w:pPr>
        <w:pStyle w:val="NoSpacing"/>
        <w:jc w:val="both"/>
        <w:rPr>
          <w:rFonts w:ascii="Times New Roman" w:hAnsi="Times New Roman" w:cs="Times New Roman"/>
        </w:rPr>
      </w:pPr>
    </w:p>
    <w:p w14:paraId="7DFBEB8A" w14:textId="77777777" w:rsidR="005762EB" w:rsidRPr="00017427" w:rsidRDefault="005762EB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6231DA0" w14:textId="5DD0D5C2" w:rsidR="00707A79" w:rsidRPr="00017427" w:rsidRDefault="005762EB" w:rsidP="005762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7427">
        <w:rPr>
          <w:rFonts w:ascii="Times New Roman" w:hAnsi="Times New Roman" w:cs="Times New Roman"/>
          <w:u w:val="single"/>
        </w:rPr>
        <w:t>A</w:t>
      </w:r>
      <w:r w:rsidR="00707A79" w:rsidRPr="00017427">
        <w:rPr>
          <w:rFonts w:ascii="Times New Roman" w:hAnsi="Times New Roman" w:cs="Times New Roman"/>
          <w:u w:val="single"/>
        </w:rPr>
        <w:t>djournment</w:t>
      </w:r>
    </w:p>
    <w:p w14:paraId="5C34456F" w14:textId="50EB5CB6" w:rsidR="00707A79" w:rsidRPr="005762EB" w:rsidRDefault="00707A79" w:rsidP="005762EB">
      <w:pPr>
        <w:pStyle w:val="NoSpacing"/>
        <w:jc w:val="both"/>
        <w:rPr>
          <w:rFonts w:ascii="Times New Roman" w:hAnsi="Times New Roman" w:cs="Times New Roman"/>
        </w:rPr>
      </w:pPr>
      <w:r w:rsidRPr="00017427">
        <w:rPr>
          <w:rFonts w:ascii="Times New Roman" w:hAnsi="Times New Roman" w:cs="Times New Roman"/>
        </w:rPr>
        <w:t>M</w:t>
      </w:r>
      <w:r w:rsidR="00A14CCE" w:rsidRPr="00017427">
        <w:rPr>
          <w:rFonts w:ascii="Times New Roman" w:hAnsi="Times New Roman" w:cs="Times New Roman"/>
        </w:rPr>
        <w:t xml:space="preserve">s. </w:t>
      </w:r>
      <w:r w:rsidR="005A4743" w:rsidRPr="00017427">
        <w:rPr>
          <w:rFonts w:ascii="Times New Roman" w:hAnsi="Times New Roman" w:cs="Times New Roman"/>
        </w:rPr>
        <w:t xml:space="preserve">Henson </w:t>
      </w:r>
      <w:r w:rsidRPr="00017427">
        <w:rPr>
          <w:rFonts w:ascii="Times New Roman" w:hAnsi="Times New Roman" w:cs="Times New Roman"/>
        </w:rPr>
        <w:t xml:space="preserve">adjourned the </w:t>
      </w:r>
      <w:r w:rsidR="00080848" w:rsidRPr="00017427">
        <w:rPr>
          <w:rFonts w:ascii="Times New Roman" w:hAnsi="Times New Roman" w:cs="Times New Roman"/>
        </w:rPr>
        <w:t>Ju</w:t>
      </w:r>
      <w:r w:rsidR="00017427" w:rsidRPr="00017427">
        <w:rPr>
          <w:rFonts w:ascii="Times New Roman" w:hAnsi="Times New Roman" w:cs="Times New Roman"/>
        </w:rPr>
        <w:t xml:space="preserve">ly 19, </w:t>
      </w:r>
      <w:r w:rsidR="000F45FE" w:rsidRPr="00017427">
        <w:rPr>
          <w:rFonts w:ascii="Times New Roman" w:hAnsi="Times New Roman" w:cs="Times New Roman"/>
        </w:rPr>
        <w:t xml:space="preserve">2018 </w:t>
      </w:r>
      <w:r w:rsidRPr="00017427">
        <w:rPr>
          <w:rFonts w:ascii="Times New Roman" w:hAnsi="Times New Roman" w:cs="Times New Roman"/>
        </w:rPr>
        <w:t xml:space="preserve">PRS meeting at </w:t>
      </w:r>
      <w:r w:rsidR="00846471" w:rsidRPr="00017427">
        <w:rPr>
          <w:rFonts w:ascii="Times New Roman" w:hAnsi="Times New Roman" w:cs="Times New Roman"/>
        </w:rPr>
        <w:t>1</w:t>
      </w:r>
      <w:r w:rsidR="00017427" w:rsidRPr="00017427">
        <w:rPr>
          <w:rFonts w:ascii="Times New Roman" w:hAnsi="Times New Roman" w:cs="Times New Roman"/>
        </w:rPr>
        <w:t xml:space="preserve">1:31 </w:t>
      </w:r>
      <w:r w:rsidR="000F45FE" w:rsidRPr="00017427">
        <w:rPr>
          <w:rFonts w:ascii="Times New Roman" w:hAnsi="Times New Roman" w:cs="Times New Roman"/>
        </w:rPr>
        <w:t>a</w:t>
      </w:r>
      <w:r w:rsidR="00DD7CEF" w:rsidRPr="00017427">
        <w:rPr>
          <w:rFonts w:ascii="Times New Roman" w:hAnsi="Times New Roman" w:cs="Times New Roman"/>
        </w:rPr>
        <w:t>.m.</w:t>
      </w:r>
      <w:r w:rsidR="00DD7CEF" w:rsidRPr="005762EB">
        <w:rPr>
          <w:rFonts w:ascii="Times New Roman" w:hAnsi="Times New Roman" w:cs="Times New Roman"/>
        </w:rPr>
        <w:t xml:space="preserve"> </w:t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A936F" w14:textId="77777777" w:rsidR="004624BB" w:rsidRDefault="004624BB" w:rsidP="00C96B32">
      <w:pPr>
        <w:spacing w:after="0" w:line="240" w:lineRule="auto"/>
      </w:pPr>
      <w:r>
        <w:separator/>
      </w:r>
    </w:p>
  </w:endnote>
  <w:endnote w:type="continuationSeparator" w:id="0">
    <w:p w14:paraId="5C1E39B1" w14:textId="77777777" w:rsidR="004624BB" w:rsidRDefault="004624BB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7E234A40" w:rsidR="00296DD8" w:rsidRPr="00EF73CC" w:rsidRDefault="00296DD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July 19, 2018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296DD8" w:rsidRPr="00EF73CC" w:rsidRDefault="00296DD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661233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661233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296DD8" w:rsidRDefault="00296DD8" w:rsidP="00A9222E">
    <w:pPr>
      <w:pStyle w:val="Footer"/>
    </w:pPr>
  </w:p>
  <w:p w14:paraId="120383DC" w14:textId="77777777" w:rsidR="00296DD8" w:rsidRDefault="00296D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FF0DB" w14:textId="77777777" w:rsidR="004624BB" w:rsidRDefault="004624BB" w:rsidP="00C96B32">
      <w:pPr>
        <w:spacing w:after="0" w:line="240" w:lineRule="auto"/>
      </w:pPr>
      <w:r>
        <w:separator/>
      </w:r>
    </w:p>
  </w:footnote>
  <w:footnote w:type="continuationSeparator" w:id="0">
    <w:p w14:paraId="07D0ABDB" w14:textId="77777777" w:rsidR="004624BB" w:rsidRDefault="004624BB" w:rsidP="00C96B32">
      <w:pPr>
        <w:spacing w:after="0" w:line="240" w:lineRule="auto"/>
      </w:pPr>
      <w:r>
        <w:continuationSeparator/>
      </w:r>
    </w:p>
  </w:footnote>
  <w:footnote w:id="1">
    <w:p w14:paraId="039A8191" w14:textId="4A913CC6" w:rsidR="00296DD8" w:rsidRDefault="00296DD8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DA793E" w:rsidRPr="00736DE3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http://www.ercot.com/calendar/2018/7/19/138500-PRS</w:t>
        </w:r>
      </w:hyperlink>
      <w:r w:rsidR="00DA793E"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080CB7FB" w14:textId="77777777" w:rsidR="00296DD8" w:rsidRPr="00FE11E4" w:rsidRDefault="00296DD8" w:rsidP="00D16019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C8C"/>
    <w:rsid w:val="00001E1E"/>
    <w:rsid w:val="0000230E"/>
    <w:rsid w:val="0000332A"/>
    <w:rsid w:val="00003600"/>
    <w:rsid w:val="00005793"/>
    <w:rsid w:val="00007F69"/>
    <w:rsid w:val="00011143"/>
    <w:rsid w:val="000111C3"/>
    <w:rsid w:val="000124CB"/>
    <w:rsid w:val="000132D1"/>
    <w:rsid w:val="0001443F"/>
    <w:rsid w:val="00014A9D"/>
    <w:rsid w:val="00017427"/>
    <w:rsid w:val="00017502"/>
    <w:rsid w:val="00023BF1"/>
    <w:rsid w:val="0002416F"/>
    <w:rsid w:val="00025402"/>
    <w:rsid w:val="00025652"/>
    <w:rsid w:val="0002582A"/>
    <w:rsid w:val="0002782F"/>
    <w:rsid w:val="00027A68"/>
    <w:rsid w:val="00030C80"/>
    <w:rsid w:val="00032592"/>
    <w:rsid w:val="000327E4"/>
    <w:rsid w:val="00033330"/>
    <w:rsid w:val="00033361"/>
    <w:rsid w:val="00033E4A"/>
    <w:rsid w:val="00034142"/>
    <w:rsid w:val="00034EBD"/>
    <w:rsid w:val="0003552A"/>
    <w:rsid w:val="0003569A"/>
    <w:rsid w:val="00036953"/>
    <w:rsid w:val="00042EFA"/>
    <w:rsid w:val="00043C44"/>
    <w:rsid w:val="0004511F"/>
    <w:rsid w:val="0004521A"/>
    <w:rsid w:val="000457C8"/>
    <w:rsid w:val="00045A75"/>
    <w:rsid w:val="00046185"/>
    <w:rsid w:val="00046CFF"/>
    <w:rsid w:val="00047C30"/>
    <w:rsid w:val="00050368"/>
    <w:rsid w:val="00050769"/>
    <w:rsid w:val="000514E2"/>
    <w:rsid w:val="000531D1"/>
    <w:rsid w:val="000538A1"/>
    <w:rsid w:val="00053A0A"/>
    <w:rsid w:val="0005589C"/>
    <w:rsid w:val="0005607C"/>
    <w:rsid w:val="00056C2A"/>
    <w:rsid w:val="000601C1"/>
    <w:rsid w:val="0006179C"/>
    <w:rsid w:val="00062290"/>
    <w:rsid w:val="000633E5"/>
    <w:rsid w:val="000659E0"/>
    <w:rsid w:val="00066992"/>
    <w:rsid w:val="0006761D"/>
    <w:rsid w:val="00073056"/>
    <w:rsid w:val="000734A0"/>
    <w:rsid w:val="000738C9"/>
    <w:rsid w:val="00073CFD"/>
    <w:rsid w:val="0007407C"/>
    <w:rsid w:val="000741DE"/>
    <w:rsid w:val="00074E8C"/>
    <w:rsid w:val="000758C1"/>
    <w:rsid w:val="00076DAA"/>
    <w:rsid w:val="00077114"/>
    <w:rsid w:val="00077BF5"/>
    <w:rsid w:val="00080848"/>
    <w:rsid w:val="0008166B"/>
    <w:rsid w:val="000820C5"/>
    <w:rsid w:val="0008220B"/>
    <w:rsid w:val="00082419"/>
    <w:rsid w:val="00082A26"/>
    <w:rsid w:val="000838B3"/>
    <w:rsid w:val="000842EF"/>
    <w:rsid w:val="000851F3"/>
    <w:rsid w:val="000854BE"/>
    <w:rsid w:val="00085801"/>
    <w:rsid w:val="00085D49"/>
    <w:rsid w:val="00086A9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5A0"/>
    <w:rsid w:val="00094F65"/>
    <w:rsid w:val="00095EA8"/>
    <w:rsid w:val="00096E9D"/>
    <w:rsid w:val="00097B06"/>
    <w:rsid w:val="000A1DBA"/>
    <w:rsid w:val="000A2678"/>
    <w:rsid w:val="000A2DD0"/>
    <w:rsid w:val="000A327F"/>
    <w:rsid w:val="000A4205"/>
    <w:rsid w:val="000A43E8"/>
    <w:rsid w:val="000B366C"/>
    <w:rsid w:val="000B3E37"/>
    <w:rsid w:val="000B3EAF"/>
    <w:rsid w:val="000B3ECC"/>
    <w:rsid w:val="000B49B1"/>
    <w:rsid w:val="000B49FA"/>
    <w:rsid w:val="000B6DB9"/>
    <w:rsid w:val="000B6E73"/>
    <w:rsid w:val="000B70AA"/>
    <w:rsid w:val="000B78D8"/>
    <w:rsid w:val="000C0CFF"/>
    <w:rsid w:val="000C232B"/>
    <w:rsid w:val="000C23C3"/>
    <w:rsid w:val="000C7782"/>
    <w:rsid w:val="000C7982"/>
    <w:rsid w:val="000C7AFD"/>
    <w:rsid w:val="000C7E5F"/>
    <w:rsid w:val="000D0104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32BA"/>
    <w:rsid w:val="000E36A7"/>
    <w:rsid w:val="000E3E8F"/>
    <w:rsid w:val="000E41C0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4E9"/>
    <w:rsid w:val="000F11B3"/>
    <w:rsid w:val="000F23B2"/>
    <w:rsid w:val="000F331D"/>
    <w:rsid w:val="000F45FE"/>
    <w:rsid w:val="000F54BB"/>
    <w:rsid w:val="000F5DA9"/>
    <w:rsid w:val="000F6D5C"/>
    <w:rsid w:val="00101483"/>
    <w:rsid w:val="00104076"/>
    <w:rsid w:val="001061BC"/>
    <w:rsid w:val="00106675"/>
    <w:rsid w:val="001076B5"/>
    <w:rsid w:val="001104F4"/>
    <w:rsid w:val="00110AFF"/>
    <w:rsid w:val="00111D9D"/>
    <w:rsid w:val="0011344C"/>
    <w:rsid w:val="0011387A"/>
    <w:rsid w:val="00113FB0"/>
    <w:rsid w:val="001149B0"/>
    <w:rsid w:val="00117BA5"/>
    <w:rsid w:val="0012015D"/>
    <w:rsid w:val="001203FC"/>
    <w:rsid w:val="001212C3"/>
    <w:rsid w:val="00121953"/>
    <w:rsid w:val="00121F25"/>
    <w:rsid w:val="001229CB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D0"/>
    <w:rsid w:val="0013218E"/>
    <w:rsid w:val="001328AF"/>
    <w:rsid w:val="0013399D"/>
    <w:rsid w:val="0013521F"/>
    <w:rsid w:val="001358F4"/>
    <w:rsid w:val="00136D8E"/>
    <w:rsid w:val="0014058F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153B"/>
    <w:rsid w:val="00152D9A"/>
    <w:rsid w:val="00152F70"/>
    <w:rsid w:val="0015357F"/>
    <w:rsid w:val="001561DD"/>
    <w:rsid w:val="00156A06"/>
    <w:rsid w:val="00160B46"/>
    <w:rsid w:val="00161B32"/>
    <w:rsid w:val="00161D23"/>
    <w:rsid w:val="00161FC6"/>
    <w:rsid w:val="0016304F"/>
    <w:rsid w:val="001659E8"/>
    <w:rsid w:val="001661C8"/>
    <w:rsid w:val="001667C2"/>
    <w:rsid w:val="001677CA"/>
    <w:rsid w:val="00167F74"/>
    <w:rsid w:val="0017355C"/>
    <w:rsid w:val="001755BC"/>
    <w:rsid w:val="00175790"/>
    <w:rsid w:val="0017644F"/>
    <w:rsid w:val="00177B1B"/>
    <w:rsid w:val="00180D83"/>
    <w:rsid w:val="00180DFC"/>
    <w:rsid w:val="00180F51"/>
    <w:rsid w:val="0018149E"/>
    <w:rsid w:val="001824F8"/>
    <w:rsid w:val="0018414F"/>
    <w:rsid w:val="0018602C"/>
    <w:rsid w:val="0018638E"/>
    <w:rsid w:val="0018659E"/>
    <w:rsid w:val="00186770"/>
    <w:rsid w:val="00186AF8"/>
    <w:rsid w:val="00186E18"/>
    <w:rsid w:val="00186ECA"/>
    <w:rsid w:val="00187011"/>
    <w:rsid w:val="00190378"/>
    <w:rsid w:val="001923A2"/>
    <w:rsid w:val="00192598"/>
    <w:rsid w:val="00192B26"/>
    <w:rsid w:val="00193282"/>
    <w:rsid w:val="00194AA1"/>
    <w:rsid w:val="001957E7"/>
    <w:rsid w:val="00196CEE"/>
    <w:rsid w:val="00196EA9"/>
    <w:rsid w:val="00197066"/>
    <w:rsid w:val="001972CA"/>
    <w:rsid w:val="001A1212"/>
    <w:rsid w:val="001A1327"/>
    <w:rsid w:val="001A2AD1"/>
    <w:rsid w:val="001A2C74"/>
    <w:rsid w:val="001A2E88"/>
    <w:rsid w:val="001A3EB9"/>
    <w:rsid w:val="001A481A"/>
    <w:rsid w:val="001A6ABC"/>
    <w:rsid w:val="001A7714"/>
    <w:rsid w:val="001B0EB2"/>
    <w:rsid w:val="001B101A"/>
    <w:rsid w:val="001B2D80"/>
    <w:rsid w:val="001B34A0"/>
    <w:rsid w:val="001B57FA"/>
    <w:rsid w:val="001B5FB3"/>
    <w:rsid w:val="001B68AD"/>
    <w:rsid w:val="001C0987"/>
    <w:rsid w:val="001C0CBE"/>
    <w:rsid w:val="001C1B29"/>
    <w:rsid w:val="001C2476"/>
    <w:rsid w:val="001C3990"/>
    <w:rsid w:val="001C40B5"/>
    <w:rsid w:val="001C486C"/>
    <w:rsid w:val="001C4C02"/>
    <w:rsid w:val="001C535E"/>
    <w:rsid w:val="001C71D4"/>
    <w:rsid w:val="001D0706"/>
    <w:rsid w:val="001D0D13"/>
    <w:rsid w:val="001D1AF6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3A4E"/>
    <w:rsid w:val="001E4EDD"/>
    <w:rsid w:val="001E575F"/>
    <w:rsid w:val="001F0124"/>
    <w:rsid w:val="001F1B44"/>
    <w:rsid w:val="001F1DB5"/>
    <w:rsid w:val="001F2072"/>
    <w:rsid w:val="001F3767"/>
    <w:rsid w:val="001F4C04"/>
    <w:rsid w:val="001F516D"/>
    <w:rsid w:val="001F5D9F"/>
    <w:rsid w:val="001F6997"/>
    <w:rsid w:val="0020097A"/>
    <w:rsid w:val="0020512C"/>
    <w:rsid w:val="0020578E"/>
    <w:rsid w:val="00206854"/>
    <w:rsid w:val="00206F1F"/>
    <w:rsid w:val="00211389"/>
    <w:rsid w:val="002113C7"/>
    <w:rsid w:val="002142EB"/>
    <w:rsid w:val="00214D25"/>
    <w:rsid w:val="00215B0A"/>
    <w:rsid w:val="00215EAB"/>
    <w:rsid w:val="0021763F"/>
    <w:rsid w:val="00221D09"/>
    <w:rsid w:val="002229FB"/>
    <w:rsid w:val="0022391A"/>
    <w:rsid w:val="0022661B"/>
    <w:rsid w:val="00230086"/>
    <w:rsid w:val="00234085"/>
    <w:rsid w:val="002346C3"/>
    <w:rsid w:val="00235F3C"/>
    <w:rsid w:val="0024239E"/>
    <w:rsid w:val="002435BC"/>
    <w:rsid w:val="00244151"/>
    <w:rsid w:val="00246D2A"/>
    <w:rsid w:val="002473FA"/>
    <w:rsid w:val="00251656"/>
    <w:rsid w:val="0025338A"/>
    <w:rsid w:val="002533EC"/>
    <w:rsid w:val="00257696"/>
    <w:rsid w:val="002613E5"/>
    <w:rsid w:val="00261945"/>
    <w:rsid w:val="0026464B"/>
    <w:rsid w:val="0026496D"/>
    <w:rsid w:val="00265A28"/>
    <w:rsid w:val="002669D5"/>
    <w:rsid w:val="00266BDC"/>
    <w:rsid w:val="0026779F"/>
    <w:rsid w:val="00270623"/>
    <w:rsid w:val="00271122"/>
    <w:rsid w:val="00280DFD"/>
    <w:rsid w:val="002821E7"/>
    <w:rsid w:val="0029256D"/>
    <w:rsid w:val="0029277C"/>
    <w:rsid w:val="00292BF1"/>
    <w:rsid w:val="00292DA4"/>
    <w:rsid w:val="00292F30"/>
    <w:rsid w:val="00293140"/>
    <w:rsid w:val="00296DD8"/>
    <w:rsid w:val="002A0821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84C"/>
    <w:rsid w:val="002B186A"/>
    <w:rsid w:val="002B2BEA"/>
    <w:rsid w:val="002B339E"/>
    <w:rsid w:val="002B38DC"/>
    <w:rsid w:val="002B6550"/>
    <w:rsid w:val="002B7377"/>
    <w:rsid w:val="002C02E5"/>
    <w:rsid w:val="002C0D1F"/>
    <w:rsid w:val="002C0D64"/>
    <w:rsid w:val="002C144C"/>
    <w:rsid w:val="002C1DAB"/>
    <w:rsid w:val="002C2081"/>
    <w:rsid w:val="002C217D"/>
    <w:rsid w:val="002C3DDE"/>
    <w:rsid w:val="002C4823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E4D"/>
    <w:rsid w:val="002D5803"/>
    <w:rsid w:val="002D59BA"/>
    <w:rsid w:val="002D6375"/>
    <w:rsid w:val="002D7011"/>
    <w:rsid w:val="002E0B64"/>
    <w:rsid w:val="002E11BE"/>
    <w:rsid w:val="002E1268"/>
    <w:rsid w:val="002E1A77"/>
    <w:rsid w:val="002E3643"/>
    <w:rsid w:val="002E5B8E"/>
    <w:rsid w:val="002E5F69"/>
    <w:rsid w:val="002E5F71"/>
    <w:rsid w:val="002E70E6"/>
    <w:rsid w:val="002E787A"/>
    <w:rsid w:val="002E7FA2"/>
    <w:rsid w:val="002F00BF"/>
    <w:rsid w:val="002F0D2B"/>
    <w:rsid w:val="002F0EDE"/>
    <w:rsid w:val="002F10E1"/>
    <w:rsid w:val="002F18E4"/>
    <w:rsid w:val="002F3715"/>
    <w:rsid w:val="002F4E34"/>
    <w:rsid w:val="002F58B3"/>
    <w:rsid w:val="002F5A75"/>
    <w:rsid w:val="002F636D"/>
    <w:rsid w:val="002F676A"/>
    <w:rsid w:val="002F6E89"/>
    <w:rsid w:val="002F7F34"/>
    <w:rsid w:val="00301023"/>
    <w:rsid w:val="0030218F"/>
    <w:rsid w:val="003026BE"/>
    <w:rsid w:val="003056FA"/>
    <w:rsid w:val="003060E4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416"/>
    <w:rsid w:val="00315790"/>
    <w:rsid w:val="00317014"/>
    <w:rsid w:val="003221A4"/>
    <w:rsid w:val="00322296"/>
    <w:rsid w:val="00322B5A"/>
    <w:rsid w:val="0032318A"/>
    <w:rsid w:val="003237B2"/>
    <w:rsid w:val="00323C06"/>
    <w:rsid w:val="00324235"/>
    <w:rsid w:val="003251DA"/>
    <w:rsid w:val="00325351"/>
    <w:rsid w:val="00325C53"/>
    <w:rsid w:val="00325E9A"/>
    <w:rsid w:val="003270CC"/>
    <w:rsid w:val="003309B8"/>
    <w:rsid w:val="0033172B"/>
    <w:rsid w:val="00332A20"/>
    <w:rsid w:val="003345C8"/>
    <w:rsid w:val="00334A29"/>
    <w:rsid w:val="00334EA9"/>
    <w:rsid w:val="00335ACD"/>
    <w:rsid w:val="00340C69"/>
    <w:rsid w:val="00340E02"/>
    <w:rsid w:val="003411C8"/>
    <w:rsid w:val="0034236F"/>
    <w:rsid w:val="00343195"/>
    <w:rsid w:val="00343484"/>
    <w:rsid w:val="003438DE"/>
    <w:rsid w:val="00343E7B"/>
    <w:rsid w:val="00344731"/>
    <w:rsid w:val="003473F0"/>
    <w:rsid w:val="00347B45"/>
    <w:rsid w:val="00347E83"/>
    <w:rsid w:val="00353D1F"/>
    <w:rsid w:val="003541AD"/>
    <w:rsid w:val="003548B5"/>
    <w:rsid w:val="0035569D"/>
    <w:rsid w:val="003556B0"/>
    <w:rsid w:val="00356F37"/>
    <w:rsid w:val="00357AF2"/>
    <w:rsid w:val="00364363"/>
    <w:rsid w:val="00365701"/>
    <w:rsid w:val="00367ED6"/>
    <w:rsid w:val="00371BC3"/>
    <w:rsid w:val="0037253E"/>
    <w:rsid w:val="00374821"/>
    <w:rsid w:val="00374E1C"/>
    <w:rsid w:val="0037502A"/>
    <w:rsid w:val="00375599"/>
    <w:rsid w:val="00375EBA"/>
    <w:rsid w:val="00376B4C"/>
    <w:rsid w:val="00377A2D"/>
    <w:rsid w:val="0038017B"/>
    <w:rsid w:val="0038125B"/>
    <w:rsid w:val="00381D29"/>
    <w:rsid w:val="00382EDB"/>
    <w:rsid w:val="003832DB"/>
    <w:rsid w:val="00383FFA"/>
    <w:rsid w:val="00385D74"/>
    <w:rsid w:val="003860B9"/>
    <w:rsid w:val="00386533"/>
    <w:rsid w:val="00386C27"/>
    <w:rsid w:val="00387569"/>
    <w:rsid w:val="00387A6E"/>
    <w:rsid w:val="0039008F"/>
    <w:rsid w:val="003905F5"/>
    <w:rsid w:val="00390CF8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F7"/>
    <w:rsid w:val="003A6F50"/>
    <w:rsid w:val="003A6F69"/>
    <w:rsid w:val="003B4A37"/>
    <w:rsid w:val="003B5714"/>
    <w:rsid w:val="003B7214"/>
    <w:rsid w:val="003B72F7"/>
    <w:rsid w:val="003C0CCB"/>
    <w:rsid w:val="003C1DAB"/>
    <w:rsid w:val="003C2F1C"/>
    <w:rsid w:val="003C5252"/>
    <w:rsid w:val="003C7385"/>
    <w:rsid w:val="003C77EF"/>
    <w:rsid w:val="003C7E64"/>
    <w:rsid w:val="003D0116"/>
    <w:rsid w:val="003D036B"/>
    <w:rsid w:val="003D255F"/>
    <w:rsid w:val="003D25A0"/>
    <w:rsid w:val="003D2F45"/>
    <w:rsid w:val="003D3704"/>
    <w:rsid w:val="003D3EE2"/>
    <w:rsid w:val="003D5C8E"/>
    <w:rsid w:val="003D6EED"/>
    <w:rsid w:val="003E013A"/>
    <w:rsid w:val="003E1D3D"/>
    <w:rsid w:val="003E338C"/>
    <w:rsid w:val="003E40F3"/>
    <w:rsid w:val="003E4C6F"/>
    <w:rsid w:val="003E5D51"/>
    <w:rsid w:val="003F0E0F"/>
    <w:rsid w:val="003F219A"/>
    <w:rsid w:val="003F5F22"/>
    <w:rsid w:val="003F6CDB"/>
    <w:rsid w:val="003F711A"/>
    <w:rsid w:val="004013C2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849"/>
    <w:rsid w:val="00415622"/>
    <w:rsid w:val="004157E2"/>
    <w:rsid w:val="00416312"/>
    <w:rsid w:val="00420674"/>
    <w:rsid w:val="00421BD0"/>
    <w:rsid w:val="00421EE7"/>
    <w:rsid w:val="00424BEF"/>
    <w:rsid w:val="00425E35"/>
    <w:rsid w:val="004317E1"/>
    <w:rsid w:val="004325EF"/>
    <w:rsid w:val="004348CD"/>
    <w:rsid w:val="0043543C"/>
    <w:rsid w:val="00435812"/>
    <w:rsid w:val="00436FF3"/>
    <w:rsid w:val="00442949"/>
    <w:rsid w:val="00442C5A"/>
    <w:rsid w:val="00445F44"/>
    <w:rsid w:val="0045027B"/>
    <w:rsid w:val="0045067A"/>
    <w:rsid w:val="00450808"/>
    <w:rsid w:val="00451B5A"/>
    <w:rsid w:val="00452020"/>
    <w:rsid w:val="004528FB"/>
    <w:rsid w:val="00453255"/>
    <w:rsid w:val="00453687"/>
    <w:rsid w:val="00454E49"/>
    <w:rsid w:val="00455669"/>
    <w:rsid w:val="00457516"/>
    <w:rsid w:val="00460867"/>
    <w:rsid w:val="00460C69"/>
    <w:rsid w:val="004611DC"/>
    <w:rsid w:val="0046249A"/>
    <w:rsid w:val="004624BB"/>
    <w:rsid w:val="00463886"/>
    <w:rsid w:val="004651CE"/>
    <w:rsid w:val="00466145"/>
    <w:rsid w:val="0046646F"/>
    <w:rsid w:val="004665DB"/>
    <w:rsid w:val="00467608"/>
    <w:rsid w:val="0046790C"/>
    <w:rsid w:val="00470E07"/>
    <w:rsid w:val="00472754"/>
    <w:rsid w:val="00472906"/>
    <w:rsid w:val="00472960"/>
    <w:rsid w:val="0047385D"/>
    <w:rsid w:val="00473C83"/>
    <w:rsid w:val="00474A6F"/>
    <w:rsid w:val="00475DAB"/>
    <w:rsid w:val="004766B0"/>
    <w:rsid w:val="00476E25"/>
    <w:rsid w:val="0048016A"/>
    <w:rsid w:val="00480276"/>
    <w:rsid w:val="00481F3C"/>
    <w:rsid w:val="00482B6E"/>
    <w:rsid w:val="00485DFF"/>
    <w:rsid w:val="00486326"/>
    <w:rsid w:val="00492B24"/>
    <w:rsid w:val="00493A9B"/>
    <w:rsid w:val="00495F2B"/>
    <w:rsid w:val="004969C4"/>
    <w:rsid w:val="00497787"/>
    <w:rsid w:val="004A001B"/>
    <w:rsid w:val="004A03B5"/>
    <w:rsid w:val="004A06CB"/>
    <w:rsid w:val="004A1DDA"/>
    <w:rsid w:val="004A223F"/>
    <w:rsid w:val="004A2F61"/>
    <w:rsid w:val="004A311C"/>
    <w:rsid w:val="004A476C"/>
    <w:rsid w:val="004A52C1"/>
    <w:rsid w:val="004A5FC8"/>
    <w:rsid w:val="004A6E5B"/>
    <w:rsid w:val="004B04EB"/>
    <w:rsid w:val="004B0B88"/>
    <w:rsid w:val="004B0F6C"/>
    <w:rsid w:val="004B181E"/>
    <w:rsid w:val="004B198A"/>
    <w:rsid w:val="004B1D9A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5D3"/>
    <w:rsid w:val="004C1511"/>
    <w:rsid w:val="004C1D0C"/>
    <w:rsid w:val="004C48F2"/>
    <w:rsid w:val="004C4B8C"/>
    <w:rsid w:val="004C4D6D"/>
    <w:rsid w:val="004C4D94"/>
    <w:rsid w:val="004C4E6E"/>
    <w:rsid w:val="004C5983"/>
    <w:rsid w:val="004D0473"/>
    <w:rsid w:val="004D19BD"/>
    <w:rsid w:val="004D2097"/>
    <w:rsid w:val="004D225E"/>
    <w:rsid w:val="004D2B58"/>
    <w:rsid w:val="004D30C5"/>
    <w:rsid w:val="004D3CB6"/>
    <w:rsid w:val="004D5530"/>
    <w:rsid w:val="004D60E0"/>
    <w:rsid w:val="004E01D1"/>
    <w:rsid w:val="004E0278"/>
    <w:rsid w:val="004E0D18"/>
    <w:rsid w:val="004E1A60"/>
    <w:rsid w:val="004E3062"/>
    <w:rsid w:val="004E3E17"/>
    <w:rsid w:val="004E4B25"/>
    <w:rsid w:val="004E608F"/>
    <w:rsid w:val="004E69D6"/>
    <w:rsid w:val="004E771C"/>
    <w:rsid w:val="004E7BE1"/>
    <w:rsid w:val="004E7FB6"/>
    <w:rsid w:val="004F0456"/>
    <w:rsid w:val="004F06CB"/>
    <w:rsid w:val="004F741A"/>
    <w:rsid w:val="004F7EDC"/>
    <w:rsid w:val="004F7F3F"/>
    <w:rsid w:val="004F7FDF"/>
    <w:rsid w:val="00500DE8"/>
    <w:rsid w:val="00503014"/>
    <w:rsid w:val="005036EA"/>
    <w:rsid w:val="00503CC9"/>
    <w:rsid w:val="00504BF7"/>
    <w:rsid w:val="005062F3"/>
    <w:rsid w:val="00507B37"/>
    <w:rsid w:val="00510C75"/>
    <w:rsid w:val="00512243"/>
    <w:rsid w:val="00513ACD"/>
    <w:rsid w:val="00513D2C"/>
    <w:rsid w:val="00513D76"/>
    <w:rsid w:val="00515489"/>
    <w:rsid w:val="005161CA"/>
    <w:rsid w:val="00517153"/>
    <w:rsid w:val="005178BB"/>
    <w:rsid w:val="00520DC6"/>
    <w:rsid w:val="00521ED9"/>
    <w:rsid w:val="00522939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28EA"/>
    <w:rsid w:val="00532B06"/>
    <w:rsid w:val="00532F18"/>
    <w:rsid w:val="0053456A"/>
    <w:rsid w:val="005366FD"/>
    <w:rsid w:val="00537484"/>
    <w:rsid w:val="00537B9A"/>
    <w:rsid w:val="00540349"/>
    <w:rsid w:val="005406C7"/>
    <w:rsid w:val="00542F36"/>
    <w:rsid w:val="0054310D"/>
    <w:rsid w:val="005442DC"/>
    <w:rsid w:val="005448B0"/>
    <w:rsid w:val="00546F2F"/>
    <w:rsid w:val="00547617"/>
    <w:rsid w:val="0054797C"/>
    <w:rsid w:val="00550004"/>
    <w:rsid w:val="005508D0"/>
    <w:rsid w:val="00550985"/>
    <w:rsid w:val="005509F2"/>
    <w:rsid w:val="005515CC"/>
    <w:rsid w:val="00551EE8"/>
    <w:rsid w:val="0055230E"/>
    <w:rsid w:val="005539EE"/>
    <w:rsid w:val="005543B8"/>
    <w:rsid w:val="00554BDD"/>
    <w:rsid w:val="005572CD"/>
    <w:rsid w:val="00557F06"/>
    <w:rsid w:val="0056098C"/>
    <w:rsid w:val="00560EFD"/>
    <w:rsid w:val="00561D1C"/>
    <w:rsid w:val="0056685B"/>
    <w:rsid w:val="00567F56"/>
    <w:rsid w:val="0057202B"/>
    <w:rsid w:val="00573AF2"/>
    <w:rsid w:val="00574D76"/>
    <w:rsid w:val="00575C4C"/>
    <w:rsid w:val="00575C6D"/>
    <w:rsid w:val="005762EB"/>
    <w:rsid w:val="0057637F"/>
    <w:rsid w:val="0057654E"/>
    <w:rsid w:val="00576D8F"/>
    <w:rsid w:val="005771ED"/>
    <w:rsid w:val="005800F4"/>
    <w:rsid w:val="00583DFA"/>
    <w:rsid w:val="00584534"/>
    <w:rsid w:val="00584920"/>
    <w:rsid w:val="00586063"/>
    <w:rsid w:val="0058708E"/>
    <w:rsid w:val="00587946"/>
    <w:rsid w:val="00592FE6"/>
    <w:rsid w:val="00593D4D"/>
    <w:rsid w:val="0059594C"/>
    <w:rsid w:val="00596597"/>
    <w:rsid w:val="00597E79"/>
    <w:rsid w:val="005A0F62"/>
    <w:rsid w:val="005A1BD2"/>
    <w:rsid w:val="005A1BE5"/>
    <w:rsid w:val="005A2B1F"/>
    <w:rsid w:val="005A35B8"/>
    <w:rsid w:val="005A42CC"/>
    <w:rsid w:val="005A4743"/>
    <w:rsid w:val="005A59E8"/>
    <w:rsid w:val="005A5D56"/>
    <w:rsid w:val="005A7067"/>
    <w:rsid w:val="005B11BF"/>
    <w:rsid w:val="005B18CE"/>
    <w:rsid w:val="005B1EC0"/>
    <w:rsid w:val="005B3E47"/>
    <w:rsid w:val="005B4A25"/>
    <w:rsid w:val="005B51F2"/>
    <w:rsid w:val="005B54EA"/>
    <w:rsid w:val="005B5B24"/>
    <w:rsid w:val="005B5D33"/>
    <w:rsid w:val="005C1C1B"/>
    <w:rsid w:val="005C2437"/>
    <w:rsid w:val="005C2537"/>
    <w:rsid w:val="005C28F6"/>
    <w:rsid w:val="005C4260"/>
    <w:rsid w:val="005C4413"/>
    <w:rsid w:val="005C5400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E07CA"/>
    <w:rsid w:val="005E0A81"/>
    <w:rsid w:val="005E1529"/>
    <w:rsid w:val="005E1F39"/>
    <w:rsid w:val="005E35AD"/>
    <w:rsid w:val="005E4CAD"/>
    <w:rsid w:val="005E5CCB"/>
    <w:rsid w:val="005E65D8"/>
    <w:rsid w:val="005E66B2"/>
    <w:rsid w:val="005E69A3"/>
    <w:rsid w:val="005E7C24"/>
    <w:rsid w:val="005F1B17"/>
    <w:rsid w:val="005F216B"/>
    <w:rsid w:val="005F75EB"/>
    <w:rsid w:val="006003FB"/>
    <w:rsid w:val="0060234E"/>
    <w:rsid w:val="00602BCC"/>
    <w:rsid w:val="00603C66"/>
    <w:rsid w:val="00605A0A"/>
    <w:rsid w:val="00610D9A"/>
    <w:rsid w:val="00610DFC"/>
    <w:rsid w:val="0061131E"/>
    <w:rsid w:val="00612204"/>
    <w:rsid w:val="00612C51"/>
    <w:rsid w:val="00613250"/>
    <w:rsid w:val="0061449F"/>
    <w:rsid w:val="006148E7"/>
    <w:rsid w:val="00615D17"/>
    <w:rsid w:val="00617B84"/>
    <w:rsid w:val="006201A4"/>
    <w:rsid w:val="00620CAA"/>
    <w:rsid w:val="006211AB"/>
    <w:rsid w:val="00621884"/>
    <w:rsid w:val="00621FE7"/>
    <w:rsid w:val="00623EA1"/>
    <w:rsid w:val="00624E85"/>
    <w:rsid w:val="00625118"/>
    <w:rsid w:val="0062539A"/>
    <w:rsid w:val="0062766A"/>
    <w:rsid w:val="00630B4A"/>
    <w:rsid w:val="00631038"/>
    <w:rsid w:val="006312ED"/>
    <w:rsid w:val="00631EB1"/>
    <w:rsid w:val="00633461"/>
    <w:rsid w:val="006369B6"/>
    <w:rsid w:val="006431CE"/>
    <w:rsid w:val="006442C0"/>
    <w:rsid w:val="00647349"/>
    <w:rsid w:val="006475AC"/>
    <w:rsid w:val="00650093"/>
    <w:rsid w:val="006504FF"/>
    <w:rsid w:val="00650840"/>
    <w:rsid w:val="00652C54"/>
    <w:rsid w:val="00652FC2"/>
    <w:rsid w:val="006531EB"/>
    <w:rsid w:val="006538C6"/>
    <w:rsid w:val="00655070"/>
    <w:rsid w:val="00655850"/>
    <w:rsid w:val="00656D1D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B81"/>
    <w:rsid w:val="006637DD"/>
    <w:rsid w:val="0066425F"/>
    <w:rsid w:val="00671C75"/>
    <w:rsid w:val="00674831"/>
    <w:rsid w:val="00675227"/>
    <w:rsid w:val="006772A3"/>
    <w:rsid w:val="00677974"/>
    <w:rsid w:val="00677E3E"/>
    <w:rsid w:val="006822EB"/>
    <w:rsid w:val="006835AB"/>
    <w:rsid w:val="00683B8A"/>
    <w:rsid w:val="0068433E"/>
    <w:rsid w:val="0068438C"/>
    <w:rsid w:val="00684B75"/>
    <w:rsid w:val="0068576B"/>
    <w:rsid w:val="00686E6D"/>
    <w:rsid w:val="00686F2D"/>
    <w:rsid w:val="00687914"/>
    <w:rsid w:val="0069073A"/>
    <w:rsid w:val="00692637"/>
    <w:rsid w:val="00692887"/>
    <w:rsid w:val="006946D3"/>
    <w:rsid w:val="00696883"/>
    <w:rsid w:val="00696B2F"/>
    <w:rsid w:val="006A048A"/>
    <w:rsid w:val="006A19D5"/>
    <w:rsid w:val="006A28B5"/>
    <w:rsid w:val="006A2940"/>
    <w:rsid w:val="006A2B82"/>
    <w:rsid w:val="006A3C2F"/>
    <w:rsid w:val="006A41A6"/>
    <w:rsid w:val="006A4408"/>
    <w:rsid w:val="006A4733"/>
    <w:rsid w:val="006A4F4F"/>
    <w:rsid w:val="006A51E2"/>
    <w:rsid w:val="006B13F7"/>
    <w:rsid w:val="006B169C"/>
    <w:rsid w:val="006B2F63"/>
    <w:rsid w:val="006B60D5"/>
    <w:rsid w:val="006B7C25"/>
    <w:rsid w:val="006C0000"/>
    <w:rsid w:val="006C1791"/>
    <w:rsid w:val="006C3DAD"/>
    <w:rsid w:val="006C66F2"/>
    <w:rsid w:val="006D0850"/>
    <w:rsid w:val="006D20CD"/>
    <w:rsid w:val="006D35D2"/>
    <w:rsid w:val="006D7E03"/>
    <w:rsid w:val="006E1DA8"/>
    <w:rsid w:val="006E2E12"/>
    <w:rsid w:val="006F1BD8"/>
    <w:rsid w:val="006F4853"/>
    <w:rsid w:val="006F7A0F"/>
    <w:rsid w:val="00700ABD"/>
    <w:rsid w:val="00700BA9"/>
    <w:rsid w:val="007012AA"/>
    <w:rsid w:val="0070169A"/>
    <w:rsid w:val="00703C3C"/>
    <w:rsid w:val="00706733"/>
    <w:rsid w:val="00707A79"/>
    <w:rsid w:val="00707FAB"/>
    <w:rsid w:val="00711AC3"/>
    <w:rsid w:val="00711FBE"/>
    <w:rsid w:val="00712E31"/>
    <w:rsid w:val="007134E1"/>
    <w:rsid w:val="00715015"/>
    <w:rsid w:val="007165C6"/>
    <w:rsid w:val="0071694A"/>
    <w:rsid w:val="00717688"/>
    <w:rsid w:val="007222ED"/>
    <w:rsid w:val="00722857"/>
    <w:rsid w:val="00723BD6"/>
    <w:rsid w:val="00723E7C"/>
    <w:rsid w:val="00723FAE"/>
    <w:rsid w:val="00726C4A"/>
    <w:rsid w:val="007273C7"/>
    <w:rsid w:val="00727F07"/>
    <w:rsid w:val="00730960"/>
    <w:rsid w:val="00731D6A"/>
    <w:rsid w:val="00732ACB"/>
    <w:rsid w:val="00733A33"/>
    <w:rsid w:val="00734597"/>
    <w:rsid w:val="00734D5B"/>
    <w:rsid w:val="00735367"/>
    <w:rsid w:val="00735CB0"/>
    <w:rsid w:val="00736140"/>
    <w:rsid w:val="00736236"/>
    <w:rsid w:val="007409C4"/>
    <w:rsid w:val="00741C1E"/>
    <w:rsid w:val="00742334"/>
    <w:rsid w:val="00742B75"/>
    <w:rsid w:val="007444B3"/>
    <w:rsid w:val="00744D93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60609"/>
    <w:rsid w:val="00762A92"/>
    <w:rsid w:val="0076516B"/>
    <w:rsid w:val="0076574F"/>
    <w:rsid w:val="00767576"/>
    <w:rsid w:val="00771D6A"/>
    <w:rsid w:val="00772029"/>
    <w:rsid w:val="00773A90"/>
    <w:rsid w:val="00774757"/>
    <w:rsid w:val="00774D29"/>
    <w:rsid w:val="00774F98"/>
    <w:rsid w:val="007761BA"/>
    <w:rsid w:val="00776460"/>
    <w:rsid w:val="00776A62"/>
    <w:rsid w:val="00777142"/>
    <w:rsid w:val="007778B2"/>
    <w:rsid w:val="00780A65"/>
    <w:rsid w:val="00780F43"/>
    <w:rsid w:val="00781E6B"/>
    <w:rsid w:val="007827F6"/>
    <w:rsid w:val="00782C77"/>
    <w:rsid w:val="00782F35"/>
    <w:rsid w:val="007839CB"/>
    <w:rsid w:val="00785D3F"/>
    <w:rsid w:val="007874ED"/>
    <w:rsid w:val="00787CAA"/>
    <w:rsid w:val="00787F89"/>
    <w:rsid w:val="007934EF"/>
    <w:rsid w:val="00793F71"/>
    <w:rsid w:val="00794FA2"/>
    <w:rsid w:val="0079519F"/>
    <w:rsid w:val="007A0397"/>
    <w:rsid w:val="007A2AE1"/>
    <w:rsid w:val="007A33BA"/>
    <w:rsid w:val="007A38B4"/>
    <w:rsid w:val="007A402A"/>
    <w:rsid w:val="007A49F8"/>
    <w:rsid w:val="007A6536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42F"/>
    <w:rsid w:val="007B3E79"/>
    <w:rsid w:val="007B429C"/>
    <w:rsid w:val="007B43DE"/>
    <w:rsid w:val="007B471C"/>
    <w:rsid w:val="007B5181"/>
    <w:rsid w:val="007B7E30"/>
    <w:rsid w:val="007C1253"/>
    <w:rsid w:val="007C1626"/>
    <w:rsid w:val="007C19ED"/>
    <w:rsid w:val="007C28DB"/>
    <w:rsid w:val="007C29C3"/>
    <w:rsid w:val="007C47DA"/>
    <w:rsid w:val="007C4C9F"/>
    <w:rsid w:val="007C5239"/>
    <w:rsid w:val="007C6AFE"/>
    <w:rsid w:val="007D279F"/>
    <w:rsid w:val="007D3855"/>
    <w:rsid w:val="007D3D76"/>
    <w:rsid w:val="007D5271"/>
    <w:rsid w:val="007D530D"/>
    <w:rsid w:val="007D53A6"/>
    <w:rsid w:val="007D5F86"/>
    <w:rsid w:val="007D77FF"/>
    <w:rsid w:val="007E0830"/>
    <w:rsid w:val="007E516F"/>
    <w:rsid w:val="007E5755"/>
    <w:rsid w:val="007F01D5"/>
    <w:rsid w:val="007F04EF"/>
    <w:rsid w:val="007F2292"/>
    <w:rsid w:val="007F24AB"/>
    <w:rsid w:val="007F2836"/>
    <w:rsid w:val="007F3C54"/>
    <w:rsid w:val="007F415C"/>
    <w:rsid w:val="007F4B33"/>
    <w:rsid w:val="007F4DA4"/>
    <w:rsid w:val="007F7EA8"/>
    <w:rsid w:val="008007C4"/>
    <w:rsid w:val="00802A75"/>
    <w:rsid w:val="008036FF"/>
    <w:rsid w:val="00804391"/>
    <w:rsid w:val="008047BB"/>
    <w:rsid w:val="00805193"/>
    <w:rsid w:val="00806FB6"/>
    <w:rsid w:val="00810617"/>
    <w:rsid w:val="00810B6E"/>
    <w:rsid w:val="008119B5"/>
    <w:rsid w:val="00812A75"/>
    <w:rsid w:val="00812ECA"/>
    <w:rsid w:val="00815031"/>
    <w:rsid w:val="008158AA"/>
    <w:rsid w:val="00815B9A"/>
    <w:rsid w:val="00816844"/>
    <w:rsid w:val="00816A2E"/>
    <w:rsid w:val="00816E5E"/>
    <w:rsid w:val="008179A8"/>
    <w:rsid w:val="00820A91"/>
    <w:rsid w:val="00821226"/>
    <w:rsid w:val="00821ADA"/>
    <w:rsid w:val="00822B8B"/>
    <w:rsid w:val="00833F4D"/>
    <w:rsid w:val="00834C33"/>
    <w:rsid w:val="00834D0E"/>
    <w:rsid w:val="00834E6D"/>
    <w:rsid w:val="00835EB0"/>
    <w:rsid w:val="00836E1A"/>
    <w:rsid w:val="00837BBE"/>
    <w:rsid w:val="0084083F"/>
    <w:rsid w:val="00841D54"/>
    <w:rsid w:val="00841F14"/>
    <w:rsid w:val="00843687"/>
    <w:rsid w:val="00843F15"/>
    <w:rsid w:val="00845230"/>
    <w:rsid w:val="00846471"/>
    <w:rsid w:val="00846655"/>
    <w:rsid w:val="008548CF"/>
    <w:rsid w:val="008555CA"/>
    <w:rsid w:val="008558C6"/>
    <w:rsid w:val="008567C6"/>
    <w:rsid w:val="0085709D"/>
    <w:rsid w:val="008610D9"/>
    <w:rsid w:val="00861C8C"/>
    <w:rsid w:val="00862B3C"/>
    <w:rsid w:val="008632ED"/>
    <w:rsid w:val="008641FF"/>
    <w:rsid w:val="0086556A"/>
    <w:rsid w:val="00870D4A"/>
    <w:rsid w:val="00871B40"/>
    <w:rsid w:val="00871EAD"/>
    <w:rsid w:val="0087210D"/>
    <w:rsid w:val="008724FE"/>
    <w:rsid w:val="008736F8"/>
    <w:rsid w:val="00873CD9"/>
    <w:rsid w:val="00874ACA"/>
    <w:rsid w:val="008750CD"/>
    <w:rsid w:val="00875993"/>
    <w:rsid w:val="00875C98"/>
    <w:rsid w:val="00876469"/>
    <w:rsid w:val="00876AF7"/>
    <w:rsid w:val="00876D93"/>
    <w:rsid w:val="00876ED7"/>
    <w:rsid w:val="00877080"/>
    <w:rsid w:val="008809AA"/>
    <w:rsid w:val="00880BB3"/>
    <w:rsid w:val="008812EE"/>
    <w:rsid w:val="00881421"/>
    <w:rsid w:val="00883310"/>
    <w:rsid w:val="00883351"/>
    <w:rsid w:val="00883B2B"/>
    <w:rsid w:val="00883F5C"/>
    <w:rsid w:val="00884B63"/>
    <w:rsid w:val="0088547B"/>
    <w:rsid w:val="00886D85"/>
    <w:rsid w:val="008877D8"/>
    <w:rsid w:val="00887C23"/>
    <w:rsid w:val="00887F14"/>
    <w:rsid w:val="008928AC"/>
    <w:rsid w:val="00892A76"/>
    <w:rsid w:val="00892F8B"/>
    <w:rsid w:val="0089380F"/>
    <w:rsid w:val="00893C5B"/>
    <w:rsid w:val="00893C6A"/>
    <w:rsid w:val="008949CA"/>
    <w:rsid w:val="0089520E"/>
    <w:rsid w:val="008979B6"/>
    <w:rsid w:val="008A0845"/>
    <w:rsid w:val="008A0CD6"/>
    <w:rsid w:val="008A2ECC"/>
    <w:rsid w:val="008A3ABF"/>
    <w:rsid w:val="008A47B7"/>
    <w:rsid w:val="008A4E4B"/>
    <w:rsid w:val="008A5E93"/>
    <w:rsid w:val="008A6F70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7C38"/>
    <w:rsid w:val="008C047A"/>
    <w:rsid w:val="008C104E"/>
    <w:rsid w:val="008C1D3B"/>
    <w:rsid w:val="008C2C41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9C8"/>
    <w:rsid w:val="008E6F0F"/>
    <w:rsid w:val="008F060F"/>
    <w:rsid w:val="008F1144"/>
    <w:rsid w:val="008F1592"/>
    <w:rsid w:val="008F376B"/>
    <w:rsid w:val="008F3D22"/>
    <w:rsid w:val="008F4212"/>
    <w:rsid w:val="008F5FBB"/>
    <w:rsid w:val="009011A6"/>
    <w:rsid w:val="00902491"/>
    <w:rsid w:val="00902F36"/>
    <w:rsid w:val="00904034"/>
    <w:rsid w:val="00904EC4"/>
    <w:rsid w:val="00904FCB"/>
    <w:rsid w:val="00906EDB"/>
    <w:rsid w:val="00907DDE"/>
    <w:rsid w:val="00910D6C"/>
    <w:rsid w:val="009125F5"/>
    <w:rsid w:val="00913AE7"/>
    <w:rsid w:val="00913F33"/>
    <w:rsid w:val="0091548C"/>
    <w:rsid w:val="00916061"/>
    <w:rsid w:val="009164CE"/>
    <w:rsid w:val="00916779"/>
    <w:rsid w:val="00916B44"/>
    <w:rsid w:val="00920EA7"/>
    <w:rsid w:val="009229BF"/>
    <w:rsid w:val="009237B0"/>
    <w:rsid w:val="009238DE"/>
    <w:rsid w:val="0092400F"/>
    <w:rsid w:val="0092438C"/>
    <w:rsid w:val="009257FF"/>
    <w:rsid w:val="00925ACC"/>
    <w:rsid w:val="00925C11"/>
    <w:rsid w:val="00927A03"/>
    <w:rsid w:val="00927A65"/>
    <w:rsid w:val="00927F80"/>
    <w:rsid w:val="00930187"/>
    <w:rsid w:val="00931442"/>
    <w:rsid w:val="009316F7"/>
    <w:rsid w:val="00931818"/>
    <w:rsid w:val="00932EAF"/>
    <w:rsid w:val="00933C8C"/>
    <w:rsid w:val="009342EA"/>
    <w:rsid w:val="009353FE"/>
    <w:rsid w:val="00935639"/>
    <w:rsid w:val="00935954"/>
    <w:rsid w:val="009378DB"/>
    <w:rsid w:val="00940A40"/>
    <w:rsid w:val="00941346"/>
    <w:rsid w:val="00943461"/>
    <w:rsid w:val="00943AAD"/>
    <w:rsid w:val="00944BC2"/>
    <w:rsid w:val="00944E78"/>
    <w:rsid w:val="00945743"/>
    <w:rsid w:val="00960428"/>
    <w:rsid w:val="00962022"/>
    <w:rsid w:val="00962809"/>
    <w:rsid w:val="00963168"/>
    <w:rsid w:val="009640E1"/>
    <w:rsid w:val="00965B74"/>
    <w:rsid w:val="00965EEB"/>
    <w:rsid w:val="00966023"/>
    <w:rsid w:val="0096628E"/>
    <w:rsid w:val="009675A4"/>
    <w:rsid w:val="009713A5"/>
    <w:rsid w:val="009725CD"/>
    <w:rsid w:val="009764AE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D1"/>
    <w:rsid w:val="00991BB6"/>
    <w:rsid w:val="0099225B"/>
    <w:rsid w:val="00992348"/>
    <w:rsid w:val="009939C6"/>
    <w:rsid w:val="009A1650"/>
    <w:rsid w:val="009A17FD"/>
    <w:rsid w:val="009A25E1"/>
    <w:rsid w:val="009A2A06"/>
    <w:rsid w:val="009A4147"/>
    <w:rsid w:val="009A594B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4E45"/>
    <w:rsid w:val="009B5B63"/>
    <w:rsid w:val="009B5C7A"/>
    <w:rsid w:val="009B63BB"/>
    <w:rsid w:val="009C0876"/>
    <w:rsid w:val="009C481D"/>
    <w:rsid w:val="009C4F42"/>
    <w:rsid w:val="009C5C86"/>
    <w:rsid w:val="009C672A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279A"/>
    <w:rsid w:val="009E2BD6"/>
    <w:rsid w:val="009E7043"/>
    <w:rsid w:val="009E70CE"/>
    <w:rsid w:val="009F11DB"/>
    <w:rsid w:val="009F17FC"/>
    <w:rsid w:val="009F1FD3"/>
    <w:rsid w:val="009F226C"/>
    <w:rsid w:val="009F3604"/>
    <w:rsid w:val="009F51D4"/>
    <w:rsid w:val="009F684F"/>
    <w:rsid w:val="00A02998"/>
    <w:rsid w:val="00A031E4"/>
    <w:rsid w:val="00A041E5"/>
    <w:rsid w:val="00A04565"/>
    <w:rsid w:val="00A0484A"/>
    <w:rsid w:val="00A0510E"/>
    <w:rsid w:val="00A10233"/>
    <w:rsid w:val="00A1182D"/>
    <w:rsid w:val="00A14CCE"/>
    <w:rsid w:val="00A2025D"/>
    <w:rsid w:val="00A207E6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5641"/>
    <w:rsid w:val="00A361CF"/>
    <w:rsid w:val="00A361EC"/>
    <w:rsid w:val="00A40035"/>
    <w:rsid w:val="00A40164"/>
    <w:rsid w:val="00A40B74"/>
    <w:rsid w:val="00A40FAE"/>
    <w:rsid w:val="00A4133F"/>
    <w:rsid w:val="00A4144A"/>
    <w:rsid w:val="00A41B20"/>
    <w:rsid w:val="00A44198"/>
    <w:rsid w:val="00A44EEA"/>
    <w:rsid w:val="00A469E4"/>
    <w:rsid w:val="00A47E9B"/>
    <w:rsid w:val="00A50CE4"/>
    <w:rsid w:val="00A51C4C"/>
    <w:rsid w:val="00A52D00"/>
    <w:rsid w:val="00A5300B"/>
    <w:rsid w:val="00A539DD"/>
    <w:rsid w:val="00A54171"/>
    <w:rsid w:val="00A54404"/>
    <w:rsid w:val="00A57349"/>
    <w:rsid w:val="00A6001E"/>
    <w:rsid w:val="00A61569"/>
    <w:rsid w:val="00A63BF3"/>
    <w:rsid w:val="00A65EBC"/>
    <w:rsid w:val="00A67F84"/>
    <w:rsid w:val="00A704FE"/>
    <w:rsid w:val="00A70FB4"/>
    <w:rsid w:val="00A715E7"/>
    <w:rsid w:val="00A7464E"/>
    <w:rsid w:val="00A74849"/>
    <w:rsid w:val="00A75DD9"/>
    <w:rsid w:val="00A76025"/>
    <w:rsid w:val="00A8083E"/>
    <w:rsid w:val="00A816E8"/>
    <w:rsid w:val="00A81D81"/>
    <w:rsid w:val="00A83912"/>
    <w:rsid w:val="00A8488B"/>
    <w:rsid w:val="00A8490E"/>
    <w:rsid w:val="00A851FD"/>
    <w:rsid w:val="00A85A4C"/>
    <w:rsid w:val="00A8752C"/>
    <w:rsid w:val="00A87EB3"/>
    <w:rsid w:val="00A9222E"/>
    <w:rsid w:val="00A93144"/>
    <w:rsid w:val="00A934DB"/>
    <w:rsid w:val="00A93CB3"/>
    <w:rsid w:val="00A93E65"/>
    <w:rsid w:val="00A9578F"/>
    <w:rsid w:val="00A95945"/>
    <w:rsid w:val="00A964E8"/>
    <w:rsid w:val="00A97033"/>
    <w:rsid w:val="00A97EE5"/>
    <w:rsid w:val="00AA0B26"/>
    <w:rsid w:val="00AA231F"/>
    <w:rsid w:val="00AA26DE"/>
    <w:rsid w:val="00AA316B"/>
    <w:rsid w:val="00AA3C04"/>
    <w:rsid w:val="00AA3EC5"/>
    <w:rsid w:val="00AA6580"/>
    <w:rsid w:val="00AA6853"/>
    <w:rsid w:val="00AA781C"/>
    <w:rsid w:val="00AB1A5F"/>
    <w:rsid w:val="00AB1E5F"/>
    <w:rsid w:val="00AB3C43"/>
    <w:rsid w:val="00AB53DD"/>
    <w:rsid w:val="00AB6C0B"/>
    <w:rsid w:val="00AB72C6"/>
    <w:rsid w:val="00AB79CB"/>
    <w:rsid w:val="00AC2DE0"/>
    <w:rsid w:val="00AC4308"/>
    <w:rsid w:val="00AC68C5"/>
    <w:rsid w:val="00AC6EDE"/>
    <w:rsid w:val="00AD065F"/>
    <w:rsid w:val="00AD28D7"/>
    <w:rsid w:val="00AD3B12"/>
    <w:rsid w:val="00AD3F16"/>
    <w:rsid w:val="00AD5E6B"/>
    <w:rsid w:val="00AD63C4"/>
    <w:rsid w:val="00AD6488"/>
    <w:rsid w:val="00AD6E05"/>
    <w:rsid w:val="00AD6F7A"/>
    <w:rsid w:val="00AD7D86"/>
    <w:rsid w:val="00AE0371"/>
    <w:rsid w:val="00AE1F2B"/>
    <w:rsid w:val="00AE381A"/>
    <w:rsid w:val="00AE41AB"/>
    <w:rsid w:val="00AE4461"/>
    <w:rsid w:val="00AE4EA5"/>
    <w:rsid w:val="00AE61DD"/>
    <w:rsid w:val="00AE648C"/>
    <w:rsid w:val="00AE732C"/>
    <w:rsid w:val="00AE7D88"/>
    <w:rsid w:val="00AF0F7D"/>
    <w:rsid w:val="00AF141A"/>
    <w:rsid w:val="00AF15B0"/>
    <w:rsid w:val="00AF448D"/>
    <w:rsid w:val="00AF5A5C"/>
    <w:rsid w:val="00B00B82"/>
    <w:rsid w:val="00B013AF"/>
    <w:rsid w:val="00B027D9"/>
    <w:rsid w:val="00B043E7"/>
    <w:rsid w:val="00B0469E"/>
    <w:rsid w:val="00B047E0"/>
    <w:rsid w:val="00B04F7A"/>
    <w:rsid w:val="00B10A18"/>
    <w:rsid w:val="00B11105"/>
    <w:rsid w:val="00B11B31"/>
    <w:rsid w:val="00B12126"/>
    <w:rsid w:val="00B13BDB"/>
    <w:rsid w:val="00B14B3F"/>
    <w:rsid w:val="00B14D53"/>
    <w:rsid w:val="00B23B9A"/>
    <w:rsid w:val="00B24CB9"/>
    <w:rsid w:val="00B250E1"/>
    <w:rsid w:val="00B2518F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DBE"/>
    <w:rsid w:val="00B340D3"/>
    <w:rsid w:val="00B341EA"/>
    <w:rsid w:val="00B350C0"/>
    <w:rsid w:val="00B36B07"/>
    <w:rsid w:val="00B37E07"/>
    <w:rsid w:val="00B405E1"/>
    <w:rsid w:val="00B41E65"/>
    <w:rsid w:val="00B443FD"/>
    <w:rsid w:val="00B46D6A"/>
    <w:rsid w:val="00B47648"/>
    <w:rsid w:val="00B50118"/>
    <w:rsid w:val="00B5067C"/>
    <w:rsid w:val="00B508A4"/>
    <w:rsid w:val="00B52D89"/>
    <w:rsid w:val="00B5388D"/>
    <w:rsid w:val="00B53937"/>
    <w:rsid w:val="00B556D1"/>
    <w:rsid w:val="00B55B97"/>
    <w:rsid w:val="00B56A5A"/>
    <w:rsid w:val="00B611D5"/>
    <w:rsid w:val="00B616A5"/>
    <w:rsid w:val="00B61D28"/>
    <w:rsid w:val="00B6237F"/>
    <w:rsid w:val="00B624A9"/>
    <w:rsid w:val="00B66C91"/>
    <w:rsid w:val="00B67D1F"/>
    <w:rsid w:val="00B7214B"/>
    <w:rsid w:val="00B72C72"/>
    <w:rsid w:val="00B741A5"/>
    <w:rsid w:val="00B75134"/>
    <w:rsid w:val="00B75E98"/>
    <w:rsid w:val="00B76F67"/>
    <w:rsid w:val="00B77120"/>
    <w:rsid w:val="00B80110"/>
    <w:rsid w:val="00B81931"/>
    <w:rsid w:val="00B81A39"/>
    <w:rsid w:val="00B827BF"/>
    <w:rsid w:val="00B832E1"/>
    <w:rsid w:val="00B85BF5"/>
    <w:rsid w:val="00B86229"/>
    <w:rsid w:val="00B907B5"/>
    <w:rsid w:val="00B90D6E"/>
    <w:rsid w:val="00B9123F"/>
    <w:rsid w:val="00B91BF8"/>
    <w:rsid w:val="00B93856"/>
    <w:rsid w:val="00B93B46"/>
    <w:rsid w:val="00B94DD9"/>
    <w:rsid w:val="00B94FAC"/>
    <w:rsid w:val="00B95D04"/>
    <w:rsid w:val="00B9739C"/>
    <w:rsid w:val="00BA09DD"/>
    <w:rsid w:val="00BA290A"/>
    <w:rsid w:val="00BA2F8E"/>
    <w:rsid w:val="00BA5244"/>
    <w:rsid w:val="00BA667F"/>
    <w:rsid w:val="00BA6D13"/>
    <w:rsid w:val="00BB102E"/>
    <w:rsid w:val="00BB1C1E"/>
    <w:rsid w:val="00BB1FCE"/>
    <w:rsid w:val="00BB2F56"/>
    <w:rsid w:val="00BB33AA"/>
    <w:rsid w:val="00BB4B50"/>
    <w:rsid w:val="00BB544C"/>
    <w:rsid w:val="00BB5B4D"/>
    <w:rsid w:val="00BB5F3B"/>
    <w:rsid w:val="00BB5F8F"/>
    <w:rsid w:val="00BB6895"/>
    <w:rsid w:val="00BB6D9A"/>
    <w:rsid w:val="00BB7096"/>
    <w:rsid w:val="00BB78B1"/>
    <w:rsid w:val="00BC1530"/>
    <w:rsid w:val="00BC167D"/>
    <w:rsid w:val="00BC2399"/>
    <w:rsid w:val="00BC2789"/>
    <w:rsid w:val="00BC29E2"/>
    <w:rsid w:val="00BC2B43"/>
    <w:rsid w:val="00BC33DD"/>
    <w:rsid w:val="00BC4ECF"/>
    <w:rsid w:val="00BC4F65"/>
    <w:rsid w:val="00BC60CB"/>
    <w:rsid w:val="00BC68B9"/>
    <w:rsid w:val="00BD078C"/>
    <w:rsid w:val="00BD1F8B"/>
    <w:rsid w:val="00BD2801"/>
    <w:rsid w:val="00BD40FE"/>
    <w:rsid w:val="00BD453E"/>
    <w:rsid w:val="00BD4779"/>
    <w:rsid w:val="00BD5728"/>
    <w:rsid w:val="00BD5B70"/>
    <w:rsid w:val="00BD6C73"/>
    <w:rsid w:val="00BE092E"/>
    <w:rsid w:val="00BE382E"/>
    <w:rsid w:val="00BE3EB8"/>
    <w:rsid w:val="00BE4650"/>
    <w:rsid w:val="00BE7181"/>
    <w:rsid w:val="00BE7DD7"/>
    <w:rsid w:val="00BE7F3C"/>
    <w:rsid w:val="00BF0B96"/>
    <w:rsid w:val="00BF13B5"/>
    <w:rsid w:val="00BF2718"/>
    <w:rsid w:val="00BF3981"/>
    <w:rsid w:val="00BF3B60"/>
    <w:rsid w:val="00BF4A6B"/>
    <w:rsid w:val="00BF6071"/>
    <w:rsid w:val="00C00443"/>
    <w:rsid w:val="00C009B0"/>
    <w:rsid w:val="00C014FA"/>
    <w:rsid w:val="00C021FC"/>
    <w:rsid w:val="00C029E1"/>
    <w:rsid w:val="00C030E6"/>
    <w:rsid w:val="00C03636"/>
    <w:rsid w:val="00C039AC"/>
    <w:rsid w:val="00C0431A"/>
    <w:rsid w:val="00C06644"/>
    <w:rsid w:val="00C06DE5"/>
    <w:rsid w:val="00C12BB3"/>
    <w:rsid w:val="00C12E3B"/>
    <w:rsid w:val="00C15DE5"/>
    <w:rsid w:val="00C17B27"/>
    <w:rsid w:val="00C20424"/>
    <w:rsid w:val="00C21565"/>
    <w:rsid w:val="00C21AA8"/>
    <w:rsid w:val="00C22A8F"/>
    <w:rsid w:val="00C23143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3D19"/>
    <w:rsid w:val="00C33F25"/>
    <w:rsid w:val="00C36519"/>
    <w:rsid w:val="00C36A1B"/>
    <w:rsid w:val="00C36F93"/>
    <w:rsid w:val="00C410E8"/>
    <w:rsid w:val="00C41120"/>
    <w:rsid w:val="00C43846"/>
    <w:rsid w:val="00C44037"/>
    <w:rsid w:val="00C45317"/>
    <w:rsid w:val="00C4699B"/>
    <w:rsid w:val="00C47BD0"/>
    <w:rsid w:val="00C47CA9"/>
    <w:rsid w:val="00C50379"/>
    <w:rsid w:val="00C50DE9"/>
    <w:rsid w:val="00C50F67"/>
    <w:rsid w:val="00C51B7A"/>
    <w:rsid w:val="00C52B18"/>
    <w:rsid w:val="00C54F1B"/>
    <w:rsid w:val="00C55222"/>
    <w:rsid w:val="00C5607D"/>
    <w:rsid w:val="00C566AD"/>
    <w:rsid w:val="00C57393"/>
    <w:rsid w:val="00C60D18"/>
    <w:rsid w:val="00C61F8D"/>
    <w:rsid w:val="00C64147"/>
    <w:rsid w:val="00C644D6"/>
    <w:rsid w:val="00C64C61"/>
    <w:rsid w:val="00C6562E"/>
    <w:rsid w:val="00C704EE"/>
    <w:rsid w:val="00C70845"/>
    <w:rsid w:val="00C71965"/>
    <w:rsid w:val="00C73A51"/>
    <w:rsid w:val="00C7418C"/>
    <w:rsid w:val="00C763C8"/>
    <w:rsid w:val="00C77930"/>
    <w:rsid w:val="00C77C00"/>
    <w:rsid w:val="00C81879"/>
    <w:rsid w:val="00C81964"/>
    <w:rsid w:val="00C821EE"/>
    <w:rsid w:val="00C828CB"/>
    <w:rsid w:val="00C8391A"/>
    <w:rsid w:val="00C84F10"/>
    <w:rsid w:val="00C85A88"/>
    <w:rsid w:val="00C8635D"/>
    <w:rsid w:val="00C86819"/>
    <w:rsid w:val="00C86FC4"/>
    <w:rsid w:val="00C87659"/>
    <w:rsid w:val="00C90FF4"/>
    <w:rsid w:val="00C9128E"/>
    <w:rsid w:val="00C91314"/>
    <w:rsid w:val="00C93379"/>
    <w:rsid w:val="00C935AF"/>
    <w:rsid w:val="00C94E90"/>
    <w:rsid w:val="00C953F1"/>
    <w:rsid w:val="00C95FE7"/>
    <w:rsid w:val="00C961A4"/>
    <w:rsid w:val="00C964F6"/>
    <w:rsid w:val="00C96934"/>
    <w:rsid w:val="00C96B32"/>
    <w:rsid w:val="00C96E69"/>
    <w:rsid w:val="00CA059D"/>
    <w:rsid w:val="00CA0F36"/>
    <w:rsid w:val="00CA15B7"/>
    <w:rsid w:val="00CA3B96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1121"/>
    <w:rsid w:val="00CB1A95"/>
    <w:rsid w:val="00CB2507"/>
    <w:rsid w:val="00CB2571"/>
    <w:rsid w:val="00CB2AD4"/>
    <w:rsid w:val="00CB3179"/>
    <w:rsid w:val="00CB4EFD"/>
    <w:rsid w:val="00CB5849"/>
    <w:rsid w:val="00CB6F7C"/>
    <w:rsid w:val="00CB72C7"/>
    <w:rsid w:val="00CC0C96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E199A"/>
    <w:rsid w:val="00CE2832"/>
    <w:rsid w:val="00CE2F88"/>
    <w:rsid w:val="00CE4ADF"/>
    <w:rsid w:val="00CE5B3D"/>
    <w:rsid w:val="00CE5E69"/>
    <w:rsid w:val="00CE6C9D"/>
    <w:rsid w:val="00CE6DC8"/>
    <w:rsid w:val="00CE7B84"/>
    <w:rsid w:val="00CF07A9"/>
    <w:rsid w:val="00CF133E"/>
    <w:rsid w:val="00CF30B0"/>
    <w:rsid w:val="00CF3EE8"/>
    <w:rsid w:val="00CF4865"/>
    <w:rsid w:val="00CF672C"/>
    <w:rsid w:val="00CF6CA7"/>
    <w:rsid w:val="00CF7537"/>
    <w:rsid w:val="00D0051B"/>
    <w:rsid w:val="00D0173C"/>
    <w:rsid w:val="00D01AE0"/>
    <w:rsid w:val="00D02F90"/>
    <w:rsid w:val="00D03778"/>
    <w:rsid w:val="00D042C8"/>
    <w:rsid w:val="00D044D3"/>
    <w:rsid w:val="00D05567"/>
    <w:rsid w:val="00D0662E"/>
    <w:rsid w:val="00D06983"/>
    <w:rsid w:val="00D07AAF"/>
    <w:rsid w:val="00D10929"/>
    <w:rsid w:val="00D1207B"/>
    <w:rsid w:val="00D133A0"/>
    <w:rsid w:val="00D13C3A"/>
    <w:rsid w:val="00D1515B"/>
    <w:rsid w:val="00D151EC"/>
    <w:rsid w:val="00D16019"/>
    <w:rsid w:val="00D174B3"/>
    <w:rsid w:val="00D20905"/>
    <w:rsid w:val="00D21F1D"/>
    <w:rsid w:val="00D22169"/>
    <w:rsid w:val="00D22946"/>
    <w:rsid w:val="00D2370D"/>
    <w:rsid w:val="00D24F02"/>
    <w:rsid w:val="00D27587"/>
    <w:rsid w:val="00D30A36"/>
    <w:rsid w:val="00D34FF1"/>
    <w:rsid w:val="00D36029"/>
    <w:rsid w:val="00D360CF"/>
    <w:rsid w:val="00D36C17"/>
    <w:rsid w:val="00D371B7"/>
    <w:rsid w:val="00D4045E"/>
    <w:rsid w:val="00D409EC"/>
    <w:rsid w:val="00D41799"/>
    <w:rsid w:val="00D41BF1"/>
    <w:rsid w:val="00D41EF9"/>
    <w:rsid w:val="00D431C8"/>
    <w:rsid w:val="00D4364B"/>
    <w:rsid w:val="00D43CD0"/>
    <w:rsid w:val="00D44105"/>
    <w:rsid w:val="00D45A8D"/>
    <w:rsid w:val="00D45D0C"/>
    <w:rsid w:val="00D462E9"/>
    <w:rsid w:val="00D504AE"/>
    <w:rsid w:val="00D508CB"/>
    <w:rsid w:val="00D509BB"/>
    <w:rsid w:val="00D5195F"/>
    <w:rsid w:val="00D51D10"/>
    <w:rsid w:val="00D5296D"/>
    <w:rsid w:val="00D5664D"/>
    <w:rsid w:val="00D573EE"/>
    <w:rsid w:val="00D60328"/>
    <w:rsid w:val="00D61EF0"/>
    <w:rsid w:val="00D61F74"/>
    <w:rsid w:val="00D62EF6"/>
    <w:rsid w:val="00D63048"/>
    <w:rsid w:val="00D6396A"/>
    <w:rsid w:val="00D63B77"/>
    <w:rsid w:val="00D659CC"/>
    <w:rsid w:val="00D67204"/>
    <w:rsid w:val="00D72150"/>
    <w:rsid w:val="00D72F4B"/>
    <w:rsid w:val="00D737BC"/>
    <w:rsid w:val="00D7380A"/>
    <w:rsid w:val="00D73AAA"/>
    <w:rsid w:val="00D74B87"/>
    <w:rsid w:val="00D74CAD"/>
    <w:rsid w:val="00D75255"/>
    <w:rsid w:val="00D755D3"/>
    <w:rsid w:val="00D76183"/>
    <w:rsid w:val="00D81D5B"/>
    <w:rsid w:val="00D82CE1"/>
    <w:rsid w:val="00D830C2"/>
    <w:rsid w:val="00D85175"/>
    <w:rsid w:val="00D85D7E"/>
    <w:rsid w:val="00D8675F"/>
    <w:rsid w:val="00D868EA"/>
    <w:rsid w:val="00D91467"/>
    <w:rsid w:val="00D93DE9"/>
    <w:rsid w:val="00D93EE5"/>
    <w:rsid w:val="00D94627"/>
    <w:rsid w:val="00D95341"/>
    <w:rsid w:val="00D9587D"/>
    <w:rsid w:val="00D96866"/>
    <w:rsid w:val="00D97135"/>
    <w:rsid w:val="00DA18F7"/>
    <w:rsid w:val="00DA2296"/>
    <w:rsid w:val="00DA29C6"/>
    <w:rsid w:val="00DA36C5"/>
    <w:rsid w:val="00DA3B0E"/>
    <w:rsid w:val="00DA3FA9"/>
    <w:rsid w:val="00DA4F2A"/>
    <w:rsid w:val="00DA6A6A"/>
    <w:rsid w:val="00DA793E"/>
    <w:rsid w:val="00DA7E45"/>
    <w:rsid w:val="00DA7FE2"/>
    <w:rsid w:val="00DB3662"/>
    <w:rsid w:val="00DB4621"/>
    <w:rsid w:val="00DB53F7"/>
    <w:rsid w:val="00DB5536"/>
    <w:rsid w:val="00DB56EE"/>
    <w:rsid w:val="00DB751F"/>
    <w:rsid w:val="00DB7ACB"/>
    <w:rsid w:val="00DC31E2"/>
    <w:rsid w:val="00DC6992"/>
    <w:rsid w:val="00DD26D7"/>
    <w:rsid w:val="00DD3216"/>
    <w:rsid w:val="00DD386F"/>
    <w:rsid w:val="00DD38AC"/>
    <w:rsid w:val="00DD4E21"/>
    <w:rsid w:val="00DD7454"/>
    <w:rsid w:val="00DD7CEF"/>
    <w:rsid w:val="00DE0DB3"/>
    <w:rsid w:val="00DE11E7"/>
    <w:rsid w:val="00DE131B"/>
    <w:rsid w:val="00DE1846"/>
    <w:rsid w:val="00DE2174"/>
    <w:rsid w:val="00DE3A06"/>
    <w:rsid w:val="00DE4A90"/>
    <w:rsid w:val="00DE73F7"/>
    <w:rsid w:val="00DE7E57"/>
    <w:rsid w:val="00DF0AA2"/>
    <w:rsid w:val="00DF0B26"/>
    <w:rsid w:val="00DF1D5A"/>
    <w:rsid w:val="00DF4664"/>
    <w:rsid w:val="00DF5BC9"/>
    <w:rsid w:val="00DF6243"/>
    <w:rsid w:val="00DF66B1"/>
    <w:rsid w:val="00DF68CA"/>
    <w:rsid w:val="00DF6E2C"/>
    <w:rsid w:val="00DF7A16"/>
    <w:rsid w:val="00DF7D45"/>
    <w:rsid w:val="00E012A3"/>
    <w:rsid w:val="00E01B23"/>
    <w:rsid w:val="00E0510E"/>
    <w:rsid w:val="00E06A4C"/>
    <w:rsid w:val="00E078CB"/>
    <w:rsid w:val="00E07A08"/>
    <w:rsid w:val="00E10D27"/>
    <w:rsid w:val="00E10E4A"/>
    <w:rsid w:val="00E12329"/>
    <w:rsid w:val="00E13404"/>
    <w:rsid w:val="00E15570"/>
    <w:rsid w:val="00E16766"/>
    <w:rsid w:val="00E1696F"/>
    <w:rsid w:val="00E21500"/>
    <w:rsid w:val="00E22B13"/>
    <w:rsid w:val="00E25B95"/>
    <w:rsid w:val="00E26757"/>
    <w:rsid w:val="00E26C4D"/>
    <w:rsid w:val="00E27D4A"/>
    <w:rsid w:val="00E31255"/>
    <w:rsid w:val="00E313E4"/>
    <w:rsid w:val="00E31986"/>
    <w:rsid w:val="00E327D1"/>
    <w:rsid w:val="00E33F61"/>
    <w:rsid w:val="00E3547D"/>
    <w:rsid w:val="00E3690F"/>
    <w:rsid w:val="00E373B0"/>
    <w:rsid w:val="00E376C6"/>
    <w:rsid w:val="00E40251"/>
    <w:rsid w:val="00E40B99"/>
    <w:rsid w:val="00E41B6B"/>
    <w:rsid w:val="00E420CC"/>
    <w:rsid w:val="00E451D6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52BA"/>
    <w:rsid w:val="00E55796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E28"/>
    <w:rsid w:val="00E6712E"/>
    <w:rsid w:val="00E700BF"/>
    <w:rsid w:val="00E72B6B"/>
    <w:rsid w:val="00E736EF"/>
    <w:rsid w:val="00E73ABE"/>
    <w:rsid w:val="00E76FC8"/>
    <w:rsid w:val="00E8228C"/>
    <w:rsid w:val="00E824CF"/>
    <w:rsid w:val="00E83BE3"/>
    <w:rsid w:val="00E849F7"/>
    <w:rsid w:val="00E84DD3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EE3"/>
    <w:rsid w:val="00E95B44"/>
    <w:rsid w:val="00E96634"/>
    <w:rsid w:val="00E96AB3"/>
    <w:rsid w:val="00E979F0"/>
    <w:rsid w:val="00E97DC9"/>
    <w:rsid w:val="00EA0061"/>
    <w:rsid w:val="00EA03C3"/>
    <w:rsid w:val="00EA0C1F"/>
    <w:rsid w:val="00EA114F"/>
    <w:rsid w:val="00EA11E2"/>
    <w:rsid w:val="00EA19F0"/>
    <w:rsid w:val="00EA21AD"/>
    <w:rsid w:val="00EA40AF"/>
    <w:rsid w:val="00EA49A7"/>
    <w:rsid w:val="00EA4AFB"/>
    <w:rsid w:val="00EA5386"/>
    <w:rsid w:val="00EA5776"/>
    <w:rsid w:val="00EA601D"/>
    <w:rsid w:val="00EA602A"/>
    <w:rsid w:val="00EA63BD"/>
    <w:rsid w:val="00EA63CF"/>
    <w:rsid w:val="00EA64B4"/>
    <w:rsid w:val="00EB0A2D"/>
    <w:rsid w:val="00EB19BF"/>
    <w:rsid w:val="00EB323E"/>
    <w:rsid w:val="00EB409A"/>
    <w:rsid w:val="00EB46B8"/>
    <w:rsid w:val="00EB48B7"/>
    <w:rsid w:val="00EB51A0"/>
    <w:rsid w:val="00EB6CF3"/>
    <w:rsid w:val="00EB727B"/>
    <w:rsid w:val="00EB77C9"/>
    <w:rsid w:val="00EC04E0"/>
    <w:rsid w:val="00EC0ED0"/>
    <w:rsid w:val="00EC2348"/>
    <w:rsid w:val="00EC2609"/>
    <w:rsid w:val="00EC4B63"/>
    <w:rsid w:val="00EC5D72"/>
    <w:rsid w:val="00EC7068"/>
    <w:rsid w:val="00ED1233"/>
    <w:rsid w:val="00ED1C58"/>
    <w:rsid w:val="00ED23BC"/>
    <w:rsid w:val="00ED3024"/>
    <w:rsid w:val="00ED3250"/>
    <w:rsid w:val="00ED33B5"/>
    <w:rsid w:val="00ED3D38"/>
    <w:rsid w:val="00ED4A85"/>
    <w:rsid w:val="00ED706E"/>
    <w:rsid w:val="00EE1C7A"/>
    <w:rsid w:val="00EE21C2"/>
    <w:rsid w:val="00EE3358"/>
    <w:rsid w:val="00EE3AE4"/>
    <w:rsid w:val="00EE4D22"/>
    <w:rsid w:val="00EE4D78"/>
    <w:rsid w:val="00EE518E"/>
    <w:rsid w:val="00EE5965"/>
    <w:rsid w:val="00EE6350"/>
    <w:rsid w:val="00EE67FC"/>
    <w:rsid w:val="00EE72EF"/>
    <w:rsid w:val="00EE7B69"/>
    <w:rsid w:val="00EF02E1"/>
    <w:rsid w:val="00EF1A02"/>
    <w:rsid w:val="00EF1B99"/>
    <w:rsid w:val="00EF1F4D"/>
    <w:rsid w:val="00EF33E1"/>
    <w:rsid w:val="00EF51BD"/>
    <w:rsid w:val="00EF5AF1"/>
    <w:rsid w:val="00EF6AEC"/>
    <w:rsid w:val="00EF6FBF"/>
    <w:rsid w:val="00EF73CC"/>
    <w:rsid w:val="00EF7877"/>
    <w:rsid w:val="00F0020A"/>
    <w:rsid w:val="00F00A94"/>
    <w:rsid w:val="00F02F29"/>
    <w:rsid w:val="00F0358E"/>
    <w:rsid w:val="00F06013"/>
    <w:rsid w:val="00F06B45"/>
    <w:rsid w:val="00F06C40"/>
    <w:rsid w:val="00F07A3B"/>
    <w:rsid w:val="00F07D75"/>
    <w:rsid w:val="00F10455"/>
    <w:rsid w:val="00F10DAE"/>
    <w:rsid w:val="00F11DE2"/>
    <w:rsid w:val="00F1349F"/>
    <w:rsid w:val="00F13904"/>
    <w:rsid w:val="00F147B0"/>
    <w:rsid w:val="00F14839"/>
    <w:rsid w:val="00F14E8C"/>
    <w:rsid w:val="00F157D2"/>
    <w:rsid w:val="00F16649"/>
    <w:rsid w:val="00F17063"/>
    <w:rsid w:val="00F172D2"/>
    <w:rsid w:val="00F2032C"/>
    <w:rsid w:val="00F221DE"/>
    <w:rsid w:val="00F22CF2"/>
    <w:rsid w:val="00F23005"/>
    <w:rsid w:val="00F24927"/>
    <w:rsid w:val="00F2530A"/>
    <w:rsid w:val="00F27533"/>
    <w:rsid w:val="00F313FB"/>
    <w:rsid w:val="00F3150A"/>
    <w:rsid w:val="00F31ABD"/>
    <w:rsid w:val="00F31E8A"/>
    <w:rsid w:val="00F326F7"/>
    <w:rsid w:val="00F337E6"/>
    <w:rsid w:val="00F3470A"/>
    <w:rsid w:val="00F36709"/>
    <w:rsid w:val="00F4066C"/>
    <w:rsid w:val="00F419CB"/>
    <w:rsid w:val="00F436DA"/>
    <w:rsid w:val="00F4691B"/>
    <w:rsid w:val="00F46A0C"/>
    <w:rsid w:val="00F46A5A"/>
    <w:rsid w:val="00F472C8"/>
    <w:rsid w:val="00F477A0"/>
    <w:rsid w:val="00F47F27"/>
    <w:rsid w:val="00F527FA"/>
    <w:rsid w:val="00F5328C"/>
    <w:rsid w:val="00F532E5"/>
    <w:rsid w:val="00F5350E"/>
    <w:rsid w:val="00F5374D"/>
    <w:rsid w:val="00F558ED"/>
    <w:rsid w:val="00F57F35"/>
    <w:rsid w:val="00F611D1"/>
    <w:rsid w:val="00F62078"/>
    <w:rsid w:val="00F643FF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82419"/>
    <w:rsid w:val="00F8367B"/>
    <w:rsid w:val="00F836EF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5700"/>
    <w:rsid w:val="00F96380"/>
    <w:rsid w:val="00F963D2"/>
    <w:rsid w:val="00F969EE"/>
    <w:rsid w:val="00F972A9"/>
    <w:rsid w:val="00F979F1"/>
    <w:rsid w:val="00FA0B9C"/>
    <w:rsid w:val="00FA22AD"/>
    <w:rsid w:val="00FA28F4"/>
    <w:rsid w:val="00FA3721"/>
    <w:rsid w:val="00FA37EA"/>
    <w:rsid w:val="00FA41D2"/>
    <w:rsid w:val="00FA6D2B"/>
    <w:rsid w:val="00FA758A"/>
    <w:rsid w:val="00FB05A8"/>
    <w:rsid w:val="00FB1CDC"/>
    <w:rsid w:val="00FB2A86"/>
    <w:rsid w:val="00FB452F"/>
    <w:rsid w:val="00FB5066"/>
    <w:rsid w:val="00FB5F05"/>
    <w:rsid w:val="00FB6359"/>
    <w:rsid w:val="00FB6B52"/>
    <w:rsid w:val="00FB78FB"/>
    <w:rsid w:val="00FB7CEF"/>
    <w:rsid w:val="00FC350A"/>
    <w:rsid w:val="00FC5723"/>
    <w:rsid w:val="00FC5A52"/>
    <w:rsid w:val="00FC5B5B"/>
    <w:rsid w:val="00FC6311"/>
    <w:rsid w:val="00FC6576"/>
    <w:rsid w:val="00FC7D23"/>
    <w:rsid w:val="00FC7D8A"/>
    <w:rsid w:val="00FD0C5E"/>
    <w:rsid w:val="00FD1C90"/>
    <w:rsid w:val="00FD2EBD"/>
    <w:rsid w:val="00FD5F4D"/>
    <w:rsid w:val="00FD629F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F8A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8/7/19/138500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ACC2-BD7D-4735-B5B0-CBF490C4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2018-08-09T20:12:00Z</dcterms:created>
  <dcterms:modified xsi:type="dcterms:W3CDTF">2018-08-09T20:12:00Z</dcterms:modified>
</cp:coreProperties>
</file>