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AF9" w:rsidRDefault="00013AF9" w:rsidP="00E6398C"/>
    <w:p w:rsidR="00013AF9" w:rsidRDefault="00122614" w:rsidP="00013AF9">
      <w:r>
        <w:t>ERCOT Opinions for 07</w:t>
      </w:r>
      <w:r w:rsidR="00013AF9" w:rsidRPr="00563265">
        <w:t>/2</w:t>
      </w:r>
      <w:r w:rsidR="00C56B93">
        <w:t>6</w:t>
      </w:r>
      <w:r w:rsidR="00FA3D35">
        <w:t>/18 TAC</w:t>
      </w:r>
    </w:p>
    <w:p w:rsidR="002E0339" w:rsidRPr="00563265" w:rsidRDefault="002E0339" w:rsidP="00013AF9"/>
    <w:tbl>
      <w:tblPr>
        <w:tblW w:w="13858" w:type="dxa"/>
        <w:tblInd w:w="-8" w:type="dxa"/>
        <w:tblCellMar>
          <w:left w:w="0" w:type="dxa"/>
          <w:right w:w="0" w:type="dxa"/>
        </w:tblCellMar>
        <w:tblLook w:val="04A0" w:firstRow="1" w:lastRow="0" w:firstColumn="1" w:lastColumn="0" w:noHBand="0" w:noVBand="1"/>
      </w:tblPr>
      <w:tblGrid>
        <w:gridCol w:w="1145"/>
        <w:gridCol w:w="7223"/>
        <w:gridCol w:w="990"/>
        <w:gridCol w:w="4500"/>
      </w:tblGrid>
      <w:tr w:rsidR="00052CE5" w:rsidTr="00052CE5">
        <w:trPr>
          <w:trHeight w:val="510"/>
        </w:trPr>
        <w:tc>
          <w:tcPr>
            <w:tcW w:w="1145"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052CE5" w:rsidRDefault="00052CE5">
            <w:pPr>
              <w:rPr>
                <w:b/>
                <w:bCs/>
                <w:color w:val="FFFFFF"/>
              </w:rPr>
            </w:pPr>
            <w:r>
              <w:rPr>
                <w:b/>
                <w:bCs/>
                <w:color w:val="FFFFFF"/>
              </w:rPr>
              <w:t>REV REQ NO.</w:t>
            </w:r>
          </w:p>
        </w:tc>
        <w:tc>
          <w:tcPr>
            <w:tcW w:w="7223"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52CE5" w:rsidRDefault="00052CE5">
            <w:pPr>
              <w:rPr>
                <w:b/>
                <w:bCs/>
                <w:color w:val="FFFFFF"/>
              </w:rPr>
            </w:pPr>
            <w:r>
              <w:rPr>
                <w:b/>
                <w:bCs/>
                <w:color w:val="FFFFFF"/>
              </w:rPr>
              <w:t>DESCRIPTION</w:t>
            </w:r>
          </w:p>
        </w:tc>
        <w:tc>
          <w:tcPr>
            <w:tcW w:w="99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52CE5" w:rsidRDefault="00052CE5">
            <w:pPr>
              <w:jc w:val="center"/>
              <w:rPr>
                <w:b/>
                <w:bCs/>
                <w:color w:val="FFFFFF"/>
              </w:rPr>
            </w:pPr>
            <w:r>
              <w:rPr>
                <w:b/>
                <w:bCs/>
                <w:color w:val="FFFFFF"/>
              </w:rPr>
              <w:t>URGENT</w:t>
            </w:r>
          </w:p>
        </w:tc>
        <w:tc>
          <w:tcPr>
            <w:tcW w:w="450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52CE5" w:rsidRDefault="00052CE5">
            <w:pPr>
              <w:rPr>
                <w:b/>
                <w:bCs/>
                <w:color w:val="FFFFFF"/>
              </w:rPr>
            </w:pPr>
            <w:r>
              <w:rPr>
                <w:b/>
                <w:bCs/>
                <w:color w:val="FFFFFF"/>
              </w:rPr>
              <w:t>ERCOT Opinion</w:t>
            </w: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color w:val="000000"/>
                <w:sz w:val="20"/>
                <w:szCs w:val="20"/>
              </w:rPr>
            </w:pPr>
            <w:r>
              <w:rPr>
                <w:b/>
                <w:bCs/>
                <w:color w:val="000000"/>
                <w:sz w:val="20"/>
                <w:szCs w:val="20"/>
              </w:rPr>
              <w:t>845NPRR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color w:val="000000"/>
                <w:sz w:val="20"/>
                <w:szCs w:val="20"/>
              </w:rPr>
            </w:pPr>
            <w:r>
              <w:rPr>
                <w:b/>
                <w:bCs/>
                <w:color w:val="000000"/>
                <w:sz w:val="20"/>
                <w:szCs w:val="20"/>
              </w:rPr>
              <w:t xml:space="preserve">RMR Process and Agreement Revisions.  </w:t>
            </w:r>
            <w:r>
              <w:rPr>
                <w:color w:val="000000"/>
                <w:sz w:val="20"/>
                <w:szCs w:val="20"/>
              </w:rPr>
              <w:t>This Nodal Protocol Revision Request (NPRR) incorporates a number of revisions to improve the effectiveness of the Reliability Must-Run (RMR) process.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color w:val="000000"/>
                <w:sz w:val="20"/>
                <w:szCs w:val="20"/>
              </w:rPr>
            </w:pPr>
            <w:r>
              <w:rPr>
                <w:color w:val="000000"/>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sz w:val="20"/>
                <w:szCs w:val="20"/>
              </w:rPr>
            </w:pPr>
            <w:r>
              <w:rPr>
                <w:sz w:val="20"/>
                <w:szCs w:val="20"/>
              </w:rPr>
              <w:t xml:space="preserve">ERCOT supports approval of NPRR845 </w:t>
            </w:r>
          </w:p>
          <w:p w:rsidR="00052CE5" w:rsidRDefault="00052CE5">
            <w:pPr>
              <w:rPr>
                <w:sz w:val="20"/>
                <w:szCs w:val="20"/>
              </w:rPr>
            </w:pP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Pr="00FB2405" w:rsidRDefault="00052CE5" w:rsidP="00310CA5">
            <w:pPr>
              <w:rPr>
                <w:b/>
                <w:bCs/>
                <w:sz w:val="20"/>
                <w:szCs w:val="20"/>
              </w:rPr>
            </w:pPr>
            <w:r w:rsidRPr="00FB2405">
              <w:rPr>
                <w:b/>
                <w:bCs/>
                <w:sz w:val="20"/>
                <w:szCs w:val="20"/>
              </w:rPr>
              <w:t>856NPRR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Pr="00FB2405" w:rsidRDefault="00052CE5" w:rsidP="00310CA5">
            <w:pPr>
              <w:rPr>
                <w:b/>
                <w:bCs/>
                <w:sz w:val="20"/>
                <w:szCs w:val="20"/>
              </w:rPr>
            </w:pPr>
            <w:r w:rsidRPr="00FB2405">
              <w:rPr>
                <w:b/>
                <w:bCs/>
                <w:sz w:val="20"/>
                <w:szCs w:val="20"/>
              </w:rPr>
              <w:t>Treatment of OFFQS Status in Day-Ahead Make Whole and RUC Settlements.</w:t>
            </w:r>
            <w:r w:rsidRPr="00FB2405">
              <w:rPr>
                <w:bCs/>
                <w:sz w:val="20"/>
                <w:szCs w:val="20"/>
              </w:rPr>
              <w:t>  This Nodal Protocol Revision Request (NPRR) provides language for accurate Reliability Unit Commitment (RUC) and Day-Ahead make-whole Settlement of Quick Start Generation Resources (QSGRs).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Pr="00FB2405" w:rsidRDefault="00052CE5" w:rsidP="00310CA5">
            <w:pPr>
              <w:jc w:val="center"/>
              <w:rPr>
                <w:sz w:val="20"/>
                <w:szCs w:val="20"/>
              </w:rPr>
            </w:pPr>
            <w:r w:rsidRPr="00FB2405">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310CA5">
            <w:pPr>
              <w:rPr>
                <w:sz w:val="20"/>
                <w:szCs w:val="20"/>
              </w:rPr>
            </w:pPr>
            <w:r>
              <w:rPr>
                <w:sz w:val="20"/>
                <w:szCs w:val="20"/>
              </w:rPr>
              <w:t xml:space="preserve">ERCOT supports approval of NPRR856  </w:t>
            </w:r>
          </w:p>
        </w:tc>
      </w:tr>
      <w:tr w:rsidR="00052CE5" w:rsidTr="00052CE5">
        <w:trPr>
          <w:trHeight w:val="1123"/>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52CE5" w:rsidRDefault="00052CE5">
            <w:pPr>
              <w:rPr>
                <w:b/>
                <w:bCs/>
                <w:sz w:val="20"/>
                <w:szCs w:val="20"/>
              </w:rPr>
            </w:pPr>
            <w:r>
              <w:rPr>
                <w:b/>
                <w:bCs/>
                <w:sz w:val="20"/>
                <w:szCs w:val="20"/>
              </w:rPr>
              <w:t>857NPRR</w:t>
            </w:r>
          </w:p>
        </w:tc>
        <w:tc>
          <w:tcPr>
            <w:tcW w:w="7223" w:type="dxa"/>
            <w:tcBorders>
              <w:top w:val="nil"/>
              <w:left w:val="nil"/>
              <w:bottom w:val="single" w:sz="8" w:space="0" w:color="auto"/>
              <w:right w:val="single" w:sz="8" w:space="0" w:color="auto"/>
            </w:tcBorders>
            <w:tcMar>
              <w:top w:w="0" w:type="dxa"/>
              <w:left w:w="108" w:type="dxa"/>
              <w:bottom w:w="0" w:type="dxa"/>
              <w:right w:w="108" w:type="dxa"/>
            </w:tcMar>
          </w:tcPr>
          <w:p w:rsidR="00052CE5" w:rsidRDefault="00052CE5">
            <w:pPr>
              <w:rPr>
                <w:b/>
                <w:bCs/>
                <w:sz w:val="20"/>
                <w:szCs w:val="20"/>
              </w:rPr>
            </w:pPr>
            <w:r>
              <w:rPr>
                <w:b/>
                <w:bCs/>
                <w:color w:val="000000"/>
                <w:sz w:val="20"/>
                <w:szCs w:val="20"/>
              </w:rPr>
              <w:t xml:space="preserve">Creation of Direct Current Tie Operator Market Participant Role.  </w:t>
            </w:r>
            <w:r>
              <w:rPr>
                <w:color w:val="000000"/>
                <w:sz w:val="20"/>
                <w:szCs w:val="20"/>
              </w:rPr>
              <w:t>This Nodal Protocol Revision Request (NPRR) creates the Market Participant role of “Direct Current Tie Operator (DCTO),” in order to clarify the obligations of Entities that operate Direct Current Ties (DC Ties) interconnected with the ERCOT System.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tcPr>
          <w:p w:rsidR="00052CE5" w:rsidRDefault="00052CE5">
            <w:pPr>
              <w:rPr>
                <w:sz w:val="20"/>
                <w:szCs w:val="20"/>
              </w:rPr>
            </w:pPr>
            <w:r>
              <w:rPr>
                <w:sz w:val="20"/>
                <w:szCs w:val="20"/>
              </w:rPr>
              <w:t>ERC</w:t>
            </w:r>
            <w:r>
              <w:rPr>
                <w:sz w:val="20"/>
                <w:szCs w:val="20"/>
              </w:rPr>
              <w:t>OT supports approval of NPRR857</w:t>
            </w:r>
          </w:p>
        </w:tc>
      </w:tr>
      <w:tr w:rsidR="00052CE5" w:rsidTr="00052CE5">
        <w:trPr>
          <w:trHeight w:val="1123"/>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862NPRR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 xml:space="preserve">Updates to Address Revisions under PUCT Project 46369.  </w:t>
            </w:r>
            <w:r>
              <w:rPr>
                <w:sz w:val="20"/>
                <w:szCs w:val="20"/>
              </w:rPr>
              <w:t>This Nodal Protocol Revision Request (NPRR) incorporates a number of revisions to address recent changes to Public Utility Commission of Texas (PUCT) Substantive Rule 25.502 in PUCT Project No. 46369, Rulemaking Relating to Reliability Must-Run Service.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052CE5">
            <w:pPr>
              <w:rPr>
                <w:sz w:val="20"/>
                <w:szCs w:val="20"/>
              </w:rPr>
            </w:pPr>
            <w:r>
              <w:rPr>
                <w:sz w:val="20"/>
                <w:szCs w:val="20"/>
              </w:rPr>
              <w:t xml:space="preserve">ERCOT supports approval of NPRR862 </w:t>
            </w:r>
          </w:p>
        </w:tc>
      </w:tr>
      <w:tr w:rsidR="00052CE5" w:rsidTr="00052CE5">
        <w:trPr>
          <w:trHeight w:val="2563"/>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866NPRR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 xml:space="preserve">Mapping Registered Distributed Generation and Load Resources to Transmission Loads in the Network Operations Model.  </w:t>
            </w:r>
            <w:r>
              <w:rPr>
                <w:sz w:val="20"/>
                <w:szCs w:val="20"/>
              </w:rPr>
              <w:t>This Nodal Protocol Revision Request (NPRR) accomplishes two objectives related to mapping registered Distributed Generation (DG) and Load Resources to transmission Loads in the Network Operations Model.  Specifically, this NPRR (a) expands paragraph (2) of Section 3.10.7.2 to codify the existing process for mapping a Load Resource or an Aggregate Load Resource (ALR) to its appropriate Load point in the Network Operations Model; and (b) Outlines in a new paragraph (3) of Section 3.10.7.2 the practice for mapping a registered DG facility to its appropriate Load point in the Network Operations Model.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052CE5">
            <w:pPr>
              <w:rPr>
                <w:sz w:val="20"/>
                <w:szCs w:val="20"/>
              </w:rPr>
            </w:pPr>
            <w:r>
              <w:rPr>
                <w:sz w:val="20"/>
                <w:szCs w:val="20"/>
              </w:rPr>
              <w:t xml:space="preserve">ERCOT supports approval of NPRR866 </w:t>
            </w: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rsidP="00310CA5">
            <w:pPr>
              <w:rPr>
                <w:b/>
                <w:bCs/>
                <w:sz w:val="20"/>
                <w:szCs w:val="20"/>
              </w:rPr>
            </w:pPr>
            <w:r>
              <w:rPr>
                <w:b/>
                <w:bCs/>
                <w:sz w:val="20"/>
                <w:szCs w:val="20"/>
              </w:rPr>
              <w:t>873NPRR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310CA5">
            <w:pPr>
              <w:rPr>
                <w:b/>
                <w:bCs/>
                <w:sz w:val="20"/>
                <w:szCs w:val="20"/>
              </w:rPr>
            </w:pPr>
            <w:r>
              <w:rPr>
                <w:b/>
                <w:bCs/>
                <w:sz w:val="20"/>
                <w:szCs w:val="20"/>
              </w:rPr>
              <w:t xml:space="preserve">Posting of the ERCOT Wide Intra-Hour Wind Power and Load Forecast on the MIS Public.  </w:t>
            </w:r>
            <w:r w:rsidRPr="00FB2405">
              <w:rPr>
                <w:bCs/>
                <w:sz w:val="20"/>
                <w:szCs w:val="20"/>
              </w:rPr>
              <w:t>This Nodal Protocol Revision Request (NPRR) is intended to outline expectations for ERCOT’s posting of information pertaining to intra-hour wind power and Load forecast on the Market Information System (MIS) Public Area.  This NPRR also proposes two new definitions and acronyms for Intra-Hour Wind Power Forecast (IHWPF) and Intra-Hour Load Forecast (IHLF).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310CA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310CA5">
            <w:pPr>
              <w:rPr>
                <w:sz w:val="20"/>
                <w:szCs w:val="20"/>
              </w:rPr>
            </w:pPr>
            <w:r>
              <w:rPr>
                <w:sz w:val="20"/>
                <w:szCs w:val="20"/>
              </w:rPr>
              <w:t xml:space="preserve">ERCOT supports approval of NPRR873  </w:t>
            </w: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874NPRR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 xml:space="preserve">Change to Report for Net Allocation to Load Settlement Stability. </w:t>
            </w:r>
            <w:r>
              <w:rPr>
                <w:sz w:val="20"/>
                <w:szCs w:val="20"/>
              </w:rPr>
              <w:t> This Nodal Protocol Revision Request (NPRR) changes the Net Allocation to Load Settlement stability report by breaking out the Load- Allocated CRR Monthly Revenue Zonal Amount (LACMRZAMT) from the other Load-allocated charges and providing dollars per MWh by Congestion Management Zone (CMZ).  [Tenaska]</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tcPr>
          <w:p w:rsidR="00052CE5" w:rsidRDefault="00052CE5">
            <w:pPr>
              <w:rPr>
                <w:sz w:val="20"/>
                <w:szCs w:val="20"/>
              </w:rPr>
            </w:pPr>
            <w:r>
              <w:rPr>
                <w:sz w:val="20"/>
                <w:szCs w:val="20"/>
              </w:rPr>
              <w:t>ERCOT supports approval of NPRR874 because it can incorporate the creation and publication of the requested data within current processes and reporting with no system or FTE impact.</w:t>
            </w:r>
          </w:p>
          <w:p w:rsidR="00052CE5" w:rsidRDefault="00052CE5">
            <w:pPr>
              <w:rPr>
                <w:sz w:val="20"/>
                <w:szCs w:val="20"/>
              </w:rPr>
            </w:pP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875NPRR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Pr="00025F8B" w:rsidRDefault="00052CE5">
            <w:pPr>
              <w:rPr>
                <w:sz w:val="20"/>
                <w:szCs w:val="20"/>
              </w:rPr>
            </w:pPr>
            <w:r>
              <w:rPr>
                <w:b/>
                <w:bCs/>
                <w:sz w:val="20"/>
                <w:szCs w:val="20"/>
              </w:rPr>
              <w:t xml:space="preserve">Clarification for the Implementation of NPRR864, RUC Modifications to Consider Market-Based Solutions.  </w:t>
            </w:r>
            <w:r>
              <w:rPr>
                <w:sz w:val="20"/>
                <w:szCs w:val="20"/>
              </w:rPr>
              <w:t>This Nodal Protocol Revision Request (NPRR) adds clarifying language to sync up the Protocols with the implementation of NPRR864, RUC Modifications to Consider Market-Based Solutions. Section 5.5.2, Reliability Unit Commitment (RUC) Process, is revised to be much more specific as to how to manage fast-starting Resources in RUC under conditions in which they are disqualified per the compliance metric in paragraph (4) of Section 8.1.2, Current Operating Plan (COP) Performance Requirements.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052CE5">
            <w:pPr>
              <w:rPr>
                <w:sz w:val="20"/>
                <w:szCs w:val="20"/>
              </w:rPr>
            </w:pPr>
            <w:r>
              <w:rPr>
                <w:sz w:val="20"/>
                <w:szCs w:val="20"/>
              </w:rPr>
              <w:t xml:space="preserve">ERCOT supports approval of NPRR875 </w:t>
            </w: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877NPRR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 xml:space="preserve">Use of Actual Interval Data for IDR ESI IDs for Initial Settlement.  </w:t>
            </w:r>
            <w:r>
              <w:rPr>
                <w:sz w:val="20"/>
                <w:szCs w:val="20"/>
              </w:rPr>
              <w:t>This Nodal Protocol Revision Request (NPRR) provides a process to allow for the use of actual metered interval data for initial settlement of an Operating Day for Electric Service Identifiers (ESI IDs) that currently require BUSIDRRQ Load Profiles. Currently, meter data is sent monthly on the 867_03 for ESI IDs with BUSIDRRQ Load Profiles, so most of the data used for initial settlement for these ESI IDs is estimated using proxy day data. The ESI IDs are resettled with actual data during final Settlement on the 55th day following the Operating Day. The result is inaccurate initial Settlement.  [</w:t>
            </w:r>
            <w:proofErr w:type="spellStart"/>
            <w:r>
              <w:rPr>
                <w:sz w:val="20"/>
                <w:szCs w:val="20"/>
              </w:rPr>
              <w:t>Oncor</w:t>
            </w:r>
            <w:proofErr w:type="spellEnd"/>
            <w:r>
              <w:rPr>
                <w:sz w:val="20"/>
                <w:szCs w:val="20"/>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tcPr>
          <w:p w:rsidR="00052CE5" w:rsidRDefault="00052CE5">
            <w:pPr>
              <w:rPr>
                <w:sz w:val="20"/>
                <w:szCs w:val="20"/>
              </w:rPr>
            </w:pPr>
            <w:r>
              <w:rPr>
                <w:sz w:val="20"/>
                <w:szCs w:val="20"/>
              </w:rPr>
              <w:t>ERCOT supports approval of NPRR877 as it provides a mechanism for ERCOT to get interval data from high usage premises prior to the ERCOT initial settlement.  ERCOT recognizes that the long-term solution in NPRR877 is one of several possible approaches.</w:t>
            </w:r>
          </w:p>
          <w:p w:rsidR="00052CE5" w:rsidRDefault="00052CE5">
            <w:pPr>
              <w:rPr>
                <w:sz w:val="20"/>
                <w:szCs w:val="20"/>
              </w:rPr>
            </w:pP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878NPRR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 xml:space="preserve">ERS Obligation Report for TDSPs.  </w:t>
            </w:r>
            <w:r>
              <w:rPr>
                <w:sz w:val="20"/>
                <w:szCs w:val="20"/>
              </w:rPr>
              <w:t>This Nodal Protocol Revision Request (NPRR) prescribes ERCOT’s posting of an ERS Obligation Report for Transmission and/or Distribution Service Provider (TDSPs) to the Market Information System (MIS) Certified Area.  [CenterPoint]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sz w:val="20"/>
                <w:szCs w:val="20"/>
              </w:rPr>
            </w:pPr>
            <w:r>
              <w:rPr>
                <w:sz w:val="20"/>
                <w:szCs w:val="20"/>
              </w:rPr>
              <w:t>ERCOT supports approval of NPRR878 as it increases data transparency regarding ERS Resource MW obligations for each TO.</w:t>
            </w:r>
            <w:bookmarkStart w:id="0" w:name="_GoBack"/>
            <w:bookmarkEnd w:id="0"/>
          </w:p>
          <w:p w:rsidR="00052CE5" w:rsidRDefault="00052CE5">
            <w:pPr>
              <w:rPr>
                <w:sz w:val="20"/>
                <w:szCs w:val="20"/>
              </w:rPr>
            </w:pP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rsidP="00310CA5">
            <w:pPr>
              <w:rPr>
                <w:b/>
                <w:bCs/>
                <w:sz w:val="20"/>
                <w:szCs w:val="20"/>
              </w:rPr>
            </w:pPr>
            <w:r>
              <w:rPr>
                <w:b/>
                <w:bCs/>
                <w:sz w:val="20"/>
                <w:szCs w:val="20"/>
              </w:rPr>
              <w:t>796SCR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310CA5">
            <w:pPr>
              <w:rPr>
                <w:b/>
                <w:bCs/>
                <w:sz w:val="20"/>
                <w:szCs w:val="20"/>
              </w:rPr>
            </w:pPr>
            <w:r>
              <w:rPr>
                <w:b/>
                <w:bCs/>
                <w:sz w:val="20"/>
                <w:szCs w:val="20"/>
              </w:rPr>
              <w:t xml:space="preserve">Change Validation Rules to Preclude Certain Transactions at Resource Nodes within Private Use Networks.  </w:t>
            </w:r>
            <w:r w:rsidRPr="00FB2405">
              <w:rPr>
                <w:bCs/>
                <w:sz w:val="20"/>
                <w:szCs w:val="20"/>
              </w:rPr>
              <w:t>This System Change Request (SCR) modifies the validation rules that the Market Management System (MMS) uses to validate bids and offers to exclude Resource Nodes within a Private Use Network site as valid Settlement Points for Day-Ahead Market (DAM) Energy-Only Offers, DAM Energy Bids, and Point-to-Point (PTP) Obligation bids.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310CA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310CA5">
            <w:pPr>
              <w:rPr>
                <w:sz w:val="20"/>
                <w:szCs w:val="20"/>
              </w:rPr>
            </w:pPr>
            <w:r>
              <w:rPr>
                <w:sz w:val="20"/>
                <w:szCs w:val="20"/>
              </w:rPr>
              <w:t xml:space="preserve">ERCOT supports approval of SCR796  </w:t>
            </w:r>
          </w:p>
        </w:tc>
      </w:tr>
      <w:tr w:rsidR="00052CE5" w:rsidTr="00052CE5">
        <w:trPr>
          <w:trHeight w:val="133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061PGRR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Related to NPRR866, Mapping Registered Distributed Generation and Load Resources to Transmission Loads in the Network Operations Model.</w:t>
            </w:r>
            <w:r>
              <w:rPr>
                <w:sz w:val="20"/>
                <w:szCs w:val="20"/>
              </w:rPr>
              <w:t>  This Planning Guide Revision Request (PGRR) includes changes to the Annual Load Data Request (ALDR) process to include locations for registered Distributed Generation (DG) facilities.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052CE5">
            <w:pPr>
              <w:rPr>
                <w:sz w:val="20"/>
                <w:szCs w:val="20"/>
              </w:rPr>
            </w:pPr>
            <w:r>
              <w:rPr>
                <w:sz w:val="20"/>
                <w:szCs w:val="20"/>
              </w:rPr>
              <w:t xml:space="preserve">ERCOT supports approval of PGRR061 </w:t>
            </w:r>
          </w:p>
        </w:tc>
      </w:tr>
      <w:tr w:rsidR="00052CE5" w:rsidTr="00052CE5">
        <w:trPr>
          <w:trHeight w:val="710"/>
        </w:trPr>
        <w:tc>
          <w:tcPr>
            <w:tcW w:w="1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2CE5" w:rsidRDefault="00052CE5" w:rsidP="00310CA5">
            <w:pPr>
              <w:rPr>
                <w:b/>
                <w:bCs/>
                <w:sz w:val="20"/>
                <w:szCs w:val="20"/>
              </w:rPr>
            </w:pPr>
            <w:r>
              <w:rPr>
                <w:b/>
                <w:bCs/>
                <w:sz w:val="20"/>
                <w:szCs w:val="20"/>
              </w:rPr>
              <w:t>062PGRR</w:t>
            </w:r>
          </w:p>
        </w:tc>
        <w:tc>
          <w:tcPr>
            <w:tcW w:w="72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2CE5" w:rsidRDefault="00052CE5" w:rsidP="00310CA5">
            <w:pPr>
              <w:rPr>
                <w:rFonts w:cs="Arial"/>
                <w:b/>
                <w:bCs/>
                <w:sz w:val="20"/>
                <w:szCs w:val="20"/>
              </w:rPr>
            </w:pPr>
            <w:r>
              <w:rPr>
                <w:rFonts w:cs="Arial"/>
                <w:b/>
                <w:bCs/>
                <w:sz w:val="20"/>
                <w:szCs w:val="20"/>
              </w:rPr>
              <w:t xml:space="preserve">Updates to Generation Interconnection or Change Request (GINR) Process.  </w:t>
            </w:r>
            <w:r>
              <w:rPr>
                <w:rFonts w:cs="Arial"/>
                <w:sz w:val="20"/>
                <w:szCs w:val="20"/>
              </w:rPr>
              <w:t>This Planning Guide Revision Request (PGRR) proposes new processes, communication, and document sharing and storage requirements to be included in the new Generation Interconnection or Change Request (GINR) application.  [ERCOT]</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2CE5" w:rsidRDefault="00052CE5" w:rsidP="00310CA5">
            <w:pPr>
              <w:jc w:val="center"/>
              <w:rPr>
                <w:rFonts w:cs="Arial"/>
                <w:sz w:val="20"/>
                <w:szCs w:val="20"/>
              </w:rPr>
            </w:pPr>
            <w:r>
              <w:rPr>
                <w:rFonts w:cs="Arial"/>
                <w:sz w:val="20"/>
                <w:szCs w:val="20"/>
              </w:rPr>
              <w:t>N</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2CE5" w:rsidRDefault="00052CE5" w:rsidP="00052CE5">
            <w:pPr>
              <w:rPr>
                <w:sz w:val="20"/>
                <w:szCs w:val="20"/>
              </w:rPr>
            </w:pPr>
            <w:r>
              <w:rPr>
                <w:sz w:val="20"/>
                <w:szCs w:val="20"/>
              </w:rPr>
              <w:t xml:space="preserve">ERCOT supports approval of PGRR062 </w:t>
            </w: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017RRGRR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 xml:space="preserve">Related to NPRR866, Mapping Registered Distributed Generation and Load Resources to Transmission Loads in the Network Operations Model.  </w:t>
            </w:r>
            <w:r>
              <w:rPr>
                <w:sz w:val="20"/>
                <w:szCs w:val="20"/>
              </w:rPr>
              <w:t>This Resource Registration Glossary Revision Request (RRGRR) supports NPRR866 by providing a process for mapping registered Distributed Generation (DG) facilities to their appropriate Load point in the Network Operations Model.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052CE5">
            <w:pPr>
              <w:rPr>
                <w:sz w:val="20"/>
                <w:szCs w:val="20"/>
              </w:rPr>
            </w:pPr>
            <w:r>
              <w:rPr>
                <w:sz w:val="20"/>
                <w:szCs w:val="20"/>
              </w:rPr>
              <w:t>ERCOT supports approval of RRGRR017</w:t>
            </w: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022VCMRR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rPr>
                <w:b/>
                <w:bCs/>
                <w:sz w:val="20"/>
                <w:szCs w:val="20"/>
              </w:rPr>
            </w:pPr>
            <w:r>
              <w:rPr>
                <w:b/>
                <w:bCs/>
                <w:sz w:val="20"/>
                <w:szCs w:val="20"/>
              </w:rPr>
              <w:t xml:space="preserve">Determination of Fuel Adder Price for Coal and Lignite Resources. </w:t>
            </w:r>
            <w:r>
              <w:rPr>
                <w:sz w:val="20"/>
                <w:szCs w:val="20"/>
              </w:rPr>
              <w:t> This Verifiable Cost Manual Revision Request (VCMRR) directs ERCOT to contract with a fuel vendor to secure a coal index price and includes a methodology for calculating the fuel adder for coal-fired and lignite-fired Resources quarterly based on that index.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052CE5">
            <w:pPr>
              <w:rPr>
                <w:sz w:val="20"/>
                <w:szCs w:val="20"/>
              </w:rPr>
            </w:pPr>
            <w:r>
              <w:rPr>
                <w:sz w:val="20"/>
                <w:szCs w:val="20"/>
              </w:rPr>
              <w:t xml:space="preserve">ERCOT supports approval of VCMRR022 </w:t>
            </w: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rsidP="00FB2405">
            <w:pPr>
              <w:rPr>
                <w:b/>
                <w:bCs/>
                <w:sz w:val="20"/>
                <w:szCs w:val="20"/>
              </w:rPr>
            </w:pPr>
            <w:r>
              <w:rPr>
                <w:b/>
                <w:bCs/>
                <w:sz w:val="20"/>
                <w:szCs w:val="20"/>
              </w:rPr>
              <w:t>174NOGRR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FB2405">
            <w:pPr>
              <w:rPr>
                <w:b/>
                <w:bCs/>
                <w:sz w:val="20"/>
                <w:szCs w:val="20"/>
              </w:rPr>
            </w:pPr>
            <w:r>
              <w:rPr>
                <w:b/>
                <w:bCs/>
                <w:sz w:val="20"/>
                <w:szCs w:val="20"/>
              </w:rPr>
              <w:t xml:space="preserve">AVR and PSS Testing Requirements.  </w:t>
            </w:r>
            <w:r w:rsidRPr="00FB2405">
              <w:rPr>
                <w:bCs/>
                <w:sz w:val="20"/>
                <w:szCs w:val="20"/>
              </w:rPr>
              <w:t>This Nodal Operating Guide Revision Request (NOGRR) harmonizes the ERCOT Automatic Voltage Regulator (AVR) and Power System Stabilizer (PSS) testing requirements with the recently approved North American Electric Reliability Corporation (NERC) Standard MOD-026-1, Verification of Models and Data for Generator Excitation Control System or Plant Volt/</w:t>
            </w:r>
            <w:proofErr w:type="spellStart"/>
            <w:r w:rsidRPr="00FB2405">
              <w:rPr>
                <w:bCs/>
                <w:sz w:val="20"/>
                <w:szCs w:val="20"/>
              </w:rPr>
              <w:t>Var</w:t>
            </w:r>
            <w:proofErr w:type="spellEnd"/>
            <w:r w:rsidRPr="00FB2405">
              <w:rPr>
                <w:bCs/>
                <w:sz w:val="20"/>
                <w:szCs w:val="20"/>
              </w:rPr>
              <w:t xml:space="preserve"> Control Functions.  [</w:t>
            </w:r>
            <w:proofErr w:type="spellStart"/>
            <w:r w:rsidRPr="00FB2405">
              <w:rPr>
                <w:bCs/>
                <w:sz w:val="20"/>
                <w:szCs w:val="20"/>
              </w:rPr>
              <w:t>Luminant</w:t>
            </w:r>
            <w:proofErr w:type="spellEnd"/>
            <w:r w:rsidRPr="00FB2405">
              <w:rPr>
                <w:bCs/>
                <w:sz w:val="20"/>
                <w:szCs w:val="20"/>
              </w:rPr>
              <w: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FB240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Pr="00FB2405" w:rsidRDefault="00052CE5" w:rsidP="00FB2405">
            <w:pPr>
              <w:rPr>
                <w:sz w:val="20"/>
                <w:szCs w:val="20"/>
              </w:rPr>
            </w:pPr>
            <w:r>
              <w:rPr>
                <w:sz w:val="20"/>
                <w:szCs w:val="20"/>
              </w:rPr>
              <w:t>ERCOT supports approval of NOGRR174 as it harmonizes AVR and PSS testing requirements with NERC Standard MOD-026-1</w:t>
            </w:r>
          </w:p>
        </w:tc>
      </w:tr>
      <w:tr w:rsidR="00052CE5" w:rsidTr="00052CE5">
        <w:trPr>
          <w:trHeight w:val="710"/>
        </w:trPr>
        <w:tc>
          <w:tcPr>
            <w:tcW w:w="11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52CE5" w:rsidRDefault="00052CE5" w:rsidP="00FB2405">
            <w:pPr>
              <w:rPr>
                <w:b/>
                <w:bCs/>
                <w:sz w:val="20"/>
                <w:szCs w:val="20"/>
              </w:rPr>
            </w:pPr>
            <w:r>
              <w:rPr>
                <w:b/>
                <w:bCs/>
                <w:sz w:val="20"/>
                <w:szCs w:val="20"/>
              </w:rPr>
              <w:t>177NOGRR</w:t>
            </w:r>
          </w:p>
        </w:tc>
        <w:tc>
          <w:tcPr>
            <w:tcW w:w="7223"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FB2405">
            <w:pPr>
              <w:rPr>
                <w:b/>
                <w:bCs/>
                <w:sz w:val="20"/>
                <w:szCs w:val="20"/>
              </w:rPr>
            </w:pPr>
            <w:r>
              <w:rPr>
                <w:b/>
                <w:bCs/>
                <w:sz w:val="20"/>
                <w:szCs w:val="20"/>
              </w:rPr>
              <w:t xml:space="preserve">Related to NPRR857, Creation of Direct Current Tie Operator Market Participant Role.  </w:t>
            </w:r>
            <w:r w:rsidRPr="00FB2405">
              <w:rPr>
                <w:bCs/>
                <w:sz w:val="20"/>
                <w:szCs w:val="20"/>
              </w:rPr>
              <w:t>This Nodal Operating Guide Revision Request (NOGRR) revises the Nodal Operating Guide (NOG) to be consistent with NPRR857 language relating to Directive 1 of Public Utility Commission of Texas (PUCT) Docket No. 46304-3, Oversight Proceeding Regarding ERCOT Matters arising out of Docket No. 45624 (Application of the City of Garland to Amend A Certificate of Convenience and Necessity for the Rusk to Panola Double-Circuit 345-KV Transmission Line in Rusk and Panola Counties).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FB2405">
            <w:pPr>
              <w:jc w:val="center"/>
              <w:rPr>
                <w:sz w:val="20"/>
                <w:szCs w:val="20"/>
              </w:rPr>
            </w:pPr>
            <w:r>
              <w:rPr>
                <w:sz w:val="20"/>
                <w:szCs w:val="20"/>
              </w:rPr>
              <w:t>N</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052CE5" w:rsidRDefault="00052CE5" w:rsidP="00FB2405">
            <w:pPr>
              <w:rPr>
                <w:sz w:val="20"/>
                <w:szCs w:val="20"/>
              </w:rPr>
            </w:pPr>
            <w:r>
              <w:rPr>
                <w:sz w:val="20"/>
                <w:szCs w:val="20"/>
              </w:rPr>
              <w:t xml:space="preserve">ERCOT supports approval of NOGRR177  </w:t>
            </w:r>
          </w:p>
        </w:tc>
      </w:tr>
    </w:tbl>
    <w:p w:rsidR="00277B0B" w:rsidRDefault="00277B0B" w:rsidP="00122614"/>
    <w:sectPr w:rsidR="00277B0B" w:rsidSect="000E525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013AF9"/>
    <w:rsid w:val="00025F8B"/>
    <w:rsid w:val="00052CE5"/>
    <w:rsid w:val="00081763"/>
    <w:rsid w:val="00081CF8"/>
    <w:rsid w:val="00085C68"/>
    <w:rsid w:val="000D407D"/>
    <w:rsid w:val="000E5254"/>
    <w:rsid w:val="00122614"/>
    <w:rsid w:val="00122FE5"/>
    <w:rsid w:val="00126220"/>
    <w:rsid w:val="001459C2"/>
    <w:rsid w:val="001679CC"/>
    <w:rsid w:val="001869C5"/>
    <w:rsid w:val="00212337"/>
    <w:rsid w:val="00261439"/>
    <w:rsid w:val="0026577A"/>
    <w:rsid w:val="00277B0B"/>
    <w:rsid w:val="002E0339"/>
    <w:rsid w:val="00330EE9"/>
    <w:rsid w:val="003465FA"/>
    <w:rsid w:val="00350E75"/>
    <w:rsid w:val="003A5C8F"/>
    <w:rsid w:val="004E1337"/>
    <w:rsid w:val="004E1797"/>
    <w:rsid w:val="004E3FC7"/>
    <w:rsid w:val="004F7AC5"/>
    <w:rsid w:val="005153A0"/>
    <w:rsid w:val="00534B2C"/>
    <w:rsid w:val="00563265"/>
    <w:rsid w:val="00574CA2"/>
    <w:rsid w:val="00595DDA"/>
    <w:rsid w:val="0059657A"/>
    <w:rsid w:val="005C04D8"/>
    <w:rsid w:val="005C5781"/>
    <w:rsid w:val="005E2D72"/>
    <w:rsid w:val="00600D15"/>
    <w:rsid w:val="00627610"/>
    <w:rsid w:val="00636CD0"/>
    <w:rsid w:val="00644489"/>
    <w:rsid w:val="006F07ED"/>
    <w:rsid w:val="00701C9F"/>
    <w:rsid w:val="007166FD"/>
    <w:rsid w:val="0072638C"/>
    <w:rsid w:val="00741C40"/>
    <w:rsid w:val="007A3795"/>
    <w:rsid w:val="007B577D"/>
    <w:rsid w:val="007D0FE5"/>
    <w:rsid w:val="008570CC"/>
    <w:rsid w:val="008665BC"/>
    <w:rsid w:val="00884875"/>
    <w:rsid w:val="0089096A"/>
    <w:rsid w:val="008B717C"/>
    <w:rsid w:val="0090087E"/>
    <w:rsid w:val="00927F68"/>
    <w:rsid w:val="00940259"/>
    <w:rsid w:val="00975D55"/>
    <w:rsid w:val="009B6F06"/>
    <w:rsid w:val="00A05917"/>
    <w:rsid w:val="00A229C2"/>
    <w:rsid w:val="00A256C3"/>
    <w:rsid w:val="00A677CE"/>
    <w:rsid w:val="00A72CF7"/>
    <w:rsid w:val="00A865ED"/>
    <w:rsid w:val="00AB61FB"/>
    <w:rsid w:val="00B54E3C"/>
    <w:rsid w:val="00B56045"/>
    <w:rsid w:val="00B85C63"/>
    <w:rsid w:val="00B900D9"/>
    <w:rsid w:val="00BA08EE"/>
    <w:rsid w:val="00C4464C"/>
    <w:rsid w:val="00C56B93"/>
    <w:rsid w:val="00C96FA7"/>
    <w:rsid w:val="00CF5A32"/>
    <w:rsid w:val="00D07151"/>
    <w:rsid w:val="00D80F8C"/>
    <w:rsid w:val="00DA5381"/>
    <w:rsid w:val="00E3521A"/>
    <w:rsid w:val="00E36051"/>
    <w:rsid w:val="00E6398C"/>
    <w:rsid w:val="00E8538B"/>
    <w:rsid w:val="00EC28D4"/>
    <w:rsid w:val="00F03C26"/>
    <w:rsid w:val="00F20886"/>
    <w:rsid w:val="00F22A8A"/>
    <w:rsid w:val="00F70F04"/>
    <w:rsid w:val="00F90EF9"/>
    <w:rsid w:val="00FA3D35"/>
    <w:rsid w:val="00FB2405"/>
    <w:rsid w:val="00FE3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092847">
      <w:bodyDiv w:val="1"/>
      <w:marLeft w:val="0"/>
      <w:marRight w:val="0"/>
      <w:marTop w:val="0"/>
      <w:marBottom w:val="0"/>
      <w:divBdr>
        <w:top w:val="none" w:sz="0" w:space="0" w:color="auto"/>
        <w:left w:val="none" w:sz="0" w:space="0" w:color="auto"/>
        <w:bottom w:val="none" w:sz="0" w:space="0" w:color="auto"/>
        <w:right w:val="none" w:sz="0" w:space="0" w:color="auto"/>
      </w:divBdr>
    </w:div>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466628175">
      <w:bodyDiv w:val="1"/>
      <w:marLeft w:val="0"/>
      <w:marRight w:val="0"/>
      <w:marTop w:val="0"/>
      <w:marBottom w:val="0"/>
      <w:divBdr>
        <w:top w:val="none" w:sz="0" w:space="0" w:color="auto"/>
        <w:left w:val="none" w:sz="0" w:space="0" w:color="auto"/>
        <w:bottom w:val="none" w:sz="0" w:space="0" w:color="auto"/>
        <w:right w:val="none" w:sz="0" w:space="0" w:color="auto"/>
      </w:divBdr>
    </w:div>
    <w:div w:id="530726539">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2517671">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802192681">
      <w:bodyDiv w:val="1"/>
      <w:marLeft w:val="0"/>
      <w:marRight w:val="0"/>
      <w:marTop w:val="0"/>
      <w:marBottom w:val="0"/>
      <w:divBdr>
        <w:top w:val="none" w:sz="0" w:space="0" w:color="auto"/>
        <w:left w:val="none" w:sz="0" w:space="0" w:color="auto"/>
        <w:bottom w:val="none" w:sz="0" w:space="0" w:color="auto"/>
        <w:right w:val="none" w:sz="0" w:space="0" w:color="auto"/>
      </w:divBdr>
    </w:div>
    <w:div w:id="822938880">
      <w:bodyDiv w:val="1"/>
      <w:marLeft w:val="0"/>
      <w:marRight w:val="0"/>
      <w:marTop w:val="0"/>
      <w:marBottom w:val="0"/>
      <w:divBdr>
        <w:top w:val="none" w:sz="0" w:space="0" w:color="auto"/>
        <w:left w:val="none" w:sz="0" w:space="0" w:color="auto"/>
        <w:bottom w:val="none" w:sz="0" w:space="0" w:color="auto"/>
        <w:right w:val="none" w:sz="0" w:space="0" w:color="auto"/>
      </w:divBdr>
    </w:div>
    <w:div w:id="851644882">
      <w:bodyDiv w:val="1"/>
      <w:marLeft w:val="0"/>
      <w:marRight w:val="0"/>
      <w:marTop w:val="0"/>
      <w:marBottom w:val="0"/>
      <w:divBdr>
        <w:top w:val="none" w:sz="0" w:space="0" w:color="auto"/>
        <w:left w:val="none" w:sz="0" w:space="0" w:color="auto"/>
        <w:bottom w:val="none" w:sz="0" w:space="0" w:color="auto"/>
        <w:right w:val="none" w:sz="0" w:space="0" w:color="auto"/>
      </w:divBdr>
    </w:div>
    <w:div w:id="852765875">
      <w:bodyDiv w:val="1"/>
      <w:marLeft w:val="0"/>
      <w:marRight w:val="0"/>
      <w:marTop w:val="0"/>
      <w:marBottom w:val="0"/>
      <w:divBdr>
        <w:top w:val="none" w:sz="0" w:space="0" w:color="auto"/>
        <w:left w:val="none" w:sz="0" w:space="0" w:color="auto"/>
        <w:bottom w:val="none" w:sz="0" w:space="0" w:color="auto"/>
        <w:right w:val="none" w:sz="0" w:space="0" w:color="auto"/>
      </w:divBdr>
    </w:div>
    <w:div w:id="972565993">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197278813">
      <w:bodyDiv w:val="1"/>
      <w:marLeft w:val="0"/>
      <w:marRight w:val="0"/>
      <w:marTop w:val="0"/>
      <w:marBottom w:val="0"/>
      <w:divBdr>
        <w:top w:val="none" w:sz="0" w:space="0" w:color="auto"/>
        <w:left w:val="none" w:sz="0" w:space="0" w:color="auto"/>
        <w:bottom w:val="none" w:sz="0" w:space="0" w:color="auto"/>
        <w:right w:val="none" w:sz="0" w:space="0" w:color="auto"/>
      </w:divBdr>
    </w:div>
    <w:div w:id="1200364075">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12699920">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530990509">
      <w:bodyDiv w:val="1"/>
      <w:marLeft w:val="0"/>
      <w:marRight w:val="0"/>
      <w:marTop w:val="0"/>
      <w:marBottom w:val="0"/>
      <w:divBdr>
        <w:top w:val="none" w:sz="0" w:space="0" w:color="auto"/>
        <w:left w:val="none" w:sz="0" w:space="0" w:color="auto"/>
        <w:bottom w:val="none" w:sz="0" w:space="0" w:color="auto"/>
        <w:right w:val="none" w:sz="0" w:space="0" w:color="auto"/>
      </w:divBdr>
    </w:div>
    <w:div w:id="1548688936">
      <w:bodyDiv w:val="1"/>
      <w:marLeft w:val="0"/>
      <w:marRight w:val="0"/>
      <w:marTop w:val="0"/>
      <w:marBottom w:val="0"/>
      <w:divBdr>
        <w:top w:val="none" w:sz="0" w:space="0" w:color="auto"/>
        <w:left w:val="none" w:sz="0" w:space="0" w:color="auto"/>
        <w:bottom w:val="none" w:sz="0" w:space="0" w:color="auto"/>
        <w:right w:val="none" w:sz="0" w:space="0" w:color="auto"/>
      </w:divBdr>
    </w:div>
    <w:div w:id="1683631663">
      <w:bodyDiv w:val="1"/>
      <w:marLeft w:val="0"/>
      <w:marRight w:val="0"/>
      <w:marTop w:val="0"/>
      <w:marBottom w:val="0"/>
      <w:divBdr>
        <w:top w:val="none" w:sz="0" w:space="0" w:color="auto"/>
        <w:left w:val="none" w:sz="0" w:space="0" w:color="auto"/>
        <w:bottom w:val="none" w:sz="0" w:space="0" w:color="auto"/>
        <w:right w:val="none" w:sz="0" w:space="0" w:color="auto"/>
      </w:divBdr>
    </w:div>
    <w:div w:id="1721513835">
      <w:bodyDiv w:val="1"/>
      <w:marLeft w:val="0"/>
      <w:marRight w:val="0"/>
      <w:marTop w:val="0"/>
      <w:marBottom w:val="0"/>
      <w:divBdr>
        <w:top w:val="none" w:sz="0" w:space="0" w:color="auto"/>
        <w:left w:val="none" w:sz="0" w:space="0" w:color="auto"/>
        <w:bottom w:val="none" w:sz="0" w:space="0" w:color="auto"/>
        <w:right w:val="none" w:sz="0" w:space="0" w:color="auto"/>
      </w:divBdr>
    </w:div>
    <w:div w:id="1753887516">
      <w:bodyDiv w:val="1"/>
      <w:marLeft w:val="0"/>
      <w:marRight w:val="0"/>
      <w:marTop w:val="0"/>
      <w:marBottom w:val="0"/>
      <w:divBdr>
        <w:top w:val="none" w:sz="0" w:space="0" w:color="auto"/>
        <w:left w:val="none" w:sz="0" w:space="0" w:color="auto"/>
        <w:bottom w:val="none" w:sz="0" w:space="0" w:color="auto"/>
        <w:right w:val="none" w:sz="0" w:space="0" w:color="auto"/>
      </w:divBdr>
    </w:div>
    <w:div w:id="1762070784">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 w:id="2038653910">
      <w:bodyDiv w:val="1"/>
      <w:marLeft w:val="0"/>
      <w:marRight w:val="0"/>
      <w:marTop w:val="0"/>
      <w:marBottom w:val="0"/>
      <w:divBdr>
        <w:top w:val="none" w:sz="0" w:space="0" w:color="auto"/>
        <w:left w:val="none" w:sz="0" w:space="0" w:color="auto"/>
        <w:bottom w:val="none" w:sz="0" w:space="0" w:color="auto"/>
        <w:right w:val="none" w:sz="0" w:space="0" w:color="auto"/>
      </w:divBdr>
    </w:div>
    <w:div w:id="21351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1255</Words>
  <Characters>7158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2018-07-25T15:23:00Z</dcterms:created>
  <dcterms:modified xsi:type="dcterms:W3CDTF">2018-07-25T15:23:00Z</dcterms:modified>
</cp:coreProperties>
</file>