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163F2C" w14:textId="50171FCC" w:rsidR="0005217F" w:rsidRPr="0032785B" w:rsidRDefault="00863804" w:rsidP="00D30C6B">
      <w:pPr>
        <w:pStyle w:val="NoSpacing"/>
        <w:tabs>
          <w:tab w:val="left" w:pos="720"/>
        </w:tabs>
        <w:jc w:val="center"/>
      </w:pPr>
      <w:r w:rsidRPr="0032785B">
        <w:t xml:space="preserve">ERCOT </w:t>
      </w:r>
      <w:r w:rsidR="0005217F" w:rsidRPr="0032785B">
        <w:t>STEADY STATE WORKING GROUP</w:t>
      </w:r>
      <w:r w:rsidR="001D7E8E" w:rsidRPr="0032785B">
        <w:t xml:space="preserve"> (SSWG)</w:t>
      </w:r>
    </w:p>
    <w:p w14:paraId="76823EA4" w14:textId="0BBC1099" w:rsidR="00863804" w:rsidRPr="0032785B" w:rsidRDefault="00BC2058" w:rsidP="00D30C6B">
      <w:pPr>
        <w:pStyle w:val="Heading2"/>
        <w:tabs>
          <w:tab w:val="left" w:pos="0"/>
          <w:tab w:val="left" w:pos="900"/>
          <w:tab w:val="left" w:pos="1080"/>
          <w:tab w:val="left" w:pos="1170"/>
        </w:tabs>
      </w:pPr>
      <w:r>
        <w:rPr>
          <w:sz w:val="32"/>
          <w:lang w:val="en-US"/>
        </w:rPr>
        <w:t>July</w:t>
      </w:r>
      <w:r w:rsidR="00A70055">
        <w:rPr>
          <w:sz w:val="32"/>
          <w:lang w:val="en-US"/>
        </w:rPr>
        <w:t xml:space="preserve"> </w:t>
      </w:r>
      <w:r w:rsidR="004B659B">
        <w:rPr>
          <w:sz w:val="32"/>
          <w:lang w:val="en-US"/>
        </w:rPr>
        <w:t>2018</w:t>
      </w:r>
      <w:r w:rsidR="00D762B5">
        <w:rPr>
          <w:sz w:val="32"/>
          <w:lang w:val="en-US"/>
        </w:rPr>
        <w:t xml:space="preserve"> </w:t>
      </w:r>
      <w:r w:rsidR="0005217F" w:rsidRPr="0032785B">
        <w:rPr>
          <w:sz w:val="32"/>
        </w:rPr>
        <w:t>Report to ROS</w:t>
      </w:r>
    </w:p>
    <w:p w14:paraId="7DAA1A9A" w14:textId="58D0EEF1" w:rsidR="00B85978" w:rsidRPr="0032785B" w:rsidRDefault="004B659B" w:rsidP="00CE42DE">
      <w:pPr>
        <w:pStyle w:val="Heading3"/>
        <w:numPr>
          <w:ilvl w:val="0"/>
          <w:numId w:val="0"/>
        </w:numPr>
        <w:ind w:left="360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Recent Meetings</w:t>
      </w:r>
    </w:p>
    <w:p w14:paraId="044184CF" w14:textId="543DE6F4" w:rsidR="00500292" w:rsidRDefault="00AF1F10" w:rsidP="00FD502A">
      <w:pPr>
        <w:pStyle w:val="NoSpacing"/>
        <w:tabs>
          <w:tab w:val="left" w:pos="360"/>
          <w:tab w:val="left" w:pos="1440"/>
          <w:tab w:val="left" w:pos="1530"/>
        </w:tabs>
      </w:pPr>
      <w:r w:rsidRPr="0032785B">
        <w:tab/>
      </w:r>
      <w:r w:rsidR="00500292" w:rsidRPr="00500292">
        <w:t xml:space="preserve">SSWG </w:t>
      </w:r>
      <w:r w:rsidR="00BC2058">
        <w:t>June Business Meeting June 5</w:t>
      </w:r>
      <w:r w:rsidR="00BC2058" w:rsidRPr="00BC2058">
        <w:rPr>
          <w:vertAlign w:val="superscript"/>
        </w:rPr>
        <w:t>th</w:t>
      </w:r>
      <w:r w:rsidR="00BC2058">
        <w:t xml:space="preserve"> – 7</w:t>
      </w:r>
      <w:r w:rsidR="00BC2058" w:rsidRPr="00BC2058">
        <w:rPr>
          <w:vertAlign w:val="superscript"/>
        </w:rPr>
        <w:t>th</w:t>
      </w:r>
      <w:r w:rsidR="00500292" w:rsidRPr="00500292">
        <w:t>, 201</w:t>
      </w:r>
      <w:r w:rsidR="004B659B">
        <w:t>8</w:t>
      </w:r>
      <w:r w:rsidR="00095324">
        <w:t>,</w:t>
      </w:r>
      <w:r w:rsidR="00C54890">
        <w:t xml:space="preserve"> </w:t>
      </w:r>
      <w:r w:rsidR="00A70055">
        <w:t>3</w:t>
      </w:r>
      <w:r w:rsidR="00BC2058">
        <w:t>1</w:t>
      </w:r>
      <w:r w:rsidR="00A70055">
        <w:t xml:space="preserve"> </w:t>
      </w:r>
      <w:r w:rsidR="00500292" w:rsidRPr="00500292">
        <w:t>Participants</w:t>
      </w:r>
    </w:p>
    <w:p w14:paraId="01CB7E0F" w14:textId="79581953" w:rsidR="00DF3C48" w:rsidRPr="0032785B" w:rsidRDefault="00500292" w:rsidP="00FD502A">
      <w:pPr>
        <w:pStyle w:val="NoSpacing"/>
        <w:tabs>
          <w:tab w:val="left" w:pos="360"/>
          <w:tab w:val="left" w:pos="1440"/>
          <w:tab w:val="left" w:pos="1530"/>
        </w:tabs>
        <w:rPr>
          <w:rFonts w:eastAsia="Calibri"/>
        </w:rPr>
      </w:pPr>
      <w:r>
        <w:tab/>
      </w:r>
    </w:p>
    <w:p w14:paraId="0A364A07" w14:textId="17EBE057" w:rsidR="007E4D23" w:rsidRDefault="007E4D23" w:rsidP="007E4D23">
      <w:pPr>
        <w:pStyle w:val="Heading3"/>
        <w:rPr>
          <w:rFonts w:ascii="Times New Roman" w:hAnsi="Times New Roman"/>
          <w:lang w:val="en-US"/>
        </w:rPr>
      </w:pPr>
      <w:r w:rsidRPr="007E4D23">
        <w:rPr>
          <w:rFonts w:ascii="Times New Roman" w:hAnsi="Times New Roman"/>
        </w:rPr>
        <w:t>1</w:t>
      </w:r>
      <w:r w:rsidR="00BC2058">
        <w:rPr>
          <w:rFonts w:ascii="Times New Roman" w:hAnsi="Times New Roman"/>
          <w:lang w:val="en-US"/>
        </w:rPr>
        <w:t>8</w:t>
      </w:r>
      <w:r w:rsidRPr="007E4D23">
        <w:rPr>
          <w:rFonts w:ascii="Times New Roman" w:hAnsi="Times New Roman"/>
        </w:rPr>
        <w:t xml:space="preserve">SSWG </w:t>
      </w:r>
      <w:r w:rsidR="00BC2058">
        <w:rPr>
          <w:rFonts w:ascii="Times New Roman" w:hAnsi="Times New Roman"/>
          <w:lang w:val="en-US"/>
        </w:rPr>
        <w:t>June Business Meeting (6/5/18 – 6/7/18)</w:t>
      </w:r>
    </w:p>
    <w:p w14:paraId="3F90B3E8" w14:textId="02DAC480" w:rsidR="004B659B" w:rsidRPr="00C54890" w:rsidRDefault="00412682" w:rsidP="001256D7">
      <w:pPr>
        <w:pStyle w:val="ListParagraph"/>
        <w:numPr>
          <w:ilvl w:val="0"/>
          <w:numId w:val="25"/>
        </w:numPr>
      </w:pPr>
      <w:r>
        <w:t xml:space="preserve">SSWG met </w:t>
      </w:r>
      <w:r w:rsidR="00BC2058">
        <w:t>for case building and discussion of business topics.</w:t>
      </w:r>
    </w:p>
    <w:p w14:paraId="3F79E3FD" w14:textId="58C234A9" w:rsidR="004D2D9C" w:rsidRDefault="004D2D9C" w:rsidP="004D2D9C">
      <w:pPr>
        <w:pStyle w:val="Heading3"/>
        <w:rPr>
          <w:rFonts w:ascii="Times New Roman" w:hAnsi="Times New Roman"/>
        </w:rPr>
      </w:pPr>
      <w:r w:rsidRPr="007E4D23">
        <w:rPr>
          <w:rFonts w:ascii="Times New Roman" w:hAnsi="Times New Roman"/>
        </w:rPr>
        <w:t>1</w:t>
      </w:r>
      <w:r>
        <w:rPr>
          <w:rFonts w:ascii="Times New Roman" w:hAnsi="Times New Roman"/>
          <w:lang w:val="en-US"/>
        </w:rPr>
        <w:t>8</w:t>
      </w:r>
      <w:r w:rsidRPr="007E4D23">
        <w:rPr>
          <w:rFonts w:ascii="Times New Roman" w:hAnsi="Times New Roman"/>
        </w:rPr>
        <w:t xml:space="preserve">SSWG Case </w:t>
      </w:r>
      <w:r w:rsidR="00113A9A">
        <w:rPr>
          <w:rFonts w:ascii="Times New Roman" w:hAnsi="Times New Roman"/>
          <w:lang w:val="en-US"/>
        </w:rPr>
        <w:t xml:space="preserve">Build </w:t>
      </w:r>
      <w:r w:rsidRPr="007E4D23">
        <w:rPr>
          <w:rFonts w:ascii="Times New Roman" w:hAnsi="Times New Roman"/>
        </w:rPr>
        <w:t xml:space="preserve">(Years </w:t>
      </w:r>
      <w:r w:rsidRPr="003A2AA1">
        <w:rPr>
          <w:rFonts w:ascii="Times New Roman" w:hAnsi="Times New Roman"/>
        </w:rPr>
        <w:t>201</w:t>
      </w:r>
      <w:r>
        <w:rPr>
          <w:rFonts w:ascii="Times New Roman" w:hAnsi="Times New Roman"/>
          <w:lang w:val="en-US"/>
        </w:rPr>
        <w:t>9</w:t>
      </w:r>
      <w:r w:rsidRPr="003A2AA1">
        <w:rPr>
          <w:rFonts w:ascii="Times New Roman" w:hAnsi="Times New Roman"/>
        </w:rPr>
        <w:t xml:space="preserve"> – 202</w:t>
      </w:r>
      <w:r>
        <w:rPr>
          <w:rFonts w:ascii="Times New Roman" w:hAnsi="Times New Roman"/>
          <w:lang w:val="en-US"/>
        </w:rPr>
        <w:t>5</w:t>
      </w:r>
      <w:r w:rsidRPr="003A2AA1">
        <w:rPr>
          <w:rFonts w:ascii="Times New Roman" w:hAnsi="Times New Roman"/>
        </w:rPr>
        <w:t>)</w:t>
      </w:r>
    </w:p>
    <w:p w14:paraId="50F49B64" w14:textId="7959B937" w:rsidR="001B7295" w:rsidRDefault="004D2D9C" w:rsidP="001256D7">
      <w:pPr>
        <w:pStyle w:val="ListParagraph"/>
        <w:numPr>
          <w:ilvl w:val="0"/>
          <w:numId w:val="25"/>
        </w:numPr>
      </w:pPr>
      <w:r w:rsidRPr="00C54890">
        <w:t xml:space="preserve">The </w:t>
      </w:r>
      <w:r>
        <w:t xml:space="preserve">2018 </w:t>
      </w:r>
      <w:r w:rsidRPr="00C54890">
        <w:t>SSWG Base Case</w:t>
      </w:r>
      <w:r>
        <w:t xml:space="preserve"> build process </w:t>
      </w:r>
      <w:r w:rsidR="00E257FC">
        <w:t xml:space="preserve">started </w:t>
      </w:r>
      <w:r>
        <w:t>March</w:t>
      </w:r>
      <w:r w:rsidR="00A70055">
        <w:t xml:space="preserve"> 19, 2018</w:t>
      </w:r>
      <w:r w:rsidR="00C00DA4">
        <w:t xml:space="preserve">. </w:t>
      </w:r>
    </w:p>
    <w:p w14:paraId="7CD5E548" w14:textId="2F935340" w:rsidR="004D2D9C" w:rsidRDefault="00C00DA4" w:rsidP="001256D7">
      <w:pPr>
        <w:pStyle w:val="ListParagraph"/>
        <w:numPr>
          <w:ilvl w:val="0"/>
          <w:numId w:val="25"/>
        </w:numPr>
      </w:pPr>
      <w:r>
        <w:t xml:space="preserve">Cases </w:t>
      </w:r>
      <w:r w:rsidR="00E51D94">
        <w:t>were</w:t>
      </w:r>
      <w:r>
        <w:t xml:space="preserve"> posted </w:t>
      </w:r>
      <w:r w:rsidR="00F0090E">
        <w:t>on</w:t>
      </w:r>
      <w:r w:rsidR="007F513D">
        <w:t xml:space="preserve"> </w:t>
      </w:r>
      <w:r w:rsidR="00F0090E">
        <w:t>June 25</w:t>
      </w:r>
      <w:r>
        <w:t>, 2018. The associated Contingency Files and Planning Data Di</w:t>
      </w:r>
      <w:r w:rsidR="007F513D">
        <w:t xml:space="preserve">ctionary </w:t>
      </w:r>
      <w:r w:rsidR="001B7295">
        <w:t xml:space="preserve">are </w:t>
      </w:r>
      <w:r w:rsidR="007F513D">
        <w:t>to be posted by July 20th</w:t>
      </w:r>
      <w:r w:rsidRPr="001256D7">
        <w:rPr>
          <w:vertAlign w:val="superscript"/>
        </w:rPr>
        <w:t>th</w:t>
      </w:r>
      <w:r>
        <w:t>, 2018.</w:t>
      </w:r>
    </w:p>
    <w:p w14:paraId="34B2FFE2" w14:textId="31200E80" w:rsidR="00DB7F55" w:rsidRPr="0032785B" w:rsidRDefault="00DB7F55">
      <w:pPr>
        <w:pStyle w:val="Heading3"/>
        <w:numPr>
          <w:ilvl w:val="0"/>
          <w:numId w:val="0"/>
        </w:numPr>
      </w:pPr>
      <w:bookmarkStart w:id="0" w:name="_GoBack"/>
      <w:bookmarkEnd w:id="0"/>
    </w:p>
    <w:sectPr w:rsidR="00DB7F55" w:rsidRPr="0032785B" w:rsidSect="001B7295">
      <w:headerReference w:type="default" r:id="rId8"/>
      <w:footerReference w:type="even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C2B2E6" w14:textId="77777777" w:rsidR="00EC7907" w:rsidRDefault="00EC7907" w:rsidP="00D13F9C">
      <w:r>
        <w:separator/>
      </w:r>
    </w:p>
  </w:endnote>
  <w:endnote w:type="continuationSeparator" w:id="0">
    <w:p w14:paraId="1A77D06E" w14:textId="77777777" w:rsidR="00EC7907" w:rsidRDefault="00EC7907" w:rsidP="00D13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BE6EE6" w14:textId="77777777" w:rsidR="00AF1F10" w:rsidRDefault="00AF1F10" w:rsidP="00FD502A">
    <w:pPr>
      <w:pStyle w:val="Footer"/>
      <w:tabs>
        <w:tab w:val="clear" w:pos="4680"/>
        <w:tab w:val="clear" w:pos="9360"/>
        <w:tab w:val="right" w:pos="1080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0F00D" w14:textId="7C8085B2" w:rsidR="00461D36" w:rsidRPr="00050608" w:rsidRDefault="00113A9A" w:rsidP="00FD502A">
    <w:pPr>
      <w:pStyle w:val="ListParagraph"/>
      <w:tabs>
        <w:tab w:val="left" w:pos="8460"/>
        <w:tab w:val="right" w:pos="10800"/>
      </w:tabs>
      <w:ind w:left="360"/>
      <w:rPr>
        <w:rFonts w:ascii="Calibri" w:hAnsi="Calibri" w:cs="Calibri"/>
        <w:sz w:val="18"/>
        <w:szCs w:val="20"/>
      </w:rPr>
    </w:pPr>
    <w:r w:rsidRPr="00050608">
      <w:rPr>
        <w:rFonts w:ascii="Calibri" w:hAnsi="Calibri" w:cs="Calibri"/>
        <w:sz w:val="18"/>
        <w:szCs w:val="20"/>
      </w:rPr>
      <w:t>Ward Jablonski</w:t>
    </w:r>
    <w:r w:rsidR="00461D36" w:rsidRPr="00050608">
      <w:rPr>
        <w:rFonts w:ascii="Calibri" w:hAnsi="Calibri" w:cs="Calibri"/>
        <w:sz w:val="18"/>
        <w:szCs w:val="20"/>
      </w:rPr>
      <w:t xml:space="preserve"> </w:t>
    </w:r>
    <w:r w:rsidR="00382D3E" w:rsidRPr="00050608">
      <w:rPr>
        <w:rFonts w:ascii="Calibri" w:hAnsi="Calibri" w:cs="Calibri"/>
        <w:sz w:val="18"/>
        <w:szCs w:val="20"/>
      </w:rPr>
      <w:t xml:space="preserve">                                                                                                                </w:t>
    </w:r>
    <w:r w:rsidR="001B7295" w:rsidRPr="00050608">
      <w:rPr>
        <w:rFonts w:ascii="Calibri" w:hAnsi="Calibri" w:cs="Calibri"/>
        <w:sz w:val="18"/>
        <w:szCs w:val="20"/>
      </w:rPr>
      <w:t xml:space="preserve">               </w:t>
    </w:r>
    <w:r w:rsidR="00461D36" w:rsidRPr="00050608">
      <w:rPr>
        <w:rFonts w:ascii="Calibri" w:hAnsi="Calibri" w:cs="Calibri"/>
        <w:sz w:val="18"/>
        <w:szCs w:val="20"/>
      </w:rPr>
      <w:t xml:space="preserve"> </w:t>
    </w:r>
  </w:p>
  <w:p w14:paraId="2B55E99B" w14:textId="376C6BD6" w:rsidR="00461D36" w:rsidRPr="00050608" w:rsidRDefault="00113A9A" w:rsidP="00FD502A">
    <w:pPr>
      <w:pStyle w:val="ListParagraph"/>
      <w:tabs>
        <w:tab w:val="left" w:pos="8460"/>
        <w:tab w:val="right" w:pos="10800"/>
      </w:tabs>
      <w:ind w:left="360"/>
      <w:rPr>
        <w:rFonts w:ascii="Calibri" w:hAnsi="Calibri" w:cs="Calibri"/>
        <w:sz w:val="18"/>
        <w:szCs w:val="20"/>
      </w:rPr>
    </w:pPr>
    <w:r w:rsidRPr="00050608">
      <w:rPr>
        <w:rFonts w:ascii="Calibri" w:hAnsi="Calibri" w:cs="Calibri"/>
        <w:sz w:val="18"/>
        <w:szCs w:val="20"/>
      </w:rPr>
      <w:t>CenterPoint Energy</w:t>
    </w:r>
    <w:r w:rsidR="00382D3E" w:rsidRPr="00050608">
      <w:rPr>
        <w:rFonts w:ascii="Calibri" w:hAnsi="Calibri" w:cs="Calibri"/>
        <w:sz w:val="18"/>
        <w:szCs w:val="20"/>
      </w:rPr>
      <w:t xml:space="preserve">                                                                                                                        </w:t>
    </w:r>
    <w:r w:rsidR="00461D36" w:rsidRPr="00050608">
      <w:rPr>
        <w:rFonts w:ascii="Calibri" w:hAnsi="Calibri" w:cs="Calibri"/>
        <w:sz w:val="18"/>
        <w:szCs w:val="20"/>
      </w:rPr>
      <w:t xml:space="preserve"> </w:t>
    </w:r>
  </w:p>
  <w:p w14:paraId="19EFB2B5" w14:textId="62A012C6" w:rsidR="00461D36" w:rsidRPr="00050608" w:rsidRDefault="00461D36" w:rsidP="001B7295">
    <w:pPr>
      <w:pStyle w:val="ListParagraph"/>
      <w:tabs>
        <w:tab w:val="left" w:pos="540"/>
        <w:tab w:val="left" w:pos="8460"/>
        <w:tab w:val="right" w:pos="10800"/>
      </w:tabs>
      <w:ind w:left="360"/>
      <w:rPr>
        <w:rFonts w:ascii="Calibri" w:hAnsi="Calibri" w:cs="Calibri"/>
        <w:sz w:val="18"/>
        <w:szCs w:val="20"/>
      </w:rPr>
    </w:pPr>
    <w:r w:rsidRPr="00050608">
      <w:rPr>
        <w:rFonts w:ascii="Calibri" w:hAnsi="Calibri" w:cs="Calibri"/>
        <w:sz w:val="18"/>
        <w:szCs w:val="20"/>
      </w:rPr>
      <w:t>201</w:t>
    </w:r>
    <w:r w:rsidR="00113A9A" w:rsidRPr="00050608">
      <w:rPr>
        <w:rFonts w:ascii="Calibri" w:hAnsi="Calibri" w:cs="Calibri"/>
        <w:sz w:val="18"/>
        <w:szCs w:val="20"/>
      </w:rPr>
      <w:t>8</w:t>
    </w:r>
    <w:r w:rsidR="008A4F2A" w:rsidRPr="00050608">
      <w:rPr>
        <w:rFonts w:ascii="Calibri" w:hAnsi="Calibri" w:cs="Calibri"/>
        <w:sz w:val="18"/>
        <w:szCs w:val="20"/>
      </w:rPr>
      <w:t xml:space="preserve"> SSWG Chair                                                                                                     </w:t>
    </w:r>
    <w:r w:rsidR="001B7295" w:rsidRPr="00050608">
      <w:rPr>
        <w:rFonts w:ascii="Calibri" w:hAnsi="Calibri" w:cs="Calibri"/>
        <w:sz w:val="18"/>
        <w:szCs w:val="20"/>
      </w:rPr>
      <w:t xml:space="preserve">                      </w:t>
    </w:r>
  </w:p>
  <w:p w14:paraId="1BA7839A" w14:textId="77777777" w:rsidR="00461D36" w:rsidRDefault="00461D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AABB32" w14:textId="77777777" w:rsidR="00EC7907" w:rsidRDefault="00EC7907" w:rsidP="00D13F9C">
      <w:r>
        <w:separator/>
      </w:r>
    </w:p>
  </w:footnote>
  <w:footnote w:type="continuationSeparator" w:id="0">
    <w:p w14:paraId="740F66D7" w14:textId="77777777" w:rsidR="00EC7907" w:rsidRDefault="00EC7907" w:rsidP="00D13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E87CCE" w14:textId="77777777" w:rsidR="00AF1F10" w:rsidRDefault="00AF1F10" w:rsidP="00FD502A">
    <w:pPr>
      <w:pStyle w:val="Header"/>
      <w:tabs>
        <w:tab w:val="clear" w:pos="4680"/>
        <w:tab w:val="clear" w:pos="9360"/>
        <w:tab w:val="right" w:pos="108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C364D0"/>
    <w:multiLevelType w:val="hybridMultilevel"/>
    <w:tmpl w:val="950EE56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05454BC0"/>
    <w:multiLevelType w:val="hybridMultilevel"/>
    <w:tmpl w:val="95229E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B24434"/>
    <w:multiLevelType w:val="hybridMultilevel"/>
    <w:tmpl w:val="853EFB62"/>
    <w:lvl w:ilvl="0" w:tplc="527A8262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27066"/>
    <w:multiLevelType w:val="hybridMultilevel"/>
    <w:tmpl w:val="B804E568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5" w15:restartNumberingAfterBreak="0">
    <w:nsid w:val="1F3C00D7"/>
    <w:multiLevelType w:val="hybridMultilevel"/>
    <w:tmpl w:val="FC667B6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6" w15:restartNumberingAfterBreak="0">
    <w:nsid w:val="1FFA76FE"/>
    <w:multiLevelType w:val="hybridMultilevel"/>
    <w:tmpl w:val="B0FA0950"/>
    <w:lvl w:ilvl="0" w:tplc="3124989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672FDE"/>
    <w:multiLevelType w:val="hybridMultilevel"/>
    <w:tmpl w:val="8F88DF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4D52EFF"/>
    <w:multiLevelType w:val="hybridMultilevel"/>
    <w:tmpl w:val="C3E26F0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9" w15:restartNumberingAfterBreak="0">
    <w:nsid w:val="29347337"/>
    <w:multiLevelType w:val="hybridMultilevel"/>
    <w:tmpl w:val="D4F44EA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0" w15:restartNumberingAfterBreak="0">
    <w:nsid w:val="2976602A"/>
    <w:multiLevelType w:val="hybridMultilevel"/>
    <w:tmpl w:val="E7F8CF86"/>
    <w:lvl w:ilvl="0" w:tplc="2FA43476">
      <w:start w:val="1"/>
      <w:numFmt w:val="decimal"/>
      <w:pStyle w:val="Heading3"/>
      <w:lvlText w:val="%1."/>
      <w:lvlJc w:val="left"/>
      <w:pPr>
        <w:ind w:left="360" w:hanging="360"/>
      </w:pPr>
    </w:lvl>
    <w:lvl w:ilvl="1" w:tplc="95D0BD5A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1" w15:restartNumberingAfterBreak="0">
    <w:nsid w:val="312E6201"/>
    <w:multiLevelType w:val="hybridMultilevel"/>
    <w:tmpl w:val="71321D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D413DF"/>
    <w:multiLevelType w:val="hybridMultilevel"/>
    <w:tmpl w:val="FFEC973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3" w15:restartNumberingAfterBreak="0">
    <w:nsid w:val="3BB8337C"/>
    <w:multiLevelType w:val="hybridMultilevel"/>
    <w:tmpl w:val="E12267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D411BDA"/>
    <w:multiLevelType w:val="hybridMultilevel"/>
    <w:tmpl w:val="5B1EE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FD26E9"/>
    <w:multiLevelType w:val="hybridMultilevel"/>
    <w:tmpl w:val="ECAAC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CF5ADE"/>
    <w:multiLevelType w:val="hybridMultilevel"/>
    <w:tmpl w:val="F96A23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5C62889"/>
    <w:multiLevelType w:val="hybridMultilevel"/>
    <w:tmpl w:val="EF6A72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AC7054A"/>
    <w:multiLevelType w:val="hybridMultilevel"/>
    <w:tmpl w:val="8418F560"/>
    <w:lvl w:ilvl="0" w:tplc="7B20F9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B534BA"/>
    <w:multiLevelType w:val="hybridMultilevel"/>
    <w:tmpl w:val="B880B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7"/>
  </w:num>
  <w:num w:numId="4">
    <w:abstractNumId w:val="16"/>
  </w:num>
  <w:num w:numId="5">
    <w:abstractNumId w:val="5"/>
  </w:num>
  <w:num w:numId="6">
    <w:abstractNumId w:val="7"/>
  </w:num>
  <w:num w:numId="7">
    <w:abstractNumId w:val="12"/>
  </w:num>
  <w:num w:numId="8">
    <w:abstractNumId w:val="4"/>
  </w:num>
  <w:num w:numId="9">
    <w:abstractNumId w:val="9"/>
  </w:num>
  <w:num w:numId="10">
    <w:abstractNumId w:val="6"/>
  </w:num>
  <w:num w:numId="11">
    <w:abstractNumId w:val="2"/>
  </w:num>
  <w:num w:numId="12">
    <w:abstractNumId w:val="1"/>
  </w:num>
  <w:num w:numId="13">
    <w:abstractNumId w:val="13"/>
  </w:num>
  <w:num w:numId="14">
    <w:abstractNumId w:val="10"/>
  </w:num>
  <w:num w:numId="15">
    <w:abstractNumId w:val="8"/>
  </w:num>
  <w:num w:numId="16">
    <w:abstractNumId w:val="14"/>
  </w:num>
  <w:num w:numId="17">
    <w:abstractNumId w:val="15"/>
  </w:num>
  <w:num w:numId="18">
    <w:abstractNumId w:val="11"/>
  </w:num>
  <w:num w:numId="19">
    <w:abstractNumId w:val="19"/>
  </w:num>
  <w:num w:numId="20">
    <w:abstractNumId w:val="11"/>
  </w:num>
  <w:num w:numId="21">
    <w:abstractNumId w:val="10"/>
    <w:lvlOverride w:ilvl="0">
      <w:startOverride w:val="1"/>
    </w:lvlOverride>
  </w:num>
  <w:num w:numId="22">
    <w:abstractNumId w:val="10"/>
    <w:lvlOverride w:ilvl="0">
      <w:startOverride w:val="1"/>
    </w:lvlOverride>
  </w:num>
  <w:num w:numId="23">
    <w:abstractNumId w:val="10"/>
  </w:num>
  <w:num w:numId="24">
    <w:abstractNumId w:val="18"/>
  </w:num>
  <w:num w:numId="25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17F"/>
    <w:rsid w:val="00006633"/>
    <w:rsid w:val="00017B5F"/>
    <w:rsid w:val="000204BF"/>
    <w:rsid w:val="000252B5"/>
    <w:rsid w:val="00031A6A"/>
    <w:rsid w:val="00032899"/>
    <w:rsid w:val="00032EB2"/>
    <w:rsid w:val="00035E44"/>
    <w:rsid w:val="00043C48"/>
    <w:rsid w:val="00044B62"/>
    <w:rsid w:val="00050608"/>
    <w:rsid w:val="0005217F"/>
    <w:rsid w:val="00053D6A"/>
    <w:rsid w:val="00065699"/>
    <w:rsid w:val="00065728"/>
    <w:rsid w:val="00066C45"/>
    <w:rsid w:val="000705FC"/>
    <w:rsid w:val="00070AE7"/>
    <w:rsid w:val="00072F45"/>
    <w:rsid w:val="00076CAD"/>
    <w:rsid w:val="00080AD2"/>
    <w:rsid w:val="00081547"/>
    <w:rsid w:val="00081A0A"/>
    <w:rsid w:val="00084EF7"/>
    <w:rsid w:val="00094A76"/>
    <w:rsid w:val="00095324"/>
    <w:rsid w:val="000A3592"/>
    <w:rsid w:val="000A4273"/>
    <w:rsid w:val="000A62F5"/>
    <w:rsid w:val="000B2985"/>
    <w:rsid w:val="000C1AF3"/>
    <w:rsid w:val="000C3C37"/>
    <w:rsid w:val="000C4E24"/>
    <w:rsid w:val="000C574E"/>
    <w:rsid w:val="000C6088"/>
    <w:rsid w:val="000D7238"/>
    <w:rsid w:val="000E28EC"/>
    <w:rsid w:val="000E7100"/>
    <w:rsid w:val="000E7A80"/>
    <w:rsid w:val="000F0C7B"/>
    <w:rsid w:val="000F36C0"/>
    <w:rsid w:val="000F41C6"/>
    <w:rsid w:val="000F45D8"/>
    <w:rsid w:val="000F5F3B"/>
    <w:rsid w:val="000F68D3"/>
    <w:rsid w:val="00100838"/>
    <w:rsid w:val="001023F5"/>
    <w:rsid w:val="00105F5D"/>
    <w:rsid w:val="00107156"/>
    <w:rsid w:val="001108F0"/>
    <w:rsid w:val="00113A9A"/>
    <w:rsid w:val="00117F12"/>
    <w:rsid w:val="001256D7"/>
    <w:rsid w:val="001265C5"/>
    <w:rsid w:val="00133FAE"/>
    <w:rsid w:val="001373E9"/>
    <w:rsid w:val="00141677"/>
    <w:rsid w:val="001420C5"/>
    <w:rsid w:val="00145668"/>
    <w:rsid w:val="00150442"/>
    <w:rsid w:val="00152F1F"/>
    <w:rsid w:val="00153EFA"/>
    <w:rsid w:val="0015412E"/>
    <w:rsid w:val="00155F4F"/>
    <w:rsid w:val="001569FF"/>
    <w:rsid w:val="00162FDF"/>
    <w:rsid w:val="001661B2"/>
    <w:rsid w:val="00174A06"/>
    <w:rsid w:val="00177AA7"/>
    <w:rsid w:val="00180E39"/>
    <w:rsid w:val="00184377"/>
    <w:rsid w:val="00185E66"/>
    <w:rsid w:val="00185EBB"/>
    <w:rsid w:val="00187BAE"/>
    <w:rsid w:val="00190054"/>
    <w:rsid w:val="001A4F61"/>
    <w:rsid w:val="001A6EF3"/>
    <w:rsid w:val="001B1F45"/>
    <w:rsid w:val="001B2F2B"/>
    <w:rsid w:val="001B581B"/>
    <w:rsid w:val="001B7295"/>
    <w:rsid w:val="001C13C4"/>
    <w:rsid w:val="001C30CA"/>
    <w:rsid w:val="001D3064"/>
    <w:rsid w:val="001D7127"/>
    <w:rsid w:val="001D7E8E"/>
    <w:rsid w:val="001D7F09"/>
    <w:rsid w:val="001E5447"/>
    <w:rsid w:val="001E6B3F"/>
    <w:rsid w:val="001F5429"/>
    <w:rsid w:val="001F5B79"/>
    <w:rsid w:val="001F70EB"/>
    <w:rsid w:val="001F7F7A"/>
    <w:rsid w:val="00207B89"/>
    <w:rsid w:val="002111A7"/>
    <w:rsid w:val="002167DD"/>
    <w:rsid w:val="002208E1"/>
    <w:rsid w:val="00224397"/>
    <w:rsid w:val="00226528"/>
    <w:rsid w:val="00227102"/>
    <w:rsid w:val="002325D1"/>
    <w:rsid w:val="00233483"/>
    <w:rsid w:val="00241E03"/>
    <w:rsid w:val="002477ED"/>
    <w:rsid w:val="002559AE"/>
    <w:rsid w:val="002609A4"/>
    <w:rsid w:val="00261457"/>
    <w:rsid w:val="00263435"/>
    <w:rsid w:val="00265EFE"/>
    <w:rsid w:val="0026641C"/>
    <w:rsid w:val="002666EB"/>
    <w:rsid w:val="00267DA2"/>
    <w:rsid w:val="0027155E"/>
    <w:rsid w:val="00271BE4"/>
    <w:rsid w:val="00273428"/>
    <w:rsid w:val="00275205"/>
    <w:rsid w:val="002802FA"/>
    <w:rsid w:val="00290B10"/>
    <w:rsid w:val="00294B6D"/>
    <w:rsid w:val="00297C9C"/>
    <w:rsid w:val="002A655D"/>
    <w:rsid w:val="002A6C4F"/>
    <w:rsid w:val="002A7A7F"/>
    <w:rsid w:val="002B15FE"/>
    <w:rsid w:val="002B42C6"/>
    <w:rsid w:val="002C11AE"/>
    <w:rsid w:val="002C47D4"/>
    <w:rsid w:val="002D29CA"/>
    <w:rsid w:val="002D54B7"/>
    <w:rsid w:val="002E1977"/>
    <w:rsid w:val="002E4428"/>
    <w:rsid w:val="002E7EDE"/>
    <w:rsid w:val="002F12CA"/>
    <w:rsid w:val="002F2E97"/>
    <w:rsid w:val="002F4A52"/>
    <w:rsid w:val="002F5290"/>
    <w:rsid w:val="00300BC9"/>
    <w:rsid w:val="0030375F"/>
    <w:rsid w:val="00310633"/>
    <w:rsid w:val="00313B45"/>
    <w:rsid w:val="00317FF2"/>
    <w:rsid w:val="0032510B"/>
    <w:rsid w:val="00325C2A"/>
    <w:rsid w:val="003261EF"/>
    <w:rsid w:val="0032785B"/>
    <w:rsid w:val="00331572"/>
    <w:rsid w:val="00332CCB"/>
    <w:rsid w:val="00333098"/>
    <w:rsid w:val="00335319"/>
    <w:rsid w:val="003353DD"/>
    <w:rsid w:val="003374FD"/>
    <w:rsid w:val="003379BD"/>
    <w:rsid w:val="0034092D"/>
    <w:rsid w:val="00343428"/>
    <w:rsid w:val="00347AB6"/>
    <w:rsid w:val="00352A00"/>
    <w:rsid w:val="00352FDD"/>
    <w:rsid w:val="0036023A"/>
    <w:rsid w:val="00365D17"/>
    <w:rsid w:val="00367E4F"/>
    <w:rsid w:val="003809C3"/>
    <w:rsid w:val="003811E8"/>
    <w:rsid w:val="00382D3E"/>
    <w:rsid w:val="00385112"/>
    <w:rsid w:val="003947BB"/>
    <w:rsid w:val="00397B5F"/>
    <w:rsid w:val="003A2AA1"/>
    <w:rsid w:val="003A317A"/>
    <w:rsid w:val="003B4776"/>
    <w:rsid w:val="003C32C5"/>
    <w:rsid w:val="003C35B9"/>
    <w:rsid w:val="003C3BC1"/>
    <w:rsid w:val="003C6D02"/>
    <w:rsid w:val="003C70A9"/>
    <w:rsid w:val="003D1526"/>
    <w:rsid w:val="003D7E6F"/>
    <w:rsid w:val="003E00DC"/>
    <w:rsid w:val="003E309B"/>
    <w:rsid w:val="003E3C7C"/>
    <w:rsid w:val="003E46DF"/>
    <w:rsid w:val="003E70A4"/>
    <w:rsid w:val="003F70C4"/>
    <w:rsid w:val="004015C5"/>
    <w:rsid w:val="004020B7"/>
    <w:rsid w:val="00403BA0"/>
    <w:rsid w:val="00406518"/>
    <w:rsid w:val="00410BF9"/>
    <w:rsid w:val="00412682"/>
    <w:rsid w:val="00415634"/>
    <w:rsid w:val="00417495"/>
    <w:rsid w:val="004304AA"/>
    <w:rsid w:val="00430E9B"/>
    <w:rsid w:val="0043586B"/>
    <w:rsid w:val="004360CB"/>
    <w:rsid w:val="004378C1"/>
    <w:rsid w:val="00440FB8"/>
    <w:rsid w:val="0044141B"/>
    <w:rsid w:val="004468F2"/>
    <w:rsid w:val="0045159B"/>
    <w:rsid w:val="00453A85"/>
    <w:rsid w:val="004562AC"/>
    <w:rsid w:val="00461D36"/>
    <w:rsid w:val="00462E69"/>
    <w:rsid w:val="0046678E"/>
    <w:rsid w:val="00471E6B"/>
    <w:rsid w:val="00473F8A"/>
    <w:rsid w:val="004758A4"/>
    <w:rsid w:val="00476826"/>
    <w:rsid w:val="00480010"/>
    <w:rsid w:val="00481178"/>
    <w:rsid w:val="00481BE2"/>
    <w:rsid w:val="00481E51"/>
    <w:rsid w:val="004841CD"/>
    <w:rsid w:val="004874D4"/>
    <w:rsid w:val="0049207D"/>
    <w:rsid w:val="00495FFA"/>
    <w:rsid w:val="0049784F"/>
    <w:rsid w:val="004A0764"/>
    <w:rsid w:val="004A4CD5"/>
    <w:rsid w:val="004A56E6"/>
    <w:rsid w:val="004B0BF7"/>
    <w:rsid w:val="004B30D3"/>
    <w:rsid w:val="004B63A1"/>
    <w:rsid w:val="004B659B"/>
    <w:rsid w:val="004C45CB"/>
    <w:rsid w:val="004C5EF4"/>
    <w:rsid w:val="004D18B4"/>
    <w:rsid w:val="004D2D9C"/>
    <w:rsid w:val="004D58FD"/>
    <w:rsid w:val="004D76F9"/>
    <w:rsid w:val="004D7A1E"/>
    <w:rsid w:val="004D7C16"/>
    <w:rsid w:val="004E1165"/>
    <w:rsid w:val="004E79C5"/>
    <w:rsid w:val="004F344C"/>
    <w:rsid w:val="004F4221"/>
    <w:rsid w:val="00500292"/>
    <w:rsid w:val="00502089"/>
    <w:rsid w:val="00503145"/>
    <w:rsid w:val="00506212"/>
    <w:rsid w:val="005140A1"/>
    <w:rsid w:val="0051538A"/>
    <w:rsid w:val="0051581A"/>
    <w:rsid w:val="00521E03"/>
    <w:rsid w:val="00536146"/>
    <w:rsid w:val="005369AA"/>
    <w:rsid w:val="00541FBB"/>
    <w:rsid w:val="0054286A"/>
    <w:rsid w:val="00543537"/>
    <w:rsid w:val="005444AB"/>
    <w:rsid w:val="00550791"/>
    <w:rsid w:val="00555EEE"/>
    <w:rsid w:val="00563BA7"/>
    <w:rsid w:val="00565D5B"/>
    <w:rsid w:val="005666D7"/>
    <w:rsid w:val="00566A74"/>
    <w:rsid w:val="005726E9"/>
    <w:rsid w:val="00574B4C"/>
    <w:rsid w:val="00575994"/>
    <w:rsid w:val="00582601"/>
    <w:rsid w:val="00583DE6"/>
    <w:rsid w:val="00584284"/>
    <w:rsid w:val="00587195"/>
    <w:rsid w:val="0059362E"/>
    <w:rsid w:val="00595AE6"/>
    <w:rsid w:val="005A3959"/>
    <w:rsid w:val="005A429E"/>
    <w:rsid w:val="005A7B26"/>
    <w:rsid w:val="005B445F"/>
    <w:rsid w:val="005C130F"/>
    <w:rsid w:val="005C2018"/>
    <w:rsid w:val="005C29F7"/>
    <w:rsid w:val="005C3461"/>
    <w:rsid w:val="005C3986"/>
    <w:rsid w:val="005C418B"/>
    <w:rsid w:val="005C54F0"/>
    <w:rsid w:val="005C71BB"/>
    <w:rsid w:val="005D0F85"/>
    <w:rsid w:val="005D2035"/>
    <w:rsid w:val="005D3F61"/>
    <w:rsid w:val="005D470E"/>
    <w:rsid w:val="005D5AB2"/>
    <w:rsid w:val="005E2F76"/>
    <w:rsid w:val="005E7D01"/>
    <w:rsid w:val="005F6161"/>
    <w:rsid w:val="005F692C"/>
    <w:rsid w:val="00600A39"/>
    <w:rsid w:val="006121EC"/>
    <w:rsid w:val="00614B0B"/>
    <w:rsid w:val="006166EA"/>
    <w:rsid w:val="006228E2"/>
    <w:rsid w:val="00630418"/>
    <w:rsid w:val="0064276B"/>
    <w:rsid w:val="00645100"/>
    <w:rsid w:val="00651F40"/>
    <w:rsid w:val="00653F46"/>
    <w:rsid w:val="006609AA"/>
    <w:rsid w:val="00661077"/>
    <w:rsid w:val="00664713"/>
    <w:rsid w:val="006703AA"/>
    <w:rsid w:val="006739AF"/>
    <w:rsid w:val="00674CA5"/>
    <w:rsid w:val="00675230"/>
    <w:rsid w:val="0067590E"/>
    <w:rsid w:val="006759AD"/>
    <w:rsid w:val="00676DA8"/>
    <w:rsid w:val="006800B4"/>
    <w:rsid w:val="0068038C"/>
    <w:rsid w:val="006853ED"/>
    <w:rsid w:val="00686B94"/>
    <w:rsid w:val="00691FCF"/>
    <w:rsid w:val="006A084D"/>
    <w:rsid w:val="006A1144"/>
    <w:rsid w:val="006A1EA3"/>
    <w:rsid w:val="006A34CD"/>
    <w:rsid w:val="006A5AD6"/>
    <w:rsid w:val="006B4436"/>
    <w:rsid w:val="006B5F34"/>
    <w:rsid w:val="006C2A74"/>
    <w:rsid w:val="006C3626"/>
    <w:rsid w:val="006C4032"/>
    <w:rsid w:val="006D2896"/>
    <w:rsid w:val="006D4E63"/>
    <w:rsid w:val="006E44B2"/>
    <w:rsid w:val="006E68CD"/>
    <w:rsid w:val="006E6DAA"/>
    <w:rsid w:val="006E6E8B"/>
    <w:rsid w:val="006F370E"/>
    <w:rsid w:val="006F5D31"/>
    <w:rsid w:val="006F62F5"/>
    <w:rsid w:val="006F7C0D"/>
    <w:rsid w:val="00704E8F"/>
    <w:rsid w:val="007078DD"/>
    <w:rsid w:val="0072220E"/>
    <w:rsid w:val="0072280A"/>
    <w:rsid w:val="007257B9"/>
    <w:rsid w:val="00725B0D"/>
    <w:rsid w:val="00733DF6"/>
    <w:rsid w:val="00743881"/>
    <w:rsid w:val="00743919"/>
    <w:rsid w:val="00744809"/>
    <w:rsid w:val="00744C5E"/>
    <w:rsid w:val="00745668"/>
    <w:rsid w:val="00747AB0"/>
    <w:rsid w:val="00753EB2"/>
    <w:rsid w:val="00755060"/>
    <w:rsid w:val="00755C71"/>
    <w:rsid w:val="00761A1F"/>
    <w:rsid w:val="00770C02"/>
    <w:rsid w:val="007713BD"/>
    <w:rsid w:val="00777B8C"/>
    <w:rsid w:val="0078223A"/>
    <w:rsid w:val="0078420C"/>
    <w:rsid w:val="00784DA0"/>
    <w:rsid w:val="00787133"/>
    <w:rsid w:val="00793E9E"/>
    <w:rsid w:val="00795621"/>
    <w:rsid w:val="007A0AB9"/>
    <w:rsid w:val="007A2F45"/>
    <w:rsid w:val="007B1684"/>
    <w:rsid w:val="007B1799"/>
    <w:rsid w:val="007B3F79"/>
    <w:rsid w:val="007B418C"/>
    <w:rsid w:val="007B4358"/>
    <w:rsid w:val="007B4B54"/>
    <w:rsid w:val="007B5327"/>
    <w:rsid w:val="007B584E"/>
    <w:rsid w:val="007B68D1"/>
    <w:rsid w:val="007C2948"/>
    <w:rsid w:val="007C54A3"/>
    <w:rsid w:val="007D1378"/>
    <w:rsid w:val="007D50FA"/>
    <w:rsid w:val="007E0A93"/>
    <w:rsid w:val="007E2B31"/>
    <w:rsid w:val="007E4D23"/>
    <w:rsid w:val="007F142F"/>
    <w:rsid w:val="007F29E1"/>
    <w:rsid w:val="007F2F26"/>
    <w:rsid w:val="007F33F3"/>
    <w:rsid w:val="007F513D"/>
    <w:rsid w:val="007F5B42"/>
    <w:rsid w:val="0080791E"/>
    <w:rsid w:val="00807E41"/>
    <w:rsid w:val="00810AF0"/>
    <w:rsid w:val="00815812"/>
    <w:rsid w:val="0082205F"/>
    <w:rsid w:val="008232E2"/>
    <w:rsid w:val="00823C83"/>
    <w:rsid w:val="008242EA"/>
    <w:rsid w:val="00827B2B"/>
    <w:rsid w:val="00831EB3"/>
    <w:rsid w:val="00834524"/>
    <w:rsid w:val="00834DE8"/>
    <w:rsid w:val="00841F43"/>
    <w:rsid w:val="00846FDA"/>
    <w:rsid w:val="008527DB"/>
    <w:rsid w:val="00857B52"/>
    <w:rsid w:val="00863804"/>
    <w:rsid w:val="00863DD4"/>
    <w:rsid w:val="00866E4A"/>
    <w:rsid w:val="00873F9F"/>
    <w:rsid w:val="0088189D"/>
    <w:rsid w:val="00882949"/>
    <w:rsid w:val="00891099"/>
    <w:rsid w:val="00892868"/>
    <w:rsid w:val="00892EA5"/>
    <w:rsid w:val="0089682A"/>
    <w:rsid w:val="008A2BD1"/>
    <w:rsid w:val="008A4F2A"/>
    <w:rsid w:val="008A7347"/>
    <w:rsid w:val="008C0039"/>
    <w:rsid w:val="008C2DFA"/>
    <w:rsid w:val="008C60DD"/>
    <w:rsid w:val="008C701A"/>
    <w:rsid w:val="008D6744"/>
    <w:rsid w:val="008E14D8"/>
    <w:rsid w:val="008E3B2F"/>
    <w:rsid w:val="008F00B5"/>
    <w:rsid w:val="008F0DF6"/>
    <w:rsid w:val="00900898"/>
    <w:rsid w:val="009231CC"/>
    <w:rsid w:val="00925485"/>
    <w:rsid w:val="009313BF"/>
    <w:rsid w:val="00932DBC"/>
    <w:rsid w:val="009338DB"/>
    <w:rsid w:val="00940392"/>
    <w:rsid w:val="00945618"/>
    <w:rsid w:val="00947282"/>
    <w:rsid w:val="00947C5C"/>
    <w:rsid w:val="00950868"/>
    <w:rsid w:val="009513C5"/>
    <w:rsid w:val="009530C8"/>
    <w:rsid w:val="0095669F"/>
    <w:rsid w:val="0096517B"/>
    <w:rsid w:val="0097036F"/>
    <w:rsid w:val="009706D3"/>
    <w:rsid w:val="00973DB3"/>
    <w:rsid w:val="0097575B"/>
    <w:rsid w:val="00981E97"/>
    <w:rsid w:val="00983551"/>
    <w:rsid w:val="009843CD"/>
    <w:rsid w:val="00986460"/>
    <w:rsid w:val="00986A1C"/>
    <w:rsid w:val="0099781F"/>
    <w:rsid w:val="009A45B9"/>
    <w:rsid w:val="009A48C8"/>
    <w:rsid w:val="009A504C"/>
    <w:rsid w:val="009A601F"/>
    <w:rsid w:val="009B190B"/>
    <w:rsid w:val="009B2C48"/>
    <w:rsid w:val="009B7BB7"/>
    <w:rsid w:val="009C081C"/>
    <w:rsid w:val="009C21DC"/>
    <w:rsid w:val="009C2C83"/>
    <w:rsid w:val="009C3688"/>
    <w:rsid w:val="009C6E9C"/>
    <w:rsid w:val="009D4A87"/>
    <w:rsid w:val="009E0DC5"/>
    <w:rsid w:val="009E15FB"/>
    <w:rsid w:val="009E1DE9"/>
    <w:rsid w:val="009F1C59"/>
    <w:rsid w:val="009F45FF"/>
    <w:rsid w:val="009F4FC2"/>
    <w:rsid w:val="00A02901"/>
    <w:rsid w:val="00A033A9"/>
    <w:rsid w:val="00A03A69"/>
    <w:rsid w:val="00A04C4E"/>
    <w:rsid w:val="00A05A53"/>
    <w:rsid w:val="00A06F00"/>
    <w:rsid w:val="00A11C13"/>
    <w:rsid w:val="00A211F0"/>
    <w:rsid w:val="00A22CB1"/>
    <w:rsid w:val="00A24EE1"/>
    <w:rsid w:val="00A26D68"/>
    <w:rsid w:val="00A33815"/>
    <w:rsid w:val="00A434F8"/>
    <w:rsid w:val="00A43879"/>
    <w:rsid w:val="00A45480"/>
    <w:rsid w:val="00A46331"/>
    <w:rsid w:val="00A46B9E"/>
    <w:rsid w:val="00A53B30"/>
    <w:rsid w:val="00A5645E"/>
    <w:rsid w:val="00A66858"/>
    <w:rsid w:val="00A70055"/>
    <w:rsid w:val="00A726C9"/>
    <w:rsid w:val="00A76CAA"/>
    <w:rsid w:val="00A8089A"/>
    <w:rsid w:val="00A84B9A"/>
    <w:rsid w:val="00A85AFC"/>
    <w:rsid w:val="00A86787"/>
    <w:rsid w:val="00A91478"/>
    <w:rsid w:val="00AA2D6C"/>
    <w:rsid w:val="00AA2E30"/>
    <w:rsid w:val="00AA35DF"/>
    <w:rsid w:val="00AA472F"/>
    <w:rsid w:val="00AA62FA"/>
    <w:rsid w:val="00AB0F41"/>
    <w:rsid w:val="00AB2705"/>
    <w:rsid w:val="00AB28FF"/>
    <w:rsid w:val="00AB4312"/>
    <w:rsid w:val="00AB6A27"/>
    <w:rsid w:val="00AC7090"/>
    <w:rsid w:val="00AD0C3C"/>
    <w:rsid w:val="00AE259C"/>
    <w:rsid w:val="00AE2F4B"/>
    <w:rsid w:val="00AE61C6"/>
    <w:rsid w:val="00AE6D89"/>
    <w:rsid w:val="00AF027C"/>
    <w:rsid w:val="00AF1F10"/>
    <w:rsid w:val="00AF6E65"/>
    <w:rsid w:val="00B022F9"/>
    <w:rsid w:val="00B02C4A"/>
    <w:rsid w:val="00B041C6"/>
    <w:rsid w:val="00B04C5E"/>
    <w:rsid w:val="00B05FF4"/>
    <w:rsid w:val="00B1172F"/>
    <w:rsid w:val="00B15D90"/>
    <w:rsid w:val="00B32B7D"/>
    <w:rsid w:val="00B336F0"/>
    <w:rsid w:val="00B41913"/>
    <w:rsid w:val="00B4218A"/>
    <w:rsid w:val="00B446FC"/>
    <w:rsid w:val="00B47653"/>
    <w:rsid w:val="00B53DE0"/>
    <w:rsid w:val="00B55090"/>
    <w:rsid w:val="00B566F4"/>
    <w:rsid w:val="00B63241"/>
    <w:rsid w:val="00B63928"/>
    <w:rsid w:val="00B6531A"/>
    <w:rsid w:val="00B65414"/>
    <w:rsid w:val="00B679ED"/>
    <w:rsid w:val="00B71265"/>
    <w:rsid w:val="00B7205A"/>
    <w:rsid w:val="00B72F6D"/>
    <w:rsid w:val="00B72F96"/>
    <w:rsid w:val="00B768CC"/>
    <w:rsid w:val="00B80C80"/>
    <w:rsid w:val="00B81B5B"/>
    <w:rsid w:val="00B85978"/>
    <w:rsid w:val="00B86244"/>
    <w:rsid w:val="00B86802"/>
    <w:rsid w:val="00B87EE4"/>
    <w:rsid w:val="00B90AC2"/>
    <w:rsid w:val="00B92446"/>
    <w:rsid w:val="00B92546"/>
    <w:rsid w:val="00B92B7B"/>
    <w:rsid w:val="00B931D1"/>
    <w:rsid w:val="00B942AF"/>
    <w:rsid w:val="00B975CE"/>
    <w:rsid w:val="00BA0135"/>
    <w:rsid w:val="00BA7494"/>
    <w:rsid w:val="00BB2A8C"/>
    <w:rsid w:val="00BC14BF"/>
    <w:rsid w:val="00BC2058"/>
    <w:rsid w:val="00BC222A"/>
    <w:rsid w:val="00BC58AB"/>
    <w:rsid w:val="00BC591E"/>
    <w:rsid w:val="00BC5A01"/>
    <w:rsid w:val="00BC6B5B"/>
    <w:rsid w:val="00BC7173"/>
    <w:rsid w:val="00BD0589"/>
    <w:rsid w:val="00BD27B2"/>
    <w:rsid w:val="00BF021A"/>
    <w:rsid w:val="00BF040E"/>
    <w:rsid w:val="00BF20FD"/>
    <w:rsid w:val="00BF55C6"/>
    <w:rsid w:val="00C00DA4"/>
    <w:rsid w:val="00C02CB2"/>
    <w:rsid w:val="00C046A6"/>
    <w:rsid w:val="00C10167"/>
    <w:rsid w:val="00C13E23"/>
    <w:rsid w:val="00C2114D"/>
    <w:rsid w:val="00C2208A"/>
    <w:rsid w:val="00C232BB"/>
    <w:rsid w:val="00C26284"/>
    <w:rsid w:val="00C32EE2"/>
    <w:rsid w:val="00C35AD8"/>
    <w:rsid w:val="00C43484"/>
    <w:rsid w:val="00C461A2"/>
    <w:rsid w:val="00C4626B"/>
    <w:rsid w:val="00C47F9F"/>
    <w:rsid w:val="00C500E2"/>
    <w:rsid w:val="00C505B8"/>
    <w:rsid w:val="00C529FE"/>
    <w:rsid w:val="00C53CB0"/>
    <w:rsid w:val="00C54890"/>
    <w:rsid w:val="00C57660"/>
    <w:rsid w:val="00C8111C"/>
    <w:rsid w:val="00C9141F"/>
    <w:rsid w:val="00C94118"/>
    <w:rsid w:val="00C943AA"/>
    <w:rsid w:val="00CA0878"/>
    <w:rsid w:val="00CA44F2"/>
    <w:rsid w:val="00CC0B8B"/>
    <w:rsid w:val="00CC5ADE"/>
    <w:rsid w:val="00CD4DD0"/>
    <w:rsid w:val="00CD54A0"/>
    <w:rsid w:val="00CE1700"/>
    <w:rsid w:val="00CE26E9"/>
    <w:rsid w:val="00CE42DE"/>
    <w:rsid w:val="00CE45B9"/>
    <w:rsid w:val="00CE6C9D"/>
    <w:rsid w:val="00CF2550"/>
    <w:rsid w:val="00CF2E60"/>
    <w:rsid w:val="00D03A19"/>
    <w:rsid w:val="00D05B90"/>
    <w:rsid w:val="00D106C7"/>
    <w:rsid w:val="00D12CBB"/>
    <w:rsid w:val="00D13F9C"/>
    <w:rsid w:val="00D14E21"/>
    <w:rsid w:val="00D16F50"/>
    <w:rsid w:val="00D2301A"/>
    <w:rsid w:val="00D30469"/>
    <w:rsid w:val="00D30C6B"/>
    <w:rsid w:val="00D329A3"/>
    <w:rsid w:val="00D34991"/>
    <w:rsid w:val="00D352D3"/>
    <w:rsid w:val="00D37090"/>
    <w:rsid w:val="00D40457"/>
    <w:rsid w:val="00D40537"/>
    <w:rsid w:val="00D459C6"/>
    <w:rsid w:val="00D46683"/>
    <w:rsid w:val="00D47B8D"/>
    <w:rsid w:val="00D53CBD"/>
    <w:rsid w:val="00D5693A"/>
    <w:rsid w:val="00D56E93"/>
    <w:rsid w:val="00D60D93"/>
    <w:rsid w:val="00D6211E"/>
    <w:rsid w:val="00D62AB0"/>
    <w:rsid w:val="00D66ED5"/>
    <w:rsid w:val="00D70AE0"/>
    <w:rsid w:val="00D73CAC"/>
    <w:rsid w:val="00D74BE6"/>
    <w:rsid w:val="00D762B5"/>
    <w:rsid w:val="00D80F92"/>
    <w:rsid w:val="00D867C8"/>
    <w:rsid w:val="00D9541C"/>
    <w:rsid w:val="00DA107D"/>
    <w:rsid w:val="00DA306A"/>
    <w:rsid w:val="00DA3F12"/>
    <w:rsid w:val="00DA70AE"/>
    <w:rsid w:val="00DB3F73"/>
    <w:rsid w:val="00DB417F"/>
    <w:rsid w:val="00DB4C34"/>
    <w:rsid w:val="00DB7F55"/>
    <w:rsid w:val="00DB7FEC"/>
    <w:rsid w:val="00DC40A2"/>
    <w:rsid w:val="00DD03D6"/>
    <w:rsid w:val="00DD2360"/>
    <w:rsid w:val="00DE3266"/>
    <w:rsid w:val="00DE4F4F"/>
    <w:rsid w:val="00DF0BE3"/>
    <w:rsid w:val="00DF3C48"/>
    <w:rsid w:val="00DF684F"/>
    <w:rsid w:val="00E02BBD"/>
    <w:rsid w:val="00E05DDD"/>
    <w:rsid w:val="00E13F8F"/>
    <w:rsid w:val="00E15461"/>
    <w:rsid w:val="00E16AD6"/>
    <w:rsid w:val="00E20E17"/>
    <w:rsid w:val="00E257FC"/>
    <w:rsid w:val="00E26586"/>
    <w:rsid w:val="00E304D9"/>
    <w:rsid w:val="00E32C98"/>
    <w:rsid w:val="00E32F41"/>
    <w:rsid w:val="00E34470"/>
    <w:rsid w:val="00E36D6C"/>
    <w:rsid w:val="00E41964"/>
    <w:rsid w:val="00E44D50"/>
    <w:rsid w:val="00E46593"/>
    <w:rsid w:val="00E51D94"/>
    <w:rsid w:val="00E57AB7"/>
    <w:rsid w:val="00E60CF7"/>
    <w:rsid w:val="00E6405A"/>
    <w:rsid w:val="00E656EB"/>
    <w:rsid w:val="00E65AC5"/>
    <w:rsid w:val="00E72482"/>
    <w:rsid w:val="00E76A8D"/>
    <w:rsid w:val="00E772D8"/>
    <w:rsid w:val="00E81629"/>
    <w:rsid w:val="00E85F14"/>
    <w:rsid w:val="00E92EC6"/>
    <w:rsid w:val="00E95454"/>
    <w:rsid w:val="00E955A6"/>
    <w:rsid w:val="00E96AFB"/>
    <w:rsid w:val="00EA410C"/>
    <w:rsid w:val="00EA6371"/>
    <w:rsid w:val="00EB11BD"/>
    <w:rsid w:val="00EB1E11"/>
    <w:rsid w:val="00EB7720"/>
    <w:rsid w:val="00EC387E"/>
    <w:rsid w:val="00EC7907"/>
    <w:rsid w:val="00ED0B5A"/>
    <w:rsid w:val="00ED3736"/>
    <w:rsid w:val="00EE35BD"/>
    <w:rsid w:val="00EF21E8"/>
    <w:rsid w:val="00EF3859"/>
    <w:rsid w:val="00F0090E"/>
    <w:rsid w:val="00F0091C"/>
    <w:rsid w:val="00F03DF2"/>
    <w:rsid w:val="00F04EDB"/>
    <w:rsid w:val="00F071CF"/>
    <w:rsid w:val="00F077A7"/>
    <w:rsid w:val="00F14750"/>
    <w:rsid w:val="00F16C47"/>
    <w:rsid w:val="00F2089F"/>
    <w:rsid w:val="00F271C0"/>
    <w:rsid w:val="00F30AE2"/>
    <w:rsid w:val="00F34602"/>
    <w:rsid w:val="00F41F5A"/>
    <w:rsid w:val="00F46C3E"/>
    <w:rsid w:val="00F5077B"/>
    <w:rsid w:val="00F51C1A"/>
    <w:rsid w:val="00F67878"/>
    <w:rsid w:val="00F70C44"/>
    <w:rsid w:val="00F73991"/>
    <w:rsid w:val="00F741F8"/>
    <w:rsid w:val="00F74522"/>
    <w:rsid w:val="00F74985"/>
    <w:rsid w:val="00F74DC5"/>
    <w:rsid w:val="00F905E0"/>
    <w:rsid w:val="00F963E7"/>
    <w:rsid w:val="00FA12CE"/>
    <w:rsid w:val="00FA242F"/>
    <w:rsid w:val="00FA2F4D"/>
    <w:rsid w:val="00FA40F0"/>
    <w:rsid w:val="00FA509C"/>
    <w:rsid w:val="00FA691A"/>
    <w:rsid w:val="00FA7C64"/>
    <w:rsid w:val="00FB6FAF"/>
    <w:rsid w:val="00FC2571"/>
    <w:rsid w:val="00FC2F60"/>
    <w:rsid w:val="00FC6DA3"/>
    <w:rsid w:val="00FD502A"/>
    <w:rsid w:val="00FE0BE9"/>
    <w:rsid w:val="00FE0E82"/>
    <w:rsid w:val="00FE366A"/>
    <w:rsid w:val="00FF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BBCB3C"/>
  <w15:docId w15:val="{2119B5F6-8473-4173-8062-3A4754648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B445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2"/>
      </w:numPr>
      <w:spacing w:before="240" w:after="6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/>
      <w:color w:val="000000"/>
      <w:sz w:val="44"/>
      <w:szCs w:val="44"/>
      <w:lang w:val="x-none"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boxtext">
    <w:name w:val="boxtext"/>
    <w:basedOn w:val="DefaultParagraphFont"/>
    <w:rsid w:val="00EE35BD"/>
    <w:rPr>
      <w:rFonts w:ascii="Arial" w:hAnsi="Arial" w:cs="Arial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3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123FF-3E27-4466-A81E-CE4579E9B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416</Characters>
  <Application>Microsoft Office Word</Application>
  <DocSecurity>0</DocSecurity>
  <Lines>11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Anthony Hudson</dc:creator>
  <cp:lastModifiedBy>Edward Jablonski</cp:lastModifiedBy>
  <cp:revision>2</cp:revision>
  <cp:lastPrinted>2016-03-25T22:30:00Z</cp:lastPrinted>
  <dcterms:created xsi:type="dcterms:W3CDTF">2018-06-26T19:54:00Z</dcterms:created>
  <dcterms:modified xsi:type="dcterms:W3CDTF">2018-06-26T19:54:00Z</dcterms:modified>
</cp:coreProperties>
</file>