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22425B" w14:textId="77777777" w:rsidTr="00F44236">
        <w:tc>
          <w:tcPr>
            <w:tcW w:w="1620" w:type="dxa"/>
            <w:tcBorders>
              <w:bottom w:val="single" w:sz="4" w:space="0" w:color="auto"/>
            </w:tcBorders>
            <w:shd w:val="clear" w:color="auto" w:fill="FFFFFF"/>
            <w:vAlign w:val="center"/>
          </w:tcPr>
          <w:p w14:paraId="238FF826" w14:textId="77777777" w:rsidR="00067FE2" w:rsidRDefault="00067FE2" w:rsidP="00F44236">
            <w:pPr>
              <w:pStyle w:val="Header"/>
            </w:pPr>
            <w:r>
              <w:t>NPRR Number</w:t>
            </w:r>
          </w:p>
        </w:tc>
        <w:tc>
          <w:tcPr>
            <w:tcW w:w="1260" w:type="dxa"/>
            <w:tcBorders>
              <w:bottom w:val="single" w:sz="4" w:space="0" w:color="auto"/>
            </w:tcBorders>
            <w:vAlign w:val="center"/>
          </w:tcPr>
          <w:p w14:paraId="652F84C5" w14:textId="43522B71" w:rsidR="00067FE2" w:rsidRDefault="00FA75E9" w:rsidP="00F44236">
            <w:pPr>
              <w:pStyle w:val="Header"/>
            </w:pPr>
            <w:hyperlink r:id="rId8" w:history="1">
              <w:r w:rsidR="00300AAF" w:rsidRPr="00300AAF">
                <w:rPr>
                  <w:rStyle w:val="Hyperlink"/>
                </w:rPr>
                <w:t>856</w:t>
              </w:r>
            </w:hyperlink>
            <w:bookmarkStart w:id="0" w:name="_GoBack"/>
            <w:bookmarkEnd w:id="0"/>
          </w:p>
        </w:tc>
        <w:tc>
          <w:tcPr>
            <w:tcW w:w="900" w:type="dxa"/>
            <w:tcBorders>
              <w:bottom w:val="single" w:sz="4" w:space="0" w:color="auto"/>
            </w:tcBorders>
            <w:shd w:val="clear" w:color="auto" w:fill="FFFFFF"/>
            <w:vAlign w:val="center"/>
          </w:tcPr>
          <w:p w14:paraId="6B0577E5" w14:textId="77777777" w:rsidR="00067FE2" w:rsidRDefault="00067FE2" w:rsidP="00F44236">
            <w:pPr>
              <w:pStyle w:val="Header"/>
            </w:pPr>
            <w:r>
              <w:t>NPRR Title</w:t>
            </w:r>
          </w:p>
        </w:tc>
        <w:tc>
          <w:tcPr>
            <w:tcW w:w="6660" w:type="dxa"/>
            <w:tcBorders>
              <w:bottom w:val="single" w:sz="4" w:space="0" w:color="auto"/>
            </w:tcBorders>
            <w:vAlign w:val="center"/>
          </w:tcPr>
          <w:p w14:paraId="4BD56F79" w14:textId="016E7A21" w:rsidR="00067FE2" w:rsidRDefault="00906885" w:rsidP="00F273EC">
            <w:pPr>
              <w:pStyle w:val="Header"/>
            </w:pPr>
            <w:r>
              <w:t xml:space="preserve">Treatment of OFFQS </w:t>
            </w:r>
            <w:r w:rsidR="00F273EC">
              <w:t>S</w:t>
            </w:r>
            <w:r>
              <w:t>tatus in Day-Ahead Make Whole and RUC Settlements</w:t>
            </w:r>
          </w:p>
        </w:tc>
      </w:tr>
      <w:tr w:rsidR="00E50F50" w:rsidRPr="00E01925" w14:paraId="31102400" w14:textId="77777777" w:rsidTr="00BC2D06">
        <w:trPr>
          <w:trHeight w:val="518"/>
        </w:trPr>
        <w:tc>
          <w:tcPr>
            <w:tcW w:w="2880" w:type="dxa"/>
            <w:gridSpan w:val="2"/>
            <w:shd w:val="clear" w:color="auto" w:fill="FFFFFF"/>
            <w:vAlign w:val="center"/>
          </w:tcPr>
          <w:p w14:paraId="7B588F3F" w14:textId="4AFC8395" w:rsidR="00E50F50" w:rsidRPr="00E01925" w:rsidRDefault="00E50F50" w:rsidP="00E50F50">
            <w:pPr>
              <w:pStyle w:val="Header"/>
              <w:rPr>
                <w:bCs w:val="0"/>
              </w:rPr>
            </w:pPr>
            <w:r w:rsidRPr="00E01925">
              <w:rPr>
                <w:bCs w:val="0"/>
              </w:rPr>
              <w:t xml:space="preserve">Date </w:t>
            </w:r>
            <w:r>
              <w:rPr>
                <w:bCs w:val="0"/>
              </w:rPr>
              <w:t>of Decision</w:t>
            </w:r>
          </w:p>
        </w:tc>
        <w:tc>
          <w:tcPr>
            <w:tcW w:w="7560" w:type="dxa"/>
            <w:gridSpan w:val="2"/>
            <w:vAlign w:val="center"/>
          </w:tcPr>
          <w:p w14:paraId="0F7C5D33" w14:textId="7B203760" w:rsidR="00E50F50" w:rsidRPr="00E01925" w:rsidRDefault="00701656" w:rsidP="00E50F50">
            <w:pPr>
              <w:pStyle w:val="NormalArial"/>
            </w:pPr>
            <w:r>
              <w:t>May 10, 2018</w:t>
            </w:r>
          </w:p>
        </w:tc>
      </w:tr>
      <w:tr w:rsidR="00E50F50" w:rsidRPr="00E01925" w14:paraId="5B77FB7A" w14:textId="77777777" w:rsidTr="00BC2D06">
        <w:trPr>
          <w:trHeight w:val="518"/>
        </w:trPr>
        <w:tc>
          <w:tcPr>
            <w:tcW w:w="2880" w:type="dxa"/>
            <w:gridSpan w:val="2"/>
            <w:shd w:val="clear" w:color="auto" w:fill="FFFFFF"/>
            <w:vAlign w:val="center"/>
          </w:tcPr>
          <w:p w14:paraId="712E8CED" w14:textId="75CE306B" w:rsidR="00E50F50" w:rsidRPr="00E01925" w:rsidRDefault="00E50F50" w:rsidP="00E50F50">
            <w:pPr>
              <w:pStyle w:val="Header"/>
              <w:rPr>
                <w:bCs w:val="0"/>
              </w:rPr>
            </w:pPr>
            <w:r>
              <w:rPr>
                <w:bCs w:val="0"/>
              </w:rPr>
              <w:t>Action</w:t>
            </w:r>
          </w:p>
        </w:tc>
        <w:tc>
          <w:tcPr>
            <w:tcW w:w="7560" w:type="dxa"/>
            <w:gridSpan w:val="2"/>
            <w:vAlign w:val="center"/>
          </w:tcPr>
          <w:p w14:paraId="21E14DF2" w14:textId="1DF94DD2" w:rsidR="00E50F50" w:rsidRDefault="00701656" w:rsidP="00E50F50">
            <w:pPr>
              <w:pStyle w:val="NormalArial"/>
            </w:pPr>
            <w:r>
              <w:t>Recommended Approval</w:t>
            </w:r>
          </w:p>
        </w:tc>
      </w:tr>
      <w:tr w:rsidR="00E50F50" w:rsidRPr="00E01925" w14:paraId="3DDA02EF" w14:textId="77777777" w:rsidTr="00BC2D06">
        <w:trPr>
          <w:trHeight w:val="518"/>
        </w:trPr>
        <w:tc>
          <w:tcPr>
            <w:tcW w:w="2880" w:type="dxa"/>
            <w:gridSpan w:val="2"/>
            <w:shd w:val="clear" w:color="auto" w:fill="FFFFFF"/>
            <w:vAlign w:val="center"/>
          </w:tcPr>
          <w:p w14:paraId="40B80E22" w14:textId="4A31D7A6" w:rsidR="00E50F50" w:rsidRPr="00E01925" w:rsidRDefault="00E50F50" w:rsidP="00E50F50">
            <w:pPr>
              <w:pStyle w:val="Header"/>
              <w:rPr>
                <w:bCs w:val="0"/>
              </w:rPr>
            </w:pPr>
            <w:r>
              <w:t xml:space="preserve">Timeline </w:t>
            </w:r>
          </w:p>
        </w:tc>
        <w:tc>
          <w:tcPr>
            <w:tcW w:w="7560" w:type="dxa"/>
            <w:gridSpan w:val="2"/>
            <w:vAlign w:val="center"/>
          </w:tcPr>
          <w:p w14:paraId="7002FE13" w14:textId="752ADDC3" w:rsidR="00E50F50" w:rsidRDefault="00E50F50" w:rsidP="00E50F50">
            <w:pPr>
              <w:pStyle w:val="NormalArial"/>
            </w:pPr>
            <w:r>
              <w:t>Normal</w:t>
            </w:r>
          </w:p>
        </w:tc>
      </w:tr>
      <w:tr w:rsidR="00E50F50" w:rsidRPr="00E01925" w14:paraId="68CBF850" w14:textId="77777777" w:rsidTr="00BC2D06">
        <w:trPr>
          <w:trHeight w:val="518"/>
        </w:trPr>
        <w:tc>
          <w:tcPr>
            <w:tcW w:w="2880" w:type="dxa"/>
            <w:gridSpan w:val="2"/>
            <w:shd w:val="clear" w:color="auto" w:fill="FFFFFF"/>
            <w:vAlign w:val="center"/>
          </w:tcPr>
          <w:p w14:paraId="6D3EF3F5" w14:textId="088A663F" w:rsidR="00E50F50" w:rsidRPr="00E01925" w:rsidRDefault="00E50F50" w:rsidP="00E50F50">
            <w:pPr>
              <w:pStyle w:val="Header"/>
              <w:rPr>
                <w:bCs w:val="0"/>
              </w:rPr>
            </w:pPr>
            <w:r>
              <w:t>Proposed Effective Date</w:t>
            </w:r>
          </w:p>
        </w:tc>
        <w:tc>
          <w:tcPr>
            <w:tcW w:w="7560" w:type="dxa"/>
            <w:gridSpan w:val="2"/>
            <w:vAlign w:val="center"/>
          </w:tcPr>
          <w:p w14:paraId="2321F54B" w14:textId="408141A6" w:rsidR="00E50F50" w:rsidRDefault="00E50F50" w:rsidP="00E50F50">
            <w:pPr>
              <w:pStyle w:val="NormalArial"/>
            </w:pPr>
            <w:r>
              <w:t>To be determined</w:t>
            </w:r>
          </w:p>
        </w:tc>
      </w:tr>
      <w:tr w:rsidR="00E50F50" w:rsidRPr="00E01925" w14:paraId="5AE1EEB1" w14:textId="77777777" w:rsidTr="00BC2D06">
        <w:trPr>
          <w:trHeight w:val="518"/>
        </w:trPr>
        <w:tc>
          <w:tcPr>
            <w:tcW w:w="2880" w:type="dxa"/>
            <w:gridSpan w:val="2"/>
            <w:shd w:val="clear" w:color="auto" w:fill="FFFFFF"/>
            <w:vAlign w:val="center"/>
          </w:tcPr>
          <w:p w14:paraId="1671B44A" w14:textId="39C05113" w:rsidR="00E50F50" w:rsidRPr="00E01925" w:rsidRDefault="00E50F50" w:rsidP="00E50F50">
            <w:pPr>
              <w:pStyle w:val="Header"/>
              <w:rPr>
                <w:bCs w:val="0"/>
              </w:rPr>
            </w:pPr>
            <w:r>
              <w:t>Priority and Rank Assigned</w:t>
            </w:r>
          </w:p>
        </w:tc>
        <w:tc>
          <w:tcPr>
            <w:tcW w:w="7560" w:type="dxa"/>
            <w:gridSpan w:val="2"/>
            <w:vAlign w:val="center"/>
          </w:tcPr>
          <w:p w14:paraId="231E424B" w14:textId="21F32297" w:rsidR="00E50F50" w:rsidRDefault="00E50F50" w:rsidP="00E50F50">
            <w:pPr>
              <w:pStyle w:val="NormalArial"/>
            </w:pPr>
            <w:r>
              <w:t>To be determined</w:t>
            </w:r>
          </w:p>
        </w:tc>
      </w:tr>
      <w:tr w:rsidR="001C3575" w14:paraId="3690AA36" w14:textId="77777777" w:rsidTr="00F273EC">
        <w:trPr>
          <w:trHeight w:val="1295"/>
        </w:trPr>
        <w:tc>
          <w:tcPr>
            <w:tcW w:w="2880" w:type="dxa"/>
            <w:gridSpan w:val="2"/>
            <w:tcBorders>
              <w:top w:val="single" w:sz="4" w:space="0" w:color="auto"/>
              <w:bottom w:val="single" w:sz="4" w:space="0" w:color="auto"/>
            </w:tcBorders>
            <w:shd w:val="clear" w:color="auto" w:fill="FFFFFF"/>
            <w:vAlign w:val="center"/>
          </w:tcPr>
          <w:p w14:paraId="3E6AF627" w14:textId="77777777" w:rsidR="001C3575" w:rsidRDefault="001C3575" w:rsidP="001C3575">
            <w:pPr>
              <w:pStyle w:val="Header"/>
            </w:pPr>
            <w:r>
              <w:t xml:space="preserve">Nodal Protocol Sections Requiring Revision </w:t>
            </w:r>
          </w:p>
        </w:tc>
        <w:tc>
          <w:tcPr>
            <w:tcW w:w="7560" w:type="dxa"/>
            <w:gridSpan w:val="2"/>
            <w:tcBorders>
              <w:top w:val="single" w:sz="4" w:space="0" w:color="auto"/>
            </w:tcBorders>
            <w:vAlign w:val="center"/>
          </w:tcPr>
          <w:p w14:paraId="2CE6B902" w14:textId="77777777" w:rsidR="001C3575" w:rsidRDefault="001C3575" w:rsidP="001C3575">
            <w:pPr>
              <w:pStyle w:val="NormalArial"/>
            </w:pPr>
            <w:r>
              <w:t>2.1, Definitions</w:t>
            </w:r>
          </w:p>
          <w:p w14:paraId="2A543B6C" w14:textId="77777777" w:rsidR="001C3575" w:rsidRDefault="001C3575" w:rsidP="001C3575">
            <w:pPr>
              <w:pStyle w:val="NormalArial"/>
            </w:pPr>
            <w:r>
              <w:t>4.6.2.3, Day-Ahead Make-Whole Settlements</w:t>
            </w:r>
          </w:p>
          <w:p w14:paraId="7C7872D3" w14:textId="77777777" w:rsidR="001C3575" w:rsidRDefault="001C3575" w:rsidP="001C3575">
            <w:pPr>
              <w:pStyle w:val="NormalArial"/>
            </w:pPr>
            <w:r w:rsidRPr="00F35AD3">
              <w:t>5.6.2</w:t>
            </w:r>
            <w:r>
              <w:t xml:space="preserve">, </w:t>
            </w:r>
            <w:r w:rsidRPr="00F35AD3">
              <w:t>RUC Startup Cost Eligibility</w:t>
            </w:r>
          </w:p>
          <w:p w14:paraId="42118E66" w14:textId="1E5908D2" w:rsidR="001C3575" w:rsidRPr="00FB509B" w:rsidRDefault="001C3575" w:rsidP="001C3575">
            <w:pPr>
              <w:pStyle w:val="NormalArial"/>
            </w:pPr>
            <w:r>
              <w:t>5.7.4.1.1, Capacity Shortfall Ratio Share</w:t>
            </w:r>
          </w:p>
        </w:tc>
      </w:tr>
      <w:tr w:rsidR="00C9766A" w14:paraId="503654C3" w14:textId="77777777" w:rsidTr="00BC2D06">
        <w:trPr>
          <w:trHeight w:val="518"/>
        </w:trPr>
        <w:tc>
          <w:tcPr>
            <w:tcW w:w="2880" w:type="dxa"/>
            <w:gridSpan w:val="2"/>
            <w:tcBorders>
              <w:bottom w:val="single" w:sz="4" w:space="0" w:color="auto"/>
            </w:tcBorders>
            <w:shd w:val="clear" w:color="auto" w:fill="FFFFFF"/>
            <w:vAlign w:val="center"/>
          </w:tcPr>
          <w:p w14:paraId="66DEAB3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75B2F68" w14:textId="77777777" w:rsidR="00C9766A" w:rsidRPr="00FB509B" w:rsidRDefault="005823C1" w:rsidP="00E71C39">
            <w:pPr>
              <w:pStyle w:val="NormalArial"/>
            </w:pPr>
            <w:r>
              <w:t>None</w:t>
            </w:r>
          </w:p>
        </w:tc>
      </w:tr>
      <w:tr w:rsidR="009D17F0" w14:paraId="37E7449D" w14:textId="77777777" w:rsidTr="00BC2D06">
        <w:trPr>
          <w:trHeight w:val="518"/>
        </w:trPr>
        <w:tc>
          <w:tcPr>
            <w:tcW w:w="2880" w:type="dxa"/>
            <w:gridSpan w:val="2"/>
            <w:tcBorders>
              <w:bottom w:val="single" w:sz="4" w:space="0" w:color="auto"/>
            </w:tcBorders>
            <w:shd w:val="clear" w:color="auto" w:fill="FFFFFF"/>
            <w:vAlign w:val="center"/>
          </w:tcPr>
          <w:p w14:paraId="4F5EAE9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E5C59A0" w14:textId="73025223" w:rsidR="009D17F0" w:rsidRPr="00FB509B" w:rsidRDefault="006F4D45" w:rsidP="00F273EC">
            <w:pPr>
              <w:pStyle w:val="NormalArial"/>
              <w:spacing w:before="120" w:after="120"/>
            </w:pPr>
            <w:r>
              <w:t xml:space="preserve">This Nodal Protocol Revision Request (NPRR) </w:t>
            </w:r>
            <w:r w:rsidR="00C16748">
              <w:t xml:space="preserve">provides language for accurate </w:t>
            </w:r>
            <w:r w:rsidR="00F273EC" w:rsidRPr="00F273EC">
              <w:t>Reliability Unit Commitment</w:t>
            </w:r>
            <w:r w:rsidR="00F273EC">
              <w:t xml:space="preserve"> (</w:t>
            </w:r>
            <w:r w:rsidR="00C16748">
              <w:t>RUC</w:t>
            </w:r>
            <w:r w:rsidR="00F273EC">
              <w:t>)</w:t>
            </w:r>
            <w:r w:rsidR="00C16748">
              <w:t xml:space="preserve"> and Day-Ahead </w:t>
            </w:r>
            <w:r w:rsidR="00F273EC">
              <w:t>make-w</w:t>
            </w:r>
            <w:r w:rsidR="00C16748">
              <w:t xml:space="preserve">hole </w:t>
            </w:r>
            <w:r w:rsidR="00F273EC">
              <w:t>S</w:t>
            </w:r>
            <w:r w:rsidR="00C16748">
              <w:t xml:space="preserve">ettlement of Quick Start </w:t>
            </w:r>
            <w:r w:rsidR="00F273EC">
              <w:rPr>
                <w:sz w:val="23"/>
                <w:szCs w:val="23"/>
              </w:rPr>
              <w:t xml:space="preserve">Generation </w:t>
            </w:r>
            <w:r w:rsidR="00C16748">
              <w:t>Resources</w:t>
            </w:r>
            <w:r w:rsidR="00F273EC">
              <w:t xml:space="preserve"> (QSGRs)</w:t>
            </w:r>
            <w:r w:rsidR="00A17C69">
              <w:t>.</w:t>
            </w:r>
          </w:p>
        </w:tc>
      </w:tr>
      <w:tr w:rsidR="009D17F0" w14:paraId="65019894" w14:textId="77777777" w:rsidTr="00625E5D">
        <w:trPr>
          <w:trHeight w:val="518"/>
        </w:trPr>
        <w:tc>
          <w:tcPr>
            <w:tcW w:w="2880" w:type="dxa"/>
            <w:gridSpan w:val="2"/>
            <w:shd w:val="clear" w:color="auto" w:fill="FFFFFF"/>
            <w:vAlign w:val="center"/>
          </w:tcPr>
          <w:p w14:paraId="3E400DAE" w14:textId="77777777" w:rsidR="009D17F0" w:rsidRDefault="009D17F0" w:rsidP="00F44236">
            <w:pPr>
              <w:pStyle w:val="Header"/>
            </w:pPr>
            <w:r>
              <w:t>Reason for Revision</w:t>
            </w:r>
          </w:p>
        </w:tc>
        <w:tc>
          <w:tcPr>
            <w:tcW w:w="7560" w:type="dxa"/>
            <w:gridSpan w:val="2"/>
            <w:vAlign w:val="center"/>
          </w:tcPr>
          <w:p w14:paraId="3A59B376" w14:textId="17E66921" w:rsidR="00E71C39" w:rsidRDefault="00E71C39" w:rsidP="00E71C39">
            <w:pPr>
              <w:pStyle w:val="NormalArial"/>
              <w:spacing w:before="120"/>
              <w:rPr>
                <w:rFonts w:cs="Arial"/>
                <w:color w:val="000000"/>
              </w:rPr>
            </w:pPr>
            <w:r w:rsidRPr="006629C8">
              <w:object w:dxaOrig="225" w:dyaOrig="225" w14:anchorId="6DF77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5.65pt;height:15.05pt" o:ole="">
                  <v:imagedata r:id="rId9" o:title=""/>
                </v:shape>
                <w:control r:id="rId10" w:name="TextBox11" w:shapeid="_x0000_i1056"/>
              </w:object>
            </w:r>
            <w:r w:rsidRPr="006629C8">
              <w:t xml:space="preserve">  </w:t>
            </w:r>
            <w:r>
              <w:rPr>
                <w:rFonts w:cs="Arial"/>
                <w:color w:val="000000"/>
              </w:rPr>
              <w:t>Addresses current operational issues.</w:t>
            </w:r>
          </w:p>
          <w:p w14:paraId="1E469B3F" w14:textId="77777777" w:rsidR="00E71C39" w:rsidRDefault="00E71C39" w:rsidP="00E71C39">
            <w:pPr>
              <w:pStyle w:val="NormalArial"/>
              <w:tabs>
                <w:tab w:val="left" w:pos="432"/>
              </w:tabs>
              <w:spacing w:before="120"/>
              <w:ind w:left="432" w:hanging="432"/>
              <w:rPr>
                <w:iCs/>
                <w:kern w:val="24"/>
              </w:rPr>
            </w:pPr>
            <w:r w:rsidRPr="00CD242D">
              <w:object w:dxaOrig="225" w:dyaOrig="225" w14:anchorId="4A1563A9">
                <v:shape id="_x0000_i1058" type="#_x0000_t75" style="width:15.65pt;height:15.05pt" o:ole="">
                  <v:imagedata r:id="rId11" o:title=""/>
                </v:shape>
                <w:control r:id="rId12" w:name="TextBox1" w:shapeid="_x0000_i1058"/>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15BE9083" w14:textId="5DB24551" w:rsidR="00E71C39" w:rsidRDefault="00E71C39" w:rsidP="00E71C39">
            <w:pPr>
              <w:pStyle w:val="NormalArial"/>
              <w:spacing w:before="120"/>
              <w:rPr>
                <w:iCs/>
                <w:kern w:val="24"/>
              </w:rPr>
            </w:pPr>
            <w:r w:rsidRPr="006629C8">
              <w:object w:dxaOrig="225" w:dyaOrig="225" w14:anchorId="319D273B">
                <v:shape id="_x0000_i1060" type="#_x0000_t75" style="width:15.65pt;height:15.05pt" o:ole="">
                  <v:imagedata r:id="rId11" o:title=""/>
                </v:shape>
                <w:control r:id="rId14" w:name="TextBox12" w:shapeid="_x0000_i1060"/>
              </w:object>
            </w:r>
            <w:r w:rsidRPr="006629C8">
              <w:t xml:space="preserve">  </w:t>
            </w:r>
            <w:r>
              <w:rPr>
                <w:iCs/>
                <w:kern w:val="24"/>
              </w:rPr>
              <w:t>Market efficiencies or enhancements</w:t>
            </w:r>
          </w:p>
          <w:p w14:paraId="4ABAB626" w14:textId="77777777" w:rsidR="00E71C39" w:rsidRDefault="00E71C39" w:rsidP="00E71C39">
            <w:pPr>
              <w:pStyle w:val="NormalArial"/>
              <w:spacing w:before="120"/>
              <w:rPr>
                <w:iCs/>
                <w:kern w:val="24"/>
              </w:rPr>
            </w:pPr>
            <w:r w:rsidRPr="006629C8">
              <w:object w:dxaOrig="225" w:dyaOrig="225" w14:anchorId="74F6DE4B">
                <v:shape id="_x0000_i1062" type="#_x0000_t75" style="width:15.65pt;height:15.05pt" o:ole="">
                  <v:imagedata r:id="rId11" o:title=""/>
                </v:shape>
                <w:control r:id="rId15" w:name="TextBox13" w:shapeid="_x0000_i1062"/>
              </w:object>
            </w:r>
            <w:r w:rsidRPr="006629C8">
              <w:t xml:space="preserve">  </w:t>
            </w:r>
            <w:r>
              <w:rPr>
                <w:iCs/>
                <w:kern w:val="24"/>
              </w:rPr>
              <w:t>Administrative</w:t>
            </w:r>
          </w:p>
          <w:p w14:paraId="77EAB15C" w14:textId="77777777" w:rsidR="00E71C39" w:rsidRDefault="00E71C39" w:rsidP="00E71C39">
            <w:pPr>
              <w:pStyle w:val="NormalArial"/>
              <w:spacing w:before="120"/>
              <w:rPr>
                <w:iCs/>
                <w:kern w:val="24"/>
              </w:rPr>
            </w:pPr>
            <w:r w:rsidRPr="006629C8">
              <w:object w:dxaOrig="225" w:dyaOrig="225" w14:anchorId="3DBAD79C">
                <v:shape id="_x0000_i1064" type="#_x0000_t75" style="width:15.65pt;height:15.05pt" o:ole="">
                  <v:imagedata r:id="rId11" o:title=""/>
                </v:shape>
                <w:control r:id="rId16" w:name="TextBox14" w:shapeid="_x0000_i1064"/>
              </w:object>
            </w:r>
            <w:r w:rsidRPr="006629C8">
              <w:t xml:space="preserve">  </w:t>
            </w:r>
            <w:r>
              <w:rPr>
                <w:iCs/>
                <w:kern w:val="24"/>
              </w:rPr>
              <w:t>Regulatory requirements</w:t>
            </w:r>
          </w:p>
          <w:p w14:paraId="01A3034C" w14:textId="77777777" w:rsidR="00E71C39" w:rsidRPr="00CD242D" w:rsidRDefault="00E71C39" w:rsidP="00E71C39">
            <w:pPr>
              <w:pStyle w:val="NormalArial"/>
              <w:spacing w:before="120"/>
              <w:rPr>
                <w:rFonts w:cs="Arial"/>
                <w:color w:val="000000"/>
              </w:rPr>
            </w:pPr>
            <w:r w:rsidRPr="006629C8">
              <w:object w:dxaOrig="225" w:dyaOrig="225" w14:anchorId="43EE58F5">
                <v:shape id="_x0000_i1066" type="#_x0000_t75" style="width:15.65pt;height:15.05pt" o:ole="">
                  <v:imagedata r:id="rId11" o:title=""/>
                </v:shape>
                <w:control r:id="rId17" w:name="TextBox15" w:shapeid="_x0000_i1066"/>
              </w:object>
            </w:r>
            <w:r w:rsidRPr="006629C8">
              <w:t xml:space="preserve">  </w:t>
            </w:r>
            <w:r w:rsidRPr="00CD242D">
              <w:rPr>
                <w:rFonts w:cs="Arial"/>
                <w:color w:val="000000"/>
              </w:rPr>
              <w:t>Other:  (explain)</w:t>
            </w:r>
          </w:p>
          <w:p w14:paraId="65C22B3C"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E5C19E9" w14:textId="77777777" w:rsidTr="00C16748">
        <w:trPr>
          <w:trHeight w:val="1655"/>
        </w:trPr>
        <w:tc>
          <w:tcPr>
            <w:tcW w:w="2880" w:type="dxa"/>
            <w:gridSpan w:val="2"/>
            <w:tcBorders>
              <w:bottom w:val="single" w:sz="4" w:space="0" w:color="auto"/>
            </w:tcBorders>
            <w:shd w:val="clear" w:color="auto" w:fill="FFFFFF"/>
            <w:vAlign w:val="center"/>
          </w:tcPr>
          <w:p w14:paraId="09474DC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2F5A567" w14:textId="6630E05A" w:rsidR="00251777" w:rsidRDefault="003F5F75" w:rsidP="00251777">
            <w:pPr>
              <w:pStyle w:val="NormalArial"/>
              <w:spacing w:before="120" w:after="120"/>
              <w:rPr>
                <w:iCs/>
                <w:kern w:val="24"/>
              </w:rPr>
            </w:pPr>
            <w:r>
              <w:rPr>
                <w:iCs/>
                <w:kern w:val="24"/>
              </w:rPr>
              <w:t xml:space="preserve">Startup </w:t>
            </w:r>
            <w:r w:rsidR="00DE5717">
              <w:rPr>
                <w:iCs/>
                <w:kern w:val="24"/>
              </w:rPr>
              <w:t>C</w:t>
            </w:r>
            <w:r>
              <w:rPr>
                <w:iCs/>
                <w:kern w:val="24"/>
              </w:rPr>
              <w:t xml:space="preserve">osts are not eligible for RUC Make-Whole </w:t>
            </w:r>
            <w:r w:rsidR="00DE5717">
              <w:rPr>
                <w:iCs/>
                <w:kern w:val="24"/>
              </w:rPr>
              <w:t>P</w:t>
            </w:r>
            <w:r>
              <w:rPr>
                <w:iCs/>
                <w:kern w:val="24"/>
              </w:rPr>
              <w:t>ayments for QSGR</w:t>
            </w:r>
            <w:r w:rsidR="00DE5717">
              <w:rPr>
                <w:iCs/>
                <w:kern w:val="24"/>
              </w:rPr>
              <w:t>s</w:t>
            </w:r>
            <w:r>
              <w:rPr>
                <w:iCs/>
                <w:kern w:val="24"/>
              </w:rPr>
              <w:t xml:space="preserve"> </w:t>
            </w:r>
            <w:r w:rsidR="00DA5E4C">
              <w:rPr>
                <w:iCs/>
                <w:kern w:val="24"/>
              </w:rPr>
              <w:t xml:space="preserve">with </w:t>
            </w:r>
            <w:r w:rsidR="00C45C75">
              <w:rPr>
                <w:iCs/>
                <w:kern w:val="24"/>
              </w:rPr>
              <w:t xml:space="preserve">a </w:t>
            </w:r>
            <w:r w:rsidR="00DE5717" w:rsidRPr="00DE5717">
              <w:rPr>
                <w:iCs/>
                <w:kern w:val="24"/>
              </w:rPr>
              <w:t xml:space="preserve">Current Operating Plan </w:t>
            </w:r>
            <w:r w:rsidR="00DE5717">
              <w:rPr>
                <w:iCs/>
                <w:kern w:val="24"/>
              </w:rPr>
              <w:t>(</w:t>
            </w:r>
            <w:r w:rsidR="00DA5E4C">
              <w:rPr>
                <w:iCs/>
                <w:kern w:val="24"/>
              </w:rPr>
              <w:t>COP</w:t>
            </w:r>
            <w:r w:rsidR="00DE5717">
              <w:rPr>
                <w:iCs/>
                <w:kern w:val="24"/>
              </w:rPr>
              <w:t>)</w:t>
            </w:r>
            <w:r w:rsidR="00DA5E4C">
              <w:rPr>
                <w:iCs/>
                <w:kern w:val="24"/>
              </w:rPr>
              <w:t xml:space="preserve"> and </w:t>
            </w:r>
            <w:r w:rsidR="00DE5717">
              <w:rPr>
                <w:iCs/>
                <w:kern w:val="24"/>
              </w:rPr>
              <w:t xml:space="preserve">a </w:t>
            </w:r>
            <w:r w:rsidR="00DA5E4C">
              <w:rPr>
                <w:iCs/>
                <w:kern w:val="24"/>
              </w:rPr>
              <w:t>telemetered Resource Status of OFFQS</w:t>
            </w:r>
            <w:r>
              <w:rPr>
                <w:iCs/>
                <w:kern w:val="24"/>
              </w:rPr>
              <w:t xml:space="preserve">. </w:t>
            </w:r>
            <w:r w:rsidR="00DE5717">
              <w:rPr>
                <w:iCs/>
                <w:kern w:val="24"/>
              </w:rPr>
              <w:t xml:space="preserve"> </w:t>
            </w:r>
            <w:r>
              <w:rPr>
                <w:iCs/>
                <w:kern w:val="24"/>
              </w:rPr>
              <w:t xml:space="preserve">This NPRR incorporates language that allows these </w:t>
            </w:r>
            <w:r w:rsidR="00DE5717">
              <w:rPr>
                <w:iCs/>
                <w:kern w:val="24"/>
              </w:rPr>
              <w:t>Qualified Scheduling Entities</w:t>
            </w:r>
            <w:r w:rsidR="00DE5717" w:rsidRPr="00DE5717">
              <w:rPr>
                <w:iCs/>
                <w:kern w:val="24"/>
              </w:rPr>
              <w:t xml:space="preserve"> </w:t>
            </w:r>
            <w:r w:rsidR="00DE5717">
              <w:rPr>
                <w:iCs/>
                <w:kern w:val="24"/>
              </w:rPr>
              <w:t>(</w:t>
            </w:r>
            <w:r>
              <w:rPr>
                <w:iCs/>
                <w:kern w:val="24"/>
              </w:rPr>
              <w:t>QSEs</w:t>
            </w:r>
            <w:r w:rsidR="00DE5717">
              <w:rPr>
                <w:iCs/>
                <w:kern w:val="24"/>
              </w:rPr>
              <w:t>)</w:t>
            </w:r>
            <w:r>
              <w:rPr>
                <w:iCs/>
                <w:kern w:val="24"/>
              </w:rPr>
              <w:t xml:space="preserve"> to be </w:t>
            </w:r>
            <w:r w:rsidR="00DA5E4C">
              <w:rPr>
                <w:iCs/>
                <w:kern w:val="24"/>
              </w:rPr>
              <w:t xml:space="preserve">considered for </w:t>
            </w:r>
            <w:r w:rsidR="00DE5717">
              <w:rPr>
                <w:iCs/>
                <w:kern w:val="24"/>
              </w:rPr>
              <w:t>S</w:t>
            </w:r>
            <w:r w:rsidR="00DA5E4C">
              <w:rPr>
                <w:iCs/>
                <w:kern w:val="24"/>
              </w:rPr>
              <w:t xml:space="preserve">tartup </w:t>
            </w:r>
            <w:r w:rsidR="00DE5717">
              <w:rPr>
                <w:iCs/>
                <w:kern w:val="24"/>
              </w:rPr>
              <w:t>C</w:t>
            </w:r>
            <w:r w:rsidR="00DA5E4C">
              <w:rPr>
                <w:iCs/>
                <w:kern w:val="24"/>
              </w:rPr>
              <w:t>ost eligibility</w:t>
            </w:r>
            <w:r>
              <w:rPr>
                <w:iCs/>
                <w:kern w:val="24"/>
              </w:rPr>
              <w:t xml:space="preserve"> in the RUC Make-Whole Payment under this scenario.</w:t>
            </w:r>
          </w:p>
          <w:p w14:paraId="0554174A" w14:textId="249AADEC" w:rsidR="00625E5D" w:rsidRDefault="003F5F75" w:rsidP="00251777">
            <w:pPr>
              <w:pStyle w:val="NormalArial"/>
              <w:spacing w:before="120" w:after="120"/>
              <w:rPr>
                <w:iCs/>
                <w:kern w:val="24"/>
              </w:rPr>
            </w:pPr>
            <w:r>
              <w:rPr>
                <w:iCs/>
                <w:kern w:val="24"/>
              </w:rPr>
              <w:t>This NPR</w:t>
            </w:r>
            <w:r w:rsidR="00DE5717">
              <w:rPr>
                <w:iCs/>
                <w:kern w:val="24"/>
              </w:rPr>
              <w:t>R clarifies that for Day-Ahead m</w:t>
            </w:r>
            <w:r>
              <w:rPr>
                <w:iCs/>
                <w:kern w:val="24"/>
              </w:rPr>
              <w:t>ake</w:t>
            </w:r>
            <w:r w:rsidR="00251777">
              <w:rPr>
                <w:iCs/>
                <w:kern w:val="24"/>
              </w:rPr>
              <w:t>-</w:t>
            </w:r>
            <w:r w:rsidR="00DE5717">
              <w:rPr>
                <w:iCs/>
                <w:kern w:val="24"/>
              </w:rPr>
              <w:t>w</w:t>
            </w:r>
            <w:r>
              <w:rPr>
                <w:iCs/>
                <w:kern w:val="24"/>
              </w:rPr>
              <w:t xml:space="preserve">hole </w:t>
            </w:r>
            <w:r w:rsidR="00DE5717">
              <w:rPr>
                <w:iCs/>
                <w:kern w:val="24"/>
              </w:rPr>
              <w:t>S</w:t>
            </w:r>
            <w:r>
              <w:rPr>
                <w:iCs/>
                <w:kern w:val="24"/>
              </w:rPr>
              <w:t>ettlement purposes</w:t>
            </w:r>
            <w:r w:rsidR="00C45C75">
              <w:rPr>
                <w:iCs/>
                <w:kern w:val="24"/>
              </w:rPr>
              <w:t>,</w:t>
            </w:r>
            <w:r>
              <w:rPr>
                <w:iCs/>
                <w:kern w:val="24"/>
              </w:rPr>
              <w:t xml:space="preserve"> the OFFQS status </w:t>
            </w:r>
            <w:r w:rsidR="00251777">
              <w:rPr>
                <w:iCs/>
                <w:kern w:val="24"/>
              </w:rPr>
              <w:t xml:space="preserve">is currently considered an </w:t>
            </w:r>
            <w:r w:rsidR="00C45C75">
              <w:rPr>
                <w:iCs/>
                <w:kern w:val="24"/>
              </w:rPr>
              <w:t xml:space="preserve">On-Line </w:t>
            </w:r>
            <w:r w:rsidR="00251777">
              <w:rPr>
                <w:iCs/>
                <w:kern w:val="24"/>
              </w:rPr>
              <w:lastRenderedPageBreak/>
              <w:t xml:space="preserve">status and </w:t>
            </w:r>
            <w:r>
              <w:rPr>
                <w:iCs/>
                <w:kern w:val="24"/>
              </w:rPr>
              <w:t xml:space="preserve">will be considered an </w:t>
            </w:r>
            <w:r w:rsidR="00C45C75">
              <w:rPr>
                <w:iCs/>
                <w:kern w:val="24"/>
              </w:rPr>
              <w:t xml:space="preserve">Off-Line </w:t>
            </w:r>
            <w:r>
              <w:rPr>
                <w:iCs/>
                <w:kern w:val="24"/>
              </w:rPr>
              <w:t>status after system implementation.</w:t>
            </w:r>
          </w:p>
          <w:p w14:paraId="0F7F368B" w14:textId="4AA6C326" w:rsidR="00251777" w:rsidRPr="00625E5D" w:rsidRDefault="00251777" w:rsidP="005D75E7">
            <w:pPr>
              <w:pStyle w:val="NormalArial"/>
              <w:spacing w:before="120" w:after="120"/>
              <w:rPr>
                <w:iCs/>
                <w:kern w:val="24"/>
              </w:rPr>
            </w:pPr>
            <w:r>
              <w:rPr>
                <w:iCs/>
                <w:kern w:val="24"/>
              </w:rPr>
              <w:t xml:space="preserve">This NPRR also clarifies that the OFFQS </w:t>
            </w:r>
            <w:r w:rsidR="005D75E7">
              <w:rPr>
                <w:iCs/>
                <w:kern w:val="24"/>
              </w:rPr>
              <w:t>Resource S</w:t>
            </w:r>
            <w:r>
              <w:rPr>
                <w:iCs/>
                <w:kern w:val="24"/>
              </w:rPr>
              <w:t xml:space="preserve">tatus is considered an </w:t>
            </w:r>
            <w:r w:rsidR="005D75E7">
              <w:rPr>
                <w:iCs/>
                <w:kern w:val="24"/>
              </w:rPr>
              <w:t>O</w:t>
            </w:r>
            <w:r>
              <w:rPr>
                <w:iCs/>
                <w:kern w:val="24"/>
              </w:rPr>
              <w:t>n</w:t>
            </w:r>
            <w:r w:rsidR="005D75E7">
              <w:rPr>
                <w:iCs/>
                <w:kern w:val="24"/>
              </w:rPr>
              <w:t>-L</w:t>
            </w:r>
            <w:r>
              <w:rPr>
                <w:iCs/>
                <w:kern w:val="24"/>
              </w:rPr>
              <w:t xml:space="preserve">ine status for purposes of the RUC Capacity-Short Charge. </w:t>
            </w:r>
          </w:p>
        </w:tc>
      </w:tr>
      <w:tr w:rsidR="00E50F50" w14:paraId="722312AE"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536FFB" w14:textId="41767AD1" w:rsidR="00E50F50" w:rsidRDefault="00E50F50" w:rsidP="008D012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FBCE38" w14:textId="77777777" w:rsidR="00E50F50" w:rsidRPr="00816D69" w:rsidRDefault="00E50F50" w:rsidP="008D012D">
            <w:pPr>
              <w:pStyle w:val="NormalArial"/>
              <w:spacing w:before="120" w:after="120"/>
            </w:pPr>
            <w:r w:rsidRPr="00816D69">
              <w:t>To be determined</w:t>
            </w:r>
          </w:p>
        </w:tc>
      </w:tr>
      <w:tr w:rsidR="00E50F50" w14:paraId="0D6DD435"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90A355" w14:textId="77777777" w:rsidR="00E50F50" w:rsidRDefault="00E50F50" w:rsidP="008D012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0FBD81" w14:textId="77777777" w:rsidR="00E50F50" w:rsidRDefault="00E50F50" w:rsidP="008D012D">
            <w:pPr>
              <w:pStyle w:val="NormalArial"/>
              <w:spacing w:before="120" w:after="120"/>
            </w:pPr>
            <w:r w:rsidRPr="00816D69">
              <w:t>On 1</w:t>
            </w:r>
            <w:r>
              <w:t>2/14</w:t>
            </w:r>
            <w:r w:rsidRPr="00816D69">
              <w:t xml:space="preserve">/17, PRS </w:t>
            </w:r>
            <w:r>
              <w:t>unanimously voted to table NPRR856</w:t>
            </w:r>
            <w:r w:rsidRPr="00816D69">
              <w:t xml:space="preserve"> and refer the i</w:t>
            </w:r>
            <w:r>
              <w:t xml:space="preserve">ssue to </w:t>
            </w:r>
            <w:r w:rsidRPr="00816D69">
              <w:t xml:space="preserve">WMS.  All Market Segments were present for the vote. </w:t>
            </w:r>
          </w:p>
          <w:p w14:paraId="35D6D31D" w14:textId="24BECC59" w:rsidR="00701656" w:rsidRPr="00816D69" w:rsidRDefault="00701656" w:rsidP="001E04BA">
            <w:pPr>
              <w:pStyle w:val="NormalArial"/>
              <w:spacing w:before="120" w:after="120"/>
            </w:pPr>
            <w:r w:rsidRPr="00816D69">
              <w:t xml:space="preserve">On </w:t>
            </w:r>
            <w:r>
              <w:t>5/10/18</w:t>
            </w:r>
            <w:r w:rsidRPr="00816D69">
              <w:t xml:space="preserve">, PRS </w:t>
            </w:r>
            <w:r>
              <w:t>unanimously voted to recommend approval of NPRR856</w:t>
            </w:r>
            <w:r w:rsidRPr="00816D69">
              <w:t xml:space="preserve"> a</w:t>
            </w:r>
            <w:r>
              <w:t xml:space="preserve">s amended by the 5/3/18 WMS </w:t>
            </w:r>
            <w:r w:rsidR="001E04BA">
              <w:t>c</w:t>
            </w:r>
            <w:r>
              <w:t>omments</w:t>
            </w:r>
            <w:r w:rsidRPr="00816D69">
              <w:t>.  All Market Segments were present for the vote.</w:t>
            </w:r>
          </w:p>
        </w:tc>
      </w:tr>
      <w:tr w:rsidR="00E50F50" w14:paraId="31B3DC7C" w14:textId="77777777" w:rsidTr="008D01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72B278" w14:textId="77777777" w:rsidR="00E50F50" w:rsidRDefault="00E50F50" w:rsidP="008D012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32BA59" w14:textId="77777777" w:rsidR="00E50F50" w:rsidRDefault="00E50F50" w:rsidP="00E50F50">
            <w:pPr>
              <w:pStyle w:val="NormalArial"/>
              <w:spacing w:before="120" w:after="120"/>
            </w:pPr>
            <w:r w:rsidRPr="00816D69">
              <w:t>On 1</w:t>
            </w:r>
            <w:r>
              <w:t>2/14/17, there was no discussion.</w:t>
            </w:r>
          </w:p>
          <w:p w14:paraId="50358ECB" w14:textId="54A2E118" w:rsidR="00701656" w:rsidRPr="00816D69" w:rsidRDefault="00701656" w:rsidP="00E50F50">
            <w:pPr>
              <w:pStyle w:val="NormalArial"/>
              <w:spacing w:before="120" w:after="120"/>
            </w:pPr>
            <w:r>
              <w:t xml:space="preserve">On 5/10/18, </w:t>
            </w:r>
            <w:r w:rsidR="006A62AF">
              <w:t>there was no discussion.</w:t>
            </w:r>
          </w:p>
        </w:tc>
      </w:tr>
    </w:tbl>
    <w:p w14:paraId="4E5AC7F3" w14:textId="60E70EF3"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E110D1" w14:textId="77777777" w:rsidTr="00D176CF">
        <w:trPr>
          <w:cantSplit/>
          <w:trHeight w:val="432"/>
        </w:trPr>
        <w:tc>
          <w:tcPr>
            <w:tcW w:w="10440" w:type="dxa"/>
            <w:gridSpan w:val="2"/>
            <w:tcBorders>
              <w:top w:val="single" w:sz="4" w:space="0" w:color="auto"/>
            </w:tcBorders>
            <w:shd w:val="clear" w:color="auto" w:fill="FFFFFF"/>
            <w:vAlign w:val="center"/>
          </w:tcPr>
          <w:p w14:paraId="0BB599FC" w14:textId="77777777" w:rsidR="009A3772" w:rsidRDefault="009A3772">
            <w:pPr>
              <w:pStyle w:val="Header"/>
              <w:jc w:val="center"/>
            </w:pPr>
            <w:r>
              <w:t>Sponsor</w:t>
            </w:r>
          </w:p>
        </w:tc>
      </w:tr>
      <w:tr w:rsidR="009A3772" w14:paraId="3FFD34B2" w14:textId="77777777" w:rsidTr="00D176CF">
        <w:trPr>
          <w:cantSplit/>
          <w:trHeight w:val="432"/>
        </w:trPr>
        <w:tc>
          <w:tcPr>
            <w:tcW w:w="2880" w:type="dxa"/>
            <w:shd w:val="clear" w:color="auto" w:fill="FFFFFF"/>
            <w:vAlign w:val="center"/>
          </w:tcPr>
          <w:p w14:paraId="654F0B93" w14:textId="77777777" w:rsidR="009A3772" w:rsidRPr="00B93CA0" w:rsidRDefault="009A3772">
            <w:pPr>
              <w:pStyle w:val="Header"/>
              <w:rPr>
                <w:bCs w:val="0"/>
              </w:rPr>
            </w:pPr>
            <w:r w:rsidRPr="00B93CA0">
              <w:rPr>
                <w:bCs w:val="0"/>
              </w:rPr>
              <w:t>Name</w:t>
            </w:r>
          </w:p>
        </w:tc>
        <w:tc>
          <w:tcPr>
            <w:tcW w:w="7560" w:type="dxa"/>
            <w:vAlign w:val="center"/>
          </w:tcPr>
          <w:p w14:paraId="247BE497" w14:textId="34CC10BC" w:rsidR="009A3772" w:rsidRDefault="006F4D45" w:rsidP="003F5F75">
            <w:pPr>
              <w:pStyle w:val="NormalArial"/>
            </w:pPr>
            <w:r>
              <w:t>Austin Rosel</w:t>
            </w:r>
          </w:p>
        </w:tc>
      </w:tr>
      <w:tr w:rsidR="009A3772" w14:paraId="37E01EDE" w14:textId="77777777" w:rsidTr="00D176CF">
        <w:trPr>
          <w:cantSplit/>
          <w:trHeight w:val="432"/>
        </w:trPr>
        <w:tc>
          <w:tcPr>
            <w:tcW w:w="2880" w:type="dxa"/>
            <w:shd w:val="clear" w:color="auto" w:fill="FFFFFF"/>
            <w:vAlign w:val="center"/>
          </w:tcPr>
          <w:p w14:paraId="6FDB6136" w14:textId="77777777" w:rsidR="009A3772" w:rsidRPr="00B93CA0" w:rsidRDefault="009A3772">
            <w:pPr>
              <w:pStyle w:val="Header"/>
              <w:rPr>
                <w:bCs w:val="0"/>
              </w:rPr>
            </w:pPr>
            <w:r w:rsidRPr="00B93CA0">
              <w:rPr>
                <w:bCs w:val="0"/>
              </w:rPr>
              <w:t>E-mail Address</w:t>
            </w:r>
          </w:p>
        </w:tc>
        <w:tc>
          <w:tcPr>
            <w:tcW w:w="7560" w:type="dxa"/>
            <w:vAlign w:val="center"/>
          </w:tcPr>
          <w:p w14:paraId="4E2D3892" w14:textId="68C3E57D" w:rsidR="009A3772" w:rsidRDefault="00FA75E9" w:rsidP="003F5F75">
            <w:pPr>
              <w:pStyle w:val="NormalArial"/>
            </w:pPr>
            <w:hyperlink r:id="rId18" w:history="1">
              <w:r w:rsidR="006F4D45" w:rsidRPr="00AA59AC">
                <w:rPr>
                  <w:rStyle w:val="Hyperlink"/>
                </w:rPr>
                <w:t>arosel@ercot.com</w:t>
              </w:r>
            </w:hyperlink>
          </w:p>
        </w:tc>
      </w:tr>
      <w:tr w:rsidR="009A3772" w14:paraId="27728270" w14:textId="77777777" w:rsidTr="00D176CF">
        <w:trPr>
          <w:cantSplit/>
          <w:trHeight w:val="432"/>
        </w:trPr>
        <w:tc>
          <w:tcPr>
            <w:tcW w:w="2880" w:type="dxa"/>
            <w:shd w:val="clear" w:color="auto" w:fill="FFFFFF"/>
            <w:vAlign w:val="center"/>
          </w:tcPr>
          <w:p w14:paraId="2C0CFEB8" w14:textId="77777777" w:rsidR="009A3772" w:rsidRPr="00B93CA0" w:rsidRDefault="009A3772">
            <w:pPr>
              <w:pStyle w:val="Header"/>
              <w:rPr>
                <w:bCs w:val="0"/>
              </w:rPr>
            </w:pPr>
            <w:r w:rsidRPr="00B93CA0">
              <w:rPr>
                <w:bCs w:val="0"/>
              </w:rPr>
              <w:t>Company</w:t>
            </w:r>
          </w:p>
        </w:tc>
        <w:tc>
          <w:tcPr>
            <w:tcW w:w="7560" w:type="dxa"/>
            <w:vAlign w:val="center"/>
          </w:tcPr>
          <w:p w14:paraId="0994AB0B" w14:textId="77777777" w:rsidR="009A3772" w:rsidRDefault="006F4D45">
            <w:pPr>
              <w:pStyle w:val="NormalArial"/>
            </w:pPr>
            <w:r>
              <w:t>ERCOT</w:t>
            </w:r>
          </w:p>
        </w:tc>
      </w:tr>
      <w:tr w:rsidR="009A3772" w14:paraId="37E8C915" w14:textId="77777777" w:rsidTr="00D176CF">
        <w:trPr>
          <w:cantSplit/>
          <w:trHeight w:val="432"/>
        </w:trPr>
        <w:tc>
          <w:tcPr>
            <w:tcW w:w="2880" w:type="dxa"/>
            <w:tcBorders>
              <w:bottom w:val="single" w:sz="4" w:space="0" w:color="auto"/>
            </w:tcBorders>
            <w:shd w:val="clear" w:color="auto" w:fill="FFFFFF"/>
            <w:vAlign w:val="center"/>
          </w:tcPr>
          <w:p w14:paraId="6F02DA6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B827C56" w14:textId="0ED06D58" w:rsidR="009A3772" w:rsidRDefault="005823C1" w:rsidP="003F5F75">
            <w:pPr>
              <w:pStyle w:val="NormalArial"/>
            </w:pPr>
            <w:r>
              <w:t>512-248-6686</w:t>
            </w:r>
          </w:p>
        </w:tc>
      </w:tr>
      <w:tr w:rsidR="009A3772" w14:paraId="03209117" w14:textId="77777777" w:rsidTr="00D176CF">
        <w:trPr>
          <w:cantSplit/>
          <w:trHeight w:val="432"/>
        </w:trPr>
        <w:tc>
          <w:tcPr>
            <w:tcW w:w="2880" w:type="dxa"/>
            <w:shd w:val="clear" w:color="auto" w:fill="FFFFFF"/>
            <w:vAlign w:val="center"/>
          </w:tcPr>
          <w:p w14:paraId="7876FC4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7B9EF5E" w14:textId="77777777" w:rsidR="009A3772" w:rsidRDefault="009A3772">
            <w:pPr>
              <w:pStyle w:val="NormalArial"/>
            </w:pPr>
          </w:p>
        </w:tc>
      </w:tr>
      <w:tr w:rsidR="009A3772" w14:paraId="7C252280" w14:textId="77777777" w:rsidTr="00D176CF">
        <w:trPr>
          <w:cantSplit/>
          <w:trHeight w:val="432"/>
        </w:trPr>
        <w:tc>
          <w:tcPr>
            <w:tcW w:w="2880" w:type="dxa"/>
            <w:tcBorders>
              <w:bottom w:val="single" w:sz="4" w:space="0" w:color="auto"/>
            </w:tcBorders>
            <w:shd w:val="clear" w:color="auto" w:fill="FFFFFF"/>
            <w:vAlign w:val="center"/>
          </w:tcPr>
          <w:p w14:paraId="136ACBB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315F358" w14:textId="77777777" w:rsidR="009A3772" w:rsidRDefault="006F4D45">
            <w:pPr>
              <w:pStyle w:val="NormalArial"/>
            </w:pPr>
            <w:r>
              <w:t>N</w:t>
            </w:r>
            <w:r w:rsidR="005823C1">
              <w:t>ot applicable</w:t>
            </w:r>
          </w:p>
        </w:tc>
      </w:tr>
    </w:tbl>
    <w:p w14:paraId="37A976C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5E24280" w14:textId="77777777" w:rsidTr="00D176CF">
        <w:trPr>
          <w:cantSplit/>
          <w:trHeight w:val="432"/>
        </w:trPr>
        <w:tc>
          <w:tcPr>
            <w:tcW w:w="10440" w:type="dxa"/>
            <w:gridSpan w:val="2"/>
            <w:vAlign w:val="center"/>
          </w:tcPr>
          <w:p w14:paraId="7B3F490C" w14:textId="77777777" w:rsidR="009A3772" w:rsidRPr="007C199B" w:rsidRDefault="009A3772" w:rsidP="007C199B">
            <w:pPr>
              <w:pStyle w:val="NormalArial"/>
              <w:jc w:val="center"/>
              <w:rPr>
                <w:b/>
              </w:rPr>
            </w:pPr>
            <w:r w:rsidRPr="007C199B">
              <w:rPr>
                <w:b/>
              </w:rPr>
              <w:t>Market Rules Staff Contact</w:t>
            </w:r>
          </w:p>
        </w:tc>
      </w:tr>
      <w:tr w:rsidR="009A3772" w:rsidRPr="00D56D61" w14:paraId="42A32E70" w14:textId="77777777" w:rsidTr="00D176CF">
        <w:trPr>
          <w:cantSplit/>
          <w:trHeight w:val="432"/>
        </w:trPr>
        <w:tc>
          <w:tcPr>
            <w:tcW w:w="2880" w:type="dxa"/>
            <w:vAlign w:val="center"/>
          </w:tcPr>
          <w:p w14:paraId="141E0D22" w14:textId="77777777" w:rsidR="009A3772" w:rsidRPr="007C199B" w:rsidRDefault="009A3772">
            <w:pPr>
              <w:pStyle w:val="NormalArial"/>
              <w:rPr>
                <w:b/>
              </w:rPr>
            </w:pPr>
            <w:r w:rsidRPr="007C199B">
              <w:rPr>
                <w:b/>
              </w:rPr>
              <w:t>Name</w:t>
            </w:r>
          </w:p>
        </w:tc>
        <w:tc>
          <w:tcPr>
            <w:tcW w:w="7560" w:type="dxa"/>
            <w:vAlign w:val="center"/>
          </w:tcPr>
          <w:p w14:paraId="5FEA82A7" w14:textId="3E7D2B8A" w:rsidR="009A3772" w:rsidRPr="00D56D61" w:rsidRDefault="005D75E7">
            <w:pPr>
              <w:pStyle w:val="NormalArial"/>
            </w:pPr>
            <w:r>
              <w:t>Cory Phillips</w:t>
            </w:r>
          </w:p>
        </w:tc>
      </w:tr>
      <w:tr w:rsidR="009A3772" w:rsidRPr="00D56D61" w14:paraId="6E83A613" w14:textId="77777777" w:rsidTr="00D176CF">
        <w:trPr>
          <w:cantSplit/>
          <w:trHeight w:val="432"/>
        </w:trPr>
        <w:tc>
          <w:tcPr>
            <w:tcW w:w="2880" w:type="dxa"/>
            <w:vAlign w:val="center"/>
          </w:tcPr>
          <w:p w14:paraId="09395C80" w14:textId="77777777" w:rsidR="009A3772" w:rsidRPr="007C199B" w:rsidRDefault="009A3772">
            <w:pPr>
              <w:pStyle w:val="NormalArial"/>
              <w:rPr>
                <w:b/>
              </w:rPr>
            </w:pPr>
            <w:r w:rsidRPr="007C199B">
              <w:rPr>
                <w:b/>
              </w:rPr>
              <w:t>E-Mail Address</w:t>
            </w:r>
          </w:p>
        </w:tc>
        <w:tc>
          <w:tcPr>
            <w:tcW w:w="7560" w:type="dxa"/>
            <w:vAlign w:val="center"/>
          </w:tcPr>
          <w:p w14:paraId="789E5DDB" w14:textId="163B43F8" w:rsidR="009A3772" w:rsidRPr="00D56D61" w:rsidRDefault="00FA75E9" w:rsidP="005D75E7">
            <w:pPr>
              <w:pStyle w:val="NormalArial"/>
            </w:pPr>
            <w:hyperlink r:id="rId19" w:history="1">
              <w:r w:rsidR="005D75E7" w:rsidRPr="004937E0">
                <w:rPr>
                  <w:rStyle w:val="Hyperlink"/>
                </w:rPr>
                <w:t>cory.phillips@ercot.com</w:t>
              </w:r>
            </w:hyperlink>
          </w:p>
        </w:tc>
      </w:tr>
      <w:tr w:rsidR="009A3772" w:rsidRPr="005370B5" w14:paraId="50F39BAE" w14:textId="77777777" w:rsidTr="00D176CF">
        <w:trPr>
          <w:cantSplit/>
          <w:trHeight w:val="432"/>
        </w:trPr>
        <w:tc>
          <w:tcPr>
            <w:tcW w:w="2880" w:type="dxa"/>
            <w:vAlign w:val="center"/>
          </w:tcPr>
          <w:p w14:paraId="4B870922" w14:textId="77777777" w:rsidR="009A3772" w:rsidRPr="007C199B" w:rsidRDefault="009A3772">
            <w:pPr>
              <w:pStyle w:val="NormalArial"/>
              <w:rPr>
                <w:b/>
              </w:rPr>
            </w:pPr>
            <w:r w:rsidRPr="007C199B">
              <w:rPr>
                <w:b/>
              </w:rPr>
              <w:t>Phone Number</w:t>
            </w:r>
          </w:p>
        </w:tc>
        <w:tc>
          <w:tcPr>
            <w:tcW w:w="7560" w:type="dxa"/>
            <w:vAlign w:val="center"/>
          </w:tcPr>
          <w:p w14:paraId="16763C4A" w14:textId="7AAB2CB3" w:rsidR="009A3772" w:rsidRDefault="005D75E7">
            <w:pPr>
              <w:pStyle w:val="NormalArial"/>
            </w:pPr>
            <w:r>
              <w:t>512-248-6464</w:t>
            </w:r>
          </w:p>
        </w:tc>
      </w:tr>
    </w:tbl>
    <w:p w14:paraId="59D87D32" w14:textId="77777777" w:rsidR="00E50F50" w:rsidRDefault="00E50F50" w:rsidP="00E50F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0F50" w14:paraId="19AA0AB1" w14:textId="77777777" w:rsidTr="008D012D">
        <w:trPr>
          <w:trHeight w:val="432"/>
        </w:trPr>
        <w:tc>
          <w:tcPr>
            <w:tcW w:w="10440" w:type="dxa"/>
            <w:gridSpan w:val="2"/>
            <w:shd w:val="clear" w:color="auto" w:fill="FFFFFF"/>
            <w:vAlign w:val="center"/>
          </w:tcPr>
          <w:p w14:paraId="6147C6FF" w14:textId="77777777" w:rsidR="00E50F50" w:rsidRPr="00895AB9" w:rsidRDefault="00E50F50" w:rsidP="008D012D">
            <w:pPr>
              <w:pStyle w:val="NormalArial"/>
              <w:jc w:val="center"/>
              <w:rPr>
                <w:b/>
              </w:rPr>
            </w:pPr>
            <w:r w:rsidRPr="00895AB9">
              <w:rPr>
                <w:b/>
              </w:rPr>
              <w:t xml:space="preserve">Comments </w:t>
            </w:r>
            <w:r>
              <w:rPr>
                <w:b/>
              </w:rPr>
              <w:t>Received</w:t>
            </w:r>
          </w:p>
        </w:tc>
      </w:tr>
      <w:tr w:rsidR="00E50F50" w14:paraId="35739509" w14:textId="77777777" w:rsidTr="008D012D">
        <w:trPr>
          <w:trHeight w:val="432"/>
        </w:trPr>
        <w:tc>
          <w:tcPr>
            <w:tcW w:w="2880" w:type="dxa"/>
            <w:shd w:val="clear" w:color="auto" w:fill="FFFFFF"/>
            <w:vAlign w:val="center"/>
          </w:tcPr>
          <w:p w14:paraId="2B68EAEA" w14:textId="77777777" w:rsidR="00E50F50" w:rsidRPr="00895AB9" w:rsidRDefault="00E50F50" w:rsidP="008D012D">
            <w:pPr>
              <w:pStyle w:val="Header"/>
              <w:rPr>
                <w:bCs w:val="0"/>
              </w:rPr>
            </w:pPr>
            <w:r w:rsidRPr="00895AB9">
              <w:rPr>
                <w:bCs w:val="0"/>
              </w:rPr>
              <w:t>Comment Author</w:t>
            </w:r>
          </w:p>
        </w:tc>
        <w:tc>
          <w:tcPr>
            <w:tcW w:w="7560" w:type="dxa"/>
            <w:vAlign w:val="center"/>
          </w:tcPr>
          <w:p w14:paraId="7308D8D7" w14:textId="77777777" w:rsidR="00E50F50" w:rsidRPr="00895AB9" w:rsidRDefault="00E50F50" w:rsidP="008D012D">
            <w:pPr>
              <w:pStyle w:val="NormalArial"/>
              <w:rPr>
                <w:b/>
              </w:rPr>
            </w:pPr>
            <w:r w:rsidRPr="00895AB9">
              <w:rPr>
                <w:b/>
              </w:rPr>
              <w:t xml:space="preserve">Comment </w:t>
            </w:r>
            <w:r>
              <w:rPr>
                <w:b/>
              </w:rPr>
              <w:t>Summary</w:t>
            </w:r>
          </w:p>
        </w:tc>
      </w:tr>
      <w:tr w:rsidR="00E50F50" w14:paraId="060EC53B" w14:textId="77777777" w:rsidTr="008D012D">
        <w:trPr>
          <w:trHeight w:val="432"/>
        </w:trPr>
        <w:tc>
          <w:tcPr>
            <w:tcW w:w="2880" w:type="dxa"/>
            <w:shd w:val="clear" w:color="auto" w:fill="FFFFFF"/>
            <w:vAlign w:val="center"/>
          </w:tcPr>
          <w:p w14:paraId="2E294786" w14:textId="002B3328" w:rsidR="00E50F50" w:rsidRPr="00502A1F" w:rsidRDefault="00610570" w:rsidP="008D012D">
            <w:pPr>
              <w:pStyle w:val="Header"/>
              <w:rPr>
                <w:b w:val="0"/>
                <w:bCs w:val="0"/>
              </w:rPr>
            </w:pPr>
            <w:r>
              <w:rPr>
                <w:b w:val="0"/>
                <w:bCs w:val="0"/>
              </w:rPr>
              <w:t>WMS 011118</w:t>
            </w:r>
          </w:p>
        </w:tc>
        <w:tc>
          <w:tcPr>
            <w:tcW w:w="7560" w:type="dxa"/>
            <w:vAlign w:val="center"/>
          </w:tcPr>
          <w:p w14:paraId="00A99D93" w14:textId="1154BFC1" w:rsidR="00E50F50" w:rsidRDefault="00610570" w:rsidP="008D012D">
            <w:pPr>
              <w:pStyle w:val="NormalArial"/>
            </w:pPr>
            <w:r>
              <w:t>Requested PRS continue to table NPRR856 for further review by WMS</w:t>
            </w:r>
          </w:p>
        </w:tc>
      </w:tr>
      <w:tr w:rsidR="00610570" w14:paraId="72194E68" w14:textId="77777777" w:rsidTr="008D012D">
        <w:trPr>
          <w:trHeight w:val="432"/>
        </w:trPr>
        <w:tc>
          <w:tcPr>
            <w:tcW w:w="2880" w:type="dxa"/>
            <w:shd w:val="clear" w:color="auto" w:fill="FFFFFF"/>
            <w:vAlign w:val="center"/>
          </w:tcPr>
          <w:p w14:paraId="1BD417E0" w14:textId="4FE1D847" w:rsidR="00610570" w:rsidDel="00610570" w:rsidRDefault="00610570" w:rsidP="008D012D">
            <w:pPr>
              <w:pStyle w:val="Header"/>
              <w:rPr>
                <w:b w:val="0"/>
                <w:bCs w:val="0"/>
              </w:rPr>
            </w:pPr>
            <w:r>
              <w:rPr>
                <w:b w:val="0"/>
                <w:bCs w:val="0"/>
              </w:rPr>
              <w:t>ERCOT 040918</w:t>
            </w:r>
          </w:p>
        </w:tc>
        <w:tc>
          <w:tcPr>
            <w:tcW w:w="7560" w:type="dxa"/>
            <w:vAlign w:val="center"/>
          </w:tcPr>
          <w:p w14:paraId="32A4A9F8" w14:textId="4C029467" w:rsidR="00610570" w:rsidRDefault="00610570" w:rsidP="00610570">
            <w:pPr>
              <w:pStyle w:val="NormalArial"/>
            </w:pPr>
            <w:r>
              <w:t xml:space="preserve">Proposed edits to maintain the current definition of </w:t>
            </w:r>
            <w:r w:rsidRPr="00610570">
              <w:t>QSE-Committed Interval</w:t>
            </w:r>
            <w:r>
              <w:t xml:space="preserve"> until the system implementation of NPRR856</w:t>
            </w:r>
          </w:p>
        </w:tc>
      </w:tr>
      <w:tr w:rsidR="00610570" w14:paraId="0BD82773" w14:textId="77777777" w:rsidTr="008D012D">
        <w:trPr>
          <w:trHeight w:val="432"/>
        </w:trPr>
        <w:tc>
          <w:tcPr>
            <w:tcW w:w="2880" w:type="dxa"/>
            <w:shd w:val="clear" w:color="auto" w:fill="FFFFFF"/>
            <w:vAlign w:val="center"/>
          </w:tcPr>
          <w:p w14:paraId="4ECD7D7F" w14:textId="2632F63C" w:rsidR="00610570" w:rsidDel="00610570" w:rsidRDefault="00610570" w:rsidP="008D012D">
            <w:pPr>
              <w:pStyle w:val="Header"/>
              <w:rPr>
                <w:b w:val="0"/>
                <w:bCs w:val="0"/>
              </w:rPr>
            </w:pPr>
            <w:r>
              <w:rPr>
                <w:b w:val="0"/>
                <w:bCs w:val="0"/>
              </w:rPr>
              <w:t>WMS 050318</w:t>
            </w:r>
          </w:p>
        </w:tc>
        <w:tc>
          <w:tcPr>
            <w:tcW w:w="7560" w:type="dxa"/>
            <w:vAlign w:val="center"/>
          </w:tcPr>
          <w:p w14:paraId="3C545F48" w14:textId="0EE96BC6" w:rsidR="00610570" w:rsidRDefault="00610570" w:rsidP="008D012D">
            <w:pPr>
              <w:pStyle w:val="NormalArial"/>
            </w:pPr>
            <w:r>
              <w:t xml:space="preserve">Endorsed the 4/9/18 ERCOT </w:t>
            </w:r>
            <w:r w:rsidR="001E04BA">
              <w:t>c</w:t>
            </w:r>
            <w:r>
              <w:t xml:space="preserve">omments with a clarifying edit to the proposed definition of </w:t>
            </w:r>
            <w:r w:rsidRPr="00610570">
              <w:t>QSE-Committed Interval</w:t>
            </w:r>
          </w:p>
        </w:tc>
      </w:tr>
    </w:tbl>
    <w:p w14:paraId="7FB11E14" w14:textId="77777777" w:rsidR="00E50F50" w:rsidRPr="00D56D61" w:rsidRDefault="00E50F50" w:rsidP="00E50F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50F50" w14:paraId="390888E6" w14:textId="77777777" w:rsidTr="008D012D">
        <w:trPr>
          <w:trHeight w:val="350"/>
        </w:trPr>
        <w:tc>
          <w:tcPr>
            <w:tcW w:w="10440" w:type="dxa"/>
            <w:tcBorders>
              <w:bottom w:val="single" w:sz="4" w:space="0" w:color="auto"/>
            </w:tcBorders>
            <w:shd w:val="clear" w:color="auto" w:fill="FFFFFF"/>
            <w:vAlign w:val="center"/>
          </w:tcPr>
          <w:p w14:paraId="48DBF310" w14:textId="77777777" w:rsidR="00E50F50" w:rsidRDefault="00E50F50" w:rsidP="008D012D">
            <w:pPr>
              <w:pStyle w:val="Header"/>
              <w:jc w:val="center"/>
            </w:pPr>
            <w:r>
              <w:t>Market Rules Notes</w:t>
            </w:r>
          </w:p>
        </w:tc>
      </w:tr>
    </w:tbl>
    <w:p w14:paraId="2CA82FEA" w14:textId="0EC8F9B8" w:rsidR="009A3772" w:rsidRPr="00D56D61" w:rsidRDefault="00E50F50" w:rsidP="00E50F50">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6549CB" w14:textId="77777777">
        <w:trPr>
          <w:trHeight w:val="350"/>
        </w:trPr>
        <w:tc>
          <w:tcPr>
            <w:tcW w:w="10440" w:type="dxa"/>
            <w:tcBorders>
              <w:bottom w:val="single" w:sz="4" w:space="0" w:color="auto"/>
            </w:tcBorders>
            <w:shd w:val="clear" w:color="auto" w:fill="FFFFFF"/>
            <w:vAlign w:val="center"/>
          </w:tcPr>
          <w:p w14:paraId="4B42E558" w14:textId="77777777" w:rsidR="009A3772" w:rsidRDefault="009A3772">
            <w:pPr>
              <w:pStyle w:val="Header"/>
              <w:jc w:val="center"/>
            </w:pPr>
            <w:r>
              <w:t>Proposed Protocol Language Revision</w:t>
            </w:r>
          </w:p>
        </w:tc>
      </w:tr>
    </w:tbl>
    <w:p w14:paraId="120D2607" w14:textId="77777777" w:rsidR="004B32CF" w:rsidRPr="004B32CF" w:rsidRDefault="004B32CF" w:rsidP="004B32CF">
      <w:pPr>
        <w:keepNext/>
        <w:tabs>
          <w:tab w:val="left" w:pos="900"/>
        </w:tabs>
        <w:spacing w:before="480" w:after="240"/>
        <w:outlineLvl w:val="1"/>
        <w:rPr>
          <w:b/>
          <w:szCs w:val="20"/>
        </w:rPr>
      </w:pPr>
      <w:bookmarkStart w:id="1" w:name="_Toc493250744"/>
      <w:r w:rsidRPr="004B32CF">
        <w:rPr>
          <w:b/>
          <w:szCs w:val="20"/>
        </w:rPr>
        <w:t>2.1 DEFINITIONS</w:t>
      </w:r>
      <w:bookmarkEnd w:id="1"/>
    </w:p>
    <w:p w14:paraId="1D7896A3" w14:textId="77777777" w:rsidR="004B32CF" w:rsidRPr="004B32CF" w:rsidRDefault="004B32CF" w:rsidP="004B32CF">
      <w:pPr>
        <w:keepNext/>
        <w:tabs>
          <w:tab w:val="left" w:pos="900"/>
        </w:tabs>
        <w:spacing w:before="240" w:after="240"/>
        <w:ind w:left="907" w:hanging="907"/>
        <w:outlineLvl w:val="1"/>
        <w:rPr>
          <w:b/>
          <w:szCs w:val="20"/>
        </w:rPr>
      </w:pPr>
      <w:bookmarkStart w:id="2" w:name="_Toc402345596"/>
      <w:bookmarkStart w:id="3" w:name="_Toc405383879"/>
      <w:bookmarkStart w:id="4" w:name="_Toc405536981"/>
      <w:bookmarkStart w:id="5" w:name="_Toc440871768"/>
      <w:bookmarkStart w:id="6" w:name="_Toc480878709"/>
      <w:bookmarkStart w:id="7" w:name="_Toc493250745"/>
      <w:r w:rsidRPr="004B32CF">
        <w:rPr>
          <w:b/>
          <w:szCs w:val="20"/>
        </w:rPr>
        <w:t>Qualified Scheduling Entity (QSE)-Committed Interval</w:t>
      </w:r>
    </w:p>
    <w:p w14:paraId="3637B89E" w14:textId="77777777" w:rsidR="004B32CF" w:rsidRPr="004B32CF" w:rsidRDefault="004B32CF" w:rsidP="004B32CF">
      <w:pPr>
        <w:autoSpaceDE w:val="0"/>
        <w:autoSpaceDN w:val="0"/>
        <w:adjustRightInd w:val="0"/>
        <w:spacing w:before="240" w:after="120"/>
        <w:rPr>
          <w:b/>
          <w:bCs/>
          <w:color w:val="000000"/>
          <w:szCs w:val="23"/>
        </w:rPr>
      </w:pPr>
      <w:ins w:id="8" w:author="ERCOT" w:date="2017-11-08T14:58:00Z">
        <w:del w:id="9" w:author="ERCOT 040918" w:date="2018-04-09T12:25:00Z">
          <w:r w:rsidRPr="004B32CF">
            <w:rPr>
              <w:iCs/>
              <w:color w:val="000000"/>
            </w:rPr>
            <w:delText>A</w:delText>
          </w:r>
        </w:del>
      </w:ins>
      <w:r w:rsidRPr="004B32CF">
        <w:rPr>
          <w:iCs/>
          <w:color w:val="000000"/>
        </w:rPr>
        <w:t xml:space="preserve"> Settlement Interval for which the QSE for a Resource has committed the Resource without a RUC instruction to commit it.</w:t>
      </w:r>
      <w:ins w:id="10" w:author="ERCOT" w:date="2017-11-08T14:58:00Z">
        <w:del w:id="11" w:author="ERCOT 040918" w:date="2018-04-09T12:26:00Z">
          <w:r w:rsidRPr="004B32CF" w:rsidDel="005A0927">
            <w:rPr>
              <w:iCs/>
              <w:color w:val="000000"/>
            </w:rPr>
            <w:delText xml:space="preserve"> </w:delText>
          </w:r>
        </w:del>
        <w:del w:id="12" w:author="ERCOT 040918" w:date="2018-04-09T12:25:00Z">
          <w:r w:rsidRPr="004B32CF" w:rsidDel="005A0927">
            <w:rPr>
              <w:iCs/>
              <w:color w:val="000000"/>
            </w:rPr>
            <w:delText xml:space="preserve"> For Settlement purposes, a</w:delText>
          </w:r>
          <w:r w:rsidRPr="004B32CF" w:rsidDel="005A0927">
            <w:delText xml:space="preserve"> Resource with a Current Operating Plan (COP) Resource Status of OFFQS will not be considered as QSE-committed for the Settlement Interval unless that interval has been committed due to a Day-Ahead Market (DAM) award.</w:delText>
          </w:r>
        </w:del>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2CF" w:rsidRPr="004B32CF" w14:paraId="009929E1" w14:textId="77777777" w:rsidTr="00AA4C37">
        <w:trPr>
          <w:trHeight w:val="386"/>
          <w:ins w:id="13" w:author="ERCOT 040918" w:date="2018-04-09T12:25:00Z"/>
        </w:trPr>
        <w:tc>
          <w:tcPr>
            <w:tcW w:w="9350" w:type="dxa"/>
            <w:shd w:val="pct12" w:color="auto" w:fill="auto"/>
          </w:tcPr>
          <w:p w14:paraId="12B2513B" w14:textId="77777777" w:rsidR="004B32CF" w:rsidRPr="004B32CF" w:rsidRDefault="004B32CF" w:rsidP="004B32CF">
            <w:pPr>
              <w:spacing w:before="120" w:after="240"/>
              <w:rPr>
                <w:ins w:id="14" w:author="ERCOT 040918" w:date="2018-04-09T12:25:00Z"/>
                <w:b/>
                <w:i/>
                <w:iCs/>
              </w:rPr>
            </w:pPr>
            <w:ins w:id="15" w:author="ERCOT 040918" w:date="2018-04-09T12:25:00Z">
              <w:r w:rsidRPr="004B32CF">
                <w:rPr>
                  <w:b/>
                  <w:i/>
                  <w:iCs/>
                </w:rPr>
                <w:t>[NPRR856:  Replace the above definition “Qualified Scheduling Entity (QSE)-Committed Interval” with the following upon system implementation:]</w:t>
              </w:r>
            </w:ins>
          </w:p>
          <w:p w14:paraId="5DE2F104" w14:textId="77777777" w:rsidR="004B32CF" w:rsidRPr="004B32CF" w:rsidRDefault="004B32CF" w:rsidP="004B32CF">
            <w:pPr>
              <w:keepNext/>
              <w:tabs>
                <w:tab w:val="left" w:pos="900"/>
              </w:tabs>
              <w:spacing w:before="240" w:after="240"/>
              <w:ind w:left="907" w:hanging="907"/>
              <w:outlineLvl w:val="1"/>
              <w:rPr>
                <w:ins w:id="16" w:author="ERCOT 040918" w:date="2018-04-09T12:25:00Z"/>
                <w:b/>
                <w:szCs w:val="20"/>
              </w:rPr>
            </w:pPr>
            <w:ins w:id="17" w:author="ERCOT 040918" w:date="2018-04-09T12:25:00Z">
              <w:r w:rsidRPr="004B32CF">
                <w:rPr>
                  <w:b/>
                  <w:szCs w:val="20"/>
                </w:rPr>
                <w:t>Qualified Scheduling Entity (QSE)-Committed Interval</w:t>
              </w:r>
            </w:ins>
          </w:p>
          <w:p w14:paraId="66450336" w14:textId="77777777" w:rsidR="004B32CF" w:rsidRPr="004B32CF" w:rsidRDefault="004B32CF" w:rsidP="004B32CF">
            <w:pPr>
              <w:autoSpaceDE w:val="0"/>
              <w:autoSpaceDN w:val="0"/>
              <w:adjustRightInd w:val="0"/>
              <w:spacing w:before="240" w:after="120"/>
              <w:rPr>
                <w:ins w:id="18" w:author="ERCOT 040918" w:date="2018-04-09T12:25:00Z"/>
                <w:b/>
                <w:bCs/>
                <w:color w:val="000000"/>
                <w:szCs w:val="23"/>
              </w:rPr>
            </w:pPr>
            <w:ins w:id="19" w:author="ERCOT 040918" w:date="2018-04-09T12:25:00Z">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w:t>
              </w:r>
            </w:ins>
            <w:ins w:id="20" w:author="WMS 050318" w:date="2018-05-03T13:27:00Z">
              <w:r w:rsidRPr="004B32CF">
                <w:t xml:space="preserve"> for energy</w:t>
              </w:r>
            </w:ins>
            <w:ins w:id="21" w:author="ERCOT 040918" w:date="2018-04-09T12:25:00Z">
              <w:r w:rsidRPr="004B32CF">
                <w:t>.</w:t>
              </w:r>
            </w:ins>
          </w:p>
        </w:tc>
      </w:tr>
    </w:tbl>
    <w:p w14:paraId="0EE84880" w14:textId="77777777" w:rsidR="004B32CF" w:rsidRPr="004B32CF" w:rsidRDefault="004B32CF" w:rsidP="004B32CF">
      <w:pPr>
        <w:keepNext/>
        <w:widowControl w:val="0"/>
        <w:tabs>
          <w:tab w:val="left" w:pos="1260"/>
        </w:tabs>
        <w:spacing w:before="480" w:after="240"/>
        <w:ind w:left="1267" w:hanging="1267"/>
        <w:outlineLvl w:val="3"/>
        <w:rPr>
          <w:b/>
          <w:bCs/>
          <w:snapToGrid w:val="0"/>
          <w:szCs w:val="20"/>
        </w:rPr>
      </w:pPr>
      <w:r w:rsidRPr="004B32CF">
        <w:rPr>
          <w:b/>
          <w:bCs/>
          <w:snapToGrid w:val="0"/>
          <w:szCs w:val="20"/>
        </w:rPr>
        <w:t>4.6.2.3</w:t>
      </w:r>
      <w:r w:rsidRPr="004B32CF">
        <w:rPr>
          <w:b/>
          <w:bCs/>
          <w:snapToGrid w:val="0"/>
          <w:szCs w:val="20"/>
        </w:rPr>
        <w:tab/>
        <w:t>Day-Ahead Make-Whole Settlements</w:t>
      </w:r>
    </w:p>
    <w:p w14:paraId="00320CFA" w14:textId="77777777" w:rsidR="004B32CF" w:rsidRPr="004B32CF" w:rsidRDefault="004B32CF" w:rsidP="004B32CF">
      <w:pPr>
        <w:spacing w:after="240"/>
        <w:ind w:left="720" w:hanging="720"/>
      </w:pPr>
      <w:r w:rsidRPr="004B32CF">
        <w:t>(1)</w:t>
      </w:r>
      <w:r w:rsidRPr="004B32CF">
        <w:tab/>
        <w:t xml:space="preserve">A QSE that has a Three-Part Supply Offer cleared in the DAM is eligible for a Day-Ahead Make-Whole Payment startup cost compensation, if, for the Resource associated with the offer:  </w:t>
      </w:r>
    </w:p>
    <w:p w14:paraId="1B2893D3" w14:textId="77777777" w:rsidR="004B32CF" w:rsidRPr="004B32CF" w:rsidRDefault="004B32CF" w:rsidP="004B32CF">
      <w:pPr>
        <w:spacing w:after="240"/>
        <w:ind w:left="1440" w:hanging="720"/>
      </w:pPr>
      <w:r w:rsidRPr="004B32CF">
        <w:t>(a)</w:t>
      </w:r>
      <w:r w:rsidRPr="004B32CF">
        <w:tab/>
        <w:t xml:space="preserve">The generator’s breakers were open, as indicated by a telemetered Resource status of Off-Line, for at least five minutes during the Adjustment Period for the beginning of the DAM commitment; </w:t>
      </w:r>
    </w:p>
    <w:p w14:paraId="7EBBBBF0" w14:textId="77777777" w:rsidR="004B32CF" w:rsidRPr="004B32CF" w:rsidRDefault="004B32CF" w:rsidP="004B32CF">
      <w:pPr>
        <w:spacing w:after="240"/>
        <w:ind w:left="1440" w:hanging="720"/>
      </w:pPr>
      <w:r w:rsidRPr="004B32CF">
        <w:t>(b)</w:t>
      </w:r>
      <w:r w:rsidRPr="004B32CF">
        <w:tab/>
        <w:t xml:space="preserve">The generator’s breakers were closed, as indicated by a telemetered Resource status of On-Line, for at least one minute during the DAM commitment period; and </w:t>
      </w:r>
    </w:p>
    <w:p w14:paraId="0325D233" w14:textId="77777777" w:rsidR="004B32CF" w:rsidRPr="004B32CF" w:rsidRDefault="004B32CF" w:rsidP="004B32CF">
      <w:pPr>
        <w:spacing w:after="240"/>
        <w:ind w:left="1440" w:hanging="720"/>
      </w:pPr>
      <w:r w:rsidRPr="004B32CF">
        <w:t>(c)</w:t>
      </w:r>
      <w:r w:rsidRPr="004B32CF">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5CFDAEE4" w14:textId="77777777" w:rsidR="004B32CF" w:rsidRPr="004B32CF" w:rsidRDefault="004B32CF" w:rsidP="004B32CF">
      <w:pPr>
        <w:spacing w:after="240"/>
        <w:ind w:left="1440" w:hanging="720"/>
        <w:rPr>
          <w:szCs w:val="18"/>
        </w:rPr>
      </w:pPr>
      <w:r w:rsidRPr="004B32CF">
        <w:t>(d)</w:t>
      </w:r>
      <w:r w:rsidRPr="004B32CF">
        <w:tab/>
        <w:t>T</w:t>
      </w:r>
      <w:r w:rsidRPr="004B32CF">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0B2B3BCC" w14:textId="77777777" w:rsidR="004B32CF" w:rsidRPr="004B32CF" w:rsidRDefault="004B32CF" w:rsidP="004B32CF">
      <w:pPr>
        <w:spacing w:after="240"/>
        <w:ind w:left="720" w:hanging="720"/>
      </w:pPr>
      <w:r w:rsidRPr="004B32CF">
        <w:t>(2)</w:t>
      </w:r>
      <w:r w:rsidRPr="004B32CF">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14A1B8DC" w14:textId="03F41392" w:rsidR="004B32CF" w:rsidRPr="004B32CF" w:rsidRDefault="004B32CF" w:rsidP="004B32CF">
      <w:pPr>
        <w:spacing w:after="240"/>
        <w:ind w:left="720" w:hanging="720"/>
      </w:pPr>
      <w:r w:rsidRPr="004B32CF">
        <w:t>(3)</w:t>
      </w:r>
      <w:r w:rsidRPr="004B32CF">
        <w:tab/>
        <w:t>A QSE that has a Three-Part Supply Offer cleared in the DAM is eligible for Day-Ahead Make-Whole Payment energy cost compensation in a DAM-committed Operating Hour, if, for the Resource associated with the offer the generator’s breakers were closed</w:t>
      </w:r>
      <w:ins w:id="22" w:author="ERCOT" w:date="2017-11-08T14:58:00Z">
        <w:r w:rsidRPr="004B32CF">
          <w:t>, as indicated by a telemetered Resource Status of On-Line,</w:t>
        </w:r>
      </w:ins>
      <w:r w:rsidRPr="004B32CF">
        <w:t xml:space="preserve"> for at least one minute during the DAM-committed Operating Hour.</w:t>
      </w:r>
    </w:p>
    <w:p w14:paraId="1B3D88CC" w14:textId="77777777" w:rsidR="004B32CF" w:rsidRPr="004B32CF" w:rsidRDefault="004B32CF" w:rsidP="004B32CF">
      <w:pPr>
        <w:spacing w:after="240"/>
        <w:ind w:left="720" w:hanging="720"/>
      </w:pPr>
      <w:r w:rsidRPr="004B32CF">
        <w:t>(4)</w:t>
      </w:r>
      <w:r w:rsidRPr="004B32CF">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Caps for Make-Whole Calculation Purposes.</w:t>
      </w:r>
    </w:p>
    <w:p w14:paraId="22B5A86B" w14:textId="77777777" w:rsidR="004B32CF" w:rsidRPr="004B32CF" w:rsidRDefault="004B32CF" w:rsidP="004B32CF">
      <w:pPr>
        <w:spacing w:after="240"/>
        <w:ind w:left="714" w:hanging="700"/>
      </w:pPr>
      <w:r w:rsidRPr="004B32CF">
        <w:t>(5)</w:t>
      </w:r>
      <w:r w:rsidRPr="004B32CF">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2E0ACE17" w14:textId="6C549564" w:rsidR="004B32CF" w:rsidRPr="004B32CF" w:rsidRDefault="004B32CF" w:rsidP="004B32CF">
      <w:pPr>
        <w:spacing w:after="240"/>
        <w:ind w:left="714" w:hanging="700"/>
      </w:pPr>
      <w:r w:rsidRPr="004B32CF">
        <w:t xml:space="preserve"> </w:t>
      </w:r>
      <w:ins w:id="23" w:author="ERCOT" w:date="2017-11-08T14:58:00Z">
        <w:r w:rsidRPr="004B32CF">
          <w:t>(</w:t>
        </w:r>
      </w:ins>
      <w:ins w:id="24" w:author="ERCOT" w:date="2017-11-08T15:11:00Z">
        <w:r w:rsidRPr="004B32CF">
          <w:t>6)</w:t>
        </w:r>
        <w:r w:rsidRPr="004B32CF">
          <w:tab/>
          <w:t>For purposes of this Section 4.6.2.3, the telemetered Resource Status of OFFQS shall be considered as On-Line.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2CF" w:rsidRPr="004B32CF" w14:paraId="53E453C6" w14:textId="77777777" w:rsidTr="00AA4C37">
        <w:trPr>
          <w:trHeight w:val="386"/>
          <w:ins w:id="25" w:author="ERCOT" w:date="2017-11-08T15:01:00Z"/>
        </w:trPr>
        <w:tc>
          <w:tcPr>
            <w:tcW w:w="9350" w:type="dxa"/>
            <w:shd w:val="pct12" w:color="auto" w:fill="auto"/>
          </w:tcPr>
          <w:p w14:paraId="6F910B30" w14:textId="77777777" w:rsidR="004B32CF" w:rsidRPr="004B32CF" w:rsidRDefault="004B32CF" w:rsidP="004B32CF">
            <w:pPr>
              <w:spacing w:before="120" w:after="240"/>
              <w:rPr>
                <w:ins w:id="26" w:author="ERCOT" w:date="2017-11-08T15:01:00Z"/>
                <w:b/>
                <w:i/>
                <w:iCs/>
              </w:rPr>
            </w:pPr>
            <w:bookmarkStart w:id="27" w:name="_Toc101091053"/>
            <w:bookmarkStart w:id="28" w:name="_Toc400547182"/>
            <w:bookmarkStart w:id="29" w:name="_Toc405384287"/>
            <w:bookmarkStart w:id="30" w:name="_Toc405543554"/>
            <w:bookmarkStart w:id="31" w:name="_Toc428178063"/>
            <w:bookmarkStart w:id="32" w:name="_Toc440872694"/>
            <w:bookmarkStart w:id="33" w:name="_Toc458766239"/>
            <w:bookmarkStart w:id="34" w:name="_Toc459292644"/>
            <w:bookmarkStart w:id="35" w:name="_Toc460938124"/>
            <w:ins w:id="36" w:author="ERCOT" w:date="2017-11-08T15:01:00Z">
              <w:r w:rsidRPr="004B32CF">
                <w:rPr>
                  <w:b/>
                  <w:i/>
                  <w:iCs/>
                </w:rPr>
                <w:t>[NPRR</w:t>
              </w:r>
            </w:ins>
            <w:ins w:id="37" w:author="ERCOT" w:date="2017-11-29T10:13:00Z">
              <w:r w:rsidRPr="004B32CF">
                <w:rPr>
                  <w:b/>
                  <w:i/>
                  <w:iCs/>
                </w:rPr>
                <w:t>856</w:t>
              </w:r>
            </w:ins>
            <w:ins w:id="38" w:author="ERCOT" w:date="2017-11-08T15:01:00Z">
              <w:r w:rsidRPr="004B32CF">
                <w:rPr>
                  <w:b/>
                  <w:i/>
                  <w:iCs/>
                </w:rPr>
                <w:t>:  Replace paragraph (</w:t>
              </w:r>
            </w:ins>
            <w:ins w:id="39" w:author="ERCOT" w:date="2017-11-08T15:02:00Z">
              <w:r w:rsidRPr="004B32CF">
                <w:rPr>
                  <w:b/>
                  <w:i/>
                  <w:iCs/>
                </w:rPr>
                <w:t>6</w:t>
              </w:r>
            </w:ins>
            <w:ins w:id="40" w:author="ERCOT" w:date="2017-11-08T15:01:00Z">
              <w:r w:rsidRPr="004B32CF">
                <w:rPr>
                  <w:b/>
                  <w:i/>
                  <w:iCs/>
                </w:rPr>
                <w:t>) above with the following upon system implementation:]</w:t>
              </w:r>
            </w:ins>
          </w:p>
          <w:p w14:paraId="2A67318A" w14:textId="77777777" w:rsidR="004B32CF" w:rsidRPr="004B32CF" w:rsidRDefault="004B32CF" w:rsidP="004B32CF">
            <w:pPr>
              <w:spacing w:after="240"/>
              <w:ind w:left="714" w:hanging="700"/>
              <w:rPr>
                <w:ins w:id="41" w:author="ERCOT" w:date="2017-11-08T15:01:00Z"/>
              </w:rPr>
            </w:pPr>
            <w:ins w:id="42" w:author="ERCOT" w:date="2017-11-08T15:01:00Z">
              <w:r w:rsidRPr="004B32CF">
                <w:t>(</w:t>
              </w:r>
            </w:ins>
            <w:ins w:id="43" w:author="ERCOT" w:date="2017-11-08T15:02:00Z">
              <w:r w:rsidRPr="004B32CF">
                <w:t>6)</w:t>
              </w:r>
              <w:r w:rsidRPr="004B32CF">
                <w:tab/>
                <w:t>For purposes of this Section 4.6.2.3, the telemetered Resource Status of OFFQS shall be considered as Off-Line.</w:t>
              </w:r>
            </w:ins>
          </w:p>
        </w:tc>
      </w:tr>
    </w:tbl>
    <w:p w14:paraId="796EA832" w14:textId="77777777" w:rsidR="004B32CF" w:rsidRPr="004B32CF" w:rsidRDefault="004B32CF" w:rsidP="004B32CF">
      <w:pPr>
        <w:keepNext/>
        <w:tabs>
          <w:tab w:val="left" w:pos="1080"/>
        </w:tabs>
        <w:spacing w:before="480" w:after="240"/>
        <w:ind w:left="1080" w:hanging="1080"/>
        <w:outlineLvl w:val="2"/>
        <w:rPr>
          <w:b/>
          <w:bCs/>
          <w:i/>
          <w:szCs w:val="20"/>
        </w:rPr>
      </w:pPr>
      <w:r w:rsidRPr="004B32CF">
        <w:rPr>
          <w:b/>
          <w:bCs/>
          <w:i/>
          <w:szCs w:val="20"/>
        </w:rPr>
        <w:t>5.6.2</w:t>
      </w:r>
      <w:r w:rsidRPr="004B32CF">
        <w:rPr>
          <w:b/>
          <w:bCs/>
          <w:i/>
          <w:szCs w:val="20"/>
        </w:rPr>
        <w:tab/>
        <w:t>RUC Startup Cost Eligibility</w:t>
      </w:r>
      <w:bookmarkEnd w:id="27"/>
      <w:bookmarkEnd w:id="28"/>
      <w:bookmarkEnd w:id="29"/>
      <w:bookmarkEnd w:id="30"/>
      <w:bookmarkEnd w:id="31"/>
      <w:bookmarkEnd w:id="32"/>
      <w:bookmarkEnd w:id="33"/>
      <w:bookmarkEnd w:id="34"/>
      <w:bookmarkEnd w:id="35"/>
    </w:p>
    <w:p w14:paraId="25377B21" w14:textId="77777777" w:rsidR="004B32CF" w:rsidRPr="004B32CF" w:rsidRDefault="004B32CF" w:rsidP="004B32CF">
      <w:pPr>
        <w:spacing w:after="240"/>
        <w:ind w:left="720" w:hanging="720"/>
      </w:pPr>
      <w:r w:rsidRPr="004B32CF">
        <w:t>(1)</w:t>
      </w:r>
      <w:r w:rsidRPr="004B32CF">
        <w:tab/>
        <w:t>For purposes of this Section 5.6.2, all contiguous RUC-Committed Hours are considered as one RUC instruction.  For each Resource, only one Startup Cost is eligible per block of contiguous RUC-Committed Hours.</w:t>
      </w:r>
    </w:p>
    <w:p w14:paraId="5C7B694B" w14:textId="77777777" w:rsidR="004B32CF" w:rsidRPr="004B32CF" w:rsidRDefault="004B32CF" w:rsidP="004B32CF">
      <w:pPr>
        <w:spacing w:after="240"/>
        <w:ind w:left="720" w:hanging="720"/>
      </w:pPr>
      <w:r w:rsidRPr="004B32CF">
        <w:t>(2)</w:t>
      </w:r>
      <w:r w:rsidRPr="004B32CF">
        <w:tab/>
        <w:t xml:space="preserve">For a Resource’s Startup Costs in the Operating Day, per RUC instruction, to be included in the calculation of the RUC guarantee for that Operating Day, all the criteria below must be met: </w:t>
      </w:r>
    </w:p>
    <w:p w14:paraId="058346F4" w14:textId="77777777" w:rsidR="004B32CF" w:rsidRPr="004B32CF" w:rsidRDefault="004B32CF" w:rsidP="004B32CF">
      <w:pPr>
        <w:spacing w:after="240"/>
        <w:ind w:left="1440" w:hanging="720"/>
        <w:rPr>
          <w:szCs w:val="20"/>
        </w:rPr>
      </w:pPr>
      <w:r w:rsidRPr="004B32CF">
        <w:rPr>
          <w:szCs w:val="20"/>
        </w:rPr>
        <w:t>(a)</w:t>
      </w:r>
      <w:r w:rsidRPr="004B32CF">
        <w:rPr>
          <w:szCs w:val="20"/>
        </w:rP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p w14:paraId="1845B6EA" w14:textId="77777777" w:rsidR="004B32CF" w:rsidRPr="004B32CF" w:rsidRDefault="004B32CF" w:rsidP="004B32CF">
      <w:pPr>
        <w:spacing w:after="240"/>
        <w:ind w:left="1440" w:hanging="720"/>
        <w:rPr>
          <w:szCs w:val="20"/>
        </w:rPr>
      </w:pPr>
      <w:r w:rsidRPr="004B32CF">
        <w:rPr>
          <w:szCs w:val="20"/>
        </w:rPr>
        <w:t>(b)</w:t>
      </w:r>
      <w:r w:rsidRPr="004B32CF">
        <w:rPr>
          <w:szCs w:val="20"/>
        </w:rP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p w14:paraId="4586F24B" w14:textId="77777777" w:rsidR="004B32CF" w:rsidRPr="004B32CF" w:rsidRDefault="004B32CF" w:rsidP="004B32CF">
      <w:pPr>
        <w:spacing w:after="240"/>
        <w:ind w:left="1440" w:hanging="720"/>
        <w:rPr>
          <w:szCs w:val="20"/>
        </w:rPr>
      </w:pPr>
      <w:r w:rsidRPr="004B32CF">
        <w:rPr>
          <w:szCs w:val="20"/>
        </w:rPr>
        <w:t>(c)</w:t>
      </w:r>
      <w:r w:rsidRPr="004B32CF">
        <w:rPr>
          <w:szCs w:val="20"/>
        </w:rPr>
        <w:tab/>
        <w:t>The generation breakers must have been open, as indicated by a telemetered Resource Status of Off-Line, for at least five minutes during the six hours preceding the first RUC-Committed Hour; and</w:t>
      </w:r>
    </w:p>
    <w:p w14:paraId="650A056E" w14:textId="77777777" w:rsidR="004B32CF" w:rsidRPr="004B32CF" w:rsidRDefault="004B32CF" w:rsidP="004B32CF">
      <w:pPr>
        <w:spacing w:after="240"/>
        <w:ind w:left="1440" w:hanging="720"/>
        <w:rPr>
          <w:szCs w:val="20"/>
        </w:rPr>
      </w:pPr>
      <w:r w:rsidRPr="004B32CF">
        <w:rPr>
          <w:szCs w:val="20"/>
        </w:rPr>
        <w:t>(d)</w:t>
      </w:r>
      <w:r w:rsidRPr="004B32CF">
        <w:rPr>
          <w:szCs w:val="20"/>
        </w:rP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4C7F332A" w14:textId="77777777" w:rsidR="004B32CF" w:rsidRPr="004B32CF" w:rsidRDefault="004B32CF" w:rsidP="004B32CF">
      <w:pPr>
        <w:spacing w:after="240"/>
        <w:ind w:left="720" w:hanging="720"/>
        <w:rPr>
          <w:iCs/>
        </w:rPr>
      </w:pPr>
      <w:r w:rsidRPr="004B32CF">
        <w:t>(3)</w:t>
      </w:r>
      <w:r w:rsidRPr="004B32CF">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4B32CF">
        <w:rPr>
          <w:iCs/>
        </w:rPr>
        <w:t>subject to verification and approval by ERCOT based on the criteria below:</w:t>
      </w:r>
    </w:p>
    <w:p w14:paraId="46DAA2CE" w14:textId="77777777" w:rsidR="004B32CF" w:rsidRPr="004B32CF" w:rsidRDefault="004B32CF" w:rsidP="004B32CF">
      <w:pPr>
        <w:spacing w:after="240"/>
        <w:ind w:left="1440" w:hanging="720"/>
        <w:rPr>
          <w:szCs w:val="20"/>
        </w:rPr>
      </w:pPr>
      <w:r w:rsidRPr="004B32CF">
        <w:rPr>
          <w:szCs w:val="20"/>
        </w:rPr>
        <w:t>(a)</w:t>
      </w:r>
      <w:r w:rsidRPr="004B32CF">
        <w:rPr>
          <w:szCs w:val="20"/>
        </w:rPr>
        <w:tab/>
        <w:t>The generation breakers must have been open, as indicated by a telemetered Resource Status of Off-Line, for at least five minutes between the time the QSE is notified of the RUC instruction and the first RUC-Committed Hour;</w:t>
      </w:r>
    </w:p>
    <w:p w14:paraId="4CA49CCA" w14:textId="77777777" w:rsidR="004B32CF" w:rsidRPr="004B32CF" w:rsidRDefault="004B32CF" w:rsidP="004B32CF">
      <w:pPr>
        <w:spacing w:after="240"/>
        <w:ind w:left="1440" w:hanging="720"/>
        <w:rPr>
          <w:szCs w:val="20"/>
        </w:rPr>
      </w:pPr>
      <w:r w:rsidRPr="004B32CF">
        <w:rPr>
          <w:szCs w:val="20"/>
        </w:rPr>
        <w:t>(b)</w:t>
      </w:r>
      <w:r w:rsidRPr="004B32CF">
        <w:rPr>
          <w:szCs w:val="20"/>
        </w:rPr>
        <w:tab/>
        <w:t>The generation breakers must have been closed, as indicated by a telemetered Resource Status of On-Line, for at least one minute during the RUC commitment period or after the five-minute open breaker determined in item (a) above;</w:t>
      </w:r>
    </w:p>
    <w:p w14:paraId="621FD70F" w14:textId="77777777" w:rsidR="004B32CF" w:rsidRPr="004B32CF" w:rsidRDefault="004B32CF" w:rsidP="004B32CF">
      <w:pPr>
        <w:spacing w:after="240"/>
        <w:ind w:left="1440" w:hanging="720"/>
        <w:rPr>
          <w:szCs w:val="20"/>
        </w:rPr>
      </w:pPr>
      <w:r w:rsidRPr="004B32CF">
        <w:rPr>
          <w:szCs w:val="20"/>
        </w:rPr>
        <w:t>(c)</w:t>
      </w:r>
      <w:r w:rsidRPr="004B32CF">
        <w:rPr>
          <w:szCs w:val="20"/>
        </w:rPr>
        <w:tab/>
        <w:t>The breaker open-close sequence from items (a) and (b) above does not make the Resource eligible for Startup Cost compensation in the Day-Ahead Market (DAM) or for any other contiguous block of RUC-Committed Hours; and</w:t>
      </w:r>
    </w:p>
    <w:p w14:paraId="7A8A46F1" w14:textId="7731EE26" w:rsidR="004B32CF" w:rsidRPr="004B32CF" w:rsidRDefault="006A62AF" w:rsidP="004B32CF">
      <w:pPr>
        <w:spacing w:after="240"/>
        <w:ind w:left="1440" w:hanging="720"/>
        <w:rPr>
          <w:ins w:id="44" w:author="ERCOT" w:date="2017-11-08T15:05:00Z"/>
          <w:szCs w:val="20"/>
        </w:rPr>
      </w:pPr>
      <w:r>
        <w:rPr>
          <w:szCs w:val="20"/>
        </w:rPr>
        <w:t>(</w:t>
      </w:r>
      <w:r w:rsidR="004B32CF" w:rsidRPr="004B32CF">
        <w:rPr>
          <w:szCs w:val="20"/>
        </w:rPr>
        <w:t>d)</w:t>
      </w:r>
      <w:r w:rsidR="004B32CF" w:rsidRPr="004B32CF">
        <w:rPr>
          <w:szCs w:val="20"/>
        </w:rPr>
        <w:tab/>
        <w:t>The startup time used to process the dispute will be the startup time considered by the ERCOT Operator at the time the RUC instruction was issued.</w:t>
      </w:r>
    </w:p>
    <w:p w14:paraId="25D08C5B" w14:textId="77777777" w:rsidR="004B32CF" w:rsidRPr="004B32CF" w:rsidRDefault="004B32CF" w:rsidP="004B32CF">
      <w:pPr>
        <w:spacing w:after="240"/>
        <w:ind w:left="720" w:hanging="720"/>
      </w:pPr>
      <w:ins w:id="45" w:author="ERCOT" w:date="2017-11-08T15:04:00Z">
        <w:r w:rsidRPr="004B32CF">
          <w:t>(4)</w:t>
        </w:r>
        <w:r w:rsidRPr="004B32CF">
          <w:tab/>
          <w:t xml:space="preserve">Notwithstanding the eligibility criteria described in paragraph (2) above, the QSE of a RUC-committed Quick Start Generation Resource (QSGR) may submit a Settlement dispute for a Resource’s Startup Costs in the Operating Day, per RUC instruction, to be included in the calculation of the RUC guarantee for that Operating Day if the start is found not eligible due </w:t>
        </w:r>
      </w:ins>
      <w:ins w:id="46" w:author="ERCOT 040918" w:date="2018-04-09T12:26:00Z">
        <w:r w:rsidRPr="004B32CF">
          <w:t xml:space="preserve">to </w:t>
        </w:r>
      </w:ins>
      <w:ins w:id="47" w:author="ERCOT" w:date="2017-11-08T15:04:00Z">
        <w:r w:rsidRPr="004B32CF">
          <w:t xml:space="preserve">COP and/or Real-Time telemetry use of Resource Status OFFQS.  The dispute is </w:t>
        </w:r>
        <w:r w:rsidRPr="004B32CF">
          <w:rPr>
            <w:iCs/>
          </w:rPr>
          <w:t xml:space="preserve">subject to verification and approval by ERCOT.  </w:t>
        </w:r>
        <w:r w:rsidRPr="004B32CF">
          <w:t>The verification process will utilize the criteria described in paragraph (2) above with the OFFQS Resource Status considered as Off-Line.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2CF" w:rsidRPr="004B32CF" w14:paraId="452AA9E2" w14:textId="77777777" w:rsidTr="00AA4C37">
        <w:trPr>
          <w:trHeight w:val="1205"/>
          <w:ins w:id="48" w:author="ERCOT" w:date="2017-11-08T15:01:00Z"/>
        </w:trPr>
        <w:tc>
          <w:tcPr>
            <w:tcW w:w="9350" w:type="dxa"/>
            <w:shd w:val="pct12" w:color="auto" w:fill="auto"/>
          </w:tcPr>
          <w:p w14:paraId="4CA53BD3" w14:textId="77777777" w:rsidR="004B32CF" w:rsidRPr="004B32CF" w:rsidRDefault="004B32CF" w:rsidP="004B32CF">
            <w:pPr>
              <w:spacing w:before="120" w:after="240"/>
              <w:rPr>
                <w:ins w:id="49" w:author="ERCOT" w:date="2017-11-08T15:01:00Z"/>
                <w:b/>
                <w:i/>
                <w:iCs/>
              </w:rPr>
            </w:pPr>
            <w:bookmarkStart w:id="50" w:name="_Toc400547195"/>
            <w:bookmarkStart w:id="51" w:name="_Toc405384300"/>
            <w:bookmarkStart w:id="52" w:name="_Toc405543567"/>
            <w:bookmarkStart w:id="53" w:name="_Toc428178076"/>
            <w:bookmarkStart w:id="54" w:name="_Toc440872707"/>
            <w:bookmarkStart w:id="55" w:name="_Toc458766252"/>
            <w:bookmarkStart w:id="56" w:name="_Toc459292657"/>
            <w:bookmarkStart w:id="57" w:name="_Toc460938137"/>
            <w:ins w:id="58" w:author="ERCOT" w:date="2017-11-08T15:01:00Z">
              <w:r w:rsidRPr="004B32CF">
                <w:rPr>
                  <w:b/>
                  <w:i/>
                  <w:iCs/>
                </w:rPr>
                <w:t>[NPRR</w:t>
              </w:r>
            </w:ins>
            <w:ins w:id="59" w:author="ERCOT" w:date="2017-11-29T10:13:00Z">
              <w:r w:rsidRPr="004B32CF">
                <w:rPr>
                  <w:b/>
                  <w:i/>
                  <w:iCs/>
                </w:rPr>
                <w:t>856</w:t>
              </w:r>
            </w:ins>
            <w:ins w:id="60" w:author="ERCOT" w:date="2017-11-08T15:01:00Z">
              <w:r w:rsidRPr="004B32CF">
                <w:rPr>
                  <w:b/>
                  <w:i/>
                  <w:iCs/>
                </w:rPr>
                <w:t>:  Replace paragraph (</w:t>
              </w:r>
            </w:ins>
            <w:ins w:id="61" w:author="ERCOT" w:date="2017-11-08T15:03:00Z">
              <w:r w:rsidRPr="004B32CF">
                <w:rPr>
                  <w:b/>
                  <w:i/>
                  <w:iCs/>
                </w:rPr>
                <w:t>4</w:t>
              </w:r>
            </w:ins>
            <w:ins w:id="62" w:author="ERCOT" w:date="2017-11-08T15:01:00Z">
              <w:r w:rsidRPr="004B32CF">
                <w:rPr>
                  <w:b/>
                  <w:i/>
                  <w:iCs/>
                </w:rPr>
                <w:t>) above with the following upon system implementation:]</w:t>
              </w:r>
            </w:ins>
          </w:p>
          <w:p w14:paraId="79F4F367" w14:textId="77777777" w:rsidR="004B32CF" w:rsidRPr="004B32CF" w:rsidRDefault="004B32CF" w:rsidP="004B32CF">
            <w:pPr>
              <w:autoSpaceDE w:val="0"/>
              <w:autoSpaceDN w:val="0"/>
              <w:adjustRightInd w:val="0"/>
              <w:spacing w:before="240" w:after="120"/>
              <w:ind w:left="720" w:hanging="720"/>
              <w:rPr>
                <w:ins w:id="63" w:author="ERCOT" w:date="2017-11-08T15:01:00Z"/>
                <w:b/>
                <w:bCs/>
                <w:color w:val="000000"/>
                <w:szCs w:val="23"/>
              </w:rPr>
            </w:pPr>
            <w:ins w:id="64" w:author="ERCOT" w:date="2017-11-08T15:01:00Z">
              <w:r w:rsidRPr="004B32CF">
                <w:t>(</w:t>
              </w:r>
            </w:ins>
            <w:ins w:id="65" w:author="ERCOT" w:date="2017-11-08T15:03:00Z">
              <w:r w:rsidRPr="004B32CF">
                <w:t>4)</w:t>
              </w:r>
              <w:r w:rsidRPr="004B32CF">
                <w:tab/>
                <w:t>For purposes of this Section 5.6.2, the telemetered Resource Status of OFFQS shall be considered as Off-Line.</w:t>
              </w:r>
            </w:ins>
          </w:p>
        </w:tc>
      </w:tr>
    </w:tbl>
    <w:p w14:paraId="10C4197F" w14:textId="77777777" w:rsidR="004B32CF" w:rsidRPr="004B32CF" w:rsidRDefault="004B32CF" w:rsidP="004B32CF">
      <w:pPr>
        <w:keepNext/>
        <w:tabs>
          <w:tab w:val="left" w:pos="1620"/>
        </w:tabs>
        <w:spacing w:before="480" w:after="240"/>
        <w:ind w:left="1627" w:hanging="1627"/>
        <w:outlineLvl w:val="4"/>
        <w:rPr>
          <w:b/>
          <w:bCs/>
          <w:i/>
          <w:iCs/>
          <w:szCs w:val="26"/>
        </w:rPr>
      </w:pPr>
      <w:r w:rsidRPr="004B32CF">
        <w:rPr>
          <w:b/>
          <w:bCs/>
          <w:i/>
          <w:iCs/>
          <w:szCs w:val="26"/>
        </w:rPr>
        <w:t>5.7.4.1.1</w:t>
      </w:r>
      <w:r w:rsidRPr="004B32CF">
        <w:rPr>
          <w:b/>
          <w:bCs/>
          <w:i/>
          <w:iCs/>
          <w:szCs w:val="26"/>
        </w:rPr>
        <w:tab/>
        <w:t>Capacity Shortfall Ratio Share</w:t>
      </w:r>
      <w:bookmarkEnd w:id="50"/>
      <w:bookmarkEnd w:id="51"/>
      <w:bookmarkEnd w:id="52"/>
      <w:bookmarkEnd w:id="53"/>
      <w:bookmarkEnd w:id="54"/>
      <w:bookmarkEnd w:id="55"/>
      <w:bookmarkEnd w:id="56"/>
      <w:bookmarkEnd w:id="57"/>
    </w:p>
    <w:p w14:paraId="4E12E12C" w14:textId="77777777" w:rsidR="004B32CF" w:rsidRPr="004B32CF" w:rsidRDefault="004B32CF" w:rsidP="004B32CF">
      <w:pPr>
        <w:spacing w:after="240"/>
        <w:ind w:left="720" w:hanging="720"/>
        <w:rPr>
          <w:iCs/>
        </w:rPr>
      </w:pPr>
      <w:r w:rsidRPr="004B32CF">
        <w:rPr>
          <w:iCs/>
        </w:rPr>
        <w:t>(1)</w:t>
      </w:r>
      <w:r w:rsidRPr="004B32CF">
        <w:rPr>
          <w:iCs/>
        </w:rPr>
        <w:tab/>
        <w:t xml:space="preserve">In calculating the amount short for each QSE, the Wind-powered Generation Resource Production Potential (WGRPP), as described in Section 4.2.2, Wind-Powered Generation Resource Production Potential, for a Wind-powered Generation Resource (WGR), or the </w:t>
      </w:r>
      <w:proofErr w:type="spellStart"/>
      <w:r w:rsidRPr="004B32CF">
        <w:rPr>
          <w:iCs/>
        </w:rPr>
        <w:t>PhotoVoltaic</w:t>
      </w:r>
      <w:proofErr w:type="spellEnd"/>
      <w:r w:rsidRPr="004B32CF">
        <w:rPr>
          <w:iCs/>
        </w:rPr>
        <w:t xml:space="preserve"> Generation Resource Production Potential (PVGRPP), as described in Section 4.2.3, </w:t>
      </w:r>
      <w:proofErr w:type="spellStart"/>
      <w:r w:rsidRPr="004B32CF">
        <w:rPr>
          <w:iCs/>
        </w:rPr>
        <w:t>PhotoVoltaic</w:t>
      </w:r>
      <w:proofErr w:type="spellEnd"/>
      <w:r w:rsidRPr="004B32CF">
        <w:rPr>
          <w:iCs/>
        </w:rPr>
        <w:t xml:space="preserve"> Generation Resource Production Potential, for a </w:t>
      </w:r>
      <w:proofErr w:type="spellStart"/>
      <w:r w:rsidRPr="004B32CF">
        <w:rPr>
          <w:iCs/>
        </w:rPr>
        <w:t>PhotoVoltaic</w:t>
      </w:r>
      <w:proofErr w:type="spellEnd"/>
      <w:r w:rsidRPr="004B32CF">
        <w:rPr>
          <w:iCs/>
        </w:rPr>
        <w:t xml:space="preserve"> Generation Resource (PVGR), at the time of RUC execution, shall be considered the available capacity of the WGR or PVGR when determining responsibility for the corresponding RUC charges, regardless of the Real-Time output of the WGR or PVGR.  Therefore, the HASLSNAP variable used below shall be equal to the WGRPP and PVGRPP described above. </w:t>
      </w:r>
    </w:p>
    <w:p w14:paraId="45552C20" w14:textId="77777777" w:rsidR="004B32CF" w:rsidRPr="004B32CF" w:rsidRDefault="004B32CF" w:rsidP="004B32CF">
      <w:pPr>
        <w:spacing w:after="240"/>
        <w:ind w:left="720" w:hanging="720"/>
        <w:rPr>
          <w:iCs/>
        </w:rPr>
      </w:pPr>
      <w:r w:rsidRPr="004B32CF">
        <w:rPr>
          <w:iCs/>
        </w:rPr>
        <w:t>(2)</w:t>
      </w:r>
      <w:r w:rsidRPr="004B32CF">
        <w:rPr>
          <w:iCs/>
        </w:rPr>
        <w:tab/>
        <w:t xml:space="preserve">In calculating the amount short for each QSE, the QSE must be given a capacity credit for non-Intermittent Renewable Resources (IRRs) that were given notice of </w:t>
      </w:r>
      <w:proofErr w:type="spellStart"/>
      <w:r w:rsidRPr="004B32CF">
        <w:rPr>
          <w:iCs/>
        </w:rPr>
        <w:t>decommitment</w:t>
      </w:r>
      <w:proofErr w:type="spellEnd"/>
      <w:r w:rsidRPr="004B32CF">
        <w:rPr>
          <w:iCs/>
        </w:rPr>
        <w:t xml:space="preserve"> within the two hours before the Operating Hour as a result of the RUC process by setting the HASLSNAP and HASLADJ variables used below equal to the HASLSNAP value for the Resource immediately before the </w:t>
      </w:r>
      <w:proofErr w:type="spellStart"/>
      <w:r w:rsidRPr="004B32CF">
        <w:rPr>
          <w:iCs/>
        </w:rPr>
        <w:t>decommitment</w:t>
      </w:r>
      <w:proofErr w:type="spellEnd"/>
      <w:r w:rsidRPr="004B32CF">
        <w:rPr>
          <w:iCs/>
        </w:rPr>
        <w:t xml:space="preserve"> instruction was given.  </w:t>
      </w:r>
    </w:p>
    <w:p w14:paraId="6F8AAAFA" w14:textId="77777777" w:rsidR="004B32CF" w:rsidRPr="004B32CF" w:rsidRDefault="004B32CF" w:rsidP="004B32CF">
      <w:pPr>
        <w:spacing w:after="240"/>
        <w:ind w:left="720" w:hanging="720"/>
        <w:rPr>
          <w:iCs/>
        </w:rPr>
      </w:pPr>
      <w:r w:rsidRPr="004B32CF">
        <w:rPr>
          <w:iCs/>
        </w:rPr>
        <w:t>(3)</w:t>
      </w:r>
      <w:r w:rsidRPr="004B32CF">
        <w:rPr>
          <w:iCs/>
        </w:rP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35CE337B" w14:textId="77777777" w:rsidR="004B32CF" w:rsidRPr="004B32CF" w:rsidRDefault="004B32CF" w:rsidP="004B32CF">
      <w:pPr>
        <w:spacing w:after="240"/>
        <w:ind w:left="720" w:hanging="720"/>
        <w:rPr>
          <w:iCs/>
        </w:rPr>
      </w:pPr>
      <w:r w:rsidRPr="004B32CF">
        <w:rPr>
          <w:iCs/>
        </w:rPr>
        <w:t>(4)</w:t>
      </w:r>
      <w:r w:rsidRPr="004B32CF">
        <w:rPr>
          <w:iCs/>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4299B67F" w14:textId="77777777" w:rsidR="004B32CF" w:rsidRPr="004B32CF" w:rsidRDefault="004B32CF" w:rsidP="004B32CF">
      <w:pPr>
        <w:spacing w:after="240"/>
        <w:ind w:left="720" w:hanging="720"/>
        <w:rPr>
          <w:iCs/>
        </w:rPr>
      </w:pPr>
      <w:r w:rsidRPr="004B32CF">
        <w:rPr>
          <w:iCs/>
        </w:rPr>
        <w:t>(5)</w:t>
      </w:r>
      <w:r w:rsidRPr="004B32CF">
        <w:rPr>
          <w:iCs/>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DFB048C" w14:textId="77777777" w:rsidR="004B32CF" w:rsidRPr="004B32CF" w:rsidRDefault="004B32CF" w:rsidP="004B32CF">
      <w:pPr>
        <w:spacing w:after="240"/>
        <w:ind w:left="720" w:hanging="720"/>
        <w:rPr>
          <w:iCs/>
        </w:rPr>
      </w:pPr>
      <w:r w:rsidRPr="004B32CF">
        <w:rPr>
          <w:iCs/>
        </w:rPr>
        <w:t>(6)</w:t>
      </w:r>
      <w:r w:rsidRPr="004B32CF">
        <w:rPr>
          <w:iCs/>
        </w:rPr>
        <w:tab/>
        <w:t>The capacity shortfall ratio share of a specific QSE for a particular RUC process is calculated, for a 15-minute Settlement Interval, as follows:</w:t>
      </w:r>
    </w:p>
    <w:p w14:paraId="41EA439A"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RUCSFRS</w:t>
      </w:r>
      <w:r w:rsidRPr="004B32CF">
        <w:rPr>
          <w:bCs/>
          <w:i/>
          <w:vertAlign w:val="subscript"/>
          <w:lang w:val="it-IT"/>
        </w:rPr>
        <w:t>ruc,i,q</w:t>
      </w:r>
      <w:r w:rsidRPr="004B32CF">
        <w:rPr>
          <w:bCs/>
          <w:lang w:val="it-IT"/>
        </w:rPr>
        <w:tab/>
        <w:t>=</w:t>
      </w:r>
      <w:r w:rsidRPr="004B32CF">
        <w:rPr>
          <w:bCs/>
          <w:lang w:val="it-IT"/>
        </w:rPr>
        <w:tab/>
        <w:t>RUCSF</w:t>
      </w:r>
      <w:r w:rsidRPr="004B32CF">
        <w:rPr>
          <w:bCs/>
          <w:i/>
          <w:vertAlign w:val="subscript"/>
          <w:lang w:val="it-IT"/>
        </w:rPr>
        <w:t>ruc,i,q</w:t>
      </w:r>
      <w:r w:rsidRPr="004B32CF">
        <w:rPr>
          <w:bCs/>
          <w:lang w:val="it-IT"/>
        </w:rPr>
        <w:t xml:space="preserve"> / RUCSFTOT</w:t>
      </w:r>
      <w:r w:rsidRPr="004B32CF">
        <w:rPr>
          <w:bCs/>
          <w:i/>
          <w:vertAlign w:val="subscript"/>
          <w:lang w:val="it-IT"/>
        </w:rPr>
        <w:t>ruc,i</w:t>
      </w:r>
    </w:p>
    <w:p w14:paraId="5330557E" w14:textId="77777777" w:rsidR="004B32CF" w:rsidRPr="004B32CF" w:rsidRDefault="004B32CF" w:rsidP="004B32CF">
      <w:pPr>
        <w:spacing w:after="240"/>
        <w:ind w:firstLine="720"/>
      </w:pPr>
      <w:r w:rsidRPr="004B32CF">
        <w:t>Where:</w:t>
      </w:r>
    </w:p>
    <w:p w14:paraId="004CA7DB" w14:textId="77777777" w:rsidR="004B32CF" w:rsidRPr="004B32CF" w:rsidRDefault="004B32CF" w:rsidP="004B32CF">
      <w:pPr>
        <w:tabs>
          <w:tab w:val="left" w:pos="1440"/>
          <w:tab w:val="left" w:pos="3420"/>
        </w:tabs>
        <w:spacing w:before="240" w:after="240"/>
        <w:ind w:left="3420" w:hanging="2700"/>
        <w:rPr>
          <w:bCs/>
          <w:i/>
          <w:vertAlign w:val="subscript"/>
        </w:rPr>
      </w:pPr>
      <w:proofErr w:type="spellStart"/>
      <w:r w:rsidRPr="004B32CF">
        <w:rPr>
          <w:bCs/>
        </w:rPr>
        <w:t>RUCSFTOT</w:t>
      </w:r>
      <w:r w:rsidRPr="004B32CF">
        <w:rPr>
          <w:bCs/>
          <w:i/>
          <w:vertAlign w:val="subscript"/>
        </w:rPr>
        <w:t>ruc</w:t>
      </w:r>
      <w:proofErr w:type="gramStart"/>
      <w:r w:rsidRPr="004B32CF">
        <w:rPr>
          <w:bCs/>
          <w:i/>
          <w:vertAlign w:val="subscript"/>
        </w:rPr>
        <w:t>,i</w:t>
      </w:r>
      <w:proofErr w:type="spellEnd"/>
      <w:proofErr w:type="gramEnd"/>
      <w:r w:rsidRPr="004B32CF">
        <w:rPr>
          <w:bCs/>
        </w:rPr>
        <w:tab/>
        <w:t>=</w:t>
      </w:r>
      <w:r w:rsidRPr="004B32CF">
        <w:rPr>
          <w:bCs/>
        </w:rPr>
        <w:tab/>
      </w:r>
      <w:r w:rsidRPr="004B32CF">
        <w:rPr>
          <w:bCs/>
          <w:position w:val="-22"/>
        </w:rPr>
        <w:object w:dxaOrig="220" w:dyaOrig="460" w14:anchorId="1470859F">
          <v:shape id="_x0000_i1037" type="#_x0000_t75" style="width:10.65pt;height:22.55pt" o:ole="">
            <v:imagedata r:id="rId20" o:title=""/>
          </v:shape>
          <o:OLEObject Type="Embed" ProgID="Equation.3" ShapeID="_x0000_i1037" DrawAspect="Content" ObjectID="_1587532674" r:id="rId21"/>
        </w:object>
      </w:r>
      <w:proofErr w:type="spellStart"/>
      <w:r w:rsidRPr="004B32CF">
        <w:rPr>
          <w:bCs/>
        </w:rPr>
        <w:t>RUCSF</w:t>
      </w:r>
      <w:r w:rsidRPr="004B32CF">
        <w:rPr>
          <w:bCs/>
          <w:i/>
          <w:vertAlign w:val="subscript"/>
        </w:rPr>
        <w:t>ruc,i,q</w:t>
      </w:r>
      <w:proofErr w:type="spellEnd"/>
    </w:p>
    <w:p w14:paraId="17D03150" w14:textId="77777777" w:rsidR="004B32CF" w:rsidRPr="004B32CF" w:rsidRDefault="004B32CF" w:rsidP="004B32CF">
      <w:pPr>
        <w:spacing w:after="240"/>
        <w:ind w:left="720" w:hanging="720"/>
        <w:rPr>
          <w:iCs/>
        </w:rPr>
      </w:pPr>
      <w:r w:rsidRPr="004B32CF">
        <w:rPr>
          <w:iCs/>
        </w:rPr>
        <w:t>(7)</w:t>
      </w:r>
      <w:r w:rsidRPr="004B32CF">
        <w:rPr>
          <w:iCs/>
        </w:rPr>
        <w:tab/>
        <w:t>The RUC Shortfall in MW for one QSE for one 15-minute Settlement Interval is:</w:t>
      </w:r>
    </w:p>
    <w:p w14:paraId="290078BF"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RUCSF</w:t>
      </w:r>
      <w:r w:rsidRPr="004B32CF">
        <w:rPr>
          <w:bCs/>
          <w:i/>
          <w:vertAlign w:val="subscript"/>
          <w:lang w:val="it-IT"/>
        </w:rPr>
        <w:t>ruc,i,q</w:t>
      </w:r>
      <w:r w:rsidRPr="004B32CF">
        <w:rPr>
          <w:bCs/>
          <w:lang w:val="it-IT"/>
        </w:rPr>
        <w:tab/>
        <w:t>=</w:t>
      </w:r>
      <w:r w:rsidRPr="004B32CF">
        <w:rPr>
          <w:bCs/>
          <w:lang w:val="it-IT"/>
        </w:rPr>
        <w:tab/>
        <w:t xml:space="preserve">Max (0, Max (RUCSFSNAP </w:t>
      </w:r>
      <w:r w:rsidRPr="004B32CF">
        <w:rPr>
          <w:bCs/>
          <w:i/>
          <w:vertAlign w:val="subscript"/>
          <w:lang w:val="it-IT"/>
        </w:rPr>
        <w:t>ruc,q,i</w:t>
      </w:r>
      <w:r w:rsidRPr="004B32CF">
        <w:rPr>
          <w:bCs/>
          <w:lang w:val="it-IT"/>
        </w:rPr>
        <w:t xml:space="preserve">, RUCSFADJ </w:t>
      </w:r>
      <w:r w:rsidRPr="004B32CF">
        <w:rPr>
          <w:bCs/>
          <w:i/>
          <w:vertAlign w:val="subscript"/>
          <w:lang w:val="it-IT"/>
        </w:rPr>
        <w:t>ruc,q,i</w:t>
      </w:r>
      <w:r w:rsidRPr="004B32CF">
        <w:rPr>
          <w:bCs/>
          <w:lang w:val="it-IT"/>
        </w:rPr>
        <w:t xml:space="preserve">) – </w:t>
      </w:r>
      <w:r w:rsidRPr="004B32CF">
        <w:rPr>
          <w:bCs/>
          <w:position w:val="-22"/>
        </w:rPr>
        <w:object w:dxaOrig="980" w:dyaOrig="460" w14:anchorId="3BC2E4D3">
          <v:shape id="_x0000_i1038" type="#_x0000_t75" style="width:49.45pt;height:22.55pt" o:ole="">
            <v:imagedata r:id="rId22" o:title=""/>
          </v:shape>
          <o:OLEObject Type="Embed" ProgID="Equation.3" ShapeID="_x0000_i1038" DrawAspect="Content" ObjectID="_1587532675" r:id="rId23"/>
        </w:object>
      </w:r>
      <w:r w:rsidRPr="004B32CF">
        <w:rPr>
          <w:bCs/>
          <w:lang w:val="it-IT"/>
        </w:rPr>
        <w:t xml:space="preserve">RUCCAPCREDIT </w:t>
      </w:r>
      <w:r w:rsidRPr="004B32CF">
        <w:rPr>
          <w:bCs/>
          <w:i/>
          <w:vertAlign w:val="subscript"/>
          <w:lang w:val="it-IT"/>
        </w:rPr>
        <w:t>q,i,z</w:t>
      </w:r>
      <w:r w:rsidRPr="004B32CF">
        <w:rPr>
          <w:bCs/>
          <w:lang w:val="it-IT"/>
        </w:rPr>
        <w:t>)</w:t>
      </w:r>
    </w:p>
    <w:p w14:paraId="1224FF74" w14:textId="77777777" w:rsidR="004B32CF" w:rsidRPr="004B32CF" w:rsidRDefault="004B32CF" w:rsidP="004B32CF">
      <w:pPr>
        <w:spacing w:after="240"/>
        <w:ind w:left="720" w:hanging="720"/>
        <w:rPr>
          <w:iCs/>
        </w:rPr>
      </w:pPr>
      <w:r w:rsidRPr="004B32CF">
        <w:rPr>
          <w:iCs/>
        </w:rPr>
        <w:t>(8)</w:t>
      </w:r>
      <w:r w:rsidRPr="004B32CF">
        <w:rPr>
          <w:iCs/>
        </w:rPr>
        <w:tab/>
        <w:t>The RUC Shortfall in MW for one QSE for one 15-minute Settlement Interval, as measured at the snapshot, is:</w:t>
      </w:r>
    </w:p>
    <w:p w14:paraId="3068B672"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 xml:space="preserve">RUCSFSNAP </w:t>
      </w:r>
      <w:r w:rsidRPr="004B32CF">
        <w:rPr>
          <w:bCs/>
          <w:i/>
          <w:vertAlign w:val="subscript"/>
          <w:lang w:val="it-IT"/>
        </w:rPr>
        <w:t>ruc,q,i</w:t>
      </w:r>
      <w:r w:rsidRPr="004B32CF">
        <w:rPr>
          <w:bCs/>
          <w:lang w:val="it-IT"/>
        </w:rPr>
        <w:tab/>
        <w:t>=</w:t>
      </w:r>
      <w:r w:rsidRPr="004B32CF">
        <w:rPr>
          <w:bCs/>
          <w:lang w:val="it-IT"/>
        </w:rPr>
        <w:tab/>
        <w:t>Max (0, ((</w:t>
      </w:r>
      <w:r w:rsidRPr="004B32CF">
        <w:rPr>
          <w:bCs/>
          <w:position w:val="-22"/>
        </w:rPr>
        <w:object w:dxaOrig="220" w:dyaOrig="460" w14:anchorId="3ED1581B">
          <v:shape id="_x0000_i1039" type="#_x0000_t75" style="width:10.65pt;height:22.55pt" o:ole="">
            <v:imagedata r:id="rId24" o:title=""/>
          </v:shape>
          <o:OLEObject Type="Embed" ProgID="Equation.3" ShapeID="_x0000_i1039" DrawAspect="Content" ObjectID="_1587532676" r:id="rId25"/>
        </w:object>
      </w:r>
      <w:r w:rsidRPr="004B32CF">
        <w:rPr>
          <w:bCs/>
          <w:lang w:val="it-IT"/>
        </w:rPr>
        <w:t xml:space="preserve">RTAML </w:t>
      </w:r>
      <w:r w:rsidRPr="004B32CF">
        <w:rPr>
          <w:bCs/>
          <w:i/>
          <w:vertAlign w:val="subscript"/>
          <w:lang w:val="it-IT"/>
        </w:rPr>
        <w:t xml:space="preserve">q,p,i </w:t>
      </w:r>
      <w:r w:rsidRPr="004B32CF">
        <w:rPr>
          <w:bCs/>
          <w:lang w:val="it-IT"/>
        </w:rPr>
        <w:t xml:space="preserve">* 4) + </w:t>
      </w:r>
      <w:r w:rsidRPr="004B32CF">
        <w:rPr>
          <w:bCs/>
          <w:position w:val="-22"/>
        </w:rPr>
        <w:object w:dxaOrig="220" w:dyaOrig="460" w14:anchorId="002DDB67">
          <v:shape id="_x0000_i1040" type="#_x0000_t75" style="width:10.65pt;height:22.55pt" o:ole="">
            <v:imagedata r:id="rId26" o:title=""/>
          </v:shape>
          <o:OLEObject Type="Embed" ProgID="Equation.3" ShapeID="_x0000_i1040" DrawAspect="Content" ObjectID="_1587532677" r:id="rId27"/>
        </w:object>
      </w:r>
      <w:r w:rsidRPr="004B32CF">
        <w:rPr>
          <w:bCs/>
          <w:position w:val="-22"/>
          <w:lang w:val="it-IT"/>
        </w:rPr>
        <w:t xml:space="preserve"> </w:t>
      </w:r>
      <w:r w:rsidRPr="004B32CF">
        <w:rPr>
          <w:bCs/>
          <w:lang w:val="it-IT"/>
        </w:rPr>
        <w:t xml:space="preserve">RTDCEXP </w:t>
      </w:r>
      <w:r w:rsidRPr="004B32CF">
        <w:rPr>
          <w:bCs/>
          <w:i/>
          <w:vertAlign w:val="subscript"/>
          <w:lang w:val="it-IT"/>
        </w:rPr>
        <w:t>q, p, i</w:t>
      </w:r>
      <w:r w:rsidRPr="004B32CF">
        <w:rPr>
          <w:bCs/>
          <w:lang w:val="it-IT"/>
        </w:rPr>
        <w:t xml:space="preserve"> – RUCCAPSNAP </w:t>
      </w:r>
      <w:r w:rsidRPr="004B32CF">
        <w:rPr>
          <w:bCs/>
          <w:i/>
          <w:vertAlign w:val="subscript"/>
          <w:lang w:val="it-IT"/>
        </w:rPr>
        <w:t>ruc,q,i</w:t>
      </w:r>
      <w:r w:rsidRPr="004B32CF">
        <w:rPr>
          <w:bCs/>
          <w:lang w:val="it-IT"/>
        </w:rPr>
        <w:t>))</w:t>
      </w:r>
    </w:p>
    <w:p w14:paraId="3C2BFAD2" w14:textId="77777777" w:rsidR="004B32CF" w:rsidRPr="004B32CF" w:rsidRDefault="004B32CF" w:rsidP="004B32CF">
      <w:pPr>
        <w:spacing w:after="240"/>
        <w:ind w:left="720" w:hanging="720"/>
        <w:rPr>
          <w:iCs/>
        </w:rPr>
      </w:pPr>
      <w:r w:rsidRPr="004B32CF">
        <w:rPr>
          <w:iCs/>
        </w:rPr>
        <w:t>(9)</w:t>
      </w:r>
      <w:r w:rsidRPr="004B32CF">
        <w:rPr>
          <w:iCs/>
        </w:rPr>
        <w:tab/>
        <w:t>The amount of capacity that a QSE had according to the RUC snapshot for a 15-minute Settlement Interval is:</w:t>
      </w:r>
    </w:p>
    <w:p w14:paraId="7E422819" w14:textId="77777777" w:rsidR="004B32CF" w:rsidRPr="004B32CF" w:rsidRDefault="004B32CF" w:rsidP="004B32CF">
      <w:pPr>
        <w:tabs>
          <w:tab w:val="left" w:pos="1440"/>
          <w:tab w:val="left" w:pos="3420"/>
        </w:tabs>
        <w:spacing w:before="240" w:after="240"/>
        <w:ind w:left="3420" w:hanging="2700"/>
        <w:rPr>
          <w:bCs/>
        </w:rPr>
      </w:pPr>
      <w:r w:rsidRPr="004B32CF">
        <w:rPr>
          <w:bCs/>
        </w:rPr>
        <w:t xml:space="preserve">RUCCAPSNAP </w:t>
      </w:r>
      <w:proofErr w:type="spellStart"/>
      <w:r w:rsidRPr="004B32CF">
        <w:rPr>
          <w:bCs/>
          <w:i/>
          <w:vertAlign w:val="subscript"/>
        </w:rPr>
        <w:t>ruc,q,i</w:t>
      </w:r>
      <w:proofErr w:type="spellEnd"/>
      <w:r w:rsidRPr="004B32CF">
        <w:rPr>
          <w:bCs/>
        </w:rPr>
        <w:t xml:space="preserve"> =</w:t>
      </w:r>
      <w:r w:rsidRPr="004B32CF">
        <w:rPr>
          <w:bCs/>
        </w:rPr>
        <w:tab/>
      </w:r>
      <w:r w:rsidRPr="004B32CF">
        <w:rPr>
          <w:bCs/>
          <w:position w:val="-18"/>
        </w:rPr>
        <w:object w:dxaOrig="220" w:dyaOrig="420" w14:anchorId="7A46BEDA">
          <v:shape id="_x0000_i1041" type="#_x0000_t75" style="width:10.65pt;height:21.3pt" o:ole="">
            <v:imagedata r:id="rId28" o:title=""/>
          </v:shape>
          <o:OLEObject Type="Embed" ProgID="Equation.3" ShapeID="_x0000_i1041" DrawAspect="Content" ObjectID="_1587532678" r:id="rId29"/>
        </w:object>
      </w:r>
      <w:proofErr w:type="spellStart"/>
      <w:r w:rsidRPr="004B32CF">
        <w:rPr>
          <w:bCs/>
        </w:rPr>
        <w:t>HASLSNAP</w:t>
      </w:r>
      <w:r w:rsidRPr="004B32CF">
        <w:rPr>
          <w:bCs/>
          <w:i/>
          <w:vertAlign w:val="subscript"/>
        </w:rPr>
        <w:t>q,r,h</w:t>
      </w:r>
      <w:proofErr w:type="spellEnd"/>
      <w:r w:rsidRPr="004B32CF">
        <w:rPr>
          <w:bCs/>
        </w:rPr>
        <w:t xml:space="preserve"> + (</w:t>
      </w:r>
      <w:proofErr w:type="spellStart"/>
      <w:r w:rsidRPr="004B32CF">
        <w:rPr>
          <w:bCs/>
        </w:rPr>
        <w:t>RUCCPSNAP</w:t>
      </w:r>
      <w:r w:rsidRPr="004B32CF">
        <w:rPr>
          <w:bCs/>
          <w:i/>
          <w:vertAlign w:val="subscript"/>
        </w:rPr>
        <w:t>q,h</w:t>
      </w:r>
      <w:proofErr w:type="spellEnd"/>
      <w:r w:rsidRPr="004B32CF">
        <w:rPr>
          <w:bCs/>
        </w:rPr>
        <w:t xml:space="preserve"> – </w:t>
      </w:r>
      <w:proofErr w:type="spellStart"/>
      <w:r w:rsidRPr="004B32CF">
        <w:rPr>
          <w:bCs/>
        </w:rPr>
        <w:t>RUCCSSNAP</w:t>
      </w:r>
      <w:r w:rsidRPr="004B32CF">
        <w:rPr>
          <w:bCs/>
          <w:i/>
          <w:vertAlign w:val="subscript"/>
        </w:rPr>
        <w:t>q,h</w:t>
      </w:r>
      <w:proofErr w:type="spellEnd"/>
      <w:r w:rsidRPr="004B32CF">
        <w:rPr>
          <w:bCs/>
        </w:rPr>
        <w:t>) + (</w:t>
      </w:r>
      <w:r w:rsidRPr="004B32CF">
        <w:rPr>
          <w:bCs/>
          <w:position w:val="-22"/>
        </w:rPr>
        <w:object w:dxaOrig="220" w:dyaOrig="460" w14:anchorId="0714B97F">
          <v:shape id="_x0000_i1042" type="#_x0000_t75" style="width:10.65pt;height:22.55pt" o:ole="">
            <v:imagedata r:id="rId30" o:title=""/>
          </v:shape>
          <o:OLEObject Type="Embed" ProgID="Equation.3" ShapeID="_x0000_i1042" DrawAspect="Content" ObjectID="_1587532679" r:id="rId31"/>
        </w:object>
      </w:r>
      <w:proofErr w:type="spellStart"/>
      <w:r w:rsidRPr="004B32CF">
        <w:rPr>
          <w:bCs/>
        </w:rPr>
        <w:t>DAEP</w:t>
      </w:r>
      <w:r w:rsidRPr="004B32CF">
        <w:rPr>
          <w:bCs/>
          <w:i/>
          <w:vertAlign w:val="subscript"/>
        </w:rPr>
        <w:t>q,p,h</w:t>
      </w:r>
      <w:proofErr w:type="spellEnd"/>
      <w:r w:rsidRPr="004B32CF">
        <w:rPr>
          <w:bCs/>
        </w:rPr>
        <w:t xml:space="preserve"> –</w:t>
      </w:r>
      <w:r w:rsidRPr="004B32CF">
        <w:rPr>
          <w:bCs/>
          <w:position w:val="-22"/>
        </w:rPr>
        <w:object w:dxaOrig="220" w:dyaOrig="460" w14:anchorId="411CE839">
          <v:shape id="_x0000_i1043" type="#_x0000_t75" style="width:10.65pt;height:22.55pt" o:ole="">
            <v:imagedata r:id="rId32" o:title=""/>
          </v:shape>
          <o:OLEObject Type="Embed" ProgID="Equation.3" ShapeID="_x0000_i1043" DrawAspect="Content" ObjectID="_1587532680" r:id="rId33"/>
        </w:object>
      </w:r>
      <w:proofErr w:type="spellStart"/>
      <w:r w:rsidRPr="004B32CF">
        <w:rPr>
          <w:bCs/>
        </w:rPr>
        <w:t>DAES</w:t>
      </w:r>
      <w:r w:rsidRPr="004B32CF">
        <w:rPr>
          <w:bCs/>
          <w:i/>
          <w:vertAlign w:val="subscript"/>
        </w:rPr>
        <w:t>q,p,h</w:t>
      </w:r>
      <w:proofErr w:type="spellEnd"/>
      <w:r w:rsidRPr="004B32CF">
        <w:rPr>
          <w:bCs/>
        </w:rPr>
        <w:t>) + (</w:t>
      </w:r>
      <w:r w:rsidRPr="004B32CF">
        <w:rPr>
          <w:bCs/>
          <w:position w:val="-22"/>
        </w:rPr>
        <w:object w:dxaOrig="220" w:dyaOrig="460" w14:anchorId="0D059732">
          <v:shape id="_x0000_i1044" type="#_x0000_t75" style="width:10.65pt;height:22.55pt" o:ole="">
            <v:imagedata r:id="rId26" o:title=""/>
          </v:shape>
          <o:OLEObject Type="Embed" ProgID="Equation.3" ShapeID="_x0000_i1044" DrawAspect="Content" ObjectID="_1587532681" r:id="rId34"/>
        </w:object>
      </w:r>
      <w:proofErr w:type="spellStart"/>
      <w:r w:rsidRPr="004B32CF">
        <w:rPr>
          <w:bCs/>
        </w:rPr>
        <w:t>RTQQEPSNAP</w:t>
      </w:r>
      <w:r w:rsidRPr="004B32CF">
        <w:rPr>
          <w:bCs/>
          <w:i/>
          <w:vertAlign w:val="subscript"/>
        </w:rPr>
        <w:t>q,p,i</w:t>
      </w:r>
      <w:proofErr w:type="spellEnd"/>
      <w:r w:rsidRPr="004B32CF">
        <w:rPr>
          <w:bCs/>
        </w:rPr>
        <w:t xml:space="preserve"> – </w:t>
      </w:r>
      <w:r w:rsidRPr="004B32CF">
        <w:rPr>
          <w:bCs/>
          <w:position w:val="-22"/>
        </w:rPr>
        <w:object w:dxaOrig="220" w:dyaOrig="460" w14:anchorId="2A860D64">
          <v:shape id="_x0000_i1045" type="#_x0000_t75" style="width:10.65pt;height:22.55pt" o:ole="">
            <v:imagedata r:id="rId35" o:title=""/>
          </v:shape>
          <o:OLEObject Type="Embed" ProgID="Equation.3" ShapeID="_x0000_i1045" DrawAspect="Content" ObjectID="_1587532682" r:id="rId36"/>
        </w:object>
      </w:r>
      <w:proofErr w:type="spellStart"/>
      <w:r w:rsidRPr="004B32CF">
        <w:rPr>
          <w:bCs/>
        </w:rPr>
        <w:t>RTQQESSNAP</w:t>
      </w:r>
      <w:r w:rsidRPr="004B32CF">
        <w:rPr>
          <w:bCs/>
          <w:i/>
          <w:vertAlign w:val="subscript"/>
        </w:rPr>
        <w:t>q,p,i</w:t>
      </w:r>
      <w:proofErr w:type="spellEnd"/>
      <w:r w:rsidRPr="004B32CF">
        <w:rPr>
          <w:bCs/>
        </w:rPr>
        <w:t xml:space="preserve">) + </w:t>
      </w:r>
      <w:r w:rsidRPr="004B32CF">
        <w:rPr>
          <w:bCs/>
          <w:position w:val="-22"/>
        </w:rPr>
        <w:t xml:space="preserve"> </w:t>
      </w:r>
      <w:r w:rsidRPr="004B32CF">
        <w:rPr>
          <w:bCs/>
          <w:position w:val="-22"/>
        </w:rPr>
        <w:object w:dxaOrig="220" w:dyaOrig="460" w14:anchorId="73BC7FF4">
          <v:shape id="_x0000_i1046" type="#_x0000_t75" style="width:8.75pt;height:22.55pt" o:ole="">
            <v:imagedata r:id="rId30" o:title=""/>
          </v:shape>
          <o:OLEObject Type="Embed" ProgID="Equation.3" ShapeID="_x0000_i1046" DrawAspect="Content" ObjectID="_1587532683" r:id="rId37"/>
        </w:object>
      </w:r>
      <w:r w:rsidRPr="004B32CF">
        <w:rPr>
          <w:bCs/>
          <w:position w:val="-22"/>
        </w:rPr>
        <w:t xml:space="preserve"> </w:t>
      </w:r>
      <w:r w:rsidRPr="004B32CF">
        <w:rPr>
          <w:bCs/>
        </w:rPr>
        <w:t xml:space="preserve">DCIMPSNAP </w:t>
      </w:r>
      <w:r w:rsidRPr="004B32CF">
        <w:rPr>
          <w:bCs/>
          <w:i/>
          <w:vertAlign w:val="subscript"/>
        </w:rPr>
        <w:t xml:space="preserve">q, p, </w:t>
      </w:r>
      <w:proofErr w:type="spellStart"/>
      <w:r w:rsidRPr="004B32CF">
        <w:rPr>
          <w:bCs/>
          <w:i/>
          <w:vertAlign w:val="subscript"/>
        </w:rPr>
        <w:t>i</w:t>
      </w:r>
      <w:proofErr w:type="spellEnd"/>
    </w:p>
    <w:p w14:paraId="4B0930CE" w14:textId="77777777" w:rsidR="004B32CF" w:rsidRPr="004B32CF" w:rsidRDefault="004B32CF" w:rsidP="004B32CF">
      <w:pPr>
        <w:spacing w:after="240"/>
        <w:ind w:left="720" w:hanging="720"/>
        <w:rPr>
          <w:iCs/>
        </w:rPr>
      </w:pPr>
      <w:r w:rsidRPr="004B32CF">
        <w:rPr>
          <w:iCs/>
        </w:rPr>
        <w:t>(10)</w:t>
      </w:r>
      <w:r w:rsidRPr="004B32CF">
        <w:rPr>
          <w:iCs/>
        </w:rPr>
        <w:tab/>
        <w:t>The RUC Shortfall in MW for one QSE for one 15-minute Settlement Interval, as measured at Real-Time, but including capacity from IRRs as seen in the RUC snapshot, is:</w:t>
      </w:r>
    </w:p>
    <w:p w14:paraId="3AA23411" w14:textId="77777777" w:rsidR="004B32CF" w:rsidRPr="004B32CF" w:rsidRDefault="004B32CF" w:rsidP="004B32CF">
      <w:pPr>
        <w:tabs>
          <w:tab w:val="left" w:pos="1440"/>
          <w:tab w:val="left" w:pos="3420"/>
        </w:tabs>
        <w:spacing w:before="240" w:after="240"/>
        <w:ind w:left="3420" w:hanging="2700"/>
        <w:rPr>
          <w:bCs/>
          <w:lang w:val="it-IT"/>
        </w:rPr>
      </w:pPr>
      <w:r w:rsidRPr="004B32CF">
        <w:rPr>
          <w:bCs/>
          <w:lang w:val="it-IT"/>
        </w:rPr>
        <w:t xml:space="preserve">RUCSFADJ </w:t>
      </w:r>
      <w:r w:rsidRPr="004B32CF">
        <w:rPr>
          <w:bCs/>
          <w:i/>
          <w:vertAlign w:val="subscript"/>
          <w:lang w:val="it-IT"/>
        </w:rPr>
        <w:t>ruc,q,i</w:t>
      </w:r>
      <w:r w:rsidRPr="004B32CF">
        <w:rPr>
          <w:bCs/>
          <w:lang w:val="it-IT"/>
        </w:rPr>
        <w:tab/>
        <w:t>=</w:t>
      </w:r>
      <w:r w:rsidRPr="004B32CF">
        <w:rPr>
          <w:bCs/>
          <w:lang w:val="it-IT"/>
        </w:rPr>
        <w:tab/>
        <w:t>Max (0, ((</w:t>
      </w:r>
      <w:r w:rsidRPr="004B32CF">
        <w:rPr>
          <w:bCs/>
          <w:position w:val="-22"/>
        </w:rPr>
        <w:object w:dxaOrig="220" w:dyaOrig="460" w14:anchorId="2185B08C">
          <v:shape id="_x0000_i1047" type="#_x0000_t75" style="width:10.65pt;height:22.55pt" o:ole="">
            <v:imagedata r:id="rId24" o:title=""/>
          </v:shape>
          <o:OLEObject Type="Embed" ProgID="Equation.3" ShapeID="_x0000_i1047" DrawAspect="Content" ObjectID="_1587532684" r:id="rId38"/>
        </w:object>
      </w:r>
      <w:r w:rsidRPr="004B32CF">
        <w:rPr>
          <w:bCs/>
          <w:lang w:val="it-IT"/>
        </w:rPr>
        <w:t>RTAML</w:t>
      </w:r>
      <w:r w:rsidRPr="004B32CF">
        <w:rPr>
          <w:bCs/>
          <w:i/>
          <w:vertAlign w:val="subscript"/>
          <w:lang w:val="it-IT"/>
        </w:rPr>
        <w:t>q,p,i</w:t>
      </w:r>
      <w:r w:rsidRPr="004B32CF">
        <w:rPr>
          <w:bCs/>
          <w:lang w:val="it-IT"/>
        </w:rPr>
        <w:t xml:space="preserve">) *4) + </w:t>
      </w:r>
      <w:r w:rsidRPr="004B32CF">
        <w:rPr>
          <w:bCs/>
          <w:position w:val="-22"/>
        </w:rPr>
        <w:object w:dxaOrig="220" w:dyaOrig="460" w14:anchorId="20D2BCE8">
          <v:shape id="_x0000_i1048" type="#_x0000_t75" style="width:10.65pt;height:22.55pt" o:ole="">
            <v:imagedata r:id="rId26" o:title=""/>
          </v:shape>
          <o:OLEObject Type="Embed" ProgID="Equation.3" ShapeID="_x0000_i1048" DrawAspect="Content" ObjectID="_1587532685" r:id="rId39"/>
        </w:object>
      </w:r>
      <w:r w:rsidRPr="004B32CF">
        <w:rPr>
          <w:bCs/>
          <w:position w:val="-22"/>
          <w:lang w:val="it-IT"/>
        </w:rPr>
        <w:t xml:space="preserve"> </w:t>
      </w:r>
      <w:r w:rsidRPr="004B32CF">
        <w:rPr>
          <w:bCs/>
          <w:lang w:val="it-IT"/>
        </w:rPr>
        <w:t xml:space="preserve">RTDCEXP </w:t>
      </w:r>
      <w:r w:rsidRPr="004B32CF">
        <w:rPr>
          <w:bCs/>
          <w:i/>
          <w:vertAlign w:val="subscript"/>
          <w:lang w:val="it-IT"/>
        </w:rPr>
        <w:t>q, p, i</w:t>
      </w:r>
      <w:r w:rsidRPr="004B32CF">
        <w:rPr>
          <w:bCs/>
          <w:lang w:val="it-IT"/>
        </w:rPr>
        <w:t xml:space="preserve"> – (</w:t>
      </w:r>
      <w:r w:rsidRPr="004B32CF">
        <w:rPr>
          <w:bCs/>
          <w:position w:val="-22"/>
        </w:rPr>
        <w:object w:dxaOrig="780" w:dyaOrig="460" w14:anchorId="4FA5E626">
          <v:shape id="_x0000_i1049" type="#_x0000_t75" style="width:37.55pt;height:23.15pt" o:ole="">
            <v:imagedata r:id="rId40" o:title=""/>
          </v:shape>
          <o:OLEObject Type="Embed" ProgID="Equation.3" ShapeID="_x0000_i1049" DrawAspect="Content" ObjectID="_1587532686" r:id="rId41"/>
        </w:object>
      </w:r>
      <w:r w:rsidRPr="004B32CF">
        <w:rPr>
          <w:bCs/>
        </w:rPr>
        <w:t>HASLSNAP</w:t>
      </w:r>
      <w:r w:rsidRPr="004B32CF">
        <w:rPr>
          <w:bCs/>
          <w:i/>
          <w:vertAlign w:val="subscript"/>
        </w:rPr>
        <w:t xml:space="preserve"> </w:t>
      </w:r>
      <w:proofErr w:type="spellStart"/>
      <w:r w:rsidRPr="004B32CF">
        <w:rPr>
          <w:bCs/>
          <w:i/>
          <w:vertAlign w:val="subscript"/>
        </w:rPr>
        <w:t>ruc</w:t>
      </w:r>
      <w:proofErr w:type="spellEnd"/>
      <w:r w:rsidRPr="004B32CF">
        <w:rPr>
          <w:bCs/>
          <w:i/>
          <w:vertAlign w:val="subscript"/>
        </w:rPr>
        <w:t>, q, r, h</w:t>
      </w:r>
      <w:r w:rsidRPr="004B32CF">
        <w:rPr>
          <w:bCs/>
        </w:rPr>
        <w:t xml:space="preserve"> + </w:t>
      </w:r>
      <w:r w:rsidRPr="004B32CF">
        <w:rPr>
          <w:bCs/>
          <w:lang w:val="it-IT"/>
        </w:rPr>
        <w:t>RUCCAPADJ</w:t>
      </w:r>
      <w:r w:rsidRPr="004B32CF">
        <w:rPr>
          <w:bCs/>
          <w:i/>
          <w:vertAlign w:val="subscript"/>
          <w:lang w:val="it-IT"/>
        </w:rPr>
        <w:t>q,i</w:t>
      </w:r>
      <w:r w:rsidRPr="004B32CF">
        <w:rPr>
          <w:bCs/>
          <w:lang w:val="it-IT"/>
        </w:rPr>
        <w:t>))</w:t>
      </w:r>
    </w:p>
    <w:p w14:paraId="7BB432DC" w14:textId="77777777" w:rsidR="004B32CF" w:rsidRPr="004B32CF" w:rsidRDefault="004B32CF" w:rsidP="004B32CF">
      <w:pPr>
        <w:spacing w:after="240"/>
        <w:ind w:left="720" w:hanging="720"/>
        <w:rPr>
          <w:iCs/>
        </w:rPr>
      </w:pPr>
      <w:r w:rsidRPr="004B32CF">
        <w:rPr>
          <w:iCs/>
        </w:rPr>
        <w:t>(11)</w:t>
      </w:r>
      <w:r w:rsidRPr="004B32CF">
        <w:rPr>
          <w:iCs/>
        </w:rPr>
        <w:tab/>
        <w:t>The amount of capacity that a QSE had in Real-Time for a 15-minute Settlement Interval, excluding capacity from IRRs, is:</w:t>
      </w:r>
    </w:p>
    <w:p w14:paraId="4B101516" w14:textId="77777777" w:rsidR="004B32CF" w:rsidRPr="004B32CF" w:rsidRDefault="004B32CF" w:rsidP="004B32CF">
      <w:pPr>
        <w:tabs>
          <w:tab w:val="left" w:pos="1440"/>
          <w:tab w:val="left" w:pos="3420"/>
        </w:tabs>
        <w:spacing w:before="240" w:after="240"/>
        <w:ind w:left="3420" w:hanging="2700"/>
        <w:rPr>
          <w:bCs/>
        </w:rPr>
      </w:pPr>
      <w:proofErr w:type="spellStart"/>
      <w:r w:rsidRPr="004B32CF">
        <w:rPr>
          <w:bCs/>
        </w:rPr>
        <w:t>RUCCAPADJ</w:t>
      </w:r>
      <w:r w:rsidRPr="004B32CF">
        <w:rPr>
          <w:bCs/>
          <w:i/>
          <w:vertAlign w:val="subscript"/>
        </w:rPr>
        <w:t>q,i</w:t>
      </w:r>
      <w:proofErr w:type="spellEnd"/>
      <w:r w:rsidRPr="004B32CF">
        <w:rPr>
          <w:bCs/>
        </w:rPr>
        <w:t xml:space="preserve"> =</w:t>
      </w:r>
      <w:r w:rsidRPr="004B32CF">
        <w:rPr>
          <w:bCs/>
        </w:rPr>
        <w:tab/>
      </w:r>
      <w:r w:rsidRPr="004B32CF">
        <w:rPr>
          <w:bCs/>
          <w:position w:val="-18"/>
        </w:rPr>
        <w:object w:dxaOrig="220" w:dyaOrig="420" w14:anchorId="2A7B1FCA">
          <v:shape id="_x0000_i1050" type="#_x0000_t75" style="width:10.65pt;height:21.3pt" o:ole="">
            <v:imagedata r:id="rId42" o:title=""/>
          </v:shape>
          <o:OLEObject Type="Embed" ProgID="Equation.3" ShapeID="_x0000_i1050" DrawAspect="Content" ObjectID="_1587532687" r:id="rId43"/>
        </w:object>
      </w:r>
      <w:proofErr w:type="spellStart"/>
      <w:r w:rsidRPr="004B32CF">
        <w:rPr>
          <w:bCs/>
        </w:rPr>
        <w:t>HASLADJ</w:t>
      </w:r>
      <w:r w:rsidRPr="004B32CF">
        <w:rPr>
          <w:bCs/>
          <w:i/>
          <w:vertAlign w:val="subscript"/>
        </w:rPr>
        <w:t>q,r,h</w:t>
      </w:r>
      <w:proofErr w:type="spellEnd"/>
      <w:r w:rsidRPr="004B32CF">
        <w:rPr>
          <w:bCs/>
        </w:rPr>
        <w:t xml:space="preserve"> + (</w:t>
      </w:r>
      <w:proofErr w:type="spellStart"/>
      <w:r w:rsidRPr="004B32CF">
        <w:rPr>
          <w:bCs/>
        </w:rPr>
        <w:t>RUCCPADJ</w:t>
      </w:r>
      <w:r w:rsidRPr="004B32CF">
        <w:rPr>
          <w:bCs/>
          <w:i/>
          <w:vertAlign w:val="subscript"/>
        </w:rPr>
        <w:t>q,h</w:t>
      </w:r>
      <w:proofErr w:type="spellEnd"/>
      <w:r w:rsidRPr="004B32CF">
        <w:rPr>
          <w:bCs/>
        </w:rPr>
        <w:t xml:space="preserve"> – </w:t>
      </w:r>
      <w:proofErr w:type="spellStart"/>
      <w:r w:rsidRPr="004B32CF">
        <w:rPr>
          <w:bCs/>
        </w:rPr>
        <w:t>RUCCSADJ</w:t>
      </w:r>
      <w:r w:rsidRPr="004B32CF">
        <w:rPr>
          <w:bCs/>
          <w:i/>
          <w:vertAlign w:val="subscript"/>
        </w:rPr>
        <w:t>q,h</w:t>
      </w:r>
      <w:proofErr w:type="spellEnd"/>
      <w:r w:rsidRPr="004B32CF">
        <w:rPr>
          <w:bCs/>
        </w:rPr>
        <w:t>) + (</w:t>
      </w:r>
      <w:r w:rsidRPr="004B32CF">
        <w:rPr>
          <w:bCs/>
          <w:position w:val="-22"/>
        </w:rPr>
        <w:object w:dxaOrig="220" w:dyaOrig="460" w14:anchorId="507F5602">
          <v:shape id="_x0000_i1051" type="#_x0000_t75" style="width:8.75pt;height:22.55pt" o:ole="">
            <v:imagedata r:id="rId30" o:title=""/>
          </v:shape>
          <o:OLEObject Type="Embed" ProgID="Equation.3" ShapeID="_x0000_i1051" DrawAspect="Content" ObjectID="_1587532688" r:id="rId44"/>
        </w:object>
      </w:r>
      <w:proofErr w:type="spellStart"/>
      <w:r w:rsidRPr="004B32CF">
        <w:rPr>
          <w:bCs/>
        </w:rPr>
        <w:t>DAEP</w:t>
      </w:r>
      <w:r w:rsidRPr="004B32CF">
        <w:rPr>
          <w:bCs/>
          <w:i/>
          <w:vertAlign w:val="subscript"/>
        </w:rPr>
        <w:t>q,p,h</w:t>
      </w:r>
      <w:proofErr w:type="spellEnd"/>
      <w:r w:rsidRPr="004B32CF">
        <w:rPr>
          <w:bCs/>
        </w:rPr>
        <w:t xml:space="preserve"> – </w:t>
      </w:r>
      <w:r w:rsidRPr="004B32CF">
        <w:rPr>
          <w:bCs/>
          <w:position w:val="-22"/>
        </w:rPr>
        <w:object w:dxaOrig="220" w:dyaOrig="460" w14:anchorId="40136B76">
          <v:shape id="_x0000_i1052" type="#_x0000_t75" style="width:10.65pt;height:22.55pt" o:ole="">
            <v:imagedata r:id="rId32" o:title=""/>
          </v:shape>
          <o:OLEObject Type="Embed" ProgID="Equation.3" ShapeID="_x0000_i1052" DrawAspect="Content" ObjectID="_1587532689" r:id="rId45"/>
        </w:object>
      </w:r>
      <w:proofErr w:type="spellStart"/>
      <w:r w:rsidRPr="004B32CF">
        <w:rPr>
          <w:bCs/>
        </w:rPr>
        <w:t>DAES</w:t>
      </w:r>
      <w:r w:rsidRPr="004B32CF">
        <w:rPr>
          <w:bCs/>
          <w:i/>
          <w:vertAlign w:val="subscript"/>
        </w:rPr>
        <w:t>q,p,h</w:t>
      </w:r>
      <w:proofErr w:type="spellEnd"/>
      <w:r w:rsidRPr="004B32CF">
        <w:rPr>
          <w:bCs/>
        </w:rPr>
        <w:t>) + (</w:t>
      </w:r>
      <w:r w:rsidRPr="004B32CF">
        <w:rPr>
          <w:bCs/>
          <w:position w:val="-22"/>
        </w:rPr>
        <w:object w:dxaOrig="220" w:dyaOrig="460" w14:anchorId="440E5473">
          <v:shape id="_x0000_i1053" type="#_x0000_t75" style="width:10.65pt;height:22.55pt" o:ole="">
            <v:imagedata r:id="rId30" o:title=""/>
          </v:shape>
          <o:OLEObject Type="Embed" ProgID="Equation.3" ShapeID="_x0000_i1053" DrawAspect="Content" ObjectID="_1587532690" r:id="rId46"/>
        </w:object>
      </w:r>
      <w:proofErr w:type="spellStart"/>
      <w:r w:rsidRPr="004B32CF">
        <w:rPr>
          <w:bCs/>
        </w:rPr>
        <w:t>RTQQEPADJ</w:t>
      </w:r>
      <w:r w:rsidRPr="004B32CF">
        <w:rPr>
          <w:bCs/>
          <w:i/>
          <w:vertAlign w:val="subscript"/>
        </w:rPr>
        <w:t>q,p,i</w:t>
      </w:r>
      <w:proofErr w:type="spellEnd"/>
      <w:r w:rsidRPr="004B32CF">
        <w:rPr>
          <w:bCs/>
        </w:rPr>
        <w:t xml:space="preserve"> – </w:t>
      </w:r>
      <w:r w:rsidRPr="004B32CF">
        <w:rPr>
          <w:bCs/>
          <w:position w:val="-22"/>
        </w:rPr>
        <w:object w:dxaOrig="220" w:dyaOrig="460" w14:anchorId="74CA9DA9">
          <v:shape id="_x0000_i1054" type="#_x0000_t75" style="width:10.65pt;height:22.55pt" o:ole="">
            <v:imagedata r:id="rId30" o:title=""/>
          </v:shape>
          <o:OLEObject Type="Embed" ProgID="Equation.3" ShapeID="_x0000_i1054" DrawAspect="Content" ObjectID="_1587532691" r:id="rId47"/>
        </w:object>
      </w:r>
      <w:proofErr w:type="spellStart"/>
      <w:r w:rsidRPr="004B32CF">
        <w:rPr>
          <w:bCs/>
        </w:rPr>
        <w:t>RTQQESADJ</w:t>
      </w:r>
      <w:r w:rsidRPr="004B32CF">
        <w:rPr>
          <w:bCs/>
          <w:i/>
          <w:vertAlign w:val="subscript"/>
        </w:rPr>
        <w:t>q,p,i</w:t>
      </w:r>
      <w:proofErr w:type="spellEnd"/>
      <w:r w:rsidRPr="004B32CF">
        <w:rPr>
          <w:bCs/>
        </w:rPr>
        <w:t xml:space="preserve">) + </w:t>
      </w:r>
      <w:r w:rsidRPr="004B32CF">
        <w:rPr>
          <w:bCs/>
          <w:position w:val="-22"/>
        </w:rPr>
        <w:object w:dxaOrig="220" w:dyaOrig="460" w14:anchorId="1C0F4D17">
          <v:shape id="_x0000_i1055" type="#_x0000_t75" style="width:8.75pt;height:22.55pt" o:ole="">
            <v:imagedata r:id="rId30" o:title=""/>
          </v:shape>
          <o:OLEObject Type="Embed" ProgID="Equation.3" ShapeID="_x0000_i1055" DrawAspect="Content" ObjectID="_1587532692" r:id="rId48"/>
        </w:object>
      </w:r>
      <w:r w:rsidRPr="004B32CF">
        <w:rPr>
          <w:bCs/>
          <w:position w:val="-22"/>
        </w:rPr>
        <w:t xml:space="preserve"> </w:t>
      </w:r>
      <w:r w:rsidRPr="004B32CF">
        <w:rPr>
          <w:bCs/>
        </w:rPr>
        <w:t xml:space="preserve">DCIMPADJ </w:t>
      </w:r>
      <w:r w:rsidRPr="004B32CF">
        <w:rPr>
          <w:bCs/>
          <w:i/>
          <w:vertAlign w:val="subscript"/>
        </w:rPr>
        <w:t xml:space="preserve">q, p, </w:t>
      </w:r>
      <w:proofErr w:type="spellStart"/>
      <w:r w:rsidRPr="004B32CF">
        <w:rPr>
          <w:bCs/>
          <w:i/>
          <w:vertAlign w:val="subscript"/>
        </w:rPr>
        <w:t>i</w:t>
      </w:r>
      <w:proofErr w:type="spellEnd"/>
    </w:p>
    <w:p w14:paraId="4305CDE0" w14:textId="77777777" w:rsidR="004B32CF" w:rsidRPr="004B32CF" w:rsidRDefault="004B32CF" w:rsidP="004B32CF">
      <w:pPr>
        <w:tabs>
          <w:tab w:val="left" w:pos="1440"/>
          <w:tab w:val="left" w:pos="3420"/>
        </w:tabs>
        <w:spacing w:before="240"/>
        <w:rPr>
          <w:bCs/>
        </w:rPr>
      </w:pPr>
      <w:r w:rsidRPr="004B32CF">
        <w:rPr>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4B32CF" w:rsidRPr="004B32CF" w14:paraId="573A6A47" w14:textId="77777777" w:rsidTr="00AA4C37">
        <w:trPr>
          <w:cantSplit/>
          <w:tblHeader/>
        </w:trPr>
        <w:tc>
          <w:tcPr>
            <w:tcW w:w="1096" w:type="pct"/>
          </w:tcPr>
          <w:p w14:paraId="50B7DEE5" w14:textId="77777777" w:rsidR="004B32CF" w:rsidRPr="004B32CF" w:rsidRDefault="004B32CF" w:rsidP="004B32CF">
            <w:pPr>
              <w:spacing w:after="240"/>
              <w:rPr>
                <w:b/>
                <w:iCs/>
                <w:sz w:val="20"/>
                <w:szCs w:val="20"/>
              </w:rPr>
            </w:pPr>
            <w:r w:rsidRPr="004B32CF">
              <w:rPr>
                <w:b/>
                <w:iCs/>
                <w:sz w:val="20"/>
                <w:szCs w:val="20"/>
              </w:rPr>
              <w:t>Variable</w:t>
            </w:r>
          </w:p>
        </w:tc>
        <w:tc>
          <w:tcPr>
            <w:tcW w:w="383" w:type="pct"/>
          </w:tcPr>
          <w:p w14:paraId="38EECCD6" w14:textId="77777777" w:rsidR="004B32CF" w:rsidRPr="004B32CF" w:rsidRDefault="004B32CF" w:rsidP="004B32CF">
            <w:pPr>
              <w:spacing w:after="240"/>
              <w:jc w:val="center"/>
              <w:rPr>
                <w:b/>
                <w:iCs/>
                <w:sz w:val="20"/>
                <w:szCs w:val="20"/>
              </w:rPr>
            </w:pPr>
            <w:r w:rsidRPr="004B32CF">
              <w:rPr>
                <w:b/>
                <w:iCs/>
                <w:sz w:val="20"/>
                <w:szCs w:val="20"/>
              </w:rPr>
              <w:t>Unit</w:t>
            </w:r>
          </w:p>
        </w:tc>
        <w:tc>
          <w:tcPr>
            <w:tcW w:w="3521" w:type="pct"/>
          </w:tcPr>
          <w:p w14:paraId="3C34F8D2" w14:textId="77777777" w:rsidR="004B32CF" w:rsidRPr="004B32CF" w:rsidRDefault="004B32CF" w:rsidP="004B32CF">
            <w:pPr>
              <w:spacing w:after="240"/>
              <w:rPr>
                <w:b/>
                <w:iCs/>
                <w:sz w:val="20"/>
                <w:szCs w:val="20"/>
              </w:rPr>
            </w:pPr>
            <w:r w:rsidRPr="004B32CF">
              <w:rPr>
                <w:b/>
                <w:iCs/>
                <w:sz w:val="20"/>
                <w:szCs w:val="20"/>
              </w:rPr>
              <w:t>Definition</w:t>
            </w:r>
          </w:p>
        </w:tc>
      </w:tr>
      <w:tr w:rsidR="004B32CF" w:rsidRPr="004B32CF" w14:paraId="519CC93F" w14:textId="77777777" w:rsidTr="00AA4C37">
        <w:trPr>
          <w:cantSplit/>
        </w:trPr>
        <w:tc>
          <w:tcPr>
            <w:tcW w:w="1096" w:type="pct"/>
          </w:tcPr>
          <w:p w14:paraId="770C0566" w14:textId="77777777" w:rsidR="004B32CF" w:rsidRPr="004B32CF" w:rsidRDefault="004B32CF" w:rsidP="004B32CF">
            <w:pPr>
              <w:spacing w:after="60"/>
              <w:rPr>
                <w:iCs/>
                <w:sz w:val="20"/>
                <w:szCs w:val="20"/>
              </w:rPr>
            </w:pPr>
            <w:proofErr w:type="spellStart"/>
            <w:r w:rsidRPr="004B32CF">
              <w:rPr>
                <w:iCs/>
                <w:sz w:val="20"/>
                <w:szCs w:val="20"/>
              </w:rPr>
              <w:t>RUCSFRS</w:t>
            </w:r>
            <w:r w:rsidRPr="004B32CF">
              <w:rPr>
                <w:i/>
                <w:iCs/>
                <w:sz w:val="20"/>
                <w:szCs w:val="20"/>
                <w:vertAlign w:val="subscript"/>
              </w:rPr>
              <w:t>ruc,i,q</w:t>
            </w:r>
            <w:proofErr w:type="spellEnd"/>
          </w:p>
        </w:tc>
        <w:tc>
          <w:tcPr>
            <w:tcW w:w="383" w:type="pct"/>
          </w:tcPr>
          <w:p w14:paraId="23381191"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3906B6BA" w14:textId="77777777" w:rsidR="004B32CF" w:rsidRPr="004B32CF" w:rsidRDefault="004B32CF" w:rsidP="004B32CF">
            <w:pPr>
              <w:spacing w:after="60"/>
              <w:rPr>
                <w:iCs/>
                <w:sz w:val="20"/>
                <w:szCs w:val="20"/>
              </w:rPr>
            </w:pPr>
            <w:r w:rsidRPr="004B32CF">
              <w:rPr>
                <w:i/>
                <w:iCs/>
                <w:sz w:val="20"/>
                <w:szCs w:val="20"/>
              </w:rPr>
              <w:t>RUC Shortfall Ratio Share</w:t>
            </w:r>
            <w:r w:rsidRPr="004B32CF">
              <w:rPr>
                <w:iCs/>
                <w:sz w:val="20"/>
                <w:szCs w:val="20"/>
              </w:rPr>
              <w:t>—The ratio of the QSE’s capacity shortfall to the sum of all QSEs’ capacity shortfalls, for the RUC process, for the 15-minute Settlement Interval.</w:t>
            </w:r>
          </w:p>
        </w:tc>
      </w:tr>
      <w:tr w:rsidR="004B32CF" w:rsidRPr="004B32CF" w14:paraId="70EC69AD" w14:textId="77777777" w:rsidTr="00AA4C37">
        <w:trPr>
          <w:cantSplit/>
        </w:trPr>
        <w:tc>
          <w:tcPr>
            <w:tcW w:w="1096" w:type="pct"/>
          </w:tcPr>
          <w:p w14:paraId="06E16143" w14:textId="77777777" w:rsidR="004B32CF" w:rsidRPr="004B32CF" w:rsidRDefault="004B32CF" w:rsidP="004B32CF">
            <w:pPr>
              <w:spacing w:after="60"/>
              <w:rPr>
                <w:iCs/>
                <w:sz w:val="20"/>
                <w:szCs w:val="20"/>
              </w:rPr>
            </w:pPr>
            <w:proofErr w:type="spellStart"/>
            <w:r w:rsidRPr="004B32CF">
              <w:rPr>
                <w:iCs/>
                <w:sz w:val="20"/>
                <w:szCs w:val="20"/>
              </w:rPr>
              <w:t>RUCSF</w:t>
            </w:r>
            <w:r w:rsidRPr="004B32CF">
              <w:rPr>
                <w:i/>
                <w:iCs/>
                <w:sz w:val="20"/>
                <w:szCs w:val="20"/>
                <w:vertAlign w:val="subscript"/>
              </w:rPr>
              <w:t>ruc,i,q</w:t>
            </w:r>
            <w:proofErr w:type="spellEnd"/>
          </w:p>
        </w:tc>
        <w:tc>
          <w:tcPr>
            <w:tcW w:w="383" w:type="pct"/>
          </w:tcPr>
          <w:p w14:paraId="0F5D05FC"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7EBB4253" w14:textId="77777777" w:rsidR="004B32CF" w:rsidRPr="004B32CF" w:rsidRDefault="004B32CF" w:rsidP="004B32CF">
            <w:pPr>
              <w:spacing w:after="60"/>
              <w:rPr>
                <w:iCs/>
                <w:sz w:val="20"/>
                <w:szCs w:val="20"/>
              </w:rPr>
            </w:pPr>
            <w:r w:rsidRPr="004B32CF">
              <w:rPr>
                <w:i/>
                <w:iCs/>
                <w:sz w:val="20"/>
                <w:szCs w:val="20"/>
              </w:rPr>
              <w:t>RUC Shortfall</w:t>
            </w:r>
            <w:r w:rsidRPr="004B32CF">
              <w:rPr>
                <w:iCs/>
                <w:sz w:val="20"/>
                <w:szCs w:val="20"/>
              </w:rPr>
              <w:t xml:space="preserve">—The QSE </w:t>
            </w:r>
            <w:r w:rsidRPr="004B32CF">
              <w:rPr>
                <w:i/>
                <w:iCs/>
                <w:sz w:val="20"/>
                <w:szCs w:val="20"/>
              </w:rPr>
              <w:t>q</w:t>
            </w:r>
            <w:r w:rsidRPr="004B32CF">
              <w:rPr>
                <w:iCs/>
                <w:sz w:val="20"/>
                <w:szCs w:val="20"/>
              </w:rPr>
              <w:t>’s capacity shortfall for the RUC process for the 15-minute Settlement Interval.</w:t>
            </w:r>
          </w:p>
        </w:tc>
      </w:tr>
      <w:tr w:rsidR="004B32CF" w:rsidRPr="004B32CF" w14:paraId="2A3937F8" w14:textId="77777777" w:rsidTr="00AA4C37">
        <w:trPr>
          <w:cantSplit/>
        </w:trPr>
        <w:tc>
          <w:tcPr>
            <w:tcW w:w="1096" w:type="pct"/>
          </w:tcPr>
          <w:p w14:paraId="389F180C" w14:textId="77777777" w:rsidR="004B32CF" w:rsidRPr="004B32CF" w:rsidRDefault="004B32CF" w:rsidP="004B32CF">
            <w:pPr>
              <w:spacing w:after="60"/>
              <w:rPr>
                <w:iCs/>
                <w:sz w:val="20"/>
                <w:szCs w:val="20"/>
              </w:rPr>
            </w:pPr>
            <w:proofErr w:type="spellStart"/>
            <w:r w:rsidRPr="004B32CF">
              <w:rPr>
                <w:iCs/>
                <w:sz w:val="20"/>
                <w:szCs w:val="20"/>
              </w:rPr>
              <w:t>RUCSFTOT</w:t>
            </w:r>
            <w:r w:rsidRPr="004B32CF">
              <w:rPr>
                <w:i/>
                <w:iCs/>
                <w:sz w:val="20"/>
                <w:szCs w:val="20"/>
                <w:vertAlign w:val="subscript"/>
              </w:rPr>
              <w:t>ruc,i</w:t>
            </w:r>
            <w:proofErr w:type="spellEnd"/>
          </w:p>
        </w:tc>
        <w:tc>
          <w:tcPr>
            <w:tcW w:w="383" w:type="pct"/>
          </w:tcPr>
          <w:p w14:paraId="4A6A441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69C44934" w14:textId="77777777" w:rsidR="004B32CF" w:rsidRPr="004B32CF" w:rsidRDefault="004B32CF" w:rsidP="004B32CF">
            <w:pPr>
              <w:spacing w:after="60"/>
              <w:rPr>
                <w:i/>
                <w:iCs/>
                <w:sz w:val="20"/>
                <w:szCs w:val="20"/>
              </w:rPr>
            </w:pPr>
            <w:r w:rsidRPr="004B32CF">
              <w:rPr>
                <w:i/>
                <w:iCs/>
                <w:sz w:val="20"/>
                <w:szCs w:val="20"/>
              </w:rPr>
              <w:t>RUC Shortfall Total</w:t>
            </w:r>
            <w:r w:rsidRPr="004B32CF">
              <w:rPr>
                <w:iCs/>
                <w:sz w:val="20"/>
                <w:szCs w:val="20"/>
              </w:rPr>
              <w:t>—The sum of all QSEs’ capacity shortfalls, for a RUC process, for a 15-minute Settlement Interval.</w:t>
            </w:r>
          </w:p>
        </w:tc>
      </w:tr>
      <w:tr w:rsidR="004B32CF" w:rsidRPr="004B32CF" w14:paraId="210C5559" w14:textId="77777777" w:rsidTr="00AA4C37">
        <w:trPr>
          <w:cantSplit/>
        </w:trPr>
        <w:tc>
          <w:tcPr>
            <w:tcW w:w="1096" w:type="pct"/>
          </w:tcPr>
          <w:p w14:paraId="7024E408" w14:textId="77777777" w:rsidR="004B32CF" w:rsidRPr="004B32CF" w:rsidRDefault="004B32CF" w:rsidP="004B32CF">
            <w:pPr>
              <w:spacing w:after="60"/>
              <w:rPr>
                <w:iCs/>
                <w:sz w:val="20"/>
                <w:szCs w:val="20"/>
              </w:rPr>
            </w:pPr>
            <w:proofErr w:type="spellStart"/>
            <w:r w:rsidRPr="004B32CF">
              <w:rPr>
                <w:iCs/>
                <w:sz w:val="20"/>
                <w:szCs w:val="20"/>
              </w:rPr>
              <w:t>RUCSFSNAP</w:t>
            </w:r>
            <w:r w:rsidRPr="004B32CF">
              <w:rPr>
                <w:i/>
                <w:iCs/>
                <w:sz w:val="20"/>
                <w:szCs w:val="20"/>
                <w:vertAlign w:val="subscript"/>
              </w:rPr>
              <w:t>ruc,</w:t>
            </w:r>
            <w:r w:rsidRPr="004B32CF">
              <w:rPr>
                <w:iCs/>
                <w:sz w:val="20"/>
                <w:szCs w:val="20"/>
                <w:vertAlign w:val="subscript"/>
              </w:rPr>
              <w:t>q</w:t>
            </w:r>
            <w:r w:rsidRPr="004B32CF">
              <w:rPr>
                <w:i/>
                <w:iCs/>
                <w:sz w:val="20"/>
                <w:szCs w:val="20"/>
                <w:vertAlign w:val="subscript"/>
              </w:rPr>
              <w:t>,i</w:t>
            </w:r>
            <w:proofErr w:type="spellEnd"/>
          </w:p>
        </w:tc>
        <w:tc>
          <w:tcPr>
            <w:tcW w:w="383" w:type="pct"/>
          </w:tcPr>
          <w:p w14:paraId="524CF6EC"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6DA9AADA" w14:textId="77777777" w:rsidR="004B32CF" w:rsidRPr="004B32CF" w:rsidRDefault="004B32CF" w:rsidP="004B32CF">
            <w:pPr>
              <w:spacing w:after="60"/>
              <w:rPr>
                <w:iCs/>
                <w:sz w:val="20"/>
                <w:szCs w:val="20"/>
              </w:rPr>
            </w:pPr>
            <w:r w:rsidRPr="004B32CF">
              <w:rPr>
                <w:i/>
                <w:iCs/>
                <w:sz w:val="20"/>
                <w:szCs w:val="20"/>
              </w:rPr>
              <w:t>RUC Shortfall at Snapshot</w:t>
            </w:r>
            <w:r w:rsidRPr="004B32CF">
              <w:rPr>
                <w:iCs/>
                <w:sz w:val="20"/>
                <w:szCs w:val="20"/>
              </w:rPr>
              <w:t xml:space="preserve">—The QSE </w:t>
            </w:r>
            <w:r w:rsidRPr="004B32CF">
              <w:rPr>
                <w:i/>
                <w:iCs/>
                <w:sz w:val="20"/>
                <w:szCs w:val="20"/>
              </w:rPr>
              <w:t>q</w:t>
            </w:r>
            <w:r w:rsidRPr="004B32CF">
              <w:rPr>
                <w:iCs/>
                <w:sz w:val="20"/>
                <w:szCs w:val="20"/>
              </w:rPr>
              <w:t>’s capacity shortfall according to the snapshot for the RUC process for the 15-minute Settlement Interval.</w:t>
            </w:r>
          </w:p>
        </w:tc>
      </w:tr>
      <w:tr w:rsidR="004B32CF" w:rsidRPr="004B32CF" w14:paraId="422DFBAC" w14:textId="77777777" w:rsidTr="00AA4C37">
        <w:trPr>
          <w:cantSplit/>
        </w:trPr>
        <w:tc>
          <w:tcPr>
            <w:tcW w:w="1096" w:type="pct"/>
          </w:tcPr>
          <w:p w14:paraId="7132FD63" w14:textId="77777777" w:rsidR="004B32CF" w:rsidRPr="004B32CF" w:rsidRDefault="004B32CF" w:rsidP="004B32CF">
            <w:pPr>
              <w:spacing w:after="60"/>
              <w:rPr>
                <w:iCs/>
                <w:sz w:val="20"/>
                <w:szCs w:val="20"/>
              </w:rPr>
            </w:pPr>
            <w:proofErr w:type="spellStart"/>
            <w:r w:rsidRPr="004B32CF">
              <w:rPr>
                <w:iCs/>
                <w:sz w:val="20"/>
                <w:szCs w:val="20"/>
              </w:rPr>
              <w:t>RUCSFADJ</w:t>
            </w:r>
            <w:r w:rsidRPr="004B32CF">
              <w:rPr>
                <w:i/>
                <w:iCs/>
                <w:sz w:val="20"/>
                <w:szCs w:val="20"/>
                <w:vertAlign w:val="subscript"/>
              </w:rPr>
              <w:t>ruc,q,i</w:t>
            </w:r>
            <w:proofErr w:type="spellEnd"/>
          </w:p>
        </w:tc>
        <w:tc>
          <w:tcPr>
            <w:tcW w:w="383" w:type="pct"/>
          </w:tcPr>
          <w:p w14:paraId="4C2FB8CC"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DD1516F" w14:textId="77777777" w:rsidR="004B32CF" w:rsidRPr="004B32CF" w:rsidRDefault="004B32CF" w:rsidP="004B32CF">
            <w:pPr>
              <w:spacing w:after="60"/>
              <w:rPr>
                <w:iCs/>
                <w:sz w:val="20"/>
                <w:szCs w:val="20"/>
              </w:rPr>
            </w:pPr>
            <w:r w:rsidRPr="004B32CF">
              <w:rPr>
                <w:i/>
                <w:iCs/>
                <w:sz w:val="20"/>
                <w:szCs w:val="20"/>
              </w:rPr>
              <w:t>RUC Shortfall at Adjustment Period</w:t>
            </w:r>
            <w:r w:rsidRPr="004B32CF">
              <w:rPr>
                <w:iCs/>
                <w:sz w:val="20"/>
                <w:szCs w:val="20"/>
              </w:rPr>
              <w:t xml:space="preserve">—The QSE </w:t>
            </w:r>
            <w:r w:rsidRPr="004B32CF">
              <w:rPr>
                <w:i/>
                <w:iCs/>
                <w:sz w:val="20"/>
                <w:szCs w:val="20"/>
              </w:rPr>
              <w:t>q</w:t>
            </w:r>
            <w:r w:rsidRPr="004B32CF">
              <w:rPr>
                <w:iCs/>
                <w:sz w:val="20"/>
                <w:szCs w:val="20"/>
              </w:rPr>
              <w:t>’s Adjustment Period capacity shortfall, including capacity from IRRs as seen in the snapshot for the RUC process, for the 15-minute Settlement Interval.</w:t>
            </w:r>
          </w:p>
        </w:tc>
      </w:tr>
      <w:tr w:rsidR="004B32CF" w:rsidRPr="004B32CF" w14:paraId="300F5C21" w14:textId="77777777" w:rsidTr="00AA4C37">
        <w:trPr>
          <w:cantSplit/>
        </w:trPr>
        <w:tc>
          <w:tcPr>
            <w:tcW w:w="1096" w:type="pct"/>
          </w:tcPr>
          <w:p w14:paraId="791CC1FC" w14:textId="77777777" w:rsidR="004B32CF" w:rsidRPr="004B32CF" w:rsidRDefault="004B32CF" w:rsidP="004B32CF">
            <w:pPr>
              <w:spacing w:after="60"/>
              <w:rPr>
                <w:iCs/>
                <w:sz w:val="20"/>
                <w:szCs w:val="20"/>
              </w:rPr>
            </w:pPr>
            <w:proofErr w:type="spellStart"/>
            <w:r w:rsidRPr="004B32CF">
              <w:rPr>
                <w:iCs/>
                <w:sz w:val="20"/>
                <w:szCs w:val="20"/>
              </w:rPr>
              <w:t>RUCCAPCREDIT</w:t>
            </w:r>
            <w:r w:rsidRPr="004B32CF">
              <w:rPr>
                <w:i/>
                <w:iCs/>
                <w:sz w:val="20"/>
                <w:szCs w:val="20"/>
                <w:vertAlign w:val="subscript"/>
              </w:rPr>
              <w:t>q,i,z</w:t>
            </w:r>
            <w:proofErr w:type="spellEnd"/>
          </w:p>
        </w:tc>
        <w:tc>
          <w:tcPr>
            <w:tcW w:w="383" w:type="pct"/>
          </w:tcPr>
          <w:p w14:paraId="5F4ACBD8"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37AFB81" w14:textId="77777777" w:rsidR="004B32CF" w:rsidRPr="004B32CF" w:rsidRDefault="004B32CF" w:rsidP="004B32CF">
            <w:pPr>
              <w:spacing w:after="60"/>
              <w:rPr>
                <w:i/>
                <w:iCs/>
                <w:sz w:val="20"/>
                <w:szCs w:val="20"/>
              </w:rPr>
            </w:pPr>
            <w:r w:rsidRPr="004B32CF">
              <w:rPr>
                <w:i/>
                <w:iCs/>
                <w:sz w:val="20"/>
                <w:szCs w:val="20"/>
              </w:rPr>
              <w:t>RUC Capacity Credit by QSE</w:t>
            </w:r>
            <w:r w:rsidRPr="004B32CF">
              <w:rPr>
                <w:iCs/>
                <w:sz w:val="20"/>
                <w:szCs w:val="20"/>
              </w:rPr>
              <w:t>—The capacity credit resulting from capacity paid through the RUC Capacity-Short Amount for the 15-minute Settlement Interval.</w:t>
            </w:r>
          </w:p>
        </w:tc>
      </w:tr>
      <w:tr w:rsidR="004B32CF" w:rsidRPr="004B32CF" w14:paraId="70E18FE6" w14:textId="77777777" w:rsidTr="00AA4C37">
        <w:trPr>
          <w:cantSplit/>
        </w:trPr>
        <w:tc>
          <w:tcPr>
            <w:tcW w:w="1096" w:type="pct"/>
          </w:tcPr>
          <w:p w14:paraId="584E36C7" w14:textId="77777777" w:rsidR="004B32CF" w:rsidRPr="004B32CF" w:rsidRDefault="004B32CF" w:rsidP="004B32CF">
            <w:pPr>
              <w:spacing w:after="60"/>
              <w:rPr>
                <w:iCs/>
                <w:sz w:val="20"/>
                <w:szCs w:val="20"/>
              </w:rPr>
            </w:pPr>
            <w:proofErr w:type="spellStart"/>
            <w:r w:rsidRPr="004B32CF">
              <w:rPr>
                <w:iCs/>
                <w:sz w:val="20"/>
                <w:szCs w:val="20"/>
              </w:rPr>
              <w:t>RTAML</w:t>
            </w:r>
            <w:r w:rsidRPr="004B32CF">
              <w:rPr>
                <w:i/>
                <w:iCs/>
                <w:sz w:val="20"/>
                <w:szCs w:val="20"/>
                <w:vertAlign w:val="subscript"/>
              </w:rPr>
              <w:t>q,p,i</w:t>
            </w:r>
            <w:proofErr w:type="spellEnd"/>
          </w:p>
        </w:tc>
        <w:tc>
          <w:tcPr>
            <w:tcW w:w="383" w:type="pct"/>
          </w:tcPr>
          <w:p w14:paraId="4B98537F" w14:textId="77777777" w:rsidR="004B32CF" w:rsidRPr="004B32CF" w:rsidRDefault="004B32CF" w:rsidP="004B32CF">
            <w:pPr>
              <w:spacing w:after="60"/>
              <w:jc w:val="center"/>
              <w:rPr>
                <w:iCs/>
                <w:sz w:val="20"/>
                <w:szCs w:val="20"/>
              </w:rPr>
            </w:pPr>
            <w:r w:rsidRPr="004B32CF">
              <w:rPr>
                <w:iCs/>
                <w:sz w:val="20"/>
                <w:szCs w:val="20"/>
              </w:rPr>
              <w:t>MWh</w:t>
            </w:r>
          </w:p>
        </w:tc>
        <w:tc>
          <w:tcPr>
            <w:tcW w:w="3521" w:type="pct"/>
          </w:tcPr>
          <w:p w14:paraId="2DC81BDC" w14:textId="77777777" w:rsidR="004B32CF" w:rsidRPr="004B32CF" w:rsidRDefault="004B32CF" w:rsidP="004B32CF">
            <w:pPr>
              <w:spacing w:after="60"/>
              <w:rPr>
                <w:i/>
                <w:iCs/>
                <w:sz w:val="20"/>
                <w:szCs w:val="20"/>
              </w:rPr>
            </w:pPr>
            <w:r w:rsidRPr="004B32CF">
              <w:rPr>
                <w:i/>
                <w:iCs/>
                <w:sz w:val="20"/>
                <w:szCs w:val="20"/>
              </w:rPr>
              <w:t>Real-Time Adjusted Metered Load</w:t>
            </w:r>
            <w:r w:rsidRPr="004B32CF">
              <w:rPr>
                <w:iCs/>
                <w:sz w:val="20"/>
                <w:szCs w:val="20"/>
              </w:rPr>
              <w:t xml:space="preserve">—The QSE </w:t>
            </w:r>
            <w:r w:rsidRPr="004B32CF">
              <w:rPr>
                <w:i/>
                <w:iCs/>
                <w:sz w:val="20"/>
                <w:szCs w:val="20"/>
              </w:rPr>
              <w:t>q</w:t>
            </w:r>
            <w:r w:rsidRPr="004B32CF">
              <w:rPr>
                <w:iCs/>
                <w:sz w:val="20"/>
                <w:szCs w:val="20"/>
              </w:rPr>
              <w:t xml:space="preserve">’s Adjusted Metered Load (AML) at the Settlement Point </w:t>
            </w:r>
            <w:r w:rsidRPr="004B32CF">
              <w:rPr>
                <w:i/>
                <w:iCs/>
                <w:sz w:val="20"/>
                <w:szCs w:val="20"/>
              </w:rPr>
              <w:t>p</w:t>
            </w:r>
            <w:r w:rsidRPr="004B32CF">
              <w:rPr>
                <w:iCs/>
                <w:sz w:val="20"/>
                <w:szCs w:val="20"/>
              </w:rPr>
              <w:t xml:space="preserve"> for the 15-minute Settlement Interval.</w:t>
            </w:r>
          </w:p>
        </w:tc>
      </w:tr>
      <w:tr w:rsidR="004B32CF" w:rsidRPr="004B32CF" w14:paraId="6D0022C3" w14:textId="77777777" w:rsidTr="00AA4C37">
        <w:trPr>
          <w:cantSplit/>
        </w:trPr>
        <w:tc>
          <w:tcPr>
            <w:tcW w:w="1096" w:type="pct"/>
          </w:tcPr>
          <w:p w14:paraId="185A679D" w14:textId="77777777" w:rsidR="004B32CF" w:rsidRPr="004B32CF" w:rsidRDefault="004B32CF" w:rsidP="004B32CF">
            <w:pPr>
              <w:spacing w:after="60"/>
              <w:rPr>
                <w:iCs/>
                <w:sz w:val="20"/>
                <w:szCs w:val="20"/>
              </w:rPr>
            </w:pPr>
            <w:proofErr w:type="spellStart"/>
            <w:r w:rsidRPr="004B32CF">
              <w:rPr>
                <w:iCs/>
                <w:sz w:val="20"/>
                <w:szCs w:val="20"/>
              </w:rPr>
              <w:t>RUCCAPSNAP</w:t>
            </w:r>
            <w:r w:rsidRPr="004B32CF">
              <w:rPr>
                <w:i/>
                <w:iCs/>
                <w:sz w:val="20"/>
                <w:szCs w:val="20"/>
                <w:vertAlign w:val="subscript"/>
              </w:rPr>
              <w:t>ruc,q,i</w:t>
            </w:r>
            <w:proofErr w:type="spellEnd"/>
          </w:p>
        </w:tc>
        <w:tc>
          <w:tcPr>
            <w:tcW w:w="383" w:type="pct"/>
          </w:tcPr>
          <w:p w14:paraId="5F45ABA7"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0ED719A9" w14:textId="77777777" w:rsidR="004B32CF" w:rsidRPr="004B32CF" w:rsidRDefault="004B32CF" w:rsidP="004B32CF">
            <w:pPr>
              <w:spacing w:after="60"/>
              <w:rPr>
                <w:i/>
                <w:iCs/>
                <w:sz w:val="20"/>
                <w:szCs w:val="20"/>
              </w:rPr>
            </w:pPr>
            <w:r w:rsidRPr="004B32CF">
              <w:rPr>
                <w:i/>
                <w:iCs/>
                <w:sz w:val="20"/>
                <w:szCs w:val="20"/>
              </w:rPr>
              <w:t>RUC Capacity Snapshot at time of RUC</w:t>
            </w:r>
            <w:r w:rsidRPr="004B32CF">
              <w:rPr>
                <w:iCs/>
                <w:sz w:val="20"/>
                <w:szCs w:val="20"/>
              </w:rPr>
              <w:t xml:space="preserve">—The amount of the QSE’s calculated capacity in the COP and Trades Snapshot for a 15-minute Settlement Interval.  </w:t>
            </w:r>
          </w:p>
        </w:tc>
      </w:tr>
      <w:tr w:rsidR="004B32CF" w:rsidRPr="004B32CF" w14:paraId="3A5C027C" w14:textId="77777777" w:rsidTr="00AA4C37">
        <w:trPr>
          <w:cantSplit/>
        </w:trPr>
        <w:tc>
          <w:tcPr>
            <w:tcW w:w="1096" w:type="pct"/>
          </w:tcPr>
          <w:p w14:paraId="39427FC9" w14:textId="77777777" w:rsidR="004B32CF" w:rsidRPr="004B32CF" w:rsidRDefault="004B32CF" w:rsidP="004B32CF">
            <w:pPr>
              <w:spacing w:after="60"/>
              <w:rPr>
                <w:iCs/>
                <w:sz w:val="20"/>
                <w:szCs w:val="20"/>
              </w:rPr>
            </w:pPr>
            <w:proofErr w:type="spellStart"/>
            <w:r w:rsidRPr="004B32CF">
              <w:rPr>
                <w:iCs/>
                <w:sz w:val="20"/>
                <w:szCs w:val="20"/>
              </w:rPr>
              <w:t>HASLSNAP</w:t>
            </w:r>
            <w:r w:rsidRPr="004B32CF">
              <w:rPr>
                <w:i/>
                <w:iCs/>
                <w:sz w:val="20"/>
                <w:szCs w:val="20"/>
                <w:vertAlign w:val="subscript"/>
              </w:rPr>
              <w:t>q,r,h</w:t>
            </w:r>
            <w:proofErr w:type="spellEnd"/>
          </w:p>
        </w:tc>
        <w:tc>
          <w:tcPr>
            <w:tcW w:w="383" w:type="pct"/>
          </w:tcPr>
          <w:p w14:paraId="472D200E"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933915A" w14:textId="77777777" w:rsidR="004B32CF" w:rsidRPr="004B32CF" w:rsidRDefault="004B32CF" w:rsidP="004B32CF">
            <w:pPr>
              <w:spacing w:after="60"/>
              <w:rPr>
                <w:i/>
                <w:iCs/>
                <w:sz w:val="20"/>
                <w:szCs w:val="20"/>
              </w:rPr>
            </w:pPr>
            <w:r w:rsidRPr="004B32CF">
              <w:rPr>
                <w:i/>
                <w:iCs/>
                <w:sz w:val="20"/>
                <w:szCs w:val="20"/>
              </w:rPr>
              <w:t>High Ancillary Services Limit at Snapshot</w:t>
            </w:r>
            <w:r w:rsidRPr="004B32CF">
              <w:rPr>
                <w:iCs/>
                <w:sz w:val="20"/>
                <w:szCs w:val="20"/>
              </w:rPr>
              <w:t xml:space="preserve">—The HASL of the Resource </w:t>
            </w:r>
            <w:r w:rsidRPr="004B32CF">
              <w:rPr>
                <w:i/>
                <w:iCs/>
                <w:sz w:val="20"/>
                <w:szCs w:val="20"/>
              </w:rPr>
              <w:t>r</w:t>
            </w:r>
            <w:r w:rsidRPr="004B32CF">
              <w:rPr>
                <w:iCs/>
                <w:sz w:val="20"/>
                <w:szCs w:val="20"/>
              </w:rPr>
              <w:t xml:space="preserve"> represented by the QSE </w:t>
            </w:r>
            <w:r w:rsidRPr="004B32CF">
              <w:rPr>
                <w:i/>
                <w:iCs/>
                <w:sz w:val="20"/>
                <w:szCs w:val="20"/>
              </w:rPr>
              <w:t>q</w:t>
            </w:r>
            <w:r w:rsidRPr="004B32CF">
              <w:rPr>
                <w:iCs/>
                <w:sz w:val="20"/>
                <w:szCs w:val="20"/>
              </w:rPr>
              <w:t xml:space="preserve">, according to the COP and Trades Snapshot for the RUC process for the hour that includes the 15-minute Settlement Interval.  Where for a Combined Cycle Train, the Resource </w:t>
            </w:r>
            <w:r w:rsidRPr="004B32CF">
              <w:rPr>
                <w:i/>
                <w:iCs/>
                <w:sz w:val="20"/>
                <w:szCs w:val="20"/>
              </w:rPr>
              <w:t xml:space="preserve">r </w:t>
            </w:r>
            <w:r w:rsidRPr="004B32CF">
              <w:rPr>
                <w:iCs/>
                <w:sz w:val="20"/>
                <w:szCs w:val="20"/>
              </w:rPr>
              <w:t>is a Combined Cycle Generation Resource within the Combined Cycle Train.</w:t>
            </w:r>
          </w:p>
        </w:tc>
      </w:tr>
      <w:tr w:rsidR="004B32CF" w:rsidRPr="004B32CF" w14:paraId="7BB6693F" w14:textId="77777777" w:rsidTr="00AA4C37">
        <w:trPr>
          <w:cantSplit/>
        </w:trPr>
        <w:tc>
          <w:tcPr>
            <w:tcW w:w="1096" w:type="pct"/>
          </w:tcPr>
          <w:p w14:paraId="76D83240" w14:textId="77777777" w:rsidR="004B32CF" w:rsidRPr="004B32CF" w:rsidRDefault="004B32CF" w:rsidP="004B32CF">
            <w:pPr>
              <w:spacing w:after="60"/>
              <w:rPr>
                <w:iCs/>
                <w:sz w:val="20"/>
                <w:szCs w:val="20"/>
              </w:rPr>
            </w:pPr>
            <w:r w:rsidRPr="004B32CF">
              <w:rPr>
                <w:iCs/>
                <w:sz w:val="20"/>
                <w:szCs w:val="20"/>
              </w:rPr>
              <w:t xml:space="preserve">RTDCEXP </w:t>
            </w:r>
            <w:r w:rsidRPr="004B32CF">
              <w:rPr>
                <w:i/>
                <w:iCs/>
                <w:sz w:val="20"/>
                <w:szCs w:val="20"/>
                <w:vertAlign w:val="subscript"/>
              </w:rPr>
              <w:t>q, p</w:t>
            </w:r>
          </w:p>
        </w:tc>
        <w:tc>
          <w:tcPr>
            <w:tcW w:w="383" w:type="pct"/>
          </w:tcPr>
          <w:p w14:paraId="5F0CADF8"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047AF284" w14:textId="77777777" w:rsidR="004B32CF" w:rsidRPr="004B32CF" w:rsidRDefault="004B32CF" w:rsidP="004B32CF">
            <w:pPr>
              <w:spacing w:after="60"/>
              <w:rPr>
                <w:i/>
                <w:iCs/>
                <w:sz w:val="20"/>
                <w:szCs w:val="20"/>
              </w:rPr>
            </w:pPr>
            <w:r w:rsidRPr="004B32CF">
              <w:rPr>
                <w:i/>
                <w:iCs/>
                <w:sz w:val="20"/>
                <w:szCs w:val="20"/>
              </w:rPr>
              <w:t>Real-Time DC Export per QSE per Settlement Point</w:t>
            </w:r>
            <w:r w:rsidRPr="004B32CF">
              <w:rPr>
                <w:iCs/>
                <w:sz w:val="20"/>
                <w:szCs w:val="20"/>
              </w:rPr>
              <w:t xml:space="preserve">—The aggregated DC Tie Schedule through DC Tie </w:t>
            </w:r>
            <w:r w:rsidRPr="004B32CF">
              <w:rPr>
                <w:i/>
                <w:iCs/>
                <w:sz w:val="20"/>
                <w:szCs w:val="20"/>
              </w:rPr>
              <w:t>p</w:t>
            </w:r>
            <w:r w:rsidRPr="004B32CF">
              <w:rPr>
                <w:iCs/>
                <w:sz w:val="20"/>
                <w:szCs w:val="20"/>
              </w:rPr>
              <w:t xml:space="preserve"> submitted by QSE </w:t>
            </w:r>
            <w:r w:rsidRPr="004B32CF">
              <w:rPr>
                <w:i/>
                <w:iCs/>
                <w:sz w:val="20"/>
                <w:szCs w:val="20"/>
              </w:rPr>
              <w:t>q</w:t>
            </w:r>
            <w:r w:rsidRPr="004B32CF">
              <w:rPr>
                <w:iCs/>
                <w:sz w:val="20"/>
                <w:szCs w:val="20"/>
              </w:rPr>
              <w:t xml:space="preserve"> that is under the </w:t>
            </w:r>
            <w:proofErr w:type="spellStart"/>
            <w:r w:rsidRPr="004B32CF">
              <w:rPr>
                <w:iCs/>
                <w:sz w:val="20"/>
                <w:szCs w:val="20"/>
              </w:rPr>
              <w:t>Oklaunion</w:t>
            </w:r>
            <w:proofErr w:type="spellEnd"/>
            <w:r w:rsidRPr="004B32CF">
              <w:rPr>
                <w:iCs/>
                <w:sz w:val="20"/>
                <w:szCs w:val="20"/>
              </w:rPr>
              <w:t xml:space="preserve"> Exemption as an exporter from the ERCOT Region, for the 15-minute Settlement Interval.</w:t>
            </w:r>
          </w:p>
        </w:tc>
      </w:tr>
      <w:tr w:rsidR="004B32CF" w:rsidRPr="004B32CF" w14:paraId="781DB135" w14:textId="77777777" w:rsidTr="00AA4C37">
        <w:trPr>
          <w:cantSplit/>
        </w:trPr>
        <w:tc>
          <w:tcPr>
            <w:tcW w:w="1096" w:type="pct"/>
          </w:tcPr>
          <w:p w14:paraId="1FF0980A" w14:textId="77777777" w:rsidR="004B32CF" w:rsidRPr="004B32CF" w:rsidRDefault="004B32CF" w:rsidP="004B32CF">
            <w:pPr>
              <w:spacing w:after="60"/>
              <w:rPr>
                <w:iCs/>
                <w:sz w:val="20"/>
                <w:szCs w:val="20"/>
              </w:rPr>
            </w:pPr>
            <w:r w:rsidRPr="004B32CF">
              <w:rPr>
                <w:iCs/>
                <w:sz w:val="20"/>
                <w:szCs w:val="20"/>
              </w:rPr>
              <w:t>DCIMPADJ</w:t>
            </w:r>
            <w:r w:rsidRPr="004B32CF">
              <w:rPr>
                <w:i/>
                <w:iCs/>
                <w:sz w:val="20"/>
                <w:szCs w:val="20"/>
              </w:rPr>
              <w:t xml:space="preserve"> </w:t>
            </w:r>
            <w:r w:rsidRPr="004B32CF">
              <w:rPr>
                <w:i/>
                <w:iCs/>
                <w:sz w:val="20"/>
                <w:szCs w:val="20"/>
                <w:vertAlign w:val="subscript"/>
              </w:rPr>
              <w:t>q, p</w:t>
            </w:r>
          </w:p>
        </w:tc>
        <w:tc>
          <w:tcPr>
            <w:tcW w:w="383" w:type="pct"/>
          </w:tcPr>
          <w:p w14:paraId="6C057EBD"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9DC00F6" w14:textId="77777777" w:rsidR="004B32CF" w:rsidRPr="004B32CF" w:rsidRDefault="004B32CF" w:rsidP="004B32CF">
            <w:pPr>
              <w:spacing w:after="60"/>
              <w:rPr>
                <w:i/>
                <w:iCs/>
                <w:sz w:val="20"/>
                <w:szCs w:val="20"/>
              </w:rPr>
            </w:pPr>
            <w:r w:rsidRPr="004B32CF">
              <w:rPr>
                <w:i/>
                <w:iCs/>
                <w:sz w:val="20"/>
                <w:szCs w:val="20"/>
              </w:rPr>
              <w:t>DC Import per QSE per Settlement Point</w:t>
            </w:r>
            <w:r w:rsidRPr="004B32CF">
              <w:rPr>
                <w:iCs/>
                <w:sz w:val="20"/>
                <w:szCs w:val="20"/>
              </w:rPr>
              <w:t xml:space="preserve">—The approved aggregated DC Tie Schedule submitted by QSE </w:t>
            </w:r>
            <w:r w:rsidRPr="004B32CF">
              <w:rPr>
                <w:i/>
                <w:iCs/>
                <w:sz w:val="20"/>
                <w:szCs w:val="20"/>
              </w:rPr>
              <w:t>q</w:t>
            </w:r>
            <w:r w:rsidRPr="004B32CF">
              <w:rPr>
                <w:iCs/>
                <w:sz w:val="20"/>
                <w:szCs w:val="20"/>
              </w:rPr>
              <w:t xml:space="preserve"> as an importer into the ERCOT System through DC Tie </w:t>
            </w:r>
            <w:r w:rsidRPr="004B32CF">
              <w:rPr>
                <w:i/>
                <w:iCs/>
                <w:sz w:val="20"/>
                <w:szCs w:val="20"/>
              </w:rPr>
              <w:t>p</w:t>
            </w:r>
            <w:r w:rsidRPr="004B32CF">
              <w:rPr>
                <w:iCs/>
                <w:sz w:val="20"/>
                <w:szCs w:val="20"/>
              </w:rPr>
              <w:t xml:space="preserve"> according to the Adjustment Period snapshot, for the 15-minute Settlement Interval.</w:t>
            </w:r>
          </w:p>
        </w:tc>
      </w:tr>
      <w:tr w:rsidR="004B32CF" w:rsidRPr="004B32CF" w14:paraId="68B6BA3A" w14:textId="77777777" w:rsidTr="00AA4C37">
        <w:trPr>
          <w:cantSplit/>
        </w:trPr>
        <w:tc>
          <w:tcPr>
            <w:tcW w:w="1096" w:type="pct"/>
          </w:tcPr>
          <w:p w14:paraId="26244846" w14:textId="77777777" w:rsidR="004B32CF" w:rsidRPr="004B32CF" w:rsidRDefault="004B32CF" w:rsidP="004B32CF">
            <w:pPr>
              <w:spacing w:after="60"/>
              <w:rPr>
                <w:iCs/>
                <w:sz w:val="20"/>
                <w:szCs w:val="20"/>
              </w:rPr>
            </w:pPr>
            <w:r w:rsidRPr="004B32CF">
              <w:rPr>
                <w:iCs/>
                <w:sz w:val="20"/>
                <w:szCs w:val="20"/>
              </w:rPr>
              <w:t xml:space="preserve">DCIMPSNAP </w:t>
            </w:r>
            <w:r w:rsidRPr="004B32CF">
              <w:rPr>
                <w:i/>
                <w:iCs/>
                <w:sz w:val="20"/>
                <w:szCs w:val="20"/>
                <w:vertAlign w:val="subscript"/>
              </w:rPr>
              <w:t>q, p</w:t>
            </w:r>
          </w:p>
        </w:tc>
        <w:tc>
          <w:tcPr>
            <w:tcW w:w="383" w:type="pct"/>
          </w:tcPr>
          <w:p w14:paraId="58F56F62"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ABEE727" w14:textId="77777777" w:rsidR="004B32CF" w:rsidRPr="004B32CF" w:rsidRDefault="004B32CF" w:rsidP="004B32CF">
            <w:pPr>
              <w:spacing w:after="60"/>
              <w:rPr>
                <w:i/>
                <w:iCs/>
                <w:sz w:val="20"/>
                <w:szCs w:val="20"/>
              </w:rPr>
            </w:pPr>
            <w:r w:rsidRPr="004B32CF">
              <w:rPr>
                <w:i/>
                <w:iCs/>
                <w:sz w:val="20"/>
                <w:szCs w:val="20"/>
              </w:rPr>
              <w:t>DC Import per QSE per Settlement Point</w:t>
            </w:r>
            <w:r w:rsidRPr="004B32CF">
              <w:rPr>
                <w:iCs/>
                <w:sz w:val="20"/>
                <w:szCs w:val="20"/>
              </w:rPr>
              <w:t xml:space="preserve">—The approved aggregated DC Tie Schedule submitted by QSE </w:t>
            </w:r>
            <w:r w:rsidRPr="004B32CF">
              <w:rPr>
                <w:i/>
                <w:iCs/>
                <w:sz w:val="20"/>
                <w:szCs w:val="20"/>
              </w:rPr>
              <w:t>q</w:t>
            </w:r>
            <w:r w:rsidRPr="004B32CF">
              <w:rPr>
                <w:iCs/>
                <w:sz w:val="20"/>
                <w:szCs w:val="20"/>
              </w:rPr>
              <w:t xml:space="preserve"> as an importer into the ERCOT System through DC Tie </w:t>
            </w:r>
            <w:r w:rsidRPr="004B32CF">
              <w:rPr>
                <w:i/>
                <w:iCs/>
                <w:sz w:val="20"/>
                <w:szCs w:val="20"/>
              </w:rPr>
              <w:t>p</w:t>
            </w:r>
            <w:r w:rsidRPr="004B32CF">
              <w:rPr>
                <w:iCs/>
                <w:sz w:val="20"/>
                <w:szCs w:val="20"/>
              </w:rPr>
              <w:t>, according to the snapshot for the RUC process for the hour that includes the 15-minute Settlement Interval.</w:t>
            </w:r>
          </w:p>
        </w:tc>
      </w:tr>
      <w:tr w:rsidR="004B32CF" w:rsidRPr="004B32CF" w14:paraId="00DE653E" w14:textId="77777777" w:rsidTr="00AA4C37">
        <w:trPr>
          <w:cantSplit/>
        </w:trPr>
        <w:tc>
          <w:tcPr>
            <w:tcW w:w="1096" w:type="pct"/>
          </w:tcPr>
          <w:p w14:paraId="451334F6" w14:textId="77777777" w:rsidR="004B32CF" w:rsidRPr="004B32CF" w:rsidRDefault="004B32CF" w:rsidP="004B32CF">
            <w:pPr>
              <w:spacing w:after="60"/>
              <w:rPr>
                <w:iCs/>
                <w:sz w:val="20"/>
                <w:szCs w:val="20"/>
              </w:rPr>
            </w:pPr>
            <w:proofErr w:type="spellStart"/>
            <w:r w:rsidRPr="004B32CF">
              <w:rPr>
                <w:iCs/>
                <w:sz w:val="20"/>
                <w:szCs w:val="20"/>
              </w:rPr>
              <w:t>RUCCPSNAP</w:t>
            </w:r>
            <w:r w:rsidRPr="004B32CF">
              <w:rPr>
                <w:i/>
                <w:iCs/>
                <w:sz w:val="20"/>
                <w:szCs w:val="20"/>
                <w:vertAlign w:val="subscript"/>
              </w:rPr>
              <w:t>q,h</w:t>
            </w:r>
            <w:proofErr w:type="spellEnd"/>
          </w:p>
        </w:tc>
        <w:tc>
          <w:tcPr>
            <w:tcW w:w="383" w:type="pct"/>
          </w:tcPr>
          <w:p w14:paraId="0CE39ECE"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13500BB9" w14:textId="77777777" w:rsidR="004B32CF" w:rsidRPr="004B32CF" w:rsidRDefault="004B32CF" w:rsidP="004B32CF">
            <w:pPr>
              <w:spacing w:after="60"/>
              <w:rPr>
                <w:i/>
                <w:iCs/>
                <w:sz w:val="20"/>
                <w:szCs w:val="20"/>
              </w:rPr>
            </w:pPr>
            <w:r w:rsidRPr="004B32CF">
              <w:rPr>
                <w:i/>
                <w:iCs/>
                <w:sz w:val="20"/>
                <w:szCs w:val="20"/>
              </w:rPr>
              <w:t>RUC Capacity Purchase at Snapshot</w:t>
            </w:r>
            <w:r w:rsidRPr="004B32CF">
              <w:rPr>
                <w:iCs/>
                <w:sz w:val="20"/>
                <w:szCs w:val="20"/>
              </w:rPr>
              <w:t xml:space="preserve">—The QSE </w:t>
            </w:r>
            <w:r w:rsidRPr="004B32CF">
              <w:rPr>
                <w:i/>
                <w:iCs/>
                <w:sz w:val="20"/>
                <w:szCs w:val="20"/>
              </w:rPr>
              <w:t>q</w:t>
            </w:r>
            <w:r w:rsidRPr="004B32CF">
              <w:rPr>
                <w:iCs/>
                <w:sz w:val="20"/>
                <w:szCs w:val="20"/>
              </w:rPr>
              <w:t>’s capacity purchase, according to the COP and Trades Snapshot for the RUC process for the hour that includes the 15-minute Settlement Interval.</w:t>
            </w:r>
          </w:p>
        </w:tc>
      </w:tr>
      <w:tr w:rsidR="004B32CF" w:rsidRPr="004B32CF" w14:paraId="5052D3DD" w14:textId="77777777" w:rsidTr="00AA4C37">
        <w:trPr>
          <w:cantSplit/>
        </w:trPr>
        <w:tc>
          <w:tcPr>
            <w:tcW w:w="1096" w:type="pct"/>
          </w:tcPr>
          <w:p w14:paraId="6EDEB55E" w14:textId="77777777" w:rsidR="004B32CF" w:rsidRPr="004B32CF" w:rsidRDefault="004B32CF" w:rsidP="004B32CF">
            <w:pPr>
              <w:spacing w:after="60"/>
              <w:rPr>
                <w:iCs/>
                <w:sz w:val="20"/>
                <w:szCs w:val="20"/>
              </w:rPr>
            </w:pPr>
            <w:proofErr w:type="spellStart"/>
            <w:r w:rsidRPr="004B32CF">
              <w:rPr>
                <w:iCs/>
                <w:sz w:val="20"/>
                <w:szCs w:val="20"/>
              </w:rPr>
              <w:t>RUCCSSNAP</w:t>
            </w:r>
            <w:r w:rsidRPr="004B32CF">
              <w:rPr>
                <w:i/>
                <w:iCs/>
                <w:sz w:val="20"/>
                <w:szCs w:val="20"/>
                <w:vertAlign w:val="subscript"/>
              </w:rPr>
              <w:t>q,h</w:t>
            </w:r>
            <w:proofErr w:type="spellEnd"/>
          </w:p>
        </w:tc>
        <w:tc>
          <w:tcPr>
            <w:tcW w:w="383" w:type="pct"/>
          </w:tcPr>
          <w:p w14:paraId="70E0B9AD"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78402831" w14:textId="77777777" w:rsidR="004B32CF" w:rsidRPr="004B32CF" w:rsidRDefault="004B32CF" w:rsidP="004B32CF">
            <w:pPr>
              <w:spacing w:after="60"/>
              <w:rPr>
                <w:i/>
                <w:iCs/>
                <w:sz w:val="20"/>
                <w:szCs w:val="20"/>
              </w:rPr>
            </w:pPr>
            <w:r w:rsidRPr="004B32CF">
              <w:rPr>
                <w:i/>
                <w:iCs/>
                <w:sz w:val="20"/>
                <w:szCs w:val="20"/>
              </w:rPr>
              <w:t>RUC Capacity Sale at Snapshot</w:t>
            </w:r>
            <w:r w:rsidRPr="004B32CF">
              <w:rPr>
                <w:iCs/>
                <w:sz w:val="20"/>
                <w:szCs w:val="20"/>
              </w:rPr>
              <w:t xml:space="preserve">—The QSE </w:t>
            </w:r>
            <w:r w:rsidRPr="004B32CF">
              <w:rPr>
                <w:i/>
                <w:iCs/>
                <w:sz w:val="20"/>
                <w:szCs w:val="20"/>
              </w:rPr>
              <w:t>q</w:t>
            </w:r>
            <w:r w:rsidRPr="004B32CF">
              <w:rPr>
                <w:iCs/>
                <w:sz w:val="20"/>
                <w:szCs w:val="20"/>
              </w:rPr>
              <w:t>’s capacity sale, according to the COP and Trades Snapshot for the RUC process for the hour that includes the 15-minute Settlement Interval.</w:t>
            </w:r>
          </w:p>
        </w:tc>
      </w:tr>
      <w:tr w:rsidR="004B32CF" w:rsidRPr="004B32CF" w14:paraId="76419D03" w14:textId="77777777" w:rsidTr="00AA4C37">
        <w:trPr>
          <w:cantSplit/>
        </w:trPr>
        <w:tc>
          <w:tcPr>
            <w:tcW w:w="1096" w:type="pct"/>
          </w:tcPr>
          <w:p w14:paraId="1496AD10" w14:textId="77777777" w:rsidR="004B32CF" w:rsidRPr="004B32CF" w:rsidRDefault="004B32CF" w:rsidP="004B32CF">
            <w:pPr>
              <w:spacing w:after="60"/>
              <w:rPr>
                <w:iCs/>
                <w:sz w:val="20"/>
                <w:szCs w:val="20"/>
              </w:rPr>
            </w:pPr>
            <w:proofErr w:type="spellStart"/>
            <w:r w:rsidRPr="004B32CF">
              <w:rPr>
                <w:iCs/>
                <w:sz w:val="20"/>
                <w:szCs w:val="20"/>
              </w:rPr>
              <w:t>RUCCAPADJ</w:t>
            </w:r>
            <w:r w:rsidRPr="004B32CF">
              <w:rPr>
                <w:i/>
                <w:iCs/>
                <w:sz w:val="20"/>
                <w:szCs w:val="20"/>
                <w:vertAlign w:val="subscript"/>
              </w:rPr>
              <w:t>q,i</w:t>
            </w:r>
            <w:proofErr w:type="spellEnd"/>
          </w:p>
        </w:tc>
        <w:tc>
          <w:tcPr>
            <w:tcW w:w="383" w:type="pct"/>
          </w:tcPr>
          <w:p w14:paraId="737A083D"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B9B0CAA" w14:textId="77777777" w:rsidR="004B32CF" w:rsidRPr="004B32CF" w:rsidRDefault="004B32CF" w:rsidP="004B32CF">
            <w:pPr>
              <w:spacing w:after="60"/>
              <w:rPr>
                <w:i/>
                <w:iCs/>
                <w:sz w:val="20"/>
                <w:szCs w:val="20"/>
              </w:rPr>
            </w:pPr>
            <w:r w:rsidRPr="004B32CF">
              <w:rPr>
                <w:i/>
                <w:iCs/>
                <w:sz w:val="20"/>
                <w:szCs w:val="20"/>
              </w:rPr>
              <w:t>RUC Capacity Snapshot during Adjustment Period</w:t>
            </w:r>
            <w:r w:rsidRPr="004B32CF">
              <w:rPr>
                <w:iCs/>
                <w:sz w:val="20"/>
                <w:szCs w:val="20"/>
              </w:rPr>
              <w:t>—The amount of the QSE’s calculated capacity in the RUC according to the COP and Trades Snapshot, excluding capacity for IRRs, at the end of the Adjustment Period for a 15-minute Settlement Interval</w:t>
            </w:r>
          </w:p>
        </w:tc>
      </w:tr>
      <w:tr w:rsidR="004B32CF" w:rsidRPr="004B32CF" w14:paraId="21F769E1" w14:textId="77777777" w:rsidTr="00AA4C37">
        <w:trPr>
          <w:cantSplit/>
        </w:trPr>
        <w:tc>
          <w:tcPr>
            <w:tcW w:w="1096" w:type="pct"/>
          </w:tcPr>
          <w:p w14:paraId="4E317253" w14:textId="77777777" w:rsidR="004B32CF" w:rsidRPr="004B32CF" w:rsidRDefault="004B32CF" w:rsidP="004B32CF">
            <w:pPr>
              <w:spacing w:after="60"/>
              <w:rPr>
                <w:iCs/>
                <w:sz w:val="20"/>
                <w:szCs w:val="20"/>
              </w:rPr>
            </w:pPr>
            <w:proofErr w:type="spellStart"/>
            <w:r w:rsidRPr="004B32CF">
              <w:rPr>
                <w:iCs/>
                <w:sz w:val="20"/>
                <w:szCs w:val="20"/>
              </w:rPr>
              <w:t>HASLADJ</w:t>
            </w:r>
            <w:r w:rsidRPr="004B32CF">
              <w:rPr>
                <w:i/>
                <w:iCs/>
                <w:sz w:val="20"/>
                <w:szCs w:val="20"/>
                <w:vertAlign w:val="subscript"/>
              </w:rPr>
              <w:t>q,r,h</w:t>
            </w:r>
            <w:proofErr w:type="spellEnd"/>
          </w:p>
        </w:tc>
        <w:tc>
          <w:tcPr>
            <w:tcW w:w="383" w:type="pct"/>
          </w:tcPr>
          <w:p w14:paraId="59FBCC44"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BD83F0C" w14:textId="77777777" w:rsidR="004B32CF" w:rsidRPr="004B32CF" w:rsidRDefault="004B32CF" w:rsidP="004B32CF">
            <w:pPr>
              <w:spacing w:after="60"/>
              <w:rPr>
                <w:i/>
                <w:iCs/>
                <w:sz w:val="20"/>
                <w:szCs w:val="20"/>
              </w:rPr>
            </w:pPr>
            <w:r w:rsidRPr="004B32CF">
              <w:rPr>
                <w:i/>
                <w:iCs/>
                <w:sz w:val="20"/>
                <w:szCs w:val="20"/>
              </w:rPr>
              <w:t>High Ancillary Services Limit at Adjustment Period</w:t>
            </w:r>
            <w:r w:rsidRPr="004B32CF">
              <w:rPr>
                <w:iCs/>
                <w:sz w:val="20"/>
                <w:szCs w:val="20"/>
              </w:rPr>
              <w:t xml:space="preserve">—The HASL of a non-IRR </w:t>
            </w:r>
            <w:r w:rsidRPr="004B32CF">
              <w:rPr>
                <w:i/>
                <w:iCs/>
                <w:sz w:val="20"/>
                <w:szCs w:val="20"/>
              </w:rPr>
              <w:t>r</w:t>
            </w:r>
            <w:r w:rsidRPr="004B32CF">
              <w:rPr>
                <w:iCs/>
                <w:sz w:val="20"/>
                <w:szCs w:val="20"/>
              </w:rPr>
              <w:t xml:space="preserve"> represented by the QSE </w:t>
            </w:r>
            <w:r w:rsidRPr="004B32CF">
              <w:rPr>
                <w:i/>
                <w:iCs/>
                <w:sz w:val="20"/>
                <w:szCs w:val="20"/>
              </w:rPr>
              <w:t>q</w:t>
            </w:r>
            <w:r w:rsidRPr="004B32CF">
              <w:rPr>
                <w:iCs/>
                <w:sz w:val="20"/>
                <w:szCs w:val="20"/>
              </w:rPr>
              <w:t xml:space="preserve">, according to the Adjustment Period snapshot, for the hour that includes the 15-minute Settlement Interval.  Where for a Combined Cycle Train, the Resource </w:t>
            </w:r>
            <w:r w:rsidRPr="004B32CF">
              <w:rPr>
                <w:i/>
                <w:iCs/>
                <w:sz w:val="20"/>
                <w:szCs w:val="20"/>
              </w:rPr>
              <w:t xml:space="preserve">r </w:t>
            </w:r>
            <w:r w:rsidRPr="004B32CF">
              <w:rPr>
                <w:iCs/>
                <w:sz w:val="20"/>
                <w:szCs w:val="20"/>
              </w:rPr>
              <w:t xml:space="preserve">is a Combined Cycle Generation Resource within the Combined Cycle Train.  </w:t>
            </w:r>
          </w:p>
        </w:tc>
      </w:tr>
      <w:tr w:rsidR="004B32CF" w:rsidRPr="004B32CF" w14:paraId="28DF2E19" w14:textId="77777777" w:rsidTr="00AA4C37">
        <w:trPr>
          <w:cantSplit/>
        </w:trPr>
        <w:tc>
          <w:tcPr>
            <w:tcW w:w="1096" w:type="pct"/>
          </w:tcPr>
          <w:p w14:paraId="2BA5B142" w14:textId="77777777" w:rsidR="004B32CF" w:rsidRPr="004B32CF" w:rsidRDefault="004B32CF" w:rsidP="004B32CF">
            <w:pPr>
              <w:spacing w:after="60"/>
              <w:rPr>
                <w:iCs/>
                <w:sz w:val="20"/>
                <w:szCs w:val="20"/>
              </w:rPr>
            </w:pPr>
            <w:proofErr w:type="spellStart"/>
            <w:r w:rsidRPr="004B32CF">
              <w:rPr>
                <w:iCs/>
                <w:sz w:val="20"/>
                <w:szCs w:val="20"/>
              </w:rPr>
              <w:t>RUCCPADJ</w:t>
            </w:r>
            <w:r w:rsidRPr="004B32CF">
              <w:rPr>
                <w:i/>
                <w:iCs/>
                <w:sz w:val="20"/>
                <w:szCs w:val="20"/>
                <w:vertAlign w:val="subscript"/>
              </w:rPr>
              <w:t>q,h</w:t>
            </w:r>
            <w:proofErr w:type="spellEnd"/>
          </w:p>
        </w:tc>
        <w:tc>
          <w:tcPr>
            <w:tcW w:w="383" w:type="pct"/>
          </w:tcPr>
          <w:p w14:paraId="0E8E069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79A0CCD6" w14:textId="77777777" w:rsidR="004B32CF" w:rsidRPr="004B32CF" w:rsidRDefault="004B32CF" w:rsidP="004B32CF">
            <w:pPr>
              <w:spacing w:after="60"/>
              <w:rPr>
                <w:i/>
                <w:iCs/>
                <w:sz w:val="20"/>
                <w:szCs w:val="20"/>
              </w:rPr>
            </w:pPr>
            <w:r w:rsidRPr="004B32CF">
              <w:rPr>
                <w:i/>
                <w:iCs/>
                <w:sz w:val="20"/>
                <w:szCs w:val="20"/>
              </w:rPr>
              <w:t>RUC Capacity Purchase at Adjustment Period</w:t>
            </w:r>
            <w:r w:rsidRPr="004B32CF">
              <w:rPr>
                <w:iCs/>
                <w:sz w:val="20"/>
                <w:szCs w:val="20"/>
              </w:rPr>
              <w:t xml:space="preserve">—The QSE </w:t>
            </w:r>
            <w:r w:rsidRPr="004B32CF">
              <w:rPr>
                <w:i/>
                <w:iCs/>
                <w:sz w:val="20"/>
                <w:szCs w:val="20"/>
              </w:rPr>
              <w:t>q</w:t>
            </w:r>
            <w:r w:rsidRPr="004B32CF">
              <w:rPr>
                <w:iCs/>
                <w:sz w:val="20"/>
                <w:szCs w:val="20"/>
              </w:rPr>
              <w:t>’s capacity purchase, according to the Adjustment Period COP and Trades Snapshot for the hour that includes the 15-minute Settlement Interval.</w:t>
            </w:r>
          </w:p>
        </w:tc>
      </w:tr>
      <w:tr w:rsidR="004B32CF" w:rsidRPr="004B32CF" w14:paraId="41D32E36" w14:textId="77777777" w:rsidTr="00AA4C37">
        <w:trPr>
          <w:cantSplit/>
        </w:trPr>
        <w:tc>
          <w:tcPr>
            <w:tcW w:w="1096" w:type="pct"/>
          </w:tcPr>
          <w:p w14:paraId="14F82E68" w14:textId="77777777" w:rsidR="004B32CF" w:rsidRPr="004B32CF" w:rsidRDefault="004B32CF" w:rsidP="004B32CF">
            <w:pPr>
              <w:spacing w:after="60"/>
              <w:rPr>
                <w:iCs/>
                <w:sz w:val="20"/>
                <w:szCs w:val="20"/>
              </w:rPr>
            </w:pPr>
            <w:proofErr w:type="spellStart"/>
            <w:r w:rsidRPr="004B32CF">
              <w:rPr>
                <w:iCs/>
                <w:sz w:val="20"/>
                <w:szCs w:val="20"/>
              </w:rPr>
              <w:t>RUCCSADJ</w:t>
            </w:r>
            <w:r w:rsidRPr="004B32CF">
              <w:rPr>
                <w:i/>
                <w:iCs/>
                <w:sz w:val="20"/>
                <w:szCs w:val="20"/>
                <w:vertAlign w:val="subscript"/>
              </w:rPr>
              <w:t>q,h</w:t>
            </w:r>
            <w:proofErr w:type="spellEnd"/>
          </w:p>
        </w:tc>
        <w:tc>
          <w:tcPr>
            <w:tcW w:w="383" w:type="pct"/>
          </w:tcPr>
          <w:p w14:paraId="1018FD89"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9C33BA0" w14:textId="77777777" w:rsidR="004B32CF" w:rsidRPr="004B32CF" w:rsidRDefault="004B32CF" w:rsidP="004B32CF">
            <w:pPr>
              <w:spacing w:after="60"/>
              <w:rPr>
                <w:i/>
                <w:iCs/>
                <w:sz w:val="20"/>
                <w:szCs w:val="20"/>
              </w:rPr>
            </w:pPr>
            <w:r w:rsidRPr="004B32CF">
              <w:rPr>
                <w:i/>
                <w:iCs/>
                <w:sz w:val="20"/>
                <w:szCs w:val="20"/>
              </w:rPr>
              <w:t>RUC Capacity Sale at Adjustment Period</w:t>
            </w:r>
            <w:r w:rsidRPr="004B32CF">
              <w:rPr>
                <w:iCs/>
                <w:sz w:val="20"/>
                <w:szCs w:val="20"/>
              </w:rPr>
              <w:t xml:space="preserve">—The QSE </w:t>
            </w:r>
            <w:r w:rsidRPr="004B32CF">
              <w:rPr>
                <w:i/>
                <w:iCs/>
                <w:sz w:val="20"/>
                <w:szCs w:val="20"/>
              </w:rPr>
              <w:t>q</w:t>
            </w:r>
            <w:r w:rsidRPr="004B32CF">
              <w:rPr>
                <w:iCs/>
                <w:sz w:val="20"/>
                <w:szCs w:val="20"/>
              </w:rPr>
              <w:t>’s capacity sale, according to the Adjustment Period COP and Trades Snapshot for the hour that includes the 15-minute Settlement Interval.</w:t>
            </w:r>
          </w:p>
        </w:tc>
      </w:tr>
      <w:tr w:rsidR="004B32CF" w:rsidRPr="004B32CF" w14:paraId="34165237" w14:textId="77777777" w:rsidTr="00AA4C37">
        <w:trPr>
          <w:cantSplit/>
        </w:trPr>
        <w:tc>
          <w:tcPr>
            <w:tcW w:w="1096" w:type="pct"/>
          </w:tcPr>
          <w:p w14:paraId="5DA09339" w14:textId="77777777" w:rsidR="004B32CF" w:rsidRPr="004B32CF" w:rsidRDefault="004B32CF" w:rsidP="004B32CF">
            <w:pPr>
              <w:spacing w:after="60"/>
              <w:rPr>
                <w:iCs/>
                <w:sz w:val="20"/>
                <w:szCs w:val="20"/>
              </w:rPr>
            </w:pPr>
            <w:proofErr w:type="spellStart"/>
            <w:r w:rsidRPr="004B32CF">
              <w:rPr>
                <w:iCs/>
                <w:sz w:val="20"/>
                <w:szCs w:val="20"/>
              </w:rPr>
              <w:t>DAEP</w:t>
            </w:r>
            <w:r w:rsidRPr="004B32CF">
              <w:rPr>
                <w:i/>
                <w:iCs/>
                <w:sz w:val="20"/>
                <w:szCs w:val="20"/>
                <w:vertAlign w:val="subscript"/>
              </w:rPr>
              <w:t>q,p,h</w:t>
            </w:r>
            <w:proofErr w:type="spellEnd"/>
          </w:p>
        </w:tc>
        <w:tc>
          <w:tcPr>
            <w:tcW w:w="383" w:type="pct"/>
          </w:tcPr>
          <w:p w14:paraId="743CE817"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5FA0BA42" w14:textId="77777777" w:rsidR="004B32CF" w:rsidRPr="004B32CF" w:rsidRDefault="004B32CF" w:rsidP="004B32CF">
            <w:pPr>
              <w:spacing w:after="60"/>
              <w:rPr>
                <w:iCs/>
                <w:sz w:val="20"/>
                <w:szCs w:val="20"/>
              </w:rPr>
            </w:pPr>
            <w:r w:rsidRPr="004B32CF">
              <w:rPr>
                <w:i/>
                <w:iCs/>
                <w:sz w:val="20"/>
                <w:szCs w:val="20"/>
              </w:rPr>
              <w:t>Day-Ahead Energy Purchase</w:t>
            </w:r>
            <w:r w:rsidRPr="004B32CF">
              <w:rPr>
                <w:iCs/>
                <w:sz w:val="20"/>
                <w:szCs w:val="20"/>
              </w:rPr>
              <w:t xml:space="preserve">—The QSE </w:t>
            </w:r>
            <w:r w:rsidRPr="004B32CF">
              <w:rPr>
                <w:i/>
                <w:iCs/>
                <w:sz w:val="20"/>
                <w:szCs w:val="20"/>
              </w:rPr>
              <w:t>q</w:t>
            </w:r>
            <w:r w:rsidRPr="004B32CF">
              <w:rPr>
                <w:iCs/>
                <w:sz w:val="20"/>
                <w:szCs w:val="20"/>
              </w:rPr>
              <w:t xml:space="preserve">’s energy purchased in the DAM at the Settlement Point </w:t>
            </w:r>
            <w:r w:rsidRPr="004B32CF">
              <w:rPr>
                <w:i/>
                <w:iCs/>
                <w:sz w:val="20"/>
                <w:szCs w:val="20"/>
              </w:rPr>
              <w:t>p</w:t>
            </w:r>
            <w:r w:rsidRPr="004B32CF">
              <w:rPr>
                <w:iCs/>
                <w:sz w:val="20"/>
                <w:szCs w:val="20"/>
              </w:rPr>
              <w:t xml:space="preserve"> for the hour that includes the 15-minute Settlement Interval.</w:t>
            </w:r>
          </w:p>
        </w:tc>
      </w:tr>
      <w:tr w:rsidR="004B32CF" w:rsidRPr="004B32CF" w14:paraId="6F637B22" w14:textId="77777777" w:rsidTr="00AA4C37">
        <w:trPr>
          <w:cantSplit/>
        </w:trPr>
        <w:tc>
          <w:tcPr>
            <w:tcW w:w="1096" w:type="pct"/>
          </w:tcPr>
          <w:p w14:paraId="575CD275" w14:textId="77777777" w:rsidR="004B32CF" w:rsidRPr="004B32CF" w:rsidRDefault="004B32CF" w:rsidP="004B32CF">
            <w:pPr>
              <w:spacing w:after="60"/>
              <w:rPr>
                <w:iCs/>
                <w:sz w:val="20"/>
                <w:szCs w:val="20"/>
              </w:rPr>
            </w:pPr>
            <w:proofErr w:type="spellStart"/>
            <w:r w:rsidRPr="004B32CF">
              <w:rPr>
                <w:iCs/>
                <w:sz w:val="20"/>
                <w:szCs w:val="20"/>
              </w:rPr>
              <w:t>DAES</w:t>
            </w:r>
            <w:r w:rsidRPr="004B32CF">
              <w:rPr>
                <w:i/>
                <w:iCs/>
                <w:sz w:val="20"/>
                <w:szCs w:val="20"/>
                <w:vertAlign w:val="subscript"/>
              </w:rPr>
              <w:t>q,p,h</w:t>
            </w:r>
            <w:proofErr w:type="spellEnd"/>
          </w:p>
        </w:tc>
        <w:tc>
          <w:tcPr>
            <w:tcW w:w="383" w:type="pct"/>
          </w:tcPr>
          <w:p w14:paraId="1F02C17A"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47C5192C" w14:textId="77777777" w:rsidR="004B32CF" w:rsidRPr="004B32CF" w:rsidRDefault="004B32CF" w:rsidP="004B32CF">
            <w:pPr>
              <w:spacing w:after="60"/>
              <w:rPr>
                <w:iCs/>
                <w:sz w:val="20"/>
                <w:szCs w:val="20"/>
              </w:rPr>
            </w:pPr>
            <w:r w:rsidRPr="004B32CF">
              <w:rPr>
                <w:i/>
                <w:iCs/>
                <w:sz w:val="20"/>
                <w:szCs w:val="20"/>
              </w:rPr>
              <w:t>Day-Ahead Energy Sale</w:t>
            </w:r>
            <w:r w:rsidRPr="004B32CF">
              <w:rPr>
                <w:iCs/>
                <w:sz w:val="20"/>
                <w:szCs w:val="20"/>
              </w:rPr>
              <w:t xml:space="preserve">—The QSE </w:t>
            </w:r>
            <w:r w:rsidRPr="004B32CF">
              <w:rPr>
                <w:i/>
                <w:iCs/>
                <w:sz w:val="20"/>
                <w:szCs w:val="20"/>
              </w:rPr>
              <w:t>q</w:t>
            </w:r>
            <w:r w:rsidRPr="004B32CF">
              <w:rPr>
                <w:iCs/>
                <w:sz w:val="20"/>
                <w:szCs w:val="20"/>
              </w:rPr>
              <w:t xml:space="preserve">’s energy sold in the DAM at the Settlement Point </w:t>
            </w:r>
            <w:r w:rsidRPr="004B32CF">
              <w:rPr>
                <w:i/>
                <w:iCs/>
                <w:sz w:val="20"/>
                <w:szCs w:val="20"/>
              </w:rPr>
              <w:t>p</w:t>
            </w:r>
            <w:r w:rsidRPr="004B32CF">
              <w:rPr>
                <w:iCs/>
                <w:sz w:val="20"/>
                <w:szCs w:val="20"/>
              </w:rPr>
              <w:t xml:space="preserve"> for the hour that includes the 15-minute Settlement Interval.</w:t>
            </w:r>
          </w:p>
        </w:tc>
      </w:tr>
      <w:tr w:rsidR="004B32CF" w:rsidRPr="004B32CF" w14:paraId="7A3DDC2D" w14:textId="77777777" w:rsidTr="00AA4C37">
        <w:trPr>
          <w:cantSplit/>
        </w:trPr>
        <w:tc>
          <w:tcPr>
            <w:tcW w:w="1096" w:type="pct"/>
          </w:tcPr>
          <w:p w14:paraId="5677B27F" w14:textId="77777777" w:rsidR="004B32CF" w:rsidRPr="004B32CF" w:rsidRDefault="004B32CF" w:rsidP="004B32CF">
            <w:pPr>
              <w:spacing w:after="60"/>
              <w:rPr>
                <w:iCs/>
                <w:sz w:val="20"/>
                <w:szCs w:val="20"/>
              </w:rPr>
            </w:pPr>
            <w:proofErr w:type="spellStart"/>
            <w:r w:rsidRPr="004B32CF">
              <w:rPr>
                <w:iCs/>
                <w:sz w:val="20"/>
                <w:szCs w:val="20"/>
              </w:rPr>
              <w:t>RTQQEPSNAP</w:t>
            </w:r>
            <w:r w:rsidRPr="004B32CF">
              <w:rPr>
                <w:i/>
                <w:iCs/>
                <w:sz w:val="20"/>
                <w:szCs w:val="20"/>
                <w:vertAlign w:val="subscript"/>
              </w:rPr>
              <w:t>q,p,i</w:t>
            </w:r>
            <w:proofErr w:type="spellEnd"/>
          </w:p>
        </w:tc>
        <w:tc>
          <w:tcPr>
            <w:tcW w:w="383" w:type="pct"/>
          </w:tcPr>
          <w:p w14:paraId="4907A8B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45E195D5" w14:textId="77777777" w:rsidR="004B32CF" w:rsidRPr="004B32CF" w:rsidRDefault="004B32CF" w:rsidP="004B32CF">
            <w:pPr>
              <w:spacing w:after="60"/>
              <w:rPr>
                <w:i/>
                <w:iCs/>
                <w:sz w:val="20"/>
                <w:szCs w:val="20"/>
              </w:rPr>
            </w:pPr>
            <w:r w:rsidRPr="004B32CF">
              <w:rPr>
                <w:i/>
                <w:iCs/>
                <w:sz w:val="20"/>
                <w:szCs w:val="20"/>
              </w:rPr>
              <w:t>QSE-to-QSE Energy Purchase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buyer at the delivery Settlement Point </w:t>
            </w:r>
            <w:r w:rsidRPr="004B32CF">
              <w:rPr>
                <w:i/>
                <w:iCs/>
                <w:sz w:val="20"/>
                <w:szCs w:val="20"/>
              </w:rPr>
              <w:t>p</w:t>
            </w:r>
            <w:r w:rsidRPr="004B32CF">
              <w:rPr>
                <w:iCs/>
                <w:sz w:val="20"/>
                <w:szCs w:val="20"/>
              </w:rPr>
              <w:t xml:space="preserve"> for the 15-minute Settlement Interval, in the COP and Trades Snapshot.</w:t>
            </w:r>
          </w:p>
        </w:tc>
      </w:tr>
      <w:tr w:rsidR="004B32CF" w:rsidRPr="004B32CF" w14:paraId="7F4D0EF8" w14:textId="77777777" w:rsidTr="00AA4C37">
        <w:trPr>
          <w:cantSplit/>
        </w:trPr>
        <w:tc>
          <w:tcPr>
            <w:tcW w:w="1096" w:type="pct"/>
          </w:tcPr>
          <w:p w14:paraId="32349559" w14:textId="77777777" w:rsidR="004B32CF" w:rsidRPr="004B32CF" w:rsidRDefault="004B32CF" w:rsidP="004B32CF">
            <w:pPr>
              <w:spacing w:after="60"/>
              <w:rPr>
                <w:iCs/>
                <w:sz w:val="20"/>
                <w:szCs w:val="20"/>
              </w:rPr>
            </w:pPr>
            <w:proofErr w:type="spellStart"/>
            <w:r w:rsidRPr="004B32CF">
              <w:rPr>
                <w:iCs/>
                <w:sz w:val="20"/>
                <w:szCs w:val="20"/>
              </w:rPr>
              <w:t>RTQQESSNAP</w:t>
            </w:r>
            <w:r w:rsidRPr="004B32CF">
              <w:rPr>
                <w:i/>
                <w:iCs/>
                <w:sz w:val="20"/>
                <w:szCs w:val="20"/>
                <w:vertAlign w:val="subscript"/>
              </w:rPr>
              <w:t>q,p,i</w:t>
            </w:r>
            <w:proofErr w:type="spellEnd"/>
          </w:p>
        </w:tc>
        <w:tc>
          <w:tcPr>
            <w:tcW w:w="383" w:type="pct"/>
          </w:tcPr>
          <w:p w14:paraId="2652397F"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3B747F86" w14:textId="77777777" w:rsidR="004B32CF" w:rsidRPr="004B32CF" w:rsidRDefault="004B32CF" w:rsidP="004B32CF">
            <w:pPr>
              <w:spacing w:after="60"/>
              <w:rPr>
                <w:i/>
                <w:iCs/>
                <w:sz w:val="20"/>
                <w:szCs w:val="20"/>
              </w:rPr>
            </w:pPr>
            <w:r w:rsidRPr="004B32CF">
              <w:rPr>
                <w:i/>
                <w:iCs/>
                <w:sz w:val="20"/>
                <w:szCs w:val="20"/>
              </w:rPr>
              <w:t>QSE-to-QSE Energy Sale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seller at the delivery Settlement Point </w:t>
            </w:r>
            <w:r w:rsidRPr="004B32CF">
              <w:rPr>
                <w:i/>
                <w:iCs/>
                <w:sz w:val="20"/>
                <w:szCs w:val="20"/>
              </w:rPr>
              <w:t>p</w:t>
            </w:r>
            <w:r w:rsidRPr="004B32CF">
              <w:rPr>
                <w:iCs/>
                <w:sz w:val="20"/>
                <w:szCs w:val="20"/>
              </w:rPr>
              <w:t xml:space="preserve"> for the 15-minute Settlement Interval, in the COP and Trades Snapshot.</w:t>
            </w:r>
          </w:p>
        </w:tc>
      </w:tr>
      <w:tr w:rsidR="004B32CF" w:rsidRPr="004B32CF" w14:paraId="1A0F84BD" w14:textId="77777777" w:rsidTr="00AA4C37">
        <w:trPr>
          <w:cantSplit/>
        </w:trPr>
        <w:tc>
          <w:tcPr>
            <w:tcW w:w="1096" w:type="pct"/>
          </w:tcPr>
          <w:p w14:paraId="4A443163" w14:textId="77777777" w:rsidR="004B32CF" w:rsidRPr="004B32CF" w:rsidRDefault="004B32CF" w:rsidP="004B32CF">
            <w:pPr>
              <w:spacing w:after="60"/>
              <w:rPr>
                <w:iCs/>
                <w:sz w:val="20"/>
                <w:szCs w:val="20"/>
              </w:rPr>
            </w:pPr>
            <w:proofErr w:type="spellStart"/>
            <w:r w:rsidRPr="004B32CF">
              <w:rPr>
                <w:iCs/>
                <w:sz w:val="20"/>
                <w:szCs w:val="20"/>
              </w:rPr>
              <w:t>RTQQEPADJ</w:t>
            </w:r>
            <w:r w:rsidRPr="004B32CF">
              <w:rPr>
                <w:i/>
                <w:iCs/>
                <w:sz w:val="20"/>
                <w:szCs w:val="20"/>
                <w:vertAlign w:val="subscript"/>
              </w:rPr>
              <w:t>q,p,i</w:t>
            </w:r>
            <w:proofErr w:type="spellEnd"/>
          </w:p>
        </w:tc>
        <w:tc>
          <w:tcPr>
            <w:tcW w:w="383" w:type="pct"/>
          </w:tcPr>
          <w:p w14:paraId="35276F05"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44DAD44E" w14:textId="77777777" w:rsidR="004B32CF" w:rsidRPr="004B32CF" w:rsidRDefault="004B32CF" w:rsidP="004B32CF">
            <w:pPr>
              <w:spacing w:after="60"/>
              <w:rPr>
                <w:i/>
                <w:iCs/>
                <w:sz w:val="20"/>
                <w:szCs w:val="20"/>
              </w:rPr>
            </w:pPr>
            <w:r w:rsidRPr="004B32CF">
              <w:rPr>
                <w:i/>
                <w:iCs/>
                <w:sz w:val="20"/>
                <w:szCs w:val="20"/>
              </w:rPr>
              <w:t>QSE-to-QSE Energy Purchase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buyer at the delivery Settlement Point </w:t>
            </w:r>
            <w:r w:rsidRPr="004B32CF">
              <w:rPr>
                <w:i/>
                <w:iCs/>
                <w:sz w:val="20"/>
                <w:szCs w:val="20"/>
              </w:rPr>
              <w:t>p</w:t>
            </w:r>
            <w:r w:rsidRPr="004B32CF">
              <w:rPr>
                <w:iCs/>
                <w:sz w:val="20"/>
                <w:szCs w:val="20"/>
              </w:rPr>
              <w:t xml:space="preserve"> for the 15-minute Settlement Interval, in the last COP and Trades Snapshot at the end of the Adjustment Period for that Settlement Interval.</w:t>
            </w:r>
          </w:p>
        </w:tc>
      </w:tr>
      <w:tr w:rsidR="004B32CF" w:rsidRPr="004B32CF" w14:paraId="7A317C17" w14:textId="77777777" w:rsidTr="00AA4C37">
        <w:trPr>
          <w:cantSplit/>
        </w:trPr>
        <w:tc>
          <w:tcPr>
            <w:tcW w:w="1096" w:type="pct"/>
          </w:tcPr>
          <w:p w14:paraId="6063F650" w14:textId="77777777" w:rsidR="004B32CF" w:rsidRPr="004B32CF" w:rsidRDefault="004B32CF" w:rsidP="004B32CF">
            <w:pPr>
              <w:spacing w:after="60"/>
              <w:rPr>
                <w:iCs/>
                <w:sz w:val="20"/>
                <w:szCs w:val="20"/>
              </w:rPr>
            </w:pPr>
            <w:proofErr w:type="spellStart"/>
            <w:r w:rsidRPr="004B32CF">
              <w:rPr>
                <w:iCs/>
                <w:sz w:val="20"/>
                <w:szCs w:val="20"/>
              </w:rPr>
              <w:t>RTQQESADJ</w:t>
            </w:r>
            <w:r w:rsidRPr="004B32CF">
              <w:rPr>
                <w:i/>
                <w:iCs/>
                <w:sz w:val="20"/>
                <w:szCs w:val="20"/>
                <w:vertAlign w:val="subscript"/>
              </w:rPr>
              <w:t>q,p,i</w:t>
            </w:r>
            <w:proofErr w:type="spellEnd"/>
          </w:p>
        </w:tc>
        <w:tc>
          <w:tcPr>
            <w:tcW w:w="383" w:type="pct"/>
          </w:tcPr>
          <w:p w14:paraId="75ED48FB" w14:textId="77777777" w:rsidR="004B32CF" w:rsidRPr="004B32CF" w:rsidRDefault="004B32CF" w:rsidP="004B32CF">
            <w:pPr>
              <w:spacing w:after="60"/>
              <w:jc w:val="center"/>
              <w:rPr>
                <w:iCs/>
                <w:sz w:val="20"/>
                <w:szCs w:val="20"/>
              </w:rPr>
            </w:pPr>
            <w:r w:rsidRPr="004B32CF">
              <w:rPr>
                <w:iCs/>
                <w:sz w:val="20"/>
                <w:szCs w:val="20"/>
              </w:rPr>
              <w:t>MW</w:t>
            </w:r>
          </w:p>
        </w:tc>
        <w:tc>
          <w:tcPr>
            <w:tcW w:w="3521" w:type="pct"/>
          </w:tcPr>
          <w:p w14:paraId="2B15B0EF" w14:textId="77777777" w:rsidR="004B32CF" w:rsidRPr="004B32CF" w:rsidRDefault="004B32CF" w:rsidP="004B32CF">
            <w:pPr>
              <w:spacing w:after="60"/>
              <w:rPr>
                <w:i/>
                <w:iCs/>
                <w:sz w:val="20"/>
                <w:szCs w:val="20"/>
              </w:rPr>
            </w:pPr>
            <w:r w:rsidRPr="004B32CF">
              <w:rPr>
                <w:i/>
                <w:iCs/>
                <w:sz w:val="20"/>
                <w:szCs w:val="20"/>
              </w:rPr>
              <w:t>QSE-to-QSE Energy Sale by QSE by point</w:t>
            </w:r>
            <w:r w:rsidRPr="004B32CF">
              <w:rPr>
                <w:iCs/>
                <w:sz w:val="20"/>
                <w:szCs w:val="20"/>
              </w:rPr>
              <w:t xml:space="preserve">—The QSE </w:t>
            </w:r>
            <w:r w:rsidRPr="004B32CF">
              <w:rPr>
                <w:i/>
                <w:iCs/>
                <w:sz w:val="20"/>
                <w:szCs w:val="20"/>
              </w:rPr>
              <w:t>q</w:t>
            </w:r>
            <w:r w:rsidRPr="004B32CF">
              <w:rPr>
                <w:iCs/>
                <w:sz w:val="20"/>
                <w:szCs w:val="20"/>
              </w:rPr>
              <w:t xml:space="preserve">’s Energy Trades in which the QSE is the seller at the delivery Settlement Point </w:t>
            </w:r>
            <w:r w:rsidRPr="004B32CF">
              <w:rPr>
                <w:i/>
                <w:iCs/>
                <w:sz w:val="20"/>
                <w:szCs w:val="20"/>
              </w:rPr>
              <w:t>p</w:t>
            </w:r>
            <w:r w:rsidRPr="004B32CF">
              <w:rPr>
                <w:iCs/>
                <w:sz w:val="20"/>
                <w:szCs w:val="20"/>
              </w:rPr>
              <w:t xml:space="preserve"> for the 15-minute Settlement Interval, in the last COP and Trades Snapshot at the end of the Adjustment Period for that Settlement Interval.</w:t>
            </w:r>
          </w:p>
        </w:tc>
      </w:tr>
      <w:tr w:rsidR="004B32CF" w:rsidRPr="004B32CF" w14:paraId="3E838EB8" w14:textId="77777777" w:rsidTr="00AA4C37">
        <w:trPr>
          <w:cantSplit/>
        </w:trPr>
        <w:tc>
          <w:tcPr>
            <w:tcW w:w="1096" w:type="pct"/>
          </w:tcPr>
          <w:p w14:paraId="57727232" w14:textId="77777777" w:rsidR="004B32CF" w:rsidRPr="004B32CF" w:rsidRDefault="004B32CF" w:rsidP="004B32CF">
            <w:pPr>
              <w:spacing w:after="60"/>
              <w:rPr>
                <w:i/>
                <w:iCs/>
                <w:sz w:val="20"/>
                <w:szCs w:val="20"/>
              </w:rPr>
            </w:pPr>
            <w:r w:rsidRPr="004B32CF">
              <w:rPr>
                <w:i/>
                <w:iCs/>
                <w:sz w:val="20"/>
                <w:szCs w:val="20"/>
              </w:rPr>
              <w:t>q</w:t>
            </w:r>
          </w:p>
        </w:tc>
        <w:tc>
          <w:tcPr>
            <w:tcW w:w="383" w:type="pct"/>
          </w:tcPr>
          <w:p w14:paraId="5C93BB1C"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2A7DFDEF" w14:textId="77777777" w:rsidR="004B32CF" w:rsidRPr="004B32CF" w:rsidRDefault="004B32CF" w:rsidP="004B32CF">
            <w:pPr>
              <w:spacing w:after="60"/>
              <w:rPr>
                <w:iCs/>
                <w:sz w:val="20"/>
                <w:szCs w:val="20"/>
              </w:rPr>
            </w:pPr>
            <w:r w:rsidRPr="004B32CF">
              <w:rPr>
                <w:iCs/>
                <w:sz w:val="20"/>
                <w:szCs w:val="20"/>
              </w:rPr>
              <w:t>A QSE.</w:t>
            </w:r>
          </w:p>
        </w:tc>
      </w:tr>
      <w:tr w:rsidR="004B32CF" w:rsidRPr="004B32CF" w14:paraId="1EF1BC23" w14:textId="77777777" w:rsidTr="00AA4C37">
        <w:trPr>
          <w:cantSplit/>
        </w:trPr>
        <w:tc>
          <w:tcPr>
            <w:tcW w:w="1096" w:type="pct"/>
          </w:tcPr>
          <w:p w14:paraId="5806FAF7" w14:textId="77777777" w:rsidR="004B32CF" w:rsidRPr="004B32CF" w:rsidRDefault="004B32CF" w:rsidP="004B32CF">
            <w:pPr>
              <w:spacing w:after="60"/>
              <w:rPr>
                <w:i/>
                <w:iCs/>
                <w:sz w:val="20"/>
                <w:szCs w:val="20"/>
              </w:rPr>
            </w:pPr>
            <w:r w:rsidRPr="004B32CF">
              <w:rPr>
                <w:i/>
                <w:iCs/>
                <w:sz w:val="20"/>
                <w:szCs w:val="20"/>
              </w:rPr>
              <w:t>p</w:t>
            </w:r>
          </w:p>
        </w:tc>
        <w:tc>
          <w:tcPr>
            <w:tcW w:w="383" w:type="pct"/>
          </w:tcPr>
          <w:p w14:paraId="1ED6B292"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2D8D408A" w14:textId="77777777" w:rsidR="004B32CF" w:rsidRPr="004B32CF" w:rsidRDefault="004B32CF" w:rsidP="004B32CF">
            <w:pPr>
              <w:spacing w:after="60"/>
              <w:rPr>
                <w:iCs/>
                <w:sz w:val="20"/>
                <w:szCs w:val="20"/>
              </w:rPr>
            </w:pPr>
            <w:r w:rsidRPr="004B32CF">
              <w:rPr>
                <w:iCs/>
                <w:sz w:val="20"/>
                <w:szCs w:val="20"/>
              </w:rPr>
              <w:t>A Settlement Point.</w:t>
            </w:r>
          </w:p>
        </w:tc>
      </w:tr>
      <w:tr w:rsidR="004B32CF" w:rsidRPr="004B32CF" w14:paraId="6788D3AE" w14:textId="77777777" w:rsidTr="00AA4C37">
        <w:trPr>
          <w:cantSplit/>
        </w:trPr>
        <w:tc>
          <w:tcPr>
            <w:tcW w:w="1096" w:type="pct"/>
          </w:tcPr>
          <w:p w14:paraId="3ACB4190" w14:textId="77777777" w:rsidR="004B32CF" w:rsidRPr="004B32CF" w:rsidRDefault="004B32CF" w:rsidP="004B32CF">
            <w:pPr>
              <w:spacing w:after="60"/>
              <w:rPr>
                <w:i/>
                <w:iCs/>
                <w:sz w:val="20"/>
                <w:szCs w:val="20"/>
              </w:rPr>
            </w:pPr>
            <w:r w:rsidRPr="004B32CF">
              <w:rPr>
                <w:i/>
                <w:iCs/>
                <w:sz w:val="20"/>
                <w:szCs w:val="20"/>
              </w:rPr>
              <w:t>r</w:t>
            </w:r>
          </w:p>
        </w:tc>
        <w:tc>
          <w:tcPr>
            <w:tcW w:w="383" w:type="pct"/>
          </w:tcPr>
          <w:p w14:paraId="229F09A8"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4A422B6D" w14:textId="77777777" w:rsidR="004B32CF" w:rsidRPr="004B32CF" w:rsidRDefault="004B32CF" w:rsidP="004B32CF">
            <w:pPr>
              <w:spacing w:after="60"/>
              <w:rPr>
                <w:iCs/>
                <w:sz w:val="20"/>
                <w:szCs w:val="20"/>
              </w:rPr>
            </w:pPr>
            <w:r w:rsidRPr="004B32CF">
              <w:rPr>
                <w:iCs/>
                <w:sz w:val="20"/>
                <w:szCs w:val="20"/>
              </w:rPr>
              <w:t xml:space="preserve">A Generation Resource that is QSE-committed </w:t>
            </w:r>
            <w:ins w:id="66" w:author="ERCOT" w:date="2017-11-08T15:05:00Z">
              <w:r w:rsidRPr="004B32CF">
                <w:rPr>
                  <w:iCs/>
                  <w:sz w:val="20"/>
                  <w:szCs w:val="20"/>
                </w:rPr>
                <w:t xml:space="preserve">or planning to operate as a Quick Start Generation Resource (QSGR) for the Settlement Interval as shown by the Resource Status of OFFQS in the COP and Trades Snapshot and/or Adjustment Period snapshot; </w:t>
              </w:r>
            </w:ins>
            <w:r w:rsidRPr="004B32CF">
              <w:rPr>
                <w:iCs/>
                <w:sz w:val="20"/>
                <w:szCs w:val="20"/>
              </w:rPr>
              <w:t>or RUC-</w:t>
            </w:r>
            <w:proofErr w:type="spellStart"/>
            <w:r w:rsidRPr="004B32CF">
              <w:rPr>
                <w:iCs/>
                <w:sz w:val="20"/>
                <w:szCs w:val="20"/>
              </w:rPr>
              <w:t>decommitted</w:t>
            </w:r>
            <w:proofErr w:type="spellEnd"/>
            <w:r w:rsidRPr="004B32CF">
              <w:rPr>
                <w:iCs/>
                <w:sz w:val="20"/>
                <w:szCs w:val="20"/>
              </w:rPr>
              <w:t xml:space="preserve"> </w:t>
            </w:r>
            <w:del w:id="67" w:author="ERCOT" w:date="2017-11-08T15:07:00Z">
              <w:r w:rsidRPr="004B32CF" w:rsidDel="00076F34">
                <w:rPr>
                  <w:iCs/>
                  <w:sz w:val="20"/>
                  <w:szCs w:val="20"/>
                </w:rPr>
                <w:delText xml:space="preserve">(subject to paragraphs (1) and (2) above) </w:delText>
              </w:r>
            </w:del>
            <w:r w:rsidRPr="004B32CF">
              <w:rPr>
                <w:iCs/>
                <w:sz w:val="20"/>
                <w:szCs w:val="20"/>
              </w:rPr>
              <w:t>for the Settlement Interval</w:t>
            </w:r>
            <w:ins w:id="68" w:author="ERCOT" w:date="2017-11-08T15:07:00Z">
              <w:r w:rsidRPr="004B32CF">
                <w:rPr>
                  <w:iCs/>
                  <w:sz w:val="20"/>
                  <w:szCs w:val="20"/>
                </w:rPr>
                <w:t xml:space="preserve"> (subject to paragraphs (1) and (2) above)</w:t>
              </w:r>
            </w:ins>
            <w:r w:rsidRPr="004B32CF">
              <w:rPr>
                <w:iCs/>
                <w:sz w:val="20"/>
                <w:szCs w:val="20"/>
              </w:rPr>
              <w:t>.</w:t>
            </w:r>
          </w:p>
        </w:tc>
      </w:tr>
      <w:tr w:rsidR="004B32CF" w:rsidRPr="004B32CF" w14:paraId="080ECC1E" w14:textId="77777777" w:rsidTr="00AA4C37">
        <w:trPr>
          <w:cantSplit/>
        </w:trPr>
        <w:tc>
          <w:tcPr>
            <w:tcW w:w="1096" w:type="pct"/>
          </w:tcPr>
          <w:p w14:paraId="072DA74F" w14:textId="77777777" w:rsidR="004B32CF" w:rsidRPr="004B32CF" w:rsidRDefault="004B32CF" w:rsidP="004B32CF">
            <w:pPr>
              <w:spacing w:after="60"/>
              <w:rPr>
                <w:i/>
                <w:iCs/>
                <w:sz w:val="20"/>
                <w:szCs w:val="20"/>
              </w:rPr>
            </w:pPr>
            <w:r w:rsidRPr="004B32CF">
              <w:rPr>
                <w:i/>
                <w:iCs/>
                <w:sz w:val="20"/>
                <w:szCs w:val="20"/>
              </w:rPr>
              <w:t>z</w:t>
            </w:r>
          </w:p>
        </w:tc>
        <w:tc>
          <w:tcPr>
            <w:tcW w:w="383" w:type="pct"/>
          </w:tcPr>
          <w:p w14:paraId="7D784728"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0A4EB1FC" w14:textId="77777777" w:rsidR="004B32CF" w:rsidRPr="004B32CF" w:rsidRDefault="004B32CF" w:rsidP="004B32CF">
            <w:pPr>
              <w:spacing w:after="60"/>
              <w:rPr>
                <w:iCs/>
                <w:sz w:val="20"/>
                <w:szCs w:val="20"/>
              </w:rPr>
            </w:pPr>
            <w:r w:rsidRPr="004B32CF">
              <w:rPr>
                <w:iCs/>
                <w:sz w:val="20"/>
                <w:szCs w:val="20"/>
              </w:rPr>
              <w:t>A previous RUC process for the Operating Day.</w:t>
            </w:r>
          </w:p>
        </w:tc>
      </w:tr>
      <w:tr w:rsidR="004B32CF" w:rsidRPr="004B32CF" w14:paraId="04DB9D74" w14:textId="77777777" w:rsidTr="00AA4C37">
        <w:trPr>
          <w:cantSplit/>
        </w:trPr>
        <w:tc>
          <w:tcPr>
            <w:tcW w:w="1096" w:type="pct"/>
          </w:tcPr>
          <w:p w14:paraId="3AB95DE3" w14:textId="77777777" w:rsidR="004B32CF" w:rsidRPr="004B32CF" w:rsidRDefault="004B32CF" w:rsidP="004B32CF">
            <w:pPr>
              <w:spacing w:after="60"/>
              <w:rPr>
                <w:i/>
                <w:iCs/>
                <w:sz w:val="20"/>
                <w:szCs w:val="20"/>
              </w:rPr>
            </w:pPr>
            <w:proofErr w:type="spellStart"/>
            <w:r w:rsidRPr="004B32CF">
              <w:rPr>
                <w:i/>
                <w:iCs/>
                <w:sz w:val="20"/>
                <w:szCs w:val="20"/>
              </w:rPr>
              <w:t>i</w:t>
            </w:r>
            <w:proofErr w:type="spellEnd"/>
          </w:p>
        </w:tc>
        <w:tc>
          <w:tcPr>
            <w:tcW w:w="383" w:type="pct"/>
          </w:tcPr>
          <w:p w14:paraId="74538FC6"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44BF959E" w14:textId="77777777" w:rsidR="004B32CF" w:rsidRPr="004B32CF" w:rsidRDefault="004B32CF" w:rsidP="004B32CF">
            <w:pPr>
              <w:spacing w:after="60"/>
              <w:rPr>
                <w:iCs/>
                <w:sz w:val="20"/>
                <w:szCs w:val="20"/>
              </w:rPr>
            </w:pPr>
            <w:r w:rsidRPr="004B32CF">
              <w:rPr>
                <w:iCs/>
                <w:sz w:val="20"/>
                <w:szCs w:val="20"/>
              </w:rPr>
              <w:t>A 15-minute Settlement Interval.</w:t>
            </w:r>
          </w:p>
        </w:tc>
      </w:tr>
      <w:tr w:rsidR="004B32CF" w:rsidRPr="004B32CF" w14:paraId="1C02EE3D" w14:textId="77777777" w:rsidTr="00AA4C37">
        <w:trPr>
          <w:cantSplit/>
        </w:trPr>
        <w:tc>
          <w:tcPr>
            <w:tcW w:w="1096" w:type="pct"/>
          </w:tcPr>
          <w:p w14:paraId="78341074" w14:textId="77777777" w:rsidR="004B32CF" w:rsidRPr="004B32CF" w:rsidRDefault="004B32CF" w:rsidP="004B32CF">
            <w:pPr>
              <w:spacing w:after="60"/>
              <w:rPr>
                <w:i/>
                <w:iCs/>
                <w:sz w:val="20"/>
                <w:szCs w:val="20"/>
              </w:rPr>
            </w:pPr>
            <w:r w:rsidRPr="004B32CF">
              <w:rPr>
                <w:i/>
                <w:iCs/>
                <w:sz w:val="20"/>
                <w:szCs w:val="20"/>
              </w:rPr>
              <w:t>h</w:t>
            </w:r>
          </w:p>
        </w:tc>
        <w:tc>
          <w:tcPr>
            <w:tcW w:w="383" w:type="pct"/>
          </w:tcPr>
          <w:p w14:paraId="00681D84"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35410FAB" w14:textId="77777777" w:rsidR="004B32CF" w:rsidRPr="004B32CF" w:rsidRDefault="004B32CF" w:rsidP="004B32CF">
            <w:pPr>
              <w:spacing w:after="60"/>
              <w:rPr>
                <w:iCs/>
                <w:sz w:val="20"/>
                <w:szCs w:val="20"/>
              </w:rPr>
            </w:pPr>
            <w:r w:rsidRPr="004B32CF">
              <w:rPr>
                <w:iCs/>
                <w:sz w:val="20"/>
                <w:szCs w:val="20"/>
              </w:rPr>
              <w:t xml:space="preserve">The hour that includes the Settlement Interval </w:t>
            </w:r>
            <w:proofErr w:type="spellStart"/>
            <w:r w:rsidRPr="004B32CF">
              <w:rPr>
                <w:i/>
                <w:iCs/>
                <w:sz w:val="20"/>
                <w:szCs w:val="20"/>
              </w:rPr>
              <w:t>i</w:t>
            </w:r>
            <w:proofErr w:type="spellEnd"/>
            <w:r w:rsidRPr="004B32CF">
              <w:rPr>
                <w:iCs/>
                <w:sz w:val="20"/>
                <w:szCs w:val="20"/>
              </w:rPr>
              <w:t xml:space="preserve">. </w:t>
            </w:r>
          </w:p>
        </w:tc>
      </w:tr>
      <w:tr w:rsidR="004B32CF" w:rsidRPr="004B32CF" w14:paraId="3FB931D0" w14:textId="77777777" w:rsidTr="00AA4C37">
        <w:trPr>
          <w:cantSplit/>
        </w:trPr>
        <w:tc>
          <w:tcPr>
            <w:tcW w:w="1096" w:type="pct"/>
          </w:tcPr>
          <w:p w14:paraId="377A573A" w14:textId="77777777" w:rsidR="004B32CF" w:rsidRPr="004B32CF" w:rsidRDefault="004B32CF" w:rsidP="004B32CF">
            <w:pPr>
              <w:spacing w:after="60"/>
              <w:rPr>
                <w:i/>
                <w:iCs/>
                <w:sz w:val="20"/>
                <w:szCs w:val="20"/>
              </w:rPr>
            </w:pPr>
            <w:proofErr w:type="spellStart"/>
            <w:r w:rsidRPr="004B32CF">
              <w:rPr>
                <w:i/>
                <w:iCs/>
                <w:sz w:val="20"/>
                <w:szCs w:val="20"/>
              </w:rPr>
              <w:t>ruc</w:t>
            </w:r>
            <w:proofErr w:type="spellEnd"/>
          </w:p>
        </w:tc>
        <w:tc>
          <w:tcPr>
            <w:tcW w:w="383" w:type="pct"/>
          </w:tcPr>
          <w:p w14:paraId="6B712755" w14:textId="77777777" w:rsidR="004B32CF" w:rsidRPr="004B32CF" w:rsidRDefault="004B32CF" w:rsidP="004B32CF">
            <w:pPr>
              <w:spacing w:after="60"/>
              <w:jc w:val="center"/>
              <w:rPr>
                <w:iCs/>
                <w:sz w:val="20"/>
                <w:szCs w:val="20"/>
              </w:rPr>
            </w:pPr>
            <w:r w:rsidRPr="004B32CF">
              <w:rPr>
                <w:iCs/>
                <w:sz w:val="20"/>
                <w:szCs w:val="20"/>
              </w:rPr>
              <w:t>none</w:t>
            </w:r>
          </w:p>
        </w:tc>
        <w:tc>
          <w:tcPr>
            <w:tcW w:w="3521" w:type="pct"/>
          </w:tcPr>
          <w:p w14:paraId="6EFECADB" w14:textId="77777777" w:rsidR="004B32CF" w:rsidRPr="004B32CF" w:rsidRDefault="004B32CF" w:rsidP="004B32CF">
            <w:pPr>
              <w:spacing w:after="60"/>
              <w:rPr>
                <w:iCs/>
                <w:sz w:val="20"/>
                <w:szCs w:val="20"/>
              </w:rPr>
            </w:pPr>
            <w:r w:rsidRPr="004B32CF">
              <w:rPr>
                <w:iCs/>
                <w:sz w:val="20"/>
                <w:szCs w:val="20"/>
              </w:rPr>
              <w:t>The RUC process for which this RUC Shortfall Ratio Share is calculated.</w:t>
            </w:r>
          </w:p>
        </w:tc>
      </w:tr>
      <w:bookmarkEnd w:id="2"/>
      <w:bookmarkEnd w:id="3"/>
      <w:bookmarkEnd w:id="4"/>
      <w:bookmarkEnd w:id="5"/>
      <w:bookmarkEnd w:id="6"/>
      <w:bookmarkEnd w:id="7"/>
    </w:tbl>
    <w:p w14:paraId="4382049B" w14:textId="2B94C7CD" w:rsidR="00E055A9" w:rsidRPr="00BA2009" w:rsidRDefault="00E055A9" w:rsidP="004B32CF">
      <w:pPr>
        <w:pStyle w:val="H2"/>
        <w:spacing w:before="480"/>
        <w:ind w:left="0" w:firstLine="0"/>
      </w:pPr>
    </w:p>
    <w:sectPr w:rsidR="00E055A9" w:rsidRPr="00BA2009">
      <w:headerReference w:type="default" r:id="rId49"/>
      <w:footerReference w:type="even" r:id="rId50"/>
      <w:footerReference w:type="default" r:id="rId51"/>
      <w:footerReference w:type="firs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C3F0D" w14:textId="77777777" w:rsidR="00894031" w:rsidRDefault="00894031">
      <w:r>
        <w:separator/>
      </w:r>
    </w:p>
  </w:endnote>
  <w:endnote w:type="continuationSeparator" w:id="0">
    <w:p w14:paraId="10FB0FB1" w14:textId="77777777" w:rsidR="00894031" w:rsidRDefault="0089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2AFE5" w14:textId="53AD88AC"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45C75">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C49BE" w14:textId="1AD33C13" w:rsidR="00894031" w:rsidRDefault="00300AAF">
    <w:pPr>
      <w:pStyle w:val="Footer"/>
      <w:tabs>
        <w:tab w:val="clear" w:pos="4320"/>
        <w:tab w:val="clear" w:pos="8640"/>
        <w:tab w:val="right" w:pos="9360"/>
      </w:tabs>
      <w:rPr>
        <w:rFonts w:ascii="Arial" w:hAnsi="Arial" w:cs="Arial"/>
        <w:sz w:val="18"/>
      </w:rPr>
    </w:pPr>
    <w:r>
      <w:rPr>
        <w:rFonts w:ascii="Arial" w:hAnsi="Arial" w:cs="Arial"/>
        <w:sz w:val="18"/>
      </w:rPr>
      <w:t>856</w:t>
    </w:r>
    <w:r w:rsidR="00E17FF7" w:rsidRPr="00E17FF7">
      <w:rPr>
        <w:rFonts w:ascii="Arial" w:hAnsi="Arial" w:cs="Arial"/>
        <w:sz w:val="18"/>
      </w:rPr>
      <w:t>NPRR-0</w:t>
    </w:r>
    <w:r w:rsidR="00701656">
      <w:rPr>
        <w:rFonts w:ascii="Arial" w:hAnsi="Arial" w:cs="Arial"/>
        <w:sz w:val="18"/>
      </w:rPr>
      <w:t>7</w:t>
    </w:r>
    <w:r w:rsidR="00E17FF7" w:rsidRPr="00E17FF7">
      <w:rPr>
        <w:rFonts w:ascii="Arial" w:hAnsi="Arial" w:cs="Arial"/>
        <w:sz w:val="18"/>
      </w:rPr>
      <w:t xml:space="preserve"> </w:t>
    </w:r>
    <w:r w:rsidR="00E50F50">
      <w:rPr>
        <w:rFonts w:ascii="Arial" w:hAnsi="Arial" w:cs="Arial"/>
        <w:sz w:val="18"/>
      </w:rPr>
      <w:t xml:space="preserve">PRS Report </w:t>
    </w:r>
    <w:r w:rsidR="00701656">
      <w:rPr>
        <w:rFonts w:ascii="Arial" w:hAnsi="Arial" w:cs="Arial"/>
        <w:sz w:val="18"/>
      </w:rPr>
      <w:t>051018</w:t>
    </w:r>
    <w:r w:rsidR="00894031">
      <w:rPr>
        <w:rFonts w:ascii="Arial" w:hAnsi="Arial" w:cs="Arial"/>
        <w:sz w:val="18"/>
      </w:rPr>
      <w:tab/>
      <w:t>Pa</w:t>
    </w:r>
    <w:r w:rsidR="00894031" w:rsidRPr="00412DCA">
      <w:rPr>
        <w:rFonts w:ascii="Arial" w:hAnsi="Arial" w:cs="Arial"/>
        <w:sz w:val="18"/>
      </w:rPr>
      <w:t xml:space="preserve">ge </w:t>
    </w:r>
    <w:r w:rsidR="00894031" w:rsidRPr="00412DCA">
      <w:rPr>
        <w:rFonts w:ascii="Arial" w:hAnsi="Arial" w:cs="Arial"/>
        <w:sz w:val="18"/>
      </w:rPr>
      <w:fldChar w:fldCharType="begin"/>
    </w:r>
    <w:r w:rsidR="00894031" w:rsidRPr="00412DCA">
      <w:rPr>
        <w:rFonts w:ascii="Arial" w:hAnsi="Arial" w:cs="Arial"/>
        <w:sz w:val="18"/>
      </w:rPr>
      <w:instrText xml:space="preserve"> PAGE </w:instrText>
    </w:r>
    <w:r w:rsidR="00894031" w:rsidRPr="00412DCA">
      <w:rPr>
        <w:rFonts w:ascii="Arial" w:hAnsi="Arial" w:cs="Arial"/>
        <w:sz w:val="18"/>
      </w:rPr>
      <w:fldChar w:fldCharType="separate"/>
    </w:r>
    <w:r w:rsidR="00FA75E9">
      <w:rPr>
        <w:rFonts w:ascii="Arial" w:hAnsi="Arial" w:cs="Arial"/>
        <w:noProof/>
        <w:sz w:val="18"/>
      </w:rPr>
      <w:t>1</w:t>
    </w:r>
    <w:r w:rsidR="00894031" w:rsidRPr="00412DCA">
      <w:rPr>
        <w:rFonts w:ascii="Arial" w:hAnsi="Arial" w:cs="Arial"/>
        <w:sz w:val="18"/>
      </w:rPr>
      <w:fldChar w:fldCharType="end"/>
    </w:r>
    <w:r w:rsidR="00894031" w:rsidRPr="00412DCA">
      <w:rPr>
        <w:rFonts w:ascii="Arial" w:hAnsi="Arial" w:cs="Arial"/>
        <w:sz w:val="18"/>
      </w:rPr>
      <w:t xml:space="preserve"> of </w:t>
    </w:r>
    <w:r w:rsidR="00894031" w:rsidRPr="00412DCA">
      <w:rPr>
        <w:rFonts w:ascii="Arial" w:hAnsi="Arial" w:cs="Arial"/>
        <w:sz w:val="18"/>
      </w:rPr>
      <w:fldChar w:fldCharType="begin"/>
    </w:r>
    <w:r w:rsidR="00894031" w:rsidRPr="00412DCA">
      <w:rPr>
        <w:rFonts w:ascii="Arial" w:hAnsi="Arial" w:cs="Arial"/>
        <w:sz w:val="18"/>
      </w:rPr>
      <w:instrText xml:space="preserve"> NUMPAGES </w:instrText>
    </w:r>
    <w:r w:rsidR="00894031" w:rsidRPr="00412DCA">
      <w:rPr>
        <w:rFonts w:ascii="Arial" w:hAnsi="Arial" w:cs="Arial"/>
        <w:sz w:val="18"/>
      </w:rPr>
      <w:fldChar w:fldCharType="separate"/>
    </w:r>
    <w:r w:rsidR="00FA75E9">
      <w:rPr>
        <w:rFonts w:ascii="Arial" w:hAnsi="Arial" w:cs="Arial"/>
        <w:noProof/>
        <w:sz w:val="18"/>
      </w:rPr>
      <w:t>10</w:t>
    </w:r>
    <w:r w:rsidR="00894031" w:rsidRPr="00412DCA">
      <w:rPr>
        <w:rFonts w:ascii="Arial" w:hAnsi="Arial" w:cs="Arial"/>
        <w:sz w:val="18"/>
      </w:rPr>
      <w:fldChar w:fldCharType="end"/>
    </w:r>
  </w:p>
  <w:p w14:paraId="72F5F981" w14:textId="77777777" w:rsidR="00894031" w:rsidRPr="00412DCA" w:rsidRDefault="0089403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BEB60" w14:textId="41C1D5A1" w:rsidR="00894031" w:rsidRPr="00412DCA" w:rsidRDefault="0089403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45C75">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30E9D" w14:textId="77777777" w:rsidR="00894031" w:rsidRDefault="00894031">
      <w:r>
        <w:separator/>
      </w:r>
    </w:p>
  </w:footnote>
  <w:footnote w:type="continuationSeparator" w:id="0">
    <w:p w14:paraId="4DBE9B7D" w14:textId="77777777" w:rsidR="00894031" w:rsidRDefault="00894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7A3A5" w14:textId="09477EF7" w:rsidR="00894031" w:rsidRDefault="00E50F50" w:rsidP="005823C1">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D5721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0E442B"/>
    <w:multiLevelType w:val="hybridMultilevel"/>
    <w:tmpl w:val="E042D0CC"/>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A91C262E">
      <w:start w:val="1"/>
      <w:numFmt w:val="decimal"/>
      <w:lvlText w:val="%3."/>
      <w:lvlJc w:val="left"/>
      <w:pPr>
        <w:tabs>
          <w:tab w:val="num" w:pos="2160"/>
        </w:tabs>
        <w:ind w:left="2160" w:hanging="360"/>
      </w:p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C5551"/>
    <w:multiLevelType w:val="hybridMultilevel"/>
    <w:tmpl w:val="8746F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2E4D84"/>
    <w:multiLevelType w:val="hybridMultilevel"/>
    <w:tmpl w:val="88CA11B0"/>
    <w:lvl w:ilvl="0" w:tplc="9440ED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96B059E"/>
    <w:multiLevelType w:val="hybridMultilevel"/>
    <w:tmpl w:val="3BC6904C"/>
    <w:lvl w:ilvl="0" w:tplc="17C07D10">
      <w:start w:val="1"/>
      <w:numFmt w:val="decimal"/>
      <w:lvlText w:val="%1."/>
      <w:lvlJc w:val="left"/>
      <w:pPr>
        <w:ind w:left="2885" w:hanging="360"/>
      </w:pPr>
    </w:lvl>
    <w:lvl w:ilvl="1" w:tplc="04090019">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11" w15:restartNumberingAfterBreak="0">
    <w:nsid w:val="3E9F247B"/>
    <w:multiLevelType w:val="hybridMultilevel"/>
    <w:tmpl w:val="AC884CA8"/>
    <w:lvl w:ilvl="0" w:tplc="9C8E84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B44ED"/>
    <w:multiLevelType w:val="hybridMultilevel"/>
    <w:tmpl w:val="5E78BB62"/>
    <w:lvl w:ilvl="0" w:tplc="852A45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4460F8"/>
    <w:multiLevelType w:val="hybridMultilevel"/>
    <w:tmpl w:val="C2E8BA36"/>
    <w:lvl w:ilvl="0" w:tplc="C5225B56">
      <w:start w:val="5"/>
      <w:numFmt w:val="decimal"/>
      <w:lvlText w:val="%1."/>
      <w:lvlJc w:val="left"/>
      <w:pPr>
        <w:tabs>
          <w:tab w:val="num" w:pos="720"/>
        </w:tabs>
        <w:ind w:left="720" w:hanging="360"/>
      </w:pPr>
    </w:lvl>
    <w:lvl w:ilvl="1" w:tplc="4EA6A75A">
      <w:start w:val="41"/>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36E8CA94" w:tentative="1">
      <w:start w:val="1"/>
      <w:numFmt w:val="decimal"/>
      <w:lvlText w:val="%4."/>
      <w:lvlJc w:val="left"/>
      <w:pPr>
        <w:tabs>
          <w:tab w:val="num" w:pos="2880"/>
        </w:tabs>
        <w:ind w:left="2880" w:hanging="360"/>
      </w:pPr>
    </w:lvl>
    <w:lvl w:ilvl="4" w:tplc="20BC22EA" w:tentative="1">
      <w:start w:val="1"/>
      <w:numFmt w:val="decimal"/>
      <w:lvlText w:val="%5."/>
      <w:lvlJc w:val="left"/>
      <w:pPr>
        <w:tabs>
          <w:tab w:val="num" w:pos="3600"/>
        </w:tabs>
        <w:ind w:left="3600" w:hanging="360"/>
      </w:pPr>
    </w:lvl>
    <w:lvl w:ilvl="5" w:tplc="BA68D6CC" w:tentative="1">
      <w:start w:val="1"/>
      <w:numFmt w:val="decimal"/>
      <w:lvlText w:val="%6."/>
      <w:lvlJc w:val="left"/>
      <w:pPr>
        <w:tabs>
          <w:tab w:val="num" w:pos="4320"/>
        </w:tabs>
        <w:ind w:left="4320" w:hanging="360"/>
      </w:pPr>
    </w:lvl>
    <w:lvl w:ilvl="6" w:tplc="EF4CFE06" w:tentative="1">
      <w:start w:val="1"/>
      <w:numFmt w:val="decimal"/>
      <w:lvlText w:val="%7."/>
      <w:lvlJc w:val="left"/>
      <w:pPr>
        <w:tabs>
          <w:tab w:val="num" w:pos="5040"/>
        </w:tabs>
        <w:ind w:left="5040" w:hanging="360"/>
      </w:pPr>
    </w:lvl>
    <w:lvl w:ilvl="7" w:tplc="FA44936C" w:tentative="1">
      <w:start w:val="1"/>
      <w:numFmt w:val="decimal"/>
      <w:lvlText w:val="%8."/>
      <w:lvlJc w:val="left"/>
      <w:pPr>
        <w:tabs>
          <w:tab w:val="num" w:pos="5760"/>
        </w:tabs>
        <w:ind w:left="5760" w:hanging="360"/>
      </w:pPr>
    </w:lvl>
    <w:lvl w:ilvl="8" w:tplc="1DCA27DC" w:tentative="1">
      <w:start w:val="1"/>
      <w:numFmt w:val="decimal"/>
      <w:lvlText w:val="%9."/>
      <w:lvlJc w:val="left"/>
      <w:pPr>
        <w:tabs>
          <w:tab w:val="num" w:pos="6480"/>
        </w:tabs>
        <w:ind w:left="6480" w:hanging="360"/>
      </w:pPr>
    </w:lvl>
  </w:abstractNum>
  <w:abstractNum w:abstractNumId="14" w15:restartNumberingAfterBreak="0">
    <w:nsid w:val="4D6617B9"/>
    <w:multiLevelType w:val="multilevel"/>
    <w:tmpl w:val="4B544C6E"/>
    <w:lvl w:ilvl="0">
      <w:start w:val="25"/>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5569553A"/>
    <w:multiLevelType w:val="hybridMultilevel"/>
    <w:tmpl w:val="702E0C0C"/>
    <w:lvl w:ilvl="0" w:tplc="793A0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E2E5F01"/>
    <w:multiLevelType w:val="hybridMultilevel"/>
    <w:tmpl w:val="46160D0E"/>
    <w:lvl w:ilvl="0" w:tplc="17C07D10">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7D3609"/>
    <w:multiLevelType w:val="hybridMultilevel"/>
    <w:tmpl w:val="4E601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CAC216F"/>
    <w:multiLevelType w:val="hybridMultilevel"/>
    <w:tmpl w:val="C0DC3718"/>
    <w:lvl w:ilvl="0" w:tplc="08F01BB8">
      <w:start w:val="2"/>
      <w:numFmt w:val="decimal"/>
      <w:lvlText w:val="%1."/>
      <w:lvlJc w:val="left"/>
      <w:pPr>
        <w:tabs>
          <w:tab w:val="num" w:pos="720"/>
        </w:tabs>
        <w:ind w:left="720" w:hanging="360"/>
      </w:pPr>
    </w:lvl>
    <w:lvl w:ilvl="1" w:tplc="B6C8B07C" w:tentative="1">
      <w:start w:val="1"/>
      <w:numFmt w:val="decimal"/>
      <w:lvlText w:val="%2."/>
      <w:lvlJc w:val="left"/>
      <w:pPr>
        <w:tabs>
          <w:tab w:val="num" w:pos="1440"/>
        </w:tabs>
        <w:ind w:left="1440" w:hanging="360"/>
      </w:pPr>
    </w:lvl>
    <w:lvl w:ilvl="2" w:tplc="FD926C92" w:tentative="1">
      <w:start w:val="1"/>
      <w:numFmt w:val="decimal"/>
      <w:lvlText w:val="%3."/>
      <w:lvlJc w:val="left"/>
      <w:pPr>
        <w:tabs>
          <w:tab w:val="num" w:pos="2160"/>
        </w:tabs>
        <w:ind w:left="2160" w:hanging="360"/>
      </w:pPr>
    </w:lvl>
    <w:lvl w:ilvl="3" w:tplc="7A6038F0" w:tentative="1">
      <w:start w:val="1"/>
      <w:numFmt w:val="decimal"/>
      <w:lvlText w:val="%4."/>
      <w:lvlJc w:val="left"/>
      <w:pPr>
        <w:tabs>
          <w:tab w:val="num" w:pos="2880"/>
        </w:tabs>
        <w:ind w:left="2880" w:hanging="360"/>
      </w:pPr>
    </w:lvl>
    <w:lvl w:ilvl="4" w:tplc="A4C8282E" w:tentative="1">
      <w:start w:val="1"/>
      <w:numFmt w:val="decimal"/>
      <w:lvlText w:val="%5."/>
      <w:lvlJc w:val="left"/>
      <w:pPr>
        <w:tabs>
          <w:tab w:val="num" w:pos="3600"/>
        </w:tabs>
        <w:ind w:left="3600" w:hanging="360"/>
      </w:pPr>
    </w:lvl>
    <w:lvl w:ilvl="5" w:tplc="F6BE91BA" w:tentative="1">
      <w:start w:val="1"/>
      <w:numFmt w:val="decimal"/>
      <w:lvlText w:val="%6."/>
      <w:lvlJc w:val="left"/>
      <w:pPr>
        <w:tabs>
          <w:tab w:val="num" w:pos="4320"/>
        </w:tabs>
        <w:ind w:left="4320" w:hanging="360"/>
      </w:pPr>
    </w:lvl>
    <w:lvl w:ilvl="6" w:tplc="23805480" w:tentative="1">
      <w:start w:val="1"/>
      <w:numFmt w:val="decimal"/>
      <w:lvlText w:val="%7."/>
      <w:lvlJc w:val="left"/>
      <w:pPr>
        <w:tabs>
          <w:tab w:val="num" w:pos="5040"/>
        </w:tabs>
        <w:ind w:left="5040" w:hanging="360"/>
      </w:pPr>
    </w:lvl>
    <w:lvl w:ilvl="7" w:tplc="29923D88" w:tentative="1">
      <w:start w:val="1"/>
      <w:numFmt w:val="decimal"/>
      <w:lvlText w:val="%8."/>
      <w:lvlJc w:val="left"/>
      <w:pPr>
        <w:tabs>
          <w:tab w:val="num" w:pos="5760"/>
        </w:tabs>
        <w:ind w:left="5760" w:hanging="360"/>
      </w:pPr>
    </w:lvl>
    <w:lvl w:ilvl="8" w:tplc="0E5C2178" w:tentative="1">
      <w:start w:val="1"/>
      <w:numFmt w:val="decimal"/>
      <w:lvlText w:val="%9."/>
      <w:lvlJc w:val="left"/>
      <w:pPr>
        <w:tabs>
          <w:tab w:val="num" w:pos="6480"/>
        </w:tabs>
        <w:ind w:left="6480" w:hanging="360"/>
      </w:pPr>
    </w:lvl>
  </w:abstractNum>
  <w:num w:numId="1">
    <w:abstractNumId w:val="0"/>
  </w:num>
  <w:num w:numId="2">
    <w:abstractNumId w:val="22"/>
  </w:num>
  <w:num w:numId="3">
    <w:abstractNumId w:val="24"/>
  </w:num>
  <w:num w:numId="4">
    <w:abstractNumId w:val="1"/>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7"/>
  </w:num>
  <w:num w:numId="15">
    <w:abstractNumId w:val="17"/>
  </w:num>
  <w:num w:numId="16">
    <w:abstractNumId w:val="20"/>
  </w:num>
  <w:num w:numId="17">
    <w:abstractNumId w:val="21"/>
  </w:num>
  <w:num w:numId="18">
    <w:abstractNumId w:val="8"/>
  </w:num>
  <w:num w:numId="19">
    <w:abstractNumId w:val="19"/>
  </w:num>
  <w:num w:numId="20">
    <w:abstractNumId w:val="4"/>
  </w:num>
  <w:num w:numId="21">
    <w:abstractNumId w:val="14"/>
  </w:num>
  <w:num w:numId="22">
    <w:abstractNumId w:val="1"/>
    <w:lvlOverride w:ilvl="0">
      <w:startOverride w:val="1"/>
    </w:lvlOverride>
  </w:num>
  <w:num w:numId="23">
    <w:abstractNumId w:val="9"/>
  </w:num>
  <w:num w:numId="24">
    <w:abstractNumId w:val="5"/>
  </w:num>
  <w:num w:numId="25">
    <w:abstractNumId w:val="23"/>
  </w:num>
  <w:num w:numId="26">
    <w:abstractNumId w:val="25"/>
  </w:num>
  <w:num w:numId="27">
    <w:abstractNumId w:val="3"/>
  </w:num>
  <w:num w:numId="28">
    <w:abstractNumId w:val="13"/>
  </w:num>
  <w:num w:numId="29">
    <w:abstractNumId w:val="1"/>
    <w:lvlOverride w:ilvl="0">
      <w:startOverride w:val="4"/>
    </w:lvlOverride>
  </w:num>
  <w:num w:numId="30">
    <w:abstractNumId w:val="1"/>
    <w:lvlOverride w:ilvl="0">
      <w:startOverride w:val="10"/>
    </w:lvlOverride>
  </w:num>
  <w:num w:numId="31">
    <w:abstractNumId w:val="2"/>
  </w:num>
  <w:num w:numId="32">
    <w:abstractNumId w:val="1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2"/>
  </w:num>
  <w:num w:numId="37">
    <w:abstractNumId w:val="16"/>
  </w:num>
  <w:num w:numId="38">
    <w:abstractNumId w:val="10"/>
  </w:num>
  <w:num w:numId="39">
    <w:abstractNumId w:val="15"/>
  </w:num>
  <w:num w:numId="4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276"/>
    <w:rsid w:val="00006711"/>
    <w:rsid w:val="000228AB"/>
    <w:rsid w:val="00035095"/>
    <w:rsid w:val="00036302"/>
    <w:rsid w:val="00045F18"/>
    <w:rsid w:val="0004766B"/>
    <w:rsid w:val="00060A5A"/>
    <w:rsid w:val="00062272"/>
    <w:rsid w:val="00064571"/>
    <w:rsid w:val="00064B44"/>
    <w:rsid w:val="00064E90"/>
    <w:rsid w:val="000658AD"/>
    <w:rsid w:val="00067FE2"/>
    <w:rsid w:val="0007682E"/>
    <w:rsid w:val="00076F34"/>
    <w:rsid w:val="00083088"/>
    <w:rsid w:val="00084E69"/>
    <w:rsid w:val="00091703"/>
    <w:rsid w:val="000B6735"/>
    <w:rsid w:val="000C054E"/>
    <w:rsid w:val="000C14B2"/>
    <w:rsid w:val="000D1AEB"/>
    <w:rsid w:val="000D3E64"/>
    <w:rsid w:val="000E4F4E"/>
    <w:rsid w:val="000E582A"/>
    <w:rsid w:val="000F13C5"/>
    <w:rsid w:val="00105A36"/>
    <w:rsid w:val="0012156C"/>
    <w:rsid w:val="001313B4"/>
    <w:rsid w:val="00136936"/>
    <w:rsid w:val="0013753A"/>
    <w:rsid w:val="0014546D"/>
    <w:rsid w:val="001500D9"/>
    <w:rsid w:val="001516F9"/>
    <w:rsid w:val="001537FC"/>
    <w:rsid w:val="00155686"/>
    <w:rsid w:val="00156C94"/>
    <w:rsid w:val="00156DB7"/>
    <w:rsid w:val="00157228"/>
    <w:rsid w:val="001607FA"/>
    <w:rsid w:val="00160C3C"/>
    <w:rsid w:val="001713A8"/>
    <w:rsid w:val="001752E6"/>
    <w:rsid w:val="0017783C"/>
    <w:rsid w:val="001917F2"/>
    <w:rsid w:val="00191B55"/>
    <w:rsid w:val="0019314C"/>
    <w:rsid w:val="001C3575"/>
    <w:rsid w:val="001D0015"/>
    <w:rsid w:val="001D0756"/>
    <w:rsid w:val="001E04BA"/>
    <w:rsid w:val="001E14D0"/>
    <w:rsid w:val="001F38F0"/>
    <w:rsid w:val="0020457B"/>
    <w:rsid w:val="0021132C"/>
    <w:rsid w:val="00227C6B"/>
    <w:rsid w:val="002324A9"/>
    <w:rsid w:val="00237430"/>
    <w:rsid w:val="0024106E"/>
    <w:rsid w:val="00251777"/>
    <w:rsid w:val="002541FE"/>
    <w:rsid w:val="00260C14"/>
    <w:rsid w:val="00261C74"/>
    <w:rsid w:val="00267BFC"/>
    <w:rsid w:val="002744DD"/>
    <w:rsid w:val="00276A99"/>
    <w:rsid w:val="00284BB9"/>
    <w:rsid w:val="00286AD9"/>
    <w:rsid w:val="0029004F"/>
    <w:rsid w:val="002966F3"/>
    <w:rsid w:val="00296B03"/>
    <w:rsid w:val="002A6C73"/>
    <w:rsid w:val="002B6384"/>
    <w:rsid w:val="002B69F3"/>
    <w:rsid w:val="002B6C68"/>
    <w:rsid w:val="002B763A"/>
    <w:rsid w:val="002C74A8"/>
    <w:rsid w:val="002D143A"/>
    <w:rsid w:val="002D30D7"/>
    <w:rsid w:val="002D382A"/>
    <w:rsid w:val="002F1EDD"/>
    <w:rsid w:val="00300AAF"/>
    <w:rsid w:val="003013F2"/>
    <w:rsid w:val="0030232A"/>
    <w:rsid w:val="0030694A"/>
    <w:rsid w:val="003069F4"/>
    <w:rsid w:val="003243FD"/>
    <w:rsid w:val="00330A65"/>
    <w:rsid w:val="0033365D"/>
    <w:rsid w:val="00335F1E"/>
    <w:rsid w:val="003454F7"/>
    <w:rsid w:val="003553D8"/>
    <w:rsid w:val="00360920"/>
    <w:rsid w:val="00376ABD"/>
    <w:rsid w:val="00380C70"/>
    <w:rsid w:val="00380C72"/>
    <w:rsid w:val="003826D0"/>
    <w:rsid w:val="003845D6"/>
    <w:rsid w:val="00384709"/>
    <w:rsid w:val="00386C35"/>
    <w:rsid w:val="0038794D"/>
    <w:rsid w:val="003879B7"/>
    <w:rsid w:val="0039551A"/>
    <w:rsid w:val="003A229E"/>
    <w:rsid w:val="003A3D77"/>
    <w:rsid w:val="003B0FCA"/>
    <w:rsid w:val="003B38BB"/>
    <w:rsid w:val="003B5AED"/>
    <w:rsid w:val="003C02E6"/>
    <w:rsid w:val="003C6B7B"/>
    <w:rsid w:val="003C74CC"/>
    <w:rsid w:val="003F5F75"/>
    <w:rsid w:val="00402AE3"/>
    <w:rsid w:val="004111AD"/>
    <w:rsid w:val="004135BD"/>
    <w:rsid w:val="00413A7E"/>
    <w:rsid w:val="00421DC8"/>
    <w:rsid w:val="004302A4"/>
    <w:rsid w:val="0043731F"/>
    <w:rsid w:val="00443DCC"/>
    <w:rsid w:val="004463BA"/>
    <w:rsid w:val="004504FB"/>
    <w:rsid w:val="00455870"/>
    <w:rsid w:val="004822D4"/>
    <w:rsid w:val="00483FF8"/>
    <w:rsid w:val="0049290B"/>
    <w:rsid w:val="004A4451"/>
    <w:rsid w:val="004B32CF"/>
    <w:rsid w:val="004B7C9E"/>
    <w:rsid w:val="004C030E"/>
    <w:rsid w:val="004C2C90"/>
    <w:rsid w:val="004D3958"/>
    <w:rsid w:val="004E2FD8"/>
    <w:rsid w:val="004E3E58"/>
    <w:rsid w:val="005008DF"/>
    <w:rsid w:val="005045D0"/>
    <w:rsid w:val="00525A1D"/>
    <w:rsid w:val="00531B80"/>
    <w:rsid w:val="00534A7F"/>
    <w:rsid w:val="00534C6C"/>
    <w:rsid w:val="00541425"/>
    <w:rsid w:val="00573C3B"/>
    <w:rsid w:val="005823C1"/>
    <w:rsid w:val="005841C0"/>
    <w:rsid w:val="0059260F"/>
    <w:rsid w:val="00592BE2"/>
    <w:rsid w:val="005A74BD"/>
    <w:rsid w:val="005B44A2"/>
    <w:rsid w:val="005B4C18"/>
    <w:rsid w:val="005B741C"/>
    <w:rsid w:val="005C0D44"/>
    <w:rsid w:val="005C3F0F"/>
    <w:rsid w:val="005D506F"/>
    <w:rsid w:val="005D75E7"/>
    <w:rsid w:val="005E5074"/>
    <w:rsid w:val="005E67EC"/>
    <w:rsid w:val="00610570"/>
    <w:rsid w:val="00611190"/>
    <w:rsid w:val="00612E4F"/>
    <w:rsid w:val="00615D5E"/>
    <w:rsid w:val="00622E99"/>
    <w:rsid w:val="00625E5D"/>
    <w:rsid w:val="00626B38"/>
    <w:rsid w:val="0064528E"/>
    <w:rsid w:val="0066370F"/>
    <w:rsid w:val="0068606E"/>
    <w:rsid w:val="006951C4"/>
    <w:rsid w:val="006A0784"/>
    <w:rsid w:val="006A5798"/>
    <w:rsid w:val="006A62AF"/>
    <w:rsid w:val="006A697B"/>
    <w:rsid w:val="006B4DDE"/>
    <w:rsid w:val="006B5DE5"/>
    <w:rsid w:val="006C28DD"/>
    <w:rsid w:val="006D1FC4"/>
    <w:rsid w:val="006F0261"/>
    <w:rsid w:val="006F2A93"/>
    <w:rsid w:val="006F4D45"/>
    <w:rsid w:val="00701656"/>
    <w:rsid w:val="00705374"/>
    <w:rsid w:val="00714586"/>
    <w:rsid w:val="00714F26"/>
    <w:rsid w:val="007160CF"/>
    <w:rsid w:val="007174AF"/>
    <w:rsid w:val="00720C3F"/>
    <w:rsid w:val="00723421"/>
    <w:rsid w:val="00726E11"/>
    <w:rsid w:val="00730751"/>
    <w:rsid w:val="0073780C"/>
    <w:rsid w:val="00737E6C"/>
    <w:rsid w:val="007401CC"/>
    <w:rsid w:val="00743968"/>
    <w:rsid w:val="0074723B"/>
    <w:rsid w:val="00760059"/>
    <w:rsid w:val="00767240"/>
    <w:rsid w:val="00784E76"/>
    <w:rsid w:val="00785415"/>
    <w:rsid w:val="00791CB9"/>
    <w:rsid w:val="00793130"/>
    <w:rsid w:val="007A7191"/>
    <w:rsid w:val="007B2F35"/>
    <w:rsid w:val="007B3233"/>
    <w:rsid w:val="007B5A42"/>
    <w:rsid w:val="007B7EE5"/>
    <w:rsid w:val="007C0562"/>
    <w:rsid w:val="007C199B"/>
    <w:rsid w:val="007C20CB"/>
    <w:rsid w:val="007D2D72"/>
    <w:rsid w:val="007D3073"/>
    <w:rsid w:val="007D64B9"/>
    <w:rsid w:val="007D72D4"/>
    <w:rsid w:val="007E0452"/>
    <w:rsid w:val="008070C0"/>
    <w:rsid w:val="00807201"/>
    <w:rsid w:val="00811C12"/>
    <w:rsid w:val="008134B2"/>
    <w:rsid w:val="00821FE3"/>
    <w:rsid w:val="00845483"/>
    <w:rsid w:val="00845778"/>
    <w:rsid w:val="00852654"/>
    <w:rsid w:val="0085758D"/>
    <w:rsid w:val="0086150E"/>
    <w:rsid w:val="00863332"/>
    <w:rsid w:val="0087561E"/>
    <w:rsid w:val="00882E29"/>
    <w:rsid w:val="00887E28"/>
    <w:rsid w:val="008922A7"/>
    <w:rsid w:val="00894031"/>
    <w:rsid w:val="008C7D71"/>
    <w:rsid w:val="008D5C3A"/>
    <w:rsid w:val="008E6DA2"/>
    <w:rsid w:val="008E7598"/>
    <w:rsid w:val="00902BD5"/>
    <w:rsid w:val="00905138"/>
    <w:rsid w:val="00906885"/>
    <w:rsid w:val="00907B1E"/>
    <w:rsid w:val="00907DC0"/>
    <w:rsid w:val="00930847"/>
    <w:rsid w:val="00937152"/>
    <w:rsid w:val="00943AFD"/>
    <w:rsid w:val="009504C6"/>
    <w:rsid w:val="00957D28"/>
    <w:rsid w:val="00963A51"/>
    <w:rsid w:val="00970534"/>
    <w:rsid w:val="009712C8"/>
    <w:rsid w:val="00976FC4"/>
    <w:rsid w:val="00982416"/>
    <w:rsid w:val="00983B6E"/>
    <w:rsid w:val="009936F8"/>
    <w:rsid w:val="009971E1"/>
    <w:rsid w:val="009A2EA0"/>
    <w:rsid w:val="009A3772"/>
    <w:rsid w:val="009B0F3F"/>
    <w:rsid w:val="009B4785"/>
    <w:rsid w:val="009D17F0"/>
    <w:rsid w:val="009D5406"/>
    <w:rsid w:val="009F75AE"/>
    <w:rsid w:val="00A14B38"/>
    <w:rsid w:val="00A160EF"/>
    <w:rsid w:val="00A17C69"/>
    <w:rsid w:val="00A326C1"/>
    <w:rsid w:val="00A42796"/>
    <w:rsid w:val="00A4367E"/>
    <w:rsid w:val="00A44646"/>
    <w:rsid w:val="00A47870"/>
    <w:rsid w:val="00A5311D"/>
    <w:rsid w:val="00A559F4"/>
    <w:rsid w:val="00A64AAC"/>
    <w:rsid w:val="00A7239A"/>
    <w:rsid w:val="00A76B37"/>
    <w:rsid w:val="00A857F1"/>
    <w:rsid w:val="00A93DEA"/>
    <w:rsid w:val="00AA3E95"/>
    <w:rsid w:val="00AB0B35"/>
    <w:rsid w:val="00AC0715"/>
    <w:rsid w:val="00AC2C84"/>
    <w:rsid w:val="00AD3B58"/>
    <w:rsid w:val="00AD400F"/>
    <w:rsid w:val="00AD4E00"/>
    <w:rsid w:val="00AF1C0E"/>
    <w:rsid w:val="00AF4CBD"/>
    <w:rsid w:val="00AF56C6"/>
    <w:rsid w:val="00B01EA8"/>
    <w:rsid w:val="00B032E8"/>
    <w:rsid w:val="00B15247"/>
    <w:rsid w:val="00B15E5B"/>
    <w:rsid w:val="00B17F0E"/>
    <w:rsid w:val="00B34240"/>
    <w:rsid w:val="00B41456"/>
    <w:rsid w:val="00B57F96"/>
    <w:rsid w:val="00B62099"/>
    <w:rsid w:val="00B625C6"/>
    <w:rsid w:val="00B67892"/>
    <w:rsid w:val="00B823FF"/>
    <w:rsid w:val="00B9581E"/>
    <w:rsid w:val="00BA4D33"/>
    <w:rsid w:val="00BA4FE4"/>
    <w:rsid w:val="00BA5C24"/>
    <w:rsid w:val="00BC2D06"/>
    <w:rsid w:val="00BC3039"/>
    <w:rsid w:val="00BD044E"/>
    <w:rsid w:val="00BE032E"/>
    <w:rsid w:val="00BF31E2"/>
    <w:rsid w:val="00BF3E75"/>
    <w:rsid w:val="00C16748"/>
    <w:rsid w:val="00C17980"/>
    <w:rsid w:val="00C20F7C"/>
    <w:rsid w:val="00C22571"/>
    <w:rsid w:val="00C3205B"/>
    <w:rsid w:val="00C42730"/>
    <w:rsid w:val="00C454E1"/>
    <w:rsid w:val="00C45C75"/>
    <w:rsid w:val="00C46AF7"/>
    <w:rsid w:val="00C61C90"/>
    <w:rsid w:val="00C744EB"/>
    <w:rsid w:val="00C84FF7"/>
    <w:rsid w:val="00C86046"/>
    <w:rsid w:val="00C90702"/>
    <w:rsid w:val="00C917FF"/>
    <w:rsid w:val="00C9766A"/>
    <w:rsid w:val="00CA545D"/>
    <w:rsid w:val="00CA6329"/>
    <w:rsid w:val="00CB7DCA"/>
    <w:rsid w:val="00CC4F39"/>
    <w:rsid w:val="00CC4FD7"/>
    <w:rsid w:val="00CD348B"/>
    <w:rsid w:val="00CD544C"/>
    <w:rsid w:val="00CE470D"/>
    <w:rsid w:val="00CE7B35"/>
    <w:rsid w:val="00CF0AFA"/>
    <w:rsid w:val="00CF4256"/>
    <w:rsid w:val="00D04FE8"/>
    <w:rsid w:val="00D176CF"/>
    <w:rsid w:val="00D271E3"/>
    <w:rsid w:val="00D30CD2"/>
    <w:rsid w:val="00D36F9B"/>
    <w:rsid w:val="00D47A80"/>
    <w:rsid w:val="00D50D32"/>
    <w:rsid w:val="00D52A9E"/>
    <w:rsid w:val="00D57B45"/>
    <w:rsid w:val="00D6788C"/>
    <w:rsid w:val="00D850E0"/>
    <w:rsid w:val="00D85807"/>
    <w:rsid w:val="00D86315"/>
    <w:rsid w:val="00D87349"/>
    <w:rsid w:val="00D91EE9"/>
    <w:rsid w:val="00D94877"/>
    <w:rsid w:val="00D97220"/>
    <w:rsid w:val="00DA52A0"/>
    <w:rsid w:val="00DA5489"/>
    <w:rsid w:val="00DA5E4C"/>
    <w:rsid w:val="00DB606D"/>
    <w:rsid w:val="00DD51D5"/>
    <w:rsid w:val="00DE5717"/>
    <w:rsid w:val="00DF304C"/>
    <w:rsid w:val="00DF4CE6"/>
    <w:rsid w:val="00E055A9"/>
    <w:rsid w:val="00E14D47"/>
    <w:rsid w:val="00E1641C"/>
    <w:rsid w:val="00E17FF7"/>
    <w:rsid w:val="00E26708"/>
    <w:rsid w:val="00E26B3A"/>
    <w:rsid w:val="00E27335"/>
    <w:rsid w:val="00E34958"/>
    <w:rsid w:val="00E37AB0"/>
    <w:rsid w:val="00E45BFF"/>
    <w:rsid w:val="00E50F50"/>
    <w:rsid w:val="00E51FF0"/>
    <w:rsid w:val="00E52460"/>
    <w:rsid w:val="00E653B1"/>
    <w:rsid w:val="00E66FD1"/>
    <w:rsid w:val="00E67CD5"/>
    <w:rsid w:val="00E71C39"/>
    <w:rsid w:val="00E8159F"/>
    <w:rsid w:val="00EA56E6"/>
    <w:rsid w:val="00EA7BF5"/>
    <w:rsid w:val="00EC133B"/>
    <w:rsid w:val="00EC335F"/>
    <w:rsid w:val="00EC48FB"/>
    <w:rsid w:val="00EC69C9"/>
    <w:rsid w:val="00ED1C99"/>
    <w:rsid w:val="00ED6ACD"/>
    <w:rsid w:val="00EE77BA"/>
    <w:rsid w:val="00EF232A"/>
    <w:rsid w:val="00F05A69"/>
    <w:rsid w:val="00F273EC"/>
    <w:rsid w:val="00F350A5"/>
    <w:rsid w:val="00F43FFD"/>
    <w:rsid w:val="00F440DD"/>
    <w:rsid w:val="00F44236"/>
    <w:rsid w:val="00F52517"/>
    <w:rsid w:val="00F52FA9"/>
    <w:rsid w:val="00F61F51"/>
    <w:rsid w:val="00F65255"/>
    <w:rsid w:val="00F74B27"/>
    <w:rsid w:val="00F7561F"/>
    <w:rsid w:val="00F94856"/>
    <w:rsid w:val="00FA57B2"/>
    <w:rsid w:val="00FA59A8"/>
    <w:rsid w:val="00FA6CD8"/>
    <w:rsid w:val="00FA75E9"/>
    <w:rsid w:val="00FA7A81"/>
    <w:rsid w:val="00FB214D"/>
    <w:rsid w:val="00FB509B"/>
    <w:rsid w:val="00FC3D4B"/>
    <w:rsid w:val="00FC6312"/>
    <w:rsid w:val="00FD3236"/>
    <w:rsid w:val="00FE36E3"/>
    <w:rsid w:val="00FE4B4D"/>
    <w:rsid w:val="00FE51E7"/>
    <w:rsid w:val="00FE6B01"/>
    <w:rsid w:val="00FF1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4D0F898C"/>
  <w15:chartTrackingRefBased/>
  <w15:docId w15:val="{8DBC6E4E-889D-4B9F-B44E-B515BA01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rsid w:val="00E26B3A"/>
    <w:pPr>
      <w:tabs>
        <w:tab w:val="left" w:pos="2340"/>
        <w:tab w:val="left" w:pos="3420"/>
      </w:tabs>
      <w:spacing w:after="240"/>
      <w:ind w:left="3420" w:hanging="1980"/>
    </w:pPr>
    <w:rPr>
      <w:bCs/>
    </w:rPr>
  </w:style>
  <w:style w:type="paragraph" w:customStyle="1" w:styleId="FormulaBold">
    <w:name w:val="Formula Bold"/>
    <w:basedOn w:val="Normal"/>
    <w:link w:val="FormulaBoldChar"/>
    <w:autoRedefine/>
    <w:rsid w:val="00AF1C0E"/>
    <w:pPr>
      <w:tabs>
        <w:tab w:val="left" w:pos="1440"/>
        <w:tab w:val="left" w:pos="3420"/>
      </w:tabs>
      <w:spacing w:before="240"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1,Char1 Char,Char2 Char Char Char Char Char"/>
    <w:link w:val="List"/>
    <w:rsid w:val="00F05A69"/>
    <w:rPr>
      <w:sz w:val="24"/>
    </w:rPr>
  </w:style>
  <w:style w:type="paragraph" w:styleId="Revision">
    <w:name w:val="Revision"/>
    <w:hidden/>
    <w:semiHidden/>
    <w:rsid w:val="000D3E64"/>
    <w:rPr>
      <w:sz w:val="24"/>
      <w:szCs w:val="24"/>
    </w:rPr>
  </w:style>
  <w:style w:type="character" w:customStyle="1" w:styleId="InstructionsChar">
    <w:name w:val="Instructions Char"/>
    <w:link w:val="Instructions"/>
    <w:rsid w:val="00E055A9"/>
    <w:rPr>
      <w:b/>
      <w:i/>
      <w:iCs/>
      <w:sz w:val="24"/>
      <w:szCs w:val="24"/>
    </w:rPr>
  </w:style>
  <w:style w:type="character" w:customStyle="1" w:styleId="H3Char">
    <w:name w:val="H3 Char"/>
    <w:link w:val="H3"/>
    <w:rsid w:val="00E055A9"/>
    <w:rPr>
      <w:b/>
      <w:bCs/>
      <w:i/>
      <w:sz w:val="24"/>
    </w:rPr>
  </w:style>
  <w:style w:type="paragraph" w:customStyle="1" w:styleId="BodyTextNumbered">
    <w:name w:val="Body Text Numbered"/>
    <w:basedOn w:val="Normal"/>
    <w:link w:val="BodyTextNumberedChar"/>
    <w:rsid w:val="00E055A9"/>
    <w:pPr>
      <w:spacing w:after="240"/>
      <w:ind w:left="720" w:hanging="720"/>
    </w:pPr>
    <w:rPr>
      <w:iCs/>
    </w:rPr>
  </w:style>
  <w:style w:type="character" w:customStyle="1" w:styleId="BodyTextNumberedChar">
    <w:name w:val="Body Text Numbered Char"/>
    <w:link w:val="BodyTextNumbered"/>
    <w:rsid w:val="00E055A9"/>
    <w:rPr>
      <w:iCs/>
      <w:sz w:val="24"/>
      <w:szCs w:val="24"/>
    </w:rPr>
  </w:style>
  <w:style w:type="character" w:customStyle="1" w:styleId="BulletIndentChar">
    <w:name w:val="Bullet Indent Char"/>
    <w:link w:val="BulletIndent"/>
    <w:rsid w:val="00E055A9"/>
    <w:rPr>
      <w:sz w:val="24"/>
    </w:rPr>
  </w:style>
  <w:style w:type="character" w:customStyle="1" w:styleId="H2Char">
    <w:name w:val="H2 Char"/>
    <w:link w:val="H2"/>
    <w:rsid w:val="00E055A9"/>
    <w:rPr>
      <w:b/>
      <w:sz w:val="24"/>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E055A9"/>
    <w:rPr>
      <w:sz w:val="24"/>
      <w:szCs w:val="24"/>
    </w:rPr>
  </w:style>
  <w:style w:type="character" w:customStyle="1" w:styleId="H4Char">
    <w:name w:val="H4 Char"/>
    <w:link w:val="H4"/>
    <w:rsid w:val="00E055A9"/>
    <w:rPr>
      <w:b/>
      <w:bCs/>
      <w:snapToGrid w:val="0"/>
      <w:sz w:val="24"/>
    </w:rPr>
  </w:style>
  <w:style w:type="character" w:customStyle="1" w:styleId="H5Char">
    <w:name w:val="H5 Char"/>
    <w:link w:val="H5"/>
    <w:rsid w:val="00E055A9"/>
    <w:rPr>
      <w:b/>
      <w:bCs/>
      <w:i/>
      <w:iCs/>
      <w:sz w:val="24"/>
      <w:szCs w:val="26"/>
    </w:rPr>
  </w:style>
  <w:style w:type="character" w:customStyle="1" w:styleId="BodyTextChar">
    <w:name w:val="Body Text Char"/>
    <w:aliases w:val="Char1 Char Char Char,Body Text Char2 Char Char Char1"/>
    <w:rsid w:val="00E055A9"/>
    <w:rPr>
      <w:iCs/>
      <w:sz w:val="24"/>
      <w:lang w:val="en-US" w:eastAsia="en-US" w:bidi="ar-SA"/>
    </w:rPr>
  </w:style>
  <w:style w:type="character" w:customStyle="1" w:styleId="VariableDefinitionChar">
    <w:name w:val="Variable Definition Char"/>
    <w:link w:val="VariableDefinition"/>
    <w:rsid w:val="00E055A9"/>
    <w:rPr>
      <w:iCs/>
      <w:sz w:val="24"/>
    </w:rPr>
  </w:style>
  <w:style w:type="character" w:customStyle="1" w:styleId="BodyTextIndentChar">
    <w:name w:val="Body Text Indent Char"/>
    <w:aliases w:val=" Char Char"/>
    <w:link w:val="BodyTextIndent"/>
    <w:rsid w:val="00E055A9"/>
    <w:rPr>
      <w:iCs/>
      <w:sz w:val="24"/>
    </w:rPr>
  </w:style>
  <w:style w:type="character" w:customStyle="1" w:styleId="List2Char">
    <w:name w:val="List 2 Char"/>
    <w:aliases w:val=" Char2 Char1,Char2 Char Char Char1,Char2 Char"/>
    <w:link w:val="List2"/>
    <w:rsid w:val="00E055A9"/>
    <w:rPr>
      <w:sz w:val="24"/>
    </w:rPr>
  </w:style>
  <w:style w:type="character" w:customStyle="1" w:styleId="CharChar3">
    <w:name w:val="Char Char3"/>
    <w:rsid w:val="00E055A9"/>
    <w:rPr>
      <w:sz w:val="24"/>
      <w:lang w:val="en-US" w:eastAsia="en-US" w:bidi="ar-SA"/>
    </w:rPr>
  </w:style>
  <w:style w:type="paragraph" w:customStyle="1" w:styleId="Default">
    <w:name w:val="Default"/>
    <w:rsid w:val="00E055A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E055A9"/>
    <w:pPr>
      <w:spacing w:before="120" w:after="120"/>
    </w:pPr>
    <w:rPr>
      <w:rFonts w:cs="Times New Roman"/>
      <w:color w:val="auto"/>
    </w:rPr>
  </w:style>
  <w:style w:type="paragraph" w:customStyle="1" w:styleId="PJMListOutline1">
    <w:name w:val="PJM_List_Outline_1"/>
    <w:basedOn w:val="Default"/>
    <w:next w:val="Default"/>
    <w:rsid w:val="00E055A9"/>
    <w:pPr>
      <w:spacing w:before="120" w:after="120"/>
    </w:pPr>
    <w:rPr>
      <w:rFonts w:cs="Times New Roman"/>
      <w:color w:val="auto"/>
    </w:rPr>
  </w:style>
  <w:style w:type="character" w:customStyle="1" w:styleId="CharChar">
    <w:name w:val="Char Char"/>
    <w:rsid w:val="00E055A9"/>
    <w:rPr>
      <w:iCs/>
      <w:sz w:val="24"/>
      <w:lang w:val="en-US" w:eastAsia="en-US" w:bidi="ar-SA"/>
    </w:rPr>
  </w:style>
  <w:style w:type="paragraph" w:customStyle="1" w:styleId="tablecontents">
    <w:name w:val="table contents"/>
    <w:basedOn w:val="Normal"/>
    <w:rsid w:val="00E055A9"/>
    <w:rPr>
      <w:sz w:val="20"/>
      <w:szCs w:val="20"/>
    </w:rPr>
  </w:style>
  <w:style w:type="character" w:customStyle="1" w:styleId="CharChar2">
    <w:name w:val="Char Char2"/>
    <w:rsid w:val="00E055A9"/>
    <w:rPr>
      <w:iCs/>
      <w:sz w:val="24"/>
      <w:lang w:val="en-US" w:eastAsia="en-US" w:bidi="ar-SA"/>
    </w:rPr>
  </w:style>
  <w:style w:type="character" w:customStyle="1" w:styleId="ListIntroductionChar">
    <w:name w:val="List Introduction Char"/>
    <w:link w:val="ListIntroduction"/>
    <w:rsid w:val="00E055A9"/>
    <w:rPr>
      <w:iCs/>
      <w:sz w:val="24"/>
    </w:rPr>
  </w:style>
  <w:style w:type="character" w:customStyle="1" w:styleId="BodyTextCharChar">
    <w:name w:val="Body Text Char Char"/>
    <w:aliases w:val=" Char Char Char Char1"/>
    <w:rsid w:val="00E055A9"/>
    <w:rPr>
      <w:iCs/>
      <w:sz w:val="24"/>
      <w:lang w:val="en-US" w:eastAsia="en-US" w:bidi="ar-SA"/>
    </w:rPr>
  </w:style>
  <w:style w:type="character" w:customStyle="1" w:styleId="CharChar1">
    <w:name w:val="Char Char1"/>
    <w:rsid w:val="00E055A9"/>
    <w:rPr>
      <w:iCs/>
      <w:sz w:val="24"/>
      <w:lang w:val="en-US" w:eastAsia="en-US" w:bidi="ar-SA"/>
    </w:rPr>
  </w:style>
  <w:style w:type="character" w:customStyle="1" w:styleId="ListSubChar">
    <w:name w:val="List Sub Char"/>
    <w:link w:val="ListSub"/>
    <w:rsid w:val="00E055A9"/>
    <w:rPr>
      <w:sz w:val="24"/>
    </w:rPr>
  </w:style>
  <w:style w:type="character" w:customStyle="1" w:styleId="BodyTextChar1">
    <w:name w:val="Body Text Char1"/>
    <w:locked/>
    <w:rsid w:val="00E055A9"/>
    <w:rPr>
      <w:iCs/>
      <w:sz w:val="24"/>
      <w:lang w:val="en-US" w:eastAsia="en-US" w:bidi="ar-SA"/>
    </w:rPr>
  </w:style>
  <w:style w:type="paragraph" w:styleId="DocumentMap">
    <w:name w:val="Document Map"/>
    <w:basedOn w:val="Normal"/>
    <w:link w:val="DocumentMapChar"/>
    <w:rsid w:val="00E055A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055A9"/>
    <w:rPr>
      <w:rFonts w:ascii="Tahoma" w:hAnsi="Tahoma" w:cs="Tahoma"/>
      <w:shd w:val="clear" w:color="auto" w:fill="000080"/>
    </w:rPr>
  </w:style>
  <w:style w:type="paragraph" w:customStyle="1" w:styleId="equals">
    <w:name w:val="equals"/>
    <w:basedOn w:val="BodyText"/>
    <w:rsid w:val="00E055A9"/>
    <w:pPr>
      <w:ind w:left="3168" w:hanging="2880"/>
    </w:pPr>
    <w:rPr>
      <w:iCs/>
      <w:szCs w:val="20"/>
    </w:rPr>
  </w:style>
  <w:style w:type="paragraph" w:customStyle="1" w:styleId="VariableDefinitionwide">
    <w:name w:val="Variable Definition wide"/>
    <w:basedOn w:val="BodyTextIndent"/>
    <w:rsid w:val="00E055A9"/>
    <w:pPr>
      <w:tabs>
        <w:tab w:val="left" w:pos="2160"/>
      </w:tabs>
      <w:ind w:left="4320" w:hanging="3600"/>
      <w:contextualSpacing/>
    </w:pPr>
    <w:rPr>
      <w:szCs w:val="24"/>
    </w:rPr>
  </w:style>
  <w:style w:type="paragraph" w:styleId="BlockText">
    <w:name w:val="Block Text"/>
    <w:basedOn w:val="Normal"/>
    <w:rsid w:val="00E055A9"/>
    <w:pPr>
      <w:spacing w:after="120"/>
      <w:ind w:left="1440" w:right="1440"/>
    </w:pPr>
    <w:rPr>
      <w:szCs w:val="20"/>
    </w:rPr>
  </w:style>
  <w:style w:type="paragraph" w:styleId="BodyText2">
    <w:name w:val="Body Text 2"/>
    <w:basedOn w:val="Normal"/>
    <w:link w:val="BodyText2Char"/>
    <w:rsid w:val="00E055A9"/>
    <w:pPr>
      <w:spacing w:after="120" w:line="480" w:lineRule="auto"/>
    </w:pPr>
    <w:rPr>
      <w:szCs w:val="20"/>
    </w:rPr>
  </w:style>
  <w:style w:type="character" w:customStyle="1" w:styleId="BodyText2Char">
    <w:name w:val="Body Text 2 Char"/>
    <w:basedOn w:val="DefaultParagraphFont"/>
    <w:link w:val="BodyText2"/>
    <w:rsid w:val="00E055A9"/>
    <w:rPr>
      <w:sz w:val="24"/>
    </w:rPr>
  </w:style>
  <w:style w:type="character" w:customStyle="1" w:styleId="CharChar5">
    <w:name w:val="Char Char5"/>
    <w:rsid w:val="00E055A9"/>
    <w:rPr>
      <w:iCs/>
      <w:sz w:val="24"/>
      <w:lang w:val="en-US" w:eastAsia="en-US" w:bidi="ar-SA"/>
    </w:rPr>
  </w:style>
  <w:style w:type="character" w:customStyle="1" w:styleId="CharCharCharCharChar">
    <w:name w:val="Char Char Char Char Char"/>
    <w:aliases w:val="Body Text Char2 Char, Char Char Char Char Char1"/>
    <w:rsid w:val="00E055A9"/>
    <w:rPr>
      <w:iCs/>
      <w:sz w:val="24"/>
      <w:lang w:val="en-US" w:eastAsia="en-US" w:bidi="ar-SA"/>
    </w:rPr>
  </w:style>
  <w:style w:type="character" w:customStyle="1" w:styleId="CharCharCharChar">
    <w:name w:val="Char Char Char Char"/>
    <w:aliases w:val="Body Text Char2 Char Char"/>
    <w:rsid w:val="00E055A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E055A9"/>
    <w:rPr>
      <w:sz w:val="24"/>
      <w:lang w:val="en-US" w:eastAsia="en-US" w:bidi="ar-SA"/>
    </w:rPr>
  </w:style>
  <w:style w:type="character" w:customStyle="1" w:styleId="CharChar4">
    <w:name w:val="Char Char4"/>
    <w:rsid w:val="00E055A9"/>
    <w:rPr>
      <w:sz w:val="24"/>
      <w:lang w:val="en-US" w:eastAsia="en-US" w:bidi="ar-SA"/>
    </w:rPr>
  </w:style>
  <w:style w:type="character" w:customStyle="1" w:styleId="Char1CharChar">
    <w:name w:val="Char1 Char Char"/>
    <w:rsid w:val="00E055A9"/>
    <w:rPr>
      <w:sz w:val="24"/>
      <w:lang w:val="en-US" w:eastAsia="en-US" w:bidi="ar-SA"/>
    </w:rPr>
  </w:style>
  <w:style w:type="paragraph" w:customStyle="1" w:styleId="Bullet15">
    <w:name w:val="Bullet (1.5)"/>
    <w:basedOn w:val="Normal"/>
    <w:rsid w:val="00E055A9"/>
    <w:pPr>
      <w:numPr>
        <w:numId w:val="23"/>
      </w:numPr>
      <w:spacing w:after="120"/>
    </w:pPr>
    <w:rPr>
      <w:szCs w:val="20"/>
    </w:rPr>
  </w:style>
  <w:style w:type="paragraph" w:customStyle="1" w:styleId="BulletCharChar">
    <w:name w:val="Bullet Char Char"/>
    <w:basedOn w:val="Normal"/>
    <w:link w:val="BulletCharCharChar"/>
    <w:rsid w:val="00E055A9"/>
    <w:pPr>
      <w:tabs>
        <w:tab w:val="num" w:pos="450"/>
      </w:tabs>
      <w:spacing w:after="180"/>
      <w:ind w:left="450" w:hanging="360"/>
    </w:pPr>
  </w:style>
  <w:style w:type="character" w:customStyle="1" w:styleId="BulletCharCharChar">
    <w:name w:val="Bullet Char Char Char"/>
    <w:link w:val="BulletCharChar"/>
    <w:rsid w:val="00E055A9"/>
    <w:rPr>
      <w:sz w:val="24"/>
      <w:szCs w:val="24"/>
    </w:rPr>
  </w:style>
  <w:style w:type="character" w:customStyle="1" w:styleId="CharCharChar2">
    <w:name w:val="Char Char Char2"/>
    <w:rsid w:val="00E055A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E055A9"/>
    <w:rPr>
      <w:iCs/>
      <w:sz w:val="24"/>
      <w:lang w:val="en-US" w:eastAsia="en-US" w:bidi="ar-SA"/>
    </w:rPr>
  </w:style>
  <w:style w:type="character" w:customStyle="1" w:styleId="Char2CharCharChar">
    <w:name w:val="Char2 Char Char Char"/>
    <w:aliases w:val=" Char2 Char Char2"/>
    <w:rsid w:val="00E055A9"/>
    <w:rPr>
      <w:sz w:val="24"/>
      <w:lang w:val="en-US" w:eastAsia="en-US" w:bidi="ar-SA"/>
    </w:rPr>
  </w:style>
  <w:style w:type="paragraph" w:customStyle="1" w:styleId="note">
    <w:name w:val="note"/>
    <w:basedOn w:val="Spaceafterbox"/>
    <w:rsid w:val="00E055A9"/>
    <w:rPr>
      <w:sz w:val="22"/>
    </w:rPr>
  </w:style>
  <w:style w:type="character" w:customStyle="1" w:styleId="ListIntroductionCharChar">
    <w:name w:val="List Introduction Char Char"/>
    <w:rsid w:val="00E055A9"/>
    <w:rPr>
      <w:iCs/>
      <w:sz w:val="24"/>
      <w:lang w:val="en-US" w:eastAsia="en-US" w:bidi="ar-SA"/>
    </w:rPr>
  </w:style>
  <w:style w:type="paragraph" w:customStyle="1" w:styleId="VariableDefinition1">
    <w:name w:val="Variable Definition+1"/>
    <w:basedOn w:val="Default"/>
    <w:next w:val="Default"/>
    <w:rsid w:val="00E055A9"/>
    <w:pPr>
      <w:spacing w:after="240"/>
    </w:pPr>
    <w:rPr>
      <w:rFonts w:ascii="Times New Roman" w:hAnsi="Times New Roman" w:cs="Times New Roman"/>
      <w:color w:val="auto"/>
    </w:rPr>
  </w:style>
  <w:style w:type="character" w:customStyle="1" w:styleId="Char1CharChar1">
    <w:name w:val="Char1 Char Char1"/>
    <w:rsid w:val="00E055A9"/>
    <w:rPr>
      <w:sz w:val="24"/>
      <w:lang w:val="en-US" w:eastAsia="en-US" w:bidi="ar-SA"/>
    </w:rPr>
  </w:style>
  <w:style w:type="character" w:customStyle="1" w:styleId="BodyTextCharChar1">
    <w:name w:val="Body Text Char Char1"/>
    <w:rsid w:val="00E055A9"/>
    <w:rPr>
      <w:iCs/>
      <w:sz w:val="24"/>
      <w:lang w:val="en-US" w:eastAsia="en-US" w:bidi="ar-SA"/>
    </w:rPr>
  </w:style>
  <w:style w:type="character" w:customStyle="1" w:styleId="Heading5Char">
    <w:name w:val="Heading 5 Char"/>
    <w:aliases w:val="h5 Char"/>
    <w:link w:val="Heading5"/>
    <w:rsid w:val="00E055A9"/>
    <w:rPr>
      <w:b/>
      <w:bCs/>
      <w:i/>
      <w:iCs/>
      <w:sz w:val="24"/>
      <w:szCs w:val="26"/>
    </w:rPr>
  </w:style>
  <w:style w:type="paragraph" w:customStyle="1" w:styleId="ListSub2">
    <w:name w:val="List Sub+2"/>
    <w:basedOn w:val="Default"/>
    <w:next w:val="Default"/>
    <w:rsid w:val="00E055A9"/>
    <w:pPr>
      <w:spacing w:after="240"/>
    </w:pPr>
    <w:rPr>
      <w:rFonts w:ascii="Times New Roman" w:hAnsi="Times New Roman" w:cs="Times New Roman"/>
      <w:color w:val="auto"/>
    </w:rPr>
  </w:style>
  <w:style w:type="character" w:customStyle="1" w:styleId="BulletChar">
    <w:name w:val="Bullet Char"/>
    <w:link w:val="Bullet"/>
    <w:rsid w:val="00E055A9"/>
    <w:rPr>
      <w:sz w:val="24"/>
    </w:rPr>
  </w:style>
  <w:style w:type="character" w:customStyle="1" w:styleId="BodyTextNumberedCharChar">
    <w:name w:val="Body Text Numbered Char Char"/>
    <w:rsid w:val="00E055A9"/>
    <w:rPr>
      <w:iCs/>
      <w:sz w:val="24"/>
      <w:lang w:val="en-US" w:eastAsia="en-US" w:bidi="ar-SA"/>
    </w:rPr>
  </w:style>
  <w:style w:type="character" w:customStyle="1" w:styleId="Heading3Char">
    <w:name w:val="Heading 3 Char"/>
    <w:aliases w:val="h3 Char"/>
    <w:link w:val="Heading3"/>
    <w:rsid w:val="00E055A9"/>
    <w:rPr>
      <w:b/>
      <w:bCs/>
      <w:i/>
      <w:sz w:val="24"/>
    </w:rPr>
  </w:style>
  <w:style w:type="paragraph" w:styleId="BodyText3">
    <w:name w:val="Body Text 3"/>
    <w:basedOn w:val="Normal"/>
    <w:link w:val="BodyText3Char"/>
    <w:rsid w:val="00E055A9"/>
    <w:pPr>
      <w:spacing w:after="120"/>
    </w:pPr>
    <w:rPr>
      <w:sz w:val="16"/>
      <w:szCs w:val="16"/>
    </w:rPr>
  </w:style>
  <w:style w:type="character" w:customStyle="1" w:styleId="BodyText3Char">
    <w:name w:val="Body Text 3 Char"/>
    <w:basedOn w:val="DefaultParagraphFont"/>
    <w:link w:val="BodyText3"/>
    <w:rsid w:val="00E055A9"/>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E055A9"/>
    <w:rPr>
      <w:iCs/>
      <w:sz w:val="24"/>
      <w:lang w:val="en-US" w:eastAsia="en-US" w:bidi="ar-SA"/>
    </w:rPr>
  </w:style>
  <w:style w:type="character" w:customStyle="1" w:styleId="Char1Char1">
    <w:name w:val="Char1 Char1"/>
    <w:rsid w:val="00E055A9"/>
    <w:rPr>
      <w:sz w:val="24"/>
      <w:lang w:val="en-US" w:eastAsia="en-US" w:bidi="ar-SA"/>
    </w:rPr>
  </w:style>
  <w:style w:type="paragraph" w:customStyle="1" w:styleId="H">
    <w:name w:val="H%"/>
    <w:basedOn w:val="H4"/>
    <w:rsid w:val="00E055A9"/>
    <w:rPr>
      <w:szCs w:val="24"/>
    </w:rPr>
  </w:style>
  <w:style w:type="character" w:styleId="FootnoteReference">
    <w:name w:val="footnote reference"/>
    <w:rsid w:val="00E055A9"/>
    <w:rPr>
      <w:vertAlign w:val="superscript"/>
    </w:rPr>
  </w:style>
  <w:style w:type="paragraph" w:customStyle="1" w:styleId="Style1">
    <w:name w:val="Style1"/>
    <w:basedOn w:val="H5"/>
    <w:rsid w:val="00E055A9"/>
  </w:style>
  <w:style w:type="paragraph" w:customStyle="1" w:styleId="Style2">
    <w:name w:val="Style2"/>
    <w:basedOn w:val="H5"/>
    <w:autoRedefine/>
    <w:rsid w:val="00E055A9"/>
    <w:rPr>
      <w:i w:val="0"/>
    </w:rPr>
  </w:style>
  <w:style w:type="character" w:customStyle="1" w:styleId="msoins0">
    <w:name w:val="msoins"/>
    <w:rsid w:val="00E055A9"/>
    <w:rPr>
      <w:u w:val="single"/>
    </w:rPr>
  </w:style>
  <w:style w:type="paragraph" w:customStyle="1" w:styleId="listintroduction0">
    <w:name w:val="listintroduction"/>
    <w:basedOn w:val="Normal"/>
    <w:rsid w:val="00E055A9"/>
    <w:pPr>
      <w:keepNext/>
      <w:spacing w:after="240"/>
    </w:pPr>
  </w:style>
  <w:style w:type="paragraph" w:customStyle="1" w:styleId="bodytextnumbered0">
    <w:name w:val="bodytextnumbered"/>
    <w:basedOn w:val="Normal"/>
    <w:rsid w:val="00E055A9"/>
    <w:pPr>
      <w:spacing w:after="240"/>
      <w:ind w:left="720" w:hanging="720"/>
    </w:pPr>
  </w:style>
  <w:style w:type="character" w:customStyle="1" w:styleId="FormulaBoldChar">
    <w:name w:val="Formula Bold Char"/>
    <w:link w:val="FormulaBold"/>
    <w:rsid w:val="00AF1C0E"/>
    <w:rPr>
      <w:bCs/>
      <w:sz w:val="24"/>
      <w:szCs w:val="24"/>
    </w:rPr>
  </w:style>
  <w:style w:type="paragraph" w:customStyle="1" w:styleId="InstructionsCharCharCharCharCharChar">
    <w:name w:val="Instructions Char Char Char Char Char Char"/>
    <w:basedOn w:val="Normal"/>
    <w:link w:val="InstructionsCharCharCharCharCharCharChar"/>
    <w:rsid w:val="00E055A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E055A9"/>
    <w:rPr>
      <w:b/>
      <w:i/>
      <w:iCs/>
      <w:sz w:val="24"/>
      <w:szCs w:val="24"/>
    </w:rPr>
  </w:style>
  <w:style w:type="paragraph" w:customStyle="1" w:styleId="RegularText">
    <w:name w:val="Regular Text"/>
    <w:basedOn w:val="Normal"/>
    <w:rsid w:val="00E055A9"/>
    <w:pPr>
      <w:spacing w:before="120" w:after="120"/>
      <w:ind w:left="432"/>
      <w:jc w:val="both"/>
    </w:pPr>
    <w:rPr>
      <w:szCs w:val="20"/>
    </w:rPr>
  </w:style>
  <w:style w:type="character" w:customStyle="1" w:styleId="TextChar">
    <w:name w:val="Text Char"/>
    <w:rsid w:val="00E055A9"/>
    <w:rPr>
      <w:iCs/>
      <w:sz w:val="24"/>
      <w:lang w:val="en-US" w:eastAsia="en-US" w:bidi="ar-SA"/>
    </w:rPr>
  </w:style>
  <w:style w:type="character" w:customStyle="1" w:styleId="FormulaChar">
    <w:name w:val="Formula Char"/>
    <w:link w:val="Formula"/>
    <w:rsid w:val="00E26B3A"/>
    <w:rPr>
      <w:bCs/>
      <w:sz w:val="24"/>
      <w:szCs w:val="24"/>
    </w:rPr>
  </w:style>
  <w:style w:type="character" w:customStyle="1" w:styleId="BodyTextNumberedChar1">
    <w:name w:val="Body Text Numbered Char1"/>
    <w:rsid w:val="00E055A9"/>
    <w:rPr>
      <w:iCs/>
      <w:sz w:val="24"/>
      <w:lang w:val="en-US" w:eastAsia="en-US" w:bidi="ar-SA"/>
    </w:rPr>
  </w:style>
  <w:style w:type="paragraph" w:customStyle="1" w:styleId="Char3">
    <w:name w:val="Char3"/>
    <w:basedOn w:val="Normal"/>
    <w:rsid w:val="00E055A9"/>
    <w:pPr>
      <w:spacing w:after="160" w:line="240" w:lineRule="exact"/>
    </w:pPr>
    <w:rPr>
      <w:rFonts w:ascii="Verdana" w:hAnsi="Verdana"/>
      <w:sz w:val="16"/>
      <w:szCs w:val="20"/>
    </w:rPr>
  </w:style>
  <w:style w:type="paragraph" w:customStyle="1" w:styleId="Char4">
    <w:name w:val="Char4"/>
    <w:basedOn w:val="Normal"/>
    <w:rsid w:val="00E055A9"/>
    <w:pPr>
      <w:spacing w:after="160" w:line="240" w:lineRule="exact"/>
    </w:pPr>
    <w:rPr>
      <w:rFonts w:ascii="Verdana" w:hAnsi="Verdana"/>
      <w:sz w:val="16"/>
      <w:szCs w:val="20"/>
    </w:rPr>
  </w:style>
  <w:style w:type="paragraph" w:customStyle="1" w:styleId="Char31">
    <w:name w:val="Char31"/>
    <w:basedOn w:val="Normal"/>
    <w:rsid w:val="00E055A9"/>
    <w:pPr>
      <w:spacing w:after="160" w:line="240" w:lineRule="exact"/>
    </w:pPr>
    <w:rPr>
      <w:rFonts w:ascii="Verdana" w:hAnsi="Verdana"/>
      <w:sz w:val="16"/>
      <w:szCs w:val="20"/>
    </w:rPr>
  </w:style>
  <w:style w:type="character" w:styleId="Strong">
    <w:name w:val="Strong"/>
    <w:qFormat/>
    <w:rsid w:val="00E055A9"/>
    <w:rPr>
      <w:b/>
      <w:bCs/>
    </w:rPr>
  </w:style>
  <w:style w:type="character" w:customStyle="1" w:styleId="Heading1Char">
    <w:name w:val="Heading 1 Char"/>
    <w:aliases w:val="h1 Char"/>
    <w:link w:val="Heading1"/>
    <w:locked/>
    <w:rsid w:val="00E055A9"/>
    <w:rPr>
      <w:b/>
      <w:caps/>
      <w:sz w:val="24"/>
    </w:rPr>
  </w:style>
  <w:style w:type="character" w:customStyle="1" w:styleId="HeaderChar">
    <w:name w:val="Header Char"/>
    <w:link w:val="Header"/>
    <w:rsid w:val="00E055A9"/>
    <w:rPr>
      <w:rFonts w:ascii="Arial" w:hAnsi="Arial"/>
      <w:b/>
      <w:bCs/>
      <w:sz w:val="24"/>
      <w:szCs w:val="24"/>
    </w:rPr>
  </w:style>
  <w:style w:type="character" w:customStyle="1" w:styleId="FooterChar">
    <w:name w:val="Footer Char"/>
    <w:link w:val="Footer"/>
    <w:uiPriority w:val="99"/>
    <w:rsid w:val="00E055A9"/>
    <w:rPr>
      <w:sz w:val="24"/>
      <w:szCs w:val="24"/>
    </w:rPr>
  </w:style>
  <w:style w:type="character" w:customStyle="1" w:styleId="CommentTextChar">
    <w:name w:val="Comment Text Char"/>
    <w:link w:val="CommentText"/>
    <w:locked/>
    <w:rsid w:val="00E055A9"/>
  </w:style>
  <w:style w:type="paragraph" w:styleId="ListParagraph">
    <w:name w:val="List Paragraph"/>
    <w:basedOn w:val="Normal"/>
    <w:uiPriority w:val="34"/>
    <w:qFormat/>
    <w:rsid w:val="00E055A9"/>
    <w:pPr>
      <w:ind w:left="720"/>
      <w:contextualSpacing/>
    </w:pPr>
  </w:style>
  <w:style w:type="character" w:styleId="PlaceholderText">
    <w:name w:val="Placeholder Text"/>
    <w:basedOn w:val="DefaultParagraphFont"/>
    <w:uiPriority w:val="99"/>
    <w:semiHidden/>
    <w:rsid w:val="00E055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arosel@ercot.com" TargetMode="External"/><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8.bin"/><Relationship Id="rId42" Type="http://schemas.openxmlformats.org/officeDocument/2006/relationships/image" Target="media/image12.wmf"/><Relationship Id="rId47" Type="http://schemas.openxmlformats.org/officeDocument/2006/relationships/oleObject" Target="embeddings/oleObject18.bin"/><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oleObject" Target="embeddings/oleObject11.bin"/><Relationship Id="rId46"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wmf"/><Relationship Id="rId29" Type="http://schemas.openxmlformats.org/officeDocument/2006/relationships/oleObject" Target="embeddings/oleObject5.bin"/><Relationship Id="rId41" Type="http://schemas.openxmlformats.org/officeDocument/2006/relationships/oleObject" Target="embeddings/oleObject13.bin"/><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0.bin"/><Relationship Id="rId40" Type="http://schemas.openxmlformats.org/officeDocument/2006/relationships/image" Target="media/image11.wmf"/><Relationship Id="rId45" Type="http://schemas.openxmlformats.org/officeDocument/2006/relationships/oleObject" Target="embeddings/oleObject16.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oleObject" Target="embeddings/oleObject9.bin"/><Relationship Id="rId49"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4" Type="http://schemas.openxmlformats.org/officeDocument/2006/relationships/oleObject" Target="embeddings/oleObject15.bin"/><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image" Target="media/image10.wmf"/><Relationship Id="rId43" Type="http://schemas.openxmlformats.org/officeDocument/2006/relationships/oleObject" Target="embeddings/oleObject14.bin"/><Relationship Id="rId48" Type="http://schemas.openxmlformats.org/officeDocument/2006/relationships/oleObject" Target="embeddings/oleObject19.bin"/><Relationship Id="rId8" Type="http://schemas.openxmlformats.org/officeDocument/2006/relationships/hyperlink" Target="http://www.ercot.com/mktrules/issues/NPRR856" TargetMode="External"/><Relationship Id="rId51" Type="http://schemas.openxmlformats.org/officeDocument/2006/relationships/footer" Target="footer2.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C1478-B1B8-49E5-AD7D-5EEC94036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3076</Words>
  <Characters>17825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20860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9</cp:revision>
  <cp:lastPrinted>2017-09-26T17:53:00Z</cp:lastPrinted>
  <dcterms:created xsi:type="dcterms:W3CDTF">2018-05-07T17:41:00Z</dcterms:created>
  <dcterms:modified xsi:type="dcterms:W3CDTF">2018-05-11T13:31:00Z</dcterms:modified>
</cp:coreProperties>
</file>