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rsidTr="00416696">
        <w:tc>
          <w:tcPr>
            <w:tcW w:w="1620" w:type="dxa"/>
            <w:tcBorders>
              <w:bottom w:val="single" w:sz="4" w:space="0" w:color="auto"/>
            </w:tcBorders>
            <w:shd w:val="clear" w:color="auto" w:fill="FFFFFF"/>
            <w:vAlign w:val="center"/>
          </w:tcPr>
          <w:p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rsidR="00152993" w:rsidRDefault="00AC32B8">
            <w:pPr>
              <w:pStyle w:val="Header"/>
            </w:pPr>
            <w:hyperlink r:id="rId7" w:history="1">
              <w:r w:rsidR="00292F63" w:rsidRPr="00CC1379">
                <w:rPr>
                  <w:rStyle w:val="Hyperlink"/>
                </w:rPr>
                <w:t>004</w:t>
              </w:r>
            </w:hyperlink>
            <w:bookmarkStart w:id="0" w:name="_GoBack"/>
            <w:bookmarkEnd w:id="0"/>
          </w:p>
        </w:tc>
        <w:tc>
          <w:tcPr>
            <w:tcW w:w="1170" w:type="dxa"/>
            <w:tcBorders>
              <w:bottom w:val="single" w:sz="4" w:space="0" w:color="auto"/>
            </w:tcBorders>
            <w:shd w:val="clear" w:color="auto" w:fill="FFFFFF"/>
            <w:vAlign w:val="center"/>
          </w:tcPr>
          <w:p w:rsidR="00152993" w:rsidRDefault="00416696">
            <w:pPr>
              <w:pStyle w:val="Header"/>
            </w:pPr>
            <w:r>
              <w:t>OBDRR</w:t>
            </w:r>
            <w:r w:rsidR="00152993">
              <w:t xml:space="preserve"> Title</w:t>
            </w:r>
          </w:p>
        </w:tc>
        <w:tc>
          <w:tcPr>
            <w:tcW w:w="6390" w:type="dxa"/>
            <w:tcBorders>
              <w:bottom w:val="single" w:sz="4" w:space="0" w:color="auto"/>
            </w:tcBorders>
            <w:vAlign w:val="center"/>
          </w:tcPr>
          <w:p w:rsidR="00152993" w:rsidRDefault="00292F63">
            <w:pPr>
              <w:pStyle w:val="Header"/>
            </w:pPr>
            <w:r>
              <w:t>Updates to Emergency Response Service Procurement Methodology</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4C64F3">
            <w:pPr>
              <w:pStyle w:val="NormalArial"/>
            </w:pPr>
            <w:r>
              <w:t>April 18</w:t>
            </w:r>
            <w:r w:rsidR="000B28A0">
              <w:t>, 2018</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Default="00292F63">
            <w:pPr>
              <w:pStyle w:val="NormalArial"/>
            </w:pPr>
            <w:r>
              <w:t>Mark Patterson</w:t>
            </w:r>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Default="00AC32B8">
            <w:pPr>
              <w:pStyle w:val="NormalArial"/>
            </w:pPr>
            <w:hyperlink r:id="rId8" w:history="1">
              <w:r w:rsidR="00CC1379" w:rsidRPr="00E80D7E">
                <w:rPr>
                  <w:rStyle w:val="Hyperlink"/>
                </w:rPr>
                <w:t>mpatterson@ercot.com</w:t>
              </w:r>
            </w:hyperlink>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Default="00292F63">
            <w:pPr>
              <w:pStyle w:val="NormalArial"/>
            </w:pPr>
            <w:r>
              <w:t>ERCOT</w:t>
            </w:r>
          </w:p>
        </w:tc>
      </w:tr>
      <w:tr w:rsidR="00152993">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Default="00292F63">
            <w:pPr>
              <w:pStyle w:val="NormalArial"/>
            </w:pPr>
            <w:r>
              <w:t>512-248-3912</w:t>
            </w:r>
          </w:p>
        </w:tc>
      </w:tr>
      <w:tr w:rsidR="00152993">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Default="00152993">
            <w:pPr>
              <w:pStyle w:val="NormalArial"/>
            </w:pPr>
          </w:p>
        </w:tc>
      </w:tr>
      <w:tr w:rsidR="00075A94">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Default="00292F63">
            <w:pPr>
              <w:pStyle w:val="NormalArial"/>
            </w:pPr>
            <w:r>
              <w:t>Not applicable</w:t>
            </w:r>
          </w:p>
        </w:tc>
      </w:tr>
    </w:tbl>
    <w:p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rsidTr="00BB033C">
        <w:trPr>
          <w:trHeight w:val="422"/>
          <w:jc w:val="center"/>
        </w:trPr>
        <w:tc>
          <w:tcPr>
            <w:tcW w:w="10440" w:type="dxa"/>
            <w:vAlign w:val="center"/>
          </w:tcPr>
          <w:p w:rsidR="00075A94" w:rsidRPr="00075A94" w:rsidRDefault="00075A94" w:rsidP="00BB033C">
            <w:pPr>
              <w:pStyle w:val="Header"/>
              <w:jc w:val="center"/>
            </w:pPr>
            <w:r w:rsidRPr="00075A94">
              <w:t>Comments</w:t>
            </w:r>
          </w:p>
        </w:tc>
      </w:tr>
    </w:tbl>
    <w:p w:rsidR="00715D38" w:rsidRDefault="008F277B" w:rsidP="00CC1379">
      <w:pPr>
        <w:pStyle w:val="NormalArial"/>
        <w:spacing w:before="120" w:after="120"/>
      </w:pPr>
      <w:r>
        <w:t xml:space="preserve">ERCOT files these comments in response to </w:t>
      </w:r>
      <w:r w:rsidR="00DD1DF4">
        <w:t>our review of the comments submitted by Chaparral Steel, CMC Steel Texas, and Nucor Steel (collectively, the “ERCOT Steel Mills”).</w:t>
      </w:r>
    </w:p>
    <w:p w:rsidR="000B28A0" w:rsidRDefault="00DD1DF4" w:rsidP="00CC1379">
      <w:pPr>
        <w:pStyle w:val="NormalArial"/>
        <w:spacing w:before="120" w:after="120"/>
      </w:pPr>
      <w:r>
        <w:t>ERCOT agrees with the arguments provided by the ERCOT Steel Mills that assigning a risk value of 0 would provide inappropriate signals to the market</w:t>
      </w:r>
      <w:r w:rsidR="00AC32B8">
        <w:t>,</w:t>
      </w:r>
      <w:r>
        <w:t xml:space="preserve"> since doing so would indicate that ERCOT has determined there is no risk of entering into an </w:t>
      </w:r>
      <w:r w:rsidR="00AD0497" w:rsidRPr="00AD0497">
        <w:t xml:space="preserve">Energy Emergency Alert </w:t>
      </w:r>
      <w:r w:rsidR="00AD0497">
        <w:t>(</w:t>
      </w:r>
      <w:r>
        <w:t>EEA</w:t>
      </w:r>
      <w:r w:rsidR="00AD0497">
        <w:t>)</w:t>
      </w:r>
      <w:r>
        <w:t xml:space="preserve"> during the associated time period. </w:t>
      </w:r>
      <w:r w:rsidR="00AD0497">
        <w:t xml:space="preserve"> </w:t>
      </w:r>
      <w:r>
        <w:t xml:space="preserve">ERCOT’s intent </w:t>
      </w:r>
      <w:r w:rsidR="00083F54">
        <w:t xml:space="preserve">was to provide additional flexibility to move money from very low risk time periods to higher risk time periods. </w:t>
      </w:r>
      <w:r w:rsidR="00AD0497">
        <w:t xml:space="preserve"> </w:t>
      </w:r>
      <w:r w:rsidR="00083F54">
        <w:t>Upon further review</w:t>
      </w:r>
      <w:r w:rsidR="00AC32B8">
        <w:t>,</w:t>
      </w:r>
      <w:r w:rsidR="00083F54">
        <w:t xml:space="preserve"> ERCOT feels we can accomplish similar results by setting the lowest range of the risk</w:t>
      </w:r>
      <w:r w:rsidR="000B28A0">
        <w:t>-weighting</w:t>
      </w:r>
      <w:r w:rsidR="00083F54">
        <w:t xml:space="preserve"> factors to 1 while expanding the high end to 100.</w:t>
      </w:r>
    </w:p>
    <w:p w:rsidR="00715D38" w:rsidRDefault="000B28A0" w:rsidP="00CC1379">
      <w:pPr>
        <w:pStyle w:val="NormalArial"/>
        <w:spacing w:before="120" w:after="120"/>
      </w:pPr>
      <w:r>
        <w:t>These comments, submitted on top of the ERCOT Steel Mills</w:t>
      </w:r>
      <w:r w:rsidR="004C64F3">
        <w:t>’</w:t>
      </w:r>
      <w:r>
        <w:t xml:space="preserve"> </w:t>
      </w:r>
      <w:r w:rsidR="004C64F3">
        <w:t xml:space="preserve">4/9/18 </w:t>
      </w:r>
      <w:r>
        <w:t xml:space="preserve">comments, update the revised Table A within Section F, </w:t>
      </w:r>
      <w:r w:rsidRPr="00672912">
        <w:t>Capacity Inflection Point</w:t>
      </w:r>
      <w:r>
        <w:t>, to reflect 1, rather than 0, as the minimum risk-weighting factor.</w:t>
      </w:r>
      <w:r w:rsidR="00083F54">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rsidTr="00717913">
        <w:trPr>
          <w:trHeight w:val="350"/>
        </w:trPr>
        <w:tc>
          <w:tcPr>
            <w:tcW w:w="10440" w:type="dxa"/>
            <w:tcBorders>
              <w:bottom w:val="single" w:sz="4" w:space="0" w:color="auto"/>
            </w:tcBorders>
            <w:shd w:val="clear" w:color="auto" w:fill="FFFFFF"/>
            <w:vAlign w:val="center"/>
          </w:tcPr>
          <w:p w:rsidR="00715D38" w:rsidRDefault="00CC1379" w:rsidP="00717913">
            <w:pPr>
              <w:pStyle w:val="Header"/>
              <w:jc w:val="center"/>
            </w:pPr>
            <w:r>
              <w:t>Revised Cover Page Language</w:t>
            </w:r>
          </w:p>
        </w:tc>
      </w:tr>
    </w:tbl>
    <w:p w:rsidR="00CC1379" w:rsidRDefault="00CC1379" w:rsidP="00CC137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CC1379">
            <w:pPr>
              <w:pStyle w:val="Header"/>
              <w:jc w:val="center"/>
            </w:pPr>
            <w:r>
              <w:t>Revised Proposed Other Binding Document Language Revision</w:t>
            </w:r>
          </w:p>
        </w:tc>
      </w:tr>
    </w:tbl>
    <w:p w:rsidR="00292F63" w:rsidRPr="00672912" w:rsidRDefault="00292F63" w:rsidP="00292F63">
      <w:pPr>
        <w:widowControl w:val="0"/>
        <w:tabs>
          <w:tab w:val="left" w:pos="3600"/>
        </w:tabs>
        <w:spacing w:before="120" w:after="120" w:line="288" w:lineRule="auto"/>
        <w:jc w:val="both"/>
        <w:rPr>
          <w:rFonts w:ascii="Arial" w:hAnsi="Arial" w:cs="Arial"/>
        </w:rPr>
      </w:pPr>
      <w:bookmarkStart w:id="1" w:name="_Toc241900927"/>
      <w:r w:rsidRPr="00672912">
        <w:rPr>
          <w:rFonts w:ascii="Arial" w:hAnsi="Arial" w:cs="Arial"/>
        </w:rPr>
        <w:t xml:space="preserve">Electric Reliability Council of Texas, Inc. (ERCOT) administers Emergency Response Service (ERS) in accordance with Public Utility Commission of Texas (PUCT) Substantive Rule §25.507, Electric Reliability Council of Texas (ERCOT) Emergency Response </w:t>
      </w:r>
      <w:r w:rsidRPr="00672912">
        <w:rPr>
          <w:rFonts w:ascii="Arial" w:hAnsi="Arial" w:cs="Arial"/>
        </w:rPr>
        <w:lastRenderedPageBreak/>
        <w:t>Service (ERS)</w:t>
      </w:r>
      <w:r w:rsidRPr="00672912">
        <w:rPr>
          <w:rFonts w:ascii="Arial" w:hAnsi="Arial" w:cs="Arial"/>
          <w:vertAlign w:val="superscript"/>
        </w:rPr>
        <w:footnoteReference w:id="1"/>
      </w:r>
      <w:r w:rsidRPr="00672912">
        <w:rPr>
          <w:rFonts w:ascii="Arial" w:hAnsi="Arial" w:cs="Arial"/>
        </w:rPr>
        <w:t xml:space="preserve"> and the ERCOT Nodal Protocols.  This document is intended to be consistent with these standards, but to the extent any conflict exists, the PUC Rule or Protocols control.  </w:t>
      </w:r>
    </w:p>
    <w:p w:rsidR="00292F63" w:rsidRPr="00672912" w:rsidRDefault="00292F63" w:rsidP="00292F63">
      <w:pPr>
        <w:widowControl w:val="0"/>
        <w:spacing w:before="480" w:after="240"/>
        <w:outlineLvl w:val="0"/>
        <w:rPr>
          <w:rFonts w:ascii="Arial" w:hAnsi="Arial" w:cs="Arial"/>
          <w:b/>
          <w:bCs/>
          <w:lang w:eastAsia="x-none"/>
        </w:rPr>
      </w:pPr>
      <w:bookmarkStart w:id="2" w:name="_Toc364755663"/>
      <w:bookmarkStart w:id="3" w:name="_Toc401057465"/>
      <w:bookmarkStart w:id="4" w:name="_Toc349809383"/>
      <w:bookmarkEnd w:id="1"/>
      <w:r w:rsidRPr="00672912">
        <w:rPr>
          <w:rFonts w:ascii="Arial" w:hAnsi="Arial" w:cs="Arial"/>
          <w:b/>
          <w:bCs/>
          <w:lang w:eastAsia="x-none"/>
        </w:rPr>
        <w:t>A.</w:t>
      </w:r>
      <w:r w:rsidRPr="00672912">
        <w:rPr>
          <w:rFonts w:ascii="Arial" w:hAnsi="Arial" w:cs="Arial"/>
          <w:b/>
          <w:bCs/>
          <w:lang w:eastAsia="x-none"/>
        </w:rPr>
        <w:tab/>
        <w:t>Document Description</w:t>
      </w:r>
      <w:bookmarkEnd w:id="2"/>
      <w:bookmarkEnd w:id="3"/>
      <w:r w:rsidRPr="00672912">
        <w:rPr>
          <w:rFonts w:ascii="Arial" w:hAnsi="Arial" w:cs="Arial"/>
          <w:b/>
          <w:bCs/>
          <w:lang w:val="x-none" w:eastAsia="x-none"/>
        </w:rPr>
        <w:t xml:space="preserve"> </w:t>
      </w:r>
    </w:p>
    <w:p w:rsidR="00292F63" w:rsidRPr="00672912" w:rsidRDefault="00292F63" w:rsidP="00292F63">
      <w:pPr>
        <w:widowControl w:val="0"/>
        <w:tabs>
          <w:tab w:val="num" w:pos="0"/>
        </w:tabs>
        <w:spacing w:after="80" w:line="288" w:lineRule="auto"/>
        <w:jc w:val="both"/>
        <w:rPr>
          <w:rFonts w:ascii="Arial" w:hAnsi="Arial" w:cs="Arial"/>
          <w:lang w:eastAsia="x-none"/>
        </w:rPr>
      </w:pPr>
      <w:r w:rsidRPr="00672912">
        <w:rPr>
          <w:rFonts w:ascii="Arial" w:hAnsi="Arial" w:cs="Arial"/>
          <w:lang w:val="x-none" w:eastAsia="x-none"/>
        </w:rPr>
        <w:t xml:space="preserve">This </w:t>
      </w:r>
      <w:r w:rsidRPr="00672912">
        <w:rPr>
          <w:rFonts w:ascii="Arial" w:hAnsi="Arial" w:cs="Arial"/>
          <w:lang w:eastAsia="x-none"/>
        </w:rPr>
        <w:t>document describes</w:t>
      </w:r>
      <w:r w:rsidRPr="00672912">
        <w:rPr>
          <w:rFonts w:ascii="Arial" w:hAnsi="Arial" w:cs="Arial"/>
          <w:lang w:val="x-none" w:eastAsia="x-none"/>
        </w:rPr>
        <w:t xml:space="preserve"> the mechanism for </w:t>
      </w:r>
      <w:r w:rsidRPr="00672912">
        <w:rPr>
          <w:rFonts w:ascii="Arial" w:hAnsi="Arial" w:cs="Arial"/>
          <w:lang w:eastAsia="x-none"/>
        </w:rPr>
        <w:t xml:space="preserve">procuring </w:t>
      </w:r>
      <w:r w:rsidRPr="00672912">
        <w:rPr>
          <w:rFonts w:ascii="Arial" w:hAnsi="Arial" w:cs="Arial"/>
          <w:lang w:val="x-none" w:eastAsia="x-none"/>
        </w:rPr>
        <w:t>ERS</w:t>
      </w:r>
      <w:r w:rsidRPr="00672912">
        <w:rPr>
          <w:rFonts w:ascii="Arial" w:hAnsi="Arial" w:cs="Arial"/>
          <w:lang w:eastAsia="x-none"/>
        </w:rPr>
        <w:t xml:space="preserve"> </w:t>
      </w:r>
      <w:r w:rsidRPr="00672912">
        <w:rPr>
          <w:rFonts w:ascii="Arial" w:hAnsi="Arial" w:cs="Arial"/>
          <w:lang w:val="x-none" w:eastAsia="x-none"/>
        </w:rPr>
        <w:t>and is considered an “Other Binding Document</w:t>
      </w:r>
      <w:r w:rsidRPr="00672912">
        <w:rPr>
          <w:rFonts w:ascii="Arial" w:hAnsi="Arial" w:cs="Arial"/>
          <w:lang w:eastAsia="x-none"/>
        </w:rPr>
        <w:t xml:space="preserve">,” as that term is defined in the ERCOT Protocols. </w:t>
      </w:r>
    </w:p>
    <w:p w:rsidR="00292F63" w:rsidRPr="00672912" w:rsidRDefault="00292F63" w:rsidP="00292F63">
      <w:pPr>
        <w:widowControl w:val="0"/>
        <w:spacing w:before="480" w:after="240"/>
        <w:outlineLvl w:val="0"/>
        <w:rPr>
          <w:rFonts w:ascii="Arial" w:hAnsi="Arial" w:cs="Arial"/>
          <w:b/>
          <w:bCs/>
          <w:lang w:eastAsia="x-none"/>
        </w:rPr>
      </w:pPr>
      <w:bookmarkStart w:id="5" w:name="_Toc364755664"/>
      <w:bookmarkStart w:id="6" w:name="_Toc401057466"/>
      <w:r w:rsidRPr="00672912">
        <w:rPr>
          <w:rFonts w:ascii="Arial" w:hAnsi="Arial" w:cs="Arial"/>
          <w:b/>
          <w:bCs/>
          <w:lang w:eastAsia="x-none"/>
        </w:rPr>
        <w:t>B.</w:t>
      </w:r>
      <w:r w:rsidRPr="00672912">
        <w:rPr>
          <w:rFonts w:ascii="Arial" w:hAnsi="Arial" w:cs="Arial"/>
          <w:b/>
          <w:bCs/>
          <w:lang w:eastAsia="x-none"/>
        </w:rPr>
        <w:tab/>
        <w:t>Change Control Process</w:t>
      </w:r>
      <w:bookmarkEnd w:id="4"/>
      <w:bookmarkEnd w:id="5"/>
      <w:bookmarkEnd w:id="6"/>
    </w:p>
    <w:p w:rsidR="00292F63" w:rsidRPr="00672912" w:rsidRDefault="00292F63" w:rsidP="00292F63">
      <w:pPr>
        <w:widowControl w:val="0"/>
        <w:tabs>
          <w:tab w:val="num" w:pos="1350"/>
        </w:tabs>
        <w:spacing w:after="80" w:line="288" w:lineRule="auto"/>
        <w:jc w:val="both"/>
        <w:rPr>
          <w:rFonts w:ascii="Arial" w:hAnsi="Arial" w:cs="Arial"/>
          <w:lang w:val="x-none" w:eastAsia="x-none"/>
        </w:rPr>
      </w:pPr>
      <w:r w:rsidRPr="00672912">
        <w:rPr>
          <w:rFonts w:ascii="Arial" w:hAnsi="Arial" w:cs="Arial"/>
          <w:lang w:eastAsia="x-none"/>
        </w:rPr>
        <w:t>E</w:t>
      </w:r>
      <w:r w:rsidRPr="00672912">
        <w:rPr>
          <w:rFonts w:ascii="Arial" w:hAnsi="Arial" w:cs="Arial"/>
          <w:lang w:val="x-none" w:eastAsia="x-none"/>
        </w:rPr>
        <w:t xml:space="preserve">RCOT Staff will provide a period for stakeholder review and </w:t>
      </w:r>
      <w:r w:rsidRPr="00672912">
        <w:rPr>
          <w:rFonts w:ascii="Arial" w:hAnsi="Arial" w:cs="Arial"/>
          <w:lang w:eastAsia="x-none"/>
        </w:rPr>
        <w:t xml:space="preserve">comment for proposed revisions to this document </w:t>
      </w:r>
      <w:r w:rsidRPr="00672912">
        <w:rPr>
          <w:rFonts w:ascii="Arial" w:hAnsi="Arial" w:cs="Arial"/>
          <w:lang w:val="x-none" w:eastAsia="x-none"/>
        </w:rPr>
        <w:t>as follows:</w:t>
      </w:r>
    </w:p>
    <w:p w:rsidR="00292F63" w:rsidRPr="00672912" w:rsidRDefault="00292F63" w:rsidP="00292F63">
      <w:pPr>
        <w:spacing w:after="240"/>
        <w:ind w:left="720" w:hanging="720"/>
        <w:rPr>
          <w:rFonts w:ascii="Arial" w:hAnsi="Arial" w:cs="Arial"/>
          <w:szCs w:val="20"/>
        </w:rPr>
      </w:pPr>
      <w:bookmarkStart w:id="7" w:name="_Toc277061249"/>
      <w:bookmarkEnd w:id="7"/>
      <w:r w:rsidRPr="00672912">
        <w:rPr>
          <w:rFonts w:ascii="Arial" w:hAnsi="Arial" w:cs="Arial"/>
          <w:szCs w:val="20"/>
        </w:rPr>
        <w:t>(1)</w:t>
      </w:r>
      <w:r w:rsidRPr="00672912">
        <w:rPr>
          <w:rFonts w:ascii="Arial" w:hAnsi="Arial" w:cs="Arial"/>
          <w:szCs w:val="20"/>
        </w:rPr>
        <w:tab/>
        <w:t>ERCOT shall post proposed revisions to the Emergency Response Service Procurement Methodology to the ERCOT website.</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ERCOT shall also electronically notify stakeholders of the proposed revisions via the TAC and Others distribution list and define the comment period which shall be at least 14 days after initial posting.</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To receive consideration, comments should be submitted via email to </w:t>
      </w:r>
      <w:hyperlink r:id="rId9" w:history="1">
        <w:r w:rsidRPr="00672912">
          <w:rPr>
            <w:rFonts w:ascii="Arial" w:hAnsi="Arial" w:cs="Arial"/>
            <w:szCs w:val="20"/>
          </w:rPr>
          <w:t>ERS@ercot.com</w:t>
        </w:r>
      </w:hyperlink>
      <w:r w:rsidRPr="00672912">
        <w:rPr>
          <w:rFonts w:ascii="Arial" w:hAnsi="Arial" w:cs="Arial"/>
          <w:szCs w:val="20"/>
        </w:rPr>
        <w:t xml:space="preserve"> by the deadline set forth in the notification.</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(4)</w:t>
      </w:r>
      <w:r w:rsidRPr="00672912">
        <w:rPr>
          <w:rFonts w:ascii="Arial" w:hAnsi="Arial" w:cs="Arial"/>
          <w:szCs w:val="20"/>
        </w:rPr>
        <w:tab/>
        <w:t>Upon Market Participant written request, ERCOT will conduct a conference call and online review of the submitted comments.</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(5)</w:t>
      </w:r>
      <w:r w:rsidRPr="00672912">
        <w:rPr>
          <w:rFonts w:ascii="Arial" w:hAnsi="Arial" w:cs="Arial"/>
          <w:szCs w:val="20"/>
        </w:rPr>
        <w:tab/>
        <w:t xml:space="preserve">ERCOT will review proposed document revisions with the Technical Advisory Committee (TAC).  </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(6)</w:t>
      </w:r>
      <w:r w:rsidRPr="00672912">
        <w:rPr>
          <w:rFonts w:ascii="Arial" w:hAnsi="Arial" w:cs="Arial"/>
          <w:szCs w:val="20"/>
        </w:rPr>
        <w:tab/>
        <w:t>ERCOT will submit proposed document revisions for ERCOT Board approval.</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(7)</w:t>
      </w:r>
      <w:r w:rsidRPr="00672912">
        <w:rPr>
          <w:rFonts w:ascii="Arial" w:hAnsi="Arial" w:cs="Arial"/>
          <w:szCs w:val="20"/>
        </w:rPr>
        <w:tab/>
        <w:t>Within three Business Days of ERCOT Board approval, ERCOT shall post the revised document to the ERCOT website.</w:t>
      </w:r>
    </w:p>
    <w:p w:rsidR="00292F63" w:rsidRPr="00672912" w:rsidRDefault="00292F63" w:rsidP="00292F63">
      <w:pPr>
        <w:widowControl w:val="0"/>
        <w:spacing w:before="480" w:after="240"/>
        <w:outlineLvl w:val="0"/>
        <w:rPr>
          <w:rFonts w:ascii="Arial" w:hAnsi="Arial" w:cs="Arial"/>
          <w:b/>
          <w:bCs/>
          <w:lang w:eastAsia="x-none"/>
        </w:rPr>
      </w:pPr>
      <w:bookmarkStart w:id="8" w:name="_Toc364149528"/>
      <w:bookmarkStart w:id="9" w:name="_Toc364755665"/>
      <w:bookmarkStart w:id="10" w:name="_Toc401057467"/>
      <w:bookmarkEnd w:id="8"/>
      <w:r w:rsidRPr="00672912">
        <w:rPr>
          <w:rFonts w:ascii="Arial" w:hAnsi="Arial" w:cs="Arial"/>
          <w:b/>
          <w:bCs/>
          <w:lang w:eastAsia="x-none"/>
        </w:rPr>
        <w:t>C.</w:t>
      </w:r>
      <w:r w:rsidRPr="00672912">
        <w:rPr>
          <w:rFonts w:ascii="Arial" w:hAnsi="Arial" w:cs="Arial"/>
          <w:b/>
          <w:bCs/>
          <w:lang w:eastAsia="x-none"/>
        </w:rPr>
        <w:tab/>
        <w:t>ERS Capacity Demand Curve</w:t>
      </w:r>
      <w:bookmarkEnd w:id="9"/>
      <w:bookmarkEnd w:id="10"/>
    </w:p>
    <w:p w:rsidR="00292F63" w:rsidRPr="00672912" w:rsidRDefault="00292F63" w:rsidP="00292F63">
      <w:pPr>
        <w:spacing w:after="240"/>
        <w:rPr>
          <w:rFonts w:ascii="Arial" w:hAnsi="Arial" w:cs="Arial"/>
          <w:szCs w:val="20"/>
        </w:rPr>
      </w:pPr>
      <w:r w:rsidRPr="00672912">
        <w:rPr>
          <w:rFonts w:ascii="Arial" w:hAnsi="Arial" w:cs="Arial"/>
          <w:szCs w:val="20"/>
        </w:rPr>
        <w:t xml:space="preserve">ERCOT will develop a capacity demand curve for each ERS Time Period, and all ERS products will be procured together within the limits of that curve.  ERCOT shall maximize the MW procured subject to the expenditure limit for the relevant Time Period.  </w:t>
      </w:r>
      <w:r w:rsidRPr="00672912">
        <w:rPr>
          <w:rFonts w:ascii="Arial" w:hAnsi="Arial" w:cs="Arial"/>
          <w:szCs w:val="20"/>
        </w:rPr>
        <w:lastRenderedPageBreak/>
        <w:t xml:space="preserve">Each demand curve is derived from the three following parameters, which ERCOT will specify in the </w:t>
      </w:r>
      <w:ins w:id="11" w:author="ERCOT" w:date="2018-03-19T09:55:00Z">
        <w:r w:rsidRPr="00672912">
          <w:rPr>
            <w:rFonts w:ascii="Arial" w:hAnsi="Arial" w:cs="Arial"/>
            <w:szCs w:val="20"/>
          </w:rPr>
          <w:t>Request for Proposal (</w:t>
        </w:r>
      </w:ins>
      <w:r w:rsidRPr="00672912">
        <w:rPr>
          <w:rFonts w:ascii="Arial" w:hAnsi="Arial" w:cs="Arial"/>
          <w:szCs w:val="20"/>
        </w:rPr>
        <w:t>RFP</w:t>
      </w:r>
      <w:ins w:id="12" w:author="ERCOT" w:date="2018-03-19T09:55:00Z">
        <w:r w:rsidRPr="00672912">
          <w:rPr>
            <w:rFonts w:ascii="Arial" w:hAnsi="Arial" w:cs="Arial"/>
            <w:szCs w:val="20"/>
          </w:rPr>
          <w:t>)</w:t>
        </w:r>
      </w:ins>
      <w:r w:rsidRPr="00672912">
        <w:rPr>
          <w:rFonts w:ascii="Arial" w:hAnsi="Arial" w:cs="Arial"/>
          <w:szCs w:val="20"/>
        </w:rPr>
        <w:t xml:space="preserve"> for ERS procurement:</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ERS Offer Cap</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ERS Time Period Capacity Inflection Point</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ERS Time Period Expenditure Limit </w:t>
      </w: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CC1379" w:rsidP="00292F63">
      <w:pPr>
        <w:widowControl w:val="0"/>
        <w:rPr>
          <w:rFonts w:ascii="Arial" w:hAnsi="Arial" w:cs="Arial"/>
          <w:noProof/>
        </w:rPr>
      </w:pPr>
      <w:r>
        <w:rPr>
          <w:noProof/>
        </w:rPr>
        <mc:AlternateContent>
          <mc:Choice Requires="wpg">
            <w:drawing>
              <wp:anchor distT="0" distB="0" distL="114300" distR="114300" simplePos="0" relativeHeight="251657728" behindDoc="0" locked="0" layoutInCell="1" allowOverlap="1">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92F63" w:rsidRDefault="00292F63" w:rsidP="00292F63"/>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rsidR="00292F63" w:rsidRDefault="00292F63" w:rsidP="00292F63"/>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F63" w:rsidRDefault="00292F63" w:rsidP="00292F63">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F63" w:rsidRDefault="00292F63" w:rsidP="00292F63">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Capacity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Demand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Capacity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Inflection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0;margin-top:-77.6pt;width:536.75pt;height:287.1pt;z-index:251657728"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rsidR="00292F63" w:rsidRDefault="00292F63" w:rsidP="00292F63"/>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U6RsMAAADaAAAADwAAAGRycy9kb3ducmV2LnhtbESPQWvCQBSE7wX/w/IEb3VjCa2krlIC&#10;Qg7xkFT0+si+ZkOzb2N2q/Hfu4VCj8PMfMNsdpPtxZVG3zlWsFomIIgbpztuFRw/989rED4ga+wd&#10;k4I7edhtZ08bzLS7cUXXOrQiQthnqMCEMGRS+saQRb90A3H0vtxoMUQ5tlKPeItw28uXJHmVFjuO&#10;CwYHyg013/WPVZAeCqPPU+nLKilO1F3S/FI7pRbz6eMdRKAp/If/2oVW8Aa/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FOkb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10" o:title="" type="pattern"/>
                    <v:textbox>
                      <w:txbxContent>
                        <w:p w:rsidR="00292F63" w:rsidRDefault="00292F63" w:rsidP="00292F63"/>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292F63" w:rsidRDefault="00292F63" w:rsidP="00292F63">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292F63" w:rsidRDefault="00292F63" w:rsidP="00292F63">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Capacity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Demand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Capacity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 xml:space="preserve">Inflection </w:t>
                          </w:r>
                        </w:p>
                        <w:p w:rsidR="00292F63" w:rsidRDefault="00292F63" w:rsidP="00292F63">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noProof/>
        </w:rPr>
      </w:pPr>
    </w:p>
    <w:p w:rsidR="00292F63" w:rsidRPr="00672912" w:rsidRDefault="00292F63" w:rsidP="00292F63">
      <w:pPr>
        <w:widowControl w:val="0"/>
        <w:rPr>
          <w:rFonts w:ascii="Arial" w:hAnsi="Arial" w:cs="Arial"/>
        </w:rPr>
      </w:pPr>
    </w:p>
    <w:p w:rsidR="00292F63" w:rsidRDefault="00292F63" w:rsidP="00292F63">
      <w:pPr>
        <w:widowControl w:val="0"/>
        <w:spacing w:before="480" w:after="240"/>
        <w:contextualSpacing/>
        <w:outlineLvl w:val="0"/>
        <w:rPr>
          <w:rFonts w:ascii="Arial" w:hAnsi="Arial" w:cs="Arial"/>
          <w:b/>
          <w:bCs/>
          <w:lang w:eastAsia="x-none"/>
        </w:rPr>
      </w:pPr>
      <w:bookmarkStart w:id="13" w:name="_Toc364755666"/>
      <w:bookmarkStart w:id="14" w:name="_Toc401057468"/>
    </w:p>
    <w:p w:rsidR="00292F63" w:rsidRDefault="00292F63" w:rsidP="00292F63">
      <w:pPr>
        <w:widowControl w:val="0"/>
        <w:spacing w:before="480" w:after="240"/>
        <w:contextualSpacing/>
        <w:outlineLvl w:val="0"/>
        <w:rPr>
          <w:rFonts w:ascii="Arial" w:hAnsi="Arial" w:cs="Arial"/>
          <w:b/>
          <w:bCs/>
          <w:lang w:eastAsia="x-none"/>
        </w:rPr>
      </w:pPr>
    </w:p>
    <w:p w:rsidR="00292F63" w:rsidRPr="00672912" w:rsidRDefault="00292F63" w:rsidP="00292F63">
      <w:pPr>
        <w:widowControl w:val="0"/>
        <w:spacing w:before="480" w:after="240"/>
        <w:outlineLvl w:val="0"/>
        <w:rPr>
          <w:rFonts w:ascii="Arial" w:hAnsi="Arial" w:cs="Arial"/>
          <w:b/>
          <w:bCs/>
          <w:lang w:eastAsia="x-none"/>
        </w:rPr>
      </w:pPr>
      <w:r w:rsidRPr="00672912">
        <w:rPr>
          <w:rFonts w:ascii="Arial" w:hAnsi="Arial" w:cs="Arial"/>
          <w:b/>
          <w:bCs/>
          <w:lang w:eastAsia="x-none"/>
        </w:rPr>
        <w:t>D.</w:t>
      </w:r>
      <w:r w:rsidRPr="00672912">
        <w:rPr>
          <w:rFonts w:ascii="Arial" w:hAnsi="Arial" w:cs="Arial"/>
          <w:b/>
          <w:bCs/>
          <w:lang w:eastAsia="x-none"/>
        </w:rPr>
        <w:tab/>
        <w:t>ERS Offer Cap</w:t>
      </w:r>
      <w:bookmarkEnd w:id="13"/>
      <w:bookmarkEnd w:id="14"/>
    </w:p>
    <w:p w:rsidR="00292F63" w:rsidRPr="00672912" w:rsidRDefault="00292F63" w:rsidP="00292F63">
      <w:pPr>
        <w:spacing w:after="240"/>
        <w:rPr>
          <w:rFonts w:ascii="Arial" w:hAnsi="Arial" w:cs="Arial"/>
          <w:szCs w:val="20"/>
        </w:rPr>
      </w:pPr>
      <w:r w:rsidRPr="00672912">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rsidR="00292F63" w:rsidRPr="00672912" w:rsidRDefault="00292F63" w:rsidP="00292F63">
      <w:pPr>
        <w:widowControl w:val="0"/>
        <w:spacing w:before="480" w:after="240"/>
        <w:outlineLvl w:val="0"/>
        <w:rPr>
          <w:rFonts w:ascii="Arial" w:hAnsi="Arial" w:cs="Arial"/>
          <w:b/>
          <w:bCs/>
          <w:lang w:eastAsia="x-none"/>
        </w:rPr>
      </w:pPr>
      <w:bookmarkStart w:id="15" w:name="_Toc364755667"/>
      <w:bookmarkStart w:id="16" w:name="_Toc401057469"/>
      <w:r w:rsidRPr="00672912">
        <w:rPr>
          <w:rFonts w:ascii="Arial" w:hAnsi="Arial" w:cs="Arial"/>
          <w:b/>
          <w:bCs/>
          <w:lang w:eastAsia="x-none"/>
        </w:rPr>
        <w:t>E.</w:t>
      </w:r>
      <w:r w:rsidRPr="00672912">
        <w:rPr>
          <w:rFonts w:ascii="Arial" w:hAnsi="Arial" w:cs="Arial"/>
          <w:b/>
          <w:bCs/>
          <w:lang w:eastAsia="x-none"/>
        </w:rPr>
        <w:tab/>
        <w:t>ERS Expenditure Limit</w:t>
      </w:r>
      <w:bookmarkEnd w:id="15"/>
      <w:bookmarkEnd w:id="16"/>
    </w:p>
    <w:p w:rsidR="00292F63" w:rsidRPr="00672912" w:rsidRDefault="00292F63" w:rsidP="00292F63">
      <w:pPr>
        <w:spacing w:after="240"/>
        <w:rPr>
          <w:ins w:id="17" w:author="ERCOT" w:date="2018-03-14T15:18:00Z"/>
          <w:rFonts w:ascii="Arial" w:hAnsi="Arial" w:cs="Arial"/>
          <w:szCs w:val="20"/>
        </w:rPr>
      </w:pPr>
      <w:bookmarkStart w:id="18" w:name="_Toc363828884"/>
      <w:bookmarkStart w:id="19" w:name="_Toc364148790"/>
      <w:bookmarkStart w:id="20" w:name="_Toc364149532"/>
      <w:bookmarkStart w:id="21" w:name="_Toc364161233"/>
      <w:bookmarkStart w:id="22" w:name="_Toc364163855"/>
      <w:bookmarkStart w:id="23" w:name="_Toc364170095"/>
      <w:r w:rsidRPr="00672912">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  No later than 60 days before each new ERS budget year, ERCOT will make an initial allocation of the annual expenditure limit to each ERS Time Period in each ERS Standard Contract Term based on the expected risk of reaching an EEA in that ERS Time Period, in accordance </w:t>
      </w:r>
      <w:r w:rsidRPr="00672912">
        <w:rPr>
          <w:rFonts w:ascii="Arial" w:hAnsi="Arial" w:cs="Arial"/>
          <w:szCs w:val="20"/>
        </w:rPr>
        <w:lastRenderedPageBreak/>
        <w:t xml:space="preserve">with the formula detailed below.  ERCOT will assign a high (H), moderate (M), or low (L) risk designation to each ERS Time Period and will assign a risk-weighting factor (a value from </w:t>
      </w:r>
      <w:ins w:id="24" w:author="ERCOT" w:date="2018-03-19T09:54:00Z">
        <w:del w:id="25" w:author="ERCOT Steel Mills 040918" w:date="2018-04-09T10:55:00Z">
          <w:r w:rsidR="00AD0497" w:rsidRPr="00AD0497" w:rsidDel="00E87A8F">
            <w:rPr>
              <w:rFonts w:ascii="Arial" w:hAnsi="Arial" w:cs="Arial"/>
              <w:szCs w:val="20"/>
            </w:rPr>
            <w:delText>0</w:delText>
          </w:r>
        </w:del>
      </w:ins>
      <w:del w:id="26" w:author="ERCOT" w:date="2018-03-19T09:54:00Z">
        <w:r w:rsidR="00AD0497" w:rsidRPr="00AD0497" w:rsidDel="00E64E1B">
          <w:rPr>
            <w:rFonts w:ascii="Arial" w:hAnsi="Arial" w:cs="Arial"/>
            <w:szCs w:val="20"/>
          </w:rPr>
          <w:delText>1</w:delText>
        </w:r>
      </w:del>
      <w:ins w:id="27" w:author="ERCOT Steel Mills 040918" w:date="2018-04-09T10:55:00Z">
        <w:r w:rsidR="00AD0497" w:rsidRPr="00AD0497">
          <w:rPr>
            <w:rFonts w:ascii="Arial" w:hAnsi="Arial" w:cs="Arial"/>
            <w:szCs w:val="20"/>
          </w:rPr>
          <w:t>1</w:t>
        </w:r>
      </w:ins>
      <w:r w:rsidR="00AD0497" w:rsidRPr="00AD0497">
        <w:rPr>
          <w:rFonts w:ascii="Arial" w:hAnsi="Arial" w:cs="Arial"/>
          <w:szCs w:val="20"/>
        </w:rPr>
        <w:t xml:space="preserve"> to 10</w:t>
      </w:r>
      <w:ins w:id="28" w:author="ERCOT" w:date="2018-03-19T09:54:00Z">
        <w:r w:rsidR="00AD0497" w:rsidRPr="00AD0497">
          <w:rPr>
            <w:rFonts w:ascii="Arial" w:hAnsi="Arial" w:cs="Arial"/>
            <w:szCs w:val="20"/>
          </w:rPr>
          <w:t>0</w:t>
        </w:r>
      </w:ins>
      <w:r w:rsidR="00AD0497" w:rsidRPr="00AD0497">
        <w:rPr>
          <w:rFonts w:ascii="Arial" w:hAnsi="Arial" w:cs="Arial"/>
          <w:szCs w:val="20"/>
        </w:rPr>
        <w:t xml:space="preserve"> with </w:t>
      </w:r>
      <w:ins w:id="29" w:author="ERCOT Steel Mills 040918" w:date="2018-04-09T10:55:00Z">
        <w:r w:rsidR="00AD0497" w:rsidRPr="00AD0497">
          <w:rPr>
            <w:rFonts w:ascii="Arial" w:hAnsi="Arial" w:cs="Arial"/>
            <w:szCs w:val="20"/>
          </w:rPr>
          <w:t xml:space="preserve">1 being the lowest risk value and </w:t>
        </w:r>
      </w:ins>
      <w:r w:rsidR="00AD0497" w:rsidRPr="00AD0497">
        <w:rPr>
          <w:rFonts w:ascii="Arial" w:hAnsi="Arial" w:cs="Arial"/>
          <w:szCs w:val="20"/>
        </w:rPr>
        <w:t>10</w:t>
      </w:r>
      <w:ins w:id="30" w:author="ERCOT" w:date="2018-03-19T09:54:00Z">
        <w:r w:rsidR="00AD0497" w:rsidRPr="00AD0497">
          <w:rPr>
            <w:rFonts w:ascii="Arial" w:hAnsi="Arial" w:cs="Arial"/>
            <w:szCs w:val="20"/>
          </w:rPr>
          <w:t>0</w:t>
        </w:r>
      </w:ins>
      <w:r w:rsidRPr="00672912">
        <w:rPr>
          <w:rFonts w:ascii="Arial" w:hAnsi="Arial" w:cs="Arial"/>
          <w:szCs w:val="20"/>
        </w:rPr>
        <w:t xml:space="preserve"> being the highest risk value) for each risk designation.  ERCOT’s risk assessment will consider a number of factors, including, but not limited to, forecasted operating reserves, forecasted Load, and Resource outage information.  </w:t>
      </w:r>
    </w:p>
    <w:p w:rsidR="00292F63" w:rsidRPr="00672912" w:rsidRDefault="00292F63" w:rsidP="00292F63">
      <w:pPr>
        <w:spacing w:after="240"/>
        <w:rPr>
          <w:ins w:id="31" w:author="ERCOT" w:date="2018-03-13T10:22:00Z"/>
          <w:rFonts w:ascii="Arial" w:hAnsi="Arial" w:cs="Arial"/>
          <w:szCs w:val="20"/>
        </w:rPr>
      </w:pPr>
      <w:ins w:id="32" w:author="ERCOT" w:date="2018-03-19T10:42:00Z">
        <w:r>
          <w:rPr>
            <w:rFonts w:ascii="Arial" w:hAnsi="Arial" w:cs="Arial"/>
            <w:szCs w:val="20"/>
          </w:rPr>
          <w:t>P</w:t>
        </w:r>
      </w:ins>
      <w:ins w:id="33" w:author="ERCOT" w:date="2018-03-14T15:12:00Z">
        <w:r w:rsidRPr="00672912">
          <w:rPr>
            <w:rFonts w:ascii="Arial" w:hAnsi="Arial" w:cs="Arial"/>
            <w:szCs w:val="20"/>
          </w:rPr>
          <w:t xml:space="preserve">rior to </w:t>
        </w:r>
      </w:ins>
      <w:ins w:id="34" w:author="ERCOT" w:date="2018-03-14T15:15:00Z">
        <w:r w:rsidRPr="00672912">
          <w:rPr>
            <w:rFonts w:ascii="Arial" w:hAnsi="Arial" w:cs="Arial"/>
            <w:szCs w:val="20"/>
          </w:rPr>
          <w:t xml:space="preserve">issuing </w:t>
        </w:r>
      </w:ins>
      <w:ins w:id="35" w:author="ERCOT" w:date="2018-03-14T16:11:00Z">
        <w:r w:rsidRPr="00672912">
          <w:rPr>
            <w:rFonts w:ascii="Arial" w:hAnsi="Arial" w:cs="Arial"/>
            <w:szCs w:val="20"/>
          </w:rPr>
          <w:t>an</w:t>
        </w:r>
      </w:ins>
      <w:ins w:id="36" w:author="ERCOT" w:date="2018-03-14T15:15:00Z">
        <w:r w:rsidRPr="00672912">
          <w:rPr>
            <w:rFonts w:ascii="Arial" w:hAnsi="Arial" w:cs="Arial"/>
            <w:szCs w:val="20"/>
          </w:rPr>
          <w:t xml:space="preserve"> RFP for </w:t>
        </w:r>
      </w:ins>
      <w:ins w:id="37" w:author="ERCOT" w:date="2018-03-14T16:21:00Z">
        <w:r w:rsidRPr="00672912">
          <w:rPr>
            <w:rFonts w:ascii="Arial" w:hAnsi="Arial" w:cs="Arial"/>
            <w:szCs w:val="20"/>
          </w:rPr>
          <w:t>a</w:t>
        </w:r>
      </w:ins>
      <w:ins w:id="38" w:author="ERCOT" w:date="2018-03-14T16:23:00Z">
        <w:r w:rsidRPr="00672912">
          <w:rPr>
            <w:rFonts w:ascii="Arial" w:hAnsi="Arial" w:cs="Arial"/>
            <w:szCs w:val="20"/>
          </w:rPr>
          <w:t>n</w:t>
        </w:r>
      </w:ins>
      <w:ins w:id="39" w:author="ERCOT" w:date="2018-03-14T15:12:00Z">
        <w:r w:rsidRPr="00672912">
          <w:rPr>
            <w:rFonts w:ascii="Arial" w:hAnsi="Arial" w:cs="Arial"/>
            <w:szCs w:val="20"/>
          </w:rPr>
          <w:t xml:space="preserve"> </w:t>
        </w:r>
      </w:ins>
      <w:ins w:id="40" w:author="ERCOT" w:date="2018-03-14T16:22:00Z">
        <w:r w:rsidRPr="00672912">
          <w:rPr>
            <w:rFonts w:ascii="Arial" w:hAnsi="Arial" w:cs="Arial"/>
            <w:szCs w:val="20"/>
          </w:rPr>
          <w:t xml:space="preserve">upcoming </w:t>
        </w:r>
      </w:ins>
      <w:ins w:id="41" w:author="ERCOT" w:date="2018-03-14T15:12:00Z">
        <w:r w:rsidRPr="00672912">
          <w:rPr>
            <w:rFonts w:ascii="Arial" w:hAnsi="Arial" w:cs="Arial"/>
            <w:szCs w:val="20"/>
          </w:rPr>
          <w:t xml:space="preserve">Standard Contract Term, </w:t>
        </w:r>
      </w:ins>
      <w:del w:id="42" w:author="ERCOT" w:date="2018-03-14T15:11:00Z">
        <w:r w:rsidRPr="00672912" w:rsidDel="0001686D">
          <w:rPr>
            <w:rFonts w:ascii="Arial" w:hAnsi="Arial" w:cs="Arial"/>
            <w:szCs w:val="20"/>
          </w:rPr>
          <w:delText xml:space="preserve">60 days </w:delText>
        </w:r>
      </w:del>
      <w:del w:id="43" w:author="ERCOT" w:date="2018-03-14T12:46:00Z">
        <w:r w:rsidRPr="00672912" w:rsidDel="00912739">
          <w:rPr>
            <w:rFonts w:ascii="Arial" w:hAnsi="Arial" w:cs="Arial"/>
            <w:szCs w:val="20"/>
          </w:rPr>
          <w:delText xml:space="preserve">before </w:delText>
        </w:r>
      </w:del>
      <w:del w:id="44" w:author="ERCOT" w:date="2018-03-14T15:11:00Z">
        <w:r w:rsidRPr="00672912" w:rsidDel="0001686D">
          <w:rPr>
            <w:rFonts w:ascii="Arial" w:hAnsi="Arial" w:cs="Arial"/>
            <w:szCs w:val="20"/>
          </w:rPr>
          <w:delText>each ERS Standard Contract Term</w:delText>
        </w:r>
      </w:del>
      <w:del w:id="45" w:author="ERCOT" w:date="2018-03-14T14:21:00Z">
        <w:r w:rsidRPr="00672912" w:rsidDel="00CB2A7F">
          <w:rPr>
            <w:rFonts w:ascii="Arial" w:hAnsi="Arial" w:cs="Arial"/>
            <w:szCs w:val="20"/>
          </w:rPr>
          <w:delText xml:space="preserve"> begins</w:delText>
        </w:r>
      </w:del>
      <w:del w:id="46" w:author="ERCOT" w:date="2018-03-14T15:11:00Z">
        <w:r w:rsidRPr="00672912" w:rsidDel="0001686D">
          <w:rPr>
            <w:rFonts w:ascii="Arial" w:hAnsi="Arial" w:cs="Arial"/>
            <w:szCs w:val="20"/>
          </w:rPr>
          <w:delText xml:space="preserve">, </w:delText>
        </w:r>
      </w:del>
      <w:r w:rsidRPr="00672912">
        <w:rPr>
          <w:rFonts w:ascii="Arial" w:hAnsi="Arial" w:cs="Arial"/>
          <w:szCs w:val="20"/>
        </w:rPr>
        <w:t xml:space="preserve">ERCOT will update the </w:t>
      </w:r>
      <w:ins w:id="47" w:author="ERCOT" w:date="2018-03-14T15:16:00Z">
        <w:r w:rsidRPr="00672912">
          <w:rPr>
            <w:rFonts w:ascii="Arial" w:hAnsi="Arial" w:cs="Arial"/>
            <w:szCs w:val="20"/>
          </w:rPr>
          <w:t xml:space="preserve">ERS Time Period Expenditure Limits </w:t>
        </w:r>
      </w:ins>
      <w:del w:id="48" w:author="ERCOT" w:date="2018-03-14T15:16:00Z">
        <w:r w:rsidRPr="00672912" w:rsidDel="0001686D">
          <w:rPr>
            <w:rFonts w:ascii="Arial" w:hAnsi="Arial" w:cs="Arial"/>
            <w:szCs w:val="20"/>
          </w:rPr>
          <w:delText xml:space="preserve">allocation </w:delText>
        </w:r>
      </w:del>
      <w:r w:rsidRPr="00672912">
        <w:rPr>
          <w:rFonts w:ascii="Arial" w:hAnsi="Arial" w:cs="Arial"/>
          <w:szCs w:val="20"/>
        </w:rPr>
        <w:t xml:space="preserve">for each remaining ERS Time Period in the budget year to reflect updated forecasts and any expected remaining funds from ERS Standard Contract Terms within the same ERS budget year. </w:t>
      </w:r>
      <w:ins w:id="49" w:author="ERCOT" w:date="2018-03-19T09:54:00Z">
        <w:r w:rsidRPr="00672912">
          <w:rPr>
            <w:rFonts w:ascii="Arial" w:hAnsi="Arial" w:cs="Arial"/>
            <w:szCs w:val="20"/>
          </w:rPr>
          <w:t xml:space="preserve">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w:t>
        </w:r>
      </w:ins>
      <w:r w:rsidRPr="00672912">
        <w:rPr>
          <w:rFonts w:ascii="Arial" w:hAnsi="Arial" w:cs="Arial"/>
          <w:szCs w:val="20"/>
        </w:rPr>
        <w:t>Any funds remaining at the end of an ERS budget year will not be carried forward into a new ERS budget year.</w:t>
      </w:r>
      <w:bookmarkEnd w:id="18"/>
      <w:bookmarkEnd w:id="19"/>
      <w:bookmarkEnd w:id="20"/>
      <w:bookmarkEnd w:id="21"/>
      <w:bookmarkEnd w:id="22"/>
      <w:bookmarkEnd w:id="23"/>
    </w:p>
    <w:p w:rsidR="00292F63" w:rsidRPr="00672912" w:rsidRDefault="00292F63" w:rsidP="00292F63">
      <w:pPr>
        <w:spacing w:after="240"/>
        <w:rPr>
          <w:rFonts w:ascii="Arial" w:hAnsi="Arial" w:cs="Arial"/>
          <w:szCs w:val="20"/>
        </w:rPr>
      </w:pPr>
      <w:r w:rsidRPr="00672912">
        <w:rPr>
          <w:rFonts w:ascii="Arial" w:hAnsi="Arial" w:cs="Arial"/>
          <w:szCs w:val="20"/>
        </w:rPr>
        <w:t>For each ERS Time Period, the expenditure limit is calculated as follows:</w:t>
      </w:r>
    </w:p>
    <w:p w:rsidR="00292F63" w:rsidRPr="00CC1379" w:rsidRDefault="00AC32B8" w:rsidP="00292F63">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m:t>
              </m:r>
              <m:r>
                <w:ins w:id="50" w:author="ERCOT" w:date="2018-03-19T10:00:00Z">
                  <w:rPr>
                    <w:rFonts w:ascii="Cambria Math" w:hAnsi="Cambria Math" w:cs="Arial"/>
                    <w:sz w:val="22"/>
                    <w:szCs w:val="20"/>
                  </w:rPr>
                  <m:t xml:space="preserve"> Remaining</m:t>
                </w:ins>
              </m:r>
            </m:e>
            <m:sub>
              <m:r>
                <w:ins w:id="51" w:author="ERCOT" w:date="2018-03-19T10:00:00Z">
                  <w:rPr>
                    <w:rFonts w:ascii="Cambria Math" w:hAnsi="Cambria Math" w:cs="Arial"/>
                    <w:sz w:val="22"/>
                    <w:szCs w:val="20"/>
                  </w:rPr>
                  <m:t>Program Year</m:t>
                </w:ins>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rsidR="00292F63" w:rsidRPr="00672912" w:rsidRDefault="00292F63" w:rsidP="00292F63">
      <w:pPr>
        <w:widowControl w:val="0"/>
        <w:tabs>
          <w:tab w:val="num" w:pos="360"/>
        </w:tabs>
        <w:spacing w:before="60" w:after="60"/>
        <w:jc w:val="both"/>
        <w:rPr>
          <w:rFonts w:ascii="Arial" w:hAnsi="Arial" w:cs="Arial"/>
          <w:lang w:eastAsia="x-none"/>
        </w:rPr>
      </w:pPr>
      <w:r w:rsidRPr="00672912">
        <w:rPr>
          <w:rFonts w:ascii="Arial" w:hAnsi="Arial" w:cs="Arial"/>
          <w:lang w:eastAsia="x-none"/>
        </w:rPr>
        <w:t>Where</w:t>
      </w:r>
    </w:p>
    <w:bookmarkStart w:id="52" w:name="_Toc364755668"/>
    <w:bookmarkStart w:id="53" w:name="_Toc401057470"/>
    <w:p w:rsidR="00292F63" w:rsidRPr="00CC1379" w:rsidRDefault="00AC32B8" w:rsidP="00292F63">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rsidR="00292F63" w:rsidRPr="00672912" w:rsidRDefault="00292F63" w:rsidP="00292F63">
      <w:pPr>
        <w:widowControl w:val="0"/>
        <w:spacing w:before="480" w:after="240"/>
        <w:outlineLvl w:val="0"/>
        <w:rPr>
          <w:rFonts w:ascii="Arial" w:hAnsi="Arial" w:cs="Arial"/>
          <w:b/>
          <w:bCs/>
          <w:lang w:eastAsia="x-none"/>
        </w:rPr>
      </w:pPr>
      <w:r w:rsidRPr="00672912">
        <w:rPr>
          <w:rFonts w:ascii="Arial" w:hAnsi="Arial" w:cs="Arial"/>
          <w:b/>
          <w:bCs/>
          <w:lang w:eastAsia="x-none"/>
        </w:rPr>
        <w:t>F.</w:t>
      </w:r>
      <w:r w:rsidRPr="00672912">
        <w:rPr>
          <w:rFonts w:ascii="Arial" w:hAnsi="Arial" w:cs="Arial"/>
          <w:b/>
          <w:bCs/>
          <w:lang w:eastAsia="x-none"/>
        </w:rPr>
        <w:tab/>
        <w:t>Capacity Inflection Point</w:t>
      </w:r>
      <w:bookmarkEnd w:id="52"/>
      <w:bookmarkEnd w:id="53"/>
    </w:p>
    <w:p w:rsidR="00292F63" w:rsidRPr="00672912" w:rsidRDefault="00292F63" w:rsidP="00292F63">
      <w:pPr>
        <w:spacing w:before="240" w:after="240"/>
        <w:rPr>
          <w:rFonts w:ascii="Arial" w:hAnsi="Arial" w:cs="Arial"/>
          <w:szCs w:val="20"/>
        </w:rPr>
      </w:pPr>
      <w:r w:rsidRPr="00672912">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rsidR="00292F63" w:rsidRPr="00CC1379" w:rsidRDefault="00AC32B8" w:rsidP="00292F63">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rsidR="00292F63" w:rsidRDefault="00292F63" w:rsidP="00292F63">
      <w:pPr>
        <w:spacing w:after="240"/>
        <w:rPr>
          <w:rFonts w:ascii="Arial" w:hAnsi="Arial" w:cs="Arial"/>
          <w:szCs w:val="20"/>
        </w:rPr>
      </w:pPr>
    </w:p>
    <w:p w:rsidR="00292F63" w:rsidRPr="00672912" w:rsidRDefault="00292F63" w:rsidP="00292F63">
      <w:pPr>
        <w:spacing w:after="240"/>
        <w:rPr>
          <w:rFonts w:ascii="Arial" w:hAnsi="Arial" w:cs="Arial"/>
          <w:szCs w:val="20"/>
        </w:rPr>
      </w:pPr>
      <w:r w:rsidRPr="00672912">
        <w:rPr>
          <w:rFonts w:ascii="Arial" w:hAnsi="Arial" w:cs="Arial"/>
          <w:szCs w:val="20"/>
        </w:rPr>
        <w:t xml:space="preserve">Table A below provides hypothetical calculations of the expenditure limits and capacity inflection point for each ERS Time Period in each budget year. </w:t>
      </w:r>
    </w:p>
    <w:p w:rsidR="00292F63" w:rsidRPr="00672912" w:rsidRDefault="00CC1379" w:rsidP="00292F63">
      <w:pPr>
        <w:widowControl w:val="0"/>
        <w:tabs>
          <w:tab w:val="num" w:pos="360"/>
        </w:tabs>
        <w:spacing w:before="60" w:after="60"/>
        <w:ind w:left="360"/>
        <w:jc w:val="both"/>
        <w:rPr>
          <w:rFonts w:ascii="Arial" w:hAnsi="Arial" w:cs="Arial"/>
          <w:lang w:eastAsia="x-none"/>
        </w:rPr>
      </w:pPr>
      <w:del w:id="54" w:author="ERCOT" w:date="2018-03-19T10:37:00Z">
        <w:r w:rsidRPr="00292F63">
          <w:rPr>
            <w:rFonts w:ascii="Arial" w:hAnsi="Arial" w:cs="Arial"/>
            <w:noProof/>
          </w:rPr>
          <w:lastRenderedPageBreak/>
          <w:drawing>
            <wp:inline distT="0" distB="0" distL="0" distR="0">
              <wp:extent cx="5852160" cy="3156585"/>
              <wp:effectExtent l="0" t="0" r="0" b="5715"/>
              <wp:docPr id="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2160" cy="3156585"/>
                      </a:xfrm>
                      <a:prstGeom prst="rect">
                        <a:avLst/>
                      </a:prstGeom>
                      <a:noFill/>
                      <a:ln>
                        <a:noFill/>
                      </a:ln>
                    </pic:spPr>
                  </pic:pic>
                </a:graphicData>
              </a:graphic>
            </wp:inline>
          </w:drawing>
        </w:r>
      </w:del>
    </w:p>
    <w:p w:rsidR="00292F63" w:rsidRPr="00672912" w:rsidRDefault="00CC1379" w:rsidP="00292F63">
      <w:pPr>
        <w:widowControl w:val="0"/>
        <w:spacing w:after="200"/>
        <w:jc w:val="both"/>
        <w:rPr>
          <w:rFonts w:ascii="Arial" w:hAnsi="Arial" w:cs="Arial"/>
          <w:b/>
          <w:bCs/>
          <w:color w:val="4F81BD"/>
        </w:rPr>
      </w:pPr>
      <w:ins w:id="55" w:author="ERCOT" w:date="2018-03-19T10:37:00Z">
        <w:del w:id="56" w:author="ERCOT 041818" w:date="2018-04-18T10:39:00Z">
          <w:r w:rsidRPr="00E34FBE" w:rsidDel="000B28A0">
            <w:rPr>
              <w:noProof/>
            </w:rPr>
            <w:drawing>
              <wp:inline distT="0" distB="0" distL="0" distR="0">
                <wp:extent cx="5939790" cy="3554095"/>
                <wp:effectExtent l="0" t="0" r="3810" b="8255"/>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del>
      </w:ins>
      <w:r w:rsidR="00292F63" w:rsidRPr="00672912">
        <w:rPr>
          <w:rFonts w:ascii="Arial" w:hAnsi="Arial" w:cs="Arial"/>
          <w:b/>
          <w:bCs/>
          <w:color w:val="4F81BD"/>
          <w:sz w:val="18"/>
          <w:szCs w:val="18"/>
        </w:rPr>
        <w:t xml:space="preserve"> </w:t>
      </w:r>
      <w:ins w:id="57" w:author="ERCOT 041818" w:date="2018-04-18T10:39:00Z">
        <w:r w:rsidR="000B28A0" w:rsidRPr="008F277B">
          <w:rPr>
            <w:noProof/>
          </w:rPr>
          <w:lastRenderedPageBreak/>
          <w:drawing>
            <wp:inline distT="0" distB="0" distL="0" distR="0" wp14:anchorId="00E63918" wp14:editId="1B28EEEA">
              <wp:extent cx="5939790" cy="35540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ins>
      <w:r w:rsidR="00292F63" w:rsidRPr="00672912">
        <w:rPr>
          <w:rFonts w:ascii="Arial" w:hAnsi="Arial" w:cs="Arial"/>
          <w:b/>
          <w:bCs/>
          <w:color w:val="4F81BD"/>
          <w:sz w:val="18"/>
          <w:szCs w:val="18"/>
        </w:rPr>
        <w:t xml:space="preserve">    Table A.  ERS Time Period Expenditure Limit Allocation and Capacity Inflection Point Calculations</w:t>
      </w:r>
    </w:p>
    <w:p w:rsidR="00292F63" w:rsidRPr="00672912" w:rsidRDefault="00292F63" w:rsidP="00292F63">
      <w:pPr>
        <w:widowControl w:val="0"/>
        <w:spacing w:before="480" w:after="240"/>
        <w:outlineLvl w:val="0"/>
        <w:rPr>
          <w:rFonts w:ascii="Arial" w:hAnsi="Arial" w:cs="Arial"/>
          <w:b/>
          <w:bCs/>
          <w:lang w:eastAsia="x-none"/>
        </w:rPr>
      </w:pPr>
      <w:bookmarkStart w:id="58" w:name="_Toc364755669"/>
      <w:bookmarkStart w:id="59" w:name="_Toc401057471"/>
      <w:r w:rsidRPr="00672912">
        <w:rPr>
          <w:rFonts w:ascii="Arial" w:hAnsi="Arial" w:cs="Arial"/>
          <w:b/>
          <w:bCs/>
          <w:lang w:eastAsia="x-none"/>
        </w:rPr>
        <w:t>G.</w:t>
      </w:r>
      <w:r w:rsidRPr="00672912">
        <w:rPr>
          <w:rFonts w:ascii="Arial" w:hAnsi="Arial" w:cs="Arial"/>
          <w:b/>
          <w:bCs/>
          <w:lang w:eastAsia="x-none"/>
        </w:rPr>
        <w:tab/>
        <w:t>Clearing Price</w:t>
      </w:r>
      <w:bookmarkEnd w:id="58"/>
      <w:bookmarkEnd w:id="59"/>
      <w:r w:rsidRPr="00672912">
        <w:rPr>
          <w:rFonts w:ascii="Arial" w:hAnsi="Arial" w:cs="Arial"/>
          <w:b/>
          <w:bCs/>
          <w:lang w:eastAsia="x-none"/>
        </w:rPr>
        <w:t xml:space="preserve"> </w:t>
      </w:r>
    </w:p>
    <w:p w:rsidR="00292F63" w:rsidRPr="00672912" w:rsidRDefault="00292F63" w:rsidP="00292F63">
      <w:pPr>
        <w:spacing w:after="240"/>
        <w:rPr>
          <w:rFonts w:ascii="Arial" w:hAnsi="Arial" w:cs="Arial"/>
          <w:szCs w:val="20"/>
        </w:rPr>
      </w:pPr>
      <w:r w:rsidRPr="00672912">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rsidR="00292F63" w:rsidRPr="00672912" w:rsidRDefault="00292F63" w:rsidP="00292F63">
      <w:pPr>
        <w:spacing w:after="240"/>
        <w:rPr>
          <w:rFonts w:ascii="Arial" w:hAnsi="Arial" w:cs="Arial"/>
          <w:szCs w:val="20"/>
        </w:rPr>
      </w:pPr>
      <w:r w:rsidRPr="00672912">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rsidR="00292F63" w:rsidRPr="00672912" w:rsidRDefault="00292F63" w:rsidP="00292F63">
      <w:pPr>
        <w:spacing w:after="240"/>
        <w:rPr>
          <w:rFonts w:ascii="Arial" w:hAnsi="Arial" w:cs="Arial"/>
          <w:szCs w:val="20"/>
        </w:rPr>
      </w:pPr>
      <w:r w:rsidRPr="00672912">
        <w:rPr>
          <w:rFonts w:ascii="Arial" w:hAnsi="Arial" w:cs="Arial"/>
          <w:szCs w:val="20"/>
        </w:rPr>
        <w:t>If awarding an offer would not exceed the ERS Expenditure Limit that offer will be awarded for the full capacity offered.</w:t>
      </w:r>
    </w:p>
    <w:p w:rsidR="00292F63" w:rsidRPr="00672912" w:rsidRDefault="00292F63" w:rsidP="00292F63">
      <w:pPr>
        <w:spacing w:after="240"/>
        <w:rPr>
          <w:rFonts w:ascii="Arial" w:hAnsi="Arial" w:cs="Arial"/>
          <w:szCs w:val="20"/>
        </w:rPr>
      </w:pPr>
      <w:r w:rsidRPr="00672912">
        <w:rPr>
          <w:rFonts w:ascii="Arial" w:hAnsi="Arial" w:cs="Arial"/>
          <w:szCs w:val="20"/>
        </w:rPr>
        <w:t>If awarding an offer for the full amount of the offered capacity would exceed the ERS Expenditure Limit, the following steps will be taken:</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lastRenderedPageBreak/>
        <w:t>(2)</w:t>
      </w:r>
      <w:r w:rsidRPr="00672912">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rsidR="00292F63" w:rsidRPr="00672912" w:rsidRDefault="00292F63" w:rsidP="00292F63">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60" w:name="_Toc364755670"/>
      <w:bookmarkStart w:id="61" w:name="_Toc401057472"/>
    </w:p>
    <w:p w:rsidR="00292F63" w:rsidRPr="00672912" w:rsidRDefault="00292F63" w:rsidP="00292F63">
      <w:pPr>
        <w:widowControl w:val="0"/>
        <w:spacing w:before="480" w:after="240"/>
        <w:outlineLvl w:val="0"/>
        <w:rPr>
          <w:rFonts w:ascii="Arial" w:hAnsi="Arial" w:cs="Arial"/>
          <w:b/>
          <w:bCs/>
          <w:lang w:eastAsia="x-none"/>
        </w:rPr>
      </w:pPr>
      <w:r w:rsidRPr="00672912">
        <w:rPr>
          <w:rFonts w:ascii="Arial" w:hAnsi="Arial" w:cs="Arial"/>
          <w:b/>
          <w:bCs/>
          <w:lang w:eastAsia="x-none"/>
        </w:rPr>
        <w:t>H.</w:t>
      </w:r>
      <w:r w:rsidRPr="00672912">
        <w:rPr>
          <w:rFonts w:ascii="Arial" w:hAnsi="Arial" w:cs="Arial"/>
          <w:b/>
          <w:bCs/>
          <w:lang w:eastAsia="x-none"/>
        </w:rPr>
        <w:tab/>
        <w:t>ERS Capacity provided through ERS Self Provision</w:t>
      </w:r>
      <w:bookmarkEnd w:id="60"/>
      <w:bookmarkEnd w:id="61"/>
    </w:p>
    <w:p w:rsidR="00292F63" w:rsidRPr="00672912" w:rsidRDefault="00292F63" w:rsidP="00292F63">
      <w:pPr>
        <w:spacing w:after="240"/>
        <w:rPr>
          <w:rFonts w:ascii="Arial" w:hAnsi="Arial" w:cs="Arial"/>
          <w:szCs w:val="20"/>
        </w:rPr>
      </w:pPr>
      <w:r w:rsidRPr="00672912">
        <w:rPr>
          <w:rFonts w:ascii="Arial" w:hAnsi="Arial" w:cs="Arial"/>
          <w:szCs w:val="20"/>
        </w:rPr>
        <w:t xml:space="preserve">For any ERS self-provision, ERCOT will reduce the Time Period expenditure limit for any offers to self-provide part or all of a QSE’s ERS Obligation by the clearing price for ERS. </w:t>
      </w:r>
    </w:p>
    <w:p w:rsidR="00152993" w:rsidRDefault="00152993">
      <w:pPr>
        <w:pStyle w:val="BodyText"/>
      </w:pPr>
    </w:p>
    <w:p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D6D" w:rsidRDefault="00E96D6D">
      <w:r>
        <w:separator/>
      </w:r>
    </w:p>
  </w:endnote>
  <w:endnote w:type="continuationSeparator" w:id="0">
    <w:p w:rsidR="00E96D6D" w:rsidRDefault="00E96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AD0497" w:rsidP="0074209E">
    <w:pPr>
      <w:pStyle w:val="Footer"/>
      <w:tabs>
        <w:tab w:val="clear" w:pos="4320"/>
        <w:tab w:val="clear" w:pos="8640"/>
        <w:tab w:val="right" w:pos="9360"/>
      </w:tabs>
      <w:rPr>
        <w:rFonts w:ascii="Arial" w:hAnsi="Arial"/>
        <w:sz w:val="18"/>
      </w:rPr>
    </w:pPr>
    <w:r>
      <w:rPr>
        <w:rFonts w:ascii="Arial" w:hAnsi="Arial"/>
        <w:sz w:val="18"/>
      </w:rPr>
      <w:t>004</w:t>
    </w:r>
    <w:r w:rsidR="00416696">
      <w:rPr>
        <w:rFonts w:ascii="Arial" w:hAnsi="Arial"/>
        <w:sz w:val="18"/>
      </w:rPr>
      <w:t>OBDRR</w:t>
    </w:r>
    <w:r w:rsidR="004C64F3">
      <w:rPr>
        <w:rFonts w:ascii="Arial" w:hAnsi="Arial"/>
        <w:sz w:val="18"/>
      </w:rPr>
      <w:t>-04 ERCOT Comments 0418</w:t>
    </w:r>
    <w:r>
      <w:rPr>
        <w:rFonts w:ascii="Arial" w:hAnsi="Arial"/>
        <w:sz w:val="18"/>
      </w:rPr>
      <w:t>18</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AC32B8">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AC32B8">
      <w:rPr>
        <w:rFonts w:ascii="Arial" w:hAnsi="Arial"/>
        <w:noProof/>
        <w:sz w:val="18"/>
      </w:rPr>
      <w:t>7</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D6D" w:rsidRDefault="00E96D6D">
      <w:r>
        <w:separator/>
      </w:r>
    </w:p>
  </w:footnote>
  <w:footnote w:type="continuationSeparator" w:id="0">
    <w:p w:rsidR="00E96D6D" w:rsidRDefault="00E96D6D">
      <w:r>
        <w:continuationSeparator/>
      </w:r>
    </w:p>
  </w:footnote>
  <w:footnote w:id="1">
    <w:p w:rsidR="00292F63" w:rsidRPr="00894162" w:rsidRDefault="00292F63" w:rsidP="00292F63">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Pr="00CC1379" w:rsidRDefault="00416696" w:rsidP="00CC1379">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Steel Mills 040918">
    <w15:presenceInfo w15:providerId="None" w15:userId="ERCOT Steel Mills 040918"/>
  </w15:person>
  <w15:person w15:author="ERCOT 041818">
    <w15:presenceInfo w15:providerId="None" w15:userId="ERCOT 0418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083F54"/>
    <w:rsid w:val="000B28A0"/>
    <w:rsid w:val="00132855"/>
    <w:rsid w:val="00152993"/>
    <w:rsid w:val="00161B7A"/>
    <w:rsid w:val="00170297"/>
    <w:rsid w:val="001A227D"/>
    <w:rsid w:val="001E2032"/>
    <w:rsid w:val="00292F63"/>
    <w:rsid w:val="003010C0"/>
    <w:rsid w:val="00332A97"/>
    <w:rsid w:val="00350C00"/>
    <w:rsid w:val="00366113"/>
    <w:rsid w:val="003C270C"/>
    <w:rsid w:val="003D0994"/>
    <w:rsid w:val="00416696"/>
    <w:rsid w:val="00423824"/>
    <w:rsid w:val="0043567D"/>
    <w:rsid w:val="004B7B90"/>
    <w:rsid w:val="004C64F3"/>
    <w:rsid w:val="004E2C19"/>
    <w:rsid w:val="00517C48"/>
    <w:rsid w:val="005D284C"/>
    <w:rsid w:val="00613E97"/>
    <w:rsid w:val="00633E23"/>
    <w:rsid w:val="00673B94"/>
    <w:rsid w:val="00680AC6"/>
    <w:rsid w:val="006835D8"/>
    <w:rsid w:val="006B71AF"/>
    <w:rsid w:val="006C316E"/>
    <w:rsid w:val="006D0F7C"/>
    <w:rsid w:val="00715D38"/>
    <w:rsid w:val="00717913"/>
    <w:rsid w:val="007269C4"/>
    <w:rsid w:val="0074209E"/>
    <w:rsid w:val="007F2CA8"/>
    <w:rsid w:val="007F7161"/>
    <w:rsid w:val="0085559E"/>
    <w:rsid w:val="00896B1B"/>
    <w:rsid w:val="008E559E"/>
    <w:rsid w:val="008F277B"/>
    <w:rsid w:val="00916080"/>
    <w:rsid w:val="00921A68"/>
    <w:rsid w:val="009A7E30"/>
    <w:rsid w:val="00A015C4"/>
    <w:rsid w:val="00A15172"/>
    <w:rsid w:val="00AC32B8"/>
    <w:rsid w:val="00AD0497"/>
    <w:rsid w:val="00B943AE"/>
    <w:rsid w:val="00BB033C"/>
    <w:rsid w:val="00C0598D"/>
    <w:rsid w:val="00C11956"/>
    <w:rsid w:val="00C602E5"/>
    <w:rsid w:val="00C748FD"/>
    <w:rsid w:val="00CC1379"/>
    <w:rsid w:val="00D312D5"/>
    <w:rsid w:val="00D4046E"/>
    <w:rsid w:val="00D4362F"/>
    <w:rsid w:val="00DD1DF4"/>
    <w:rsid w:val="00DD4739"/>
    <w:rsid w:val="00DE5F33"/>
    <w:rsid w:val="00E07B54"/>
    <w:rsid w:val="00E11F78"/>
    <w:rsid w:val="00E621E1"/>
    <w:rsid w:val="00E80702"/>
    <w:rsid w:val="00E96D6D"/>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FC4A3713-C747-4807-88B6-A3557B6A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292F63"/>
    <w:rPr>
      <w:sz w:val="18"/>
      <w:szCs w:val="20"/>
    </w:rPr>
  </w:style>
  <w:style w:type="character" w:customStyle="1" w:styleId="FootnoteTextChar">
    <w:name w:val="Footnote Text Char"/>
    <w:link w:val="FootnoteText"/>
    <w:rsid w:val="00292F63"/>
    <w:rPr>
      <w:sz w:val="18"/>
    </w:rPr>
  </w:style>
  <w:style w:type="paragraph" w:styleId="NormalWeb">
    <w:name w:val="Normal (Web)"/>
    <w:basedOn w:val="Normal"/>
    <w:uiPriority w:val="99"/>
    <w:unhideWhenUsed/>
    <w:rsid w:val="00292F63"/>
    <w:pPr>
      <w:spacing w:before="100" w:beforeAutospacing="1" w:after="100" w:afterAutospacing="1"/>
    </w:pPr>
  </w:style>
  <w:style w:type="character" w:styleId="FootnoteReference">
    <w:name w:val="footnote reference"/>
    <w:uiPriority w:val="99"/>
    <w:rsid w:val="00292F63"/>
    <w:rPr>
      <w:rFonts w:cs="Times New Roman"/>
      <w:vertAlign w:val="superscript"/>
    </w:rPr>
  </w:style>
  <w:style w:type="paragraph" w:styleId="Revision">
    <w:name w:val="Revision"/>
    <w:hidden/>
    <w:uiPriority w:val="99"/>
    <w:semiHidden/>
    <w:rsid w:val="00AD04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patterson@ercot.com"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OBDRR004" TargetMode="External"/><Relationship Id="rId12" Type="http://schemas.openxmlformats.org/officeDocument/2006/relationships/image" Target="media/image3.emf"/><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mailto:EILS@ercot.com"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1351</Words>
  <Characters>7784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9117</CharactersWithSpaces>
  <SharedDoc>false</SharedDoc>
  <HLinks>
    <vt:vector size="12" baseType="variant">
      <vt:variant>
        <vt:i4>7798849</vt:i4>
      </vt:variant>
      <vt:variant>
        <vt:i4>0</vt:i4>
      </vt:variant>
      <vt:variant>
        <vt:i4>0</vt:i4>
      </vt:variant>
      <vt:variant>
        <vt:i4>5</vt:i4>
      </vt:variant>
      <vt:variant>
        <vt:lpwstr>mailto:EILS@ercot.com</vt:lpwstr>
      </vt:variant>
      <vt:variant>
        <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04XX18</cp:lastModifiedBy>
  <cp:revision>3</cp:revision>
  <cp:lastPrinted>2001-06-20T16:28:00Z</cp:lastPrinted>
  <dcterms:created xsi:type="dcterms:W3CDTF">2018-04-18T18:45:00Z</dcterms:created>
  <dcterms:modified xsi:type="dcterms:W3CDTF">2018-04-18T18:50:00Z</dcterms:modified>
</cp:coreProperties>
</file>