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249111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4C237A">
        <w:rPr>
          <w:rFonts w:ascii="Times New Roman" w:hAnsi="Times New Roman" w:cs="Times New Roman"/>
          <w:b/>
          <w:highlight w:val="red"/>
        </w:rPr>
        <w:t>DRAFT</w:t>
      </w:r>
      <w:r w:rsidR="00E60647">
        <w:rPr>
          <w:rFonts w:ascii="Times New Roman" w:hAnsi="Times New Roman" w:cs="Times New Roman"/>
          <w:b/>
        </w:rPr>
        <w:t xml:space="preserve"> </w:t>
      </w:r>
    </w:p>
    <w:p w14:paraId="09DDE4DD" w14:textId="77777777" w:rsidR="00EB6CF3" w:rsidRPr="00EB6CF3" w:rsidRDefault="00E60647" w:rsidP="00486326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B6CF3" w:rsidRPr="00EB6CF3">
        <w:rPr>
          <w:rFonts w:ascii="Times New Roman" w:hAnsi="Times New Roman" w:cs="Times New Roman"/>
          <w:b/>
        </w:rPr>
        <w:t>Wholesale Market Subcommittee (WMS) Meeting</w:t>
      </w:r>
    </w:p>
    <w:p w14:paraId="20A1A1CB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EB6CF3">
        <w:rPr>
          <w:rFonts w:ascii="Times New Roman" w:hAnsi="Times New Roman" w:cs="Times New Roman"/>
          <w:b/>
        </w:rPr>
        <w:t>ERCOT Austin – 7620 Metro Center Drive – Austin, Texas 78744</w:t>
      </w:r>
    </w:p>
    <w:p w14:paraId="73C8A25D" w14:textId="1D09AD87" w:rsidR="00EB6CF3" w:rsidRPr="00C01815" w:rsidRDefault="00CF1D7C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C01815">
        <w:rPr>
          <w:rFonts w:ascii="Times New Roman" w:hAnsi="Times New Roman" w:cs="Times New Roman"/>
          <w:b/>
        </w:rPr>
        <w:t>Wednesday</w:t>
      </w:r>
      <w:r w:rsidR="002D55CB" w:rsidRPr="00C01815">
        <w:rPr>
          <w:rFonts w:ascii="Times New Roman" w:hAnsi="Times New Roman" w:cs="Times New Roman"/>
          <w:b/>
        </w:rPr>
        <w:t xml:space="preserve">, </w:t>
      </w:r>
      <w:r w:rsidR="00E05C7A">
        <w:rPr>
          <w:rFonts w:ascii="Times New Roman" w:hAnsi="Times New Roman" w:cs="Times New Roman"/>
          <w:b/>
        </w:rPr>
        <w:t>February 28, 2018</w:t>
      </w:r>
      <w:r w:rsidR="008B2D9A">
        <w:rPr>
          <w:rFonts w:ascii="Times New Roman" w:hAnsi="Times New Roman" w:cs="Times New Roman"/>
          <w:b/>
        </w:rPr>
        <w:t xml:space="preserve"> </w:t>
      </w:r>
      <w:r w:rsidR="00EB6CF3" w:rsidRPr="00C01815">
        <w:rPr>
          <w:rFonts w:ascii="Times New Roman" w:hAnsi="Times New Roman" w:cs="Times New Roman"/>
          <w:b/>
        </w:rPr>
        <w:t>– 9:30 a.m.</w:t>
      </w:r>
    </w:p>
    <w:p w14:paraId="7309BDC5" w14:textId="77777777" w:rsidR="00CA28FA" w:rsidRPr="00C01815" w:rsidRDefault="00CA28FA" w:rsidP="004863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7C235A9" w14:textId="77777777" w:rsidR="00CA28FA" w:rsidRPr="00C01815" w:rsidRDefault="00CA28FA" w:rsidP="004863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1816A" w14:textId="77777777" w:rsidR="0058708E" w:rsidRPr="00C01815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C01815">
        <w:rPr>
          <w:rFonts w:ascii="Times New Roman" w:eastAsia="Times New Roman" w:hAnsi="Times New Roman" w:cs="Times New Roman"/>
          <w:u w:val="single"/>
        </w:rPr>
        <w:t>Attendance</w:t>
      </w:r>
    </w:p>
    <w:p w14:paraId="791EA45C" w14:textId="77777777" w:rsidR="0058708E" w:rsidRPr="00C01815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C01815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100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5"/>
        <w:gridCol w:w="3600"/>
        <w:gridCol w:w="3780"/>
      </w:tblGrid>
      <w:tr w:rsidR="00414F20" w:rsidRPr="0081425E" w14:paraId="2C23A177" w14:textId="77777777" w:rsidTr="00931647">
        <w:tc>
          <w:tcPr>
            <w:tcW w:w="2635" w:type="dxa"/>
            <w:shd w:val="clear" w:color="auto" w:fill="auto"/>
            <w:vAlign w:val="bottom"/>
          </w:tcPr>
          <w:p w14:paraId="1B5C4553" w14:textId="06F425EF" w:rsidR="00414F20" w:rsidRPr="00CC7E5A" w:rsidRDefault="00822437" w:rsidP="0082243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Barnes, Bill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3DDC45A3" w14:textId="01D63FAE" w:rsidR="00414F20" w:rsidRPr="00CC7E5A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Reliant Energy Retail Services</w:t>
            </w:r>
          </w:p>
        </w:tc>
        <w:tc>
          <w:tcPr>
            <w:tcW w:w="3780" w:type="dxa"/>
            <w:vAlign w:val="bottom"/>
          </w:tcPr>
          <w:p w14:paraId="466858CE" w14:textId="1355A6D8" w:rsidR="00414F20" w:rsidRPr="0081425E" w:rsidRDefault="00414F2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14F20" w:rsidRPr="0081425E" w14:paraId="117FACF4" w14:textId="77777777" w:rsidTr="00931647">
        <w:tc>
          <w:tcPr>
            <w:tcW w:w="2635" w:type="dxa"/>
            <w:shd w:val="clear" w:color="auto" w:fill="auto"/>
            <w:vAlign w:val="bottom"/>
          </w:tcPr>
          <w:p w14:paraId="0DE11A32" w14:textId="6A1ABE77" w:rsidR="00414F20" w:rsidRPr="00CC7E5A" w:rsidRDefault="00414F2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Bierschbach, Erika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0FB69DF3" w14:textId="1F09D36B" w:rsidR="00414F20" w:rsidRPr="00CC7E5A" w:rsidRDefault="00414F2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6BD62614" w14:textId="77777777" w:rsidR="00414F20" w:rsidRPr="0081425E" w:rsidRDefault="00414F2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2437" w:rsidRPr="0081425E" w14:paraId="18EF4A40" w14:textId="77777777" w:rsidTr="00931647">
        <w:tc>
          <w:tcPr>
            <w:tcW w:w="2635" w:type="dxa"/>
            <w:vAlign w:val="bottom"/>
          </w:tcPr>
          <w:p w14:paraId="311AABE0" w14:textId="2F002695" w:rsidR="00822437" w:rsidRPr="00CC7E5A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Caraway, Shannon</w:t>
            </w:r>
          </w:p>
        </w:tc>
        <w:tc>
          <w:tcPr>
            <w:tcW w:w="3600" w:type="dxa"/>
            <w:vAlign w:val="bottom"/>
          </w:tcPr>
          <w:p w14:paraId="67406C9E" w14:textId="33D4F7D9" w:rsidR="00822437" w:rsidRPr="00CC7E5A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Solar Prime</w:t>
            </w:r>
          </w:p>
        </w:tc>
        <w:tc>
          <w:tcPr>
            <w:tcW w:w="3780" w:type="dxa"/>
            <w:vAlign w:val="bottom"/>
          </w:tcPr>
          <w:p w14:paraId="2D93C4BD" w14:textId="77777777" w:rsidR="00822437" w:rsidRPr="0081425E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2437" w:rsidRPr="0081425E" w14:paraId="6B188A41" w14:textId="77777777" w:rsidTr="00931647">
        <w:tc>
          <w:tcPr>
            <w:tcW w:w="2635" w:type="dxa"/>
            <w:vAlign w:val="bottom"/>
          </w:tcPr>
          <w:p w14:paraId="710886F2" w14:textId="277CD3C1" w:rsidR="00822437" w:rsidRPr="00CC7E5A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Carpenter, Jeremy</w:t>
            </w:r>
          </w:p>
        </w:tc>
        <w:tc>
          <w:tcPr>
            <w:tcW w:w="3600" w:type="dxa"/>
            <w:vAlign w:val="bottom"/>
          </w:tcPr>
          <w:p w14:paraId="6F2DD99D" w14:textId="7AD45B91" w:rsidR="00822437" w:rsidRPr="00CC7E5A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Tenaska Power Services</w:t>
            </w:r>
          </w:p>
        </w:tc>
        <w:tc>
          <w:tcPr>
            <w:tcW w:w="3780" w:type="dxa"/>
            <w:vAlign w:val="bottom"/>
          </w:tcPr>
          <w:p w14:paraId="4D0244DC" w14:textId="77777777" w:rsidR="00822437" w:rsidRPr="0081425E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81425E" w14:paraId="592D4D8A" w14:textId="77777777" w:rsidTr="00931647">
        <w:tc>
          <w:tcPr>
            <w:tcW w:w="2635" w:type="dxa"/>
            <w:vAlign w:val="bottom"/>
          </w:tcPr>
          <w:p w14:paraId="6445C04F" w14:textId="77777777" w:rsidR="00953B6F" w:rsidRPr="00CC7E5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Coleman, Diana</w:t>
            </w:r>
          </w:p>
        </w:tc>
        <w:tc>
          <w:tcPr>
            <w:tcW w:w="3600" w:type="dxa"/>
            <w:vAlign w:val="bottom"/>
          </w:tcPr>
          <w:p w14:paraId="62EF746F" w14:textId="77777777" w:rsidR="00953B6F" w:rsidRPr="00CC7E5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OPUC</w:t>
            </w:r>
          </w:p>
        </w:tc>
        <w:tc>
          <w:tcPr>
            <w:tcW w:w="3780" w:type="dxa"/>
            <w:vAlign w:val="bottom"/>
          </w:tcPr>
          <w:p w14:paraId="1752A915" w14:textId="77777777" w:rsidR="00953B6F" w:rsidRPr="0081425E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81425E" w14:paraId="270C65B4" w14:textId="77777777" w:rsidTr="00931647">
        <w:tc>
          <w:tcPr>
            <w:tcW w:w="2635" w:type="dxa"/>
            <w:vAlign w:val="bottom"/>
          </w:tcPr>
          <w:p w14:paraId="797E1EB9" w14:textId="77777777" w:rsidR="00953B6F" w:rsidRPr="00CC7E5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Downey, Marty</w:t>
            </w:r>
          </w:p>
        </w:tc>
        <w:tc>
          <w:tcPr>
            <w:tcW w:w="3600" w:type="dxa"/>
            <w:vAlign w:val="bottom"/>
          </w:tcPr>
          <w:p w14:paraId="766DA8B3" w14:textId="394A45F8" w:rsidR="00953B6F" w:rsidRPr="00CC7E5A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 xml:space="preserve">Electranet Power </w:t>
            </w:r>
          </w:p>
        </w:tc>
        <w:tc>
          <w:tcPr>
            <w:tcW w:w="3780" w:type="dxa"/>
            <w:vAlign w:val="bottom"/>
          </w:tcPr>
          <w:p w14:paraId="67EDC0DA" w14:textId="77777777" w:rsidR="00953B6F" w:rsidRPr="0081425E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15761" w:rsidRPr="0081425E" w14:paraId="024C9309" w14:textId="77777777" w:rsidTr="00931647">
        <w:tc>
          <w:tcPr>
            <w:tcW w:w="2635" w:type="dxa"/>
            <w:vAlign w:val="bottom"/>
          </w:tcPr>
          <w:p w14:paraId="260FDA87" w14:textId="4EB16030" w:rsidR="00E15761" w:rsidRPr="00CC7E5A" w:rsidRDefault="00E15761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Dumas, John</w:t>
            </w:r>
          </w:p>
        </w:tc>
        <w:tc>
          <w:tcPr>
            <w:tcW w:w="3600" w:type="dxa"/>
            <w:vAlign w:val="bottom"/>
          </w:tcPr>
          <w:p w14:paraId="493F35F3" w14:textId="05C3F9D2" w:rsidR="00E15761" w:rsidRPr="00CC7E5A" w:rsidRDefault="00E15761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780" w:type="dxa"/>
            <w:vAlign w:val="bottom"/>
          </w:tcPr>
          <w:p w14:paraId="19057B01" w14:textId="77777777" w:rsidR="00E15761" w:rsidRPr="0081425E" w:rsidRDefault="00E15761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2437" w:rsidRPr="0081425E" w14:paraId="1F934ABE" w14:textId="77777777" w:rsidTr="00931647">
        <w:tc>
          <w:tcPr>
            <w:tcW w:w="2635" w:type="dxa"/>
            <w:vAlign w:val="bottom"/>
          </w:tcPr>
          <w:p w14:paraId="505256D9" w14:textId="70A712FE" w:rsidR="00822437" w:rsidRPr="00CC7E5A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Evans, Mike</w:t>
            </w:r>
          </w:p>
        </w:tc>
        <w:tc>
          <w:tcPr>
            <w:tcW w:w="3600" w:type="dxa"/>
            <w:vAlign w:val="bottom"/>
          </w:tcPr>
          <w:p w14:paraId="01DAA2F8" w14:textId="54908E69" w:rsidR="00822437" w:rsidRPr="00CC7E5A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Brazos Electric Cooperative</w:t>
            </w:r>
          </w:p>
        </w:tc>
        <w:tc>
          <w:tcPr>
            <w:tcW w:w="3780" w:type="dxa"/>
            <w:vAlign w:val="bottom"/>
          </w:tcPr>
          <w:p w14:paraId="3BAAB94B" w14:textId="77777777" w:rsidR="00822437" w:rsidRPr="0081425E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81425E" w14:paraId="4B6629C7" w14:textId="77777777" w:rsidTr="00931647">
        <w:tc>
          <w:tcPr>
            <w:tcW w:w="2635" w:type="dxa"/>
            <w:vAlign w:val="bottom"/>
          </w:tcPr>
          <w:p w14:paraId="3F1173E2" w14:textId="295DA6CA" w:rsidR="00573554" w:rsidRPr="00CC7E5A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Goff, Eric</w:t>
            </w:r>
          </w:p>
        </w:tc>
        <w:tc>
          <w:tcPr>
            <w:tcW w:w="3600" w:type="dxa"/>
            <w:vAlign w:val="bottom"/>
          </w:tcPr>
          <w:p w14:paraId="1B977640" w14:textId="08D451A7" w:rsidR="00573554" w:rsidRPr="00CC7E5A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Citigroup Energy</w:t>
            </w:r>
          </w:p>
        </w:tc>
        <w:tc>
          <w:tcPr>
            <w:tcW w:w="3780" w:type="dxa"/>
            <w:vAlign w:val="bottom"/>
          </w:tcPr>
          <w:p w14:paraId="1CA0443A" w14:textId="77777777" w:rsidR="00573554" w:rsidRPr="0081425E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81425E" w14:paraId="3FC6B2C7" w14:textId="77777777" w:rsidTr="00931647">
        <w:tc>
          <w:tcPr>
            <w:tcW w:w="2635" w:type="dxa"/>
            <w:vAlign w:val="bottom"/>
          </w:tcPr>
          <w:p w14:paraId="6F18A941" w14:textId="77777777" w:rsidR="00953B6F" w:rsidRPr="00CC7E5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Greer, Clayton</w:t>
            </w:r>
          </w:p>
        </w:tc>
        <w:tc>
          <w:tcPr>
            <w:tcW w:w="3600" w:type="dxa"/>
            <w:vAlign w:val="bottom"/>
          </w:tcPr>
          <w:p w14:paraId="20221B53" w14:textId="77777777" w:rsidR="00953B6F" w:rsidRPr="00CC7E5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Morgan Stanley</w:t>
            </w:r>
          </w:p>
        </w:tc>
        <w:tc>
          <w:tcPr>
            <w:tcW w:w="3780" w:type="dxa"/>
            <w:vAlign w:val="bottom"/>
          </w:tcPr>
          <w:p w14:paraId="577F0A9B" w14:textId="2EB3F77B" w:rsidR="00953B6F" w:rsidRPr="00E05C7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05C7A" w:rsidRPr="0081425E" w14:paraId="73E14DBB" w14:textId="77777777" w:rsidTr="00931647">
        <w:tc>
          <w:tcPr>
            <w:tcW w:w="2635" w:type="dxa"/>
            <w:vAlign w:val="bottom"/>
          </w:tcPr>
          <w:p w14:paraId="2DC96049" w14:textId="256FEA88" w:rsidR="00E05C7A" w:rsidRPr="00CC7E5A" w:rsidRDefault="00E05C7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Johnson, Anthony</w:t>
            </w:r>
          </w:p>
        </w:tc>
        <w:tc>
          <w:tcPr>
            <w:tcW w:w="3600" w:type="dxa"/>
            <w:vAlign w:val="bottom"/>
          </w:tcPr>
          <w:p w14:paraId="217FA890" w14:textId="738F6785" w:rsidR="00E05C7A" w:rsidRPr="00CC7E5A" w:rsidRDefault="00E05C7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780" w:type="dxa"/>
            <w:vAlign w:val="bottom"/>
          </w:tcPr>
          <w:p w14:paraId="39726033" w14:textId="5F8354DF" w:rsidR="00E05C7A" w:rsidRPr="00E05C7A" w:rsidRDefault="00E05C7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05C7A">
              <w:rPr>
                <w:rFonts w:ascii="Times New Roman" w:eastAsia="Times New Roman" w:hAnsi="Times New Roman" w:cs="Times New Roman"/>
              </w:rPr>
              <w:t>Alt. Rep. for Sheri Moore</w:t>
            </w:r>
          </w:p>
        </w:tc>
      </w:tr>
      <w:tr w:rsidR="008F1C84" w:rsidRPr="0081425E" w14:paraId="208A70AC" w14:textId="77777777" w:rsidTr="00931647">
        <w:tc>
          <w:tcPr>
            <w:tcW w:w="2635" w:type="dxa"/>
            <w:vAlign w:val="bottom"/>
          </w:tcPr>
          <w:p w14:paraId="239CD1A1" w14:textId="7A113AF7" w:rsidR="008F1C84" w:rsidRPr="00CC7E5A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Kee, David</w:t>
            </w:r>
          </w:p>
        </w:tc>
        <w:tc>
          <w:tcPr>
            <w:tcW w:w="3600" w:type="dxa"/>
            <w:vAlign w:val="bottom"/>
          </w:tcPr>
          <w:p w14:paraId="5222E561" w14:textId="021016B0" w:rsidR="008F1C84" w:rsidRPr="00CC7E5A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1FC6968D" w14:textId="77777777" w:rsidR="008F1C84" w:rsidRPr="00E05C7A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73554" w:rsidRPr="0081425E" w14:paraId="664F9045" w14:textId="77777777" w:rsidTr="00931647">
        <w:tc>
          <w:tcPr>
            <w:tcW w:w="2635" w:type="dxa"/>
            <w:vAlign w:val="bottom"/>
          </w:tcPr>
          <w:p w14:paraId="621DD171" w14:textId="155E87E0" w:rsidR="00573554" w:rsidRPr="00CC7E5A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Lange, Clif</w:t>
            </w:r>
          </w:p>
        </w:tc>
        <w:tc>
          <w:tcPr>
            <w:tcW w:w="3600" w:type="dxa"/>
            <w:vAlign w:val="bottom"/>
          </w:tcPr>
          <w:p w14:paraId="2CF8C148" w14:textId="668F69EC" w:rsidR="00573554" w:rsidRPr="00CC7E5A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780" w:type="dxa"/>
            <w:vAlign w:val="bottom"/>
          </w:tcPr>
          <w:p w14:paraId="5E1BA9D7" w14:textId="77777777" w:rsidR="00573554" w:rsidRPr="00E05C7A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05C7A" w:rsidRPr="0081425E" w14:paraId="14161587" w14:textId="77777777" w:rsidTr="00931647">
        <w:tc>
          <w:tcPr>
            <w:tcW w:w="2635" w:type="dxa"/>
            <w:vAlign w:val="bottom"/>
          </w:tcPr>
          <w:p w14:paraId="145B9A6A" w14:textId="2E4497D6" w:rsidR="00E05C7A" w:rsidRPr="00CC7E5A" w:rsidRDefault="00E05C7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Lee, Jim</w:t>
            </w:r>
          </w:p>
        </w:tc>
        <w:tc>
          <w:tcPr>
            <w:tcW w:w="3600" w:type="dxa"/>
            <w:vAlign w:val="bottom"/>
          </w:tcPr>
          <w:p w14:paraId="193F9B51" w14:textId="1881C4A3" w:rsidR="00E05C7A" w:rsidRPr="00CC7E5A" w:rsidRDefault="00E05C7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AEP Service Corporation</w:t>
            </w:r>
          </w:p>
        </w:tc>
        <w:tc>
          <w:tcPr>
            <w:tcW w:w="3780" w:type="dxa"/>
            <w:vAlign w:val="bottom"/>
          </w:tcPr>
          <w:p w14:paraId="38363EDA" w14:textId="41F781C0" w:rsidR="00E05C7A" w:rsidRPr="00E05C7A" w:rsidRDefault="00E05C7A" w:rsidP="00E05C7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05C7A">
              <w:rPr>
                <w:rFonts w:ascii="Times New Roman" w:eastAsia="Times New Roman" w:hAnsi="Times New Roman" w:cs="Times New Roman"/>
              </w:rPr>
              <w:t>Alt. Rep. for Blake Gross</w:t>
            </w:r>
          </w:p>
        </w:tc>
      </w:tr>
      <w:tr w:rsidR="009A0F9D" w:rsidRPr="0081425E" w14:paraId="2AF88D0A" w14:textId="77777777" w:rsidTr="00931647">
        <w:tc>
          <w:tcPr>
            <w:tcW w:w="2635" w:type="dxa"/>
            <w:vAlign w:val="bottom"/>
          </w:tcPr>
          <w:p w14:paraId="7EEDFFDA" w14:textId="7DFC5DF5" w:rsidR="009A0F9D" w:rsidRPr="00CC7E5A" w:rsidRDefault="009A0F9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Lindberg, Ken</w:t>
            </w:r>
          </w:p>
        </w:tc>
        <w:tc>
          <w:tcPr>
            <w:tcW w:w="3600" w:type="dxa"/>
            <w:vAlign w:val="bottom"/>
          </w:tcPr>
          <w:p w14:paraId="0B7D4CFA" w14:textId="3D584EC7" w:rsidR="009A0F9D" w:rsidRPr="00CC7E5A" w:rsidRDefault="00E10761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 xml:space="preserve">Bryan Texas Utilities </w:t>
            </w:r>
          </w:p>
        </w:tc>
        <w:tc>
          <w:tcPr>
            <w:tcW w:w="3780" w:type="dxa"/>
            <w:vAlign w:val="bottom"/>
          </w:tcPr>
          <w:p w14:paraId="60FED32F" w14:textId="77777777" w:rsidR="009A0F9D" w:rsidRPr="0081425E" w:rsidRDefault="009A0F9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05C7A" w:rsidRPr="0081425E" w14:paraId="06B22956" w14:textId="77777777" w:rsidTr="00931647">
        <w:tc>
          <w:tcPr>
            <w:tcW w:w="2635" w:type="dxa"/>
            <w:vAlign w:val="bottom"/>
          </w:tcPr>
          <w:p w14:paraId="470D0EAE" w14:textId="7BE87618" w:rsidR="00E05C7A" w:rsidRPr="00CC7E5A" w:rsidRDefault="00E05C7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Maduzia, Franklin</w:t>
            </w:r>
          </w:p>
        </w:tc>
        <w:tc>
          <w:tcPr>
            <w:tcW w:w="3600" w:type="dxa"/>
            <w:vAlign w:val="bottom"/>
          </w:tcPr>
          <w:p w14:paraId="5AF9043F" w14:textId="20077D38" w:rsidR="00E05C7A" w:rsidRPr="00CC7E5A" w:rsidRDefault="00E05C7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Dow Chemical</w:t>
            </w:r>
          </w:p>
        </w:tc>
        <w:tc>
          <w:tcPr>
            <w:tcW w:w="3780" w:type="dxa"/>
            <w:vAlign w:val="bottom"/>
          </w:tcPr>
          <w:p w14:paraId="1E24D954" w14:textId="77777777" w:rsidR="00E05C7A" w:rsidRPr="0081425E" w:rsidRDefault="00E05C7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2437" w:rsidRPr="0081425E" w14:paraId="7CC94E8C" w14:textId="77777777" w:rsidTr="00931647">
        <w:tc>
          <w:tcPr>
            <w:tcW w:w="2635" w:type="dxa"/>
            <w:vAlign w:val="bottom"/>
          </w:tcPr>
          <w:p w14:paraId="3E351107" w14:textId="51D74A78" w:rsidR="00822437" w:rsidRPr="00CC7E5A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Mauldin, Jamie</w:t>
            </w:r>
          </w:p>
        </w:tc>
        <w:tc>
          <w:tcPr>
            <w:tcW w:w="3600" w:type="dxa"/>
            <w:vAlign w:val="bottom"/>
          </w:tcPr>
          <w:p w14:paraId="14DB0CB7" w14:textId="4B50AFF1" w:rsidR="00822437" w:rsidRPr="00CC7E5A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City of Eastland</w:t>
            </w:r>
          </w:p>
        </w:tc>
        <w:tc>
          <w:tcPr>
            <w:tcW w:w="3780" w:type="dxa"/>
            <w:vAlign w:val="bottom"/>
          </w:tcPr>
          <w:p w14:paraId="328393C9" w14:textId="77777777" w:rsidR="00822437" w:rsidRPr="0081425E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81425E" w14:paraId="294534AE" w14:textId="77777777" w:rsidTr="00931647">
        <w:tc>
          <w:tcPr>
            <w:tcW w:w="2635" w:type="dxa"/>
            <w:vAlign w:val="bottom"/>
          </w:tcPr>
          <w:p w14:paraId="41A911A6" w14:textId="054F489F" w:rsidR="00573554" w:rsidRPr="00CC7E5A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Morris, Sandy</w:t>
            </w:r>
          </w:p>
        </w:tc>
        <w:tc>
          <w:tcPr>
            <w:tcW w:w="3600" w:type="dxa"/>
            <w:vAlign w:val="bottom"/>
          </w:tcPr>
          <w:p w14:paraId="0E16EABE" w14:textId="4DA1A9C4" w:rsidR="00573554" w:rsidRPr="00CC7E5A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Direct Energy</w:t>
            </w:r>
          </w:p>
        </w:tc>
        <w:tc>
          <w:tcPr>
            <w:tcW w:w="3780" w:type="dxa"/>
            <w:vAlign w:val="bottom"/>
          </w:tcPr>
          <w:p w14:paraId="203841E8" w14:textId="4499C363" w:rsidR="00573554" w:rsidRPr="0081425E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D7764" w:rsidRPr="0081425E" w14:paraId="3256E085" w14:textId="77777777" w:rsidTr="00931647">
        <w:tc>
          <w:tcPr>
            <w:tcW w:w="2635" w:type="dxa"/>
            <w:vAlign w:val="bottom"/>
          </w:tcPr>
          <w:p w14:paraId="4891DA81" w14:textId="49F009A9" w:rsidR="001D7764" w:rsidRPr="00CC7E5A" w:rsidRDefault="001D776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Moss, Steven</w:t>
            </w:r>
          </w:p>
        </w:tc>
        <w:tc>
          <w:tcPr>
            <w:tcW w:w="3600" w:type="dxa"/>
            <w:vAlign w:val="bottom"/>
          </w:tcPr>
          <w:p w14:paraId="1E78649A" w14:textId="18AF6CD7" w:rsidR="001D7764" w:rsidRPr="00CC7E5A" w:rsidRDefault="001D776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E. ON</w:t>
            </w:r>
          </w:p>
        </w:tc>
        <w:tc>
          <w:tcPr>
            <w:tcW w:w="3780" w:type="dxa"/>
            <w:vAlign w:val="bottom"/>
          </w:tcPr>
          <w:p w14:paraId="0BB82457" w14:textId="4D089E1E" w:rsidR="001D7764" w:rsidRPr="001D7764" w:rsidRDefault="001D7764" w:rsidP="008A2FB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D7764">
              <w:rPr>
                <w:rFonts w:ascii="Times New Roman" w:eastAsia="Times New Roman" w:hAnsi="Times New Roman" w:cs="Times New Roman"/>
              </w:rPr>
              <w:t>Alt. Rep. for C</w:t>
            </w:r>
            <w:r w:rsidR="008A2FB1">
              <w:rPr>
                <w:rFonts w:ascii="Times New Roman" w:eastAsia="Times New Roman" w:hAnsi="Times New Roman" w:cs="Times New Roman"/>
              </w:rPr>
              <w:t>hris</w:t>
            </w:r>
            <w:r w:rsidRPr="001D7764">
              <w:rPr>
                <w:rFonts w:ascii="Times New Roman" w:eastAsia="Times New Roman" w:hAnsi="Times New Roman" w:cs="Times New Roman"/>
              </w:rPr>
              <w:t xml:space="preserve"> Such</w:t>
            </w:r>
          </w:p>
        </w:tc>
      </w:tr>
      <w:tr w:rsidR="00E05C7A" w:rsidRPr="0081425E" w14:paraId="00F2CD67" w14:textId="77777777" w:rsidTr="00931647">
        <w:tc>
          <w:tcPr>
            <w:tcW w:w="2635" w:type="dxa"/>
            <w:vAlign w:val="bottom"/>
          </w:tcPr>
          <w:p w14:paraId="72940963" w14:textId="7DBE997E" w:rsidR="00E05C7A" w:rsidRPr="00CC7E5A" w:rsidRDefault="00E05C7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Sandidge, Clint</w:t>
            </w:r>
          </w:p>
        </w:tc>
        <w:tc>
          <w:tcPr>
            <w:tcW w:w="3600" w:type="dxa"/>
            <w:vAlign w:val="bottom"/>
          </w:tcPr>
          <w:p w14:paraId="3438FF25" w14:textId="630B7F02" w:rsidR="00E05C7A" w:rsidRPr="00CC7E5A" w:rsidRDefault="00E05C7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Calpine Energy Solutions</w:t>
            </w:r>
          </w:p>
        </w:tc>
        <w:tc>
          <w:tcPr>
            <w:tcW w:w="3780" w:type="dxa"/>
            <w:vAlign w:val="bottom"/>
          </w:tcPr>
          <w:p w14:paraId="09A102BD" w14:textId="77777777" w:rsidR="00E05C7A" w:rsidRPr="001D7764" w:rsidRDefault="00E05C7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C7E5A" w:rsidRPr="0081425E" w14:paraId="129A1F36" w14:textId="77777777" w:rsidTr="00931647">
        <w:tc>
          <w:tcPr>
            <w:tcW w:w="2635" w:type="dxa"/>
            <w:vAlign w:val="bottom"/>
          </w:tcPr>
          <w:p w14:paraId="4DA4F698" w14:textId="3DAC08C6" w:rsidR="00CC7E5A" w:rsidRPr="003D4277" w:rsidRDefault="00CC7E5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Schwarz, Brad</w:t>
            </w:r>
          </w:p>
        </w:tc>
        <w:tc>
          <w:tcPr>
            <w:tcW w:w="3600" w:type="dxa"/>
            <w:vAlign w:val="bottom"/>
          </w:tcPr>
          <w:p w14:paraId="4C94F0F9" w14:textId="0BD96994" w:rsidR="00CC7E5A" w:rsidRPr="003D4277" w:rsidRDefault="00CC7E5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Sharyland Utilities</w:t>
            </w:r>
          </w:p>
        </w:tc>
        <w:tc>
          <w:tcPr>
            <w:tcW w:w="3780" w:type="dxa"/>
            <w:vAlign w:val="bottom"/>
          </w:tcPr>
          <w:p w14:paraId="08ED4C70" w14:textId="77777777" w:rsidR="00CC7E5A" w:rsidRPr="003D4277" w:rsidRDefault="00CC7E5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73554" w:rsidRPr="0081425E" w14:paraId="7B71E298" w14:textId="77777777" w:rsidTr="00931647">
        <w:tc>
          <w:tcPr>
            <w:tcW w:w="2635" w:type="dxa"/>
            <w:vAlign w:val="bottom"/>
          </w:tcPr>
          <w:p w14:paraId="00DA6EBA" w14:textId="5B0EC8D8" w:rsidR="00573554" w:rsidRPr="00CC7E5A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Shaw, Marka</w:t>
            </w:r>
          </w:p>
        </w:tc>
        <w:tc>
          <w:tcPr>
            <w:tcW w:w="3600" w:type="dxa"/>
            <w:vAlign w:val="bottom"/>
          </w:tcPr>
          <w:p w14:paraId="56D678B6" w14:textId="613BE866" w:rsidR="00573554" w:rsidRPr="00CC7E5A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Exelon</w:t>
            </w:r>
          </w:p>
        </w:tc>
        <w:tc>
          <w:tcPr>
            <w:tcW w:w="3780" w:type="dxa"/>
            <w:vAlign w:val="bottom"/>
          </w:tcPr>
          <w:p w14:paraId="7CE1BF39" w14:textId="6D3086CB" w:rsidR="00573554" w:rsidRPr="003D4277" w:rsidRDefault="003D427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D427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47443" w:rsidRPr="0081425E" w14:paraId="7E51C2ED" w14:textId="77777777" w:rsidTr="00931647">
        <w:tc>
          <w:tcPr>
            <w:tcW w:w="2635" w:type="dxa"/>
            <w:vAlign w:val="bottom"/>
          </w:tcPr>
          <w:p w14:paraId="257AA14F" w14:textId="700FB09F" w:rsidR="00547443" w:rsidRPr="00CC7E5A" w:rsidRDefault="00547443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Smith, Mark</w:t>
            </w:r>
          </w:p>
        </w:tc>
        <w:tc>
          <w:tcPr>
            <w:tcW w:w="3600" w:type="dxa"/>
            <w:vAlign w:val="bottom"/>
          </w:tcPr>
          <w:p w14:paraId="6C8B1303" w14:textId="791D31E2" w:rsidR="00547443" w:rsidRPr="00CC7E5A" w:rsidRDefault="00547443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Nucor</w:t>
            </w:r>
          </w:p>
        </w:tc>
        <w:tc>
          <w:tcPr>
            <w:tcW w:w="3780" w:type="dxa"/>
            <w:vAlign w:val="bottom"/>
          </w:tcPr>
          <w:p w14:paraId="2E654696" w14:textId="77777777" w:rsidR="00547443" w:rsidRPr="0081425E" w:rsidRDefault="00547443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05C7A" w:rsidRPr="0081425E" w14:paraId="3C4D7FEA" w14:textId="77777777" w:rsidTr="00931647">
        <w:tc>
          <w:tcPr>
            <w:tcW w:w="2635" w:type="dxa"/>
            <w:vAlign w:val="bottom"/>
          </w:tcPr>
          <w:p w14:paraId="6C2A2963" w14:textId="04310DDA" w:rsidR="00E05C7A" w:rsidRPr="00CC7E5A" w:rsidRDefault="00E05C7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Such, Chris</w:t>
            </w:r>
          </w:p>
        </w:tc>
        <w:tc>
          <w:tcPr>
            <w:tcW w:w="3600" w:type="dxa"/>
            <w:vAlign w:val="bottom"/>
          </w:tcPr>
          <w:p w14:paraId="2882BE51" w14:textId="68ED0F80" w:rsidR="00E05C7A" w:rsidRPr="00CC7E5A" w:rsidRDefault="00E05C7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E.ON</w:t>
            </w:r>
          </w:p>
        </w:tc>
        <w:tc>
          <w:tcPr>
            <w:tcW w:w="3780" w:type="dxa"/>
            <w:vAlign w:val="bottom"/>
          </w:tcPr>
          <w:p w14:paraId="3ACBECF0" w14:textId="77777777" w:rsidR="00E05C7A" w:rsidRPr="0081425E" w:rsidRDefault="00E05C7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1F46" w:rsidRPr="0081425E" w14:paraId="194FD7F7" w14:textId="77777777" w:rsidTr="00931647">
        <w:tc>
          <w:tcPr>
            <w:tcW w:w="2635" w:type="dxa"/>
            <w:vAlign w:val="bottom"/>
          </w:tcPr>
          <w:p w14:paraId="61F1C25E" w14:textId="271CCEB0" w:rsidR="00951F46" w:rsidRPr="00CC7E5A" w:rsidRDefault="00951F4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Surendran, Resmi</w:t>
            </w:r>
          </w:p>
        </w:tc>
        <w:tc>
          <w:tcPr>
            <w:tcW w:w="3600" w:type="dxa"/>
            <w:vAlign w:val="bottom"/>
          </w:tcPr>
          <w:p w14:paraId="12BA7348" w14:textId="1731F302" w:rsidR="00951F46" w:rsidRPr="00CC7E5A" w:rsidRDefault="00951F4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Shell Energy</w:t>
            </w:r>
          </w:p>
        </w:tc>
        <w:tc>
          <w:tcPr>
            <w:tcW w:w="3780" w:type="dxa"/>
            <w:vAlign w:val="bottom"/>
          </w:tcPr>
          <w:p w14:paraId="15E5508C" w14:textId="33800AED" w:rsidR="00951F46" w:rsidRPr="0081425E" w:rsidRDefault="00951F4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D7764" w:rsidRPr="0081425E" w14:paraId="62AFD5F1" w14:textId="77777777" w:rsidTr="00931647">
        <w:tc>
          <w:tcPr>
            <w:tcW w:w="2635" w:type="dxa"/>
            <w:vAlign w:val="bottom"/>
          </w:tcPr>
          <w:p w14:paraId="274DA1DF" w14:textId="0EAF76E4" w:rsidR="001D7764" w:rsidRPr="00CC7E5A" w:rsidRDefault="001D776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Selvester, Michael</w:t>
            </w:r>
          </w:p>
        </w:tc>
        <w:tc>
          <w:tcPr>
            <w:tcW w:w="3600" w:type="dxa"/>
            <w:vAlign w:val="bottom"/>
          </w:tcPr>
          <w:p w14:paraId="6847C299" w14:textId="7C70B15C" w:rsidR="001D7764" w:rsidRPr="00CC7E5A" w:rsidRDefault="001D776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Infinite Energy</w:t>
            </w:r>
          </w:p>
        </w:tc>
        <w:tc>
          <w:tcPr>
            <w:tcW w:w="3780" w:type="dxa"/>
            <w:vAlign w:val="bottom"/>
          </w:tcPr>
          <w:p w14:paraId="525FE71E" w14:textId="3005DE04" w:rsidR="00EF3410" w:rsidRDefault="001D7764" w:rsidP="00EF34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D7764">
              <w:rPr>
                <w:rFonts w:ascii="Times New Roman" w:eastAsia="Times New Roman" w:hAnsi="Times New Roman" w:cs="Times New Roman"/>
              </w:rPr>
              <w:t>Alt. Rep. for S</w:t>
            </w:r>
            <w:r w:rsidR="008A2FB1">
              <w:rPr>
                <w:rFonts w:ascii="Times New Roman" w:eastAsia="Times New Roman" w:hAnsi="Times New Roman" w:cs="Times New Roman"/>
              </w:rPr>
              <w:t>teve M</w:t>
            </w:r>
            <w:r w:rsidRPr="001D7764">
              <w:rPr>
                <w:rFonts w:ascii="Times New Roman" w:eastAsia="Times New Roman" w:hAnsi="Times New Roman" w:cs="Times New Roman"/>
              </w:rPr>
              <w:t>adden</w:t>
            </w:r>
            <w:r w:rsidR="00EF3410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4015893" w14:textId="44324636" w:rsidR="001D7764" w:rsidRPr="001D7764" w:rsidRDefault="00EF3410" w:rsidP="00EF34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D427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53B6F" w:rsidRPr="0081425E" w14:paraId="7B9DAFEF" w14:textId="77777777" w:rsidTr="00931647">
        <w:trPr>
          <w:trHeight w:val="80"/>
        </w:trPr>
        <w:tc>
          <w:tcPr>
            <w:tcW w:w="2635" w:type="dxa"/>
            <w:vAlign w:val="bottom"/>
          </w:tcPr>
          <w:p w14:paraId="1C658DF9" w14:textId="77777777" w:rsidR="00953B6F" w:rsidRPr="00CC7E5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Wilson, Joe Dan</w:t>
            </w:r>
          </w:p>
        </w:tc>
        <w:tc>
          <w:tcPr>
            <w:tcW w:w="3600" w:type="dxa"/>
            <w:vAlign w:val="bottom"/>
          </w:tcPr>
          <w:p w14:paraId="7F0444DF" w14:textId="77777777" w:rsidR="00953B6F" w:rsidRPr="00CC7E5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780" w:type="dxa"/>
            <w:vAlign w:val="bottom"/>
          </w:tcPr>
          <w:p w14:paraId="61D320C9" w14:textId="77777777" w:rsidR="00953B6F" w:rsidRPr="0081425E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1425E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953B6F" w:rsidRPr="0081425E" w14:paraId="74116F9B" w14:textId="77777777" w:rsidTr="00931647">
        <w:trPr>
          <w:trHeight w:val="80"/>
        </w:trPr>
        <w:tc>
          <w:tcPr>
            <w:tcW w:w="2635" w:type="dxa"/>
            <w:vAlign w:val="bottom"/>
          </w:tcPr>
          <w:p w14:paraId="6B7359C2" w14:textId="77777777" w:rsidR="00953B6F" w:rsidRPr="00CC7E5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Woodruff, Taylor</w:t>
            </w:r>
          </w:p>
        </w:tc>
        <w:tc>
          <w:tcPr>
            <w:tcW w:w="3600" w:type="dxa"/>
            <w:vAlign w:val="bottom"/>
          </w:tcPr>
          <w:p w14:paraId="43476415" w14:textId="77777777" w:rsidR="00953B6F" w:rsidRPr="00CC7E5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C7E5A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780" w:type="dxa"/>
            <w:vAlign w:val="bottom"/>
          </w:tcPr>
          <w:p w14:paraId="24D7562B" w14:textId="77777777" w:rsidR="00953B6F" w:rsidRPr="0081425E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</w:tbl>
    <w:p w14:paraId="5C6B914D" w14:textId="77777777" w:rsidR="00951F46" w:rsidRPr="0081425E" w:rsidRDefault="00951F46" w:rsidP="00951F4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083B04BB" w14:textId="77777777" w:rsidR="0058708E" w:rsidRPr="00F14CCA" w:rsidRDefault="0058708E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F14CCA">
        <w:rPr>
          <w:rFonts w:ascii="Times New Roman" w:eastAsia="Times New Roman" w:hAnsi="Times New Roman" w:cs="Times New Roman"/>
          <w:i/>
        </w:rPr>
        <w:t xml:space="preserve">Guests:   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628"/>
        <w:gridCol w:w="3672"/>
        <w:gridCol w:w="3168"/>
      </w:tblGrid>
      <w:tr w:rsidR="00D307FC" w:rsidRPr="0092476E" w14:paraId="005A128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D3AFCB3" w14:textId="1F420A9F" w:rsidR="00D307FC" w:rsidRPr="00705127" w:rsidRDefault="00D307F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05127">
              <w:rPr>
                <w:rFonts w:ascii="Times New Roman" w:eastAsia="Times New Roman" w:hAnsi="Times New Roman" w:cs="Times New Roman"/>
              </w:rPr>
              <w:t>Abbott, Kristin</w:t>
            </w:r>
          </w:p>
        </w:tc>
        <w:tc>
          <w:tcPr>
            <w:tcW w:w="3672" w:type="dxa"/>
            <w:vAlign w:val="bottom"/>
          </w:tcPr>
          <w:p w14:paraId="5AFD5B7B" w14:textId="439E470A" w:rsidR="00D307FC" w:rsidRPr="00705127" w:rsidRDefault="00D307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05127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44AB72A6" w14:textId="2A182F6A" w:rsidR="00D307FC" w:rsidRPr="00705127" w:rsidRDefault="00D307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0512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B7D69" w:rsidRPr="0092476E" w14:paraId="4A0B5238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D597A39" w14:textId="2F5DFFDE" w:rsidR="007B7D69" w:rsidRPr="00EE0FE4" w:rsidRDefault="007B7D6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0FE4">
              <w:rPr>
                <w:rFonts w:ascii="Times New Roman" w:eastAsia="Times New Roman" w:hAnsi="Times New Roman" w:cs="Times New Roman"/>
              </w:rPr>
              <w:t>Ainspan, Malcolm</w:t>
            </w:r>
          </w:p>
        </w:tc>
        <w:tc>
          <w:tcPr>
            <w:tcW w:w="3672" w:type="dxa"/>
            <w:vAlign w:val="bottom"/>
          </w:tcPr>
          <w:p w14:paraId="6CB2C5FB" w14:textId="442DB31A" w:rsidR="007B7D69" w:rsidRPr="00EE0FE4" w:rsidRDefault="007B7D6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0FE4"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168" w:type="dxa"/>
            <w:vAlign w:val="bottom"/>
          </w:tcPr>
          <w:p w14:paraId="21620FF8" w14:textId="283CC2EA" w:rsidR="007B7D69" w:rsidRPr="00EE0FE4" w:rsidRDefault="007B7D6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0FE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B580C" w:rsidRPr="0092476E" w14:paraId="2108221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BACEFF2" w14:textId="5010028D" w:rsidR="005B580C" w:rsidRPr="00403C21" w:rsidRDefault="005B580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Allen, Thresa</w:t>
            </w:r>
          </w:p>
        </w:tc>
        <w:tc>
          <w:tcPr>
            <w:tcW w:w="3672" w:type="dxa"/>
            <w:vAlign w:val="bottom"/>
          </w:tcPr>
          <w:p w14:paraId="347E08E2" w14:textId="18814FBD" w:rsidR="005B580C" w:rsidRPr="00403C21" w:rsidRDefault="005B580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Avangrid Renewables</w:t>
            </w:r>
          </w:p>
        </w:tc>
        <w:tc>
          <w:tcPr>
            <w:tcW w:w="3168" w:type="dxa"/>
            <w:vAlign w:val="bottom"/>
          </w:tcPr>
          <w:p w14:paraId="62278437" w14:textId="2E3092ED" w:rsidR="005B580C" w:rsidRPr="00403C21" w:rsidRDefault="005B580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B7D69" w:rsidRPr="0092476E" w14:paraId="5E38612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290BFCF" w14:textId="33F4D9D5" w:rsidR="007B7D69" w:rsidRPr="00403C21" w:rsidRDefault="007B7D69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Blakey, Eric</w:t>
            </w:r>
          </w:p>
        </w:tc>
        <w:tc>
          <w:tcPr>
            <w:tcW w:w="3672" w:type="dxa"/>
            <w:vAlign w:val="bottom"/>
          </w:tcPr>
          <w:p w14:paraId="161B3D9F" w14:textId="53559C17" w:rsidR="007B7D69" w:rsidRPr="00403C21" w:rsidRDefault="007B7D69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Just Energy</w:t>
            </w:r>
          </w:p>
        </w:tc>
        <w:tc>
          <w:tcPr>
            <w:tcW w:w="3168" w:type="dxa"/>
            <w:vAlign w:val="bottom"/>
          </w:tcPr>
          <w:p w14:paraId="2E17B2F0" w14:textId="3014C55C" w:rsidR="007B7D69" w:rsidRPr="0092476E" w:rsidRDefault="00403C21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03C21" w:rsidRPr="0092476E" w14:paraId="6D0D2BAE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BD31E4F" w14:textId="2D519A70" w:rsidR="00403C21" w:rsidRPr="003D486D" w:rsidRDefault="00403C21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Brown, Jack</w:t>
            </w:r>
          </w:p>
        </w:tc>
        <w:tc>
          <w:tcPr>
            <w:tcW w:w="3672" w:type="dxa"/>
            <w:vAlign w:val="bottom"/>
          </w:tcPr>
          <w:p w14:paraId="4D3E9BB5" w14:textId="2E9E87A4" w:rsidR="00403C21" w:rsidRPr="003D486D" w:rsidRDefault="00403C21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Garland Power and Light</w:t>
            </w:r>
          </w:p>
        </w:tc>
        <w:tc>
          <w:tcPr>
            <w:tcW w:w="3168" w:type="dxa"/>
            <w:vAlign w:val="bottom"/>
          </w:tcPr>
          <w:p w14:paraId="75E854E1" w14:textId="12C666F6" w:rsidR="00403C21" w:rsidRPr="003D486D" w:rsidRDefault="00403C21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220D2" w:rsidRPr="0092476E" w14:paraId="6D8426E8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441836C" w14:textId="01D58EBE" w:rsidR="003220D2" w:rsidRPr="003D486D" w:rsidRDefault="003220D2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D486D">
              <w:rPr>
                <w:rFonts w:ascii="Times New Roman" w:eastAsia="Times New Roman" w:hAnsi="Times New Roman" w:cs="Times New Roman"/>
              </w:rPr>
              <w:t>Bruce, Mark</w:t>
            </w:r>
          </w:p>
        </w:tc>
        <w:tc>
          <w:tcPr>
            <w:tcW w:w="3672" w:type="dxa"/>
            <w:vAlign w:val="bottom"/>
          </w:tcPr>
          <w:p w14:paraId="205B924A" w14:textId="78D1B742" w:rsidR="003220D2" w:rsidRPr="003D486D" w:rsidRDefault="003220D2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D486D">
              <w:rPr>
                <w:rFonts w:ascii="Times New Roman" w:eastAsia="Times New Roman" w:hAnsi="Times New Roman" w:cs="Times New Roman"/>
              </w:rPr>
              <w:t>Cratylus Advisors</w:t>
            </w:r>
          </w:p>
        </w:tc>
        <w:tc>
          <w:tcPr>
            <w:tcW w:w="3168" w:type="dxa"/>
            <w:vAlign w:val="bottom"/>
          </w:tcPr>
          <w:p w14:paraId="7407E25E" w14:textId="10166F5E" w:rsidR="003220D2" w:rsidRPr="003D486D" w:rsidRDefault="005B580C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D48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C3517" w:rsidRPr="0092476E" w14:paraId="0C6F3CEC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B0E099C" w14:textId="2280D2B9" w:rsidR="00AC3517" w:rsidRPr="00705127" w:rsidRDefault="00AC3517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05127">
              <w:rPr>
                <w:rFonts w:ascii="Times New Roman" w:eastAsia="Times New Roman" w:hAnsi="Times New Roman" w:cs="Times New Roman"/>
              </w:rPr>
              <w:t>Bryant, Mark</w:t>
            </w:r>
          </w:p>
        </w:tc>
        <w:tc>
          <w:tcPr>
            <w:tcW w:w="3672" w:type="dxa"/>
            <w:vAlign w:val="bottom"/>
          </w:tcPr>
          <w:p w14:paraId="14938835" w14:textId="4320C465" w:rsidR="00AC3517" w:rsidRPr="00705127" w:rsidRDefault="00AC3517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05127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7ADD0755" w14:textId="5B1B3194" w:rsidR="00AC3517" w:rsidRPr="00705127" w:rsidRDefault="00AC3517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0512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E7387" w:rsidRPr="0092476E" w14:paraId="73F180BC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FECDF20" w14:textId="5E450293" w:rsidR="00FE7387" w:rsidRPr="00F82881" w:rsidRDefault="00FE7387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82881">
              <w:rPr>
                <w:rFonts w:ascii="Times New Roman" w:eastAsia="Times New Roman" w:hAnsi="Times New Roman" w:cs="Times New Roman"/>
              </w:rPr>
              <w:t>Bunch, Kevin</w:t>
            </w:r>
          </w:p>
        </w:tc>
        <w:tc>
          <w:tcPr>
            <w:tcW w:w="3672" w:type="dxa"/>
            <w:vAlign w:val="bottom"/>
          </w:tcPr>
          <w:p w14:paraId="3D38C576" w14:textId="7A926944" w:rsidR="00FE7387" w:rsidRPr="00F82881" w:rsidRDefault="00FE7387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82881">
              <w:rPr>
                <w:rFonts w:ascii="Times New Roman" w:eastAsia="Times New Roman" w:hAnsi="Times New Roman" w:cs="Times New Roman"/>
              </w:rPr>
              <w:t>EDF Energy Services</w:t>
            </w:r>
          </w:p>
        </w:tc>
        <w:tc>
          <w:tcPr>
            <w:tcW w:w="3168" w:type="dxa"/>
            <w:vAlign w:val="bottom"/>
          </w:tcPr>
          <w:p w14:paraId="45FC1D01" w14:textId="77777777" w:rsidR="00FE7387" w:rsidRPr="0092476E" w:rsidRDefault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D486D" w:rsidRPr="0092476E" w14:paraId="7943411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060A81D" w14:textId="2424755B" w:rsidR="003D486D" w:rsidRPr="003D486D" w:rsidRDefault="003D486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D486D">
              <w:rPr>
                <w:rFonts w:ascii="Times New Roman" w:eastAsia="Times New Roman" w:hAnsi="Times New Roman" w:cs="Times New Roman"/>
              </w:rPr>
              <w:t>Capasso, Joe</w:t>
            </w:r>
          </w:p>
        </w:tc>
        <w:tc>
          <w:tcPr>
            <w:tcW w:w="3672" w:type="dxa"/>
            <w:vAlign w:val="bottom"/>
          </w:tcPr>
          <w:p w14:paraId="571E3C8C" w14:textId="25B6FCDA" w:rsidR="003D486D" w:rsidRPr="003D486D" w:rsidRDefault="003D486D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D486D">
              <w:rPr>
                <w:rFonts w:ascii="Times New Roman" w:eastAsia="Times New Roman" w:hAnsi="Times New Roman" w:cs="Times New Roman"/>
              </w:rPr>
              <w:t>Brilliant Energy</w:t>
            </w:r>
          </w:p>
        </w:tc>
        <w:tc>
          <w:tcPr>
            <w:tcW w:w="3168" w:type="dxa"/>
            <w:vAlign w:val="bottom"/>
          </w:tcPr>
          <w:p w14:paraId="3E05A2CC" w14:textId="780EF409" w:rsidR="003D486D" w:rsidRPr="0092476E" w:rsidRDefault="003D486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C03B6" w:rsidRPr="0092476E" w14:paraId="2E27262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5CFEAB8" w14:textId="2EEE8825" w:rsidR="00DC03B6" w:rsidRPr="00EE0FE4" w:rsidRDefault="00DC03B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0FE4">
              <w:rPr>
                <w:rFonts w:ascii="Times New Roman" w:eastAsia="Times New Roman" w:hAnsi="Times New Roman" w:cs="Times New Roman"/>
              </w:rPr>
              <w:t>Corona, Connie</w:t>
            </w:r>
          </w:p>
        </w:tc>
        <w:tc>
          <w:tcPr>
            <w:tcW w:w="3672" w:type="dxa"/>
            <w:vAlign w:val="bottom"/>
          </w:tcPr>
          <w:p w14:paraId="446C9950" w14:textId="0FE9CA36" w:rsidR="00DC03B6" w:rsidRPr="00EE0FE4" w:rsidRDefault="00DC03B6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0FE4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15425E44" w14:textId="16FF3A22" w:rsidR="00DC03B6" w:rsidRPr="00EE0FE4" w:rsidRDefault="00DC03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0FE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034EB" w:rsidRPr="0092476E" w14:paraId="78DB41C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AF7E080" w14:textId="0E780B80" w:rsidR="000034EB" w:rsidRPr="004A63A9" w:rsidRDefault="000034E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63A9">
              <w:rPr>
                <w:rFonts w:ascii="Times New Roman" w:eastAsia="Times New Roman" w:hAnsi="Times New Roman" w:cs="Times New Roman"/>
              </w:rPr>
              <w:t>Detelich, David</w:t>
            </w:r>
          </w:p>
        </w:tc>
        <w:tc>
          <w:tcPr>
            <w:tcW w:w="3672" w:type="dxa"/>
            <w:vAlign w:val="bottom"/>
          </w:tcPr>
          <w:p w14:paraId="126C83D7" w14:textId="2E5DDFA1" w:rsidR="000034EB" w:rsidRPr="004A63A9" w:rsidRDefault="000034EB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63A9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680A93F6" w14:textId="150D531C" w:rsidR="000034EB" w:rsidRPr="0092476E" w:rsidRDefault="008F3A2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C473A3" w:rsidRPr="0092476E" w14:paraId="5336F40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55B1100" w14:textId="7E3CFF7E" w:rsidR="00C473A3" w:rsidRPr="00705127" w:rsidRDefault="00C473A3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05127">
              <w:rPr>
                <w:rFonts w:ascii="Times New Roman" w:eastAsia="Times New Roman" w:hAnsi="Times New Roman" w:cs="Times New Roman"/>
              </w:rPr>
              <w:t>Eckhoff, Christina</w:t>
            </w:r>
          </w:p>
        </w:tc>
        <w:tc>
          <w:tcPr>
            <w:tcW w:w="3672" w:type="dxa"/>
            <w:vAlign w:val="bottom"/>
          </w:tcPr>
          <w:p w14:paraId="71A80CE8" w14:textId="05227924" w:rsidR="00C473A3" w:rsidRPr="00705127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05127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570418C4" w14:textId="168E1101" w:rsidR="00C473A3" w:rsidRPr="00705127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0512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C03B6" w:rsidRPr="0092476E" w14:paraId="739E656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6B7773B" w14:textId="1EA4C9C8" w:rsidR="00DC03B6" w:rsidRPr="00705127" w:rsidRDefault="00DC03B6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05127">
              <w:rPr>
                <w:rFonts w:ascii="Times New Roman" w:eastAsia="Times New Roman" w:hAnsi="Times New Roman" w:cs="Times New Roman"/>
              </w:rPr>
              <w:lastRenderedPageBreak/>
              <w:t>Falcey, Jonathan</w:t>
            </w:r>
          </w:p>
        </w:tc>
        <w:tc>
          <w:tcPr>
            <w:tcW w:w="3672" w:type="dxa"/>
            <w:vAlign w:val="bottom"/>
          </w:tcPr>
          <w:p w14:paraId="3765EC93" w14:textId="5970FBB3" w:rsidR="00DC03B6" w:rsidRPr="00705127" w:rsidRDefault="00DC03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05127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5C318A95" w14:textId="5E74DCEA" w:rsidR="00DC03B6" w:rsidRPr="00705127" w:rsidRDefault="00DC03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0512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F4639" w:rsidRPr="0092476E" w14:paraId="5AF93CC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198FE57" w14:textId="269E1EB3" w:rsidR="009F4639" w:rsidRPr="00EE0FE4" w:rsidRDefault="009F463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0FE4">
              <w:rPr>
                <w:rFonts w:ascii="Times New Roman" w:eastAsia="Times New Roman" w:hAnsi="Times New Roman" w:cs="Times New Roman"/>
              </w:rPr>
              <w:t>Gomez, Gabe</w:t>
            </w:r>
          </w:p>
        </w:tc>
        <w:tc>
          <w:tcPr>
            <w:tcW w:w="3672" w:type="dxa"/>
            <w:vAlign w:val="bottom"/>
          </w:tcPr>
          <w:p w14:paraId="7562429E" w14:textId="1B0C8289" w:rsidR="009F4639" w:rsidRPr="00EE0FE4" w:rsidRDefault="009F4639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0FE4">
              <w:rPr>
                <w:rFonts w:ascii="Times New Roman" w:eastAsia="Times New Roman" w:hAnsi="Times New Roman" w:cs="Times New Roman"/>
              </w:rPr>
              <w:t>CES Energy</w:t>
            </w:r>
          </w:p>
        </w:tc>
        <w:tc>
          <w:tcPr>
            <w:tcW w:w="3168" w:type="dxa"/>
            <w:vAlign w:val="bottom"/>
          </w:tcPr>
          <w:p w14:paraId="55A2A0A2" w14:textId="49F87C83" w:rsidR="009F4639" w:rsidRPr="00EE0FE4" w:rsidRDefault="009F463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0FE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73EC2" w:rsidRPr="0092476E" w14:paraId="3ED23D7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95170DB" w14:textId="228DC8BE" w:rsidR="00B73EC2" w:rsidRPr="004A63A9" w:rsidRDefault="00B73EC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63A9">
              <w:rPr>
                <w:rFonts w:ascii="Times New Roman" w:eastAsia="Times New Roman" w:hAnsi="Times New Roman" w:cs="Times New Roman"/>
              </w:rPr>
              <w:t>Haley, Ian</w:t>
            </w:r>
          </w:p>
        </w:tc>
        <w:tc>
          <w:tcPr>
            <w:tcW w:w="3672" w:type="dxa"/>
            <w:vAlign w:val="bottom"/>
          </w:tcPr>
          <w:p w14:paraId="14633975" w14:textId="4961C45E" w:rsidR="00B73EC2" w:rsidRPr="004A63A9" w:rsidRDefault="002D7588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63A9">
              <w:rPr>
                <w:rFonts w:ascii="Times New Roman" w:eastAsia="Times New Roman" w:hAnsi="Times New Roman" w:cs="Times New Roman"/>
              </w:rPr>
              <w:t>Vistra Energy</w:t>
            </w:r>
          </w:p>
        </w:tc>
        <w:tc>
          <w:tcPr>
            <w:tcW w:w="3168" w:type="dxa"/>
            <w:vAlign w:val="bottom"/>
          </w:tcPr>
          <w:p w14:paraId="3DA00450" w14:textId="7604A1DB" w:rsidR="00B73EC2" w:rsidRPr="0092476E" w:rsidRDefault="00CD3A0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F82881" w:rsidRPr="0092476E" w14:paraId="45E937F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5A44CF7" w14:textId="1F14CD68" w:rsidR="00F82881" w:rsidRPr="004A63A9" w:rsidRDefault="00F8288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Hall, Tim</w:t>
            </w:r>
          </w:p>
        </w:tc>
        <w:tc>
          <w:tcPr>
            <w:tcW w:w="3672" w:type="dxa"/>
            <w:vAlign w:val="bottom"/>
          </w:tcPr>
          <w:p w14:paraId="5B2962A4" w14:textId="7C18DDFA" w:rsidR="00F82881" w:rsidRPr="004A63A9" w:rsidRDefault="00F82881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Southern Power</w:t>
            </w:r>
          </w:p>
        </w:tc>
        <w:tc>
          <w:tcPr>
            <w:tcW w:w="3168" w:type="dxa"/>
            <w:vAlign w:val="bottom"/>
          </w:tcPr>
          <w:p w14:paraId="5DBA0F48" w14:textId="77777777" w:rsidR="00F82881" w:rsidRPr="0092476E" w:rsidRDefault="00F8288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E1072" w:rsidRPr="0092476E" w14:paraId="35547E82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1A8EB55" w14:textId="05861467" w:rsidR="001E1072" w:rsidRPr="004A63A9" w:rsidRDefault="001E107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63A9">
              <w:rPr>
                <w:rFonts w:ascii="Times New Roman" w:eastAsia="Times New Roman" w:hAnsi="Times New Roman" w:cs="Times New Roman"/>
              </w:rPr>
              <w:t>Harvey, Julia</w:t>
            </w:r>
          </w:p>
        </w:tc>
        <w:tc>
          <w:tcPr>
            <w:tcW w:w="3672" w:type="dxa"/>
            <w:vAlign w:val="bottom"/>
          </w:tcPr>
          <w:p w14:paraId="5859060D" w14:textId="03C9585D" w:rsidR="001E1072" w:rsidRPr="004A63A9" w:rsidRDefault="001E1072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63A9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6A4A0952" w14:textId="77777777" w:rsidR="001E1072" w:rsidRPr="0092476E" w:rsidRDefault="001E107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D5950" w:rsidRPr="0092476E" w14:paraId="69D922C0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4140AAA" w14:textId="1F273005" w:rsidR="008D5950" w:rsidRPr="004A63A9" w:rsidRDefault="008D595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Hastings, David</w:t>
            </w:r>
          </w:p>
        </w:tc>
        <w:tc>
          <w:tcPr>
            <w:tcW w:w="3672" w:type="dxa"/>
            <w:vAlign w:val="bottom"/>
          </w:tcPr>
          <w:p w14:paraId="2FE9D381" w14:textId="3D69E9A9" w:rsidR="008D5950" w:rsidRPr="004A63A9" w:rsidRDefault="008D5950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D5950">
              <w:rPr>
                <w:rFonts w:ascii="Times New Roman" w:eastAsia="Times New Roman" w:hAnsi="Times New Roman" w:cs="Times New Roman"/>
              </w:rPr>
              <w:t>SESCO</w:t>
            </w:r>
          </w:p>
        </w:tc>
        <w:tc>
          <w:tcPr>
            <w:tcW w:w="3168" w:type="dxa"/>
            <w:vAlign w:val="bottom"/>
          </w:tcPr>
          <w:p w14:paraId="3863DB19" w14:textId="77777777" w:rsidR="008D5950" w:rsidRPr="0092476E" w:rsidRDefault="008D595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A63A9" w:rsidRPr="0092476E" w14:paraId="16B34C39" w14:textId="77777777" w:rsidTr="009B3374">
        <w:trPr>
          <w:trHeight w:val="117"/>
        </w:trPr>
        <w:tc>
          <w:tcPr>
            <w:tcW w:w="2628" w:type="dxa"/>
            <w:vAlign w:val="bottom"/>
          </w:tcPr>
          <w:p w14:paraId="5EC9086F" w14:textId="777FE75E" w:rsidR="004A63A9" w:rsidRPr="004A63A9" w:rsidRDefault="004A63A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63A9">
              <w:rPr>
                <w:rFonts w:ascii="Times New Roman" w:eastAsia="Times New Roman" w:hAnsi="Times New Roman" w:cs="Times New Roman"/>
              </w:rPr>
              <w:t>Henson, Martha</w:t>
            </w:r>
          </w:p>
        </w:tc>
        <w:tc>
          <w:tcPr>
            <w:tcW w:w="3672" w:type="dxa"/>
            <w:vAlign w:val="bottom"/>
          </w:tcPr>
          <w:p w14:paraId="61557878" w14:textId="00DBF7FD" w:rsidR="004A63A9" w:rsidRPr="004A63A9" w:rsidRDefault="004A63A9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63A9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168" w:type="dxa"/>
            <w:vAlign w:val="bottom"/>
          </w:tcPr>
          <w:p w14:paraId="26FB6DE2" w14:textId="77777777" w:rsidR="004A63A9" w:rsidRPr="0092476E" w:rsidRDefault="004A63A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B7D69" w:rsidRPr="0092476E" w14:paraId="35E6E8D0" w14:textId="77777777" w:rsidTr="002A29B9">
        <w:trPr>
          <w:trHeight w:val="99"/>
        </w:trPr>
        <w:tc>
          <w:tcPr>
            <w:tcW w:w="2628" w:type="dxa"/>
            <w:vAlign w:val="bottom"/>
          </w:tcPr>
          <w:p w14:paraId="6619C3CB" w14:textId="767E46BB" w:rsidR="007B7D69" w:rsidRPr="00403C21" w:rsidRDefault="007B7D6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Hughes, Darren</w:t>
            </w:r>
          </w:p>
        </w:tc>
        <w:tc>
          <w:tcPr>
            <w:tcW w:w="3672" w:type="dxa"/>
            <w:vAlign w:val="bottom"/>
          </w:tcPr>
          <w:p w14:paraId="05792CEC" w14:textId="656C6599" w:rsidR="007B7D69" w:rsidRPr="00403C21" w:rsidRDefault="007B7D69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14BD1BF9" w14:textId="0A828D8E" w:rsidR="007B7D69" w:rsidRPr="00403C21" w:rsidRDefault="007B7D6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05127" w:rsidRPr="0092476E" w14:paraId="788ED98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76BB5E8" w14:textId="1B3D4554" w:rsidR="00705127" w:rsidRPr="00705127" w:rsidRDefault="0070512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05127">
              <w:rPr>
                <w:rFonts w:ascii="Times New Roman" w:eastAsia="Times New Roman" w:hAnsi="Times New Roman" w:cs="Times New Roman"/>
              </w:rPr>
              <w:t>Hughes, Lindsey</w:t>
            </w:r>
          </w:p>
        </w:tc>
        <w:tc>
          <w:tcPr>
            <w:tcW w:w="3672" w:type="dxa"/>
            <w:vAlign w:val="bottom"/>
          </w:tcPr>
          <w:p w14:paraId="4A2E2C2B" w14:textId="18995D18" w:rsidR="00705127" w:rsidRPr="00705127" w:rsidRDefault="0070512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05127">
              <w:rPr>
                <w:rFonts w:ascii="Times New Roman" w:eastAsia="Times New Roman" w:hAnsi="Times New Roman" w:cs="Times New Roman"/>
              </w:rPr>
              <w:t>Competitive Power</w:t>
            </w:r>
          </w:p>
        </w:tc>
        <w:tc>
          <w:tcPr>
            <w:tcW w:w="3168" w:type="dxa"/>
            <w:vAlign w:val="bottom"/>
          </w:tcPr>
          <w:p w14:paraId="686151DF" w14:textId="4E951053" w:rsidR="00705127" w:rsidRPr="0092476E" w:rsidRDefault="0070512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034EB" w:rsidRPr="0092476E" w14:paraId="52399A9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E22AF72" w14:textId="06ECEF39" w:rsidR="000034EB" w:rsidRPr="00EE0FE4" w:rsidRDefault="000034E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0FE4">
              <w:rPr>
                <w:rFonts w:ascii="Times New Roman" w:eastAsia="Times New Roman" w:hAnsi="Times New Roman" w:cs="Times New Roman"/>
              </w:rPr>
              <w:t>Kueker, Dan</w:t>
            </w:r>
          </w:p>
        </w:tc>
        <w:tc>
          <w:tcPr>
            <w:tcW w:w="3672" w:type="dxa"/>
            <w:vAlign w:val="bottom"/>
          </w:tcPr>
          <w:p w14:paraId="53B170A5" w14:textId="4AA2190D" w:rsidR="000034EB" w:rsidRPr="00EE0FE4" w:rsidRDefault="000034E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0FE4">
              <w:rPr>
                <w:rFonts w:ascii="Times New Roman" w:eastAsia="Times New Roman" w:hAnsi="Times New Roman" w:cs="Times New Roman"/>
              </w:rPr>
              <w:t>Brazos Electric Cooperative</w:t>
            </w:r>
          </w:p>
        </w:tc>
        <w:tc>
          <w:tcPr>
            <w:tcW w:w="3168" w:type="dxa"/>
            <w:vAlign w:val="bottom"/>
          </w:tcPr>
          <w:p w14:paraId="593B47AD" w14:textId="47A7DC2B" w:rsidR="000034EB" w:rsidRPr="00EE0FE4" w:rsidRDefault="000034E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0FE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05127" w:rsidRPr="0092476E" w14:paraId="1AECC7E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D81C0A1" w14:textId="08BE4343" w:rsidR="00705127" w:rsidRPr="00705127" w:rsidRDefault="0070512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05127">
              <w:rPr>
                <w:rFonts w:ascii="Times New Roman" w:eastAsia="Times New Roman" w:hAnsi="Times New Roman" w:cs="Times New Roman"/>
              </w:rPr>
              <w:t>Melaerts, Sebastien</w:t>
            </w:r>
          </w:p>
        </w:tc>
        <w:tc>
          <w:tcPr>
            <w:tcW w:w="3672" w:type="dxa"/>
            <w:vAlign w:val="bottom"/>
          </w:tcPr>
          <w:p w14:paraId="15C7AFFD" w14:textId="0627205C" w:rsidR="00705127" w:rsidRPr="00705127" w:rsidRDefault="0070512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05127">
              <w:rPr>
                <w:rFonts w:ascii="Times New Roman" w:eastAsia="Times New Roman" w:hAnsi="Times New Roman" w:cs="Times New Roman"/>
              </w:rPr>
              <w:t>DTE Energy</w:t>
            </w:r>
          </w:p>
        </w:tc>
        <w:tc>
          <w:tcPr>
            <w:tcW w:w="3168" w:type="dxa"/>
            <w:vAlign w:val="bottom"/>
          </w:tcPr>
          <w:p w14:paraId="28B74C09" w14:textId="261113AF" w:rsidR="00705127" w:rsidRPr="0092476E" w:rsidRDefault="0070512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03C21" w:rsidRPr="0092476E" w14:paraId="1995558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6C95D3B" w14:textId="10FF5A37" w:rsidR="00403C21" w:rsidRPr="0092476E" w:rsidRDefault="00403C2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Nease, Nelson</w:t>
            </w:r>
          </w:p>
        </w:tc>
        <w:tc>
          <w:tcPr>
            <w:tcW w:w="3672" w:type="dxa"/>
            <w:vAlign w:val="bottom"/>
          </w:tcPr>
          <w:p w14:paraId="460A5AF4" w14:textId="2AB88EFB" w:rsidR="00403C21" w:rsidRPr="0092476E" w:rsidRDefault="00403C2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  <w:tc>
          <w:tcPr>
            <w:tcW w:w="3168" w:type="dxa"/>
            <w:vAlign w:val="bottom"/>
          </w:tcPr>
          <w:p w14:paraId="1650172A" w14:textId="2F34A39B" w:rsidR="00403C21" w:rsidRPr="0092476E" w:rsidRDefault="00403C2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03C21" w:rsidRPr="0092476E" w14:paraId="2F06E65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8043A32" w14:textId="36BFFEFC" w:rsidR="00403C21" w:rsidRPr="00403C21" w:rsidRDefault="00403C2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Palani, Ananth</w:t>
            </w:r>
          </w:p>
        </w:tc>
        <w:tc>
          <w:tcPr>
            <w:tcW w:w="3672" w:type="dxa"/>
            <w:vAlign w:val="bottom"/>
          </w:tcPr>
          <w:p w14:paraId="65397949" w14:textId="7EA5DFC9" w:rsidR="00403C21" w:rsidRPr="00403C21" w:rsidRDefault="00403C2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Garland Power and Light</w:t>
            </w:r>
          </w:p>
        </w:tc>
        <w:tc>
          <w:tcPr>
            <w:tcW w:w="3168" w:type="dxa"/>
            <w:vAlign w:val="bottom"/>
          </w:tcPr>
          <w:p w14:paraId="68EEDFA7" w14:textId="3C8724D8" w:rsidR="00403C21" w:rsidRPr="0092476E" w:rsidRDefault="00403C2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14410" w:rsidRPr="0092476E" w14:paraId="1220E260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FBFA990" w14:textId="12994A6E" w:rsidR="00C14410" w:rsidRPr="00403C21" w:rsidRDefault="00C1441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Paretkar, Piyush</w:t>
            </w:r>
          </w:p>
        </w:tc>
        <w:tc>
          <w:tcPr>
            <w:tcW w:w="3672" w:type="dxa"/>
            <w:vAlign w:val="bottom"/>
          </w:tcPr>
          <w:p w14:paraId="76D8F1F2" w14:textId="1DC9115D" w:rsidR="00C14410" w:rsidRPr="00403C21" w:rsidRDefault="00C144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Uniper Energy</w:t>
            </w:r>
          </w:p>
        </w:tc>
        <w:tc>
          <w:tcPr>
            <w:tcW w:w="3168" w:type="dxa"/>
            <w:vAlign w:val="bottom"/>
          </w:tcPr>
          <w:p w14:paraId="7BC6BBD5" w14:textId="45ABE77D" w:rsidR="00C14410" w:rsidRPr="0092476E" w:rsidRDefault="00C144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14CCA" w:rsidRPr="0092476E" w14:paraId="25099F74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06C21D4" w14:textId="7D36F3F6" w:rsidR="00F14CCA" w:rsidRPr="009E68BE" w:rsidRDefault="00F14CC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E68BE">
              <w:rPr>
                <w:rFonts w:ascii="Times New Roman" w:eastAsia="Times New Roman" w:hAnsi="Times New Roman" w:cs="Times New Roman"/>
              </w:rPr>
              <w:t>Powell, Christian</w:t>
            </w:r>
          </w:p>
        </w:tc>
        <w:tc>
          <w:tcPr>
            <w:tcW w:w="3672" w:type="dxa"/>
            <w:vAlign w:val="bottom"/>
          </w:tcPr>
          <w:p w14:paraId="0F5AA3A7" w14:textId="403A27DE" w:rsidR="00F14CCA" w:rsidRPr="009E68BE" w:rsidRDefault="00F14CC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E68BE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2344E4C8" w14:textId="77777777" w:rsidR="00F14CCA" w:rsidRPr="0092476E" w:rsidRDefault="00F14CC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E1072" w:rsidRPr="0092476E" w14:paraId="0DD549B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1643D13" w14:textId="4A7A199F" w:rsidR="001E1072" w:rsidRPr="004A63A9" w:rsidRDefault="001E107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63A9">
              <w:rPr>
                <w:rFonts w:ascii="Times New Roman" w:eastAsia="Times New Roman" w:hAnsi="Times New Roman" w:cs="Times New Roman"/>
              </w:rPr>
              <w:t>Reedy, Steve</w:t>
            </w:r>
          </w:p>
        </w:tc>
        <w:tc>
          <w:tcPr>
            <w:tcW w:w="3672" w:type="dxa"/>
            <w:vAlign w:val="bottom"/>
          </w:tcPr>
          <w:p w14:paraId="7D87AF28" w14:textId="4E988526" w:rsidR="001E1072" w:rsidRPr="004A63A9" w:rsidRDefault="001E107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63A9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595786A5" w14:textId="77777777" w:rsidR="001E1072" w:rsidRPr="0092476E" w:rsidRDefault="001E1072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220D2" w:rsidRPr="0092476E" w14:paraId="25BD176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DB548DF" w14:textId="6237641E" w:rsidR="003220D2" w:rsidRPr="004A63A9" w:rsidRDefault="003220D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63A9">
              <w:rPr>
                <w:rFonts w:ascii="Times New Roman" w:eastAsia="Times New Roman" w:hAnsi="Times New Roman" w:cs="Times New Roman"/>
              </w:rPr>
              <w:t>Reid, Walter</w:t>
            </w:r>
          </w:p>
        </w:tc>
        <w:tc>
          <w:tcPr>
            <w:tcW w:w="3672" w:type="dxa"/>
            <w:vAlign w:val="bottom"/>
          </w:tcPr>
          <w:p w14:paraId="5EB9910B" w14:textId="0208B85B" w:rsidR="003220D2" w:rsidRPr="004A63A9" w:rsidRDefault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63A9">
              <w:rPr>
                <w:rFonts w:ascii="Times New Roman" w:eastAsia="Times New Roman" w:hAnsi="Times New Roman" w:cs="Times New Roman"/>
              </w:rPr>
              <w:t>Wind Coalition</w:t>
            </w:r>
          </w:p>
        </w:tc>
        <w:tc>
          <w:tcPr>
            <w:tcW w:w="3168" w:type="dxa"/>
            <w:vAlign w:val="bottom"/>
          </w:tcPr>
          <w:p w14:paraId="0FFE317C" w14:textId="053A791A" w:rsidR="003220D2" w:rsidRPr="0092476E" w:rsidRDefault="003220D2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A63A9" w:rsidRPr="0092476E" w14:paraId="230D3DA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93C3798" w14:textId="4E01FF5C" w:rsidR="004A63A9" w:rsidRPr="004A63A9" w:rsidRDefault="004A63A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Ricketts, David</w:t>
            </w:r>
          </w:p>
        </w:tc>
        <w:tc>
          <w:tcPr>
            <w:tcW w:w="3672" w:type="dxa"/>
            <w:vAlign w:val="bottom"/>
          </w:tcPr>
          <w:p w14:paraId="162DC532" w14:textId="0A787150" w:rsidR="004A63A9" w:rsidRPr="004A63A9" w:rsidRDefault="004A63A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63A9">
              <w:rPr>
                <w:rFonts w:ascii="Times New Roman" w:eastAsia="Times New Roman" w:hAnsi="Times New Roman" w:cs="Times New Roman"/>
              </w:rPr>
              <w:t>Luminant Generation</w:t>
            </w:r>
          </w:p>
        </w:tc>
        <w:tc>
          <w:tcPr>
            <w:tcW w:w="3168" w:type="dxa"/>
            <w:vAlign w:val="bottom"/>
          </w:tcPr>
          <w:p w14:paraId="74F2D61E" w14:textId="77777777" w:rsidR="004A63A9" w:rsidRPr="0092476E" w:rsidRDefault="004A63A9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E0FE4" w:rsidRPr="0092476E" w14:paraId="7D99109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D8B9792" w14:textId="741ED65C" w:rsidR="00EE0FE4" w:rsidRPr="00EE0FE4" w:rsidRDefault="00EE0FE4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0FE4">
              <w:rPr>
                <w:rFonts w:ascii="Times New Roman" w:eastAsia="Times New Roman" w:hAnsi="Times New Roman" w:cs="Times New Roman"/>
              </w:rPr>
              <w:t>Robertson, Jennifer</w:t>
            </w:r>
          </w:p>
        </w:tc>
        <w:tc>
          <w:tcPr>
            <w:tcW w:w="3672" w:type="dxa"/>
            <w:vAlign w:val="bottom"/>
          </w:tcPr>
          <w:p w14:paraId="3F428612" w14:textId="5E126F59" w:rsidR="00EE0FE4" w:rsidRPr="00EE0FE4" w:rsidRDefault="00EE0F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0FE4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761E25B2" w14:textId="044680C7" w:rsidR="00EE0FE4" w:rsidRPr="0092476E" w:rsidRDefault="00EE0F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05127" w:rsidRPr="0092476E" w14:paraId="59BA708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3FB0B8A" w14:textId="607AF002" w:rsidR="00705127" w:rsidRPr="00F82881" w:rsidRDefault="0070512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Salinas, Michael</w:t>
            </w:r>
          </w:p>
        </w:tc>
        <w:tc>
          <w:tcPr>
            <w:tcW w:w="3672" w:type="dxa"/>
            <w:vAlign w:val="bottom"/>
          </w:tcPr>
          <w:p w14:paraId="50F64F60" w14:textId="67567330" w:rsidR="00705127" w:rsidRPr="00F82881" w:rsidRDefault="0070512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DTE Energy</w:t>
            </w:r>
          </w:p>
        </w:tc>
        <w:tc>
          <w:tcPr>
            <w:tcW w:w="3168" w:type="dxa"/>
            <w:vAlign w:val="bottom"/>
          </w:tcPr>
          <w:p w14:paraId="144FF017" w14:textId="7A8DD8F1" w:rsidR="00705127" w:rsidRPr="0092476E" w:rsidRDefault="0070512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82881" w:rsidRPr="0092476E" w14:paraId="62761E5C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6554B7C" w14:textId="68779A31" w:rsidR="00F82881" w:rsidRPr="00F82881" w:rsidRDefault="00F8288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82881">
              <w:rPr>
                <w:rFonts w:ascii="Times New Roman" w:eastAsia="Times New Roman" w:hAnsi="Times New Roman" w:cs="Times New Roman"/>
              </w:rPr>
              <w:t>Sams, Bryan</w:t>
            </w:r>
          </w:p>
        </w:tc>
        <w:tc>
          <w:tcPr>
            <w:tcW w:w="3672" w:type="dxa"/>
            <w:vAlign w:val="bottom"/>
          </w:tcPr>
          <w:p w14:paraId="613D9C93" w14:textId="4F6343C9" w:rsidR="00F82881" w:rsidRPr="00F82881" w:rsidRDefault="00F8288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82881"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168" w:type="dxa"/>
            <w:vAlign w:val="bottom"/>
          </w:tcPr>
          <w:p w14:paraId="13ACAD04" w14:textId="77777777" w:rsidR="00F82881" w:rsidRPr="0092476E" w:rsidRDefault="00F8288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220D2" w:rsidRPr="0092476E" w14:paraId="796C4CE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55E1F16" w14:textId="2D50CF5C" w:rsidR="003220D2" w:rsidRPr="004A63A9" w:rsidRDefault="003220D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63A9">
              <w:rPr>
                <w:rFonts w:ascii="Times New Roman" w:eastAsia="Times New Roman" w:hAnsi="Times New Roman" w:cs="Times New Roman"/>
              </w:rPr>
              <w:t>Siddiqi, Shams</w:t>
            </w:r>
          </w:p>
        </w:tc>
        <w:tc>
          <w:tcPr>
            <w:tcW w:w="3672" w:type="dxa"/>
            <w:vAlign w:val="bottom"/>
          </w:tcPr>
          <w:p w14:paraId="06DB51AF" w14:textId="7D9EA2A5" w:rsidR="003220D2" w:rsidRPr="004A63A9" w:rsidRDefault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63A9">
              <w:rPr>
                <w:rFonts w:ascii="Times New Roman" w:eastAsia="Times New Roman" w:hAnsi="Times New Roman" w:cs="Times New Roman"/>
              </w:rPr>
              <w:t>Crescent Power</w:t>
            </w:r>
          </w:p>
        </w:tc>
        <w:tc>
          <w:tcPr>
            <w:tcW w:w="3168" w:type="dxa"/>
            <w:vAlign w:val="bottom"/>
          </w:tcPr>
          <w:p w14:paraId="26D94D04" w14:textId="77777777" w:rsidR="003220D2" w:rsidRPr="0092476E" w:rsidRDefault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04013" w:rsidRPr="0092476E" w14:paraId="4BA03A8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6FB323F" w14:textId="1B805947" w:rsidR="00B04013" w:rsidRPr="00403C21" w:rsidRDefault="00B0401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Smith, Caitlin</w:t>
            </w:r>
          </w:p>
        </w:tc>
        <w:tc>
          <w:tcPr>
            <w:tcW w:w="3672" w:type="dxa"/>
            <w:vAlign w:val="bottom"/>
          </w:tcPr>
          <w:p w14:paraId="5DC35AF3" w14:textId="62171117" w:rsidR="00B04013" w:rsidRPr="00403C21" w:rsidRDefault="00B04013" w:rsidP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 xml:space="preserve">Jewell </w:t>
            </w:r>
            <w:r w:rsidR="003220D2" w:rsidRPr="00403C21">
              <w:rPr>
                <w:rFonts w:ascii="Times New Roman" w:eastAsia="Times New Roman" w:hAnsi="Times New Roman" w:cs="Times New Roman"/>
              </w:rPr>
              <w:t xml:space="preserve">and </w:t>
            </w:r>
            <w:r w:rsidRPr="00403C21">
              <w:rPr>
                <w:rFonts w:ascii="Times New Roman" w:eastAsia="Times New Roman" w:hAnsi="Times New Roman" w:cs="Times New Roman"/>
              </w:rPr>
              <w:t>Associates</w:t>
            </w:r>
          </w:p>
        </w:tc>
        <w:tc>
          <w:tcPr>
            <w:tcW w:w="3168" w:type="dxa"/>
            <w:vAlign w:val="bottom"/>
          </w:tcPr>
          <w:p w14:paraId="2A8501BB" w14:textId="4772F5DA" w:rsidR="00B04013" w:rsidRPr="0092476E" w:rsidRDefault="00403C2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04013" w:rsidRPr="0092476E" w14:paraId="5D4FC07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ECB4EAF" w14:textId="57986489" w:rsidR="00B04013" w:rsidRPr="00EE0FE4" w:rsidRDefault="00B0401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0FE4">
              <w:rPr>
                <w:rFonts w:ascii="Times New Roman" w:eastAsia="Times New Roman" w:hAnsi="Times New Roman" w:cs="Times New Roman"/>
              </w:rPr>
              <w:t>Stanfield, Leonard</w:t>
            </w:r>
          </w:p>
        </w:tc>
        <w:tc>
          <w:tcPr>
            <w:tcW w:w="3672" w:type="dxa"/>
            <w:vAlign w:val="bottom"/>
          </w:tcPr>
          <w:p w14:paraId="68966717" w14:textId="0C55AF8B" w:rsidR="00B04013" w:rsidRPr="00EE0FE4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0FE4">
              <w:rPr>
                <w:rFonts w:ascii="Times New Roman" w:eastAsia="Times New Roman" w:hAnsi="Times New Roman" w:cs="Times New Roman"/>
              </w:rPr>
              <w:t>Invenergy</w:t>
            </w:r>
          </w:p>
        </w:tc>
        <w:tc>
          <w:tcPr>
            <w:tcW w:w="3168" w:type="dxa"/>
            <w:vAlign w:val="bottom"/>
          </w:tcPr>
          <w:p w14:paraId="6CFDBD30" w14:textId="30167D07" w:rsidR="00B04013" w:rsidRPr="00EE0FE4" w:rsidRDefault="00A51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0FE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04013" w:rsidRPr="0092476E" w14:paraId="1A01C04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9527276" w14:textId="503A21FC" w:rsidR="00B04013" w:rsidRPr="004A63A9" w:rsidRDefault="00B0401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63A9">
              <w:rPr>
                <w:rFonts w:ascii="Times New Roman" w:eastAsia="Times New Roman" w:hAnsi="Times New Roman" w:cs="Times New Roman"/>
              </w:rPr>
              <w:t>Thompson, David</w:t>
            </w:r>
          </w:p>
        </w:tc>
        <w:tc>
          <w:tcPr>
            <w:tcW w:w="3672" w:type="dxa"/>
            <w:vAlign w:val="bottom"/>
          </w:tcPr>
          <w:p w14:paraId="4AFDFED8" w14:textId="6136913E" w:rsidR="00B04013" w:rsidRPr="004A63A9" w:rsidRDefault="00B04013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63A9">
              <w:rPr>
                <w:rFonts w:ascii="Times New Roman" w:eastAsia="Times New Roman" w:hAnsi="Times New Roman" w:cs="Times New Roman"/>
              </w:rPr>
              <w:t>PEC</w:t>
            </w:r>
          </w:p>
        </w:tc>
        <w:tc>
          <w:tcPr>
            <w:tcW w:w="3168" w:type="dxa"/>
            <w:vAlign w:val="bottom"/>
          </w:tcPr>
          <w:p w14:paraId="0D26867A" w14:textId="77777777" w:rsidR="00B04013" w:rsidRPr="0092476E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D486D" w:rsidRPr="0092476E" w14:paraId="01CFDF1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B3F8C02" w14:textId="1EAF1289" w:rsidR="003D486D" w:rsidRPr="003D486D" w:rsidRDefault="003D486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D486D">
              <w:rPr>
                <w:rFonts w:ascii="Times New Roman" w:eastAsia="Times New Roman" w:hAnsi="Times New Roman" w:cs="Times New Roman"/>
              </w:rPr>
              <w:t>True, Roy</w:t>
            </w:r>
          </w:p>
        </w:tc>
        <w:tc>
          <w:tcPr>
            <w:tcW w:w="3672" w:type="dxa"/>
            <w:vAlign w:val="bottom"/>
          </w:tcPr>
          <w:p w14:paraId="6FEAEBC9" w14:textId="3D66D1B0" w:rsidR="003D486D" w:rsidRPr="003D486D" w:rsidRDefault="003D486D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D486D">
              <w:rPr>
                <w:rFonts w:ascii="Times New Roman" w:eastAsia="Times New Roman" w:hAnsi="Times New Roman" w:cs="Times New Roman"/>
              </w:rPr>
              <w:t>ACES Power</w:t>
            </w:r>
          </w:p>
        </w:tc>
        <w:tc>
          <w:tcPr>
            <w:tcW w:w="3168" w:type="dxa"/>
            <w:vAlign w:val="bottom"/>
          </w:tcPr>
          <w:p w14:paraId="22646DAA" w14:textId="2C871518" w:rsidR="003D486D" w:rsidRPr="0092476E" w:rsidRDefault="003D486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14CCA" w:rsidRPr="0092476E" w14:paraId="1CC4B44E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6B43C55" w14:textId="4145E017" w:rsidR="00F14CCA" w:rsidRPr="00EE0FE4" w:rsidRDefault="00F14CC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0FE4">
              <w:rPr>
                <w:rFonts w:ascii="Times New Roman" w:eastAsia="Times New Roman" w:hAnsi="Times New Roman" w:cs="Times New Roman"/>
              </w:rPr>
              <w:t>Turner, Lucas</w:t>
            </w:r>
          </w:p>
        </w:tc>
        <w:tc>
          <w:tcPr>
            <w:tcW w:w="3672" w:type="dxa"/>
            <w:vAlign w:val="bottom"/>
          </w:tcPr>
          <w:p w14:paraId="6B7B5F6B" w14:textId="4A7F5E41" w:rsidR="00F14CCA" w:rsidRPr="00EE0FE4" w:rsidRDefault="00F14CCA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0FE4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168" w:type="dxa"/>
            <w:vAlign w:val="bottom"/>
          </w:tcPr>
          <w:p w14:paraId="77088434" w14:textId="60459E90" w:rsidR="00F14CCA" w:rsidRPr="0092476E" w:rsidRDefault="00EE0F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C3517" w:rsidRPr="0092476E" w14:paraId="03AEAAC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68E5382" w14:textId="5ED9A70C" w:rsidR="00AC3517" w:rsidRPr="00BF5739" w:rsidRDefault="00AC351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F5739">
              <w:rPr>
                <w:rFonts w:ascii="Times New Roman" w:eastAsia="Times New Roman" w:hAnsi="Times New Roman" w:cs="Times New Roman"/>
              </w:rPr>
              <w:t>Wallin, Shane</w:t>
            </w:r>
          </w:p>
        </w:tc>
        <w:tc>
          <w:tcPr>
            <w:tcW w:w="3672" w:type="dxa"/>
            <w:vAlign w:val="bottom"/>
          </w:tcPr>
          <w:p w14:paraId="7D26849B" w14:textId="59A55C83" w:rsidR="00AC3517" w:rsidRPr="00BF5739" w:rsidRDefault="006B777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F5739">
              <w:rPr>
                <w:rFonts w:ascii="Times New Roman" w:eastAsia="Times New Roman" w:hAnsi="Times New Roman" w:cs="Times New Roman"/>
              </w:rPr>
              <w:t>DME</w:t>
            </w:r>
          </w:p>
        </w:tc>
        <w:tc>
          <w:tcPr>
            <w:tcW w:w="3168" w:type="dxa"/>
            <w:vAlign w:val="bottom"/>
          </w:tcPr>
          <w:p w14:paraId="49BA1B1B" w14:textId="6DAB4FAA" w:rsidR="00AC3517" w:rsidRPr="0092476E" w:rsidRDefault="00AC3517" w:rsidP="007A5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C03B6" w:rsidRPr="0092476E" w14:paraId="41A7937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3903FB1" w14:textId="5FE0E1F6" w:rsidR="00DC03B6" w:rsidRPr="003D486D" w:rsidRDefault="00DC03B6" w:rsidP="0070512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D486D">
              <w:rPr>
                <w:rFonts w:ascii="Times New Roman" w:eastAsia="Times New Roman" w:hAnsi="Times New Roman" w:cs="Times New Roman"/>
              </w:rPr>
              <w:t>Watson, Mark</w:t>
            </w:r>
            <w:r w:rsidR="00705127" w:rsidRPr="003D486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72" w:type="dxa"/>
            <w:vAlign w:val="bottom"/>
          </w:tcPr>
          <w:p w14:paraId="0FE84FF5" w14:textId="17393E9A" w:rsidR="00DC03B6" w:rsidRPr="003D486D" w:rsidRDefault="00DC03B6" w:rsidP="0070512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D486D">
              <w:rPr>
                <w:rFonts w:ascii="Times New Roman" w:eastAsia="Times New Roman" w:hAnsi="Times New Roman" w:cs="Times New Roman"/>
              </w:rPr>
              <w:t>S</w:t>
            </w:r>
            <w:r w:rsidR="00705127" w:rsidRPr="003D486D">
              <w:rPr>
                <w:rFonts w:ascii="Times New Roman" w:eastAsia="Times New Roman" w:hAnsi="Times New Roman" w:cs="Times New Roman"/>
              </w:rPr>
              <w:t xml:space="preserve">&amp;P </w:t>
            </w:r>
            <w:r w:rsidRPr="003D486D">
              <w:rPr>
                <w:rFonts w:ascii="Times New Roman" w:eastAsia="Times New Roman" w:hAnsi="Times New Roman" w:cs="Times New Roman"/>
              </w:rPr>
              <w:t>Global</w:t>
            </w:r>
          </w:p>
        </w:tc>
        <w:tc>
          <w:tcPr>
            <w:tcW w:w="3168" w:type="dxa"/>
            <w:vAlign w:val="bottom"/>
          </w:tcPr>
          <w:p w14:paraId="5E5017A2" w14:textId="4B773E55" w:rsidR="00DC03B6" w:rsidRPr="003D486D" w:rsidRDefault="00DC03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D48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92476E" w14:paraId="3D06B29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4ECA96E" w14:textId="77777777" w:rsidR="0058708E" w:rsidRPr="00BF5739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F5739">
              <w:rPr>
                <w:rFonts w:ascii="Times New Roman" w:eastAsia="Times New Roman" w:hAnsi="Times New Roman" w:cs="Times New Roman"/>
              </w:rPr>
              <w:t>Whittle, Brandon</w:t>
            </w:r>
          </w:p>
        </w:tc>
        <w:tc>
          <w:tcPr>
            <w:tcW w:w="3672" w:type="dxa"/>
            <w:vAlign w:val="bottom"/>
          </w:tcPr>
          <w:p w14:paraId="262CAD3D" w14:textId="77777777" w:rsidR="0058708E" w:rsidRPr="00BF5739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F5739">
              <w:rPr>
                <w:rFonts w:ascii="Times New Roman" w:eastAsia="Times New Roman" w:hAnsi="Times New Roman" w:cs="Times New Roman"/>
              </w:rPr>
              <w:t>Megawatt Analytics</w:t>
            </w:r>
          </w:p>
        </w:tc>
        <w:tc>
          <w:tcPr>
            <w:tcW w:w="3168" w:type="dxa"/>
            <w:vAlign w:val="bottom"/>
          </w:tcPr>
          <w:p w14:paraId="1AFED38E" w14:textId="3C1BB3B1" w:rsidR="0058708E" w:rsidRPr="0092476E" w:rsidRDefault="002F3A3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403C21" w:rsidRPr="0092476E" w14:paraId="4120D350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5499C8A" w14:textId="23577331" w:rsidR="00403C21" w:rsidRPr="00403C21" w:rsidRDefault="00403C2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Wieck, John</w:t>
            </w:r>
          </w:p>
        </w:tc>
        <w:tc>
          <w:tcPr>
            <w:tcW w:w="3672" w:type="dxa"/>
            <w:vAlign w:val="bottom"/>
          </w:tcPr>
          <w:p w14:paraId="64072C7A" w14:textId="6CEAE215" w:rsidR="00403C21" w:rsidRPr="00403C21" w:rsidRDefault="00403C2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168" w:type="dxa"/>
            <w:vAlign w:val="bottom"/>
          </w:tcPr>
          <w:p w14:paraId="02423611" w14:textId="09F0442E" w:rsidR="00403C21" w:rsidRPr="0092476E" w:rsidRDefault="00403C2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92476E" w14:paraId="37BC518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2AB8023" w14:textId="77777777" w:rsidR="0058708E" w:rsidRPr="004A63A9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63A9">
              <w:rPr>
                <w:rFonts w:ascii="Times New Roman" w:eastAsia="Times New Roman" w:hAnsi="Times New Roman" w:cs="Times New Roman"/>
              </w:rPr>
              <w:t>Wittmeyer, Bob</w:t>
            </w:r>
          </w:p>
        </w:tc>
        <w:tc>
          <w:tcPr>
            <w:tcW w:w="3672" w:type="dxa"/>
            <w:vAlign w:val="bottom"/>
          </w:tcPr>
          <w:p w14:paraId="385FBDF2" w14:textId="77777777" w:rsidR="0058708E" w:rsidRPr="004A63A9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63A9">
              <w:rPr>
                <w:rFonts w:ascii="Times New Roman" w:eastAsia="Times New Roman" w:hAnsi="Times New Roman" w:cs="Times New Roman"/>
              </w:rPr>
              <w:t>DME</w:t>
            </w:r>
          </w:p>
        </w:tc>
        <w:tc>
          <w:tcPr>
            <w:tcW w:w="3168" w:type="dxa"/>
            <w:vAlign w:val="bottom"/>
          </w:tcPr>
          <w:p w14:paraId="4C06B0E0" w14:textId="77777777" w:rsidR="0058708E" w:rsidRPr="0092476E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</w:tbl>
    <w:p w14:paraId="3D1A7D34" w14:textId="77777777" w:rsidR="00D4147C" w:rsidRPr="0092476E" w:rsidRDefault="00D4147C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3C420F9B" w14:textId="77777777" w:rsidR="0058708E" w:rsidRPr="0092476E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92476E">
        <w:rPr>
          <w:rFonts w:ascii="Times New Roman" w:eastAsia="Times New Roman" w:hAnsi="Times New Roman" w:cs="Times New Roman"/>
          <w:i/>
        </w:rPr>
        <w:t>ERCOT Staff: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718"/>
        <w:gridCol w:w="3582"/>
        <w:gridCol w:w="3168"/>
      </w:tblGrid>
      <w:tr w:rsidR="003C7DE3" w:rsidRPr="0092476E" w14:paraId="0DFCB3B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E392653" w14:textId="32877302" w:rsidR="003C7DE3" w:rsidRPr="0092476E" w:rsidRDefault="003C7DE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Albracht, Brittney</w:t>
            </w:r>
          </w:p>
        </w:tc>
        <w:tc>
          <w:tcPr>
            <w:tcW w:w="3582" w:type="dxa"/>
            <w:vAlign w:val="bottom"/>
          </w:tcPr>
          <w:p w14:paraId="51802986" w14:textId="77777777" w:rsidR="003C7DE3" w:rsidRPr="0092476E" w:rsidRDefault="003C7D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CC5DEAF" w14:textId="1153F36A" w:rsidR="003C7DE3" w:rsidRPr="0092476E" w:rsidRDefault="003C7D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034EB" w:rsidRPr="0092476E" w14:paraId="1DBB116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2194C01" w14:textId="2C986E1F" w:rsidR="000034EB" w:rsidRPr="0092476E" w:rsidRDefault="000034E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Anderson, Conner</w:t>
            </w:r>
          </w:p>
        </w:tc>
        <w:tc>
          <w:tcPr>
            <w:tcW w:w="3582" w:type="dxa"/>
            <w:vAlign w:val="bottom"/>
          </w:tcPr>
          <w:p w14:paraId="4F85B23B" w14:textId="77777777" w:rsidR="000034EB" w:rsidRPr="0092476E" w:rsidRDefault="000034E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713629D" w14:textId="27E42CB2" w:rsidR="000034EB" w:rsidRPr="0092476E" w:rsidRDefault="00403C2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5410E" w:rsidRPr="0092476E" w14:paraId="752E9AF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885F0BC" w14:textId="17FBDC89" w:rsidR="0015410E" w:rsidRPr="0092476E" w:rsidRDefault="0015410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Billo, Jeff</w:t>
            </w:r>
          </w:p>
        </w:tc>
        <w:tc>
          <w:tcPr>
            <w:tcW w:w="3582" w:type="dxa"/>
            <w:vAlign w:val="bottom"/>
          </w:tcPr>
          <w:p w14:paraId="65711C5C" w14:textId="77777777" w:rsidR="0015410E" w:rsidRPr="0092476E" w:rsidRDefault="0015410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F59DAE0" w14:textId="34482F57" w:rsidR="0015410E" w:rsidRPr="0092476E" w:rsidRDefault="0015410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03C21" w:rsidRPr="0092476E" w14:paraId="129999C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7539892" w14:textId="7EDAE89D" w:rsidR="00403C21" w:rsidRPr="0092476E" w:rsidRDefault="00403C2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Bracy, Phil</w:t>
            </w:r>
          </w:p>
        </w:tc>
        <w:tc>
          <w:tcPr>
            <w:tcW w:w="3582" w:type="dxa"/>
            <w:vAlign w:val="bottom"/>
          </w:tcPr>
          <w:p w14:paraId="2D10C2BD" w14:textId="77777777" w:rsidR="00403C21" w:rsidRPr="0092476E" w:rsidRDefault="00403C2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70B9680" w14:textId="2F1ABEC1" w:rsidR="00403C21" w:rsidRPr="0092476E" w:rsidRDefault="00403C2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05127" w:rsidRPr="0092476E" w14:paraId="647FA431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3662A542" w14:textId="0FCAE9C2" w:rsidR="00705127" w:rsidRPr="00403C21" w:rsidRDefault="0070512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Chang, Sean</w:t>
            </w:r>
          </w:p>
        </w:tc>
        <w:tc>
          <w:tcPr>
            <w:tcW w:w="3582" w:type="dxa"/>
            <w:vAlign w:val="bottom"/>
          </w:tcPr>
          <w:p w14:paraId="016A975E" w14:textId="77777777" w:rsidR="00705127" w:rsidRPr="00403C21" w:rsidRDefault="0070512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713DA213" w14:textId="767677E9" w:rsidR="00705127" w:rsidRPr="00403C21" w:rsidRDefault="0070512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A611C" w:rsidRPr="0092476E" w14:paraId="6CA5E28B" w14:textId="77777777" w:rsidTr="00D93A24">
        <w:trPr>
          <w:trHeight w:val="315"/>
        </w:trPr>
        <w:tc>
          <w:tcPr>
            <w:tcW w:w="2718" w:type="dxa"/>
            <w:vAlign w:val="bottom"/>
          </w:tcPr>
          <w:p w14:paraId="2BA19B7F" w14:textId="32F0E8A1" w:rsidR="00FA611C" w:rsidRPr="00403C21" w:rsidRDefault="00FA611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Chen, Jian</w:t>
            </w:r>
          </w:p>
        </w:tc>
        <w:tc>
          <w:tcPr>
            <w:tcW w:w="3582" w:type="dxa"/>
            <w:vAlign w:val="bottom"/>
          </w:tcPr>
          <w:p w14:paraId="71D7109B" w14:textId="77777777" w:rsidR="00FA611C" w:rsidRPr="00403C21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2A4F05C" w14:textId="5F194553" w:rsidR="00FA611C" w:rsidRPr="00403C21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03C21" w:rsidRPr="0092476E" w14:paraId="4E663ADF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5714F634" w14:textId="42ED5859" w:rsidR="00403C21" w:rsidRPr="0092476E" w:rsidRDefault="00403C2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Chu, Zhengguo</w:t>
            </w:r>
          </w:p>
        </w:tc>
        <w:tc>
          <w:tcPr>
            <w:tcW w:w="3582" w:type="dxa"/>
            <w:vAlign w:val="bottom"/>
          </w:tcPr>
          <w:p w14:paraId="5A36055A" w14:textId="77777777" w:rsidR="00403C21" w:rsidRPr="0092476E" w:rsidRDefault="00403C2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5782D14" w14:textId="26633848" w:rsidR="00403C21" w:rsidRPr="0092476E" w:rsidRDefault="00403C2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92476E" w14:paraId="69F56274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63A42B3A" w14:textId="77777777" w:rsidR="0058708E" w:rsidRPr="0092476E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Clifton, Suzy</w:t>
            </w:r>
          </w:p>
        </w:tc>
        <w:tc>
          <w:tcPr>
            <w:tcW w:w="3582" w:type="dxa"/>
            <w:vAlign w:val="bottom"/>
          </w:tcPr>
          <w:p w14:paraId="2C1B44E3" w14:textId="77777777" w:rsidR="0058708E" w:rsidRPr="0092476E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D2E72C3" w14:textId="47879462" w:rsidR="0058708E" w:rsidRPr="0092476E" w:rsidRDefault="00C85F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705127" w:rsidRPr="0092476E" w14:paraId="3E07EED6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3D2A5477" w14:textId="516260FB" w:rsidR="00705127" w:rsidRPr="0092476E" w:rsidRDefault="0070512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Covington, Austin</w:t>
            </w:r>
          </w:p>
        </w:tc>
        <w:tc>
          <w:tcPr>
            <w:tcW w:w="3582" w:type="dxa"/>
            <w:vAlign w:val="bottom"/>
          </w:tcPr>
          <w:p w14:paraId="1BF7353F" w14:textId="77777777" w:rsidR="00705127" w:rsidRPr="0092476E" w:rsidRDefault="0070512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5C26775" w14:textId="67023163" w:rsidR="00705127" w:rsidRPr="0092476E" w:rsidRDefault="0070512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05127" w:rsidRPr="0092476E" w14:paraId="3A852259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5425ACBF" w14:textId="20838A79" w:rsidR="00705127" w:rsidRPr="0092476E" w:rsidRDefault="0070512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05127">
              <w:rPr>
                <w:rFonts w:ascii="Times New Roman" w:eastAsia="Times New Roman" w:hAnsi="Times New Roman" w:cs="Times New Roman"/>
              </w:rPr>
              <w:t>Dinopol, Ohlen</w:t>
            </w:r>
          </w:p>
        </w:tc>
        <w:tc>
          <w:tcPr>
            <w:tcW w:w="3582" w:type="dxa"/>
            <w:vAlign w:val="bottom"/>
          </w:tcPr>
          <w:p w14:paraId="44610EA0" w14:textId="77777777" w:rsidR="00705127" w:rsidRPr="0092476E" w:rsidRDefault="0070512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A7AF7E6" w14:textId="71640B23" w:rsidR="00705127" w:rsidRPr="0092476E" w:rsidRDefault="0070512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E748C" w:rsidRPr="0092476E" w14:paraId="2A3C064B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51893A94" w14:textId="7622F8B1" w:rsidR="00EE748C" w:rsidRPr="0092476E" w:rsidRDefault="00EE748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Gonzalez, Ino</w:t>
            </w:r>
          </w:p>
        </w:tc>
        <w:tc>
          <w:tcPr>
            <w:tcW w:w="3582" w:type="dxa"/>
            <w:vAlign w:val="bottom"/>
          </w:tcPr>
          <w:p w14:paraId="1899170F" w14:textId="77777777" w:rsidR="00EE748C" w:rsidRPr="0092476E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4166561" w14:textId="10D90370" w:rsidR="00EE748C" w:rsidRPr="0092476E" w:rsidRDefault="003021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3A08BA" w:rsidRPr="0092476E" w14:paraId="467DAAA1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5A531AF3" w14:textId="5E07BB20" w:rsidR="003A08BA" w:rsidRPr="00403C21" w:rsidRDefault="003A08B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Guo, Jack</w:t>
            </w:r>
          </w:p>
        </w:tc>
        <w:tc>
          <w:tcPr>
            <w:tcW w:w="3582" w:type="dxa"/>
            <w:vAlign w:val="bottom"/>
          </w:tcPr>
          <w:p w14:paraId="413DB07F" w14:textId="77777777" w:rsidR="003A08BA" w:rsidRPr="00403C21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76A8D844" w14:textId="69A2B641" w:rsidR="003A08BA" w:rsidRPr="00403C21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A63A9" w:rsidRPr="0092476E" w14:paraId="77DACCCE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3DFF7151" w14:textId="778D48E7" w:rsidR="004A63A9" w:rsidRPr="0092476E" w:rsidRDefault="004A63A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A63A9">
              <w:rPr>
                <w:rFonts w:ascii="Times New Roman" w:eastAsia="Times New Roman" w:hAnsi="Times New Roman" w:cs="Times New Roman"/>
              </w:rPr>
              <w:t>Hailu, Ted</w:t>
            </w:r>
          </w:p>
        </w:tc>
        <w:tc>
          <w:tcPr>
            <w:tcW w:w="3582" w:type="dxa"/>
            <w:vAlign w:val="bottom"/>
          </w:tcPr>
          <w:p w14:paraId="0BAB004E" w14:textId="77777777" w:rsidR="004A63A9" w:rsidRPr="0092476E" w:rsidRDefault="004A63A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A375593" w14:textId="77777777" w:rsidR="004A63A9" w:rsidRPr="0092476E" w:rsidRDefault="004A63A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E0FE4" w:rsidRPr="0092476E" w14:paraId="2233A6B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FDCA8AD" w14:textId="329024B5" w:rsidR="00EE0FE4" w:rsidRPr="00403C21" w:rsidRDefault="00EE0FE4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Hamann, James</w:t>
            </w:r>
          </w:p>
        </w:tc>
        <w:tc>
          <w:tcPr>
            <w:tcW w:w="3582" w:type="dxa"/>
            <w:vAlign w:val="bottom"/>
          </w:tcPr>
          <w:p w14:paraId="5F3FE636" w14:textId="77777777" w:rsidR="00EE0FE4" w:rsidRPr="0092476E" w:rsidRDefault="00EE0F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16F9F01" w14:textId="5EDD0640" w:rsidR="00EE0FE4" w:rsidRPr="0092476E" w:rsidRDefault="00EE0F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E0FE4" w:rsidRPr="0092476E" w14:paraId="6C1CE90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4278DF8" w14:textId="2C24C8AD" w:rsidR="00EE0FE4" w:rsidRPr="00403C21" w:rsidRDefault="00EE0FE4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Hartmann, Jimmy</w:t>
            </w:r>
          </w:p>
        </w:tc>
        <w:tc>
          <w:tcPr>
            <w:tcW w:w="3582" w:type="dxa"/>
            <w:vAlign w:val="bottom"/>
          </w:tcPr>
          <w:p w14:paraId="1C7E2CD3" w14:textId="77777777" w:rsidR="00EE0FE4" w:rsidRPr="0092476E" w:rsidRDefault="00EE0F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F8A6A4D" w14:textId="1A335690" w:rsidR="00EE0FE4" w:rsidRPr="0092476E" w:rsidRDefault="00EE0F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03C21" w:rsidRPr="0092476E" w14:paraId="173B921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F15F4F8" w14:textId="635FA836" w:rsidR="00403C21" w:rsidRPr="0092476E" w:rsidRDefault="00403C2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Hilliard, Marie</w:t>
            </w:r>
          </w:p>
        </w:tc>
        <w:tc>
          <w:tcPr>
            <w:tcW w:w="3582" w:type="dxa"/>
            <w:vAlign w:val="bottom"/>
          </w:tcPr>
          <w:p w14:paraId="3863B725" w14:textId="77777777" w:rsidR="00403C21" w:rsidRPr="0092476E" w:rsidRDefault="00403C2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475D364" w14:textId="67C4FA21" w:rsidR="00403C21" w:rsidRPr="0092476E" w:rsidRDefault="00403C2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A611C" w:rsidRPr="0092476E" w14:paraId="56F36BE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0A1D429" w14:textId="537FC187" w:rsidR="00FA611C" w:rsidRPr="00403C21" w:rsidRDefault="00FA611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lastRenderedPageBreak/>
              <w:t>Holt, Blake</w:t>
            </w:r>
          </w:p>
        </w:tc>
        <w:tc>
          <w:tcPr>
            <w:tcW w:w="3582" w:type="dxa"/>
            <w:vAlign w:val="bottom"/>
          </w:tcPr>
          <w:p w14:paraId="1B54F40D" w14:textId="77777777" w:rsidR="00FA611C" w:rsidRPr="00403C21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5235152" w14:textId="673049DB" w:rsidR="00FA611C" w:rsidRPr="00403C21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2476E" w:rsidRPr="0092476E" w14:paraId="09C220B6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A8DD33B" w14:textId="776D9D56" w:rsidR="0092476E" w:rsidRPr="0092476E" w:rsidRDefault="0092476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House, Donald</w:t>
            </w:r>
          </w:p>
        </w:tc>
        <w:tc>
          <w:tcPr>
            <w:tcW w:w="3582" w:type="dxa"/>
            <w:vAlign w:val="bottom"/>
          </w:tcPr>
          <w:p w14:paraId="2DED835C" w14:textId="77777777" w:rsidR="0092476E" w:rsidRPr="0092476E" w:rsidRDefault="0092476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BD51CE4" w14:textId="77777777" w:rsidR="0092476E" w:rsidRPr="0092476E" w:rsidRDefault="0092476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5410E" w:rsidRPr="0092476E" w14:paraId="133854B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4C49819" w14:textId="7315CDE2" w:rsidR="0015410E" w:rsidRPr="00705127" w:rsidRDefault="0015410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05127">
              <w:rPr>
                <w:rFonts w:ascii="Times New Roman" w:eastAsia="Times New Roman" w:hAnsi="Times New Roman" w:cs="Times New Roman"/>
              </w:rPr>
              <w:t>Jin, Julie</w:t>
            </w:r>
          </w:p>
        </w:tc>
        <w:tc>
          <w:tcPr>
            <w:tcW w:w="3582" w:type="dxa"/>
            <w:vAlign w:val="bottom"/>
          </w:tcPr>
          <w:p w14:paraId="750BC455" w14:textId="77777777" w:rsidR="0015410E" w:rsidRPr="00705127" w:rsidRDefault="0015410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F77D522" w14:textId="26885129" w:rsidR="0015410E" w:rsidRPr="00705127" w:rsidRDefault="0015410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0512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02108" w:rsidRPr="0092476E" w14:paraId="621C879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9E31FA6" w14:textId="7B89FAED" w:rsidR="00302108" w:rsidRPr="0092476E" w:rsidRDefault="0030210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Jones, Dan</w:t>
            </w:r>
          </w:p>
        </w:tc>
        <w:tc>
          <w:tcPr>
            <w:tcW w:w="3582" w:type="dxa"/>
            <w:vAlign w:val="bottom"/>
          </w:tcPr>
          <w:p w14:paraId="7941F952" w14:textId="77777777" w:rsidR="00302108" w:rsidRPr="0092476E" w:rsidRDefault="003021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306ACB5" w14:textId="77777777" w:rsidR="00302108" w:rsidRPr="0092476E" w:rsidRDefault="003021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92476E" w14:paraId="688ECB3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8B98049" w14:textId="77777777" w:rsidR="0058708E" w:rsidRPr="0092476E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Landry, Kelly</w:t>
            </w:r>
          </w:p>
        </w:tc>
        <w:tc>
          <w:tcPr>
            <w:tcW w:w="3582" w:type="dxa"/>
            <w:vAlign w:val="bottom"/>
          </w:tcPr>
          <w:p w14:paraId="7F7B6DDF" w14:textId="77777777" w:rsidR="0058708E" w:rsidRPr="0092476E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D32FFDE" w14:textId="77777777" w:rsidR="0058708E" w:rsidRPr="0092476E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515AE" w:rsidRPr="0092476E" w14:paraId="11DD636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D00AAF2" w14:textId="753C4E25" w:rsidR="00A515AE" w:rsidRPr="0092476E" w:rsidRDefault="00A515A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E68BE">
              <w:rPr>
                <w:rFonts w:ascii="Times New Roman" w:eastAsia="Times New Roman" w:hAnsi="Times New Roman" w:cs="Times New Roman"/>
              </w:rPr>
              <w:t>Levine, Jon</w:t>
            </w:r>
          </w:p>
        </w:tc>
        <w:tc>
          <w:tcPr>
            <w:tcW w:w="3582" w:type="dxa"/>
            <w:vAlign w:val="bottom"/>
          </w:tcPr>
          <w:p w14:paraId="2DAAEA05" w14:textId="16287FC1" w:rsidR="00A515AE" w:rsidRPr="0092476E" w:rsidRDefault="001E107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  <w:tc>
          <w:tcPr>
            <w:tcW w:w="3168" w:type="dxa"/>
            <w:vAlign w:val="bottom"/>
          </w:tcPr>
          <w:p w14:paraId="10E08F12" w14:textId="366D49DE" w:rsidR="00A515AE" w:rsidRPr="0092476E" w:rsidRDefault="001E107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EE0FE4" w:rsidRPr="0092476E" w14:paraId="0E55643C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63F68FA" w14:textId="7CF30C8A" w:rsidR="00EE0FE4" w:rsidRPr="0092476E" w:rsidRDefault="00EE0FE4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Liu, Cong</w:t>
            </w:r>
          </w:p>
        </w:tc>
        <w:tc>
          <w:tcPr>
            <w:tcW w:w="3582" w:type="dxa"/>
            <w:vAlign w:val="bottom"/>
          </w:tcPr>
          <w:p w14:paraId="19AAEE67" w14:textId="77777777" w:rsidR="00EE0FE4" w:rsidRPr="0092476E" w:rsidRDefault="00EE0F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D88A601" w14:textId="1334F38F" w:rsidR="00EE0FE4" w:rsidRPr="0092476E" w:rsidRDefault="00EE0F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E1072" w:rsidRPr="0092476E" w14:paraId="600BF4E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88EF885" w14:textId="45BE78B7" w:rsidR="001E1072" w:rsidRPr="0092476E" w:rsidRDefault="001E1072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Maggio, Dave</w:t>
            </w:r>
          </w:p>
        </w:tc>
        <w:tc>
          <w:tcPr>
            <w:tcW w:w="3582" w:type="dxa"/>
            <w:vAlign w:val="bottom"/>
          </w:tcPr>
          <w:p w14:paraId="5FE0D8E3" w14:textId="77777777" w:rsidR="001E1072" w:rsidRPr="0092476E" w:rsidRDefault="001E107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FED5CBF" w14:textId="77777777" w:rsidR="001E1072" w:rsidRPr="0092476E" w:rsidRDefault="001E107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C3517" w:rsidRPr="0092476E" w14:paraId="578D68E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72F78EE" w14:textId="4BB7015E" w:rsidR="00AC3517" w:rsidRPr="00705127" w:rsidRDefault="00AC3517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05127">
              <w:rPr>
                <w:rFonts w:ascii="Times New Roman" w:eastAsia="Times New Roman" w:hAnsi="Times New Roman" w:cs="Times New Roman"/>
              </w:rPr>
              <w:t>Mago, Nitika</w:t>
            </w:r>
          </w:p>
        </w:tc>
        <w:tc>
          <w:tcPr>
            <w:tcW w:w="3582" w:type="dxa"/>
            <w:vAlign w:val="bottom"/>
          </w:tcPr>
          <w:p w14:paraId="433EFC61" w14:textId="77777777" w:rsidR="00AC3517" w:rsidRPr="00705127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264FEBC" w14:textId="46BC5E25" w:rsidR="00AC3517" w:rsidRPr="00705127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0512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C03B6" w:rsidRPr="0092476E" w14:paraId="6C39618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3708EF6" w14:textId="70609BCA" w:rsidR="00DC03B6" w:rsidRPr="00403C21" w:rsidRDefault="00DC03B6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Manning, Brian</w:t>
            </w:r>
          </w:p>
        </w:tc>
        <w:tc>
          <w:tcPr>
            <w:tcW w:w="3582" w:type="dxa"/>
            <w:vAlign w:val="bottom"/>
          </w:tcPr>
          <w:p w14:paraId="30292618" w14:textId="77777777" w:rsidR="00DC03B6" w:rsidRPr="00403C21" w:rsidRDefault="00DC03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5A73F6F" w14:textId="45458380" w:rsidR="00DC03B6" w:rsidRPr="00403C21" w:rsidRDefault="00DC03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515AE" w:rsidRPr="0092476E" w14:paraId="77EF6AE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DEE0F63" w14:textId="36E63E1F" w:rsidR="00A515AE" w:rsidRPr="00705127" w:rsidRDefault="00A515AE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05127">
              <w:rPr>
                <w:rFonts w:ascii="Times New Roman" w:eastAsia="Times New Roman" w:hAnsi="Times New Roman" w:cs="Times New Roman"/>
              </w:rPr>
              <w:t>Matevosyan, Julia</w:t>
            </w:r>
          </w:p>
        </w:tc>
        <w:tc>
          <w:tcPr>
            <w:tcW w:w="3582" w:type="dxa"/>
            <w:vAlign w:val="bottom"/>
          </w:tcPr>
          <w:p w14:paraId="10D1304B" w14:textId="77777777" w:rsidR="00A515AE" w:rsidRPr="00705127" w:rsidRDefault="00A51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4436733B" w14:textId="39EA094C" w:rsidR="00A515AE" w:rsidRPr="00705127" w:rsidRDefault="00A51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0512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B580C" w:rsidRPr="0092476E" w14:paraId="40D33AA4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EE46D9F" w14:textId="027D723C" w:rsidR="005B580C" w:rsidRPr="00EE0FE4" w:rsidRDefault="005B580C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0FE4">
              <w:rPr>
                <w:rFonts w:ascii="Times New Roman" w:eastAsia="Times New Roman" w:hAnsi="Times New Roman" w:cs="Times New Roman"/>
              </w:rPr>
              <w:t>Matlock, Robert</w:t>
            </w:r>
          </w:p>
        </w:tc>
        <w:tc>
          <w:tcPr>
            <w:tcW w:w="3582" w:type="dxa"/>
            <w:vAlign w:val="bottom"/>
          </w:tcPr>
          <w:p w14:paraId="5C4E36F0" w14:textId="77777777" w:rsidR="005B580C" w:rsidRPr="00EE0FE4" w:rsidRDefault="005B580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F9E8EA6" w14:textId="2194144E" w:rsidR="005B580C" w:rsidRPr="00EE0FE4" w:rsidRDefault="005B580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0FE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84C8C" w:rsidRPr="0092476E" w14:paraId="7338B18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53989AA" w14:textId="4D2A66FB" w:rsidR="00984C8C" w:rsidRPr="0092476E" w:rsidRDefault="00984C8C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Moorty, Sai</w:t>
            </w:r>
          </w:p>
        </w:tc>
        <w:tc>
          <w:tcPr>
            <w:tcW w:w="3582" w:type="dxa"/>
            <w:vAlign w:val="bottom"/>
          </w:tcPr>
          <w:p w14:paraId="0B62F289" w14:textId="77777777" w:rsidR="00984C8C" w:rsidRPr="0092476E" w:rsidRDefault="00984C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DFF38F3" w14:textId="3D1DF851" w:rsidR="00984C8C" w:rsidRPr="0092476E" w:rsidRDefault="008F3A2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DC03B6" w:rsidRPr="0092476E" w14:paraId="5318144D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11EECD6" w14:textId="5DCFBB24" w:rsidR="00DC03B6" w:rsidRPr="0092476E" w:rsidRDefault="00DC03B6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Morehead, Juliana</w:t>
            </w:r>
          </w:p>
        </w:tc>
        <w:tc>
          <w:tcPr>
            <w:tcW w:w="3582" w:type="dxa"/>
            <w:vAlign w:val="bottom"/>
          </w:tcPr>
          <w:p w14:paraId="4A70B644" w14:textId="77777777" w:rsidR="00DC03B6" w:rsidRPr="0092476E" w:rsidRDefault="00DC03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10D3787" w14:textId="234A773D" w:rsidR="00DC03B6" w:rsidRPr="0092476E" w:rsidRDefault="00DC03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31647" w:rsidRPr="0092476E" w14:paraId="3808B1D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3EFDA9E" w14:textId="77777777" w:rsidR="00931647" w:rsidRPr="00705127" w:rsidRDefault="00931647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05127">
              <w:rPr>
                <w:rFonts w:ascii="Times New Roman" w:eastAsia="Times New Roman" w:hAnsi="Times New Roman" w:cs="Times New Roman"/>
              </w:rPr>
              <w:t>Moreno, Alfredo</w:t>
            </w:r>
          </w:p>
        </w:tc>
        <w:tc>
          <w:tcPr>
            <w:tcW w:w="3582" w:type="dxa"/>
            <w:vAlign w:val="bottom"/>
          </w:tcPr>
          <w:p w14:paraId="43A2B305" w14:textId="77777777" w:rsidR="00931647" w:rsidRPr="00705127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3BA9591" w14:textId="15A62F38" w:rsidR="00931647" w:rsidRPr="00705127" w:rsidRDefault="00A5081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0512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92476E" w14:paraId="6E2F626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09B80F6" w14:textId="77777777" w:rsidR="0058708E" w:rsidRPr="00403C21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Phillips, Cory</w:t>
            </w:r>
          </w:p>
        </w:tc>
        <w:tc>
          <w:tcPr>
            <w:tcW w:w="3582" w:type="dxa"/>
            <w:vAlign w:val="bottom"/>
          </w:tcPr>
          <w:p w14:paraId="28AF40E0" w14:textId="77777777" w:rsidR="0058708E" w:rsidRPr="00403C21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6588D3E" w14:textId="3AB29143" w:rsidR="0058708E" w:rsidRPr="00403C21" w:rsidRDefault="00DC03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C03B6" w:rsidRPr="0092476E" w14:paraId="2656183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F28F7AC" w14:textId="4FECE61A" w:rsidR="00DC03B6" w:rsidRPr="003D486D" w:rsidRDefault="00DC03B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D486D">
              <w:rPr>
                <w:rFonts w:ascii="Times New Roman" w:eastAsia="Times New Roman" w:hAnsi="Times New Roman" w:cs="Times New Roman"/>
              </w:rPr>
              <w:t>Prichard, Lloyd</w:t>
            </w:r>
          </w:p>
        </w:tc>
        <w:tc>
          <w:tcPr>
            <w:tcW w:w="3582" w:type="dxa"/>
            <w:vAlign w:val="bottom"/>
          </w:tcPr>
          <w:p w14:paraId="41B27699" w14:textId="77777777" w:rsidR="00DC03B6" w:rsidRPr="003D486D" w:rsidRDefault="00DC03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767CA1BF" w14:textId="4E445CA5" w:rsidR="00DC03B6" w:rsidRPr="003D486D" w:rsidRDefault="00DC03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D48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515AE" w:rsidRPr="0092476E" w14:paraId="41A2733D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20A861A" w14:textId="102BBDCF" w:rsidR="00A515AE" w:rsidRPr="0092476E" w:rsidRDefault="00A515A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Roberts, Randy</w:t>
            </w:r>
          </w:p>
        </w:tc>
        <w:tc>
          <w:tcPr>
            <w:tcW w:w="3582" w:type="dxa"/>
            <w:vAlign w:val="bottom"/>
          </w:tcPr>
          <w:p w14:paraId="68C7499E" w14:textId="77777777" w:rsidR="00A515AE" w:rsidRPr="0092476E" w:rsidRDefault="00A51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06018C1" w14:textId="7ACD32A1" w:rsidR="00A515AE" w:rsidRPr="0092476E" w:rsidRDefault="00A51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515AE" w:rsidRPr="0092476E" w14:paraId="695A3DA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D46205B" w14:textId="45FB9538" w:rsidR="00A515AE" w:rsidRPr="0092476E" w:rsidRDefault="00A515A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Rosel, Austin</w:t>
            </w:r>
          </w:p>
        </w:tc>
        <w:tc>
          <w:tcPr>
            <w:tcW w:w="3582" w:type="dxa"/>
            <w:vAlign w:val="bottom"/>
          </w:tcPr>
          <w:p w14:paraId="5653F0EA" w14:textId="77777777" w:rsidR="00A515AE" w:rsidRPr="0092476E" w:rsidRDefault="00A51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D4E2123" w14:textId="4AE8F7D3" w:rsidR="00A515AE" w:rsidRPr="0092476E" w:rsidRDefault="00A51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B7D69" w:rsidRPr="0092476E" w14:paraId="18985F3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71C9C10" w14:textId="2888C1AE" w:rsidR="007B7D69" w:rsidRPr="0092476E" w:rsidRDefault="007B7D6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Ruane, Mark</w:t>
            </w:r>
          </w:p>
        </w:tc>
        <w:tc>
          <w:tcPr>
            <w:tcW w:w="3582" w:type="dxa"/>
            <w:vAlign w:val="bottom"/>
          </w:tcPr>
          <w:p w14:paraId="3F9BE13D" w14:textId="77777777" w:rsidR="007B7D69" w:rsidRPr="0092476E" w:rsidRDefault="007B7D6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A1CA951" w14:textId="77777777" w:rsidR="007B7D69" w:rsidRPr="0092476E" w:rsidRDefault="007B7D6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D486D" w:rsidRPr="0092476E" w14:paraId="756F733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6A01794" w14:textId="4FA45282" w:rsidR="003D486D" w:rsidRPr="0092476E" w:rsidRDefault="003D486D" w:rsidP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D486D">
              <w:rPr>
                <w:rFonts w:ascii="Times New Roman" w:eastAsia="Times New Roman" w:hAnsi="Times New Roman" w:cs="Times New Roman"/>
              </w:rPr>
              <w:t>Shanks, Magie</w:t>
            </w:r>
          </w:p>
        </w:tc>
        <w:tc>
          <w:tcPr>
            <w:tcW w:w="3582" w:type="dxa"/>
            <w:vAlign w:val="bottom"/>
          </w:tcPr>
          <w:p w14:paraId="06B55D5D" w14:textId="77777777" w:rsidR="003D486D" w:rsidRPr="0092476E" w:rsidRDefault="003D486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6CB6F08" w14:textId="6DFE285B" w:rsidR="003D486D" w:rsidRPr="0092476E" w:rsidRDefault="003D486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A08BA" w:rsidRPr="0092476E" w14:paraId="72657CF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32215A7" w14:textId="3A7894B5" w:rsidR="003A08BA" w:rsidRPr="0092476E" w:rsidRDefault="003A08BA" w:rsidP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Shaw, Pam</w:t>
            </w:r>
          </w:p>
        </w:tc>
        <w:tc>
          <w:tcPr>
            <w:tcW w:w="3582" w:type="dxa"/>
            <w:vAlign w:val="bottom"/>
          </w:tcPr>
          <w:p w14:paraId="3DA57059" w14:textId="77777777" w:rsidR="003A08BA" w:rsidRPr="0092476E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ED3E784" w14:textId="7EE40B1C" w:rsidR="003A08BA" w:rsidRPr="0092476E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C03B6" w:rsidRPr="0092476E" w14:paraId="234065AC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88AB70E" w14:textId="78892A95" w:rsidR="00DC03B6" w:rsidRPr="0092476E" w:rsidRDefault="00DC03B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Smith, Nathan</w:t>
            </w:r>
          </w:p>
        </w:tc>
        <w:tc>
          <w:tcPr>
            <w:tcW w:w="3582" w:type="dxa"/>
            <w:vAlign w:val="bottom"/>
          </w:tcPr>
          <w:p w14:paraId="7C9D8E4A" w14:textId="77777777" w:rsidR="00DC03B6" w:rsidRPr="0092476E" w:rsidRDefault="00DC03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368B6FA" w14:textId="2D1C31AB" w:rsidR="00DC03B6" w:rsidRPr="0092476E" w:rsidRDefault="00DC03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6790" w:rsidRPr="0092476E" w14:paraId="14DF447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D48FC4B" w14:textId="56141E48" w:rsidR="001F6790" w:rsidRPr="0092476E" w:rsidRDefault="001F679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Stice, Clayton</w:t>
            </w:r>
          </w:p>
        </w:tc>
        <w:tc>
          <w:tcPr>
            <w:tcW w:w="3582" w:type="dxa"/>
            <w:vAlign w:val="bottom"/>
          </w:tcPr>
          <w:p w14:paraId="5403BD9C" w14:textId="77777777" w:rsidR="001F6790" w:rsidRPr="0092476E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E8DE6E2" w14:textId="5DDD3F20" w:rsidR="001F6790" w:rsidRPr="0092476E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A611C" w:rsidRPr="0092476E" w14:paraId="0F0CEFE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3F4701C" w14:textId="7E5C213E" w:rsidR="00FA611C" w:rsidRPr="00403C21" w:rsidRDefault="00FA611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Townsend, Aaron</w:t>
            </w:r>
          </w:p>
        </w:tc>
        <w:tc>
          <w:tcPr>
            <w:tcW w:w="3582" w:type="dxa"/>
            <w:vAlign w:val="bottom"/>
          </w:tcPr>
          <w:p w14:paraId="037DC708" w14:textId="77777777" w:rsidR="00FA611C" w:rsidRPr="00403C21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B491DE7" w14:textId="2F744DCC" w:rsidR="00FA611C" w:rsidRPr="00403C21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2476E" w:rsidRPr="0092476E" w14:paraId="4563750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404EC3E" w14:textId="138D7EEA" w:rsidR="0092476E" w:rsidRPr="0092476E" w:rsidRDefault="0092476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Tucker, Don</w:t>
            </w:r>
          </w:p>
        </w:tc>
        <w:tc>
          <w:tcPr>
            <w:tcW w:w="3582" w:type="dxa"/>
            <w:vAlign w:val="bottom"/>
          </w:tcPr>
          <w:p w14:paraId="0BE7D80D" w14:textId="77777777" w:rsidR="0092476E" w:rsidRPr="0092476E" w:rsidRDefault="0092476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8580FD0" w14:textId="77777777" w:rsidR="0092476E" w:rsidRPr="0092476E" w:rsidRDefault="0092476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03C21" w:rsidRPr="0092476E" w14:paraId="1D8D851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4BB0E4A" w14:textId="5938B14E" w:rsidR="00403C21" w:rsidRPr="0092476E" w:rsidRDefault="00403C2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Weaver, Eileen</w:t>
            </w:r>
          </w:p>
        </w:tc>
        <w:tc>
          <w:tcPr>
            <w:tcW w:w="3582" w:type="dxa"/>
            <w:vAlign w:val="bottom"/>
          </w:tcPr>
          <w:p w14:paraId="371FF38B" w14:textId="77777777" w:rsidR="00403C21" w:rsidRPr="0092476E" w:rsidRDefault="00403C2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FCED9FC" w14:textId="6EF6DC44" w:rsidR="00403C21" w:rsidRPr="00403C21" w:rsidRDefault="00403C2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b/>
                <w:highlight w:val="lightGray"/>
              </w:rPr>
            </w:pPr>
            <w:r w:rsidRPr="0092476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A611C" w:rsidRPr="005B580C" w14:paraId="1579961D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692E480" w14:textId="74808F1A" w:rsidR="00FA611C" w:rsidRPr="00403C21" w:rsidRDefault="00FA611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Zhang, Wen</w:t>
            </w:r>
          </w:p>
        </w:tc>
        <w:tc>
          <w:tcPr>
            <w:tcW w:w="3582" w:type="dxa"/>
            <w:vAlign w:val="bottom"/>
          </w:tcPr>
          <w:p w14:paraId="0C54E75B" w14:textId="77777777" w:rsidR="00FA611C" w:rsidRPr="00403C21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03C5445" w14:textId="02FEDDF9" w:rsidR="00FA611C" w:rsidRPr="00403C21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03C2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</w:tbl>
    <w:p w14:paraId="6F44D7DC" w14:textId="77777777" w:rsidR="001D7E76" w:rsidRPr="005B580C" w:rsidRDefault="008B65B2" w:rsidP="00EB51A0">
      <w:pPr>
        <w:pStyle w:val="NoSpacing"/>
        <w:jc w:val="both"/>
        <w:rPr>
          <w:rFonts w:ascii="Times New Roman" w:hAnsi="Times New Roman" w:cs="Times New Roman"/>
          <w:b/>
          <w:i/>
        </w:rPr>
      </w:pPr>
      <w:r w:rsidRPr="005B580C">
        <w:rPr>
          <w:rFonts w:ascii="Times New Roman" w:hAnsi="Times New Roman" w:cs="Times New Roman"/>
          <w:b/>
          <w:i/>
        </w:rPr>
        <w:tab/>
      </w:r>
    </w:p>
    <w:p w14:paraId="3F1A0424" w14:textId="77777777" w:rsidR="00953B6F" w:rsidRPr="005B580C" w:rsidRDefault="00953B6F" w:rsidP="00953B6F">
      <w:pPr>
        <w:pStyle w:val="NoSpacing"/>
        <w:jc w:val="both"/>
        <w:rPr>
          <w:rFonts w:ascii="Times New Roman" w:hAnsi="Times New Roman" w:cs="Times New Roman"/>
          <w:b/>
          <w:i/>
        </w:rPr>
      </w:pPr>
    </w:p>
    <w:p w14:paraId="641D9E3C" w14:textId="77777777" w:rsidR="00EB6CF3" w:rsidRPr="005B580C" w:rsidRDefault="00EB6CF3" w:rsidP="00EB51A0">
      <w:pPr>
        <w:pStyle w:val="NoSpacing"/>
        <w:jc w:val="both"/>
        <w:rPr>
          <w:rFonts w:ascii="Times New Roman" w:hAnsi="Times New Roman" w:cs="Times New Roman"/>
          <w:b/>
          <w:i/>
        </w:rPr>
      </w:pPr>
      <w:r w:rsidRPr="005B580C">
        <w:rPr>
          <w:rFonts w:ascii="Times New Roman" w:hAnsi="Times New Roman" w:cs="Times New Roman"/>
          <w:b/>
          <w:i/>
        </w:rPr>
        <w:t>Unless otherwise indicated, all Market Segments were present for a vote.</w:t>
      </w:r>
    </w:p>
    <w:p w14:paraId="0EA85C91" w14:textId="77777777" w:rsidR="00EB6CF3" w:rsidRPr="005B580C" w:rsidRDefault="00EB6CF3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1485876C" w14:textId="77777777" w:rsidR="00945B20" w:rsidRPr="005B580C" w:rsidRDefault="00945B20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6BF3DA39" w14:textId="77777777" w:rsidR="00EB6CF3" w:rsidRPr="005B580C" w:rsidRDefault="00EB6CF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5B580C">
        <w:rPr>
          <w:rFonts w:ascii="Times New Roman" w:hAnsi="Times New Roman" w:cs="Times New Roman"/>
          <w:u w:val="single"/>
        </w:rPr>
        <w:t>Antitrust Admonition</w:t>
      </w:r>
    </w:p>
    <w:p w14:paraId="0507BBB7" w14:textId="1D4DE01B" w:rsidR="00EB6CF3" w:rsidRPr="005B580C" w:rsidRDefault="005B580C" w:rsidP="00EB51A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David Kee</w:t>
      </w:r>
      <w:r w:rsidR="00A756B3" w:rsidRPr="005B580C">
        <w:rPr>
          <w:rFonts w:ascii="Times New Roman" w:hAnsi="Times New Roman" w:cs="Times New Roman"/>
        </w:rPr>
        <w:t xml:space="preserve"> </w:t>
      </w:r>
      <w:r w:rsidR="00EB6CF3" w:rsidRPr="005B580C">
        <w:rPr>
          <w:rFonts w:ascii="Times New Roman" w:hAnsi="Times New Roman" w:cs="Times New Roman"/>
        </w:rPr>
        <w:t xml:space="preserve">directed attention to the Antitrust Admonition, which was displayed. </w:t>
      </w:r>
    </w:p>
    <w:p w14:paraId="14B90A77" w14:textId="77777777" w:rsidR="004C2A2C" w:rsidRPr="0081425E" w:rsidRDefault="004C2A2C" w:rsidP="00EB51A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154A0199" w14:textId="77777777" w:rsidR="009A7172" w:rsidRPr="0081425E" w:rsidRDefault="009A7172" w:rsidP="00EB51A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54765ACC" w14:textId="77777777" w:rsidR="00EB6CF3" w:rsidRPr="00C85F83" w:rsidRDefault="00EB6CF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85F83">
        <w:rPr>
          <w:rFonts w:ascii="Times New Roman" w:hAnsi="Times New Roman" w:cs="Times New Roman"/>
          <w:u w:val="single"/>
        </w:rPr>
        <w:t>Agenda Review</w:t>
      </w:r>
    </w:p>
    <w:p w14:paraId="43DB9D94" w14:textId="02268339" w:rsidR="00820C33" w:rsidRPr="00C85F83" w:rsidRDefault="00B8132B" w:rsidP="00AF3C7F">
      <w:pPr>
        <w:pStyle w:val="NoSpacing"/>
        <w:jc w:val="both"/>
        <w:rPr>
          <w:rFonts w:ascii="Times New Roman" w:hAnsi="Times New Roman" w:cs="Times New Roman"/>
        </w:rPr>
      </w:pPr>
      <w:r w:rsidRPr="00C85F83">
        <w:rPr>
          <w:rFonts w:ascii="Times New Roman" w:hAnsi="Times New Roman" w:cs="Times New Roman"/>
        </w:rPr>
        <w:t xml:space="preserve">There were no changes to the agenda.  </w:t>
      </w:r>
    </w:p>
    <w:p w14:paraId="59C31F47" w14:textId="77777777" w:rsidR="004B217E" w:rsidRPr="00C85F83" w:rsidRDefault="004B217E" w:rsidP="00AF3C7F">
      <w:pPr>
        <w:pStyle w:val="NoSpacing"/>
        <w:jc w:val="both"/>
        <w:rPr>
          <w:rFonts w:ascii="Times New Roman" w:hAnsi="Times New Roman" w:cs="Times New Roman"/>
        </w:rPr>
      </w:pPr>
    </w:p>
    <w:p w14:paraId="3376F01B" w14:textId="77777777" w:rsidR="0050442B" w:rsidRPr="0081425E" w:rsidRDefault="0050442B" w:rsidP="00AF3C7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67884E8" w14:textId="1FF92115" w:rsidR="00EB6CF3" w:rsidRPr="00C85F83" w:rsidRDefault="0050442B" w:rsidP="00EB51A0">
      <w:pPr>
        <w:pStyle w:val="NoSpacing"/>
        <w:jc w:val="both"/>
        <w:rPr>
          <w:rFonts w:ascii="Times New Roman" w:hAnsi="Times New Roman"/>
          <w:u w:val="single"/>
        </w:rPr>
      </w:pPr>
      <w:r w:rsidRPr="00C85F83">
        <w:rPr>
          <w:rFonts w:ascii="Times New Roman" w:hAnsi="Times New Roman" w:cs="Times New Roman"/>
          <w:u w:val="single"/>
        </w:rPr>
        <w:t>A</w:t>
      </w:r>
      <w:r w:rsidR="00EB6CF3" w:rsidRPr="00C85F83">
        <w:rPr>
          <w:rFonts w:ascii="Times New Roman" w:hAnsi="Times New Roman" w:cs="Times New Roman"/>
          <w:u w:val="single"/>
        </w:rPr>
        <w:t xml:space="preserve">pproval of WMS Meeting Minutes </w:t>
      </w:r>
      <w:r w:rsidR="00C96B32" w:rsidRPr="00C85F83">
        <w:rPr>
          <w:rFonts w:ascii="Times New Roman" w:hAnsi="Times New Roman"/>
          <w:u w:val="single"/>
        </w:rPr>
        <w:t>(see Key Documents)</w:t>
      </w:r>
      <w:r w:rsidR="00C96B32" w:rsidRPr="00C85F83">
        <w:rPr>
          <w:rStyle w:val="FootnoteReference"/>
          <w:rFonts w:ascii="Times New Roman" w:hAnsi="Times New Roman"/>
          <w:u w:val="single"/>
        </w:rPr>
        <w:footnoteReference w:id="1"/>
      </w:r>
    </w:p>
    <w:p w14:paraId="488F7B1E" w14:textId="5CF7C3CE" w:rsidR="00EB6CF3" w:rsidRPr="00C85F83" w:rsidRDefault="00C85F83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C85F83">
        <w:rPr>
          <w:rFonts w:ascii="Times New Roman" w:hAnsi="Times New Roman" w:cs="Times New Roman"/>
          <w:i/>
        </w:rPr>
        <w:t xml:space="preserve">January </w:t>
      </w:r>
      <w:r w:rsidR="008169B5">
        <w:rPr>
          <w:rFonts w:ascii="Times New Roman" w:hAnsi="Times New Roman" w:cs="Times New Roman"/>
          <w:i/>
        </w:rPr>
        <w:t>31</w:t>
      </w:r>
      <w:r w:rsidRPr="00C85F83">
        <w:rPr>
          <w:rFonts w:ascii="Times New Roman" w:hAnsi="Times New Roman" w:cs="Times New Roman"/>
          <w:i/>
        </w:rPr>
        <w:t xml:space="preserve">, </w:t>
      </w:r>
      <w:r w:rsidR="00385D71" w:rsidRPr="00C85F83">
        <w:rPr>
          <w:rFonts w:ascii="Times New Roman" w:hAnsi="Times New Roman" w:cs="Times New Roman"/>
          <w:i/>
        </w:rPr>
        <w:t>201</w:t>
      </w:r>
      <w:r w:rsidRPr="00C85F83">
        <w:rPr>
          <w:rFonts w:ascii="Times New Roman" w:hAnsi="Times New Roman" w:cs="Times New Roman"/>
          <w:i/>
        </w:rPr>
        <w:t>8</w:t>
      </w:r>
    </w:p>
    <w:p w14:paraId="79B18DBA" w14:textId="49831DA6" w:rsidR="00726EE5" w:rsidRDefault="008169B5" w:rsidP="007E6DC2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Diana Coleman </w:t>
      </w:r>
      <w:r w:rsidR="00726EE5" w:rsidRPr="007E6DC2">
        <w:rPr>
          <w:rFonts w:ascii="Times New Roman" w:hAnsi="Times New Roman" w:cs="Times New Roman"/>
          <w:b/>
        </w:rPr>
        <w:t xml:space="preserve">moved to approve the </w:t>
      </w:r>
      <w:r w:rsidR="00C85F83" w:rsidRPr="007E6DC2">
        <w:rPr>
          <w:rFonts w:ascii="Times New Roman" w:hAnsi="Times New Roman" w:cs="Times New Roman"/>
          <w:b/>
        </w:rPr>
        <w:t xml:space="preserve">January </w:t>
      </w:r>
      <w:r>
        <w:rPr>
          <w:rFonts w:ascii="Times New Roman" w:hAnsi="Times New Roman" w:cs="Times New Roman"/>
          <w:b/>
        </w:rPr>
        <w:t>3</w:t>
      </w:r>
      <w:r w:rsidR="00C85F83" w:rsidRPr="007E6DC2">
        <w:rPr>
          <w:rFonts w:ascii="Times New Roman" w:hAnsi="Times New Roman" w:cs="Times New Roman"/>
          <w:b/>
        </w:rPr>
        <w:t xml:space="preserve">1, 2018 </w:t>
      </w:r>
      <w:r w:rsidR="00726EE5" w:rsidRPr="007E6DC2">
        <w:rPr>
          <w:rFonts w:ascii="Times New Roman" w:hAnsi="Times New Roman" w:cs="Times New Roman"/>
          <w:b/>
        </w:rPr>
        <w:t xml:space="preserve">WMS meeting minutes as submitted.  </w:t>
      </w:r>
      <w:r w:rsidR="00C85F83" w:rsidRPr="007E6DC2">
        <w:rPr>
          <w:rFonts w:ascii="Times New Roman" w:hAnsi="Times New Roman" w:cs="Times New Roman"/>
          <w:b/>
        </w:rPr>
        <w:t xml:space="preserve">Clif Lange </w:t>
      </w:r>
      <w:r w:rsidR="00726EE5" w:rsidRPr="007E6DC2">
        <w:rPr>
          <w:rFonts w:ascii="Times New Roman" w:hAnsi="Times New Roman" w:cs="Times New Roman"/>
          <w:b/>
        </w:rPr>
        <w:t>seconded the motion.  The motion carried unanimously.</w:t>
      </w:r>
    </w:p>
    <w:p w14:paraId="70E9D6AA" w14:textId="77777777" w:rsidR="005E1D4E" w:rsidRDefault="005E1D4E" w:rsidP="007E6DC2">
      <w:pPr>
        <w:pStyle w:val="NoSpacing"/>
        <w:jc w:val="both"/>
        <w:rPr>
          <w:rFonts w:ascii="Times New Roman" w:hAnsi="Times New Roman" w:cs="Times New Roman"/>
          <w:b/>
        </w:rPr>
      </w:pPr>
    </w:p>
    <w:p w14:paraId="2CCD00A6" w14:textId="77777777" w:rsidR="00FC17FE" w:rsidRPr="007E6DC2" w:rsidRDefault="00FC17FE" w:rsidP="007E6DC2">
      <w:pPr>
        <w:pStyle w:val="NoSpacing"/>
        <w:jc w:val="both"/>
        <w:rPr>
          <w:rFonts w:ascii="Times New Roman" w:hAnsi="Times New Roman" w:cs="Times New Roman"/>
          <w:b/>
        </w:rPr>
      </w:pPr>
    </w:p>
    <w:p w14:paraId="21EC9339" w14:textId="14CF4503" w:rsidR="005E1D4E" w:rsidRPr="00215C00" w:rsidRDefault="007A0397" w:rsidP="007A039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215C00">
        <w:rPr>
          <w:rFonts w:ascii="Times New Roman" w:hAnsi="Times New Roman" w:cs="Times New Roman"/>
          <w:u w:val="single"/>
        </w:rPr>
        <w:t>Technical Advisory Committee (TAC) Update and Assignments</w:t>
      </w:r>
      <w:r w:rsidR="00C93754" w:rsidRPr="00215C00">
        <w:rPr>
          <w:rFonts w:ascii="Times New Roman" w:hAnsi="Times New Roman" w:cs="Times New Roman"/>
          <w:u w:val="single"/>
        </w:rPr>
        <w:t xml:space="preserve"> </w:t>
      </w:r>
    </w:p>
    <w:p w14:paraId="64F4DF15" w14:textId="7365B8C3" w:rsidR="002B27DE" w:rsidRPr="00F4339C" w:rsidRDefault="002B27DE" w:rsidP="007E6DC2">
      <w:pPr>
        <w:pStyle w:val="NoSpacing"/>
        <w:jc w:val="both"/>
        <w:rPr>
          <w:rFonts w:ascii="Times New Roman" w:hAnsi="Times New Roman" w:cs="Times New Roman"/>
        </w:rPr>
      </w:pPr>
      <w:r w:rsidRPr="00F4339C">
        <w:rPr>
          <w:rFonts w:ascii="Times New Roman" w:hAnsi="Times New Roman" w:cs="Times New Roman"/>
        </w:rPr>
        <w:t>Mr. Kee reviewed the disposi</w:t>
      </w:r>
      <w:r w:rsidR="002948C9" w:rsidRPr="00F4339C">
        <w:rPr>
          <w:rFonts w:ascii="Times New Roman" w:hAnsi="Times New Roman" w:cs="Times New Roman"/>
        </w:rPr>
        <w:t xml:space="preserve">tion of items considered at the </w:t>
      </w:r>
      <w:r w:rsidR="0024234C" w:rsidRPr="00F4339C">
        <w:rPr>
          <w:rFonts w:ascii="Times New Roman" w:hAnsi="Times New Roman" w:cs="Times New Roman"/>
        </w:rPr>
        <w:t xml:space="preserve">February 22, </w:t>
      </w:r>
      <w:r w:rsidR="00215C00" w:rsidRPr="00F4339C">
        <w:rPr>
          <w:rFonts w:ascii="Times New Roman" w:hAnsi="Times New Roman" w:cs="Times New Roman"/>
        </w:rPr>
        <w:t xml:space="preserve">2018 </w:t>
      </w:r>
      <w:r w:rsidRPr="00F4339C">
        <w:rPr>
          <w:rFonts w:ascii="Times New Roman" w:hAnsi="Times New Roman" w:cs="Times New Roman"/>
        </w:rPr>
        <w:t xml:space="preserve">TAC meeting. </w:t>
      </w:r>
      <w:r w:rsidR="00F4339C" w:rsidRPr="00F4339C">
        <w:rPr>
          <w:rFonts w:ascii="Times New Roman" w:hAnsi="Times New Roman" w:cs="Times New Roman"/>
        </w:rPr>
        <w:t xml:space="preserve"> Mr. Kee provided an update on </w:t>
      </w:r>
      <w:r w:rsidR="00BD0099">
        <w:rPr>
          <w:rFonts w:ascii="Times New Roman" w:hAnsi="Times New Roman" w:cs="Times New Roman"/>
        </w:rPr>
        <w:t>subcommittee restructuring</w:t>
      </w:r>
      <w:r w:rsidR="00F4339C" w:rsidRPr="00F4339C">
        <w:rPr>
          <w:rFonts w:ascii="Times New Roman" w:hAnsi="Times New Roman" w:cs="Times New Roman"/>
        </w:rPr>
        <w:t xml:space="preserve">, stated that moving wholesale market settlements is still being considered, and encouraged Market Participants to attend the March 5, 2018 TAC Subcommittee Restructuring Task Force </w:t>
      </w:r>
      <w:r w:rsidR="00BD0099">
        <w:rPr>
          <w:rFonts w:ascii="Times New Roman" w:hAnsi="Times New Roman" w:cs="Times New Roman"/>
        </w:rPr>
        <w:t>m</w:t>
      </w:r>
      <w:r w:rsidR="00F4339C" w:rsidRPr="00F4339C">
        <w:rPr>
          <w:rFonts w:ascii="Times New Roman" w:hAnsi="Times New Roman" w:cs="Times New Roman"/>
        </w:rPr>
        <w:t xml:space="preserve">eeting.  </w:t>
      </w:r>
    </w:p>
    <w:p w14:paraId="6C6091A8" w14:textId="77777777" w:rsidR="00A41D58" w:rsidRPr="00F4339C" w:rsidRDefault="00A41D58" w:rsidP="00AE64B8">
      <w:pPr>
        <w:pStyle w:val="NoSpacing"/>
        <w:jc w:val="both"/>
        <w:rPr>
          <w:rFonts w:ascii="Times New Roman" w:hAnsi="Times New Roman" w:cs="Times New Roman"/>
        </w:rPr>
      </w:pPr>
    </w:p>
    <w:p w14:paraId="00B4A826" w14:textId="77777777" w:rsidR="00F4339C" w:rsidRDefault="00F4339C" w:rsidP="00AE64B8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7C2B66FE" w14:textId="006B3462" w:rsidR="00B16F79" w:rsidRPr="002F7FCF" w:rsidRDefault="00B16F79" w:rsidP="00B16F7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2F7FCF">
        <w:rPr>
          <w:rFonts w:ascii="Times New Roman" w:hAnsi="Times New Roman" w:cs="Times New Roman"/>
          <w:u w:val="single"/>
        </w:rPr>
        <w:t>Review Open Action Items/2017 WMS Goals</w:t>
      </w:r>
      <w:r w:rsidR="00F13904">
        <w:rPr>
          <w:rFonts w:ascii="Times New Roman" w:hAnsi="Times New Roman" w:cs="Times New Roman"/>
          <w:u w:val="single"/>
        </w:rPr>
        <w:t xml:space="preserve"> (see Key Documents)</w:t>
      </w:r>
    </w:p>
    <w:p w14:paraId="43B9D279" w14:textId="179A79AE" w:rsidR="003C385A" w:rsidRPr="003C385A" w:rsidRDefault="003C385A" w:rsidP="00AE64B8">
      <w:pPr>
        <w:pStyle w:val="NoSpacing"/>
        <w:jc w:val="both"/>
        <w:rPr>
          <w:rFonts w:ascii="Times New Roman" w:hAnsi="Times New Roman" w:cs="Times New Roman"/>
        </w:rPr>
      </w:pPr>
      <w:r w:rsidRPr="003C385A">
        <w:rPr>
          <w:rFonts w:ascii="Times New Roman" w:hAnsi="Times New Roman" w:cs="Times New Roman"/>
        </w:rPr>
        <w:t xml:space="preserve">Market Participants </w:t>
      </w:r>
      <w:r w:rsidR="001F752D">
        <w:rPr>
          <w:rFonts w:ascii="Times New Roman" w:hAnsi="Times New Roman" w:cs="Times New Roman"/>
        </w:rPr>
        <w:t xml:space="preserve">reviewed the </w:t>
      </w:r>
      <w:r w:rsidRPr="003C385A">
        <w:rPr>
          <w:rFonts w:ascii="Times New Roman" w:hAnsi="Times New Roman" w:cs="Times New Roman"/>
        </w:rPr>
        <w:t xml:space="preserve">proposed changes to the </w:t>
      </w:r>
      <w:r w:rsidR="00864442" w:rsidRPr="003C385A">
        <w:rPr>
          <w:rFonts w:ascii="Times New Roman" w:hAnsi="Times New Roman" w:cs="Times New Roman"/>
        </w:rPr>
        <w:t>Open Action Items list</w:t>
      </w:r>
      <w:r w:rsidR="001F752D">
        <w:rPr>
          <w:rFonts w:ascii="Times New Roman" w:hAnsi="Times New Roman" w:cs="Times New Roman"/>
        </w:rPr>
        <w:t xml:space="preserve">.  Mr. </w:t>
      </w:r>
      <w:r w:rsidR="00A82A0F">
        <w:rPr>
          <w:rFonts w:ascii="Times New Roman" w:hAnsi="Times New Roman" w:cs="Times New Roman"/>
        </w:rPr>
        <w:t>Kee requested the Open Action Items list be updated as submitted</w:t>
      </w:r>
      <w:r w:rsidR="009A2F12">
        <w:rPr>
          <w:rFonts w:ascii="Times New Roman" w:hAnsi="Times New Roman" w:cs="Times New Roman"/>
        </w:rPr>
        <w:t xml:space="preserve">.  Mr. Kee further requested </w:t>
      </w:r>
      <w:r w:rsidR="00423C6C">
        <w:rPr>
          <w:rFonts w:ascii="Times New Roman" w:hAnsi="Times New Roman" w:cs="Times New Roman"/>
        </w:rPr>
        <w:t xml:space="preserve">the </w:t>
      </w:r>
      <w:r w:rsidR="009A2F12" w:rsidRPr="009A2F12">
        <w:rPr>
          <w:rFonts w:ascii="Times New Roman" w:hAnsi="Times New Roman" w:cs="Times New Roman"/>
        </w:rPr>
        <w:t>Qualified Scheduling Entity (QSE) Managers Working Group (QMWG)</w:t>
      </w:r>
      <w:r w:rsidR="00423C6C">
        <w:rPr>
          <w:rFonts w:ascii="Times New Roman" w:hAnsi="Times New Roman" w:cs="Times New Roman"/>
        </w:rPr>
        <w:t xml:space="preserve"> review the issue</w:t>
      </w:r>
      <w:r w:rsidR="00937DAF">
        <w:rPr>
          <w:rFonts w:ascii="Times New Roman" w:hAnsi="Times New Roman" w:cs="Times New Roman"/>
        </w:rPr>
        <w:t>s</w:t>
      </w:r>
      <w:r w:rsidR="00423C6C">
        <w:rPr>
          <w:rFonts w:ascii="Times New Roman" w:hAnsi="Times New Roman" w:cs="Times New Roman"/>
        </w:rPr>
        <w:t xml:space="preserve"> of price suppression caused by testing and the need for updating the Reliability Deployment Price Adder.  </w:t>
      </w:r>
    </w:p>
    <w:p w14:paraId="1A8A2A2E" w14:textId="77777777" w:rsidR="003C385A" w:rsidRPr="003C385A" w:rsidRDefault="003C385A" w:rsidP="00AE64B8">
      <w:pPr>
        <w:pStyle w:val="NoSpacing"/>
        <w:jc w:val="both"/>
        <w:rPr>
          <w:rFonts w:ascii="Times New Roman" w:hAnsi="Times New Roman" w:cs="Times New Roman"/>
        </w:rPr>
      </w:pPr>
    </w:p>
    <w:p w14:paraId="304D014B" w14:textId="77777777" w:rsidR="00836F3C" w:rsidRPr="0065023B" w:rsidRDefault="00836F3C" w:rsidP="00AE64B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218AF396" w14:textId="2BC5523E" w:rsidR="00B16F79" w:rsidRPr="002F7FCF" w:rsidRDefault="00B16F79" w:rsidP="00AE64B8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2F7FCF">
        <w:rPr>
          <w:rFonts w:ascii="Times New Roman" w:hAnsi="Times New Roman" w:cs="Times New Roman"/>
          <w:u w:val="single"/>
        </w:rPr>
        <w:t>2018 WMS Goals</w:t>
      </w:r>
      <w:r w:rsidR="00F13904">
        <w:rPr>
          <w:rFonts w:ascii="Times New Roman" w:hAnsi="Times New Roman" w:cs="Times New Roman"/>
          <w:u w:val="single"/>
        </w:rPr>
        <w:t xml:space="preserve"> (see Key Documents)</w:t>
      </w:r>
    </w:p>
    <w:p w14:paraId="591B8DE8" w14:textId="17E7F0E9" w:rsidR="00937DAF" w:rsidRPr="00DB64B0" w:rsidRDefault="00937DAF" w:rsidP="00AE64B8">
      <w:pPr>
        <w:pStyle w:val="NoSpacing"/>
        <w:jc w:val="both"/>
        <w:rPr>
          <w:rFonts w:ascii="Times New Roman" w:hAnsi="Times New Roman" w:cs="Times New Roman"/>
        </w:rPr>
      </w:pPr>
      <w:r w:rsidRPr="00937DAF">
        <w:rPr>
          <w:rFonts w:ascii="Times New Roman" w:hAnsi="Times New Roman" w:cs="Times New Roman"/>
        </w:rPr>
        <w:t xml:space="preserve">Market Participants reviewed the draft 2018 </w:t>
      </w:r>
      <w:r w:rsidR="00BD0099">
        <w:rPr>
          <w:rFonts w:ascii="Times New Roman" w:hAnsi="Times New Roman" w:cs="Times New Roman"/>
        </w:rPr>
        <w:t xml:space="preserve">WMS </w:t>
      </w:r>
      <w:r w:rsidR="00BE7219">
        <w:rPr>
          <w:rFonts w:ascii="Times New Roman" w:hAnsi="Times New Roman" w:cs="Times New Roman"/>
        </w:rPr>
        <w:t>G</w:t>
      </w:r>
      <w:r w:rsidRPr="00937DAF">
        <w:rPr>
          <w:rFonts w:ascii="Times New Roman" w:hAnsi="Times New Roman" w:cs="Times New Roman"/>
        </w:rPr>
        <w:t xml:space="preserve">oals and offered </w:t>
      </w:r>
      <w:r w:rsidRPr="00DB64B0">
        <w:rPr>
          <w:rFonts w:ascii="Times New Roman" w:hAnsi="Times New Roman" w:cs="Times New Roman"/>
        </w:rPr>
        <w:t xml:space="preserve">additional revisions.  </w:t>
      </w:r>
    </w:p>
    <w:p w14:paraId="111FDEEA" w14:textId="77777777" w:rsidR="00937DAF" w:rsidRPr="00DB64B0" w:rsidRDefault="00937DAF" w:rsidP="00AE64B8">
      <w:pPr>
        <w:pStyle w:val="NoSpacing"/>
        <w:jc w:val="both"/>
        <w:rPr>
          <w:rFonts w:ascii="Times New Roman" w:hAnsi="Times New Roman" w:cs="Times New Roman"/>
        </w:rPr>
      </w:pPr>
    </w:p>
    <w:p w14:paraId="2E414A7D" w14:textId="56BDBCF5" w:rsidR="00937DAF" w:rsidRPr="00AC2C2F" w:rsidRDefault="00937DAF" w:rsidP="00937DA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B64B0">
        <w:rPr>
          <w:rFonts w:ascii="Times New Roman" w:hAnsi="Times New Roman" w:cs="Times New Roman"/>
          <w:b/>
        </w:rPr>
        <w:t>M</w:t>
      </w:r>
      <w:r w:rsidR="008A3699" w:rsidRPr="00DB64B0">
        <w:rPr>
          <w:rFonts w:ascii="Times New Roman" w:hAnsi="Times New Roman" w:cs="Times New Roman"/>
          <w:b/>
        </w:rPr>
        <w:t>s. Coleman m</w:t>
      </w:r>
      <w:r w:rsidRPr="00DB64B0">
        <w:rPr>
          <w:rFonts w:ascii="Times New Roman" w:hAnsi="Times New Roman" w:cs="Times New Roman"/>
          <w:b/>
        </w:rPr>
        <w:t>oved to approve the 201</w:t>
      </w:r>
      <w:r w:rsidR="008A3699" w:rsidRPr="00DB64B0">
        <w:rPr>
          <w:rFonts w:ascii="Times New Roman" w:hAnsi="Times New Roman" w:cs="Times New Roman"/>
          <w:b/>
        </w:rPr>
        <w:t>8</w:t>
      </w:r>
      <w:r w:rsidRPr="00DB64B0">
        <w:rPr>
          <w:rFonts w:ascii="Times New Roman" w:hAnsi="Times New Roman" w:cs="Times New Roman"/>
          <w:b/>
        </w:rPr>
        <w:t xml:space="preserve"> WMS </w:t>
      </w:r>
      <w:r w:rsidR="00BE7219">
        <w:rPr>
          <w:rFonts w:ascii="Times New Roman" w:hAnsi="Times New Roman" w:cs="Times New Roman"/>
          <w:b/>
        </w:rPr>
        <w:t>G</w:t>
      </w:r>
      <w:r w:rsidRPr="00DB64B0">
        <w:rPr>
          <w:rFonts w:ascii="Times New Roman" w:hAnsi="Times New Roman" w:cs="Times New Roman"/>
          <w:b/>
        </w:rPr>
        <w:t xml:space="preserve">oals as revised by WMS.  </w:t>
      </w:r>
      <w:r w:rsidR="008A3699" w:rsidRPr="00DB64B0">
        <w:rPr>
          <w:rFonts w:ascii="Times New Roman" w:hAnsi="Times New Roman" w:cs="Times New Roman"/>
          <w:b/>
        </w:rPr>
        <w:t xml:space="preserve">Clayton Greer </w:t>
      </w:r>
      <w:r w:rsidRPr="00DB64B0">
        <w:rPr>
          <w:rFonts w:ascii="Times New Roman" w:hAnsi="Times New Roman" w:cs="Times New Roman"/>
          <w:b/>
        </w:rPr>
        <w:t>seconded the motion.  The motion carried unanimously.</w:t>
      </w:r>
      <w:r w:rsidR="00692483">
        <w:rPr>
          <w:rFonts w:ascii="Times New Roman" w:hAnsi="Times New Roman" w:cs="Times New Roman"/>
          <w:b/>
        </w:rPr>
        <w:t xml:space="preserve"> </w:t>
      </w:r>
    </w:p>
    <w:p w14:paraId="7F451D46" w14:textId="77777777" w:rsidR="00B16F79" w:rsidRPr="0065023B" w:rsidRDefault="00B16F79" w:rsidP="00AE64B8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1537634E" w14:textId="77777777" w:rsidR="00836F3C" w:rsidRPr="002F7FCF" w:rsidRDefault="00836F3C" w:rsidP="00AE64B8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2C8AC6F3" w14:textId="235776B5" w:rsidR="00BC00C0" w:rsidRPr="002F7FCF" w:rsidRDefault="00BC00C0" w:rsidP="00CB76AE">
      <w:pPr>
        <w:pStyle w:val="NoSpacing"/>
        <w:rPr>
          <w:rFonts w:ascii="Times New Roman" w:hAnsi="Times New Roman" w:cs="Times New Roman"/>
          <w:u w:val="single"/>
        </w:rPr>
      </w:pPr>
      <w:r w:rsidRPr="002F7FCF">
        <w:rPr>
          <w:rFonts w:ascii="Times New Roman" w:hAnsi="Times New Roman" w:cs="Times New Roman"/>
          <w:u w:val="single"/>
        </w:rPr>
        <w:t>ER</w:t>
      </w:r>
      <w:r w:rsidR="00135CBB" w:rsidRPr="002F7FCF">
        <w:rPr>
          <w:rFonts w:ascii="Times New Roman" w:hAnsi="Times New Roman" w:cs="Times New Roman"/>
          <w:u w:val="single"/>
        </w:rPr>
        <w:t>COT Operations and Market Items (see Key Documents)</w:t>
      </w:r>
    </w:p>
    <w:p w14:paraId="42F0A0B6" w14:textId="15ACC9A4" w:rsidR="002F7FCF" w:rsidRDefault="002F7FCF" w:rsidP="00B16F79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2F7FCF">
        <w:rPr>
          <w:rFonts w:ascii="Times New Roman" w:hAnsi="Times New Roman" w:cs="Times New Roman"/>
          <w:i/>
        </w:rPr>
        <w:t>Annual update to the Congestion Revenue Right (CRR) Activity Calendar</w:t>
      </w:r>
    </w:p>
    <w:p w14:paraId="58187F30" w14:textId="53C42BB4" w:rsidR="002F7FCF" w:rsidRPr="00DB64B0" w:rsidRDefault="00DB64B0" w:rsidP="00B16F79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Donald House reviewed the </w:t>
      </w:r>
      <w:r w:rsidR="00B4342B">
        <w:rPr>
          <w:rFonts w:ascii="Times New Roman" w:hAnsi="Times New Roman" w:cs="Times New Roman"/>
        </w:rPr>
        <w:t xml:space="preserve">WMS approval process and ERCOT posting requirements </w:t>
      </w:r>
      <w:r w:rsidR="00580786">
        <w:rPr>
          <w:rFonts w:ascii="Times New Roman" w:hAnsi="Times New Roman" w:cs="Times New Roman"/>
        </w:rPr>
        <w:t>following implementation of Nodal</w:t>
      </w:r>
      <w:r w:rsidR="00B64908">
        <w:rPr>
          <w:rFonts w:ascii="Times New Roman" w:hAnsi="Times New Roman" w:cs="Times New Roman"/>
        </w:rPr>
        <w:t xml:space="preserve"> Protocol Revision Request (NPRR) 852, CRR Activity Calendar Approval Process</w:t>
      </w:r>
      <w:r w:rsidR="009E44ED">
        <w:rPr>
          <w:rFonts w:ascii="Times New Roman" w:hAnsi="Times New Roman" w:cs="Times New Roman"/>
        </w:rPr>
        <w:t xml:space="preserve">, </w:t>
      </w:r>
      <w:r w:rsidR="00B4342B">
        <w:rPr>
          <w:rFonts w:ascii="Times New Roman" w:hAnsi="Times New Roman" w:cs="Times New Roman"/>
        </w:rPr>
        <w:t xml:space="preserve">and presented the </w:t>
      </w:r>
      <w:r w:rsidR="00B64908">
        <w:rPr>
          <w:rFonts w:ascii="Times New Roman" w:hAnsi="Times New Roman" w:cs="Times New Roman"/>
        </w:rPr>
        <w:t xml:space="preserve">proposed updates to the </w:t>
      </w:r>
      <w:r w:rsidR="00B4342B">
        <w:rPr>
          <w:rFonts w:ascii="Times New Roman" w:hAnsi="Times New Roman" w:cs="Times New Roman"/>
        </w:rPr>
        <w:t xml:space="preserve">CRR Activity Calendar.  </w:t>
      </w:r>
    </w:p>
    <w:p w14:paraId="01AD88EE" w14:textId="77777777" w:rsidR="00D87E8F" w:rsidRDefault="00D87E8F" w:rsidP="00B16F79">
      <w:pPr>
        <w:pStyle w:val="NoSpacing"/>
        <w:jc w:val="both"/>
        <w:rPr>
          <w:rFonts w:ascii="Times New Roman" w:hAnsi="Times New Roman" w:cs="Times New Roman"/>
          <w:i/>
        </w:rPr>
      </w:pPr>
    </w:p>
    <w:p w14:paraId="4CDFE0EC" w14:textId="77777777" w:rsidR="006A04CF" w:rsidRPr="00AC2C2F" w:rsidRDefault="00B4342B" w:rsidP="006A04C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A04CF">
        <w:rPr>
          <w:rFonts w:ascii="Times New Roman" w:hAnsi="Times New Roman" w:cs="Times New Roman"/>
          <w:b/>
        </w:rPr>
        <w:t xml:space="preserve">Mr. Greer moved to approve </w:t>
      </w:r>
      <w:r w:rsidR="006A04CF" w:rsidRPr="006A04CF">
        <w:rPr>
          <w:rFonts w:ascii="Times New Roman" w:hAnsi="Times New Roman" w:cs="Times New Roman"/>
          <w:b/>
        </w:rPr>
        <w:t xml:space="preserve">updates to the CRR Activity Calendar as recommended by ERCOT. </w:t>
      </w:r>
      <w:r w:rsidRPr="006A04CF">
        <w:rPr>
          <w:rFonts w:ascii="Times New Roman" w:hAnsi="Times New Roman" w:cs="Times New Roman"/>
          <w:b/>
        </w:rPr>
        <w:t xml:space="preserve"> </w:t>
      </w:r>
      <w:r w:rsidR="006A04CF">
        <w:rPr>
          <w:rFonts w:ascii="Times New Roman" w:hAnsi="Times New Roman" w:cs="Times New Roman"/>
          <w:b/>
        </w:rPr>
        <w:t xml:space="preserve">Marty Downey seconded the motion.  </w:t>
      </w:r>
      <w:r w:rsidR="006A04CF" w:rsidRPr="00DB64B0">
        <w:rPr>
          <w:rFonts w:ascii="Times New Roman" w:hAnsi="Times New Roman" w:cs="Times New Roman"/>
          <w:b/>
        </w:rPr>
        <w:t>The motion carried unanimously.</w:t>
      </w:r>
    </w:p>
    <w:p w14:paraId="3DD80188" w14:textId="3EC64819" w:rsidR="00B4342B" w:rsidRPr="006A04CF" w:rsidRDefault="00B4342B" w:rsidP="006A04C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4524AAC" w14:textId="128EF67A" w:rsidR="002F7FCF" w:rsidRPr="008F74A4" w:rsidRDefault="002F7FCF" w:rsidP="00B16F79">
      <w:pPr>
        <w:pStyle w:val="NoSpacing"/>
        <w:jc w:val="both"/>
        <w:rPr>
          <w:rFonts w:ascii="Times New Roman" w:hAnsi="Times New Roman" w:cs="Times New Roman"/>
          <w:i/>
        </w:rPr>
      </w:pPr>
      <w:r w:rsidRPr="008F74A4">
        <w:rPr>
          <w:rFonts w:ascii="Times New Roman" w:hAnsi="Times New Roman" w:cs="Times New Roman"/>
          <w:i/>
        </w:rPr>
        <w:t>NPRR461, Energy Storage Settlements Consistent With PUCT Project 39917</w:t>
      </w:r>
    </w:p>
    <w:p w14:paraId="04077930" w14:textId="4438F4EA" w:rsidR="002F7FCF" w:rsidRPr="008F74A4" w:rsidRDefault="002F7FCF" w:rsidP="00B16F79">
      <w:pPr>
        <w:pStyle w:val="NoSpacing"/>
        <w:jc w:val="both"/>
        <w:rPr>
          <w:rFonts w:ascii="Times New Roman" w:hAnsi="Times New Roman" w:cs="Times New Roman"/>
          <w:i/>
        </w:rPr>
      </w:pPr>
      <w:r w:rsidRPr="008F74A4">
        <w:rPr>
          <w:rFonts w:ascii="Times New Roman" w:hAnsi="Times New Roman" w:cs="Times New Roman"/>
          <w:i/>
        </w:rPr>
        <w:t>Implement Grey Box Language Requirement to Post Total Wholesale Storage Load (WSL)</w:t>
      </w:r>
    </w:p>
    <w:p w14:paraId="00B5359F" w14:textId="08BCC91E" w:rsidR="002F7FCF" w:rsidRPr="0009296E" w:rsidRDefault="0009296E" w:rsidP="008F74A4">
      <w:pPr>
        <w:tabs>
          <w:tab w:val="left" w:pos="2160"/>
        </w:tabs>
        <w:rPr>
          <w:rFonts w:ascii="Times New Roman" w:hAnsi="Times New Roman" w:cs="Times New Roman"/>
        </w:rPr>
      </w:pPr>
      <w:r w:rsidRPr="008F74A4">
        <w:rPr>
          <w:rFonts w:ascii="Times New Roman" w:hAnsi="Times New Roman" w:cs="Times New Roman"/>
        </w:rPr>
        <w:t xml:space="preserve">Randy Roberts reviewed </w:t>
      </w:r>
      <w:r w:rsidR="008D5D3A" w:rsidRPr="008F74A4">
        <w:rPr>
          <w:rFonts w:ascii="Times New Roman" w:hAnsi="Times New Roman" w:cs="Times New Roman"/>
        </w:rPr>
        <w:t xml:space="preserve">the history of NPRR461, presented the statistics on </w:t>
      </w:r>
      <w:r w:rsidR="00157F7A" w:rsidRPr="008F74A4">
        <w:rPr>
          <w:rFonts w:ascii="Times New Roman" w:hAnsi="Times New Roman" w:cs="Times New Roman"/>
        </w:rPr>
        <w:t>current storage sites</w:t>
      </w:r>
      <w:r w:rsidR="008D5D3A" w:rsidRPr="008F74A4">
        <w:rPr>
          <w:rFonts w:ascii="Times New Roman" w:hAnsi="Times New Roman" w:cs="Times New Roman"/>
        </w:rPr>
        <w:t>, and requested</w:t>
      </w:r>
      <w:r w:rsidR="008D5D3A">
        <w:rPr>
          <w:rFonts w:ascii="Times New Roman" w:hAnsi="Times New Roman" w:cs="Times New Roman"/>
        </w:rPr>
        <w:t xml:space="preserve"> Market Participant input </w:t>
      </w:r>
      <w:r w:rsidR="00157F7A">
        <w:rPr>
          <w:rFonts w:ascii="Times New Roman" w:hAnsi="Times New Roman" w:cs="Times New Roman"/>
        </w:rPr>
        <w:t xml:space="preserve">on the </w:t>
      </w:r>
      <w:r w:rsidR="00386B17">
        <w:rPr>
          <w:rFonts w:ascii="Times New Roman" w:hAnsi="Times New Roman" w:cs="Times New Roman"/>
        </w:rPr>
        <w:t xml:space="preserve">recommended </w:t>
      </w:r>
      <w:r w:rsidR="008D5D3A">
        <w:rPr>
          <w:rFonts w:ascii="Times New Roman" w:hAnsi="Times New Roman" w:cs="Times New Roman"/>
        </w:rPr>
        <w:t xml:space="preserve">aggregation of 88.8 </w:t>
      </w:r>
      <w:r w:rsidR="008F74A4" w:rsidRPr="008F74A4">
        <w:rPr>
          <w:rFonts w:ascii="Times New Roman" w:hAnsi="Times New Roman" w:cs="Times New Roman"/>
        </w:rPr>
        <w:t>Megawatts (</w:t>
      </w:r>
      <w:r w:rsidR="008D5D3A">
        <w:rPr>
          <w:rFonts w:ascii="Times New Roman" w:hAnsi="Times New Roman" w:cs="Times New Roman"/>
        </w:rPr>
        <w:t>MWs</w:t>
      </w:r>
      <w:r w:rsidR="008F74A4">
        <w:rPr>
          <w:rFonts w:ascii="Times New Roman" w:hAnsi="Times New Roman" w:cs="Times New Roman"/>
        </w:rPr>
        <w:t>)</w:t>
      </w:r>
      <w:r w:rsidR="008D5D3A">
        <w:rPr>
          <w:rFonts w:ascii="Times New Roman" w:hAnsi="Times New Roman" w:cs="Times New Roman"/>
        </w:rPr>
        <w:t xml:space="preserve"> </w:t>
      </w:r>
      <w:r w:rsidR="00157F7A">
        <w:rPr>
          <w:rFonts w:ascii="Times New Roman" w:hAnsi="Times New Roman" w:cs="Times New Roman"/>
        </w:rPr>
        <w:t>as meeting t</w:t>
      </w:r>
      <w:r w:rsidR="008D5D3A">
        <w:rPr>
          <w:rFonts w:ascii="Times New Roman" w:hAnsi="Times New Roman" w:cs="Times New Roman"/>
        </w:rPr>
        <w:t xml:space="preserve">he criteria to </w:t>
      </w:r>
      <w:r w:rsidR="00BD0099">
        <w:rPr>
          <w:rFonts w:ascii="Times New Roman" w:hAnsi="Times New Roman" w:cs="Times New Roman"/>
        </w:rPr>
        <w:t xml:space="preserve">begin </w:t>
      </w:r>
      <w:r w:rsidR="00777563">
        <w:rPr>
          <w:rFonts w:ascii="Times New Roman" w:hAnsi="Times New Roman" w:cs="Times New Roman"/>
        </w:rPr>
        <w:t xml:space="preserve">posting the </w:t>
      </w:r>
      <w:r w:rsidR="00BD0099">
        <w:rPr>
          <w:rFonts w:ascii="Times New Roman" w:hAnsi="Times New Roman" w:cs="Times New Roman"/>
        </w:rPr>
        <w:t>t</w:t>
      </w:r>
      <w:r w:rsidR="008D5D3A">
        <w:rPr>
          <w:rFonts w:ascii="Times New Roman" w:hAnsi="Times New Roman" w:cs="Times New Roman"/>
        </w:rPr>
        <w:t xml:space="preserve">otal WSL to the </w:t>
      </w:r>
      <w:r w:rsidR="00E22E42" w:rsidRPr="00E22E42">
        <w:rPr>
          <w:rFonts w:ascii="Times New Roman" w:hAnsi="Times New Roman" w:cs="Times New Roman"/>
        </w:rPr>
        <w:t>Market Information System</w:t>
      </w:r>
      <w:r w:rsidR="00E22E42">
        <w:rPr>
          <w:rFonts w:ascii="Times New Roman" w:hAnsi="Times New Roman" w:cs="Times New Roman"/>
        </w:rPr>
        <w:t xml:space="preserve"> (</w:t>
      </w:r>
      <w:r w:rsidR="008D5D3A">
        <w:rPr>
          <w:rFonts w:ascii="Times New Roman" w:hAnsi="Times New Roman" w:cs="Times New Roman"/>
        </w:rPr>
        <w:t>MIS</w:t>
      </w:r>
      <w:r w:rsidR="00E22E42">
        <w:rPr>
          <w:rFonts w:ascii="Times New Roman" w:hAnsi="Times New Roman" w:cs="Times New Roman"/>
        </w:rPr>
        <w:t>)</w:t>
      </w:r>
      <w:r w:rsidR="008D5D3A">
        <w:rPr>
          <w:rFonts w:ascii="Times New Roman" w:hAnsi="Times New Roman" w:cs="Times New Roman"/>
        </w:rPr>
        <w:t xml:space="preserve"> </w:t>
      </w:r>
      <w:r w:rsidR="00BD0099">
        <w:rPr>
          <w:rFonts w:ascii="Times New Roman" w:hAnsi="Times New Roman" w:cs="Times New Roman"/>
        </w:rPr>
        <w:t>S</w:t>
      </w:r>
      <w:r w:rsidR="008D5D3A">
        <w:rPr>
          <w:rFonts w:ascii="Times New Roman" w:hAnsi="Times New Roman" w:cs="Times New Roman"/>
        </w:rPr>
        <w:t xml:space="preserve">ecure </w:t>
      </w:r>
      <w:r w:rsidR="00BD0099">
        <w:rPr>
          <w:rFonts w:ascii="Times New Roman" w:hAnsi="Times New Roman" w:cs="Times New Roman"/>
        </w:rPr>
        <w:t>A</w:t>
      </w:r>
      <w:r w:rsidR="008D5D3A">
        <w:rPr>
          <w:rFonts w:ascii="Times New Roman" w:hAnsi="Times New Roman" w:cs="Times New Roman"/>
        </w:rPr>
        <w:t xml:space="preserve">rea.  </w:t>
      </w:r>
      <w:r w:rsidR="00777563">
        <w:rPr>
          <w:rFonts w:ascii="Times New Roman" w:hAnsi="Times New Roman" w:cs="Times New Roman"/>
        </w:rPr>
        <w:t xml:space="preserve">Market Participants discussed the </w:t>
      </w:r>
      <w:r w:rsidR="00157F7A">
        <w:rPr>
          <w:rFonts w:ascii="Times New Roman" w:hAnsi="Times New Roman" w:cs="Times New Roman"/>
        </w:rPr>
        <w:t xml:space="preserve">aggregation </w:t>
      </w:r>
      <w:r w:rsidR="00386B17">
        <w:rPr>
          <w:rFonts w:ascii="Times New Roman" w:hAnsi="Times New Roman" w:cs="Times New Roman"/>
        </w:rPr>
        <w:t xml:space="preserve">criteria, </w:t>
      </w:r>
      <w:r w:rsidR="00777563">
        <w:rPr>
          <w:rFonts w:ascii="Times New Roman" w:hAnsi="Times New Roman" w:cs="Times New Roman"/>
        </w:rPr>
        <w:t>minimum threshold</w:t>
      </w:r>
      <w:r w:rsidR="00386B17">
        <w:rPr>
          <w:rFonts w:ascii="Times New Roman" w:hAnsi="Times New Roman" w:cs="Times New Roman"/>
        </w:rPr>
        <w:t xml:space="preserve"> requirements, </w:t>
      </w:r>
      <w:r w:rsidR="00777563">
        <w:rPr>
          <w:rFonts w:ascii="Times New Roman" w:hAnsi="Times New Roman" w:cs="Times New Roman"/>
        </w:rPr>
        <w:t xml:space="preserve">and </w:t>
      </w:r>
      <w:r w:rsidR="00386B17">
        <w:rPr>
          <w:rFonts w:ascii="Times New Roman" w:hAnsi="Times New Roman" w:cs="Times New Roman"/>
        </w:rPr>
        <w:t xml:space="preserve">other uses for the data once published.  </w:t>
      </w:r>
      <w:r w:rsidR="00777563">
        <w:rPr>
          <w:rFonts w:ascii="Times New Roman" w:hAnsi="Times New Roman" w:cs="Times New Roman"/>
        </w:rPr>
        <w:t>Market Participants expressed support for ERCOT’s recommend</w:t>
      </w:r>
      <w:r w:rsidR="00157F7A">
        <w:rPr>
          <w:rFonts w:ascii="Times New Roman" w:hAnsi="Times New Roman" w:cs="Times New Roman"/>
        </w:rPr>
        <w:t xml:space="preserve">ation </w:t>
      </w:r>
      <w:r w:rsidR="00777563">
        <w:rPr>
          <w:rFonts w:ascii="Times New Roman" w:hAnsi="Times New Roman" w:cs="Times New Roman"/>
        </w:rPr>
        <w:t xml:space="preserve">and requested ERCOT notify impacted </w:t>
      </w:r>
      <w:r w:rsidR="00BD0099">
        <w:rPr>
          <w:rFonts w:ascii="Times New Roman" w:hAnsi="Times New Roman" w:cs="Times New Roman"/>
        </w:rPr>
        <w:t>E</w:t>
      </w:r>
      <w:r w:rsidR="00777563">
        <w:rPr>
          <w:rFonts w:ascii="Times New Roman" w:hAnsi="Times New Roman" w:cs="Times New Roman"/>
        </w:rPr>
        <w:t xml:space="preserve">ntities prior to issuing the </w:t>
      </w:r>
      <w:r w:rsidR="00BD0099">
        <w:rPr>
          <w:rFonts w:ascii="Times New Roman" w:hAnsi="Times New Roman" w:cs="Times New Roman"/>
        </w:rPr>
        <w:t>M</w:t>
      </w:r>
      <w:r w:rsidR="00777563">
        <w:rPr>
          <w:rFonts w:ascii="Times New Roman" w:hAnsi="Times New Roman" w:cs="Times New Roman"/>
        </w:rPr>
        <w:t xml:space="preserve">arket </w:t>
      </w:r>
      <w:r w:rsidR="00BD0099">
        <w:rPr>
          <w:rFonts w:ascii="Times New Roman" w:hAnsi="Times New Roman" w:cs="Times New Roman"/>
        </w:rPr>
        <w:t>N</w:t>
      </w:r>
      <w:r w:rsidR="00777563">
        <w:rPr>
          <w:rFonts w:ascii="Times New Roman" w:hAnsi="Times New Roman" w:cs="Times New Roman"/>
        </w:rPr>
        <w:t xml:space="preserve">otice </w:t>
      </w:r>
      <w:r w:rsidR="00157F7A">
        <w:rPr>
          <w:rFonts w:ascii="Times New Roman" w:hAnsi="Times New Roman" w:cs="Times New Roman"/>
        </w:rPr>
        <w:t xml:space="preserve">and </w:t>
      </w:r>
      <w:r w:rsidR="00777563">
        <w:rPr>
          <w:rFonts w:ascii="Times New Roman" w:hAnsi="Times New Roman" w:cs="Times New Roman"/>
        </w:rPr>
        <w:t xml:space="preserve">posting </w:t>
      </w:r>
      <w:r w:rsidR="00BD0099">
        <w:rPr>
          <w:rFonts w:ascii="Times New Roman" w:hAnsi="Times New Roman" w:cs="Times New Roman"/>
        </w:rPr>
        <w:t>the t</w:t>
      </w:r>
      <w:r w:rsidR="00777563">
        <w:rPr>
          <w:rFonts w:ascii="Times New Roman" w:hAnsi="Times New Roman" w:cs="Times New Roman"/>
        </w:rPr>
        <w:t xml:space="preserve">otal WSL.  Mr. Kee requested QMWG review the </w:t>
      </w:r>
      <w:r w:rsidR="00386B17">
        <w:rPr>
          <w:rFonts w:ascii="Times New Roman" w:hAnsi="Times New Roman" w:cs="Times New Roman"/>
        </w:rPr>
        <w:t>concept of establishing a minimum thresh</w:t>
      </w:r>
      <w:r w:rsidR="005F0BD3">
        <w:rPr>
          <w:rFonts w:ascii="Times New Roman" w:hAnsi="Times New Roman" w:cs="Times New Roman"/>
        </w:rPr>
        <w:t xml:space="preserve">old, utilization of Real-Time telemetry, and Resource disclosures.  </w:t>
      </w:r>
    </w:p>
    <w:p w14:paraId="2DC0CB9A" w14:textId="6695178C" w:rsidR="002F7FCF" w:rsidRPr="00BE1FE1" w:rsidRDefault="002F7FCF" w:rsidP="00B16F79">
      <w:pPr>
        <w:pStyle w:val="NoSpacing"/>
        <w:jc w:val="both"/>
        <w:rPr>
          <w:rFonts w:ascii="Times New Roman" w:hAnsi="Times New Roman" w:cs="Times New Roman"/>
          <w:i/>
        </w:rPr>
      </w:pPr>
      <w:r w:rsidRPr="00BE1FE1">
        <w:rPr>
          <w:rFonts w:ascii="Times New Roman" w:hAnsi="Times New Roman" w:cs="Times New Roman"/>
          <w:i/>
        </w:rPr>
        <w:t>January 2018 High Revenue Neutrality Allocation (RENA)</w:t>
      </w:r>
    </w:p>
    <w:p w14:paraId="244E9239" w14:textId="4E84855A" w:rsidR="00B05184" w:rsidRPr="00BE1FE1" w:rsidRDefault="00B76ACF" w:rsidP="00B16F79">
      <w:pPr>
        <w:pStyle w:val="NoSpacing"/>
        <w:jc w:val="both"/>
        <w:rPr>
          <w:rFonts w:ascii="Times New Roman" w:hAnsi="Times New Roman" w:cs="Times New Roman"/>
        </w:rPr>
      </w:pPr>
      <w:r w:rsidRPr="00BE1FE1">
        <w:rPr>
          <w:rFonts w:ascii="Times New Roman" w:hAnsi="Times New Roman" w:cs="Times New Roman"/>
        </w:rPr>
        <w:t>Dave Maggio summarized the high RENA events that occurred on January 16, 17, and 18, 2018</w:t>
      </w:r>
      <w:r w:rsidR="0082213F">
        <w:rPr>
          <w:rFonts w:ascii="Times New Roman" w:hAnsi="Times New Roman" w:cs="Times New Roman"/>
        </w:rPr>
        <w:t xml:space="preserve">.  Mr. Maggio presented the Real-Time components in the determination of RENA and the drivers of RENA with examples of their impacts.  </w:t>
      </w:r>
      <w:r w:rsidR="00593A84" w:rsidRPr="00BE1FE1">
        <w:rPr>
          <w:rFonts w:ascii="Times New Roman" w:hAnsi="Times New Roman" w:cs="Times New Roman"/>
        </w:rPr>
        <w:t>Mr. Maggio stated t</w:t>
      </w:r>
      <w:r w:rsidR="008D59E8" w:rsidRPr="00BE1FE1">
        <w:rPr>
          <w:rFonts w:ascii="Times New Roman" w:hAnsi="Times New Roman" w:cs="Times New Roman"/>
        </w:rPr>
        <w:t xml:space="preserve">hat the primary contributors </w:t>
      </w:r>
      <w:r w:rsidR="001E1383" w:rsidRPr="00BE1FE1">
        <w:rPr>
          <w:rFonts w:ascii="Times New Roman" w:hAnsi="Times New Roman" w:cs="Times New Roman"/>
        </w:rPr>
        <w:t xml:space="preserve">of </w:t>
      </w:r>
      <w:r w:rsidR="00593A84" w:rsidRPr="00BE1FE1">
        <w:rPr>
          <w:rFonts w:ascii="Times New Roman" w:hAnsi="Times New Roman" w:cs="Times New Roman"/>
        </w:rPr>
        <w:t>the</w:t>
      </w:r>
      <w:r w:rsidR="0082213F">
        <w:rPr>
          <w:rFonts w:ascii="Times New Roman" w:hAnsi="Times New Roman" w:cs="Times New Roman"/>
        </w:rPr>
        <w:t xml:space="preserve"> January 2018 </w:t>
      </w:r>
      <w:r w:rsidR="00593A84" w:rsidRPr="00BE1FE1">
        <w:rPr>
          <w:rFonts w:ascii="Times New Roman" w:hAnsi="Times New Roman" w:cs="Times New Roman"/>
        </w:rPr>
        <w:t xml:space="preserve">events </w:t>
      </w:r>
      <w:r w:rsidR="008D59E8" w:rsidRPr="00BE1FE1">
        <w:rPr>
          <w:rFonts w:ascii="Times New Roman" w:hAnsi="Times New Roman" w:cs="Times New Roman"/>
        </w:rPr>
        <w:t>were significant Real-Time Market (RTM) congestion costs and modeling of Point</w:t>
      </w:r>
      <w:r w:rsidR="00B05184" w:rsidRPr="00BE1FE1">
        <w:rPr>
          <w:rFonts w:ascii="Times New Roman" w:hAnsi="Times New Roman" w:cs="Times New Roman"/>
        </w:rPr>
        <w:t>-</w:t>
      </w:r>
      <w:r w:rsidR="008D59E8" w:rsidRPr="00BE1FE1">
        <w:rPr>
          <w:rFonts w:ascii="Times New Roman" w:hAnsi="Times New Roman" w:cs="Times New Roman"/>
        </w:rPr>
        <w:t>to</w:t>
      </w:r>
      <w:r w:rsidR="00B05184" w:rsidRPr="00BE1FE1">
        <w:rPr>
          <w:rFonts w:ascii="Times New Roman" w:hAnsi="Times New Roman" w:cs="Times New Roman"/>
        </w:rPr>
        <w:t>-</w:t>
      </w:r>
      <w:r w:rsidR="008D59E8" w:rsidRPr="00BE1FE1">
        <w:rPr>
          <w:rFonts w:ascii="Times New Roman" w:hAnsi="Times New Roman" w:cs="Times New Roman"/>
        </w:rPr>
        <w:t xml:space="preserve">Point </w:t>
      </w:r>
      <w:r w:rsidR="00B05184" w:rsidRPr="00BE1FE1">
        <w:rPr>
          <w:rFonts w:ascii="Times New Roman" w:hAnsi="Times New Roman" w:cs="Times New Roman"/>
        </w:rPr>
        <w:t xml:space="preserve">(PTP) </w:t>
      </w:r>
      <w:r w:rsidR="001E1383" w:rsidRPr="00BE1FE1">
        <w:rPr>
          <w:rFonts w:ascii="Times New Roman" w:hAnsi="Times New Roman" w:cs="Times New Roman"/>
        </w:rPr>
        <w:t>Obligations with L</w:t>
      </w:r>
      <w:r w:rsidR="008D59E8" w:rsidRPr="00BE1FE1">
        <w:rPr>
          <w:rFonts w:ascii="Times New Roman" w:hAnsi="Times New Roman" w:cs="Times New Roman"/>
        </w:rPr>
        <w:t xml:space="preserve">inks to </w:t>
      </w:r>
      <w:r w:rsidR="001E1383" w:rsidRPr="00BE1FE1">
        <w:rPr>
          <w:rFonts w:ascii="Times New Roman" w:hAnsi="Times New Roman" w:cs="Times New Roman"/>
        </w:rPr>
        <w:t>a</w:t>
      </w:r>
      <w:r w:rsidR="002868F9">
        <w:rPr>
          <w:rFonts w:ascii="Times New Roman" w:hAnsi="Times New Roman" w:cs="Times New Roman"/>
        </w:rPr>
        <w:t xml:space="preserve"> PTP</w:t>
      </w:r>
      <w:r w:rsidR="001E1383" w:rsidRPr="00BE1FE1">
        <w:rPr>
          <w:rFonts w:ascii="Times New Roman" w:hAnsi="Times New Roman" w:cs="Times New Roman"/>
        </w:rPr>
        <w:t xml:space="preserve"> </w:t>
      </w:r>
      <w:r w:rsidR="008D59E8" w:rsidRPr="00BE1FE1">
        <w:rPr>
          <w:rFonts w:ascii="Times New Roman" w:hAnsi="Times New Roman" w:cs="Times New Roman"/>
        </w:rPr>
        <w:t>Option, with lesser impacts from the over-selling of transmission in the Day</w:t>
      </w:r>
      <w:r w:rsidR="001E1383" w:rsidRPr="00BE1FE1">
        <w:rPr>
          <w:rFonts w:ascii="Times New Roman" w:hAnsi="Times New Roman" w:cs="Times New Roman"/>
        </w:rPr>
        <w:t>-</w:t>
      </w:r>
      <w:r w:rsidR="008D59E8" w:rsidRPr="00BE1FE1">
        <w:rPr>
          <w:rFonts w:ascii="Times New Roman" w:hAnsi="Times New Roman" w:cs="Times New Roman"/>
        </w:rPr>
        <w:t xml:space="preserve">Ahead Market (DAM).   </w:t>
      </w:r>
      <w:r w:rsidR="00B05184" w:rsidRPr="00BE1FE1">
        <w:rPr>
          <w:rFonts w:ascii="Times New Roman" w:hAnsi="Times New Roman" w:cs="Times New Roman"/>
        </w:rPr>
        <w:t xml:space="preserve">Market Participants and ERCOT Staff further discussed the issues.  Mr. Kee </w:t>
      </w:r>
      <w:r w:rsidR="00B05184" w:rsidRPr="00BE1FE1">
        <w:rPr>
          <w:rFonts w:ascii="Times New Roman" w:hAnsi="Times New Roman" w:cs="Times New Roman"/>
        </w:rPr>
        <w:lastRenderedPageBreak/>
        <w:t>requested the Congestion Management Working Group (CMWG) review the issue of PTP</w:t>
      </w:r>
      <w:r w:rsidR="0042643B" w:rsidRPr="00BE1FE1">
        <w:rPr>
          <w:rFonts w:ascii="Times New Roman" w:hAnsi="Times New Roman" w:cs="Times New Roman"/>
        </w:rPr>
        <w:t xml:space="preserve"> Obligations a</w:t>
      </w:r>
      <w:r w:rsidR="00B05184" w:rsidRPr="00BE1FE1">
        <w:rPr>
          <w:rFonts w:ascii="Times New Roman" w:hAnsi="Times New Roman" w:cs="Times New Roman"/>
        </w:rPr>
        <w:t xml:space="preserve">nd QMWG review the issues of Load </w:t>
      </w:r>
      <w:r w:rsidR="002868F9">
        <w:rPr>
          <w:rFonts w:ascii="Times New Roman" w:hAnsi="Times New Roman" w:cs="Times New Roman"/>
        </w:rPr>
        <w:t>d</w:t>
      </w:r>
      <w:r w:rsidR="00B05184" w:rsidRPr="00BE1FE1">
        <w:rPr>
          <w:rFonts w:ascii="Times New Roman" w:hAnsi="Times New Roman" w:cs="Times New Roman"/>
        </w:rPr>
        <w:t xml:space="preserve">istribution </w:t>
      </w:r>
      <w:r w:rsidR="002868F9">
        <w:rPr>
          <w:rFonts w:ascii="Times New Roman" w:hAnsi="Times New Roman" w:cs="Times New Roman"/>
        </w:rPr>
        <w:t>f</w:t>
      </w:r>
      <w:r w:rsidR="00B05184" w:rsidRPr="00BE1FE1">
        <w:rPr>
          <w:rFonts w:ascii="Times New Roman" w:hAnsi="Times New Roman" w:cs="Times New Roman"/>
        </w:rPr>
        <w:t xml:space="preserve">actors and price floors.  </w:t>
      </w:r>
    </w:p>
    <w:p w14:paraId="6CB76C0D" w14:textId="77777777" w:rsidR="008D59E8" w:rsidRPr="00BE1FE1" w:rsidRDefault="008D59E8" w:rsidP="00B16F79">
      <w:pPr>
        <w:pStyle w:val="NoSpacing"/>
        <w:jc w:val="both"/>
        <w:rPr>
          <w:rFonts w:ascii="Times New Roman" w:hAnsi="Times New Roman" w:cs="Times New Roman"/>
        </w:rPr>
      </w:pPr>
    </w:p>
    <w:p w14:paraId="4595D4C8" w14:textId="39A48D47" w:rsidR="002F7FCF" w:rsidRPr="00D36B9A" w:rsidRDefault="002F7FCF" w:rsidP="00B16F79">
      <w:pPr>
        <w:pStyle w:val="NoSpacing"/>
        <w:jc w:val="both"/>
        <w:rPr>
          <w:rFonts w:ascii="Times New Roman" w:hAnsi="Times New Roman" w:cs="Times New Roman"/>
          <w:i/>
        </w:rPr>
      </w:pPr>
      <w:r w:rsidRPr="00D36B9A">
        <w:rPr>
          <w:rFonts w:ascii="Times New Roman" w:hAnsi="Times New Roman" w:cs="Times New Roman"/>
          <w:i/>
        </w:rPr>
        <w:t>DAM Hub Bus Calculation</w:t>
      </w:r>
    </w:p>
    <w:p w14:paraId="696AE443" w14:textId="6406EB11" w:rsidR="008F50D9" w:rsidRPr="00B05741" w:rsidRDefault="00107C55" w:rsidP="00B16F79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D36B9A">
        <w:rPr>
          <w:rFonts w:ascii="Times New Roman" w:hAnsi="Times New Roman" w:cs="Times New Roman"/>
        </w:rPr>
        <w:t xml:space="preserve">Nathan Smith reviewed </w:t>
      </w:r>
      <w:r w:rsidR="00B05741" w:rsidRPr="00D36B9A">
        <w:rPr>
          <w:rFonts w:ascii="Times New Roman" w:hAnsi="Times New Roman" w:cs="Times New Roman"/>
        </w:rPr>
        <w:t xml:space="preserve">the DAM Hub Bus calculation and </w:t>
      </w:r>
      <w:r w:rsidRPr="00D36B9A">
        <w:rPr>
          <w:rFonts w:ascii="Times New Roman" w:hAnsi="Times New Roman" w:cs="Times New Roman"/>
        </w:rPr>
        <w:t xml:space="preserve">the specific </w:t>
      </w:r>
      <w:r w:rsidR="008F50D9" w:rsidRPr="00D36B9A">
        <w:rPr>
          <w:rFonts w:ascii="Times New Roman" w:hAnsi="Times New Roman" w:cs="Times New Roman"/>
        </w:rPr>
        <w:t>scenarios</w:t>
      </w:r>
      <w:r w:rsidRPr="00B02A13">
        <w:rPr>
          <w:rFonts w:ascii="Times New Roman" w:hAnsi="Times New Roman" w:cs="Times New Roman"/>
        </w:rPr>
        <w:t xml:space="preserve"> </w:t>
      </w:r>
      <w:r w:rsidR="008F50D9" w:rsidRPr="00B02A13">
        <w:rPr>
          <w:rFonts w:ascii="Times New Roman" w:hAnsi="Times New Roman" w:cs="Times New Roman"/>
        </w:rPr>
        <w:t xml:space="preserve">where variations with DAM Hub Bus modeling creates pricing discrepancies for published DAM </w:t>
      </w:r>
      <w:r w:rsidR="00B05741">
        <w:rPr>
          <w:rFonts w:ascii="Times New Roman" w:hAnsi="Times New Roman" w:cs="Times New Roman"/>
        </w:rPr>
        <w:t xml:space="preserve">Hub </w:t>
      </w:r>
      <w:r w:rsidR="008F50D9" w:rsidRPr="00B02A13">
        <w:rPr>
          <w:rFonts w:ascii="Times New Roman" w:hAnsi="Times New Roman" w:cs="Times New Roman"/>
        </w:rPr>
        <w:t xml:space="preserve">Settlement Point Prices.  </w:t>
      </w:r>
      <w:r w:rsidR="00362500" w:rsidRPr="00B02A13">
        <w:rPr>
          <w:rFonts w:ascii="Times New Roman" w:hAnsi="Times New Roman" w:cs="Times New Roman"/>
        </w:rPr>
        <w:t xml:space="preserve">In response to Market Participant questions, Sai </w:t>
      </w:r>
      <w:r w:rsidR="00362500" w:rsidRPr="00B02A13">
        <w:rPr>
          <w:rFonts w:ascii="Times New Roman" w:eastAsia="Times New Roman" w:hAnsi="Times New Roman" w:cs="Times New Roman"/>
        </w:rPr>
        <w:t xml:space="preserve">Moorty stated that the DAM formula was implemented correctly, but </w:t>
      </w:r>
      <w:r w:rsidR="00B02A13" w:rsidRPr="00B02A13">
        <w:rPr>
          <w:rFonts w:ascii="Times New Roman" w:eastAsia="Times New Roman" w:hAnsi="Times New Roman" w:cs="Times New Roman"/>
        </w:rPr>
        <w:t xml:space="preserve">because </w:t>
      </w:r>
      <w:r w:rsidR="00362500" w:rsidRPr="00B02A13">
        <w:rPr>
          <w:rFonts w:ascii="Times New Roman" w:eastAsia="Times New Roman" w:hAnsi="Times New Roman" w:cs="Times New Roman"/>
        </w:rPr>
        <w:t xml:space="preserve">the DAM uses </w:t>
      </w:r>
      <w:r w:rsidR="00A20C64" w:rsidRPr="00A20C64">
        <w:rPr>
          <w:rFonts w:ascii="Times New Roman" w:eastAsia="Times New Roman" w:hAnsi="Times New Roman" w:cs="Times New Roman"/>
        </w:rPr>
        <w:t>Power System Simulator for Engineering</w:t>
      </w:r>
      <w:r w:rsidR="00A20C64" w:rsidRPr="00B02A13">
        <w:rPr>
          <w:rFonts w:ascii="Times New Roman" w:eastAsia="Times New Roman" w:hAnsi="Times New Roman" w:cs="Times New Roman"/>
        </w:rPr>
        <w:t xml:space="preserve"> </w:t>
      </w:r>
      <w:r w:rsidR="00A20C64">
        <w:rPr>
          <w:rFonts w:ascii="Times New Roman" w:eastAsia="Times New Roman" w:hAnsi="Times New Roman" w:cs="Times New Roman"/>
        </w:rPr>
        <w:t>(</w:t>
      </w:r>
      <w:r w:rsidR="00362500" w:rsidRPr="00B02A13">
        <w:rPr>
          <w:rFonts w:ascii="Times New Roman" w:eastAsia="Times New Roman" w:hAnsi="Times New Roman" w:cs="Times New Roman"/>
        </w:rPr>
        <w:t>PSS</w:t>
      </w:r>
      <w:r w:rsidR="009418AD">
        <w:rPr>
          <w:rFonts w:ascii="Times New Roman" w:eastAsia="Times New Roman" w:hAnsi="Times New Roman" w:cs="Times New Roman"/>
        </w:rPr>
        <w:t>/</w:t>
      </w:r>
      <w:r w:rsidR="00362500" w:rsidRPr="00B02A13">
        <w:rPr>
          <w:rFonts w:ascii="Times New Roman" w:eastAsia="Times New Roman" w:hAnsi="Times New Roman" w:cs="Times New Roman"/>
        </w:rPr>
        <w:t>E</w:t>
      </w:r>
      <w:r w:rsidR="00A20C64">
        <w:rPr>
          <w:rFonts w:ascii="Times New Roman" w:eastAsia="Times New Roman" w:hAnsi="Times New Roman" w:cs="Times New Roman"/>
        </w:rPr>
        <w:t>)</w:t>
      </w:r>
      <w:r w:rsidR="00362500" w:rsidRPr="00B02A13">
        <w:rPr>
          <w:rFonts w:ascii="Times New Roman" w:eastAsia="Times New Roman" w:hAnsi="Times New Roman" w:cs="Times New Roman"/>
        </w:rPr>
        <w:t xml:space="preserve"> buses</w:t>
      </w:r>
      <w:r w:rsidR="00C663CB">
        <w:rPr>
          <w:rFonts w:ascii="Times New Roman" w:eastAsia="Times New Roman" w:hAnsi="Times New Roman" w:cs="Times New Roman"/>
        </w:rPr>
        <w:t xml:space="preserve"> </w:t>
      </w:r>
      <w:r w:rsidR="00362500" w:rsidRPr="00B02A13">
        <w:rPr>
          <w:rFonts w:ascii="Times New Roman" w:eastAsia="Times New Roman" w:hAnsi="Times New Roman" w:cs="Times New Roman"/>
        </w:rPr>
        <w:t>to determine Hub</w:t>
      </w:r>
      <w:r w:rsidR="00362500" w:rsidRPr="00362500">
        <w:rPr>
          <w:rFonts w:ascii="Times New Roman" w:eastAsia="Times New Roman" w:hAnsi="Times New Roman" w:cs="Times New Roman"/>
        </w:rPr>
        <w:t xml:space="preserve"> MW distribution and prices</w:t>
      </w:r>
      <w:r w:rsidR="00816FB8">
        <w:rPr>
          <w:rFonts w:ascii="Times New Roman" w:eastAsia="Times New Roman" w:hAnsi="Times New Roman" w:cs="Times New Roman"/>
        </w:rPr>
        <w:t xml:space="preserve">, </w:t>
      </w:r>
      <w:r w:rsidR="00B02A13">
        <w:rPr>
          <w:rFonts w:ascii="Times New Roman" w:eastAsia="Times New Roman" w:hAnsi="Times New Roman" w:cs="Times New Roman"/>
        </w:rPr>
        <w:t>i</w:t>
      </w:r>
      <w:r w:rsidR="00B05741">
        <w:rPr>
          <w:rFonts w:ascii="Times New Roman" w:eastAsia="Times New Roman" w:hAnsi="Times New Roman" w:cs="Times New Roman"/>
        </w:rPr>
        <w:t xml:space="preserve">n </w:t>
      </w:r>
      <w:r w:rsidR="00B02A13">
        <w:rPr>
          <w:rFonts w:ascii="Times New Roman" w:eastAsia="Times New Roman" w:hAnsi="Times New Roman" w:cs="Times New Roman"/>
        </w:rPr>
        <w:t xml:space="preserve">certain scenarios </w:t>
      </w:r>
      <w:r w:rsidR="00816FB8">
        <w:rPr>
          <w:rFonts w:ascii="Times New Roman" w:eastAsia="Times New Roman" w:hAnsi="Times New Roman" w:cs="Times New Roman"/>
        </w:rPr>
        <w:t xml:space="preserve">it can </w:t>
      </w:r>
      <w:r w:rsidR="00362500" w:rsidRPr="00362500">
        <w:rPr>
          <w:rFonts w:ascii="Times New Roman" w:eastAsia="Times New Roman" w:hAnsi="Times New Roman" w:cs="Times New Roman"/>
        </w:rPr>
        <w:t xml:space="preserve">diverge from </w:t>
      </w:r>
      <w:r w:rsidR="00B02A13">
        <w:rPr>
          <w:rFonts w:ascii="Times New Roman" w:eastAsia="Times New Roman" w:hAnsi="Times New Roman" w:cs="Times New Roman"/>
        </w:rPr>
        <w:t xml:space="preserve">Hub prices in Real-Time determined by </w:t>
      </w:r>
      <w:r w:rsidR="00362500" w:rsidRPr="00362500">
        <w:rPr>
          <w:rFonts w:ascii="Times New Roman" w:eastAsia="Times New Roman" w:hAnsi="Times New Roman" w:cs="Times New Roman"/>
        </w:rPr>
        <w:t>Electrical Buses</w:t>
      </w:r>
      <w:r w:rsidR="00C00337">
        <w:rPr>
          <w:rFonts w:ascii="Times New Roman" w:eastAsia="Times New Roman" w:hAnsi="Times New Roman" w:cs="Times New Roman"/>
        </w:rPr>
        <w:t xml:space="preserve"> </w:t>
      </w:r>
      <w:r w:rsidR="00B05741">
        <w:rPr>
          <w:rFonts w:ascii="Times New Roman" w:eastAsia="Times New Roman" w:hAnsi="Times New Roman" w:cs="Times New Roman"/>
        </w:rPr>
        <w:t xml:space="preserve">in the </w:t>
      </w:r>
      <w:r w:rsidR="00C00337" w:rsidRPr="00B05741">
        <w:rPr>
          <w:rFonts w:ascii="Times New Roman" w:eastAsia="Times New Roman" w:hAnsi="Times New Roman" w:cs="Times New Roman"/>
        </w:rPr>
        <w:t>Common Information Model (CIM)</w:t>
      </w:r>
      <w:r w:rsidR="00816FB8">
        <w:rPr>
          <w:rFonts w:ascii="Times New Roman" w:eastAsia="Times New Roman" w:hAnsi="Times New Roman" w:cs="Times New Roman"/>
        </w:rPr>
        <w:t xml:space="preserve">.  </w:t>
      </w:r>
      <w:r w:rsidR="00B02A13">
        <w:rPr>
          <w:rFonts w:ascii="Times New Roman" w:eastAsia="Times New Roman" w:hAnsi="Times New Roman" w:cs="Times New Roman"/>
        </w:rPr>
        <w:t xml:space="preserve">Mr. Maggio reviewed the interim solution and encouraged Market Participant input as the long term solution is vetted through the stakeholder process.  </w:t>
      </w:r>
    </w:p>
    <w:p w14:paraId="26380EF5" w14:textId="77777777" w:rsidR="008F50D9" w:rsidRDefault="008F50D9" w:rsidP="00B16F7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44FFC76" w14:textId="77777777" w:rsidR="00AA1677" w:rsidRPr="00CA663D" w:rsidRDefault="00AA1677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7DCD2A6E" w14:textId="77777777" w:rsidR="00FB78FB" w:rsidRPr="00997C41" w:rsidRDefault="00FB78FB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97C41">
        <w:rPr>
          <w:rFonts w:ascii="Times New Roman" w:hAnsi="Times New Roman" w:cs="Times New Roman"/>
          <w:u w:val="single"/>
        </w:rPr>
        <w:t xml:space="preserve">New Protocol Revision Subcommittee (PRS) Referrals </w:t>
      </w:r>
      <w:r w:rsidR="00870D4A" w:rsidRPr="00997C41">
        <w:rPr>
          <w:rFonts w:ascii="Times New Roman" w:hAnsi="Times New Roman" w:cs="Times New Roman"/>
          <w:u w:val="single"/>
        </w:rPr>
        <w:t xml:space="preserve"> </w:t>
      </w:r>
    </w:p>
    <w:p w14:paraId="11EAAC79" w14:textId="41B613A2" w:rsidR="00CA663D" w:rsidRPr="00997C41" w:rsidRDefault="00B16F79" w:rsidP="00B16F79">
      <w:pPr>
        <w:pStyle w:val="NoSpacing"/>
        <w:jc w:val="both"/>
        <w:rPr>
          <w:rFonts w:ascii="Times New Roman" w:hAnsi="Times New Roman" w:cs="Times New Roman"/>
          <w:i/>
        </w:rPr>
      </w:pPr>
      <w:r w:rsidRPr="00997C41">
        <w:rPr>
          <w:rFonts w:ascii="Times New Roman" w:hAnsi="Times New Roman" w:cs="Times New Roman"/>
          <w:i/>
        </w:rPr>
        <w:t>NPRR</w:t>
      </w:r>
      <w:r w:rsidR="00CA663D" w:rsidRPr="00997C41">
        <w:rPr>
          <w:rFonts w:ascii="Times New Roman" w:hAnsi="Times New Roman" w:cs="Times New Roman"/>
          <w:i/>
        </w:rPr>
        <w:t>807, Day-Ahead Market Price Correction</w:t>
      </w:r>
    </w:p>
    <w:p w14:paraId="26604C1A" w14:textId="0A862E9F" w:rsidR="00C177E5" w:rsidRPr="00C177E5" w:rsidRDefault="00A235FC" w:rsidP="00B16F79">
      <w:pPr>
        <w:pStyle w:val="NoSpacing"/>
        <w:jc w:val="both"/>
        <w:rPr>
          <w:rFonts w:ascii="Times New Roman" w:hAnsi="Times New Roman" w:cs="Times New Roman"/>
        </w:rPr>
      </w:pPr>
      <w:r w:rsidRPr="00C177E5">
        <w:rPr>
          <w:rFonts w:ascii="Times New Roman" w:hAnsi="Times New Roman" w:cs="Times New Roman"/>
        </w:rPr>
        <w:t xml:space="preserve">Juliana Morehead </w:t>
      </w:r>
      <w:r w:rsidR="00997C41">
        <w:rPr>
          <w:rFonts w:ascii="Times New Roman" w:hAnsi="Times New Roman" w:cs="Times New Roman"/>
        </w:rPr>
        <w:t xml:space="preserve">noted the 2/27/18 ERCOT comments to NPRR807 and </w:t>
      </w:r>
      <w:r w:rsidRPr="00C177E5">
        <w:rPr>
          <w:rFonts w:ascii="Times New Roman" w:hAnsi="Times New Roman" w:cs="Times New Roman"/>
        </w:rPr>
        <w:t xml:space="preserve">requested additional time for review of the examples </w:t>
      </w:r>
      <w:r w:rsidR="00997C41">
        <w:rPr>
          <w:rFonts w:ascii="Times New Roman" w:hAnsi="Times New Roman" w:cs="Times New Roman"/>
        </w:rPr>
        <w:t xml:space="preserve">circulated </w:t>
      </w:r>
      <w:r w:rsidRPr="00C177E5">
        <w:rPr>
          <w:rFonts w:ascii="Times New Roman" w:hAnsi="Times New Roman" w:cs="Times New Roman"/>
        </w:rPr>
        <w:t xml:space="preserve">by Morgan Stanley in the </w:t>
      </w:r>
      <w:r w:rsidR="00C177E5" w:rsidRPr="00C177E5">
        <w:rPr>
          <w:rFonts w:ascii="Times New Roman" w:hAnsi="Times New Roman" w:cs="Times New Roman"/>
        </w:rPr>
        <w:t xml:space="preserve">February 26, 2018 email to the WMS </w:t>
      </w:r>
      <w:r w:rsidR="00997C41">
        <w:rPr>
          <w:rFonts w:ascii="Times New Roman" w:hAnsi="Times New Roman" w:cs="Times New Roman"/>
        </w:rPr>
        <w:t xml:space="preserve">distribution list.  </w:t>
      </w:r>
      <w:r w:rsidR="00C177E5" w:rsidRPr="00C177E5">
        <w:rPr>
          <w:rFonts w:ascii="Times New Roman" w:hAnsi="Times New Roman" w:cs="Times New Roman"/>
        </w:rPr>
        <w:t xml:space="preserve">  </w:t>
      </w:r>
    </w:p>
    <w:p w14:paraId="54CCAFEA" w14:textId="77777777" w:rsidR="00C177E5" w:rsidRDefault="00C177E5" w:rsidP="00B16F7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069F0A4" w14:textId="6EF388C1" w:rsidR="00997C41" w:rsidRPr="00997C41" w:rsidRDefault="00997C41" w:rsidP="00997C41">
      <w:pPr>
        <w:pStyle w:val="NoSpacing"/>
        <w:jc w:val="both"/>
        <w:rPr>
          <w:rFonts w:ascii="Times New Roman" w:hAnsi="Times New Roman" w:cs="Times New Roman"/>
          <w:b/>
        </w:rPr>
      </w:pPr>
      <w:r w:rsidRPr="00997C41">
        <w:rPr>
          <w:rFonts w:ascii="Times New Roman" w:hAnsi="Times New Roman" w:cs="Times New Roman"/>
          <w:b/>
        </w:rPr>
        <w:t>Jeremy Carpenter moved to request PRS continue to table NPRR807 for one month to allow additional time for review by WMS.  Resmi Surendran seconded the motion.  The motion carried unanimously.</w:t>
      </w:r>
    </w:p>
    <w:p w14:paraId="067638B3" w14:textId="77777777" w:rsidR="00997C41" w:rsidRDefault="00997C41" w:rsidP="00B16F7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B9527ED" w14:textId="77777777" w:rsidR="00AA1677" w:rsidRPr="0065023B" w:rsidRDefault="00AA1677" w:rsidP="00EB51A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6429844A" w14:textId="58726AB6" w:rsidR="00AA1677" w:rsidRPr="003D1B17" w:rsidRDefault="003D1B17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3D1B17">
        <w:rPr>
          <w:rFonts w:ascii="Times New Roman" w:hAnsi="Times New Roman" w:cs="Times New Roman"/>
          <w:u w:val="single"/>
        </w:rPr>
        <w:t>Nodal Operating Guide Revision Request (NOGRR) 176, Hotline Call Participation</w:t>
      </w:r>
    </w:p>
    <w:p w14:paraId="197392E1" w14:textId="57A99830" w:rsidR="0017596D" w:rsidRDefault="000B7510" w:rsidP="0017596D">
      <w:pPr>
        <w:pStyle w:val="NoSpacing"/>
        <w:jc w:val="both"/>
        <w:rPr>
          <w:rFonts w:ascii="Times New Roman" w:hAnsi="Times New Roman" w:cs="Times New Roman"/>
        </w:rPr>
      </w:pPr>
      <w:r w:rsidRPr="00516F26">
        <w:rPr>
          <w:rFonts w:ascii="Times New Roman" w:hAnsi="Times New Roman" w:cs="Times New Roman"/>
        </w:rPr>
        <w:t xml:space="preserve">Mr. Kee stated the Reliability and Operations Subcommittee (ROS) requested WMS review the issue of </w:t>
      </w:r>
      <w:r w:rsidR="00516F26" w:rsidRPr="00516F26">
        <w:rPr>
          <w:rFonts w:ascii="Times New Roman" w:hAnsi="Times New Roman" w:cs="Times New Roman"/>
        </w:rPr>
        <w:t xml:space="preserve">clarifying </w:t>
      </w:r>
      <w:r w:rsidRPr="00516F26">
        <w:rPr>
          <w:rFonts w:ascii="Times New Roman" w:hAnsi="Times New Roman" w:cs="Times New Roman"/>
        </w:rPr>
        <w:t xml:space="preserve">QSEs representing Resources </w:t>
      </w:r>
      <w:r w:rsidR="00516F26" w:rsidRPr="00516F26">
        <w:rPr>
          <w:rFonts w:ascii="Times New Roman" w:hAnsi="Times New Roman" w:cs="Times New Roman"/>
        </w:rPr>
        <w:t>for inclusion in hotline calls</w:t>
      </w:r>
      <w:r w:rsidR="00516F26">
        <w:rPr>
          <w:rFonts w:ascii="Times New Roman" w:hAnsi="Times New Roman" w:cs="Times New Roman"/>
        </w:rPr>
        <w:t xml:space="preserve">.  </w:t>
      </w:r>
      <w:r w:rsidR="0017596D" w:rsidRPr="00516F26">
        <w:rPr>
          <w:rFonts w:ascii="Times New Roman" w:hAnsi="Times New Roman" w:cs="Times New Roman"/>
        </w:rPr>
        <w:t>Market Participants and ERCOT Staff discussed the merits of NOGRR176, the timeline for implementation</w:t>
      </w:r>
      <w:r w:rsidR="00845E9B">
        <w:rPr>
          <w:rFonts w:ascii="Times New Roman" w:hAnsi="Times New Roman" w:cs="Times New Roman"/>
        </w:rPr>
        <w:t xml:space="preserve">, </w:t>
      </w:r>
      <w:r w:rsidR="0017596D" w:rsidRPr="00516F26">
        <w:rPr>
          <w:rFonts w:ascii="Times New Roman" w:hAnsi="Times New Roman" w:cs="Times New Roman"/>
        </w:rPr>
        <w:t xml:space="preserve">and the current posting requirements.  Market Participants </w:t>
      </w:r>
      <w:r w:rsidR="00516F26">
        <w:rPr>
          <w:rFonts w:ascii="Times New Roman" w:hAnsi="Times New Roman" w:cs="Times New Roman"/>
        </w:rPr>
        <w:t xml:space="preserve">expressed a desired for </w:t>
      </w:r>
      <w:r w:rsidR="00D645F4">
        <w:rPr>
          <w:rFonts w:ascii="Times New Roman" w:hAnsi="Times New Roman" w:cs="Times New Roman"/>
        </w:rPr>
        <w:t xml:space="preserve">additional review of the issue without impeding the </w:t>
      </w:r>
      <w:r w:rsidR="00354E6C">
        <w:rPr>
          <w:rFonts w:ascii="Times New Roman" w:hAnsi="Times New Roman" w:cs="Times New Roman"/>
        </w:rPr>
        <w:t xml:space="preserve">Revision Request as it proceeded through the stakeholder process.  </w:t>
      </w:r>
      <w:r w:rsidR="00D645F4">
        <w:rPr>
          <w:rFonts w:ascii="Times New Roman" w:hAnsi="Times New Roman" w:cs="Times New Roman"/>
        </w:rPr>
        <w:t xml:space="preserve">  </w:t>
      </w:r>
    </w:p>
    <w:p w14:paraId="22BC921F" w14:textId="77777777" w:rsidR="00D645F4" w:rsidRDefault="00D645F4" w:rsidP="0017596D">
      <w:pPr>
        <w:pStyle w:val="NoSpacing"/>
        <w:jc w:val="both"/>
        <w:rPr>
          <w:rFonts w:ascii="Times New Roman" w:hAnsi="Times New Roman" w:cs="Times New Roman"/>
        </w:rPr>
      </w:pPr>
    </w:p>
    <w:p w14:paraId="0CF64B9B" w14:textId="77777777" w:rsidR="009C5C43" w:rsidRDefault="009C5C43" w:rsidP="009C5C43">
      <w:pPr>
        <w:pStyle w:val="NoSpacing"/>
        <w:jc w:val="both"/>
        <w:rPr>
          <w:rFonts w:ascii="Times New Roman" w:hAnsi="Times New Roman" w:cs="Times New Roman"/>
          <w:b/>
        </w:rPr>
      </w:pPr>
      <w:r w:rsidRPr="001479E4">
        <w:rPr>
          <w:rFonts w:ascii="Times New Roman" w:hAnsi="Times New Roman" w:cs="Times New Roman"/>
          <w:b/>
        </w:rPr>
        <w:t xml:space="preserve">Mr. </w:t>
      </w:r>
      <w:r>
        <w:rPr>
          <w:rFonts w:ascii="Times New Roman" w:hAnsi="Times New Roman" w:cs="Times New Roman"/>
          <w:b/>
        </w:rPr>
        <w:t xml:space="preserve">Greer </w:t>
      </w:r>
      <w:r w:rsidRPr="001479E4">
        <w:rPr>
          <w:rFonts w:ascii="Times New Roman" w:hAnsi="Times New Roman" w:cs="Times New Roman"/>
          <w:b/>
        </w:rPr>
        <w:t>moved to waive notice in order to consider N</w:t>
      </w:r>
      <w:r>
        <w:rPr>
          <w:rFonts w:ascii="Times New Roman" w:hAnsi="Times New Roman" w:cs="Times New Roman"/>
          <w:b/>
        </w:rPr>
        <w:t xml:space="preserve">OGRR176.  Martin Downey </w:t>
      </w:r>
      <w:r w:rsidRPr="001479E4">
        <w:rPr>
          <w:rFonts w:ascii="Times New Roman" w:hAnsi="Times New Roman" w:cs="Times New Roman"/>
          <w:b/>
        </w:rPr>
        <w:t xml:space="preserve">seconded the motion.  </w:t>
      </w:r>
      <w:r w:rsidRPr="0017596D">
        <w:rPr>
          <w:rFonts w:ascii="Times New Roman" w:hAnsi="Times New Roman" w:cs="Times New Roman"/>
          <w:b/>
        </w:rPr>
        <w:t>The motion carried unanimously.</w:t>
      </w:r>
    </w:p>
    <w:p w14:paraId="5FBF1FBF" w14:textId="77777777" w:rsidR="009C5C43" w:rsidRDefault="009C5C43" w:rsidP="009C5C43">
      <w:pPr>
        <w:pStyle w:val="NoSpacing"/>
        <w:jc w:val="both"/>
        <w:rPr>
          <w:rFonts w:ascii="Times New Roman" w:hAnsi="Times New Roman" w:cs="Times New Roman"/>
          <w:b/>
        </w:rPr>
      </w:pPr>
    </w:p>
    <w:p w14:paraId="2B7F9F47" w14:textId="6CCD48FC" w:rsidR="002A4A6F" w:rsidRDefault="008727E2" w:rsidP="002A4A6F">
      <w:pPr>
        <w:pStyle w:val="NoSpacing"/>
        <w:jc w:val="both"/>
        <w:rPr>
          <w:rFonts w:ascii="Times New Roman" w:hAnsi="Times New Roman" w:cs="Times New Roman"/>
          <w:b/>
        </w:rPr>
      </w:pPr>
      <w:r w:rsidRPr="00845E9B">
        <w:rPr>
          <w:rFonts w:ascii="Times New Roman" w:hAnsi="Times New Roman" w:cs="Times New Roman"/>
          <w:b/>
        </w:rPr>
        <w:t xml:space="preserve">Mr. Greer moved </w:t>
      </w:r>
      <w:r w:rsidR="00845E9B">
        <w:rPr>
          <w:rFonts w:ascii="Times New Roman" w:hAnsi="Times New Roman" w:cs="Times New Roman"/>
          <w:b/>
        </w:rPr>
        <w:t xml:space="preserve">to </w:t>
      </w:r>
      <w:r w:rsidR="002A4A6F" w:rsidRPr="00845E9B">
        <w:rPr>
          <w:rFonts w:ascii="Times New Roman" w:hAnsi="Times New Roman" w:cs="Times New Roman"/>
          <w:b/>
        </w:rPr>
        <w:t xml:space="preserve">support NOGRR176 moving forward and that concerns regarding NOGRR176 will be discussed and should be handled with subsequent language in a new NOGRR.  Joe Dan Wilson </w:t>
      </w:r>
      <w:r w:rsidR="002A4A6F" w:rsidRPr="001479E4">
        <w:rPr>
          <w:rFonts w:ascii="Times New Roman" w:hAnsi="Times New Roman" w:cs="Times New Roman"/>
          <w:b/>
        </w:rPr>
        <w:t xml:space="preserve">seconded the motion.  </w:t>
      </w:r>
      <w:r w:rsidR="002A4A6F" w:rsidRPr="0017596D">
        <w:rPr>
          <w:rFonts w:ascii="Times New Roman" w:hAnsi="Times New Roman" w:cs="Times New Roman"/>
          <w:b/>
        </w:rPr>
        <w:t>The motion carried unanimously.</w:t>
      </w:r>
    </w:p>
    <w:p w14:paraId="4A111A1E" w14:textId="77777777" w:rsidR="008A6968" w:rsidRDefault="008A6968" w:rsidP="002A4A6F">
      <w:pPr>
        <w:pStyle w:val="NoSpacing"/>
        <w:jc w:val="both"/>
        <w:rPr>
          <w:rFonts w:ascii="Times New Roman" w:hAnsi="Times New Roman" w:cs="Times New Roman"/>
          <w:b/>
        </w:rPr>
      </w:pPr>
    </w:p>
    <w:p w14:paraId="4F21DAEC" w14:textId="4D7C2AC9" w:rsidR="007F2CFF" w:rsidRDefault="002A4A6F" w:rsidP="00845E9B">
      <w:pPr>
        <w:pStyle w:val="NoSpacing"/>
        <w:jc w:val="both"/>
        <w:rPr>
          <w:rFonts w:ascii="Times New Roman" w:hAnsi="Times New Roman" w:cs="Times New Roman"/>
        </w:rPr>
      </w:pPr>
      <w:r w:rsidRPr="00845E9B">
        <w:rPr>
          <w:rFonts w:ascii="Times New Roman" w:hAnsi="Times New Roman" w:cs="Times New Roman"/>
        </w:rPr>
        <w:t xml:space="preserve">Mr. Kee </w:t>
      </w:r>
      <w:r w:rsidR="00845E9B">
        <w:rPr>
          <w:rFonts w:ascii="Times New Roman" w:hAnsi="Times New Roman" w:cs="Times New Roman"/>
        </w:rPr>
        <w:t xml:space="preserve">requested QMWG review </w:t>
      </w:r>
      <w:r w:rsidRPr="00845E9B">
        <w:rPr>
          <w:rFonts w:ascii="Times New Roman" w:hAnsi="Times New Roman" w:cs="Times New Roman"/>
        </w:rPr>
        <w:t xml:space="preserve">the issue of </w:t>
      </w:r>
      <w:r w:rsidR="00845E9B" w:rsidRPr="00845E9B">
        <w:rPr>
          <w:rFonts w:ascii="Times New Roman" w:hAnsi="Times New Roman" w:cs="Times New Roman"/>
        </w:rPr>
        <w:t xml:space="preserve">inclusion of QSEs with </w:t>
      </w:r>
      <w:r w:rsidR="00845E9B">
        <w:rPr>
          <w:rFonts w:ascii="Times New Roman" w:hAnsi="Times New Roman" w:cs="Times New Roman"/>
        </w:rPr>
        <w:t>R</w:t>
      </w:r>
      <w:r w:rsidR="00845E9B" w:rsidRPr="00845E9B">
        <w:rPr>
          <w:rFonts w:ascii="Times New Roman" w:hAnsi="Times New Roman" w:cs="Times New Roman"/>
        </w:rPr>
        <w:t xml:space="preserve">esources on </w:t>
      </w:r>
      <w:r w:rsidR="004338B9">
        <w:rPr>
          <w:rFonts w:ascii="Times New Roman" w:hAnsi="Times New Roman" w:cs="Times New Roman"/>
        </w:rPr>
        <w:t>hotline</w:t>
      </w:r>
      <w:r w:rsidR="00845E9B" w:rsidRPr="00845E9B">
        <w:rPr>
          <w:rFonts w:ascii="Times New Roman" w:hAnsi="Times New Roman" w:cs="Times New Roman"/>
        </w:rPr>
        <w:t xml:space="preserve"> calls</w:t>
      </w:r>
      <w:r w:rsidR="008A6968">
        <w:rPr>
          <w:rFonts w:ascii="Times New Roman" w:hAnsi="Times New Roman" w:cs="Times New Roman"/>
        </w:rPr>
        <w:t xml:space="preserve">.  </w:t>
      </w:r>
      <w:r w:rsidR="00845E9B" w:rsidRPr="00845E9B">
        <w:rPr>
          <w:rFonts w:ascii="Times New Roman" w:hAnsi="Times New Roman" w:cs="Times New Roman"/>
        </w:rPr>
        <w:t xml:space="preserve">  </w:t>
      </w:r>
      <w:r w:rsidRPr="00845E9B">
        <w:rPr>
          <w:rFonts w:ascii="Times New Roman" w:hAnsi="Times New Roman" w:cs="Times New Roman"/>
        </w:rPr>
        <w:t xml:space="preserve">  </w:t>
      </w:r>
    </w:p>
    <w:p w14:paraId="799678AE" w14:textId="77777777" w:rsidR="00845E9B" w:rsidRDefault="00845E9B" w:rsidP="00845E9B">
      <w:pPr>
        <w:pStyle w:val="NoSpacing"/>
        <w:jc w:val="both"/>
        <w:rPr>
          <w:rFonts w:ascii="Times New Roman" w:hAnsi="Times New Roman" w:cs="Times New Roman"/>
        </w:rPr>
      </w:pPr>
    </w:p>
    <w:p w14:paraId="3C7D471F" w14:textId="77777777" w:rsidR="002C1900" w:rsidRPr="00845E9B" w:rsidRDefault="002C1900" w:rsidP="00845E9B">
      <w:pPr>
        <w:pStyle w:val="NoSpacing"/>
        <w:jc w:val="both"/>
        <w:rPr>
          <w:rFonts w:ascii="Times New Roman" w:hAnsi="Times New Roman" w:cs="Times New Roman"/>
        </w:rPr>
      </w:pPr>
    </w:p>
    <w:p w14:paraId="3874B6B6" w14:textId="1B17E639" w:rsidR="003D1B17" w:rsidRDefault="007F2CFF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F2CFF">
        <w:rPr>
          <w:rFonts w:ascii="Times New Roman" w:hAnsi="Times New Roman" w:cs="Times New Roman"/>
          <w:u w:val="single"/>
        </w:rPr>
        <w:t>QMWG</w:t>
      </w:r>
      <w:r w:rsidR="00252083">
        <w:rPr>
          <w:rFonts w:ascii="Times New Roman" w:hAnsi="Times New Roman" w:cs="Times New Roman"/>
          <w:u w:val="single"/>
        </w:rPr>
        <w:t xml:space="preserve"> (see Key Documents)</w:t>
      </w:r>
    </w:p>
    <w:p w14:paraId="0F33BE8D" w14:textId="5229D099" w:rsidR="007F2CFF" w:rsidRDefault="000E0119" w:rsidP="00EB51A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Eric </w:t>
      </w:r>
      <w:r w:rsidR="00252083" w:rsidRPr="00252083">
        <w:rPr>
          <w:rFonts w:ascii="Times New Roman" w:hAnsi="Times New Roman" w:cs="Times New Roman"/>
        </w:rPr>
        <w:t>Gof</w:t>
      </w:r>
      <w:r w:rsidR="002C1900">
        <w:rPr>
          <w:rFonts w:ascii="Times New Roman" w:hAnsi="Times New Roman" w:cs="Times New Roman"/>
        </w:rPr>
        <w:t xml:space="preserve">f </w:t>
      </w:r>
      <w:r w:rsidR="008B69E9">
        <w:rPr>
          <w:rFonts w:ascii="Times New Roman" w:hAnsi="Times New Roman" w:cs="Times New Roman"/>
        </w:rPr>
        <w:t>summarized r</w:t>
      </w:r>
      <w:r w:rsidR="002C1900">
        <w:rPr>
          <w:rFonts w:ascii="Times New Roman" w:hAnsi="Times New Roman" w:cs="Times New Roman"/>
        </w:rPr>
        <w:t>ecent QMWG activities</w:t>
      </w:r>
      <w:r w:rsidR="008B69E9">
        <w:rPr>
          <w:rFonts w:ascii="Times New Roman" w:hAnsi="Times New Roman" w:cs="Times New Roman"/>
        </w:rPr>
        <w:t xml:space="preserve">, including review of the </w:t>
      </w:r>
      <w:r w:rsidR="004338B9">
        <w:rPr>
          <w:rFonts w:ascii="Times New Roman" w:hAnsi="Times New Roman" w:cs="Times New Roman"/>
        </w:rPr>
        <w:t>p</w:t>
      </w:r>
      <w:r w:rsidR="008B69E9">
        <w:rPr>
          <w:rFonts w:ascii="Times New Roman" w:hAnsi="Times New Roman" w:cs="Times New Roman"/>
        </w:rPr>
        <w:t xml:space="preserve">ower </w:t>
      </w:r>
      <w:r w:rsidR="004338B9">
        <w:rPr>
          <w:rFonts w:ascii="Times New Roman" w:hAnsi="Times New Roman" w:cs="Times New Roman"/>
        </w:rPr>
        <w:t>b</w:t>
      </w:r>
      <w:r w:rsidR="008B69E9">
        <w:rPr>
          <w:rFonts w:ascii="Times New Roman" w:hAnsi="Times New Roman" w:cs="Times New Roman"/>
        </w:rPr>
        <w:t xml:space="preserve">alance </w:t>
      </w:r>
      <w:r w:rsidR="004338B9">
        <w:rPr>
          <w:rFonts w:ascii="Times New Roman" w:hAnsi="Times New Roman" w:cs="Times New Roman"/>
        </w:rPr>
        <w:t>p</w:t>
      </w:r>
      <w:r w:rsidR="008B69E9">
        <w:rPr>
          <w:rFonts w:ascii="Times New Roman" w:hAnsi="Times New Roman" w:cs="Times New Roman"/>
        </w:rPr>
        <w:t xml:space="preserve">enalty </w:t>
      </w:r>
      <w:r w:rsidR="004338B9">
        <w:rPr>
          <w:rFonts w:ascii="Times New Roman" w:hAnsi="Times New Roman" w:cs="Times New Roman"/>
        </w:rPr>
        <w:t>c</w:t>
      </w:r>
      <w:r w:rsidR="008B69E9">
        <w:rPr>
          <w:rFonts w:ascii="Times New Roman" w:hAnsi="Times New Roman" w:cs="Times New Roman"/>
        </w:rPr>
        <w:t xml:space="preserve">urve, recent high </w:t>
      </w:r>
      <w:r w:rsidR="004338B9">
        <w:rPr>
          <w:rFonts w:ascii="Times New Roman" w:hAnsi="Times New Roman" w:cs="Times New Roman"/>
        </w:rPr>
        <w:t>Non-Spinning Reserve (</w:t>
      </w:r>
      <w:r w:rsidR="008B69E9">
        <w:rPr>
          <w:rFonts w:ascii="Times New Roman" w:hAnsi="Times New Roman" w:cs="Times New Roman"/>
        </w:rPr>
        <w:t>Non-Spin</w:t>
      </w:r>
      <w:r w:rsidR="004338B9">
        <w:rPr>
          <w:rFonts w:ascii="Times New Roman" w:hAnsi="Times New Roman" w:cs="Times New Roman"/>
        </w:rPr>
        <w:t>)</w:t>
      </w:r>
      <w:r w:rsidR="008B69E9">
        <w:rPr>
          <w:rFonts w:ascii="Times New Roman" w:hAnsi="Times New Roman" w:cs="Times New Roman"/>
        </w:rPr>
        <w:t xml:space="preserve"> prices, and Revision Requests </w:t>
      </w:r>
      <w:r w:rsidR="002C1900">
        <w:rPr>
          <w:rFonts w:ascii="Times New Roman" w:hAnsi="Times New Roman" w:cs="Times New Roman"/>
        </w:rPr>
        <w:t xml:space="preserve">assigned to QMWG.  Mr. Goff </w:t>
      </w:r>
      <w:r w:rsidR="00F15F2A">
        <w:rPr>
          <w:rFonts w:ascii="Times New Roman" w:hAnsi="Times New Roman" w:cs="Times New Roman"/>
        </w:rPr>
        <w:t xml:space="preserve">requested Market Participants provide input </w:t>
      </w:r>
      <w:r w:rsidR="002C1900">
        <w:rPr>
          <w:rFonts w:ascii="Times New Roman" w:hAnsi="Times New Roman" w:cs="Times New Roman"/>
        </w:rPr>
        <w:t xml:space="preserve">for </w:t>
      </w:r>
      <w:r w:rsidR="00D910C5">
        <w:rPr>
          <w:rFonts w:ascii="Times New Roman" w:hAnsi="Times New Roman" w:cs="Times New Roman"/>
        </w:rPr>
        <w:t xml:space="preserve">additional </w:t>
      </w:r>
      <w:r w:rsidR="00F15F2A">
        <w:rPr>
          <w:rFonts w:ascii="Times New Roman" w:hAnsi="Times New Roman" w:cs="Times New Roman"/>
        </w:rPr>
        <w:t xml:space="preserve">analysis desired in the </w:t>
      </w:r>
      <w:r w:rsidR="002C1900" w:rsidRPr="002C1900">
        <w:rPr>
          <w:rFonts w:ascii="Times New Roman" w:hAnsi="Times New Roman" w:cs="Times New Roman"/>
        </w:rPr>
        <w:t xml:space="preserve">Percentage of Real-Time Load Transacted in DAM </w:t>
      </w:r>
      <w:r w:rsidR="002C1900">
        <w:rPr>
          <w:rFonts w:ascii="Times New Roman" w:hAnsi="Times New Roman" w:cs="Times New Roman"/>
        </w:rPr>
        <w:t>report</w:t>
      </w:r>
      <w:r w:rsidR="00D910C5">
        <w:rPr>
          <w:rFonts w:ascii="Times New Roman" w:hAnsi="Times New Roman" w:cs="Times New Roman"/>
        </w:rPr>
        <w:t xml:space="preserve">.  Market Participants and ERCOT Staff discussed the recent increase in the </w:t>
      </w:r>
      <w:r w:rsidR="004338B9">
        <w:rPr>
          <w:rFonts w:ascii="Times New Roman" w:hAnsi="Times New Roman" w:cs="Times New Roman"/>
        </w:rPr>
        <w:t>m</w:t>
      </w:r>
      <w:r w:rsidR="00D910C5">
        <w:rPr>
          <w:rFonts w:ascii="Times New Roman" w:hAnsi="Times New Roman" w:cs="Times New Roman"/>
        </w:rPr>
        <w:t xml:space="preserve">inimum </w:t>
      </w:r>
      <w:r w:rsidR="002A3547" w:rsidRPr="002A3547">
        <w:rPr>
          <w:rFonts w:ascii="Times New Roman" w:hAnsi="Times New Roman" w:cs="Times New Roman"/>
        </w:rPr>
        <w:t>Responsive Reserve</w:t>
      </w:r>
      <w:r w:rsidR="004338B9">
        <w:rPr>
          <w:rFonts w:ascii="Times New Roman" w:hAnsi="Times New Roman" w:cs="Times New Roman"/>
        </w:rPr>
        <w:t xml:space="preserve"> (RRS)</w:t>
      </w:r>
      <w:r w:rsidR="002A3547" w:rsidRPr="002A3547">
        <w:rPr>
          <w:rFonts w:ascii="Times New Roman" w:hAnsi="Times New Roman" w:cs="Times New Roman"/>
        </w:rPr>
        <w:t xml:space="preserve"> Service</w:t>
      </w:r>
      <w:r w:rsidR="00D910C5" w:rsidRPr="002A3547">
        <w:rPr>
          <w:rFonts w:ascii="Times New Roman" w:hAnsi="Times New Roman" w:cs="Times New Roman"/>
        </w:rPr>
        <w:t xml:space="preserve"> requirements</w:t>
      </w:r>
      <w:r w:rsidR="00D910C5">
        <w:rPr>
          <w:rFonts w:ascii="Times New Roman" w:hAnsi="Times New Roman" w:cs="Times New Roman"/>
        </w:rPr>
        <w:t xml:space="preserve"> </w:t>
      </w:r>
      <w:r w:rsidR="002A3547">
        <w:rPr>
          <w:rFonts w:ascii="Times New Roman" w:hAnsi="Times New Roman" w:cs="Times New Roman"/>
        </w:rPr>
        <w:t xml:space="preserve">and inertia issues </w:t>
      </w:r>
      <w:r w:rsidR="00D910C5">
        <w:rPr>
          <w:rFonts w:ascii="Times New Roman" w:hAnsi="Times New Roman" w:cs="Times New Roman"/>
        </w:rPr>
        <w:t xml:space="preserve">being vetted at </w:t>
      </w:r>
      <w:r w:rsidR="002A3547" w:rsidRPr="002A3547">
        <w:rPr>
          <w:rFonts w:ascii="Times New Roman" w:hAnsi="Times New Roman" w:cs="Times New Roman"/>
        </w:rPr>
        <w:t>ROS</w:t>
      </w:r>
      <w:r w:rsidR="00D910C5">
        <w:rPr>
          <w:rFonts w:ascii="Times New Roman" w:hAnsi="Times New Roman" w:cs="Times New Roman"/>
        </w:rPr>
        <w:t xml:space="preserve"> and </w:t>
      </w:r>
      <w:r w:rsidR="002A3547" w:rsidRPr="002A3547">
        <w:rPr>
          <w:rFonts w:ascii="Times New Roman" w:hAnsi="Times New Roman" w:cs="Times New Roman"/>
        </w:rPr>
        <w:t>the Performance, Disturbance, Compliance Working Group (PDCWG)</w:t>
      </w:r>
      <w:r w:rsidR="00D910C5">
        <w:rPr>
          <w:rFonts w:ascii="Times New Roman" w:hAnsi="Times New Roman" w:cs="Times New Roman"/>
        </w:rPr>
        <w:t xml:space="preserve">.  Market Participants </w:t>
      </w:r>
      <w:r w:rsidR="002A3547">
        <w:rPr>
          <w:rFonts w:ascii="Times New Roman" w:hAnsi="Times New Roman" w:cs="Times New Roman"/>
        </w:rPr>
        <w:t xml:space="preserve">expressed </w:t>
      </w:r>
      <w:r w:rsidR="002A3547">
        <w:rPr>
          <w:rFonts w:ascii="Times New Roman" w:hAnsi="Times New Roman" w:cs="Times New Roman"/>
        </w:rPr>
        <w:lastRenderedPageBreak/>
        <w:t xml:space="preserve">a desire to have the issues proceed through the stakeholder process and requested ERCOT Staff provide updates to QMWG.  </w:t>
      </w:r>
      <w:r w:rsidR="00D910C5">
        <w:rPr>
          <w:rFonts w:ascii="Times New Roman" w:hAnsi="Times New Roman" w:cs="Times New Roman"/>
        </w:rPr>
        <w:t xml:space="preserve"> </w:t>
      </w:r>
      <w:r w:rsidR="002C1900">
        <w:rPr>
          <w:rFonts w:ascii="Times New Roman" w:hAnsi="Times New Roman" w:cs="Times New Roman"/>
        </w:rPr>
        <w:t xml:space="preserve">   </w:t>
      </w:r>
    </w:p>
    <w:p w14:paraId="6E2418D5" w14:textId="77777777" w:rsidR="00631DF8" w:rsidRDefault="00631DF8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79D989A7" w14:textId="77777777" w:rsidR="00631DF8" w:rsidRPr="003D1B17" w:rsidRDefault="00631DF8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40D1B24E" w14:textId="77777777" w:rsidR="00EF51BD" w:rsidRDefault="00EF51BD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D1B17">
        <w:rPr>
          <w:rFonts w:ascii="Times New Roman" w:hAnsi="Times New Roman" w:cs="Times New Roman"/>
          <w:u w:val="single"/>
        </w:rPr>
        <w:t>Revision Requests Tabled at PRS, Referred to WMS (see Key Documents)</w:t>
      </w:r>
    </w:p>
    <w:p w14:paraId="085ACB7E" w14:textId="470A699C" w:rsidR="003D1B17" w:rsidRPr="003D1B17" w:rsidRDefault="003D1B17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3D1B17">
        <w:rPr>
          <w:rFonts w:ascii="Times New Roman" w:hAnsi="Times New Roman" w:cs="Times New Roman"/>
          <w:i/>
        </w:rPr>
        <w:t>NPRR832, Disallow PTP Obligation Bids and DAM Energy Bids that Sink at Private Use Network Settlement Points Without a Load Distribution Factor - Urgent</w:t>
      </w:r>
    </w:p>
    <w:p w14:paraId="33C176CF" w14:textId="616FF21C" w:rsidR="003D1B17" w:rsidRPr="003D1B17" w:rsidRDefault="003D1B17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3D1B17">
        <w:rPr>
          <w:rFonts w:ascii="Times New Roman" w:hAnsi="Times New Roman" w:cs="Times New Roman"/>
          <w:i/>
        </w:rPr>
        <w:t xml:space="preserve">NPRR838, Updated O&amp;M Cost for RMR Resources </w:t>
      </w:r>
      <w:r>
        <w:rPr>
          <w:rFonts w:ascii="Times New Roman" w:hAnsi="Times New Roman" w:cs="Times New Roman"/>
          <w:i/>
        </w:rPr>
        <w:t xml:space="preserve"> </w:t>
      </w:r>
    </w:p>
    <w:p w14:paraId="1FF7AE6E" w14:textId="2C61E517" w:rsidR="003D1B17" w:rsidRPr="003D1B17" w:rsidRDefault="003D1B17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3D1B17">
        <w:rPr>
          <w:rFonts w:ascii="Times New Roman" w:hAnsi="Times New Roman" w:cs="Times New Roman"/>
          <w:i/>
        </w:rPr>
        <w:t xml:space="preserve">NPRR845, RMR Process and Agreement Revisions </w:t>
      </w:r>
      <w:r>
        <w:rPr>
          <w:rFonts w:ascii="Times New Roman" w:hAnsi="Times New Roman" w:cs="Times New Roman"/>
          <w:i/>
        </w:rPr>
        <w:t xml:space="preserve"> </w:t>
      </w:r>
    </w:p>
    <w:p w14:paraId="12BBB30D" w14:textId="795E3576" w:rsidR="003D1B17" w:rsidRPr="003D1B17" w:rsidRDefault="003D1B17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3D1B17">
        <w:rPr>
          <w:rFonts w:ascii="Times New Roman" w:hAnsi="Times New Roman" w:cs="Times New Roman"/>
          <w:i/>
        </w:rPr>
        <w:t xml:space="preserve">NPRR848, Separate Clearing Prices for RRS </w:t>
      </w:r>
      <w:r>
        <w:rPr>
          <w:rFonts w:ascii="Times New Roman" w:hAnsi="Times New Roman" w:cs="Times New Roman"/>
          <w:i/>
        </w:rPr>
        <w:t xml:space="preserve"> </w:t>
      </w:r>
    </w:p>
    <w:p w14:paraId="45D0A568" w14:textId="56841928" w:rsidR="003D1B17" w:rsidRPr="003D1B17" w:rsidRDefault="003D1B17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3D1B17">
        <w:rPr>
          <w:rFonts w:ascii="Times New Roman" w:hAnsi="Times New Roman" w:cs="Times New Roman"/>
          <w:i/>
        </w:rPr>
        <w:t>NPRR850, Ma</w:t>
      </w:r>
      <w:r>
        <w:rPr>
          <w:rFonts w:ascii="Times New Roman" w:hAnsi="Times New Roman" w:cs="Times New Roman"/>
          <w:i/>
        </w:rPr>
        <w:t xml:space="preserve">rket Suspension and Restart </w:t>
      </w:r>
    </w:p>
    <w:p w14:paraId="70665CA5" w14:textId="7CC773FA" w:rsidR="003D1B17" w:rsidRPr="003D1B17" w:rsidRDefault="003D1B17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3D1B17">
        <w:rPr>
          <w:rFonts w:ascii="Times New Roman" w:hAnsi="Times New Roman" w:cs="Times New Roman"/>
          <w:i/>
        </w:rPr>
        <w:t>NPRR851, Procedure for Managing Disconnections for Bidirectional Electrical Connections at Transmission Level Voltages</w:t>
      </w:r>
    </w:p>
    <w:p w14:paraId="21FD2C4A" w14:textId="5C8B7501" w:rsidR="003D1B17" w:rsidRPr="003D1B17" w:rsidRDefault="003D1B17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3D1B17">
        <w:rPr>
          <w:rFonts w:ascii="Times New Roman" w:hAnsi="Times New Roman" w:cs="Times New Roman"/>
          <w:i/>
        </w:rPr>
        <w:t xml:space="preserve">NPRR856, Treatment of OFFQS Status in Day-Ahead Make Whole and RUC Settlements </w:t>
      </w:r>
      <w:r>
        <w:rPr>
          <w:rFonts w:ascii="Times New Roman" w:hAnsi="Times New Roman" w:cs="Times New Roman"/>
          <w:i/>
        </w:rPr>
        <w:t xml:space="preserve"> </w:t>
      </w:r>
    </w:p>
    <w:p w14:paraId="6BEC9BD4" w14:textId="7379E1A6" w:rsidR="003D1B17" w:rsidRPr="003D1B17" w:rsidRDefault="003D1B17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3D1B17">
        <w:rPr>
          <w:rFonts w:ascii="Times New Roman" w:hAnsi="Times New Roman" w:cs="Times New Roman"/>
          <w:i/>
        </w:rPr>
        <w:t xml:space="preserve">NPRR862, Updates to Address Revisions under PUCT Project 46369 </w:t>
      </w:r>
      <w:r>
        <w:rPr>
          <w:rFonts w:ascii="Times New Roman" w:hAnsi="Times New Roman" w:cs="Times New Roman"/>
          <w:i/>
        </w:rPr>
        <w:t xml:space="preserve"> </w:t>
      </w:r>
      <w:r w:rsidRPr="003D1B17">
        <w:rPr>
          <w:rFonts w:ascii="Times New Roman" w:hAnsi="Times New Roman" w:cs="Times New Roman"/>
          <w:i/>
        </w:rPr>
        <w:t xml:space="preserve"> </w:t>
      </w:r>
    </w:p>
    <w:p w14:paraId="6F22FCD6" w14:textId="1CAF0D71" w:rsidR="003D1B17" w:rsidRPr="003D1B17" w:rsidRDefault="003D1B17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3D1B17">
        <w:rPr>
          <w:rFonts w:ascii="Times New Roman" w:hAnsi="Times New Roman" w:cs="Times New Roman"/>
          <w:i/>
        </w:rPr>
        <w:t xml:space="preserve">NPRR863, Creation of Primary Frequency Response Service Product and Revisions to Responsive Reserve </w:t>
      </w:r>
      <w:r>
        <w:rPr>
          <w:rFonts w:ascii="Times New Roman" w:hAnsi="Times New Roman" w:cs="Times New Roman"/>
          <w:i/>
        </w:rPr>
        <w:t xml:space="preserve"> </w:t>
      </w:r>
    </w:p>
    <w:p w14:paraId="709241DA" w14:textId="711A4F56" w:rsidR="003D1B17" w:rsidRPr="008F53F8" w:rsidRDefault="003D1B17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8F53F8">
        <w:rPr>
          <w:rFonts w:ascii="Times New Roman" w:hAnsi="Times New Roman" w:cs="Times New Roman"/>
          <w:i/>
        </w:rPr>
        <w:t xml:space="preserve">SCR795, Addition of Intra-Hour Wind Forecast to GTBD Calculation </w:t>
      </w:r>
    </w:p>
    <w:p w14:paraId="39A69762" w14:textId="15438F3A" w:rsidR="003D1B17" w:rsidRPr="008F53F8" w:rsidRDefault="00E30DC6" w:rsidP="003D1B17">
      <w:pPr>
        <w:pStyle w:val="NoSpacing"/>
        <w:jc w:val="both"/>
        <w:rPr>
          <w:rFonts w:ascii="Times New Roman" w:hAnsi="Times New Roman" w:cs="Times New Roman"/>
        </w:rPr>
      </w:pPr>
      <w:r w:rsidRPr="008F53F8">
        <w:rPr>
          <w:rFonts w:ascii="Times New Roman" w:hAnsi="Times New Roman" w:cs="Times New Roman"/>
        </w:rPr>
        <w:t>W</w:t>
      </w:r>
      <w:r w:rsidR="008F53F8" w:rsidRPr="008F53F8">
        <w:rPr>
          <w:rFonts w:ascii="Times New Roman" w:hAnsi="Times New Roman" w:cs="Times New Roman"/>
        </w:rPr>
        <w:t xml:space="preserve">MS took no action on these items.  </w:t>
      </w:r>
    </w:p>
    <w:p w14:paraId="054D4A2F" w14:textId="77777777" w:rsidR="00E30DC6" w:rsidRPr="005B7091" w:rsidRDefault="00E30DC6" w:rsidP="003D1B1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52AA4A7" w14:textId="45056F45" w:rsidR="007F2CFF" w:rsidRPr="00693DA1" w:rsidRDefault="007F2CFF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693DA1">
        <w:rPr>
          <w:rFonts w:ascii="Times New Roman" w:hAnsi="Times New Roman" w:cs="Times New Roman"/>
          <w:i/>
        </w:rPr>
        <w:t xml:space="preserve">NPRR837, Regional Planning Group (RPG) Process Reform  </w:t>
      </w:r>
    </w:p>
    <w:p w14:paraId="0CA79276" w14:textId="57EDDD33" w:rsidR="007F2CFF" w:rsidRPr="00693DA1" w:rsidRDefault="002D5D22" w:rsidP="003D1B17">
      <w:pPr>
        <w:pStyle w:val="NoSpacing"/>
        <w:jc w:val="both"/>
        <w:rPr>
          <w:rFonts w:ascii="Times New Roman" w:hAnsi="Times New Roman" w:cs="Times New Roman"/>
        </w:rPr>
      </w:pPr>
      <w:r w:rsidRPr="00693DA1">
        <w:rPr>
          <w:rFonts w:ascii="Times New Roman" w:hAnsi="Times New Roman" w:cs="Times New Roman"/>
        </w:rPr>
        <w:t xml:space="preserve">ERCOT Staff and Market Participants discussed the merits of NPRR837.  Some Market Participants opposed NPRR837 </w:t>
      </w:r>
      <w:r w:rsidR="004338B9">
        <w:rPr>
          <w:rFonts w:ascii="Times New Roman" w:hAnsi="Times New Roman" w:cs="Times New Roman"/>
        </w:rPr>
        <w:t>stating</w:t>
      </w:r>
      <w:r w:rsidR="002E3AA2">
        <w:rPr>
          <w:rFonts w:ascii="Times New Roman" w:hAnsi="Times New Roman" w:cs="Times New Roman"/>
        </w:rPr>
        <w:t xml:space="preserve"> </w:t>
      </w:r>
      <w:r w:rsidRPr="00693DA1">
        <w:rPr>
          <w:rFonts w:ascii="Times New Roman" w:hAnsi="Times New Roman" w:cs="Times New Roman"/>
        </w:rPr>
        <w:t>that with increasing transmission build</w:t>
      </w:r>
      <w:r w:rsidR="004338B9">
        <w:rPr>
          <w:rFonts w:ascii="Times New Roman" w:hAnsi="Times New Roman" w:cs="Times New Roman"/>
        </w:rPr>
        <w:t>,</w:t>
      </w:r>
      <w:r w:rsidRPr="00693DA1">
        <w:rPr>
          <w:rFonts w:ascii="Times New Roman" w:hAnsi="Times New Roman" w:cs="Times New Roman"/>
        </w:rPr>
        <w:t xml:space="preserve"> </w:t>
      </w:r>
      <w:r w:rsidR="00693DA1" w:rsidRPr="00693DA1">
        <w:rPr>
          <w:rFonts w:ascii="Times New Roman" w:hAnsi="Times New Roman" w:cs="Times New Roman"/>
        </w:rPr>
        <w:t xml:space="preserve">additional scrutiny of projects is </w:t>
      </w:r>
      <w:r w:rsidRPr="00693DA1">
        <w:rPr>
          <w:rFonts w:ascii="Times New Roman" w:hAnsi="Times New Roman" w:cs="Times New Roman"/>
        </w:rPr>
        <w:t xml:space="preserve">needed.  </w:t>
      </w:r>
    </w:p>
    <w:p w14:paraId="02D2D288" w14:textId="77777777" w:rsidR="002D5D22" w:rsidRPr="00693DA1" w:rsidRDefault="002D5D22" w:rsidP="003D1B17">
      <w:pPr>
        <w:pStyle w:val="NoSpacing"/>
        <w:jc w:val="both"/>
        <w:rPr>
          <w:rFonts w:ascii="Times New Roman" w:hAnsi="Times New Roman" w:cs="Times New Roman"/>
        </w:rPr>
      </w:pPr>
    </w:p>
    <w:p w14:paraId="35CF4242" w14:textId="29905D5A" w:rsidR="00693DA1" w:rsidRPr="00693DA1" w:rsidRDefault="008C44D4" w:rsidP="00693DA1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Taylor </w:t>
      </w:r>
      <w:r w:rsidR="00693DA1" w:rsidRPr="00693DA1">
        <w:rPr>
          <w:rFonts w:ascii="Times New Roman" w:hAnsi="Times New Roman" w:cs="Times New Roman"/>
          <w:b/>
        </w:rPr>
        <w:t xml:space="preserve">Woodruff moved to endorse NPRR837 as amended by the 2/16/18 ERCOT comments.  John Dumas seconded the motion.  The motion carried with three objections from the Independent Generator (Calpine) and Consumer (2) (City of Eastland, OPUC) Market Segments; and three abstentions from the Independent Generator (Exelon), Cooperative (STEC), and Independent Power Marketer (IPM) (Shell Energy) Market Segments.  </w:t>
      </w:r>
    </w:p>
    <w:p w14:paraId="68D30040" w14:textId="77777777" w:rsidR="002D5D22" w:rsidRPr="00693DA1" w:rsidRDefault="002D5D22" w:rsidP="003D1B17">
      <w:pPr>
        <w:pStyle w:val="NoSpacing"/>
        <w:jc w:val="both"/>
        <w:rPr>
          <w:rFonts w:ascii="Times New Roman" w:hAnsi="Times New Roman" w:cs="Times New Roman"/>
        </w:rPr>
      </w:pPr>
    </w:p>
    <w:p w14:paraId="7C8A9283" w14:textId="2A226C01" w:rsidR="007F2CFF" w:rsidRPr="0034673A" w:rsidRDefault="007F2CFF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34673A">
        <w:rPr>
          <w:rFonts w:ascii="Times New Roman" w:hAnsi="Times New Roman" w:cs="Times New Roman"/>
          <w:i/>
        </w:rPr>
        <w:t xml:space="preserve">NPRR847, Exceptional Fuel Cost Included in the Mitigated Offer Cap  </w:t>
      </w:r>
    </w:p>
    <w:p w14:paraId="788F9CF8" w14:textId="3885CCEE" w:rsidR="0034673A" w:rsidRPr="0034673A" w:rsidRDefault="0034673A" w:rsidP="0034673A">
      <w:pPr>
        <w:pStyle w:val="NoSpacing"/>
        <w:jc w:val="both"/>
        <w:rPr>
          <w:rFonts w:ascii="Times New Roman" w:hAnsi="Times New Roman" w:cs="Times New Roman"/>
          <w:b/>
        </w:rPr>
      </w:pPr>
      <w:r w:rsidRPr="0034673A">
        <w:rPr>
          <w:rFonts w:ascii="Times New Roman" w:hAnsi="Times New Roman" w:cs="Times New Roman"/>
          <w:b/>
        </w:rPr>
        <w:t>Mr. Goff moved to endorse NPRR847 as amended by the 1/30/18 ERCOT comments.  Mr. Greer seconded the motion.  The motion carried unanimously.</w:t>
      </w:r>
    </w:p>
    <w:p w14:paraId="13AA6F58" w14:textId="34DC0A9B" w:rsidR="007F2CFF" w:rsidRPr="0034673A" w:rsidRDefault="007F2CFF" w:rsidP="003D1B17">
      <w:pPr>
        <w:pStyle w:val="NoSpacing"/>
        <w:jc w:val="both"/>
        <w:rPr>
          <w:rFonts w:ascii="Times New Roman" w:hAnsi="Times New Roman" w:cs="Times New Roman"/>
          <w:b/>
        </w:rPr>
      </w:pPr>
    </w:p>
    <w:p w14:paraId="059631B7" w14:textId="384B413D" w:rsidR="007F2CFF" w:rsidRDefault="007F2CFF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F305AB">
        <w:rPr>
          <w:rFonts w:ascii="Times New Roman" w:hAnsi="Times New Roman" w:cs="Times New Roman"/>
          <w:i/>
        </w:rPr>
        <w:t>NPRR857, Creation of Direct Current Tie Operator Market Participant Role</w:t>
      </w:r>
      <w:r w:rsidRPr="007F2CFF">
        <w:rPr>
          <w:rFonts w:ascii="Times New Roman" w:hAnsi="Times New Roman" w:cs="Times New Roman"/>
          <w:i/>
        </w:rPr>
        <w:t xml:space="preserve">  </w:t>
      </w:r>
    </w:p>
    <w:p w14:paraId="7CBD270D" w14:textId="42D0E177" w:rsidR="00F305AB" w:rsidRPr="00F305AB" w:rsidRDefault="00F305AB" w:rsidP="00F305AB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Greer moved to endorse NPRR857 </w:t>
      </w:r>
      <w:r w:rsidRPr="001132E6">
        <w:rPr>
          <w:rFonts w:ascii="Times New Roman" w:hAnsi="Times New Roman" w:cs="Times New Roman"/>
          <w:b/>
        </w:rPr>
        <w:t xml:space="preserve">as submitted.  </w:t>
      </w:r>
      <w:r w:rsidR="008C44D4">
        <w:rPr>
          <w:rFonts w:ascii="Times New Roman" w:hAnsi="Times New Roman" w:cs="Times New Roman"/>
          <w:b/>
        </w:rPr>
        <w:t xml:space="preserve">Mr. </w:t>
      </w:r>
      <w:r>
        <w:rPr>
          <w:rFonts w:ascii="Times New Roman" w:hAnsi="Times New Roman" w:cs="Times New Roman"/>
          <w:b/>
        </w:rPr>
        <w:t xml:space="preserve">Woodruff </w:t>
      </w:r>
      <w:r w:rsidRPr="001132E6">
        <w:rPr>
          <w:rFonts w:ascii="Times New Roman" w:hAnsi="Times New Roman" w:cs="Times New Roman"/>
          <w:b/>
        </w:rPr>
        <w:t xml:space="preserve">seconded the motion.  The motion carried </w:t>
      </w:r>
      <w:r w:rsidRPr="00041240">
        <w:rPr>
          <w:rFonts w:ascii="Times New Roman" w:hAnsi="Times New Roman" w:cs="Times New Roman"/>
          <w:b/>
        </w:rPr>
        <w:t xml:space="preserve">with </w:t>
      </w:r>
      <w:r>
        <w:rPr>
          <w:rFonts w:ascii="Times New Roman" w:hAnsi="Times New Roman" w:cs="Times New Roman"/>
          <w:b/>
        </w:rPr>
        <w:t xml:space="preserve">one </w:t>
      </w:r>
      <w:r w:rsidRPr="00041240">
        <w:rPr>
          <w:rFonts w:ascii="Times New Roman" w:hAnsi="Times New Roman" w:cs="Times New Roman"/>
          <w:b/>
        </w:rPr>
        <w:t xml:space="preserve">abstention from the </w:t>
      </w:r>
      <w:r w:rsidRPr="00F305AB">
        <w:rPr>
          <w:rFonts w:ascii="Times New Roman" w:hAnsi="Times New Roman" w:cs="Times New Roman"/>
          <w:b/>
        </w:rPr>
        <w:t xml:space="preserve">Independent Retail Electric Provider (IREP) </w:t>
      </w:r>
      <w:r w:rsidRPr="00D1098D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>Reliant Energy Retail Services)</w:t>
      </w:r>
      <w:r w:rsidRPr="00D1098D">
        <w:rPr>
          <w:rFonts w:ascii="Times New Roman" w:hAnsi="Times New Roman" w:cs="Times New Roman"/>
          <w:b/>
        </w:rPr>
        <w:t xml:space="preserve"> </w:t>
      </w:r>
      <w:r w:rsidRPr="00041240">
        <w:rPr>
          <w:rFonts w:ascii="Times New Roman" w:hAnsi="Times New Roman" w:cs="Times New Roman"/>
          <w:b/>
        </w:rPr>
        <w:t>Market Segment.</w:t>
      </w:r>
    </w:p>
    <w:p w14:paraId="3A12A591" w14:textId="77777777" w:rsidR="007F2CFF" w:rsidRDefault="007F2CFF" w:rsidP="003D1B17">
      <w:pPr>
        <w:pStyle w:val="NoSpacing"/>
        <w:jc w:val="both"/>
        <w:rPr>
          <w:rFonts w:ascii="Times New Roman" w:hAnsi="Times New Roman" w:cs="Times New Roman"/>
          <w:i/>
        </w:rPr>
      </w:pPr>
    </w:p>
    <w:p w14:paraId="3A1DEE07" w14:textId="77777777" w:rsidR="007F2CFF" w:rsidRDefault="007F2CFF" w:rsidP="00370ACD">
      <w:pPr>
        <w:pStyle w:val="NoSpacing"/>
        <w:jc w:val="both"/>
        <w:rPr>
          <w:rFonts w:ascii="Times New Roman" w:eastAsia="Times New Roman" w:hAnsi="Times New Roman" w:cs="Times New Roman"/>
          <w:highlight w:val="lightGray"/>
          <w:u w:val="single"/>
        </w:rPr>
      </w:pPr>
    </w:p>
    <w:p w14:paraId="531BD9F2" w14:textId="3948A250" w:rsidR="007F2CFF" w:rsidRPr="007F2CFF" w:rsidRDefault="007F2CFF" w:rsidP="007F2CFF">
      <w:pPr>
        <w:pStyle w:val="NoSpacing"/>
        <w:jc w:val="both"/>
        <w:rPr>
          <w:rFonts w:ascii="Times New Roman" w:eastAsia="Times New Roman" w:hAnsi="Times New Roman" w:cs="Times New Roman"/>
          <w:u w:val="single"/>
        </w:rPr>
      </w:pPr>
      <w:r w:rsidRPr="007F2CFF">
        <w:rPr>
          <w:rFonts w:ascii="Times New Roman" w:eastAsia="Times New Roman" w:hAnsi="Times New Roman" w:cs="Times New Roman"/>
          <w:u w:val="single"/>
        </w:rPr>
        <w:t>Supply Analysis Working Group (SAWG)</w:t>
      </w:r>
      <w:r w:rsidR="0060778B">
        <w:rPr>
          <w:rFonts w:ascii="Times New Roman" w:eastAsia="Times New Roman" w:hAnsi="Times New Roman" w:cs="Times New Roman"/>
          <w:u w:val="single"/>
        </w:rPr>
        <w:t xml:space="preserve"> (see Key Documents)</w:t>
      </w:r>
    </w:p>
    <w:p w14:paraId="219946EC" w14:textId="04BE9182" w:rsidR="009E26B8" w:rsidRDefault="009E26B8" w:rsidP="009E26B8">
      <w:pPr>
        <w:pStyle w:val="NoSpacing"/>
        <w:jc w:val="both"/>
        <w:rPr>
          <w:rFonts w:ascii="Times New Roman" w:hAnsi="Times New Roman" w:cs="Times New Roman"/>
          <w:i/>
        </w:rPr>
      </w:pPr>
      <w:r w:rsidRPr="00BF100A">
        <w:rPr>
          <w:rFonts w:ascii="Times New Roman" w:hAnsi="Times New Roman" w:cs="Times New Roman"/>
          <w:i/>
        </w:rPr>
        <w:t>201</w:t>
      </w:r>
      <w:r>
        <w:rPr>
          <w:rFonts w:ascii="Times New Roman" w:hAnsi="Times New Roman" w:cs="Times New Roman"/>
          <w:i/>
        </w:rPr>
        <w:t>8</w:t>
      </w:r>
      <w:r w:rsidRPr="00BF100A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SAWG </w:t>
      </w:r>
      <w:r w:rsidRPr="00BF100A">
        <w:rPr>
          <w:rFonts w:ascii="Times New Roman" w:hAnsi="Times New Roman" w:cs="Times New Roman"/>
          <w:i/>
        </w:rPr>
        <w:t>Leadership</w:t>
      </w:r>
    </w:p>
    <w:p w14:paraId="10428788" w14:textId="73111EE6" w:rsidR="009E26B8" w:rsidRPr="001F2DB1" w:rsidRDefault="008C44D4" w:rsidP="009E26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Mr. </w:t>
      </w:r>
      <w:r w:rsidR="009E26B8">
        <w:rPr>
          <w:rFonts w:ascii="Times New Roman" w:eastAsia="Times New Roman" w:hAnsi="Times New Roman" w:cs="Times New Roman"/>
          <w:b/>
        </w:rPr>
        <w:t xml:space="preserve">Woodruff </w:t>
      </w:r>
      <w:r w:rsidR="009E26B8" w:rsidRPr="00460204">
        <w:rPr>
          <w:rFonts w:ascii="Times New Roman" w:eastAsia="Times New Roman" w:hAnsi="Times New Roman" w:cs="Times New Roman"/>
          <w:b/>
        </w:rPr>
        <w:t xml:space="preserve">moved to confirm </w:t>
      </w:r>
      <w:r w:rsidR="009E26B8">
        <w:rPr>
          <w:rFonts w:ascii="Times New Roman" w:eastAsia="Times New Roman" w:hAnsi="Times New Roman" w:cs="Times New Roman"/>
          <w:b/>
        </w:rPr>
        <w:t xml:space="preserve">Bryan Sams </w:t>
      </w:r>
      <w:r w:rsidR="009E26B8" w:rsidRPr="00460204">
        <w:rPr>
          <w:rFonts w:ascii="Times New Roman" w:eastAsia="Times New Roman" w:hAnsi="Times New Roman" w:cs="Times New Roman"/>
          <w:b/>
        </w:rPr>
        <w:t>as</w:t>
      </w:r>
      <w:r w:rsidR="009E26B8">
        <w:rPr>
          <w:rFonts w:ascii="Times New Roman" w:eastAsia="Times New Roman" w:hAnsi="Times New Roman" w:cs="Times New Roman"/>
          <w:b/>
        </w:rPr>
        <w:t xml:space="preserve"> the </w:t>
      </w:r>
      <w:r w:rsidR="009E26B8" w:rsidRPr="00460204">
        <w:rPr>
          <w:rFonts w:ascii="Times New Roman" w:eastAsia="Times New Roman" w:hAnsi="Times New Roman" w:cs="Times New Roman"/>
          <w:b/>
        </w:rPr>
        <w:t>201</w:t>
      </w:r>
      <w:r w:rsidR="009E26B8">
        <w:rPr>
          <w:rFonts w:ascii="Times New Roman" w:eastAsia="Times New Roman" w:hAnsi="Times New Roman" w:cs="Times New Roman"/>
          <w:b/>
        </w:rPr>
        <w:t>8</w:t>
      </w:r>
      <w:r w:rsidR="009E26B8" w:rsidRPr="00460204">
        <w:rPr>
          <w:rFonts w:ascii="Times New Roman" w:eastAsia="Times New Roman" w:hAnsi="Times New Roman" w:cs="Times New Roman"/>
          <w:b/>
        </w:rPr>
        <w:t xml:space="preserve"> </w:t>
      </w:r>
      <w:r w:rsidR="009E26B8">
        <w:rPr>
          <w:rFonts w:ascii="Times New Roman" w:eastAsia="Times New Roman" w:hAnsi="Times New Roman" w:cs="Times New Roman"/>
          <w:b/>
        </w:rPr>
        <w:t>SAWG</w:t>
      </w:r>
      <w:r w:rsidR="009E26B8" w:rsidRPr="00460204">
        <w:rPr>
          <w:rFonts w:ascii="Times New Roman" w:eastAsia="Times New Roman" w:hAnsi="Times New Roman" w:cs="Times New Roman"/>
          <w:b/>
        </w:rPr>
        <w:t xml:space="preserve"> Chair</w:t>
      </w:r>
      <w:r w:rsidR="009E26B8">
        <w:rPr>
          <w:rFonts w:ascii="Times New Roman" w:eastAsia="Times New Roman" w:hAnsi="Times New Roman" w:cs="Times New Roman"/>
          <w:b/>
        </w:rPr>
        <w:t xml:space="preserve">, and Christian Powell and Pete Warnken as 2018 </w:t>
      </w:r>
      <w:r w:rsidR="00663716">
        <w:rPr>
          <w:rFonts w:ascii="Times New Roman" w:eastAsia="Times New Roman" w:hAnsi="Times New Roman" w:cs="Times New Roman"/>
          <w:b/>
        </w:rPr>
        <w:t xml:space="preserve">SAWG </w:t>
      </w:r>
      <w:r w:rsidR="009E26B8">
        <w:rPr>
          <w:rFonts w:ascii="Times New Roman" w:eastAsia="Times New Roman" w:hAnsi="Times New Roman" w:cs="Times New Roman"/>
          <w:b/>
        </w:rPr>
        <w:t xml:space="preserve">Vice Chairs.  </w:t>
      </w:r>
      <w:r w:rsidR="006655C3">
        <w:rPr>
          <w:rFonts w:ascii="Times New Roman" w:eastAsia="Times New Roman" w:hAnsi="Times New Roman" w:cs="Times New Roman"/>
          <w:b/>
        </w:rPr>
        <w:t xml:space="preserve">Mr. </w:t>
      </w:r>
      <w:r w:rsidR="009E26B8">
        <w:rPr>
          <w:rFonts w:ascii="Times New Roman" w:eastAsia="Times New Roman" w:hAnsi="Times New Roman" w:cs="Times New Roman"/>
          <w:b/>
        </w:rPr>
        <w:t xml:space="preserve">Lange </w:t>
      </w:r>
      <w:r w:rsidR="009E26B8" w:rsidRPr="001F2DB1">
        <w:rPr>
          <w:rFonts w:ascii="Times New Roman" w:eastAsia="Times New Roman" w:hAnsi="Times New Roman" w:cs="Times New Roman"/>
          <w:b/>
        </w:rPr>
        <w:t>seconded the motion.  The motion carried unanimously.</w:t>
      </w:r>
    </w:p>
    <w:p w14:paraId="288376E6" w14:textId="77777777" w:rsidR="00BB6D9F" w:rsidRDefault="00BB6D9F" w:rsidP="007F2CFF">
      <w:pPr>
        <w:pStyle w:val="NoSpacing"/>
        <w:jc w:val="both"/>
        <w:rPr>
          <w:rFonts w:ascii="Times New Roman" w:eastAsia="Times New Roman" w:hAnsi="Times New Roman" w:cs="Times New Roman"/>
        </w:rPr>
      </w:pPr>
    </w:p>
    <w:p w14:paraId="6E84F6CC" w14:textId="7598EC1B" w:rsidR="007F2CFF" w:rsidRDefault="000E0119" w:rsidP="007F2CFF">
      <w:pPr>
        <w:pStyle w:val="NoSpacing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Mr. </w:t>
      </w:r>
      <w:r w:rsidR="0060778B">
        <w:rPr>
          <w:rFonts w:ascii="Times New Roman" w:eastAsia="Times New Roman" w:hAnsi="Times New Roman" w:cs="Times New Roman"/>
        </w:rPr>
        <w:t xml:space="preserve">Sams reviewed recent SAWG activities, presented the 2018 SAWG Goals, and requested WMS direction on </w:t>
      </w:r>
      <w:r w:rsidR="00AB1549">
        <w:rPr>
          <w:rFonts w:ascii="Times New Roman" w:eastAsia="Times New Roman" w:hAnsi="Times New Roman" w:cs="Times New Roman"/>
        </w:rPr>
        <w:t xml:space="preserve">the </w:t>
      </w:r>
      <w:r w:rsidR="0060778B">
        <w:rPr>
          <w:rFonts w:ascii="Times New Roman" w:eastAsia="Times New Roman" w:hAnsi="Times New Roman" w:cs="Times New Roman"/>
        </w:rPr>
        <w:t xml:space="preserve">SAWG assignments </w:t>
      </w:r>
      <w:r w:rsidR="00AB1549">
        <w:rPr>
          <w:rFonts w:ascii="Times New Roman" w:eastAsia="Times New Roman" w:hAnsi="Times New Roman" w:cs="Times New Roman"/>
        </w:rPr>
        <w:t>to review</w:t>
      </w:r>
      <w:r w:rsidR="0060778B">
        <w:rPr>
          <w:rFonts w:ascii="Times New Roman" w:eastAsia="Times New Roman" w:hAnsi="Times New Roman" w:cs="Times New Roman"/>
        </w:rPr>
        <w:t xml:space="preserve"> </w:t>
      </w:r>
      <w:r w:rsidR="00605180">
        <w:rPr>
          <w:rFonts w:ascii="Times New Roman" w:eastAsia="Times New Roman" w:hAnsi="Times New Roman" w:cs="Times New Roman"/>
        </w:rPr>
        <w:t>e</w:t>
      </w:r>
      <w:r w:rsidR="00BB6D9F" w:rsidRPr="00BB6D9F">
        <w:rPr>
          <w:rFonts w:ascii="Times New Roman" w:eastAsia="Times New Roman" w:hAnsi="Times New Roman" w:cs="Times New Roman"/>
        </w:rPr>
        <w:t xml:space="preserve">xtended Locational Marginal Price </w:t>
      </w:r>
      <w:r w:rsidR="00BB6D9F">
        <w:rPr>
          <w:rFonts w:ascii="Times New Roman" w:eastAsia="Times New Roman" w:hAnsi="Times New Roman" w:cs="Times New Roman"/>
        </w:rPr>
        <w:t>(</w:t>
      </w:r>
      <w:r w:rsidR="0060778B">
        <w:rPr>
          <w:rFonts w:ascii="Times New Roman" w:eastAsia="Times New Roman" w:hAnsi="Times New Roman" w:cs="Times New Roman"/>
        </w:rPr>
        <w:t>LMP</w:t>
      </w:r>
      <w:r w:rsidR="00BB6D9F">
        <w:rPr>
          <w:rFonts w:ascii="Times New Roman" w:eastAsia="Times New Roman" w:hAnsi="Times New Roman" w:cs="Times New Roman"/>
        </w:rPr>
        <w:t>)</w:t>
      </w:r>
      <w:r w:rsidR="0060778B">
        <w:rPr>
          <w:rFonts w:ascii="Times New Roman" w:eastAsia="Times New Roman" w:hAnsi="Times New Roman" w:cs="Times New Roman"/>
        </w:rPr>
        <w:t xml:space="preserve"> proposals and Real-Time </w:t>
      </w:r>
      <w:r w:rsidR="00AB1549">
        <w:rPr>
          <w:rFonts w:ascii="Times New Roman" w:eastAsia="Times New Roman" w:hAnsi="Times New Roman" w:cs="Times New Roman"/>
        </w:rPr>
        <w:t>c</w:t>
      </w:r>
      <w:r w:rsidR="0060778B">
        <w:rPr>
          <w:rFonts w:ascii="Times New Roman" w:eastAsia="Times New Roman" w:hAnsi="Times New Roman" w:cs="Times New Roman"/>
        </w:rPr>
        <w:t xml:space="preserve">ooptimization.  </w:t>
      </w:r>
      <w:r w:rsidR="00BB6D9F">
        <w:rPr>
          <w:rFonts w:ascii="Times New Roman" w:eastAsia="Times New Roman" w:hAnsi="Times New Roman" w:cs="Times New Roman"/>
        </w:rPr>
        <w:t xml:space="preserve">ERCOT Staff and Market Participants discussed the vetting process on these items and requested SAWG not take up </w:t>
      </w:r>
      <w:r w:rsidR="00AB1549">
        <w:rPr>
          <w:rFonts w:ascii="Times New Roman" w:eastAsia="Times New Roman" w:hAnsi="Times New Roman" w:cs="Times New Roman"/>
        </w:rPr>
        <w:t xml:space="preserve">these items </w:t>
      </w:r>
      <w:r w:rsidR="00BB6D9F">
        <w:rPr>
          <w:rFonts w:ascii="Times New Roman" w:eastAsia="Times New Roman" w:hAnsi="Times New Roman" w:cs="Times New Roman"/>
        </w:rPr>
        <w:t xml:space="preserve">at this time.  </w:t>
      </w:r>
    </w:p>
    <w:p w14:paraId="3300A844" w14:textId="77777777" w:rsidR="0060778B" w:rsidRPr="0060778B" w:rsidRDefault="0060778B" w:rsidP="007F2CFF">
      <w:pPr>
        <w:pStyle w:val="NoSpacing"/>
        <w:jc w:val="both"/>
        <w:rPr>
          <w:rFonts w:ascii="Times New Roman" w:eastAsia="Times New Roman" w:hAnsi="Times New Roman" w:cs="Times New Roman"/>
        </w:rPr>
      </w:pPr>
    </w:p>
    <w:p w14:paraId="1FB39BCA" w14:textId="77777777" w:rsidR="000705B4" w:rsidRDefault="007F2CFF" w:rsidP="000705B4">
      <w:pPr>
        <w:pStyle w:val="NoSpacing"/>
        <w:jc w:val="both"/>
        <w:rPr>
          <w:rFonts w:ascii="Times New Roman" w:eastAsia="Times New Roman" w:hAnsi="Times New Roman" w:cs="Times New Roman"/>
          <w:u w:val="single"/>
        </w:rPr>
      </w:pPr>
      <w:r w:rsidRPr="007F2CFF">
        <w:rPr>
          <w:rFonts w:ascii="Times New Roman" w:eastAsia="Times New Roman" w:hAnsi="Times New Roman" w:cs="Times New Roman"/>
          <w:u w:val="single"/>
        </w:rPr>
        <w:lastRenderedPageBreak/>
        <w:t>CMWG</w:t>
      </w:r>
      <w:r w:rsidR="000705B4">
        <w:rPr>
          <w:rFonts w:ascii="Times New Roman" w:eastAsia="Times New Roman" w:hAnsi="Times New Roman" w:cs="Times New Roman"/>
          <w:u w:val="single"/>
        </w:rPr>
        <w:t xml:space="preserve"> (see Key Documents)</w:t>
      </w:r>
    </w:p>
    <w:p w14:paraId="27A0E13C" w14:textId="77777777" w:rsidR="00904040" w:rsidRPr="0022234A" w:rsidRDefault="00904040" w:rsidP="00904040">
      <w:pPr>
        <w:pStyle w:val="NoSpacing"/>
        <w:jc w:val="both"/>
        <w:rPr>
          <w:rFonts w:ascii="Times New Roman" w:eastAsia="Times New Roman" w:hAnsi="Times New Roman" w:cs="Times New Roman"/>
          <w:i/>
        </w:rPr>
      </w:pPr>
      <w:r w:rsidRPr="0022234A">
        <w:rPr>
          <w:rFonts w:ascii="Times New Roman" w:eastAsia="Times New Roman" w:hAnsi="Times New Roman" w:cs="Times New Roman"/>
          <w:i/>
        </w:rPr>
        <w:t xml:space="preserve">CMWG Scope </w:t>
      </w:r>
    </w:p>
    <w:p w14:paraId="28330692" w14:textId="7FDC41F9" w:rsidR="00904040" w:rsidRDefault="00904040" w:rsidP="0022234A">
      <w:pPr>
        <w:pStyle w:val="NoSpacing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David Detelich reviewed recent CMWG activities and presented the CMWG Scope.  </w:t>
      </w:r>
    </w:p>
    <w:p w14:paraId="61ED7BC2" w14:textId="77777777" w:rsidR="00904040" w:rsidRDefault="00904040" w:rsidP="0022234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</w:rPr>
      </w:pPr>
    </w:p>
    <w:p w14:paraId="094E4A7D" w14:textId="12F7B795" w:rsidR="0022234A" w:rsidRPr="0022234A" w:rsidRDefault="0022234A" w:rsidP="0022234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</w:rPr>
      </w:pPr>
      <w:r w:rsidRPr="0022234A">
        <w:rPr>
          <w:rFonts w:ascii="Times New Roman" w:eastAsia="Times New Roman" w:hAnsi="Times New Roman" w:cs="Times New Roman"/>
          <w:b/>
        </w:rPr>
        <w:t xml:space="preserve">Bill Barnes moved to approve the CMWG Scope as submitted.  Mr. Downey seconded the motion.  The motion carried unanimously.  </w:t>
      </w:r>
    </w:p>
    <w:p w14:paraId="6AEFB70C" w14:textId="77777777" w:rsidR="0022234A" w:rsidRDefault="0022234A" w:rsidP="00024253">
      <w:pPr>
        <w:pStyle w:val="ListParagraph"/>
        <w:ind w:left="0"/>
        <w:contextualSpacing w:val="0"/>
        <w:rPr>
          <w:sz w:val="22"/>
          <w:szCs w:val="22"/>
        </w:rPr>
      </w:pPr>
    </w:p>
    <w:p w14:paraId="6EB1ADD2" w14:textId="77777777" w:rsidR="00904040" w:rsidRDefault="00904040" w:rsidP="00024253">
      <w:pPr>
        <w:pStyle w:val="ListParagraph"/>
        <w:ind w:left="0"/>
        <w:contextualSpacing w:val="0"/>
        <w:rPr>
          <w:sz w:val="22"/>
          <w:szCs w:val="22"/>
        </w:rPr>
      </w:pPr>
      <w:bookmarkStart w:id="0" w:name="_GoBack"/>
      <w:bookmarkEnd w:id="0"/>
    </w:p>
    <w:p w14:paraId="0F1A7310" w14:textId="302DCAB7" w:rsidR="007F2CFF" w:rsidRDefault="007F2CFF" w:rsidP="007F2CFF">
      <w:pPr>
        <w:pStyle w:val="NoSpacing"/>
        <w:jc w:val="both"/>
        <w:rPr>
          <w:rFonts w:ascii="Times New Roman" w:eastAsia="Times New Roman" w:hAnsi="Times New Roman" w:cs="Times New Roman"/>
          <w:u w:val="single"/>
        </w:rPr>
      </w:pPr>
      <w:r w:rsidRPr="007F2CFF">
        <w:rPr>
          <w:rFonts w:ascii="Times New Roman" w:eastAsia="Times New Roman" w:hAnsi="Times New Roman" w:cs="Times New Roman"/>
          <w:u w:val="single"/>
        </w:rPr>
        <w:t>Metering Working Group (MWG)</w:t>
      </w:r>
    </w:p>
    <w:p w14:paraId="67C6A060" w14:textId="502E141A" w:rsidR="007F2CFF" w:rsidRDefault="00024253" w:rsidP="007F2CFF">
      <w:pPr>
        <w:pStyle w:val="NoSpacing"/>
        <w:jc w:val="both"/>
        <w:rPr>
          <w:rFonts w:ascii="Times New Roman" w:hAnsi="Times New Roman" w:cs="Times New Roman"/>
          <w:i/>
        </w:rPr>
      </w:pPr>
      <w:r w:rsidRPr="00904040">
        <w:rPr>
          <w:rFonts w:ascii="Times New Roman" w:hAnsi="Times New Roman" w:cs="Times New Roman"/>
          <w:i/>
        </w:rPr>
        <w:t>2018 MWG Leadership</w:t>
      </w:r>
    </w:p>
    <w:p w14:paraId="137BC4B5" w14:textId="0BC03D92" w:rsidR="00904040" w:rsidRPr="001F2DB1" w:rsidRDefault="008C44D4" w:rsidP="009040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Mr. </w:t>
      </w:r>
      <w:r w:rsidR="00904040">
        <w:rPr>
          <w:rFonts w:ascii="Times New Roman" w:eastAsia="Times New Roman" w:hAnsi="Times New Roman" w:cs="Times New Roman"/>
          <w:b/>
        </w:rPr>
        <w:t xml:space="preserve">Woodruff </w:t>
      </w:r>
      <w:r w:rsidR="00904040" w:rsidRPr="00460204">
        <w:rPr>
          <w:rFonts w:ascii="Times New Roman" w:eastAsia="Times New Roman" w:hAnsi="Times New Roman" w:cs="Times New Roman"/>
          <w:b/>
        </w:rPr>
        <w:t xml:space="preserve">moved to confirm </w:t>
      </w:r>
      <w:r w:rsidR="00904040" w:rsidRPr="00904040">
        <w:rPr>
          <w:rFonts w:ascii="Times New Roman" w:eastAsia="Times New Roman" w:hAnsi="Times New Roman" w:cs="Times New Roman"/>
          <w:b/>
        </w:rPr>
        <w:t>Darrell Sumbera</w:t>
      </w:r>
      <w:r w:rsidR="00904040" w:rsidRPr="00460204">
        <w:rPr>
          <w:rFonts w:ascii="Times New Roman" w:eastAsia="Times New Roman" w:hAnsi="Times New Roman" w:cs="Times New Roman"/>
          <w:b/>
        </w:rPr>
        <w:t xml:space="preserve"> as</w:t>
      </w:r>
      <w:r w:rsidR="00904040">
        <w:rPr>
          <w:rFonts w:ascii="Times New Roman" w:eastAsia="Times New Roman" w:hAnsi="Times New Roman" w:cs="Times New Roman"/>
          <w:b/>
        </w:rPr>
        <w:t xml:space="preserve"> the </w:t>
      </w:r>
      <w:r w:rsidR="00904040" w:rsidRPr="00460204">
        <w:rPr>
          <w:rFonts w:ascii="Times New Roman" w:eastAsia="Times New Roman" w:hAnsi="Times New Roman" w:cs="Times New Roman"/>
          <w:b/>
        </w:rPr>
        <w:t>201</w:t>
      </w:r>
      <w:r w:rsidR="00904040">
        <w:rPr>
          <w:rFonts w:ascii="Times New Roman" w:eastAsia="Times New Roman" w:hAnsi="Times New Roman" w:cs="Times New Roman"/>
          <w:b/>
        </w:rPr>
        <w:t>8</w:t>
      </w:r>
      <w:r w:rsidR="00904040" w:rsidRPr="00460204">
        <w:rPr>
          <w:rFonts w:ascii="Times New Roman" w:eastAsia="Times New Roman" w:hAnsi="Times New Roman" w:cs="Times New Roman"/>
          <w:b/>
        </w:rPr>
        <w:t xml:space="preserve"> </w:t>
      </w:r>
      <w:r w:rsidR="00904040">
        <w:rPr>
          <w:rFonts w:ascii="Times New Roman" w:eastAsia="Times New Roman" w:hAnsi="Times New Roman" w:cs="Times New Roman"/>
          <w:b/>
        </w:rPr>
        <w:t>MWG</w:t>
      </w:r>
      <w:r w:rsidR="00904040" w:rsidRPr="00460204">
        <w:rPr>
          <w:rFonts w:ascii="Times New Roman" w:eastAsia="Times New Roman" w:hAnsi="Times New Roman" w:cs="Times New Roman"/>
          <w:b/>
        </w:rPr>
        <w:t xml:space="preserve"> Chair</w:t>
      </w:r>
      <w:r w:rsidR="00904040">
        <w:rPr>
          <w:rFonts w:ascii="Times New Roman" w:eastAsia="Times New Roman" w:hAnsi="Times New Roman" w:cs="Times New Roman"/>
          <w:b/>
        </w:rPr>
        <w:t xml:space="preserve"> and </w:t>
      </w:r>
      <w:r w:rsidR="00904040" w:rsidRPr="00904040">
        <w:rPr>
          <w:rFonts w:ascii="Times New Roman" w:eastAsia="Times New Roman" w:hAnsi="Times New Roman" w:cs="Times New Roman"/>
          <w:b/>
        </w:rPr>
        <w:t>John Cleveland</w:t>
      </w:r>
      <w:r w:rsidR="00904040">
        <w:rPr>
          <w:rFonts w:ascii="Times New Roman" w:eastAsia="Times New Roman" w:hAnsi="Times New Roman" w:cs="Times New Roman"/>
          <w:b/>
        </w:rPr>
        <w:t xml:space="preserve"> as the 2018 Vice Chair.  Mr. Greer s</w:t>
      </w:r>
      <w:r w:rsidR="00904040" w:rsidRPr="001F2DB1">
        <w:rPr>
          <w:rFonts w:ascii="Times New Roman" w:eastAsia="Times New Roman" w:hAnsi="Times New Roman" w:cs="Times New Roman"/>
          <w:b/>
        </w:rPr>
        <w:t>econded the motion.  The motion carried unanimously.</w:t>
      </w:r>
    </w:p>
    <w:p w14:paraId="3130CDCE" w14:textId="77777777" w:rsidR="003D3140" w:rsidRDefault="003D3140" w:rsidP="007F2CFF">
      <w:pPr>
        <w:pStyle w:val="NoSpacing"/>
        <w:jc w:val="both"/>
        <w:rPr>
          <w:bCs/>
        </w:rPr>
      </w:pPr>
    </w:p>
    <w:p w14:paraId="38542A08" w14:textId="77777777" w:rsidR="003D3140" w:rsidRDefault="003D3140" w:rsidP="007F2CFF">
      <w:pPr>
        <w:pStyle w:val="NoSpacing"/>
        <w:jc w:val="both"/>
        <w:rPr>
          <w:bCs/>
        </w:rPr>
      </w:pPr>
    </w:p>
    <w:p w14:paraId="4A03712B" w14:textId="6D9023E6" w:rsidR="007F2CFF" w:rsidRDefault="007F2CFF" w:rsidP="007F2CFF">
      <w:pPr>
        <w:pStyle w:val="NoSpacing"/>
        <w:jc w:val="both"/>
        <w:rPr>
          <w:rFonts w:ascii="Times New Roman" w:eastAsia="Times New Roman" w:hAnsi="Times New Roman" w:cs="Times New Roman"/>
          <w:u w:val="single"/>
        </w:rPr>
      </w:pPr>
      <w:r w:rsidRPr="007F2CFF">
        <w:rPr>
          <w:rFonts w:ascii="Times New Roman" w:eastAsia="Times New Roman" w:hAnsi="Times New Roman" w:cs="Times New Roman"/>
          <w:u w:val="single"/>
        </w:rPr>
        <w:t>Demand Side Working Group (DSWG)</w:t>
      </w:r>
      <w:r w:rsidR="000705B4">
        <w:rPr>
          <w:rFonts w:ascii="Times New Roman" w:eastAsia="Times New Roman" w:hAnsi="Times New Roman" w:cs="Times New Roman"/>
          <w:u w:val="single"/>
        </w:rPr>
        <w:t xml:space="preserve"> (see Key Documents)</w:t>
      </w:r>
    </w:p>
    <w:p w14:paraId="70D279E0" w14:textId="2649856B" w:rsidR="000705B4" w:rsidRPr="000705B4" w:rsidRDefault="000705B4" w:rsidP="000705B4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0705B4">
        <w:rPr>
          <w:rFonts w:ascii="Times New Roman" w:eastAsia="Times New Roman" w:hAnsi="Times New Roman" w:cs="Times New Roman"/>
        </w:rPr>
        <w:t>David Thompson</w:t>
      </w:r>
      <w:r>
        <w:rPr>
          <w:rFonts w:ascii="Times New Roman" w:eastAsia="Times New Roman" w:hAnsi="Times New Roman" w:cs="Times New Roman"/>
        </w:rPr>
        <w:t xml:space="preserve"> reviewed recent DSWG activities.  </w:t>
      </w:r>
    </w:p>
    <w:p w14:paraId="17D95B8B" w14:textId="486C5007" w:rsidR="007F2CFF" w:rsidRDefault="000705B4" w:rsidP="000705B4">
      <w:pPr>
        <w:pStyle w:val="ListParagraph"/>
        <w:ind w:left="0"/>
        <w:contextualSpacing w:val="0"/>
        <w:rPr>
          <w:rFonts w:ascii="Times New Roman" w:hAnsi="Times New Roman"/>
          <w:u w:val="single"/>
        </w:rPr>
      </w:pPr>
      <w:r w:rsidRPr="000705B4">
        <w:rPr>
          <w:sz w:val="22"/>
          <w:szCs w:val="22"/>
        </w:rPr>
        <w:t xml:space="preserve"> </w:t>
      </w:r>
    </w:p>
    <w:p w14:paraId="6C3D0C1C" w14:textId="77777777" w:rsidR="007F2CFF" w:rsidRDefault="007F2CFF" w:rsidP="007F2CFF">
      <w:pPr>
        <w:pStyle w:val="NoSpacing"/>
        <w:jc w:val="both"/>
        <w:rPr>
          <w:rFonts w:ascii="Times New Roman" w:eastAsia="Times New Roman" w:hAnsi="Times New Roman" w:cs="Times New Roman"/>
          <w:highlight w:val="lightGray"/>
          <w:u w:val="single"/>
        </w:rPr>
      </w:pPr>
    </w:p>
    <w:p w14:paraId="6825E709" w14:textId="0899A9EF" w:rsidR="00370ACD" w:rsidRPr="0065023B" w:rsidRDefault="007F2CFF" w:rsidP="00370ACD">
      <w:pPr>
        <w:pStyle w:val="NoSpacing"/>
        <w:jc w:val="both"/>
        <w:rPr>
          <w:rFonts w:ascii="Times New Roman" w:eastAsia="Times New Roman" w:hAnsi="Times New Roman" w:cs="Times New Roman"/>
          <w:highlight w:val="lightGray"/>
          <w:u w:val="single"/>
        </w:rPr>
      </w:pPr>
      <w:r w:rsidRPr="007F2CFF">
        <w:rPr>
          <w:rFonts w:ascii="Times New Roman" w:eastAsia="Times New Roman" w:hAnsi="Times New Roman" w:cs="Times New Roman"/>
          <w:u w:val="single"/>
        </w:rPr>
        <w:t>Market Credit Working Group (MCWG)</w:t>
      </w:r>
      <w:r w:rsidR="00370ACD" w:rsidRPr="007F2CFF">
        <w:rPr>
          <w:rFonts w:ascii="Times New Roman" w:eastAsia="Times New Roman" w:hAnsi="Times New Roman" w:cs="Times New Roman"/>
          <w:u w:val="single"/>
        </w:rPr>
        <w:t xml:space="preserve"> (see Key Documents)</w:t>
      </w:r>
    </w:p>
    <w:p w14:paraId="0E3B6D62" w14:textId="77777777" w:rsidR="00C276E8" w:rsidRDefault="00370ACD" w:rsidP="00C276E8">
      <w:pPr>
        <w:pStyle w:val="NoSpacing"/>
        <w:jc w:val="both"/>
        <w:rPr>
          <w:rFonts w:ascii="Times New Roman" w:hAnsi="Times New Roman" w:cs="Times New Roman"/>
        </w:rPr>
      </w:pPr>
      <w:r w:rsidRPr="00C276E8">
        <w:rPr>
          <w:rFonts w:ascii="Times New Roman" w:hAnsi="Times New Roman" w:cs="Times New Roman"/>
        </w:rPr>
        <w:t>Mr. Barnes reviewed recent MCWG activities</w:t>
      </w:r>
      <w:r w:rsidR="000705B4" w:rsidRPr="00C276E8">
        <w:rPr>
          <w:rFonts w:ascii="Times New Roman" w:hAnsi="Times New Roman" w:cs="Times New Roman"/>
        </w:rPr>
        <w:t xml:space="preserve">.  </w:t>
      </w:r>
      <w:r w:rsidR="00CD1CCE" w:rsidRPr="00C276E8">
        <w:rPr>
          <w:rFonts w:ascii="Times New Roman" w:hAnsi="Times New Roman" w:cs="Times New Roman"/>
        </w:rPr>
        <w:t xml:space="preserve"> </w:t>
      </w:r>
    </w:p>
    <w:p w14:paraId="6482D52D" w14:textId="77777777" w:rsidR="00C276E8" w:rsidRDefault="00C276E8" w:rsidP="00C276E8">
      <w:pPr>
        <w:pStyle w:val="NoSpacing"/>
        <w:jc w:val="both"/>
        <w:rPr>
          <w:rFonts w:ascii="Times New Roman" w:hAnsi="Times New Roman" w:cs="Times New Roman"/>
        </w:rPr>
      </w:pPr>
    </w:p>
    <w:p w14:paraId="0A390E05" w14:textId="77777777" w:rsidR="00C276E8" w:rsidRDefault="00C276E8" w:rsidP="00C276E8">
      <w:pPr>
        <w:pStyle w:val="NoSpacing"/>
        <w:jc w:val="both"/>
        <w:rPr>
          <w:rFonts w:ascii="Times New Roman" w:hAnsi="Times New Roman" w:cs="Times New Roman"/>
        </w:rPr>
      </w:pPr>
    </w:p>
    <w:p w14:paraId="40D24C24" w14:textId="18E00093" w:rsidR="00983934" w:rsidRPr="00FC58CD" w:rsidRDefault="000902FE" w:rsidP="00C276E8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C58CD">
        <w:rPr>
          <w:rFonts w:ascii="Times New Roman" w:hAnsi="Times New Roman" w:cs="Times New Roman"/>
          <w:u w:val="single"/>
        </w:rPr>
        <w:t>Other Business</w:t>
      </w:r>
      <w:r w:rsidR="00550364" w:rsidRPr="00FC58CD">
        <w:rPr>
          <w:rFonts w:ascii="Times New Roman" w:hAnsi="Times New Roman" w:cs="Times New Roman"/>
          <w:u w:val="single"/>
        </w:rPr>
        <w:t xml:space="preserve"> </w:t>
      </w:r>
    </w:p>
    <w:p w14:paraId="0ECCC147" w14:textId="27C4F8E1" w:rsidR="006C558F" w:rsidRPr="00FC58CD" w:rsidRDefault="00A34238" w:rsidP="008B2D9A">
      <w:pPr>
        <w:pStyle w:val="NoSpacing"/>
        <w:jc w:val="both"/>
        <w:rPr>
          <w:rFonts w:ascii="Times New Roman" w:hAnsi="Times New Roman" w:cs="Times New Roman"/>
          <w:i/>
        </w:rPr>
      </w:pPr>
      <w:r w:rsidRPr="00FC58CD">
        <w:rPr>
          <w:rFonts w:ascii="Times New Roman" w:hAnsi="Times New Roman" w:cs="Times New Roman"/>
        </w:rPr>
        <w:t xml:space="preserve">There was no Other Business. </w:t>
      </w:r>
    </w:p>
    <w:p w14:paraId="0C1D4A60" w14:textId="77777777" w:rsidR="008B2D9A" w:rsidRDefault="008B2D9A" w:rsidP="00CC213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D7E9FF8" w14:textId="77777777" w:rsidR="00024253" w:rsidRPr="0065023B" w:rsidRDefault="00024253" w:rsidP="00CC213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EBFCFE7" w14:textId="77777777" w:rsidR="0068433E" w:rsidRPr="00FC58CD" w:rsidRDefault="0068433E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FC58CD">
        <w:rPr>
          <w:rFonts w:ascii="Times New Roman" w:hAnsi="Times New Roman" w:cs="Times New Roman"/>
          <w:i/>
        </w:rPr>
        <w:t>No Report</w:t>
      </w:r>
    </w:p>
    <w:p w14:paraId="78993F98" w14:textId="77777777" w:rsidR="00370ACD" w:rsidRPr="00FC58CD" w:rsidRDefault="00370ACD" w:rsidP="00370ACD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</w:rPr>
      </w:pPr>
      <w:r w:rsidRPr="00FC58CD">
        <w:rPr>
          <w:rFonts w:ascii="Times New Roman" w:hAnsi="Times New Roman" w:cs="Times New Roman"/>
        </w:rPr>
        <w:t>Emerging Technologies Working Group (ETWG)</w:t>
      </w:r>
    </w:p>
    <w:p w14:paraId="35F6F4E5" w14:textId="5E1DCA15" w:rsidR="00FC58CD" w:rsidRPr="00FC58CD" w:rsidRDefault="00FC58CD" w:rsidP="00370ACD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</w:rPr>
      </w:pPr>
      <w:r w:rsidRPr="00FC58CD">
        <w:rPr>
          <w:rFonts w:ascii="Times New Roman" w:hAnsi="Times New Roman" w:cs="Times New Roman"/>
        </w:rPr>
        <w:t>Resource Cost Working Group (RCWG)</w:t>
      </w:r>
    </w:p>
    <w:p w14:paraId="21D30C89" w14:textId="77777777" w:rsidR="000372FE" w:rsidRPr="0065023B" w:rsidRDefault="000372FE" w:rsidP="001B1B9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2C5FFF21" w14:textId="77777777" w:rsidR="00B52AAB" w:rsidRPr="0065023B" w:rsidRDefault="00B52AAB" w:rsidP="001B1B9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A4F7CF8" w14:textId="77777777" w:rsidR="00123454" w:rsidRPr="00C365F2" w:rsidRDefault="00123454" w:rsidP="00781E6B">
      <w:pPr>
        <w:pStyle w:val="NoSpacing"/>
        <w:jc w:val="both"/>
        <w:rPr>
          <w:rFonts w:ascii="Times New Roman" w:hAnsi="Times New Roman" w:cs="Times New Roman"/>
        </w:rPr>
      </w:pPr>
      <w:r w:rsidRPr="00C365F2">
        <w:rPr>
          <w:rFonts w:ascii="Times New Roman" w:hAnsi="Times New Roman" w:cs="Times New Roman"/>
          <w:u w:val="single"/>
        </w:rPr>
        <w:t>Adjournment</w:t>
      </w:r>
    </w:p>
    <w:p w14:paraId="167A0CCA" w14:textId="52264A02" w:rsidR="00123454" w:rsidRPr="0009229F" w:rsidRDefault="00B85BF5" w:rsidP="00781E6B">
      <w:pPr>
        <w:pStyle w:val="NoSpacing"/>
        <w:jc w:val="both"/>
        <w:rPr>
          <w:rFonts w:ascii="Times New Roman" w:hAnsi="Times New Roman" w:cs="Times New Roman"/>
        </w:rPr>
      </w:pPr>
      <w:r w:rsidRPr="00C365F2">
        <w:rPr>
          <w:rFonts w:ascii="Times New Roman" w:hAnsi="Times New Roman" w:cs="Times New Roman"/>
        </w:rPr>
        <w:t xml:space="preserve">Mr. </w:t>
      </w:r>
      <w:r w:rsidR="00604058" w:rsidRPr="00C365F2">
        <w:rPr>
          <w:rFonts w:ascii="Times New Roman" w:hAnsi="Times New Roman" w:cs="Times New Roman"/>
        </w:rPr>
        <w:t>Kee a</w:t>
      </w:r>
      <w:r w:rsidR="00055761" w:rsidRPr="00C365F2">
        <w:rPr>
          <w:rFonts w:ascii="Times New Roman" w:hAnsi="Times New Roman" w:cs="Times New Roman"/>
        </w:rPr>
        <w:t xml:space="preserve">djourned the </w:t>
      </w:r>
      <w:r w:rsidR="0065023B">
        <w:rPr>
          <w:rFonts w:ascii="Times New Roman" w:hAnsi="Times New Roman" w:cs="Times New Roman"/>
        </w:rPr>
        <w:t xml:space="preserve">February 28, </w:t>
      </w:r>
      <w:r w:rsidR="008B2D9A" w:rsidRPr="00C365F2">
        <w:rPr>
          <w:rFonts w:ascii="Times New Roman" w:hAnsi="Times New Roman" w:cs="Times New Roman"/>
        </w:rPr>
        <w:t xml:space="preserve">2018 </w:t>
      </w:r>
      <w:r w:rsidR="00123454" w:rsidRPr="00C365F2">
        <w:rPr>
          <w:rFonts w:ascii="Times New Roman" w:hAnsi="Times New Roman" w:cs="Times New Roman"/>
        </w:rPr>
        <w:t>WMS meeting at</w:t>
      </w:r>
      <w:r w:rsidR="008A4AC1" w:rsidRPr="00C365F2">
        <w:rPr>
          <w:rFonts w:ascii="Times New Roman" w:hAnsi="Times New Roman" w:cs="Times New Roman"/>
        </w:rPr>
        <w:t xml:space="preserve"> </w:t>
      </w:r>
      <w:r w:rsidR="0065023B">
        <w:rPr>
          <w:rFonts w:ascii="Times New Roman" w:hAnsi="Times New Roman" w:cs="Times New Roman"/>
        </w:rPr>
        <w:t xml:space="preserve">12:32 </w:t>
      </w:r>
      <w:r w:rsidR="008B2D9A" w:rsidRPr="00C365F2">
        <w:rPr>
          <w:rFonts w:ascii="Times New Roman" w:hAnsi="Times New Roman" w:cs="Times New Roman"/>
        </w:rPr>
        <w:t>p</w:t>
      </w:r>
      <w:r w:rsidR="00550364" w:rsidRPr="00C365F2">
        <w:rPr>
          <w:rFonts w:ascii="Times New Roman" w:hAnsi="Times New Roman" w:cs="Times New Roman"/>
        </w:rPr>
        <w:t>.m.</w:t>
      </w:r>
      <w:r w:rsidR="00550364" w:rsidRPr="00550364">
        <w:rPr>
          <w:rFonts w:ascii="Times New Roman" w:hAnsi="Times New Roman" w:cs="Times New Roman"/>
        </w:rPr>
        <w:t xml:space="preserve"> </w:t>
      </w:r>
      <w:r w:rsidR="00CA7687">
        <w:rPr>
          <w:rFonts w:ascii="Times New Roman" w:hAnsi="Times New Roman" w:cs="Times New Roman"/>
        </w:rPr>
        <w:t xml:space="preserve"> </w:t>
      </w:r>
    </w:p>
    <w:sectPr w:rsidR="00123454" w:rsidRPr="0009229F" w:rsidSect="00A9222E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471FC5" w14:textId="77777777" w:rsidR="004940BA" w:rsidRDefault="004940BA" w:rsidP="00C96B32">
      <w:pPr>
        <w:spacing w:after="0" w:line="240" w:lineRule="auto"/>
      </w:pPr>
      <w:r>
        <w:separator/>
      </w:r>
    </w:p>
  </w:endnote>
  <w:endnote w:type="continuationSeparator" w:id="0">
    <w:p w14:paraId="18EE9FAA" w14:textId="77777777" w:rsidR="004940BA" w:rsidRDefault="004940BA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A06D8" w14:textId="5E2474C8" w:rsidR="00A063EE" w:rsidRPr="009B6C0B" w:rsidRDefault="00A063EE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 xml:space="preserve">DRAFT Minutes of the February 28, 2018 </w:t>
    </w:r>
    <w:r w:rsidRPr="009B6C0B">
      <w:rPr>
        <w:rFonts w:ascii="Times New Roman" w:hAnsi="Times New Roman"/>
        <w:b/>
        <w:sz w:val="16"/>
        <w:szCs w:val="16"/>
      </w:rPr>
      <w:t>WMS Meeting /ERCOT Public</w:t>
    </w:r>
  </w:p>
  <w:p w14:paraId="3A853408" w14:textId="77777777" w:rsidR="00A063EE" w:rsidRPr="009B6C0B" w:rsidRDefault="00A063EE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 w:rsidRPr="009B6C0B">
      <w:rPr>
        <w:rFonts w:ascii="Times New Roman" w:hAnsi="Times New Roman"/>
        <w:b/>
        <w:sz w:val="16"/>
        <w:szCs w:val="16"/>
      </w:rPr>
      <w:t xml:space="preserve">Page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PAGE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973F4A">
      <w:rPr>
        <w:rFonts w:ascii="Times New Roman" w:hAnsi="Times New Roman"/>
        <w:b/>
        <w:noProof/>
        <w:sz w:val="16"/>
        <w:szCs w:val="16"/>
      </w:rPr>
      <w:t>7</w:t>
    </w:r>
    <w:r w:rsidRPr="009B6C0B">
      <w:rPr>
        <w:rFonts w:ascii="Times New Roman" w:hAnsi="Times New Roman"/>
        <w:b/>
        <w:sz w:val="16"/>
        <w:szCs w:val="16"/>
      </w:rPr>
      <w:fldChar w:fldCharType="end"/>
    </w:r>
    <w:r w:rsidRPr="009B6C0B">
      <w:rPr>
        <w:rFonts w:ascii="Times New Roman" w:hAnsi="Times New Roman"/>
        <w:b/>
        <w:sz w:val="16"/>
        <w:szCs w:val="16"/>
      </w:rPr>
      <w:t xml:space="preserve"> of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NUMPAGES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973F4A">
      <w:rPr>
        <w:rFonts w:ascii="Times New Roman" w:hAnsi="Times New Roman"/>
        <w:b/>
        <w:noProof/>
        <w:sz w:val="16"/>
        <w:szCs w:val="16"/>
      </w:rPr>
      <w:t>7</w:t>
    </w:r>
    <w:r w:rsidRPr="009B6C0B">
      <w:rPr>
        <w:rFonts w:ascii="Times New Roman" w:hAnsi="Times New Roman"/>
        <w:b/>
        <w:sz w:val="16"/>
        <w:szCs w:val="16"/>
      </w:rPr>
      <w:fldChar w:fldCharType="end"/>
    </w:r>
  </w:p>
  <w:p w14:paraId="2329ED27" w14:textId="77777777" w:rsidR="00A063EE" w:rsidRDefault="00A063EE" w:rsidP="00A9222E">
    <w:pPr>
      <w:pStyle w:val="Footer"/>
    </w:pPr>
  </w:p>
  <w:p w14:paraId="1A7BA745" w14:textId="77777777" w:rsidR="00A063EE" w:rsidRDefault="00A063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A821B4" w14:textId="77777777" w:rsidR="004940BA" w:rsidRDefault="004940BA" w:rsidP="00C96B32">
      <w:pPr>
        <w:spacing w:after="0" w:line="240" w:lineRule="auto"/>
      </w:pPr>
      <w:r>
        <w:separator/>
      </w:r>
    </w:p>
  </w:footnote>
  <w:footnote w:type="continuationSeparator" w:id="0">
    <w:p w14:paraId="2F99B270" w14:textId="77777777" w:rsidR="004940BA" w:rsidRDefault="004940BA" w:rsidP="00C96B32">
      <w:pPr>
        <w:spacing w:after="0" w:line="240" w:lineRule="auto"/>
      </w:pPr>
      <w:r>
        <w:continuationSeparator/>
      </w:r>
    </w:p>
  </w:footnote>
  <w:footnote w:id="1">
    <w:p w14:paraId="19419853" w14:textId="07836742" w:rsidR="00A063EE" w:rsidRDefault="00A063EE" w:rsidP="00C96B32">
      <w:pPr>
        <w:pStyle w:val="FootnoteText"/>
        <w:rPr>
          <w:rFonts w:ascii="Times New Roman" w:hAnsi="Times New Roman"/>
        </w:rPr>
      </w:pPr>
      <w:r w:rsidRPr="00385D71">
        <w:rPr>
          <w:rStyle w:val="FootnoteReference"/>
          <w:rFonts w:ascii="Times New Roman" w:hAnsi="Times New Roman"/>
          <w:i/>
        </w:rPr>
        <w:footnoteRef/>
      </w:r>
      <w:r w:rsidRPr="00385D71">
        <w:rPr>
          <w:rFonts w:ascii="Times New Roman" w:hAnsi="Times New Roman"/>
          <w:i/>
        </w:rPr>
        <w:t xml:space="preserve"> </w:t>
      </w:r>
      <w:hyperlink r:id="rId1" w:history="1">
        <w:r w:rsidRPr="00CF13C7">
          <w:rPr>
            <w:rStyle w:val="Hyperlink"/>
            <w:rFonts w:ascii="Times New Roman" w:hAnsi="Times New Roman"/>
          </w:rPr>
          <w:t>http://www.ercot.com/calendar/2018/2/28/138530-WMS</w:t>
        </w:r>
      </w:hyperlink>
      <w:r w:rsidRPr="00C2181B">
        <w:rPr>
          <w:rFonts w:ascii="Times New Roman" w:hAnsi="Times New Roman"/>
        </w:rPr>
        <w:t xml:space="preserve"> </w:t>
      </w:r>
    </w:p>
    <w:p w14:paraId="1E475E46" w14:textId="77777777" w:rsidR="00A063EE" w:rsidRPr="00DA3D43" w:rsidRDefault="00A063EE" w:rsidP="00C96B32">
      <w:pPr>
        <w:pStyle w:val="FootnoteText"/>
        <w:rPr>
          <w:rFonts w:ascii="Times New Roman" w:hAnsi="Times New Roman"/>
        </w:rPr>
      </w:pPr>
    </w:p>
    <w:p w14:paraId="45A18E52" w14:textId="77777777" w:rsidR="00A063EE" w:rsidRPr="00A612A7" w:rsidRDefault="00A063EE" w:rsidP="00C96B32">
      <w:pPr>
        <w:pStyle w:val="FootnoteText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DF64ECC"/>
    <w:lvl w:ilvl="0">
      <w:numFmt w:val="bullet"/>
      <w:lvlText w:val="*"/>
      <w:lvlJc w:val="left"/>
    </w:lvl>
  </w:abstractNum>
  <w:abstractNum w:abstractNumId="1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B2EFC"/>
    <w:multiLevelType w:val="hybridMultilevel"/>
    <w:tmpl w:val="15B8A366"/>
    <w:lvl w:ilvl="0" w:tplc="06E02F68">
      <w:numFmt w:val="bullet"/>
      <w:lvlText w:val="•"/>
      <w:lvlJc w:val="left"/>
      <w:pPr>
        <w:ind w:left="1080" w:hanging="72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E50B5D"/>
    <w:multiLevelType w:val="hybridMultilevel"/>
    <w:tmpl w:val="5420EAE2"/>
    <w:lvl w:ilvl="0" w:tplc="62FCDC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7663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E0CE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542D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0A30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0C91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84E3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E03B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0868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62C7235"/>
    <w:multiLevelType w:val="multilevel"/>
    <w:tmpl w:val="5AF27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46188"/>
    <w:multiLevelType w:val="hybridMultilevel"/>
    <w:tmpl w:val="BED22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0D7034"/>
    <w:multiLevelType w:val="hybridMultilevel"/>
    <w:tmpl w:val="BA9C8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C206A9"/>
    <w:multiLevelType w:val="hybridMultilevel"/>
    <w:tmpl w:val="67D49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045CE"/>
    <w:multiLevelType w:val="hybridMultilevel"/>
    <w:tmpl w:val="37148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74127"/>
    <w:multiLevelType w:val="hybridMultilevel"/>
    <w:tmpl w:val="5CE42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997CAE"/>
    <w:multiLevelType w:val="hybridMultilevel"/>
    <w:tmpl w:val="452063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61369B"/>
    <w:multiLevelType w:val="hybridMultilevel"/>
    <w:tmpl w:val="30C6931A"/>
    <w:lvl w:ilvl="0" w:tplc="DDCA1A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8E5F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FA38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A68B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E445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40A7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A481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C7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009B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C8E5B31"/>
    <w:multiLevelType w:val="hybridMultilevel"/>
    <w:tmpl w:val="508A3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E67D97"/>
    <w:multiLevelType w:val="hybridMultilevel"/>
    <w:tmpl w:val="B7141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26473E"/>
    <w:multiLevelType w:val="hybridMultilevel"/>
    <w:tmpl w:val="B07C3B32"/>
    <w:lvl w:ilvl="0" w:tplc="5CCC51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5EAB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747B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5AA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905A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22E3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886D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787A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36A8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3FC10FB0"/>
    <w:multiLevelType w:val="hybridMultilevel"/>
    <w:tmpl w:val="E61C6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CF211F"/>
    <w:multiLevelType w:val="hybridMultilevel"/>
    <w:tmpl w:val="832EFB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0911E9"/>
    <w:multiLevelType w:val="hybridMultilevel"/>
    <w:tmpl w:val="08C0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F335B4"/>
    <w:multiLevelType w:val="hybridMultilevel"/>
    <w:tmpl w:val="EFE8482A"/>
    <w:lvl w:ilvl="0" w:tplc="D41A654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88346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B24CB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66ADA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80E85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82B7A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24843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00DF0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66FC7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4E98645B"/>
    <w:multiLevelType w:val="hybridMultilevel"/>
    <w:tmpl w:val="A5F8B000"/>
    <w:lvl w:ilvl="0" w:tplc="917E1A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BE94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CAD3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32E9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AA1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2E4B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D23D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C250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6082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1A57590"/>
    <w:multiLevelType w:val="hybridMultilevel"/>
    <w:tmpl w:val="D9A42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D75D65"/>
    <w:multiLevelType w:val="hybridMultilevel"/>
    <w:tmpl w:val="7C3C9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FA055B"/>
    <w:multiLevelType w:val="hybridMultilevel"/>
    <w:tmpl w:val="37228A9E"/>
    <w:lvl w:ilvl="0" w:tplc="6164B3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7465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D268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7A35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AA1B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C27E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8641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7E99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6A9F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F86EF9"/>
    <w:multiLevelType w:val="hybridMultilevel"/>
    <w:tmpl w:val="22709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164439"/>
    <w:multiLevelType w:val="hybridMultilevel"/>
    <w:tmpl w:val="EDD841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1C766AF"/>
    <w:multiLevelType w:val="hybridMultilevel"/>
    <w:tmpl w:val="35D24624"/>
    <w:lvl w:ilvl="0" w:tplc="4FBEA1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FED1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5C80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BC82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141A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62D4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CCA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2A5B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2208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58D1275"/>
    <w:multiLevelType w:val="hybridMultilevel"/>
    <w:tmpl w:val="9DDEB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D21862"/>
    <w:multiLevelType w:val="hybridMultilevel"/>
    <w:tmpl w:val="40A8C1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845B0F"/>
    <w:multiLevelType w:val="hybridMultilevel"/>
    <w:tmpl w:val="1B607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9317B4"/>
    <w:multiLevelType w:val="hybridMultilevel"/>
    <w:tmpl w:val="FCFAA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F92D92"/>
    <w:multiLevelType w:val="hybridMultilevel"/>
    <w:tmpl w:val="1ED8A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914C61"/>
    <w:multiLevelType w:val="hybridMultilevel"/>
    <w:tmpl w:val="B6BE3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674A10"/>
    <w:multiLevelType w:val="hybridMultilevel"/>
    <w:tmpl w:val="3460D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EC75B8"/>
    <w:multiLevelType w:val="hybridMultilevel"/>
    <w:tmpl w:val="CBC25BEC"/>
    <w:lvl w:ilvl="0" w:tplc="F7A66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0852AE">
      <w:start w:val="4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1C14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82A4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C80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CC06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9EC8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8CEE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5C16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8" w15:restartNumberingAfterBreak="0">
    <w:nsid w:val="7C713D69"/>
    <w:multiLevelType w:val="hybridMultilevel"/>
    <w:tmpl w:val="6150D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DC68D9"/>
    <w:multiLevelType w:val="hybridMultilevel"/>
    <w:tmpl w:val="10863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5"/>
  </w:num>
  <w:num w:numId="4">
    <w:abstractNumId w:val="33"/>
  </w:num>
  <w:num w:numId="5">
    <w:abstractNumId w:val="11"/>
  </w:num>
  <w:num w:numId="6">
    <w:abstractNumId w:val="13"/>
  </w:num>
  <w:num w:numId="7">
    <w:abstractNumId w:val="10"/>
  </w:num>
  <w:num w:numId="8">
    <w:abstractNumId w:val="23"/>
  </w:num>
  <w:num w:numId="9">
    <w:abstractNumId w:val="42"/>
  </w:num>
  <w:num w:numId="10">
    <w:abstractNumId w:val="6"/>
  </w:num>
  <w:num w:numId="11">
    <w:abstractNumId w:val="1"/>
  </w:num>
  <w:num w:numId="12">
    <w:abstractNumId w:val="35"/>
  </w:num>
  <w:num w:numId="13">
    <w:abstractNumId w:val="40"/>
  </w:num>
  <w:num w:numId="14">
    <w:abstractNumId w:val="31"/>
  </w:num>
  <w:num w:numId="15">
    <w:abstractNumId w:val="17"/>
  </w:num>
  <w:num w:numId="16">
    <w:abstractNumId w:val="8"/>
  </w:num>
  <w:num w:numId="17">
    <w:abstractNumId w:val="4"/>
  </w:num>
  <w:num w:numId="18">
    <w:abstractNumId w:val="19"/>
  </w:num>
  <w:num w:numId="19">
    <w:abstractNumId w:val="49"/>
  </w:num>
  <w:num w:numId="20">
    <w:abstractNumId w:val="2"/>
  </w:num>
  <w:num w:numId="21">
    <w:abstractNumId w:val="37"/>
  </w:num>
  <w:num w:numId="22">
    <w:abstractNumId w:val="20"/>
  </w:num>
  <w:num w:numId="23">
    <w:abstractNumId w:val="24"/>
  </w:num>
  <w:num w:numId="24">
    <w:abstractNumId w:val="9"/>
  </w:num>
  <w:num w:numId="25">
    <w:abstractNumId w:val="15"/>
  </w:num>
  <w:num w:numId="26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0"/>
        </w:rPr>
      </w:lvl>
    </w:lvlOverride>
  </w:num>
  <w:num w:numId="27">
    <w:abstractNumId w:val="36"/>
  </w:num>
  <w:num w:numId="28">
    <w:abstractNumId w:val="22"/>
  </w:num>
  <w:num w:numId="29">
    <w:abstractNumId w:val="21"/>
  </w:num>
  <w:num w:numId="30">
    <w:abstractNumId w:val="3"/>
  </w:num>
  <w:num w:numId="31">
    <w:abstractNumId w:val="18"/>
  </w:num>
  <w:num w:numId="32">
    <w:abstractNumId w:val="34"/>
  </w:num>
  <w:num w:numId="33">
    <w:abstractNumId w:val="47"/>
  </w:num>
  <w:num w:numId="34">
    <w:abstractNumId w:val="32"/>
  </w:num>
  <w:num w:numId="35">
    <w:abstractNumId w:val="14"/>
  </w:num>
  <w:num w:numId="36">
    <w:abstractNumId w:val="7"/>
  </w:num>
  <w:num w:numId="37">
    <w:abstractNumId w:val="44"/>
  </w:num>
  <w:num w:numId="38">
    <w:abstractNumId w:val="39"/>
  </w:num>
  <w:num w:numId="39">
    <w:abstractNumId w:val="30"/>
  </w:num>
  <w:num w:numId="40">
    <w:abstractNumId w:val="25"/>
  </w:num>
  <w:num w:numId="41">
    <w:abstractNumId w:val="48"/>
  </w:num>
  <w:num w:numId="42">
    <w:abstractNumId w:val="38"/>
  </w:num>
  <w:num w:numId="43">
    <w:abstractNumId w:val="43"/>
  </w:num>
  <w:num w:numId="44">
    <w:abstractNumId w:val="28"/>
  </w:num>
  <w:num w:numId="45">
    <w:abstractNumId w:val="29"/>
  </w:num>
  <w:num w:numId="46">
    <w:abstractNumId w:val="41"/>
  </w:num>
  <w:num w:numId="47">
    <w:abstractNumId w:val="46"/>
  </w:num>
  <w:num w:numId="48">
    <w:abstractNumId w:val="27"/>
  </w:num>
  <w:num w:numId="49">
    <w:abstractNumId w:val="16"/>
  </w:num>
  <w:num w:numId="50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C8C"/>
    <w:rsid w:val="000034EB"/>
    <w:rsid w:val="00003600"/>
    <w:rsid w:val="00005403"/>
    <w:rsid w:val="00006364"/>
    <w:rsid w:val="00006444"/>
    <w:rsid w:val="0000686F"/>
    <w:rsid w:val="00007E67"/>
    <w:rsid w:val="00011D85"/>
    <w:rsid w:val="000131A8"/>
    <w:rsid w:val="0001353E"/>
    <w:rsid w:val="00013B51"/>
    <w:rsid w:val="000144F2"/>
    <w:rsid w:val="000149E1"/>
    <w:rsid w:val="00015944"/>
    <w:rsid w:val="000173F9"/>
    <w:rsid w:val="00021041"/>
    <w:rsid w:val="0002209A"/>
    <w:rsid w:val="00023FF6"/>
    <w:rsid w:val="00024253"/>
    <w:rsid w:val="00025402"/>
    <w:rsid w:val="00025875"/>
    <w:rsid w:val="0002598E"/>
    <w:rsid w:val="00026179"/>
    <w:rsid w:val="0002689F"/>
    <w:rsid w:val="00027021"/>
    <w:rsid w:val="0002782F"/>
    <w:rsid w:val="00027B25"/>
    <w:rsid w:val="00030067"/>
    <w:rsid w:val="0003068E"/>
    <w:rsid w:val="000329A9"/>
    <w:rsid w:val="000339AB"/>
    <w:rsid w:val="00035AD5"/>
    <w:rsid w:val="00036EE7"/>
    <w:rsid w:val="000372FE"/>
    <w:rsid w:val="000409F2"/>
    <w:rsid w:val="00041EAA"/>
    <w:rsid w:val="00042180"/>
    <w:rsid w:val="00042EFA"/>
    <w:rsid w:val="00042F62"/>
    <w:rsid w:val="00044EF1"/>
    <w:rsid w:val="000451E6"/>
    <w:rsid w:val="00046878"/>
    <w:rsid w:val="000474AF"/>
    <w:rsid w:val="00047858"/>
    <w:rsid w:val="000478A5"/>
    <w:rsid w:val="0005014F"/>
    <w:rsid w:val="00051A7F"/>
    <w:rsid w:val="000520F8"/>
    <w:rsid w:val="0005319D"/>
    <w:rsid w:val="000537DC"/>
    <w:rsid w:val="00053A0A"/>
    <w:rsid w:val="00055761"/>
    <w:rsid w:val="000562F5"/>
    <w:rsid w:val="00056C2A"/>
    <w:rsid w:val="00057E89"/>
    <w:rsid w:val="0006466E"/>
    <w:rsid w:val="0006475E"/>
    <w:rsid w:val="00064862"/>
    <w:rsid w:val="000675EC"/>
    <w:rsid w:val="000705B4"/>
    <w:rsid w:val="000708D8"/>
    <w:rsid w:val="00070E3F"/>
    <w:rsid w:val="00071572"/>
    <w:rsid w:val="00071F13"/>
    <w:rsid w:val="00073943"/>
    <w:rsid w:val="00073CFD"/>
    <w:rsid w:val="00074104"/>
    <w:rsid w:val="00074D8C"/>
    <w:rsid w:val="00075BD5"/>
    <w:rsid w:val="00076AD2"/>
    <w:rsid w:val="00080215"/>
    <w:rsid w:val="0008297F"/>
    <w:rsid w:val="00082EEB"/>
    <w:rsid w:val="0008391A"/>
    <w:rsid w:val="000851E6"/>
    <w:rsid w:val="000852D5"/>
    <w:rsid w:val="00085801"/>
    <w:rsid w:val="00085D94"/>
    <w:rsid w:val="000865C8"/>
    <w:rsid w:val="00086677"/>
    <w:rsid w:val="00086A97"/>
    <w:rsid w:val="000902FE"/>
    <w:rsid w:val="00090EB3"/>
    <w:rsid w:val="00091641"/>
    <w:rsid w:val="00092290"/>
    <w:rsid w:val="0009229F"/>
    <w:rsid w:val="000928BD"/>
    <w:rsid w:val="00092912"/>
    <w:rsid w:val="0009296E"/>
    <w:rsid w:val="000937EF"/>
    <w:rsid w:val="00093DD8"/>
    <w:rsid w:val="00093EDC"/>
    <w:rsid w:val="00094B0C"/>
    <w:rsid w:val="0009762B"/>
    <w:rsid w:val="000A00ED"/>
    <w:rsid w:val="000A076B"/>
    <w:rsid w:val="000A0DEC"/>
    <w:rsid w:val="000A250D"/>
    <w:rsid w:val="000A38DB"/>
    <w:rsid w:val="000A3C78"/>
    <w:rsid w:val="000A4546"/>
    <w:rsid w:val="000A5CB1"/>
    <w:rsid w:val="000A6ACD"/>
    <w:rsid w:val="000B2987"/>
    <w:rsid w:val="000B366C"/>
    <w:rsid w:val="000B3ECC"/>
    <w:rsid w:val="000B45F3"/>
    <w:rsid w:val="000B49B1"/>
    <w:rsid w:val="000B6598"/>
    <w:rsid w:val="000B65A7"/>
    <w:rsid w:val="000B69A7"/>
    <w:rsid w:val="000B6DF4"/>
    <w:rsid w:val="000B7510"/>
    <w:rsid w:val="000B755B"/>
    <w:rsid w:val="000C02D1"/>
    <w:rsid w:val="000C185E"/>
    <w:rsid w:val="000C4B6F"/>
    <w:rsid w:val="000C4F30"/>
    <w:rsid w:val="000C50BE"/>
    <w:rsid w:val="000C522E"/>
    <w:rsid w:val="000C6619"/>
    <w:rsid w:val="000C6799"/>
    <w:rsid w:val="000C68D5"/>
    <w:rsid w:val="000D002F"/>
    <w:rsid w:val="000D19E1"/>
    <w:rsid w:val="000D1CB9"/>
    <w:rsid w:val="000D2FD6"/>
    <w:rsid w:val="000D3C1B"/>
    <w:rsid w:val="000D4BB2"/>
    <w:rsid w:val="000D4F31"/>
    <w:rsid w:val="000D54FB"/>
    <w:rsid w:val="000D6F93"/>
    <w:rsid w:val="000E0119"/>
    <w:rsid w:val="000E01B5"/>
    <w:rsid w:val="000E040B"/>
    <w:rsid w:val="000E0860"/>
    <w:rsid w:val="000E2A41"/>
    <w:rsid w:val="000E2E6B"/>
    <w:rsid w:val="000E3757"/>
    <w:rsid w:val="000E3D94"/>
    <w:rsid w:val="000E44D3"/>
    <w:rsid w:val="000E4974"/>
    <w:rsid w:val="000E5BDE"/>
    <w:rsid w:val="000E6708"/>
    <w:rsid w:val="000E7517"/>
    <w:rsid w:val="000E76DC"/>
    <w:rsid w:val="000F0EE7"/>
    <w:rsid w:val="000F1821"/>
    <w:rsid w:val="000F2C29"/>
    <w:rsid w:val="000F2DBF"/>
    <w:rsid w:val="000F5A89"/>
    <w:rsid w:val="0010027D"/>
    <w:rsid w:val="001005CE"/>
    <w:rsid w:val="00101276"/>
    <w:rsid w:val="00102649"/>
    <w:rsid w:val="00102D41"/>
    <w:rsid w:val="00103205"/>
    <w:rsid w:val="001032BC"/>
    <w:rsid w:val="00103A5B"/>
    <w:rsid w:val="0010402B"/>
    <w:rsid w:val="00104671"/>
    <w:rsid w:val="00105145"/>
    <w:rsid w:val="00106885"/>
    <w:rsid w:val="00106CBF"/>
    <w:rsid w:val="00107197"/>
    <w:rsid w:val="00107C55"/>
    <w:rsid w:val="00107E1E"/>
    <w:rsid w:val="0011024D"/>
    <w:rsid w:val="001116DC"/>
    <w:rsid w:val="00112107"/>
    <w:rsid w:val="00112B35"/>
    <w:rsid w:val="00112B41"/>
    <w:rsid w:val="00112D86"/>
    <w:rsid w:val="0011321A"/>
    <w:rsid w:val="001132E6"/>
    <w:rsid w:val="0011344C"/>
    <w:rsid w:val="00113F49"/>
    <w:rsid w:val="001158D6"/>
    <w:rsid w:val="00117179"/>
    <w:rsid w:val="001179D9"/>
    <w:rsid w:val="00122485"/>
    <w:rsid w:val="001229CB"/>
    <w:rsid w:val="00123454"/>
    <w:rsid w:val="0012409C"/>
    <w:rsid w:val="00127391"/>
    <w:rsid w:val="00131AA0"/>
    <w:rsid w:val="00131AE8"/>
    <w:rsid w:val="00132048"/>
    <w:rsid w:val="001323E8"/>
    <w:rsid w:val="001349DF"/>
    <w:rsid w:val="00135CBB"/>
    <w:rsid w:val="00135F26"/>
    <w:rsid w:val="001360EF"/>
    <w:rsid w:val="001401EA"/>
    <w:rsid w:val="00140BCB"/>
    <w:rsid w:val="00140DE5"/>
    <w:rsid w:val="001422E0"/>
    <w:rsid w:val="00143540"/>
    <w:rsid w:val="00146CAC"/>
    <w:rsid w:val="00147D2C"/>
    <w:rsid w:val="001507ED"/>
    <w:rsid w:val="00150A88"/>
    <w:rsid w:val="00150DF6"/>
    <w:rsid w:val="0015153B"/>
    <w:rsid w:val="0015237F"/>
    <w:rsid w:val="001524D2"/>
    <w:rsid w:val="001528D9"/>
    <w:rsid w:val="0015410E"/>
    <w:rsid w:val="00154471"/>
    <w:rsid w:val="001556AC"/>
    <w:rsid w:val="00155C86"/>
    <w:rsid w:val="00155D56"/>
    <w:rsid w:val="00156E02"/>
    <w:rsid w:val="00156FA5"/>
    <w:rsid w:val="00157F7A"/>
    <w:rsid w:val="001602B8"/>
    <w:rsid w:val="00160716"/>
    <w:rsid w:val="001616EA"/>
    <w:rsid w:val="001618F7"/>
    <w:rsid w:val="00161AC0"/>
    <w:rsid w:val="00162171"/>
    <w:rsid w:val="00162A67"/>
    <w:rsid w:val="00162FBA"/>
    <w:rsid w:val="001634B6"/>
    <w:rsid w:val="001661C8"/>
    <w:rsid w:val="0016653F"/>
    <w:rsid w:val="001667C2"/>
    <w:rsid w:val="00171054"/>
    <w:rsid w:val="0017452C"/>
    <w:rsid w:val="0017596D"/>
    <w:rsid w:val="001778D0"/>
    <w:rsid w:val="0017790F"/>
    <w:rsid w:val="001802D1"/>
    <w:rsid w:val="001826C6"/>
    <w:rsid w:val="00182DC1"/>
    <w:rsid w:val="00183928"/>
    <w:rsid w:val="001847AE"/>
    <w:rsid w:val="0018598D"/>
    <w:rsid w:val="00186770"/>
    <w:rsid w:val="0018696C"/>
    <w:rsid w:val="001907AC"/>
    <w:rsid w:val="00192106"/>
    <w:rsid w:val="0019248D"/>
    <w:rsid w:val="00192B9C"/>
    <w:rsid w:val="00192C1C"/>
    <w:rsid w:val="00192F83"/>
    <w:rsid w:val="00194738"/>
    <w:rsid w:val="00194854"/>
    <w:rsid w:val="00196A91"/>
    <w:rsid w:val="00197795"/>
    <w:rsid w:val="001A04AA"/>
    <w:rsid w:val="001A0781"/>
    <w:rsid w:val="001A1594"/>
    <w:rsid w:val="001A1928"/>
    <w:rsid w:val="001A205D"/>
    <w:rsid w:val="001A2D77"/>
    <w:rsid w:val="001A4457"/>
    <w:rsid w:val="001A51F4"/>
    <w:rsid w:val="001A578E"/>
    <w:rsid w:val="001A5B2C"/>
    <w:rsid w:val="001A6244"/>
    <w:rsid w:val="001B1B90"/>
    <w:rsid w:val="001B1EB7"/>
    <w:rsid w:val="001B2BF2"/>
    <w:rsid w:val="001B36C3"/>
    <w:rsid w:val="001B40E6"/>
    <w:rsid w:val="001B46A0"/>
    <w:rsid w:val="001B6706"/>
    <w:rsid w:val="001B72DA"/>
    <w:rsid w:val="001B7F2D"/>
    <w:rsid w:val="001C0A1B"/>
    <w:rsid w:val="001C1433"/>
    <w:rsid w:val="001C304F"/>
    <w:rsid w:val="001C3064"/>
    <w:rsid w:val="001C3C1F"/>
    <w:rsid w:val="001C40B5"/>
    <w:rsid w:val="001C46CF"/>
    <w:rsid w:val="001C4C86"/>
    <w:rsid w:val="001C6D59"/>
    <w:rsid w:val="001C71D4"/>
    <w:rsid w:val="001D0706"/>
    <w:rsid w:val="001D1997"/>
    <w:rsid w:val="001D1F79"/>
    <w:rsid w:val="001D26DD"/>
    <w:rsid w:val="001D5463"/>
    <w:rsid w:val="001D57FC"/>
    <w:rsid w:val="001D5886"/>
    <w:rsid w:val="001D596F"/>
    <w:rsid w:val="001D5A47"/>
    <w:rsid w:val="001D664C"/>
    <w:rsid w:val="001D6D1D"/>
    <w:rsid w:val="001D7764"/>
    <w:rsid w:val="001D7E76"/>
    <w:rsid w:val="001E1072"/>
    <w:rsid w:val="001E1383"/>
    <w:rsid w:val="001E18D9"/>
    <w:rsid w:val="001E199A"/>
    <w:rsid w:val="001E1F60"/>
    <w:rsid w:val="001E2222"/>
    <w:rsid w:val="001E3FE0"/>
    <w:rsid w:val="001E5148"/>
    <w:rsid w:val="001E6BB7"/>
    <w:rsid w:val="001E7288"/>
    <w:rsid w:val="001F007C"/>
    <w:rsid w:val="001F0124"/>
    <w:rsid w:val="001F176E"/>
    <w:rsid w:val="001F2DB1"/>
    <w:rsid w:val="001F4279"/>
    <w:rsid w:val="001F43C7"/>
    <w:rsid w:val="001F50B6"/>
    <w:rsid w:val="001F5D08"/>
    <w:rsid w:val="001F6790"/>
    <w:rsid w:val="001F752D"/>
    <w:rsid w:val="001F7718"/>
    <w:rsid w:val="001F7D21"/>
    <w:rsid w:val="001F7D73"/>
    <w:rsid w:val="001F7F48"/>
    <w:rsid w:val="0020019E"/>
    <w:rsid w:val="002002D7"/>
    <w:rsid w:val="002007C9"/>
    <w:rsid w:val="00200872"/>
    <w:rsid w:val="002009A6"/>
    <w:rsid w:val="00202645"/>
    <w:rsid w:val="002028FB"/>
    <w:rsid w:val="0020338C"/>
    <w:rsid w:val="002058B4"/>
    <w:rsid w:val="00205F55"/>
    <w:rsid w:val="002079B8"/>
    <w:rsid w:val="00212F86"/>
    <w:rsid w:val="00214DB1"/>
    <w:rsid w:val="002153A9"/>
    <w:rsid w:val="00215C00"/>
    <w:rsid w:val="0021603B"/>
    <w:rsid w:val="00216252"/>
    <w:rsid w:val="00220DCB"/>
    <w:rsid w:val="002210B6"/>
    <w:rsid w:val="0022113F"/>
    <w:rsid w:val="00221DB3"/>
    <w:rsid w:val="0022234A"/>
    <w:rsid w:val="002228DB"/>
    <w:rsid w:val="002233E7"/>
    <w:rsid w:val="0022362B"/>
    <w:rsid w:val="00224A38"/>
    <w:rsid w:val="00225D84"/>
    <w:rsid w:val="00226469"/>
    <w:rsid w:val="0022661B"/>
    <w:rsid w:val="00227024"/>
    <w:rsid w:val="00232290"/>
    <w:rsid w:val="00233273"/>
    <w:rsid w:val="00233743"/>
    <w:rsid w:val="00233AA1"/>
    <w:rsid w:val="00233DF8"/>
    <w:rsid w:val="0023695D"/>
    <w:rsid w:val="002419FA"/>
    <w:rsid w:val="0024234C"/>
    <w:rsid w:val="0024268E"/>
    <w:rsid w:val="00242BB8"/>
    <w:rsid w:val="00243E0F"/>
    <w:rsid w:val="002448E5"/>
    <w:rsid w:val="002461F5"/>
    <w:rsid w:val="002468CF"/>
    <w:rsid w:val="00246A60"/>
    <w:rsid w:val="00246FE4"/>
    <w:rsid w:val="0024759C"/>
    <w:rsid w:val="00250DCA"/>
    <w:rsid w:val="00252083"/>
    <w:rsid w:val="002520CF"/>
    <w:rsid w:val="00254C11"/>
    <w:rsid w:val="00255DFC"/>
    <w:rsid w:val="00256D1D"/>
    <w:rsid w:val="00261690"/>
    <w:rsid w:val="002617E3"/>
    <w:rsid w:val="00261945"/>
    <w:rsid w:val="00262D2A"/>
    <w:rsid w:val="0026464B"/>
    <w:rsid w:val="00265E6F"/>
    <w:rsid w:val="002675AB"/>
    <w:rsid w:val="00267E5E"/>
    <w:rsid w:val="0027151C"/>
    <w:rsid w:val="002716AC"/>
    <w:rsid w:val="00272465"/>
    <w:rsid w:val="00272F0B"/>
    <w:rsid w:val="00273908"/>
    <w:rsid w:val="00274460"/>
    <w:rsid w:val="0027462A"/>
    <w:rsid w:val="00275328"/>
    <w:rsid w:val="0027565D"/>
    <w:rsid w:val="00275783"/>
    <w:rsid w:val="00275B18"/>
    <w:rsid w:val="002770A5"/>
    <w:rsid w:val="002835C6"/>
    <w:rsid w:val="0028368B"/>
    <w:rsid w:val="00284130"/>
    <w:rsid w:val="0028682E"/>
    <w:rsid w:val="002868F9"/>
    <w:rsid w:val="00291D09"/>
    <w:rsid w:val="00292787"/>
    <w:rsid w:val="002948C9"/>
    <w:rsid w:val="00294C9F"/>
    <w:rsid w:val="00296626"/>
    <w:rsid w:val="002967DB"/>
    <w:rsid w:val="00296A4D"/>
    <w:rsid w:val="002975ED"/>
    <w:rsid w:val="002A0821"/>
    <w:rsid w:val="002A223E"/>
    <w:rsid w:val="002A29B9"/>
    <w:rsid w:val="002A3547"/>
    <w:rsid w:val="002A3AC9"/>
    <w:rsid w:val="002A3DA9"/>
    <w:rsid w:val="002A3EEC"/>
    <w:rsid w:val="002A44A1"/>
    <w:rsid w:val="002A458B"/>
    <w:rsid w:val="002A4A6F"/>
    <w:rsid w:val="002A69B4"/>
    <w:rsid w:val="002A6E74"/>
    <w:rsid w:val="002A73E9"/>
    <w:rsid w:val="002B08E9"/>
    <w:rsid w:val="002B158A"/>
    <w:rsid w:val="002B27DE"/>
    <w:rsid w:val="002B2C39"/>
    <w:rsid w:val="002B4472"/>
    <w:rsid w:val="002B47E5"/>
    <w:rsid w:val="002B4C74"/>
    <w:rsid w:val="002B4CD7"/>
    <w:rsid w:val="002B4ED6"/>
    <w:rsid w:val="002B56E5"/>
    <w:rsid w:val="002B5EA3"/>
    <w:rsid w:val="002B7377"/>
    <w:rsid w:val="002C0B0E"/>
    <w:rsid w:val="002C1900"/>
    <w:rsid w:val="002C1A6F"/>
    <w:rsid w:val="002C23BD"/>
    <w:rsid w:val="002C2F77"/>
    <w:rsid w:val="002C34AB"/>
    <w:rsid w:val="002C34EF"/>
    <w:rsid w:val="002C4178"/>
    <w:rsid w:val="002C532C"/>
    <w:rsid w:val="002C61B3"/>
    <w:rsid w:val="002C7E22"/>
    <w:rsid w:val="002D04B8"/>
    <w:rsid w:val="002D10FE"/>
    <w:rsid w:val="002D1C0A"/>
    <w:rsid w:val="002D1F31"/>
    <w:rsid w:val="002D2AA9"/>
    <w:rsid w:val="002D4041"/>
    <w:rsid w:val="002D4903"/>
    <w:rsid w:val="002D5245"/>
    <w:rsid w:val="002D528C"/>
    <w:rsid w:val="002D55CB"/>
    <w:rsid w:val="002D5868"/>
    <w:rsid w:val="002D5D22"/>
    <w:rsid w:val="002D61CD"/>
    <w:rsid w:val="002D6375"/>
    <w:rsid w:val="002D63A4"/>
    <w:rsid w:val="002D7588"/>
    <w:rsid w:val="002D7CDD"/>
    <w:rsid w:val="002D7DB1"/>
    <w:rsid w:val="002E0350"/>
    <w:rsid w:val="002E1F69"/>
    <w:rsid w:val="002E23F8"/>
    <w:rsid w:val="002E2B9D"/>
    <w:rsid w:val="002E3AA2"/>
    <w:rsid w:val="002E3C50"/>
    <w:rsid w:val="002E3DA5"/>
    <w:rsid w:val="002E43FB"/>
    <w:rsid w:val="002E6369"/>
    <w:rsid w:val="002E6A93"/>
    <w:rsid w:val="002E6F90"/>
    <w:rsid w:val="002E7338"/>
    <w:rsid w:val="002E780B"/>
    <w:rsid w:val="002F0D6C"/>
    <w:rsid w:val="002F2898"/>
    <w:rsid w:val="002F2C9C"/>
    <w:rsid w:val="002F3715"/>
    <w:rsid w:val="002F3982"/>
    <w:rsid w:val="002F3A38"/>
    <w:rsid w:val="002F5381"/>
    <w:rsid w:val="002F54AA"/>
    <w:rsid w:val="002F5A75"/>
    <w:rsid w:val="002F6620"/>
    <w:rsid w:val="002F6A3E"/>
    <w:rsid w:val="002F6A58"/>
    <w:rsid w:val="002F792B"/>
    <w:rsid w:val="002F7FCF"/>
    <w:rsid w:val="00300155"/>
    <w:rsid w:val="00300AC9"/>
    <w:rsid w:val="00301023"/>
    <w:rsid w:val="00302108"/>
    <w:rsid w:val="003022C5"/>
    <w:rsid w:val="003026BE"/>
    <w:rsid w:val="00303EDF"/>
    <w:rsid w:val="00304AA8"/>
    <w:rsid w:val="00304C88"/>
    <w:rsid w:val="00305E2C"/>
    <w:rsid w:val="003121CD"/>
    <w:rsid w:val="00313311"/>
    <w:rsid w:val="0031433D"/>
    <w:rsid w:val="003152CF"/>
    <w:rsid w:val="00316174"/>
    <w:rsid w:val="00316AD1"/>
    <w:rsid w:val="00320533"/>
    <w:rsid w:val="00320707"/>
    <w:rsid w:val="003220D2"/>
    <w:rsid w:val="00322125"/>
    <w:rsid w:val="00323B5D"/>
    <w:rsid w:val="00325351"/>
    <w:rsid w:val="0032539E"/>
    <w:rsid w:val="003255C3"/>
    <w:rsid w:val="00325BD2"/>
    <w:rsid w:val="00325E82"/>
    <w:rsid w:val="0032697A"/>
    <w:rsid w:val="00326D7F"/>
    <w:rsid w:val="00327BC5"/>
    <w:rsid w:val="003305BB"/>
    <w:rsid w:val="00330674"/>
    <w:rsid w:val="00331637"/>
    <w:rsid w:val="00331F14"/>
    <w:rsid w:val="00332155"/>
    <w:rsid w:val="00332251"/>
    <w:rsid w:val="00333084"/>
    <w:rsid w:val="0033318D"/>
    <w:rsid w:val="003342B5"/>
    <w:rsid w:val="003351A9"/>
    <w:rsid w:val="003353D9"/>
    <w:rsid w:val="00335E74"/>
    <w:rsid w:val="00336BEB"/>
    <w:rsid w:val="00337BB5"/>
    <w:rsid w:val="0034121D"/>
    <w:rsid w:val="00341837"/>
    <w:rsid w:val="00343300"/>
    <w:rsid w:val="0034410B"/>
    <w:rsid w:val="00345EC1"/>
    <w:rsid w:val="0034673A"/>
    <w:rsid w:val="00346E34"/>
    <w:rsid w:val="00347219"/>
    <w:rsid w:val="00350D36"/>
    <w:rsid w:val="003533FC"/>
    <w:rsid w:val="00354E6C"/>
    <w:rsid w:val="003571AF"/>
    <w:rsid w:val="00357922"/>
    <w:rsid w:val="00357D4F"/>
    <w:rsid w:val="00360306"/>
    <w:rsid w:val="00360549"/>
    <w:rsid w:val="0036104D"/>
    <w:rsid w:val="003612A5"/>
    <w:rsid w:val="00361523"/>
    <w:rsid w:val="00362500"/>
    <w:rsid w:val="00362B7E"/>
    <w:rsid w:val="003634B9"/>
    <w:rsid w:val="00363EF1"/>
    <w:rsid w:val="00363FB6"/>
    <w:rsid w:val="00365536"/>
    <w:rsid w:val="00365701"/>
    <w:rsid w:val="0036603D"/>
    <w:rsid w:val="003671F6"/>
    <w:rsid w:val="00367D31"/>
    <w:rsid w:val="003701F2"/>
    <w:rsid w:val="00370475"/>
    <w:rsid w:val="00370ACD"/>
    <w:rsid w:val="00370CEE"/>
    <w:rsid w:val="003710B6"/>
    <w:rsid w:val="003714CA"/>
    <w:rsid w:val="00372387"/>
    <w:rsid w:val="00372980"/>
    <w:rsid w:val="00373302"/>
    <w:rsid w:val="00375E67"/>
    <w:rsid w:val="00377854"/>
    <w:rsid w:val="00377FA3"/>
    <w:rsid w:val="003815C3"/>
    <w:rsid w:val="0038182E"/>
    <w:rsid w:val="00383904"/>
    <w:rsid w:val="00384265"/>
    <w:rsid w:val="00384B2C"/>
    <w:rsid w:val="00385D71"/>
    <w:rsid w:val="00386533"/>
    <w:rsid w:val="00386A94"/>
    <w:rsid w:val="00386B17"/>
    <w:rsid w:val="00387BB5"/>
    <w:rsid w:val="003907C8"/>
    <w:rsid w:val="00390D15"/>
    <w:rsid w:val="00390DB1"/>
    <w:rsid w:val="00391B6D"/>
    <w:rsid w:val="00391BF1"/>
    <w:rsid w:val="0039238E"/>
    <w:rsid w:val="003947B8"/>
    <w:rsid w:val="0039490F"/>
    <w:rsid w:val="003965D6"/>
    <w:rsid w:val="00396CE4"/>
    <w:rsid w:val="00397F1B"/>
    <w:rsid w:val="003A08BA"/>
    <w:rsid w:val="003A1EA4"/>
    <w:rsid w:val="003A396A"/>
    <w:rsid w:val="003B0AF6"/>
    <w:rsid w:val="003B2165"/>
    <w:rsid w:val="003B2C30"/>
    <w:rsid w:val="003B2E8D"/>
    <w:rsid w:val="003B417A"/>
    <w:rsid w:val="003B42E7"/>
    <w:rsid w:val="003B534F"/>
    <w:rsid w:val="003B5714"/>
    <w:rsid w:val="003B5796"/>
    <w:rsid w:val="003B5B33"/>
    <w:rsid w:val="003B79E7"/>
    <w:rsid w:val="003B7D07"/>
    <w:rsid w:val="003B7EEB"/>
    <w:rsid w:val="003C2DCC"/>
    <w:rsid w:val="003C385A"/>
    <w:rsid w:val="003C4602"/>
    <w:rsid w:val="003C50D2"/>
    <w:rsid w:val="003C6EEB"/>
    <w:rsid w:val="003C7101"/>
    <w:rsid w:val="003C7DE3"/>
    <w:rsid w:val="003D0116"/>
    <w:rsid w:val="003D1B17"/>
    <w:rsid w:val="003D3140"/>
    <w:rsid w:val="003D324B"/>
    <w:rsid w:val="003D3704"/>
    <w:rsid w:val="003D4277"/>
    <w:rsid w:val="003D486D"/>
    <w:rsid w:val="003D4E0A"/>
    <w:rsid w:val="003D663E"/>
    <w:rsid w:val="003D6D0D"/>
    <w:rsid w:val="003D71B4"/>
    <w:rsid w:val="003D71EF"/>
    <w:rsid w:val="003D75BD"/>
    <w:rsid w:val="003D7AC4"/>
    <w:rsid w:val="003E091A"/>
    <w:rsid w:val="003E0CC2"/>
    <w:rsid w:val="003E1B4F"/>
    <w:rsid w:val="003E1EB4"/>
    <w:rsid w:val="003E1ECF"/>
    <w:rsid w:val="003E2913"/>
    <w:rsid w:val="003E3088"/>
    <w:rsid w:val="003E34C3"/>
    <w:rsid w:val="003E3868"/>
    <w:rsid w:val="003E3ED9"/>
    <w:rsid w:val="003E432F"/>
    <w:rsid w:val="003E5399"/>
    <w:rsid w:val="003E5A0D"/>
    <w:rsid w:val="003E5B89"/>
    <w:rsid w:val="003E6840"/>
    <w:rsid w:val="003F0905"/>
    <w:rsid w:val="003F0C9E"/>
    <w:rsid w:val="003F1B8A"/>
    <w:rsid w:val="003F3226"/>
    <w:rsid w:val="003F3BDE"/>
    <w:rsid w:val="003F5A18"/>
    <w:rsid w:val="003F6928"/>
    <w:rsid w:val="003F6D34"/>
    <w:rsid w:val="004013C2"/>
    <w:rsid w:val="00401AAC"/>
    <w:rsid w:val="00401DC4"/>
    <w:rsid w:val="00401F9A"/>
    <w:rsid w:val="0040344A"/>
    <w:rsid w:val="00403C21"/>
    <w:rsid w:val="00403D67"/>
    <w:rsid w:val="004048F7"/>
    <w:rsid w:val="00405A58"/>
    <w:rsid w:val="0040736B"/>
    <w:rsid w:val="00407401"/>
    <w:rsid w:val="00407A25"/>
    <w:rsid w:val="00407C30"/>
    <w:rsid w:val="00410F42"/>
    <w:rsid w:val="00411550"/>
    <w:rsid w:val="0041205F"/>
    <w:rsid w:val="00414F20"/>
    <w:rsid w:val="004150AF"/>
    <w:rsid w:val="004156D2"/>
    <w:rsid w:val="00415811"/>
    <w:rsid w:val="00415C06"/>
    <w:rsid w:val="00415CEF"/>
    <w:rsid w:val="00416758"/>
    <w:rsid w:val="00417CC3"/>
    <w:rsid w:val="00420B12"/>
    <w:rsid w:val="00421BD0"/>
    <w:rsid w:val="004224C5"/>
    <w:rsid w:val="004227D4"/>
    <w:rsid w:val="0042329C"/>
    <w:rsid w:val="00423C6C"/>
    <w:rsid w:val="004253CC"/>
    <w:rsid w:val="00425E35"/>
    <w:rsid w:val="00425ECE"/>
    <w:rsid w:val="0042643B"/>
    <w:rsid w:val="00427399"/>
    <w:rsid w:val="0043184B"/>
    <w:rsid w:val="004338B9"/>
    <w:rsid w:val="004342A3"/>
    <w:rsid w:val="00434851"/>
    <w:rsid w:val="00435058"/>
    <w:rsid w:val="0043595B"/>
    <w:rsid w:val="0043664C"/>
    <w:rsid w:val="00436CB3"/>
    <w:rsid w:val="004371D2"/>
    <w:rsid w:val="00437B21"/>
    <w:rsid w:val="00437E78"/>
    <w:rsid w:val="004403CF"/>
    <w:rsid w:val="00440821"/>
    <w:rsid w:val="00442B70"/>
    <w:rsid w:val="004458EB"/>
    <w:rsid w:val="00450428"/>
    <w:rsid w:val="00450808"/>
    <w:rsid w:val="00450982"/>
    <w:rsid w:val="00452543"/>
    <w:rsid w:val="00452FC1"/>
    <w:rsid w:val="00454CBC"/>
    <w:rsid w:val="00454E49"/>
    <w:rsid w:val="00455799"/>
    <w:rsid w:val="00456C02"/>
    <w:rsid w:val="00456C24"/>
    <w:rsid w:val="00456C9B"/>
    <w:rsid w:val="00456CA5"/>
    <w:rsid w:val="004570FC"/>
    <w:rsid w:val="00460204"/>
    <w:rsid w:val="0046468F"/>
    <w:rsid w:val="00465430"/>
    <w:rsid w:val="004658C0"/>
    <w:rsid w:val="004658C3"/>
    <w:rsid w:val="004709C1"/>
    <w:rsid w:val="00471689"/>
    <w:rsid w:val="00471E95"/>
    <w:rsid w:val="00475DAB"/>
    <w:rsid w:val="00476833"/>
    <w:rsid w:val="00477885"/>
    <w:rsid w:val="00480276"/>
    <w:rsid w:val="00481968"/>
    <w:rsid w:val="00482755"/>
    <w:rsid w:val="00484E89"/>
    <w:rsid w:val="00486326"/>
    <w:rsid w:val="00487973"/>
    <w:rsid w:val="00487F91"/>
    <w:rsid w:val="00491BC3"/>
    <w:rsid w:val="00492BB6"/>
    <w:rsid w:val="00493352"/>
    <w:rsid w:val="004937F7"/>
    <w:rsid w:val="004940BA"/>
    <w:rsid w:val="00495013"/>
    <w:rsid w:val="0049572A"/>
    <w:rsid w:val="0049684D"/>
    <w:rsid w:val="00496AA2"/>
    <w:rsid w:val="00497817"/>
    <w:rsid w:val="004A0264"/>
    <w:rsid w:val="004A071B"/>
    <w:rsid w:val="004A16E0"/>
    <w:rsid w:val="004A199E"/>
    <w:rsid w:val="004A302D"/>
    <w:rsid w:val="004A3ED4"/>
    <w:rsid w:val="004A63A9"/>
    <w:rsid w:val="004A64BC"/>
    <w:rsid w:val="004A7834"/>
    <w:rsid w:val="004B04DE"/>
    <w:rsid w:val="004B0F6C"/>
    <w:rsid w:val="004B217E"/>
    <w:rsid w:val="004B2E98"/>
    <w:rsid w:val="004B3069"/>
    <w:rsid w:val="004B573A"/>
    <w:rsid w:val="004B5816"/>
    <w:rsid w:val="004C0400"/>
    <w:rsid w:val="004C05B2"/>
    <w:rsid w:val="004C0EB1"/>
    <w:rsid w:val="004C2083"/>
    <w:rsid w:val="004C237A"/>
    <w:rsid w:val="004C2A2C"/>
    <w:rsid w:val="004C2CD4"/>
    <w:rsid w:val="004C3AA4"/>
    <w:rsid w:val="004C4558"/>
    <w:rsid w:val="004C4E6E"/>
    <w:rsid w:val="004C5B49"/>
    <w:rsid w:val="004C781F"/>
    <w:rsid w:val="004D0E4E"/>
    <w:rsid w:val="004D225E"/>
    <w:rsid w:val="004D30C5"/>
    <w:rsid w:val="004D5086"/>
    <w:rsid w:val="004D5422"/>
    <w:rsid w:val="004D5960"/>
    <w:rsid w:val="004D5CA9"/>
    <w:rsid w:val="004D6C1F"/>
    <w:rsid w:val="004D70D4"/>
    <w:rsid w:val="004D761F"/>
    <w:rsid w:val="004E093F"/>
    <w:rsid w:val="004E1D1E"/>
    <w:rsid w:val="004E29D7"/>
    <w:rsid w:val="004E5486"/>
    <w:rsid w:val="004E71DD"/>
    <w:rsid w:val="004F0456"/>
    <w:rsid w:val="004F20E4"/>
    <w:rsid w:val="004F5611"/>
    <w:rsid w:val="004F5B99"/>
    <w:rsid w:val="004F6BDD"/>
    <w:rsid w:val="004F761E"/>
    <w:rsid w:val="004F7DB3"/>
    <w:rsid w:val="005013EF"/>
    <w:rsid w:val="0050334C"/>
    <w:rsid w:val="0050442B"/>
    <w:rsid w:val="00504F4F"/>
    <w:rsid w:val="0050581B"/>
    <w:rsid w:val="00506121"/>
    <w:rsid w:val="0050621A"/>
    <w:rsid w:val="00506C02"/>
    <w:rsid w:val="00510178"/>
    <w:rsid w:val="005132C8"/>
    <w:rsid w:val="0051379B"/>
    <w:rsid w:val="00516F26"/>
    <w:rsid w:val="00521495"/>
    <w:rsid w:val="005225C7"/>
    <w:rsid w:val="00522757"/>
    <w:rsid w:val="00522761"/>
    <w:rsid w:val="00524237"/>
    <w:rsid w:val="00524B3A"/>
    <w:rsid w:val="00526523"/>
    <w:rsid w:val="00527477"/>
    <w:rsid w:val="00527EAD"/>
    <w:rsid w:val="005312B3"/>
    <w:rsid w:val="005312BB"/>
    <w:rsid w:val="0053140C"/>
    <w:rsid w:val="00531746"/>
    <w:rsid w:val="005328EA"/>
    <w:rsid w:val="00532B95"/>
    <w:rsid w:val="00533D6A"/>
    <w:rsid w:val="0053477B"/>
    <w:rsid w:val="005347B5"/>
    <w:rsid w:val="005348C4"/>
    <w:rsid w:val="005360A2"/>
    <w:rsid w:val="00536775"/>
    <w:rsid w:val="005370DA"/>
    <w:rsid w:val="00540294"/>
    <w:rsid w:val="00540DEE"/>
    <w:rsid w:val="00541385"/>
    <w:rsid w:val="00542040"/>
    <w:rsid w:val="00542F36"/>
    <w:rsid w:val="0054310D"/>
    <w:rsid w:val="0054334B"/>
    <w:rsid w:val="005442DC"/>
    <w:rsid w:val="005448A7"/>
    <w:rsid w:val="00545FFE"/>
    <w:rsid w:val="00546004"/>
    <w:rsid w:val="00546E79"/>
    <w:rsid w:val="00547443"/>
    <w:rsid w:val="00547617"/>
    <w:rsid w:val="00550364"/>
    <w:rsid w:val="00550633"/>
    <w:rsid w:val="00551A25"/>
    <w:rsid w:val="005522DA"/>
    <w:rsid w:val="0055281B"/>
    <w:rsid w:val="0055297D"/>
    <w:rsid w:val="005529C6"/>
    <w:rsid w:val="00553D6C"/>
    <w:rsid w:val="005543B8"/>
    <w:rsid w:val="00556B7F"/>
    <w:rsid w:val="005571A1"/>
    <w:rsid w:val="005572CD"/>
    <w:rsid w:val="00557713"/>
    <w:rsid w:val="00557EE5"/>
    <w:rsid w:val="00560590"/>
    <w:rsid w:val="00560CE9"/>
    <w:rsid w:val="00561127"/>
    <w:rsid w:val="0056130C"/>
    <w:rsid w:val="0056177C"/>
    <w:rsid w:val="00562529"/>
    <w:rsid w:val="00564928"/>
    <w:rsid w:val="00566B96"/>
    <w:rsid w:val="00566BBA"/>
    <w:rsid w:val="00567EB9"/>
    <w:rsid w:val="00570B46"/>
    <w:rsid w:val="00570E81"/>
    <w:rsid w:val="00571153"/>
    <w:rsid w:val="00571F12"/>
    <w:rsid w:val="00572678"/>
    <w:rsid w:val="00573554"/>
    <w:rsid w:val="005743B7"/>
    <w:rsid w:val="00575079"/>
    <w:rsid w:val="00575510"/>
    <w:rsid w:val="005762A6"/>
    <w:rsid w:val="0057654E"/>
    <w:rsid w:val="00576B12"/>
    <w:rsid w:val="00577E82"/>
    <w:rsid w:val="00580786"/>
    <w:rsid w:val="00581E2E"/>
    <w:rsid w:val="00584534"/>
    <w:rsid w:val="00584FDD"/>
    <w:rsid w:val="00585B5F"/>
    <w:rsid w:val="00586028"/>
    <w:rsid w:val="005861D0"/>
    <w:rsid w:val="0058638D"/>
    <w:rsid w:val="005864BB"/>
    <w:rsid w:val="0058708E"/>
    <w:rsid w:val="0059019D"/>
    <w:rsid w:val="005914F6"/>
    <w:rsid w:val="00592CEF"/>
    <w:rsid w:val="00592E72"/>
    <w:rsid w:val="00593A84"/>
    <w:rsid w:val="00594901"/>
    <w:rsid w:val="005A0212"/>
    <w:rsid w:val="005A032C"/>
    <w:rsid w:val="005A186A"/>
    <w:rsid w:val="005A195D"/>
    <w:rsid w:val="005A1AE2"/>
    <w:rsid w:val="005A2460"/>
    <w:rsid w:val="005A2463"/>
    <w:rsid w:val="005A28E7"/>
    <w:rsid w:val="005A2D87"/>
    <w:rsid w:val="005A2DC0"/>
    <w:rsid w:val="005A423E"/>
    <w:rsid w:val="005A4640"/>
    <w:rsid w:val="005A6221"/>
    <w:rsid w:val="005A67DB"/>
    <w:rsid w:val="005A6E9A"/>
    <w:rsid w:val="005B54EA"/>
    <w:rsid w:val="005B580C"/>
    <w:rsid w:val="005B7091"/>
    <w:rsid w:val="005B719E"/>
    <w:rsid w:val="005B75CF"/>
    <w:rsid w:val="005C1193"/>
    <w:rsid w:val="005C1A3A"/>
    <w:rsid w:val="005C214C"/>
    <w:rsid w:val="005C243F"/>
    <w:rsid w:val="005C254E"/>
    <w:rsid w:val="005C40E1"/>
    <w:rsid w:val="005C4260"/>
    <w:rsid w:val="005C59D7"/>
    <w:rsid w:val="005C5C5F"/>
    <w:rsid w:val="005C5E2F"/>
    <w:rsid w:val="005C63EC"/>
    <w:rsid w:val="005C66C9"/>
    <w:rsid w:val="005C7228"/>
    <w:rsid w:val="005D0B76"/>
    <w:rsid w:val="005D161C"/>
    <w:rsid w:val="005D2C31"/>
    <w:rsid w:val="005D41C8"/>
    <w:rsid w:val="005D41F3"/>
    <w:rsid w:val="005D5A66"/>
    <w:rsid w:val="005D69BB"/>
    <w:rsid w:val="005E019C"/>
    <w:rsid w:val="005E0BF6"/>
    <w:rsid w:val="005E1774"/>
    <w:rsid w:val="005E1CB1"/>
    <w:rsid w:val="005E1D4E"/>
    <w:rsid w:val="005E57EA"/>
    <w:rsid w:val="005E5CCB"/>
    <w:rsid w:val="005E6173"/>
    <w:rsid w:val="005F0BD3"/>
    <w:rsid w:val="005F1905"/>
    <w:rsid w:val="005F56C8"/>
    <w:rsid w:val="005F686A"/>
    <w:rsid w:val="00600B72"/>
    <w:rsid w:val="00601821"/>
    <w:rsid w:val="0060309C"/>
    <w:rsid w:val="00604058"/>
    <w:rsid w:val="00604E0C"/>
    <w:rsid w:val="00605180"/>
    <w:rsid w:val="00605E94"/>
    <w:rsid w:val="00606DC6"/>
    <w:rsid w:val="0060778B"/>
    <w:rsid w:val="006112BB"/>
    <w:rsid w:val="006113F7"/>
    <w:rsid w:val="00612375"/>
    <w:rsid w:val="006129CD"/>
    <w:rsid w:val="0061449F"/>
    <w:rsid w:val="00614535"/>
    <w:rsid w:val="00614B92"/>
    <w:rsid w:val="00614C84"/>
    <w:rsid w:val="00614FF9"/>
    <w:rsid w:val="006155D8"/>
    <w:rsid w:val="00615B6C"/>
    <w:rsid w:val="00615D17"/>
    <w:rsid w:val="0061605C"/>
    <w:rsid w:val="0061638B"/>
    <w:rsid w:val="00617717"/>
    <w:rsid w:val="00620CAA"/>
    <w:rsid w:val="00621591"/>
    <w:rsid w:val="00621A34"/>
    <w:rsid w:val="00622493"/>
    <w:rsid w:val="00624AFE"/>
    <w:rsid w:val="00624E85"/>
    <w:rsid w:val="00627710"/>
    <w:rsid w:val="00627CFE"/>
    <w:rsid w:val="0063016C"/>
    <w:rsid w:val="006303AD"/>
    <w:rsid w:val="00630B4A"/>
    <w:rsid w:val="00631A34"/>
    <w:rsid w:val="00631DF8"/>
    <w:rsid w:val="00633523"/>
    <w:rsid w:val="0063430F"/>
    <w:rsid w:val="00634B4B"/>
    <w:rsid w:val="0063612D"/>
    <w:rsid w:val="00640274"/>
    <w:rsid w:val="006404EF"/>
    <w:rsid w:val="006431CE"/>
    <w:rsid w:val="00643F0D"/>
    <w:rsid w:val="006440D0"/>
    <w:rsid w:val="0064415F"/>
    <w:rsid w:val="006448A0"/>
    <w:rsid w:val="006475AC"/>
    <w:rsid w:val="00647D57"/>
    <w:rsid w:val="0065023B"/>
    <w:rsid w:val="0065069E"/>
    <w:rsid w:val="006508A3"/>
    <w:rsid w:val="006513CC"/>
    <w:rsid w:val="00651422"/>
    <w:rsid w:val="006534A4"/>
    <w:rsid w:val="0065425B"/>
    <w:rsid w:val="006557A1"/>
    <w:rsid w:val="00655AA5"/>
    <w:rsid w:val="0065676F"/>
    <w:rsid w:val="006603DC"/>
    <w:rsid w:val="0066080B"/>
    <w:rsid w:val="0066266B"/>
    <w:rsid w:val="00663716"/>
    <w:rsid w:val="006642A5"/>
    <w:rsid w:val="00664909"/>
    <w:rsid w:val="00664D35"/>
    <w:rsid w:val="006655C3"/>
    <w:rsid w:val="00665A31"/>
    <w:rsid w:val="00665BDE"/>
    <w:rsid w:val="00671D76"/>
    <w:rsid w:val="0067465E"/>
    <w:rsid w:val="00675557"/>
    <w:rsid w:val="00675E17"/>
    <w:rsid w:val="00676A99"/>
    <w:rsid w:val="00677E3E"/>
    <w:rsid w:val="00681854"/>
    <w:rsid w:val="0068227F"/>
    <w:rsid w:val="00682898"/>
    <w:rsid w:val="00682F55"/>
    <w:rsid w:val="006839A6"/>
    <w:rsid w:val="00683B42"/>
    <w:rsid w:val="0068433E"/>
    <w:rsid w:val="006843E2"/>
    <w:rsid w:val="0069073A"/>
    <w:rsid w:val="006909CD"/>
    <w:rsid w:val="00691127"/>
    <w:rsid w:val="00691820"/>
    <w:rsid w:val="00692483"/>
    <w:rsid w:val="00692637"/>
    <w:rsid w:val="00693DA1"/>
    <w:rsid w:val="0069731D"/>
    <w:rsid w:val="006A039F"/>
    <w:rsid w:val="006A04CF"/>
    <w:rsid w:val="006A0AB3"/>
    <w:rsid w:val="006A1144"/>
    <w:rsid w:val="006A15CD"/>
    <w:rsid w:val="006A1B52"/>
    <w:rsid w:val="006A1FF5"/>
    <w:rsid w:val="006A2A04"/>
    <w:rsid w:val="006A316D"/>
    <w:rsid w:val="006A43B5"/>
    <w:rsid w:val="006A4733"/>
    <w:rsid w:val="006A4F4F"/>
    <w:rsid w:val="006A53FE"/>
    <w:rsid w:val="006B03EA"/>
    <w:rsid w:val="006B1161"/>
    <w:rsid w:val="006B133D"/>
    <w:rsid w:val="006B13F7"/>
    <w:rsid w:val="006B1525"/>
    <w:rsid w:val="006B1C61"/>
    <w:rsid w:val="006B2F63"/>
    <w:rsid w:val="006B35B6"/>
    <w:rsid w:val="006B4DDF"/>
    <w:rsid w:val="006B5A34"/>
    <w:rsid w:val="006B777A"/>
    <w:rsid w:val="006B7EFA"/>
    <w:rsid w:val="006C2138"/>
    <w:rsid w:val="006C29D1"/>
    <w:rsid w:val="006C32D0"/>
    <w:rsid w:val="006C38E1"/>
    <w:rsid w:val="006C43C3"/>
    <w:rsid w:val="006C4515"/>
    <w:rsid w:val="006C5314"/>
    <w:rsid w:val="006C558F"/>
    <w:rsid w:val="006C582C"/>
    <w:rsid w:val="006C6B8B"/>
    <w:rsid w:val="006D0ACF"/>
    <w:rsid w:val="006D0C29"/>
    <w:rsid w:val="006D0E13"/>
    <w:rsid w:val="006D2B6F"/>
    <w:rsid w:val="006D2CFB"/>
    <w:rsid w:val="006D3199"/>
    <w:rsid w:val="006D4AAD"/>
    <w:rsid w:val="006D4B76"/>
    <w:rsid w:val="006D5D0D"/>
    <w:rsid w:val="006E1AF1"/>
    <w:rsid w:val="006E3A58"/>
    <w:rsid w:val="006E4A81"/>
    <w:rsid w:val="006E5FB6"/>
    <w:rsid w:val="006E66B1"/>
    <w:rsid w:val="006F185D"/>
    <w:rsid w:val="006F20B8"/>
    <w:rsid w:val="006F329E"/>
    <w:rsid w:val="006F52E8"/>
    <w:rsid w:val="006F62F1"/>
    <w:rsid w:val="006F6373"/>
    <w:rsid w:val="006F758B"/>
    <w:rsid w:val="006F7B06"/>
    <w:rsid w:val="00700210"/>
    <w:rsid w:val="00700ABD"/>
    <w:rsid w:val="007029FE"/>
    <w:rsid w:val="00703100"/>
    <w:rsid w:val="0070335E"/>
    <w:rsid w:val="00703C3C"/>
    <w:rsid w:val="00703C48"/>
    <w:rsid w:val="00704DA4"/>
    <w:rsid w:val="00704DEC"/>
    <w:rsid w:val="00705127"/>
    <w:rsid w:val="00707558"/>
    <w:rsid w:val="00710080"/>
    <w:rsid w:val="007129A5"/>
    <w:rsid w:val="007133FE"/>
    <w:rsid w:val="00713F0E"/>
    <w:rsid w:val="00714BA8"/>
    <w:rsid w:val="00715F85"/>
    <w:rsid w:val="00716729"/>
    <w:rsid w:val="00716A41"/>
    <w:rsid w:val="00717688"/>
    <w:rsid w:val="00720DDD"/>
    <w:rsid w:val="00722857"/>
    <w:rsid w:val="00723E7C"/>
    <w:rsid w:val="00723EA9"/>
    <w:rsid w:val="0072476F"/>
    <w:rsid w:val="0072581E"/>
    <w:rsid w:val="00726576"/>
    <w:rsid w:val="00726EE5"/>
    <w:rsid w:val="007273C7"/>
    <w:rsid w:val="00731369"/>
    <w:rsid w:val="00732BDF"/>
    <w:rsid w:val="00734681"/>
    <w:rsid w:val="00735E1D"/>
    <w:rsid w:val="00735F0E"/>
    <w:rsid w:val="00735FFE"/>
    <w:rsid w:val="0073690C"/>
    <w:rsid w:val="007400F1"/>
    <w:rsid w:val="00741657"/>
    <w:rsid w:val="00741887"/>
    <w:rsid w:val="00741C6B"/>
    <w:rsid w:val="007421CB"/>
    <w:rsid w:val="00742F59"/>
    <w:rsid w:val="0074424E"/>
    <w:rsid w:val="00745533"/>
    <w:rsid w:val="00745647"/>
    <w:rsid w:val="00746343"/>
    <w:rsid w:val="007466A9"/>
    <w:rsid w:val="007467A7"/>
    <w:rsid w:val="007477CC"/>
    <w:rsid w:val="00750ADB"/>
    <w:rsid w:val="00752ADF"/>
    <w:rsid w:val="0075309A"/>
    <w:rsid w:val="00754713"/>
    <w:rsid w:val="00756571"/>
    <w:rsid w:val="00757A95"/>
    <w:rsid w:val="007601F8"/>
    <w:rsid w:val="00761331"/>
    <w:rsid w:val="00762F05"/>
    <w:rsid w:val="00762F3F"/>
    <w:rsid w:val="007630B3"/>
    <w:rsid w:val="00764666"/>
    <w:rsid w:val="007647FF"/>
    <w:rsid w:val="007659A1"/>
    <w:rsid w:val="00766BB4"/>
    <w:rsid w:val="0076793D"/>
    <w:rsid w:val="00767D29"/>
    <w:rsid w:val="007707D8"/>
    <w:rsid w:val="00771CBB"/>
    <w:rsid w:val="00771D14"/>
    <w:rsid w:val="00773F65"/>
    <w:rsid w:val="00774237"/>
    <w:rsid w:val="0077423B"/>
    <w:rsid w:val="00774941"/>
    <w:rsid w:val="0077582C"/>
    <w:rsid w:val="00775E08"/>
    <w:rsid w:val="0077685C"/>
    <w:rsid w:val="00777142"/>
    <w:rsid w:val="00777563"/>
    <w:rsid w:val="0077773A"/>
    <w:rsid w:val="007778B2"/>
    <w:rsid w:val="00777B73"/>
    <w:rsid w:val="00781B4B"/>
    <w:rsid w:val="00781E6B"/>
    <w:rsid w:val="007821CD"/>
    <w:rsid w:val="007824F2"/>
    <w:rsid w:val="007828C6"/>
    <w:rsid w:val="0078575C"/>
    <w:rsid w:val="00785FE4"/>
    <w:rsid w:val="007912A9"/>
    <w:rsid w:val="007916E5"/>
    <w:rsid w:val="0079176D"/>
    <w:rsid w:val="007917EE"/>
    <w:rsid w:val="00792552"/>
    <w:rsid w:val="0079343F"/>
    <w:rsid w:val="00793F04"/>
    <w:rsid w:val="00794047"/>
    <w:rsid w:val="007961D9"/>
    <w:rsid w:val="00797811"/>
    <w:rsid w:val="00797ABE"/>
    <w:rsid w:val="007A0117"/>
    <w:rsid w:val="007A0397"/>
    <w:rsid w:val="007A0652"/>
    <w:rsid w:val="007A2394"/>
    <w:rsid w:val="007A4568"/>
    <w:rsid w:val="007A49D5"/>
    <w:rsid w:val="007A49F8"/>
    <w:rsid w:val="007A5223"/>
    <w:rsid w:val="007A5B51"/>
    <w:rsid w:val="007A615C"/>
    <w:rsid w:val="007A6F07"/>
    <w:rsid w:val="007A79E1"/>
    <w:rsid w:val="007A7AB6"/>
    <w:rsid w:val="007A7BA6"/>
    <w:rsid w:val="007A7E0C"/>
    <w:rsid w:val="007B0A64"/>
    <w:rsid w:val="007B0D64"/>
    <w:rsid w:val="007B1CBE"/>
    <w:rsid w:val="007B1EDB"/>
    <w:rsid w:val="007B242F"/>
    <w:rsid w:val="007B27A5"/>
    <w:rsid w:val="007B2B11"/>
    <w:rsid w:val="007B2E1D"/>
    <w:rsid w:val="007B3054"/>
    <w:rsid w:val="007B3F80"/>
    <w:rsid w:val="007B40AA"/>
    <w:rsid w:val="007B429C"/>
    <w:rsid w:val="007B47BA"/>
    <w:rsid w:val="007B57B6"/>
    <w:rsid w:val="007B6006"/>
    <w:rsid w:val="007B6115"/>
    <w:rsid w:val="007B7D69"/>
    <w:rsid w:val="007B7E30"/>
    <w:rsid w:val="007B7EEE"/>
    <w:rsid w:val="007C082B"/>
    <w:rsid w:val="007C0C81"/>
    <w:rsid w:val="007C19ED"/>
    <w:rsid w:val="007C1C67"/>
    <w:rsid w:val="007C3672"/>
    <w:rsid w:val="007C6A9E"/>
    <w:rsid w:val="007C6AD1"/>
    <w:rsid w:val="007C7307"/>
    <w:rsid w:val="007C733D"/>
    <w:rsid w:val="007C7834"/>
    <w:rsid w:val="007D03C0"/>
    <w:rsid w:val="007D0D3F"/>
    <w:rsid w:val="007D215D"/>
    <w:rsid w:val="007D2981"/>
    <w:rsid w:val="007D38F2"/>
    <w:rsid w:val="007D39EA"/>
    <w:rsid w:val="007D565B"/>
    <w:rsid w:val="007D5F86"/>
    <w:rsid w:val="007D6CD0"/>
    <w:rsid w:val="007D77FF"/>
    <w:rsid w:val="007E0C5E"/>
    <w:rsid w:val="007E25E3"/>
    <w:rsid w:val="007E2B8E"/>
    <w:rsid w:val="007E3B8C"/>
    <w:rsid w:val="007E4D11"/>
    <w:rsid w:val="007E4EBD"/>
    <w:rsid w:val="007E5587"/>
    <w:rsid w:val="007E5735"/>
    <w:rsid w:val="007E59A8"/>
    <w:rsid w:val="007E63A1"/>
    <w:rsid w:val="007E6B5D"/>
    <w:rsid w:val="007E6DC2"/>
    <w:rsid w:val="007E7978"/>
    <w:rsid w:val="007F1772"/>
    <w:rsid w:val="007F2920"/>
    <w:rsid w:val="007F2CFF"/>
    <w:rsid w:val="007F36ED"/>
    <w:rsid w:val="007F4C24"/>
    <w:rsid w:val="007F51CA"/>
    <w:rsid w:val="008002C1"/>
    <w:rsid w:val="00802746"/>
    <w:rsid w:val="00803841"/>
    <w:rsid w:val="008038A1"/>
    <w:rsid w:val="008040B9"/>
    <w:rsid w:val="00804148"/>
    <w:rsid w:val="00804B09"/>
    <w:rsid w:val="00804D7D"/>
    <w:rsid w:val="00805A49"/>
    <w:rsid w:val="00806117"/>
    <w:rsid w:val="00806FB6"/>
    <w:rsid w:val="00807E94"/>
    <w:rsid w:val="008104C5"/>
    <w:rsid w:val="00810617"/>
    <w:rsid w:val="00810729"/>
    <w:rsid w:val="00810B6E"/>
    <w:rsid w:val="00811826"/>
    <w:rsid w:val="0081380D"/>
    <w:rsid w:val="0081425E"/>
    <w:rsid w:val="00815869"/>
    <w:rsid w:val="00816412"/>
    <w:rsid w:val="008168BC"/>
    <w:rsid w:val="008169B5"/>
    <w:rsid w:val="00816FB8"/>
    <w:rsid w:val="0081704E"/>
    <w:rsid w:val="0081728F"/>
    <w:rsid w:val="00817B4B"/>
    <w:rsid w:val="00820458"/>
    <w:rsid w:val="00820568"/>
    <w:rsid w:val="00820BF0"/>
    <w:rsid w:val="00820C33"/>
    <w:rsid w:val="008216D7"/>
    <w:rsid w:val="00821E3F"/>
    <w:rsid w:val="0082213F"/>
    <w:rsid w:val="00822437"/>
    <w:rsid w:val="00822B8B"/>
    <w:rsid w:val="00822E8A"/>
    <w:rsid w:val="00825F14"/>
    <w:rsid w:val="008263D9"/>
    <w:rsid w:val="00826D98"/>
    <w:rsid w:val="00826EDE"/>
    <w:rsid w:val="0082747D"/>
    <w:rsid w:val="00830CF6"/>
    <w:rsid w:val="00836434"/>
    <w:rsid w:val="0083643E"/>
    <w:rsid w:val="00836F3C"/>
    <w:rsid w:val="008375DC"/>
    <w:rsid w:val="0084007B"/>
    <w:rsid w:val="00842A3C"/>
    <w:rsid w:val="0084320C"/>
    <w:rsid w:val="008432C9"/>
    <w:rsid w:val="00843687"/>
    <w:rsid w:val="00844A3B"/>
    <w:rsid w:val="00845714"/>
    <w:rsid w:val="00845E9B"/>
    <w:rsid w:val="0084736D"/>
    <w:rsid w:val="00847DFE"/>
    <w:rsid w:val="00852D45"/>
    <w:rsid w:val="0085307C"/>
    <w:rsid w:val="008545C6"/>
    <w:rsid w:val="00854C11"/>
    <w:rsid w:val="0085610D"/>
    <w:rsid w:val="008567C6"/>
    <w:rsid w:val="00856DBD"/>
    <w:rsid w:val="00856E9F"/>
    <w:rsid w:val="00857B73"/>
    <w:rsid w:val="00860432"/>
    <w:rsid w:val="0086200D"/>
    <w:rsid w:val="00862782"/>
    <w:rsid w:val="00862B63"/>
    <w:rsid w:val="00863429"/>
    <w:rsid w:val="00863C2A"/>
    <w:rsid w:val="00864442"/>
    <w:rsid w:val="00865884"/>
    <w:rsid w:val="008675C2"/>
    <w:rsid w:val="008676F4"/>
    <w:rsid w:val="00867978"/>
    <w:rsid w:val="00867EC1"/>
    <w:rsid w:val="0087030A"/>
    <w:rsid w:val="00870D4A"/>
    <w:rsid w:val="008724FE"/>
    <w:rsid w:val="008727E2"/>
    <w:rsid w:val="008728E3"/>
    <w:rsid w:val="00872DE7"/>
    <w:rsid w:val="00873050"/>
    <w:rsid w:val="00873152"/>
    <w:rsid w:val="00873E2C"/>
    <w:rsid w:val="00876746"/>
    <w:rsid w:val="00876AA7"/>
    <w:rsid w:val="00881323"/>
    <w:rsid w:val="00881630"/>
    <w:rsid w:val="00882155"/>
    <w:rsid w:val="00882182"/>
    <w:rsid w:val="008830ED"/>
    <w:rsid w:val="00883310"/>
    <w:rsid w:val="008843FE"/>
    <w:rsid w:val="008863A1"/>
    <w:rsid w:val="008866EC"/>
    <w:rsid w:val="00887530"/>
    <w:rsid w:val="00891373"/>
    <w:rsid w:val="00891A8E"/>
    <w:rsid w:val="00891E61"/>
    <w:rsid w:val="00891FF0"/>
    <w:rsid w:val="0089311A"/>
    <w:rsid w:val="00893CFE"/>
    <w:rsid w:val="008945D4"/>
    <w:rsid w:val="008954F6"/>
    <w:rsid w:val="00895903"/>
    <w:rsid w:val="008A2597"/>
    <w:rsid w:val="008A2EFC"/>
    <w:rsid w:val="008A2FB1"/>
    <w:rsid w:val="008A3460"/>
    <w:rsid w:val="008A3699"/>
    <w:rsid w:val="008A3ABF"/>
    <w:rsid w:val="008A430C"/>
    <w:rsid w:val="008A4AC1"/>
    <w:rsid w:val="008A543F"/>
    <w:rsid w:val="008A5C1E"/>
    <w:rsid w:val="008A6918"/>
    <w:rsid w:val="008A6968"/>
    <w:rsid w:val="008A7972"/>
    <w:rsid w:val="008B1286"/>
    <w:rsid w:val="008B2A5C"/>
    <w:rsid w:val="008B2D9A"/>
    <w:rsid w:val="008B59E3"/>
    <w:rsid w:val="008B65B2"/>
    <w:rsid w:val="008B69E9"/>
    <w:rsid w:val="008B7252"/>
    <w:rsid w:val="008B7CBD"/>
    <w:rsid w:val="008C104E"/>
    <w:rsid w:val="008C2A1E"/>
    <w:rsid w:val="008C2C41"/>
    <w:rsid w:val="008C3382"/>
    <w:rsid w:val="008C380A"/>
    <w:rsid w:val="008C3B1E"/>
    <w:rsid w:val="008C44D4"/>
    <w:rsid w:val="008C50A4"/>
    <w:rsid w:val="008C56F6"/>
    <w:rsid w:val="008C5721"/>
    <w:rsid w:val="008C5DE1"/>
    <w:rsid w:val="008C6B7F"/>
    <w:rsid w:val="008D03CB"/>
    <w:rsid w:val="008D0B89"/>
    <w:rsid w:val="008D16C7"/>
    <w:rsid w:val="008D1733"/>
    <w:rsid w:val="008D2A3E"/>
    <w:rsid w:val="008D3025"/>
    <w:rsid w:val="008D3A8A"/>
    <w:rsid w:val="008D47A9"/>
    <w:rsid w:val="008D5950"/>
    <w:rsid w:val="008D59E8"/>
    <w:rsid w:val="008D5AB3"/>
    <w:rsid w:val="008D5D3A"/>
    <w:rsid w:val="008E01A4"/>
    <w:rsid w:val="008E037C"/>
    <w:rsid w:val="008E1BD9"/>
    <w:rsid w:val="008E3AC2"/>
    <w:rsid w:val="008E3DF0"/>
    <w:rsid w:val="008F1433"/>
    <w:rsid w:val="008F1C84"/>
    <w:rsid w:val="008F2947"/>
    <w:rsid w:val="008F3450"/>
    <w:rsid w:val="008F3A2F"/>
    <w:rsid w:val="008F50D9"/>
    <w:rsid w:val="008F52B3"/>
    <w:rsid w:val="008F53F8"/>
    <w:rsid w:val="008F66EB"/>
    <w:rsid w:val="008F74A4"/>
    <w:rsid w:val="008F7D45"/>
    <w:rsid w:val="00900E44"/>
    <w:rsid w:val="00904040"/>
    <w:rsid w:val="0090495F"/>
    <w:rsid w:val="009055D7"/>
    <w:rsid w:val="009058E3"/>
    <w:rsid w:val="0090616C"/>
    <w:rsid w:val="0090641A"/>
    <w:rsid w:val="00911B7C"/>
    <w:rsid w:val="0091262D"/>
    <w:rsid w:val="00912669"/>
    <w:rsid w:val="00913A91"/>
    <w:rsid w:val="00913E4F"/>
    <w:rsid w:val="00916FD6"/>
    <w:rsid w:val="009229BF"/>
    <w:rsid w:val="0092476E"/>
    <w:rsid w:val="00925121"/>
    <w:rsid w:val="00925C11"/>
    <w:rsid w:val="00925EF8"/>
    <w:rsid w:val="00926E41"/>
    <w:rsid w:val="00927F98"/>
    <w:rsid w:val="0093015B"/>
    <w:rsid w:val="00931442"/>
    <w:rsid w:val="00931647"/>
    <w:rsid w:val="00931D91"/>
    <w:rsid w:val="00931F64"/>
    <w:rsid w:val="00932F33"/>
    <w:rsid w:val="0093303C"/>
    <w:rsid w:val="009333DA"/>
    <w:rsid w:val="009347B3"/>
    <w:rsid w:val="0093537F"/>
    <w:rsid w:val="00937A59"/>
    <w:rsid w:val="00937DAF"/>
    <w:rsid w:val="009418AD"/>
    <w:rsid w:val="0094301A"/>
    <w:rsid w:val="00943872"/>
    <w:rsid w:val="00944512"/>
    <w:rsid w:val="009449DF"/>
    <w:rsid w:val="00945B20"/>
    <w:rsid w:val="009472D5"/>
    <w:rsid w:val="00950559"/>
    <w:rsid w:val="009517AE"/>
    <w:rsid w:val="00951F46"/>
    <w:rsid w:val="00952CBB"/>
    <w:rsid w:val="00953780"/>
    <w:rsid w:val="00953B6F"/>
    <w:rsid w:val="00954262"/>
    <w:rsid w:val="009556E9"/>
    <w:rsid w:val="00955BAB"/>
    <w:rsid w:val="00956BB5"/>
    <w:rsid w:val="00960428"/>
    <w:rsid w:val="009608F8"/>
    <w:rsid w:val="00963351"/>
    <w:rsid w:val="009655CE"/>
    <w:rsid w:val="0096569A"/>
    <w:rsid w:val="00965C47"/>
    <w:rsid w:val="00965E18"/>
    <w:rsid w:val="00967B52"/>
    <w:rsid w:val="009707FD"/>
    <w:rsid w:val="009718DE"/>
    <w:rsid w:val="00972084"/>
    <w:rsid w:val="00973F4A"/>
    <w:rsid w:val="00975BB4"/>
    <w:rsid w:val="0097632A"/>
    <w:rsid w:val="0097704B"/>
    <w:rsid w:val="00977921"/>
    <w:rsid w:val="00977B9C"/>
    <w:rsid w:val="00977D39"/>
    <w:rsid w:val="00977ECB"/>
    <w:rsid w:val="009819C7"/>
    <w:rsid w:val="00981A4A"/>
    <w:rsid w:val="00981BDB"/>
    <w:rsid w:val="00981C1F"/>
    <w:rsid w:val="00983909"/>
    <w:rsid w:val="00983934"/>
    <w:rsid w:val="00984C8C"/>
    <w:rsid w:val="00985D57"/>
    <w:rsid w:val="00986316"/>
    <w:rsid w:val="00986F46"/>
    <w:rsid w:val="00987990"/>
    <w:rsid w:val="009904EE"/>
    <w:rsid w:val="00990DE9"/>
    <w:rsid w:val="00991074"/>
    <w:rsid w:val="00991770"/>
    <w:rsid w:val="00992C87"/>
    <w:rsid w:val="00992F80"/>
    <w:rsid w:val="009931D6"/>
    <w:rsid w:val="009939C6"/>
    <w:rsid w:val="009945EE"/>
    <w:rsid w:val="00994E02"/>
    <w:rsid w:val="0099559F"/>
    <w:rsid w:val="00996346"/>
    <w:rsid w:val="00996B66"/>
    <w:rsid w:val="00997C41"/>
    <w:rsid w:val="00997E4B"/>
    <w:rsid w:val="009A049E"/>
    <w:rsid w:val="009A0F9D"/>
    <w:rsid w:val="009A11CC"/>
    <w:rsid w:val="009A29DF"/>
    <w:rsid w:val="009A2F12"/>
    <w:rsid w:val="009A32FC"/>
    <w:rsid w:val="009A60DC"/>
    <w:rsid w:val="009A6F73"/>
    <w:rsid w:val="009A7172"/>
    <w:rsid w:val="009A7DDB"/>
    <w:rsid w:val="009B11DC"/>
    <w:rsid w:val="009B131F"/>
    <w:rsid w:val="009B309A"/>
    <w:rsid w:val="009B3255"/>
    <w:rsid w:val="009B3374"/>
    <w:rsid w:val="009B3743"/>
    <w:rsid w:val="009B4F48"/>
    <w:rsid w:val="009B58E6"/>
    <w:rsid w:val="009B6DD8"/>
    <w:rsid w:val="009B7287"/>
    <w:rsid w:val="009C146B"/>
    <w:rsid w:val="009C38CA"/>
    <w:rsid w:val="009C3948"/>
    <w:rsid w:val="009C4E9F"/>
    <w:rsid w:val="009C568A"/>
    <w:rsid w:val="009C5797"/>
    <w:rsid w:val="009C5C43"/>
    <w:rsid w:val="009C68B2"/>
    <w:rsid w:val="009C7A74"/>
    <w:rsid w:val="009D2D2B"/>
    <w:rsid w:val="009D4E24"/>
    <w:rsid w:val="009D5E84"/>
    <w:rsid w:val="009D5ED8"/>
    <w:rsid w:val="009D63DC"/>
    <w:rsid w:val="009D6D0D"/>
    <w:rsid w:val="009D7555"/>
    <w:rsid w:val="009D7DE4"/>
    <w:rsid w:val="009D7E05"/>
    <w:rsid w:val="009E0299"/>
    <w:rsid w:val="009E077A"/>
    <w:rsid w:val="009E13B7"/>
    <w:rsid w:val="009E26B8"/>
    <w:rsid w:val="009E3BBC"/>
    <w:rsid w:val="009E44ED"/>
    <w:rsid w:val="009E4C35"/>
    <w:rsid w:val="009E5527"/>
    <w:rsid w:val="009E68BE"/>
    <w:rsid w:val="009E721D"/>
    <w:rsid w:val="009E7C82"/>
    <w:rsid w:val="009F1FD3"/>
    <w:rsid w:val="009F343B"/>
    <w:rsid w:val="009F3604"/>
    <w:rsid w:val="009F4639"/>
    <w:rsid w:val="009F487C"/>
    <w:rsid w:val="009F4E10"/>
    <w:rsid w:val="009F68F2"/>
    <w:rsid w:val="009F6E41"/>
    <w:rsid w:val="009F720B"/>
    <w:rsid w:val="00A0007D"/>
    <w:rsid w:val="00A00387"/>
    <w:rsid w:val="00A012CE"/>
    <w:rsid w:val="00A0182A"/>
    <w:rsid w:val="00A020F6"/>
    <w:rsid w:val="00A0272F"/>
    <w:rsid w:val="00A03294"/>
    <w:rsid w:val="00A05249"/>
    <w:rsid w:val="00A057F1"/>
    <w:rsid w:val="00A05EE8"/>
    <w:rsid w:val="00A063EE"/>
    <w:rsid w:val="00A10233"/>
    <w:rsid w:val="00A1182D"/>
    <w:rsid w:val="00A119BA"/>
    <w:rsid w:val="00A11C6E"/>
    <w:rsid w:val="00A13836"/>
    <w:rsid w:val="00A1638C"/>
    <w:rsid w:val="00A16BD1"/>
    <w:rsid w:val="00A17D23"/>
    <w:rsid w:val="00A20090"/>
    <w:rsid w:val="00A20261"/>
    <w:rsid w:val="00A20C64"/>
    <w:rsid w:val="00A210A5"/>
    <w:rsid w:val="00A21629"/>
    <w:rsid w:val="00A23127"/>
    <w:rsid w:val="00A2344E"/>
    <w:rsid w:val="00A235FC"/>
    <w:rsid w:val="00A24500"/>
    <w:rsid w:val="00A258E9"/>
    <w:rsid w:val="00A26D16"/>
    <w:rsid w:val="00A27710"/>
    <w:rsid w:val="00A27993"/>
    <w:rsid w:val="00A30E7B"/>
    <w:rsid w:val="00A3194C"/>
    <w:rsid w:val="00A3213E"/>
    <w:rsid w:val="00A33A94"/>
    <w:rsid w:val="00A34238"/>
    <w:rsid w:val="00A35468"/>
    <w:rsid w:val="00A35EDF"/>
    <w:rsid w:val="00A40035"/>
    <w:rsid w:val="00A403D3"/>
    <w:rsid w:val="00A407A8"/>
    <w:rsid w:val="00A41D58"/>
    <w:rsid w:val="00A42D67"/>
    <w:rsid w:val="00A433E6"/>
    <w:rsid w:val="00A43F23"/>
    <w:rsid w:val="00A43F5F"/>
    <w:rsid w:val="00A46429"/>
    <w:rsid w:val="00A4658D"/>
    <w:rsid w:val="00A4694F"/>
    <w:rsid w:val="00A46AFC"/>
    <w:rsid w:val="00A476C1"/>
    <w:rsid w:val="00A47836"/>
    <w:rsid w:val="00A47DC1"/>
    <w:rsid w:val="00A50816"/>
    <w:rsid w:val="00A50F6E"/>
    <w:rsid w:val="00A515AE"/>
    <w:rsid w:val="00A5184F"/>
    <w:rsid w:val="00A51AC7"/>
    <w:rsid w:val="00A51B7D"/>
    <w:rsid w:val="00A52871"/>
    <w:rsid w:val="00A54479"/>
    <w:rsid w:val="00A54CBD"/>
    <w:rsid w:val="00A54CF1"/>
    <w:rsid w:val="00A571B5"/>
    <w:rsid w:val="00A614DC"/>
    <w:rsid w:val="00A62CE4"/>
    <w:rsid w:val="00A67790"/>
    <w:rsid w:val="00A67D48"/>
    <w:rsid w:val="00A704FE"/>
    <w:rsid w:val="00A70FB4"/>
    <w:rsid w:val="00A715E7"/>
    <w:rsid w:val="00A73A63"/>
    <w:rsid w:val="00A74AD5"/>
    <w:rsid w:val="00A7502D"/>
    <w:rsid w:val="00A75319"/>
    <w:rsid w:val="00A756B3"/>
    <w:rsid w:val="00A75AB1"/>
    <w:rsid w:val="00A75F2D"/>
    <w:rsid w:val="00A809EB"/>
    <w:rsid w:val="00A826A0"/>
    <w:rsid w:val="00A82A0F"/>
    <w:rsid w:val="00A82A5F"/>
    <w:rsid w:val="00A833E8"/>
    <w:rsid w:val="00A84026"/>
    <w:rsid w:val="00A8498C"/>
    <w:rsid w:val="00A851FD"/>
    <w:rsid w:val="00A86285"/>
    <w:rsid w:val="00A86393"/>
    <w:rsid w:val="00A86F59"/>
    <w:rsid w:val="00A87F3C"/>
    <w:rsid w:val="00A90B31"/>
    <w:rsid w:val="00A913E7"/>
    <w:rsid w:val="00A91DC6"/>
    <w:rsid w:val="00A9222E"/>
    <w:rsid w:val="00A92B18"/>
    <w:rsid w:val="00A940EA"/>
    <w:rsid w:val="00A95ECD"/>
    <w:rsid w:val="00A96451"/>
    <w:rsid w:val="00AA1668"/>
    <w:rsid w:val="00AA1677"/>
    <w:rsid w:val="00AA1794"/>
    <w:rsid w:val="00AA2330"/>
    <w:rsid w:val="00AA4A38"/>
    <w:rsid w:val="00AA5104"/>
    <w:rsid w:val="00AA588A"/>
    <w:rsid w:val="00AA7250"/>
    <w:rsid w:val="00AA7ABD"/>
    <w:rsid w:val="00AB1549"/>
    <w:rsid w:val="00AB1B08"/>
    <w:rsid w:val="00AB2C79"/>
    <w:rsid w:val="00AB3BFA"/>
    <w:rsid w:val="00AB5D52"/>
    <w:rsid w:val="00AC0052"/>
    <w:rsid w:val="00AC06B9"/>
    <w:rsid w:val="00AC0B54"/>
    <w:rsid w:val="00AC1D49"/>
    <w:rsid w:val="00AC1F5F"/>
    <w:rsid w:val="00AC2C2F"/>
    <w:rsid w:val="00AC3517"/>
    <w:rsid w:val="00AC3C5B"/>
    <w:rsid w:val="00AC3EA5"/>
    <w:rsid w:val="00AC4AF2"/>
    <w:rsid w:val="00AC5474"/>
    <w:rsid w:val="00AC55C4"/>
    <w:rsid w:val="00AD00AD"/>
    <w:rsid w:val="00AD1E5A"/>
    <w:rsid w:val="00AD2DCF"/>
    <w:rsid w:val="00AD37C7"/>
    <w:rsid w:val="00AD3965"/>
    <w:rsid w:val="00AD3B1D"/>
    <w:rsid w:val="00AD415C"/>
    <w:rsid w:val="00AD59C2"/>
    <w:rsid w:val="00AD5E22"/>
    <w:rsid w:val="00AD6B09"/>
    <w:rsid w:val="00AE11EE"/>
    <w:rsid w:val="00AE1B8A"/>
    <w:rsid w:val="00AE215E"/>
    <w:rsid w:val="00AE5D1C"/>
    <w:rsid w:val="00AE61DD"/>
    <w:rsid w:val="00AE64B8"/>
    <w:rsid w:val="00AE6DBE"/>
    <w:rsid w:val="00AE732C"/>
    <w:rsid w:val="00AE734F"/>
    <w:rsid w:val="00AF06C1"/>
    <w:rsid w:val="00AF0F67"/>
    <w:rsid w:val="00AF2FF7"/>
    <w:rsid w:val="00AF3C7F"/>
    <w:rsid w:val="00AF485C"/>
    <w:rsid w:val="00AF5980"/>
    <w:rsid w:val="00AF5F41"/>
    <w:rsid w:val="00AF787E"/>
    <w:rsid w:val="00AF78A0"/>
    <w:rsid w:val="00B01BCB"/>
    <w:rsid w:val="00B02A13"/>
    <w:rsid w:val="00B02C67"/>
    <w:rsid w:val="00B04013"/>
    <w:rsid w:val="00B045B7"/>
    <w:rsid w:val="00B0469E"/>
    <w:rsid w:val="00B04F7A"/>
    <w:rsid w:val="00B05184"/>
    <w:rsid w:val="00B05741"/>
    <w:rsid w:val="00B06A45"/>
    <w:rsid w:val="00B07064"/>
    <w:rsid w:val="00B07516"/>
    <w:rsid w:val="00B07704"/>
    <w:rsid w:val="00B0784E"/>
    <w:rsid w:val="00B109D5"/>
    <w:rsid w:val="00B10B0A"/>
    <w:rsid w:val="00B12244"/>
    <w:rsid w:val="00B138D2"/>
    <w:rsid w:val="00B13ABE"/>
    <w:rsid w:val="00B13C52"/>
    <w:rsid w:val="00B14383"/>
    <w:rsid w:val="00B14391"/>
    <w:rsid w:val="00B14CC5"/>
    <w:rsid w:val="00B158DB"/>
    <w:rsid w:val="00B16444"/>
    <w:rsid w:val="00B16F79"/>
    <w:rsid w:val="00B20086"/>
    <w:rsid w:val="00B20B6A"/>
    <w:rsid w:val="00B2252B"/>
    <w:rsid w:val="00B22FEB"/>
    <w:rsid w:val="00B238B0"/>
    <w:rsid w:val="00B24982"/>
    <w:rsid w:val="00B2543A"/>
    <w:rsid w:val="00B2624C"/>
    <w:rsid w:val="00B26962"/>
    <w:rsid w:val="00B26A85"/>
    <w:rsid w:val="00B30778"/>
    <w:rsid w:val="00B30DEC"/>
    <w:rsid w:val="00B31516"/>
    <w:rsid w:val="00B338E2"/>
    <w:rsid w:val="00B36F44"/>
    <w:rsid w:val="00B40C5C"/>
    <w:rsid w:val="00B40DFF"/>
    <w:rsid w:val="00B41896"/>
    <w:rsid w:val="00B41A8A"/>
    <w:rsid w:val="00B41E65"/>
    <w:rsid w:val="00B422F8"/>
    <w:rsid w:val="00B424C5"/>
    <w:rsid w:val="00B4342B"/>
    <w:rsid w:val="00B437D8"/>
    <w:rsid w:val="00B444E9"/>
    <w:rsid w:val="00B45115"/>
    <w:rsid w:val="00B461C5"/>
    <w:rsid w:val="00B46BB9"/>
    <w:rsid w:val="00B47AB3"/>
    <w:rsid w:val="00B47DCA"/>
    <w:rsid w:val="00B50204"/>
    <w:rsid w:val="00B509FD"/>
    <w:rsid w:val="00B50C8F"/>
    <w:rsid w:val="00B516C1"/>
    <w:rsid w:val="00B51702"/>
    <w:rsid w:val="00B5175C"/>
    <w:rsid w:val="00B52AAB"/>
    <w:rsid w:val="00B52EB4"/>
    <w:rsid w:val="00B5326B"/>
    <w:rsid w:val="00B532AC"/>
    <w:rsid w:val="00B53B5B"/>
    <w:rsid w:val="00B555FA"/>
    <w:rsid w:val="00B55BDF"/>
    <w:rsid w:val="00B57D54"/>
    <w:rsid w:val="00B60770"/>
    <w:rsid w:val="00B60D05"/>
    <w:rsid w:val="00B611D5"/>
    <w:rsid w:val="00B63BAE"/>
    <w:rsid w:val="00B64908"/>
    <w:rsid w:val="00B64B28"/>
    <w:rsid w:val="00B6556E"/>
    <w:rsid w:val="00B7136D"/>
    <w:rsid w:val="00B71DCA"/>
    <w:rsid w:val="00B7235B"/>
    <w:rsid w:val="00B73EC2"/>
    <w:rsid w:val="00B740D7"/>
    <w:rsid w:val="00B74951"/>
    <w:rsid w:val="00B74992"/>
    <w:rsid w:val="00B74B35"/>
    <w:rsid w:val="00B74E82"/>
    <w:rsid w:val="00B75CCC"/>
    <w:rsid w:val="00B75E98"/>
    <w:rsid w:val="00B76447"/>
    <w:rsid w:val="00B76ACF"/>
    <w:rsid w:val="00B80110"/>
    <w:rsid w:val="00B80A75"/>
    <w:rsid w:val="00B8132B"/>
    <w:rsid w:val="00B813F8"/>
    <w:rsid w:val="00B82E80"/>
    <w:rsid w:val="00B83EC1"/>
    <w:rsid w:val="00B8420E"/>
    <w:rsid w:val="00B84BB3"/>
    <w:rsid w:val="00B854D9"/>
    <w:rsid w:val="00B85BF5"/>
    <w:rsid w:val="00B85C11"/>
    <w:rsid w:val="00B85CD6"/>
    <w:rsid w:val="00B86229"/>
    <w:rsid w:val="00B864BD"/>
    <w:rsid w:val="00B87F00"/>
    <w:rsid w:val="00B907B5"/>
    <w:rsid w:val="00B91222"/>
    <w:rsid w:val="00B93391"/>
    <w:rsid w:val="00B938F1"/>
    <w:rsid w:val="00B94DD9"/>
    <w:rsid w:val="00B97259"/>
    <w:rsid w:val="00BA0678"/>
    <w:rsid w:val="00BA0EC5"/>
    <w:rsid w:val="00BA1D73"/>
    <w:rsid w:val="00BA3957"/>
    <w:rsid w:val="00BA4A4A"/>
    <w:rsid w:val="00BA6189"/>
    <w:rsid w:val="00BA667F"/>
    <w:rsid w:val="00BA753C"/>
    <w:rsid w:val="00BA7C56"/>
    <w:rsid w:val="00BB1A8D"/>
    <w:rsid w:val="00BB1FCE"/>
    <w:rsid w:val="00BB272C"/>
    <w:rsid w:val="00BB2BE2"/>
    <w:rsid w:val="00BB44AF"/>
    <w:rsid w:val="00BB4B50"/>
    <w:rsid w:val="00BB4F8A"/>
    <w:rsid w:val="00BB4FE3"/>
    <w:rsid w:val="00BB6D9F"/>
    <w:rsid w:val="00BB7096"/>
    <w:rsid w:val="00BB71C9"/>
    <w:rsid w:val="00BB7B16"/>
    <w:rsid w:val="00BB7DF4"/>
    <w:rsid w:val="00BB7E81"/>
    <w:rsid w:val="00BC00C0"/>
    <w:rsid w:val="00BC0DF1"/>
    <w:rsid w:val="00BC2950"/>
    <w:rsid w:val="00BC2E07"/>
    <w:rsid w:val="00BC353F"/>
    <w:rsid w:val="00BC439B"/>
    <w:rsid w:val="00BC5458"/>
    <w:rsid w:val="00BC5A04"/>
    <w:rsid w:val="00BC62E3"/>
    <w:rsid w:val="00BC639A"/>
    <w:rsid w:val="00BC79F1"/>
    <w:rsid w:val="00BC7B19"/>
    <w:rsid w:val="00BD0099"/>
    <w:rsid w:val="00BD083C"/>
    <w:rsid w:val="00BD0AC6"/>
    <w:rsid w:val="00BD19A0"/>
    <w:rsid w:val="00BD2801"/>
    <w:rsid w:val="00BD3390"/>
    <w:rsid w:val="00BD38FC"/>
    <w:rsid w:val="00BD44C8"/>
    <w:rsid w:val="00BD4521"/>
    <w:rsid w:val="00BD4779"/>
    <w:rsid w:val="00BD47CF"/>
    <w:rsid w:val="00BD69ED"/>
    <w:rsid w:val="00BD7E15"/>
    <w:rsid w:val="00BE087B"/>
    <w:rsid w:val="00BE0AD5"/>
    <w:rsid w:val="00BE0C80"/>
    <w:rsid w:val="00BE1B77"/>
    <w:rsid w:val="00BE1FE1"/>
    <w:rsid w:val="00BE25A0"/>
    <w:rsid w:val="00BE28F1"/>
    <w:rsid w:val="00BE3485"/>
    <w:rsid w:val="00BE4099"/>
    <w:rsid w:val="00BE53BF"/>
    <w:rsid w:val="00BE699B"/>
    <w:rsid w:val="00BE7219"/>
    <w:rsid w:val="00BF0AD9"/>
    <w:rsid w:val="00BF0E9E"/>
    <w:rsid w:val="00BF100A"/>
    <w:rsid w:val="00BF264B"/>
    <w:rsid w:val="00BF2D9B"/>
    <w:rsid w:val="00BF36A0"/>
    <w:rsid w:val="00BF3E6B"/>
    <w:rsid w:val="00BF5739"/>
    <w:rsid w:val="00BF66DD"/>
    <w:rsid w:val="00C002E5"/>
    <w:rsid w:val="00C00337"/>
    <w:rsid w:val="00C00644"/>
    <w:rsid w:val="00C006C1"/>
    <w:rsid w:val="00C00D69"/>
    <w:rsid w:val="00C01815"/>
    <w:rsid w:val="00C0285E"/>
    <w:rsid w:val="00C03061"/>
    <w:rsid w:val="00C03179"/>
    <w:rsid w:val="00C037A3"/>
    <w:rsid w:val="00C03C42"/>
    <w:rsid w:val="00C043C0"/>
    <w:rsid w:val="00C063D0"/>
    <w:rsid w:val="00C069A2"/>
    <w:rsid w:val="00C1137B"/>
    <w:rsid w:val="00C12DA1"/>
    <w:rsid w:val="00C132B2"/>
    <w:rsid w:val="00C13DDF"/>
    <w:rsid w:val="00C14410"/>
    <w:rsid w:val="00C155C4"/>
    <w:rsid w:val="00C15601"/>
    <w:rsid w:val="00C170BF"/>
    <w:rsid w:val="00C177E5"/>
    <w:rsid w:val="00C17B27"/>
    <w:rsid w:val="00C210CB"/>
    <w:rsid w:val="00C2181B"/>
    <w:rsid w:val="00C22B0D"/>
    <w:rsid w:val="00C23C8B"/>
    <w:rsid w:val="00C23F04"/>
    <w:rsid w:val="00C276E8"/>
    <w:rsid w:val="00C31280"/>
    <w:rsid w:val="00C31CA4"/>
    <w:rsid w:val="00C31FA4"/>
    <w:rsid w:val="00C323FF"/>
    <w:rsid w:val="00C32522"/>
    <w:rsid w:val="00C32DB2"/>
    <w:rsid w:val="00C330F1"/>
    <w:rsid w:val="00C33174"/>
    <w:rsid w:val="00C3410F"/>
    <w:rsid w:val="00C3486C"/>
    <w:rsid w:val="00C34D89"/>
    <w:rsid w:val="00C3519F"/>
    <w:rsid w:val="00C35363"/>
    <w:rsid w:val="00C3549B"/>
    <w:rsid w:val="00C35555"/>
    <w:rsid w:val="00C360C9"/>
    <w:rsid w:val="00C365F2"/>
    <w:rsid w:val="00C3746E"/>
    <w:rsid w:val="00C3793D"/>
    <w:rsid w:val="00C3798D"/>
    <w:rsid w:val="00C41387"/>
    <w:rsid w:val="00C41A76"/>
    <w:rsid w:val="00C42556"/>
    <w:rsid w:val="00C42FBE"/>
    <w:rsid w:val="00C43308"/>
    <w:rsid w:val="00C4331B"/>
    <w:rsid w:val="00C43FED"/>
    <w:rsid w:val="00C45317"/>
    <w:rsid w:val="00C45778"/>
    <w:rsid w:val="00C465B7"/>
    <w:rsid w:val="00C46615"/>
    <w:rsid w:val="00C46681"/>
    <w:rsid w:val="00C473A3"/>
    <w:rsid w:val="00C47F69"/>
    <w:rsid w:val="00C50717"/>
    <w:rsid w:val="00C50CB0"/>
    <w:rsid w:val="00C51A82"/>
    <w:rsid w:val="00C51B7A"/>
    <w:rsid w:val="00C5320B"/>
    <w:rsid w:val="00C536F4"/>
    <w:rsid w:val="00C540D7"/>
    <w:rsid w:val="00C54622"/>
    <w:rsid w:val="00C54CD7"/>
    <w:rsid w:val="00C5652B"/>
    <w:rsid w:val="00C56C9B"/>
    <w:rsid w:val="00C5786F"/>
    <w:rsid w:val="00C57CB8"/>
    <w:rsid w:val="00C62C82"/>
    <w:rsid w:val="00C63134"/>
    <w:rsid w:val="00C65555"/>
    <w:rsid w:val="00C6566E"/>
    <w:rsid w:val="00C663CB"/>
    <w:rsid w:val="00C67B57"/>
    <w:rsid w:val="00C70B1A"/>
    <w:rsid w:val="00C71440"/>
    <w:rsid w:val="00C71699"/>
    <w:rsid w:val="00C716E8"/>
    <w:rsid w:val="00C7209C"/>
    <w:rsid w:val="00C72476"/>
    <w:rsid w:val="00C72996"/>
    <w:rsid w:val="00C7418C"/>
    <w:rsid w:val="00C744F6"/>
    <w:rsid w:val="00C74A0F"/>
    <w:rsid w:val="00C76FA6"/>
    <w:rsid w:val="00C77F72"/>
    <w:rsid w:val="00C813C9"/>
    <w:rsid w:val="00C8184B"/>
    <w:rsid w:val="00C828CB"/>
    <w:rsid w:val="00C8364A"/>
    <w:rsid w:val="00C8426A"/>
    <w:rsid w:val="00C84956"/>
    <w:rsid w:val="00C84B1B"/>
    <w:rsid w:val="00C85609"/>
    <w:rsid w:val="00C85A88"/>
    <w:rsid w:val="00C85F83"/>
    <w:rsid w:val="00C86797"/>
    <w:rsid w:val="00C8768F"/>
    <w:rsid w:val="00C90FDF"/>
    <w:rsid w:val="00C925C1"/>
    <w:rsid w:val="00C93754"/>
    <w:rsid w:val="00C93EE3"/>
    <w:rsid w:val="00C94E90"/>
    <w:rsid w:val="00C95F00"/>
    <w:rsid w:val="00C96B32"/>
    <w:rsid w:val="00CA15E1"/>
    <w:rsid w:val="00CA1D05"/>
    <w:rsid w:val="00CA2066"/>
    <w:rsid w:val="00CA2771"/>
    <w:rsid w:val="00CA28FA"/>
    <w:rsid w:val="00CA3FE1"/>
    <w:rsid w:val="00CA663D"/>
    <w:rsid w:val="00CA6FF9"/>
    <w:rsid w:val="00CA7687"/>
    <w:rsid w:val="00CB04E4"/>
    <w:rsid w:val="00CB07EB"/>
    <w:rsid w:val="00CB0C3C"/>
    <w:rsid w:val="00CB0C51"/>
    <w:rsid w:val="00CB1121"/>
    <w:rsid w:val="00CB3179"/>
    <w:rsid w:val="00CB33D6"/>
    <w:rsid w:val="00CB353A"/>
    <w:rsid w:val="00CB36CD"/>
    <w:rsid w:val="00CB5195"/>
    <w:rsid w:val="00CB5396"/>
    <w:rsid w:val="00CB56A2"/>
    <w:rsid w:val="00CB5849"/>
    <w:rsid w:val="00CB76AE"/>
    <w:rsid w:val="00CB78BD"/>
    <w:rsid w:val="00CC00B4"/>
    <w:rsid w:val="00CC2138"/>
    <w:rsid w:val="00CC2516"/>
    <w:rsid w:val="00CC394C"/>
    <w:rsid w:val="00CC3BF0"/>
    <w:rsid w:val="00CC3E03"/>
    <w:rsid w:val="00CC4740"/>
    <w:rsid w:val="00CC4D85"/>
    <w:rsid w:val="00CC51D3"/>
    <w:rsid w:val="00CC56B3"/>
    <w:rsid w:val="00CC5C04"/>
    <w:rsid w:val="00CC7E5A"/>
    <w:rsid w:val="00CD04DF"/>
    <w:rsid w:val="00CD080E"/>
    <w:rsid w:val="00CD134B"/>
    <w:rsid w:val="00CD1CCE"/>
    <w:rsid w:val="00CD2320"/>
    <w:rsid w:val="00CD365F"/>
    <w:rsid w:val="00CD3A0C"/>
    <w:rsid w:val="00CD67D7"/>
    <w:rsid w:val="00CD7008"/>
    <w:rsid w:val="00CD7031"/>
    <w:rsid w:val="00CE25AE"/>
    <w:rsid w:val="00CE3CD8"/>
    <w:rsid w:val="00CE4763"/>
    <w:rsid w:val="00CE5E69"/>
    <w:rsid w:val="00CE6C9D"/>
    <w:rsid w:val="00CE6DC8"/>
    <w:rsid w:val="00CE7670"/>
    <w:rsid w:val="00CE7B84"/>
    <w:rsid w:val="00CF01F2"/>
    <w:rsid w:val="00CF07A9"/>
    <w:rsid w:val="00CF11B0"/>
    <w:rsid w:val="00CF17E7"/>
    <w:rsid w:val="00CF1AFB"/>
    <w:rsid w:val="00CF1D17"/>
    <w:rsid w:val="00CF1D7C"/>
    <w:rsid w:val="00CF2EBC"/>
    <w:rsid w:val="00CF4E04"/>
    <w:rsid w:val="00CF5F3D"/>
    <w:rsid w:val="00CF7537"/>
    <w:rsid w:val="00CF7A34"/>
    <w:rsid w:val="00D00281"/>
    <w:rsid w:val="00D016E8"/>
    <w:rsid w:val="00D01AE0"/>
    <w:rsid w:val="00D020B8"/>
    <w:rsid w:val="00D035B0"/>
    <w:rsid w:val="00D03C3F"/>
    <w:rsid w:val="00D0411C"/>
    <w:rsid w:val="00D042C8"/>
    <w:rsid w:val="00D049AD"/>
    <w:rsid w:val="00D05762"/>
    <w:rsid w:val="00D05A70"/>
    <w:rsid w:val="00D06407"/>
    <w:rsid w:val="00D06AF1"/>
    <w:rsid w:val="00D10366"/>
    <w:rsid w:val="00D10873"/>
    <w:rsid w:val="00D1098D"/>
    <w:rsid w:val="00D127D2"/>
    <w:rsid w:val="00D12B85"/>
    <w:rsid w:val="00D13055"/>
    <w:rsid w:val="00D14821"/>
    <w:rsid w:val="00D14FE8"/>
    <w:rsid w:val="00D15D36"/>
    <w:rsid w:val="00D164C7"/>
    <w:rsid w:val="00D1686F"/>
    <w:rsid w:val="00D17DA6"/>
    <w:rsid w:val="00D2062E"/>
    <w:rsid w:val="00D20822"/>
    <w:rsid w:val="00D20905"/>
    <w:rsid w:val="00D21F1D"/>
    <w:rsid w:val="00D232F0"/>
    <w:rsid w:val="00D246B9"/>
    <w:rsid w:val="00D249FE"/>
    <w:rsid w:val="00D24DB0"/>
    <w:rsid w:val="00D25803"/>
    <w:rsid w:val="00D25891"/>
    <w:rsid w:val="00D25C93"/>
    <w:rsid w:val="00D26148"/>
    <w:rsid w:val="00D272DD"/>
    <w:rsid w:val="00D27803"/>
    <w:rsid w:val="00D27FAD"/>
    <w:rsid w:val="00D307FC"/>
    <w:rsid w:val="00D32268"/>
    <w:rsid w:val="00D32B7E"/>
    <w:rsid w:val="00D33CD9"/>
    <w:rsid w:val="00D3486E"/>
    <w:rsid w:val="00D36B9A"/>
    <w:rsid w:val="00D4147C"/>
    <w:rsid w:val="00D41799"/>
    <w:rsid w:val="00D428C2"/>
    <w:rsid w:val="00D429A2"/>
    <w:rsid w:val="00D42CC1"/>
    <w:rsid w:val="00D432B7"/>
    <w:rsid w:val="00D445FE"/>
    <w:rsid w:val="00D44CD2"/>
    <w:rsid w:val="00D45489"/>
    <w:rsid w:val="00D45CA3"/>
    <w:rsid w:val="00D45D12"/>
    <w:rsid w:val="00D52B52"/>
    <w:rsid w:val="00D5335C"/>
    <w:rsid w:val="00D539BD"/>
    <w:rsid w:val="00D53ACD"/>
    <w:rsid w:val="00D54908"/>
    <w:rsid w:val="00D54DC1"/>
    <w:rsid w:val="00D55101"/>
    <w:rsid w:val="00D5673B"/>
    <w:rsid w:val="00D56C0B"/>
    <w:rsid w:val="00D56D3E"/>
    <w:rsid w:val="00D57392"/>
    <w:rsid w:val="00D573D4"/>
    <w:rsid w:val="00D61EF0"/>
    <w:rsid w:val="00D62123"/>
    <w:rsid w:val="00D6236B"/>
    <w:rsid w:val="00D62694"/>
    <w:rsid w:val="00D629A1"/>
    <w:rsid w:val="00D63DD9"/>
    <w:rsid w:val="00D645F4"/>
    <w:rsid w:val="00D647C9"/>
    <w:rsid w:val="00D64903"/>
    <w:rsid w:val="00D64AB7"/>
    <w:rsid w:val="00D6563E"/>
    <w:rsid w:val="00D6643B"/>
    <w:rsid w:val="00D667C7"/>
    <w:rsid w:val="00D66D61"/>
    <w:rsid w:val="00D66FF4"/>
    <w:rsid w:val="00D709CB"/>
    <w:rsid w:val="00D718ED"/>
    <w:rsid w:val="00D71904"/>
    <w:rsid w:val="00D721F9"/>
    <w:rsid w:val="00D72749"/>
    <w:rsid w:val="00D729D8"/>
    <w:rsid w:val="00D73CE4"/>
    <w:rsid w:val="00D745A3"/>
    <w:rsid w:val="00D746EA"/>
    <w:rsid w:val="00D75024"/>
    <w:rsid w:val="00D7505C"/>
    <w:rsid w:val="00D76439"/>
    <w:rsid w:val="00D76CD7"/>
    <w:rsid w:val="00D779F9"/>
    <w:rsid w:val="00D80E8C"/>
    <w:rsid w:val="00D813A4"/>
    <w:rsid w:val="00D82AA2"/>
    <w:rsid w:val="00D84153"/>
    <w:rsid w:val="00D84317"/>
    <w:rsid w:val="00D84E90"/>
    <w:rsid w:val="00D85175"/>
    <w:rsid w:val="00D86BD0"/>
    <w:rsid w:val="00D86BE5"/>
    <w:rsid w:val="00D86CD4"/>
    <w:rsid w:val="00D86DA2"/>
    <w:rsid w:val="00D87C1F"/>
    <w:rsid w:val="00D87E8F"/>
    <w:rsid w:val="00D910C5"/>
    <w:rsid w:val="00D9198E"/>
    <w:rsid w:val="00D9213D"/>
    <w:rsid w:val="00D93196"/>
    <w:rsid w:val="00D939DE"/>
    <w:rsid w:val="00D93A24"/>
    <w:rsid w:val="00D93F65"/>
    <w:rsid w:val="00D95341"/>
    <w:rsid w:val="00D95782"/>
    <w:rsid w:val="00D9587D"/>
    <w:rsid w:val="00D95AA3"/>
    <w:rsid w:val="00D95B2C"/>
    <w:rsid w:val="00DA02EA"/>
    <w:rsid w:val="00DA10D6"/>
    <w:rsid w:val="00DA3352"/>
    <w:rsid w:val="00DA3D43"/>
    <w:rsid w:val="00DA5E0A"/>
    <w:rsid w:val="00DA63C0"/>
    <w:rsid w:val="00DA68CF"/>
    <w:rsid w:val="00DA7C82"/>
    <w:rsid w:val="00DB3536"/>
    <w:rsid w:val="00DB4621"/>
    <w:rsid w:val="00DB55BE"/>
    <w:rsid w:val="00DB64B0"/>
    <w:rsid w:val="00DB6A82"/>
    <w:rsid w:val="00DB6E4D"/>
    <w:rsid w:val="00DB7499"/>
    <w:rsid w:val="00DB7658"/>
    <w:rsid w:val="00DB7ACB"/>
    <w:rsid w:val="00DB7E92"/>
    <w:rsid w:val="00DC0039"/>
    <w:rsid w:val="00DC03B6"/>
    <w:rsid w:val="00DC06BA"/>
    <w:rsid w:val="00DC2823"/>
    <w:rsid w:val="00DC2C3E"/>
    <w:rsid w:val="00DC2CFA"/>
    <w:rsid w:val="00DC376F"/>
    <w:rsid w:val="00DC5773"/>
    <w:rsid w:val="00DC7CC3"/>
    <w:rsid w:val="00DD092E"/>
    <w:rsid w:val="00DD26A8"/>
    <w:rsid w:val="00DD29F9"/>
    <w:rsid w:val="00DD487D"/>
    <w:rsid w:val="00DD4A95"/>
    <w:rsid w:val="00DD5163"/>
    <w:rsid w:val="00DD5A18"/>
    <w:rsid w:val="00DD606E"/>
    <w:rsid w:val="00DD71F2"/>
    <w:rsid w:val="00DE0DB3"/>
    <w:rsid w:val="00DE1B0B"/>
    <w:rsid w:val="00DE2174"/>
    <w:rsid w:val="00DE23E0"/>
    <w:rsid w:val="00DE2EB0"/>
    <w:rsid w:val="00DE32B4"/>
    <w:rsid w:val="00DE44B3"/>
    <w:rsid w:val="00DE4950"/>
    <w:rsid w:val="00DE5072"/>
    <w:rsid w:val="00DE7AA6"/>
    <w:rsid w:val="00DF0DF0"/>
    <w:rsid w:val="00DF38A5"/>
    <w:rsid w:val="00DF3E27"/>
    <w:rsid w:val="00DF45E2"/>
    <w:rsid w:val="00DF5BC9"/>
    <w:rsid w:val="00DF5FB2"/>
    <w:rsid w:val="00DF62EA"/>
    <w:rsid w:val="00DF6461"/>
    <w:rsid w:val="00DF7548"/>
    <w:rsid w:val="00E012A3"/>
    <w:rsid w:val="00E01DCD"/>
    <w:rsid w:val="00E033A1"/>
    <w:rsid w:val="00E04FFD"/>
    <w:rsid w:val="00E05047"/>
    <w:rsid w:val="00E056D6"/>
    <w:rsid w:val="00E05C7A"/>
    <w:rsid w:val="00E06798"/>
    <w:rsid w:val="00E10761"/>
    <w:rsid w:val="00E10D27"/>
    <w:rsid w:val="00E1171A"/>
    <w:rsid w:val="00E1393B"/>
    <w:rsid w:val="00E13DF3"/>
    <w:rsid w:val="00E1443C"/>
    <w:rsid w:val="00E14B65"/>
    <w:rsid w:val="00E14BB4"/>
    <w:rsid w:val="00E15761"/>
    <w:rsid w:val="00E17D8D"/>
    <w:rsid w:val="00E21500"/>
    <w:rsid w:val="00E21D37"/>
    <w:rsid w:val="00E22E42"/>
    <w:rsid w:val="00E23C00"/>
    <w:rsid w:val="00E259BC"/>
    <w:rsid w:val="00E25A6C"/>
    <w:rsid w:val="00E2661C"/>
    <w:rsid w:val="00E2703E"/>
    <w:rsid w:val="00E275EC"/>
    <w:rsid w:val="00E27ACA"/>
    <w:rsid w:val="00E27E9E"/>
    <w:rsid w:val="00E30D79"/>
    <w:rsid w:val="00E30DC6"/>
    <w:rsid w:val="00E3116C"/>
    <w:rsid w:val="00E327D1"/>
    <w:rsid w:val="00E344FD"/>
    <w:rsid w:val="00E34D0A"/>
    <w:rsid w:val="00E3690F"/>
    <w:rsid w:val="00E37079"/>
    <w:rsid w:val="00E408BF"/>
    <w:rsid w:val="00E4136D"/>
    <w:rsid w:val="00E41B6B"/>
    <w:rsid w:val="00E42BC3"/>
    <w:rsid w:val="00E43F85"/>
    <w:rsid w:val="00E440D8"/>
    <w:rsid w:val="00E45906"/>
    <w:rsid w:val="00E46958"/>
    <w:rsid w:val="00E47EB0"/>
    <w:rsid w:val="00E50A2D"/>
    <w:rsid w:val="00E513AF"/>
    <w:rsid w:val="00E520E3"/>
    <w:rsid w:val="00E52133"/>
    <w:rsid w:val="00E524D4"/>
    <w:rsid w:val="00E53200"/>
    <w:rsid w:val="00E5384F"/>
    <w:rsid w:val="00E538FD"/>
    <w:rsid w:val="00E5481D"/>
    <w:rsid w:val="00E5487F"/>
    <w:rsid w:val="00E55796"/>
    <w:rsid w:val="00E55D0B"/>
    <w:rsid w:val="00E56BA2"/>
    <w:rsid w:val="00E57272"/>
    <w:rsid w:val="00E60647"/>
    <w:rsid w:val="00E610BF"/>
    <w:rsid w:val="00E62678"/>
    <w:rsid w:val="00E633EE"/>
    <w:rsid w:val="00E65241"/>
    <w:rsid w:val="00E65D6B"/>
    <w:rsid w:val="00E721AD"/>
    <w:rsid w:val="00E736EF"/>
    <w:rsid w:val="00E73C22"/>
    <w:rsid w:val="00E7498E"/>
    <w:rsid w:val="00E75B62"/>
    <w:rsid w:val="00E760AA"/>
    <w:rsid w:val="00E773BD"/>
    <w:rsid w:val="00E82000"/>
    <w:rsid w:val="00E822BA"/>
    <w:rsid w:val="00E82B87"/>
    <w:rsid w:val="00E83765"/>
    <w:rsid w:val="00E83872"/>
    <w:rsid w:val="00E843BD"/>
    <w:rsid w:val="00E850BE"/>
    <w:rsid w:val="00E86E0A"/>
    <w:rsid w:val="00E86E33"/>
    <w:rsid w:val="00E90030"/>
    <w:rsid w:val="00E90439"/>
    <w:rsid w:val="00E9130C"/>
    <w:rsid w:val="00E919AE"/>
    <w:rsid w:val="00E91A19"/>
    <w:rsid w:val="00E923A0"/>
    <w:rsid w:val="00E92FDA"/>
    <w:rsid w:val="00E93B4D"/>
    <w:rsid w:val="00E93C5F"/>
    <w:rsid w:val="00E9417B"/>
    <w:rsid w:val="00E95595"/>
    <w:rsid w:val="00E95BCE"/>
    <w:rsid w:val="00E96D92"/>
    <w:rsid w:val="00E9787E"/>
    <w:rsid w:val="00EA114F"/>
    <w:rsid w:val="00EA21AD"/>
    <w:rsid w:val="00EA2488"/>
    <w:rsid w:val="00EA2C57"/>
    <w:rsid w:val="00EA3967"/>
    <w:rsid w:val="00EA3E51"/>
    <w:rsid w:val="00EA49A7"/>
    <w:rsid w:val="00EA619A"/>
    <w:rsid w:val="00EA70E6"/>
    <w:rsid w:val="00EB1532"/>
    <w:rsid w:val="00EB2C09"/>
    <w:rsid w:val="00EB4A0A"/>
    <w:rsid w:val="00EB51A0"/>
    <w:rsid w:val="00EB5A3E"/>
    <w:rsid w:val="00EB5F8A"/>
    <w:rsid w:val="00EB5FA1"/>
    <w:rsid w:val="00EB635F"/>
    <w:rsid w:val="00EB6CF3"/>
    <w:rsid w:val="00EB6F0A"/>
    <w:rsid w:val="00EB748E"/>
    <w:rsid w:val="00EB783A"/>
    <w:rsid w:val="00EC0D3E"/>
    <w:rsid w:val="00EC1F7C"/>
    <w:rsid w:val="00EC2245"/>
    <w:rsid w:val="00EC24C7"/>
    <w:rsid w:val="00EC2FA8"/>
    <w:rsid w:val="00EC3197"/>
    <w:rsid w:val="00EC35FB"/>
    <w:rsid w:val="00EC3B0F"/>
    <w:rsid w:val="00EC3FE6"/>
    <w:rsid w:val="00EC4593"/>
    <w:rsid w:val="00EC47BA"/>
    <w:rsid w:val="00EC5BF0"/>
    <w:rsid w:val="00EC5D43"/>
    <w:rsid w:val="00EC627C"/>
    <w:rsid w:val="00EC7BCD"/>
    <w:rsid w:val="00ED01BD"/>
    <w:rsid w:val="00ED05CE"/>
    <w:rsid w:val="00ED1413"/>
    <w:rsid w:val="00ED1C58"/>
    <w:rsid w:val="00ED2222"/>
    <w:rsid w:val="00ED22C4"/>
    <w:rsid w:val="00ED22F2"/>
    <w:rsid w:val="00ED26DB"/>
    <w:rsid w:val="00ED3250"/>
    <w:rsid w:val="00ED3BF8"/>
    <w:rsid w:val="00ED4CF6"/>
    <w:rsid w:val="00ED6B55"/>
    <w:rsid w:val="00ED6EC6"/>
    <w:rsid w:val="00ED7FBE"/>
    <w:rsid w:val="00EE050B"/>
    <w:rsid w:val="00EE0AB6"/>
    <w:rsid w:val="00EE0B90"/>
    <w:rsid w:val="00EE0FE4"/>
    <w:rsid w:val="00EE15D3"/>
    <w:rsid w:val="00EE21C2"/>
    <w:rsid w:val="00EE3752"/>
    <w:rsid w:val="00EE3A82"/>
    <w:rsid w:val="00EE44EC"/>
    <w:rsid w:val="00EE5262"/>
    <w:rsid w:val="00EE535D"/>
    <w:rsid w:val="00EE59F7"/>
    <w:rsid w:val="00EE748C"/>
    <w:rsid w:val="00EF0DF6"/>
    <w:rsid w:val="00EF2F22"/>
    <w:rsid w:val="00EF3410"/>
    <w:rsid w:val="00EF49C8"/>
    <w:rsid w:val="00EF4CAA"/>
    <w:rsid w:val="00EF51BD"/>
    <w:rsid w:val="00EF55A6"/>
    <w:rsid w:val="00EF62C7"/>
    <w:rsid w:val="00EF6D47"/>
    <w:rsid w:val="00EF6FBF"/>
    <w:rsid w:val="00F00B2D"/>
    <w:rsid w:val="00F01BED"/>
    <w:rsid w:val="00F01C21"/>
    <w:rsid w:val="00F0254A"/>
    <w:rsid w:val="00F030E3"/>
    <w:rsid w:val="00F03883"/>
    <w:rsid w:val="00F03936"/>
    <w:rsid w:val="00F04190"/>
    <w:rsid w:val="00F06033"/>
    <w:rsid w:val="00F07254"/>
    <w:rsid w:val="00F10705"/>
    <w:rsid w:val="00F11DE2"/>
    <w:rsid w:val="00F12304"/>
    <w:rsid w:val="00F12A40"/>
    <w:rsid w:val="00F13904"/>
    <w:rsid w:val="00F14CCA"/>
    <w:rsid w:val="00F14E8C"/>
    <w:rsid w:val="00F158A2"/>
    <w:rsid w:val="00F15F2A"/>
    <w:rsid w:val="00F16DE8"/>
    <w:rsid w:val="00F17742"/>
    <w:rsid w:val="00F20768"/>
    <w:rsid w:val="00F22F26"/>
    <w:rsid w:val="00F2339B"/>
    <w:rsid w:val="00F25AF0"/>
    <w:rsid w:val="00F2625C"/>
    <w:rsid w:val="00F2660A"/>
    <w:rsid w:val="00F305AB"/>
    <w:rsid w:val="00F32445"/>
    <w:rsid w:val="00F33C8D"/>
    <w:rsid w:val="00F3470A"/>
    <w:rsid w:val="00F375A5"/>
    <w:rsid w:val="00F408B7"/>
    <w:rsid w:val="00F40932"/>
    <w:rsid w:val="00F40AB9"/>
    <w:rsid w:val="00F42633"/>
    <w:rsid w:val="00F43088"/>
    <w:rsid w:val="00F43093"/>
    <w:rsid w:val="00F4339C"/>
    <w:rsid w:val="00F44DAA"/>
    <w:rsid w:val="00F45812"/>
    <w:rsid w:val="00F4691B"/>
    <w:rsid w:val="00F471E0"/>
    <w:rsid w:val="00F47F27"/>
    <w:rsid w:val="00F53B4A"/>
    <w:rsid w:val="00F5762B"/>
    <w:rsid w:val="00F60161"/>
    <w:rsid w:val="00F60861"/>
    <w:rsid w:val="00F611D1"/>
    <w:rsid w:val="00F626A7"/>
    <w:rsid w:val="00F63CE5"/>
    <w:rsid w:val="00F64DBF"/>
    <w:rsid w:val="00F65D2D"/>
    <w:rsid w:val="00F65ECF"/>
    <w:rsid w:val="00F66F21"/>
    <w:rsid w:val="00F679B6"/>
    <w:rsid w:val="00F67CA1"/>
    <w:rsid w:val="00F67DF1"/>
    <w:rsid w:val="00F70227"/>
    <w:rsid w:val="00F70531"/>
    <w:rsid w:val="00F70E58"/>
    <w:rsid w:val="00F712CF"/>
    <w:rsid w:val="00F719FC"/>
    <w:rsid w:val="00F748A4"/>
    <w:rsid w:val="00F75756"/>
    <w:rsid w:val="00F75C48"/>
    <w:rsid w:val="00F76434"/>
    <w:rsid w:val="00F7646E"/>
    <w:rsid w:val="00F770B4"/>
    <w:rsid w:val="00F8004A"/>
    <w:rsid w:val="00F80A9C"/>
    <w:rsid w:val="00F82419"/>
    <w:rsid w:val="00F8245C"/>
    <w:rsid w:val="00F82881"/>
    <w:rsid w:val="00F83B51"/>
    <w:rsid w:val="00F84732"/>
    <w:rsid w:val="00F851C3"/>
    <w:rsid w:val="00F853D5"/>
    <w:rsid w:val="00F8592A"/>
    <w:rsid w:val="00F861E6"/>
    <w:rsid w:val="00F87ABD"/>
    <w:rsid w:val="00F87F63"/>
    <w:rsid w:val="00F909E1"/>
    <w:rsid w:val="00F90FDA"/>
    <w:rsid w:val="00F91343"/>
    <w:rsid w:val="00F913B2"/>
    <w:rsid w:val="00F913F7"/>
    <w:rsid w:val="00F91AFF"/>
    <w:rsid w:val="00F92EAE"/>
    <w:rsid w:val="00F94447"/>
    <w:rsid w:val="00F94B76"/>
    <w:rsid w:val="00F96272"/>
    <w:rsid w:val="00F975B4"/>
    <w:rsid w:val="00F9793E"/>
    <w:rsid w:val="00FA1AE7"/>
    <w:rsid w:val="00FA1E3B"/>
    <w:rsid w:val="00FA3928"/>
    <w:rsid w:val="00FA4502"/>
    <w:rsid w:val="00FA611C"/>
    <w:rsid w:val="00FA6D2B"/>
    <w:rsid w:val="00FA7166"/>
    <w:rsid w:val="00FA71B3"/>
    <w:rsid w:val="00FB0564"/>
    <w:rsid w:val="00FB1CBF"/>
    <w:rsid w:val="00FB40FB"/>
    <w:rsid w:val="00FB43B9"/>
    <w:rsid w:val="00FB55E4"/>
    <w:rsid w:val="00FB5F07"/>
    <w:rsid w:val="00FB5FC4"/>
    <w:rsid w:val="00FB646C"/>
    <w:rsid w:val="00FB7400"/>
    <w:rsid w:val="00FB7486"/>
    <w:rsid w:val="00FB78FB"/>
    <w:rsid w:val="00FB7AC0"/>
    <w:rsid w:val="00FC17FE"/>
    <w:rsid w:val="00FC3EDC"/>
    <w:rsid w:val="00FC521A"/>
    <w:rsid w:val="00FC58CD"/>
    <w:rsid w:val="00FC59F5"/>
    <w:rsid w:val="00FC5EA9"/>
    <w:rsid w:val="00FC6465"/>
    <w:rsid w:val="00FC6A5B"/>
    <w:rsid w:val="00FC7103"/>
    <w:rsid w:val="00FC71F1"/>
    <w:rsid w:val="00FD08ED"/>
    <w:rsid w:val="00FD400A"/>
    <w:rsid w:val="00FD5B69"/>
    <w:rsid w:val="00FD5F4D"/>
    <w:rsid w:val="00FD60AE"/>
    <w:rsid w:val="00FD6EBC"/>
    <w:rsid w:val="00FD6F62"/>
    <w:rsid w:val="00FD70A2"/>
    <w:rsid w:val="00FD743D"/>
    <w:rsid w:val="00FD78E9"/>
    <w:rsid w:val="00FE11A4"/>
    <w:rsid w:val="00FE6AD9"/>
    <w:rsid w:val="00FE7387"/>
    <w:rsid w:val="00FE752D"/>
    <w:rsid w:val="00FE7E17"/>
    <w:rsid w:val="00FF0B9F"/>
    <w:rsid w:val="00FF11BB"/>
    <w:rsid w:val="00FF126F"/>
    <w:rsid w:val="00FF14F3"/>
    <w:rsid w:val="00FF17B4"/>
    <w:rsid w:val="00FF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83E40"/>
  <w15:chartTrackingRefBased/>
  <w15:docId w15:val="{419ABD4E-3598-44B8-B76F-B0540FB5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439"/>
  </w:style>
  <w:style w:type="paragraph" w:styleId="Heading1">
    <w:name w:val="heading 1"/>
    <w:basedOn w:val="Normal"/>
    <w:next w:val="Normal"/>
    <w:link w:val="Heading1Char"/>
    <w:uiPriority w:val="9"/>
    <w:qFormat/>
    <w:rsid w:val="00AC1D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820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B10B0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634B4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C1D4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ormalArialChar">
    <w:name w:val="Normal+Arial Char"/>
    <w:link w:val="NormalArial"/>
    <w:locked/>
    <w:rsid w:val="00B461C5"/>
    <w:rPr>
      <w:rFonts w:ascii="Arial" w:eastAsia="Times New Roman" w:hAnsi="Arial" w:cs="Times New Roman"/>
      <w:sz w:val="24"/>
      <w:szCs w:val="24"/>
    </w:rPr>
  </w:style>
  <w:style w:type="paragraph" w:customStyle="1" w:styleId="BodyTextNumbered">
    <w:name w:val="Body Text Numbered"/>
    <w:basedOn w:val="BodyText"/>
    <w:link w:val="BodyTextNumberedChar"/>
    <w:rsid w:val="0074424E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BodyTextNumberedChar">
    <w:name w:val="Body Text Numbered Char"/>
    <w:link w:val="BodyTextNumbered"/>
    <w:rsid w:val="0074424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goog-trans-section">
    <w:name w:val="goog-trans-section"/>
    <w:basedOn w:val="DefaultParagraphFont"/>
    <w:rsid w:val="001C304F"/>
  </w:style>
  <w:style w:type="paragraph" w:styleId="BodyText2">
    <w:name w:val="Body Text 2"/>
    <w:basedOn w:val="Normal"/>
    <w:link w:val="BodyText2Char"/>
    <w:uiPriority w:val="99"/>
    <w:semiHidden/>
    <w:unhideWhenUsed/>
    <w:rsid w:val="008A54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543F"/>
  </w:style>
  <w:style w:type="paragraph" w:styleId="Title">
    <w:name w:val="Title"/>
    <w:basedOn w:val="Normal"/>
    <w:link w:val="TitleChar"/>
    <w:qFormat/>
    <w:rsid w:val="0010127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101276"/>
    <w:rPr>
      <w:rFonts w:ascii="Times New Roman" w:eastAsia="Times New Roman" w:hAnsi="Times New Roman" w:cs="Times New Roman"/>
      <w:b/>
      <w:bCs/>
      <w:sz w:val="28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94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72877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5090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1306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39712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9195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015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8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5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601608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6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9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63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1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766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2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4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6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18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203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65586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6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32794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6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690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0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05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91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462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7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8660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94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4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09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0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08482">
          <w:marLeft w:val="547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8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79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1344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4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63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4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alendar/2018/2/28/138530-W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FC868-1336-47D0-A130-2DC78AC2F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2204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14738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Suzy Clifton </cp:lastModifiedBy>
  <cp:revision>2</cp:revision>
  <cp:lastPrinted>2016-08-15T23:02:00Z</cp:lastPrinted>
  <dcterms:created xsi:type="dcterms:W3CDTF">2018-03-28T15:48:00Z</dcterms:created>
  <dcterms:modified xsi:type="dcterms:W3CDTF">2018-03-28T15:48:00Z</dcterms:modified>
</cp:coreProperties>
</file>