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49111" w14:textId="77777777" w:rsidR="00EB6CF3" w:rsidRPr="00EB6CF3" w:rsidRDefault="00EB6CF3" w:rsidP="00486326">
      <w:pPr>
        <w:pStyle w:val="NoSpacing"/>
        <w:jc w:val="center"/>
        <w:rPr>
          <w:rFonts w:ascii="Times New Roman" w:hAnsi="Times New Roman" w:cs="Times New Roman"/>
          <w:b/>
        </w:rPr>
      </w:pPr>
      <w:r w:rsidRPr="004C237A">
        <w:rPr>
          <w:rFonts w:ascii="Times New Roman" w:hAnsi="Times New Roman" w:cs="Times New Roman"/>
          <w:b/>
          <w:highlight w:val="red"/>
        </w:rPr>
        <w:t>DRAFT</w:t>
      </w:r>
      <w:r w:rsidR="00E60647">
        <w:rPr>
          <w:rFonts w:ascii="Times New Roman" w:hAnsi="Times New Roman" w:cs="Times New Roman"/>
          <w:b/>
        </w:rPr>
        <w:t xml:space="preserve"> </w:t>
      </w:r>
    </w:p>
    <w:p w14:paraId="09DDE4DD" w14:textId="77777777" w:rsidR="00EB6CF3" w:rsidRPr="00EB6CF3" w:rsidRDefault="00E60647" w:rsidP="00486326">
      <w:pPr>
        <w:pStyle w:val="NoSpacing"/>
        <w:jc w:val="center"/>
        <w:rPr>
          <w:rFonts w:ascii="Times New Roman" w:hAnsi="Times New Roman" w:cs="Times New Roman"/>
          <w:b/>
        </w:rPr>
      </w:pPr>
      <w:r>
        <w:rPr>
          <w:rFonts w:ascii="Times New Roman" w:hAnsi="Times New Roman" w:cs="Times New Roman"/>
          <w:b/>
        </w:rPr>
        <w:t xml:space="preserve">Minutes of the </w:t>
      </w:r>
      <w:r w:rsidR="00EB6CF3" w:rsidRPr="00EB6CF3">
        <w:rPr>
          <w:rFonts w:ascii="Times New Roman" w:hAnsi="Times New Roman" w:cs="Times New Roman"/>
          <w:b/>
        </w:rPr>
        <w:t>Wholesale Market Subcommittee (WMS) Meeting</w:t>
      </w:r>
    </w:p>
    <w:p w14:paraId="20A1A1CB" w14:textId="77777777" w:rsidR="00EB6CF3" w:rsidRPr="00EB6CF3" w:rsidRDefault="00EB6CF3" w:rsidP="00486326">
      <w:pPr>
        <w:pStyle w:val="NoSpacing"/>
        <w:jc w:val="center"/>
        <w:rPr>
          <w:rFonts w:ascii="Times New Roman" w:hAnsi="Times New Roman" w:cs="Times New Roman"/>
          <w:b/>
        </w:rPr>
      </w:pPr>
      <w:r w:rsidRPr="00EB6CF3">
        <w:rPr>
          <w:rFonts w:ascii="Times New Roman" w:hAnsi="Times New Roman" w:cs="Times New Roman"/>
          <w:b/>
        </w:rPr>
        <w:t>ERCOT Austin – 7620 Metro Center Drive – Austin, Texas 78744</w:t>
      </w:r>
    </w:p>
    <w:p w14:paraId="73C8A25D" w14:textId="2C5A5689" w:rsidR="00EB6CF3" w:rsidRPr="00C01815" w:rsidRDefault="00CF1D7C" w:rsidP="00486326">
      <w:pPr>
        <w:pStyle w:val="NoSpacing"/>
        <w:jc w:val="center"/>
        <w:rPr>
          <w:rFonts w:ascii="Times New Roman" w:hAnsi="Times New Roman" w:cs="Times New Roman"/>
          <w:b/>
        </w:rPr>
      </w:pPr>
      <w:r w:rsidRPr="00C01815">
        <w:rPr>
          <w:rFonts w:ascii="Times New Roman" w:hAnsi="Times New Roman" w:cs="Times New Roman"/>
          <w:b/>
        </w:rPr>
        <w:t>Wednesday</w:t>
      </w:r>
      <w:r w:rsidR="002D55CB" w:rsidRPr="00C01815">
        <w:rPr>
          <w:rFonts w:ascii="Times New Roman" w:hAnsi="Times New Roman" w:cs="Times New Roman"/>
          <w:b/>
        </w:rPr>
        <w:t xml:space="preserve">, </w:t>
      </w:r>
      <w:r w:rsidR="0081425E">
        <w:rPr>
          <w:rFonts w:ascii="Times New Roman" w:hAnsi="Times New Roman" w:cs="Times New Roman"/>
          <w:b/>
        </w:rPr>
        <w:t>January 31</w:t>
      </w:r>
      <w:r w:rsidR="008B2D9A">
        <w:rPr>
          <w:rFonts w:ascii="Times New Roman" w:hAnsi="Times New Roman" w:cs="Times New Roman"/>
          <w:b/>
        </w:rPr>
        <w:t xml:space="preserve">, 2018 </w:t>
      </w:r>
      <w:r w:rsidR="00EB6CF3" w:rsidRPr="00C01815">
        <w:rPr>
          <w:rFonts w:ascii="Times New Roman" w:hAnsi="Times New Roman" w:cs="Times New Roman"/>
          <w:b/>
        </w:rPr>
        <w:t>– 9:30 a.m.</w:t>
      </w:r>
    </w:p>
    <w:p w14:paraId="7309BDC5" w14:textId="77777777" w:rsidR="00CA28FA" w:rsidRPr="00C01815" w:rsidRDefault="00CA28FA" w:rsidP="00486326">
      <w:pPr>
        <w:spacing w:after="0" w:line="240" w:lineRule="auto"/>
        <w:jc w:val="both"/>
        <w:rPr>
          <w:rFonts w:ascii="Times New Roman" w:hAnsi="Times New Roman" w:cs="Times New Roman"/>
        </w:rPr>
      </w:pPr>
    </w:p>
    <w:p w14:paraId="57C235A9" w14:textId="77777777" w:rsidR="00CA28FA" w:rsidRPr="00C01815" w:rsidRDefault="00CA28FA" w:rsidP="00486326">
      <w:pPr>
        <w:spacing w:after="0" w:line="240" w:lineRule="auto"/>
        <w:jc w:val="both"/>
        <w:rPr>
          <w:rFonts w:ascii="Times New Roman" w:hAnsi="Times New Roman" w:cs="Times New Roman"/>
        </w:rPr>
      </w:pPr>
    </w:p>
    <w:p w14:paraId="5091816A" w14:textId="77777777" w:rsidR="0058708E" w:rsidRPr="00C01815" w:rsidRDefault="0058708E" w:rsidP="00486326">
      <w:pPr>
        <w:spacing w:after="0" w:line="240" w:lineRule="auto"/>
        <w:jc w:val="both"/>
        <w:rPr>
          <w:rFonts w:ascii="Times New Roman" w:eastAsia="Times New Roman" w:hAnsi="Times New Roman" w:cs="Times New Roman"/>
          <w:u w:val="single"/>
        </w:rPr>
      </w:pPr>
      <w:r w:rsidRPr="00C01815">
        <w:rPr>
          <w:rFonts w:ascii="Times New Roman" w:eastAsia="Times New Roman" w:hAnsi="Times New Roman" w:cs="Times New Roman"/>
          <w:u w:val="single"/>
        </w:rPr>
        <w:t>Attendance</w:t>
      </w:r>
    </w:p>
    <w:p w14:paraId="791EA45C" w14:textId="77777777" w:rsidR="0058708E" w:rsidRPr="00C01815" w:rsidRDefault="0058708E" w:rsidP="00486326">
      <w:pPr>
        <w:spacing w:after="0" w:line="240" w:lineRule="auto"/>
        <w:jc w:val="both"/>
        <w:rPr>
          <w:rFonts w:ascii="Times New Roman" w:eastAsia="Times New Roman" w:hAnsi="Times New Roman" w:cs="Times New Roman"/>
          <w:i/>
        </w:rPr>
      </w:pPr>
      <w:r w:rsidRPr="00C01815">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414F20" w:rsidRPr="0081425E" w14:paraId="2C23A177" w14:textId="77777777" w:rsidTr="00931647">
        <w:tc>
          <w:tcPr>
            <w:tcW w:w="2635" w:type="dxa"/>
            <w:shd w:val="clear" w:color="auto" w:fill="auto"/>
            <w:vAlign w:val="bottom"/>
          </w:tcPr>
          <w:p w14:paraId="1B5C4553" w14:textId="06F425EF" w:rsidR="00414F20" w:rsidRPr="00CC7E5A" w:rsidRDefault="00822437" w:rsidP="0082243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Barnes, Bill</w:t>
            </w:r>
          </w:p>
        </w:tc>
        <w:tc>
          <w:tcPr>
            <w:tcW w:w="3600" w:type="dxa"/>
            <w:shd w:val="clear" w:color="auto" w:fill="auto"/>
            <w:vAlign w:val="bottom"/>
          </w:tcPr>
          <w:p w14:paraId="3DDC45A3" w14:textId="01D63FAE" w:rsidR="00414F20" w:rsidRPr="00CC7E5A" w:rsidRDefault="00822437"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Reliant Energy Retail Services</w:t>
            </w:r>
          </w:p>
        </w:tc>
        <w:tc>
          <w:tcPr>
            <w:tcW w:w="3780" w:type="dxa"/>
            <w:vAlign w:val="bottom"/>
          </w:tcPr>
          <w:p w14:paraId="466858CE" w14:textId="1355A6D8" w:rsidR="00414F20" w:rsidRPr="0081425E" w:rsidRDefault="00414F20" w:rsidP="00931647">
            <w:pPr>
              <w:spacing w:after="0" w:line="240" w:lineRule="auto"/>
              <w:ind w:left="-90"/>
              <w:jc w:val="both"/>
              <w:rPr>
                <w:rFonts w:ascii="Times New Roman" w:eastAsia="Times New Roman" w:hAnsi="Times New Roman" w:cs="Times New Roman"/>
                <w:highlight w:val="lightGray"/>
              </w:rPr>
            </w:pPr>
          </w:p>
        </w:tc>
      </w:tr>
      <w:tr w:rsidR="00414F20" w:rsidRPr="0081425E" w14:paraId="117FACF4" w14:textId="77777777" w:rsidTr="00931647">
        <w:tc>
          <w:tcPr>
            <w:tcW w:w="2635" w:type="dxa"/>
            <w:shd w:val="clear" w:color="auto" w:fill="auto"/>
            <w:vAlign w:val="bottom"/>
          </w:tcPr>
          <w:p w14:paraId="0DE11A32" w14:textId="6A1ABE77" w:rsidR="00414F20" w:rsidRPr="00CC7E5A" w:rsidRDefault="00414F20"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Bierschbach, Erika</w:t>
            </w:r>
          </w:p>
        </w:tc>
        <w:tc>
          <w:tcPr>
            <w:tcW w:w="3600" w:type="dxa"/>
            <w:shd w:val="clear" w:color="auto" w:fill="auto"/>
            <w:vAlign w:val="bottom"/>
          </w:tcPr>
          <w:p w14:paraId="0FB69DF3" w14:textId="1F09D36B" w:rsidR="00414F20" w:rsidRPr="00CC7E5A" w:rsidRDefault="00414F20"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Austin Energy</w:t>
            </w:r>
          </w:p>
        </w:tc>
        <w:tc>
          <w:tcPr>
            <w:tcW w:w="3780" w:type="dxa"/>
            <w:vAlign w:val="bottom"/>
          </w:tcPr>
          <w:p w14:paraId="6BD62614" w14:textId="77777777" w:rsidR="00414F20" w:rsidRPr="0081425E" w:rsidRDefault="00414F20" w:rsidP="00931647">
            <w:pPr>
              <w:spacing w:after="0" w:line="240" w:lineRule="auto"/>
              <w:ind w:left="-90"/>
              <w:jc w:val="both"/>
              <w:rPr>
                <w:rFonts w:ascii="Times New Roman" w:eastAsia="Times New Roman" w:hAnsi="Times New Roman" w:cs="Times New Roman"/>
                <w:highlight w:val="lightGray"/>
              </w:rPr>
            </w:pPr>
          </w:p>
        </w:tc>
      </w:tr>
      <w:tr w:rsidR="00822437" w:rsidRPr="0081425E" w14:paraId="18EF4A40" w14:textId="77777777" w:rsidTr="00931647">
        <w:tc>
          <w:tcPr>
            <w:tcW w:w="2635" w:type="dxa"/>
            <w:vAlign w:val="bottom"/>
          </w:tcPr>
          <w:p w14:paraId="311AABE0" w14:textId="2F002695" w:rsidR="00822437" w:rsidRPr="00CC7E5A" w:rsidRDefault="00822437"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Caraway, Shannon</w:t>
            </w:r>
          </w:p>
        </w:tc>
        <w:tc>
          <w:tcPr>
            <w:tcW w:w="3600" w:type="dxa"/>
            <w:vAlign w:val="bottom"/>
          </w:tcPr>
          <w:p w14:paraId="67406C9E" w14:textId="33D4F7D9" w:rsidR="00822437" w:rsidRPr="00CC7E5A" w:rsidRDefault="00822437"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Solar Prime</w:t>
            </w:r>
          </w:p>
        </w:tc>
        <w:tc>
          <w:tcPr>
            <w:tcW w:w="3780" w:type="dxa"/>
            <w:vAlign w:val="bottom"/>
          </w:tcPr>
          <w:p w14:paraId="2D93C4BD" w14:textId="77777777" w:rsidR="00822437" w:rsidRPr="0081425E" w:rsidRDefault="00822437" w:rsidP="00931647">
            <w:pPr>
              <w:spacing w:after="0" w:line="240" w:lineRule="auto"/>
              <w:ind w:left="-90"/>
              <w:jc w:val="both"/>
              <w:rPr>
                <w:rFonts w:ascii="Times New Roman" w:eastAsia="Times New Roman" w:hAnsi="Times New Roman" w:cs="Times New Roman"/>
                <w:highlight w:val="lightGray"/>
              </w:rPr>
            </w:pPr>
          </w:p>
        </w:tc>
      </w:tr>
      <w:tr w:rsidR="00822437" w:rsidRPr="0081425E" w14:paraId="6B188A41" w14:textId="77777777" w:rsidTr="00931647">
        <w:tc>
          <w:tcPr>
            <w:tcW w:w="2635" w:type="dxa"/>
            <w:vAlign w:val="bottom"/>
          </w:tcPr>
          <w:p w14:paraId="710886F2" w14:textId="277CD3C1" w:rsidR="00822437" w:rsidRPr="00CC7E5A" w:rsidRDefault="00822437"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Carpenter, Jeremy</w:t>
            </w:r>
          </w:p>
        </w:tc>
        <w:tc>
          <w:tcPr>
            <w:tcW w:w="3600" w:type="dxa"/>
            <w:vAlign w:val="bottom"/>
          </w:tcPr>
          <w:p w14:paraId="6F2DD99D" w14:textId="7AD45B91" w:rsidR="00822437" w:rsidRPr="00CC7E5A" w:rsidRDefault="00822437"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Tenaska Power Services</w:t>
            </w:r>
          </w:p>
        </w:tc>
        <w:tc>
          <w:tcPr>
            <w:tcW w:w="3780" w:type="dxa"/>
            <w:vAlign w:val="bottom"/>
          </w:tcPr>
          <w:p w14:paraId="4D0244DC" w14:textId="77777777" w:rsidR="00822437" w:rsidRPr="0081425E" w:rsidRDefault="00822437" w:rsidP="00931647">
            <w:pPr>
              <w:spacing w:after="0" w:line="240" w:lineRule="auto"/>
              <w:ind w:left="-90"/>
              <w:jc w:val="both"/>
              <w:rPr>
                <w:rFonts w:ascii="Times New Roman" w:eastAsia="Times New Roman" w:hAnsi="Times New Roman" w:cs="Times New Roman"/>
                <w:highlight w:val="lightGray"/>
              </w:rPr>
            </w:pPr>
          </w:p>
        </w:tc>
      </w:tr>
      <w:tr w:rsidR="00953B6F" w:rsidRPr="0081425E" w14:paraId="592D4D8A" w14:textId="77777777" w:rsidTr="00931647">
        <w:tc>
          <w:tcPr>
            <w:tcW w:w="2635" w:type="dxa"/>
            <w:vAlign w:val="bottom"/>
          </w:tcPr>
          <w:p w14:paraId="6445C04F" w14:textId="77777777" w:rsidR="00953B6F" w:rsidRPr="00CC7E5A" w:rsidRDefault="00953B6F"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Coleman, Diana</w:t>
            </w:r>
          </w:p>
        </w:tc>
        <w:tc>
          <w:tcPr>
            <w:tcW w:w="3600" w:type="dxa"/>
            <w:vAlign w:val="bottom"/>
          </w:tcPr>
          <w:p w14:paraId="62EF746F" w14:textId="77777777" w:rsidR="00953B6F" w:rsidRPr="00CC7E5A" w:rsidRDefault="00953B6F"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OPUC</w:t>
            </w:r>
          </w:p>
        </w:tc>
        <w:tc>
          <w:tcPr>
            <w:tcW w:w="3780" w:type="dxa"/>
            <w:vAlign w:val="bottom"/>
          </w:tcPr>
          <w:p w14:paraId="1752A915" w14:textId="77777777" w:rsidR="00953B6F" w:rsidRPr="0081425E"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81425E" w14:paraId="270C65B4" w14:textId="77777777" w:rsidTr="00931647">
        <w:tc>
          <w:tcPr>
            <w:tcW w:w="2635" w:type="dxa"/>
            <w:vAlign w:val="bottom"/>
          </w:tcPr>
          <w:p w14:paraId="797E1EB9" w14:textId="77777777" w:rsidR="00953B6F" w:rsidRPr="00CC7E5A" w:rsidRDefault="00953B6F"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Downey, Marty</w:t>
            </w:r>
          </w:p>
        </w:tc>
        <w:tc>
          <w:tcPr>
            <w:tcW w:w="3600" w:type="dxa"/>
            <w:vAlign w:val="bottom"/>
          </w:tcPr>
          <w:p w14:paraId="766DA8B3" w14:textId="394A45F8" w:rsidR="00953B6F" w:rsidRPr="00CC7E5A" w:rsidRDefault="00822437" w:rsidP="00931647">
            <w:pPr>
              <w:spacing w:after="0" w:line="240" w:lineRule="auto"/>
              <w:ind w:left="-90"/>
              <w:jc w:val="both"/>
              <w:rPr>
                <w:rFonts w:ascii="Times New Roman" w:eastAsia="Times New Roman" w:hAnsi="Times New Roman" w:cs="Times New Roman"/>
              </w:rPr>
            </w:pPr>
            <w:proofErr w:type="spellStart"/>
            <w:r w:rsidRPr="00CC7E5A">
              <w:rPr>
                <w:rFonts w:ascii="Times New Roman" w:eastAsia="Times New Roman" w:hAnsi="Times New Roman" w:cs="Times New Roman"/>
              </w:rPr>
              <w:t>Electranet</w:t>
            </w:r>
            <w:proofErr w:type="spellEnd"/>
            <w:r w:rsidRPr="00CC7E5A">
              <w:rPr>
                <w:rFonts w:ascii="Times New Roman" w:eastAsia="Times New Roman" w:hAnsi="Times New Roman" w:cs="Times New Roman"/>
              </w:rPr>
              <w:t xml:space="preserve"> Power </w:t>
            </w:r>
          </w:p>
        </w:tc>
        <w:tc>
          <w:tcPr>
            <w:tcW w:w="3780" w:type="dxa"/>
            <w:vAlign w:val="bottom"/>
          </w:tcPr>
          <w:p w14:paraId="67EDC0DA" w14:textId="77777777" w:rsidR="00953B6F" w:rsidRPr="0081425E" w:rsidRDefault="00953B6F" w:rsidP="00931647">
            <w:pPr>
              <w:spacing w:after="0" w:line="240" w:lineRule="auto"/>
              <w:ind w:left="-90"/>
              <w:jc w:val="both"/>
              <w:rPr>
                <w:rFonts w:ascii="Times New Roman" w:eastAsia="Times New Roman" w:hAnsi="Times New Roman" w:cs="Times New Roman"/>
                <w:highlight w:val="lightGray"/>
              </w:rPr>
            </w:pPr>
          </w:p>
        </w:tc>
      </w:tr>
      <w:tr w:rsidR="00E15761" w:rsidRPr="0081425E" w14:paraId="024C9309" w14:textId="77777777" w:rsidTr="00931647">
        <w:tc>
          <w:tcPr>
            <w:tcW w:w="2635" w:type="dxa"/>
            <w:vAlign w:val="bottom"/>
          </w:tcPr>
          <w:p w14:paraId="260FDA87" w14:textId="4EB16030" w:rsidR="00E15761" w:rsidRPr="00CC7E5A" w:rsidRDefault="00E15761"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Dumas, John</w:t>
            </w:r>
          </w:p>
        </w:tc>
        <w:tc>
          <w:tcPr>
            <w:tcW w:w="3600" w:type="dxa"/>
            <w:vAlign w:val="bottom"/>
          </w:tcPr>
          <w:p w14:paraId="493F35F3" w14:textId="05C3F9D2" w:rsidR="00E15761" w:rsidRPr="00CC7E5A" w:rsidRDefault="00E15761"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LCRA</w:t>
            </w:r>
          </w:p>
        </w:tc>
        <w:tc>
          <w:tcPr>
            <w:tcW w:w="3780" w:type="dxa"/>
            <w:vAlign w:val="bottom"/>
          </w:tcPr>
          <w:p w14:paraId="19057B01" w14:textId="77777777" w:rsidR="00E15761" w:rsidRPr="0081425E" w:rsidRDefault="00E15761" w:rsidP="00931647">
            <w:pPr>
              <w:spacing w:after="0" w:line="240" w:lineRule="auto"/>
              <w:ind w:left="-90"/>
              <w:jc w:val="both"/>
              <w:rPr>
                <w:rFonts w:ascii="Times New Roman" w:eastAsia="Times New Roman" w:hAnsi="Times New Roman" w:cs="Times New Roman"/>
                <w:highlight w:val="lightGray"/>
              </w:rPr>
            </w:pPr>
          </w:p>
        </w:tc>
      </w:tr>
      <w:tr w:rsidR="00822437" w:rsidRPr="0081425E" w14:paraId="1F934ABE" w14:textId="77777777" w:rsidTr="00931647">
        <w:tc>
          <w:tcPr>
            <w:tcW w:w="2635" w:type="dxa"/>
            <w:vAlign w:val="bottom"/>
          </w:tcPr>
          <w:p w14:paraId="505256D9" w14:textId="70A712FE" w:rsidR="00822437" w:rsidRPr="00CC7E5A" w:rsidRDefault="00822437"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Evans, Mike</w:t>
            </w:r>
          </w:p>
        </w:tc>
        <w:tc>
          <w:tcPr>
            <w:tcW w:w="3600" w:type="dxa"/>
            <w:vAlign w:val="bottom"/>
          </w:tcPr>
          <w:p w14:paraId="01DAA2F8" w14:textId="54908E69" w:rsidR="00822437" w:rsidRPr="00CC7E5A" w:rsidRDefault="00822437"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Brazos Electric Cooperative</w:t>
            </w:r>
          </w:p>
        </w:tc>
        <w:tc>
          <w:tcPr>
            <w:tcW w:w="3780" w:type="dxa"/>
            <w:vAlign w:val="bottom"/>
          </w:tcPr>
          <w:p w14:paraId="3BAAB94B" w14:textId="77777777" w:rsidR="00822437" w:rsidRPr="0081425E" w:rsidRDefault="00822437" w:rsidP="00931647">
            <w:pPr>
              <w:spacing w:after="0" w:line="240" w:lineRule="auto"/>
              <w:ind w:left="-90"/>
              <w:jc w:val="both"/>
              <w:rPr>
                <w:rFonts w:ascii="Times New Roman" w:eastAsia="Times New Roman" w:hAnsi="Times New Roman" w:cs="Times New Roman"/>
                <w:highlight w:val="lightGray"/>
              </w:rPr>
            </w:pPr>
          </w:p>
        </w:tc>
      </w:tr>
      <w:tr w:rsidR="00573554" w:rsidRPr="0081425E" w14:paraId="4B6629C7" w14:textId="77777777" w:rsidTr="00931647">
        <w:tc>
          <w:tcPr>
            <w:tcW w:w="2635" w:type="dxa"/>
            <w:vAlign w:val="bottom"/>
          </w:tcPr>
          <w:p w14:paraId="3F1173E2" w14:textId="295DA6CA" w:rsidR="00573554" w:rsidRPr="00CC7E5A" w:rsidRDefault="00573554"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Goff, Eric</w:t>
            </w:r>
          </w:p>
        </w:tc>
        <w:tc>
          <w:tcPr>
            <w:tcW w:w="3600" w:type="dxa"/>
            <w:vAlign w:val="bottom"/>
          </w:tcPr>
          <w:p w14:paraId="1B977640" w14:textId="08D451A7" w:rsidR="00573554" w:rsidRPr="00CC7E5A" w:rsidRDefault="00573554"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Citigroup Energy</w:t>
            </w:r>
          </w:p>
        </w:tc>
        <w:tc>
          <w:tcPr>
            <w:tcW w:w="3780" w:type="dxa"/>
            <w:vAlign w:val="bottom"/>
          </w:tcPr>
          <w:p w14:paraId="1CA0443A" w14:textId="77777777" w:rsidR="00573554" w:rsidRPr="0081425E" w:rsidRDefault="00573554" w:rsidP="00931647">
            <w:pPr>
              <w:spacing w:after="0" w:line="240" w:lineRule="auto"/>
              <w:ind w:left="-90"/>
              <w:jc w:val="both"/>
              <w:rPr>
                <w:rFonts w:ascii="Times New Roman" w:eastAsia="Times New Roman" w:hAnsi="Times New Roman" w:cs="Times New Roman"/>
                <w:highlight w:val="lightGray"/>
              </w:rPr>
            </w:pPr>
          </w:p>
        </w:tc>
      </w:tr>
      <w:tr w:rsidR="00953B6F" w:rsidRPr="0081425E" w14:paraId="3FC6B2C7" w14:textId="77777777" w:rsidTr="00931647">
        <w:tc>
          <w:tcPr>
            <w:tcW w:w="2635" w:type="dxa"/>
            <w:vAlign w:val="bottom"/>
          </w:tcPr>
          <w:p w14:paraId="6F18A941" w14:textId="77777777" w:rsidR="00953B6F" w:rsidRPr="00CC7E5A" w:rsidRDefault="00953B6F"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Greer, Clayton</w:t>
            </w:r>
          </w:p>
        </w:tc>
        <w:tc>
          <w:tcPr>
            <w:tcW w:w="3600" w:type="dxa"/>
            <w:vAlign w:val="bottom"/>
          </w:tcPr>
          <w:p w14:paraId="20221B53" w14:textId="77777777" w:rsidR="00953B6F" w:rsidRPr="00CC7E5A" w:rsidRDefault="00953B6F"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Morgan Stanley</w:t>
            </w:r>
          </w:p>
        </w:tc>
        <w:tc>
          <w:tcPr>
            <w:tcW w:w="3780" w:type="dxa"/>
            <w:vAlign w:val="bottom"/>
          </w:tcPr>
          <w:p w14:paraId="577F0A9B" w14:textId="2EB3F77B" w:rsidR="00953B6F" w:rsidRPr="0081425E"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81425E" w14:paraId="6252721D" w14:textId="77777777" w:rsidTr="00931647">
        <w:tc>
          <w:tcPr>
            <w:tcW w:w="2635" w:type="dxa"/>
            <w:vAlign w:val="bottom"/>
          </w:tcPr>
          <w:p w14:paraId="44C5474C" w14:textId="77777777" w:rsidR="00953B6F" w:rsidRPr="00CC7E5A" w:rsidRDefault="00953B6F"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Gross, Blake</w:t>
            </w:r>
          </w:p>
        </w:tc>
        <w:tc>
          <w:tcPr>
            <w:tcW w:w="3600" w:type="dxa"/>
            <w:vAlign w:val="bottom"/>
          </w:tcPr>
          <w:p w14:paraId="5F4D01A1" w14:textId="77777777" w:rsidR="00953B6F" w:rsidRPr="00CC7E5A" w:rsidRDefault="00953B6F"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AEP Service Corporation</w:t>
            </w:r>
          </w:p>
        </w:tc>
        <w:tc>
          <w:tcPr>
            <w:tcW w:w="3780" w:type="dxa"/>
            <w:vAlign w:val="bottom"/>
          </w:tcPr>
          <w:p w14:paraId="28446138" w14:textId="77777777" w:rsidR="00953B6F" w:rsidRPr="0081425E" w:rsidRDefault="00953B6F" w:rsidP="00931647">
            <w:pPr>
              <w:spacing w:after="0" w:line="240" w:lineRule="auto"/>
              <w:ind w:left="-90"/>
              <w:jc w:val="both"/>
              <w:rPr>
                <w:rFonts w:ascii="Times New Roman" w:eastAsia="Times New Roman" w:hAnsi="Times New Roman" w:cs="Times New Roman"/>
                <w:highlight w:val="lightGray"/>
              </w:rPr>
            </w:pPr>
          </w:p>
        </w:tc>
      </w:tr>
      <w:tr w:rsidR="00E15761" w:rsidRPr="0081425E" w14:paraId="471DA127" w14:textId="77777777" w:rsidTr="00931647">
        <w:tc>
          <w:tcPr>
            <w:tcW w:w="2635" w:type="dxa"/>
            <w:vAlign w:val="bottom"/>
          </w:tcPr>
          <w:p w14:paraId="5C9DB8CE" w14:textId="56BC1D19" w:rsidR="00E15761" w:rsidRPr="00CC7E5A" w:rsidRDefault="00E15761"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Jones, Randy</w:t>
            </w:r>
          </w:p>
        </w:tc>
        <w:tc>
          <w:tcPr>
            <w:tcW w:w="3600" w:type="dxa"/>
            <w:vAlign w:val="bottom"/>
          </w:tcPr>
          <w:p w14:paraId="29C79EC3" w14:textId="09B53050" w:rsidR="00E15761" w:rsidRPr="00CC7E5A" w:rsidRDefault="00E15761"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Calpine Energy Solutions</w:t>
            </w:r>
          </w:p>
        </w:tc>
        <w:tc>
          <w:tcPr>
            <w:tcW w:w="3780" w:type="dxa"/>
            <w:vAlign w:val="bottom"/>
          </w:tcPr>
          <w:p w14:paraId="6A227634" w14:textId="070B1394" w:rsidR="00E15761" w:rsidRPr="00E15761" w:rsidRDefault="00E15761" w:rsidP="00931647">
            <w:pPr>
              <w:spacing w:after="0" w:line="240" w:lineRule="auto"/>
              <w:ind w:left="-90"/>
              <w:jc w:val="both"/>
              <w:rPr>
                <w:rFonts w:ascii="Times New Roman" w:eastAsia="Times New Roman" w:hAnsi="Times New Roman" w:cs="Times New Roman"/>
              </w:rPr>
            </w:pPr>
            <w:r w:rsidRPr="00E15761">
              <w:rPr>
                <w:rFonts w:ascii="Times New Roman" w:eastAsia="Times New Roman" w:hAnsi="Times New Roman" w:cs="Times New Roman"/>
              </w:rPr>
              <w:t>Alt. Rep. for C. Sandidge</w:t>
            </w:r>
          </w:p>
        </w:tc>
      </w:tr>
      <w:tr w:rsidR="008F1C84" w:rsidRPr="0081425E" w14:paraId="208A70AC" w14:textId="77777777" w:rsidTr="00931647">
        <w:tc>
          <w:tcPr>
            <w:tcW w:w="2635" w:type="dxa"/>
            <w:vAlign w:val="bottom"/>
          </w:tcPr>
          <w:p w14:paraId="239CD1A1" w14:textId="7A113AF7" w:rsidR="008F1C84" w:rsidRPr="00CC7E5A" w:rsidRDefault="008F1C84"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Kee, David</w:t>
            </w:r>
          </w:p>
        </w:tc>
        <w:tc>
          <w:tcPr>
            <w:tcW w:w="3600" w:type="dxa"/>
            <w:vAlign w:val="bottom"/>
          </w:tcPr>
          <w:p w14:paraId="5222E561" w14:textId="021016B0" w:rsidR="008F1C84" w:rsidRPr="00CC7E5A" w:rsidRDefault="008F1C84"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CPS Energy</w:t>
            </w:r>
          </w:p>
        </w:tc>
        <w:tc>
          <w:tcPr>
            <w:tcW w:w="3780" w:type="dxa"/>
            <w:vAlign w:val="bottom"/>
          </w:tcPr>
          <w:p w14:paraId="1FC6968D" w14:textId="77777777" w:rsidR="008F1C84" w:rsidRPr="0081425E" w:rsidRDefault="008F1C84" w:rsidP="00931647">
            <w:pPr>
              <w:spacing w:after="0" w:line="240" w:lineRule="auto"/>
              <w:ind w:left="-90"/>
              <w:jc w:val="both"/>
              <w:rPr>
                <w:rFonts w:ascii="Times New Roman" w:eastAsia="Times New Roman" w:hAnsi="Times New Roman" w:cs="Times New Roman"/>
                <w:highlight w:val="lightGray"/>
              </w:rPr>
            </w:pPr>
          </w:p>
        </w:tc>
      </w:tr>
      <w:tr w:rsidR="00573554" w:rsidRPr="0081425E" w14:paraId="664F9045" w14:textId="77777777" w:rsidTr="00931647">
        <w:tc>
          <w:tcPr>
            <w:tcW w:w="2635" w:type="dxa"/>
            <w:vAlign w:val="bottom"/>
          </w:tcPr>
          <w:p w14:paraId="621DD171" w14:textId="155E87E0" w:rsidR="00573554" w:rsidRPr="00CC7E5A" w:rsidRDefault="00573554"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 xml:space="preserve">Lange, </w:t>
            </w:r>
            <w:proofErr w:type="spellStart"/>
            <w:r w:rsidRPr="00CC7E5A">
              <w:rPr>
                <w:rFonts w:ascii="Times New Roman" w:eastAsia="Times New Roman" w:hAnsi="Times New Roman" w:cs="Times New Roman"/>
              </w:rPr>
              <w:t>Clif</w:t>
            </w:r>
            <w:proofErr w:type="spellEnd"/>
          </w:p>
        </w:tc>
        <w:tc>
          <w:tcPr>
            <w:tcW w:w="3600" w:type="dxa"/>
            <w:vAlign w:val="bottom"/>
          </w:tcPr>
          <w:p w14:paraId="2CF8C148" w14:textId="668F69EC" w:rsidR="00573554" w:rsidRPr="00CC7E5A" w:rsidRDefault="00573554"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South Texas Electric Cooperative</w:t>
            </w:r>
          </w:p>
        </w:tc>
        <w:tc>
          <w:tcPr>
            <w:tcW w:w="3780" w:type="dxa"/>
            <w:vAlign w:val="bottom"/>
          </w:tcPr>
          <w:p w14:paraId="5E1BA9D7" w14:textId="77777777" w:rsidR="00573554" w:rsidRPr="0081425E" w:rsidRDefault="00573554" w:rsidP="00931647">
            <w:pPr>
              <w:spacing w:after="0" w:line="240" w:lineRule="auto"/>
              <w:ind w:left="-90"/>
              <w:jc w:val="both"/>
              <w:rPr>
                <w:rFonts w:ascii="Times New Roman" w:eastAsia="Times New Roman" w:hAnsi="Times New Roman" w:cs="Times New Roman"/>
                <w:highlight w:val="lightGray"/>
              </w:rPr>
            </w:pPr>
          </w:p>
        </w:tc>
      </w:tr>
      <w:tr w:rsidR="009A0F9D" w:rsidRPr="0081425E" w14:paraId="2AF88D0A" w14:textId="77777777" w:rsidTr="00931647">
        <w:tc>
          <w:tcPr>
            <w:tcW w:w="2635" w:type="dxa"/>
            <w:vAlign w:val="bottom"/>
          </w:tcPr>
          <w:p w14:paraId="7EEDFFDA" w14:textId="7DFC5DF5" w:rsidR="009A0F9D" w:rsidRPr="00CC7E5A" w:rsidRDefault="009A0F9D"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Lindberg, Ken</w:t>
            </w:r>
          </w:p>
        </w:tc>
        <w:tc>
          <w:tcPr>
            <w:tcW w:w="3600" w:type="dxa"/>
            <w:vAlign w:val="bottom"/>
          </w:tcPr>
          <w:p w14:paraId="0B7D4CFA" w14:textId="3D584EC7" w:rsidR="009A0F9D" w:rsidRPr="00CC7E5A" w:rsidRDefault="00E10761"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 xml:space="preserve">Bryan Texas Utilities </w:t>
            </w:r>
          </w:p>
        </w:tc>
        <w:tc>
          <w:tcPr>
            <w:tcW w:w="3780" w:type="dxa"/>
            <w:vAlign w:val="bottom"/>
          </w:tcPr>
          <w:p w14:paraId="60FED32F" w14:textId="77777777" w:rsidR="009A0F9D" w:rsidRPr="0081425E" w:rsidRDefault="009A0F9D" w:rsidP="00931647">
            <w:pPr>
              <w:spacing w:after="0" w:line="240" w:lineRule="auto"/>
              <w:ind w:left="-90"/>
              <w:jc w:val="both"/>
              <w:rPr>
                <w:rFonts w:ascii="Times New Roman" w:eastAsia="Times New Roman" w:hAnsi="Times New Roman" w:cs="Times New Roman"/>
                <w:highlight w:val="lightGray"/>
              </w:rPr>
            </w:pPr>
          </w:p>
        </w:tc>
      </w:tr>
      <w:tr w:rsidR="00822437" w:rsidRPr="0081425E" w14:paraId="7CC94E8C" w14:textId="77777777" w:rsidTr="00931647">
        <w:tc>
          <w:tcPr>
            <w:tcW w:w="2635" w:type="dxa"/>
            <w:vAlign w:val="bottom"/>
          </w:tcPr>
          <w:p w14:paraId="3E351107" w14:textId="51D74A78" w:rsidR="00822437" w:rsidRPr="00CC7E5A" w:rsidRDefault="00822437"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Mauldin, Jamie</w:t>
            </w:r>
          </w:p>
        </w:tc>
        <w:tc>
          <w:tcPr>
            <w:tcW w:w="3600" w:type="dxa"/>
            <w:vAlign w:val="bottom"/>
          </w:tcPr>
          <w:p w14:paraId="14DB0CB7" w14:textId="4B50AFF1" w:rsidR="00822437" w:rsidRPr="00CC7E5A" w:rsidRDefault="00822437"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City of Eastland</w:t>
            </w:r>
          </w:p>
        </w:tc>
        <w:tc>
          <w:tcPr>
            <w:tcW w:w="3780" w:type="dxa"/>
            <w:vAlign w:val="bottom"/>
          </w:tcPr>
          <w:p w14:paraId="328393C9" w14:textId="77777777" w:rsidR="00822437" w:rsidRPr="0081425E" w:rsidRDefault="00822437" w:rsidP="00931647">
            <w:pPr>
              <w:spacing w:after="0" w:line="240" w:lineRule="auto"/>
              <w:ind w:left="-90"/>
              <w:jc w:val="both"/>
              <w:rPr>
                <w:rFonts w:ascii="Times New Roman" w:eastAsia="Times New Roman" w:hAnsi="Times New Roman" w:cs="Times New Roman"/>
                <w:highlight w:val="lightGray"/>
              </w:rPr>
            </w:pPr>
          </w:p>
        </w:tc>
      </w:tr>
      <w:tr w:rsidR="00822437" w:rsidRPr="0081425E" w14:paraId="4FE32BE5" w14:textId="77777777" w:rsidTr="00931647">
        <w:tc>
          <w:tcPr>
            <w:tcW w:w="2635" w:type="dxa"/>
            <w:vAlign w:val="bottom"/>
          </w:tcPr>
          <w:p w14:paraId="0D96784C" w14:textId="5917C6CF" w:rsidR="00822437" w:rsidRPr="00CC7E5A" w:rsidRDefault="00822437"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Moore, Sheri</w:t>
            </w:r>
          </w:p>
        </w:tc>
        <w:tc>
          <w:tcPr>
            <w:tcW w:w="3600" w:type="dxa"/>
            <w:vAlign w:val="bottom"/>
          </w:tcPr>
          <w:p w14:paraId="6091A917" w14:textId="0032CC25" w:rsidR="00822437" w:rsidRPr="00CC7E5A" w:rsidRDefault="00822437"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CenterPoint Energy</w:t>
            </w:r>
          </w:p>
        </w:tc>
        <w:tc>
          <w:tcPr>
            <w:tcW w:w="3780" w:type="dxa"/>
            <w:vAlign w:val="bottom"/>
          </w:tcPr>
          <w:p w14:paraId="4F10BB02" w14:textId="77777777" w:rsidR="00822437" w:rsidRPr="0081425E" w:rsidRDefault="00822437" w:rsidP="00931647">
            <w:pPr>
              <w:spacing w:after="0" w:line="240" w:lineRule="auto"/>
              <w:ind w:left="-90"/>
              <w:jc w:val="both"/>
              <w:rPr>
                <w:rFonts w:ascii="Times New Roman" w:eastAsia="Times New Roman" w:hAnsi="Times New Roman" w:cs="Times New Roman"/>
                <w:highlight w:val="lightGray"/>
              </w:rPr>
            </w:pPr>
          </w:p>
        </w:tc>
      </w:tr>
      <w:tr w:rsidR="00573554" w:rsidRPr="0081425E" w14:paraId="294534AE" w14:textId="77777777" w:rsidTr="00931647">
        <w:tc>
          <w:tcPr>
            <w:tcW w:w="2635" w:type="dxa"/>
            <w:vAlign w:val="bottom"/>
          </w:tcPr>
          <w:p w14:paraId="41A911A6" w14:textId="054F489F" w:rsidR="00573554" w:rsidRPr="00CC7E5A" w:rsidRDefault="00573554"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Morris, Sandy</w:t>
            </w:r>
          </w:p>
        </w:tc>
        <w:tc>
          <w:tcPr>
            <w:tcW w:w="3600" w:type="dxa"/>
            <w:vAlign w:val="bottom"/>
          </w:tcPr>
          <w:p w14:paraId="0E16EABE" w14:textId="4DA1A9C4" w:rsidR="00573554" w:rsidRPr="00CC7E5A" w:rsidRDefault="00573554"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Direct Energy</w:t>
            </w:r>
          </w:p>
        </w:tc>
        <w:tc>
          <w:tcPr>
            <w:tcW w:w="3780" w:type="dxa"/>
            <w:vAlign w:val="bottom"/>
          </w:tcPr>
          <w:p w14:paraId="203841E8" w14:textId="4499C363" w:rsidR="00573554" w:rsidRPr="0081425E" w:rsidRDefault="00573554" w:rsidP="00931647">
            <w:pPr>
              <w:spacing w:after="0" w:line="240" w:lineRule="auto"/>
              <w:ind w:left="-90"/>
              <w:jc w:val="both"/>
              <w:rPr>
                <w:rFonts w:ascii="Times New Roman" w:eastAsia="Times New Roman" w:hAnsi="Times New Roman" w:cs="Times New Roman"/>
                <w:highlight w:val="lightGray"/>
              </w:rPr>
            </w:pPr>
          </w:p>
        </w:tc>
      </w:tr>
      <w:tr w:rsidR="001D7764" w:rsidRPr="0081425E" w14:paraId="3256E085" w14:textId="77777777" w:rsidTr="00931647">
        <w:tc>
          <w:tcPr>
            <w:tcW w:w="2635" w:type="dxa"/>
            <w:vAlign w:val="bottom"/>
          </w:tcPr>
          <w:p w14:paraId="4891DA81" w14:textId="49F009A9" w:rsidR="001D7764" w:rsidRPr="00CC7E5A" w:rsidRDefault="001D7764"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Moss, Steven</w:t>
            </w:r>
          </w:p>
        </w:tc>
        <w:tc>
          <w:tcPr>
            <w:tcW w:w="3600" w:type="dxa"/>
            <w:vAlign w:val="bottom"/>
          </w:tcPr>
          <w:p w14:paraId="1E78649A" w14:textId="18AF6CD7" w:rsidR="001D7764" w:rsidRPr="00CC7E5A" w:rsidRDefault="001D7764"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E. ON</w:t>
            </w:r>
          </w:p>
        </w:tc>
        <w:tc>
          <w:tcPr>
            <w:tcW w:w="3780" w:type="dxa"/>
            <w:vAlign w:val="bottom"/>
          </w:tcPr>
          <w:p w14:paraId="0BB82457" w14:textId="1CEF42C8" w:rsidR="001D7764" w:rsidRPr="001D7764" w:rsidRDefault="001D7764" w:rsidP="00931647">
            <w:pPr>
              <w:spacing w:after="0" w:line="240" w:lineRule="auto"/>
              <w:ind w:left="-90"/>
              <w:jc w:val="both"/>
              <w:rPr>
                <w:rFonts w:ascii="Times New Roman" w:eastAsia="Times New Roman" w:hAnsi="Times New Roman" w:cs="Times New Roman"/>
              </w:rPr>
            </w:pPr>
            <w:r w:rsidRPr="001D7764">
              <w:rPr>
                <w:rFonts w:ascii="Times New Roman" w:eastAsia="Times New Roman" w:hAnsi="Times New Roman" w:cs="Times New Roman"/>
              </w:rPr>
              <w:t>Alt. Rep. for C. Such</w:t>
            </w:r>
          </w:p>
        </w:tc>
      </w:tr>
      <w:tr w:rsidR="00CC7E5A" w:rsidRPr="0081425E" w14:paraId="129A1F36" w14:textId="77777777" w:rsidTr="00931647">
        <w:tc>
          <w:tcPr>
            <w:tcW w:w="2635" w:type="dxa"/>
            <w:vAlign w:val="bottom"/>
          </w:tcPr>
          <w:p w14:paraId="4DA4F698" w14:textId="3DAC08C6" w:rsidR="00CC7E5A" w:rsidRPr="003D4277" w:rsidRDefault="00CC7E5A"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Schwarz, Brad</w:t>
            </w:r>
          </w:p>
        </w:tc>
        <w:tc>
          <w:tcPr>
            <w:tcW w:w="3600" w:type="dxa"/>
            <w:vAlign w:val="bottom"/>
          </w:tcPr>
          <w:p w14:paraId="4C94F0F9" w14:textId="0BD96994" w:rsidR="00CC7E5A" w:rsidRPr="003D4277" w:rsidRDefault="00CC7E5A" w:rsidP="00931647">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Sharyland</w:t>
            </w:r>
            <w:proofErr w:type="spellEnd"/>
            <w:r>
              <w:rPr>
                <w:rFonts w:ascii="Times New Roman" w:eastAsia="Times New Roman" w:hAnsi="Times New Roman" w:cs="Times New Roman"/>
              </w:rPr>
              <w:t xml:space="preserve"> Utilities</w:t>
            </w:r>
          </w:p>
        </w:tc>
        <w:tc>
          <w:tcPr>
            <w:tcW w:w="3780" w:type="dxa"/>
            <w:vAlign w:val="bottom"/>
          </w:tcPr>
          <w:p w14:paraId="08ED4C70" w14:textId="77777777" w:rsidR="00CC7E5A" w:rsidRPr="003D4277" w:rsidRDefault="00CC7E5A" w:rsidP="00931647">
            <w:pPr>
              <w:spacing w:after="0" w:line="240" w:lineRule="auto"/>
              <w:ind w:left="-90"/>
              <w:jc w:val="both"/>
              <w:rPr>
                <w:rFonts w:ascii="Times New Roman" w:eastAsia="Times New Roman" w:hAnsi="Times New Roman" w:cs="Times New Roman"/>
              </w:rPr>
            </w:pPr>
          </w:p>
        </w:tc>
      </w:tr>
      <w:tr w:rsidR="00573554" w:rsidRPr="0081425E" w14:paraId="7B71E298" w14:textId="77777777" w:rsidTr="00931647">
        <w:tc>
          <w:tcPr>
            <w:tcW w:w="2635" w:type="dxa"/>
            <w:vAlign w:val="bottom"/>
          </w:tcPr>
          <w:p w14:paraId="00DA6EBA" w14:textId="5B0EC8D8" w:rsidR="00573554" w:rsidRPr="00CC7E5A" w:rsidRDefault="00573554"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Shaw, Marka</w:t>
            </w:r>
          </w:p>
        </w:tc>
        <w:tc>
          <w:tcPr>
            <w:tcW w:w="3600" w:type="dxa"/>
            <w:vAlign w:val="bottom"/>
          </w:tcPr>
          <w:p w14:paraId="56D678B6" w14:textId="613BE866" w:rsidR="00573554" w:rsidRPr="00CC7E5A" w:rsidRDefault="00573554"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Exelon</w:t>
            </w:r>
          </w:p>
        </w:tc>
        <w:tc>
          <w:tcPr>
            <w:tcW w:w="3780" w:type="dxa"/>
            <w:vAlign w:val="bottom"/>
          </w:tcPr>
          <w:p w14:paraId="7CE1BF39" w14:textId="6D3086CB" w:rsidR="00573554" w:rsidRPr="003D4277" w:rsidRDefault="003D4277" w:rsidP="00931647">
            <w:pPr>
              <w:spacing w:after="0" w:line="240" w:lineRule="auto"/>
              <w:ind w:left="-90"/>
              <w:jc w:val="both"/>
              <w:rPr>
                <w:rFonts w:ascii="Times New Roman" w:eastAsia="Times New Roman" w:hAnsi="Times New Roman" w:cs="Times New Roman"/>
              </w:rPr>
            </w:pPr>
            <w:r w:rsidRPr="003D4277">
              <w:rPr>
                <w:rFonts w:ascii="Times New Roman" w:eastAsia="Times New Roman" w:hAnsi="Times New Roman" w:cs="Times New Roman"/>
              </w:rPr>
              <w:t>Via Teleconference</w:t>
            </w:r>
          </w:p>
        </w:tc>
      </w:tr>
      <w:tr w:rsidR="00547443" w:rsidRPr="0081425E" w14:paraId="7E51C2ED" w14:textId="77777777" w:rsidTr="00931647">
        <w:tc>
          <w:tcPr>
            <w:tcW w:w="2635" w:type="dxa"/>
            <w:vAlign w:val="bottom"/>
          </w:tcPr>
          <w:p w14:paraId="257AA14F" w14:textId="700FB09F" w:rsidR="00547443" w:rsidRPr="00CC7E5A" w:rsidRDefault="00547443"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Smith, Mark</w:t>
            </w:r>
          </w:p>
        </w:tc>
        <w:tc>
          <w:tcPr>
            <w:tcW w:w="3600" w:type="dxa"/>
            <w:vAlign w:val="bottom"/>
          </w:tcPr>
          <w:p w14:paraId="6C8B1303" w14:textId="791D31E2" w:rsidR="00547443" w:rsidRPr="00CC7E5A" w:rsidRDefault="00547443"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Nucor</w:t>
            </w:r>
          </w:p>
        </w:tc>
        <w:tc>
          <w:tcPr>
            <w:tcW w:w="3780" w:type="dxa"/>
            <w:vAlign w:val="bottom"/>
          </w:tcPr>
          <w:p w14:paraId="2E654696" w14:textId="77777777" w:rsidR="00547443" w:rsidRPr="0081425E" w:rsidRDefault="00547443" w:rsidP="00931647">
            <w:pPr>
              <w:spacing w:after="0" w:line="240" w:lineRule="auto"/>
              <w:ind w:left="-90"/>
              <w:jc w:val="both"/>
              <w:rPr>
                <w:rFonts w:ascii="Times New Roman" w:eastAsia="Times New Roman" w:hAnsi="Times New Roman" w:cs="Times New Roman"/>
                <w:highlight w:val="lightGray"/>
              </w:rPr>
            </w:pPr>
          </w:p>
        </w:tc>
      </w:tr>
      <w:tr w:rsidR="00951F46" w:rsidRPr="0081425E" w14:paraId="194FD7F7" w14:textId="77777777" w:rsidTr="00931647">
        <w:tc>
          <w:tcPr>
            <w:tcW w:w="2635" w:type="dxa"/>
            <w:vAlign w:val="bottom"/>
          </w:tcPr>
          <w:p w14:paraId="61F1C25E" w14:textId="271CCEB0" w:rsidR="00951F46" w:rsidRPr="00CC7E5A" w:rsidRDefault="00951F46"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Surendran, Resmi</w:t>
            </w:r>
          </w:p>
        </w:tc>
        <w:tc>
          <w:tcPr>
            <w:tcW w:w="3600" w:type="dxa"/>
            <w:vAlign w:val="bottom"/>
          </w:tcPr>
          <w:p w14:paraId="12BA7348" w14:textId="1731F302" w:rsidR="00951F46" w:rsidRPr="00CC7E5A" w:rsidRDefault="00951F46"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Shell Energy</w:t>
            </w:r>
          </w:p>
        </w:tc>
        <w:tc>
          <w:tcPr>
            <w:tcW w:w="3780" w:type="dxa"/>
            <w:vAlign w:val="bottom"/>
          </w:tcPr>
          <w:p w14:paraId="15E5508C" w14:textId="33800AED" w:rsidR="00951F46" w:rsidRPr="0081425E" w:rsidRDefault="00951F46" w:rsidP="00931647">
            <w:pPr>
              <w:spacing w:after="0" w:line="240" w:lineRule="auto"/>
              <w:ind w:left="-90"/>
              <w:jc w:val="both"/>
              <w:rPr>
                <w:rFonts w:ascii="Times New Roman" w:eastAsia="Times New Roman" w:hAnsi="Times New Roman" w:cs="Times New Roman"/>
                <w:highlight w:val="lightGray"/>
              </w:rPr>
            </w:pPr>
          </w:p>
        </w:tc>
      </w:tr>
      <w:tr w:rsidR="001D7764" w:rsidRPr="0081425E" w14:paraId="62AFD5F1" w14:textId="77777777" w:rsidTr="00931647">
        <w:tc>
          <w:tcPr>
            <w:tcW w:w="2635" w:type="dxa"/>
            <w:vAlign w:val="bottom"/>
          </w:tcPr>
          <w:p w14:paraId="274DA1DF" w14:textId="0EAF76E4" w:rsidR="001D7764" w:rsidRPr="00CC7E5A" w:rsidRDefault="001D7764"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Selvester, Michael</w:t>
            </w:r>
          </w:p>
        </w:tc>
        <w:tc>
          <w:tcPr>
            <w:tcW w:w="3600" w:type="dxa"/>
            <w:vAlign w:val="bottom"/>
          </w:tcPr>
          <w:p w14:paraId="6847C299" w14:textId="7C70B15C" w:rsidR="001D7764" w:rsidRPr="00CC7E5A" w:rsidRDefault="001D7764"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Infinite Energy</w:t>
            </w:r>
          </w:p>
        </w:tc>
        <w:tc>
          <w:tcPr>
            <w:tcW w:w="3780" w:type="dxa"/>
            <w:vAlign w:val="bottom"/>
          </w:tcPr>
          <w:p w14:paraId="525FE71E" w14:textId="44C839C8" w:rsidR="00EF3410" w:rsidRDefault="001D7764" w:rsidP="00EF3410">
            <w:pPr>
              <w:spacing w:after="0" w:line="240" w:lineRule="auto"/>
              <w:ind w:left="-90"/>
              <w:jc w:val="both"/>
              <w:rPr>
                <w:rFonts w:ascii="Times New Roman" w:eastAsia="Times New Roman" w:hAnsi="Times New Roman" w:cs="Times New Roman"/>
              </w:rPr>
            </w:pPr>
            <w:r w:rsidRPr="001D7764">
              <w:rPr>
                <w:rFonts w:ascii="Times New Roman" w:eastAsia="Times New Roman" w:hAnsi="Times New Roman" w:cs="Times New Roman"/>
              </w:rPr>
              <w:t>Alt. Rep. for S</w:t>
            </w:r>
            <w:r w:rsidR="00DD606E">
              <w:rPr>
                <w:rFonts w:ascii="Times New Roman" w:eastAsia="Times New Roman" w:hAnsi="Times New Roman" w:cs="Times New Roman"/>
              </w:rPr>
              <w:t>.</w:t>
            </w:r>
            <w:r w:rsidR="00AE5D1C">
              <w:rPr>
                <w:rFonts w:ascii="Times New Roman" w:eastAsia="Times New Roman" w:hAnsi="Times New Roman" w:cs="Times New Roman"/>
              </w:rPr>
              <w:t xml:space="preserve"> </w:t>
            </w:r>
            <w:r w:rsidRPr="001D7764">
              <w:rPr>
                <w:rFonts w:ascii="Times New Roman" w:eastAsia="Times New Roman" w:hAnsi="Times New Roman" w:cs="Times New Roman"/>
              </w:rPr>
              <w:t>Madden</w:t>
            </w:r>
            <w:r w:rsidR="00EF3410">
              <w:rPr>
                <w:rFonts w:ascii="Times New Roman" w:eastAsia="Times New Roman" w:hAnsi="Times New Roman" w:cs="Times New Roman"/>
              </w:rPr>
              <w:t xml:space="preserve"> </w:t>
            </w:r>
          </w:p>
          <w:p w14:paraId="24015893" w14:textId="44324636" w:rsidR="001D7764" w:rsidRPr="001D7764" w:rsidRDefault="00EF3410" w:rsidP="00EF3410">
            <w:pPr>
              <w:spacing w:after="0" w:line="240" w:lineRule="auto"/>
              <w:ind w:left="-90"/>
              <w:jc w:val="both"/>
              <w:rPr>
                <w:rFonts w:ascii="Times New Roman" w:eastAsia="Times New Roman" w:hAnsi="Times New Roman" w:cs="Times New Roman"/>
              </w:rPr>
            </w:pPr>
            <w:r w:rsidRPr="003D4277">
              <w:rPr>
                <w:rFonts w:ascii="Times New Roman" w:eastAsia="Times New Roman" w:hAnsi="Times New Roman" w:cs="Times New Roman"/>
              </w:rPr>
              <w:t>Via Teleconference</w:t>
            </w:r>
          </w:p>
        </w:tc>
      </w:tr>
      <w:tr w:rsidR="00953B6F" w:rsidRPr="0081425E" w14:paraId="7B9DAFEF" w14:textId="77777777" w:rsidTr="00931647">
        <w:trPr>
          <w:trHeight w:val="80"/>
        </w:trPr>
        <w:tc>
          <w:tcPr>
            <w:tcW w:w="2635" w:type="dxa"/>
            <w:vAlign w:val="bottom"/>
          </w:tcPr>
          <w:p w14:paraId="1C658DF9" w14:textId="77777777" w:rsidR="00953B6F" w:rsidRPr="00CC7E5A" w:rsidRDefault="00953B6F"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Wilson, Joe Dan</w:t>
            </w:r>
          </w:p>
        </w:tc>
        <w:tc>
          <w:tcPr>
            <w:tcW w:w="3600" w:type="dxa"/>
            <w:vAlign w:val="bottom"/>
          </w:tcPr>
          <w:p w14:paraId="7F0444DF" w14:textId="77777777" w:rsidR="00953B6F" w:rsidRPr="00CC7E5A" w:rsidRDefault="00953B6F"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Golden Spread Electric Cooperative</w:t>
            </w:r>
          </w:p>
        </w:tc>
        <w:tc>
          <w:tcPr>
            <w:tcW w:w="3780" w:type="dxa"/>
            <w:vAlign w:val="bottom"/>
          </w:tcPr>
          <w:p w14:paraId="61D320C9" w14:textId="77777777" w:rsidR="00953B6F" w:rsidRPr="0081425E" w:rsidRDefault="00953B6F" w:rsidP="00931647">
            <w:pPr>
              <w:spacing w:after="0" w:line="240" w:lineRule="auto"/>
              <w:ind w:left="-90"/>
              <w:jc w:val="both"/>
              <w:rPr>
                <w:rFonts w:ascii="Times New Roman" w:eastAsia="Times New Roman" w:hAnsi="Times New Roman" w:cs="Times New Roman"/>
                <w:highlight w:val="lightGray"/>
              </w:rPr>
            </w:pPr>
            <w:r w:rsidRPr="0081425E">
              <w:rPr>
                <w:rFonts w:ascii="Times New Roman" w:eastAsia="Times New Roman" w:hAnsi="Times New Roman" w:cs="Times New Roman"/>
                <w:highlight w:val="lightGray"/>
              </w:rPr>
              <w:t xml:space="preserve"> </w:t>
            </w:r>
          </w:p>
        </w:tc>
      </w:tr>
      <w:tr w:rsidR="00953B6F" w:rsidRPr="0081425E" w14:paraId="74116F9B" w14:textId="77777777" w:rsidTr="00931647">
        <w:trPr>
          <w:trHeight w:val="80"/>
        </w:trPr>
        <w:tc>
          <w:tcPr>
            <w:tcW w:w="2635" w:type="dxa"/>
            <w:vAlign w:val="bottom"/>
          </w:tcPr>
          <w:p w14:paraId="6B7359C2" w14:textId="77777777" w:rsidR="00953B6F" w:rsidRPr="00CC7E5A" w:rsidRDefault="00953B6F"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Woodruff, Taylor</w:t>
            </w:r>
          </w:p>
        </w:tc>
        <w:tc>
          <w:tcPr>
            <w:tcW w:w="3600" w:type="dxa"/>
            <w:vAlign w:val="bottom"/>
          </w:tcPr>
          <w:p w14:paraId="43476415" w14:textId="77777777" w:rsidR="00953B6F" w:rsidRPr="00CC7E5A" w:rsidRDefault="00953B6F" w:rsidP="00931647">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Oncor</w:t>
            </w:r>
          </w:p>
        </w:tc>
        <w:tc>
          <w:tcPr>
            <w:tcW w:w="3780" w:type="dxa"/>
            <w:vAlign w:val="bottom"/>
          </w:tcPr>
          <w:p w14:paraId="24D7562B" w14:textId="77777777" w:rsidR="00953B6F" w:rsidRPr="0081425E" w:rsidRDefault="00953B6F" w:rsidP="00931647">
            <w:pPr>
              <w:spacing w:after="0" w:line="240" w:lineRule="auto"/>
              <w:ind w:left="-90"/>
              <w:jc w:val="both"/>
              <w:rPr>
                <w:rFonts w:ascii="Times New Roman" w:eastAsia="Times New Roman" w:hAnsi="Times New Roman" w:cs="Times New Roman"/>
                <w:highlight w:val="lightGray"/>
              </w:rPr>
            </w:pPr>
          </w:p>
        </w:tc>
      </w:tr>
    </w:tbl>
    <w:p w14:paraId="5C6B914D" w14:textId="77777777" w:rsidR="00951F46" w:rsidRPr="0081425E" w:rsidRDefault="00951F46" w:rsidP="00951F46">
      <w:pPr>
        <w:spacing w:after="0" w:line="240" w:lineRule="auto"/>
        <w:jc w:val="both"/>
        <w:rPr>
          <w:rFonts w:ascii="Times New Roman" w:eastAsia="Times New Roman" w:hAnsi="Times New Roman" w:cs="Times New Roman"/>
          <w:i/>
          <w:highlight w:val="lightGray"/>
        </w:rPr>
      </w:pPr>
    </w:p>
    <w:p w14:paraId="25B22365" w14:textId="1909B83F" w:rsidR="00951F46" w:rsidRPr="001D7764" w:rsidRDefault="00951F46" w:rsidP="00951F46">
      <w:pPr>
        <w:spacing w:after="0" w:line="240" w:lineRule="auto"/>
        <w:jc w:val="both"/>
        <w:rPr>
          <w:rFonts w:ascii="Times New Roman" w:eastAsia="Times New Roman" w:hAnsi="Times New Roman" w:cs="Times New Roman"/>
        </w:rPr>
      </w:pPr>
      <w:r w:rsidRPr="001D7764">
        <w:rPr>
          <w:rFonts w:ascii="Times New Roman" w:eastAsia="Times New Roman" w:hAnsi="Times New Roman" w:cs="Times New Roman"/>
        </w:rPr>
        <w:t>The following prox</w:t>
      </w:r>
      <w:r w:rsidR="009C3948" w:rsidRPr="001D7764">
        <w:rPr>
          <w:rFonts w:ascii="Times New Roman" w:eastAsia="Times New Roman" w:hAnsi="Times New Roman" w:cs="Times New Roman"/>
        </w:rPr>
        <w:t xml:space="preserve">y was </w:t>
      </w:r>
      <w:r w:rsidRPr="001D7764">
        <w:rPr>
          <w:rFonts w:ascii="Times New Roman" w:eastAsia="Times New Roman" w:hAnsi="Times New Roman" w:cs="Times New Roman"/>
        </w:rPr>
        <w:t>assigned:</w:t>
      </w:r>
    </w:p>
    <w:p w14:paraId="2CAFB63E" w14:textId="0F9F07B2" w:rsidR="00B158DB" w:rsidRDefault="001D7764" w:rsidP="00F22F26">
      <w:pPr>
        <w:numPr>
          <w:ilvl w:val="0"/>
          <w:numId w:val="9"/>
        </w:numPr>
        <w:spacing w:after="0" w:line="240" w:lineRule="auto"/>
        <w:jc w:val="both"/>
        <w:rPr>
          <w:rFonts w:ascii="Times New Roman" w:eastAsia="Times New Roman" w:hAnsi="Times New Roman" w:cs="Times New Roman"/>
        </w:rPr>
      </w:pPr>
      <w:r w:rsidRPr="001D7764">
        <w:rPr>
          <w:rFonts w:ascii="Times New Roman" w:eastAsia="Times New Roman" w:hAnsi="Times New Roman" w:cs="Times New Roman"/>
        </w:rPr>
        <w:t>Russell Franklin to Ken Lindberg</w:t>
      </w:r>
    </w:p>
    <w:p w14:paraId="62F6FD6C" w14:textId="3864F632" w:rsidR="001D7764" w:rsidRDefault="001D7764" w:rsidP="00F22F26">
      <w:pPr>
        <w:numPr>
          <w:ilvl w:val="0"/>
          <w:numId w:val="9"/>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Franklin Maduzia to Mark Smith</w:t>
      </w:r>
    </w:p>
    <w:p w14:paraId="21E1C1DC" w14:textId="6CD6C82C" w:rsidR="001D7764" w:rsidRPr="001D7764" w:rsidRDefault="001D7764" w:rsidP="00F22F26">
      <w:pPr>
        <w:numPr>
          <w:ilvl w:val="0"/>
          <w:numId w:val="9"/>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Marty Downey to Sandy Morris 1:30 p.m. to 2:30 p.m. </w:t>
      </w:r>
    </w:p>
    <w:p w14:paraId="79485C05" w14:textId="77777777" w:rsidR="00951F46" w:rsidRPr="001D7764" w:rsidRDefault="00951F46" w:rsidP="00951F46">
      <w:pPr>
        <w:spacing w:after="0" w:line="240" w:lineRule="auto"/>
        <w:jc w:val="both"/>
        <w:rPr>
          <w:rFonts w:ascii="Times New Roman" w:eastAsia="Times New Roman" w:hAnsi="Times New Roman" w:cs="Times New Roman"/>
        </w:rPr>
      </w:pPr>
    </w:p>
    <w:p w14:paraId="083B04BB" w14:textId="77777777" w:rsidR="0058708E" w:rsidRPr="00F14CCA" w:rsidRDefault="0058708E">
      <w:pPr>
        <w:spacing w:after="0" w:line="240" w:lineRule="auto"/>
        <w:jc w:val="both"/>
        <w:rPr>
          <w:rFonts w:ascii="Times New Roman" w:eastAsia="Times New Roman" w:hAnsi="Times New Roman" w:cs="Times New Roman"/>
          <w:i/>
        </w:rPr>
      </w:pPr>
      <w:r w:rsidRPr="00F14CCA">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672"/>
        <w:gridCol w:w="3168"/>
      </w:tblGrid>
      <w:tr w:rsidR="00D307FC" w:rsidRPr="0081425E" w14:paraId="005A128A" w14:textId="77777777" w:rsidTr="00810B6E">
        <w:trPr>
          <w:trHeight w:val="80"/>
        </w:trPr>
        <w:tc>
          <w:tcPr>
            <w:tcW w:w="2628" w:type="dxa"/>
            <w:vAlign w:val="bottom"/>
          </w:tcPr>
          <w:p w14:paraId="7D3AFCB3" w14:textId="1F420A9F" w:rsidR="00D307FC" w:rsidRPr="00D307FC" w:rsidRDefault="00D307FC" w:rsidP="00486326">
            <w:pPr>
              <w:spacing w:after="0" w:line="240" w:lineRule="auto"/>
              <w:ind w:left="-90"/>
              <w:jc w:val="both"/>
              <w:rPr>
                <w:rFonts w:ascii="Times New Roman" w:eastAsia="Times New Roman" w:hAnsi="Times New Roman" w:cs="Times New Roman"/>
              </w:rPr>
            </w:pPr>
            <w:r w:rsidRPr="00D307FC">
              <w:rPr>
                <w:rFonts w:ascii="Times New Roman" w:eastAsia="Times New Roman" w:hAnsi="Times New Roman" w:cs="Times New Roman"/>
              </w:rPr>
              <w:t>Abbott, Kristin</w:t>
            </w:r>
          </w:p>
        </w:tc>
        <w:tc>
          <w:tcPr>
            <w:tcW w:w="3672" w:type="dxa"/>
            <w:vAlign w:val="bottom"/>
          </w:tcPr>
          <w:p w14:paraId="5AFD5B7B" w14:textId="439E470A" w:rsidR="00D307FC" w:rsidRPr="00D307FC" w:rsidRDefault="00D307FC">
            <w:pPr>
              <w:spacing w:after="0" w:line="240" w:lineRule="auto"/>
              <w:ind w:left="-90"/>
              <w:jc w:val="both"/>
              <w:rPr>
                <w:rFonts w:ascii="Times New Roman" w:eastAsia="Times New Roman" w:hAnsi="Times New Roman" w:cs="Times New Roman"/>
              </w:rPr>
            </w:pPr>
            <w:r w:rsidRPr="00D307FC">
              <w:rPr>
                <w:rFonts w:ascii="Times New Roman" w:eastAsia="Times New Roman" w:hAnsi="Times New Roman" w:cs="Times New Roman"/>
              </w:rPr>
              <w:t>PUCT</w:t>
            </w:r>
          </w:p>
        </w:tc>
        <w:tc>
          <w:tcPr>
            <w:tcW w:w="3168" w:type="dxa"/>
            <w:vAlign w:val="bottom"/>
          </w:tcPr>
          <w:p w14:paraId="44AB72A6" w14:textId="2A182F6A" w:rsidR="00D307FC" w:rsidRPr="00D307FC" w:rsidRDefault="00D307FC">
            <w:pPr>
              <w:spacing w:after="0" w:line="240" w:lineRule="auto"/>
              <w:ind w:left="-90"/>
              <w:jc w:val="both"/>
              <w:rPr>
                <w:rFonts w:ascii="Times New Roman" w:eastAsia="Times New Roman" w:hAnsi="Times New Roman" w:cs="Times New Roman"/>
              </w:rPr>
            </w:pPr>
            <w:r w:rsidRPr="00D307FC">
              <w:rPr>
                <w:rFonts w:ascii="Times New Roman" w:eastAsia="Times New Roman" w:hAnsi="Times New Roman" w:cs="Times New Roman"/>
              </w:rPr>
              <w:t>Via Teleconference</w:t>
            </w:r>
          </w:p>
        </w:tc>
      </w:tr>
      <w:tr w:rsidR="00DC03B6" w:rsidRPr="0081425E" w14:paraId="6470E7FD" w14:textId="77777777" w:rsidTr="00810B6E">
        <w:trPr>
          <w:trHeight w:val="80"/>
        </w:trPr>
        <w:tc>
          <w:tcPr>
            <w:tcW w:w="2628" w:type="dxa"/>
            <w:vAlign w:val="bottom"/>
          </w:tcPr>
          <w:p w14:paraId="021F2980" w14:textId="5A80D02A" w:rsidR="00DC03B6" w:rsidRPr="009F4639" w:rsidRDefault="00DC03B6" w:rsidP="00486326">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 xml:space="preserve">Agrawal, </w:t>
            </w:r>
            <w:proofErr w:type="spellStart"/>
            <w:r w:rsidRPr="009F4639">
              <w:rPr>
                <w:rFonts w:ascii="Times New Roman" w:eastAsia="Times New Roman" w:hAnsi="Times New Roman" w:cs="Times New Roman"/>
              </w:rPr>
              <w:t>Puneet</w:t>
            </w:r>
            <w:proofErr w:type="spellEnd"/>
          </w:p>
        </w:tc>
        <w:tc>
          <w:tcPr>
            <w:tcW w:w="3672" w:type="dxa"/>
            <w:vAlign w:val="bottom"/>
          </w:tcPr>
          <w:p w14:paraId="0087CDF3" w14:textId="36BC0DA7" w:rsidR="00DC03B6" w:rsidRPr="009F4639" w:rsidRDefault="009F4639">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Saracen Energy</w:t>
            </w:r>
          </w:p>
        </w:tc>
        <w:tc>
          <w:tcPr>
            <w:tcW w:w="3168" w:type="dxa"/>
            <w:vAlign w:val="bottom"/>
          </w:tcPr>
          <w:p w14:paraId="74F48A77" w14:textId="6A6A5FC8" w:rsidR="00DC03B6" w:rsidRPr="0081425E" w:rsidRDefault="00DC03B6">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7B7D69" w:rsidRPr="0081425E" w14:paraId="4A0B5238" w14:textId="77777777" w:rsidTr="00810B6E">
        <w:trPr>
          <w:trHeight w:val="80"/>
        </w:trPr>
        <w:tc>
          <w:tcPr>
            <w:tcW w:w="2628" w:type="dxa"/>
            <w:vAlign w:val="bottom"/>
          </w:tcPr>
          <w:p w14:paraId="7D597A39" w14:textId="2F5DFFDE" w:rsidR="007B7D69" w:rsidRPr="005B580C" w:rsidRDefault="007B7D69" w:rsidP="00486326">
            <w:pPr>
              <w:spacing w:after="0" w:line="240" w:lineRule="auto"/>
              <w:ind w:left="-90"/>
              <w:jc w:val="both"/>
              <w:rPr>
                <w:rFonts w:ascii="Times New Roman" w:eastAsia="Times New Roman" w:hAnsi="Times New Roman" w:cs="Times New Roman"/>
              </w:rPr>
            </w:pPr>
            <w:proofErr w:type="spellStart"/>
            <w:r w:rsidRPr="005B580C">
              <w:rPr>
                <w:rFonts w:ascii="Times New Roman" w:eastAsia="Times New Roman" w:hAnsi="Times New Roman" w:cs="Times New Roman"/>
              </w:rPr>
              <w:t>Ainspan</w:t>
            </w:r>
            <w:proofErr w:type="spellEnd"/>
            <w:r w:rsidRPr="005B580C">
              <w:rPr>
                <w:rFonts w:ascii="Times New Roman" w:eastAsia="Times New Roman" w:hAnsi="Times New Roman" w:cs="Times New Roman"/>
              </w:rPr>
              <w:t>, Malcolm</w:t>
            </w:r>
          </w:p>
        </w:tc>
        <w:tc>
          <w:tcPr>
            <w:tcW w:w="3672" w:type="dxa"/>
            <w:vAlign w:val="bottom"/>
          </w:tcPr>
          <w:p w14:paraId="6CB2C5FB" w14:textId="442DB31A" w:rsidR="007B7D69" w:rsidRPr="005B580C" w:rsidRDefault="007B7D69">
            <w:pPr>
              <w:spacing w:after="0" w:line="240" w:lineRule="auto"/>
              <w:ind w:left="-90"/>
              <w:jc w:val="both"/>
              <w:rPr>
                <w:rFonts w:ascii="Times New Roman" w:eastAsia="Times New Roman" w:hAnsi="Times New Roman" w:cs="Times New Roman"/>
              </w:rPr>
            </w:pPr>
            <w:r w:rsidRPr="005B580C">
              <w:rPr>
                <w:rFonts w:ascii="Times New Roman" w:eastAsia="Times New Roman" w:hAnsi="Times New Roman" w:cs="Times New Roman"/>
              </w:rPr>
              <w:t>NRG</w:t>
            </w:r>
          </w:p>
        </w:tc>
        <w:tc>
          <w:tcPr>
            <w:tcW w:w="3168" w:type="dxa"/>
            <w:vAlign w:val="bottom"/>
          </w:tcPr>
          <w:p w14:paraId="21620FF8" w14:textId="283CC2EA" w:rsidR="007B7D69" w:rsidRPr="005B580C" w:rsidRDefault="007B7D69">
            <w:pPr>
              <w:spacing w:after="0" w:line="240" w:lineRule="auto"/>
              <w:ind w:left="-90"/>
              <w:jc w:val="both"/>
              <w:rPr>
                <w:rFonts w:ascii="Times New Roman" w:eastAsia="Times New Roman" w:hAnsi="Times New Roman" w:cs="Times New Roman"/>
              </w:rPr>
            </w:pPr>
            <w:r w:rsidRPr="005B580C">
              <w:rPr>
                <w:rFonts w:ascii="Times New Roman" w:eastAsia="Times New Roman" w:hAnsi="Times New Roman" w:cs="Times New Roman"/>
              </w:rPr>
              <w:t>Via Teleconference</w:t>
            </w:r>
          </w:p>
        </w:tc>
      </w:tr>
      <w:tr w:rsidR="005B580C" w:rsidRPr="0081425E" w14:paraId="21082213" w14:textId="77777777" w:rsidTr="00810B6E">
        <w:trPr>
          <w:trHeight w:val="80"/>
        </w:trPr>
        <w:tc>
          <w:tcPr>
            <w:tcW w:w="2628" w:type="dxa"/>
            <w:vAlign w:val="bottom"/>
          </w:tcPr>
          <w:p w14:paraId="7BACEFF2" w14:textId="5010028D" w:rsidR="005B580C" w:rsidRPr="00F14CCA" w:rsidRDefault="005B580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Allen, Thresa</w:t>
            </w:r>
          </w:p>
        </w:tc>
        <w:tc>
          <w:tcPr>
            <w:tcW w:w="3672" w:type="dxa"/>
            <w:vAlign w:val="bottom"/>
          </w:tcPr>
          <w:p w14:paraId="347E08E2" w14:textId="18814FBD" w:rsidR="005B580C" w:rsidRPr="00F14CCA" w:rsidRDefault="005B580C">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Avangrid</w:t>
            </w:r>
            <w:proofErr w:type="spellEnd"/>
            <w:r>
              <w:rPr>
                <w:rFonts w:ascii="Times New Roman" w:eastAsia="Times New Roman" w:hAnsi="Times New Roman" w:cs="Times New Roman"/>
              </w:rPr>
              <w:t xml:space="preserve"> Renewables</w:t>
            </w:r>
          </w:p>
        </w:tc>
        <w:tc>
          <w:tcPr>
            <w:tcW w:w="3168" w:type="dxa"/>
            <w:vAlign w:val="bottom"/>
          </w:tcPr>
          <w:p w14:paraId="62278437" w14:textId="2E3092ED" w:rsidR="005B580C" w:rsidRPr="0081425E" w:rsidRDefault="005B580C">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1C304F" w:rsidRPr="0081425E" w14:paraId="6AF86207" w14:textId="77777777" w:rsidTr="00810B6E">
        <w:trPr>
          <w:trHeight w:val="80"/>
        </w:trPr>
        <w:tc>
          <w:tcPr>
            <w:tcW w:w="2628" w:type="dxa"/>
            <w:vAlign w:val="bottom"/>
          </w:tcPr>
          <w:p w14:paraId="4BFAD49D" w14:textId="55D58F4B" w:rsidR="001C304F" w:rsidRPr="00F14CCA" w:rsidRDefault="001C304F" w:rsidP="00486326">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Anderson, Kevin</w:t>
            </w:r>
          </w:p>
        </w:tc>
        <w:tc>
          <w:tcPr>
            <w:tcW w:w="3672" w:type="dxa"/>
            <w:vAlign w:val="bottom"/>
          </w:tcPr>
          <w:p w14:paraId="70BB6F10" w14:textId="461EC3CD" w:rsidR="001C304F" w:rsidRPr="00F14CCA" w:rsidRDefault="001C304F">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CES Energy</w:t>
            </w:r>
          </w:p>
        </w:tc>
        <w:tc>
          <w:tcPr>
            <w:tcW w:w="3168" w:type="dxa"/>
            <w:vAlign w:val="bottom"/>
          </w:tcPr>
          <w:p w14:paraId="61A0A575" w14:textId="77777777" w:rsidR="001C304F" w:rsidRPr="0081425E" w:rsidRDefault="001C304F">
            <w:pPr>
              <w:spacing w:after="0" w:line="240" w:lineRule="auto"/>
              <w:ind w:left="-90"/>
              <w:jc w:val="both"/>
              <w:rPr>
                <w:rFonts w:ascii="Times New Roman" w:eastAsia="Times New Roman" w:hAnsi="Times New Roman" w:cs="Times New Roman"/>
                <w:highlight w:val="lightGray"/>
              </w:rPr>
            </w:pPr>
          </w:p>
        </w:tc>
      </w:tr>
      <w:tr w:rsidR="00DC03B6" w:rsidRPr="0081425E" w14:paraId="382A6614" w14:textId="77777777" w:rsidTr="00810B6E">
        <w:trPr>
          <w:trHeight w:val="80"/>
        </w:trPr>
        <w:tc>
          <w:tcPr>
            <w:tcW w:w="2628" w:type="dxa"/>
            <w:vAlign w:val="bottom"/>
          </w:tcPr>
          <w:p w14:paraId="0C467E6F" w14:textId="4D9AD7F8" w:rsidR="00DC03B6" w:rsidRPr="00F14CCA" w:rsidRDefault="00DC03B6" w:rsidP="0022362B">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Arrigo, Garrett</w:t>
            </w:r>
          </w:p>
        </w:tc>
        <w:tc>
          <w:tcPr>
            <w:tcW w:w="3672" w:type="dxa"/>
            <w:vAlign w:val="bottom"/>
          </w:tcPr>
          <w:p w14:paraId="076D1369" w14:textId="11A8622A" w:rsidR="00DC03B6" w:rsidRPr="00F14CCA" w:rsidRDefault="00DC03B6" w:rsidP="0022362B">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Shell Energy</w:t>
            </w:r>
          </w:p>
        </w:tc>
        <w:tc>
          <w:tcPr>
            <w:tcW w:w="3168" w:type="dxa"/>
            <w:vAlign w:val="bottom"/>
          </w:tcPr>
          <w:p w14:paraId="7E8E67A0" w14:textId="03CA8E2C" w:rsidR="00DC03B6" w:rsidRPr="00DC03B6" w:rsidRDefault="00DC03B6" w:rsidP="0022362B">
            <w:pPr>
              <w:spacing w:after="0" w:line="240" w:lineRule="auto"/>
              <w:ind w:left="-90"/>
              <w:jc w:val="both"/>
              <w:rPr>
                <w:rFonts w:ascii="Times New Roman" w:eastAsia="Times New Roman" w:hAnsi="Times New Roman" w:cs="Times New Roman"/>
                <w:b/>
                <w:highlight w:val="lightGray"/>
              </w:rPr>
            </w:pPr>
            <w:r w:rsidRPr="00D307FC">
              <w:rPr>
                <w:rFonts w:ascii="Times New Roman" w:eastAsia="Times New Roman" w:hAnsi="Times New Roman" w:cs="Times New Roman"/>
              </w:rPr>
              <w:t>Via Teleconference</w:t>
            </w:r>
          </w:p>
        </w:tc>
      </w:tr>
      <w:tr w:rsidR="007B7D69" w:rsidRPr="0081425E" w14:paraId="5E38612D" w14:textId="77777777" w:rsidTr="00810B6E">
        <w:trPr>
          <w:trHeight w:val="80"/>
        </w:trPr>
        <w:tc>
          <w:tcPr>
            <w:tcW w:w="2628" w:type="dxa"/>
            <w:vAlign w:val="bottom"/>
          </w:tcPr>
          <w:p w14:paraId="5290BFCF" w14:textId="33F4D9D5" w:rsidR="007B7D69" w:rsidRPr="00F14CCA" w:rsidRDefault="007B7D69" w:rsidP="0022362B">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Blakey, Eric</w:t>
            </w:r>
          </w:p>
        </w:tc>
        <w:tc>
          <w:tcPr>
            <w:tcW w:w="3672" w:type="dxa"/>
            <w:vAlign w:val="bottom"/>
          </w:tcPr>
          <w:p w14:paraId="161B3D9F" w14:textId="53559C17" w:rsidR="007B7D69" w:rsidRPr="00F14CCA" w:rsidRDefault="007B7D69" w:rsidP="0022362B">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Just Energy</w:t>
            </w:r>
          </w:p>
        </w:tc>
        <w:tc>
          <w:tcPr>
            <w:tcW w:w="3168" w:type="dxa"/>
            <w:vAlign w:val="bottom"/>
          </w:tcPr>
          <w:p w14:paraId="2E17B2F0" w14:textId="5867C4BB" w:rsidR="007B7D69" w:rsidRPr="0081425E" w:rsidRDefault="007B7D69" w:rsidP="0022362B">
            <w:pPr>
              <w:spacing w:after="0" w:line="240" w:lineRule="auto"/>
              <w:ind w:left="-90"/>
              <w:jc w:val="both"/>
              <w:rPr>
                <w:rFonts w:ascii="Times New Roman" w:eastAsia="Times New Roman" w:hAnsi="Times New Roman" w:cs="Times New Roman"/>
                <w:highlight w:val="lightGray"/>
              </w:rPr>
            </w:pPr>
          </w:p>
        </w:tc>
      </w:tr>
      <w:tr w:rsidR="003220D2" w:rsidRPr="0081425E" w14:paraId="6D8426E8" w14:textId="77777777" w:rsidTr="00810B6E">
        <w:trPr>
          <w:trHeight w:val="80"/>
        </w:trPr>
        <w:tc>
          <w:tcPr>
            <w:tcW w:w="2628" w:type="dxa"/>
            <w:vAlign w:val="bottom"/>
          </w:tcPr>
          <w:p w14:paraId="4441836C" w14:textId="01D58EBE" w:rsidR="003220D2" w:rsidRPr="005B580C" w:rsidRDefault="003220D2" w:rsidP="0022362B">
            <w:pPr>
              <w:spacing w:after="0" w:line="240" w:lineRule="auto"/>
              <w:ind w:left="-90"/>
              <w:jc w:val="both"/>
              <w:rPr>
                <w:rFonts w:ascii="Times New Roman" w:eastAsia="Times New Roman" w:hAnsi="Times New Roman" w:cs="Times New Roman"/>
              </w:rPr>
            </w:pPr>
            <w:r w:rsidRPr="005B580C">
              <w:rPr>
                <w:rFonts w:ascii="Times New Roman" w:eastAsia="Times New Roman" w:hAnsi="Times New Roman" w:cs="Times New Roman"/>
              </w:rPr>
              <w:t>Bruce, Mark</w:t>
            </w:r>
          </w:p>
        </w:tc>
        <w:tc>
          <w:tcPr>
            <w:tcW w:w="3672" w:type="dxa"/>
            <w:vAlign w:val="bottom"/>
          </w:tcPr>
          <w:p w14:paraId="205B924A" w14:textId="78D1B742" w:rsidR="003220D2" w:rsidRPr="005B580C" w:rsidRDefault="003220D2" w:rsidP="0022362B">
            <w:pPr>
              <w:spacing w:after="0" w:line="240" w:lineRule="auto"/>
              <w:ind w:left="-90"/>
              <w:jc w:val="both"/>
              <w:rPr>
                <w:rFonts w:ascii="Times New Roman" w:eastAsia="Times New Roman" w:hAnsi="Times New Roman" w:cs="Times New Roman"/>
              </w:rPr>
            </w:pPr>
            <w:proofErr w:type="spellStart"/>
            <w:r w:rsidRPr="005B580C">
              <w:rPr>
                <w:rFonts w:ascii="Times New Roman" w:eastAsia="Times New Roman" w:hAnsi="Times New Roman" w:cs="Times New Roman"/>
              </w:rPr>
              <w:t>Cratylus</w:t>
            </w:r>
            <w:proofErr w:type="spellEnd"/>
            <w:r w:rsidRPr="005B580C">
              <w:rPr>
                <w:rFonts w:ascii="Times New Roman" w:eastAsia="Times New Roman" w:hAnsi="Times New Roman" w:cs="Times New Roman"/>
              </w:rPr>
              <w:t xml:space="preserve"> Advisors</w:t>
            </w:r>
          </w:p>
        </w:tc>
        <w:tc>
          <w:tcPr>
            <w:tcW w:w="3168" w:type="dxa"/>
            <w:vAlign w:val="bottom"/>
          </w:tcPr>
          <w:p w14:paraId="7407E25E" w14:textId="10166F5E" w:rsidR="003220D2" w:rsidRPr="0081425E" w:rsidRDefault="005B580C" w:rsidP="0022362B">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AC3517" w:rsidRPr="0081425E" w14:paraId="0C6F3CEC" w14:textId="77777777" w:rsidTr="00810B6E">
        <w:trPr>
          <w:trHeight w:val="80"/>
        </w:trPr>
        <w:tc>
          <w:tcPr>
            <w:tcW w:w="2628" w:type="dxa"/>
            <w:vAlign w:val="bottom"/>
          </w:tcPr>
          <w:p w14:paraId="6B0E099C" w14:textId="2280D2B9" w:rsidR="00AC3517" w:rsidRPr="005B580C" w:rsidRDefault="00AC3517" w:rsidP="0022362B">
            <w:pPr>
              <w:spacing w:after="0" w:line="240" w:lineRule="auto"/>
              <w:ind w:left="-90"/>
              <w:jc w:val="both"/>
              <w:rPr>
                <w:rFonts w:ascii="Times New Roman" w:eastAsia="Times New Roman" w:hAnsi="Times New Roman" w:cs="Times New Roman"/>
              </w:rPr>
            </w:pPr>
            <w:r w:rsidRPr="005B580C">
              <w:rPr>
                <w:rFonts w:ascii="Times New Roman" w:eastAsia="Times New Roman" w:hAnsi="Times New Roman" w:cs="Times New Roman"/>
              </w:rPr>
              <w:t>Bryant, Mark</w:t>
            </w:r>
          </w:p>
        </w:tc>
        <w:tc>
          <w:tcPr>
            <w:tcW w:w="3672" w:type="dxa"/>
            <w:vAlign w:val="bottom"/>
          </w:tcPr>
          <w:p w14:paraId="14938835" w14:textId="4320C465" w:rsidR="00AC3517" w:rsidRPr="005B580C" w:rsidRDefault="00AC3517" w:rsidP="0022362B">
            <w:pPr>
              <w:spacing w:after="0" w:line="240" w:lineRule="auto"/>
              <w:ind w:left="-90"/>
              <w:jc w:val="both"/>
              <w:rPr>
                <w:rFonts w:ascii="Times New Roman" w:eastAsia="Times New Roman" w:hAnsi="Times New Roman" w:cs="Times New Roman"/>
              </w:rPr>
            </w:pPr>
            <w:r w:rsidRPr="005B580C">
              <w:rPr>
                <w:rFonts w:ascii="Times New Roman" w:eastAsia="Times New Roman" w:hAnsi="Times New Roman" w:cs="Times New Roman"/>
              </w:rPr>
              <w:t>PUCT</w:t>
            </w:r>
          </w:p>
        </w:tc>
        <w:tc>
          <w:tcPr>
            <w:tcW w:w="3168" w:type="dxa"/>
            <w:vAlign w:val="bottom"/>
          </w:tcPr>
          <w:p w14:paraId="7ADD0755" w14:textId="5B1B3194" w:rsidR="00AC3517" w:rsidRPr="005B580C" w:rsidRDefault="00AC3517" w:rsidP="0022362B">
            <w:pPr>
              <w:spacing w:after="0" w:line="240" w:lineRule="auto"/>
              <w:ind w:left="-90"/>
              <w:jc w:val="both"/>
              <w:rPr>
                <w:rFonts w:ascii="Times New Roman" w:eastAsia="Times New Roman" w:hAnsi="Times New Roman" w:cs="Times New Roman"/>
              </w:rPr>
            </w:pPr>
            <w:r w:rsidRPr="005B580C">
              <w:rPr>
                <w:rFonts w:ascii="Times New Roman" w:eastAsia="Times New Roman" w:hAnsi="Times New Roman" w:cs="Times New Roman"/>
              </w:rPr>
              <w:t>Via Teleconference</w:t>
            </w:r>
          </w:p>
        </w:tc>
      </w:tr>
      <w:tr w:rsidR="00FE7387" w:rsidRPr="0081425E" w14:paraId="73F180BC" w14:textId="77777777" w:rsidTr="00810B6E">
        <w:trPr>
          <w:trHeight w:val="80"/>
        </w:trPr>
        <w:tc>
          <w:tcPr>
            <w:tcW w:w="2628" w:type="dxa"/>
            <w:vAlign w:val="bottom"/>
          </w:tcPr>
          <w:p w14:paraId="7FECDF20" w14:textId="5E450293" w:rsidR="00FE7387" w:rsidRPr="00F14CCA" w:rsidRDefault="00FE7387" w:rsidP="00FE7387">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lastRenderedPageBreak/>
              <w:t>Bunch, Kevin</w:t>
            </w:r>
          </w:p>
        </w:tc>
        <w:tc>
          <w:tcPr>
            <w:tcW w:w="3672" w:type="dxa"/>
            <w:vAlign w:val="bottom"/>
          </w:tcPr>
          <w:p w14:paraId="3D38C576" w14:textId="7A926944" w:rsidR="00FE7387" w:rsidRPr="00F14CCA" w:rsidRDefault="00FE7387" w:rsidP="00767D29">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EDF Energy Services</w:t>
            </w:r>
          </w:p>
        </w:tc>
        <w:tc>
          <w:tcPr>
            <w:tcW w:w="3168" w:type="dxa"/>
            <w:vAlign w:val="bottom"/>
          </w:tcPr>
          <w:p w14:paraId="45FC1D01" w14:textId="77777777" w:rsidR="00FE7387" w:rsidRPr="0081425E" w:rsidRDefault="00FE7387">
            <w:pPr>
              <w:spacing w:after="0" w:line="240" w:lineRule="auto"/>
              <w:ind w:left="-90"/>
              <w:jc w:val="both"/>
              <w:rPr>
                <w:rFonts w:ascii="Times New Roman" w:eastAsia="Times New Roman" w:hAnsi="Times New Roman" w:cs="Times New Roman"/>
                <w:highlight w:val="lightGray"/>
              </w:rPr>
            </w:pPr>
          </w:p>
        </w:tc>
      </w:tr>
      <w:tr w:rsidR="00F14CCA" w:rsidRPr="0081425E" w14:paraId="4598CD40" w14:textId="77777777" w:rsidTr="00810B6E">
        <w:trPr>
          <w:trHeight w:val="80"/>
        </w:trPr>
        <w:tc>
          <w:tcPr>
            <w:tcW w:w="2628" w:type="dxa"/>
            <w:vAlign w:val="bottom"/>
          </w:tcPr>
          <w:p w14:paraId="3DC7F636" w14:textId="03184D48" w:rsidR="00F14CCA" w:rsidRPr="001E1072" w:rsidRDefault="00F14CCA" w:rsidP="00486326">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Clemenhagen, Barbara</w:t>
            </w:r>
          </w:p>
        </w:tc>
        <w:tc>
          <w:tcPr>
            <w:tcW w:w="3672" w:type="dxa"/>
            <w:vAlign w:val="bottom"/>
          </w:tcPr>
          <w:p w14:paraId="3B3D4DBC" w14:textId="4F6C3502" w:rsidR="00F14CCA" w:rsidRPr="001E1072" w:rsidRDefault="00F14CCA" w:rsidP="00767D2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CES Energy</w:t>
            </w:r>
          </w:p>
        </w:tc>
        <w:tc>
          <w:tcPr>
            <w:tcW w:w="3168" w:type="dxa"/>
            <w:vAlign w:val="bottom"/>
          </w:tcPr>
          <w:p w14:paraId="39DBF027" w14:textId="77777777" w:rsidR="00F14CCA" w:rsidRPr="0081425E" w:rsidRDefault="00F14CCA">
            <w:pPr>
              <w:spacing w:after="0" w:line="240" w:lineRule="auto"/>
              <w:ind w:left="-90"/>
              <w:jc w:val="both"/>
              <w:rPr>
                <w:rFonts w:ascii="Times New Roman" w:eastAsia="Times New Roman" w:hAnsi="Times New Roman" w:cs="Times New Roman"/>
                <w:highlight w:val="lightGray"/>
              </w:rPr>
            </w:pPr>
          </w:p>
        </w:tc>
      </w:tr>
      <w:tr w:rsidR="003A1EA4" w:rsidRPr="0081425E" w14:paraId="602F831B" w14:textId="77777777" w:rsidTr="00810B6E">
        <w:trPr>
          <w:trHeight w:val="80"/>
        </w:trPr>
        <w:tc>
          <w:tcPr>
            <w:tcW w:w="2628" w:type="dxa"/>
            <w:vAlign w:val="bottom"/>
          </w:tcPr>
          <w:p w14:paraId="0C243E00" w14:textId="4B5C7AAC" w:rsidR="003A1EA4" w:rsidRPr="001E1072" w:rsidRDefault="003A1EA4" w:rsidP="00486326">
            <w:pPr>
              <w:spacing w:after="0" w:line="240" w:lineRule="auto"/>
              <w:ind w:left="-90"/>
              <w:jc w:val="both"/>
              <w:rPr>
                <w:rFonts w:ascii="Times New Roman" w:eastAsia="Times New Roman" w:hAnsi="Times New Roman" w:cs="Times New Roman"/>
              </w:rPr>
            </w:pPr>
            <w:r w:rsidRPr="001E1072">
              <w:rPr>
                <w:rFonts w:ascii="Times New Roman" w:eastAsia="Times New Roman" w:hAnsi="Times New Roman" w:cs="Times New Roman"/>
              </w:rPr>
              <w:t>Cochran, Seth</w:t>
            </w:r>
          </w:p>
        </w:tc>
        <w:tc>
          <w:tcPr>
            <w:tcW w:w="3672" w:type="dxa"/>
            <w:vAlign w:val="bottom"/>
          </w:tcPr>
          <w:p w14:paraId="656B478F" w14:textId="35DAE55D" w:rsidR="003A1EA4" w:rsidRPr="001E1072" w:rsidRDefault="003A1EA4" w:rsidP="00767D29">
            <w:pPr>
              <w:spacing w:after="0" w:line="240" w:lineRule="auto"/>
              <w:ind w:left="-90"/>
              <w:jc w:val="both"/>
              <w:rPr>
                <w:rFonts w:ascii="Times New Roman" w:eastAsia="Times New Roman" w:hAnsi="Times New Roman" w:cs="Times New Roman"/>
              </w:rPr>
            </w:pPr>
            <w:r w:rsidRPr="001E1072">
              <w:rPr>
                <w:rFonts w:ascii="Times New Roman" w:eastAsia="Times New Roman" w:hAnsi="Times New Roman" w:cs="Times New Roman"/>
              </w:rPr>
              <w:t>DC Energy</w:t>
            </w:r>
          </w:p>
        </w:tc>
        <w:tc>
          <w:tcPr>
            <w:tcW w:w="3168" w:type="dxa"/>
            <w:vAlign w:val="bottom"/>
          </w:tcPr>
          <w:p w14:paraId="5FA536AD" w14:textId="77777777" w:rsidR="003A1EA4" w:rsidRPr="0081425E" w:rsidRDefault="003A1EA4">
            <w:pPr>
              <w:spacing w:after="0" w:line="240" w:lineRule="auto"/>
              <w:ind w:left="-90"/>
              <w:jc w:val="both"/>
              <w:rPr>
                <w:rFonts w:ascii="Times New Roman" w:eastAsia="Times New Roman" w:hAnsi="Times New Roman" w:cs="Times New Roman"/>
                <w:highlight w:val="lightGray"/>
              </w:rPr>
            </w:pPr>
          </w:p>
        </w:tc>
      </w:tr>
      <w:tr w:rsidR="00CC7E5A" w:rsidRPr="0081425E" w14:paraId="755AFAB2" w14:textId="77777777" w:rsidTr="00810B6E">
        <w:trPr>
          <w:trHeight w:val="80"/>
        </w:trPr>
        <w:tc>
          <w:tcPr>
            <w:tcW w:w="2628" w:type="dxa"/>
            <w:vAlign w:val="bottom"/>
          </w:tcPr>
          <w:p w14:paraId="08FB7443" w14:textId="3E5079B2" w:rsidR="00CC7E5A" w:rsidRPr="001E1072" w:rsidRDefault="00CC7E5A"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Coleman, Katie</w:t>
            </w:r>
          </w:p>
        </w:tc>
        <w:tc>
          <w:tcPr>
            <w:tcW w:w="3672" w:type="dxa"/>
            <w:vAlign w:val="bottom"/>
          </w:tcPr>
          <w:p w14:paraId="31A7F273" w14:textId="30598565" w:rsidR="00CC7E5A" w:rsidRPr="001E1072" w:rsidRDefault="00CC7E5A" w:rsidP="00767D2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TIEC</w:t>
            </w:r>
          </w:p>
        </w:tc>
        <w:tc>
          <w:tcPr>
            <w:tcW w:w="3168" w:type="dxa"/>
            <w:vAlign w:val="bottom"/>
          </w:tcPr>
          <w:p w14:paraId="130D03E4" w14:textId="77777777" w:rsidR="00CC7E5A" w:rsidRPr="0081425E" w:rsidRDefault="00CC7E5A">
            <w:pPr>
              <w:spacing w:after="0" w:line="240" w:lineRule="auto"/>
              <w:ind w:left="-90"/>
              <w:jc w:val="both"/>
              <w:rPr>
                <w:rFonts w:ascii="Times New Roman" w:eastAsia="Times New Roman" w:hAnsi="Times New Roman" w:cs="Times New Roman"/>
                <w:highlight w:val="lightGray"/>
              </w:rPr>
            </w:pPr>
          </w:p>
        </w:tc>
      </w:tr>
      <w:tr w:rsidR="00DC03B6" w:rsidRPr="0081425E" w14:paraId="2E272621" w14:textId="77777777" w:rsidTr="00810B6E">
        <w:trPr>
          <w:trHeight w:val="80"/>
        </w:trPr>
        <w:tc>
          <w:tcPr>
            <w:tcW w:w="2628" w:type="dxa"/>
            <w:vAlign w:val="bottom"/>
          </w:tcPr>
          <w:p w14:paraId="75CFEAB8" w14:textId="2EEE8825" w:rsidR="00DC03B6" w:rsidRPr="00F14CCA" w:rsidRDefault="00DC03B6"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Corona, Connie</w:t>
            </w:r>
          </w:p>
        </w:tc>
        <w:tc>
          <w:tcPr>
            <w:tcW w:w="3672" w:type="dxa"/>
            <w:vAlign w:val="bottom"/>
          </w:tcPr>
          <w:p w14:paraId="446C9950" w14:textId="0FE9CA36" w:rsidR="00DC03B6" w:rsidRPr="00F14CCA" w:rsidRDefault="00DC03B6" w:rsidP="00767D2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PUCT</w:t>
            </w:r>
          </w:p>
        </w:tc>
        <w:tc>
          <w:tcPr>
            <w:tcW w:w="3168" w:type="dxa"/>
            <w:vAlign w:val="bottom"/>
          </w:tcPr>
          <w:p w14:paraId="15425E44" w14:textId="16FF3A22" w:rsidR="00DC03B6" w:rsidRPr="0081425E" w:rsidRDefault="00DC03B6">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6B777A" w:rsidRPr="0081425E" w14:paraId="3AA89F55" w14:textId="77777777" w:rsidTr="00810B6E">
        <w:trPr>
          <w:trHeight w:val="80"/>
        </w:trPr>
        <w:tc>
          <w:tcPr>
            <w:tcW w:w="2628" w:type="dxa"/>
            <w:vAlign w:val="bottom"/>
          </w:tcPr>
          <w:p w14:paraId="7A906172" w14:textId="71F55CB6" w:rsidR="006B777A" w:rsidRPr="00F14CCA" w:rsidRDefault="006B777A" w:rsidP="00486326">
            <w:pPr>
              <w:spacing w:after="0" w:line="240" w:lineRule="auto"/>
              <w:ind w:left="-90"/>
              <w:jc w:val="both"/>
              <w:rPr>
                <w:rFonts w:ascii="Times New Roman" w:eastAsia="Times New Roman" w:hAnsi="Times New Roman" w:cs="Times New Roman"/>
              </w:rPr>
            </w:pPr>
            <w:proofErr w:type="spellStart"/>
            <w:r w:rsidRPr="00F14CCA">
              <w:rPr>
                <w:rFonts w:ascii="Times New Roman" w:eastAsia="Times New Roman" w:hAnsi="Times New Roman" w:cs="Times New Roman"/>
              </w:rPr>
              <w:t>Cripe</w:t>
            </w:r>
            <w:proofErr w:type="spellEnd"/>
            <w:r w:rsidRPr="00F14CCA">
              <w:rPr>
                <w:rFonts w:ascii="Times New Roman" w:eastAsia="Times New Roman" w:hAnsi="Times New Roman" w:cs="Times New Roman"/>
              </w:rPr>
              <w:t>, Ramsey</w:t>
            </w:r>
          </w:p>
        </w:tc>
        <w:tc>
          <w:tcPr>
            <w:tcW w:w="3672" w:type="dxa"/>
            <w:vAlign w:val="bottom"/>
          </w:tcPr>
          <w:p w14:paraId="0FF7565E" w14:textId="11FB40B2" w:rsidR="006B777A" w:rsidRPr="00F14CCA" w:rsidRDefault="006B777A" w:rsidP="00767D29">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Schneider Engineering</w:t>
            </w:r>
          </w:p>
        </w:tc>
        <w:tc>
          <w:tcPr>
            <w:tcW w:w="3168" w:type="dxa"/>
            <w:vAlign w:val="bottom"/>
          </w:tcPr>
          <w:p w14:paraId="1EB902AE" w14:textId="601C25FD" w:rsidR="006B777A" w:rsidRPr="0081425E" w:rsidRDefault="006B777A">
            <w:pPr>
              <w:spacing w:after="0" w:line="240" w:lineRule="auto"/>
              <w:ind w:left="-90"/>
              <w:jc w:val="both"/>
              <w:rPr>
                <w:rFonts w:ascii="Times New Roman" w:eastAsia="Times New Roman" w:hAnsi="Times New Roman" w:cs="Times New Roman"/>
                <w:highlight w:val="lightGray"/>
              </w:rPr>
            </w:pPr>
          </w:p>
        </w:tc>
      </w:tr>
      <w:tr w:rsidR="009A0F9D" w:rsidRPr="0081425E" w14:paraId="7A2E13B1" w14:textId="77777777" w:rsidTr="00810B6E">
        <w:trPr>
          <w:trHeight w:val="80"/>
        </w:trPr>
        <w:tc>
          <w:tcPr>
            <w:tcW w:w="2628" w:type="dxa"/>
            <w:vAlign w:val="bottom"/>
          </w:tcPr>
          <w:p w14:paraId="57DB33CF" w14:textId="0ECE89B4" w:rsidR="009A0F9D" w:rsidRPr="00F14CCA" w:rsidRDefault="009A0F9D" w:rsidP="00486326">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Daigneault, Ralph</w:t>
            </w:r>
          </w:p>
        </w:tc>
        <w:tc>
          <w:tcPr>
            <w:tcW w:w="3672" w:type="dxa"/>
            <w:vAlign w:val="bottom"/>
          </w:tcPr>
          <w:p w14:paraId="0F5F697D" w14:textId="3AA34052" w:rsidR="009A0F9D" w:rsidRPr="00F14CCA" w:rsidRDefault="009A0F9D" w:rsidP="00767D29">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Potomac Economics</w:t>
            </w:r>
          </w:p>
        </w:tc>
        <w:tc>
          <w:tcPr>
            <w:tcW w:w="3168" w:type="dxa"/>
            <w:vAlign w:val="bottom"/>
          </w:tcPr>
          <w:p w14:paraId="5A5E995B" w14:textId="77777777" w:rsidR="009A0F9D" w:rsidRPr="0081425E" w:rsidRDefault="009A0F9D">
            <w:pPr>
              <w:spacing w:after="0" w:line="240" w:lineRule="auto"/>
              <w:ind w:left="-90"/>
              <w:jc w:val="both"/>
              <w:rPr>
                <w:rFonts w:ascii="Times New Roman" w:eastAsia="Times New Roman" w:hAnsi="Times New Roman" w:cs="Times New Roman"/>
                <w:highlight w:val="lightGray"/>
              </w:rPr>
            </w:pPr>
          </w:p>
        </w:tc>
      </w:tr>
      <w:tr w:rsidR="00A515AE" w:rsidRPr="0081425E" w14:paraId="53D2E073" w14:textId="77777777" w:rsidTr="00810B6E">
        <w:trPr>
          <w:trHeight w:val="80"/>
        </w:trPr>
        <w:tc>
          <w:tcPr>
            <w:tcW w:w="2628" w:type="dxa"/>
            <w:vAlign w:val="bottom"/>
          </w:tcPr>
          <w:p w14:paraId="06220EDA" w14:textId="5290EB17" w:rsidR="00A515AE" w:rsidRPr="0015410E" w:rsidRDefault="00A515AE" w:rsidP="00194738">
            <w:pPr>
              <w:spacing w:after="0" w:line="240" w:lineRule="auto"/>
              <w:ind w:left="-90"/>
              <w:jc w:val="both"/>
              <w:rPr>
                <w:rFonts w:ascii="Times New Roman" w:eastAsia="Times New Roman" w:hAnsi="Times New Roman" w:cs="Times New Roman"/>
              </w:rPr>
            </w:pPr>
            <w:proofErr w:type="spellStart"/>
            <w:r w:rsidRPr="0015410E">
              <w:rPr>
                <w:rFonts w:ascii="Times New Roman" w:eastAsia="Times New Roman" w:hAnsi="Times New Roman" w:cs="Times New Roman"/>
              </w:rPr>
              <w:t>Dawa</w:t>
            </w:r>
            <w:proofErr w:type="spellEnd"/>
            <w:r w:rsidRPr="0015410E">
              <w:rPr>
                <w:rFonts w:ascii="Times New Roman" w:eastAsia="Times New Roman" w:hAnsi="Times New Roman" w:cs="Times New Roman"/>
              </w:rPr>
              <w:t xml:space="preserve">, </w:t>
            </w:r>
            <w:proofErr w:type="spellStart"/>
            <w:r w:rsidRPr="0015410E">
              <w:rPr>
                <w:rFonts w:ascii="Times New Roman" w:eastAsia="Times New Roman" w:hAnsi="Times New Roman" w:cs="Times New Roman"/>
              </w:rPr>
              <w:t>Vika</w:t>
            </w:r>
            <w:r w:rsidR="00194738" w:rsidRPr="0015410E">
              <w:rPr>
                <w:rFonts w:ascii="Times New Roman" w:eastAsia="Times New Roman" w:hAnsi="Times New Roman" w:cs="Times New Roman"/>
              </w:rPr>
              <w:t>s</w:t>
            </w:r>
            <w:proofErr w:type="spellEnd"/>
          </w:p>
        </w:tc>
        <w:tc>
          <w:tcPr>
            <w:tcW w:w="3672" w:type="dxa"/>
            <w:vAlign w:val="bottom"/>
          </w:tcPr>
          <w:p w14:paraId="63A06ED3" w14:textId="0BC32457" w:rsidR="00A515AE" w:rsidRPr="0015410E" w:rsidRDefault="00A515AE" w:rsidP="00767D29">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Austin Energy</w:t>
            </w:r>
          </w:p>
        </w:tc>
        <w:tc>
          <w:tcPr>
            <w:tcW w:w="3168" w:type="dxa"/>
            <w:vAlign w:val="bottom"/>
          </w:tcPr>
          <w:p w14:paraId="1CC8863F" w14:textId="26D849B8" w:rsidR="00A515AE" w:rsidRPr="0015410E" w:rsidRDefault="00194738">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 xml:space="preserve"> </w:t>
            </w:r>
          </w:p>
        </w:tc>
      </w:tr>
      <w:tr w:rsidR="000034EB" w:rsidRPr="0081425E" w14:paraId="78DB41CB" w14:textId="77777777" w:rsidTr="00810B6E">
        <w:trPr>
          <w:trHeight w:val="80"/>
        </w:trPr>
        <w:tc>
          <w:tcPr>
            <w:tcW w:w="2628" w:type="dxa"/>
            <w:vAlign w:val="bottom"/>
          </w:tcPr>
          <w:p w14:paraId="7AF7E080" w14:textId="0E780B80" w:rsidR="000034EB" w:rsidRPr="0015410E" w:rsidRDefault="000034EB" w:rsidP="00486326">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Detelich, David</w:t>
            </w:r>
          </w:p>
        </w:tc>
        <w:tc>
          <w:tcPr>
            <w:tcW w:w="3672" w:type="dxa"/>
            <w:vAlign w:val="bottom"/>
          </w:tcPr>
          <w:p w14:paraId="126C83D7" w14:textId="2E5DDFA1" w:rsidR="000034EB" w:rsidRPr="0015410E" w:rsidRDefault="000034EB" w:rsidP="00767D29">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CPS Energy</w:t>
            </w:r>
          </w:p>
        </w:tc>
        <w:tc>
          <w:tcPr>
            <w:tcW w:w="3168" w:type="dxa"/>
            <w:vAlign w:val="bottom"/>
          </w:tcPr>
          <w:p w14:paraId="680A93F6" w14:textId="6258EAD1" w:rsidR="000034EB" w:rsidRPr="0015410E" w:rsidRDefault="000034EB">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Via Teleconference</w:t>
            </w:r>
          </w:p>
        </w:tc>
      </w:tr>
      <w:tr w:rsidR="00C473A3" w:rsidRPr="0081425E" w14:paraId="5336F40A" w14:textId="77777777" w:rsidTr="00810B6E">
        <w:trPr>
          <w:trHeight w:val="80"/>
        </w:trPr>
        <w:tc>
          <w:tcPr>
            <w:tcW w:w="2628" w:type="dxa"/>
            <w:vAlign w:val="bottom"/>
          </w:tcPr>
          <w:p w14:paraId="655B1100" w14:textId="7E3CFF7E" w:rsidR="00C473A3" w:rsidRPr="009F4639" w:rsidRDefault="00C473A3" w:rsidP="0081380D">
            <w:pPr>
              <w:spacing w:after="0" w:line="240" w:lineRule="auto"/>
              <w:ind w:left="-90"/>
              <w:jc w:val="both"/>
              <w:rPr>
                <w:rFonts w:ascii="Times New Roman" w:eastAsia="Times New Roman" w:hAnsi="Times New Roman" w:cs="Times New Roman"/>
              </w:rPr>
            </w:pPr>
            <w:proofErr w:type="spellStart"/>
            <w:r w:rsidRPr="009F4639">
              <w:rPr>
                <w:rFonts w:ascii="Times New Roman" w:eastAsia="Times New Roman" w:hAnsi="Times New Roman" w:cs="Times New Roman"/>
              </w:rPr>
              <w:t>Eckhoff</w:t>
            </w:r>
            <w:proofErr w:type="spellEnd"/>
            <w:r w:rsidRPr="009F4639">
              <w:rPr>
                <w:rFonts w:ascii="Times New Roman" w:eastAsia="Times New Roman" w:hAnsi="Times New Roman" w:cs="Times New Roman"/>
              </w:rPr>
              <w:t>, Christina</w:t>
            </w:r>
          </w:p>
        </w:tc>
        <w:tc>
          <w:tcPr>
            <w:tcW w:w="3672" w:type="dxa"/>
            <w:vAlign w:val="bottom"/>
          </w:tcPr>
          <w:p w14:paraId="71A80CE8" w14:textId="05227924" w:rsidR="00C473A3" w:rsidRPr="009F4639" w:rsidRDefault="00C473A3">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Texas Reliability Entity</w:t>
            </w:r>
          </w:p>
        </w:tc>
        <w:tc>
          <w:tcPr>
            <w:tcW w:w="3168" w:type="dxa"/>
            <w:vAlign w:val="bottom"/>
          </w:tcPr>
          <w:p w14:paraId="570418C4" w14:textId="168E1101" w:rsidR="00C473A3" w:rsidRPr="009F4639" w:rsidRDefault="00C473A3">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Via Teleconference</w:t>
            </w:r>
          </w:p>
        </w:tc>
      </w:tr>
      <w:tr w:rsidR="00DC03B6" w:rsidRPr="0081425E" w14:paraId="4A746480" w14:textId="77777777" w:rsidTr="00810B6E">
        <w:trPr>
          <w:trHeight w:val="80"/>
        </w:trPr>
        <w:tc>
          <w:tcPr>
            <w:tcW w:w="2628" w:type="dxa"/>
            <w:vAlign w:val="bottom"/>
          </w:tcPr>
          <w:p w14:paraId="759C3CF0" w14:textId="6E4065C7" w:rsidR="00DC03B6" w:rsidRPr="00DC03B6" w:rsidRDefault="00DC03B6" w:rsidP="0081380D">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Elliott, Christopher</w:t>
            </w:r>
          </w:p>
        </w:tc>
        <w:tc>
          <w:tcPr>
            <w:tcW w:w="3672" w:type="dxa"/>
            <w:vAlign w:val="bottom"/>
          </w:tcPr>
          <w:p w14:paraId="05DAB169" w14:textId="2990B338" w:rsidR="00DC03B6" w:rsidRDefault="00DC03B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Bank of America</w:t>
            </w:r>
          </w:p>
        </w:tc>
        <w:tc>
          <w:tcPr>
            <w:tcW w:w="3168" w:type="dxa"/>
            <w:vAlign w:val="bottom"/>
          </w:tcPr>
          <w:p w14:paraId="31D4C41D" w14:textId="2F3843C3" w:rsidR="00DC03B6" w:rsidRPr="00D307FC" w:rsidRDefault="00DC03B6">
            <w:pPr>
              <w:spacing w:after="0" w:line="240" w:lineRule="auto"/>
              <w:ind w:left="-90"/>
              <w:jc w:val="both"/>
              <w:rPr>
                <w:rFonts w:ascii="Times New Roman" w:eastAsia="Times New Roman" w:hAnsi="Times New Roman" w:cs="Times New Roman"/>
              </w:rPr>
            </w:pPr>
            <w:r w:rsidRPr="00D307FC">
              <w:rPr>
                <w:rFonts w:ascii="Times New Roman" w:eastAsia="Times New Roman" w:hAnsi="Times New Roman" w:cs="Times New Roman"/>
              </w:rPr>
              <w:t>Via Teleconference</w:t>
            </w:r>
          </w:p>
        </w:tc>
      </w:tr>
      <w:tr w:rsidR="00DC03B6" w:rsidRPr="0081425E" w14:paraId="739E6565" w14:textId="77777777" w:rsidTr="00810B6E">
        <w:trPr>
          <w:trHeight w:val="80"/>
        </w:trPr>
        <w:tc>
          <w:tcPr>
            <w:tcW w:w="2628" w:type="dxa"/>
            <w:vAlign w:val="bottom"/>
          </w:tcPr>
          <w:p w14:paraId="36B7773B" w14:textId="1EA4C9C8" w:rsidR="00DC03B6" w:rsidRPr="0081425E" w:rsidRDefault="00DC03B6" w:rsidP="0081380D">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Falcey, Jonathan</w:t>
            </w:r>
          </w:p>
        </w:tc>
        <w:tc>
          <w:tcPr>
            <w:tcW w:w="3672" w:type="dxa"/>
            <w:vAlign w:val="bottom"/>
          </w:tcPr>
          <w:p w14:paraId="3765EC93" w14:textId="5970FBB3" w:rsidR="00DC03B6" w:rsidRPr="0081425E" w:rsidRDefault="00DC03B6">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rPr>
              <w:t>LCRA</w:t>
            </w:r>
          </w:p>
        </w:tc>
        <w:tc>
          <w:tcPr>
            <w:tcW w:w="3168" w:type="dxa"/>
            <w:vAlign w:val="bottom"/>
          </w:tcPr>
          <w:p w14:paraId="5C318A95" w14:textId="5E74DCEA" w:rsidR="00DC03B6" w:rsidRPr="0081425E" w:rsidRDefault="00DC03B6">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15410E" w:rsidRPr="0081425E" w14:paraId="07168382" w14:textId="77777777" w:rsidTr="00810B6E">
        <w:trPr>
          <w:trHeight w:val="80"/>
        </w:trPr>
        <w:tc>
          <w:tcPr>
            <w:tcW w:w="2628" w:type="dxa"/>
            <w:vAlign w:val="bottom"/>
          </w:tcPr>
          <w:p w14:paraId="054CD2A3" w14:textId="05BFB7D8" w:rsidR="0015410E" w:rsidRPr="0015410E" w:rsidRDefault="0015410E" w:rsidP="0081380D">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Firestone, Joel</w:t>
            </w:r>
          </w:p>
        </w:tc>
        <w:tc>
          <w:tcPr>
            <w:tcW w:w="3672" w:type="dxa"/>
            <w:vAlign w:val="bottom"/>
          </w:tcPr>
          <w:p w14:paraId="6F396A3D" w14:textId="26FC93FD" w:rsidR="0015410E" w:rsidRPr="0015410E" w:rsidRDefault="0015410E">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LCRA</w:t>
            </w:r>
          </w:p>
        </w:tc>
        <w:tc>
          <w:tcPr>
            <w:tcW w:w="3168" w:type="dxa"/>
            <w:vAlign w:val="bottom"/>
          </w:tcPr>
          <w:p w14:paraId="08AD9AC1" w14:textId="42C6256E" w:rsidR="0015410E" w:rsidRPr="0015410E" w:rsidRDefault="0015410E">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Via Teleconference</w:t>
            </w:r>
          </w:p>
        </w:tc>
      </w:tr>
      <w:tr w:rsidR="000034EB" w:rsidRPr="0081425E" w14:paraId="0A585F3F" w14:textId="77777777" w:rsidTr="00810B6E">
        <w:trPr>
          <w:trHeight w:val="80"/>
        </w:trPr>
        <w:tc>
          <w:tcPr>
            <w:tcW w:w="2628" w:type="dxa"/>
            <w:vAlign w:val="bottom"/>
          </w:tcPr>
          <w:p w14:paraId="33F24192" w14:textId="7B4AA197" w:rsidR="000034EB" w:rsidRPr="009F4639" w:rsidRDefault="000034EB" w:rsidP="0081380D">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Galliguez, Percy</w:t>
            </w:r>
          </w:p>
        </w:tc>
        <w:tc>
          <w:tcPr>
            <w:tcW w:w="3672" w:type="dxa"/>
            <w:vAlign w:val="bottom"/>
          </w:tcPr>
          <w:p w14:paraId="6FCA4E96" w14:textId="79261669" w:rsidR="000034EB" w:rsidRPr="009F4639" w:rsidRDefault="000034EB">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Brazos Electric Cooperative</w:t>
            </w:r>
          </w:p>
        </w:tc>
        <w:tc>
          <w:tcPr>
            <w:tcW w:w="3168" w:type="dxa"/>
            <w:vAlign w:val="bottom"/>
          </w:tcPr>
          <w:p w14:paraId="3F35B472" w14:textId="4536C463" w:rsidR="000034EB" w:rsidRPr="009F4639" w:rsidRDefault="000034EB">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Via Teleconference</w:t>
            </w:r>
          </w:p>
        </w:tc>
      </w:tr>
      <w:tr w:rsidR="009F4639" w:rsidRPr="0081425E" w14:paraId="5AF93CCB" w14:textId="77777777" w:rsidTr="00810B6E">
        <w:trPr>
          <w:trHeight w:val="80"/>
        </w:trPr>
        <w:tc>
          <w:tcPr>
            <w:tcW w:w="2628" w:type="dxa"/>
            <w:vAlign w:val="bottom"/>
          </w:tcPr>
          <w:p w14:paraId="5198FE57" w14:textId="269E1EB3" w:rsidR="009F4639" w:rsidRPr="009F4639" w:rsidRDefault="009F4639" w:rsidP="00486326">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Gomez, Gabe</w:t>
            </w:r>
          </w:p>
        </w:tc>
        <w:tc>
          <w:tcPr>
            <w:tcW w:w="3672" w:type="dxa"/>
            <w:vAlign w:val="bottom"/>
          </w:tcPr>
          <w:p w14:paraId="7562429E" w14:textId="1B0C8289" w:rsidR="009F4639" w:rsidRPr="009F4639" w:rsidRDefault="009F4639" w:rsidP="002D7588">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CES Energy</w:t>
            </w:r>
          </w:p>
        </w:tc>
        <w:tc>
          <w:tcPr>
            <w:tcW w:w="3168" w:type="dxa"/>
            <w:vAlign w:val="bottom"/>
          </w:tcPr>
          <w:p w14:paraId="55A2A0A2" w14:textId="49F87C83" w:rsidR="009F4639" w:rsidRPr="0081425E" w:rsidRDefault="009F4639">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B73EC2" w:rsidRPr="0081425E" w14:paraId="3ED23D7D" w14:textId="77777777" w:rsidTr="00810B6E">
        <w:trPr>
          <w:trHeight w:val="80"/>
        </w:trPr>
        <w:tc>
          <w:tcPr>
            <w:tcW w:w="2628" w:type="dxa"/>
            <w:vAlign w:val="bottom"/>
          </w:tcPr>
          <w:p w14:paraId="095170DB" w14:textId="228DC8BE" w:rsidR="00B73EC2" w:rsidRPr="00681854" w:rsidRDefault="00B73EC2" w:rsidP="00486326">
            <w:pPr>
              <w:spacing w:after="0" w:line="240" w:lineRule="auto"/>
              <w:ind w:left="-90"/>
              <w:jc w:val="both"/>
              <w:rPr>
                <w:rFonts w:ascii="Times New Roman" w:eastAsia="Times New Roman" w:hAnsi="Times New Roman" w:cs="Times New Roman"/>
              </w:rPr>
            </w:pPr>
            <w:r w:rsidRPr="00681854">
              <w:rPr>
                <w:rFonts w:ascii="Times New Roman" w:eastAsia="Times New Roman" w:hAnsi="Times New Roman" w:cs="Times New Roman"/>
              </w:rPr>
              <w:t>Haley, Ian</w:t>
            </w:r>
          </w:p>
        </w:tc>
        <w:tc>
          <w:tcPr>
            <w:tcW w:w="3672" w:type="dxa"/>
            <w:vAlign w:val="bottom"/>
          </w:tcPr>
          <w:p w14:paraId="14633975" w14:textId="4961C45E" w:rsidR="00B73EC2" w:rsidRPr="00681854" w:rsidRDefault="002D7588" w:rsidP="002D7588">
            <w:pPr>
              <w:spacing w:after="0" w:line="240" w:lineRule="auto"/>
              <w:ind w:left="-90"/>
              <w:jc w:val="both"/>
              <w:rPr>
                <w:rFonts w:ascii="Times New Roman" w:eastAsia="Times New Roman" w:hAnsi="Times New Roman" w:cs="Times New Roman"/>
              </w:rPr>
            </w:pPr>
            <w:proofErr w:type="spellStart"/>
            <w:r w:rsidRPr="00681854">
              <w:rPr>
                <w:rFonts w:ascii="Times New Roman" w:eastAsia="Times New Roman" w:hAnsi="Times New Roman" w:cs="Times New Roman"/>
              </w:rPr>
              <w:t>Vistra</w:t>
            </w:r>
            <w:proofErr w:type="spellEnd"/>
            <w:r w:rsidRPr="00681854">
              <w:rPr>
                <w:rFonts w:ascii="Times New Roman" w:eastAsia="Times New Roman" w:hAnsi="Times New Roman" w:cs="Times New Roman"/>
              </w:rPr>
              <w:t xml:space="preserve"> Energy</w:t>
            </w:r>
          </w:p>
        </w:tc>
        <w:tc>
          <w:tcPr>
            <w:tcW w:w="3168" w:type="dxa"/>
            <w:vAlign w:val="bottom"/>
          </w:tcPr>
          <w:p w14:paraId="3DA00450" w14:textId="7604A1DB" w:rsidR="00B73EC2" w:rsidRPr="0081425E" w:rsidRDefault="00CD3A0C">
            <w:pPr>
              <w:spacing w:after="0" w:line="240" w:lineRule="auto"/>
              <w:ind w:left="-90"/>
              <w:jc w:val="both"/>
              <w:rPr>
                <w:rFonts w:ascii="Times New Roman" w:eastAsia="Times New Roman" w:hAnsi="Times New Roman" w:cs="Times New Roman"/>
                <w:highlight w:val="lightGray"/>
              </w:rPr>
            </w:pPr>
            <w:r w:rsidRPr="0081425E">
              <w:rPr>
                <w:rFonts w:ascii="Times New Roman" w:eastAsia="Times New Roman" w:hAnsi="Times New Roman" w:cs="Times New Roman"/>
                <w:highlight w:val="lightGray"/>
              </w:rPr>
              <w:t xml:space="preserve"> </w:t>
            </w:r>
          </w:p>
        </w:tc>
      </w:tr>
      <w:tr w:rsidR="0015410E" w:rsidRPr="0081425E" w14:paraId="5BF4E265" w14:textId="77777777" w:rsidTr="00810B6E">
        <w:trPr>
          <w:trHeight w:val="80"/>
        </w:trPr>
        <w:tc>
          <w:tcPr>
            <w:tcW w:w="2628" w:type="dxa"/>
            <w:vAlign w:val="bottom"/>
          </w:tcPr>
          <w:p w14:paraId="29C2C527" w14:textId="5C9E1C26" w:rsidR="0015410E" w:rsidRPr="00681854" w:rsidRDefault="0015410E" w:rsidP="00486326">
            <w:pPr>
              <w:spacing w:after="0" w:line="240" w:lineRule="auto"/>
              <w:ind w:left="-90"/>
              <w:jc w:val="both"/>
              <w:rPr>
                <w:rFonts w:ascii="Times New Roman" w:eastAsia="Times New Roman" w:hAnsi="Times New Roman" w:cs="Times New Roman"/>
              </w:rPr>
            </w:pPr>
            <w:r w:rsidRPr="00681854">
              <w:rPr>
                <w:rFonts w:ascii="Times New Roman" w:eastAsia="Times New Roman" w:hAnsi="Times New Roman" w:cs="Times New Roman"/>
              </w:rPr>
              <w:t>Hardman, Devin</w:t>
            </w:r>
          </w:p>
        </w:tc>
        <w:tc>
          <w:tcPr>
            <w:tcW w:w="3672" w:type="dxa"/>
            <w:vAlign w:val="bottom"/>
          </w:tcPr>
          <w:p w14:paraId="30122017" w14:textId="38AAC761" w:rsidR="0015410E" w:rsidRPr="00681854" w:rsidRDefault="0015410E" w:rsidP="002D7588">
            <w:pPr>
              <w:spacing w:after="0" w:line="240" w:lineRule="auto"/>
              <w:ind w:left="-90"/>
              <w:jc w:val="both"/>
              <w:rPr>
                <w:rFonts w:ascii="Times New Roman" w:eastAsia="Times New Roman" w:hAnsi="Times New Roman" w:cs="Times New Roman"/>
              </w:rPr>
            </w:pPr>
            <w:r w:rsidRPr="00681854">
              <w:rPr>
                <w:rFonts w:ascii="Times New Roman" w:eastAsia="Times New Roman" w:hAnsi="Times New Roman" w:cs="Times New Roman"/>
              </w:rPr>
              <w:t>Morgan Stanley</w:t>
            </w:r>
          </w:p>
        </w:tc>
        <w:tc>
          <w:tcPr>
            <w:tcW w:w="3168" w:type="dxa"/>
            <w:vAlign w:val="bottom"/>
          </w:tcPr>
          <w:p w14:paraId="4265F1AA" w14:textId="0AAFAB75" w:rsidR="0015410E" w:rsidRPr="0081425E" w:rsidRDefault="0015410E">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1E1072" w:rsidRPr="0081425E" w14:paraId="35547E82" w14:textId="77777777" w:rsidTr="00810B6E">
        <w:trPr>
          <w:trHeight w:val="80"/>
        </w:trPr>
        <w:tc>
          <w:tcPr>
            <w:tcW w:w="2628" w:type="dxa"/>
            <w:vAlign w:val="bottom"/>
          </w:tcPr>
          <w:p w14:paraId="51A8EB55" w14:textId="05861467" w:rsidR="001E1072" w:rsidRPr="001E1072" w:rsidRDefault="001E1072" w:rsidP="00486326">
            <w:pPr>
              <w:spacing w:after="0" w:line="240" w:lineRule="auto"/>
              <w:ind w:left="-90"/>
              <w:jc w:val="both"/>
              <w:rPr>
                <w:rFonts w:ascii="Times New Roman" w:eastAsia="Times New Roman" w:hAnsi="Times New Roman" w:cs="Times New Roman"/>
              </w:rPr>
            </w:pPr>
            <w:r w:rsidRPr="001E1072">
              <w:rPr>
                <w:rFonts w:ascii="Times New Roman" w:eastAsia="Times New Roman" w:hAnsi="Times New Roman" w:cs="Times New Roman"/>
              </w:rPr>
              <w:t>Harvey, Julia</w:t>
            </w:r>
          </w:p>
        </w:tc>
        <w:tc>
          <w:tcPr>
            <w:tcW w:w="3672" w:type="dxa"/>
            <w:vAlign w:val="bottom"/>
          </w:tcPr>
          <w:p w14:paraId="5859060D" w14:textId="03C9585D" w:rsidR="001E1072" w:rsidRPr="001E1072" w:rsidRDefault="001E1072" w:rsidP="002D7588">
            <w:pPr>
              <w:spacing w:after="0" w:line="240" w:lineRule="auto"/>
              <w:ind w:left="-90"/>
              <w:jc w:val="both"/>
              <w:rPr>
                <w:rFonts w:ascii="Times New Roman" w:eastAsia="Times New Roman" w:hAnsi="Times New Roman" w:cs="Times New Roman"/>
              </w:rPr>
            </w:pPr>
            <w:r w:rsidRPr="001E1072">
              <w:rPr>
                <w:rFonts w:ascii="Times New Roman" w:eastAsia="Times New Roman" w:hAnsi="Times New Roman" w:cs="Times New Roman"/>
              </w:rPr>
              <w:t>PUCT</w:t>
            </w:r>
          </w:p>
        </w:tc>
        <w:tc>
          <w:tcPr>
            <w:tcW w:w="3168" w:type="dxa"/>
            <w:vAlign w:val="bottom"/>
          </w:tcPr>
          <w:p w14:paraId="6A4A0952" w14:textId="77777777" w:rsidR="001E1072" w:rsidRPr="0081425E" w:rsidRDefault="001E1072">
            <w:pPr>
              <w:spacing w:after="0" w:line="240" w:lineRule="auto"/>
              <w:ind w:left="-90"/>
              <w:jc w:val="both"/>
              <w:rPr>
                <w:rFonts w:ascii="Times New Roman" w:eastAsia="Times New Roman" w:hAnsi="Times New Roman" w:cs="Times New Roman"/>
                <w:highlight w:val="lightGray"/>
              </w:rPr>
            </w:pPr>
          </w:p>
        </w:tc>
      </w:tr>
      <w:tr w:rsidR="00D307FC" w:rsidRPr="0081425E" w14:paraId="469FF52D" w14:textId="77777777" w:rsidTr="009B3374">
        <w:trPr>
          <w:trHeight w:val="117"/>
        </w:trPr>
        <w:tc>
          <w:tcPr>
            <w:tcW w:w="2628" w:type="dxa"/>
            <w:vAlign w:val="bottom"/>
          </w:tcPr>
          <w:p w14:paraId="343DF87A" w14:textId="018D9A2A" w:rsidR="00D307FC" w:rsidRPr="00D307FC" w:rsidRDefault="00D307FC" w:rsidP="00486326">
            <w:pPr>
              <w:spacing w:after="0" w:line="240" w:lineRule="auto"/>
              <w:ind w:left="-90"/>
              <w:jc w:val="both"/>
              <w:rPr>
                <w:rFonts w:ascii="Times New Roman" w:eastAsia="Times New Roman" w:hAnsi="Times New Roman" w:cs="Times New Roman"/>
              </w:rPr>
            </w:pPr>
            <w:proofErr w:type="spellStart"/>
            <w:r w:rsidRPr="00D307FC">
              <w:rPr>
                <w:rFonts w:ascii="Times New Roman" w:eastAsia="Times New Roman" w:hAnsi="Times New Roman" w:cs="Times New Roman"/>
              </w:rPr>
              <w:t>Havemann</w:t>
            </w:r>
            <w:proofErr w:type="spellEnd"/>
            <w:r w:rsidRPr="00D307FC">
              <w:rPr>
                <w:rFonts w:ascii="Times New Roman" w:eastAsia="Times New Roman" w:hAnsi="Times New Roman" w:cs="Times New Roman"/>
              </w:rPr>
              <w:t>, Steven</w:t>
            </w:r>
          </w:p>
        </w:tc>
        <w:tc>
          <w:tcPr>
            <w:tcW w:w="3672" w:type="dxa"/>
            <w:vAlign w:val="bottom"/>
          </w:tcPr>
          <w:p w14:paraId="48721DFC" w14:textId="305FF66E" w:rsidR="00D307FC" w:rsidRPr="00D307FC" w:rsidRDefault="00D307FC" w:rsidP="001F5D08">
            <w:pPr>
              <w:spacing w:after="0" w:line="240" w:lineRule="auto"/>
              <w:ind w:left="-90"/>
              <w:jc w:val="both"/>
              <w:rPr>
                <w:rFonts w:ascii="Times New Roman" w:eastAsia="Times New Roman" w:hAnsi="Times New Roman" w:cs="Times New Roman"/>
              </w:rPr>
            </w:pPr>
            <w:r w:rsidRPr="00D307FC">
              <w:rPr>
                <w:rFonts w:ascii="Times New Roman" w:eastAsia="Times New Roman" w:hAnsi="Times New Roman" w:cs="Times New Roman"/>
              </w:rPr>
              <w:t>Austin Energy</w:t>
            </w:r>
          </w:p>
        </w:tc>
        <w:tc>
          <w:tcPr>
            <w:tcW w:w="3168" w:type="dxa"/>
            <w:vAlign w:val="bottom"/>
          </w:tcPr>
          <w:p w14:paraId="5CF53931" w14:textId="6C7DA424" w:rsidR="00D307FC" w:rsidRPr="00D307FC" w:rsidRDefault="00D307FC">
            <w:pPr>
              <w:spacing w:after="0" w:line="240" w:lineRule="auto"/>
              <w:ind w:left="-90"/>
              <w:jc w:val="both"/>
              <w:rPr>
                <w:rFonts w:ascii="Times New Roman" w:eastAsia="Times New Roman" w:hAnsi="Times New Roman" w:cs="Times New Roman"/>
              </w:rPr>
            </w:pPr>
            <w:r w:rsidRPr="00D307FC">
              <w:rPr>
                <w:rFonts w:ascii="Times New Roman" w:eastAsia="Times New Roman" w:hAnsi="Times New Roman" w:cs="Times New Roman"/>
              </w:rPr>
              <w:t>Via Teleconference</w:t>
            </w:r>
          </w:p>
        </w:tc>
      </w:tr>
      <w:tr w:rsidR="00A16BD1" w:rsidRPr="0081425E" w14:paraId="6A72002A" w14:textId="77777777" w:rsidTr="009B3374">
        <w:trPr>
          <w:trHeight w:val="117"/>
        </w:trPr>
        <w:tc>
          <w:tcPr>
            <w:tcW w:w="2628" w:type="dxa"/>
            <w:vAlign w:val="bottom"/>
          </w:tcPr>
          <w:p w14:paraId="78CD19BD" w14:textId="327D4518" w:rsidR="00A16BD1" w:rsidRPr="00DC03B6" w:rsidRDefault="00A16BD1"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Helton, Bob</w:t>
            </w:r>
          </w:p>
        </w:tc>
        <w:tc>
          <w:tcPr>
            <w:tcW w:w="3672" w:type="dxa"/>
            <w:vAlign w:val="bottom"/>
          </w:tcPr>
          <w:p w14:paraId="6F615FD8" w14:textId="0AD06A89" w:rsidR="00A16BD1" w:rsidRPr="00DC03B6" w:rsidRDefault="00A16BD1" w:rsidP="001F5D0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Dynegy</w:t>
            </w:r>
          </w:p>
        </w:tc>
        <w:tc>
          <w:tcPr>
            <w:tcW w:w="3168" w:type="dxa"/>
            <w:vAlign w:val="bottom"/>
          </w:tcPr>
          <w:p w14:paraId="05A6C8CC" w14:textId="77777777" w:rsidR="00A16BD1" w:rsidRPr="00DC03B6" w:rsidRDefault="00A16BD1">
            <w:pPr>
              <w:spacing w:after="0" w:line="240" w:lineRule="auto"/>
              <w:ind w:left="-90"/>
              <w:jc w:val="both"/>
              <w:rPr>
                <w:rFonts w:ascii="Times New Roman" w:eastAsia="Times New Roman" w:hAnsi="Times New Roman" w:cs="Times New Roman"/>
              </w:rPr>
            </w:pPr>
          </w:p>
        </w:tc>
      </w:tr>
      <w:tr w:rsidR="001D57FC" w:rsidRPr="0081425E" w14:paraId="28CBD67C" w14:textId="77777777" w:rsidTr="009B3374">
        <w:trPr>
          <w:trHeight w:val="117"/>
        </w:trPr>
        <w:tc>
          <w:tcPr>
            <w:tcW w:w="2628" w:type="dxa"/>
            <w:vAlign w:val="bottom"/>
          </w:tcPr>
          <w:p w14:paraId="31CA31F4" w14:textId="2EF019A1" w:rsidR="001D57FC" w:rsidRPr="00DC03B6" w:rsidRDefault="001D57FC" w:rsidP="00486326">
            <w:pPr>
              <w:spacing w:after="0" w:line="240" w:lineRule="auto"/>
              <w:ind w:left="-90"/>
              <w:jc w:val="both"/>
              <w:rPr>
                <w:rFonts w:ascii="Times New Roman" w:eastAsia="Times New Roman" w:hAnsi="Times New Roman" w:cs="Times New Roman"/>
              </w:rPr>
            </w:pPr>
            <w:proofErr w:type="spellStart"/>
            <w:r w:rsidRPr="00DC03B6">
              <w:rPr>
                <w:rFonts w:ascii="Times New Roman" w:eastAsia="Times New Roman" w:hAnsi="Times New Roman" w:cs="Times New Roman"/>
              </w:rPr>
              <w:t>Hourihan</w:t>
            </w:r>
            <w:proofErr w:type="spellEnd"/>
            <w:r w:rsidRPr="00DC03B6">
              <w:rPr>
                <w:rFonts w:ascii="Times New Roman" w:eastAsia="Times New Roman" w:hAnsi="Times New Roman" w:cs="Times New Roman"/>
              </w:rPr>
              <w:t>, Mike</w:t>
            </w:r>
          </w:p>
        </w:tc>
        <w:tc>
          <w:tcPr>
            <w:tcW w:w="3672" w:type="dxa"/>
            <w:vAlign w:val="bottom"/>
          </w:tcPr>
          <w:p w14:paraId="34EB3DA0" w14:textId="39381434" w:rsidR="001D57FC" w:rsidRPr="00DC03B6" w:rsidRDefault="001D57FC" w:rsidP="001F5D08">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CPower Energy</w:t>
            </w:r>
          </w:p>
        </w:tc>
        <w:tc>
          <w:tcPr>
            <w:tcW w:w="3168" w:type="dxa"/>
            <w:vAlign w:val="bottom"/>
          </w:tcPr>
          <w:p w14:paraId="3FA7F0C0" w14:textId="376BEFEC" w:rsidR="001D57FC" w:rsidRPr="00DC03B6" w:rsidRDefault="001D57FC">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Via Teleconference</w:t>
            </w:r>
          </w:p>
        </w:tc>
      </w:tr>
      <w:tr w:rsidR="007B7D69" w:rsidRPr="0081425E" w14:paraId="35E6E8D0" w14:textId="77777777" w:rsidTr="002A29B9">
        <w:trPr>
          <w:trHeight w:val="99"/>
        </w:trPr>
        <w:tc>
          <w:tcPr>
            <w:tcW w:w="2628" w:type="dxa"/>
            <w:vAlign w:val="bottom"/>
          </w:tcPr>
          <w:p w14:paraId="6619C3CB" w14:textId="767E46BB" w:rsidR="007B7D69" w:rsidRPr="009F4639" w:rsidRDefault="007B7D69" w:rsidP="00486326">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Hughes, Darren</w:t>
            </w:r>
          </w:p>
        </w:tc>
        <w:tc>
          <w:tcPr>
            <w:tcW w:w="3672" w:type="dxa"/>
            <w:vAlign w:val="bottom"/>
          </w:tcPr>
          <w:p w14:paraId="05792CEC" w14:textId="656C6599" w:rsidR="007B7D69" w:rsidRPr="009F4639" w:rsidRDefault="007B7D69" w:rsidP="001F5D08">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LCRA</w:t>
            </w:r>
          </w:p>
        </w:tc>
        <w:tc>
          <w:tcPr>
            <w:tcW w:w="3168" w:type="dxa"/>
            <w:vAlign w:val="bottom"/>
          </w:tcPr>
          <w:p w14:paraId="14BD1BF9" w14:textId="0A828D8E" w:rsidR="007B7D69" w:rsidRPr="009F4639" w:rsidRDefault="007B7D69">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Via Teleconference</w:t>
            </w:r>
          </w:p>
        </w:tc>
      </w:tr>
      <w:tr w:rsidR="0015410E" w:rsidRPr="0081425E" w14:paraId="7A6C9D29" w14:textId="77777777" w:rsidTr="00810B6E">
        <w:trPr>
          <w:trHeight w:val="80"/>
        </w:trPr>
        <w:tc>
          <w:tcPr>
            <w:tcW w:w="2628" w:type="dxa"/>
            <w:vAlign w:val="bottom"/>
          </w:tcPr>
          <w:p w14:paraId="5189370D" w14:textId="33D634FE" w:rsidR="0015410E" w:rsidRPr="0015410E" w:rsidRDefault="0015410E" w:rsidP="00486326">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Huynh, Thuy</w:t>
            </w:r>
          </w:p>
        </w:tc>
        <w:tc>
          <w:tcPr>
            <w:tcW w:w="3672" w:type="dxa"/>
            <w:vAlign w:val="bottom"/>
          </w:tcPr>
          <w:p w14:paraId="1811DA99" w14:textId="3BBBBAEE" w:rsidR="0015410E" w:rsidRPr="0015410E" w:rsidRDefault="0015410E">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Potomac Economics</w:t>
            </w:r>
          </w:p>
        </w:tc>
        <w:tc>
          <w:tcPr>
            <w:tcW w:w="3168" w:type="dxa"/>
            <w:vAlign w:val="bottom"/>
          </w:tcPr>
          <w:p w14:paraId="7FFBD022" w14:textId="2BFF2151" w:rsidR="0015410E" w:rsidRPr="0081425E" w:rsidRDefault="0015410E">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9F4639" w:rsidRPr="0081425E" w14:paraId="63891D99" w14:textId="77777777" w:rsidTr="00810B6E">
        <w:trPr>
          <w:trHeight w:val="80"/>
        </w:trPr>
        <w:tc>
          <w:tcPr>
            <w:tcW w:w="2628" w:type="dxa"/>
            <w:vAlign w:val="bottom"/>
          </w:tcPr>
          <w:p w14:paraId="5F1EE030" w14:textId="1E41693A" w:rsidR="009F4639" w:rsidRPr="009F4639" w:rsidRDefault="009F4639" w:rsidP="00486326">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Kroskey, Tony</w:t>
            </w:r>
          </w:p>
        </w:tc>
        <w:tc>
          <w:tcPr>
            <w:tcW w:w="3672" w:type="dxa"/>
            <w:vAlign w:val="bottom"/>
          </w:tcPr>
          <w:p w14:paraId="3E8B81E8" w14:textId="4E6E8619" w:rsidR="009F4639" w:rsidRPr="009F4639" w:rsidRDefault="009F4639">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Brazos Electric Cooperative</w:t>
            </w:r>
          </w:p>
        </w:tc>
        <w:tc>
          <w:tcPr>
            <w:tcW w:w="3168" w:type="dxa"/>
            <w:vAlign w:val="bottom"/>
          </w:tcPr>
          <w:p w14:paraId="09036D69" w14:textId="011B577C" w:rsidR="009F4639" w:rsidRPr="0081425E" w:rsidRDefault="009F4639">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0034EB" w:rsidRPr="0081425E" w14:paraId="52399A9A" w14:textId="77777777" w:rsidTr="00810B6E">
        <w:trPr>
          <w:trHeight w:val="80"/>
        </w:trPr>
        <w:tc>
          <w:tcPr>
            <w:tcW w:w="2628" w:type="dxa"/>
            <w:vAlign w:val="bottom"/>
          </w:tcPr>
          <w:p w14:paraId="3E22AF72" w14:textId="06ECEF39" w:rsidR="000034EB" w:rsidRPr="0015410E" w:rsidRDefault="000034EB" w:rsidP="00486326">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Kueker, Dan</w:t>
            </w:r>
          </w:p>
        </w:tc>
        <w:tc>
          <w:tcPr>
            <w:tcW w:w="3672" w:type="dxa"/>
            <w:vAlign w:val="bottom"/>
          </w:tcPr>
          <w:p w14:paraId="53B170A5" w14:textId="4AA2190D" w:rsidR="000034EB" w:rsidRPr="0015410E" w:rsidRDefault="000034EB">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Brazos Electric Cooperative</w:t>
            </w:r>
          </w:p>
        </w:tc>
        <w:tc>
          <w:tcPr>
            <w:tcW w:w="3168" w:type="dxa"/>
            <w:vAlign w:val="bottom"/>
          </w:tcPr>
          <w:p w14:paraId="593B47AD" w14:textId="47A7DC2B" w:rsidR="000034EB" w:rsidRPr="0015410E" w:rsidRDefault="000034EB">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Via Teleconference</w:t>
            </w:r>
          </w:p>
        </w:tc>
      </w:tr>
      <w:tr w:rsidR="00DC03B6" w:rsidRPr="0081425E" w14:paraId="510E7AAB" w14:textId="77777777" w:rsidTr="00810B6E">
        <w:trPr>
          <w:trHeight w:val="80"/>
        </w:trPr>
        <w:tc>
          <w:tcPr>
            <w:tcW w:w="2628" w:type="dxa"/>
            <w:vAlign w:val="bottom"/>
          </w:tcPr>
          <w:p w14:paraId="2B180528" w14:textId="3384E12A" w:rsidR="00DC03B6" w:rsidRPr="00DC03B6" w:rsidRDefault="00DC03B6" w:rsidP="00486326">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Li, Young</w:t>
            </w:r>
          </w:p>
        </w:tc>
        <w:tc>
          <w:tcPr>
            <w:tcW w:w="3672" w:type="dxa"/>
            <w:vAlign w:val="bottom"/>
          </w:tcPr>
          <w:p w14:paraId="538A913E" w14:textId="0BBEE971" w:rsidR="00DC03B6" w:rsidRPr="00DC03B6" w:rsidRDefault="00DC03B6">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Potomac Economics</w:t>
            </w:r>
          </w:p>
        </w:tc>
        <w:tc>
          <w:tcPr>
            <w:tcW w:w="3168" w:type="dxa"/>
            <w:vAlign w:val="bottom"/>
          </w:tcPr>
          <w:p w14:paraId="05F2DCD5" w14:textId="360E5E15" w:rsidR="00DC03B6" w:rsidRPr="00DC03B6" w:rsidRDefault="00DC03B6">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Via Teleconference</w:t>
            </w:r>
          </w:p>
        </w:tc>
      </w:tr>
      <w:tr w:rsidR="0015410E" w:rsidRPr="0081425E" w14:paraId="4A09F9C4" w14:textId="77777777" w:rsidTr="00810B6E">
        <w:trPr>
          <w:trHeight w:val="80"/>
        </w:trPr>
        <w:tc>
          <w:tcPr>
            <w:tcW w:w="2628" w:type="dxa"/>
            <w:vAlign w:val="bottom"/>
          </w:tcPr>
          <w:p w14:paraId="40B4BA40" w14:textId="7BBFAB44" w:rsidR="0015410E" w:rsidRPr="009F4639" w:rsidRDefault="0015410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Lindsey, Kenneth</w:t>
            </w:r>
          </w:p>
        </w:tc>
        <w:tc>
          <w:tcPr>
            <w:tcW w:w="3672" w:type="dxa"/>
            <w:vAlign w:val="bottom"/>
          </w:tcPr>
          <w:p w14:paraId="7059FA65" w14:textId="031A5275" w:rsidR="0015410E" w:rsidRPr="009F4639" w:rsidRDefault="0015410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Bryan Texas Utilities</w:t>
            </w:r>
          </w:p>
        </w:tc>
        <w:tc>
          <w:tcPr>
            <w:tcW w:w="3168" w:type="dxa"/>
            <w:vAlign w:val="bottom"/>
          </w:tcPr>
          <w:p w14:paraId="46E7EA07" w14:textId="23DA04A2" w:rsidR="0015410E" w:rsidRPr="00DC03B6" w:rsidRDefault="0015410E">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Via Teleconference</w:t>
            </w:r>
          </w:p>
        </w:tc>
      </w:tr>
      <w:tr w:rsidR="009F4639" w:rsidRPr="0081425E" w14:paraId="2E3FF2EE" w14:textId="77777777" w:rsidTr="00810B6E">
        <w:trPr>
          <w:trHeight w:val="80"/>
        </w:trPr>
        <w:tc>
          <w:tcPr>
            <w:tcW w:w="2628" w:type="dxa"/>
            <w:vAlign w:val="bottom"/>
          </w:tcPr>
          <w:p w14:paraId="1EF87F39" w14:textId="66576DD9" w:rsidR="009F4639" w:rsidRPr="009F4639" w:rsidRDefault="009F4639" w:rsidP="00486326">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Lloyd, Mona Tierney</w:t>
            </w:r>
          </w:p>
        </w:tc>
        <w:tc>
          <w:tcPr>
            <w:tcW w:w="3672" w:type="dxa"/>
            <w:vAlign w:val="bottom"/>
          </w:tcPr>
          <w:p w14:paraId="3E357A6F" w14:textId="3E24D2FC" w:rsidR="009F4639" w:rsidRPr="009F4639" w:rsidRDefault="009F4639">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EnerNOC</w:t>
            </w:r>
          </w:p>
        </w:tc>
        <w:tc>
          <w:tcPr>
            <w:tcW w:w="3168" w:type="dxa"/>
            <w:vAlign w:val="bottom"/>
          </w:tcPr>
          <w:p w14:paraId="24A6CE2A" w14:textId="67C8D66E" w:rsidR="009F4639" w:rsidRPr="0081425E" w:rsidRDefault="009F4639">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7B7D69" w:rsidRPr="0081425E" w14:paraId="5598B55B" w14:textId="77777777" w:rsidTr="00810B6E">
        <w:trPr>
          <w:trHeight w:val="80"/>
        </w:trPr>
        <w:tc>
          <w:tcPr>
            <w:tcW w:w="2628" w:type="dxa"/>
            <w:vAlign w:val="bottom"/>
          </w:tcPr>
          <w:p w14:paraId="0DD99C52" w14:textId="5E723C53" w:rsidR="007B7D69" w:rsidRPr="00DC03B6" w:rsidRDefault="007B7D69" w:rsidP="00486326">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Mueller, Paula</w:t>
            </w:r>
          </w:p>
        </w:tc>
        <w:tc>
          <w:tcPr>
            <w:tcW w:w="3672" w:type="dxa"/>
            <w:vAlign w:val="bottom"/>
          </w:tcPr>
          <w:p w14:paraId="704EB028" w14:textId="5F8114F1" w:rsidR="007B7D69" w:rsidRPr="00DC03B6" w:rsidRDefault="007B7D69">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Texas Reliability Entity</w:t>
            </w:r>
          </w:p>
        </w:tc>
        <w:tc>
          <w:tcPr>
            <w:tcW w:w="3168" w:type="dxa"/>
            <w:vAlign w:val="bottom"/>
          </w:tcPr>
          <w:p w14:paraId="15C8DB7B" w14:textId="760D44C1" w:rsidR="007B7D69" w:rsidRPr="00DC03B6" w:rsidRDefault="007B7D69">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Via Teleconference</w:t>
            </w:r>
          </w:p>
        </w:tc>
      </w:tr>
      <w:tr w:rsidR="00D307FC" w:rsidRPr="0081425E" w14:paraId="720FA974" w14:textId="77777777" w:rsidTr="00810B6E">
        <w:trPr>
          <w:trHeight w:val="80"/>
        </w:trPr>
        <w:tc>
          <w:tcPr>
            <w:tcW w:w="2628" w:type="dxa"/>
            <w:vAlign w:val="bottom"/>
          </w:tcPr>
          <w:p w14:paraId="56359981" w14:textId="5DE4CB50" w:rsidR="00D307FC" w:rsidRPr="00F14CCA" w:rsidRDefault="00D307F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Norman, Kate</w:t>
            </w:r>
          </w:p>
        </w:tc>
        <w:tc>
          <w:tcPr>
            <w:tcW w:w="3672" w:type="dxa"/>
            <w:vAlign w:val="bottom"/>
          </w:tcPr>
          <w:p w14:paraId="614ECE7E" w14:textId="2D58A5CA" w:rsidR="00D307FC" w:rsidRPr="00F14CCA" w:rsidRDefault="00D307F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Constellation</w:t>
            </w:r>
          </w:p>
        </w:tc>
        <w:tc>
          <w:tcPr>
            <w:tcW w:w="3168" w:type="dxa"/>
            <w:vAlign w:val="bottom"/>
          </w:tcPr>
          <w:p w14:paraId="27548F71" w14:textId="77777777" w:rsidR="00D307FC" w:rsidRDefault="00D307FC">
            <w:pPr>
              <w:spacing w:after="0" w:line="240" w:lineRule="auto"/>
              <w:ind w:left="-90"/>
              <w:jc w:val="both"/>
              <w:rPr>
                <w:rFonts w:ascii="Times New Roman" w:eastAsia="Times New Roman" w:hAnsi="Times New Roman" w:cs="Times New Roman"/>
                <w:highlight w:val="lightGray"/>
              </w:rPr>
            </w:pPr>
          </w:p>
        </w:tc>
      </w:tr>
      <w:tr w:rsidR="00C473A3" w:rsidRPr="0081425E" w14:paraId="0934F25B" w14:textId="77777777" w:rsidTr="00810B6E">
        <w:trPr>
          <w:trHeight w:val="80"/>
        </w:trPr>
        <w:tc>
          <w:tcPr>
            <w:tcW w:w="2628" w:type="dxa"/>
            <w:vAlign w:val="bottom"/>
          </w:tcPr>
          <w:p w14:paraId="7A502BC3" w14:textId="4F4236B8" w:rsidR="00C473A3" w:rsidRPr="00F14CCA" w:rsidRDefault="00C473A3" w:rsidP="00486326">
            <w:pPr>
              <w:spacing w:after="0" w:line="240" w:lineRule="auto"/>
              <w:ind w:left="-90"/>
              <w:jc w:val="both"/>
              <w:rPr>
                <w:rFonts w:ascii="Times New Roman" w:eastAsia="Times New Roman" w:hAnsi="Times New Roman" w:cs="Times New Roman"/>
              </w:rPr>
            </w:pPr>
            <w:proofErr w:type="spellStart"/>
            <w:r w:rsidRPr="00F14CCA">
              <w:rPr>
                <w:rFonts w:ascii="Times New Roman" w:eastAsia="Times New Roman" w:hAnsi="Times New Roman" w:cs="Times New Roman"/>
              </w:rPr>
              <w:t>Paff</w:t>
            </w:r>
            <w:proofErr w:type="spellEnd"/>
            <w:r w:rsidRPr="00F14CCA">
              <w:rPr>
                <w:rFonts w:ascii="Times New Roman" w:eastAsia="Times New Roman" w:hAnsi="Times New Roman" w:cs="Times New Roman"/>
              </w:rPr>
              <w:t>, Tom</w:t>
            </w:r>
          </w:p>
        </w:tc>
        <w:tc>
          <w:tcPr>
            <w:tcW w:w="3672" w:type="dxa"/>
            <w:vAlign w:val="bottom"/>
          </w:tcPr>
          <w:p w14:paraId="70ABC0D0" w14:textId="3A3A0A62" w:rsidR="00C473A3" w:rsidRPr="00F14CCA" w:rsidRDefault="00C473A3">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Duke Energy</w:t>
            </w:r>
          </w:p>
        </w:tc>
        <w:tc>
          <w:tcPr>
            <w:tcW w:w="3168" w:type="dxa"/>
            <w:vAlign w:val="bottom"/>
          </w:tcPr>
          <w:p w14:paraId="0810D7D6" w14:textId="2F355211" w:rsidR="00C473A3" w:rsidRPr="0081425E" w:rsidRDefault="009F4639">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rPr>
              <w:t xml:space="preserve"> </w:t>
            </w:r>
          </w:p>
        </w:tc>
      </w:tr>
      <w:tr w:rsidR="00DC03B6" w:rsidRPr="0081425E" w14:paraId="6A930341" w14:textId="77777777" w:rsidTr="00810B6E">
        <w:trPr>
          <w:trHeight w:val="80"/>
        </w:trPr>
        <w:tc>
          <w:tcPr>
            <w:tcW w:w="2628" w:type="dxa"/>
            <w:vAlign w:val="bottom"/>
          </w:tcPr>
          <w:p w14:paraId="75777C8C" w14:textId="24F0C109" w:rsidR="00DC03B6" w:rsidRPr="00F14CCA" w:rsidRDefault="00DC03B6"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Plunkett, Derenda</w:t>
            </w:r>
          </w:p>
        </w:tc>
        <w:tc>
          <w:tcPr>
            <w:tcW w:w="3672" w:type="dxa"/>
            <w:vAlign w:val="bottom"/>
          </w:tcPr>
          <w:p w14:paraId="03F1F60F" w14:textId="432A49BD" w:rsidR="00DC03B6" w:rsidRPr="00F14CCA" w:rsidRDefault="00DC03B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CenterPoint Energy</w:t>
            </w:r>
          </w:p>
        </w:tc>
        <w:tc>
          <w:tcPr>
            <w:tcW w:w="3168" w:type="dxa"/>
            <w:vAlign w:val="bottom"/>
          </w:tcPr>
          <w:p w14:paraId="74793FD7" w14:textId="485BBED6" w:rsidR="00DC03B6" w:rsidRDefault="00DC03B6">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F14CCA" w:rsidRPr="0081425E" w14:paraId="25099F74" w14:textId="77777777" w:rsidTr="00810B6E">
        <w:trPr>
          <w:trHeight w:val="80"/>
        </w:trPr>
        <w:tc>
          <w:tcPr>
            <w:tcW w:w="2628" w:type="dxa"/>
            <w:vAlign w:val="bottom"/>
          </w:tcPr>
          <w:p w14:paraId="406C21D4" w14:textId="7D36F3F6" w:rsidR="00F14CCA" w:rsidRPr="00F14CCA" w:rsidRDefault="00F14CCA" w:rsidP="00486326">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Powell, Christian</w:t>
            </w:r>
          </w:p>
        </w:tc>
        <w:tc>
          <w:tcPr>
            <w:tcW w:w="3672" w:type="dxa"/>
            <w:vAlign w:val="bottom"/>
          </w:tcPr>
          <w:p w14:paraId="0F5AA3A7" w14:textId="403A27DE" w:rsidR="00F14CCA" w:rsidRPr="00F14CCA" w:rsidRDefault="00F14CCA">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LCRA</w:t>
            </w:r>
          </w:p>
        </w:tc>
        <w:tc>
          <w:tcPr>
            <w:tcW w:w="3168" w:type="dxa"/>
            <w:vAlign w:val="bottom"/>
          </w:tcPr>
          <w:p w14:paraId="2344E4C8" w14:textId="77777777" w:rsidR="00F14CCA" w:rsidRDefault="00F14CCA">
            <w:pPr>
              <w:spacing w:after="0" w:line="240" w:lineRule="auto"/>
              <w:ind w:left="-90"/>
              <w:jc w:val="both"/>
              <w:rPr>
                <w:rFonts w:ascii="Times New Roman" w:eastAsia="Times New Roman" w:hAnsi="Times New Roman" w:cs="Times New Roman"/>
                <w:highlight w:val="lightGray"/>
              </w:rPr>
            </w:pPr>
          </w:p>
        </w:tc>
      </w:tr>
      <w:tr w:rsidR="00DC03B6" w:rsidRPr="0081425E" w14:paraId="413B2D8A" w14:textId="77777777" w:rsidTr="00810B6E">
        <w:trPr>
          <w:trHeight w:val="80"/>
        </w:trPr>
        <w:tc>
          <w:tcPr>
            <w:tcW w:w="2628" w:type="dxa"/>
            <w:vAlign w:val="bottom"/>
          </w:tcPr>
          <w:p w14:paraId="59BDE81B" w14:textId="164EEC37" w:rsidR="00DC03B6" w:rsidRPr="001E1072" w:rsidRDefault="00DC03B6"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Reed, Cyrus</w:t>
            </w:r>
          </w:p>
        </w:tc>
        <w:tc>
          <w:tcPr>
            <w:tcW w:w="3672" w:type="dxa"/>
            <w:vAlign w:val="bottom"/>
          </w:tcPr>
          <w:p w14:paraId="657E3237" w14:textId="6CC8AEBA" w:rsidR="00DC03B6" w:rsidRPr="001E1072" w:rsidRDefault="00DC03B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Sierra Club</w:t>
            </w:r>
          </w:p>
        </w:tc>
        <w:tc>
          <w:tcPr>
            <w:tcW w:w="3168" w:type="dxa"/>
            <w:vAlign w:val="bottom"/>
          </w:tcPr>
          <w:p w14:paraId="35596317" w14:textId="69E410FA" w:rsidR="00DC03B6" w:rsidRPr="0081425E" w:rsidRDefault="00DC03B6" w:rsidP="00DB3536">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1E1072" w:rsidRPr="0081425E" w14:paraId="0DD549BA" w14:textId="77777777" w:rsidTr="00810B6E">
        <w:trPr>
          <w:trHeight w:val="80"/>
        </w:trPr>
        <w:tc>
          <w:tcPr>
            <w:tcW w:w="2628" w:type="dxa"/>
            <w:vAlign w:val="bottom"/>
          </w:tcPr>
          <w:p w14:paraId="01643D13" w14:textId="4A7A199F" w:rsidR="001E1072" w:rsidRPr="001E1072" w:rsidRDefault="001E1072" w:rsidP="00486326">
            <w:pPr>
              <w:spacing w:after="0" w:line="240" w:lineRule="auto"/>
              <w:ind w:left="-90"/>
              <w:jc w:val="both"/>
              <w:rPr>
                <w:rFonts w:ascii="Times New Roman" w:eastAsia="Times New Roman" w:hAnsi="Times New Roman" w:cs="Times New Roman"/>
              </w:rPr>
            </w:pPr>
            <w:r w:rsidRPr="001E1072">
              <w:rPr>
                <w:rFonts w:ascii="Times New Roman" w:eastAsia="Times New Roman" w:hAnsi="Times New Roman" w:cs="Times New Roman"/>
              </w:rPr>
              <w:t>Reedy, Steve</w:t>
            </w:r>
          </w:p>
        </w:tc>
        <w:tc>
          <w:tcPr>
            <w:tcW w:w="3672" w:type="dxa"/>
            <w:vAlign w:val="bottom"/>
          </w:tcPr>
          <w:p w14:paraId="7D87AF28" w14:textId="4E988526" w:rsidR="001E1072" w:rsidRPr="001E1072" w:rsidRDefault="001E1072">
            <w:pPr>
              <w:spacing w:after="0" w:line="240" w:lineRule="auto"/>
              <w:ind w:left="-90"/>
              <w:jc w:val="both"/>
              <w:rPr>
                <w:rFonts w:ascii="Times New Roman" w:eastAsia="Times New Roman" w:hAnsi="Times New Roman" w:cs="Times New Roman"/>
              </w:rPr>
            </w:pPr>
            <w:r w:rsidRPr="001E1072">
              <w:rPr>
                <w:rFonts w:ascii="Times New Roman" w:eastAsia="Times New Roman" w:hAnsi="Times New Roman" w:cs="Times New Roman"/>
              </w:rPr>
              <w:t>Potomac Economics</w:t>
            </w:r>
          </w:p>
        </w:tc>
        <w:tc>
          <w:tcPr>
            <w:tcW w:w="3168" w:type="dxa"/>
            <w:vAlign w:val="bottom"/>
          </w:tcPr>
          <w:p w14:paraId="595786A5" w14:textId="77777777" w:rsidR="001E1072" w:rsidRPr="0081425E" w:rsidRDefault="001E1072" w:rsidP="00DB3536">
            <w:pPr>
              <w:spacing w:after="0" w:line="240" w:lineRule="auto"/>
              <w:ind w:left="-90"/>
              <w:jc w:val="both"/>
              <w:rPr>
                <w:rFonts w:ascii="Times New Roman" w:eastAsia="Times New Roman" w:hAnsi="Times New Roman" w:cs="Times New Roman"/>
                <w:highlight w:val="lightGray"/>
              </w:rPr>
            </w:pPr>
          </w:p>
        </w:tc>
      </w:tr>
      <w:tr w:rsidR="003220D2" w:rsidRPr="0081425E" w14:paraId="25BD1766" w14:textId="77777777" w:rsidTr="00810B6E">
        <w:trPr>
          <w:trHeight w:val="80"/>
        </w:trPr>
        <w:tc>
          <w:tcPr>
            <w:tcW w:w="2628" w:type="dxa"/>
            <w:vAlign w:val="bottom"/>
          </w:tcPr>
          <w:p w14:paraId="6DB548DF" w14:textId="6237641E" w:rsidR="003220D2" w:rsidRPr="00F14CCA" w:rsidRDefault="003220D2" w:rsidP="00486326">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Reid, Walter</w:t>
            </w:r>
          </w:p>
        </w:tc>
        <w:tc>
          <w:tcPr>
            <w:tcW w:w="3672" w:type="dxa"/>
            <w:vAlign w:val="bottom"/>
          </w:tcPr>
          <w:p w14:paraId="5EB9910B" w14:textId="0208B85B" w:rsidR="003220D2" w:rsidRPr="00F14CCA" w:rsidRDefault="003220D2">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Wind Coalition</w:t>
            </w:r>
          </w:p>
        </w:tc>
        <w:tc>
          <w:tcPr>
            <w:tcW w:w="3168" w:type="dxa"/>
            <w:vAlign w:val="bottom"/>
          </w:tcPr>
          <w:p w14:paraId="0FFE317C" w14:textId="053A791A" w:rsidR="003220D2" w:rsidRPr="0081425E" w:rsidRDefault="003220D2" w:rsidP="00DB3536">
            <w:pPr>
              <w:spacing w:after="0" w:line="240" w:lineRule="auto"/>
              <w:ind w:left="-90"/>
              <w:jc w:val="both"/>
              <w:rPr>
                <w:rFonts w:ascii="Times New Roman" w:eastAsia="Times New Roman" w:hAnsi="Times New Roman" w:cs="Times New Roman"/>
                <w:highlight w:val="lightGray"/>
              </w:rPr>
            </w:pPr>
          </w:p>
        </w:tc>
      </w:tr>
      <w:tr w:rsidR="00A515AE" w:rsidRPr="0081425E" w14:paraId="6269DC1F" w14:textId="77777777" w:rsidTr="00810B6E">
        <w:trPr>
          <w:trHeight w:val="80"/>
        </w:trPr>
        <w:tc>
          <w:tcPr>
            <w:tcW w:w="2628" w:type="dxa"/>
            <w:vAlign w:val="bottom"/>
          </w:tcPr>
          <w:p w14:paraId="23DF0B97" w14:textId="122E7EA9" w:rsidR="00A515AE" w:rsidRPr="00DC03B6" w:rsidRDefault="00A515AE" w:rsidP="00486326">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Romero, Lara</w:t>
            </w:r>
          </w:p>
        </w:tc>
        <w:tc>
          <w:tcPr>
            <w:tcW w:w="3672" w:type="dxa"/>
            <w:vAlign w:val="bottom"/>
          </w:tcPr>
          <w:p w14:paraId="3ECC68E9" w14:textId="1CBDD45E" w:rsidR="00A515AE" w:rsidRPr="00DC03B6" w:rsidRDefault="00A515AE">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ACES</w:t>
            </w:r>
          </w:p>
        </w:tc>
        <w:tc>
          <w:tcPr>
            <w:tcW w:w="3168" w:type="dxa"/>
            <w:vAlign w:val="bottom"/>
          </w:tcPr>
          <w:p w14:paraId="42E1904E" w14:textId="3988CBC0" w:rsidR="00A515AE" w:rsidRPr="00DC03B6" w:rsidRDefault="00A515AE">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Via Teleconference</w:t>
            </w:r>
          </w:p>
        </w:tc>
      </w:tr>
      <w:tr w:rsidR="005B580C" w:rsidRPr="0081425E" w14:paraId="6831A894" w14:textId="77777777" w:rsidTr="00810B6E">
        <w:trPr>
          <w:trHeight w:val="80"/>
        </w:trPr>
        <w:tc>
          <w:tcPr>
            <w:tcW w:w="2628" w:type="dxa"/>
            <w:vAlign w:val="bottom"/>
          </w:tcPr>
          <w:p w14:paraId="713A5EC7" w14:textId="541D1FCA" w:rsidR="005B580C" w:rsidRDefault="005B580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Roth, Werner</w:t>
            </w:r>
          </w:p>
        </w:tc>
        <w:tc>
          <w:tcPr>
            <w:tcW w:w="3672" w:type="dxa"/>
            <w:vAlign w:val="bottom"/>
          </w:tcPr>
          <w:p w14:paraId="6752EF80" w14:textId="7C59630B" w:rsidR="005B580C" w:rsidRDefault="005B580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PUCT</w:t>
            </w:r>
          </w:p>
        </w:tc>
        <w:tc>
          <w:tcPr>
            <w:tcW w:w="3168" w:type="dxa"/>
            <w:vAlign w:val="bottom"/>
          </w:tcPr>
          <w:p w14:paraId="73BB0166" w14:textId="0C3994F6" w:rsidR="005B580C" w:rsidRPr="00DC03B6" w:rsidRDefault="005B580C">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Via Teleconference</w:t>
            </w:r>
          </w:p>
        </w:tc>
      </w:tr>
      <w:tr w:rsidR="005B580C" w:rsidRPr="0081425E" w14:paraId="0CCCFE32" w14:textId="77777777" w:rsidTr="00810B6E">
        <w:trPr>
          <w:trHeight w:val="80"/>
        </w:trPr>
        <w:tc>
          <w:tcPr>
            <w:tcW w:w="2628" w:type="dxa"/>
            <w:vAlign w:val="bottom"/>
          </w:tcPr>
          <w:p w14:paraId="3A995C95" w14:textId="5682A887" w:rsidR="005B580C" w:rsidRPr="00194738" w:rsidRDefault="005B580C" w:rsidP="00486326">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Sheive</w:t>
            </w:r>
            <w:proofErr w:type="spellEnd"/>
            <w:r>
              <w:rPr>
                <w:rFonts w:ascii="Times New Roman" w:eastAsia="Times New Roman" w:hAnsi="Times New Roman" w:cs="Times New Roman"/>
              </w:rPr>
              <w:t>, Perry</w:t>
            </w:r>
          </w:p>
        </w:tc>
        <w:tc>
          <w:tcPr>
            <w:tcW w:w="3672" w:type="dxa"/>
            <w:vAlign w:val="bottom"/>
          </w:tcPr>
          <w:p w14:paraId="28818451" w14:textId="6D8817A2" w:rsidR="005B580C" w:rsidRPr="00194738" w:rsidRDefault="005B580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Direct Energy</w:t>
            </w:r>
          </w:p>
        </w:tc>
        <w:tc>
          <w:tcPr>
            <w:tcW w:w="3168" w:type="dxa"/>
            <w:vAlign w:val="bottom"/>
          </w:tcPr>
          <w:p w14:paraId="0BBDD625" w14:textId="18FFA4D4" w:rsidR="005B580C" w:rsidRPr="0081425E" w:rsidRDefault="005B580C">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3220D2" w:rsidRPr="0081425E" w14:paraId="796C4CE5" w14:textId="77777777" w:rsidTr="00810B6E">
        <w:trPr>
          <w:trHeight w:val="80"/>
        </w:trPr>
        <w:tc>
          <w:tcPr>
            <w:tcW w:w="2628" w:type="dxa"/>
            <w:vAlign w:val="bottom"/>
          </w:tcPr>
          <w:p w14:paraId="055E1F16" w14:textId="2D50CF5C" w:rsidR="003220D2" w:rsidRPr="00194738" w:rsidRDefault="003220D2" w:rsidP="00486326">
            <w:pPr>
              <w:spacing w:after="0" w:line="240" w:lineRule="auto"/>
              <w:ind w:left="-90"/>
              <w:jc w:val="both"/>
              <w:rPr>
                <w:rFonts w:ascii="Times New Roman" w:eastAsia="Times New Roman" w:hAnsi="Times New Roman" w:cs="Times New Roman"/>
              </w:rPr>
            </w:pPr>
            <w:r w:rsidRPr="00194738">
              <w:rPr>
                <w:rFonts w:ascii="Times New Roman" w:eastAsia="Times New Roman" w:hAnsi="Times New Roman" w:cs="Times New Roman"/>
              </w:rPr>
              <w:t>Siddiqi, Shams</w:t>
            </w:r>
          </w:p>
        </w:tc>
        <w:tc>
          <w:tcPr>
            <w:tcW w:w="3672" w:type="dxa"/>
            <w:vAlign w:val="bottom"/>
          </w:tcPr>
          <w:p w14:paraId="06DB51AF" w14:textId="7D9EA2A5" w:rsidR="003220D2" w:rsidRPr="00194738" w:rsidRDefault="003220D2">
            <w:pPr>
              <w:spacing w:after="0" w:line="240" w:lineRule="auto"/>
              <w:ind w:left="-90"/>
              <w:jc w:val="both"/>
              <w:rPr>
                <w:rFonts w:ascii="Times New Roman" w:eastAsia="Times New Roman" w:hAnsi="Times New Roman" w:cs="Times New Roman"/>
              </w:rPr>
            </w:pPr>
            <w:r w:rsidRPr="00194738">
              <w:rPr>
                <w:rFonts w:ascii="Times New Roman" w:eastAsia="Times New Roman" w:hAnsi="Times New Roman" w:cs="Times New Roman"/>
              </w:rPr>
              <w:t>Crescent Power</w:t>
            </w:r>
          </w:p>
        </w:tc>
        <w:tc>
          <w:tcPr>
            <w:tcW w:w="3168" w:type="dxa"/>
            <w:vAlign w:val="bottom"/>
          </w:tcPr>
          <w:p w14:paraId="26D94D04" w14:textId="77777777" w:rsidR="003220D2" w:rsidRPr="0081425E" w:rsidRDefault="003220D2">
            <w:pPr>
              <w:spacing w:after="0" w:line="240" w:lineRule="auto"/>
              <w:ind w:left="-90"/>
              <w:jc w:val="both"/>
              <w:rPr>
                <w:rFonts w:ascii="Times New Roman" w:eastAsia="Times New Roman" w:hAnsi="Times New Roman" w:cs="Times New Roman"/>
                <w:highlight w:val="lightGray"/>
              </w:rPr>
            </w:pPr>
          </w:p>
        </w:tc>
      </w:tr>
      <w:tr w:rsidR="007A5B51" w:rsidRPr="0081425E" w14:paraId="48C8175C" w14:textId="77777777" w:rsidTr="00810B6E">
        <w:trPr>
          <w:trHeight w:val="80"/>
        </w:trPr>
        <w:tc>
          <w:tcPr>
            <w:tcW w:w="2628" w:type="dxa"/>
            <w:vAlign w:val="bottom"/>
          </w:tcPr>
          <w:p w14:paraId="4B0B4D09" w14:textId="29022AB2" w:rsidR="007A5B51" w:rsidRPr="00F14CCA" w:rsidRDefault="007A5B51" w:rsidP="00486326">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Sithuraj, Murali</w:t>
            </w:r>
          </w:p>
        </w:tc>
        <w:tc>
          <w:tcPr>
            <w:tcW w:w="3672" w:type="dxa"/>
            <w:vAlign w:val="bottom"/>
          </w:tcPr>
          <w:p w14:paraId="0B972E83" w14:textId="6CFCB603" w:rsidR="007A5B51" w:rsidRPr="00F14CCA" w:rsidRDefault="007A5B51" w:rsidP="003220D2">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Austin Energy</w:t>
            </w:r>
          </w:p>
        </w:tc>
        <w:tc>
          <w:tcPr>
            <w:tcW w:w="3168" w:type="dxa"/>
            <w:vAlign w:val="bottom"/>
          </w:tcPr>
          <w:p w14:paraId="41DFFBB5" w14:textId="77777777" w:rsidR="007A5B51" w:rsidRPr="0081425E" w:rsidRDefault="007A5B51">
            <w:pPr>
              <w:spacing w:after="0" w:line="240" w:lineRule="auto"/>
              <w:ind w:left="-90"/>
              <w:jc w:val="both"/>
              <w:rPr>
                <w:rFonts w:ascii="Times New Roman" w:eastAsia="Times New Roman" w:hAnsi="Times New Roman" w:cs="Times New Roman"/>
                <w:highlight w:val="lightGray"/>
              </w:rPr>
            </w:pPr>
          </w:p>
        </w:tc>
      </w:tr>
      <w:tr w:rsidR="0015410E" w:rsidRPr="0081425E" w14:paraId="375B344F" w14:textId="77777777" w:rsidTr="00810B6E">
        <w:trPr>
          <w:trHeight w:val="80"/>
        </w:trPr>
        <w:tc>
          <w:tcPr>
            <w:tcW w:w="2628" w:type="dxa"/>
            <w:vAlign w:val="bottom"/>
          </w:tcPr>
          <w:p w14:paraId="12418DFC" w14:textId="40F29D3B" w:rsidR="0015410E" w:rsidRPr="00F14CCA" w:rsidRDefault="0015410E" w:rsidP="00486326">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Sivaprakasam</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Paari</w:t>
            </w:r>
            <w:proofErr w:type="spellEnd"/>
          </w:p>
        </w:tc>
        <w:tc>
          <w:tcPr>
            <w:tcW w:w="3672" w:type="dxa"/>
            <w:vAlign w:val="bottom"/>
          </w:tcPr>
          <w:p w14:paraId="77F0C84C" w14:textId="3686B4CE" w:rsidR="0015410E" w:rsidRPr="00F14CCA" w:rsidRDefault="0015410E" w:rsidP="003220D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Austin Energy</w:t>
            </w:r>
          </w:p>
        </w:tc>
        <w:tc>
          <w:tcPr>
            <w:tcW w:w="3168" w:type="dxa"/>
            <w:vAlign w:val="bottom"/>
          </w:tcPr>
          <w:p w14:paraId="6B40FDF3" w14:textId="68D30A8A" w:rsidR="0015410E" w:rsidRPr="0081425E" w:rsidRDefault="0015410E">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B04013" w:rsidRPr="0081425E" w14:paraId="4BA03A86" w14:textId="77777777" w:rsidTr="00810B6E">
        <w:trPr>
          <w:trHeight w:val="80"/>
        </w:trPr>
        <w:tc>
          <w:tcPr>
            <w:tcW w:w="2628" w:type="dxa"/>
            <w:vAlign w:val="bottom"/>
          </w:tcPr>
          <w:p w14:paraId="36FB323F" w14:textId="1B805947" w:rsidR="00B04013" w:rsidRPr="00F14CCA" w:rsidRDefault="00B04013" w:rsidP="00486326">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Smith, Caitlin</w:t>
            </w:r>
          </w:p>
        </w:tc>
        <w:tc>
          <w:tcPr>
            <w:tcW w:w="3672" w:type="dxa"/>
            <w:vAlign w:val="bottom"/>
          </w:tcPr>
          <w:p w14:paraId="5DC35AF3" w14:textId="62171117" w:rsidR="00B04013" w:rsidRPr="00F14CCA" w:rsidRDefault="00B04013" w:rsidP="003220D2">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 xml:space="preserve">Jewell </w:t>
            </w:r>
            <w:r w:rsidR="003220D2" w:rsidRPr="00F14CCA">
              <w:rPr>
                <w:rFonts w:ascii="Times New Roman" w:eastAsia="Times New Roman" w:hAnsi="Times New Roman" w:cs="Times New Roman"/>
              </w:rPr>
              <w:t xml:space="preserve">and </w:t>
            </w:r>
            <w:r w:rsidRPr="00F14CCA">
              <w:rPr>
                <w:rFonts w:ascii="Times New Roman" w:eastAsia="Times New Roman" w:hAnsi="Times New Roman" w:cs="Times New Roman"/>
              </w:rPr>
              <w:t>Associates</w:t>
            </w:r>
          </w:p>
        </w:tc>
        <w:tc>
          <w:tcPr>
            <w:tcW w:w="3168" w:type="dxa"/>
            <w:vAlign w:val="bottom"/>
          </w:tcPr>
          <w:p w14:paraId="2A8501BB" w14:textId="77777777" w:rsidR="00B04013" w:rsidRPr="0081425E" w:rsidRDefault="00B04013">
            <w:pPr>
              <w:spacing w:after="0" w:line="240" w:lineRule="auto"/>
              <w:ind w:left="-90"/>
              <w:jc w:val="both"/>
              <w:rPr>
                <w:rFonts w:ascii="Times New Roman" w:eastAsia="Times New Roman" w:hAnsi="Times New Roman" w:cs="Times New Roman"/>
                <w:highlight w:val="lightGray"/>
              </w:rPr>
            </w:pPr>
          </w:p>
        </w:tc>
      </w:tr>
      <w:tr w:rsidR="00B04013" w:rsidRPr="0081425E" w14:paraId="5D4FC07D" w14:textId="77777777" w:rsidTr="00810B6E">
        <w:trPr>
          <w:trHeight w:val="80"/>
        </w:trPr>
        <w:tc>
          <w:tcPr>
            <w:tcW w:w="2628" w:type="dxa"/>
            <w:vAlign w:val="bottom"/>
          </w:tcPr>
          <w:p w14:paraId="4ECB4EAF" w14:textId="57986489" w:rsidR="00B04013" w:rsidRPr="0015410E" w:rsidRDefault="00B04013" w:rsidP="00486326">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Stanfield, Leonard</w:t>
            </w:r>
          </w:p>
        </w:tc>
        <w:tc>
          <w:tcPr>
            <w:tcW w:w="3672" w:type="dxa"/>
            <w:vAlign w:val="bottom"/>
          </w:tcPr>
          <w:p w14:paraId="68966717" w14:textId="0C55AF8B" w:rsidR="00B04013" w:rsidRPr="0015410E" w:rsidRDefault="00B04013">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Invenergy</w:t>
            </w:r>
          </w:p>
        </w:tc>
        <w:tc>
          <w:tcPr>
            <w:tcW w:w="3168" w:type="dxa"/>
            <w:vAlign w:val="bottom"/>
          </w:tcPr>
          <w:p w14:paraId="6CFDBD30" w14:textId="30167D07" w:rsidR="00B04013" w:rsidRPr="0015410E" w:rsidRDefault="00A515AE">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Via Teleconference</w:t>
            </w:r>
          </w:p>
        </w:tc>
      </w:tr>
      <w:tr w:rsidR="00194738" w:rsidRPr="0081425E" w14:paraId="31B5E439" w14:textId="77777777" w:rsidTr="00810B6E">
        <w:trPr>
          <w:trHeight w:val="80"/>
        </w:trPr>
        <w:tc>
          <w:tcPr>
            <w:tcW w:w="2628" w:type="dxa"/>
            <w:vAlign w:val="bottom"/>
          </w:tcPr>
          <w:p w14:paraId="164E9F8E" w14:textId="2A011F4C" w:rsidR="00194738" w:rsidRPr="001E1072" w:rsidRDefault="00194738" w:rsidP="00486326">
            <w:pPr>
              <w:spacing w:after="0" w:line="240" w:lineRule="auto"/>
              <w:ind w:left="-90"/>
              <w:jc w:val="both"/>
              <w:rPr>
                <w:rFonts w:ascii="Times New Roman" w:eastAsia="Times New Roman" w:hAnsi="Times New Roman" w:cs="Times New Roman"/>
              </w:rPr>
            </w:pPr>
            <w:proofErr w:type="spellStart"/>
            <w:r>
              <w:rPr>
                <w:rFonts w:ascii="Times New Roman" w:eastAsia="Times New Roman" w:hAnsi="Times New Roman" w:cs="Times New Roman"/>
              </w:rPr>
              <w:t>Tessema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Biruk</w:t>
            </w:r>
            <w:proofErr w:type="spellEnd"/>
          </w:p>
        </w:tc>
        <w:tc>
          <w:tcPr>
            <w:tcW w:w="3672" w:type="dxa"/>
            <w:vAlign w:val="bottom"/>
          </w:tcPr>
          <w:p w14:paraId="614BC301" w14:textId="081A701E" w:rsidR="00194738" w:rsidRPr="001E1072" w:rsidRDefault="00194738" w:rsidP="001F5D0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Austin Energy</w:t>
            </w:r>
          </w:p>
        </w:tc>
        <w:tc>
          <w:tcPr>
            <w:tcW w:w="3168" w:type="dxa"/>
            <w:vAlign w:val="bottom"/>
          </w:tcPr>
          <w:p w14:paraId="3284F4F3" w14:textId="77777777" w:rsidR="00194738" w:rsidRPr="0081425E" w:rsidRDefault="00194738">
            <w:pPr>
              <w:spacing w:after="0" w:line="240" w:lineRule="auto"/>
              <w:ind w:left="-90"/>
              <w:jc w:val="both"/>
              <w:rPr>
                <w:rFonts w:ascii="Times New Roman" w:eastAsia="Times New Roman" w:hAnsi="Times New Roman" w:cs="Times New Roman"/>
                <w:highlight w:val="lightGray"/>
              </w:rPr>
            </w:pPr>
          </w:p>
        </w:tc>
      </w:tr>
      <w:tr w:rsidR="00B04013" w:rsidRPr="0081425E" w14:paraId="1A01C047" w14:textId="77777777" w:rsidTr="00810B6E">
        <w:trPr>
          <w:trHeight w:val="80"/>
        </w:trPr>
        <w:tc>
          <w:tcPr>
            <w:tcW w:w="2628" w:type="dxa"/>
            <w:vAlign w:val="bottom"/>
          </w:tcPr>
          <w:p w14:paraId="59527276" w14:textId="503A21FC" w:rsidR="00B04013" w:rsidRPr="001E1072" w:rsidRDefault="00B04013" w:rsidP="00486326">
            <w:pPr>
              <w:spacing w:after="0" w:line="240" w:lineRule="auto"/>
              <w:ind w:left="-90"/>
              <w:jc w:val="both"/>
              <w:rPr>
                <w:rFonts w:ascii="Times New Roman" w:eastAsia="Times New Roman" w:hAnsi="Times New Roman" w:cs="Times New Roman"/>
              </w:rPr>
            </w:pPr>
            <w:r w:rsidRPr="001E1072">
              <w:rPr>
                <w:rFonts w:ascii="Times New Roman" w:eastAsia="Times New Roman" w:hAnsi="Times New Roman" w:cs="Times New Roman"/>
              </w:rPr>
              <w:t>Thompson, David</w:t>
            </w:r>
          </w:p>
        </w:tc>
        <w:tc>
          <w:tcPr>
            <w:tcW w:w="3672" w:type="dxa"/>
            <w:vAlign w:val="bottom"/>
          </w:tcPr>
          <w:p w14:paraId="4AFDFED8" w14:textId="6136913E" w:rsidR="00B04013" w:rsidRPr="001E1072" w:rsidRDefault="00B04013" w:rsidP="001F5D08">
            <w:pPr>
              <w:spacing w:after="0" w:line="240" w:lineRule="auto"/>
              <w:ind w:left="-90"/>
              <w:jc w:val="both"/>
              <w:rPr>
                <w:rFonts w:ascii="Times New Roman" w:eastAsia="Times New Roman" w:hAnsi="Times New Roman" w:cs="Times New Roman"/>
              </w:rPr>
            </w:pPr>
            <w:r w:rsidRPr="001E1072">
              <w:rPr>
                <w:rFonts w:ascii="Times New Roman" w:eastAsia="Times New Roman" w:hAnsi="Times New Roman" w:cs="Times New Roman"/>
              </w:rPr>
              <w:t>PEC</w:t>
            </w:r>
          </w:p>
        </w:tc>
        <w:tc>
          <w:tcPr>
            <w:tcW w:w="3168" w:type="dxa"/>
            <w:vAlign w:val="bottom"/>
          </w:tcPr>
          <w:p w14:paraId="0D26867A" w14:textId="77777777" w:rsidR="00B04013" w:rsidRPr="0081425E" w:rsidRDefault="00B04013">
            <w:pPr>
              <w:spacing w:after="0" w:line="240" w:lineRule="auto"/>
              <w:ind w:left="-90"/>
              <w:jc w:val="both"/>
              <w:rPr>
                <w:rFonts w:ascii="Times New Roman" w:eastAsia="Times New Roman" w:hAnsi="Times New Roman" w:cs="Times New Roman"/>
                <w:highlight w:val="lightGray"/>
              </w:rPr>
            </w:pPr>
          </w:p>
        </w:tc>
      </w:tr>
      <w:tr w:rsidR="0015410E" w:rsidRPr="0081425E" w14:paraId="4A78AF08" w14:textId="77777777" w:rsidTr="00810B6E">
        <w:trPr>
          <w:trHeight w:val="80"/>
        </w:trPr>
        <w:tc>
          <w:tcPr>
            <w:tcW w:w="2628" w:type="dxa"/>
            <w:vAlign w:val="bottom"/>
          </w:tcPr>
          <w:p w14:paraId="49057AFA" w14:textId="12DFA777" w:rsidR="0015410E" w:rsidRDefault="0015410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Thurnher, Greg</w:t>
            </w:r>
          </w:p>
        </w:tc>
        <w:tc>
          <w:tcPr>
            <w:tcW w:w="3672" w:type="dxa"/>
            <w:vAlign w:val="bottom"/>
          </w:tcPr>
          <w:p w14:paraId="724BA521" w14:textId="292846BD" w:rsidR="0015410E" w:rsidRPr="00CC7E5A" w:rsidRDefault="0015410E" w:rsidP="001F5D0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Shell Energy</w:t>
            </w:r>
          </w:p>
        </w:tc>
        <w:tc>
          <w:tcPr>
            <w:tcW w:w="3168" w:type="dxa"/>
            <w:vAlign w:val="bottom"/>
          </w:tcPr>
          <w:p w14:paraId="5B0ADACC" w14:textId="092E9795" w:rsidR="0015410E" w:rsidRPr="0081425E" w:rsidRDefault="0015410E">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F14CCA" w:rsidRPr="0081425E" w14:paraId="1CC4B44E" w14:textId="77777777" w:rsidTr="00810B6E">
        <w:trPr>
          <w:trHeight w:val="80"/>
        </w:trPr>
        <w:tc>
          <w:tcPr>
            <w:tcW w:w="2628" w:type="dxa"/>
            <w:vAlign w:val="bottom"/>
          </w:tcPr>
          <w:p w14:paraId="26B43C55" w14:textId="4145E017" w:rsidR="00F14CCA" w:rsidRPr="001E1072" w:rsidRDefault="00F14CCA"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Turner, Lucas</w:t>
            </w:r>
          </w:p>
        </w:tc>
        <w:tc>
          <w:tcPr>
            <w:tcW w:w="3672" w:type="dxa"/>
            <w:vAlign w:val="bottom"/>
          </w:tcPr>
          <w:p w14:paraId="6B7B5F6B" w14:textId="4A7F5E41" w:rsidR="00F14CCA" w:rsidRPr="001E1072" w:rsidRDefault="00F14CCA" w:rsidP="001F5D08">
            <w:pPr>
              <w:spacing w:after="0" w:line="240" w:lineRule="auto"/>
              <w:ind w:left="-90"/>
              <w:jc w:val="both"/>
              <w:rPr>
                <w:rFonts w:ascii="Times New Roman" w:eastAsia="Times New Roman" w:hAnsi="Times New Roman" w:cs="Times New Roman"/>
              </w:rPr>
            </w:pPr>
            <w:r w:rsidRPr="00CC7E5A">
              <w:rPr>
                <w:rFonts w:ascii="Times New Roman" w:eastAsia="Times New Roman" w:hAnsi="Times New Roman" w:cs="Times New Roman"/>
              </w:rPr>
              <w:t>South Texas Electric Cooperative</w:t>
            </w:r>
          </w:p>
        </w:tc>
        <w:tc>
          <w:tcPr>
            <w:tcW w:w="3168" w:type="dxa"/>
            <w:vAlign w:val="bottom"/>
          </w:tcPr>
          <w:p w14:paraId="77088434" w14:textId="77777777" w:rsidR="00F14CCA" w:rsidRPr="0081425E" w:rsidRDefault="00F14CCA">
            <w:pPr>
              <w:spacing w:after="0" w:line="240" w:lineRule="auto"/>
              <w:ind w:left="-90"/>
              <w:jc w:val="both"/>
              <w:rPr>
                <w:rFonts w:ascii="Times New Roman" w:eastAsia="Times New Roman" w:hAnsi="Times New Roman" w:cs="Times New Roman"/>
                <w:highlight w:val="lightGray"/>
              </w:rPr>
            </w:pPr>
          </w:p>
        </w:tc>
      </w:tr>
      <w:tr w:rsidR="00AC3517" w:rsidRPr="0081425E" w14:paraId="03AEAAC3" w14:textId="77777777" w:rsidTr="00810B6E">
        <w:trPr>
          <w:trHeight w:val="80"/>
        </w:trPr>
        <w:tc>
          <w:tcPr>
            <w:tcW w:w="2628" w:type="dxa"/>
            <w:vAlign w:val="bottom"/>
          </w:tcPr>
          <w:p w14:paraId="668E5382" w14:textId="5ED9A70C" w:rsidR="00AC3517" w:rsidRPr="00F14CCA" w:rsidRDefault="00AC3517" w:rsidP="00486326">
            <w:pPr>
              <w:spacing w:after="0" w:line="240" w:lineRule="auto"/>
              <w:ind w:left="-90"/>
              <w:jc w:val="both"/>
              <w:rPr>
                <w:rFonts w:ascii="Times New Roman" w:eastAsia="Times New Roman" w:hAnsi="Times New Roman" w:cs="Times New Roman"/>
              </w:rPr>
            </w:pPr>
            <w:proofErr w:type="spellStart"/>
            <w:r w:rsidRPr="00F14CCA">
              <w:rPr>
                <w:rFonts w:ascii="Times New Roman" w:eastAsia="Times New Roman" w:hAnsi="Times New Roman" w:cs="Times New Roman"/>
              </w:rPr>
              <w:t>Wallin</w:t>
            </w:r>
            <w:proofErr w:type="spellEnd"/>
            <w:r w:rsidRPr="00F14CCA">
              <w:rPr>
                <w:rFonts w:ascii="Times New Roman" w:eastAsia="Times New Roman" w:hAnsi="Times New Roman" w:cs="Times New Roman"/>
              </w:rPr>
              <w:t>, Shane</w:t>
            </w:r>
          </w:p>
        </w:tc>
        <w:tc>
          <w:tcPr>
            <w:tcW w:w="3672" w:type="dxa"/>
            <w:vAlign w:val="bottom"/>
          </w:tcPr>
          <w:p w14:paraId="7D26849B" w14:textId="59A55C83" w:rsidR="00AC3517" w:rsidRPr="00F14CCA" w:rsidRDefault="006B777A">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DME</w:t>
            </w:r>
          </w:p>
        </w:tc>
        <w:tc>
          <w:tcPr>
            <w:tcW w:w="3168" w:type="dxa"/>
            <w:vAlign w:val="bottom"/>
          </w:tcPr>
          <w:p w14:paraId="49BA1B1B" w14:textId="6DAB4FAA" w:rsidR="00AC3517" w:rsidRPr="0081425E" w:rsidRDefault="00AC3517" w:rsidP="007A5B51">
            <w:pPr>
              <w:spacing w:after="0" w:line="240" w:lineRule="auto"/>
              <w:jc w:val="both"/>
              <w:rPr>
                <w:rFonts w:ascii="Times New Roman" w:eastAsia="Times New Roman" w:hAnsi="Times New Roman" w:cs="Times New Roman"/>
                <w:highlight w:val="lightGray"/>
              </w:rPr>
            </w:pPr>
          </w:p>
        </w:tc>
      </w:tr>
      <w:tr w:rsidR="009F4639" w:rsidRPr="0081425E" w14:paraId="235A9023" w14:textId="77777777" w:rsidTr="00810B6E">
        <w:trPr>
          <w:trHeight w:val="80"/>
        </w:trPr>
        <w:tc>
          <w:tcPr>
            <w:tcW w:w="2628" w:type="dxa"/>
            <w:vAlign w:val="bottom"/>
          </w:tcPr>
          <w:p w14:paraId="4DA50B18" w14:textId="64585991" w:rsidR="009F4639" w:rsidRDefault="009F4639"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Wan, Josephine</w:t>
            </w:r>
          </w:p>
        </w:tc>
        <w:tc>
          <w:tcPr>
            <w:tcW w:w="3672" w:type="dxa"/>
            <w:vAlign w:val="bottom"/>
          </w:tcPr>
          <w:p w14:paraId="4FA770E2" w14:textId="2C70FB20" w:rsidR="009F4639" w:rsidRDefault="009F463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Austin Energy</w:t>
            </w:r>
          </w:p>
        </w:tc>
        <w:tc>
          <w:tcPr>
            <w:tcW w:w="3168" w:type="dxa"/>
            <w:vAlign w:val="bottom"/>
          </w:tcPr>
          <w:p w14:paraId="65A26DC8" w14:textId="055EC03D" w:rsidR="009F4639" w:rsidRPr="00D307FC" w:rsidRDefault="009F4639">
            <w:pPr>
              <w:spacing w:after="0" w:line="240" w:lineRule="auto"/>
              <w:ind w:left="-90"/>
              <w:jc w:val="both"/>
              <w:rPr>
                <w:rFonts w:ascii="Times New Roman" w:eastAsia="Times New Roman" w:hAnsi="Times New Roman" w:cs="Times New Roman"/>
              </w:rPr>
            </w:pPr>
            <w:r w:rsidRPr="00D307FC">
              <w:rPr>
                <w:rFonts w:ascii="Times New Roman" w:eastAsia="Times New Roman" w:hAnsi="Times New Roman" w:cs="Times New Roman"/>
              </w:rPr>
              <w:t>Via Teleconference</w:t>
            </w:r>
          </w:p>
        </w:tc>
      </w:tr>
      <w:tr w:rsidR="00DC03B6" w:rsidRPr="0081425E" w14:paraId="41A79371" w14:textId="77777777" w:rsidTr="00810B6E">
        <w:trPr>
          <w:trHeight w:val="80"/>
        </w:trPr>
        <w:tc>
          <w:tcPr>
            <w:tcW w:w="2628" w:type="dxa"/>
            <w:vAlign w:val="bottom"/>
          </w:tcPr>
          <w:p w14:paraId="43903FB1" w14:textId="54D03DFA" w:rsidR="00DC03B6" w:rsidRPr="00F14CCA" w:rsidRDefault="00DC03B6"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lastRenderedPageBreak/>
              <w:t>Watson, Markham</w:t>
            </w:r>
          </w:p>
        </w:tc>
        <w:tc>
          <w:tcPr>
            <w:tcW w:w="3672" w:type="dxa"/>
            <w:vAlign w:val="bottom"/>
          </w:tcPr>
          <w:p w14:paraId="0FE84FF5" w14:textId="389F312D" w:rsidR="00DC03B6" w:rsidRPr="00F14CCA" w:rsidRDefault="00DC03B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 and P Global</w:t>
            </w:r>
          </w:p>
        </w:tc>
        <w:tc>
          <w:tcPr>
            <w:tcW w:w="3168" w:type="dxa"/>
            <w:vAlign w:val="bottom"/>
          </w:tcPr>
          <w:p w14:paraId="5E5017A2" w14:textId="4B773E55" w:rsidR="00DC03B6" w:rsidRPr="0081425E" w:rsidRDefault="00DC03B6">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15410E" w:rsidRPr="0081425E" w14:paraId="4BA22597" w14:textId="77777777" w:rsidTr="00810B6E">
        <w:trPr>
          <w:trHeight w:val="80"/>
        </w:trPr>
        <w:tc>
          <w:tcPr>
            <w:tcW w:w="2628" w:type="dxa"/>
            <w:vAlign w:val="bottom"/>
          </w:tcPr>
          <w:p w14:paraId="05120AD4" w14:textId="2688EA6C" w:rsidR="0015410E" w:rsidRPr="00F14CCA" w:rsidRDefault="0015410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White, Lauri</w:t>
            </w:r>
          </w:p>
        </w:tc>
        <w:tc>
          <w:tcPr>
            <w:tcW w:w="3672" w:type="dxa"/>
            <w:vAlign w:val="bottom"/>
          </w:tcPr>
          <w:p w14:paraId="2036243C" w14:textId="3B830BBF" w:rsidR="0015410E" w:rsidRPr="00F14CCA" w:rsidRDefault="0015410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AEP Services Corporation</w:t>
            </w:r>
          </w:p>
        </w:tc>
        <w:tc>
          <w:tcPr>
            <w:tcW w:w="3168" w:type="dxa"/>
            <w:vAlign w:val="bottom"/>
          </w:tcPr>
          <w:p w14:paraId="5818D4A2" w14:textId="2E78FD7E" w:rsidR="0015410E" w:rsidRPr="0081425E" w:rsidRDefault="0015410E">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58708E" w:rsidRPr="0081425E" w14:paraId="3D06B29F" w14:textId="77777777" w:rsidTr="00810B6E">
        <w:trPr>
          <w:trHeight w:val="80"/>
        </w:trPr>
        <w:tc>
          <w:tcPr>
            <w:tcW w:w="2628" w:type="dxa"/>
            <w:vAlign w:val="bottom"/>
          </w:tcPr>
          <w:p w14:paraId="24ECA96E" w14:textId="77777777" w:rsidR="0058708E" w:rsidRPr="00F14CCA" w:rsidRDefault="0058708E" w:rsidP="00486326">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Whittle, Brandon</w:t>
            </w:r>
          </w:p>
        </w:tc>
        <w:tc>
          <w:tcPr>
            <w:tcW w:w="3672" w:type="dxa"/>
            <w:vAlign w:val="bottom"/>
          </w:tcPr>
          <w:p w14:paraId="262CAD3D" w14:textId="77777777" w:rsidR="0058708E" w:rsidRPr="00F14CCA" w:rsidRDefault="0058708E">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Megawatt Analytics</w:t>
            </w:r>
          </w:p>
        </w:tc>
        <w:tc>
          <w:tcPr>
            <w:tcW w:w="3168" w:type="dxa"/>
            <w:vAlign w:val="bottom"/>
          </w:tcPr>
          <w:p w14:paraId="1AFED38E" w14:textId="3C1BB3B1" w:rsidR="0058708E" w:rsidRPr="0081425E" w:rsidRDefault="002F3A38">
            <w:pPr>
              <w:spacing w:after="0" w:line="240" w:lineRule="auto"/>
              <w:ind w:left="-90"/>
              <w:jc w:val="both"/>
              <w:rPr>
                <w:rFonts w:ascii="Times New Roman" w:eastAsia="Times New Roman" w:hAnsi="Times New Roman" w:cs="Times New Roman"/>
                <w:highlight w:val="lightGray"/>
              </w:rPr>
            </w:pPr>
            <w:r w:rsidRPr="0081425E">
              <w:rPr>
                <w:rFonts w:ascii="Times New Roman" w:eastAsia="Times New Roman" w:hAnsi="Times New Roman" w:cs="Times New Roman"/>
                <w:highlight w:val="lightGray"/>
              </w:rPr>
              <w:t xml:space="preserve"> </w:t>
            </w:r>
          </w:p>
        </w:tc>
      </w:tr>
      <w:tr w:rsidR="00AC3517" w:rsidRPr="0081425E" w14:paraId="6D7CC6C7" w14:textId="77777777" w:rsidTr="00810B6E">
        <w:trPr>
          <w:trHeight w:val="80"/>
        </w:trPr>
        <w:tc>
          <w:tcPr>
            <w:tcW w:w="2628" w:type="dxa"/>
            <w:vAlign w:val="bottom"/>
          </w:tcPr>
          <w:p w14:paraId="54459CE4" w14:textId="1F429076" w:rsidR="00AC3517" w:rsidRPr="005B580C" w:rsidRDefault="00AC3517" w:rsidP="00AC3517">
            <w:pPr>
              <w:spacing w:after="0" w:line="240" w:lineRule="auto"/>
              <w:ind w:left="-90"/>
              <w:jc w:val="both"/>
              <w:rPr>
                <w:rFonts w:ascii="Times New Roman" w:eastAsia="Times New Roman" w:hAnsi="Times New Roman" w:cs="Times New Roman"/>
              </w:rPr>
            </w:pPr>
            <w:r w:rsidRPr="005B580C">
              <w:rPr>
                <w:rFonts w:ascii="Times New Roman" w:eastAsia="Times New Roman" w:hAnsi="Times New Roman" w:cs="Times New Roman"/>
              </w:rPr>
              <w:t>Whitworth, Doug</w:t>
            </w:r>
          </w:p>
        </w:tc>
        <w:tc>
          <w:tcPr>
            <w:tcW w:w="3672" w:type="dxa"/>
            <w:vAlign w:val="bottom"/>
          </w:tcPr>
          <w:p w14:paraId="0DA0B458" w14:textId="6605FB6E" w:rsidR="00AC3517" w:rsidRPr="005B580C" w:rsidRDefault="00AC3517" w:rsidP="00AC3517">
            <w:pPr>
              <w:spacing w:after="0" w:line="240" w:lineRule="auto"/>
              <w:ind w:left="-90"/>
              <w:jc w:val="both"/>
              <w:rPr>
                <w:rFonts w:ascii="Times New Roman" w:eastAsia="Times New Roman" w:hAnsi="Times New Roman" w:cs="Times New Roman"/>
              </w:rPr>
            </w:pPr>
            <w:r w:rsidRPr="005B580C">
              <w:rPr>
                <w:rFonts w:ascii="Times New Roman" w:eastAsia="Times New Roman" w:hAnsi="Times New Roman" w:cs="Times New Roman"/>
              </w:rPr>
              <w:t>Texas Reliability Entity</w:t>
            </w:r>
          </w:p>
        </w:tc>
        <w:tc>
          <w:tcPr>
            <w:tcW w:w="3168" w:type="dxa"/>
            <w:vAlign w:val="bottom"/>
          </w:tcPr>
          <w:p w14:paraId="69333B74" w14:textId="6424DA88" w:rsidR="00AC3517" w:rsidRPr="005B580C" w:rsidRDefault="00AC3517">
            <w:pPr>
              <w:spacing w:after="0" w:line="240" w:lineRule="auto"/>
              <w:ind w:left="-90"/>
              <w:jc w:val="both"/>
              <w:rPr>
                <w:rFonts w:ascii="Times New Roman" w:eastAsia="Times New Roman" w:hAnsi="Times New Roman" w:cs="Times New Roman"/>
              </w:rPr>
            </w:pPr>
            <w:r w:rsidRPr="005B580C">
              <w:rPr>
                <w:rFonts w:ascii="Times New Roman" w:eastAsia="Times New Roman" w:hAnsi="Times New Roman" w:cs="Times New Roman"/>
              </w:rPr>
              <w:t>Via Teleconference</w:t>
            </w:r>
          </w:p>
        </w:tc>
      </w:tr>
      <w:tr w:rsidR="00D307FC" w:rsidRPr="0081425E" w14:paraId="03A28018" w14:textId="77777777" w:rsidTr="00810B6E">
        <w:trPr>
          <w:trHeight w:val="80"/>
        </w:trPr>
        <w:tc>
          <w:tcPr>
            <w:tcW w:w="2628" w:type="dxa"/>
            <w:vAlign w:val="bottom"/>
          </w:tcPr>
          <w:p w14:paraId="7129E259" w14:textId="0C18D843" w:rsidR="00D307FC" w:rsidRPr="00F14CCA" w:rsidRDefault="00D307F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Wilson, Richard</w:t>
            </w:r>
          </w:p>
        </w:tc>
        <w:tc>
          <w:tcPr>
            <w:tcW w:w="3672" w:type="dxa"/>
            <w:vAlign w:val="bottom"/>
          </w:tcPr>
          <w:p w14:paraId="6EDD5602" w14:textId="302D3704" w:rsidR="00D307FC" w:rsidRPr="00F14CCA" w:rsidRDefault="00D307F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Constellation</w:t>
            </w:r>
          </w:p>
        </w:tc>
        <w:tc>
          <w:tcPr>
            <w:tcW w:w="3168" w:type="dxa"/>
            <w:vAlign w:val="bottom"/>
          </w:tcPr>
          <w:p w14:paraId="3C39774C" w14:textId="51A46287" w:rsidR="00D307FC" w:rsidRPr="0081425E" w:rsidRDefault="00D307FC">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58708E" w:rsidRPr="0081425E" w14:paraId="37BC518D" w14:textId="77777777" w:rsidTr="00810B6E">
        <w:trPr>
          <w:trHeight w:val="80"/>
        </w:trPr>
        <w:tc>
          <w:tcPr>
            <w:tcW w:w="2628" w:type="dxa"/>
            <w:vAlign w:val="bottom"/>
          </w:tcPr>
          <w:p w14:paraId="72AB8023" w14:textId="77777777" w:rsidR="0058708E" w:rsidRPr="00F14CCA" w:rsidRDefault="0058708E" w:rsidP="00486326">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Wittmeyer, Bob</w:t>
            </w:r>
          </w:p>
        </w:tc>
        <w:tc>
          <w:tcPr>
            <w:tcW w:w="3672" w:type="dxa"/>
            <w:vAlign w:val="bottom"/>
          </w:tcPr>
          <w:p w14:paraId="385FBDF2" w14:textId="77777777" w:rsidR="0058708E" w:rsidRPr="00F14CCA" w:rsidRDefault="0058708E">
            <w:pPr>
              <w:spacing w:after="0" w:line="240" w:lineRule="auto"/>
              <w:ind w:left="-90"/>
              <w:jc w:val="both"/>
              <w:rPr>
                <w:rFonts w:ascii="Times New Roman" w:eastAsia="Times New Roman" w:hAnsi="Times New Roman" w:cs="Times New Roman"/>
              </w:rPr>
            </w:pPr>
            <w:r w:rsidRPr="00F14CCA">
              <w:rPr>
                <w:rFonts w:ascii="Times New Roman" w:eastAsia="Times New Roman" w:hAnsi="Times New Roman" w:cs="Times New Roman"/>
              </w:rPr>
              <w:t>DME</w:t>
            </w:r>
          </w:p>
        </w:tc>
        <w:tc>
          <w:tcPr>
            <w:tcW w:w="3168" w:type="dxa"/>
            <w:vAlign w:val="bottom"/>
          </w:tcPr>
          <w:p w14:paraId="4C06B0E0" w14:textId="77777777" w:rsidR="0058708E" w:rsidRPr="0081425E" w:rsidRDefault="0058708E">
            <w:pPr>
              <w:spacing w:after="0" w:line="240" w:lineRule="auto"/>
              <w:ind w:left="-90"/>
              <w:jc w:val="both"/>
              <w:rPr>
                <w:rFonts w:ascii="Times New Roman" w:eastAsia="Times New Roman" w:hAnsi="Times New Roman" w:cs="Times New Roman"/>
                <w:highlight w:val="lightGray"/>
              </w:rPr>
            </w:pPr>
          </w:p>
        </w:tc>
      </w:tr>
    </w:tbl>
    <w:p w14:paraId="3D1A7D34" w14:textId="77777777" w:rsidR="00D4147C" w:rsidRPr="005B580C" w:rsidRDefault="00D4147C" w:rsidP="00486326">
      <w:pPr>
        <w:spacing w:after="0" w:line="240" w:lineRule="auto"/>
        <w:jc w:val="both"/>
        <w:rPr>
          <w:rFonts w:ascii="Times New Roman" w:eastAsia="Times New Roman" w:hAnsi="Times New Roman" w:cs="Times New Roman"/>
          <w:i/>
        </w:rPr>
      </w:pPr>
    </w:p>
    <w:p w14:paraId="3C420F9B" w14:textId="77777777" w:rsidR="0058708E" w:rsidRPr="005B580C" w:rsidRDefault="0058708E" w:rsidP="00486326">
      <w:pPr>
        <w:spacing w:after="0" w:line="240" w:lineRule="auto"/>
        <w:jc w:val="both"/>
        <w:rPr>
          <w:rFonts w:ascii="Times New Roman" w:eastAsia="Times New Roman" w:hAnsi="Times New Roman" w:cs="Times New Roman"/>
          <w:i/>
        </w:rPr>
      </w:pPr>
      <w:r w:rsidRPr="005B580C">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582"/>
        <w:gridCol w:w="3168"/>
      </w:tblGrid>
      <w:tr w:rsidR="003C7DE3" w:rsidRPr="0081425E" w14:paraId="0DFCB3B9" w14:textId="77777777" w:rsidTr="00810B6E">
        <w:trPr>
          <w:trHeight w:val="20"/>
        </w:trPr>
        <w:tc>
          <w:tcPr>
            <w:tcW w:w="2718" w:type="dxa"/>
            <w:vAlign w:val="bottom"/>
          </w:tcPr>
          <w:p w14:paraId="5E392653" w14:textId="32877302" w:rsidR="003C7DE3" w:rsidRPr="005B580C" w:rsidRDefault="003C7DE3" w:rsidP="00486326">
            <w:pPr>
              <w:spacing w:after="0" w:line="240" w:lineRule="auto"/>
              <w:ind w:left="-90"/>
              <w:jc w:val="both"/>
              <w:rPr>
                <w:rFonts w:ascii="Times New Roman" w:eastAsia="Times New Roman" w:hAnsi="Times New Roman" w:cs="Times New Roman"/>
              </w:rPr>
            </w:pPr>
            <w:r w:rsidRPr="005B580C">
              <w:rPr>
                <w:rFonts w:ascii="Times New Roman" w:eastAsia="Times New Roman" w:hAnsi="Times New Roman" w:cs="Times New Roman"/>
              </w:rPr>
              <w:t>Albracht, Brittney</w:t>
            </w:r>
          </w:p>
        </w:tc>
        <w:tc>
          <w:tcPr>
            <w:tcW w:w="3582" w:type="dxa"/>
            <w:vAlign w:val="bottom"/>
          </w:tcPr>
          <w:p w14:paraId="51802986" w14:textId="77777777" w:rsidR="003C7DE3" w:rsidRPr="005B580C" w:rsidRDefault="003C7DE3">
            <w:pPr>
              <w:spacing w:after="0" w:line="240" w:lineRule="auto"/>
              <w:ind w:left="-90"/>
              <w:jc w:val="both"/>
              <w:rPr>
                <w:rFonts w:ascii="Times New Roman" w:eastAsia="Times New Roman" w:hAnsi="Times New Roman" w:cs="Times New Roman"/>
              </w:rPr>
            </w:pPr>
          </w:p>
        </w:tc>
        <w:tc>
          <w:tcPr>
            <w:tcW w:w="3168" w:type="dxa"/>
            <w:vAlign w:val="bottom"/>
          </w:tcPr>
          <w:p w14:paraId="3CC5DEAF" w14:textId="1153F36A" w:rsidR="003C7DE3" w:rsidRPr="005B580C" w:rsidRDefault="003C7DE3">
            <w:pPr>
              <w:spacing w:after="0" w:line="240" w:lineRule="auto"/>
              <w:ind w:left="-90"/>
              <w:jc w:val="both"/>
              <w:rPr>
                <w:rFonts w:ascii="Times New Roman" w:eastAsia="Times New Roman" w:hAnsi="Times New Roman" w:cs="Times New Roman"/>
              </w:rPr>
            </w:pPr>
            <w:r w:rsidRPr="005B580C">
              <w:rPr>
                <w:rFonts w:ascii="Times New Roman" w:eastAsia="Times New Roman" w:hAnsi="Times New Roman" w:cs="Times New Roman"/>
              </w:rPr>
              <w:t>Via Teleconference</w:t>
            </w:r>
          </w:p>
        </w:tc>
      </w:tr>
      <w:tr w:rsidR="000034EB" w:rsidRPr="0081425E" w14:paraId="1DBB116E" w14:textId="77777777" w:rsidTr="00810B6E">
        <w:trPr>
          <w:trHeight w:val="20"/>
        </w:trPr>
        <w:tc>
          <w:tcPr>
            <w:tcW w:w="2718" w:type="dxa"/>
            <w:vAlign w:val="bottom"/>
          </w:tcPr>
          <w:p w14:paraId="72194C01" w14:textId="2C986E1F" w:rsidR="000034EB" w:rsidRPr="0081425E" w:rsidRDefault="000034EB" w:rsidP="00486326">
            <w:pPr>
              <w:spacing w:after="0" w:line="240" w:lineRule="auto"/>
              <w:ind w:left="-90"/>
              <w:jc w:val="both"/>
              <w:rPr>
                <w:rFonts w:ascii="Times New Roman" w:eastAsia="Times New Roman" w:hAnsi="Times New Roman" w:cs="Times New Roman"/>
                <w:highlight w:val="lightGray"/>
              </w:rPr>
            </w:pPr>
            <w:r w:rsidRPr="001E1072">
              <w:rPr>
                <w:rFonts w:ascii="Times New Roman" w:eastAsia="Times New Roman" w:hAnsi="Times New Roman" w:cs="Times New Roman"/>
              </w:rPr>
              <w:t>Anderson, Conner</w:t>
            </w:r>
          </w:p>
        </w:tc>
        <w:tc>
          <w:tcPr>
            <w:tcW w:w="3582" w:type="dxa"/>
            <w:vAlign w:val="bottom"/>
          </w:tcPr>
          <w:p w14:paraId="4F85B23B" w14:textId="77777777" w:rsidR="000034EB" w:rsidRPr="0081425E" w:rsidRDefault="000034EB">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713629D" w14:textId="75299C8D" w:rsidR="000034EB" w:rsidRPr="0081425E" w:rsidRDefault="000034EB">
            <w:pPr>
              <w:spacing w:after="0" w:line="240" w:lineRule="auto"/>
              <w:ind w:left="-90"/>
              <w:jc w:val="both"/>
              <w:rPr>
                <w:rFonts w:ascii="Times New Roman" w:eastAsia="Times New Roman" w:hAnsi="Times New Roman" w:cs="Times New Roman"/>
                <w:highlight w:val="lightGray"/>
              </w:rPr>
            </w:pPr>
          </w:p>
        </w:tc>
      </w:tr>
      <w:tr w:rsidR="0015410E" w:rsidRPr="0081425E" w14:paraId="752E9AF7" w14:textId="77777777" w:rsidTr="00810B6E">
        <w:trPr>
          <w:trHeight w:val="20"/>
        </w:trPr>
        <w:tc>
          <w:tcPr>
            <w:tcW w:w="2718" w:type="dxa"/>
            <w:vAlign w:val="bottom"/>
          </w:tcPr>
          <w:p w14:paraId="1885F0BC" w14:textId="17FBDC89" w:rsidR="0015410E" w:rsidRPr="001E1072" w:rsidRDefault="0015410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Billo, Jeff</w:t>
            </w:r>
          </w:p>
        </w:tc>
        <w:tc>
          <w:tcPr>
            <w:tcW w:w="3582" w:type="dxa"/>
            <w:vAlign w:val="bottom"/>
          </w:tcPr>
          <w:p w14:paraId="65711C5C" w14:textId="77777777" w:rsidR="0015410E" w:rsidRPr="0081425E" w:rsidRDefault="0015410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F59DAE0" w14:textId="34482F57" w:rsidR="0015410E" w:rsidRPr="0081425E" w:rsidRDefault="0015410E">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3220D2" w:rsidRPr="0081425E" w14:paraId="1A909AC4" w14:textId="77777777" w:rsidTr="00810B6E">
        <w:trPr>
          <w:trHeight w:val="20"/>
        </w:trPr>
        <w:tc>
          <w:tcPr>
            <w:tcW w:w="2718" w:type="dxa"/>
            <w:vAlign w:val="bottom"/>
          </w:tcPr>
          <w:p w14:paraId="09365A8B" w14:textId="388E225A" w:rsidR="003220D2" w:rsidRPr="0015410E" w:rsidRDefault="003220D2" w:rsidP="00486326">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Bivens, Carrie</w:t>
            </w:r>
          </w:p>
        </w:tc>
        <w:tc>
          <w:tcPr>
            <w:tcW w:w="3582" w:type="dxa"/>
            <w:vAlign w:val="bottom"/>
          </w:tcPr>
          <w:p w14:paraId="053C32DC" w14:textId="77777777" w:rsidR="003220D2" w:rsidRPr="0015410E" w:rsidRDefault="003220D2">
            <w:pPr>
              <w:spacing w:after="0" w:line="240" w:lineRule="auto"/>
              <w:ind w:left="-90"/>
              <w:jc w:val="both"/>
              <w:rPr>
                <w:rFonts w:ascii="Times New Roman" w:eastAsia="Times New Roman" w:hAnsi="Times New Roman" w:cs="Times New Roman"/>
              </w:rPr>
            </w:pPr>
          </w:p>
        </w:tc>
        <w:tc>
          <w:tcPr>
            <w:tcW w:w="3168" w:type="dxa"/>
            <w:vAlign w:val="bottom"/>
          </w:tcPr>
          <w:p w14:paraId="7177C36A" w14:textId="77777777" w:rsidR="003220D2" w:rsidRPr="0015410E" w:rsidRDefault="003220D2">
            <w:pPr>
              <w:spacing w:after="0" w:line="240" w:lineRule="auto"/>
              <w:ind w:left="-90"/>
              <w:jc w:val="both"/>
              <w:rPr>
                <w:rFonts w:ascii="Times New Roman" w:eastAsia="Times New Roman" w:hAnsi="Times New Roman" w:cs="Times New Roman"/>
              </w:rPr>
            </w:pPr>
          </w:p>
        </w:tc>
      </w:tr>
      <w:tr w:rsidR="00FA611C" w:rsidRPr="0081425E" w14:paraId="696F8E57" w14:textId="77777777" w:rsidTr="00810B6E">
        <w:trPr>
          <w:trHeight w:val="20"/>
        </w:trPr>
        <w:tc>
          <w:tcPr>
            <w:tcW w:w="2718" w:type="dxa"/>
            <w:vAlign w:val="bottom"/>
          </w:tcPr>
          <w:p w14:paraId="789FA079" w14:textId="53C19167" w:rsidR="00FA611C" w:rsidRPr="0015410E" w:rsidRDefault="00F8004A" w:rsidP="00D52B52">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Bo</w:t>
            </w:r>
            <w:r w:rsidR="00FA611C" w:rsidRPr="0015410E">
              <w:rPr>
                <w:rFonts w:ascii="Times New Roman" w:eastAsia="Times New Roman" w:hAnsi="Times New Roman" w:cs="Times New Roman"/>
              </w:rPr>
              <w:t>swell, B</w:t>
            </w:r>
            <w:r w:rsidR="00D52B52" w:rsidRPr="0015410E">
              <w:rPr>
                <w:rFonts w:ascii="Times New Roman" w:eastAsia="Times New Roman" w:hAnsi="Times New Roman" w:cs="Times New Roman"/>
              </w:rPr>
              <w:t>ill</w:t>
            </w:r>
          </w:p>
        </w:tc>
        <w:tc>
          <w:tcPr>
            <w:tcW w:w="3582" w:type="dxa"/>
            <w:vAlign w:val="bottom"/>
          </w:tcPr>
          <w:p w14:paraId="1EDC2E9B" w14:textId="77777777" w:rsidR="00FA611C" w:rsidRPr="0015410E" w:rsidRDefault="00FA611C">
            <w:pPr>
              <w:spacing w:after="0" w:line="240" w:lineRule="auto"/>
              <w:ind w:left="-90"/>
              <w:jc w:val="both"/>
              <w:rPr>
                <w:rFonts w:ascii="Times New Roman" w:eastAsia="Times New Roman" w:hAnsi="Times New Roman" w:cs="Times New Roman"/>
              </w:rPr>
            </w:pPr>
          </w:p>
        </w:tc>
        <w:tc>
          <w:tcPr>
            <w:tcW w:w="3168" w:type="dxa"/>
            <w:vAlign w:val="bottom"/>
          </w:tcPr>
          <w:p w14:paraId="7FF4B277" w14:textId="67079E02" w:rsidR="00FA611C" w:rsidRPr="0015410E" w:rsidRDefault="00FA611C">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Via Teleconference</w:t>
            </w:r>
          </w:p>
        </w:tc>
      </w:tr>
      <w:tr w:rsidR="003A08BA" w:rsidRPr="0081425E" w14:paraId="6636E4C3" w14:textId="77777777" w:rsidTr="00810B6E">
        <w:trPr>
          <w:trHeight w:val="20"/>
        </w:trPr>
        <w:tc>
          <w:tcPr>
            <w:tcW w:w="2718" w:type="dxa"/>
            <w:vAlign w:val="bottom"/>
          </w:tcPr>
          <w:p w14:paraId="60033E12" w14:textId="62F2F97C" w:rsidR="003A08BA" w:rsidRPr="009F4639" w:rsidRDefault="003A08BA" w:rsidP="00486326">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Butterfield, Lindsay</w:t>
            </w:r>
          </w:p>
        </w:tc>
        <w:tc>
          <w:tcPr>
            <w:tcW w:w="3582" w:type="dxa"/>
            <w:vAlign w:val="bottom"/>
          </w:tcPr>
          <w:p w14:paraId="777127CE" w14:textId="77777777" w:rsidR="003A08BA" w:rsidRPr="009F4639" w:rsidRDefault="003A08BA">
            <w:pPr>
              <w:spacing w:after="0" w:line="240" w:lineRule="auto"/>
              <w:ind w:left="-90"/>
              <w:jc w:val="both"/>
              <w:rPr>
                <w:rFonts w:ascii="Times New Roman" w:eastAsia="Times New Roman" w:hAnsi="Times New Roman" w:cs="Times New Roman"/>
              </w:rPr>
            </w:pPr>
          </w:p>
        </w:tc>
        <w:tc>
          <w:tcPr>
            <w:tcW w:w="3168" w:type="dxa"/>
            <w:vAlign w:val="bottom"/>
          </w:tcPr>
          <w:p w14:paraId="4B10FFEC" w14:textId="07670797" w:rsidR="003A08BA" w:rsidRPr="009F4639" w:rsidRDefault="003A08BA">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Via Teleconference</w:t>
            </w:r>
          </w:p>
        </w:tc>
      </w:tr>
      <w:tr w:rsidR="00FA611C" w:rsidRPr="0081425E" w14:paraId="6CA5E28B" w14:textId="77777777" w:rsidTr="00810B6E">
        <w:trPr>
          <w:trHeight w:val="225"/>
        </w:trPr>
        <w:tc>
          <w:tcPr>
            <w:tcW w:w="2718" w:type="dxa"/>
            <w:vAlign w:val="bottom"/>
          </w:tcPr>
          <w:p w14:paraId="2BA19B7F" w14:textId="32F0E8A1" w:rsidR="00FA611C" w:rsidRPr="0015410E" w:rsidRDefault="00FA611C" w:rsidP="00486326">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Chen, Jian</w:t>
            </w:r>
          </w:p>
        </w:tc>
        <w:tc>
          <w:tcPr>
            <w:tcW w:w="3582" w:type="dxa"/>
            <w:vAlign w:val="bottom"/>
          </w:tcPr>
          <w:p w14:paraId="71D7109B" w14:textId="77777777" w:rsidR="00FA611C" w:rsidRPr="0015410E" w:rsidRDefault="00FA611C">
            <w:pPr>
              <w:spacing w:after="0" w:line="240" w:lineRule="auto"/>
              <w:ind w:left="-90"/>
              <w:jc w:val="both"/>
              <w:rPr>
                <w:rFonts w:ascii="Times New Roman" w:eastAsia="Times New Roman" w:hAnsi="Times New Roman" w:cs="Times New Roman"/>
              </w:rPr>
            </w:pPr>
          </w:p>
        </w:tc>
        <w:tc>
          <w:tcPr>
            <w:tcW w:w="3168" w:type="dxa"/>
            <w:vAlign w:val="bottom"/>
          </w:tcPr>
          <w:p w14:paraId="62A4F05C" w14:textId="5F194553" w:rsidR="00FA611C" w:rsidRPr="0015410E" w:rsidRDefault="00FA611C">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Via Teleconference</w:t>
            </w:r>
          </w:p>
        </w:tc>
      </w:tr>
      <w:tr w:rsidR="0058708E" w:rsidRPr="0081425E" w14:paraId="69F56274" w14:textId="77777777" w:rsidTr="00810B6E">
        <w:trPr>
          <w:trHeight w:val="225"/>
        </w:trPr>
        <w:tc>
          <w:tcPr>
            <w:tcW w:w="2718" w:type="dxa"/>
            <w:vAlign w:val="bottom"/>
          </w:tcPr>
          <w:p w14:paraId="63A42B3A" w14:textId="77777777" w:rsidR="0058708E" w:rsidRPr="0081425E" w:rsidRDefault="0058708E" w:rsidP="00486326">
            <w:pPr>
              <w:spacing w:after="0" w:line="240" w:lineRule="auto"/>
              <w:ind w:left="-90"/>
              <w:jc w:val="both"/>
              <w:rPr>
                <w:rFonts w:ascii="Times New Roman" w:eastAsia="Times New Roman" w:hAnsi="Times New Roman" w:cs="Times New Roman"/>
                <w:highlight w:val="lightGray"/>
              </w:rPr>
            </w:pPr>
            <w:r w:rsidRPr="00C85F83">
              <w:rPr>
                <w:rFonts w:ascii="Times New Roman" w:eastAsia="Times New Roman" w:hAnsi="Times New Roman" w:cs="Times New Roman"/>
              </w:rPr>
              <w:t>Clifton, Suzy</w:t>
            </w:r>
          </w:p>
        </w:tc>
        <w:tc>
          <w:tcPr>
            <w:tcW w:w="3582" w:type="dxa"/>
            <w:vAlign w:val="bottom"/>
          </w:tcPr>
          <w:p w14:paraId="2C1B44E3" w14:textId="77777777" w:rsidR="0058708E" w:rsidRPr="0081425E"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D2E72C3" w14:textId="47879462" w:rsidR="0058708E" w:rsidRPr="0081425E" w:rsidRDefault="00C85F83">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15410E" w:rsidRPr="0081425E" w14:paraId="75F94607" w14:textId="77777777" w:rsidTr="00810B6E">
        <w:trPr>
          <w:trHeight w:val="225"/>
        </w:trPr>
        <w:tc>
          <w:tcPr>
            <w:tcW w:w="2718" w:type="dxa"/>
            <w:vAlign w:val="bottom"/>
          </w:tcPr>
          <w:p w14:paraId="5E9E2EB7" w14:textId="77007413" w:rsidR="0015410E" w:rsidRDefault="0015410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Du, Pengwei</w:t>
            </w:r>
          </w:p>
        </w:tc>
        <w:tc>
          <w:tcPr>
            <w:tcW w:w="3582" w:type="dxa"/>
            <w:vAlign w:val="bottom"/>
          </w:tcPr>
          <w:p w14:paraId="7572FA85" w14:textId="77777777" w:rsidR="0015410E" w:rsidRPr="0081425E" w:rsidRDefault="0015410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701AA90" w14:textId="6771EEB7" w:rsidR="0015410E" w:rsidRPr="00DC03B6" w:rsidRDefault="0015410E">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Via Teleconference</w:t>
            </w:r>
          </w:p>
        </w:tc>
      </w:tr>
      <w:tr w:rsidR="00D45CA3" w:rsidRPr="0081425E" w14:paraId="6081D7F5" w14:textId="77777777" w:rsidTr="00810B6E">
        <w:trPr>
          <w:trHeight w:val="225"/>
        </w:trPr>
        <w:tc>
          <w:tcPr>
            <w:tcW w:w="2718" w:type="dxa"/>
            <w:vAlign w:val="bottom"/>
          </w:tcPr>
          <w:p w14:paraId="2C8E1119" w14:textId="4B40788F" w:rsidR="00D45CA3" w:rsidRPr="001E1072" w:rsidRDefault="00D45CA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Fohn, Douglas</w:t>
            </w:r>
          </w:p>
        </w:tc>
        <w:tc>
          <w:tcPr>
            <w:tcW w:w="3582" w:type="dxa"/>
            <w:vAlign w:val="bottom"/>
          </w:tcPr>
          <w:p w14:paraId="6132B390" w14:textId="77777777" w:rsidR="00D45CA3" w:rsidRPr="0081425E" w:rsidRDefault="00D45CA3">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11F8017" w14:textId="63FBBAF7" w:rsidR="00D45CA3" w:rsidRPr="0081425E" w:rsidRDefault="00D45CA3">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15410E" w:rsidRPr="0081425E" w14:paraId="5059521B" w14:textId="77777777" w:rsidTr="00810B6E">
        <w:trPr>
          <w:trHeight w:val="225"/>
        </w:trPr>
        <w:tc>
          <w:tcPr>
            <w:tcW w:w="2718" w:type="dxa"/>
            <w:vAlign w:val="bottom"/>
          </w:tcPr>
          <w:p w14:paraId="6D0921E1" w14:textId="1BAA5A41" w:rsidR="0015410E" w:rsidRPr="001E1072" w:rsidRDefault="0015410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Garcia, Freddy</w:t>
            </w:r>
          </w:p>
        </w:tc>
        <w:tc>
          <w:tcPr>
            <w:tcW w:w="3582" w:type="dxa"/>
            <w:vAlign w:val="bottom"/>
          </w:tcPr>
          <w:p w14:paraId="1265AC07" w14:textId="77777777" w:rsidR="0015410E" w:rsidRPr="0081425E" w:rsidRDefault="0015410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185429C" w14:textId="71553166" w:rsidR="0015410E" w:rsidRPr="0081425E" w:rsidRDefault="0015410E">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15410E" w:rsidRPr="0081425E" w14:paraId="2B1FC544" w14:textId="77777777" w:rsidTr="00810B6E">
        <w:trPr>
          <w:trHeight w:val="225"/>
        </w:trPr>
        <w:tc>
          <w:tcPr>
            <w:tcW w:w="2718" w:type="dxa"/>
            <w:vAlign w:val="bottom"/>
          </w:tcPr>
          <w:p w14:paraId="354B4B53" w14:textId="7CDF8DFA" w:rsidR="0015410E" w:rsidRPr="001E1072" w:rsidRDefault="0015410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Giarratano, Alex</w:t>
            </w:r>
          </w:p>
        </w:tc>
        <w:tc>
          <w:tcPr>
            <w:tcW w:w="3582" w:type="dxa"/>
            <w:vAlign w:val="bottom"/>
          </w:tcPr>
          <w:p w14:paraId="24957942" w14:textId="77777777" w:rsidR="0015410E" w:rsidRPr="0081425E" w:rsidRDefault="0015410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1559A51B" w14:textId="2756AC94" w:rsidR="0015410E" w:rsidRPr="0081425E" w:rsidRDefault="0015410E">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EE748C" w:rsidRPr="0081425E" w14:paraId="2A3C064B" w14:textId="77777777" w:rsidTr="00810B6E">
        <w:trPr>
          <w:trHeight w:val="225"/>
        </w:trPr>
        <w:tc>
          <w:tcPr>
            <w:tcW w:w="2718" w:type="dxa"/>
            <w:vAlign w:val="bottom"/>
          </w:tcPr>
          <w:p w14:paraId="51893A94" w14:textId="7622F8B1" w:rsidR="00EE748C" w:rsidRPr="0081425E" w:rsidRDefault="00EE748C" w:rsidP="00486326">
            <w:pPr>
              <w:spacing w:after="0" w:line="240" w:lineRule="auto"/>
              <w:ind w:left="-90"/>
              <w:jc w:val="both"/>
              <w:rPr>
                <w:rFonts w:ascii="Times New Roman" w:eastAsia="Times New Roman" w:hAnsi="Times New Roman" w:cs="Times New Roman"/>
                <w:highlight w:val="lightGray"/>
              </w:rPr>
            </w:pPr>
            <w:r w:rsidRPr="001E1072">
              <w:rPr>
                <w:rFonts w:ascii="Times New Roman" w:eastAsia="Times New Roman" w:hAnsi="Times New Roman" w:cs="Times New Roman"/>
              </w:rPr>
              <w:t>Gonzalez, Ino</w:t>
            </w:r>
          </w:p>
        </w:tc>
        <w:tc>
          <w:tcPr>
            <w:tcW w:w="3582" w:type="dxa"/>
            <w:vAlign w:val="bottom"/>
          </w:tcPr>
          <w:p w14:paraId="1899170F" w14:textId="77777777" w:rsidR="00EE748C" w:rsidRPr="0081425E" w:rsidRDefault="00EE748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4166561" w14:textId="10D90370" w:rsidR="00EE748C" w:rsidRPr="0081425E" w:rsidRDefault="00302108">
            <w:pPr>
              <w:spacing w:after="0" w:line="240" w:lineRule="auto"/>
              <w:ind w:left="-90"/>
              <w:jc w:val="both"/>
              <w:rPr>
                <w:rFonts w:ascii="Times New Roman" w:eastAsia="Times New Roman" w:hAnsi="Times New Roman" w:cs="Times New Roman"/>
                <w:highlight w:val="lightGray"/>
              </w:rPr>
            </w:pPr>
            <w:r w:rsidRPr="0081425E">
              <w:rPr>
                <w:rFonts w:ascii="Times New Roman" w:eastAsia="Times New Roman" w:hAnsi="Times New Roman" w:cs="Times New Roman"/>
                <w:highlight w:val="lightGray"/>
              </w:rPr>
              <w:t xml:space="preserve"> </w:t>
            </w:r>
          </w:p>
        </w:tc>
      </w:tr>
      <w:tr w:rsidR="003A08BA" w:rsidRPr="0081425E" w14:paraId="467DAAA1" w14:textId="77777777" w:rsidTr="00810B6E">
        <w:trPr>
          <w:trHeight w:val="225"/>
        </w:trPr>
        <w:tc>
          <w:tcPr>
            <w:tcW w:w="2718" w:type="dxa"/>
            <w:vAlign w:val="bottom"/>
          </w:tcPr>
          <w:p w14:paraId="5A531AF3" w14:textId="5E07BB20" w:rsidR="003A08BA" w:rsidRPr="00DC03B6" w:rsidRDefault="003A08BA" w:rsidP="00486326">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Guo, Jack</w:t>
            </w:r>
          </w:p>
        </w:tc>
        <w:tc>
          <w:tcPr>
            <w:tcW w:w="3582" w:type="dxa"/>
            <w:vAlign w:val="bottom"/>
          </w:tcPr>
          <w:p w14:paraId="413DB07F" w14:textId="77777777" w:rsidR="003A08BA" w:rsidRPr="00DC03B6" w:rsidRDefault="003A08BA">
            <w:pPr>
              <w:spacing w:after="0" w:line="240" w:lineRule="auto"/>
              <w:ind w:left="-90"/>
              <w:jc w:val="both"/>
              <w:rPr>
                <w:rFonts w:ascii="Times New Roman" w:eastAsia="Times New Roman" w:hAnsi="Times New Roman" w:cs="Times New Roman"/>
              </w:rPr>
            </w:pPr>
          </w:p>
        </w:tc>
        <w:tc>
          <w:tcPr>
            <w:tcW w:w="3168" w:type="dxa"/>
            <w:vAlign w:val="bottom"/>
          </w:tcPr>
          <w:p w14:paraId="76A8D844" w14:textId="69A2B641" w:rsidR="003A08BA" w:rsidRPr="00DC03B6" w:rsidRDefault="003A08BA">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Via Teleconference</w:t>
            </w:r>
          </w:p>
        </w:tc>
      </w:tr>
      <w:tr w:rsidR="00FA611C" w:rsidRPr="0081425E" w14:paraId="56F36BEA" w14:textId="77777777" w:rsidTr="00810B6E">
        <w:trPr>
          <w:trHeight w:val="20"/>
        </w:trPr>
        <w:tc>
          <w:tcPr>
            <w:tcW w:w="2718" w:type="dxa"/>
            <w:vAlign w:val="bottom"/>
          </w:tcPr>
          <w:p w14:paraId="40A1D429" w14:textId="537FC187" w:rsidR="00FA611C" w:rsidRPr="0015410E" w:rsidRDefault="00FA611C" w:rsidP="00486326">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Holt, Blake</w:t>
            </w:r>
          </w:p>
        </w:tc>
        <w:tc>
          <w:tcPr>
            <w:tcW w:w="3582" w:type="dxa"/>
            <w:vAlign w:val="bottom"/>
          </w:tcPr>
          <w:p w14:paraId="1B54F40D" w14:textId="77777777" w:rsidR="00FA611C" w:rsidRPr="0015410E" w:rsidRDefault="00FA611C">
            <w:pPr>
              <w:spacing w:after="0" w:line="240" w:lineRule="auto"/>
              <w:ind w:left="-90"/>
              <w:jc w:val="both"/>
              <w:rPr>
                <w:rFonts w:ascii="Times New Roman" w:eastAsia="Times New Roman" w:hAnsi="Times New Roman" w:cs="Times New Roman"/>
              </w:rPr>
            </w:pPr>
          </w:p>
        </w:tc>
        <w:tc>
          <w:tcPr>
            <w:tcW w:w="3168" w:type="dxa"/>
            <w:vAlign w:val="bottom"/>
          </w:tcPr>
          <w:p w14:paraId="25235152" w14:textId="673049DB" w:rsidR="00FA611C" w:rsidRPr="0015410E" w:rsidRDefault="00FA611C">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Via Teleconference</w:t>
            </w:r>
          </w:p>
        </w:tc>
      </w:tr>
      <w:tr w:rsidR="007B7D69" w:rsidRPr="0081425E" w14:paraId="57903254" w14:textId="77777777" w:rsidTr="00810B6E">
        <w:trPr>
          <w:trHeight w:val="20"/>
        </w:trPr>
        <w:tc>
          <w:tcPr>
            <w:tcW w:w="2718" w:type="dxa"/>
            <w:vAlign w:val="bottom"/>
          </w:tcPr>
          <w:p w14:paraId="7CE96382" w14:textId="51E7ADB0" w:rsidR="007B7D69" w:rsidRPr="0015410E" w:rsidRDefault="007B7D69" w:rsidP="00486326">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Hui, Hailong</w:t>
            </w:r>
          </w:p>
        </w:tc>
        <w:tc>
          <w:tcPr>
            <w:tcW w:w="3582" w:type="dxa"/>
            <w:vAlign w:val="bottom"/>
          </w:tcPr>
          <w:p w14:paraId="209B5B94" w14:textId="77777777" w:rsidR="007B7D69" w:rsidRPr="0015410E" w:rsidRDefault="007B7D69">
            <w:pPr>
              <w:spacing w:after="0" w:line="240" w:lineRule="auto"/>
              <w:ind w:left="-90"/>
              <w:jc w:val="both"/>
              <w:rPr>
                <w:rFonts w:ascii="Times New Roman" w:eastAsia="Times New Roman" w:hAnsi="Times New Roman" w:cs="Times New Roman"/>
              </w:rPr>
            </w:pPr>
          </w:p>
        </w:tc>
        <w:tc>
          <w:tcPr>
            <w:tcW w:w="3168" w:type="dxa"/>
            <w:vAlign w:val="bottom"/>
          </w:tcPr>
          <w:p w14:paraId="0314FF3B" w14:textId="3FFF1C5E" w:rsidR="007B7D69" w:rsidRPr="0015410E" w:rsidRDefault="007B7D69">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Via Teleconference</w:t>
            </w:r>
          </w:p>
        </w:tc>
      </w:tr>
      <w:tr w:rsidR="005B580C" w:rsidRPr="0081425E" w14:paraId="36716E94" w14:textId="77777777" w:rsidTr="00810B6E">
        <w:trPr>
          <w:trHeight w:val="20"/>
        </w:trPr>
        <w:tc>
          <w:tcPr>
            <w:tcW w:w="2718" w:type="dxa"/>
            <w:vAlign w:val="bottom"/>
          </w:tcPr>
          <w:p w14:paraId="12FA7BF7" w14:textId="38ABEFD2" w:rsidR="005B580C" w:rsidRPr="001E1072" w:rsidRDefault="005B580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Jiang, Grace</w:t>
            </w:r>
          </w:p>
        </w:tc>
        <w:tc>
          <w:tcPr>
            <w:tcW w:w="3582" w:type="dxa"/>
            <w:vAlign w:val="bottom"/>
          </w:tcPr>
          <w:p w14:paraId="2E727CC3" w14:textId="77777777" w:rsidR="005B580C" w:rsidRPr="0081425E" w:rsidRDefault="005B580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92909FF" w14:textId="371C0CC7" w:rsidR="005B580C" w:rsidRPr="0081425E" w:rsidRDefault="005B580C">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15410E" w:rsidRPr="0081425E" w14:paraId="133854B1" w14:textId="77777777" w:rsidTr="00810B6E">
        <w:trPr>
          <w:trHeight w:val="20"/>
        </w:trPr>
        <w:tc>
          <w:tcPr>
            <w:tcW w:w="2718" w:type="dxa"/>
            <w:vAlign w:val="bottom"/>
          </w:tcPr>
          <w:p w14:paraId="34C49819" w14:textId="7315CDE2" w:rsidR="0015410E" w:rsidRPr="001E1072" w:rsidRDefault="0015410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Jin, Julie</w:t>
            </w:r>
          </w:p>
        </w:tc>
        <w:tc>
          <w:tcPr>
            <w:tcW w:w="3582" w:type="dxa"/>
            <w:vAlign w:val="bottom"/>
          </w:tcPr>
          <w:p w14:paraId="750BC455" w14:textId="77777777" w:rsidR="0015410E" w:rsidRPr="0081425E" w:rsidRDefault="0015410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F77D522" w14:textId="26885129" w:rsidR="0015410E" w:rsidRPr="0081425E" w:rsidRDefault="0015410E">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302108" w:rsidRPr="0081425E" w14:paraId="621C8793" w14:textId="77777777" w:rsidTr="00810B6E">
        <w:trPr>
          <w:trHeight w:val="20"/>
        </w:trPr>
        <w:tc>
          <w:tcPr>
            <w:tcW w:w="2718" w:type="dxa"/>
            <w:vAlign w:val="bottom"/>
          </w:tcPr>
          <w:p w14:paraId="59E31FA6" w14:textId="7B89FAED" w:rsidR="00302108" w:rsidRPr="0081425E" w:rsidRDefault="00302108" w:rsidP="00486326">
            <w:pPr>
              <w:spacing w:after="0" w:line="240" w:lineRule="auto"/>
              <w:ind w:left="-90"/>
              <w:jc w:val="both"/>
              <w:rPr>
                <w:rFonts w:ascii="Times New Roman" w:eastAsia="Times New Roman" w:hAnsi="Times New Roman" w:cs="Times New Roman"/>
                <w:highlight w:val="lightGray"/>
              </w:rPr>
            </w:pPr>
            <w:r w:rsidRPr="001E1072">
              <w:rPr>
                <w:rFonts w:ascii="Times New Roman" w:eastAsia="Times New Roman" w:hAnsi="Times New Roman" w:cs="Times New Roman"/>
              </w:rPr>
              <w:t>Jones, Dan</w:t>
            </w:r>
          </w:p>
        </w:tc>
        <w:tc>
          <w:tcPr>
            <w:tcW w:w="3582" w:type="dxa"/>
            <w:vAlign w:val="bottom"/>
          </w:tcPr>
          <w:p w14:paraId="7941F952" w14:textId="77777777" w:rsidR="00302108" w:rsidRPr="0081425E" w:rsidRDefault="0030210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306ACB5" w14:textId="77777777" w:rsidR="00302108" w:rsidRPr="0081425E" w:rsidRDefault="00302108">
            <w:pPr>
              <w:spacing w:after="0" w:line="240" w:lineRule="auto"/>
              <w:ind w:left="-90"/>
              <w:jc w:val="both"/>
              <w:rPr>
                <w:rFonts w:ascii="Times New Roman" w:eastAsia="Times New Roman" w:hAnsi="Times New Roman" w:cs="Times New Roman"/>
                <w:highlight w:val="lightGray"/>
              </w:rPr>
            </w:pPr>
          </w:p>
        </w:tc>
      </w:tr>
      <w:tr w:rsidR="00C473A3" w:rsidRPr="0081425E" w14:paraId="24A2F98F" w14:textId="77777777" w:rsidTr="00810B6E">
        <w:trPr>
          <w:trHeight w:val="20"/>
        </w:trPr>
        <w:tc>
          <w:tcPr>
            <w:tcW w:w="2718" w:type="dxa"/>
            <w:vAlign w:val="bottom"/>
          </w:tcPr>
          <w:p w14:paraId="7B362198" w14:textId="1B4CA7F6" w:rsidR="00C473A3" w:rsidRPr="00DC03B6" w:rsidRDefault="00C473A3" w:rsidP="00486326">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Kane, Erika</w:t>
            </w:r>
          </w:p>
        </w:tc>
        <w:tc>
          <w:tcPr>
            <w:tcW w:w="3582" w:type="dxa"/>
            <w:vAlign w:val="bottom"/>
          </w:tcPr>
          <w:p w14:paraId="66B3BAE7" w14:textId="77777777" w:rsidR="00C473A3" w:rsidRPr="00DC03B6" w:rsidRDefault="00C473A3">
            <w:pPr>
              <w:spacing w:after="0" w:line="240" w:lineRule="auto"/>
              <w:ind w:left="-90"/>
              <w:jc w:val="both"/>
              <w:rPr>
                <w:rFonts w:ascii="Times New Roman" w:eastAsia="Times New Roman" w:hAnsi="Times New Roman" w:cs="Times New Roman"/>
              </w:rPr>
            </w:pPr>
          </w:p>
        </w:tc>
        <w:tc>
          <w:tcPr>
            <w:tcW w:w="3168" w:type="dxa"/>
            <w:vAlign w:val="bottom"/>
          </w:tcPr>
          <w:p w14:paraId="18162555" w14:textId="66D44701" w:rsidR="00C473A3" w:rsidRPr="00DC03B6" w:rsidRDefault="00C473A3">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Via Teleconference</w:t>
            </w:r>
          </w:p>
        </w:tc>
      </w:tr>
      <w:tr w:rsidR="00FA611C" w:rsidRPr="0081425E" w14:paraId="71C574BD" w14:textId="77777777" w:rsidTr="00810B6E">
        <w:trPr>
          <w:trHeight w:val="20"/>
        </w:trPr>
        <w:tc>
          <w:tcPr>
            <w:tcW w:w="2718" w:type="dxa"/>
            <w:vAlign w:val="bottom"/>
          </w:tcPr>
          <w:p w14:paraId="79270BDE" w14:textId="3F1C731E" w:rsidR="00FA611C" w:rsidRPr="0015410E" w:rsidRDefault="00FA611C" w:rsidP="00486326">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Krein, Steve</w:t>
            </w:r>
          </w:p>
        </w:tc>
        <w:tc>
          <w:tcPr>
            <w:tcW w:w="3582" w:type="dxa"/>
            <w:vAlign w:val="bottom"/>
          </w:tcPr>
          <w:p w14:paraId="69FF456C" w14:textId="77777777" w:rsidR="00FA611C" w:rsidRPr="0015410E" w:rsidRDefault="00FA611C">
            <w:pPr>
              <w:spacing w:after="0" w:line="240" w:lineRule="auto"/>
              <w:ind w:left="-90"/>
              <w:jc w:val="both"/>
              <w:rPr>
                <w:rFonts w:ascii="Times New Roman" w:eastAsia="Times New Roman" w:hAnsi="Times New Roman" w:cs="Times New Roman"/>
              </w:rPr>
            </w:pPr>
          </w:p>
        </w:tc>
        <w:tc>
          <w:tcPr>
            <w:tcW w:w="3168" w:type="dxa"/>
            <w:vAlign w:val="bottom"/>
          </w:tcPr>
          <w:p w14:paraId="01173128" w14:textId="4179200A" w:rsidR="00FA611C" w:rsidRPr="0015410E" w:rsidRDefault="00FA611C">
            <w:pPr>
              <w:spacing w:after="0" w:line="240" w:lineRule="auto"/>
              <w:ind w:left="-90"/>
              <w:jc w:val="both"/>
              <w:rPr>
                <w:rFonts w:ascii="Times New Roman" w:eastAsia="Times New Roman" w:hAnsi="Times New Roman" w:cs="Times New Roman"/>
              </w:rPr>
            </w:pPr>
            <w:r w:rsidRPr="0015410E">
              <w:rPr>
                <w:rFonts w:ascii="Times New Roman" w:eastAsia="Times New Roman" w:hAnsi="Times New Roman" w:cs="Times New Roman"/>
              </w:rPr>
              <w:t>Via Teleconference</w:t>
            </w:r>
          </w:p>
        </w:tc>
      </w:tr>
      <w:tr w:rsidR="0058708E" w:rsidRPr="0081425E" w14:paraId="688ECB3A" w14:textId="77777777" w:rsidTr="00810B6E">
        <w:trPr>
          <w:trHeight w:val="20"/>
        </w:trPr>
        <w:tc>
          <w:tcPr>
            <w:tcW w:w="2718" w:type="dxa"/>
            <w:vAlign w:val="bottom"/>
          </w:tcPr>
          <w:p w14:paraId="78B98049" w14:textId="77777777" w:rsidR="0058708E" w:rsidRPr="001E1072" w:rsidRDefault="0058708E" w:rsidP="00486326">
            <w:pPr>
              <w:spacing w:after="0" w:line="240" w:lineRule="auto"/>
              <w:ind w:left="-90"/>
              <w:jc w:val="both"/>
              <w:rPr>
                <w:rFonts w:ascii="Times New Roman" w:eastAsia="Times New Roman" w:hAnsi="Times New Roman" w:cs="Times New Roman"/>
              </w:rPr>
            </w:pPr>
            <w:r w:rsidRPr="001E1072">
              <w:rPr>
                <w:rFonts w:ascii="Times New Roman" w:eastAsia="Times New Roman" w:hAnsi="Times New Roman" w:cs="Times New Roman"/>
              </w:rPr>
              <w:t>Landry, Kelly</w:t>
            </w:r>
          </w:p>
        </w:tc>
        <w:tc>
          <w:tcPr>
            <w:tcW w:w="3582" w:type="dxa"/>
            <w:vAlign w:val="bottom"/>
          </w:tcPr>
          <w:p w14:paraId="7F7B6DDF" w14:textId="77777777" w:rsidR="0058708E" w:rsidRPr="0081425E"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D32FFDE" w14:textId="77777777" w:rsidR="0058708E" w:rsidRPr="0081425E" w:rsidRDefault="0058708E">
            <w:pPr>
              <w:spacing w:after="0" w:line="240" w:lineRule="auto"/>
              <w:ind w:left="-90"/>
              <w:jc w:val="both"/>
              <w:rPr>
                <w:rFonts w:ascii="Times New Roman" w:eastAsia="Times New Roman" w:hAnsi="Times New Roman" w:cs="Times New Roman"/>
                <w:highlight w:val="lightGray"/>
              </w:rPr>
            </w:pPr>
          </w:p>
        </w:tc>
      </w:tr>
      <w:tr w:rsidR="001E1072" w:rsidRPr="0081425E" w14:paraId="5659F2FD" w14:textId="77777777" w:rsidTr="00810B6E">
        <w:trPr>
          <w:trHeight w:val="20"/>
        </w:trPr>
        <w:tc>
          <w:tcPr>
            <w:tcW w:w="2718" w:type="dxa"/>
            <w:vAlign w:val="bottom"/>
          </w:tcPr>
          <w:p w14:paraId="3AEC09B9" w14:textId="53CBB039" w:rsidR="001E1072" w:rsidRPr="001E1072" w:rsidRDefault="001E1072" w:rsidP="00486326">
            <w:pPr>
              <w:spacing w:after="0" w:line="240" w:lineRule="auto"/>
              <w:ind w:left="-90"/>
              <w:jc w:val="both"/>
              <w:rPr>
                <w:rFonts w:ascii="Times New Roman" w:eastAsia="Times New Roman" w:hAnsi="Times New Roman" w:cs="Times New Roman"/>
              </w:rPr>
            </w:pPr>
            <w:r w:rsidRPr="001E1072">
              <w:rPr>
                <w:rFonts w:ascii="Times New Roman" w:eastAsia="Times New Roman" w:hAnsi="Times New Roman" w:cs="Times New Roman"/>
              </w:rPr>
              <w:t>Lasher, Warren</w:t>
            </w:r>
          </w:p>
        </w:tc>
        <w:tc>
          <w:tcPr>
            <w:tcW w:w="3582" w:type="dxa"/>
            <w:vAlign w:val="bottom"/>
          </w:tcPr>
          <w:p w14:paraId="0C3DE28A" w14:textId="77777777" w:rsidR="001E1072" w:rsidRPr="0081425E" w:rsidRDefault="001E107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D2883ED" w14:textId="77777777" w:rsidR="001E1072" w:rsidRPr="0081425E" w:rsidRDefault="001E1072">
            <w:pPr>
              <w:spacing w:after="0" w:line="240" w:lineRule="auto"/>
              <w:ind w:left="-90"/>
              <w:jc w:val="both"/>
              <w:rPr>
                <w:rFonts w:ascii="Times New Roman" w:eastAsia="Times New Roman" w:hAnsi="Times New Roman" w:cs="Times New Roman"/>
                <w:highlight w:val="lightGray"/>
              </w:rPr>
            </w:pPr>
          </w:p>
        </w:tc>
      </w:tr>
      <w:tr w:rsidR="0015410E" w:rsidRPr="0081425E" w14:paraId="6BECFCBC" w14:textId="77777777" w:rsidTr="00810B6E">
        <w:trPr>
          <w:trHeight w:val="20"/>
        </w:trPr>
        <w:tc>
          <w:tcPr>
            <w:tcW w:w="2718" w:type="dxa"/>
            <w:vAlign w:val="bottom"/>
          </w:tcPr>
          <w:p w14:paraId="4D4E071C" w14:textId="7DA8B413" w:rsidR="0015410E" w:rsidRPr="001E1072" w:rsidRDefault="0015410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Lavi, Yamit</w:t>
            </w:r>
          </w:p>
        </w:tc>
        <w:tc>
          <w:tcPr>
            <w:tcW w:w="3582" w:type="dxa"/>
            <w:vAlign w:val="bottom"/>
          </w:tcPr>
          <w:p w14:paraId="4573A7CB" w14:textId="77777777" w:rsidR="0015410E" w:rsidRDefault="0015410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0F902CC" w14:textId="4C114B57" w:rsidR="0015410E" w:rsidRDefault="0015410E">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15410E" w:rsidRPr="0081425E" w14:paraId="433F106B" w14:textId="77777777" w:rsidTr="00810B6E">
        <w:trPr>
          <w:trHeight w:val="20"/>
        </w:trPr>
        <w:tc>
          <w:tcPr>
            <w:tcW w:w="2718" w:type="dxa"/>
            <w:vAlign w:val="bottom"/>
          </w:tcPr>
          <w:p w14:paraId="240A29CE" w14:textId="6565B721" w:rsidR="0015410E" w:rsidRPr="001E1072" w:rsidRDefault="0015410E"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Lee, Alex</w:t>
            </w:r>
          </w:p>
        </w:tc>
        <w:tc>
          <w:tcPr>
            <w:tcW w:w="3582" w:type="dxa"/>
            <w:vAlign w:val="bottom"/>
          </w:tcPr>
          <w:p w14:paraId="34F2918A" w14:textId="77777777" w:rsidR="0015410E" w:rsidRDefault="0015410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8C61C78" w14:textId="0A2F5A2A" w:rsidR="0015410E" w:rsidRDefault="0015410E">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A515AE" w:rsidRPr="0081425E" w14:paraId="11DD636F" w14:textId="77777777" w:rsidTr="00810B6E">
        <w:trPr>
          <w:trHeight w:val="20"/>
        </w:trPr>
        <w:tc>
          <w:tcPr>
            <w:tcW w:w="2718" w:type="dxa"/>
            <w:vAlign w:val="bottom"/>
          </w:tcPr>
          <w:p w14:paraId="4D00AAF2" w14:textId="753C4E25" w:rsidR="00A515AE" w:rsidRPr="0081425E" w:rsidRDefault="00A515AE" w:rsidP="00486326">
            <w:pPr>
              <w:spacing w:after="0" w:line="240" w:lineRule="auto"/>
              <w:ind w:left="-90"/>
              <w:jc w:val="both"/>
              <w:rPr>
                <w:rFonts w:ascii="Times New Roman" w:eastAsia="Times New Roman" w:hAnsi="Times New Roman" w:cs="Times New Roman"/>
                <w:highlight w:val="lightGray"/>
              </w:rPr>
            </w:pPr>
            <w:r w:rsidRPr="001E1072">
              <w:rPr>
                <w:rFonts w:ascii="Times New Roman" w:eastAsia="Times New Roman" w:hAnsi="Times New Roman" w:cs="Times New Roman"/>
              </w:rPr>
              <w:t>Levine, Jon</w:t>
            </w:r>
          </w:p>
        </w:tc>
        <w:tc>
          <w:tcPr>
            <w:tcW w:w="3582" w:type="dxa"/>
            <w:vAlign w:val="bottom"/>
          </w:tcPr>
          <w:p w14:paraId="2DAAEA05" w14:textId="16287FC1" w:rsidR="00A515AE" w:rsidRPr="0081425E" w:rsidRDefault="001E1072">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c>
          <w:tcPr>
            <w:tcW w:w="3168" w:type="dxa"/>
            <w:vAlign w:val="bottom"/>
          </w:tcPr>
          <w:p w14:paraId="10E08F12" w14:textId="366D49DE" w:rsidR="00A515AE" w:rsidRPr="0081425E" w:rsidRDefault="001E1072">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DC03B6" w:rsidRPr="0081425E" w14:paraId="58695689" w14:textId="77777777" w:rsidTr="00810B6E">
        <w:trPr>
          <w:trHeight w:val="20"/>
        </w:trPr>
        <w:tc>
          <w:tcPr>
            <w:tcW w:w="2718" w:type="dxa"/>
            <w:vAlign w:val="bottom"/>
          </w:tcPr>
          <w:p w14:paraId="28413F0F" w14:textId="5C29B0FE" w:rsidR="00DC03B6" w:rsidRPr="001E1072" w:rsidRDefault="00DC03B6" w:rsidP="00AC351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Li, Weifeng</w:t>
            </w:r>
          </w:p>
        </w:tc>
        <w:tc>
          <w:tcPr>
            <w:tcW w:w="3582" w:type="dxa"/>
            <w:vAlign w:val="bottom"/>
          </w:tcPr>
          <w:p w14:paraId="6A1CDBB1" w14:textId="77777777" w:rsidR="00DC03B6" w:rsidRPr="0081425E" w:rsidRDefault="00DC03B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0250CCF" w14:textId="4677D757" w:rsidR="00DC03B6" w:rsidRPr="0081425E" w:rsidRDefault="00DC03B6">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5B580C" w:rsidRPr="0081425E" w14:paraId="7ED995ED" w14:textId="77777777" w:rsidTr="00810B6E">
        <w:trPr>
          <w:trHeight w:val="20"/>
        </w:trPr>
        <w:tc>
          <w:tcPr>
            <w:tcW w:w="2718" w:type="dxa"/>
            <w:vAlign w:val="bottom"/>
          </w:tcPr>
          <w:p w14:paraId="4BDBFD73" w14:textId="7C59B1A9" w:rsidR="005B580C" w:rsidRPr="001E1072" w:rsidRDefault="005B580C" w:rsidP="00AC351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Lightner, Debbie</w:t>
            </w:r>
          </w:p>
        </w:tc>
        <w:tc>
          <w:tcPr>
            <w:tcW w:w="3582" w:type="dxa"/>
            <w:vAlign w:val="bottom"/>
          </w:tcPr>
          <w:p w14:paraId="51970369" w14:textId="77777777" w:rsidR="005B580C" w:rsidRPr="0081425E" w:rsidRDefault="005B580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96ABCCC" w14:textId="1801974F" w:rsidR="005B580C" w:rsidRPr="0081425E" w:rsidRDefault="005B580C">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1E1072" w:rsidRPr="0081425E" w14:paraId="600BF4E2" w14:textId="77777777" w:rsidTr="00810B6E">
        <w:trPr>
          <w:trHeight w:val="20"/>
        </w:trPr>
        <w:tc>
          <w:tcPr>
            <w:tcW w:w="2718" w:type="dxa"/>
            <w:vAlign w:val="bottom"/>
          </w:tcPr>
          <w:p w14:paraId="388EF885" w14:textId="45BE78B7" w:rsidR="001E1072" w:rsidRPr="0081425E" w:rsidRDefault="001E1072" w:rsidP="00AC3517">
            <w:pPr>
              <w:spacing w:after="0" w:line="240" w:lineRule="auto"/>
              <w:ind w:left="-90"/>
              <w:jc w:val="both"/>
              <w:rPr>
                <w:rFonts w:ascii="Times New Roman" w:eastAsia="Times New Roman" w:hAnsi="Times New Roman" w:cs="Times New Roman"/>
                <w:highlight w:val="lightGray"/>
              </w:rPr>
            </w:pPr>
            <w:r w:rsidRPr="001E1072">
              <w:rPr>
                <w:rFonts w:ascii="Times New Roman" w:eastAsia="Times New Roman" w:hAnsi="Times New Roman" w:cs="Times New Roman"/>
              </w:rPr>
              <w:t>Maggio, Dave</w:t>
            </w:r>
          </w:p>
        </w:tc>
        <w:tc>
          <w:tcPr>
            <w:tcW w:w="3582" w:type="dxa"/>
            <w:vAlign w:val="bottom"/>
          </w:tcPr>
          <w:p w14:paraId="5FE0D8E3" w14:textId="77777777" w:rsidR="001E1072" w:rsidRPr="0081425E" w:rsidRDefault="001E107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FED5CBF" w14:textId="77777777" w:rsidR="001E1072" w:rsidRPr="0081425E" w:rsidRDefault="001E1072">
            <w:pPr>
              <w:spacing w:after="0" w:line="240" w:lineRule="auto"/>
              <w:ind w:left="-90"/>
              <w:jc w:val="both"/>
              <w:rPr>
                <w:rFonts w:ascii="Times New Roman" w:eastAsia="Times New Roman" w:hAnsi="Times New Roman" w:cs="Times New Roman"/>
                <w:highlight w:val="lightGray"/>
              </w:rPr>
            </w:pPr>
          </w:p>
        </w:tc>
      </w:tr>
      <w:tr w:rsidR="00AC3517" w:rsidRPr="0081425E" w14:paraId="578D68E8" w14:textId="77777777" w:rsidTr="00810B6E">
        <w:trPr>
          <w:trHeight w:val="20"/>
        </w:trPr>
        <w:tc>
          <w:tcPr>
            <w:tcW w:w="2718" w:type="dxa"/>
            <w:vAlign w:val="bottom"/>
          </w:tcPr>
          <w:p w14:paraId="072F78EE" w14:textId="4BB7015E" w:rsidR="00AC3517" w:rsidRPr="00D307FC" w:rsidRDefault="00AC3517" w:rsidP="00AC3517">
            <w:pPr>
              <w:spacing w:after="0" w:line="240" w:lineRule="auto"/>
              <w:ind w:left="-90"/>
              <w:jc w:val="both"/>
              <w:rPr>
                <w:rFonts w:ascii="Times New Roman" w:eastAsia="Times New Roman" w:hAnsi="Times New Roman" w:cs="Times New Roman"/>
              </w:rPr>
            </w:pPr>
            <w:r w:rsidRPr="00D307FC">
              <w:rPr>
                <w:rFonts w:ascii="Times New Roman" w:eastAsia="Times New Roman" w:hAnsi="Times New Roman" w:cs="Times New Roman"/>
              </w:rPr>
              <w:t>Mago, Nitika</w:t>
            </w:r>
          </w:p>
        </w:tc>
        <w:tc>
          <w:tcPr>
            <w:tcW w:w="3582" w:type="dxa"/>
            <w:vAlign w:val="bottom"/>
          </w:tcPr>
          <w:p w14:paraId="433EFC61" w14:textId="77777777" w:rsidR="00AC3517" w:rsidRPr="00D307FC" w:rsidRDefault="00AC3517">
            <w:pPr>
              <w:spacing w:after="0" w:line="240" w:lineRule="auto"/>
              <w:ind w:left="-90"/>
              <w:jc w:val="both"/>
              <w:rPr>
                <w:rFonts w:ascii="Times New Roman" w:eastAsia="Times New Roman" w:hAnsi="Times New Roman" w:cs="Times New Roman"/>
              </w:rPr>
            </w:pPr>
          </w:p>
        </w:tc>
        <w:tc>
          <w:tcPr>
            <w:tcW w:w="3168" w:type="dxa"/>
            <w:vAlign w:val="bottom"/>
          </w:tcPr>
          <w:p w14:paraId="6264FEBC" w14:textId="46BC5E25" w:rsidR="00AC3517" w:rsidRPr="00D307FC" w:rsidRDefault="00AC3517">
            <w:pPr>
              <w:spacing w:after="0" w:line="240" w:lineRule="auto"/>
              <w:ind w:left="-90"/>
              <w:jc w:val="both"/>
              <w:rPr>
                <w:rFonts w:ascii="Times New Roman" w:eastAsia="Times New Roman" w:hAnsi="Times New Roman" w:cs="Times New Roman"/>
              </w:rPr>
            </w:pPr>
            <w:r w:rsidRPr="00D307FC">
              <w:rPr>
                <w:rFonts w:ascii="Times New Roman" w:eastAsia="Times New Roman" w:hAnsi="Times New Roman" w:cs="Times New Roman"/>
              </w:rPr>
              <w:t>Via Teleconference</w:t>
            </w:r>
          </w:p>
        </w:tc>
      </w:tr>
      <w:tr w:rsidR="00DC03B6" w:rsidRPr="0081425E" w14:paraId="6C39618F" w14:textId="77777777" w:rsidTr="00810B6E">
        <w:trPr>
          <w:trHeight w:val="20"/>
        </w:trPr>
        <w:tc>
          <w:tcPr>
            <w:tcW w:w="2718" w:type="dxa"/>
            <w:vAlign w:val="bottom"/>
          </w:tcPr>
          <w:p w14:paraId="23708EF6" w14:textId="70609BCA" w:rsidR="00DC03B6" w:rsidRPr="0081425E" w:rsidRDefault="00DC03B6" w:rsidP="00AC3517">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Manning, Brian</w:t>
            </w:r>
          </w:p>
        </w:tc>
        <w:tc>
          <w:tcPr>
            <w:tcW w:w="3582" w:type="dxa"/>
            <w:vAlign w:val="bottom"/>
          </w:tcPr>
          <w:p w14:paraId="30292618" w14:textId="77777777" w:rsidR="00DC03B6" w:rsidRPr="0081425E" w:rsidRDefault="00DC03B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5A73F6F" w14:textId="45458380" w:rsidR="00DC03B6" w:rsidRPr="0081425E" w:rsidRDefault="00DC03B6">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A515AE" w:rsidRPr="0081425E" w14:paraId="77EF6AEF" w14:textId="77777777" w:rsidTr="00810B6E">
        <w:trPr>
          <w:trHeight w:val="20"/>
        </w:trPr>
        <w:tc>
          <w:tcPr>
            <w:tcW w:w="2718" w:type="dxa"/>
            <w:vAlign w:val="bottom"/>
          </w:tcPr>
          <w:p w14:paraId="5DEE0F63" w14:textId="36E63E1F" w:rsidR="00A515AE" w:rsidRPr="009F4639" w:rsidRDefault="00A515AE" w:rsidP="00AC3517">
            <w:pPr>
              <w:spacing w:after="0" w:line="240" w:lineRule="auto"/>
              <w:ind w:left="-90"/>
              <w:jc w:val="both"/>
              <w:rPr>
                <w:rFonts w:ascii="Times New Roman" w:eastAsia="Times New Roman" w:hAnsi="Times New Roman" w:cs="Times New Roman"/>
              </w:rPr>
            </w:pPr>
            <w:proofErr w:type="spellStart"/>
            <w:r w:rsidRPr="009F4639">
              <w:rPr>
                <w:rFonts w:ascii="Times New Roman" w:eastAsia="Times New Roman" w:hAnsi="Times New Roman" w:cs="Times New Roman"/>
              </w:rPr>
              <w:t>Matevosyan</w:t>
            </w:r>
            <w:proofErr w:type="spellEnd"/>
            <w:r w:rsidRPr="009F4639">
              <w:rPr>
                <w:rFonts w:ascii="Times New Roman" w:eastAsia="Times New Roman" w:hAnsi="Times New Roman" w:cs="Times New Roman"/>
              </w:rPr>
              <w:t>, Julia</w:t>
            </w:r>
          </w:p>
        </w:tc>
        <w:tc>
          <w:tcPr>
            <w:tcW w:w="3582" w:type="dxa"/>
            <w:vAlign w:val="bottom"/>
          </w:tcPr>
          <w:p w14:paraId="10D1304B" w14:textId="77777777" w:rsidR="00A515AE" w:rsidRPr="009F4639" w:rsidRDefault="00A515AE">
            <w:pPr>
              <w:spacing w:after="0" w:line="240" w:lineRule="auto"/>
              <w:ind w:left="-90"/>
              <w:jc w:val="both"/>
              <w:rPr>
                <w:rFonts w:ascii="Times New Roman" w:eastAsia="Times New Roman" w:hAnsi="Times New Roman" w:cs="Times New Roman"/>
              </w:rPr>
            </w:pPr>
          </w:p>
        </w:tc>
        <w:tc>
          <w:tcPr>
            <w:tcW w:w="3168" w:type="dxa"/>
            <w:vAlign w:val="bottom"/>
          </w:tcPr>
          <w:p w14:paraId="4436733B" w14:textId="39EA094C" w:rsidR="00A515AE" w:rsidRPr="009F4639" w:rsidRDefault="00A515AE">
            <w:pPr>
              <w:spacing w:after="0" w:line="240" w:lineRule="auto"/>
              <w:ind w:left="-90"/>
              <w:jc w:val="both"/>
              <w:rPr>
                <w:rFonts w:ascii="Times New Roman" w:eastAsia="Times New Roman" w:hAnsi="Times New Roman" w:cs="Times New Roman"/>
              </w:rPr>
            </w:pPr>
            <w:r w:rsidRPr="009F4639">
              <w:rPr>
                <w:rFonts w:ascii="Times New Roman" w:eastAsia="Times New Roman" w:hAnsi="Times New Roman" w:cs="Times New Roman"/>
              </w:rPr>
              <w:t>Via Teleconference</w:t>
            </w:r>
          </w:p>
        </w:tc>
      </w:tr>
      <w:tr w:rsidR="005B580C" w:rsidRPr="0081425E" w14:paraId="40D33AA4" w14:textId="77777777" w:rsidTr="00810B6E">
        <w:trPr>
          <w:trHeight w:val="20"/>
        </w:trPr>
        <w:tc>
          <w:tcPr>
            <w:tcW w:w="2718" w:type="dxa"/>
            <w:vAlign w:val="bottom"/>
          </w:tcPr>
          <w:p w14:paraId="3EE46D9F" w14:textId="027D723C" w:rsidR="005B580C" w:rsidRDefault="005B580C" w:rsidP="00D4147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Matlock, Robert</w:t>
            </w:r>
          </w:p>
        </w:tc>
        <w:tc>
          <w:tcPr>
            <w:tcW w:w="3582" w:type="dxa"/>
            <w:vAlign w:val="bottom"/>
          </w:tcPr>
          <w:p w14:paraId="5C4E36F0" w14:textId="77777777" w:rsidR="005B580C" w:rsidRPr="0081425E" w:rsidRDefault="005B580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F9E8EA6" w14:textId="2194144E" w:rsidR="005B580C" w:rsidRPr="0081425E" w:rsidRDefault="005B580C">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Via Teleconference</w:t>
            </w:r>
          </w:p>
        </w:tc>
      </w:tr>
      <w:tr w:rsidR="001E1072" w:rsidRPr="0081425E" w14:paraId="614BD87D" w14:textId="77777777" w:rsidTr="00810B6E">
        <w:trPr>
          <w:trHeight w:val="20"/>
        </w:trPr>
        <w:tc>
          <w:tcPr>
            <w:tcW w:w="2718" w:type="dxa"/>
            <w:vAlign w:val="bottom"/>
          </w:tcPr>
          <w:p w14:paraId="6F412B9F" w14:textId="35BD138B" w:rsidR="001E1072" w:rsidRPr="001E1072" w:rsidRDefault="001E1072" w:rsidP="00D4147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Mele, Cheryl</w:t>
            </w:r>
          </w:p>
        </w:tc>
        <w:tc>
          <w:tcPr>
            <w:tcW w:w="3582" w:type="dxa"/>
            <w:vAlign w:val="bottom"/>
          </w:tcPr>
          <w:p w14:paraId="32336FAB" w14:textId="77777777" w:rsidR="001E1072" w:rsidRPr="0081425E" w:rsidRDefault="001E107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A4FC52A" w14:textId="77777777" w:rsidR="001E1072" w:rsidRPr="0081425E" w:rsidRDefault="001E1072">
            <w:pPr>
              <w:spacing w:after="0" w:line="240" w:lineRule="auto"/>
              <w:ind w:left="-90"/>
              <w:jc w:val="both"/>
              <w:rPr>
                <w:rFonts w:ascii="Times New Roman" w:eastAsia="Times New Roman" w:hAnsi="Times New Roman" w:cs="Times New Roman"/>
                <w:highlight w:val="lightGray"/>
              </w:rPr>
            </w:pPr>
          </w:p>
        </w:tc>
      </w:tr>
      <w:tr w:rsidR="00D307FC" w:rsidRPr="0081425E" w14:paraId="6DA5A1D5" w14:textId="77777777" w:rsidTr="00810B6E">
        <w:trPr>
          <w:trHeight w:val="20"/>
        </w:trPr>
        <w:tc>
          <w:tcPr>
            <w:tcW w:w="2718" w:type="dxa"/>
            <w:vAlign w:val="bottom"/>
          </w:tcPr>
          <w:p w14:paraId="562E7212" w14:textId="063E52B5" w:rsidR="00D307FC" w:rsidRPr="001E1072" w:rsidRDefault="00D307FC" w:rsidP="00D4147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Mereness, Matt</w:t>
            </w:r>
          </w:p>
        </w:tc>
        <w:tc>
          <w:tcPr>
            <w:tcW w:w="3582" w:type="dxa"/>
            <w:vAlign w:val="bottom"/>
          </w:tcPr>
          <w:p w14:paraId="4EDAFBFF" w14:textId="77777777" w:rsidR="00D307FC" w:rsidRPr="0081425E" w:rsidRDefault="00D307F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2024F36" w14:textId="1FF793A4" w:rsidR="00D307FC" w:rsidRPr="0081425E" w:rsidRDefault="00D307FC">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E47EB0" w:rsidRPr="0081425E" w14:paraId="070DBF7A" w14:textId="77777777" w:rsidTr="00810B6E">
        <w:trPr>
          <w:trHeight w:val="20"/>
        </w:trPr>
        <w:tc>
          <w:tcPr>
            <w:tcW w:w="2718" w:type="dxa"/>
            <w:vAlign w:val="bottom"/>
          </w:tcPr>
          <w:p w14:paraId="4D66A497" w14:textId="35776FCE" w:rsidR="00E47EB0" w:rsidRPr="0081425E" w:rsidRDefault="00E47EB0" w:rsidP="00D4147C">
            <w:pPr>
              <w:spacing w:after="0" w:line="240" w:lineRule="auto"/>
              <w:ind w:left="-90"/>
              <w:jc w:val="both"/>
              <w:rPr>
                <w:rFonts w:ascii="Times New Roman" w:eastAsia="Times New Roman" w:hAnsi="Times New Roman" w:cs="Times New Roman"/>
                <w:highlight w:val="lightGray"/>
              </w:rPr>
            </w:pPr>
            <w:r w:rsidRPr="001E1072">
              <w:rPr>
                <w:rFonts w:ascii="Times New Roman" w:eastAsia="Times New Roman" w:hAnsi="Times New Roman" w:cs="Times New Roman"/>
              </w:rPr>
              <w:t>Mickey, Joel</w:t>
            </w:r>
          </w:p>
        </w:tc>
        <w:tc>
          <w:tcPr>
            <w:tcW w:w="3582" w:type="dxa"/>
            <w:vAlign w:val="bottom"/>
          </w:tcPr>
          <w:p w14:paraId="75C50CBE" w14:textId="77777777" w:rsidR="00E47EB0" w:rsidRPr="0081425E" w:rsidRDefault="00E47EB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386D7B3" w14:textId="77777777" w:rsidR="00E47EB0" w:rsidRPr="0081425E" w:rsidRDefault="00E47EB0">
            <w:pPr>
              <w:spacing w:after="0" w:line="240" w:lineRule="auto"/>
              <w:ind w:left="-90"/>
              <w:jc w:val="both"/>
              <w:rPr>
                <w:rFonts w:ascii="Times New Roman" w:eastAsia="Times New Roman" w:hAnsi="Times New Roman" w:cs="Times New Roman"/>
                <w:highlight w:val="lightGray"/>
              </w:rPr>
            </w:pPr>
          </w:p>
        </w:tc>
      </w:tr>
      <w:tr w:rsidR="00984C8C" w:rsidRPr="0081425E" w14:paraId="7338B18B" w14:textId="77777777" w:rsidTr="00810B6E">
        <w:trPr>
          <w:trHeight w:val="20"/>
        </w:trPr>
        <w:tc>
          <w:tcPr>
            <w:tcW w:w="2718" w:type="dxa"/>
            <w:vAlign w:val="bottom"/>
          </w:tcPr>
          <w:p w14:paraId="053989AA" w14:textId="4D2A66FB" w:rsidR="00984C8C" w:rsidRPr="0081425E" w:rsidRDefault="00984C8C" w:rsidP="00D4147C">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Moorty, Sai</w:t>
            </w:r>
          </w:p>
        </w:tc>
        <w:tc>
          <w:tcPr>
            <w:tcW w:w="3582" w:type="dxa"/>
            <w:vAlign w:val="bottom"/>
          </w:tcPr>
          <w:p w14:paraId="0B62F289" w14:textId="77777777" w:rsidR="00984C8C" w:rsidRPr="0081425E" w:rsidRDefault="00984C8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DFF38F3" w14:textId="7CDFB4BE" w:rsidR="00984C8C" w:rsidRPr="0081425E" w:rsidRDefault="00D307FC">
            <w:pPr>
              <w:spacing w:after="0" w:line="240" w:lineRule="auto"/>
              <w:ind w:left="-90"/>
              <w:jc w:val="both"/>
              <w:rPr>
                <w:rFonts w:ascii="Times New Roman" w:eastAsia="Times New Roman" w:hAnsi="Times New Roman" w:cs="Times New Roman"/>
                <w:highlight w:val="lightGray"/>
              </w:rPr>
            </w:pPr>
            <w:r w:rsidRPr="00C85F83">
              <w:rPr>
                <w:rFonts w:ascii="Times New Roman" w:eastAsia="Times New Roman" w:hAnsi="Times New Roman" w:cs="Times New Roman"/>
              </w:rPr>
              <w:t>Via Teleconference</w:t>
            </w:r>
          </w:p>
        </w:tc>
      </w:tr>
      <w:tr w:rsidR="00DC03B6" w:rsidRPr="0081425E" w14:paraId="5318144D" w14:textId="77777777" w:rsidTr="00810B6E">
        <w:trPr>
          <w:trHeight w:val="20"/>
        </w:trPr>
        <w:tc>
          <w:tcPr>
            <w:tcW w:w="2718" w:type="dxa"/>
            <w:vAlign w:val="bottom"/>
          </w:tcPr>
          <w:p w14:paraId="711EECD6" w14:textId="5DCFBB24" w:rsidR="00DC03B6" w:rsidRPr="0081425E" w:rsidRDefault="00DC03B6" w:rsidP="00D4147C">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Morehead, Juliana</w:t>
            </w:r>
          </w:p>
        </w:tc>
        <w:tc>
          <w:tcPr>
            <w:tcW w:w="3582" w:type="dxa"/>
            <w:vAlign w:val="bottom"/>
          </w:tcPr>
          <w:p w14:paraId="4A70B644" w14:textId="77777777" w:rsidR="00DC03B6" w:rsidRPr="0081425E" w:rsidRDefault="00DC03B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10D3787" w14:textId="054B46DF" w:rsidR="00DC03B6" w:rsidRPr="0081425E" w:rsidRDefault="00DC03B6">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931647" w:rsidRPr="0081425E" w14:paraId="3808B1D8" w14:textId="77777777" w:rsidTr="00810B6E">
        <w:trPr>
          <w:trHeight w:val="20"/>
        </w:trPr>
        <w:tc>
          <w:tcPr>
            <w:tcW w:w="2718" w:type="dxa"/>
            <w:vAlign w:val="bottom"/>
          </w:tcPr>
          <w:p w14:paraId="23EFDA9E" w14:textId="77777777" w:rsidR="00931647" w:rsidRPr="005B580C" w:rsidRDefault="00931647" w:rsidP="00D4147C">
            <w:pPr>
              <w:spacing w:after="0" w:line="240" w:lineRule="auto"/>
              <w:ind w:left="-90"/>
              <w:jc w:val="both"/>
              <w:rPr>
                <w:rFonts w:ascii="Times New Roman" w:eastAsia="Times New Roman" w:hAnsi="Times New Roman" w:cs="Times New Roman"/>
              </w:rPr>
            </w:pPr>
            <w:r w:rsidRPr="005B580C">
              <w:rPr>
                <w:rFonts w:ascii="Times New Roman" w:eastAsia="Times New Roman" w:hAnsi="Times New Roman" w:cs="Times New Roman"/>
              </w:rPr>
              <w:t>Moreno, Alfredo</w:t>
            </w:r>
          </w:p>
        </w:tc>
        <w:tc>
          <w:tcPr>
            <w:tcW w:w="3582" w:type="dxa"/>
            <w:vAlign w:val="bottom"/>
          </w:tcPr>
          <w:p w14:paraId="43A2B305" w14:textId="77777777" w:rsidR="00931647" w:rsidRPr="005B580C" w:rsidRDefault="00931647">
            <w:pPr>
              <w:spacing w:after="0" w:line="240" w:lineRule="auto"/>
              <w:ind w:left="-90"/>
              <w:jc w:val="both"/>
              <w:rPr>
                <w:rFonts w:ascii="Times New Roman" w:eastAsia="Times New Roman" w:hAnsi="Times New Roman" w:cs="Times New Roman"/>
              </w:rPr>
            </w:pPr>
          </w:p>
        </w:tc>
        <w:tc>
          <w:tcPr>
            <w:tcW w:w="3168" w:type="dxa"/>
            <w:vAlign w:val="bottom"/>
          </w:tcPr>
          <w:p w14:paraId="53BA9591" w14:textId="15A62F38" w:rsidR="00931647" w:rsidRPr="005B580C" w:rsidRDefault="00A50816">
            <w:pPr>
              <w:spacing w:after="0" w:line="240" w:lineRule="auto"/>
              <w:ind w:left="-90"/>
              <w:jc w:val="both"/>
              <w:rPr>
                <w:rFonts w:ascii="Times New Roman" w:eastAsia="Times New Roman" w:hAnsi="Times New Roman" w:cs="Times New Roman"/>
              </w:rPr>
            </w:pPr>
            <w:r w:rsidRPr="005B580C">
              <w:rPr>
                <w:rFonts w:ascii="Times New Roman" w:eastAsia="Times New Roman" w:hAnsi="Times New Roman" w:cs="Times New Roman"/>
              </w:rPr>
              <w:t>Via Teleconference</w:t>
            </w:r>
          </w:p>
        </w:tc>
      </w:tr>
      <w:tr w:rsidR="001E1072" w:rsidRPr="0081425E" w14:paraId="5006D73D" w14:textId="77777777" w:rsidTr="00810B6E">
        <w:trPr>
          <w:trHeight w:val="20"/>
        </w:trPr>
        <w:tc>
          <w:tcPr>
            <w:tcW w:w="2718" w:type="dxa"/>
            <w:vAlign w:val="bottom"/>
          </w:tcPr>
          <w:p w14:paraId="276D51A0" w14:textId="25314403" w:rsidR="001E1072" w:rsidRPr="0081425E" w:rsidRDefault="001E1072" w:rsidP="00D4147C">
            <w:pPr>
              <w:spacing w:after="0" w:line="240" w:lineRule="auto"/>
              <w:ind w:left="-90"/>
              <w:jc w:val="both"/>
              <w:rPr>
                <w:rFonts w:ascii="Times New Roman" w:eastAsia="Times New Roman" w:hAnsi="Times New Roman" w:cs="Times New Roman"/>
                <w:highlight w:val="lightGray"/>
              </w:rPr>
            </w:pPr>
            <w:r w:rsidRPr="001E1072">
              <w:rPr>
                <w:rFonts w:ascii="Times New Roman" w:eastAsia="Times New Roman" w:hAnsi="Times New Roman" w:cs="Times New Roman"/>
              </w:rPr>
              <w:t>Opheim</w:t>
            </w:r>
            <w:r>
              <w:rPr>
                <w:rFonts w:ascii="Times New Roman" w:eastAsia="Times New Roman" w:hAnsi="Times New Roman" w:cs="Times New Roman"/>
              </w:rPr>
              <w:t>, Calvin</w:t>
            </w:r>
          </w:p>
        </w:tc>
        <w:tc>
          <w:tcPr>
            <w:tcW w:w="3582" w:type="dxa"/>
            <w:vAlign w:val="bottom"/>
          </w:tcPr>
          <w:p w14:paraId="27E13248" w14:textId="77777777" w:rsidR="001E1072" w:rsidRPr="0081425E" w:rsidRDefault="001E107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552AEC1" w14:textId="77777777" w:rsidR="001E1072" w:rsidRPr="0081425E" w:rsidRDefault="001E1072">
            <w:pPr>
              <w:spacing w:after="0" w:line="240" w:lineRule="auto"/>
              <w:ind w:left="-90"/>
              <w:jc w:val="both"/>
              <w:rPr>
                <w:rFonts w:ascii="Times New Roman" w:eastAsia="Times New Roman" w:hAnsi="Times New Roman" w:cs="Times New Roman"/>
                <w:highlight w:val="lightGray"/>
              </w:rPr>
            </w:pPr>
          </w:p>
        </w:tc>
      </w:tr>
      <w:tr w:rsidR="0058708E" w:rsidRPr="0081425E" w14:paraId="6E2F6261" w14:textId="77777777" w:rsidTr="00810B6E">
        <w:trPr>
          <w:trHeight w:val="20"/>
        </w:trPr>
        <w:tc>
          <w:tcPr>
            <w:tcW w:w="2718" w:type="dxa"/>
            <w:vAlign w:val="bottom"/>
          </w:tcPr>
          <w:p w14:paraId="409B80F6" w14:textId="77777777" w:rsidR="0058708E" w:rsidRPr="0081425E" w:rsidRDefault="0058708E" w:rsidP="00486326">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Phillips, Cory</w:t>
            </w:r>
          </w:p>
        </w:tc>
        <w:tc>
          <w:tcPr>
            <w:tcW w:w="3582" w:type="dxa"/>
            <w:vAlign w:val="bottom"/>
          </w:tcPr>
          <w:p w14:paraId="28AF40E0" w14:textId="77777777" w:rsidR="0058708E" w:rsidRPr="0081425E"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6588D3E" w14:textId="3AB29143" w:rsidR="0058708E" w:rsidRPr="0081425E" w:rsidRDefault="00DC03B6">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DC03B6" w:rsidRPr="0081425E" w14:paraId="2656183F" w14:textId="77777777" w:rsidTr="00810B6E">
        <w:trPr>
          <w:trHeight w:val="20"/>
        </w:trPr>
        <w:tc>
          <w:tcPr>
            <w:tcW w:w="2718" w:type="dxa"/>
            <w:vAlign w:val="bottom"/>
          </w:tcPr>
          <w:p w14:paraId="5F28F7AC" w14:textId="4FECE61A" w:rsidR="00DC03B6" w:rsidRPr="0081425E" w:rsidRDefault="00DC03B6" w:rsidP="00486326">
            <w:pPr>
              <w:spacing w:after="0" w:line="240" w:lineRule="auto"/>
              <w:ind w:left="-90"/>
              <w:jc w:val="both"/>
              <w:rPr>
                <w:rFonts w:ascii="Times New Roman" w:eastAsia="Times New Roman" w:hAnsi="Times New Roman" w:cs="Times New Roman"/>
                <w:highlight w:val="lightGray"/>
              </w:rPr>
            </w:pPr>
            <w:r w:rsidRPr="00DC03B6">
              <w:rPr>
                <w:rFonts w:ascii="Times New Roman" w:eastAsia="Times New Roman" w:hAnsi="Times New Roman" w:cs="Times New Roman"/>
              </w:rPr>
              <w:t>Prichard, Lloyd</w:t>
            </w:r>
          </w:p>
        </w:tc>
        <w:tc>
          <w:tcPr>
            <w:tcW w:w="3582" w:type="dxa"/>
            <w:vAlign w:val="bottom"/>
          </w:tcPr>
          <w:p w14:paraId="41B27699" w14:textId="77777777" w:rsidR="00DC03B6" w:rsidRPr="0081425E" w:rsidRDefault="00DC03B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67CA1BF" w14:textId="4E445CA5" w:rsidR="00DC03B6" w:rsidRPr="0081425E" w:rsidRDefault="00DC03B6">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A515AE" w:rsidRPr="0081425E" w14:paraId="41A2733D" w14:textId="77777777" w:rsidTr="00810B6E">
        <w:trPr>
          <w:trHeight w:val="20"/>
        </w:trPr>
        <w:tc>
          <w:tcPr>
            <w:tcW w:w="2718" w:type="dxa"/>
            <w:vAlign w:val="bottom"/>
          </w:tcPr>
          <w:p w14:paraId="020A861A" w14:textId="102BBDCF" w:rsidR="00A515AE" w:rsidRPr="00DC03B6" w:rsidRDefault="00A515AE" w:rsidP="00486326">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lastRenderedPageBreak/>
              <w:t>Roberts, Randy</w:t>
            </w:r>
          </w:p>
        </w:tc>
        <w:tc>
          <w:tcPr>
            <w:tcW w:w="3582" w:type="dxa"/>
            <w:vAlign w:val="bottom"/>
          </w:tcPr>
          <w:p w14:paraId="68C7499E" w14:textId="77777777" w:rsidR="00A515AE" w:rsidRPr="00DC03B6" w:rsidRDefault="00A515AE">
            <w:pPr>
              <w:spacing w:after="0" w:line="240" w:lineRule="auto"/>
              <w:ind w:left="-90"/>
              <w:jc w:val="both"/>
              <w:rPr>
                <w:rFonts w:ascii="Times New Roman" w:eastAsia="Times New Roman" w:hAnsi="Times New Roman" w:cs="Times New Roman"/>
              </w:rPr>
            </w:pPr>
          </w:p>
        </w:tc>
        <w:tc>
          <w:tcPr>
            <w:tcW w:w="3168" w:type="dxa"/>
            <w:vAlign w:val="bottom"/>
          </w:tcPr>
          <w:p w14:paraId="406018C1" w14:textId="791D6F15" w:rsidR="00A515AE" w:rsidRPr="00DC03B6" w:rsidRDefault="00A515AE">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Via Teleconference</w:t>
            </w:r>
          </w:p>
        </w:tc>
      </w:tr>
      <w:tr w:rsidR="00A515AE" w:rsidRPr="0081425E" w14:paraId="695A3DA3" w14:textId="77777777" w:rsidTr="00810B6E">
        <w:trPr>
          <w:trHeight w:val="20"/>
        </w:trPr>
        <w:tc>
          <w:tcPr>
            <w:tcW w:w="2718" w:type="dxa"/>
            <w:vAlign w:val="bottom"/>
          </w:tcPr>
          <w:p w14:paraId="0D46205B" w14:textId="45FB9538" w:rsidR="00A515AE" w:rsidRPr="00C85F83" w:rsidRDefault="00A515AE" w:rsidP="00486326">
            <w:pPr>
              <w:spacing w:after="0" w:line="240" w:lineRule="auto"/>
              <w:ind w:left="-90"/>
              <w:jc w:val="both"/>
              <w:rPr>
                <w:rFonts w:ascii="Times New Roman" w:eastAsia="Times New Roman" w:hAnsi="Times New Roman" w:cs="Times New Roman"/>
              </w:rPr>
            </w:pPr>
            <w:r w:rsidRPr="00C85F83">
              <w:rPr>
                <w:rFonts w:ascii="Times New Roman" w:eastAsia="Times New Roman" w:hAnsi="Times New Roman" w:cs="Times New Roman"/>
              </w:rPr>
              <w:t>Rosel, Austin</w:t>
            </w:r>
          </w:p>
        </w:tc>
        <w:tc>
          <w:tcPr>
            <w:tcW w:w="3582" w:type="dxa"/>
            <w:vAlign w:val="bottom"/>
          </w:tcPr>
          <w:p w14:paraId="5653F0EA" w14:textId="77777777" w:rsidR="00A515AE" w:rsidRPr="00C85F83" w:rsidRDefault="00A515AE">
            <w:pPr>
              <w:spacing w:after="0" w:line="240" w:lineRule="auto"/>
              <w:ind w:left="-90"/>
              <w:jc w:val="both"/>
              <w:rPr>
                <w:rFonts w:ascii="Times New Roman" w:eastAsia="Times New Roman" w:hAnsi="Times New Roman" w:cs="Times New Roman"/>
              </w:rPr>
            </w:pPr>
          </w:p>
        </w:tc>
        <w:tc>
          <w:tcPr>
            <w:tcW w:w="3168" w:type="dxa"/>
            <w:vAlign w:val="bottom"/>
          </w:tcPr>
          <w:p w14:paraId="6D4E2123" w14:textId="4AE8F7D3" w:rsidR="00A515AE" w:rsidRPr="00C85F83" w:rsidRDefault="00A515AE">
            <w:pPr>
              <w:spacing w:after="0" w:line="240" w:lineRule="auto"/>
              <w:ind w:left="-90"/>
              <w:jc w:val="both"/>
              <w:rPr>
                <w:rFonts w:ascii="Times New Roman" w:eastAsia="Times New Roman" w:hAnsi="Times New Roman" w:cs="Times New Roman"/>
              </w:rPr>
            </w:pPr>
          </w:p>
        </w:tc>
      </w:tr>
      <w:tr w:rsidR="007B7D69" w:rsidRPr="0081425E" w14:paraId="18985F32" w14:textId="77777777" w:rsidTr="00810B6E">
        <w:trPr>
          <w:trHeight w:val="20"/>
        </w:trPr>
        <w:tc>
          <w:tcPr>
            <w:tcW w:w="2718" w:type="dxa"/>
            <w:vAlign w:val="bottom"/>
          </w:tcPr>
          <w:p w14:paraId="171C9C10" w14:textId="2888C1AE" w:rsidR="007B7D69" w:rsidRPr="0081425E" w:rsidRDefault="007B7D69" w:rsidP="00486326">
            <w:pPr>
              <w:spacing w:after="0" w:line="240" w:lineRule="auto"/>
              <w:ind w:left="-90"/>
              <w:jc w:val="both"/>
              <w:rPr>
                <w:rFonts w:ascii="Times New Roman" w:eastAsia="Times New Roman" w:hAnsi="Times New Roman" w:cs="Times New Roman"/>
                <w:highlight w:val="lightGray"/>
              </w:rPr>
            </w:pPr>
            <w:r w:rsidRPr="00C85F83">
              <w:rPr>
                <w:rFonts w:ascii="Times New Roman" w:eastAsia="Times New Roman" w:hAnsi="Times New Roman" w:cs="Times New Roman"/>
              </w:rPr>
              <w:t>Ruane, Mark</w:t>
            </w:r>
          </w:p>
        </w:tc>
        <w:tc>
          <w:tcPr>
            <w:tcW w:w="3582" w:type="dxa"/>
            <w:vAlign w:val="bottom"/>
          </w:tcPr>
          <w:p w14:paraId="3F9BE13D" w14:textId="77777777" w:rsidR="007B7D69" w:rsidRPr="0081425E" w:rsidRDefault="007B7D6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A1CA951" w14:textId="77777777" w:rsidR="007B7D69" w:rsidRPr="0081425E" w:rsidRDefault="007B7D69">
            <w:pPr>
              <w:spacing w:after="0" w:line="240" w:lineRule="auto"/>
              <w:ind w:left="-90"/>
              <w:jc w:val="both"/>
              <w:rPr>
                <w:rFonts w:ascii="Times New Roman" w:eastAsia="Times New Roman" w:hAnsi="Times New Roman" w:cs="Times New Roman"/>
                <w:highlight w:val="lightGray"/>
              </w:rPr>
            </w:pPr>
          </w:p>
        </w:tc>
      </w:tr>
      <w:tr w:rsidR="001E1072" w:rsidRPr="0081425E" w14:paraId="62D30A3D" w14:textId="77777777" w:rsidTr="00810B6E">
        <w:trPr>
          <w:trHeight w:val="20"/>
        </w:trPr>
        <w:tc>
          <w:tcPr>
            <w:tcW w:w="2718" w:type="dxa"/>
            <w:vAlign w:val="bottom"/>
          </w:tcPr>
          <w:p w14:paraId="7A4C0028" w14:textId="553CBCEC" w:rsidR="001E1072" w:rsidRPr="001E1072" w:rsidRDefault="001E1072" w:rsidP="00414F20">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Sharma, Sandip</w:t>
            </w:r>
          </w:p>
        </w:tc>
        <w:tc>
          <w:tcPr>
            <w:tcW w:w="3582" w:type="dxa"/>
            <w:vAlign w:val="bottom"/>
          </w:tcPr>
          <w:p w14:paraId="50AEEFD2" w14:textId="77777777" w:rsidR="001E1072" w:rsidRPr="0081425E" w:rsidRDefault="001E107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2333DB4" w14:textId="77777777" w:rsidR="001E1072" w:rsidRPr="0081425E" w:rsidRDefault="001E1072">
            <w:pPr>
              <w:spacing w:after="0" w:line="240" w:lineRule="auto"/>
              <w:ind w:left="-90"/>
              <w:jc w:val="both"/>
              <w:rPr>
                <w:rFonts w:ascii="Times New Roman" w:eastAsia="Times New Roman" w:hAnsi="Times New Roman" w:cs="Times New Roman"/>
                <w:highlight w:val="lightGray"/>
              </w:rPr>
            </w:pPr>
          </w:p>
        </w:tc>
      </w:tr>
      <w:tr w:rsidR="003A08BA" w:rsidRPr="0081425E" w14:paraId="72657CFB" w14:textId="77777777" w:rsidTr="00810B6E">
        <w:trPr>
          <w:trHeight w:val="20"/>
        </w:trPr>
        <w:tc>
          <w:tcPr>
            <w:tcW w:w="2718" w:type="dxa"/>
            <w:vAlign w:val="bottom"/>
          </w:tcPr>
          <w:p w14:paraId="332215A7" w14:textId="3A7894B5" w:rsidR="003A08BA" w:rsidRPr="0081425E" w:rsidRDefault="003A08BA" w:rsidP="00414F20">
            <w:pPr>
              <w:spacing w:after="0" w:line="240" w:lineRule="auto"/>
              <w:ind w:left="-90"/>
              <w:jc w:val="both"/>
              <w:rPr>
                <w:rFonts w:ascii="Times New Roman" w:eastAsia="Times New Roman" w:hAnsi="Times New Roman" w:cs="Times New Roman"/>
                <w:highlight w:val="lightGray"/>
              </w:rPr>
            </w:pPr>
            <w:r w:rsidRPr="001E1072">
              <w:rPr>
                <w:rFonts w:ascii="Times New Roman" w:eastAsia="Times New Roman" w:hAnsi="Times New Roman" w:cs="Times New Roman"/>
              </w:rPr>
              <w:t>Shaw, Pam</w:t>
            </w:r>
          </w:p>
        </w:tc>
        <w:tc>
          <w:tcPr>
            <w:tcW w:w="3582" w:type="dxa"/>
            <w:vAlign w:val="bottom"/>
          </w:tcPr>
          <w:p w14:paraId="3DA57059" w14:textId="77777777" w:rsidR="003A08BA" w:rsidRPr="0081425E" w:rsidRDefault="003A08BA">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ED3E784" w14:textId="7EE40B1C" w:rsidR="003A08BA" w:rsidRPr="0081425E" w:rsidRDefault="003A08BA">
            <w:pPr>
              <w:spacing w:after="0" w:line="240" w:lineRule="auto"/>
              <w:ind w:left="-90"/>
              <w:jc w:val="both"/>
              <w:rPr>
                <w:rFonts w:ascii="Times New Roman" w:eastAsia="Times New Roman" w:hAnsi="Times New Roman" w:cs="Times New Roman"/>
                <w:highlight w:val="lightGray"/>
              </w:rPr>
            </w:pPr>
          </w:p>
        </w:tc>
      </w:tr>
      <w:tr w:rsidR="00DC03B6" w:rsidRPr="0081425E" w14:paraId="234065AC" w14:textId="77777777" w:rsidTr="00810B6E">
        <w:trPr>
          <w:trHeight w:val="20"/>
        </w:trPr>
        <w:tc>
          <w:tcPr>
            <w:tcW w:w="2718" w:type="dxa"/>
            <w:vAlign w:val="bottom"/>
          </w:tcPr>
          <w:p w14:paraId="788AB70E" w14:textId="78892A95" w:rsidR="00DC03B6" w:rsidRPr="001E1072" w:rsidRDefault="00DC03B6"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Smith, Nathan</w:t>
            </w:r>
          </w:p>
        </w:tc>
        <w:tc>
          <w:tcPr>
            <w:tcW w:w="3582" w:type="dxa"/>
            <w:vAlign w:val="bottom"/>
          </w:tcPr>
          <w:p w14:paraId="7C9D8E4A" w14:textId="77777777" w:rsidR="00DC03B6" w:rsidRPr="0081425E" w:rsidRDefault="00DC03B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368B6FA" w14:textId="413391B0" w:rsidR="00DC03B6" w:rsidRPr="0081425E" w:rsidRDefault="00DC03B6">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9F4639" w:rsidRPr="0081425E" w14:paraId="3EF0C244" w14:textId="77777777" w:rsidTr="00810B6E">
        <w:trPr>
          <w:trHeight w:val="20"/>
        </w:trPr>
        <w:tc>
          <w:tcPr>
            <w:tcW w:w="2718" w:type="dxa"/>
            <w:vAlign w:val="bottom"/>
          </w:tcPr>
          <w:p w14:paraId="2DA9FAED" w14:textId="35597B2D" w:rsidR="009F4639" w:rsidRPr="001E1072" w:rsidRDefault="009F4639"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Steffan, Nick</w:t>
            </w:r>
          </w:p>
        </w:tc>
        <w:tc>
          <w:tcPr>
            <w:tcW w:w="3582" w:type="dxa"/>
            <w:vAlign w:val="bottom"/>
          </w:tcPr>
          <w:p w14:paraId="6D0C1E40" w14:textId="77777777" w:rsidR="009F4639" w:rsidRPr="0081425E" w:rsidRDefault="009F463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4F17A62" w14:textId="44D74A55" w:rsidR="009F4639" w:rsidRPr="0081425E" w:rsidRDefault="009F4639">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1F6790" w:rsidRPr="0081425E" w14:paraId="14DF4472" w14:textId="77777777" w:rsidTr="00810B6E">
        <w:trPr>
          <w:trHeight w:val="20"/>
        </w:trPr>
        <w:tc>
          <w:tcPr>
            <w:tcW w:w="2718" w:type="dxa"/>
            <w:vAlign w:val="bottom"/>
          </w:tcPr>
          <w:p w14:paraId="5D48FC4B" w14:textId="56141E48" w:rsidR="001F6790" w:rsidRPr="0081425E" w:rsidRDefault="001F6790" w:rsidP="00486326">
            <w:pPr>
              <w:spacing w:after="0" w:line="240" w:lineRule="auto"/>
              <w:ind w:left="-90"/>
              <w:jc w:val="both"/>
              <w:rPr>
                <w:rFonts w:ascii="Times New Roman" w:eastAsia="Times New Roman" w:hAnsi="Times New Roman" w:cs="Times New Roman"/>
                <w:highlight w:val="lightGray"/>
              </w:rPr>
            </w:pPr>
            <w:r w:rsidRPr="001E1072">
              <w:rPr>
                <w:rFonts w:ascii="Times New Roman" w:eastAsia="Times New Roman" w:hAnsi="Times New Roman" w:cs="Times New Roman"/>
              </w:rPr>
              <w:t>Stice, Clayton</w:t>
            </w:r>
          </w:p>
        </w:tc>
        <w:tc>
          <w:tcPr>
            <w:tcW w:w="3582" w:type="dxa"/>
            <w:vAlign w:val="bottom"/>
          </w:tcPr>
          <w:p w14:paraId="5403BD9C" w14:textId="77777777" w:rsidR="001F6790" w:rsidRPr="0081425E" w:rsidRDefault="001F679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E8DE6E2" w14:textId="5DDD3F20" w:rsidR="001F6790" w:rsidRPr="0081425E" w:rsidRDefault="001F6790">
            <w:pPr>
              <w:spacing w:after="0" w:line="240" w:lineRule="auto"/>
              <w:ind w:left="-90"/>
              <w:jc w:val="both"/>
              <w:rPr>
                <w:rFonts w:ascii="Times New Roman" w:eastAsia="Times New Roman" w:hAnsi="Times New Roman" w:cs="Times New Roman"/>
                <w:highlight w:val="lightGray"/>
              </w:rPr>
            </w:pPr>
          </w:p>
        </w:tc>
      </w:tr>
      <w:tr w:rsidR="00FA611C" w:rsidRPr="0081425E" w14:paraId="0F0CEFE7" w14:textId="77777777" w:rsidTr="00810B6E">
        <w:trPr>
          <w:trHeight w:val="20"/>
        </w:trPr>
        <w:tc>
          <w:tcPr>
            <w:tcW w:w="2718" w:type="dxa"/>
            <w:vAlign w:val="bottom"/>
          </w:tcPr>
          <w:p w14:paraId="73F4701C" w14:textId="7E5C213E" w:rsidR="00FA611C" w:rsidRPr="00DC03B6" w:rsidRDefault="00FA611C" w:rsidP="00486326">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Townsend, Aaron</w:t>
            </w:r>
          </w:p>
        </w:tc>
        <w:tc>
          <w:tcPr>
            <w:tcW w:w="3582" w:type="dxa"/>
            <w:vAlign w:val="bottom"/>
          </w:tcPr>
          <w:p w14:paraId="037DC708" w14:textId="77777777" w:rsidR="00FA611C" w:rsidRPr="00DC03B6" w:rsidRDefault="00FA611C">
            <w:pPr>
              <w:spacing w:after="0" w:line="240" w:lineRule="auto"/>
              <w:ind w:left="-90"/>
              <w:jc w:val="both"/>
              <w:rPr>
                <w:rFonts w:ascii="Times New Roman" w:eastAsia="Times New Roman" w:hAnsi="Times New Roman" w:cs="Times New Roman"/>
              </w:rPr>
            </w:pPr>
          </w:p>
        </w:tc>
        <w:tc>
          <w:tcPr>
            <w:tcW w:w="3168" w:type="dxa"/>
            <w:vAlign w:val="bottom"/>
          </w:tcPr>
          <w:p w14:paraId="0B491DE7" w14:textId="2F744DCC" w:rsidR="00FA611C" w:rsidRPr="00DC03B6" w:rsidRDefault="00FA611C">
            <w:pPr>
              <w:spacing w:after="0" w:line="240" w:lineRule="auto"/>
              <w:ind w:left="-90"/>
              <w:jc w:val="both"/>
              <w:rPr>
                <w:rFonts w:ascii="Times New Roman" w:eastAsia="Times New Roman" w:hAnsi="Times New Roman" w:cs="Times New Roman"/>
              </w:rPr>
            </w:pPr>
            <w:r w:rsidRPr="00DC03B6">
              <w:rPr>
                <w:rFonts w:ascii="Times New Roman" w:eastAsia="Times New Roman" w:hAnsi="Times New Roman" w:cs="Times New Roman"/>
              </w:rPr>
              <w:t>Via Teleconference</w:t>
            </w:r>
          </w:p>
        </w:tc>
      </w:tr>
      <w:tr w:rsidR="003A08BA" w:rsidRPr="0081425E" w14:paraId="36425332" w14:textId="77777777" w:rsidTr="00810B6E">
        <w:trPr>
          <w:trHeight w:val="20"/>
        </w:trPr>
        <w:tc>
          <w:tcPr>
            <w:tcW w:w="2718" w:type="dxa"/>
            <w:vAlign w:val="bottom"/>
          </w:tcPr>
          <w:p w14:paraId="51326F2B" w14:textId="297E7484" w:rsidR="003A08BA" w:rsidRPr="0081425E" w:rsidRDefault="003A08BA" w:rsidP="00486326">
            <w:pPr>
              <w:spacing w:after="0" w:line="240" w:lineRule="auto"/>
              <w:ind w:left="-90"/>
              <w:jc w:val="both"/>
              <w:rPr>
                <w:rFonts w:ascii="Times New Roman" w:eastAsia="Times New Roman" w:hAnsi="Times New Roman" w:cs="Times New Roman"/>
                <w:highlight w:val="lightGray"/>
              </w:rPr>
            </w:pPr>
            <w:r w:rsidRPr="00F14CCA">
              <w:rPr>
                <w:rFonts w:ascii="Times New Roman" w:eastAsia="Times New Roman" w:hAnsi="Times New Roman" w:cs="Times New Roman"/>
              </w:rPr>
              <w:t>Warnken, Pete</w:t>
            </w:r>
          </w:p>
        </w:tc>
        <w:tc>
          <w:tcPr>
            <w:tcW w:w="3582" w:type="dxa"/>
            <w:vAlign w:val="bottom"/>
          </w:tcPr>
          <w:p w14:paraId="16DF9EB0" w14:textId="77777777" w:rsidR="003A08BA" w:rsidRPr="0081425E" w:rsidRDefault="003A08BA">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1BD78627" w14:textId="134FBD9B" w:rsidR="003A08BA" w:rsidRPr="0081425E" w:rsidRDefault="003A08BA">
            <w:pPr>
              <w:spacing w:after="0" w:line="240" w:lineRule="auto"/>
              <w:ind w:left="-90"/>
              <w:jc w:val="both"/>
              <w:rPr>
                <w:rFonts w:ascii="Times New Roman" w:eastAsia="Times New Roman" w:hAnsi="Times New Roman" w:cs="Times New Roman"/>
                <w:highlight w:val="lightGray"/>
              </w:rPr>
            </w:pPr>
          </w:p>
        </w:tc>
      </w:tr>
      <w:tr w:rsidR="001E1072" w:rsidRPr="0081425E" w14:paraId="1AADC146" w14:textId="77777777" w:rsidTr="00810B6E">
        <w:trPr>
          <w:trHeight w:val="20"/>
        </w:trPr>
        <w:tc>
          <w:tcPr>
            <w:tcW w:w="2718" w:type="dxa"/>
            <w:vAlign w:val="bottom"/>
          </w:tcPr>
          <w:p w14:paraId="04C78AF3" w14:textId="1F714EC1" w:rsidR="001E1072" w:rsidRPr="0081425E" w:rsidRDefault="001E1072" w:rsidP="00486326">
            <w:pPr>
              <w:spacing w:after="0" w:line="240" w:lineRule="auto"/>
              <w:ind w:left="-90"/>
              <w:jc w:val="both"/>
              <w:rPr>
                <w:rFonts w:ascii="Times New Roman" w:eastAsia="Times New Roman" w:hAnsi="Times New Roman" w:cs="Times New Roman"/>
                <w:highlight w:val="lightGray"/>
              </w:rPr>
            </w:pPr>
            <w:r w:rsidRPr="001E1072">
              <w:rPr>
                <w:rFonts w:ascii="Times New Roman" w:eastAsia="Times New Roman" w:hAnsi="Times New Roman" w:cs="Times New Roman"/>
              </w:rPr>
              <w:t>Woodfin, Dan</w:t>
            </w:r>
          </w:p>
        </w:tc>
        <w:tc>
          <w:tcPr>
            <w:tcW w:w="3582" w:type="dxa"/>
            <w:vAlign w:val="bottom"/>
          </w:tcPr>
          <w:p w14:paraId="762A2D65" w14:textId="77777777" w:rsidR="001E1072" w:rsidRPr="0081425E" w:rsidRDefault="001E107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B1C6078" w14:textId="77777777" w:rsidR="001E1072" w:rsidRPr="0081425E" w:rsidRDefault="001E1072">
            <w:pPr>
              <w:spacing w:after="0" w:line="240" w:lineRule="auto"/>
              <w:ind w:left="-90"/>
              <w:jc w:val="both"/>
              <w:rPr>
                <w:rFonts w:ascii="Times New Roman" w:eastAsia="Times New Roman" w:hAnsi="Times New Roman" w:cs="Times New Roman"/>
                <w:highlight w:val="lightGray"/>
              </w:rPr>
            </w:pPr>
          </w:p>
        </w:tc>
      </w:tr>
      <w:tr w:rsidR="00DC03B6" w:rsidRPr="0081425E" w14:paraId="7891B881" w14:textId="77777777" w:rsidTr="00810B6E">
        <w:trPr>
          <w:trHeight w:val="20"/>
        </w:trPr>
        <w:tc>
          <w:tcPr>
            <w:tcW w:w="2718" w:type="dxa"/>
            <w:vAlign w:val="bottom"/>
          </w:tcPr>
          <w:p w14:paraId="234E74A8" w14:textId="096022F4" w:rsidR="00DC03B6" w:rsidRPr="001E1072" w:rsidRDefault="00DC03B6"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Xiao, Hong</w:t>
            </w:r>
          </w:p>
        </w:tc>
        <w:tc>
          <w:tcPr>
            <w:tcW w:w="3582" w:type="dxa"/>
            <w:vAlign w:val="bottom"/>
          </w:tcPr>
          <w:p w14:paraId="13DE04CF" w14:textId="77777777" w:rsidR="00DC03B6" w:rsidRPr="0081425E" w:rsidRDefault="00DC03B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76B4062" w14:textId="4829A84E" w:rsidR="00DC03B6" w:rsidRPr="0081425E" w:rsidRDefault="00DC03B6">
            <w:pPr>
              <w:spacing w:after="0" w:line="240" w:lineRule="auto"/>
              <w:ind w:left="-90"/>
              <w:jc w:val="both"/>
              <w:rPr>
                <w:rFonts w:ascii="Times New Roman" w:eastAsia="Times New Roman" w:hAnsi="Times New Roman" w:cs="Times New Roman"/>
                <w:highlight w:val="lightGray"/>
              </w:rPr>
            </w:pPr>
            <w:r w:rsidRPr="00D307FC">
              <w:rPr>
                <w:rFonts w:ascii="Times New Roman" w:eastAsia="Times New Roman" w:hAnsi="Times New Roman" w:cs="Times New Roman"/>
              </w:rPr>
              <w:t>Via Teleconference</w:t>
            </w:r>
          </w:p>
        </w:tc>
      </w:tr>
      <w:tr w:rsidR="00FA611C" w:rsidRPr="005B580C" w14:paraId="1579961D" w14:textId="77777777" w:rsidTr="00810B6E">
        <w:trPr>
          <w:trHeight w:val="20"/>
        </w:trPr>
        <w:tc>
          <w:tcPr>
            <w:tcW w:w="2718" w:type="dxa"/>
            <w:vAlign w:val="bottom"/>
          </w:tcPr>
          <w:p w14:paraId="4692E480" w14:textId="74808F1A" w:rsidR="00FA611C" w:rsidRPr="005B580C" w:rsidRDefault="00FA611C" w:rsidP="00486326">
            <w:pPr>
              <w:spacing w:after="0" w:line="240" w:lineRule="auto"/>
              <w:ind w:left="-90"/>
              <w:jc w:val="both"/>
              <w:rPr>
                <w:rFonts w:ascii="Times New Roman" w:eastAsia="Times New Roman" w:hAnsi="Times New Roman" w:cs="Times New Roman"/>
              </w:rPr>
            </w:pPr>
            <w:r w:rsidRPr="005B580C">
              <w:rPr>
                <w:rFonts w:ascii="Times New Roman" w:eastAsia="Times New Roman" w:hAnsi="Times New Roman" w:cs="Times New Roman"/>
              </w:rPr>
              <w:t>Zhang, Wen</w:t>
            </w:r>
          </w:p>
        </w:tc>
        <w:tc>
          <w:tcPr>
            <w:tcW w:w="3582" w:type="dxa"/>
            <w:vAlign w:val="bottom"/>
          </w:tcPr>
          <w:p w14:paraId="0C54E75B" w14:textId="77777777" w:rsidR="00FA611C" w:rsidRPr="005B580C" w:rsidRDefault="00FA611C">
            <w:pPr>
              <w:spacing w:after="0" w:line="240" w:lineRule="auto"/>
              <w:ind w:left="-90"/>
              <w:jc w:val="both"/>
              <w:rPr>
                <w:rFonts w:ascii="Times New Roman" w:eastAsia="Times New Roman" w:hAnsi="Times New Roman" w:cs="Times New Roman"/>
              </w:rPr>
            </w:pPr>
          </w:p>
        </w:tc>
        <w:tc>
          <w:tcPr>
            <w:tcW w:w="3168" w:type="dxa"/>
            <w:vAlign w:val="bottom"/>
          </w:tcPr>
          <w:p w14:paraId="303C5445" w14:textId="02FEDDF9" w:rsidR="00FA611C" w:rsidRPr="005B580C" w:rsidRDefault="00FA611C">
            <w:pPr>
              <w:spacing w:after="0" w:line="240" w:lineRule="auto"/>
              <w:ind w:left="-90"/>
              <w:jc w:val="both"/>
              <w:rPr>
                <w:rFonts w:ascii="Times New Roman" w:eastAsia="Times New Roman" w:hAnsi="Times New Roman" w:cs="Times New Roman"/>
              </w:rPr>
            </w:pPr>
            <w:r w:rsidRPr="005B580C">
              <w:rPr>
                <w:rFonts w:ascii="Times New Roman" w:eastAsia="Times New Roman" w:hAnsi="Times New Roman" w:cs="Times New Roman"/>
              </w:rPr>
              <w:t>Via Teleconference</w:t>
            </w:r>
          </w:p>
        </w:tc>
      </w:tr>
    </w:tbl>
    <w:p w14:paraId="6F44D7DC" w14:textId="77777777" w:rsidR="001D7E76" w:rsidRPr="005B580C" w:rsidRDefault="008B65B2" w:rsidP="00EB51A0">
      <w:pPr>
        <w:pStyle w:val="NoSpacing"/>
        <w:jc w:val="both"/>
        <w:rPr>
          <w:rFonts w:ascii="Times New Roman" w:hAnsi="Times New Roman" w:cs="Times New Roman"/>
          <w:b/>
          <w:i/>
        </w:rPr>
      </w:pPr>
      <w:r w:rsidRPr="005B580C">
        <w:rPr>
          <w:rFonts w:ascii="Times New Roman" w:hAnsi="Times New Roman" w:cs="Times New Roman"/>
          <w:b/>
          <w:i/>
        </w:rPr>
        <w:tab/>
      </w:r>
    </w:p>
    <w:p w14:paraId="3F1A0424" w14:textId="77777777" w:rsidR="00953B6F" w:rsidRPr="005B580C" w:rsidRDefault="00953B6F" w:rsidP="00953B6F">
      <w:pPr>
        <w:pStyle w:val="NoSpacing"/>
        <w:jc w:val="both"/>
        <w:rPr>
          <w:rFonts w:ascii="Times New Roman" w:hAnsi="Times New Roman" w:cs="Times New Roman"/>
          <w:b/>
          <w:i/>
        </w:rPr>
      </w:pPr>
    </w:p>
    <w:p w14:paraId="641D9E3C" w14:textId="77777777" w:rsidR="00EB6CF3" w:rsidRPr="005B580C" w:rsidRDefault="00EB6CF3" w:rsidP="00EB51A0">
      <w:pPr>
        <w:pStyle w:val="NoSpacing"/>
        <w:jc w:val="both"/>
        <w:rPr>
          <w:rFonts w:ascii="Times New Roman" w:hAnsi="Times New Roman" w:cs="Times New Roman"/>
          <w:b/>
          <w:i/>
        </w:rPr>
      </w:pPr>
      <w:r w:rsidRPr="005B580C">
        <w:rPr>
          <w:rFonts w:ascii="Times New Roman" w:hAnsi="Times New Roman" w:cs="Times New Roman"/>
          <w:b/>
          <w:i/>
        </w:rPr>
        <w:t>Unless otherwise indicated, all Market Segments were present for a vote.</w:t>
      </w:r>
    </w:p>
    <w:p w14:paraId="0EA85C91" w14:textId="77777777" w:rsidR="00EB6CF3" w:rsidRPr="005B580C" w:rsidRDefault="00EB6CF3" w:rsidP="00EB51A0">
      <w:pPr>
        <w:pStyle w:val="NoSpacing"/>
        <w:jc w:val="both"/>
        <w:rPr>
          <w:rFonts w:ascii="Times New Roman" w:hAnsi="Times New Roman" w:cs="Times New Roman"/>
        </w:rPr>
      </w:pPr>
    </w:p>
    <w:p w14:paraId="1485876C" w14:textId="77777777" w:rsidR="00945B20" w:rsidRPr="005B580C" w:rsidRDefault="00945B20" w:rsidP="00EB51A0">
      <w:pPr>
        <w:pStyle w:val="NoSpacing"/>
        <w:jc w:val="both"/>
        <w:rPr>
          <w:rFonts w:ascii="Times New Roman" w:hAnsi="Times New Roman" w:cs="Times New Roman"/>
        </w:rPr>
      </w:pPr>
    </w:p>
    <w:p w14:paraId="6BF3DA39" w14:textId="77777777" w:rsidR="00EB6CF3" w:rsidRPr="005B580C" w:rsidRDefault="00EB6CF3" w:rsidP="00EB51A0">
      <w:pPr>
        <w:pStyle w:val="NoSpacing"/>
        <w:jc w:val="both"/>
        <w:rPr>
          <w:rFonts w:ascii="Times New Roman" w:hAnsi="Times New Roman" w:cs="Times New Roman"/>
          <w:u w:val="single"/>
        </w:rPr>
      </w:pPr>
      <w:r w:rsidRPr="005B580C">
        <w:rPr>
          <w:rFonts w:ascii="Times New Roman" w:hAnsi="Times New Roman" w:cs="Times New Roman"/>
          <w:u w:val="single"/>
        </w:rPr>
        <w:t>Antitrust Admonition</w:t>
      </w:r>
    </w:p>
    <w:p w14:paraId="0507BBB7" w14:textId="1D4DE01B" w:rsidR="00EB6CF3" w:rsidRPr="005B580C" w:rsidRDefault="005B580C" w:rsidP="00EB51A0">
      <w:pPr>
        <w:pStyle w:val="NoSpacing"/>
        <w:jc w:val="both"/>
        <w:rPr>
          <w:rFonts w:ascii="Times New Roman" w:hAnsi="Times New Roman" w:cs="Times New Roman"/>
        </w:rPr>
      </w:pPr>
      <w:r>
        <w:rPr>
          <w:rFonts w:ascii="Times New Roman" w:hAnsi="Times New Roman" w:cs="Times New Roman"/>
        </w:rPr>
        <w:t>David Kee</w:t>
      </w:r>
      <w:r w:rsidR="00A756B3" w:rsidRPr="005B580C">
        <w:rPr>
          <w:rFonts w:ascii="Times New Roman" w:hAnsi="Times New Roman" w:cs="Times New Roman"/>
        </w:rPr>
        <w:t xml:space="preserve"> </w:t>
      </w:r>
      <w:r w:rsidR="00EB6CF3" w:rsidRPr="005B580C">
        <w:rPr>
          <w:rFonts w:ascii="Times New Roman" w:hAnsi="Times New Roman" w:cs="Times New Roman"/>
        </w:rPr>
        <w:t xml:space="preserve">directed attention to the Antitrust Admonition, which was displayed. </w:t>
      </w:r>
    </w:p>
    <w:p w14:paraId="14B90A77" w14:textId="77777777" w:rsidR="004C2A2C" w:rsidRPr="0081425E" w:rsidRDefault="004C2A2C" w:rsidP="00EB51A0">
      <w:pPr>
        <w:pStyle w:val="NoSpacing"/>
        <w:jc w:val="both"/>
        <w:rPr>
          <w:rFonts w:ascii="Times New Roman" w:hAnsi="Times New Roman" w:cs="Times New Roman"/>
          <w:highlight w:val="lightGray"/>
          <w:u w:val="single"/>
        </w:rPr>
      </w:pPr>
    </w:p>
    <w:p w14:paraId="154A0199" w14:textId="77777777" w:rsidR="009A7172" w:rsidRPr="0081425E" w:rsidRDefault="009A7172" w:rsidP="00EB51A0">
      <w:pPr>
        <w:pStyle w:val="NoSpacing"/>
        <w:jc w:val="both"/>
        <w:rPr>
          <w:rFonts w:ascii="Times New Roman" w:hAnsi="Times New Roman" w:cs="Times New Roman"/>
          <w:highlight w:val="lightGray"/>
          <w:u w:val="single"/>
        </w:rPr>
      </w:pPr>
    </w:p>
    <w:p w14:paraId="54765ACC" w14:textId="77777777" w:rsidR="00EB6CF3" w:rsidRPr="00C85F83" w:rsidRDefault="00EB6CF3" w:rsidP="00EB51A0">
      <w:pPr>
        <w:pStyle w:val="NoSpacing"/>
        <w:jc w:val="both"/>
        <w:rPr>
          <w:rFonts w:ascii="Times New Roman" w:hAnsi="Times New Roman" w:cs="Times New Roman"/>
          <w:u w:val="single"/>
        </w:rPr>
      </w:pPr>
      <w:r w:rsidRPr="00C85F83">
        <w:rPr>
          <w:rFonts w:ascii="Times New Roman" w:hAnsi="Times New Roman" w:cs="Times New Roman"/>
          <w:u w:val="single"/>
        </w:rPr>
        <w:t>Agenda Review</w:t>
      </w:r>
    </w:p>
    <w:p w14:paraId="43DB9D94" w14:textId="02268339" w:rsidR="00820C33" w:rsidRPr="00C85F83" w:rsidRDefault="00B8132B" w:rsidP="00AF3C7F">
      <w:pPr>
        <w:pStyle w:val="NoSpacing"/>
        <w:jc w:val="both"/>
        <w:rPr>
          <w:rFonts w:ascii="Times New Roman" w:hAnsi="Times New Roman" w:cs="Times New Roman"/>
        </w:rPr>
      </w:pPr>
      <w:r w:rsidRPr="00C85F83">
        <w:rPr>
          <w:rFonts w:ascii="Times New Roman" w:hAnsi="Times New Roman" w:cs="Times New Roman"/>
        </w:rPr>
        <w:t xml:space="preserve">There were no changes to the agenda.  </w:t>
      </w:r>
    </w:p>
    <w:p w14:paraId="59C31F47" w14:textId="77777777" w:rsidR="004B217E" w:rsidRPr="00C85F83" w:rsidRDefault="004B217E" w:rsidP="00AF3C7F">
      <w:pPr>
        <w:pStyle w:val="NoSpacing"/>
        <w:jc w:val="both"/>
        <w:rPr>
          <w:rFonts w:ascii="Times New Roman" w:hAnsi="Times New Roman" w:cs="Times New Roman"/>
        </w:rPr>
      </w:pPr>
    </w:p>
    <w:p w14:paraId="3376F01B" w14:textId="77777777" w:rsidR="0050442B" w:rsidRPr="0081425E" w:rsidRDefault="0050442B" w:rsidP="00AF3C7F">
      <w:pPr>
        <w:pStyle w:val="NoSpacing"/>
        <w:jc w:val="both"/>
        <w:rPr>
          <w:rFonts w:ascii="Times New Roman" w:hAnsi="Times New Roman" w:cs="Times New Roman"/>
          <w:highlight w:val="lightGray"/>
        </w:rPr>
      </w:pPr>
    </w:p>
    <w:p w14:paraId="367884E8" w14:textId="1FF92115" w:rsidR="00EB6CF3" w:rsidRPr="00C85F83" w:rsidRDefault="0050442B" w:rsidP="00EB51A0">
      <w:pPr>
        <w:pStyle w:val="NoSpacing"/>
        <w:jc w:val="both"/>
        <w:rPr>
          <w:rFonts w:ascii="Times New Roman" w:hAnsi="Times New Roman"/>
          <w:u w:val="single"/>
        </w:rPr>
      </w:pPr>
      <w:r w:rsidRPr="00C85F83">
        <w:rPr>
          <w:rFonts w:ascii="Times New Roman" w:hAnsi="Times New Roman" w:cs="Times New Roman"/>
          <w:u w:val="single"/>
        </w:rPr>
        <w:t>A</w:t>
      </w:r>
      <w:r w:rsidR="00EB6CF3" w:rsidRPr="00C85F83">
        <w:rPr>
          <w:rFonts w:ascii="Times New Roman" w:hAnsi="Times New Roman" w:cs="Times New Roman"/>
          <w:u w:val="single"/>
        </w:rPr>
        <w:t xml:space="preserve">pproval of WMS Meeting Minutes </w:t>
      </w:r>
      <w:r w:rsidR="00C96B32" w:rsidRPr="00C85F83">
        <w:rPr>
          <w:rFonts w:ascii="Times New Roman" w:hAnsi="Times New Roman"/>
          <w:u w:val="single"/>
        </w:rPr>
        <w:t>(see Key Documents)</w:t>
      </w:r>
      <w:r w:rsidR="00C96B32" w:rsidRPr="00C85F83">
        <w:rPr>
          <w:rStyle w:val="FootnoteReference"/>
          <w:rFonts w:ascii="Times New Roman" w:hAnsi="Times New Roman"/>
          <w:u w:val="single"/>
        </w:rPr>
        <w:footnoteReference w:id="1"/>
      </w:r>
    </w:p>
    <w:p w14:paraId="488F7B1E" w14:textId="5E1FE4B4" w:rsidR="00EB6CF3" w:rsidRPr="00C85F83" w:rsidRDefault="00C85F83" w:rsidP="00EB51A0">
      <w:pPr>
        <w:pStyle w:val="NoSpacing"/>
        <w:jc w:val="both"/>
        <w:rPr>
          <w:rFonts w:ascii="Times New Roman" w:hAnsi="Times New Roman" w:cs="Times New Roman"/>
          <w:i/>
        </w:rPr>
      </w:pPr>
      <w:r w:rsidRPr="00C85F83">
        <w:rPr>
          <w:rFonts w:ascii="Times New Roman" w:hAnsi="Times New Roman" w:cs="Times New Roman"/>
          <w:i/>
        </w:rPr>
        <w:t xml:space="preserve">January 10, </w:t>
      </w:r>
      <w:r w:rsidR="00385D71" w:rsidRPr="00C85F83">
        <w:rPr>
          <w:rFonts w:ascii="Times New Roman" w:hAnsi="Times New Roman" w:cs="Times New Roman"/>
          <w:i/>
        </w:rPr>
        <w:t>201</w:t>
      </w:r>
      <w:r w:rsidRPr="00C85F83">
        <w:rPr>
          <w:rFonts w:ascii="Times New Roman" w:hAnsi="Times New Roman" w:cs="Times New Roman"/>
          <w:i/>
        </w:rPr>
        <w:t>8</w:t>
      </w:r>
    </w:p>
    <w:p w14:paraId="79B18DBA" w14:textId="1052AF1E" w:rsidR="00726EE5" w:rsidRPr="007E6DC2" w:rsidRDefault="00842A3C" w:rsidP="007E6DC2">
      <w:pPr>
        <w:pStyle w:val="NoSpacing"/>
        <w:jc w:val="both"/>
        <w:rPr>
          <w:rFonts w:ascii="Times New Roman" w:hAnsi="Times New Roman" w:cs="Times New Roman"/>
          <w:b/>
        </w:rPr>
      </w:pPr>
      <w:r w:rsidRPr="007E6DC2">
        <w:rPr>
          <w:rFonts w:ascii="Times New Roman" w:hAnsi="Times New Roman" w:cs="Times New Roman"/>
          <w:b/>
        </w:rPr>
        <w:t>J</w:t>
      </w:r>
      <w:r w:rsidR="00C85F83" w:rsidRPr="007E6DC2">
        <w:rPr>
          <w:rFonts w:ascii="Times New Roman" w:hAnsi="Times New Roman" w:cs="Times New Roman"/>
          <w:b/>
        </w:rPr>
        <w:t xml:space="preserve">eremy Carpenter </w:t>
      </w:r>
      <w:r w:rsidR="00726EE5" w:rsidRPr="007E6DC2">
        <w:rPr>
          <w:rFonts w:ascii="Times New Roman" w:hAnsi="Times New Roman" w:cs="Times New Roman"/>
          <w:b/>
        </w:rPr>
        <w:t xml:space="preserve">moved to approve the </w:t>
      </w:r>
      <w:r w:rsidR="00C85F83" w:rsidRPr="007E6DC2">
        <w:rPr>
          <w:rFonts w:ascii="Times New Roman" w:hAnsi="Times New Roman" w:cs="Times New Roman"/>
          <w:b/>
        </w:rPr>
        <w:t xml:space="preserve">January 10, 2018 </w:t>
      </w:r>
      <w:r w:rsidR="00726EE5" w:rsidRPr="007E6DC2">
        <w:rPr>
          <w:rFonts w:ascii="Times New Roman" w:hAnsi="Times New Roman" w:cs="Times New Roman"/>
          <w:b/>
        </w:rPr>
        <w:t xml:space="preserve">WMS meeting minutes as submitted.  </w:t>
      </w:r>
      <w:proofErr w:type="spellStart"/>
      <w:r w:rsidR="00C85F83" w:rsidRPr="007E6DC2">
        <w:rPr>
          <w:rFonts w:ascii="Times New Roman" w:hAnsi="Times New Roman" w:cs="Times New Roman"/>
          <w:b/>
        </w:rPr>
        <w:t>Clif</w:t>
      </w:r>
      <w:proofErr w:type="spellEnd"/>
      <w:r w:rsidR="00C85F83" w:rsidRPr="007E6DC2">
        <w:rPr>
          <w:rFonts w:ascii="Times New Roman" w:hAnsi="Times New Roman" w:cs="Times New Roman"/>
          <w:b/>
        </w:rPr>
        <w:t xml:space="preserve"> Lange </w:t>
      </w:r>
      <w:r w:rsidR="00726EE5" w:rsidRPr="007E6DC2">
        <w:rPr>
          <w:rFonts w:ascii="Times New Roman" w:hAnsi="Times New Roman" w:cs="Times New Roman"/>
          <w:b/>
        </w:rPr>
        <w:t>seconded the motion.  The motion carried unanimously.</w:t>
      </w:r>
    </w:p>
    <w:p w14:paraId="2BFF8B42" w14:textId="77777777" w:rsidR="00842A3C" w:rsidRPr="007E6DC2" w:rsidRDefault="00842A3C" w:rsidP="007E6DC2">
      <w:pPr>
        <w:pStyle w:val="NoSpacing"/>
        <w:rPr>
          <w:highlight w:val="lightGray"/>
        </w:rPr>
      </w:pPr>
    </w:p>
    <w:p w14:paraId="058E3926" w14:textId="77777777" w:rsidR="00842A3C" w:rsidRPr="0081425E" w:rsidRDefault="00842A3C" w:rsidP="007E6DC2">
      <w:pPr>
        <w:pStyle w:val="NoSpacing"/>
        <w:rPr>
          <w:highlight w:val="lightGray"/>
        </w:rPr>
      </w:pPr>
    </w:p>
    <w:p w14:paraId="69D2CCB9" w14:textId="521EE147" w:rsidR="007A0397" w:rsidRPr="00215C00" w:rsidRDefault="007A0397" w:rsidP="007A0397">
      <w:pPr>
        <w:pStyle w:val="NoSpacing"/>
        <w:jc w:val="both"/>
        <w:rPr>
          <w:rFonts w:ascii="Times New Roman" w:hAnsi="Times New Roman" w:cs="Times New Roman"/>
          <w:u w:val="single"/>
        </w:rPr>
      </w:pPr>
      <w:r w:rsidRPr="00215C00">
        <w:rPr>
          <w:rFonts w:ascii="Times New Roman" w:hAnsi="Times New Roman" w:cs="Times New Roman"/>
          <w:u w:val="single"/>
        </w:rPr>
        <w:t>Technical Advisory Committee (TAC) Update and Assignments</w:t>
      </w:r>
      <w:r w:rsidR="00C93754" w:rsidRPr="00215C00">
        <w:rPr>
          <w:rFonts w:ascii="Times New Roman" w:hAnsi="Times New Roman" w:cs="Times New Roman"/>
          <w:u w:val="single"/>
        </w:rPr>
        <w:t xml:space="preserve"> see (Key Documents) </w:t>
      </w:r>
    </w:p>
    <w:p w14:paraId="64F4DF15" w14:textId="29A614F2" w:rsidR="002B27DE" w:rsidRPr="007E6DC2" w:rsidRDefault="002B27DE" w:rsidP="007E6DC2">
      <w:pPr>
        <w:pStyle w:val="NoSpacing"/>
        <w:jc w:val="both"/>
        <w:rPr>
          <w:rFonts w:ascii="Times New Roman" w:hAnsi="Times New Roman" w:cs="Times New Roman"/>
        </w:rPr>
      </w:pPr>
      <w:r w:rsidRPr="007E6DC2">
        <w:rPr>
          <w:rFonts w:ascii="Times New Roman" w:hAnsi="Times New Roman" w:cs="Times New Roman"/>
        </w:rPr>
        <w:t>Mr. Kee reviewed the disposi</w:t>
      </w:r>
      <w:r w:rsidR="002948C9" w:rsidRPr="007E6DC2">
        <w:rPr>
          <w:rFonts w:ascii="Times New Roman" w:hAnsi="Times New Roman" w:cs="Times New Roman"/>
        </w:rPr>
        <w:t xml:space="preserve">tion of items considered at the </w:t>
      </w:r>
      <w:r w:rsidR="00215C00" w:rsidRPr="007E6DC2">
        <w:rPr>
          <w:rFonts w:ascii="Times New Roman" w:hAnsi="Times New Roman" w:cs="Times New Roman"/>
        </w:rPr>
        <w:t xml:space="preserve">January 25, 2018 </w:t>
      </w:r>
      <w:r w:rsidRPr="007E6DC2">
        <w:rPr>
          <w:rFonts w:ascii="Times New Roman" w:hAnsi="Times New Roman" w:cs="Times New Roman"/>
        </w:rPr>
        <w:t xml:space="preserve">TAC meeting. </w:t>
      </w:r>
    </w:p>
    <w:p w14:paraId="6C6091A8" w14:textId="77777777" w:rsidR="00A41D58" w:rsidRPr="007E6DC2" w:rsidRDefault="00A41D58" w:rsidP="00AE64B8">
      <w:pPr>
        <w:pStyle w:val="NoSpacing"/>
        <w:jc w:val="both"/>
        <w:rPr>
          <w:rFonts w:ascii="Times New Roman" w:hAnsi="Times New Roman" w:cs="Times New Roman"/>
        </w:rPr>
      </w:pPr>
    </w:p>
    <w:p w14:paraId="6930F54B" w14:textId="77777777" w:rsidR="002948C9" w:rsidRPr="00B16F79" w:rsidRDefault="002948C9" w:rsidP="002948C9">
      <w:pPr>
        <w:pStyle w:val="NoSpacing"/>
        <w:jc w:val="both"/>
        <w:rPr>
          <w:rFonts w:ascii="Times New Roman" w:hAnsi="Times New Roman" w:cs="Times New Roman"/>
          <w:i/>
        </w:rPr>
      </w:pPr>
      <w:r w:rsidRPr="00B16F79">
        <w:rPr>
          <w:rFonts w:ascii="Times New Roman" w:hAnsi="Times New Roman" w:cs="Times New Roman"/>
          <w:i/>
        </w:rPr>
        <w:t>TAC Subcommittee Restructuring Discussion</w:t>
      </w:r>
    </w:p>
    <w:p w14:paraId="19488F6E" w14:textId="54D5450B" w:rsidR="00564928" w:rsidRPr="007E6DC2" w:rsidRDefault="009A7172" w:rsidP="007E6DC2">
      <w:pPr>
        <w:pStyle w:val="NoSpacing"/>
        <w:jc w:val="both"/>
        <w:rPr>
          <w:rFonts w:ascii="Times New Roman" w:hAnsi="Times New Roman" w:cs="Times New Roman"/>
        </w:rPr>
      </w:pPr>
      <w:r w:rsidRPr="007E6DC2">
        <w:rPr>
          <w:rFonts w:ascii="Times New Roman" w:hAnsi="Times New Roman" w:cs="Times New Roman"/>
        </w:rPr>
        <w:t xml:space="preserve">Mr. Kee </w:t>
      </w:r>
      <w:r w:rsidR="00564928" w:rsidRPr="007E6DC2">
        <w:rPr>
          <w:rFonts w:ascii="Times New Roman" w:hAnsi="Times New Roman" w:cs="Times New Roman"/>
        </w:rPr>
        <w:t xml:space="preserve">stated </w:t>
      </w:r>
      <w:r w:rsidR="008C5DE1" w:rsidRPr="007E6DC2">
        <w:rPr>
          <w:rFonts w:ascii="Times New Roman" w:hAnsi="Times New Roman" w:cs="Times New Roman"/>
        </w:rPr>
        <w:t xml:space="preserve">that </w:t>
      </w:r>
      <w:r w:rsidR="00564928" w:rsidRPr="007E6DC2">
        <w:rPr>
          <w:rFonts w:ascii="Times New Roman" w:hAnsi="Times New Roman" w:cs="Times New Roman"/>
        </w:rPr>
        <w:t xml:space="preserve">TAC </w:t>
      </w:r>
      <w:r w:rsidR="00B50C8F" w:rsidRPr="007E6DC2">
        <w:rPr>
          <w:rFonts w:ascii="Times New Roman" w:hAnsi="Times New Roman" w:cs="Times New Roman"/>
        </w:rPr>
        <w:t xml:space="preserve">formed </w:t>
      </w:r>
      <w:r w:rsidR="00564928" w:rsidRPr="007E6DC2">
        <w:rPr>
          <w:rFonts w:ascii="Times New Roman" w:hAnsi="Times New Roman" w:cs="Times New Roman"/>
        </w:rPr>
        <w:t xml:space="preserve">the </w:t>
      </w:r>
      <w:r w:rsidR="00B50C8F" w:rsidRPr="007E6DC2">
        <w:rPr>
          <w:rFonts w:ascii="Times New Roman" w:hAnsi="Times New Roman" w:cs="Times New Roman"/>
        </w:rPr>
        <w:t xml:space="preserve">TAC Subcommittee </w:t>
      </w:r>
      <w:r w:rsidR="00564928" w:rsidRPr="007E6DC2">
        <w:rPr>
          <w:rFonts w:ascii="Times New Roman" w:hAnsi="Times New Roman" w:cs="Times New Roman"/>
        </w:rPr>
        <w:t xml:space="preserve">Restructuring Task Force </w:t>
      </w:r>
      <w:r w:rsidR="008C5DE1" w:rsidRPr="007E6DC2">
        <w:rPr>
          <w:rFonts w:ascii="Times New Roman" w:hAnsi="Times New Roman" w:cs="Times New Roman"/>
        </w:rPr>
        <w:t xml:space="preserve">and </w:t>
      </w:r>
      <w:r w:rsidR="005A4640">
        <w:rPr>
          <w:rFonts w:ascii="Times New Roman" w:hAnsi="Times New Roman" w:cs="Times New Roman"/>
        </w:rPr>
        <w:t xml:space="preserve">requested </w:t>
      </w:r>
      <w:r w:rsidR="008C5DE1" w:rsidRPr="007E6DC2">
        <w:rPr>
          <w:rFonts w:ascii="Times New Roman" w:hAnsi="Times New Roman" w:cs="Times New Roman"/>
        </w:rPr>
        <w:t xml:space="preserve">it </w:t>
      </w:r>
      <w:r w:rsidR="00564928" w:rsidRPr="007E6DC2">
        <w:rPr>
          <w:rFonts w:ascii="Times New Roman" w:hAnsi="Times New Roman" w:cs="Times New Roman"/>
        </w:rPr>
        <w:t>vet various proposals to maximize meeting efficiencies for the Commercial Operations Subcommittee (COPS)</w:t>
      </w:r>
      <w:r w:rsidR="00A0272F" w:rsidRPr="007E6DC2">
        <w:rPr>
          <w:rFonts w:ascii="Times New Roman" w:hAnsi="Times New Roman" w:cs="Times New Roman"/>
        </w:rPr>
        <w:t xml:space="preserve"> and </w:t>
      </w:r>
      <w:r w:rsidR="00564928" w:rsidRPr="007E6DC2">
        <w:rPr>
          <w:rFonts w:ascii="Times New Roman" w:hAnsi="Times New Roman" w:cs="Times New Roman"/>
        </w:rPr>
        <w:t>Retail Market Subcommittee (RMS)</w:t>
      </w:r>
      <w:r w:rsidR="00A0272F" w:rsidRPr="007E6DC2">
        <w:rPr>
          <w:rFonts w:ascii="Times New Roman" w:hAnsi="Times New Roman" w:cs="Times New Roman"/>
        </w:rPr>
        <w:t xml:space="preserve">, </w:t>
      </w:r>
      <w:r w:rsidR="00675E17" w:rsidRPr="007E6DC2">
        <w:rPr>
          <w:rFonts w:ascii="Times New Roman" w:hAnsi="Times New Roman" w:cs="Times New Roman"/>
        </w:rPr>
        <w:t>including moving w</w:t>
      </w:r>
      <w:r w:rsidR="00564928" w:rsidRPr="007E6DC2">
        <w:rPr>
          <w:rFonts w:ascii="Times New Roman" w:hAnsi="Times New Roman" w:cs="Times New Roman"/>
        </w:rPr>
        <w:t xml:space="preserve">holesale </w:t>
      </w:r>
      <w:r w:rsidR="00E721AD" w:rsidRPr="007E6DC2">
        <w:rPr>
          <w:rFonts w:ascii="Times New Roman" w:hAnsi="Times New Roman" w:cs="Times New Roman"/>
        </w:rPr>
        <w:t xml:space="preserve">market </w:t>
      </w:r>
      <w:r w:rsidR="00564928" w:rsidRPr="007E6DC2">
        <w:rPr>
          <w:rFonts w:ascii="Times New Roman" w:hAnsi="Times New Roman" w:cs="Times New Roman"/>
        </w:rPr>
        <w:t>settlements to WMS</w:t>
      </w:r>
      <w:r w:rsidR="00B50C8F" w:rsidRPr="007E6DC2">
        <w:rPr>
          <w:rFonts w:ascii="Times New Roman" w:hAnsi="Times New Roman" w:cs="Times New Roman"/>
        </w:rPr>
        <w:t xml:space="preserve"> </w:t>
      </w:r>
      <w:r w:rsidR="00564928" w:rsidRPr="007E6DC2">
        <w:rPr>
          <w:rFonts w:ascii="Times New Roman" w:hAnsi="Times New Roman" w:cs="Times New Roman"/>
        </w:rPr>
        <w:t>and encouraged Market Participants to attend the</w:t>
      </w:r>
      <w:r w:rsidR="00B50C8F" w:rsidRPr="007E6DC2">
        <w:rPr>
          <w:rFonts w:ascii="Times New Roman" w:hAnsi="Times New Roman" w:cs="Times New Roman"/>
        </w:rPr>
        <w:t xml:space="preserve"> </w:t>
      </w:r>
      <w:r w:rsidR="00564928" w:rsidRPr="007E6DC2">
        <w:rPr>
          <w:rFonts w:ascii="Times New Roman" w:hAnsi="Times New Roman" w:cs="Times New Roman"/>
        </w:rPr>
        <w:t xml:space="preserve">February 5, 2018 </w:t>
      </w:r>
      <w:r w:rsidR="00B50C8F" w:rsidRPr="007E6DC2">
        <w:rPr>
          <w:rFonts w:ascii="Times New Roman" w:hAnsi="Times New Roman" w:cs="Times New Roman"/>
        </w:rPr>
        <w:t xml:space="preserve">TAC Subcommittee Restructuring Task Force </w:t>
      </w:r>
      <w:r w:rsidR="00564928" w:rsidRPr="007E6DC2">
        <w:rPr>
          <w:rFonts w:ascii="Times New Roman" w:hAnsi="Times New Roman" w:cs="Times New Roman"/>
        </w:rPr>
        <w:t xml:space="preserve">Meeting.  </w:t>
      </w:r>
      <w:r w:rsidR="00A0272F" w:rsidRPr="007E6DC2">
        <w:rPr>
          <w:rFonts w:ascii="Times New Roman" w:hAnsi="Times New Roman" w:cs="Times New Roman"/>
        </w:rPr>
        <w:t xml:space="preserve">Mr. Kee stated </w:t>
      </w:r>
      <w:r w:rsidR="00570B46" w:rsidRPr="007E6DC2">
        <w:rPr>
          <w:rFonts w:ascii="Times New Roman" w:hAnsi="Times New Roman" w:cs="Times New Roman"/>
        </w:rPr>
        <w:t xml:space="preserve">that </w:t>
      </w:r>
      <w:r w:rsidR="00A0272F" w:rsidRPr="007E6DC2">
        <w:rPr>
          <w:rFonts w:ascii="Times New Roman" w:hAnsi="Times New Roman" w:cs="Times New Roman"/>
        </w:rPr>
        <w:t>TAC further requested review of the scope of the Credit Work Group (Credit WG) and Market Credit Working Group (MCWG) for consideration of meeting efficiencies</w:t>
      </w:r>
      <w:r w:rsidR="004342A3" w:rsidRPr="007E6DC2">
        <w:rPr>
          <w:rFonts w:ascii="Times New Roman" w:hAnsi="Times New Roman" w:cs="Times New Roman"/>
        </w:rPr>
        <w:t xml:space="preserve">.  </w:t>
      </w:r>
      <w:r w:rsidR="00E721AD" w:rsidRPr="007E6DC2">
        <w:rPr>
          <w:rFonts w:ascii="Times New Roman" w:hAnsi="Times New Roman" w:cs="Times New Roman"/>
        </w:rPr>
        <w:t xml:space="preserve">Some </w:t>
      </w:r>
      <w:r w:rsidR="004342A3" w:rsidRPr="007E6DC2">
        <w:rPr>
          <w:rFonts w:ascii="Times New Roman" w:hAnsi="Times New Roman" w:cs="Times New Roman"/>
        </w:rPr>
        <w:t xml:space="preserve">Market Participants </w:t>
      </w:r>
      <w:r w:rsidR="00E721AD" w:rsidRPr="007E6DC2">
        <w:rPr>
          <w:rFonts w:ascii="Times New Roman" w:hAnsi="Times New Roman" w:cs="Times New Roman"/>
        </w:rPr>
        <w:t xml:space="preserve">opined that </w:t>
      </w:r>
      <w:r w:rsidR="00CB36CD">
        <w:rPr>
          <w:rFonts w:ascii="Times New Roman" w:hAnsi="Times New Roman" w:cs="Times New Roman"/>
        </w:rPr>
        <w:t xml:space="preserve">the continuation of </w:t>
      </w:r>
      <w:r w:rsidR="004342A3" w:rsidRPr="007E6DC2">
        <w:rPr>
          <w:rFonts w:ascii="Times New Roman" w:hAnsi="Times New Roman" w:cs="Times New Roman"/>
        </w:rPr>
        <w:t xml:space="preserve">a working group </w:t>
      </w:r>
      <w:r w:rsidR="00CB36CD">
        <w:rPr>
          <w:rFonts w:ascii="Times New Roman" w:hAnsi="Times New Roman" w:cs="Times New Roman"/>
        </w:rPr>
        <w:t>to address credit related issues reporting to</w:t>
      </w:r>
      <w:r w:rsidR="004342A3" w:rsidRPr="007E6DC2">
        <w:rPr>
          <w:rFonts w:ascii="Times New Roman" w:hAnsi="Times New Roman" w:cs="Times New Roman"/>
        </w:rPr>
        <w:t xml:space="preserve"> WMS </w:t>
      </w:r>
      <w:r w:rsidR="00E721AD" w:rsidRPr="007E6DC2">
        <w:rPr>
          <w:rFonts w:ascii="Times New Roman" w:hAnsi="Times New Roman" w:cs="Times New Roman"/>
        </w:rPr>
        <w:t xml:space="preserve">allows for a </w:t>
      </w:r>
      <w:r w:rsidR="004342A3" w:rsidRPr="007E6DC2">
        <w:rPr>
          <w:rFonts w:ascii="Times New Roman" w:hAnsi="Times New Roman" w:cs="Times New Roman"/>
        </w:rPr>
        <w:t>broader market review of the</w:t>
      </w:r>
      <w:r w:rsidR="00CB36CD">
        <w:rPr>
          <w:rFonts w:ascii="Times New Roman" w:hAnsi="Times New Roman" w:cs="Times New Roman"/>
        </w:rPr>
        <w:t>se</w:t>
      </w:r>
      <w:r w:rsidR="004342A3" w:rsidRPr="007E6DC2">
        <w:rPr>
          <w:rFonts w:ascii="Times New Roman" w:hAnsi="Times New Roman" w:cs="Times New Roman"/>
        </w:rPr>
        <w:t xml:space="preserve"> issues and i</w:t>
      </w:r>
      <w:r w:rsidR="00E721AD" w:rsidRPr="007E6DC2">
        <w:rPr>
          <w:rFonts w:ascii="Times New Roman" w:hAnsi="Times New Roman" w:cs="Times New Roman"/>
        </w:rPr>
        <w:t xml:space="preserve">s </w:t>
      </w:r>
      <w:r w:rsidR="00570B46" w:rsidRPr="007E6DC2">
        <w:rPr>
          <w:rFonts w:ascii="Times New Roman" w:hAnsi="Times New Roman" w:cs="Times New Roman"/>
        </w:rPr>
        <w:t xml:space="preserve">necessary </w:t>
      </w:r>
      <w:r w:rsidR="004342A3" w:rsidRPr="007E6DC2">
        <w:rPr>
          <w:rFonts w:ascii="Times New Roman" w:hAnsi="Times New Roman" w:cs="Times New Roman"/>
        </w:rPr>
        <w:t>consider</w:t>
      </w:r>
      <w:r w:rsidR="00CB36CD">
        <w:rPr>
          <w:rFonts w:ascii="Times New Roman" w:hAnsi="Times New Roman" w:cs="Times New Roman"/>
        </w:rPr>
        <w:t>ing</w:t>
      </w:r>
      <w:r w:rsidR="004342A3" w:rsidRPr="007E6DC2">
        <w:rPr>
          <w:rFonts w:ascii="Times New Roman" w:hAnsi="Times New Roman" w:cs="Times New Roman"/>
        </w:rPr>
        <w:t xml:space="preserve"> of the voting structure at </w:t>
      </w:r>
      <w:r w:rsidR="00CB36CD">
        <w:rPr>
          <w:rFonts w:ascii="Times New Roman" w:hAnsi="Times New Roman" w:cs="Times New Roman"/>
        </w:rPr>
        <w:t xml:space="preserve">the </w:t>
      </w:r>
      <w:r w:rsidR="004342A3" w:rsidRPr="007E6DC2">
        <w:rPr>
          <w:rFonts w:ascii="Times New Roman" w:hAnsi="Times New Roman" w:cs="Times New Roman"/>
        </w:rPr>
        <w:t xml:space="preserve">Credit WG.  Mr. Kee referred the issue to </w:t>
      </w:r>
      <w:r w:rsidR="00A0272F" w:rsidRPr="007E6DC2">
        <w:rPr>
          <w:rFonts w:ascii="Times New Roman" w:hAnsi="Times New Roman" w:cs="Times New Roman"/>
        </w:rPr>
        <w:t xml:space="preserve">MCWG.  </w:t>
      </w:r>
    </w:p>
    <w:p w14:paraId="48C8A993" w14:textId="567BBB6B" w:rsidR="00B16F79" w:rsidRDefault="00B16F79" w:rsidP="00AE64B8">
      <w:pPr>
        <w:pStyle w:val="NoSpacing"/>
        <w:jc w:val="both"/>
        <w:rPr>
          <w:rFonts w:ascii="Times New Roman" w:hAnsi="Times New Roman" w:cs="Times New Roman"/>
          <w:i/>
        </w:rPr>
      </w:pPr>
      <w:r w:rsidRPr="00B16F79">
        <w:rPr>
          <w:rFonts w:ascii="Times New Roman" w:hAnsi="Times New Roman" w:cs="Times New Roman"/>
          <w:i/>
        </w:rPr>
        <w:lastRenderedPageBreak/>
        <w:t>Day-Ahead Market (DAM) Operating Day January 2</w:t>
      </w:r>
      <w:r w:rsidR="00664909">
        <w:rPr>
          <w:rFonts w:ascii="Times New Roman" w:hAnsi="Times New Roman" w:cs="Times New Roman"/>
          <w:i/>
        </w:rPr>
        <w:t>2</w:t>
      </w:r>
      <w:r w:rsidRPr="00B16F79">
        <w:rPr>
          <w:rFonts w:ascii="Times New Roman" w:hAnsi="Times New Roman" w:cs="Times New Roman"/>
          <w:i/>
        </w:rPr>
        <w:t>, 2018 Event</w:t>
      </w:r>
    </w:p>
    <w:p w14:paraId="7F37F79A" w14:textId="7D3300A5" w:rsidR="00427399" w:rsidRPr="007E6DC2" w:rsidRDefault="003E1B4F" w:rsidP="007E6DC2">
      <w:pPr>
        <w:pStyle w:val="NoSpacing"/>
        <w:jc w:val="both"/>
        <w:rPr>
          <w:rFonts w:ascii="Times New Roman" w:hAnsi="Times New Roman" w:cs="Times New Roman"/>
        </w:rPr>
      </w:pPr>
      <w:r w:rsidRPr="007E6DC2">
        <w:rPr>
          <w:rFonts w:ascii="Times New Roman" w:hAnsi="Times New Roman" w:cs="Times New Roman"/>
        </w:rPr>
        <w:t>Carrie Bivens reviewed the DAM Operating Day January 2</w:t>
      </w:r>
      <w:r w:rsidR="00664909" w:rsidRPr="007E6DC2">
        <w:rPr>
          <w:rFonts w:ascii="Times New Roman" w:hAnsi="Times New Roman" w:cs="Times New Roman"/>
        </w:rPr>
        <w:t>2</w:t>
      </w:r>
      <w:r w:rsidRPr="007E6DC2">
        <w:rPr>
          <w:rFonts w:ascii="Times New Roman" w:hAnsi="Times New Roman" w:cs="Times New Roman"/>
        </w:rPr>
        <w:t>, 2018 event</w:t>
      </w:r>
      <w:r w:rsidR="00EF49C8" w:rsidRPr="007E6DC2">
        <w:rPr>
          <w:rFonts w:ascii="Times New Roman" w:hAnsi="Times New Roman" w:cs="Times New Roman"/>
        </w:rPr>
        <w:t xml:space="preserve"> and </w:t>
      </w:r>
      <w:r w:rsidRPr="007E6DC2">
        <w:rPr>
          <w:rFonts w:ascii="Times New Roman" w:hAnsi="Times New Roman" w:cs="Times New Roman"/>
        </w:rPr>
        <w:t xml:space="preserve">stated </w:t>
      </w:r>
      <w:r w:rsidR="00BD19A0" w:rsidRPr="007E6DC2">
        <w:rPr>
          <w:rFonts w:ascii="Times New Roman" w:hAnsi="Times New Roman" w:cs="Times New Roman"/>
        </w:rPr>
        <w:t xml:space="preserve">that </w:t>
      </w:r>
      <w:r w:rsidRPr="007E6DC2">
        <w:rPr>
          <w:rFonts w:ascii="Times New Roman" w:hAnsi="Times New Roman" w:cs="Times New Roman"/>
        </w:rPr>
        <w:t xml:space="preserve">the root cause was </w:t>
      </w:r>
      <w:r w:rsidR="00557EE5" w:rsidRPr="007E6DC2">
        <w:rPr>
          <w:rFonts w:ascii="Times New Roman" w:hAnsi="Times New Roman" w:cs="Times New Roman"/>
        </w:rPr>
        <w:t>a</w:t>
      </w:r>
      <w:r w:rsidR="00981A4A" w:rsidRPr="007E6DC2">
        <w:rPr>
          <w:rFonts w:ascii="Times New Roman" w:hAnsi="Times New Roman" w:cs="Times New Roman"/>
        </w:rPr>
        <w:t xml:space="preserve"> </w:t>
      </w:r>
      <w:r w:rsidR="00557EE5" w:rsidRPr="007E6DC2">
        <w:rPr>
          <w:rFonts w:ascii="Times New Roman" w:hAnsi="Times New Roman" w:cs="Times New Roman"/>
        </w:rPr>
        <w:t xml:space="preserve">software issue generated by a very </w:t>
      </w:r>
      <w:r w:rsidRPr="007E6DC2">
        <w:rPr>
          <w:rFonts w:ascii="Times New Roman" w:hAnsi="Times New Roman" w:cs="Times New Roman"/>
        </w:rPr>
        <w:t>large increase in binding constraints</w:t>
      </w:r>
      <w:r w:rsidR="00416758" w:rsidRPr="007E6DC2">
        <w:rPr>
          <w:rFonts w:ascii="Times New Roman" w:hAnsi="Times New Roman" w:cs="Times New Roman"/>
        </w:rPr>
        <w:t xml:space="preserve">.  </w:t>
      </w:r>
      <w:r w:rsidR="00557EE5" w:rsidRPr="007E6DC2">
        <w:rPr>
          <w:rFonts w:ascii="Times New Roman" w:hAnsi="Times New Roman" w:cs="Times New Roman"/>
        </w:rPr>
        <w:t>Ms</w:t>
      </w:r>
      <w:r w:rsidR="00EF49C8" w:rsidRPr="007E6DC2">
        <w:rPr>
          <w:rFonts w:ascii="Times New Roman" w:hAnsi="Times New Roman" w:cs="Times New Roman"/>
        </w:rPr>
        <w:t xml:space="preserve">. Bivens stated </w:t>
      </w:r>
      <w:r w:rsidR="00BD19A0" w:rsidRPr="007E6DC2">
        <w:rPr>
          <w:rFonts w:ascii="Times New Roman" w:hAnsi="Times New Roman" w:cs="Times New Roman"/>
        </w:rPr>
        <w:t xml:space="preserve">that </w:t>
      </w:r>
      <w:r w:rsidR="00EF49C8" w:rsidRPr="007E6DC2">
        <w:rPr>
          <w:rFonts w:ascii="Times New Roman" w:hAnsi="Times New Roman" w:cs="Times New Roman"/>
        </w:rPr>
        <w:t xml:space="preserve">ERCOT </w:t>
      </w:r>
      <w:r w:rsidR="00557EE5" w:rsidRPr="007E6DC2">
        <w:rPr>
          <w:rFonts w:ascii="Times New Roman" w:hAnsi="Times New Roman" w:cs="Times New Roman"/>
        </w:rPr>
        <w:t>recognized the data was corrupt in the first solution</w:t>
      </w:r>
      <w:r w:rsidR="00416758" w:rsidRPr="007E6DC2">
        <w:rPr>
          <w:rFonts w:ascii="Times New Roman" w:hAnsi="Times New Roman" w:cs="Times New Roman"/>
        </w:rPr>
        <w:t xml:space="preserve"> and </w:t>
      </w:r>
      <w:r w:rsidR="00EF49C8" w:rsidRPr="007E6DC2">
        <w:rPr>
          <w:rFonts w:ascii="Times New Roman" w:hAnsi="Times New Roman" w:cs="Times New Roman"/>
        </w:rPr>
        <w:t xml:space="preserve">restarted the </w:t>
      </w:r>
      <w:r w:rsidRPr="007E6DC2">
        <w:rPr>
          <w:rFonts w:ascii="Times New Roman" w:hAnsi="Times New Roman" w:cs="Times New Roman"/>
        </w:rPr>
        <w:t xml:space="preserve">DAM </w:t>
      </w:r>
      <w:r w:rsidR="00EF49C8" w:rsidRPr="007E6DC2">
        <w:rPr>
          <w:rFonts w:ascii="Times New Roman" w:hAnsi="Times New Roman" w:cs="Times New Roman"/>
        </w:rPr>
        <w:t xml:space="preserve">engine with a reduced contingency set, confirmed that </w:t>
      </w:r>
      <w:r w:rsidR="00416758" w:rsidRPr="007E6DC2">
        <w:rPr>
          <w:rFonts w:ascii="Times New Roman" w:hAnsi="Times New Roman" w:cs="Times New Roman"/>
        </w:rPr>
        <w:t>the second run was normal</w:t>
      </w:r>
      <w:r w:rsidR="00557EE5" w:rsidRPr="007E6DC2">
        <w:rPr>
          <w:rFonts w:ascii="Times New Roman" w:hAnsi="Times New Roman" w:cs="Times New Roman"/>
        </w:rPr>
        <w:t xml:space="preserve"> </w:t>
      </w:r>
      <w:r w:rsidR="00EF49C8" w:rsidRPr="007E6DC2">
        <w:rPr>
          <w:rFonts w:ascii="Times New Roman" w:hAnsi="Times New Roman" w:cs="Times New Roman"/>
        </w:rPr>
        <w:t>and completed the price validation</w:t>
      </w:r>
      <w:r w:rsidR="00416758" w:rsidRPr="007E6DC2">
        <w:rPr>
          <w:rFonts w:ascii="Times New Roman" w:hAnsi="Times New Roman" w:cs="Times New Roman"/>
        </w:rPr>
        <w:t xml:space="preserve">, and </w:t>
      </w:r>
      <w:r w:rsidR="00EF49C8" w:rsidRPr="007E6DC2">
        <w:rPr>
          <w:rFonts w:ascii="Times New Roman" w:hAnsi="Times New Roman" w:cs="Times New Roman"/>
        </w:rPr>
        <w:t xml:space="preserve">issued a formal </w:t>
      </w:r>
      <w:r w:rsidR="00735F0E">
        <w:rPr>
          <w:rFonts w:ascii="Times New Roman" w:hAnsi="Times New Roman" w:cs="Times New Roman"/>
        </w:rPr>
        <w:t>M</w:t>
      </w:r>
      <w:r w:rsidR="00A03294" w:rsidRPr="007E6DC2">
        <w:rPr>
          <w:rFonts w:ascii="Times New Roman" w:hAnsi="Times New Roman" w:cs="Times New Roman"/>
        </w:rPr>
        <w:t xml:space="preserve">arket </w:t>
      </w:r>
      <w:r w:rsidR="00735F0E">
        <w:rPr>
          <w:rFonts w:ascii="Times New Roman" w:hAnsi="Times New Roman" w:cs="Times New Roman"/>
        </w:rPr>
        <w:t>N</w:t>
      </w:r>
      <w:r w:rsidR="00A03294" w:rsidRPr="007E6DC2">
        <w:rPr>
          <w:rFonts w:ascii="Times New Roman" w:hAnsi="Times New Roman" w:cs="Times New Roman"/>
        </w:rPr>
        <w:t xml:space="preserve">otice.  </w:t>
      </w:r>
      <w:r w:rsidR="00416758" w:rsidRPr="007E6DC2">
        <w:rPr>
          <w:rFonts w:ascii="Times New Roman" w:hAnsi="Times New Roman" w:cs="Times New Roman"/>
        </w:rPr>
        <w:t xml:space="preserve">Ms. Bivens </w:t>
      </w:r>
      <w:r w:rsidR="00BD19A0" w:rsidRPr="007E6DC2">
        <w:rPr>
          <w:rFonts w:ascii="Times New Roman" w:hAnsi="Times New Roman" w:cs="Times New Roman"/>
        </w:rPr>
        <w:t xml:space="preserve">further </w:t>
      </w:r>
      <w:r w:rsidR="00416758" w:rsidRPr="007E6DC2">
        <w:rPr>
          <w:rFonts w:ascii="Times New Roman" w:hAnsi="Times New Roman" w:cs="Times New Roman"/>
        </w:rPr>
        <w:t xml:space="preserve">stated </w:t>
      </w:r>
      <w:r w:rsidR="00BD19A0" w:rsidRPr="007E6DC2">
        <w:rPr>
          <w:rFonts w:ascii="Times New Roman" w:hAnsi="Times New Roman" w:cs="Times New Roman"/>
        </w:rPr>
        <w:t xml:space="preserve">that </w:t>
      </w:r>
      <w:r w:rsidR="00416758" w:rsidRPr="007E6DC2">
        <w:rPr>
          <w:rFonts w:ascii="Times New Roman" w:hAnsi="Times New Roman" w:cs="Times New Roman"/>
        </w:rPr>
        <w:t xml:space="preserve">after a detailed post event analysis, ERCOT determined the increase </w:t>
      </w:r>
      <w:r w:rsidR="001C3C1F" w:rsidRPr="007E6DC2">
        <w:rPr>
          <w:rFonts w:ascii="Times New Roman" w:hAnsi="Times New Roman" w:cs="Times New Roman"/>
        </w:rPr>
        <w:t xml:space="preserve">in constraints developed </w:t>
      </w:r>
      <w:r w:rsidR="00A03294" w:rsidRPr="007E6DC2">
        <w:rPr>
          <w:rFonts w:ascii="Times New Roman" w:hAnsi="Times New Roman" w:cs="Times New Roman"/>
        </w:rPr>
        <w:t xml:space="preserve">due </w:t>
      </w:r>
      <w:r w:rsidR="001C3C1F" w:rsidRPr="007E6DC2">
        <w:rPr>
          <w:rFonts w:ascii="Times New Roman" w:hAnsi="Times New Roman" w:cs="Times New Roman"/>
        </w:rPr>
        <w:t xml:space="preserve">to </w:t>
      </w:r>
      <w:r w:rsidR="00A03294" w:rsidRPr="007E6DC2">
        <w:rPr>
          <w:rFonts w:ascii="Times New Roman" w:hAnsi="Times New Roman" w:cs="Times New Roman"/>
        </w:rPr>
        <w:t>Point-to-Point (</w:t>
      </w:r>
      <w:r w:rsidR="001C3C1F" w:rsidRPr="007E6DC2">
        <w:rPr>
          <w:rFonts w:ascii="Times New Roman" w:hAnsi="Times New Roman" w:cs="Times New Roman"/>
        </w:rPr>
        <w:t>PTP</w:t>
      </w:r>
      <w:r w:rsidR="00A03294" w:rsidRPr="007E6DC2">
        <w:rPr>
          <w:rFonts w:ascii="Times New Roman" w:hAnsi="Times New Roman" w:cs="Times New Roman"/>
        </w:rPr>
        <w:t>)</w:t>
      </w:r>
      <w:r w:rsidR="001C3C1F" w:rsidRPr="007E6DC2">
        <w:rPr>
          <w:rFonts w:ascii="Times New Roman" w:hAnsi="Times New Roman" w:cs="Times New Roman"/>
        </w:rPr>
        <w:t xml:space="preserve"> bids sinking at a particular Resource Nod</w:t>
      </w:r>
      <w:r w:rsidR="00427399" w:rsidRPr="007E6DC2">
        <w:rPr>
          <w:rFonts w:ascii="Times New Roman" w:hAnsi="Times New Roman" w:cs="Times New Roman"/>
        </w:rPr>
        <w:t>e</w:t>
      </w:r>
      <w:r w:rsidR="00492BB6" w:rsidRPr="007E6DC2">
        <w:rPr>
          <w:rFonts w:ascii="Times New Roman" w:hAnsi="Times New Roman" w:cs="Times New Roman"/>
        </w:rPr>
        <w:t xml:space="preserve"> </w:t>
      </w:r>
      <w:r w:rsidR="001C3C1F" w:rsidRPr="007E6DC2">
        <w:rPr>
          <w:rFonts w:ascii="Times New Roman" w:hAnsi="Times New Roman" w:cs="Times New Roman"/>
        </w:rPr>
        <w:t xml:space="preserve">located on the low side of </w:t>
      </w:r>
      <w:r w:rsidR="00CB36CD">
        <w:rPr>
          <w:rFonts w:ascii="Times New Roman" w:hAnsi="Times New Roman" w:cs="Times New Roman"/>
        </w:rPr>
        <w:t>certain</w:t>
      </w:r>
      <w:r w:rsidR="001C3C1F" w:rsidRPr="007E6DC2">
        <w:rPr>
          <w:rFonts w:ascii="Times New Roman" w:hAnsi="Times New Roman" w:cs="Times New Roman"/>
        </w:rPr>
        <w:t xml:space="preserve"> </w:t>
      </w:r>
      <w:r w:rsidR="00A03294" w:rsidRPr="007E6DC2">
        <w:rPr>
          <w:rFonts w:ascii="Times New Roman" w:hAnsi="Times New Roman" w:cs="Times New Roman"/>
        </w:rPr>
        <w:t xml:space="preserve">Generator Step-Up (GSU) transformers </w:t>
      </w:r>
      <w:r w:rsidR="001C3C1F" w:rsidRPr="007E6DC2">
        <w:rPr>
          <w:rFonts w:ascii="Times New Roman" w:hAnsi="Times New Roman" w:cs="Times New Roman"/>
        </w:rPr>
        <w:t>in an area with significant transmissio</w:t>
      </w:r>
      <w:r w:rsidR="00416758" w:rsidRPr="007E6DC2">
        <w:rPr>
          <w:rFonts w:ascii="Times New Roman" w:hAnsi="Times New Roman" w:cs="Times New Roman"/>
        </w:rPr>
        <w:t xml:space="preserve">n </w:t>
      </w:r>
      <w:r w:rsidR="00735F0E">
        <w:rPr>
          <w:rFonts w:ascii="Times New Roman" w:hAnsi="Times New Roman" w:cs="Times New Roman"/>
        </w:rPr>
        <w:t>O</w:t>
      </w:r>
      <w:r w:rsidR="00416758" w:rsidRPr="007E6DC2">
        <w:rPr>
          <w:rFonts w:ascii="Times New Roman" w:hAnsi="Times New Roman" w:cs="Times New Roman"/>
        </w:rPr>
        <w:t xml:space="preserve">utages.  Ms. Bivens noted that </w:t>
      </w:r>
      <w:r w:rsidR="0023695D" w:rsidRPr="007E6DC2">
        <w:rPr>
          <w:rFonts w:ascii="Times New Roman" w:hAnsi="Times New Roman" w:cs="Times New Roman"/>
        </w:rPr>
        <w:t xml:space="preserve">specific </w:t>
      </w:r>
      <w:r w:rsidR="00416758" w:rsidRPr="007E6DC2">
        <w:rPr>
          <w:rFonts w:ascii="Times New Roman" w:hAnsi="Times New Roman" w:cs="Times New Roman"/>
        </w:rPr>
        <w:t xml:space="preserve">operator actions </w:t>
      </w:r>
      <w:r w:rsidR="0023695D" w:rsidRPr="007E6DC2">
        <w:rPr>
          <w:rFonts w:ascii="Times New Roman" w:hAnsi="Times New Roman" w:cs="Times New Roman"/>
        </w:rPr>
        <w:t>could help av</w:t>
      </w:r>
      <w:r w:rsidR="00416758" w:rsidRPr="007E6DC2">
        <w:rPr>
          <w:rFonts w:ascii="Times New Roman" w:hAnsi="Times New Roman" w:cs="Times New Roman"/>
        </w:rPr>
        <w:t xml:space="preserve">oid the software issue until </w:t>
      </w:r>
      <w:r w:rsidR="0023695D" w:rsidRPr="007E6DC2">
        <w:rPr>
          <w:rFonts w:ascii="Times New Roman" w:hAnsi="Times New Roman" w:cs="Times New Roman"/>
        </w:rPr>
        <w:t xml:space="preserve">implementation of </w:t>
      </w:r>
      <w:r w:rsidR="00416758" w:rsidRPr="007E6DC2">
        <w:rPr>
          <w:rFonts w:ascii="Times New Roman" w:hAnsi="Times New Roman" w:cs="Times New Roman"/>
        </w:rPr>
        <w:t xml:space="preserve">a longer term </w:t>
      </w:r>
      <w:r w:rsidR="0023695D" w:rsidRPr="007E6DC2">
        <w:rPr>
          <w:rFonts w:ascii="Times New Roman" w:hAnsi="Times New Roman" w:cs="Times New Roman"/>
        </w:rPr>
        <w:t xml:space="preserve">solution.  </w:t>
      </w:r>
      <w:r w:rsidR="00427399" w:rsidRPr="007E6DC2">
        <w:rPr>
          <w:rFonts w:ascii="Times New Roman" w:hAnsi="Times New Roman" w:cs="Times New Roman"/>
        </w:rPr>
        <w:t xml:space="preserve">ERCOT Staff and Market </w:t>
      </w:r>
      <w:r w:rsidR="00BD19A0" w:rsidRPr="007E6DC2">
        <w:rPr>
          <w:rFonts w:ascii="Times New Roman" w:hAnsi="Times New Roman" w:cs="Times New Roman"/>
        </w:rPr>
        <w:t xml:space="preserve">Participants </w:t>
      </w:r>
      <w:r w:rsidR="00427399" w:rsidRPr="007E6DC2">
        <w:rPr>
          <w:rFonts w:ascii="Times New Roman" w:hAnsi="Times New Roman" w:cs="Times New Roman"/>
        </w:rPr>
        <w:t xml:space="preserve">further discussed the risks of various solutions and the frequency of occurrence, and requested additional review of the issues.  Mr. Kee </w:t>
      </w:r>
      <w:r w:rsidR="005A4640">
        <w:rPr>
          <w:rFonts w:ascii="Times New Roman" w:hAnsi="Times New Roman" w:cs="Times New Roman"/>
        </w:rPr>
        <w:t xml:space="preserve">requested </w:t>
      </w:r>
      <w:r w:rsidR="002B4ED6">
        <w:rPr>
          <w:rFonts w:ascii="Times New Roman" w:hAnsi="Times New Roman" w:cs="Times New Roman"/>
        </w:rPr>
        <w:t xml:space="preserve">the </w:t>
      </w:r>
      <w:r w:rsidR="002B4ED6" w:rsidRPr="00370ACD">
        <w:rPr>
          <w:rFonts w:ascii="Times New Roman" w:hAnsi="Times New Roman" w:cs="Times New Roman"/>
        </w:rPr>
        <w:t xml:space="preserve">Congestion Management Working Group </w:t>
      </w:r>
      <w:r w:rsidR="002B4ED6">
        <w:rPr>
          <w:rFonts w:ascii="Times New Roman" w:hAnsi="Times New Roman" w:cs="Times New Roman"/>
        </w:rPr>
        <w:t>(</w:t>
      </w:r>
      <w:r w:rsidR="00427399" w:rsidRPr="007E6DC2">
        <w:rPr>
          <w:rFonts w:ascii="Times New Roman" w:hAnsi="Times New Roman" w:cs="Times New Roman"/>
        </w:rPr>
        <w:t>CMWG</w:t>
      </w:r>
      <w:r w:rsidR="002B4ED6">
        <w:rPr>
          <w:rFonts w:ascii="Times New Roman" w:hAnsi="Times New Roman" w:cs="Times New Roman"/>
        </w:rPr>
        <w:t>)</w:t>
      </w:r>
      <w:r w:rsidR="00427399" w:rsidRPr="007E6DC2">
        <w:rPr>
          <w:rFonts w:ascii="Times New Roman" w:hAnsi="Times New Roman" w:cs="Times New Roman"/>
        </w:rPr>
        <w:t xml:space="preserve"> consider the following issues:  </w:t>
      </w:r>
    </w:p>
    <w:p w14:paraId="51B09CAF" w14:textId="77777777" w:rsidR="00427399" w:rsidRPr="007E6DC2" w:rsidRDefault="00427399" w:rsidP="007E6DC2">
      <w:pPr>
        <w:pStyle w:val="NoSpacing"/>
        <w:jc w:val="both"/>
        <w:rPr>
          <w:rFonts w:ascii="Times New Roman" w:hAnsi="Times New Roman" w:cs="Times New Roman"/>
        </w:rPr>
      </w:pPr>
    </w:p>
    <w:p w14:paraId="389472E2" w14:textId="3DB2F441" w:rsidR="007D38F2" w:rsidRPr="007E6DC2" w:rsidRDefault="00A03294" w:rsidP="007E6DC2">
      <w:pPr>
        <w:pStyle w:val="NoSpacing"/>
        <w:numPr>
          <w:ilvl w:val="0"/>
          <w:numId w:val="47"/>
        </w:numPr>
        <w:jc w:val="both"/>
        <w:rPr>
          <w:rFonts w:ascii="Times New Roman" w:hAnsi="Times New Roman" w:cs="Times New Roman"/>
        </w:rPr>
      </w:pPr>
      <w:r w:rsidRPr="007E6DC2">
        <w:rPr>
          <w:rFonts w:ascii="Times New Roman" w:hAnsi="Times New Roman" w:cs="Times New Roman"/>
        </w:rPr>
        <w:t xml:space="preserve">Should the </w:t>
      </w:r>
      <w:r w:rsidR="007D38F2" w:rsidRPr="007E6DC2">
        <w:rPr>
          <w:rFonts w:ascii="Times New Roman" w:hAnsi="Times New Roman" w:cs="Times New Roman"/>
        </w:rPr>
        <w:t xml:space="preserve">Resource Node behind </w:t>
      </w:r>
      <w:r w:rsidRPr="007E6DC2">
        <w:rPr>
          <w:rFonts w:ascii="Times New Roman" w:hAnsi="Times New Roman" w:cs="Times New Roman"/>
        </w:rPr>
        <w:t xml:space="preserve">GSU transformers </w:t>
      </w:r>
      <w:r w:rsidR="007D38F2" w:rsidRPr="007E6DC2">
        <w:rPr>
          <w:rFonts w:ascii="Times New Roman" w:hAnsi="Times New Roman" w:cs="Times New Roman"/>
        </w:rPr>
        <w:t>be secured</w:t>
      </w:r>
      <w:r w:rsidR="00E86E33" w:rsidRPr="007E6DC2">
        <w:rPr>
          <w:rFonts w:ascii="Times New Roman" w:hAnsi="Times New Roman" w:cs="Times New Roman"/>
        </w:rPr>
        <w:t>; s</w:t>
      </w:r>
      <w:r w:rsidR="007D38F2" w:rsidRPr="007E6DC2">
        <w:rPr>
          <w:rFonts w:ascii="Times New Roman" w:hAnsi="Times New Roman" w:cs="Times New Roman"/>
        </w:rPr>
        <w:t xml:space="preserve">hould </w:t>
      </w:r>
      <w:r w:rsidR="003D4E0A" w:rsidRPr="007E6DC2">
        <w:rPr>
          <w:rFonts w:ascii="Times New Roman" w:hAnsi="Times New Roman" w:cs="Times New Roman"/>
        </w:rPr>
        <w:t xml:space="preserve">ERCOT </w:t>
      </w:r>
      <w:r w:rsidR="007D38F2" w:rsidRPr="007E6DC2">
        <w:rPr>
          <w:rFonts w:ascii="Times New Roman" w:hAnsi="Times New Roman" w:cs="Times New Roman"/>
        </w:rPr>
        <w:t xml:space="preserve">ignore </w:t>
      </w:r>
      <w:r w:rsidR="00CD365F" w:rsidRPr="007E6DC2">
        <w:rPr>
          <w:rFonts w:ascii="Times New Roman" w:hAnsi="Times New Roman" w:cs="Times New Roman"/>
        </w:rPr>
        <w:t>a specific value</w:t>
      </w:r>
      <w:r w:rsidR="00E86E33" w:rsidRPr="007E6DC2">
        <w:rPr>
          <w:rFonts w:ascii="Times New Roman" w:hAnsi="Times New Roman" w:cs="Times New Roman"/>
        </w:rPr>
        <w:t>; h</w:t>
      </w:r>
      <w:r w:rsidR="007D38F2" w:rsidRPr="007E6DC2">
        <w:rPr>
          <w:rFonts w:ascii="Times New Roman" w:hAnsi="Times New Roman" w:cs="Times New Roman"/>
        </w:rPr>
        <w:t xml:space="preserve">ow </w:t>
      </w:r>
      <w:r w:rsidR="003D4E0A" w:rsidRPr="007E6DC2">
        <w:rPr>
          <w:rFonts w:ascii="Times New Roman" w:hAnsi="Times New Roman" w:cs="Times New Roman"/>
        </w:rPr>
        <w:t xml:space="preserve">should ERCOT </w:t>
      </w:r>
      <w:r w:rsidR="00CD365F" w:rsidRPr="007E6DC2">
        <w:rPr>
          <w:rFonts w:ascii="Times New Roman" w:hAnsi="Times New Roman" w:cs="Times New Roman"/>
        </w:rPr>
        <w:t xml:space="preserve">communicated </w:t>
      </w:r>
      <w:r w:rsidR="003D4E0A" w:rsidRPr="007E6DC2">
        <w:rPr>
          <w:rFonts w:ascii="Times New Roman" w:hAnsi="Times New Roman" w:cs="Times New Roman"/>
        </w:rPr>
        <w:t xml:space="preserve">this </w:t>
      </w:r>
      <w:r w:rsidR="00CD365F" w:rsidRPr="007E6DC2">
        <w:rPr>
          <w:rFonts w:ascii="Times New Roman" w:hAnsi="Times New Roman" w:cs="Times New Roman"/>
        </w:rPr>
        <w:t xml:space="preserve">to the market </w:t>
      </w:r>
    </w:p>
    <w:p w14:paraId="320810DC" w14:textId="5E4734ED" w:rsidR="007D38F2" w:rsidRPr="007E6DC2" w:rsidRDefault="007D38F2" w:rsidP="007E6DC2">
      <w:pPr>
        <w:pStyle w:val="NoSpacing"/>
        <w:numPr>
          <w:ilvl w:val="0"/>
          <w:numId w:val="47"/>
        </w:numPr>
        <w:jc w:val="both"/>
        <w:rPr>
          <w:rFonts w:ascii="Times New Roman" w:hAnsi="Times New Roman" w:cs="Times New Roman"/>
        </w:rPr>
      </w:pPr>
      <w:r w:rsidRPr="007E6DC2">
        <w:rPr>
          <w:rFonts w:ascii="Times New Roman" w:hAnsi="Times New Roman" w:cs="Times New Roman"/>
        </w:rPr>
        <w:t>What set of contingencies should be deselected if there is potential issue</w:t>
      </w:r>
      <w:r w:rsidR="00CD365F" w:rsidRPr="007E6DC2">
        <w:rPr>
          <w:rFonts w:ascii="Times New Roman" w:hAnsi="Times New Roman" w:cs="Times New Roman"/>
        </w:rPr>
        <w:t xml:space="preserve"> </w:t>
      </w:r>
      <w:r w:rsidRPr="007E6DC2">
        <w:rPr>
          <w:rFonts w:ascii="Times New Roman" w:hAnsi="Times New Roman" w:cs="Times New Roman"/>
        </w:rPr>
        <w:t xml:space="preserve"> </w:t>
      </w:r>
    </w:p>
    <w:p w14:paraId="7A7B89B5" w14:textId="330C1900" w:rsidR="007D38F2" w:rsidRPr="007E6DC2" w:rsidRDefault="007D38F2" w:rsidP="007E6DC2">
      <w:pPr>
        <w:pStyle w:val="NoSpacing"/>
        <w:numPr>
          <w:ilvl w:val="0"/>
          <w:numId w:val="47"/>
        </w:numPr>
        <w:jc w:val="both"/>
        <w:rPr>
          <w:rFonts w:ascii="Times New Roman" w:hAnsi="Times New Roman" w:cs="Times New Roman"/>
        </w:rPr>
      </w:pPr>
      <w:r w:rsidRPr="007E6DC2">
        <w:rPr>
          <w:rFonts w:ascii="Times New Roman" w:hAnsi="Times New Roman" w:cs="Times New Roman"/>
        </w:rPr>
        <w:t xml:space="preserve">How can </w:t>
      </w:r>
      <w:r w:rsidR="00CD365F" w:rsidRPr="007E6DC2">
        <w:rPr>
          <w:rFonts w:ascii="Times New Roman" w:hAnsi="Times New Roman" w:cs="Times New Roman"/>
        </w:rPr>
        <w:t xml:space="preserve">the </w:t>
      </w:r>
      <w:r w:rsidR="00A03294" w:rsidRPr="007E6DC2">
        <w:rPr>
          <w:rFonts w:ascii="Times New Roman" w:hAnsi="Times New Roman" w:cs="Times New Roman"/>
        </w:rPr>
        <w:t>Pre-Contingency Action Plan (</w:t>
      </w:r>
      <w:r w:rsidRPr="007E6DC2">
        <w:rPr>
          <w:rFonts w:ascii="Times New Roman" w:hAnsi="Times New Roman" w:cs="Times New Roman"/>
        </w:rPr>
        <w:t>PCAP</w:t>
      </w:r>
      <w:r w:rsidR="00A03294" w:rsidRPr="007E6DC2">
        <w:rPr>
          <w:rFonts w:ascii="Times New Roman" w:hAnsi="Times New Roman" w:cs="Times New Roman"/>
        </w:rPr>
        <w:t>)</w:t>
      </w:r>
      <w:r w:rsidRPr="007E6DC2">
        <w:rPr>
          <w:rFonts w:ascii="Times New Roman" w:hAnsi="Times New Roman" w:cs="Times New Roman"/>
        </w:rPr>
        <w:t xml:space="preserve"> and contingencies with less than 2% S</w:t>
      </w:r>
      <w:r w:rsidR="00A84026" w:rsidRPr="007E6DC2">
        <w:rPr>
          <w:rFonts w:ascii="Times New Roman" w:hAnsi="Times New Roman" w:cs="Times New Roman"/>
        </w:rPr>
        <w:t xml:space="preserve">hift Factor </w:t>
      </w:r>
      <w:r w:rsidRPr="007E6DC2">
        <w:rPr>
          <w:rFonts w:ascii="Times New Roman" w:hAnsi="Times New Roman" w:cs="Times New Roman"/>
        </w:rPr>
        <w:t xml:space="preserve">modeled in DAM simulate </w:t>
      </w:r>
      <w:bookmarkStart w:id="0" w:name="_Toc73847918"/>
      <w:bookmarkStart w:id="1" w:name="_Toc118224580"/>
      <w:bookmarkStart w:id="2" w:name="_Toc118909648"/>
      <w:bookmarkStart w:id="3" w:name="_Toc205190477"/>
      <w:r w:rsidR="00CD365F" w:rsidRPr="007E6DC2">
        <w:rPr>
          <w:rFonts w:ascii="Times New Roman" w:hAnsi="Times New Roman" w:cs="Times New Roman"/>
        </w:rPr>
        <w:t>Real-Time</w:t>
      </w:r>
      <w:bookmarkEnd w:id="0"/>
      <w:bookmarkEnd w:id="1"/>
      <w:bookmarkEnd w:id="2"/>
      <w:bookmarkEnd w:id="3"/>
      <w:r w:rsidR="00CD365F" w:rsidRPr="007E6DC2">
        <w:rPr>
          <w:rFonts w:ascii="Times New Roman" w:hAnsi="Times New Roman" w:cs="Times New Roman"/>
        </w:rPr>
        <w:t xml:space="preserve"> </w:t>
      </w:r>
      <w:r w:rsidRPr="007E6DC2">
        <w:rPr>
          <w:rFonts w:ascii="Times New Roman" w:hAnsi="Times New Roman" w:cs="Times New Roman"/>
        </w:rPr>
        <w:t>congestion</w:t>
      </w:r>
      <w:r w:rsidR="00CD365F" w:rsidRPr="007E6DC2">
        <w:rPr>
          <w:rFonts w:ascii="Times New Roman" w:hAnsi="Times New Roman" w:cs="Times New Roman"/>
        </w:rPr>
        <w:t xml:space="preserve"> </w:t>
      </w:r>
    </w:p>
    <w:p w14:paraId="705ED106" w14:textId="195D8E64" w:rsidR="007D38F2" w:rsidRPr="007E6DC2" w:rsidRDefault="00CD365F" w:rsidP="007E6DC2">
      <w:pPr>
        <w:pStyle w:val="NoSpacing"/>
        <w:numPr>
          <w:ilvl w:val="0"/>
          <w:numId w:val="47"/>
        </w:numPr>
        <w:jc w:val="both"/>
        <w:rPr>
          <w:rFonts w:ascii="Times New Roman" w:hAnsi="Times New Roman" w:cs="Times New Roman"/>
        </w:rPr>
      </w:pPr>
      <w:r w:rsidRPr="007E6DC2">
        <w:rPr>
          <w:rFonts w:ascii="Times New Roman" w:hAnsi="Times New Roman" w:cs="Times New Roman"/>
        </w:rPr>
        <w:t xml:space="preserve">Review </w:t>
      </w:r>
      <w:r w:rsidR="003D4E0A" w:rsidRPr="007E6DC2">
        <w:rPr>
          <w:rFonts w:ascii="Times New Roman" w:hAnsi="Times New Roman" w:cs="Times New Roman"/>
        </w:rPr>
        <w:t>m</w:t>
      </w:r>
      <w:r w:rsidR="007D38F2" w:rsidRPr="007E6DC2">
        <w:rPr>
          <w:rFonts w:ascii="Times New Roman" w:hAnsi="Times New Roman" w:cs="Times New Roman"/>
        </w:rPr>
        <w:t xml:space="preserve">odel of </w:t>
      </w:r>
      <w:r w:rsidRPr="007E6DC2">
        <w:rPr>
          <w:rFonts w:ascii="Times New Roman" w:hAnsi="Times New Roman" w:cs="Times New Roman"/>
        </w:rPr>
        <w:t xml:space="preserve">Private Use Networks </w:t>
      </w:r>
      <w:r w:rsidR="007D38F2" w:rsidRPr="007E6DC2">
        <w:rPr>
          <w:rFonts w:ascii="Times New Roman" w:hAnsi="Times New Roman" w:cs="Times New Roman"/>
        </w:rPr>
        <w:t>and constraints</w:t>
      </w:r>
      <w:r w:rsidRPr="007E6DC2">
        <w:rPr>
          <w:rFonts w:ascii="Times New Roman" w:hAnsi="Times New Roman" w:cs="Times New Roman"/>
        </w:rPr>
        <w:t xml:space="preserve"> and consider if </w:t>
      </w:r>
      <w:r w:rsidR="003D4E0A" w:rsidRPr="007E6DC2">
        <w:rPr>
          <w:rFonts w:ascii="Times New Roman" w:hAnsi="Times New Roman" w:cs="Times New Roman"/>
        </w:rPr>
        <w:t xml:space="preserve">ERCOT should </w:t>
      </w:r>
      <w:r w:rsidRPr="007E6DC2">
        <w:rPr>
          <w:rFonts w:ascii="Times New Roman" w:hAnsi="Times New Roman" w:cs="Times New Roman"/>
        </w:rPr>
        <w:t>ignore GSU transformers behind the Private Use Network</w:t>
      </w:r>
    </w:p>
    <w:p w14:paraId="6C411ECD" w14:textId="77777777" w:rsidR="007D38F2" w:rsidRPr="007E6DC2" w:rsidRDefault="007D38F2" w:rsidP="007E6DC2">
      <w:pPr>
        <w:pStyle w:val="NoSpacing"/>
        <w:jc w:val="both"/>
        <w:rPr>
          <w:rFonts w:ascii="Times New Roman" w:hAnsi="Times New Roman" w:cs="Times New Roman"/>
        </w:rPr>
      </w:pPr>
    </w:p>
    <w:p w14:paraId="78DE65D8" w14:textId="06F615AB" w:rsidR="00B16F79" w:rsidRDefault="00B16F79" w:rsidP="00AE64B8">
      <w:pPr>
        <w:pStyle w:val="NoSpacing"/>
        <w:jc w:val="both"/>
        <w:rPr>
          <w:rFonts w:ascii="Times New Roman" w:hAnsi="Times New Roman" w:cs="Times New Roman"/>
          <w:i/>
        </w:rPr>
      </w:pPr>
      <w:r>
        <w:rPr>
          <w:rFonts w:ascii="Times New Roman" w:hAnsi="Times New Roman" w:cs="Times New Roman"/>
          <w:i/>
        </w:rPr>
        <w:t xml:space="preserve">Pricing Event January 23, 2018 </w:t>
      </w:r>
    </w:p>
    <w:p w14:paraId="10133624" w14:textId="52C4DF56" w:rsidR="00F40932" w:rsidRPr="007E6DC2" w:rsidRDefault="00331F14" w:rsidP="007E6DC2">
      <w:pPr>
        <w:pStyle w:val="NoSpacing"/>
        <w:jc w:val="both"/>
        <w:rPr>
          <w:rFonts w:ascii="Times New Roman" w:hAnsi="Times New Roman" w:cs="Times New Roman"/>
        </w:rPr>
      </w:pPr>
      <w:r w:rsidRPr="007E6DC2">
        <w:rPr>
          <w:rFonts w:ascii="Times New Roman" w:hAnsi="Times New Roman" w:cs="Times New Roman"/>
        </w:rPr>
        <w:t xml:space="preserve">Dave Maggio </w:t>
      </w:r>
      <w:r w:rsidR="00867EC1" w:rsidRPr="007E6DC2">
        <w:rPr>
          <w:rFonts w:ascii="Times New Roman" w:hAnsi="Times New Roman" w:cs="Times New Roman"/>
        </w:rPr>
        <w:t xml:space="preserve">presented the analysis of the </w:t>
      </w:r>
      <w:r w:rsidRPr="007E6DC2">
        <w:rPr>
          <w:rFonts w:ascii="Times New Roman" w:hAnsi="Times New Roman" w:cs="Times New Roman"/>
        </w:rPr>
        <w:t xml:space="preserve">January 23, 2018 </w:t>
      </w:r>
      <w:r w:rsidR="0064415F" w:rsidRPr="007E6DC2">
        <w:rPr>
          <w:rFonts w:ascii="Times New Roman" w:hAnsi="Times New Roman" w:cs="Times New Roman"/>
        </w:rPr>
        <w:t>Real-Time p</w:t>
      </w:r>
      <w:r w:rsidRPr="007E6DC2">
        <w:rPr>
          <w:rFonts w:ascii="Times New Roman" w:hAnsi="Times New Roman" w:cs="Times New Roman"/>
        </w:rPr>
        <w:t>ricing event</w:t>
      </w:r>
      <w:r w:rsidR="0064415F" w:rsidRPr="007E6DC2">
        <w:rPr>
          <w:rFonts w:ascii="Times New Roman" w:hAnsi="Times New Roman" w:cs="Times New Roman"/>
        </w:rPr>
        <w:t>.  In response to Market Participant questions, Mr. Maggio stated that</w:t>
      </w:r>
      <w:r w:rsidR="00826D98">
        <w:rPr>
          <w:rFonts w:ascii="Times New Roman" w:hAnsi="Times New Roman" w:cs="Times New Roman"/>
        </w:rPr>
        <w:t>,</w:t>
      </w:r>
      <w:r w:rsidR="0064415F" w:rsidRPr="007E6DC2">
        <w:rPr>
          <w:rFonts w:ascii="Times New Roman" w:hAnsi="Times New Roman" w:cs="Times New Roman"/>
        </w:rPr>
        <w:t xml:space="preserve"> </w:t>
      </w:r>
      <w:r w:rsidR="00F40932" w:rsidRPr="007E6DC2">
        <w:rPr>
          <w:rFonts w:ascii="Times New Roman" w:hAnsi="Times New Roman" w:cs="Times New Roman"/>
        </w:rPr>
        <w:t xml:space="preserve">without the </w:t>
      </w:r>
      <w:r w:rsidR="00867EC1" w:rsidRPr="007E6DC2">
        <w:rPr>
          <w:rFonts w:ascii="Times New Roman" w:hAnsi="Times New Roman" w:cs="Times New Roman"/>
        </w:rPr>
        <w:t xml:space="preserve">Power Balance Penalty </w:t>
      </w:r>
      <w:r w:rsidR="0064415F" w:rsidRPr="007E6DC2">
        <w:rPr>
          <w:rFonts w:ascii="Times New Roman" w:hAnsi="Times New Roman" w:cs="Times New Roman"/>
        </w:rPr>
        <w:t>C</w:t>
      </w:r>
      <w:r w:rsidR="00867EC1" w:rsidRPr="007E6DC2">
        <w:rPr>
          <w:rFonts w:ascii="Times New Roman" w:hAnsi="Times New Roman" w:cs="Times New Roman"/>
        </w:rPr>
        <w:t>urve</w:t>
      </w:r>
      <w:r w:rsidR="00826D98">
        <w:rPr>
          <w:rFonts w:ascii="Times New Roman" w:hAnsi="Times New Roman" w:cs="Times New Roman"/>
        </w:rPr>
        <w:t>,</w:t>
      </w:r>
      <w:r w:rsidR="002F5381" w:rsidRPr="007E6DC2">
        <w:rPr>
          <w:rFonts w:ascii="Times New Roman" w:hAnsi="Times New Roman" w:cs="Times New Roman"/>
        </w:rPr>
        <w:t xml:space="preserve"> </w:t>
      </w:r>
      <w:r w:rsidR="00867EC1" w:rsidRPr="007E6DC2">
        <w:rPr>
          <w:rFonts w:ascii="Times New Roman" w:hAnsi="Times New Roman" w:cs="Times New Roman"/>
        </w:rPr>
        <w:t xml:space="preserve">Real-Time prices </w:t>
      </w:r>
      <w:r w:rsidR="00F40932" w:rsidRPr="007E6DC2">
        <w:rPr>
          <w:rFonts w:ascii="Times New Roman" w:hAnsi="Times New Roman" w:cs="Times New Roman"/>
        </w:rPr>
        <w:t xml:space="preserve">would have reached the $9,000 price cap during three Security Constrained Economic Dispatch (SCED) intervals instead of the two that occurred due to ramping issues.  </w:t>
      </w:r>
      <w:r w:rsidRPr="007E6DC2">
        <w:rPr>
          <w:rFonts w:ascii="Times New Roman" w:hAnsi="Times New Roman" w:cs="Times New Roman"/>
        </w:rPr>
        <w:t xml:space="preserve">Some Market Participants expressed a concern for the shape of the </w:t>
      </w:r>
      <w:r w:rsidR="0064415F" w:rsidRPr="007E6DC2">
        <w:rPr>
          <w:rFonts w:ascii="Times New Roman" w:hAnsi="Times New Roman" w:cs="Times New Roman"/>
        </w:rPr>
        <w:t xml:space="preserve">Power Balance Penalty Curve </w:t>
      </w:r>
      <w:r w:rsidRPr="007E6DC2">
        <w:rPr>
          <w:rFonts w:ascii="Times New Roman" w:hAnsi="Times New Roman" w:cs="Times New Roman"/>
        </w:rPr>
        <w:t xml:space="preserve">and if </w:t>
      </w:r>
      <w:r w:rsidR="0064415F" w:rsidRPr="007E6DC2">
        <w:rPr>
          <w:rFonts w:ascii="Times New Roman" w:hAnsi="Times New Roman" w:cs="Times New Roman"/>
        </w:rPr>
        <w:t xml:space="preserve">it accurately reflects the </w:t>
      </w:r>
      <w:r w:rsidRPr="007E6DC2">
        <w:rPr>
          <w:rFonts w:ascii="Times New Roman" w:hAnsi="Times New Roman" w:cs="Times New Roman"/>
        </w:rPr>
        <w:t>price of using Ancil</w:t>
      </w:r>
      <w:r w:rsidR="0064415F" w:rsidRPr="007E6DC2">
        <w:rPr>
          <w:rFonts w:ascii="Times New Roman" w:hAnsi="Times New Roman" w:cs="Times New Roman"/>
        </w:rPr>
        <w:t>lary Services to make up energy</w:t>
      </w:r>
      <w:r w:rsidR="002058B4" w:rsidRPr="007E6DC2">
        <w:rPr>
          <w:rFonts w:ascii="Times New Roman" w:hAnsi="Times New Roman" w:cs="Times New Roman"/>
        </w:rPr>
        <w:t xml:space="preserve"> service.  Market Participants </w:t>
      </w:r>
      <w:r w:rsidR="00F40932" w:rsidRPr="007E6DC2">
        <w:rPr>
          <w:rFonts w:ascii="Times New Roman" w:hAnsi="Times New Roman" w:cs="Times New Roman"/>
        </w:rPr>
        <w:t xml:space="preserve">requested additional review </w:t>
      </w:r>
      <w:r w:rsidR="002058B4" w:rsidRPr="007E6DC2">
        <w:rPr>
          <w:rFonts w:ascii="Times New Roman" w:hAnsi="Times New Roman" w:cs="Times New Roman"/>
        </w:rPr>
        <w:t xml:space="preserve">of the issue by </w:t>
      </w:r>
      <w:r w:rsidR="00F40932" w:rsidRPr="007E6DC2">
        <w:rPr>
          <w:rFonts w:ascii="Times New Roman" w:hAnsi="Times New Roman" w:cs="Times New Roman"/>
        </w:rPr>
        <w:t>the Qualified Scheduling Entity (QSE) Managers Working Group (QMWG)</w:t>
      </w:r>
      <w:r w:rsidR="002058B4" w:rsidRPr="007E6DC2">
        <w:rPr>
          <w:rFonts w:ascii="Times New Roman" w:hAnsi="Times New Roman" w:cs="Times New Roman"/>
        </w:rPr>
        <w:t xml:space="preserve">.  Market Participants further requested </w:t>
      </w:r>
      <w:r w:rsidR="002F5381" w:rsidRPr="007E6DC2">
        <w:rPr>
          <w:rFonts w:ascii="Times New Roman" w:hAnsi="Times New Roman" w:cs="Times New Roman"/>
        </w:rPr>
        <w:t xml:space="preserve">that </w:t>
      </w:r>
      <w:r w:rsidR="002058B4" w:rsidRPr="007E6DC2">
        <w:rPr>
          <w:rFonts w:ascii="Times New Roman" w:hAnsi="Times New Roman" w:cs="Times New Roman"/>
        </w:rPr>
        <w:t xml:space="preserve">ERCOT provide a history of the changes to the initial </w:t>
      </w:r>
      <w:r w:rsidR="003F0905" w:rsidRPr="007E6DC2">
        <w:rPr>
          <w:rFonts w:ascii="Times New Roman" w:hAnsi="Times New Roman" w:cs="Times New Roman"/>
        </w:rPr>
        <w:t xml:space="preserve">design, including </w:t>
      </w:r>
      <w:r w:rsidR="002058B4" w:rsidRPr="007E6DC2">
        <w:rPr>
          <w:rFonts w:ascii="Times New Roman" w:hAnsi="Times New Roman" w:cs="Times New Roman"/>
        </w:rPr>
        <w:t>implementation of the Operating Reserve Demand Curve (ORDC)</w:t>
      </w:r>
      <w:r w:rsidR="003F0905" w:rsidRPr="007E6DC2">
        <w:rPr>
          <w:rFonts w:ascii="Times New Roman" w:hAnsi="Times New Roman" w:cs="Times New Roman"/>
        </w:rPr>
        <w:t xml:space="preserve">, </w:t>
      </w:r>
      <w:r w:rsidR="002058B4" w:rsidRPr="007E6DC2">
        <w:rPr>
          <w:rFonts w:ascii="Times New Roman" w:hAnsi="Times New Roman" w:cs="Times New Roman"/>
        </w:rPr>
        <w:t xml:space="preserve">at the </w:t>
      </w:r>
      <w:r w:rsidR="002F5381" w:rsidRPr="007E6DC2">
        <w:rPr>
          <w:rFonts w:ascii="Times New Roman" w:hAnsi="Times New Roman" w:cs="Times New Roman"/>
        </w:rPr>
        <w:t xml:space="preserve">February 12, 2018 </w:t>
      </w:r>
      <w:r w:rsidR="002058B4" w:rsidRPr="007E6DC2">
        <w:rPr>
          <w:rFonts w:ascii="Times New Roman" w:hAnsi="Times New Roman" w:cs="Times New Roman"/>
        </w:rPr>
        <w:t>QMWG meeting</w:t>
      </w:r>
      <w:r w:rsidR="00F40932" w:rsidRPr="007E6DC2">
        <w:rPr>
          <w:rFonts w:ascii="Times New Roman" w:hAnsi="Times New Roman" w:cs="Times New Roman"/>
        </w:rPr>
        <w:t>.</w:t>
      </w:r>
    </w:p>
    <w:p w14:paraId="29AA00E3" w14:textId="113096BB" w:rsidR="00B16F79" w:rsidRPr="007E6DC2" w:rsidRDefault="00B16F79" w:rsidP="007E6DC2">
      <w:pPr>
        <w:pStyle w:val="NoSpacing"/>
        <w:jc w:val="both"/>
        <w:rPr>
          <w:rFonts w:ascii="Times New Roman" w:hAnsi="Times New Roman" w:cs="Times New Roman"/>
        </w:rPr>
      </w:pPr>
    </w:p>
    <w:p w14:paraId="6B5C30D7" w14:textId="77777777" w:rsidR="002F5381" w:rsidRPr="007E6DC2" w:rsidRDefault="002F5381" w:rsidP="007E6DC2">
      <w:pPr>
        <w:pStyle w:val="NoSpacing"/>
        <w:jc w:val="both"/>
        <w:rPr>
          <w:rFonts w:ascii="Times New Roman" w:hAnsi="Times New Roman" w:cs="Times New Roman"/>
        </w:rPr>
      </w:pPr>
    </w:p>
    <w:p w14:paraId="02233248" w14:textId="62B3DFEC" w:rsidR="00B338E2" w:rsidRDefault="00B338E2" w:rsidP="00B338E2">
      <w:pPr>
        <w:pStyle w:val="NoSpacing"/>
        <w:jc w:val="both"/>
        <w:rPr>
          <w:rFonts w:ascii="Times New Roman" w:hAnsi="Times New Roman" w:cs="Times New Roman"/>
          <w:u w:val="single"/>
        </w:rPr>
      </w:pPr>
      <w:r w:rsidRPr="006A1144">
        <w:rPr>
          <w:rFonts w:ascii="Times New Roman" w:hAnsi="Times New Roman" w:cs="Times New Roman"/>
          <w:u w:val="single"/>
        </w:rPr>
        <w:t>201</w:t>
      </w:r>
      <w:r>
        <w:rPr>
          <w:rFonts w:ascii="Times New Roman" w:hAnsi="Times New Roman" w:cs="Times New Roman"/>
          <w:u w:val="single"/>
        </w:rPr>
        <w:t>8</w:t>
      </w:r>
      <w:r w:rsidRPr="006A1144">
        <w:rPr>
          <w:rFonts w:ascii="Times New Roman" w:hAnsi="Times New Roman" w:cs="Times New Roman"/>
          <w:u w:val="single"/>
        </w:rPr>
        <w:t xml:space="preserve"> WMS</w:t>
      </w:r>
      <w:r>
        <w:rPr>
          <w:rFonts w:ascii="Times New Roman" w:hAnsi="Times New Roman" w:cs="Times New Roman"/>
          <w:u w:val="single"/>
        </w:rPr>
        <w:t xml:space="preserve"> Working Group Leadership (see Key Documents)</w:t>
      </w:r>
    </w:p>
    <w:p w14:paraId="1B4CA3E3" w14:textId="52B7CF09" w:rsidR="00B338E2" w:rsidRPr="000409F2" w:rsidRDefault="00E52133" w:rsidP="00B338E2">
      <w:pPr>
        <w:pStyle w:val="NoSpacing"/>
        <w:jc w:val="both"/>
        <w:rPr>
          <w:rFonts w:ascii="Times New Roman" w:hAnsi="Times New Roman" w:cs="Times New Roman"/>
          <w:b/>
        </w:rPr>
      </w:pPr>
      <w:r>
        <w:rPr>
          <w:rFonts w:ascii="Times New Roman" w:hAnsi="Times New Roman" w:cs="Times New Roman"/>
          <w:b/>
        </w:rPr>
        <w:t xml:space="preserve">Bill Barnes </w:t>
      </w:r>
      <w:r w:rsidR="00B338E2" w:rsidRPr="000409F2">
        <w:rPr>
          <w:rFonts w:ascii="Times New Roman" w:hAnsi="Times New Roman" w:cs="Times New Roman"/>
          <w:b/>
        </w:rPr>
        <w:t>moved to approve the 201</w:t>
      </w:r>
      <w:r>
        <w:rPr>
          <w:rFonts w:ascii="Times New Roman" w:hAnsi="Times New Roman" w:cs="Times New Roman"/>
          <w:b/>
        </w:rPr>
        <w:t>8</w:t>
      </w:r>
      <w:r w:rsidR="00B338E2" w:rsidRPr="000409F2">
        <w:rPr>
          <w:rFonts w:ascii="Times New Roman" w:hAnsi="Times New Roman" w:cs="Times New Roman"/>
          <w:b/>
        </w:rPr>
        <w:t xml:space="preserve"> WMS </w:t>
      </w:r>
      <w:r w:rsidR="00C51A82">
        <w:rPr>
          <w:rFonts w:ascii="Times New Roman" w:hAnsi="Times New Roman" w:cs="Times New Roman"/>
          <w:b/>
        </w:rPr>
        <w:t>w</w:t>
      </w:r>
      <w:r w:rsidR="00B338E2" w:rsidRPr="000409F2">
        <w:rPr>
          <w:rFonts w:ascii="Times New Roman" w:hAnsi="Times New Roman" w:cs="Times New Roman"/>
          <w:b/>
        </w:rPr>
        <w:t xml:space="preserve">orking </w:t>
      </w:r>
      <w:r w:rsidR="00C51A82">
        <w:rPr>
          <w:rFonts w:ascii="Times New Roman" w:hAnsi="Times New Roman" w:cs="Times New Roman"/>
          <w:b/>
        </w:rPr>
        <w:t>group l</w:t>
      </w:r>
      <w:r w:rsidR="00B338E2" w:rsidRPr="000409F2">
        <w:rPr>
          <w:rFonts w:ascii="Times New Roman" w:hAnsi="Times New Roman" w:cs="Times New Roman"/>
          <w:b/>
        </w:rPr>
        <w:t xml:space="preserve">eadership as submitted.  </w:t>
      </w:r>
      <w:r>
        <w:rPr>
          <w:rFonts w:ascii="Times New Roman" w:hAnsi="Times New Roman" w:cs="Times New Roman"/>
          <w:b/>
        </w:rPr>
        <w:t xml:space="preserve">Randy Jones </w:t>
      </w:r>
      <w:r w:rsidR="00B338E2" w:rsidRPr="000409F2">
        <w:rPr>
          <w:rFonts w:ascii="Times New Roman" w:hAnsi="Times New Roman" w:cs="Times New Roman"/>
          <w:b/>
        </w:rPr>
        <w:t>seconded the motion.  The motion carried unanimously.</w:t>
      </w:r>
    </w:p>
    <w:p w14:paraId="663809FD" w14:textId="77777777" w:rsidR="00B338E2" w:rsidRDefault="00B338E2" w:rsidP="00B338E2">
      <w:pPr>
        <w:pStyle w:val="NoSpacing"/>
        <w:jc w:val="both"/>
        <w:rPr>
          <w:rFonts w:ascii="Times New Roman" w:hAnsi="Times New Roman" w:cs="Times New Roman"/>
          <w:b/>
        </w:rPr>
      </w:pPr>
    </w:p>
    <w:p w14:paraId="5895C26D" w14:textId="2C3DB92F" w:rsidR="00A057F1" w:rsidRPr="00807E94" w:rsidRDefault="00E52133" w:rsidP="00B338E2">
      <w:pPr>
        <w:pStyle w:val="NoSpacing"/>
        <w:jc w:val="both"/>
        <w:rPr>
          <w:rFonts w:ascii="Times New Roman" w:hAnsi="Times New Roman" w:cs="Times New Roman"/>
        </w:rPr>
      </w:pPr>
      <w:r w:rsidRPr="00807E94">
        <w:rPr>
          <w:rFonts w:ascii="Times New Roman" w:hAnsi="Times New Roman" w:cs="Times New Roman"/>
        </w:rPr>
        <w:t xml:space="preserve">Mr. Kee </w:t>
      </w:r>
      <w:r w:rsidR="00A34238" w:rsidRPr="00807E94">
        <w:rPr>
          <w:rFonts w:ascii="Times New Roman" w:hAnsi="Times New Roman" w:cs="Times New Roman"/>
        </w:rPr>
        <w:t xml:space="preserve">expressed appreciation for </w:t>
      </w:r>
      <w:r w:rsidR="008A430C" w:rsidRPr="00807E94">
        <w:rPr>
          <w:rFonts w:ascii="Times New Roman" w:hAnsi="Times New Roman" w:cs="Times New Roman"/>
        </w:rPr>
        <w:t xml:space="preserve">the 2018 WMS </w:t>
      </w:r>
      <w:r w:rsidR="004D5422">
        <w:rPr>
          <w:rFonts w:ascii="Times New Roman" w:hAnsi="Times New Roman" w:cs="Times New Roman"/>
        </w:rPr>
        <w:t>w</w:t>
      </w:r>
      <w:r w:rsidR="008A430C" w:rsidRPr="00807E94">
        <w:rPr>
          <w:rFonts w:ascii="Times New Roman" w:hAnsi="Times New Roman" w:cs="Times New Roman"/>
        </w:rPr>
        <w:t xml:space="preserve">orking </w:t>
      </w:r>
      <w:r w:rsidR="004D5422">
        <w:rPr>
          <w:rFonts w:ascii="Times New Roman" w:hAnsi="Times New Roman" w:cs="Times New Roman"/>
        </w:rPr>
        <w:t>g</w:t>
      </w:r>
      <w:r w:rsidR="008A430C" w:rsidRPr="00807E94">
        <w:rPr>
          <w:rFonts w:ascii="Times New Roman" w:hAnsi="Times New Roman" w:cs="Times New Roman"/>
        </w:rPr>
        <w:t xml:space="preserve">roup leadership </w:t>
      </w:r>
      <w:r w:rsidR="00ED6EC6" w:rsidRPr="00807E94">
        <w:rPr>
          <w:rFonts w:ascii="Times New Roman" w:hAnsi="Times New Roman" w:cs="Times New Roman"/>
        </w:rPr>
        <w:t xml:space="preserve">and requested </w:t>
      </w:r>
      <w:r w:rsidR="00C51A82">
        <w:rPr>
          <w:rFonts w:ascii="Times New Roman" w:hAnsi="Times New Roman" w:cs="Times New Roman"/>
        </w:rPr>
        <w:t xml:space="preserve">they </w:t>
      </w:r>
      <w:r w:rsidR="00ED6EC6" w:rsidRPr="00807E94">
        <w:rPr>
          <w:rFonts w:ascii="Times New Roman" w:hAnsi="Times New Roman" w:cs="Times New Roman"/>
        </w:rPr>
        <w:t xml:space="preserve">review </w:t>
      </w:r>
      <w:r w:rsidR="00807E94">
        <w:rPr>
          <w:rFonts w:ascii="Times New Roman" w:hAnsi="Times New Roman" w:cs="Times New Roman"/>
        </w:rPr>
        <w:t xml:space="preserve">the </w:t>
      </w:r>
      <w:r w:rsidR="00807E94" w:rsidRPr="00807E94">
        <w:rPr>
          <w:rFonts w:ascii="Times New Roman" w:hAnsi="Times New Roman" w:cs="Times New Roman"/>
        </w:rPr>
        <w:t xml:space="preserve">Open Action Items list and </w:t>
      </w:r>
      <w:r w:rsidR="002B47E5">
        <w:rPr>
          <w:rFonts w:ascii="Times New Roman" w:hAnsi="Times New Roman" w:cs="Times New Roman"/>
        </w:rPr>
        <w:t xml:space="preserve">their </w:t>
      </w:r>
      <w:r w:rsidR="00ED6EC6" w:rsidRPr="00807E94">
        <w:rPr>
          <w:rFonts w:ascii="Times New Roman" w:hAnsi="Times New Roman" w:cs="Times New Roman"/>
        </w:rPr>
        <w:t xml:space="preserve">landing page content, </w:t>
      </w:r>
      <w:r w:rsidR="00807E94" w:rsidRPr="00807E94">
        <w:rPr>
          <w:rFonts w:ascii="Times New Roman" w:hAnsi="Times New Roman" w:cs="Times New Roman"/>
        </w:rPr>
        <w:t>in</w:t>
      </w:r>
      <w:r w:rsidR="00ED6EC6" w:rsidRPr="00807E94">
        <w:rPr>
          <w:rFonts w:ascii="Times New Roman" w:hAnsi="Times New Roman" w:cs="Times New Roman"/>
        </w:rPr>
        <w:t xml:space="preserve">cluding </w:t>
      </w:r>
      <w:r w:rsidR="00A057F1" w:rsidRPr="00807E94">
        <w:rPr>
          <w:rFonts w:ascii="Times New Roman" w:hAnsi="Times New Roman" w:cs="Times New Roman"/>
        </w:rPr>
        <w:t>scope, procedures and key documents</w:t>
      </w:r>
      <w:r w:rsidR="00807E94">
        <w:rPr>
          <w:rFonts w:ascii="Times New Roman" w:hAnsi="Times New Roman" w:cs="Times New Roman"/>
        </w:rPr>
        <w:t xml:space="preserve"> and provide </w:t>
      </w:r>
      <w:r w:rsidR="002B47E5">
        <w:rPr>
          <w:rFonts w:ascii="Times New Roman" w:hAnsi="Times New Roman" w:cs="Times New Roman"/>
        </w:rPr>
        <w:t xml:space="preserve">revisions or </w:t>
      </w:r>
      <w:r w:rsidR="00807E94">
        <w:rPr>
          <w:rFonts w:ascii="Times New Roman" w:hAnsi="Times New Roman" w:cs="Times New Roman"/>
        </w:rPr>
        <w:t xml:space="preserve">recommendations </w:t>
      </w:r>
      <w:r w:rsidR="009C38CA">
        <w:rPr>
          <w:rFonts w:ascii="Times New Roman" w:hAnsi="Times New Roman" w:cs="Times New Roman"/>
        </w:rPr>
        <w:t xml:space="preserve">at </w:t>
      </w:r>
      <w:r w:rsidR="00807E94">
        <w:rPr>
          <w:rFonts w:ascii="Times New Roman" w:hAnsi="Times New Roman" w:cs="Times New Roman"/>
        </w:rPr>
        <w:t>the February 28, 2018 WMS meeting</w:t>
      </w:r>
      <w:r w:rsidR="00A057F1" w:rsidRPr="00807E94">
        <w:rPr>
          <w:rFonts w:ascii="Times New Roman" w:hAnsi="Times New Roman" w:cs="Times New Roman"/>
        </w:rPr>
        <w:t xml:space="preserve">.   </w:t>
      </w:r>
    </w:p>
    <w:p w14:paraId="20E77F86" w14:textId="77777777" w:rsidR="008A430C" w:rsidRPr="00E52133" w:rsidRDefault="008A430C" w:rsidP="00B338E2">
      <w:pPr>
        <w:pStyle w:val="NoSpacing"/>
        <w:jc w:val="both"/>
        <w:rPr>
          <w:rFonts w:ascii="Times New Roman" w:hAnsi="Times New Roman" w:cs="Times New Roman"/>
        </w:rPr>
      </w:pPr>
    </w:p>
    <w:p w14:paraId="56A3AE65" w14:textId="77777777" w:rsidR="005E6173" w:rsidRDefault="005E6173" w:rsidP="00AE64B8">
      <w:pPr>
        <w:pStyle w:val="NoSpacing"/>
        <w:jc w:val="both"/>
        <w:rPr>
          <w:rFonts w:ascii="Times New Roman" w:hAnsi="Times New Roman" w:cs="Times New Roman"/>
          <w:highlight w:val="lightGray"/>
        </w:rPr>
      </w:pPr>
    </w:p>
    <w:p w14:paraId="7C2B66FE" w14:textId="77777777" w:rsidR="00B16F79" w:rsidRPr="00B16F79" w:rsidRDefault="00B16F79" w:rsidP="00B16F79">
      <w:pPr>
        <w:pStyle w:val="NoSpacing"/>
        <w:jc w:val="both"/>
        <w:rPr>
          <w:rFonts w:ascii="Times New Roman" w:hAnsi="Times New Roman" w:cs="Times New Roman"/>
          <w:u w:val="single"/>
        </w:rPr>
      </w:pPr>
      <w:r w:rsidRPr="00B16F79">
        <w:rPr>
          <w:rFonts w:ascii="Times New Roman" w:hAnsi="Times New Roman" w:cs="Times New Roman"/>
          <w:u w:val="single"/>
        </w:rPr>
        <w:t>Review Open Action Items/2017 WMS Goals</w:t>
      </w:r>
    </w:p>
    <w:p w14:paraId="5094EBEB" w14:textId="6EA39348" w:rsidR="00B16F79" w:rsidRPr="00864442" w:rsidRDefault="00864442" w:rsidP="00AE64B8">
      <w:pPr>
        <w:pStyle w:val="NoSpacing"/>
        <w:jc w:val="both"/>
        <w:rPr>
          <w:rFonts w:ascii="Times New Roman" w:hAnsi="Times New Roman" w:cs="Times New Roman"/>
        </w:rPr>
      </w:pPr>
      <w:r w:rsidRPr="00864442">
        <w:rPr>
          <w:rFonts w:ascii="Times New Roman" w:hAnsi="Times New Roman" w:cs="Times New Roman"/>
        </w:rPr>
        <w:t xml:space="preserve">Market Participants and ERCOT Staff discussed the Open Action Items list.  Due to </w:t>
      </w:r>
      <w:r w:rsidR="00981A4A">
        <w:rPr>
          <w:rFonts w:ascii="Times New Roman" w:hAnsi="Times New Roman" w:cs="Times New Roman"/>
        </w:rPr>
        <w:t xml:space="preserve">the </w:t>
      </w:r>
      <w:r w:rsidRPr="00864442">
        <w:rPr>
          <w:rFonts w:ascii="Times New Roman" w:hAnsi="Times New Roman" w:cs="Times New Roman"/>
        </w:rPr>
        <w:t xml:space="preserve">limited time for this agenda item, </w:t>
      </w:r>
      <w:r>
        <w:rPr>
          <w:rFonts w:ascii="Times New Roman" w:hAnsi="Times New Roman" w:cs="Times New Roman"/>
        </w:rPr>
        <w:t xml:space="preserve">Mr. Kee requested </w:t>
      </w:r>
      <w:r w:rsidR="00981A4A">
        <w:rPr>
          <w:rFonts w:ascii="Times New Roman" w:hAnsi="Times New Roman" w:cs="Times New Roman"/>
        </w:rPr>
        <w:t xml:space="preserve">that </w:t>
      </w:r>
      <w:r w:rsidRPr="00864442">
        <w:rPr>
          <w:rFonts w:ascii="Times New Roman" w:hAnsi="Times New Roman" w:cs="Times New Roman"/>
        </w:rPr>
        <w:t>Resmi Surendran</w:t>
      </w:r>
      <w:r w:rsidR="00246A60">
        <w:rPr>
          <w:rFonts w:ascii="Times New Roman" w:hAnsi="Times New Roman" w:cs="Times New Roman"/>
        </w:rPr>
        <w:t>, WMS Vice Chair</w:t>
      </w:r>
      <w:r w:rsidR="00981A4A">
        <w:rPr>
          <w:rFonts w:ascii="Times New Roman" w:hAnsi="Times New Roman" w:cs="Times New Roman"/>
        </w:rPr>
        <w:t xml:space="preserve">, </w:t>
      </w:r>
      <w:r w:rsidRPr="00864442">
        <w:rPr>
          <w:rFonts w:ascii="Times New Roman" w:hAnsi="Times New Roman" w:cs="Times New Roman"/>
        </w:rPr>
        <w:t xml:space="preserve">review the </w:t>
      </w:r>
      <w:r w:rsidR="00F66F21">
        <w:rPr>
          <w:rFonts w:ascii="Times New Roman" w:hAnsi="Times New Roman" w:cs="Times New Roman"/>
        </w:rPr>
        <w:t xml:space="preserve">Open Action Items </w:t>
      </w:r>
      <w:r w:rsidRPr="00864442">
        <w:rPr>
          <w:rFonts w:ascii="Times New Roman" w:hAnsi="Times New Roman" w:cs="Times New Roman"/>
        </w:rPr>
        <w:t>list with ERCOT Staff and QMWG Leadership</w:t>
      </w:r>
      <w:r w:rsidR="00981A4A">
        <w:rPr>
          <w:rFonts w:ascii="Times New Roman" w:hAnsi="Times New Roman" w:cs="Times New Roman"/>
        </w:rPr>
        <w:t xml:space="preserve"> </w:t>
      </w:r>
      <w:r w:rsidR="002E43FB">
        <w:rPr>
          <w:rFonts w:ascii="Times New Roman" w:hAnsi="Times New Roman" w:cs="Times New Roman"/>
        </w:rPr>
        <w:t xml:space="preserve">and propose revisions and comments for </w:t>
      </w:r>
      <w:r w:rsidR="00D86BD0">
        <w:rPr>
          <w:rFonts w:ascii="Times New Roman" w:hAnsi="Times New Roman" w:cs="Times New Roman"/>
        </w:rPr>
        <w:t xml:space="preserve">consideration at the </w:t>
      </w:r>
      <w:r w:rsidR="002E43FB">
        <w:rPr>
          <w:rFonts w:ascii="Times New Roman" w:hAnsi="Times New Roman" w:cs="Times New Roman"/>
        </w:rPr>
        <w:t>February 28, 2018 WMS m</w:t>
      </w:r>
      <w:r w:rsidRPr="00864442">
        <w:rPr>
          <w:rFonts w:ascii="Times New Roman" w:hAnsi="Times New Roman" w:cs="Times New Roman"/>
        </w:rPr>
        <w:t xml:space="preserve">eeting.  </w:t>
      </w:r>
    </w:p>
    <w:p w14:paraId="304D014B" w14:textId="77777777" w:rsidR="00836F3C" w:rsidRDefault="00836F3C" w:rsidP="00AE64B8">
      <w:pPr>
        <w:pStyle w:val="NoSpacing"/>
        <w:jc w:val="both"/>
        <w:rPr>
          <w:rFonts w:ascii="Times New Roman" w:hAnsi="Times New Roman" w:cs="Times New Roman"/>
          <w:highlight w:val="lightGray"/>
        </w:rPr>
      </w:pPr>
    </w:p>
    <w:p w14:paraId="218AF396" w14:textId="6CD8A9B4" w:rsidR="00B16F79" w:rsidRDefault="00B16F79" w:rsidP="00AE64B8">
      <w:pPr>
        <w:pStyle w:val="NoSpacing"/>
        <w:jc w:val="both"/>
        <w:rPr>
          <w:rFonts w:ascii="Times New Roman" w:hAnsi="Times New Roman" w:cs="Times New Roman"/>
          <w:u w:val="single"/>
        </w:rPr>
      </w:pPr>
      <w:r w:rsidRPr="00B16F79">
        <w:rPr>
          <w:rFonts w:ascii="Times New Roman" w:hAnsi="Times New Roman" w:cs="Times New Roman"/>
          <w:u w:val="single"/>
        </w:rPr>
        <w:lastRenderedPageBreak/>
        <w:t>2018 WMS Goals</w:t>
      </w:r>
    </w:p>
    <w:p w14:paraId="4901ABD3" w14:textId="0383E3C4" w:rsidR="002E43FB" w:rsidRPr="002E43FB" w:rsidRDefault="002E43FB" w:rsidP="00AE64B8">
      <w:pPr>
        <w:pStyle w:val="NoSpacing"/>
        <w:jc w:val="both"/>
        <w:rPr>
          <w:rFonts w:ascii="Times New Roman" w:hAnsi="Times New Roman" w:cs="Times New Roman"/>
        </w:rPr>
      </w:pPr>
      <w:r>
        <w:rPr>
          <w:rFonts w:ascii="Times New Roman" w:hAnsi="Times New Roman" w:cs="Times New Roman"/>
        </w:rPr>
        <w:t xml:space="preserve">Ms. Surendran offered to </w:t>
      </w:r>
      <w:r w:rsidR="00B07516">
        <w:rPr>
          <w:rFonts w:ascii="Times New Roman" w:hAnsi="Times New Roman" w:cs="Times New Roman"/>
        </w:rPr>
        <w:t>propose draft</w:t>
      </w:r>
      <w:r>
        <w:rPr>
          <w:rFonts w:ascii="Times New Roman" w:hAnsi="Times New Roman" w:cs="Times New Roman"/>
        </w:rPr>
        <w:t xml:space="preserve"> 2018 </w:t>
      </w:r>
      <w:r w:rsidR="00357D4F">
        <w:rPr>
          <w:rFonts w:ascii="Times New Roman" w:hAnsi="Times New Roman" w:cs="Times New Roman"/>
        </w:rPr>
        <w:t>WMS g</w:t>
      </w:r>
      <w:r>
        <w:rPr>
          <w:rFonts w:ascii="Times New Roman" w:hAnsi="Times New Roman" w:cs="Times New Roman"/>
        </w:rPr>
        <w:t xml:space="preserve">oals for consideration at the February 28, 2018 WMS meeting.  </w:t>
      </w:r>
    </w:p>
    <w:p w14:paraId="7F451D46" w14:textId="77777777" w:rsidR="00B16F79" w:rsidRDefault="00B16F79" w:rsidP="00AE64B8">
      <w:pPr>
        <w:pStyle w:val="NoSpacing"/>
        <w:jc w:val="both"/>
        <w:rPr>
          <w:rFonts w:ascii="Times New Roman" w:hAnsi="Times New Roman" w:cs="Times New Roman"/>
          <w:u w:val="single"/>
        </w:rPr>
      </w:pPr>
    </w:p>
    <w:p w14:paraId="1537634E" w14:textId="77777777" w:rsidR="00836F3C" w:rsidRPr="00B16F79" w:rsidRDefault="00836F3C" w:rsidP="00AE64B8">
      <w:pPr>
        <w:pStyle w:val="NoSpacing"/>
        <w:jc w:val="both"/>
        <w:rPr>
          <w:rFonts w:ascii="Times New Roman" w:hAnsi="Times New Roman" w:cs="Times New Roman"/>
          <w:u w:val="single"/>
        </w:rPr>
      </w:pPr>
    </w:p>
    <w:p w14:paraId="2C8AC6F3" w14:textId="235776B5" w:rsidR="00BC00C0" w:rsidRPr="00B16F79" w:rsidRDefault="00BC00C0" w:rsidP="00CB76AE">
      <w:pPr>
        <w:pStyle w:val="NoSpacing"/>
        <w:rPr>
          <w:rFonts w:ascii="Times New Roman" w:hAnsi="Times New Roman" w:cs="Times New Roman"/>
          <w:u w:val="single"/>
        </w:rPr>
      </w:pPr>
      <w:r w:rsidRPr="00B16F79">
        <w:rPr>
          <w:rFonts w:ascii="Times New Roman" w:hAnsi="Times New Roman" w:cs="Times New Roman"/>
          <w:u w:val="single"/>
        </w:rPr>
        <w:t>ER</w:t>
      </w:r>
      <w:r w:rsidR="00135CBB" w:rsidRPr="00B16F79">
        <w:rPr>
          <w:rFonts w:ascii="Times New Roman" w:hAnsi="Times New Roman" w:cs="Times New Roman"/>
          <w:u w:val="single"/>
        </w:rPr>
        <w:t>COT Operations and Market Items (see Key Documents)</w:t>
      </w:r>
    </w:p>
    <w:p w14:paraId="41A878AF" w14:textId="77777777" w:rsidR="00B16F79" w:rsidRPr="00B16F79" w:rsidRDefault="00B16F79" w:rsidP="00B16F79">
      <w:pPr>
        <w:pStyle w:val="NoSpacing"/>
        <w:jc w:val="both"/>
        <w:rPr>
          <w:rFonts w:ascii="Times New Roman" w:hAnsi="Times New Roman" w:cs="Times New Roman"/>
          <w:i/>
        </w:rPr>
      </w:pPr>
      <w:r w:rsidRPr="00B16F79">
        <w:rPr>
          <w:rFonts w:ascii="Times New Roman" w:hAnsi="Times New Roman" w:cs="Times New Roman"/>
          <w:i/>
        </w:rPr>
        <w:t>Unregistered Distributed Generation (DG) Report 2017 Q3 and Q4 Update</w:t>
      </w:r>
    </w:p>
    <w:p w14:paraId="03C01548" w14:textId="13E09504" w:rsidR="001C1433" w:rsidRDefault="003D75BD" w:rsidP="001C1433">
      <w:pPr>
        <w:pStyle w:val="NoSpacing"/>
        <w:jc w:val="both"/>
        <w:rPr>
          <w:rFonts w:ascii="Times New Roman" w:eastAsia="Times New Roman" w:hAnsi="Times New Roman" w:cs="Times New Roman"/>
        </w:rPr>
      </w:pPr>
      <w:r>
        <w:rPr>
          <w:rFonts w:ascii="Times New Roman" w:eastAsia="Times New Roman" w:hAnsi="Times New Roman" w:cs="Times New Roman"/>
        </w:rPr>
        <w:t xml:space="preserve">Conner Anderson </w:t>
      </w:r>
      <w:r w:rsidR="00D32B7E" w:rsidRPr="00D32B7E">
        <w:rPr>
          <w:rFonts w:ascii="Times New Roman" w:eastAsia="Times New Roman" w:hAnsi="Times New Roman" w:cs="Times New Roman"/>
        </w:rPr>
        <w:t xml:space="preserve">presented the </w:t>
      </w:r>
      <w:r w:rsidR="001C1433">
        <w:rPr>
          <w:rFonts w:ascii="Times New Roman" w:eastAsia="Times New Roman" w:hAnsi="Times New Roman" w:cs="Times New Roman"/>
        </w:rPr>
        <w:t>3</w:t>
      </w:r>
      <w:r w:rsidR="001C1433" w:rsidRPr="007A615C">
        <w:rPr>
          <w:rFonts w:ascii="Times New Roman" w:eastAsia="Times New Roman" w:hAnsi="Times New Roman" w:cs="Times New Roman"/>
        </w:rPr>
        <w:t>rd</w:t>
      </w:r>
      <w:r w:rsidR="001C1433">
        <w:rPr>
          <w:rFonts w:ascii="Times New Roman" w:eastAsia="Times New Roman" w:hAnsi="Times New Roman" w:cs="Times New Roman"/>
        </w:rPr>
        <w:t xml:space="preserve"> and 4</w:t>
      </w:r>
      <w:r w:rsidR="001C1433" w:rsidRPr="007A615C">
        <w:rPr>
          <w:rFonts w:ascii="Times New Roman" w:eastAsia="Times New Roman" w:hAnsi="Times New Roman" w:cs="Times New Roman"/>
        </w:rPr>
        <w:t>th</w:t>
      </w:r>
      <w:r w:rsidR="001C1433">
        <w:rPr>
          <w:rFonts w:ascii="Times New Roman" w:eastAsia="Times New Roman" w:hAnsi="Times New Roman" w:cs="Times New Roman"/>
        </w:rPr>
        <w:t xml:space="preserve"> </w:t>
      </w:r>
      <w:r w:rsidR="00D32B7E" w:rsidRPr="00D32B7E">
        <w:rPr>
          <w:rFonts w:ascii="Times New Roman" w:eastAsia="Times New Roman" w:hAnsi="Times New Roman" w:cs="Times New Roman"/>
        </w:rPr>
        <w:t xml:space="preserve">Quarter 2017 Unregistered </w:t>
      </w:r>
      <w:r w:rsidR="001C1433">
        <w:rPr>
          <w:rFonts w:ascii="Times New Roman" w:eastAsia="Times New Roman" w:hAnsi="Times New Roman" w:cs="Times New Roman"/>
        </w:rPr>
        <w:t xml:space="preserve">DG Report.  </w:t>
      </w:r>
    </w:p>
    <w:p w14:paraId="1143E25E" w14:textId="77777777" w:rsidR="00AA1677" w:rsidRDefault="00AA1677" w:rsidP="00EB51A0">
      <w:pPr>
        <w:pStyle w:val="NoSpacing"/>
        <w:jc w:val="both"/>
        <w:rPr>
          <w:rFonts w:ascii="Times New Roman" w:hAnsi="Times New Roman" w:cs="Times New Roman"/>
          <w:u w:val="single"/>
        </w:rPr>
      </w:pPr>
    </w:p>
    <w:p w14:paraId="744FFC76" w14:textId="77777777" w:rsidR="00AA1677" w:rsidRDefault="00AA1677" w:rsidP="00EB51A0">
      <w:pPr>
        <w:pStyle w:val="NoSpacing"/>
        <w:jc w:val="both"/>
        <w:rPr>
          <w:rFonts w:ascii="Times New Roman" w:hAnsi="Times New Roman" w:cs="Times New Roman"/>
          <w:u w:val="single"/>
        </w:rPr>
      </w:pPr>
    </w:p>
    <w:p w14:paraId="7DCD2A6E" w14:textId="77777777" w:rsidR="00FB78FB" w:rsidRPr="00B16F79" w:rsidRDefault="00FB78FB" w:rsidP="00EB51A0">
      <w:pPr>
        <w:pStyle w:val="NoSpacing"/>
        <w:jc w:val="both"/>
        <w:rPr>
          <w:rFonts w:ascii="Times New Roman" w:hAnsi="Times New Roman" w:cs="Times New Roman"/>
          <w:u w:val="single"/>
        </w:rPr>
      </w:pPr>
      <w:r w:rsidRPr="00B16F79">
        <w:rPr>
          <w:rFonts w:ascii="Times New Roman" w:hAnsi="Times New Roman" w:cs="Times New Roman"/>
          <w:u w:val="single"/>
        </w:rPr>
        <w:t xml:space="preserve">New Protocol Revision Subcommittee (PRS) Referrals </w:t>
      </w:r>
      <w:r w:rsidR="00870D4A" w:rsidRPr="00B16F79">
        <w:rPr>
          <w:rFonts w:ascii="Times New Roman" w:hAnsi="Times New Roman" w:cs="Times New Roman"/>
          <w:u w:val="single"/>
        </w:rPr>
        <w:t xml:space="preserve"> </w:t>
      </w:r>
    </w:p>
    <w:p w14:paraId="14C3F49C" w14:textId="4FB62CE5" w:rsidR="00B16F79" w:rsidRPr="00B16F79" w:rsidRDefault="00B16F79" w:rsidP="00B16F79">
      <w:pPr>
        <w:pStyle w:val="NoSpacing"/>
        <w:jc w:val="both"/>
        <w:rPr>
          <w:rFonts w:ascii="Times New Roman" w:hAnsi="Times New Roman" w:cs="Times New Roman"/>
          <w:i/>
        </w:rPr>
      </w:pPr>
      <w:r w:rsidRPr="00B16F79">
        <w:rPr>
          <w:rFonts w:ascii="Times New Roman" w:hAnsi="Times New Roman" w:cs="Times New Roman"/>
          <w:i/>
        </w:rPr>
        <w:t>N</w:t>
      </w:r>
      <w:r>
        <w:rPr>
          <w:rFonts w:ascii="Times New Roman" w:hAnsi="Times New Roman" w:cs="Times New Roman"/>
          <w:i/>
        </w:rPr>
        <w:t>odal Protocol Revision Request (N</w:t>
      </w:r>
      <w:r w:rsidRPr="00B16F79">
        <w:rPr>
          <w:rFonts w:ascii="Times New Roman" w:hAnsi="Times New Roman" w:cs="Times New Roman"/>
          <w:i/>
        </w:rPr>
        <w:t>PRR</w:t>
      </w:r>
      <w:r>
        <w:rPr>
          <w:rFonts w:ascii="Times New Roman" w:hAnsi="Times New Roman" w:cs="Times New Roman"/>
          <w:i/>
        </w:rPr>
        <w:t xml:space="preserve">) </w:t>
      </w:r>
      <w:r w:rsidRPr="00B16F79">
        <w:rPr>
          <w:rFonts w:ascii="Times New Roman" w:hAnsi="Times New Roman" w:cs="Times New Roman"/>
          <w:i/>
        </w:rPr>
        <w:t>858, Provide Complete Current Operating Plan (COP) Data</w:t>
      </w:r>
    </w:p>
    <w:p w14:paraId="20301298" w14:textId="106A97CF" w:rsidR="00B16F79" w:rsidRPr="00D86BD0" w:rsidRDefault="00D86BD0" w:rsidP="002948C9">
      <w:pPr>
        <w:pStyle w:val="NoSpacing"/>
        <w:jc w:val="both"/>
        <w:rPr>
          <w:rFonts w:ascii="Times New Roman" w:hAnsi="Times New Roman" w:cs="Times New Roman"/>
        </w:rPr>
      </w:pPr>
      <w:r>
        <w:rPr>
          <w:rFonts w:ascii="Times New Roman" w:hAnsi="Times New Roman" w:cs="Times New Roman"/>
        </w:rPr>
        <w:t xml:space="preserve">Market </w:t>
      </w:r>
      <w:r w:rsidR="002B56E5">
        <w:rPr>
          <w:rFonts w:ascii="Times New Roman" w:hAnsi="Times New Roman" w:cs="Times New Roman"/>
        </w:rPr>
        <w:t xml:space="preserve">Participants and ERCOT Staff discussed the merits of NPRR858.  Some Market Participants expressed a concern for the </w:t>
      </w:r>
      <w:r w:rsidR="0056130C">
        <w:rPr>
          <w:rFonts w:ascii="Times New Roman" w:hAnsi="Times New Roman" w:cs="Times New Roman"/>
        </w:rPr>
        <w:t>significant file size, usability</w:t>
      </w:r>
      <w:r w:rsidR="002B56E5">
        <w:rPr>
          <w:rFonts w:ascii="Times New Roman" w:hAnsi="Times New Roman" w:cs="Times New Roman"/>
        </w:rPr>
        <w:t xml:space="preserve"> of the data</w:t>
      </w:r>
      <w:r w:rsidR="0056130C">
        <w:rPr>
          <w:rFonts w:ascii="Times New Roman" w:hAnsi="Times New Roman" w:cs="Times New Roman"/>
        </w:rPr>
        <w:t>, and the delivery format</w:t>
      </w:r>
      <w:r w:rsidR="00FB5F07">
        <w:rPr>
          <w:rFonts w:ascii="Times New Roman" w:hAnsi="Times New Roman" w:cs="Times New Roman"/>
        </w:rPr>
        <w:t xml:space="preserve"> </w:t>
      </w:r>
      <w:r w:rsidR="002B56E5">
        <w:rPr>
          <w:rFonts w:ascii="Times New Roman" w:hAnsi="Times New Roman" w:cs="Times New Roman"/>
        </w:rPr>
        <w:t xml:space="preserve">and requested additional time to review.  </w:t>
      </w:r>
      <w:r w:rsidR="0056130C">
        <w:rPr>
          <w:rFonts w:ascii="Times New Roman" w:hAnsi="Times New Roman" w:cs="Times New Roman"/>
        </w:rPr>
        <w:t xml:space="preserve">Mr. Maggio stated that ERCOT could provide the data </w:t>
      </w:r>
      <w:r w:rsidR="009D5E84">
        <w:rPr>
          <w:rFonts w:ascii="Times New Roman" w:hAnsi="Times New Roman" w:cs="Times New Roman"/>
        </w:rPr>
        <w:t xml:space="preserve">in the </w:t>
      </w:r>
      <w:r w:rsidR="00D429A2">
        <w:rPr>
          <w:rFonts w:ascii="Times New Roman" w:hAnsi="Times New Roman" w:cs="Times New Roman"/>
        </w:rPr>
        <w:t>C</w:t>
      </w:r>
      <w:r w:rsidR="00A35EDF" w:rsidRPr="009D5E84">
        <w:rPr>
          <w:rFonts w:ascii="Times New Roman" w:hAnsi="Times New Roman" w:cs="Times New Roman"/>
        </w:rPr>
        <w:t xml:space="preserve">OP </w:t>
      </w:r>
      <w:r w:rsidR="009D5E84" w:rsidRPr="009D5E84">
        <w:rPr>
          <w:rFonts w:ascii="Times New Roman" w:hAnsi="Times New Roman" w:cs="Times New Roman"/>
        </w:rPr>
        <w:t xml:space="preserve">report </w:t>
      </w:r>
      <w:r w:rsidR="00A35EDF" w:rsidRPr="009D5E84">
        <w:rPr>
          <w:rFonts w:ascii="Times New Roman" w:hAnsi="Times New Roman" w:cs="Times New Roman"/>
        </w:rPr>
        <w:t xml:space="preserve">format </w:t>
      </w:r>
      <w:r w:rsidR="00FB5F07" w:rsidRPr="009D5E84">
        <w:rPr>
          <w:rFonts w:ascii="Times New Roman" w:hAnsi="Times New Roman" w:cs="Times New Roman"/>
        </w:rPr>
        <w:t xml:space="preserve">with </w:t>
      </w:r>
      <w:r w:rsidR="009D5E84" w:rsidRPr="009D5E84">
        <w:rPr>
          <w:rFonts w:ascii="Times New Roman" w:hAnsi="Times New Roman" w:cs="Times New Roman"/>
        </w:rPr>
        <w:t xml:space="preserve">the inclusion of two </w:t>
      </w:r>
      <w:r w:rsidR="00A35EDF" w:rsidRPr="009D5E84">
        <w:rPr>
          <w:rFonts w:ascii="Times New Roman" w:hAnsi="Times New Roman" w:cs="Times New Roman"/>
        </w:rPr>
        <w:t>additional columns</w:t>
      </w:r>
      <w:r w:rsidR="009D5E84">
        <w:rPr>
          <w:rFonts w:ascii="Times New Roman" w:hAnsi="Times New Roman" w:cs="Times New Roman"/>
        </w:rPr>
        <w:t xml:space="preserve">.  </w:t>
      </w:r>
      <w:r w:rsidR="001D1F79">
        <w:rPr>
          <w:rFonts w:ascii="Times New Roman" w:hAnsi="Times New Roman" w:cs="Times New Roman"/>
        </w:rPr>
        <w:t xml:space="preserve"> </w:t>
      </w:r>
      <w:r w:rsidR="002B56E5">
        <w:rPr>
          <w:rFonts w:ascii="Times New Roman" w:hAnsi="Times New Roman" w:cs="Times New Roman"/>
        </w:rPr>
        <w:t xml:space="preserve">Other Market Participants expressed support for NPRR858 </w:t>
      </w:r>
      <w:r w:rsidR="00735F0E">
        <w:rPr>
          <w:rFonts w:ascii="Times New Roman" w:hAnsi="Times New Roman" w:cs="Times New Roman"/>
        </w:rPr>
        <w:t>depending on the cost</w:t>
      </w:r>
      <w:r w:rsidR="00A35EDF">
        <w:rPr>
          <w:rFonts w:ascii="Times New Roman" w:hAnsi="Times New Roman" w:cs="Times New Roman"/>
        </w:rPr>
        <w:t xml:space="preserve">.  </w:t>
      </w:r>
    </w:p>
    <w:p w14:paraId="14561111" w14:textId="77777777" w:rsidR="00D86BD0" w:rsidRPr="007E6DC2" w:rsidRDefault="00D86BD0" w:rsidP="007E6DC2">
      <w:pPr>
        <w:pStyle w:val="NoSpacing"/>
        <w:jc w:val="both"/>
        <w:rPr>
          <w:rFonts w:ascii="Times New Roman" w:hAnsi="Times New Roman" w:cs="Times New Roman"/>
        </w:rPr>
      </w:pPr>
    </w:p>
    <w:p w14:paraId="7AFE2AC6" w14:textId="74A5FA52" w:rsidR="00101276" w:rsidRPr="007E6DC2" w:rsidRDefault="00101276" w:rsidP="007E6DC2">
      <w:pPr>
        <w:pStyle w:val="NoSpacing"/>
        <w:jc w:val="both"/>
        <w:rPr>
          <w:rFonts w:ascii="Times New Roman" w:hAnsi="Times New Roman" w:cs="Times New Roman"/>
          <w:b/>
        </w:rPr>
      </w:pPr>
      <w:r w:rsidRPr="007E6DC2">
        <w:rPr>
          <w:rFonts w:ascii="Times New Roman" w:hAnsi="Times New Roman" w:cs="Times New Roman"/>
          <w:b/>
        </w:rPr>
        <w:t xml:space="preserve">Clayton Greer moved to endorse NPRR858 as submitted.  Eric Goff seconded the motion.  The motion carried with four objections from the Independent Generator (Calpine) and Cooperative (3) (LCRA, STEC, GSEC) Market Segments; and five abstentions from the Independent Retail Electric Provider (IREP) (Reliant), Investor Owned Utility (IOU) (2) (AEP, CenterPoint Energy) and Municipal (2) (BTU, GPL) Market Segments.  </w:t>
      </w:r>
    </w:p>
    <w:p w14:paraId="2AFD9B4C" w14:textId="5697F993" w:rsidR="00571153" w:rsidRPr="007E6DC2" w:rsidRDefault="00101276" w:rsidP="007E6DC2">
      <w:pPr>
        <w:pStyle w:val="NoSpacing"/>
        <w:jc w:val="both"/>
        <w:rPr>
          <w:rFonts w:ascii="Times New Roman" w:hAnsi="Times New Roman" w:cs="Times New Roman"/>
        </w:rPr>
      </w:pPr>
      <w:r w:rsidRPr="007E6DC2">
        <w:rPr>
          <w:rFonts w:ascii="Times New Roman" w:hAnsi="Times New Roman" w:cs="Times New Roman"/>
        </w:rPr>
        <w:t xml:space="preserve"> </w:t>
      </w:r>
    </w:p>
    <w:p w14:paraId="33878E50" w14:textId="77777777" w:rsidR="000A3C78" w:rsidRPr="000A3C78" w:rsidRDefault="000A3C78" w:rsidP="000A3C78">
      <w:pPr>
        <w:pStyle w:val="NoSpacing"/>
        <w:jc w:val="both"/>
        <w:rPr>
          <w:rFonts w:ascii="Times New Roman" w:hAnsi="Times New Roman" w:cs="Times New Roman"/>
          <w:i/>
        </w:rPr>
      </w:pPr>
      <w:r w:rsidRPr="000A3C78">
        <w:rPr>
          <w:rFonts w:ascii="Times New Roman" w:hAnsi="Times New Roman" w:cs="Times New Roman"/>
          <w:i/>
        </w:rPr>
        <w:t xml:space="preserve">NPRR862, Updates to Address Revisions under PUCT Project 46369 </w:t>
      </w:r>
    </w:p>
    <w:p w14:paraId="420612AD" w14:textId="7F6EDAFB" w:rsidR="00804148" w:rsidRDefault="00804148" w:rsidP="002948C9">
      <w:pPr>
        <w:pStyle w:val="NoSpacing"/>
        <w:jc w:val="both"/>
        <w:rPr>
          <w:rFonts w:ascii="Times New Roman" w:hAnsi="Times New Roman" w:cs="Times New Roman"/>
        </w:rPr>
      </w:pPr>
      <w:r>
        <w:rPr>
          <w:rFonts w:ascii="Times New Roman" w:hAnsi="Times New Roman" w:cs="Times New Roman"/>
        </w:rPr>
        <w:t>Austin Rosel reviewed NPRR862</w:t>
      </w:r>
      <w:r w:rsidR="009D5ED8">
        <w:rPr>
          <w:rFonts w:ascii="Times New Roman" w:hAnsi="Times New Roman" w:cs="Times New Roman"/>
        </w:rPr>
        <w:t xml:space="preserve"> and stated the intent was to codify the </w:t>
      </w:r>
      <w:r w:rsidR="00826D98">
        <w:rPr>
          <w:rFonts w:ascii="Times New Roman" w:hAnsi="Times New Roman" w:cs="Times New Roman"/>
        </w:rPr>
        <w:t xml:space="preserve">related </w:t>
      </w:r>
      <w:r w:rsidR="00605E94" w:rsidRPr="00605E94">
        <w:rPr>
          <w:rFonts w:ascii="Times New Roman" w:hAnsi="Times New Roman" w:cs="Times New Roman"/>
        </w:rPr>
        <w:t>Public Utility Commission of Texas (PUCT)</w:t>
      </w:r>
      <w:r w:rsidR="00605E94">
        <w:rPr>
          <w:rFonts w:ascii="Times New Roman" w:hAnsi="Times New Roman" w:cs="Times New Roman"/>
        </w:rPr>
        <w:t xml:space="preserve"> </w:t>
      </w:r>
      <w:r w:rsidR="009D5ED8">
        <w:rPr>
          <w:rFonts w:ascii="Times New Roman" w:hAnsi="Times New Roman" w:cs="Times New Roman"/>
        </w:rPr>
        <w:t>directives</w:t>
      </w:r>
      <w:r w:rsidR="00735F0E">
        <w:rPr>
          <w:rFonts w:ascii="Times New Roman" w:hAnsi="Times New Roman" w:cs="Times New Roman"/>
        </w:rPr>
        <w:t xml:space="preserve"> into the Protocols</w:t>
      </w:r>
      <w:r w:rsidR="009D5ED8">
        <w:rPr>
          <w:rFonts w:ascii="Times New Roman" w:hAnsi="Times New Roman" w:cs="Times New Roman"/>
        </w:rPr>
        <w:t xml:space="preserve">. </w:t>
      </w:r>
      <w:r w:rsidR="00826D98">
        <w:rPr>
          <w:rFonts w:ascii="Times New Roman" w:hAnsi="Times New Roman" w:cs="Times New Roman"/>
        </w:rPr>
        <w:t xml:space="preserve"> </w:t>
      </w:r>
      <w:r>
        <w:rPr>
          <w:rFonts w:ascii="Times New Roman" w:hAnsi="Times New Roman" w:cs="Times New Roman"/>
        </w:rPr>
        <w:t xml:space="preserve">Market Participants </w:t>
      </w:r>
      <w:r w:rsidR="002F0D6C">
        <w:rPr>
          <w:rFonts w:ascii="Times New Roman" w:hAnsi="Times New Roman" w:cs="Times New Roman"/>
        </w:rPr>
        <w:t xml:space="preserve">requested additional vetting to confirm </w:t>
      </w:r>
      <w:r>
        <w:rPr>
          <w:rFonts w:ascii="Times New Roman" w:hAnsi="Times New Roman" w:cs="Times New Roman"/>
        </w:rPr>
        <w:t xml:space="preserve">the compliance directives were captured in NPRR862 and requested QMWG review </w:t>
      </w:r>
      <w:r w:rsidR="00F471E0">
        <w:rPr>
          <w:rFonts w:ascii="Times New Roman" w:hAnsi="Times New Roman" w:cs="Times New Roman"/>
        </w:rPr>
        <w:t xml:space="preserve">the issue </w:t>
      </w:r>
      <w:r>
        <w:rPr>
          <w:rFonts w:ascii="Times New Roman" w:hAnsi="Times New Roman" w:cs="Times New Roman"/>
        </w:rPr>
        <w:t xml:space="preserve">and provide recommendations to WMS.  </w:t>
      </w:r>
    </w:p>
    <w:p w14:paraId="799282E6" w14:textId="77777777" w:rsidR="00804148" w:rsidRDefault="00804148" w:rsidP="002948C9">
      <w:pPr>
        <w:pStyle w:val="NoSpacing"/>
        <w:jc w:val="both"/>
        <w:rPr>
          <w:rFonts w:ascii="Times New Roman" w:hAnsi="Times New Roman" w:cs="Times New Roman"/>
        </w:rPr>
      </w:pPr>
    </w:p>
    <w:p w14:paraId="030C9B9A" w14:textId="484891EA" w:rsidR="001A4457" w:rsidRPr="001A4457" w:rsidRDefault="001A4457" w:rsidP="001A4457">
      <w:pPr>
        <w:pStyle w:val="NoSpacing"/>
        <w:jc w:val="both"/>
        <w:rPr>
          <w:rFonts w:ascii="Times New Roman" w:hAnsi="Times New Roman" w:cs="Times New Roman"/>
          <w:b/>
        </w:rPr>
      </w:pPr>
      <w:r w:rsidRPr="001A4457">
        <w:rPr>
          <w:rFonts w:ascii="Times New Roman" w:hAnsi="Times New Roman" w:cs="Times New Roman"/>
          <w:b/>
        </w:rPr>
        <w:t>Mr. Greer moved to request PRS continue to table NPRR862 to allow additional time for review by QMWG.  Mr. Barnes seconded the motion.  The motion carried unanimously.</w:t>
      </w:r>
    </w:p>
    <w:p w14:paraId="66782AB9" w14:textId="77777777" w:rsidR="001A4457" w:rsidRDefault="001A4457" w:rsidP="002948C9">
      <w:pPr>
        <w:pStyle w:val="NoSpacing"/>
        <w:jc w:val="both"/>
        <w:rPr>
          <w:rFonts w:ascii="Times New Roman" w:hAnsi="Times New Roman" w:cs="Times New Roman"/>
        </w:rPr>
      </w:pPr>
    </w:p>
    <w:p w14:paraId="0DACBC28" w14:textId="77777777" w:rsidR="000A3C78" w:rsidRPr="000A3C78" w:rsidRDefault="000A3C78" w:rsidP="000A3C78">
      <w:pPr>
        <w:pStyle w:val="NoSpacing"/>
        <w:jc w:val="both"/>
        <w:rPr>
          <w:rFonts w:ascii="Times New Roman" w:hAnsi="Times New Roman" w:cs="Times New Roman"/>
          <w:i/>
        </w:rPr>
      </w:pPr>
      <w:r w:rsidRPr="000A3C78">
        <w:rPr>
          <w:rFonts w:ascii="Times New Roman" w:hAnsi="Times New Roman" w:cs="Times New Roman"/>
          <w:i/>
        </w:rPr>
        <w:t>NPRR863, Creation of Primary Frequency Response Service Product and Revisions to Responsive Reserve</w:t>
      </w:r>
    </w:p>
    <w:p w14:paraId="4E796D42" w14:textId="13F2EDB9" w:rsidR="00EA2C57" w:rsidRDefault="001A4457" w:rsidP="002948C9">
      <w:pPr>
        <w:pStyle w:val="NoSpacing"/>
        <w:jc w:val="both"/>
        <w:rPr>
          <w:rFonts w:ascii="Times New Roman" w:hAnsi="Times New Roman" w:cs="Times New Roman"/>
        </w:rPr>
      </w:pPr>
      <w:r>
        <w:rPr>
          <w:rFonts w:ascii="Times New Roman" w:hAnsi="Times New Roman" w:cs="Times New Roman"/>
        </w:rPr>
        <w:t xml:space="preserve">Mr. Lange reviewed NPRR863 and stated it was similar to NPRR828, </w:t>
      </w:r>
      <w:r w:rsidRPr="00073943">
        <w:rPr>
          <w:rFonts w:ascii="Times New Roman" w:hAnsi="Times New Roman" w:cs="Times New Roman"/>
        </w:rPr>
        <w:t>Include Fast Frequency Response as a Subset of Responsive Reserve, in that the intent was to reduce barriers to new Market Participant</w:t>
      </w:r>
      <w:r w:rsidR="00B83EC1" w:rsidRPr="00073943">
        <w:rPr>
          <w:rFonts w:ascii="Times New Roman" w:hAnsi="Times New Roman" w:cs="Times New Roman"/>
        </w:rPr>
        <w:t xml:space="preserve"> entry and appropriately compensate Resources</w:t>
      </w:r>
      <w:r w:rsidR="00826D98">
        <w:rPr>
          <w:rFonts w:ascii="Times New Roman" w:hAnsi="Times New Roman" w:cs="Times New Roman"/>
        </w:rPr>
        <w:t>.  Mr. Lange asserted</w:t>
      </w:r>
      <w:r w:rsidR="003E3088">
        <w:rPr>
          <w:rFonts w:ascii="Times New Roman" w:hAnsi="Times New Roman" w:cs="Times New Roman"/>
        </w:rPr>
        <w:t xml:space="preserve"> </w:t>
      </w:r>
      <w:r w:rsidR="00826D98">
        <w:rPr>
          <w:rFonts w:ascii="Times New Roman" w:hAnsi="Times New Roman" w:cs="Times New Roman"/>
        </w:rPr>
        <w:t xml:space="preserve">that </w:t>
      </w:r>
      <w:r w:rsidRPr="00073943">
        <w:rPr>
          <w:rFonts w:ascii="Times New Roman" w:hAnsi="Times New Roman" w:cs="Times New Roman"/>
        </w:rPr>
        <w:t xml:space="preserve">the difference was that </w:t>
      </w:r>
      <w:r w:rsidR="00826D98">
        <w:rPr>
          <w:rFonts w:ascii="Times New Roman" w:hAnsi="Times New Roman" w:cs="Times New Roman"/>
        </w:rPr>
        <w:t>NPRR863</w:t>
      </w:r>
      <w:r w:rsidR="00EA2C57" w:rsidRPr="00073943">
        <w:rPr>
          <w:rFonts w:ascii="Times New Roman" w:hAnsi="Times New Roman" w:cs="Times New Roman"/>
        </w:rPr>
        <w:t xml:space="preserve"> separate</w:t>
      </w:r>
      <w:r w:rsidR="00826D98">
        <w:rPr>
          <w:rFonts w:ascii="Times New Roman" w:hAnsi="Times New Roman" w:cs="Times New Roman"/>
        </w:rPr>
        <w:t>s</w:t>
      </w:r>
      <w:r w:rsidR="00EA2C57" w:rsidRPr="00073943">
        <w:rPr>
          <w:rFonts w:ascii="Times New Roman" w:hAnsi="Times New Roman" w:cs="Times New Roman"/>
        </w:rPr>
        <w:t xml:space="preserve"> Primary Frequency Response </w:t>
      </w:r>
      <w:r w:rsidR="00073943" w:rsidRPr="00073943">
        <w:rPr>
          <w:rFonts w:ascii="Times New Roman" w:hAnsi="Times New Roman" w:cs="Times New Roman"/>
        </w:rPr>
        <w:t>function</w:t>
      </w:r>
      <w:r w:rsidR="00826D98">
        <w:rPr>
          <w:rFonts w:ascii="Times New Roman" w:hAnsi="Times New Roman" w:cs="Times New Roman"/>
        </w:rPr>
        <w:t>s</w:t>
      </w:r>
      <w:r w:rsidR="00073943" w:rsidRPr="00073943">
        <w:rPr>
          <w:rFonts w:ascii="Times New Roman" w:hAnsi="Times New Roman" w:cs="Times New Roman"/>
        </w:rPr>
        <w:t xml:space="preserve"> from </w:t>
      </w:r>
      <w:r w:rsidR="00EE535D" w:rsidRPr="00EE535D">
        <w:rPr>
          <w:rFonts w:ascii="Times New Roman" w:hAnsi="Times New Roman" w:cs="Times New Roman"/>
        </w:rPr>
        <w:t xml:space="preserve">Responsive Reserve </w:t>
      </w:r>
      <w:r w:rsidR="00073943" w:rsidRPr="00073943">
        <w:rPr>
          <w:rFonts w:ascii="Times New Roman" w:hAnsi="Times New Roman" w:cs="Times New Roman"/>
        </w:rPr>
        <w:t>(RRS)</w:t>
      </w:r>
      <w:r w:rsidR="00EE535D">
        <w:rPr>
          <w:rFonts w:ascii="Times New Roman" w:hAnsi="Times New Roman" w:cs="Times New Roman"/>
        </w:rPr>
        <w:t xml:space="preserve"> and establishe</w:t>
      </w:r>
      <w:r w:rsidR="00826D98">
        <w:rPr>
          <w:rFonts w:ascii="Times New Roman" w:hAnsi="Times New Roman" w:cs="Times New Roman"/>
        </w:rPr>
        <w:t>s</w:t>
      </w:r>
      <w:r w:rsidR="00EE535D">
        <w:rPr>
          <w:rFonts w:ascii="Times New Roman" w:hAnsi="Times New Roman" w:cs="Times New Roman"/>
        </w:rPr>
        <w:t xml:space="preserve"> </w:t>
      </w:r>
      <w:r w:rsidR="00073943" w:rsidRPr="00073943">
        <w:rPr>
          <w:rFonts w:ascii="Times New Roman" w:hAnsi="Times New Roman" w:cs="Times New Roman"/>
        </w:rPr>
        <w:t>two discrete Ancillary Services:  Primary Frequency Response Service (PFRS) and RRS</w:t>
      </w:r>
      <w:r w:rsidR="00073943">
        <w:rPr>
          <w:rFonts w:ascii="Times New Roman" w:hAnsi="Times New Roman" w:cs="Times New Roman"/>
        </w:rPr>
        <w:t xml:space="preserve">.  Market Participants debated the </w:t>
      </w:r>
      <w:r w:rsidR="007961D9">
        <w:rPr>
          <w:rFonts w:ascii="Times New Roman" w:hAnsi="Times New Roman" w:cs="Times New Roman"/>
        </w:rPr>
        <w:t xml:space="preserve">issues, including </w:t>
      </w:r>
      <w:r w:rsidR="00073943">
        <w:rPr>
          <w:rFonts w:ascii="Times New Roman" w:hAnsi="Times New Roman" w:cs="Times New Roman"/>
        </w:rPr>
        <w:t xml:space="preserve">PFRS characteristics and quantities, </w:t>
      </w:r>
      <w:r w:rsidR="007961D9">
        <w:rPr>
          <w:rFonts w:ascii="Times New Roman" w:hAnsi="Times New Roman" w:cs="Times New Roman"/>
        </w:rPr>
        <w:t xml:space="preserve">barriers to entry, compensation needed to incentivize new technology, elimination of the Governor-in-service requirement and compliance challenges in the current bundling of Ancillary Services.  </w:t>
      </w:r>
      <w:r w:rsidR="00073943" w:rsidRPr="00CE25AE">
        <w:rPr>
          <w:rFonts w:ascii="Times New Roman" w:hAnsi="Times New Roman" w:cs="Times New Roman"/>
        </w:rPr>
        <w:t xml:space="preserve">Dan Woodfin </w:t>
      </w:r>
      <w:r w:rsidR="007961D9" w:rsidRPr="00CE25AE">
        <w:rPr>
          <w:rFonts w:ascii="Times New Roman" w:hAnsi="Times New Roman" w:cs="Times New Roman"/>
        </w:rPr>
        <w:t xml:space="preserve">stated that although ERCOT supports the concept of additional Ancillary Services solutions, </w:t>
      </w:r>
      <w:r w:rsidR="00CE25AE" w:rsidRPr="00CE25AE">
        <w:rPr>
          <w:rFonts w:ascii="Times New Roman" w:hAnsi="Times New Roman" w:cs="Times New Roman"/>
        </w:rPr>
        <w:t>ERCOT d</w:t>
      </w:r>
      <w:r w:rsidR="00826D98">
        <w:rPr>
          <w:rFonts w:ascii="Times New Roman" w:hAnsi="Times New Roman" w:cs="Times New Roman"/>
        </w:rPr>
        <w:t>oes</w:t>
      </w:r>
      <w:r w:rsidR="00CE25AE" w:rsidRPr="00CE25AE">
        <w:rPr>
          <w:rFonts w:ascii="Times New Roman" w:hAnsi="Times New Roman" w:cs="Times New Roman"/>
        </w:rPr>
        <w:t xml:space="preserve"> not support NPRR863 and </w:t>
      </w:r>
      <w:r w:rsidR="007961D9" w:rsidRPr="00CE25AE">
        <w:rPr>
          <w:rFonts w:ascii="Times New Roman" w:hAnsi="Times New Roman" w:cs="Times New Roman"/>
        </w:rPr>
        <w:t xml:space="preserve">reviewed the 1/29/18 ERCOT </w:t>
      </w:r>
      <w:r w:rsidR="009D5ED8" w:rsidRPr="00CE25AE">
        <w:rPr>
          <w:rFonts w:ascii="Times New Roman" w:hAnsi="Times New Roman" w:cs="Times New Roman"/>
        </w:rPr>
        <w:t>comments.</w:t>
      </w:r>
      <w:r w:rsidR="007961D9" w:rsidRPr="00CE25AE">
        <w:rPr>
          <w:rFonts w:ascii="Times New Roman" w:hAnsi="Times New Roman" w:cs="Times New Roman"/>
        </w:rPr>
        <w:t xml:space="preserve">  </w:t>
      </w:r>
      <w:r w:rsidR="00D27FAD">
        <w:rPr>
          <w:rFonts w:ascii="Times New Roman" w:hAnsi="Times New Roman" w:cs="Times New Roman"/>
        </w:rPr>
        <w:t xml:space="preserve">Market Participants further debated the issues and requested additional review by the Demand Side Working Group (DSWG) and QMWG.  Mr. Kee requested </w:t>
      </w:r>
      <w:r w:rsidR="002A458B">
        <w:rPr>
          <w:rFonts w:ascii="Times New Roman" w:hAnsi="Times New Roman" w:cs="Times New Roman"/>
        </w:rPr>
        <w:t xml:space="preserve">QMWG consider joint meetings </w:t>
      </w:r>
      <w:r w:rsidR="00EE535D">
        <w:rPr>
          <w:rFonts w:ascii="Times New Roman" w:hAnsi="Times New Roman" w:cs="Times New Roman"/>
        </w:rPr>
        <w:t xml:space="preserve">for </w:t>
      </w:r>
      <w:r w:rsidR="002A458B">
        <w:rPr>
          <w:rFonts w:ascii="Times New Roman" w:hAnsi="Times New Roman" w:cs="Times New Roman"/>
        </w:rPr>
        <w:t xml:space="preserve">related issues if the </w:t>
      </w:r>
      <w:r w:rsidR="002A458B" w:rsidRPr="002A458B">
        <w:rPr>
          <w:rFonts w:ascii="Times New Roman" w:hAnsi="Times New Roman" w:cs="Times New Roman"/>
        </w:rPr>
        <w:t>Reliability Operations Subcommittee (ROS) requests additional review of NPRR863 by the Performance, Disturbance, Compliance Working Group (PDCWG).</w:t>
      </w:r>
      <w:r w:rsidR="002A458B">
        <w:rPr>
          <w:rFonts w:ascii="Times New Roman" w:hAnsi="Times New Roman" w:cs="Times New Roman"/>
        </w:rPr>
        <w:t xml:space="preserve"> </w:t>
      </w:r>
    </w:p>
    <w:p w14:paraId="6DDFAD63" w14:textId="77777777" w:rsidR="00D27FAD" w:rsidRDefault="00D27FAD" w:rsidP="002948C9">
      <w:pPr>
        <w:pStyle w:val="NoSpacing"/>
        <w:jc w:val="both"/>
        <w:rPr>
          <w:rFonts w:ascii="Times New Roman" w:hAnsi="Times New Roman" w:cs="Times New Roman"/>
        </w:rPr>
      </w:pPr>
    </w:p>
    <w:p w14:paraId="6D189091" w14:textId="2D00E399" w:rsidR="00D27FAD" w:rsidRDefault="00D27FAD" w:rsidP="005312B3">
      <w:pPr>
        <w:pStyle w:val="NoSpacing"/>
        <w:jc w:val="both"/>
        <w:rPr>
          <w:rFonts w:ascii="Times New Roman" w:hAnsi="Times New Roman" w:cs="Times New Roman"/>
          <w:b/>
        </w:rPr>
      </w:pPr>
      <w:r>
        <w:rPr>
          <w:rFonts w:ascii="Times New Roman" w:hAnsi="Times New Roman" w:cs="Times New Roman"/>
          <w:b/>
        </w:rPr>
        <w:lastRenderedPageBreak/>
        <w:t xml:space="preserve">Shannon </w:t>
      </w:r>
      <w:r w:rsidRPr="005312B3">
        <w:rPr>
          <w:rFonts w:ascii="Times New Roman" w:hAnsi="Times New Roman" w:cs="Times New Roman"/>
          <w:b/>
        </w:rPr>
        <w:t>Caraway</w:t>
      </w:r>
      <w:r w:rsidRPr="001A4457">
        <w:rPr>
          <w:rFonts w:ascii="Times New Roman" w:hAnsi="Times New Roman" w:cs="Times New Roman"/>
          <w:b/>
        </w:rPr>
        <w:t xml:space="preserve"> moved to request PRS continue to table NPRR86</w:t>
      </w:r>
      <w:r>
        <w:rPr>
          <w:rFonts w:ascii="Times New Roman" w:hAnsi="Times New Roman" w:cs="Times New Roman"/>
          <w:b/>
        </w:rPr>
        <w:t>3</w:t>
      </w:r>
      <w:r w:rsidRPr="001A4457">
        <w:rPr>
          <w:rFonts w:ascii="Times New Roman" w:hAnsi="Times New Roman" w:cs="Times New Roman"/>
          <w:b/>
        </w:rPr>
        <w:t xml:space="preserve"> to allow additional time for review by </w:t>
      </w:r>
      <w:r>
        <w:rPr>
          <w:rFonts w:ascii="Times New Roman" w:hAnsi="Times New Roman" w:cs="Times New Roman"/>
          <w:b/>
        </w:rPr>
        <w:t xml:space="preserve">DSWG and </w:t>
      </w:r>
      <w:r w:rsidRPr="001A4457">
        <w:rPr>
          <w:rFonts w:ascii="Times New Roman" w:hAnsi="Times New Roman" w:cs="Times New Roman"/>
          <w:b/>
        </w:rPr>
        <w:t xml:space="preserve">QMWG.  Mr. </w:t>
      </w:r>
      <w:r>
        <w:rPr>
          <w:rFonts w:ascii="Times New Roman" w:hAnsi="Times New Roman" w:cs="Times New Roman"/>
          <w:b/>
        </w:rPr>
        <w:t xml:space="preserve">Greer </w:t>
      </w:r>
      <w:r w:rsidRPr="001A4457">
        <w:rPr>
          <w:rFonts w:ascii="Times New Roman" w:hAnsi="Times New Roman" w:cs="Times New Roman"/>
          <w:b/>
        </w:rPr>
        <w:t xml:space="preserve">seconded the motion.  The motion carried </w:t>
      </w:r>
      <w:r w:rsidRPr="005312B3">
        <w:rPr>
          <w:rFonts w:ascii="Times New Roman" w:hAnsi="Times New Roman" w:cs="Times New Roman"/>
          <w:b/>
        </w:rPr>
        <w:t>with two obj</w:t>
      </w:r>
      <w:r w:rsidR="00B516C1">
        <w:rPr>
          <w:rFonts w:ascii="Times New Roman" w:hAnsi="Times New Roman" w:cs="Times New Roman"/>
          <w:b/>
        </w:rPr>
        <w:t>ections from the Consumer (</w:t>
      </w:r>
      <w:r w:rsidRPr="005312B3">
        <w:rPr>
          <w:rFonts w:ascii="Times New Roman" w:hAnsi="Times New Roman" w:cs="Times New Roman"/>
          <w:b/>
        </w:rPr>
        <w:t>Nucor</w:t>
      </w:r>
      <w:r w:rsidR="00B516C1">
        <w:rPr>
          <w:rFonts w:ascii="Times New Roman" w:hAnsi="Times New Roman" w:cs="Times New Roman"/>
          <w:b/>
        </w:rPr>
        <w:t>, Dow</w:t>
      </w:r>
      <w:r w:rsidRPr="005312B3">
        <w:rPr>
          <w:rFonts w:ascii="Times New Roman" w:hAnsi="Times New Roman" w:cs="Times New Roman"/>
          <w:b/>
        </w:rPr>
        <w:t xml:space="preserve">) Market Segment.  </w:t>
      </w:r>
    </w:p>
    <w:p w14:paraId="123D8333" w14:textId="77777777" w:rsidR="005312B3" w:rsidRPr="005312B3" w:rsidRDefault="005312B3" w:rsidP="005312B3">
      <w:pPr>
        <w:pStyle w:val="NoSpacing"/>
        <w:jc w:val="both"/>
        <w:rPr>
          <w:rFonts w:ascii="Times New Roman" w:hAnsi="Times New Roman" w:cs="Times New Roman"/>
          <w:b/>
        </w:rPr>
      </w:pPr>
    </w:p>
    <w:p w14:paraId="2ECA07ED" w14:textId="77777777" w:rsidR="000A3C78" w:rsidRPr="000A3C78" w:rsidRDefault="000A3C78" w:rsidP="000A3C78">
      <w:pPr>
        <w:pStyle w:val="NoSpacing"/>
        <w:jc w:val="both"/>
        <w:rPr>
          <w:rFonts w:ascii="Times New Roman" w:hAnsi="Times New Roman" w:cs="Times New Roman"/>
          <w:i/>
        </w:rPr>
      </w:pPr>
      <w:r w:rsidRPr="000A3C78">
        <w:rPr>
          <w:rFonts w:ascii="Times New Roman" w:hAnsi="Times New Roman" w:cs="Times New Roman"/>
          <w:i/>
        </w:rPr>
        <w:t>NPRR864, RUC Modifications to Consider Market-Based Solutions</w:t>
      </w:r>
    </w:p>
    <w:p w14:paraId="36BAF624" w14:textId="28841482" w:rsidR="000A3C78" w:rsidRPr="00E34D0A" w:rsidRDefault="00F471E0" w:rsidP="002948C9">
      <w:pPr>
        <w:pStyle w:val="NoSpacing"/>
        <w:jc w:val="both"/>
        <w:rPr>
          <w:rFonts w:ascii="Times New Roman" w:hAnsi="Times New Roman" w:cs="Times New Roman"/>
        </w:rPr>
      </w:pPr>
      <w:r>
        <w:rPr>
          <w:rFonts w:ascii="Times New Roman" w:hAnsi="Times New Roman" w:cs="Times New Roman"/>
        </w:rPr>
        <w:t xml:space="preserve">Market Participants and ERCOT Staff discussed </w:t>
      </w:r>
      <w:r w:rsidR="007D39EA" w:rsidRPr="00E34D0A">
        <w:rPr>
          <w:rFonts w:ascii="Times New Roman" w:hAnsi="Times New Roman" w:cs="Times New Roman"/>
        </w:rPr>
        <w:t>NPRR864 and the 1/30/18 ERCOT comments</w:t>
      </w:r>
      <w:r w:rsidR="00EE535D">
        <w:rPr>
          <w:rFonts w:ascii="Times New Roman" w:hAnsi="Times New Roman" w:cs="Times New Roman"/>
        </w:rPr>
        <w:t xml:space="preserve">, </w:t>
      </w:r>
      <w:r w:rsidR="00E34D0A" w:rsidRPr="00E34D0A">
        <w:rPr>
          <w:rFonts w:ascii="Times New Roman" w:hAnsi="Times New Roman" w:cs="Times New Roman"/>
        </w:rPr>
        <w:t xml:space="preserve">and offered additional clarifications.  </w:t>
      </w:r>
    </w:p>
    <w:p w14:paraId="46FB4927" w14:textId="77777777" w:rsidR="007D39EA" w:rsidRDefault="007D39EA" w:rsidP="002948C9">
      <w:pPr>
        <w:pStyle w:val="NoSpacing"/>
        <w:jc w:val="both"/>
        <w:rPr>
          <w:rFonts w:ascii="Times New Roman" w:hAnsi="Times New Roman" w:cs="Times New Roman"/>
        </w:rPr>
      </w:pPr>
    </w:p>
    <w:p w14:paraId="31323E0D" w14:textId="597D0B70" w:rsidR="007D39EA" w:rsidRPr="007D39EA" w:rsidRDefault="00E34D0A" w:rsidP="00E34D0A">
      <w:pPr>
        <w:pStyle w:val="NoSpacing"/>
        <w:jc w:val="both"/>
        <w:rPr>
          <w:rFonts w:ascii="Times New Roman" w:hAnsi="Times New Roman" w:cs="Times New Roman"/>
          <w:highlight w:val="lightGray"/>
        </w:rPr>
      </w:pPr>
      <w:r w:rsidRPr="007E6DC2">
        <w:rPr>
          <w:rFonts w:ascii="Times New Roman" w:hAnsi="Times New Roman" w:cs="Times New Roman"/>
          <w:b/>
        </w:rPr>
        <w:t xml:space="preserve">Mr. </w:t>
      </w:r>
      <w:r>
        <w:rPr>
          <w:rFonts w:ascii="Times New Roman" w:hAnsi="Times New Roman" w:cs="Times New Roman"/>
          <w:b/>
        </w:rPr>
        <w:t xml:space="preserve">Barnes </w:t>
      </w:r>
      <w:r w:rsidRPr="007E6DC2">
        <w:rPr>
          <w:rFonts w:ascii="Times New Roman" w:hAnsi="Times New Roman" w:cs="Times New Roman"/>
          <w:b/>
        </w:rPr>
        <w:t>moved to endorse NPRR8</w:t>
      </w:r>
      <w:r>
        <w:rPr>
          <w:rFonts w:ascii="Times New Roman" w:hAnsi="Times New Roman" w:cs="Times New Roman"/>
          <w:b/>
        </w:rPr>
        <w:t>64 as amended by the 1/30</w:t>
      </w:r>
      <w:r w:rsidRPr="007E6DC2">
        <w:rPr>
          <w:rFonts w:ascii="Times New Roman" w:hAnsi="Times New Roman" w:cs="Times New Roman"/>
          <w:b/>
        </w:rPr>
        <w:t>/18 ERCOT comments</w:t>
      </w:r>
      <w:r>
        <w:rPr>
          <w:rFonts w:ascii="Times New Roman" w:hAnsi="Times New Roman" w:cs="Times New Roman"/>
          <w:b/>
        </w:rPr>
        <w:t xml:space="preserve"> and as revised by WMS</w:t>
      </w:r>
      <w:r w:rsidRPr="007E6DC2">
        <w:rPr>
          <w:rFonts w:ascii="Times New Roman" w:hAnsi="Times New Roman" w:cs="Times New Roman"/>
          <w:b/>
        </w:rPr>
        <w:t>.  M</w:t>
      </w:r>
      <w:r>
        <w:rPr>
          <w:rFonts w:ascii="Times New Roman" w:hAnsi="Times New Roman" w:cs="Times New Roman"/>
          <w:b/>
        </w:rPr>
        <w:t xml:space="preserve">r. Greer </w:t>
      </w:r>
      <w:r w:rsidRPr="007E6DC2">
        <w:rPr>
          <w:rFonts w:ascii="Times New Roman" w:hAnsi="Times New Roman" w:cs="Times New Roman"/>
          <w:b/>
        </w:rPr>
        <w:t xml:space="preserve">seconded the motion.  The motion carried with </w:t>
      </w:r>
      <w:r>
        <w:rPr>
          <w:rFonts w:ascii="Times New Roman" w:hAnsi="Times New Roman" w:cs="Times New Roman"/>
          <w:b/>
        </w:rPr>
        <w:t xml:space="preserve">two </w:t>
      </w:r>
      <w:r w:rsidRPr="007E6DC2">
        <w:rPr>
          <w:rFonts w:ascii="Times New Roman" w:hAnsi="Times New Roman" w:cs="Times New Roman"/>
          <w:b/>
        </w:rPr>
        <w:t>abstentions from the Consumer (Nucor, Dow</w:t>
      </w:r>
      <w:r>
        <w:rPr>
          <w:rFonts w:ascii="Times New Roman" w:hAnsi="Times New Roman" w:cs="Times New Roman"/>
          <w:b/>
        </w:rPr>
        <w:t xml:space="preserve">) </w:t>
      </w:r>
      <w:r w:rsidRPr="007E6DC2">
        <w:rPr>
          <w:rFonts w:ascii="Times New Roman" w:hAnsi="Times New Roman" w:cs="Times New Roman"/>
          <w:b/>
        </w:rPr>
        <w:t xml:space="preserve">Market Segments.  </w:t>
      </w:r>
    </w:p>
    <w:p w14:paraId="3B9527ED" w14:textId="77777777" w:rsidR="00AA1677" w:rsidRDefault="00AA1677" w:rsidP="00EB51A0">
      <w:pPr>
        <w:pStyle w:val="NoSpacing"/>
        <w:jc w:val="both"/>
        <w:rPr>
          <w:rFonts w:ascii="Times New Roman" w:hAnsi="Times New Roman" w:cs="Times New Roman"/>
          <w:i/>
        </w:rPr>
      </w:pPr>
    </w:p>
    <w:p w14:paraId="6429844A" w14:textId="77777777" w:rsidR="00AA1677" w:rsidRDefault="00AA1677" w:rsidP="00EB51A0">
      <w:pPr>
        <w:pStyle w:val="NoSpacing"/>
        <w:jc w:val="both"/>
        <w:rPr>
          <w:rFonts w:ascii="Times New Roman" w:hAnsi="Times New Roman" w:cs="Times New Roman"/>
          <w:i/>
        </w:rPr>
      </w:pPr>
    </w:p>
    <w:p w14:paraId="40D1B24E" w14:textId="77777777" w:rsidR="00EF51BD" w:rsidRPr="003B2E8D" w:rsidRDefault="00EF51BD" w:rsidP="00EB51A0">
      <w:pPr>
        <w:pStyle w:val="NoSpacing"/>
        <w:jc w:val="both"/>
        <w:rPr>
          <w:rFonts w:ascii="Times New Roman" w:hAnsi="Times New Roman" w:cs="Times New Roman"/>
          <w:u w:val="single"/>
        </w:rPr>
      </w:pPr>
      <w:r w:rsidRPr="003B2E8D">
        <w:rPr>
          <w:rFonts w:ascii="Times New Roman" w:hAnsi="Times New Roman" w:cs="Times New Roman"/>
          <w:u w:val="single"/>
        </w:rPr>
        <w:t>Revision Requests Tabled at PRS, Referred to WMS (see Key Documents)</w:t>
      </w:r>
    </w:p>
    <w:p w14:paraId="442A8246" w14:textId="77777777" w:rsidR="00B16444" w:rsidRPr="00370ACD" w:rsidRDefault="00B16444" w:rsidP="00B16444">
      <w:pPr>
        <w:pStyle w:val="NoSpacing"/>
        <w:jc w:val="both"/>
        <w:rPr>
          <w:rFonts w:ascii="Times New Roman" w:hAnsi="Times New Roman" w:cs="Times New Roman"/>
          <w:i/>
        </w:rPr>
      </w:pPr>
      <w:r w:rsidRPr="00370ACD">
        <w:rPr>
          <w:rFonts w:ascii="Times New Roman" w:hAnsi="Times New Roman" w:cs="Times New Roman"/>
          <w:i/>
        </w:rPr>
        <w:t>NPRR832, Disallow PTP Obligation Bids and DAM Energy Bids that Sink at Private Use Network Settlement Points Without a Load Distribution Factor - Urgent</w:t>
      </w:r>
    </w:p>
    <w:p w14:paraId="787F7189" w14:textId="77777777" w:rsidR="00860432" w:rsidRPr="00370ACD" w:rsidRDefault="00860432" w:rsidP="0043184B">
      <w:pPr>
        <w:pStyle w:val="NoSpacing"/>
        <w:rPr>
          <w:rFonts w:ascii="Times New Roman" w:hAnsi="Times New Roman" w:cs="Times New Roman"/>
          <w:i/>
        </w:rPr>
      </w:pPr>
      <w:r w:rsidRPr="00370ACD">
        <w:rPr>
          <w:rFonts w:ascii="Times New Roman" w:hAnsi="Times New Roman" w:cs="Times New Roman"/>
          <w:i/>
        </w:rPr>
        <w:t>NPRR837, Regional Planning Group (RPG) Process Reform</w:t>
      </w:r>
    </w:p>
    <w:p w14:paraId="6E604ECF" w14:textId="77777777" w:rsidR="00860432" w:rsidRPr="00370ACD" w:rsidRDefault="00860432" w:rsidP="0043184B">
      <w:pPr>
        <w:pStyle w:val="NoSpacing"/>
        <w:rPr>
          <w:rFonts w:ascii="Times New Roman" w:hAnsi="Times New Roman" w:cs="Times New Roman"/>
          <w:i/>
        </w:rPr>
      </w:pPr>
      <w:r w:rsidRPr="00370ACD">
        <w:rPr>
          <w:rFonts w:ascii="Times New Roman" w:hAnsi="Times New Roman" w:cs="Times New Roman"/>
          <w:i/>
        </w:rPr>
        <w:t>NPRR838, Updated O&amp;M Cost for RMR Resources</w:t>
      </w:r>
    </w:p>
    <w:p w14:paraId="61635424" w14:textId="22B856A0" w:rsidR="001132E6" w:rsidRPr="00370ACD" w:rsidRDefault="001132E6" w:rsidP="001132E6">
      <w:pPr>
        <w:pStyle w:val="NoSpacing"/>
        <w:jc w:val="both"/>
        <w:rPr>
          <w:rFonts w:ascii="Times New Roman" w:hAnsi="Times New Roman" w:cs="Times New Roman"/>
          <w:i/>
        </w:rPr>
      </w:pPr>
      <w:r w:rsidRPr="00370ACD">
        <w:rPr>
          <w:rFonts w:ascii="Times New Roman" w:hAnsi="Times New Roman" w:cs="Times New Roman"/>
          <w:i/>
        </w:rPr>
        <w:t>NPRR845, RMR Process and Agreement Revisions</w:t>
      </w:r>
    </w:p>
    <w:p w14:paraId="656A4398" w14:textId="77777777" w:rsidR="001C4C86" w:rsidRPr="00370ACD" w:rsidRDefault="001C4C86" w:rsidP="001C4C86">
      <w:pPr>
        <w:pStyle w:val="NoSpacing"/>
        <w:jc w:val="both"/>
        <w:rPr>
          <w:rFonts w:ascii="Times New Roman" w:hAnsi="Times New Roman" w:cs="Times New Roman"/>
          <w:i/>
        </w:rPr>
      </w:pPr>
      <w:r w:rsidRPr="00370ACD">
        <w:rPr>
          <w:rFonts w:ascii="Times New Roman" w:hAnsi="Times New Roman" w:cs="Times New Roman"/>
          <w:i/>
        </w:rPr>
        <w:t>NPRR847, Exceptional Fuel Cost Included in the Mitigated Offer Cap</w:t>
      </w:r>
    </w:p>
    <w:p w14:paraId="5B1835CA" w14:textId="4AD45B93" w:rsidR="001B46A0" w:rsidRPr="00370ACD" w:rsidRDefault="001B46A0" w:rsidP="001C4C86">
      <w:pPr>
        <w:pStyle w:val="NoSpacing"/>
        <w:jc w:val="both"/>
        <w:rPr>
          <w:rFonts w:ascii="Times New Roman" w:hAnsi="Times New Roman" w:cs="Times New Roman"/>
          <w:i/>
        </w:rPr>
      </w:pPr>
      <w:r w:rsidRPr="00370ACD">
        <w:rPr>
          <w:rFonts w:ascii="Times New Roman" w:hAnsi="Times New Roman" w:cs="Times New Roman"/>
          <w:i/>
        </w:rPr>
        <w:t>NPRR848, Separate Clearing Prices for RRS</w:t>
      </w:r>
    </w:p>
    <w:p w14:paraId="65FF3824" w14:textId="0B19A35C" w:rsidR="001B46A0" w:rsidRPr="00370ACD" w:rsidRDefault="001B46A0" w:rsidP="001C4C86">
      <w:pPr>
        <w:pStyle w:val="NoSpacing"/>
        <w:jc w:val="both"/>
        <w:rPr>
          <w:rFonts w:ascii="Times New Roman" w:hAnsi="Times New Roman" w:cs="Times New Roman"/>
          <w:i/>
        </w:rPr>
      </w:pPr>
      <w:r w:rsidRPr="00370ACD">
        <w:rPr>
          <w:rFonts w:ascii="Times New Roman" w:hAnsi="Times New Roman" w:cs="Times New Roman"/>
          <w:i/>
        </w:rPr>
        <w:t>NPRR850, Market Suspension and Restart</w:t>
      </w:r>
    </w:p>
    <w:p w14:paraId="6732B94F" w14:textId="2D976666" w:rsidR="00370ACD" w:rsidRPr="00370ACD" w:rsidRDefault="00370ACD" w:rsidP="00370ACD">
      <w:pPr>
        <w:pStyle w:val="NoSpacing"/>
        <w:jc w:val="both"/>
        <w:rPr>
          <w:rFonts w:ascii="Times New Roman" w:hAnsi="Times New Roman" w:cs="Times New Roman"/>
          <w:i/>
        </w:rPr>
      </w:pPr>
      <w:r w:rsidRPr="00370ACD">
        <w:rPr>
          <w:rFonts w:ascii="Times New Roman" w:hAnsi="Times New Roman" w:cs="Times New Roman"/>
          <w:i/>
        </w:rPr>
        <w:t xml:space="preserve">NPRR856, Treatment of OFFQS Status in Day-Ahead Make Whole and RUC Settlements </w:t>
      </w:r>
    </w:p>
    <w:p w14:paraId="34C8C9DB" w14:textId="515FCD81" w:rsidR="00370ACD" w:rsidRPr="00370ACD" w:rsidRDefault="00370ACD" w:rsidP="00370ACD">
      <w:pPr>
        <w:pStyle w:val="NoSpacing"/>
        <w:jc w:val="both"/>
        <w:rPr>
          <w:rFonts w:ascii="Times New Roman" w:hAnsi="Times New Roman" w:cs="Times New Roman"/>
          <w:i/>
        </w:rPr>
      </w:pPr>
      <w:r w:rsidRPr="00370ACD">
        <w:rPr>
          <w:rFonts w:ascii="Times New Roman" w:hAnsi="Times New Roman" w:cs="Times New Roman"/>
          <w:i/>
        </w:rPr>
        <w:t xml:space="preserve">NPRR857, Creation of Direct Current Tie Operator Market Participant Role </w:t>
      </w:r>
    </w:p>
    <w:p w14:paraId="7B43FDF2" w14:textId="244024E8" w:rsidR="00370ACD" w:rsidRPr="00370ACD" w:rsidRDefault="00370ACD" w:rsidP="00370ACD">
      <w:pPr>
        <w:pStyle w:val="NoSpacing"/>
        <w:jc w:val="both"/>
        <w:rPr>
          <w:rFonts w:ascii="Times New Roman" w:hAnsi="Times New Roman" w:cs="Times New Roman"/>
          <w:i/>
        </w:rPr>
      </w:pPr>
      <w:r w:rsidRPr="00370ACD">
        <w:rPr>
          <w:rFonts w:ascii="Times New Roman" w:hAnsi="Times New Roman" w:cs="Times New Roman"/>
          <w:i/>
        </w:rPr>
        <w:t>SCR795, Addition of Intra-Hour Wind Forecast to GTBD Calculation</w:t>
      </w:r>
    </w:p>
    <w:p w14:paraId="382CD32B" w14:textId="77777777" w:rsidR="004E71DD" w:rsidRDefault="00860432" w:rsidP="00370ACD">
      <w:pPr>
        <w:pStyle w:val="NoSpacing"/>
        <w:jc w:val="both"/>
        <w:rPr>
          <w:rFonts w:ascii="Times New Roman" w:hAnsi="Times New Roman" w:cs="Times New Roman"/>
        </w:rPr>
      </w:pPr>
      <w:r w:rsidRPr="004E71DD">
        <w:rPr>
          <w:rFonts w:ascii="Times New Roman" w:hAnsi="Times New Roman" w:cs="Times New Roman"/>
        </w:rPr>
        <w:t>W</w:t>
      </w:r>
      <w:r w:rsidR="00B16444" w:rsidRPr="004E71DD">
        <w:rPr>
          <w:rFonts w:ascii="Times New Roman" w:hAnsi="Times New Roman" w:cs="Times New Roman"/>
        </w:rPr>
        <w:t xml:space="preserve">MS took no action on these items. </w:t>
      </w:r>
    </w:p>
    <w:p w14:paraId="47B09C0F" w14:textId="25D0D7B3" w:rsidR="003E2913" w:rsidRPr="004E71DD" w:rsidRDefault="00B16444" w:rsidP="00370ACD">
      <w:pPr>
        <w:pStyle w:val="NoSpacing"/>
        <w:jc w:val="both"/>
        <w:rPr>
          <w:rFonts w:ascii="Times New Roman" w:hAnsi="Times New Roman" w:cs="Times New Roman"/>
        </w:rPr>
      </w:pPr>
      <w:r w:rsidRPr="004E71DD">
        <w:rPr>
          <w:rFonts w:ascii="Times New Roman" w:hAnsi="Times New Roman" w:cs="Times New Roman"/>
        </w:rPr>
        <w:t xml:space="preserve"> </w:t>
      </w:r>
    </w:p>
    <w:p w14:paraId="56FCD5B9" w14:textId="77777777" w:rsidR="004E71DD" w:rsidRDefault="004E71DD" w:rsidP="004E71DD">
      <w:pPr>
        <w:pStyle w:val="NoSpacing"/>
        <w:jc w:val="both"/>
        <w:rPr>
          <w:rFonts w:ascii="Times New Roman" w:hAnsi="Times New Roman" w:cs="Times New Roman"/>
          <w:i/>
        </w:rPr>
      </w:pPr>
      <w:r w:rsidRPr="00370ACD">
        <w:rPr>
          <w:rFonts w:ascii="Times New Roman" w:hAnsi="Times New Roman" w:cs="Times New Roman"/>
          <w:i/>
        </w:rPr>
        <w:t>NPRR807, Day-Ahead Market Price Correction</w:t>
      </w:r>
    </w:p>
    <w:p w14:paraId="367468B0" w14:textId="175DA218" w:rsidR="00D25803" w:rsidRPr="00D25803" w:rsidRDefault="003E2913" w:rsidP="004E71DD">
      <w:pPr>
        <w:pStyle w:val="NoSpacing"/>
        <w:jc w:val="both"/>
        <w:rPr>
          <w:rFonts w:ascii="Times New Roman" w:hAnsi="Times New Roman" w:cs="Times New Roman"/>
        </w:rPr>
      </w:pPr>
      <w:r>
        <w:rPr>
          <w:rFonts w:ascii="Times New Roman" w:hAnsi="Times New Roman" w:cs="Times New Roman"/>
        </w:rPr>
        <w:t xml:space="preserve">Mr. Goff </w:t>
      </w:r>
      <w:r w:rsidR="006C5314">
        <w:rPr>
          <w:rFonts w:ascii="Times New Roman" w:hAnsi="Times New Roman" w:cs="Times New Roman"/>
        </w:rPr>
        <w:t xml:space="preserve">reviewed </w:t>
      </w:r>
      <w:r>
        <w:rPr>
          <w:rFonts w:ascii="Times New Roman" w:hAnsi="Times New Roman" w:cs="Times New Roman"/>
        </w:rPr>
        <w:t>NPRR807</w:t>
      </w:r>
      <w:r w:rsidR="006C5314">
        <w:rPr>
          <w:rFonts w:ascii="Times New Roman" w:hAnsi="Times New Roman" w:cs="Times New Roman"/>
        </w:rPr>
        <w:t xml:space="preserve"> and the 1/17/18 ERCOT comments.  </w:t>
      </w:r>
      <w:r w:rsidR="00D80E8C">
        <w:rPr>
          <w:rFonts w:ascii="Times New Roman" w:hAnsi="Times New Roman" w:cs="Times New Roman"/>
        </w:rPr>
        <w:t xml:space="preserve">Market Participants and ERCOT Staff discussed </w:t>
      </w:r>
      <w:r w:rsidR="00435058">
        <w:rPr>
          <w:rFonts w:ascii="Times New Roman" w:hAnsi="Times New Roman" w:cs="Times New Roman"/>
        </w:rPr>
        <w:t xml:space="preserve">options for the Settlement of individual Market Participants in the event of an ERCOT </w:t>
      </w:r>
      <w:r w:rsidR="003E3088">
        <w:rPr>
          <w:rFonts w:ascii="Times New Roman" w:hAnsi="Times New Roman" w:cs="Times New Roman"/>
        </w:rPr>
        <w:t xml:space="preserve">error </w:t>
      </w:r>
      <w:r w:rsidR="00435058">
        <w:rPr>
          <w:rFonts w:ascii="Times New Roman" w:hAnsi="Times New Roman" w:cs="Times New Roman"/>
        </w:rPr>
        <w:t xml:space="preserve">in processing Settlement data and whether individual Market Participants should be required to file an individual </w:t>
      </w:r>
      <w:r w:rsidR="003E3088">
        <w:rPr>
          <w:rFonts w:ascii="Times New Roman" w:hAnsi="Times New Roman" w:cs="Times New Roman"/>
        </w:rPr>
        <w:t>Alternative Dispute Resolution (</w:t>
      </w:r>
      <w:r w:rsidR="00435058">
        <w:rPr>
          <w:rFonts w:ascii="Times New Roman" w:hAnsi="Times New Roman" w:cs="Times New Roman"/>
        </w:rPr>
        <w:t>ADR</w:t>
      </w:r>
      <w:r w:rsidR="003E3088">
        <w:rPr>
          <w:rFonts w:ascii="Times New Roman" w:hAnsi="Times New Roman" w:cs="Times New Roman"/>
        </w:rPr>
        <w:t>)</w:t>
      </w:r>
      <w:r w:rsidR="00BA6189">
        <w:rPr>
          <w:rFonts w:ascii="Times New Roman" w:hAnsi="Times New Roman" w:cs="Times New Roman"/>
        </w:rPr>
        <w:t>,</w:t>
      </w:r>
      <w:r w:rsidR="00435058">
        <w:rPr>
          <w:rFonts w:ascii="Times New Roman" w:hAnsi="Times New Roman" w:cs="Times New Roman"/>
        </w:rPr>
        <w:t xml:space="preserve"> whether the entire DAM should be resettled</w:t>
      </w:r>
      <w:r w:rsidR="00BA6189">
        <w:rPr>
          <w:rFonts w:ascii="Times New Roman" w:hAnsi="Times New Roman" w:cs="Times New Roman"/>
        </w:rPr>
        <w:t>, or whether some other compensation mechanism should be employed</w:t>
      </w:r>
      <w:r w:rsidR="00435058">
        <w:rPr>
          <w:rFonts w:ascii="Times New Roman" w:hAnsi="Times New Roman" w:cs="Times New Roman"/>
        </w:rPr>
        <w:t>.  Market Participants discussed the impacts of these options on</w:t>
      </w:r>
      <w:r w:rsidR="00D80E8C">
        <w:rPr>
          <w:rFonts w:ascii="Times New Roman" w:hAnsi="Times New Roman" w:cs="Times New Roman"/>
        </w:rPr>
        <w:t xml:space="preserve"> price certainty.  So</w:t>
      </w:r>
      <w:r>
        <w:rPr>
          <w:rFonts w:ascii="Times New Roman" w:hAnsi="Times New Roman" w:cs="Times New Roman"/>
        </w:rPr>
        <w:t xml:space="preserve">me Market Participants </w:t>
      </w:r>
      <w:r w:rsidR="006C5314">
        <w:rPr>
          <w:rFonts w:ascii="Times New Roman" w:hAnsi="Times New Roman" w:cs="Times New Roman"/>
        </w:rPr>
        <w:t xml:space="preserve">opposed </w:t>
      </w:r>
      <w:r w:rsidR="003E3088">
        <w:rPr>
          <w:rFonts w:ascii="Times New Roman" w:hAnsi="Times New Roman" w:cs="Times New Roman"/>
        </w:rPr>
        <w:t xml:space="preserve">the 1/17/18 </w:t>
      </w:r>
      <w:r w:rsidR="00967B52">
        <w:rPr>
          <w:rFonts w:ascii="Times New Roman" w:hAnsi="Times New Roman" w:cs="Times New Roman"/>
        </w:rPr>
        <w:t xml:space="preserve">ERCOT </w:t>
      </w:r>
      <w:r w:rsidR="00B84BB3">
        <w:rPr>
          <w:rFonts w:ascii="Times New Roman" w:hAnsi="Times New Roman" w:cs="Times New Roman"/>
        </w:rPr>
        <w:t>comments</w:t>
      </w:r>
      <w:r w:rsidR="00BA6189">
        <w:rPr>
          <w:rFonts w:ascii="Times New Roman" w:hAnsi="Times New Roman" w:cs="Times New Roman"/>
        </w:rPr>
        <w:t xml:space="preserve"> on the basis that</w:t>
      </w:r>
      <w:r w:rsidR="00C31FA4">
        <w:rPr>
          <w:rFonts w:ascii="Times New Roman" w:hAnsi="Times New Roman" w:cs="Times New Roman"/>
        </w:rPr>
        <w:t xml:space="preserve"> the existing ADR</w:t>
      </w:r>
      <w:r w:rsidR="00BA6189">
        <w:rPr>
          <w:rFonts w:ascii="Times New Roman" w:hAnsi="Times New Roman" w:cs="Times New Roman"/>
        </w:rPr>
        <w:t xml:space="preserve"> </w:t>
      </w:r>
      <w:r w:rsidR="0049684D">
        <w:rPr>
          <w:rFonts w:ascii="Times New Roman" w:hAnsi="Times New Roman" w:cs="Times New Roman"/>
        </w:rPr>
        <w:t xml:space="preserve">process </w:t>
      </w:r>
      <w:r w:rsidR="00BA6189">
        <w:rPr>
          <w:rFonts w:ascii="Times New Roman" w:hAnsi="Times New Roman" w:cs="Times New Roman"/>
        </w:rPr>
        <w:t>is insufficient to provide</w:t>
      </w:r>
      <w:r w:rsidR="00C31FA4">
        <w:rPr>
          <w:rFonts w:ascii="Times New Roman" w:hAnsi="Times New Roman" w:cs="Times New Roman"/>
        </w:rPr>
        <w:t xml:space="preserve"> Market </w:t>
      </w:r>
      <w:r w:rsidR="007A7E0C">
        <w:rPr>
          <w:rFonts w:ascii="Times New Roman" w:hAnsi="Times New Roman" w:cs="Times New Roman"/>
        </w:rPr>
        <w:t xml:space="preserve">Participants </w:t>
      </w:r>
      <w:r w:rsidR="00BA6189">
        <w:rPr>
          <w:rFonts w:ascii="Times New Roman" w:hAnsi="Times New Roman" w:cs="Times New Roman"/>
        </w:rPr>
        <w:t>with full relief in all of the circumstances contemplated by NPRR807.</w:t>
      </w:r>
      <w:r w:rsidR="007A7E0C">
        <w:rPr>
          <w:rFonts w:ascii="Times New Roman" w:hAnsi="Times New Roman" w:cs="Times New Roman"/>
        </w:rPr>
        <w:t xml:space="preserve"> </w:t>
      </w:r>
      <w:r w:rsidR="00D80E8C">
        <w:rPr>
          <w:rFonts w:ascii="Times New Roman" w:hAnsi="Times New Roman" w:cs="Times New Roman"/>
        </w:rPr>
        <w:t xml:space="preserve"> Other </w:t>
      </w:r>
      <w:r>
        <w:rPr>
          <w:rFonts w:ascii="Times New Roman" w:hAnsi="Times New Roman" w:cs="Times New Roman"/>
        </w:rPr>
        <w:t xml:space="preserve">Market Participants </w:t>
      </w:r>
      <w:r w:rsidR="00D80E8C">
        <w:rPr>
          <w:rFonts w:ascii="Times New Roman" w:hAnsi="Times New Roman" w:cs="Times New Roman"/>
        </w:rPr>
        <w:t xml:space="preserve">supported </w:t>
      </w:r>
      <w:r w:rsidR="0049684D">
        <w:rPr>
          <w:rFonts w:ascii="Times New Roman" w:hAnsi="Times New Roman" w:cs="Times New Roman"/>
        </w:rPr>
        <w:t>the 1/17/18 ERCOT comments</w:t>
      </w:r>
      <w:r w:rsidR="00D80E8C">
        <w:rPr>
          <w:rFonts w:ascii="Times New Roman" w:hAnsi="Times New Roman" w:cs="Times New Roman"/>
        </w:rPr>
        <w:t xml:space="preserve"> </w:t>
      </w:r>
      <w:r w:rsidR="0049684D">
        <w:rPr>
          <w:rFonts w:ascii="Times New Roman" w:hAnsi="Times New Roman" w:cs="Times New Roman"/>
        </w:rPr>
        <w:t>on the basis</w:t>
      </w:r>
      <w:r w:rsidR="00D80E8C">
        <w:rPr>
          <w:rFonts w:ascii="Times New Roman" w:hAnsi="Times New Roman" w:cs="Times New Roman"/>
        </w:rPr>
        <w:t xml:space="preserve"> that </w:t>
      </w:r>
      <w:r w:rsidR="00D80E8C" w:rsidRPr="00D80E8C">
        <w:rPr>
          <w:rFonts w:ascii="Times New Roman" w:hAnsi="Times New Roman" w:cs="Times New Roman"/>
        </w:rPr>
        <w:t xml:space="preserve">published prices and awards </w:t>
      </w:r>
      <w:r w:rsidR="00D80E8C">
        <w:rPr>
          <w:rFonts w:ascii="Times New Roman" w:hAnsi="Times New Roman" w:cs="Times New Roman"/>
        </w:rPr>
        <w:t xml:space="preserve">should </w:t>
      </w:r>
      <w:r w:rsidR="00D80E8C" w:rsidRPr="00D80E8C">
        <w:rPr>
          <w:rFonts w:ascii="Times New Roman" w:hAnsi="Times New Roman" w:cs="Times New Roman"/>
        </w:rPr>
        <w:t>be final to provide market certainty</w:t>
      </w:r>
      <w:r w:rsidR="00D80E8C">
        <w:rPr>
          <w:rFonts w:ascii="Times New Roman" w:hAnsi="Times New Roman" w:cs="Times New Roman"/>
        </w:rPr>
        <w:t xml:space="preserve">.  </w:t>
      </w:r>
    </w:p>
    <w:p w14:paraId="31C5C747" w14:textId="77777777" w:rsidR="00B16444" w:rsidRPr="007E6DC2" w:rsidRDefault="00B16444" w:rsidP="00A43F5F">
      <w:pPr>
        <w:pStyle w:val="NoSpacing"/>
        <w:jc w:val="both"/>
        <w:rPr>
          <w:rFonts w:ascii="Times New Roman" w:hAnsi="Times New Roman" w:cs="Times New Roman"/>
        </w:rPr>
      </w:pPr>
    </w:p>
    <w:p w14:paraId="3608AA90" w14:textId="38A59469" w:rsidR="005448A7" w:rsidRPr="007E6DC2" w:rsidRDefault="00D80E8C" w:rsidP="007E6DC2">
      <w:pPr>
        <w:pStyle w:val="NoSpacing"/>
        <w:jc w:val="both"/>
        <w:rPr>
          <w:rFonts w:ascii="Times New Roman" w:hAnsi="Times New Roman" w:cs="Times New Roman"/>
          <w:b/>
        </w:rPr>
      </w:pPr>
      <w:r w:rsidRPr="007E6DC2">
        <w:rPr>
          <w:rFonts w:ascii="Times New Roman" w:hAnsi="Times New Roman" w:cs="Times New Roman"/>
          <w:b/>
        </w:rPr>
        <w:t xml:space="preserve">Mr. Goff moved to endorse NPRR807 as amended by the 1/17/18 ERCOT comments.  Ms. Surendran seconded the motion.  The motion carried with one objection from the IREP (Infinite Energy) Market Segment; and </w:t>
      </w:r>
      <w:r w:rsidR="005448A7" w:rsidRPr="007E6DC2">
        <w:rPr>
          <w:rFonts w:ascii="Times New Roman" w:hAnsi="Times New Roman" w:cs="Times New Roman"/>
          <w:b/>
        </w:rPr>
        <w:t xml:space="preserve">six </w:t>
      </w:r>
      <w:r w:rsidRPr="007E6DC2">
        <w:rPr>
          <w:rFonts w:ascii="Times New Roman" w:hAnsi="Times New Roman" w:cs="Times New Roman"/>
          <w:b/>
        </w:rPr>
        <w:t xml:space="preserve">abstentions from the </w:t>
      </w:r>
      <w:r w:rsidR="005448A7" w:rsidRPr="007E6DC2">
        <w:rPr>
          <w:rFonts w:ascii="Times New Roman" w:hAnsi="Times New Roman" w:cs="Times New Roman"/>
          <w:b/>
        </w:rPr>
        <w:t xml:space="preserve">Cooperative (2) (STEC, LCRA), Consumer (2) (Nucor, Dow), Independent Power Marketer (IPM) (Morgan Stanley) and IOU (CenterPoint) Market Segments.  </w:t>
      </w:r>
    </w:p>
    <w:p w14:paraId="3EBBB292" w14:textId="77777777" w:rsidR="003E2913" w:rsidRPr="007E6DC2" w:rsidRDefault="003E2913" w:rsidP="00A43F5F">
      <w:pPr>
        <w:pStyle w:val="NoSpacing"/>
        <w:jc w:val="both"/>
        <w:rPr>
          <w:rFonts w:ascii="Times New Roman" w:hAnsi="Times New Roman" w:cs="Times New Roman"/>
        </w:rPr>
      </w:pPr>
    </w:p>
    <w:p w14:paraId="42A19BB8" w14:textId="634A9506" w:rsidR="001132E6" w:rsidRPr="00D25803" w:rsidRDefault="004E71DD" w:rsidP="00A43F5F">
      <w:pPr>
        <w:pStyle w:val="NoSpacing"/>
        <w:jc w:val="both"/>
        <w:rPr>
          <w:rFonts w:ascii="Times New Roman" w:hAnsi="Times New Roman" w:cs="Times New Roman"/>
          <w:i/>
        </w:rPr>
      </w:pPr>
      <w:r w:rsidRPr="00370ACD">
        <w:rPr>
          <w:rFonts w:ascii="Times New Roman" w:hAnsi="Times New Roman" w:cs="Times New Roman"/>
          <w:i/>
        </w:rPr>
        <w:t xml:space="preserve">NPRR851, Procedure for Managing Disconnections for Bidirectional Electrical Connections at </w:t>
      </w:r>
      <w:r w:rsidRPr="00D25803">
        <w:rPr>
          <w:rFonts w:ascii="Times New Roman" w:hAnsi="Times New Roman" w:cs="Times New Roman"/>
          <w:i/>
        </w:rPr>
        <w:t>Transmission Level Voltages</w:t>
      </w:r>
    </w:p>
    <w:p w14:paraId="3F43F83F" w14:textId="22A5D97A" w:rsidR="004E71DD" w:rsidRPr="00D25803" w:rsidRDefault="00A16BD1" w:rsidP="00A43F5F">
      <w:pPr>
        <w:pStyle w:val="NoSpacing"/>
        <w:jc w:val="both"/>
        <w:rPr>
          <w:rFonts w:ascii="Times New Roman" w:hAnsi="Times New Roman" w:cs="Times New Roman"/>
        </w:rPr>
      </w:pPr>
      <w:r>
        <w:rPr>
          <w:rFonts w:ascii="Times New Roman" w:hAnsi="Times New Roman" w:cs="Times New Roman"/>
        </w:rPr>
        <w:t>Taylor W</w:t>
      </w:r>
      <w:r w:rsidR="00D25803" w:rsidRPr="00D25803">
        <w:rPr>
          <w:rFonts w:ascii="Times New Roman" w:hAnsi="Times New Roman" w:cs="Times New Roman"/>
        </w:rPr>
        <w:t xml:space="preserve">oodruff stated that additional clarifications on NPRR851 were anticipated and requested Market Participants allow additional time for review.  </w:t>
      </w:r>
    </w:p>
    <w:p w14:paraId="6E122DB8" w14:textId="77777777" w:rsidR="00D25803" w:rsidRPr="00D25803" w:rsidRDefault="00D25803" w:rsidP="00A43F5F">
      <w:pPr>
        <w:pStyle w:val="NoSpacing"/>
        <w:jc w:val="both"/>
        <w:rPr>
          <w:rFonts w:ascii="Times New Roman" w:hAnsi="Times New Roman" w:cs="Times New Roman"/>
        </w:rPr>
      </w:pPr>
    </w:p>
    <w:p w14:paraId="68532328" w14:textId="294AAA14" w:rsidR="00D25803" w:rsidRPr="00D25803" w:rsidRDefault="00D25803" w:rsidP="00D25803">
      <w:pPr>
        <w:pStyle w:val="NoSpacing"/>
        <w:jc w:val="both"/>
        <w:rPr>
          <w:rFonts w:ascii="Times New Roman" w:hAnsi="Times New Roman" w:cs="Times New Roman"/>
          <w:b/>
        </w:rPr>
      </w:pPr>
      <w:r w:rsidRPr="00D25803">
        <w:rPr>
          <w:rFonts w:ascii="Times New Roman" w:hAnsi="Times New Roman" w:cs="Times New Roman"/>
          <w:b/>
        </w:rPr>
        <w:t>Mr. Woodruff moved to request PRS continue to table NPRR851 for one month to allow additional time for review by WMS.    Mr. Greer seconded the motion.  The motion carried unanimously.</w:t>
      </w:r>
    </w:p>
    <w:p w14:paraId="6825E709" w14:textId="7B1EB6C1" w:rsidR="00370ACD" w:rsidRPr="00AA1677" w:rsidRDefault="00370ACD" w:rsidP="00370ACD">
      <w:pPr>
        <w:pStyle w:val="NoSpacing"/>
        <w:jc w:val="both"/>
        <w:rPr>
          <w:rFonts w:ascii="Times New Roman" w:eastAsia="Times New Roman" w:hAnsi="Times New Roman" w:cs="Times New Roman"/>
          <w:u w:val="single"/>
        </w:rPr>
      </w:pPr>
      <w:r w:rsidRPr="00AA1677">
        <w:rPr>
          <w:rFonts w:ascii="Times New Roman" w:eastAsia="Times New Roman" w:hAnsi="Times New Roman" w:cs="Times New Roman"/>
          <w:u w:val="single"/>
        </w:rPr>
        <w:lastRenderedPageBreak/>
        <w:t xml:space="preserve">MCWG </w:t>
      </w:r>
      <w:r w:rsidRPr="00AA1677">
        <w:rPr>
          <w:rFonts w:ascii="Times New Roman" w:hAnsi="Times New Roman" w:cs="Times New Roman"/>
          <w:u w:val="single"/>
        </w:rPr>
        <w:t>(see Key Documents)</w:t>
      </w:r>
    </w:p>
    <w:p w14:paraId="12B44915" w14:textId="70DB291E" w:rsidR="00CD1CCE" w:rsidRPr="00357D4F" w:rsidRDefault="00370ACD" w:rsidP="00370ACD">
      <w:pPr>
        <w:pStyle w:val="NoSpacing"/>
        <w:jc w:val="both"/>
        <w:rPr>
          <w:rFonts w:ascii="Times New Roman" w:hAnsi="Times New Roman" w:cs="Times New Roman"/>
        </w:rPr>
      </w:pPr>
      <w:r w:rsidRPr="00357D4F">
        <w:rPr>
          <w:rFonts w:ascii="Times New Roman" w:hAnsi="Times New Roman" w:cs="Times New Roman"/>
        </w:rPr>
        <w:t>Mr. Barnes reviewed recent MCWG activities</w:t>
      </w:r>
      <w:r w:rsidR="00CD1CCE" w:rsidRPr="00357D4F">
        <w:rPr>
          <w:rFonts w:ascii="Times New Roman" w:hAnsi="Times New Roman" w:cs="Times New Roman"/>
        </w:rPr>
        <w:t xml:space="preserve"> including 2018 MCWG goals</w:t>
      </w:r>
      <w:r w:rsidR="00274460">
        <w:rPr>
          <w:rFonts w:ascii="Times New Roman" w:hAnsi="Times New Roman" w:cs="Times New Roman"/>
        </w:rPr>
        <w:t>.  Mr. Barnes provided updates on the ERCOT Credit Exposure and Letter of Credit Concentration Reports and the Credit Training Workshop</w:t>
      </w:r>
      <w:r w:rsidR="00CD1CCE" w:rsidRPr="00357D4F">
        <w:rPr>
          <w:rFonts w:ascii="Times New Roman" w:hAnsi="Times New Roman" w:cs="Times New Roman"/>
        </w:rPr>
        <w:t xml:space="preserve">.  </w:t>
      </w:r>
    </w:p>
    <w:p w14:paraId="0DD95CB0" w14:textId="77777777" w:rsidR="00CD1CCE" w:rsidRPr="00357D4F" w:rsidRDefault="00CD1CCE" w:rsidP="00370ACD">
      <w:pPr>
        <w:pStyle w:val="NoSpacing"/>
        <w:jc w:val="both"/>
        <w:rPr>
          <w:rFonts w:ascii="Times New Roman" w:hAnsi="Times New Roman" w:cs="Times New Roman"/>
        </w:rPr>
      </w:pPr>
    </w:p>
    <w:p w14:paraId="307965DD" w14:textId="77777777" w:rsidR="00370ACD" w:rsidRPr="00AA1677" w:rsidRDefault="00370ACD" w:rsidP="00A43F5F">
      <w:pPr>
        <w:pStyle w:val="NoSpacing"/>
        <w:jc w:val="both"/>
        <w:rPr>
          <w:rFonts w:ascii="Times New Roman" w:hAnsi="Times New Roman" w:cs="Times New Roman"/>
          <w:i/>
        </w:rPr>
      </w:pPr>
    </w:p>
    <w:p w14:paraId="53A4AE44" w14:textId="77777777" w:rsidR="00370ACD" w:rsidRPr="00AA1677" w:rsidRDefault="00370ACD" w:rsidP="00370ACD">
      <w:pPr>
        <w:pStyle w:val="NoSpacing"/>
        <w:jc w:val="both"/>
        <w:rPr>
          <w:rFonts w:ascii="Times New Roman" w:hAnsi="Times New Roman" w:cs="Times New Roman"/>
          <w:u w:val="single"/>
        </w:rPr>
      </w:pPr>
      <w:r w:rsidRPr="00AA1677">
        <w:rPr>
          <w:rFonts w:ascii="Times New Roman" w:eastAsia="Times New Roman" w:hAnsi="Times New Roman" w:cs="Times New Roman"/>
          <w:u w:val="single"/>
        </w:rPr>
        <w:t xml:space="preserve">Resource Cost Working Group (RCWG) </w:t>
      </w:r>
      <w:r w:rsidRPr="00AA1677">
        <w:rPr>
          <w:rFonts w:ascii="Times New Roman" w:hAnsi="Times New Roman" w:cs="Times New Roman"/>
          <w:u w:val="single"/>
        </w:rPr>
        <w:t>(see Key Documents)</w:t>
      </w:r>
    </w:p>
    <w:p w14:paraId="6FBE542C" w14:textId="2802669F" w:rsidR="00370ACD" w:rsidRPr="0079176D" w:rsidRDefault="00A54CF1" w:rsidP="00370ACD">
      <w:pPr>
        <w:pStyle w:val="NoSpacing"/>
        <w:jc w:val="both"/>
        <w:rPr>
          <w:rFonts w:ascii="Times New Roman" w:hAnsi="Times New Roman" w:cs="Times New Roman"/>
        </w:rPr>
      </w:pPr>
      <w:r w:rsidRPr="007A79E1">
        <w:rPr>
          <w:rFonts w:ascii="Times New Roman" w:hAnsi="Times New Roman" w:cs="Times New Roman"/>
        </w:rPr>
        <w:t xml:space="preserve">Bob Helton </w:t>
      </w:r>
      <w:r w:rsidR="00370ACD" w:rsidRPr="007A79E1">
        <w:rPr>
          <w:rFonts w:ascii="Times New Roman" w:hAnsi="Times New Roman" w:cs="Times New Roman"/>
        </w:rPr>
        <w:t>reviewed RCWG activities</w:t>
      </w:r>
      <w:r w:rsidRPr="007A79E1">
        <w:rPr>
          <w:rFonts w:ascii="Times New Roman" w:hAnsi="Times New Roman" w:cs="Times New Roman"/>
        </w:rPr>
        <w:t xml:space="preserve"> and requested </w:t>
      </w:r>
      <w:r w:rsidR="0079176D">
        <w:rPr>
          <w:rFonts w:ascii="Times New Roman" w:hAnsi="Times New Roman" w:cs="Times New Roman"/>
        </w:rPr>
        <w:t xml:space="preserve">WMS provide </w:t>
      </w:r>
      <w:r w:rsidRPr="007A79E1">
        <w:rPr>
          <w:rFonts w:ascii="Times New Roman" w:hAnsi="Times New Roman" w:cs="Times New Roman"/>
        </w:rPr>
        <w:t xml:space="preserve">direction on the long-term solution to the coal </w:t>
      </w:r>
      <w:r w:rsidR="003E3088">
        <w:rPr>
          <w:rFonts w:ascii="Times New Roman" w:hAnsi="Times New Roman" w:cs="Times New Roman"/>
        </w:rPr>
        <w:t>F</w:t>
      </w:r>
      <w:r w:rsidRPr="007A79E1">
        <w:rPr>
          <w:rFonts w:ascii="Times New Roman" w:hAnsi="Times New Roman" w:cs="Times New Roman"/>
        </w:rPr>
        <w:t xml:space="preserve">uel </w:t>
      </w:r>
      <w:r w:rsidR="003E3088">
        <w:rPr>
          <w:rFonts w:ascii="Times New Roman" w:hAnsi="Times New Roman" w:cs="Times New Roman"/>
        </w:rPr>
        <w:t>I</w:t>
      </w:r>
      <w:r w:rsidRPr="007A79E1">
        <w:rPr>
          <w:rFonts w:ascii="Times New Roman" w:hAnsi="Times New Roman" w:cs="Times New Roman"/>
        </w:rPr>
        <w:t xml:space="preserve">ndex </w:t>
      </w:r>
      <w:r w:rsidR="003E3088">
        <w:rPr>
          <w:rFonts w:ascii="Times New Roman" w:hAnsi="Times New Roman" w:cs="Times New Roman"/>
        </w:rPr>
        <w:t>P</w:t>
      </w:r>
      <w:r w:rsidRPr="007A79E1">
        <w:rPr>
          <w:rFonts w:ascii="Times New Roman" w:hAnsi="Times New Roman" w:cs="Times New Roman"/>
        </w:rPr>
        <w:t>rice</w:t>
      </w:r>
      <w:r w:rsidR="003E3088">
        <w:rPr>
          <w:rFonts w:ascii="Times New Roman" w:hAnsi="Times New Roman" w:cs="Times New Roman"/>
        </w:rPr>
        <w:t xml:space="preserve"> (FIP)</w:t>
      </w:r>
      <w:r w:rsidRPr="007A79E1">
        <w:rPr>
          <w:rFonts w:ascii="Times New Roman" w:hAnsi="Times New Roman" w:cs="Times New Roman"/>
        </w:rPr>
        <w:t xml:space="preserve">.  </w:t>
      </w:r>
      <w:r w:rsidR="007A79E1" w:rsidRPr="007A79E1">
        <w:rPr>
          <w:rFonts w:ascii="Times New Roman" w:hAnsi="Times New Roman" w:cs="Times New Roman"/>
        </w:rPr>
        <w:t xml:space="preserve">Mr. Helton reminded Market Participants that </w:t>
      </w:r>
      <w:r w:rsidRPr="007A79E1">
        <w:rPr>
          <w:rFonts w:ascii="Times New Roman" w:hAnsi="Times New Roman" w:cs="Times New Roman"/>
        </w:rPr>
        <w:t>Verifiable Cost Manual Revision Request (VCMRR) 014</w:t>
      </w:r>
      <w:r w:rsidR="007A79E1" w:rsidRPr="007A79E1">
        <w:rPr>
          <w:rFonts w:ascii="Times New Roman" w:hAnsi="Times New Roman" w:cs="Times New Roman"/>
        </w:rPr>
        <w:t>, Revise Fuel Adder Factor for Coal and Lignite Resources</w:t>
      </w:r>
      <w:r w:rsidR="003E3088">
        <w:rPr>
          <w:rFonts w:ascii="Times New Roman" w:hAnsi="Times New Roman" w:cs="Times New Roman"/>
        </w:rPr>
        <w:t>,</w:t>
      </w:r>
      <w:r w:rsidR="007A79E1" w:rsidRPr="007A79E1">
        <w:rPr>
          <w:rFonts w:ascii="Times New Roman" w:hAnsi="Times New Roman" w:cs="Times New Roman"/>
        </w:rPr>
        <w:t xml:space="preserve"> sunsets </w:t>
      </w:r>
      <w:r w:rsidR="003E3088">
        <w:rPr>
          <w:rFonts w:ascii="Times New Roman" w:hAnsi="Times New Roman" w:cs="Times New Roman"/>
        </w:rPr>
        <w:t xml:space="preserve">on </w:t>
      </w:r>
      <w:r w:rsidR="007A79E1" w:rsidRPr="007A79E1">
        <w:rPr>
          <w:rFonts w:ascii="Times New Roman" w:hAnsi="Times New Roman" w:cs="Times New Roman"/>
        </w:rPr>
        <w:t xml:space="preserve">June 1, </w:t>
      </w:r>
      <w:r w:rsidR="00F92EAE" w:rsidRPr="007A79E1">
        <w:rPr>
          <w:rFonts w:ascii="Times New Roman" w:hAnsi="Times New Roman" w:cs="Times New Roman"/>
        </w:rPr>
        <w:t>2018</w:t>
      </w:r>
      <w:r w:rsidR="00F92EAE">
        <w:rPr>
          <w:rFonts w:ascii="Times New Roman" w:hAnsi="Times New Roman" w:cs="Times New Roman"/>
        </w:rPr>
        <w:t xml:space="preserve"> and that the implementation costs </w:t>
      </w:r>
      <w:r w:rsidRPr="007A79E1">
        <w:rPr>
          <w:rFonts w:ascii="Times New Roman" w:hAnsi="Times New Roman" w:cs="Times New Roman"/>
        </w:rPr>
        <w:t>for</w:t>
      </w:r>
      <w:r w:rsidR="007A79E1" w:rsidRPr="007A79E1">
        <w:rPr>
          <w:rFonts w:ascii="Times New Roman" w:hAnsi="Times New Roman" w:cs="Times New Roman"/>
        </w:rPr>
        <w:t xml:space="preserve"> </w:t>
      </w:r>
      <w:r w:rsidR="00F92EAE">
        <w:rPr>
          <w:rFonts w:ascii="Times New Roman" w:hAnsi="Times New Roman" w:cs="Times New Roman"/>
        </w:rPr>
        <w:t>a</w:t>
      </w:r>
      <w:r w:rsidR="00762F05">
        <w:rPr>
          <w:rFonts w:ascii="Times New Roman" w:hAnsi="Times New Roman" w:cs="Times New Roman"/>
        </w:rPr>
        <w:t>n</w:t>
      </w:r>
      <w:r w:rsidR="00F92EAE">
        <w:rPr>
          <w:rFonts w:ascii="Times New Roman" w:hAnsi="Times New Roman" w:cs="Times New Roman"/>
        </w:rPr>
        <w:t xml:space="preserve"> automated </w:t>
      </w:r>
      <w:r w:rsidRPr="007A79E1">
        <w:rPr>
          <w:rFonts w:ascii="Times New Roman" w:hAnsi="Times New Roman" w:cs="Times New Roman"/>
        </w:rPr>
        <w:t>long term solution</w:t>
      </w:r>
      <w:r w:rsidR="00F92EAE">
        <w:rPr>
          <w:rFonts w:ascii="Times New Roman" w:hAnsi="Times New Roman" w:cs="Times New Roman"/>
        </w:rPr>
        <w:t xml:space="preserve"> are expected to be significant.  </w:t>
      </w:r>
      <w:r w:rsidR="00300155">
        <w:rPr>
          <w:rFonts w:ascii="Times New Roman" w:hAnsi="Times New Roman" w:cs="Times New Roman"/>
        </w:rPr>
        <w:t xml:space="preserve">  Mr. Helton then reviewed</w:t>
      </w:r>
      <w:r w:rsidR="007A79E1" w:rsidRPr="007A79E1">
        <w:rPr>
          <w:rFonts w:ascii="Times New Roman" w:hAnsi="Times New Roman" w:cs="Times New Roman"/>
        </w:rPr>
        <w:t xml:space="preserve"> an alternate solution</w:t>
      </w:r>
      <w:r w:rsidR="00300155">
        <w:rPr>
          <w:rFonts w:ascii="Times New Roman" w:hAnsi="Times New Roman" w:cs="Times New Roman"/>
        </w:rPr>
        <w:t xml:space="preserve"> to the issue</w:t>
      </w:r>
      <w:r w:rsidR="007A79E1" w:rsidRPr="007A79E1">
        <w:rPr>
          <w:rFonts w:ascii="Times New Roman" w:hAnsi="Times New Roman" w:cs="Times New Roman"/>
        </w:rPr>
        <w:t xml:space="preserve">.  Market Participants requested RCWG draft Revision Request language to maintain </w:t>
      </w:r>
      <w:r w:rsidR="007A79E1" w:rsidRPr="0079176D">
        <w:rPr>
          <w:rFonts w:ascii="Times New Roman" w:hAnsi="Times New Roman" w:cs="Times New Roman"/>
        </w:rPr>
        <w:t xml:space="preserve">the current </w:t>
      </w:r>
      <w:r w:rsidR="00C3746E" w:rsidRPr="0079176D">
        <w:rPr>
          <w:rFonts w:ascii="Times New Roman" w:hAnsi="Times New Roman" w:cs="Times New Roman"/>
        </w:rPr>
        <w:t xml:space="preserve">fuel </w:t>
      </w:r>
      <w:r w:rsidR="007A79E1" w:rsidRPr="0079176D">
        <w:rPr>
          <w:rFonts w:ascii="Times New Roman" w:hAnsi="Times New Roman" w:cs="Times New Roman"/>
        </w:rPr>
        <w:t>adder</w:t>
      </w:r>
      <w:r w:rsidR="00C3746E" w:rsidRPr="0079176D">
        <w:rPr>
          <w:rFonts w:ascii="Times New Roman" w:hAnsi="Times New Roman" w:cs="Times New Roman"/>
        </w:rPr>
        <w:t xml:space="preserve"> for coal-fired and lignite-fired Resources at $1.10/Million British Thermal Units (MMBtu) </w:t>
      </w:r>
      <w:r w:rsidR="007A79E1" w:rsidRPr="0079176D">
        <w:rPr>
          <w:rFonts w:ascii="Times New Roman" w:hAnsi="Times New Roman" w:cs="Times New Roman"/>
        </w:rPr>
        <w:t xml:space="preserve">for two years, and </w:t>
      </w:r>
      <w:r w:rsidR="00C3746E" w:rsidRPr="0079176D">
        <w:rPr>
          <w:rFonts w:ascii="Times New Roman" w:hAnsi="Times New Roman" w:cs="Times New Roman"/>
        </w:rPr>
        <w:t xml:space="preserve">review </w:t>
      </w:r>
      <w:r w:rsidR="00300155">
        <w:rPr>
          <w:rFonts w:ascii="Times New Roman" w:hAnsi="Times New Roman" w:cs="Times New Roman"/>
        </w:rPr>
        <w:t xml:space="preserve">this value </w:t>
      </w:r>
      <w:r w:rsidR="00C3746E" w:rsidRPr="0079176D">
        <w:rPr>
          <w:rFonts w:ascii="Times New Roman" w:hAnsi="Times New Roman" w:cs="Times New Roman"/>
        </w:rPr>
        <w:t xml:space="preserve">annually.  Mr. Helton stated </w:t>
      </w:r>
      <w:r w:rsidR="0079176D">
        <w:rPr>
          <w:rFonts w:ascii="Times New Roman" w:hAnsi="Times New Roman" w:cs="Times New Roman"/>
        </w:rPr>
        <w:t xml:space="preserve">that </w:t>
      </w:r>
      <w:r w:rsidR="00C3746E" w:rsidRPr="0079176D">
        <w:rPr>
          <w:rFonts w:ascii="Times New Roman" w:hAnsi="Times New Roman" w:cs="Times New Roman"/>
        </w:rPr>
        <w:t xml:space="preserve">RCWG </w:t>
      </w:r>
      <w:r w:rsidR="0079176D" w:rsidRPr="0079176D">
        <w:rPr>
          <w:rFonts w:ascii="Times New Roman" w:hAnsi="Times New Roman" w:cs="Times New Roman"/>
        </w:rPr>
        <w:t xml:space="preserve">recommends </w:t>
      </w:r>
      <w:r w:rsidR="00A42D67">
        <w:rPr>
          <w:rFonts w:ascii="Times New Roman" w:hAnsi="Times New Roman" w:cs="Times New Roman"/>
        </w:rPr>
        <w:t xml:space="preserve">WMS </w:t>
      </w:r>
      <w:r w:rsidR="0079176D" w:rsidRPr="0079176D">
        <w:rPr>
          <w:rFonts w:ascii="Times New Roman" w:hAnsi="Times New Roman" w:cs="Times New Roman"/>
        </w:rPr>
        <w:t>endors</w:t>
      </w:r>
      <w:r w:rsidR="00A42D67">
        <w:rPr>
          <w:rFonts w:ascii="Times New Roman" w:hAnsi="Times New Roman" w:cs="Times New Roman"/>
        </w:rPr>
        <w:t xml:space="preserve">e </w:t>
      </w:r>
      <w:r w:rsidR="00C3746E" w:rsidRPr="0079176D">
        <w:rPr>
          <w:rFonts w:ascii="Times New Roman" w:hAnsi="Times New Roman" w:cs="Times New Roman"/>
        </w:rPr>
        <w:t xml:space="preserve">NPRR847, </w:t>
      </w:r>
      <w:r w:rsidR="00370ACD" w:rsidRPr="0079176D">
        <w:rPr>
          <w:rFonts w:ascii="Times New Roman" w:hAnsi="Times New Roman" w:cs="Times New Roman"/>
        </w:rPr>
        <w:t xml:space="preserve">Exceptional Fuel Cost </w:t>
      </w:r>
      <w:r w:rsidR="005A2463">
        <w:rPr>
          <w:rFonts w:ascii="Times New Roman" w:hAnsi="Times New Roman" w:cs="Times New Roman"/>
        </w:rPr>
        <w:t>Included in the Mitigated Offer Cap, as amended by</w:t>
      </w:r>
      <w:r w:rsidR="00C3746E" w:rsidRPr="0079176D">
        <w:rPr>
          <w:rFonts w:ascii="Times New Roman" w:hAnsi="Times New Roman" w:cs="Times New Roman"/>
        </w:rPr>
        <w:t xml:space="preserve"> the 1/30/18 ERCOT comments</w:t>
      </w:r>
      <w:r w:rsidR="00A42D67">
        <w:rPr>
          <w:rFonts w:ascii="Times New Roman" w:hAnsi="Times New Roman" w:cs="Times New Roman"/>
        </w:rPr>
        <w:t xml:space="preserve"> </w:t>
      </w:r>
      <w:r w:rsidR="00C3746E" w:rsidRPr="0079176D">
        <w:rPr>
          <w:rFonts w:ascii="Times New Roman" w:hAnsi="Times New Roman" w:cs="Times New Roman"/>
        </w:rPr>
        <w:t xml:space="preserve">and </w:t>
      </w:r>
      <w:r w:rsidR="00300155">
        <w:rPr>
          <w:rFonts w:ascii="Times New Roman" w:hAnsi="Times New Roman" w:cs="Times New Roman"/>
        </w:rPr>
        <w:t xml:space="preserve">that </w:t>
      </w:r>
      <w:r w:rsidR="00C3746E" w:rsidRPr="0079176D">
        <w:rPr>
          <w:rFonts w:ascii="Times New Roman" w:hAnsi="Times New Roman" w:cs="Times New Roman"/>
        </w:rPr>
        <w:t xml:space="preserve">there is no need for additional </w:t>
      </w:r>
      <w:r w:rsidR="0079176D">
        <w:rPr>
          <w:rFonts w:ascii="Times New Roman" w:hAnsi="Times New Roman" w:cs="Times New Roman"/>
        </w:rPr>
        <w:t xml:space="preserve">RCWG </w:t>
      </w:r>
      <w:r w:rsidR="00C3746E" w:rsidRPr="0079176D">
        <w:rPr>
          <w:rFonts w:ascii="Times New Roman" w:hAnsi="Times New Roman" w:cs="Times New Roman"/>
        </w:rPr>
        <w:t>revie</w:t>
      </w:r>
      <w:r w:rsidR="0079176D" w:rsidRPr="0079176D">
        <w:rPr>
          <w:rFonts w:ascii="Times New Roman" w:hAnsi="Times New Roman" w:cs="Times New Roman"/>
        </w:rPr>
        <w:t xml:space="preserve">w.  </w:t>
      </w:r>
    </w:p>
    <w:p w14:paraId="3C458FA6" w14:textId="77777777" w:rsidR="00370ACD" w:rsidRDefault="00370ACD" w:rsidP="00A43F5F">
      <w:pPr>
        <w:pStyle w:val="NoSpacing"/>
        <w:jc w:val="both"/>
        <w:rPr>
          <w:rFonts w:ascii="Times New Roman" w:hAnsi="Times New Roman" w:cs="Times New Roman"/>
          <w:i/>
          <w:highlight w:val="lightGray"/>
        </w:rPr>
      </w:pPr>
    </w:p>
    <w:p w14:paraId="134F490D" w14:textId="77777777" w:rsidR="00370ACD" w:rsidRDefault="00370ACD" w:rsidP="00A43F5F">
      <w:pPr>
        <w:pStyle w:val="NoSpacing"/>
        <w:jc w:val="both"/>
        <w:rPr>
          <w:rFonts w:ascii="Times New Roman" w:hAnsi="Times New Roman" w:cs="Times New Roman"/>
          <w:i/>
          <w:highlight w:val="lightGray"/>
        </w:rPr>
      </w:pPr>
    </w:p>
    <w:p w14:paraId="458C1110" w14:textId="77777777" w:rsidR="00370ACD" w:rsidRPr="00370ACD" w:rsidRDefault="00370ACD" w:rsidP="00370ACD">
      <w:pPr>
        <w:pStyle w:val="NoSpacing"/>
        <w:jc w:val="both"/>
        <w:rPr>
          <w:rFonts w:ascii="Times New Roman" w:hAnsi="Times New Roman" w:cs="Times New Roman"/>
          <w:u w:val="single"/>
        </w:rPr>
      </w:pPr>
      <w:r w:rsidRPr="00370ACD">
        <w:rPr>
          <w:rFonts w:ascii="Times New Roman" w:hAnsi="Times New Roman" w:cs="Times New Roman"/>
          <w:u w:val="single"/>
        </w:rPr>
        <w:t xml:space="preserve">Real-Time Co-optimization training  </w:t>
      </w:r>
    </w:p>
    <w:p w14:paraId="1DB03402" w14:textId="72368B6D" w:rsidR="002B4ED6" w:rsidRDefault="00CE7670" w:rsidP="00A43F5F">
      <w:pPr>
        <w:pStyle w:val="NoSpacing"/>
        <w:jc w:val="both"/>
        <w:rPr>
          <w:rFonts w:ascii="Times New Roman" w:hAnsi="Times New Roman" w:cs="Times New Roman"/>
        </w:rPr>
      </w:pPr>
      <w:r w:rsidRPr="001A51F4">
        <w:rPr>
          <w:rFonts w:ascii="Times New Roman" w:hAnsi="Times New Roman" w:cs="Times New Roman"/>
        </w:rPr>
        <w:t xml:space="preserve">Dan Jones reviewed the </w:t>
      </w:r>
      <w:r w:rsidR="00274460" w:rsidRPr="001A51F4">
        <w:rPr>
          <w:rFonts w:ascii="Times New Roman" w:hAnsi="Times New Roman" w:cs="Times New Roman"/>
        </w:rPr>
        <w:t xml:space="preserve">procedural </w:t>
      </w:r>
      <w:r w:rsidRPr="001A51F4">
        <w:rPr>
          <w:rFonts w:ascii="Times New Roman" w:hAnsi="Times New Roman" w:cs="Times New Roman"/>
        </w:rPr>
        <w:t xml:space="preserve">history of Real-Time </w:t>
      </w:r>
      <w:r w:rsidR="00A26D16">
        <w:rPr>
          <w:rFonts w:ascii="Times New Roman" w:hAnsi="Times New Roman" w:cs="Times New Roman"/>
        </w:rPr>
        <w:t>c</w:t>
      </w:r>
      <w:r w:rsidRPr="001A51F4">
        <w:rPr>
          <w:rFonts w:ascii="Times New Roman" w:hAnsi="Times New Roman" w:cs="Times New Roman"/>
        </w:rPr>
        <w:t>o-optimization</w:t>
      </w:r>
      <w:r w:rsidR="00A33A94" w:rsidRPr="001A51F4">
        <w:rPr>
          <w:rFonts w:ascii="Times New Roman" w:hAnsi="Times New Roman" w:cs="Times New Roman"/>
        </w:rPr>
        <w:t xml:space="preserve">.  </w:t>
      </w:r>
      <w:r w:rsidR="006B1161" w:rsidRPr="001A51F4">
        <w:rPr>
          <w:rFonts w:ascii="Times New Roman" w:hAnsi="Times New Roman" w:cs="Times New Roman"/>
        </w:rPr>
        <w:t xml:space="preserve"> Steve Reedy described the </w:t>
      </w:r>
      <w:r w:rsidR="00540294">
        <w:rPr>
          <w:rFonts w:ascii="Times New Roman" w:hAnsi="Times New Roman" w:cs="Times New Roman"/>
        </w:rPr>
        <w:t xml:space="preserve">proposed methodology to evaluate Real-Time </w:t>
      </w:r>
      <w:r w:rsidR="00A26D16">
        <w:rPr>
          <w:rFonts w:ascii="Times New Roman" w:hAnsi="Times New Roman" w:cs="Times New Roman"/>
        </w:rPr>
        <w:t>c</w:t>
      </w:r>
      <w:r w:rsidR="00540294">
        <w:rPr>
          <w:rFonts w:ascii="Times New Roman" w:hAnsi="Times New Roman" w:cs="Times New Roman"/>
        </w:rPr>
        <w:t>o-optimization performance</w:t>
      </w:r>
      <w:r w:rsidR="00540294" w:rsidRPr="001A51F4">
        <w:rPr>
          <w:rFonts w:ascii="Times New Roman" w:hAnsi="Times New Roman" w:cs="Times New Roman"/>
        </w:rPr>
        <w:t xml:space="preserve"> </w:t>
      </w:r>
      <w:r w:rsidR="00540294">
        <w:rPr>
          <w:rFonts w:ascii="Times New Roman" w:hAnsi="Times New Roman" w:cs="Times New Roman"/>
        </w:rPr>
        <w:t xml:space="preserve">and </w:t>
      </w:r>
      <w:r w:rsidR="00A33A94" w:rsidRPr="001A51F4">
        <w:rPr>
          <w:rFonts w:ascii="Times New Roman" w:hAnsi="Times New Roman" w:cs="Times New Roman"/>
        </w:rPr>
        <w:t xml:space="preserve">stated that the data will be published so </w:t>
      </w:r>
      <w:r w:rsidR="001A51F4">
        <w:rPr>
          <w:rFonts w:ascii="Times New Roman" w:hAnsi="Times New Roman" w:cs="Times New Roman"/>
        </w:rPr>
        <w:t xml:space="preserve">that </w:t>
      </w:r>
      <w:r w:rsidR="00A33A94" w:rsidRPr="001A51F4">
        <w:rPr>
          <w:rFonts w:ascii="Times New Roman" w:hAnsi="Times New Roman" w:cs="Times New Roman"/>
        </w:rPr>
        <w:t xml:space="preserve">Market Participants can run their own scenarios.  </w:t>
      </w:r>
      <w:r w:rsidR="001A51F4">
        <w:rPr>
          <w:rFonts w:ascii="Times New Roman" w:hAnsi="Times New Roman" w:cs="Times New Roman"/>
        </w:rPr>
        <w:t xml:space="preserve">Mr. </w:t>
      </w:r>
      <w:r w:rsidR="00A33A94" w:rsidRPr="001A51F4">
        <w:rPr>
          <w:rFonts w:ascii="Times New Roman" w:hAnsi="Times New Roman" w:cs="Times New Roman"/>
        </w:rPr>
        <w:t xml:space="preserve">Jones </w:t>
      </w:r>
      <w:r w:rsidR="001A51F4" w:rsidRPr="001A51F4">
        <w:rPr>
          <w:rFonts w:ascii="Times New Roman" w:hAnsi="Times New Roman" w:cs="Times New Roman"/>
        </w:rPr>
        <w:t xml:space="preserve">reviewed </w:t>
      </w:r>
      <w:r w:rsidR="001A51F4">
        <w:rPr>
          <w:rFonts w:ascii="Times New Roman" w:hAnsi="Times New Roman" w:cs="Times New Roman"/>
        </w:rPr>
        <w:t xml:space="preserve">a </w:t>
      </w:r>
      <w:r w:rsidR="00A33A94" w:rsidRPr="001A51F4">
        <w:rPr>
          <w:rFonts w:ascii="Times New Roman" w:hAnsi="Times New Roman" w:cs="Times New Roman"/>
        </w:rPr>
        <w:t xml:space="preserve">Real-Time </w:t>
      </w:r>
      <w:r w:rsidR="00A26D16">
        <w:rPr>
          <w:rFonts w:ascii="Times New Roman" w:hAnsi="Times New Roman" w:cs="Times New Roman"/>
        </w:rPr>
        <w:t>c</w:t>
      </w:r>
      <w:r w:rsidR="00A33A94" w:rsidRPr="001A51F4">
        <w:rPr>
          <w:rFonts w:ascii="Times New Roman" w:hAnsi="Times New Roman" w:cs="Times New Roman"/>
        </w:rPr>
        <w:t xml:space="preserve">o-optimization scenario.  </w:t>
      </w:r>
    </w:p>
    <w:p w14:paraId="0FE0812D" w14:textId="77777777" w:rsidR="002B4ED6" w:rsidRDefault="002B4ED6" w:rsidP="00A43F5F">
      <w:pPr>
        <w:pStyle w:val="NoSpacing"/>
        <w:jc w:val="both"/>
        <w:rPr>
          <w:rFonts w:ascii="Times New Roman" w:hAnsi="Times New Roman" w:cs="Times New Roman"/>
        </w:rPr>
      </w:pPr>
    </w:p>
    <w:p w14:paraId="10E3F305" w14:textId="284315C6" w:rsidR="001A51F4" w:rsidRDefault="00764666" w:rsidP="00A43F5F">
      <w:pPr>
        <w:pStyle w:val="NoSpacing"/>
        <w:jc w:val="both"/>
        <w:rPr>
          <w:rFonts w:ascii="Times New Roman" w:hAnsi="Times New Roman" w:cs="Times New Roman"/>
        </w:rPr>
      </w:pPr>
      <w:r w:rsidRPr="001A51F4">
        <w:rPr>
          <w:rFonts w:ascii="Times New Roman" w:hAnsi="Times New Roman" w:cs="Times New Roman"/>
        </w:rPr>
        <w:t xml:space="preserve">Sai Moorty </w:t>
      </w:r>
      <w:r w:rsidR="001A51F4">
        <w:rPr>
          <w:rFonts w:ascii="Times New Roman" w:hAnsi="Times New Roman" w:cs="Times New Roman"/>
        </w:rPr>
        <w:t xml:space="preserve">discussed </w:t>
      </w:r>
      <w:r w:rsidRPr="001A51F4">
        <w:rPr>
          <w:rFonts w:ascii="Times New Roman" w:hAnsi="Times New Roman" w:cs="Times New Roman"/>
        </w:rPr>
        <w:t xml:space="preserve">the impacts of Ancillary Service </w:t>
      </w:r>
      <w:r w:rsidR="00A26D16">
        <w:rPr>
          <w:rFonts w:ascii="Times New Roman" w:hAnsi="Times New Roman" w:cs="Times New Roman"/>
        </w:rPr>
        <w:t>c</w:t>
      </w:r>
      <w:r w:rsidRPr="001A51F4">
        <w:rPr>
          <w:rFonts w:ascii="Times New Roman" w:hAnsi="Times New Roman" w:cs="Times New Roman"/>
        </w:rPr>
        <w:t>apacity on Locational Marginal Price</w:t>
      </w:r>
      <w:r w:rsidR="007B6115">
        <w:rPr>
          <w:rFonts w:ascii="Times New Roman" w:hAnsi="Times New Roman" w:cs="Times New Roman"/>
        </w:rPr>
        <w:t>s</w:t>
      </w:r>
      <w:r w:rsidR="001A51F4">
        <w:rPr>
          <w:rFonts w:ascii="Times New Roman" w:hAnsi="Times New Roman" w:cs="Times New Roman"/>
        </w:rPr>
        <w:t xml:space="preserve"> (LMP</w:t>
      </w:r>
      <w:r w:rsidR="007B6115">
        <w:rPr>
          <w:rFonts w:ascii="Times New Roman" w:hAnsi="Times New Roman" w:cs="Times New Roman"/>
        </w:rPr>
        <w:t>s</w:t>
      </w:r>
      <w:r w:rsidR="001A51F4">
        <w:rPr>
          <w:rFonts w:ascii="Times New Roman" w:hAnsi="Times New Roman" w:cs="Times New Roman"/>
        </w:rPr>
        <w:t>)</w:t>
      </w:r>
      <w:r w:rsidRPr="001A51F4">
        <w:rPr>
          <w:rFonts w:ascii="Times New Roman" w:hAnsi="Times New Roman" w:cs="Times New Roman"/>
        </w:rPr>
        <w:t xml:space="preserve"> and explained the benefits of Real-Time </w:t>
      </w:r>
      <w:r w:rsidR="00A26D16">
        <w:rPr>
          <w:rFonts w:ascii="Times New Roman" w:hAnsi="Times New Roman" w:cs="Times New Roman"/>
        </w:rPr>
        <w:t>c</w:t>
      </w:r>
      <w:r w:rsidRPr="001A51F4">
        <w:rPr>
          <w:rFonts w:ascii="Times New Roman" w:hAnsi="Times New Roman" w:cs="Times New Roman"/>
        </w:rPr>
        <w:t xml:space="preserve">o-optimization, </w:t>
      </w:r>
      <w:r w:rsidR="00A33A94" w:rsidRPr="001A51F4">
        <w:rPr>
          <w:rFonts w:ascii="Times New Roman" w:hAnsi="Times New Roman" w:cs="Times New Roman"/>
        </w:rPr>
        <w:t>including</w:t>
      </w:r>
      <w:r w:rsidR="00A42D67">
        <w:rPr>
          <w:rFonts w:ascii="Times New Roman" w:hAnsi="Times New Roman" w:cs="Times New Roman"/>
        </w:rPr>
        <w:t xml:space="preserve">: </w:t>
      </w:r>
      <w:r w:rsidR="006B1161" w:rsidRPr="001A51F4">
        <w:rPr>
          <w:rFonts w:ascii="Times New Roman" w:hAnsi="Times New Roman" w:cs="Times New Roman"/>
        </w:rPr>
        <w:t xml:space="preserve">enabling </w:t>
      </w:r>
      <w:r w:rsidR="00A33A94" w:rsidRPr="001A51F4">
        <w:rPr>
          <w:rFonts w:ascii="Times New Roman" w:hAnsi="Times New Roman" w:cs="Times New Roman"/>
        </w:rPr>
        <w:t xml:space="preserve">the </w:t>
      </w:r>
      <w:r w:rsidR="006B1161" w:rsidRPr="001A51F4">
        <w:rPr>
          <w:rFonts w:ascii="Times New Roman" w:hAnsi="Times New Roman" w:cs="Times New Roman"/>
        </w:rPr>
        <w:t xml:space="preserve">lowest cost </w:t>
      </w:r>
      <w:r w:rsidR="00A26D16">
        <w:rPr>
          <w:rFonts w:ascii="Times New Roman" w:hAnsi="Times New Roman" w:cs="Times New Roman"/>
        </w:rPr>
        <w:t>R</w:t>
      </w:r>
      <w:r w:rsidR="006B1161" w:rsidRPr="001A51F4">
        <w:rPr>
          <w:rFonts w:ascii="Times New Roman" w:hAnsi="Times New Roman" w:cs="Times New Roman"/>
        </w:rPr>
        <w:t>esources to provide en</w:t>
      </w:r>
      <w:r w:rsidR="00A33A94" w:rsidRPr="001A51F4">
        <w:rPr>
          <w:rFonts w:ascii="Times New Roman" w:hAnsi="Times New Roman" w:cs="Times New Roman"/>
        </w:rPr>
        <w:t xml:space="preserve">ergy </w:t>
      </w:r>
      <w:r w:rsidR="006B1161" w:rsidRPr="001A51F4">
        <w:rPr>
          <w:rFonts w:ascii="Times New Roman" w:hAnsi="Times New Roman" w:cs="Times New Roman"/>
        </w:rPr>
        <w:t>and A</w:t>
      </w:r>
      <w:r w:rsidR="00A33A94" w:rsidRPr="001A51F4">
        <w:rPr>
          <w:rFonts w:ascii="Times New Roman" w:hAnsi="Times New Roman" w:cs="Times New Roman"/>
        </w:rPr>
        <w:t>ncillary Service, i</w:t>
      </w:r>
      <w:r w:rsidRPr="001A51F4">
        <w:rPr>
          <w:rFonts w:ascii="Times New Roman" w:hAnsi="Times New Roman" w:cs="Times New Roman"/>
        </w:rPr>
        <w:t>mprov</w:t>
      </w:r>
      <w:r w:rsidR="00A33A94" w:rsidRPr="001A51F4">
        <w:rPr>
          <w:rFonts w:ascii="Times New Roman" w:hAnsi="Times New Roman" w:cs="Times New Roman"/>
        </w:rPr>
        <w:t xml:space="preserve">ing </w:t>
      </w:r>
      <w:r w:rsidRPr="001A51F4">
        <w:rPr>
          <w:rFonts w:ascii="Times New Roman" w:hAnsi="Times New Roman" w:cs="Times New Roman"/>
        </w:rPr>
        <w:t>reliability and potential</w:t>
      </w:r>
      <w:r w:rsidR="00A33A94" w:rsidRPr="001A51F4">
        <w:rPr>
          <w:rFonts w:ascii="Times New Roman" w:hAnsi="Times New Roman" w:cs="Times New Roman"/>
        </w:rPr>
        <w:t xml:space="preserve">ly reducing </w:t>
      </w:r>
      <w:r w:rsidRPr="001A51F4">
        <w:rPr>
          <w:rFonts w:ascii="Times New Roman" w:hAnsi="Times New Roman" w:cs="Times New Roman"/>
        </w:rPr>
        <w:t xml:space="preserve">Reliability Unit Commitment (RUC) and Supplemental Ancillary Services Market (SASM) activity, </w:t>
      </w:r>
      <w:r w:rsidR="00A33A94" w:rsidRPr="001A51F4">
        <w:rPr>
          <w:rFonts w:ascii="Times New Roman" w:hAnsi="Times New Roman" w:cs="Times New Roman"/>
        </w:rPr>
        <w:t xml:space="preserve">reducing </w:t>
      </w:r>
      <w:r w:rsidRPr="001A51F4">
        <w:rPr>
          <w:rFonts w:ascii="Times New Roman" w:hAnsi="Times New Roman" w:cs="Times New Roman"/>
        </w:rPr>
        <w:t xml:space="preserve">risk, </w:t>
      </w:r>
      <w:r w:rsidR="00A33A94" w:rsidRPr="001A51F4">
        <w:rPr>
          <w:rFonts w:ascii="Times New Roman" w:hAnsi="Times New Roman" w:cs="Times New Roman"/>
        </w:rPr>
        <w:t xml:space="preserve">creating </w:t>
      </w:r>
      <w:r w:rsidR="001A51F4" w:rsidRPr="001A51F4">
        <w:rPr>
          <w:rFonts w:ascii="Times New Roman" w:hAnsi="Times New Roman" w:cs="Times New Roman"/>
        </w:rPr>
        <w:t>increased opportunity for R</w:t>
      </w:r>
      <w:r w:rsidRPr="001A51F4">
        <w:rPr>
          <w:rFonts w:ascii="Times New Roman" w:hAnsi="Times New Roman" w:cs="Times New Roman"/>
        </w:rPr>
        <w:t>esource</w:t>
      </w:r>
      <w:r w:rsidR="001A51F4" w:rsidRPr="001A51F4">
        <w:rPr>
          <w:rFonts w:ascii="Times New Roman" w:hAnsi="Times New Roman" w:cs="Times New Roman"/>
        </w:rPr>
        <w:t>s</w:t>
      </w:r>
      <w:r w:rsidR="00A33A94" w:rsidRPr="001A51F4">
        <w:rPr>
          <w:rFonts w:ascii="Times New Roman" w:hAnsi="Times New Roman" w:cs="Times New Roman"/>
        </w:rPr>
        <w:t xml:space="preserve">, and reducing </w:t>
      </w:r>
      <w:r w:rsidRPr="001A51F4">
        <w:rPr>
          <w:rFonts w:ascii="Times New Roman" w:hAnsi="Times New Roman" w:cs="Times New Roman"/>
        </w:rPr>
        <w:t>manual process</w:t>
      </w:r>
      <w:r w:rsidR="00A33A94" w:rsidRPr="001A51F4">
        <w:rPr>
          <w:rFonts w:ascii="Times New Roman" w:hAnsi="Times New Roman" w:cs="Times New Roman"/>
        </w:rPr>
        <w:t>es</w:t>
      </w:r>
      <w:r w:rsidR="00A42D67">
        <w:rPr>
          <w:rFonts w:ascii="Times New Roman" w:hAnsi="Times New Roman" w:cs="Times New Roman"/>
        </w:rPr>
        <w:t xml:space="preserve"> by ERCOT.  </w:t>
      </w:r>
      <w:r w:rsidRPr="001A51F4">
        <w:rPr>
          <w:rFonts w:ascii="Times New Roman" w:hAnsi="Times New Roman" w:cs="Times New Roman"/>
        </w:rPr>
        <w:t xml:space="preserve">Mr. Moorty </w:t>
      </w:r>
      <w:r w:rsidR="00A42D67">
        <w:rPr>
          <w:rFonts w:ascii="Times New Roman" w:hAnsi="Times New Roman" w:cs="Times New Roman"/>
        </w:rPr>
        <w:t xml:space="preserve">reviewed </w:t>
      </w:r>
      <w:r w:rsidR="00A33A94" w:rsidRPr="001A51F4">
        <w:rPr>
          <w:rFonts w:ascii="Times New Roman" w:hAnsi="Times New Roman" w:cs="Times New Roman"/>
        </w:rPr>
        <w:t xml:space="preserve">the challenges of </w:t>
      </w:r>
      <w:r w:rsidR="001A51F4" w:rsidRPr="001A51F4">
        <w:rPr>
          <w:rFonts w:ascii="Times New Roman" w:hAnsi="Times New Roman" w:cs="Times New Roman"/>
        </w:rPr>
        <w:t xml:space="preserve">implementing Real-Time </w:t>
      </w:r>
      <w:r w:rsidR="00A26D16">
        <w:rPr>
          <w:rFonts w:ascii="Times New Roman" w:hAnsi="Times New Roman" w:cs="Times New Roman"/>
        </w:rPr>
        <w:t>c</w:t>
      </w:r>
      <w:r w:rsidR="001A51F4" w:rsidRPr="001A51F4">
        <w:rPr>
          <w:rFonts w:ascii="Times New Roman" w:hAnsi="Times New Roman" w:cs="Times New Roman"/>
        </w:rPr>
        <w:t>o-optimization</w:t>
      </w:r>
      <w:r w:rsidR="001A51F4">
        <w:rPr>
          <w:rFonts w:ascii="Times New Roman" w:hAnsi="Times New Roman" w:cs="Times New Roman"/>
        </w:rPr>
        <w:t xml:space="preserve">, including:  consideration of </w:t>
      </w:r>
      <w:r w:rsidR="00A26D16">
        <w:rPr>
          <w:rFonts w:ascii="Times New Roman" w:hAnsi="Times New Roman" w:cs="Times New Roman"/>
        </w:rPr>
        <w:t>l</w:t>
      </w:r>
      <w:r w:rsidR="001A51F4">
        <w:rPr>
          <w:rFonts w:ascii="Times New Roman" w:hAnsi="Times New Roman" w:cs="Times New Roman"/>
        </w:rPr>
        <w:t xml:space="preserve">ocational </w:t>
      </w:r>
      <w:r w:rsidR="00A26D16">
        <w:rPr>
          <w:rFonts w:ascii="Times New Roman" w:hAnsi="Times New Roman" w:cs="Times New Roman"/>
        </w:rPr>
        <w:t>r</w:t>
      </w:r>
      <w:r w:rsidR="001A51F4">
        <w:rPr>
          <w:rFonts w:ascii="Times New Roman" w:hAnsi="Times New Roman" w:cs="Times New Roman"/>
        </w:rPr>
        <w:t xml:space="preserve">eserve requirements, </w:t>
      </w:r>
      <w:r w:rsidR="00A42D67">
        <w:rPr>
          <w:rFonts w:ascii="Times New Roman" w:hAnsi="Times New Roman" w:cs="Times New Roman"/>
        </w:rPr>
        <w:t>regulatory changes,</w:t>
      </w:r>
      <w:r w:rsidR="001A51F4">
        <w:rPr>
          <w:rFonts w:ascii="Times New Roman" w:hAnsi="Times New Roman" w:cs="Times New Roman"/>
        </w:rPr>
        <w:t xml:space="preserve"> increased costs to ERCOT and Market Participant</w:t>
      </w:r>
      <w:r w:rsidR="00A42D67">
        <w:rPr>
          <w:rFonts w:ascii="Times New Roman" w:hAnsi="Times New Roman" w:cs="Times New Roman"/>
        </w:rPr>
        <w:t xml:space="preserve">s, and </w:t>
      </w:r>
      <w:r w:rsidR="001A51F4">
        <w:rPr>
          <w:rFonts w:ascii="Times New Roman" w:hAnsi="Times New Roman" w:cs="Times New Roman"/>
        </w:rPr>
        <w:t xml:space="preserve">potential changes to longer-term market policy objectives.  </w:t>
      </w:r>
    </w:p>
    <w:p w14:paraId="3DAE9D0E" w14:textId="77777777" w:rsidR="00EA70E6" w:rsidRPr="0081425E" w:rsidRDefault="00EA70E6" w:rsidP="008B2D9A">
      <w:pPr>
        <w:pStyle w:val="NoSpacing"/>
        <w:jc w:val="both"/>
        <w:rPr>
          <w:rFonts w:ascii="Times New Roman" w:hAnsi="Times New Roman" w:cs="Times New Roman"/>
          <w:highlight w:val="lightGray"/>
        </w:rPr>
      </w:pPr>
    </w:p>
    <w:p w14:paraId="16BFB244" w14:textId="77777777" w:rsidR="008B2D9A" w:rsidRPr="0081425E" w:rsidRDefault="008B2D9A" w:rsidP="00E633EE">
      <w:pPr>
        <w:pStyle w:val="NoSpacing"/>
        <w:jc w:val="both"/>
        <w:rPr>
          <w:rFonts w:ascii="Times New Roman" w:hAnsi="Times New Roman" w:cs="Times New Roman"/>
          <w:highlight w:val="lightGray"/>
          <w:u w:val="single"/>
        </w:rPr>
      </w:pPr>
    </w:p>
    <w:p w14:paraId="40D24C24" w14:textId="40D701A0" w:rsidR="00983934" w:rsidRPr="006C558F" w:rsidRDefault="000902FE" w:rsidP="00E633EE">
      <w:pPr>
        <w:pStyle w:val="NoSpacing"/>
        <w:jc w:val="both"/>
        <w:rPr>
          <w:rFonts w:ascii="Times New Roman" w:hAnsi="Times New Roman" w:cs="Times New Roman"/>
          <w:u w:val="single"/>
        </w:rPr>
      </w:pPr>
      <w:r w:rsidRPr="006C558F">
        <w:rPr>
          <w:rFonts w:ascii="Times New Roman" w:hAnsi="Times New Roman" w:cs="Times New Roman"/>
          <w:u w:val="single"/>
        </w:rPr>
        <w:t>Other Business</w:t>
      </w:r>
      <w:r w:rsidR="00550364" w:rsidRPr="006C558F">
        <w:rPr>
          <w:rFonts w:ascii="Times New Roman" w:hAnsi="Times New Roman" w:cs="Times New Roman"/>
          <w:u w:val="single"/>
        </w:rPr>
        <w:t xml:space="preserve"> </w:t>
      </w:r>
    </w:p>
    <w:p w14:paraId="0ECCC147" w14:textId="27C4F8E1" w:rsidR="006C558F" w:rsidRPr="006C558F" w:rsidRDefault="00A34238" w:rsidP="008B2D9A">
      <w:pPr>
        <w:pStyle w:val="NoSpacing"/>
        <w:jc w:val="both"/>
        <w:rPr>
          <w:rFonts w:ascii="Times New Roman" w:hAnsi="Times New Roman" w:cs="Times New Roman"/>
          <w:i/>
        </w:rPr>
      </w:pPr>
      <w:r>
        <w:rPr>
          <w:rFonts w:ascii="Times New Roman" w:hAnsi="Times New Roman" w:cs="Times New Roman"/>
        </w:rPr>
        <w:t xml:space="preserve">There was no Other Business. </w:t>
      </w:r>
    </w:p>
    <w:p w14:paraId="0C1D4A60" w14:textId="77777777" w:rsidR="008B2D9A" w:rsidRPr="0081425E" w:rsidRDefault="008B2D9A" w:rsidP="00CC2138">
      <w:pPr>
        <w:pStyle w:val="NoSpacing"/>
        <w:jc w:val="both"/>
        <w:rPr>
          <w:rFonts w:ascii="Times New Roman" w:hAnsi="Times New Roman" w:cs="Times New Roman"/>
          <w:highlight w:val="lightGray"/>
        </w:rPr>
      </w:pPr>
    </w:p>
    <w:p w14:paraId="5EBFCFE7" w14:textId="77777777" w:rsidR="0068433E" w:rsidRPr="00C365F2" w:rsidRDefault="0068433E" w:rsidP="00EB51A0">
      <w:pPr>
        <w:pStyle w:val="NoSpacing"/>
        <w:jc w:val="both"/>
        <w:rPr>
          <w:rFonts w:ascii="Times New Roman" w:hAnsi="Times New Roman" w:cs="Times New Roman"/>
          <w:i/>
        </w:rPr>
      </w:pPr>
      <w:r w:rsidRPr="00C365F2">
        <w:rPr>
          <w:rFonts w:ascii="Times New Roman" w:hAnsi="Times New Roman" w:cs="Times New Roman"/>
          <w:i/>
        </w:rPr>
        <w:t>No Report</w:t>
      </w:r>
      <w:bookmarkStart w:id="4" w:name="_GoBack"/>
      <w:bookmarkEnd w:id="4"/>
    </w:p>
    <w:p w14:paraId="2EBD61A7" w14:textId="7CCE3BC9" w:rsidR="00370ACD" w:rsidRPr="00370ACD" w:rsidRDefault="00370ACD" w:rsidP="00370ACD">
      <w:pPr>
        <w:pStyle w:val="NoSpacing"/>
        <w:numPr>
          <w:ilvl w:val="0"/>
          <w:numId w:val="42"/>
        </w:numPr>
        <w:jc w:val="both"/>
        <w:rPr>
          <w:rFonts w:ascii="Times New Roman" w:hAnsi="Times New Roman" w:cs="Times New Roman"/>
        </w:rPr>
      </w:pPr>
      <w:r w:rsidRPr="00370ACD">
        <w:rPr>
          <w:rFonts w:ascii="Times New Roman" w:hAnsi="Times New Roman" w:cs="Times New Roman"/>
        </w:rPr>
        <w:t>CMWG</w:t>
      </w:r>
    </w:p>
    <w:p w14:paraId="325817E3" w14:textId="38B944EF" w:rsidR="00370ACD" w:rsidRPr="00370ACD" w:rsidRDefault="00370ACD" w:rsidP="00370ACD">
      <w:pPr>
        <w:pStyle w:val="NoSpacing"/>
        <w:numPr>
          <w:ilvl w:val="0"/>
          <w:numId w:val="42"/>
        </w:numPr>
        <w:jc w:val="both"/>
        <w:rPr>
          <w:rFonts w:ascii="Times New Roman" w:hAnsi="Times New Roman" w:cs="Times New Roman"/>
        </w:rPr>
      </w:pPr>
      <w:r w:rsidRPr="00370ACD">
        <w:rPr>
          <w:rFonts w:ascii="Times New Roman" w:hAnsi="Times New Roman" w:cs="Times New Roman"/>
        </w:rPr>
        <w:t>DSWG</w:t>
      </w:r>
    </w:p>
    <w:p w14:paraId="78993F98" w14:textId="77777777" w:rsidR="00370ACD" w:rsidRPr="00370ACD" w:rsidRDefault="00370ACD" w:rsidP="00370ACD">
      <w:pPr>
        <w:pStyle w:val="NoSpacing"/>
        <w:numPr>
          <w:ilvl w:val="0"/>
          <w:numId w:val="42"/>
        </w:numPr>
        <w:jc w:val="both"/>
        <w:rPr>
          <w:rFonts w:ascii="Times New Roman" w:hAnsi="Times New Roman" w:cs="Times New Roman"/>
        </w:rPr>
      </w:pPr>
      <w:r w:rsidRPr="00370ACD">
        <w:rPr>
          <w:rFonts w:ascii="Times New Roman" w:hAnsi="Times New Roman" w:cs="Times New Roman"/>
        </w:rPr>
        <w:t>Emerging Technologies Working Group (ETWG)</w:t>
      </w:r>
    </w:p>
    <w:p w14:paraId="2A29AC25" w14:textId="77777777" w:rsidR="00370ACD" w:rsidRPr="00370ACD" w:rsidRDefault="00370ACD" w:rsidP="00370ACD">
      <w:pPr>
        <w:pStyle w:val="NoSpacing"/>
        <w:numPr>
          <w:ilvl w:val="0"/>
          <w:numId w:val="42"/>
        </w:numPr>
        <w:jc w:val="both"/>
        <w:rPr>
          <w:rFonts w:ascii="Times New Roman" w:hAnsi="Times New Roman" w:cs="Times New Roman"/>
        </w:rPr>
      </w:pPr>
      <w:r w:rsidRPr="00370ACD">
        <w:rPr>
          <w:rFonts w:ascii="Times New Roman" w:hAnsi="Times New Roman" w:cs="Times New Roman"/>
        </w:rPr>
        <w:t>Metering Working Group (MWG)</w:t>
      </w:r>
    </w:p>
    <w:p w14:paraId="1BBDE016" w14:textId="03735321" w:rsidR="00370ACD" w:rsidRPr="00370ACD" w:rsidRDefault="00370ACD" w:rsidP="00370ACD">
      <w:pPr>
        <w:pStyle w:val="NoSpacing"/>
        <w:numPr>
          <w:ilvl w:val="0"/>
          <w:numId w:val="42"/>
        </w:numPr>
        <w:jc w:val="both"/>
        <w:rPr>
          <w:rFonts w:ascii="Times New Roman" w:hAnsi="Times New Roman" w:cs="Times New Roman"/>
        </w:rPr>
      </w:pPr>
      <w:r w:rsidRPr="00370ACD">
        <w:rPr>
          <w:rFonts w:ascii="Times New Roman" w:hAnsi="Times New Roman" w:cs="Times New Roman"/>
        </w:rPr>
        <w:t>QMWG</w:t>
      </w:r>
    </w:p>
    <w:p w14:paraId="5E4A5AE5" w14:textId="77777777" w:rsidR="00370ACD" w:rsidRPr="00370ACD" w:rsidRDefault="00370ACD" w:rsidP="00370ACD">
      <w:pPr>
        <w:pStyle w:val="NoSpacing"/>
        <w:numPr>
          <w:ilvl w:val="0"/>
          <w:numId w:val="42"/>
        </w:numPr>
        <w:jc w:val="both"/>
        <w:rPr>
          <w:rFonts w:ascii="Times New Roman" w:hAnsi="Times New Roman" w:cs="Times New Roman"/>
        </w:rPr>
      </w:pPr>
      <w:r w:rsidRPr="00370ACD">
        <w:rPr>
          <w:rFonts w:ascii="Times New Roman" w:hAnsi="Times New Roman" w:cs="Times New Roman"/>
        </w:rPr>
        <w:t>Supply Analysis Working Group (SAWG)</w:t>
      </w:r>
    </w:p>
    <w:p w14:paraId="21D30C89" w14:textId="77777777" w:rsidR="000372FE" w:rsidRPr="0081425E" w:rsidRDefault="000372FE" w:rsidP="001B1B90">
      <w:pPr>
        <w:pStyle w:val="NoSpacing"/>
        <w:jc w:val="both"/>
        <w:rPr>
          <w:rFonts w:ascii="Times New Roman" w:hAnsi="Times New Roman" w:cs="Times New Roman"/>
          <w:highlight w:val="lightGray"/>
        </w:rPr>
      </w:pPr>
    </w:p>
    <w:p w14:paraId="2C5FFF21" w14:textId="77777777" w:rsidR="00B52AAB" w:rsidRPr="0081425E" w:rsidRDefault="00B52AAB" w:rsidP="001B1B90">
      <w:pPr>
        <w:pStyle w:val="NoSpacing"/>
        <w:jc w:val="both"/>
        <w:rPr>
          <w:rFonts w:ascii="Times New Roman" w:hAnsi="Times New Roman" w:cs="Times New Roman"/>
          <w:highlight w:val="lightGray"/>
        </w:rPr>
      </w:pPr>
    </w:p>
    <w:p w14:paraId="3A4F7CF8" w14:textId="77777777" w:rsidR="00123454" w:rsidRPr="00C365F2" w:rsidRDefault="00123454" w:rsidP="00781E6B">
      <w:pPr>
        <w:pStyle w:val="NoSpacing"/>
        <w:jc w:val="both"/>
        <w:rPr>
          <w:rFonts w:ascii="Times New Roman" w:hAnsi="Times New Roman" w:cs="Times New Roman"/>
        </w:rPr>
      </w:pPr>
      <w:r w:rsidRPr="00C365F2">
        <w:rPr>
          <w:rFonts w:ascii="Times New Roman" w:hAnsi="Times New Roman" w:cs="Times New Roman"/>
          <w:u w:val="single"/>
        </w:rPr>
        <w:t>Adjournment</w:t>
      </w:r>
    </w:p>
    <w:p w14:paraId="167A0CCA" w14:textId="50D6A9F0" w:rsidR="00123454" w:rsidRPr="0009229F" w:rsidRDefault="00B85BF5" w:rsidP="00781E6B">
      <w:pPr>
        <w:pStyle w:val="NoSpacing"/>
        <w:jc w:val="both"/>
        <w:rPr>
          <w:rFonts w:ascii="Times New Roman" w:hAnsi="Times New Roman" w:cs="Times New Roman"/>
        </w:rPr>
      </w:pPr>
      <w:r w:rsidRPr="00C365F2">
        <w:rPr>
          <w:rFonts w:ascii="Times New Roman" w:hAnsi="Times New Roman" w:cs="Times New Roman"/>
        </w:rPr>
        <w:t xml:space="preserve">Mr. </w:t>
      </w:r>
      <w:r w:rsidR="00604058" w:rsidRPr="00C365F2">
        <w:rPr>
          <w:rFonts w:ascii="Times New Roman" w:hAnsi="Times New Roman" w:cs="Times New Roman"/>
        </w:rPr>
        <w:t>Kee a</w:t>
      </w:r>
      <w:r w:rsidR="00055761" w:rsidRPr="00C365F2">
        <w:rPr>
          <w:rFonts w:ascii="Times New Roman" w:hAnsi="Times New Roman" w:cs="Times New Roman"/>
        </w:rPr>
        <w:t xml:space="preserve">djourned the </w:t>
      </w:r>
      <w:r w:rsidR="008B2D9A" w:rsidRPr="00C365F2">
        <w:rPr>
          <w:rFonts w:ascii="Times New Roman" w:hAnsi="Times New Roman" w:cs="Times New Roman"/>
        </w:rPr>
        <w:t xml:space="preserve">January </w:t>
      </w:r>
      <w:r w:rsidR="00C365F2" w:rsidRPr="00C365F2">
        <w:rPr>
          <w:rFonts w:ascii="Times New Roman" w:hAnsi="Times New Roman" w:cs="Times New Roman"/>
        </w:rPr>
        <w:t>3</w:t>
      </w:r>
      <w:r w:rsidR="008B2D9A" w:rsidRPr="00C365F2">
        <w:rPr>
          <w:rFonts w:ascii="Times New Roman" w:hAnsi="Times New Roman" w:cs="Times New Roman"/>
        </w:rPr>
        <w:t xml:space="preserve">1, 2018 </w:t>
      </w:r>
      <w:r w:rsidR="00123454" w:rsidRPr="00C365F2">
        <w:rPr>
          <w:rFonts w:ascii="Times New Roman" w:hAnsi="Times New Roman" w:cs="Times New Roman"/>
        </w:rPr>
        <w:t>WMS meeting at</w:t>
      </w:r>
      <w:r w:rsidR="008A4AC1" w:rsidRPr="00C365F2">
        <w:rPr>
          <w:rFonts w:ascii="Times New Roman" w:hAnsi="Times New Roman" w:cs="Times New Roman"/>
        </w:rPr>
        <w:t xml:space="preserve"> </w:t>
      </w:r>
      <w:r w:rsidR="00C365F2">
        <w:rPr>
          <w:rFonts w:ascii="Times New Roman" w:hAnsi="Times New Roman" w:cs="Times New Roman"/>
        </w:rPr>
        <w:t>3:</w:t>
      </w:r>
      <w:r w:rsidR="00C365F2" w:rsidRPr="00C365F2">
        <w:rPr>
          <w:rFonts w:ascii="Times New Roman" w:hAnsi="Times New Roman" w:cs="Times New Roman"/>
        </w:rPr>
        <w:t xml:space="preserve">55 </w:t>
      </w:r>
      <w:r w:rsidR="008B2D9A" w:rsidRPr="00C365F2">
        <w:rPr>
          <w:rFonts w:ascii="Times New Roman" w:hAnsi="Times New Roman" w:cs="Times New Roman"/>
        </w:rPr>
        <w:t>p</w:t>
      </w:r>
      <w:r w:rsidR="00550364" w:rsidRPr="00C365F2">
        <w:rPr>
          <w:rFonts w:ascii="Times New Roman" w:hAnsi="Times New Roman" w:cs="Times New Roman"/>
        </w:rPr>
        <w:t>.m.</w:t>
      </w:r>
      <w:r w:rsidR="00550364" w:rsidRPr="00550364">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CAEBE" w14:textId="77777777" w:rsidR="002A6E74" w:rsidRDefault="002A6E74" w:rsidP="00C96B32">
      <w:pPr>
        <w:spacing w:after="0" w:line="240" w:lineRule="auto"/>
      </w:pPr>
      <w:r>
        <w:separator/>
      </w:r>
    </w:p>
  </w:endnote>
  <w:endnote w:type="continuationSeparator" w:id="0">
    <w:p w14:paraId="6D4138B1" w14:textId="77777777" w:rsidR="002A6E74" w:rsidRDefault="002A6E74"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A06D8" w14:textId="3A6EC0FB" w:rsidR="002A6E74" w:rsidRPr="009B6C0B" w:rsidRDefault="002A6E74" w:rsidP="00A9222E">
    <w:pPr>
      <w:pStyle w:val="Footer"/>
      <w:jc w:val="center"/>
      <w:rPr>
        <w:rFonts w:ascii="Times New Roman" w:hAnsi="Times New Roman"/>
        <w:b/>
        <w:sz w:val="16"/>
        <w:szCs w:val="16"/>
      </w:rPr>
    </w:pPr>
    <w:r>
      <w:rPr>
        <w:rFonts w:ascii="Times New Roman" w:hAnsi="Times New Roman"/>
        <w:b/>
        <w:sz w:val="16"/>
        <w:szCs w:val="16"/>
      </w:rPr>
      <w:t xml:space="preserve">DRAFT Minutes of the January 31, 2018 </w:t>
    </w:r>
    <w:r w:rsidRPr="009B6C0B">
      <w:rPr>
        <w:rFonts w:ascii="Times New Roman" w:hAnsi="Times New Roman"/>
        <w:b/>
        <w:sz w:val="16"/>
        <w:szCs w:val="16"/>
      </w:rPr>
      <w:t>WMS Meeting /ERCOT Public</w:t>
    </w:r>
  </w:p>
  <w:p w14:paraId="3A853408" w14:textId="77777777" w:rsidR="002A6E74" w:rsidRPr="009B6C0B" w:rsidRDefault="002A6E74"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262D2A">
      <w:rPr>
        <w:rFonts w:ascii="Times New Roman" w:hAnsi="Times New Roman"/>
        <w:b/>
        <w:noProof/>
        <w:sz w:val="16"/>
        <w:szCs w:val="16"/>
      </w:rPr>
      <w:t>7</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262D2A">
      <w:rPr>
        <w:rFonts w:ascii="Times New Roman" w:hAnsi="Times New Roman"/>
        <w:b/>
        <w:noProof/>
        <w:sz w:val="16"/>
        <w:szCs w:val="16"/>
      </w:rPr>
      <w:t>8</w:t>
    </w:r>
    <w:r w:rsidRPr="009B6C0B">
      <w:rPr>
        <w:rFonts w:ascii="Times New Roman" w:hAnsi="Times New Roman"/>
        <w:b/>
        <w:sz w:val="16"/>
        <w:szCs w:val="16"/>
      </w:rPr>
      <w:fldChar w:fldCharType="end"/>
    </w:r>
  </w:p>
  <w:p w14:paraId="2329ED27" w14:textId="77777777" w:rsidR="002A6E74" w:rsidRDefault="002A6E74" w:rsidP="00A9222E">
    <w:pPr>
      <w:pStyle w:val="Footer"/>
    </w:pPr>
  </w:p>
  <w:p w14:paraId="1A7BA745" w14:textId="77777777" w:rsidR="002A6E74" w:rsidRDefault="002A6E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E29DE" w14:textId="77777777" w:rsidR="002A6E74" w:rsidRDefault="002A6E74" w:rsidP="00C96B32">
      <w:pPr>
        <w:spacing w:after="0" w:line="240" w:lineRule="auto"/>
      </w:pPr>
      <w:r>
        <w:separator/>
      </w:r>
    </w:p>
  </w:footnote>
  <w:footnote w:type="continuationSeparator" w:id="0">
    <w:p w14:paraId="1391FB0C" w14:textId="77777777" w:rsidR="002A6E74" w:rsidRDefault="002A6E74" w:rsidP="00C96B32">
      <w:pPr>
        <w:spacing w:after="0" w:line="240" w:lineRule="auto"/>
      </w:pPr>
      <w:r>
        <w:continuationSeparator/>
      </w:r>
    </w:p>
  </w:footnote>
  <w:footnote w:id="1">
    <w:p w14:paraId="65A2C2C5" w14:textId="470DBD54" w:rsidR="002A6E74" w:rsidRDefault="002A6E74" w:rsidP="00C96B32">
      <w:pPr>
        <w:pStyle w:val="FootnoteText"/>
        <w:rPr>
          <w:rFonts w:ascii="Times New Roman" w:hAnsi="Times New Roman"/>
        </w:rPr>
      </w:pPr>
      <w:r w:rsidRPr="00385D71">
        <w:rPr>
          <w:rStyle w:val="FootnoteReference"/>
          <w:rFonts w:ascii="Times New Roman" w:hAnsi="Times New Roman"/>
          <w:i/>
        </w:rPr>
        <w:footnoteRef/>
      </w:r>
      <w:r w:rsidRPr="00385D71">
        <w:rPr>
          <w:rFonts w:ascii="Times New Roman" w:hAnsi="Times New Roman"/>
          <w:i/>
        </w:rPr>
        <w:t xml:space="preserve"> </w:t>
      </w:r>
      <w:hyperlink r:id="rId1" w:history="1">
        <w:r w:rsidRPr="00C85F83">
          <w:rPr>
            <w:rStyle w:val="Hyperlink"/>
            <w:rFonts w:ascii="Times New Roman" w:hAnsi="Times New Roman"/>
          </w:rPr>
          <w:t>http://www.ercot.com/calendar/2018/1/31/138524-WMS</w:t>
        </w:r>
      </w:hyperlink>
    </w:p>
    <w:p w14:paraId="19419853" w14:textId="0EFADAB5" w:rsidR="002A6E74" w:rsidRDefault="002A6E74" w:rsidP="00C96B32">
      <w:pPr>
        <w:pStyle w:val="FootnoteText"/>
        <w:rPr>
          <w:rFonts w:ascii="Times New Roman" w:hAnsi="Times New Roman"/>
        </w:rPr>
      </w:pPr>
      <w:r w:rsidRPr="00C2181B">
        <w:rPr>
          <w:rFonts w:ascii="Times New Roman" w:hAnsi="Times New Roman"/>
        </w:rPr>
        <w:t xml:space="preserve"> </w:t>
      </w:r>
    </w:p>
    <w:p w14:paraId="1E475E46" w14:textId="77777777" w:rsidR="002A6E74" w:rsidRPr="00DA3D43" w:rsidRDefault="002A6E74" w:rsidP="00C96B32">
      <w:pPr>
        <w:pStyle w:val="FootnoteText"/>
        <w:rPr>
          <w:rFonts w:ascii="Times New Roman" w:hAnsi="Times New Roman"/>
        </w:rPr>
      </w:pPr>
    </w:p>
    <w:p w14:paraId="45A18E52" w14:textId="77777777" w:rsidR="002A6E74" w:rsidRPr="00A612A7" w:rsidRDefault="002A6E74" w:rsidP="00C96B32">
      <w:pPr>
        <w:pStyle w:val="FootnoteText"/>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DF64ECC"/>
    <w:lvl w:ilvl="0">
      <w:numFmt w:val="bullet"/>
      <w:lvlText w:val="*"/>
      <w:lvlJc w:val="left"/>
    </w:lvl>
  </w:abstractNum>
  <w:abstractNum w:abstractNumId="1"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EB2EFC"/>
    <w:multiLevelType w:val="hybridMultilevel"/>
    <w:tmpl w:val="15B8A366"/>
    <w:lvl w:ilvl="0" w:tplc="06E02F68">
      <w:numFmt w:val="bullet"/>
      <w:lvlText w:val="•"/>
      <w:lvlJc w:val="left"/>
      <w:pPr>
        <w:ind w:left="1080" w:hanging="72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3E50B5D"/>
    <w:multiLevelType w:val="hybridMultilevel"/>
    <w:tmpl w:val="5420EAE2"/>
    <w:lvl w:ilvl="0" w:tplc="62FCDC62">
      <w:start w:val="1"/>
      <w:numFmt w:val="bullet"/>
      <w:lvlText w:val="•"/>
      <w:lvlJc w:val="left"/>
      <w:pPr>
        <w:tabs>
          <w:tab w:val="num" w:pos="720"/>
        </w:tabs>
        <w:ind w:left="720" w:hanging="360"/>
      </w:pPr>
      <w:rPr>
        <w:rFonts w:ascii="Arial" w:hAnsi="Arial" w:hint="default"/>
      </w:rPr>
    </w:lvl>
    <w:lvl w:ilvl="1" w:tplc="59766396" w:tentative="1">
      <w:start w:val="1"/>
      <w:numFmt w:val="bullet"/>
      <w:lvlText w:val="•"/>
      <w:lvlJc w:val="left"/>
      <w:pPr>
        <w:tabs>
          <w:tab w:val="num" w:pos="1440"/>
        </w:tabs>
        <w:ind w:left="1440" w:hanging="360"/>
      </w:pPr>
      <w:rPr>
        <w:rFonts w:ascii="Arial" w:hAnsi="Arial" w:hint="default"/>
      </w:rPr>
    </w:lvl>
    <w:lvl w:ilvl="2" w:tplc="DBE0CE1E" w:tentative="1">
      <w:start w:val="1"/>
      <w:numFmt w:val="bullet"/>
      <w:lvlText w:val="•"/>
      <w:lvlJc w:val="left"/>
      <w:pPr>
        <w:tabs>
          <w:tab w:val="num" w:pos="2160"/>
        </w:tabs>
        <w:ind w:left="2160" w:hanging="360"/>
      </w:pPr>
      <w:rPr>
        <w:rFonts w:ascii="Arial" w:hAnsi="Arial" w:hint="default"/>
      </w:rPr>
    </w:lvl>
    <w:lvl w:ilvl="3" w:tplc="0C542D56" w:tentative="1">
      <w:start w:val="1"/>
      <w:numFmt w:val="bullet"/>
      <w:lvlText w:val="•"/>
      <w:lvlJc w:val="left"/>
      <w:pPr>
        <w:tabs>
          <w:tab w:val="num" w:pos="2880"/>
        </w:tabs>
        <w:ind w:left="2880" w:hanging="360"/>
      </w:pPr>
      <w:rPr>
        <w:rFonts w:ascii="Arial" w:hAnsi="Arial" w:hint="default"/>
      </w:rPr>
    </w:lvl>
    <w:lvl w:ilvl="4" w:tplc="C90A3098" w:tentative="1">
      <w:start w:val="1"/>
      <w:numFmt w:val="bullet"/>
      <w:lvlText w:val="•"/>
      <w:lvlJc w:val="left"/>
      <w:pPr>
        <w:tabs>
          <w:tab w:val="num" w:pos="3600"/>
        </w:tabs>
        <w:ind w:left="3600" w:hanging="360"/>
      </w:pPr>
      <w:rPr>
        <w:rFonts w:ascii="Arial" w:hAnsi="Arial" w:hint="default"/>
      </w:rPr>
    </w:lvl>
    <w:lvl w:ilvl="5" w:tplc="C10C91B0" w:tentative="1">
      <w:start w:val="1"/>
      <w:numFmt w:val="bullet"/>
      <w:lvlText w:val="•"/>
      <w:lvlJc w:val="left"/>
      <w:pPr>
        <w:tabs>
          <w:tab w:val="num" w:pos="4320"/>
        </w:tabs>
        <w:ind w:left="4320" w:hanging="360"/>
      </w:pPr>
      <w:rPr>
        <w:rFonts w:ascii="Arial" w:hAnsi="Arial" w:hint="default"/>
      </w:rPr>
    </w:lvl>
    <w:lvl w:ilvl="6" w:tplc="8084E3E0" w:tentative="1">
      <w:start w:val="1"/>
      <w:numFmt w:val="bullet"/>
      <w:lvlText w:val="•"/>
      <w:lvlJc w:val="left"/>
      <w:pPr>
        <w:tabs>
          <w:tab w:val="num" w:pos="5040"/>
        </w:tabs>
        <w:ind w:left="5040" w:hanging="360"/>
      </w:pPr>
      <w:rPr>
        <w:rFonts w:ascii="Arial" w:hAnsi="Arial" w:hint="default"/>
      </w:rPr>
    </w:lvl>
    <w:lvl w:ilvl="7" w:tplc="AEE03BCC" w:tentative="1">
      <w:start w:val="1"/>
      <w:numFmt w:val="bullet"/>
      <w:lvlText w:val="•"/>
      <w:lvlJc w:val="left"/>
      <w:pPr>
        <w:tabs>
          <w:tab w:val="num" w:pos="5760"/>
        </w:tabs>
        <w:ind w:left="5760" w:hanging="360"/>
      </w:pPr>
      <w:rPr>
        <w:rFonts w:ascii="Arial" w:hAnsi="Arial" w:hint="default"/>
      </w:rPr>
    </w:lvl>
    <w:lvl w:ilvl="8" w:tplc="8908682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2C7235"/>
    <w:multiLevelType w:val="multilevel"/>
    <w:tmpl w:val="5AF27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46188"/>
    <w:multiLevelType w:val="hybridMultilevel"/>
    <w:tmpl w:val="BED22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0D7034"/>
    <w:multiLevelType w:val="hybridMultilevel"/>
    <w:tmpl w:val="BA9C8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C206A9"/>
    <w:multiLevelType w:val="hybridMultilevel"/>
    <w:tmpl w:val="67D49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B045CE"/>
    <w:multiLevelType w:val="hybridMultilevel"/>
    <w:tmpl w:val="37148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974127"/>
    <w:multiLevelType w:val="hybridMultilevel"/>
    <w:tmpl w:val="5CE42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61369B"/>
    <w:multiLevelType w:val="hybridMultilevel"/>
    <w:tmpl w:val="30C6931A"/>
    <w:lvl w:ilvl="0" w:tplc="DDCA1A6E">
      <w:start w:val="1"/>
      <w:numFmt w:val="bullet"/>
      <w:lvlText w:val="•"/>
      <w:lvlJc w:val="left"/>
      <w:pPr>
        <w:tabs>
          <w:tab w:val="num" w:pos="720"/>
        </w:tabs>
        <w:ind w:left="720" w:hanging="360"/>
      </w:pPr>
      <w:rPr>
        <w:rFonts w:ascii="Arial" w:hAnsi="Arial" w:hint="default"/>
      </w:rPr>
    </w:lvl>
    <w:lvl w:ilvl="1" w:tplc="398E5F38" w:tentative="1">
      <w:start w:val="1"/>
      <w:numFmt w:val="bullet"/>
      <w:lvlText w:val="•"/>
      <w:lvlJc w:val="left"/>
      <w:pPr>
        <w:tabs>
          <w:tab w:val="num" w:pos="1440"/>
        </w:tabs>
        <w:ind w:left="1440" w:hanging="360"/>
      </w:pPr>
      <w:rPr>
        <w:rFonts w:ascii="Arial" w:hAnsi="Arial" w:hint="default"/>
      </w:rPr>
    </w:lvl>
    <w:lvl w:ilvl="2" w:tplc="3BFA38E6" w:tentative="1">
      <w:start w:val="1"/>
      <w:numFmt w:val="bullet"/>
      <w:lvlText w:val="•"/>
      <w:lvlJc w:val="left"/>
      <w:pPr>
        <w:tabs>
          <w:tab w:val="num" w:pos="2160"/>
        </w:tabs>
        <w:ind w:left="2160" w:hanging="360"/>
      </w:pPr>
      <w:rPr>
        <w:rFonts w:ascii="Arial" w:hAnsi="Arial" w:hint="default"/>
      </w:rPr>
    </w:lvl>
    <w:lvl w:ilvl="3" w:tplc="2DA68BE8" w:tentative="1">
      <w:start w:val="1"/>
      <w:numFmt w:val="bullet"/>
      <w:lvlText w:val="•"/>
      <w:lvlJc w:val="left"/>
      <w:pPr>
        <w:tabs>
          <w:tab w:val="num" w:pos="2880"/>
        </w:tabs>
        <w:ind w:left="2880" w:hanging="360"/>
      </w:pPr>
      <w:rPr>
        <w:rFonts w:ascii="Arial" w:hAnsi="Arial" w:hint="default"/>
      </w:rPr>
    </w:lvl>
    <w:lvl w:ilvl="4" w:tplc="CDE445C8" w:tentative="1">
      <w:start w:val="1"/>
      <w:numFmt w:val="bullet"/>
      <w:lvlText w:val="•"/>
      <w:lvlJc w:val="left"/>
      <w:pPr>
        <w:tabs>
          <w:tab w:val="num" w:pos="3600"/>
        </w:tabs>
        <w:ind w:left="3600" w:hanging="360"/>
      </w:pPr>
      <w:rPr>
        <w:rFonts w:ascii="Arial" w:hAnsi="Arial" w:hint="default"/>
      </w:rPr>
    </w:lvl>
    <w:lvl w:ilvl="5" w:tplc="5A40A7BE" w:tentative="1">
      <w:start w:val="1"/>
      <w:numFmt w:val="bullet"/>
      <w:lvlText w:val="•"/>
      <w:lvlJc w:val="left"/>
      <w:pPr>
        <w:tabs>
          <w:tab w:val="num" w:pos="4320"/>
        </w:tabs>
        <w:ind w:left="4320" w:hanging="360"/>
      </w:pPr>
      <w:rPr>
        <w:rFonts w:ascii="Arial" w:hAnsi="Arial" w:hint="default"/>
      </w:rPr>
    </w:lvl>
    <w:lvl w:ilvl="6" w:tplc="9BA481A4" w:tentative="1">
      <w:start w:val="1"/>
      <w:numFmt w:val="bullet"/>
      <w:lvlText w:val="•"/>
      <w:lvlJc w:val="left"/>
      <w:pPr>
        <w:tabs>
          <w:tab w:val="num" w:pos="5040"/>
        </w:tabs>
        <w:ind w:left="5040" w:hanging="360"/>
      </w:pPr>
      <w:rPr>
        <w:rFonts w:ascii="Arial" w:hAnsi="Arial" w:hint="default"/>
      </w:rPr>
    </w:lvl>
    <w:lvl w:ilvl="7" w:tplc="E46CC764" w:tentative="1">
      <w:start w:val="1"/>
      <w:numFmt w:val="bullet"/>
      <w:lvlText w:val="•"/>
      <w:lvlJc w:val="left"/>
      <w:pPr>
        <w:tabs>
          <w:tab w:val="num" w:pos="5760"/>
        </w:tabs>
        <w:ind w:left="5760" w:hanging="360"/>
      </w:pPr>
      <w:rPr>
        <w:rFonts w:ascii="Arial" w:hAnsi="Arial" w:hint="default"/>
      </w:rPr>
    </w:lvl>
    <w:lvl w:ilvl="8" w:tplc="E7009B2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C8E5B31"/>
    <w:multiLevelType w:val="hybridMultilevel"/>
    <w:tmpl w:val="508A3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E67D97"/>
    <w:multiLevelType w:val="hybridMultilevel"/>
    <w:tmpl w:val="B7141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26473E"/>
    <w:multiLevelType w:val="hybridMultilevel"/>
    <w:tmpl w:val="B07C3B32"/>
    <w:lvl w:ilvl="0" w:tplc="5CCC5164">
      <w:start w:val="1"/>
      <w:numFmt w:val="bullet"/>
      <w:lvlText w:val="•"/>
      <w:lvlJc w:val="left"/>
      <w:pPr>
        <w:tabs>
          <w:tab w:val="num" w:pos="720"/>
        </w:tabs>
        <w:ind w:left="720" w:hanging="360"/>
      </w:pPr>
      <w:rPr>
        <w:rFonts w:ascii="Arial" w:hAnsi="Arial" w:hint="default"/>
      </w:rPr>
    </w:lvl>
    <w:lvl w:ilvl="1" w:tplc="EA5EAB0A" w:tentative="1">
      <w:start w:val="1"/>
      <w:numFmt w:val="bullet"/>
      <w:lvlText w:val="•"/>
      <w:lvlJc w:val="left"/>
      <w:pPr>
        <w:tabs>
          <w:tab w:val="num" w:pos="1440"/>
        </w:tabs>
        <w:ind w:left="1440" w:hanging="360"/>
      </w:pPr>
      <w:rPr>
        <w:rFonts w:ascii="Arial" w:hAnsi="Arial" w:hint="default"/>
      </w:rPr>
    </w:lvl>
    <w:lvl w:ilvl="2" w:tplc="10747B50" w:tentative="1">
      <w:start w:val="1"/>
      <w:numFmt w:val="bullet"/>
      <w:lvlText w:val="•"/>
      <w:lvlJc w:val="left"/>
      <w:pPr>
        <w:tabs>
          <w:tab w:val="num" w:pos="2160"/>
        </w:tabs>
        <w:ind w:left="2160" w:hanging="360"/>
      </w:pPr>
      <w:rPr>
        <w:rFonts w:ascii="Arial" w:hAnsi="Arial" w:hint="default"/>
      </w:rPr>
    </w:lvl>
    <w:lvl w:ilvl="3" w:tplc="3C5AA954" w:tentative="1">
      <w:start w:val="1"/>
      <w:numFmt w:val="bullet"/>
      <w:lvlText w:val="•"/>
      <w:lvlJc w:val="left"/>
      <w:pPr>
        <w:tabs>
          <w:tab w:val="num" w:pos="2880"/>
        </w:tabs>
        <w:ind w:left="2880" w:hanging="360"/>
      </w:pPr>
      <w:rPr>
        <w:rFonts w:ascii="Arial" w:hAnsi="Arial" w:hint="default"/>
      </w:rPr>
    </w:lvl>
    <w:lvl w:ilvl="4" w:tplc="7F905A08" w:tentative="1">
      <w:start w:val="1"/>
      <w:numFmt w:val="bullet"/>
      <w:lvlText w:val="•"/>
      <w:lvlJc w:val="left"/>
      <w:pPr>
        <w:tabs>
          <w:tab w:val="num" w:pos="3600"/>
        </w:tabs>
        <w:ind w:left="3600" w:hanging="360"/>
      </w:pPr>
      <w:rPr>
        <w:rFonts w:ascii="Arial" w:hAnsi="Arial" w:hint="default"/>
      </w:rPr>
    </w:lvl>
    <w:lvl w:ilvl="5" w:tplc="6122E378" w:tentative="1">
      <w:start w:val="1"/>
      <w:numFmt w:val="bullet"/>
      <w:lvlText w:val="•"/>
      <w:lvlJc w:val="left"/>
      <w:pPr>
        <w:tabs>
          <w:tab w:val="num" w:pos="4320"/>
        </w:tabs>
        <w:ind w:left="4320" w:hanging="360"/>
      </w:pPr>
      <w:rPr>
        <w:rFonts w:ascii="Arial" w:hAnsi="Arial" w:hint="default"/>
      </w:rPr>
    </w:lvl>
    <w:lvl w:ilvl="6" w:tplc="36886DCE" w:tentative="1">
      <w:start w:val="1"/>
      <w:numFmt w:val="bullet"/>
      <w:lvlText w:val="•"/>
      <w:lvlJc w:val="left"/>
      <w:pPr>
        <w:tabs>
          <w:tab w:val="num" w:pos="5040"/>
        </w:tabs>
        <w:ind w:left="5040" w:hanging="360"/>
      </w:pPr>
      <w:rPr>
        <w:rFonts w:ascii="Arial" w:hAnsi="Arial" w:hint="default"/>
      </w:rPr>
    </w:lvl>
    <w:lvl w:ilvl="7" w:tplc="19787A38" w:tentative="1">
      <w:start w:val="1"/>
      <w:numFmt w:val="bullet"/>
      <w:lvlText w:val="•"/>
      <w:lvlJc w:val="left"/>
      <w:pPr>
        <w:tabs>
          <w:tab w:val="num" w:pos="5760"/>
        </w:tabs>
        <w:ind w:left="5760" w:hanging="360"/>
      </w:pPr>
      <w:rPr>
        <w:rFonts w:ascii="Arial" w:hAnsi="Arial" w:hint="default"/>
      </w:rPr>
    </w:lvl>
    <w:lvl w:ilvl="8" w:tplc="1136A87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FC10FB0"/>
    <w:multiLevelType w:val="hybridMultilevel"/>
    <w:tmpl w:val="E61C6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CF211F"/>
    <w:multiLevelType w:val="hybridMultilevel"/>
    <w:tmpl w:val="832EFB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0911E9"/>
    <w:multiLevelType w:val="hybridMultilevel"/>
    <w:tmpl w:val="08C00B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F335B4"/>
    <w:multiLevelType w:val="hybridMultilevel"/>
    <w:tmpl w:val="EFE8482A"/>
    <w:lvl w:ilvl="0" w:tplc="D41A654C">
      <w:start w:val="1"/>
      <w:numFmt w:val="bullet"/>
      <w:lvlText w:val="–"/>
      <w:lvlJc w:val="left"/>
      <w:pPr>
        <w:tabs>
          <w:tab w:val="num" w:pos="720"/>
        </w:tabs>
        <w:ind w:left="720" w:hanging="360"/>
      </w:pPr>
      <w:rPr>
        <w:rFonts w:ascii="Arial" w:hAnsi="Arial" w:hint="default"/>
      </w:rPr>
    </w:lvl>
    <w:lvl w:ilvl="1" w:tplc="7A883460">
      <w:start w:val="1"/>
      <w:numFmt w:val="bullet"/>
      <w:lvlText w:val="–"/>
      <w:lvlJc w:val="left"/>
      <w:pPr>
        <w:tabs>
          <w:tab w:val="num" w:pos="1440"/>
        </w:tabs>
        <w:ind w:left="1440" w:hanging="360"/>
      </w:pPr>
      <w:rPr>
        <w:rFonts w:ascii="Arial" w:hAnsi="Arial" w:hint="default"/>
      </w:rPr>
    </w:lvl>
    <w:lvl w:ilvl="2" w:tplc="98B24CB8" w:tentative="1">
      <w:start w:val="1"/>
      <w:numFmt w:val="bullet"/>
      <w:lvlText w:val="–"/>
      <w:lvlJc w:val="left"/>
      <w:pPr>
        <w:tabs>
          <w:tab w:val="num" w:pos="2160"/>
        </w:tabs>
        <w:ind w:left="2160" w:hanging="360"/>
      </w:pPr>
      <w:rPr>
        <w:rFonts w:ascii="Arial" w:hAnsi="Arial" w:hint="default"/>
      </w:rPr>
    </w:lvl>
    <w:lvl w:ilvl="3" w:tplc="9766ADAE" w:tentative="1">
      <w:start w:val="1"/>
      <w:numFmt w:val="bullet"/>
      <w:lvlText w:val="–"/>
      <w:lvlJc w:val="left"/>
      <w:pPr>
        <w:tabs>
          <w:tab w:val="num" w:pos="2880"/>
        </w:tabs>
        <w:ind w:left="2880" w:hanging="360"/>
      </w:pPr>
      <w:rPr>
        <w:rFonts w:ascii="Arial" w:hAnsi="Arial" w:hint="default"/>
      </w:rPr>
    </w:lvl>
    <w:lvl w:ilvl="4" w:tplc="6F80E85A" w:tentative="1">
      <w:start w:val="1"/>
      <w:numFmt w:val="bullet"/>
      <w:lvlText w:val="–"/>
      <w:lvlJc w:val="left"/>
      <w:pPr>
        <w:tabs>
          <w:tab w:val="num" w:pos="3600"/>
        </w:tabs>
        <w:ind w:left="3600" w:hanging="360"/>
      </w:pPr>
      <w:rPr>
        <w:rFonts w:ascii="Arial" w:hAnsi="Arial" w:hint="default"/>
      </w:rPr>
    </w:lvl>
    <w:lvl w:ilvl="5" w:tplc="5582B7A4" w:tentative="1">
      <w:start w:val="1"/>
      <w:numFmt w:val="bullet"/>
      <w:lvlText w:val="–"/>
      <w:lvlJc w:val="left"/>
      <w:pPr>
        <w:tabs>
          <w:tab w:val="num" w:pos="4320"/>
        </w:tabs>
        <w:ind w:left="4320" w:hanging="360"/>
      </w:pPr>
      <w:rPr>
        <w:rFonts w:ascii="Arial" w:hAnsi="Arial" w:hint="default"/>
      </w:rPr>
    </w:lvl>
    <w:lvl w:ilvl="6" w:tplc="B7248436" w:tentative="1">
      <w:start w:val="1"/>
      <w:numFmt w:val="bullet"/>
      <w:lvlText w:val="–"/>
      <w:lvlJc w:val="left"/>
      <w:pPr>
        <w:tabs>
          <w:tab w:val="num" w:pos="5040"/>
        </w:tabs>
        <w:ind w:left="5040" w:hanging="360"/>
      </w:pPr>
      <w:rPr>
        <w:rFonts w:ascii="Arial" w:hAnsi="Arial" w:hint="default"/>
      </w:rPr>
    </w:lvl>
    <w:lvl w:ilvl="7" w:tplc="8B00DF02" w:tentative="1">
      <w:start w:val="1"/>
      <w:numFmt w:val="bullet"/>
      <w:lvlText w:val="–"/>
      <w:lvlJc w:val="left"/>
      <w:pPr>
        <w:tabs>
          <w:tab w:val="num" w:pos="5760"/>
        </w:tabs>
        <w:ind w:left="5760" w:hanging="360"/>
      </w:pPr>
      <w:rPr>
        <w:rFonts w:ascii="Arial" w:hAnsi="Arial" w:hint="default"/>
      </w:rPr>
    </w:lvl>
    <w:lvl w:ilvl="8" w:tplc="CF66FC7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E98645B"/>
    <w:multiLevelType w:val="hybridMultilevel"/>
    <w:tmpl w:val="A5F8B000"/>
    <w:lvl w:ilvl="0" w:tplc="917E1AB6">
      <w:start w:val="1"/>
      <w:numFmt w:val="bullet"/>
      <w:lvlText w:val="•"/>
      <w:lvlJc w:val="left"/>
      <w:pPr>
        <w:tabs>
          <w:tab w:val="num" w:pos="720"/>
        </w:tabs>
        <w:ind w:left="720" w:hanging="360"/>
      </w:pPr>
      <w:rPr>
        <w:rFonts w:ascii="Arial" w:hAnsi="Arial" w:hint="default"/>
      </w:rPr>
    </w:lvl>
    <w:lvl w:ilvl="1" w:tplc="F9BE94BE" w:tentative="1">
      <w:start w:val="1"/>
      <w:numFmt w:val="bullet"/>
      <w:lvlText w:val="•"/>
      <w:lvlJc w:val="left"/>
      <w:pPr>
        <w:tabs>
          <w:tab w:val="num" w:pos="1440"/>
        </w:tabs>
        <w:ind w:left="1440" w:hanging="360"/>
      </w:pPr>
      <w:rPr>
        <w:rFonts w:ascii="Arial" w:hAnsi="Arial" w:hint="default"/>
      </w:rPr>
    </w:lvl>
    <w:lvl w:ilvl="2" w:tplc="BECAD30C" w:tentative="1">
      <w:start w:val="1"/>
      <w:numFmt w:val="bullet"/>
      <w:lvlText w:val="•"/>
      <w:lvlJc w:val="left"/>
      <w:pPr>
        <w:tabs>
          <w:tab w:val="num" w:pos="2160"/>
        </w:tabs>
        <w:ind w:left="2160" w:hanging="360"/>
      </w:pPr>
      <w:rPr>
        <w:rFonts w:ascii="Arial" w:hAnsi="Arial" w:hint="default"/>
      </w:rPr>
    </w:lvl>
    <w:lvl w:ilvl="3" w:tplc="F732E9DA" w:tentative="1">
      <w:start w:val="1"/>
      <w:numFmt w:val="bullet"/>
      <w:lvlText w:val="•"/>
      <w:lvlJc w:val="left"/>
      <w:pPr>
        <w:tabs>
          <w:tab w:val="num" w:pos="2880"/>
        </w:tabs>
        <w:ind w:left="2880" w:hanging="360"/>
      </w:pPr>
      <w:rPr>
        <w:rFonts w:ascii="Arial" w:hAnsi="Arial" w:hint="default"/>
      </w:rPr>
    </w:lvl>
    <w:lvl w:ilvl="4" w:tplc="F5AA1B80" w:tentative="1">
      <w:start w:val="1"/>
      <w:numFmt w:val="bullet"/>
      <w:lvlText w:val="•"/>
      <w:lvlJc w:val="left"/>
      <w:pPr>
        <w:tabs>
          <w:tab w:val="num" w:pos="3600"/>
        </w:tabs>
        <w:ind w:left="3600" w:hanging="360"/>
      </w:pPr>
      <w:rPr>
        <w:rFonts w:ascii="Arial" w:hAnsi="Arial" w:hint="default"/>
      </w:rPr>
    </w:lvl>
    <w:lvl w:ilvl="5" w:tplc="3F2E4BCC" w:tentative="1">
      <w:start w:val="1"/>
      <w:numFmt w:val="bullet"/>
      <w:lvlText w:val="•"/>
      <w:lvlJc w:val="left"/>
      <w:pPr>
        <w:tabs>
          <w:tab w:val="num" w:pos="4320"/>
        </w:tabs>
        <w:ind w:left="4320" w:hanging="360"/>
      </w:pPr>
      <w:rPr>
        <w:rFonts w:ascii="Arial" w:hAnsi="Arial" w:hint="default"/>
      </w:rPr>
    </w:lvl>
    <w:lvl w:ilvl="6" w:tplc="4ED23D4A" w:tentative="1">
      <w:start w:val="1"/>
      <w:numFmt w:val="bullet"/>
      <w:lvlText w:val="•"/>
      <w:lvlJc w:val="left"/>
      <w:pPr>
        <w:tabs>
          <w:tab w:val="num" w:pos="5040"/>
        </w:tabs>
        <w:ind w:left="5040" w:hanging="360"/>
      </w:pPr>
      <w:rPr>
        <w:rFonts w:ascii="Arial" w:hAnsi="Arial" w:hint="default"/>
      </w:rPr>
    </w:lvl>
    <w:lvl w:ilvl="7" w:tplc="A4C2508C" w:tentative="1">
      <w:start w:val="1"/>
      <w:numFmt w:val="bullet"/>
      <w:lvlText w:val="•"/>
      <w:lvlJc w:val="left"/>
      <w:pPr>
        <w:tabs>
          <w:tab w:val="num" w:pos="5760"/>
        </w:tabs>
        <w:ind w:left="5760" w:hanging="360"/>
      </w:pPr>
      <w:rPr>
        <w:rFonts w:ascii="Arial" w:hAnsi="Arial" w:hint="default"/>
      </w:rPr>
    </w:lvl>
    <w:lvl w:ilvl="8" w:tplc="8B60828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1A57590"/>
    <w:multiLevelType w:val="hybridMultilevel"/>
    <w:tmpl w:val="D9A42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D75D65"/>
    <w:multiLevelType w:val="hybridMultilevel"/>
    <w:tmpl w:val="7C3C9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FA055B"/>
    <w:multiLevelType w:val="hybridMultilevel"/>
    <w:tmpl w:val="37228A9E"/>
    <w:lvl w:ilvl="0" w:tplc="6164B3FE">
      <w:start w:val="1"/>
      <w:numFmt w:val="bullet"/>
      <w:lvlText w:val="•"/>
      <w:lvlJc w:val="left"/>
      <w:pPr>
        <w:tabs>
          <w:tab w:val="num" w:pos="720"/>
        </w:tabs>
        <w:ind w:left="720" w:hanging="360"/>
      </w:pPr>
      <w:rPr>
        <w:rFonts w:ascii="Arial" w:hAnsi="Arial" w:hint="default"/>
      </w:rPr>
    </w:lvl>
    <w:lvl w:ilvl="1" w:tplc="93746500" w:tentative="1">
      <w:start w:val="1"/>
      <w:numFmt w:val="bullet"/>
      <w:lvlText w:val="•"/>
      <w:lvlJc w:val="left"/>
      <w:pPr>
        <w:tabs>
          <w:tab w:val="num" w:pos="1440"/>
        </w:tabs>
        <w:ind w:left="1440" w:hanging="360"/>
      </w:pPr>
      <w:rPr>
        <w:rFonts w:ascii="Arial" w:hAnsi="Arial" w:hint="default"/>
      </w:rPr>
    </w:lvl>
    <w:lvl w:ilvl="2" w:tplc="2BD26878" w:tentative="1">
      <w:start w:val="1"/>
      <w:numFmt w:val="bullet"/>
      <w:lvlText w:val="•"/>
      <w:lvlJc w:val="left"/>
      <w:pPr>
        <w:tabs>
          <w:tab w:val="num" w:pos="2160"/>
        </w:tabs>
        <w:ind w:left="2160" w:hanging="360"/>
      </w:pPr>
      <w:rPr>
        <w:rFonts w:ascii="Arial" w:hAnsi="Arial" w:hint="default"/>
      </w:rPr>
    </w:lvl>
    <w:lvl w:ilvl="3" w:tplc="2B7A35D6" w:tentative="1">
      <w:start w:val="1"/>
      <w:numFmt w:val="bullet"/>
      <w:lvlText w:val="•"/>
      <w:lvlJc w:val="left"/>
      <w:pPr>
        <w:tabs>
          <w:tab w:val="num" w:pos="2880"/>
        </w:tabs>
        <w:ind w:left="2880" w:hanging="360"/>
      </w:pPr>
      <w:rPr>
        <w:rFonts w:ascii="Arial" w:hAnsi="Arial" w:hint="default"/>
      </w:rPr>
    </w:lvl>
    <w:lvl w:ilvl="4" w:tplc="9DAA1B5E" w:tentative="1">
      <w:start w:val="1"/>
      <w:numFmt w:val="bullet"/>
      <w:lvlText w:val="•"/>
      <w:lvlJc w:val="left"/>
      <w:pPr>
        <w:tabs>
          <w:tab w:val="num" w:pos="3600"/>
        </w:tabs>
        <w:ind w:left="3600" w:hanging="360"/>
      </w:pPr>
      <w:rPr>
        <w:rFonts w:ascii="Arial" w:hAnsi="Arial" w:hint="default"/>
      </w:rPr>
    </w:lvl>
    <w:lvl w:ilvl="5" w:tplc="4AC27E84" w:tentative="1">
      <w:start w:val="1"/>
      <w:numFmt w:val="bullet"/>
      <w:lvlText w:val="•"/>
      <w:lvlJc w:val="left"/>
      <w:pPr>
        <w:tabs>
          <w:tab w:val="num" w:pos="4320"/>
        </w:tabs>
        <w:ind w:left="4320" w:hanging="360"/>
      </w:pPr>
      <w:rPr>
        <w:rFonts w:ascii="Arial" w:hAnsi="Arial" w:hint="default"/>
      </w:rPr>
    </w:lvl>
    <w:lvl w:ilvl="6" w:tplc="F9864188" w:tentative="1">
      <w:start w:val="1"/>
      <w:numFmt w:val="bullet"/>
      <w:lvlText w:val="•"/>
      <w:lvlJc w:val="left"/>
      <w:pPr>
        <w:tabs>
          <w:tab w:val="num" w:pos="5040"/>
        </w:tabs>
        <w:ind w:left="5040" w:hanging="360"/>
      </w:pPr>
      <w:rPr>
        <w:rFonts w:ascii="Arial" w:hAnsi="Arial" w:hint="default"/>
      </w:rPr>
    </w:lvl>
    <w:lvl w:ilvl="7" w:tplc="597E9914" w:tentative="1">
      <w:start w:val="1"/>
      <w:numFmt w:val="bullet"/>
      <w:lvlText w:val="•"/>
      <w:lvlJc w:val="left"/>
      <w:pPr>
        <w:tabs>
          <w:tab w:val="num" w:pos="5760"/>
        </w:tabs>
        <w:ind w:left="5760" w:hanging="360"/>
      </w:pPr>
      <w:rPr>
        <w:rFonts w:ascii="Arial" w:hAnsi="Arial" w:hint="default"/>
      </w:rPr>
    </w:lvl>
    <w:lvl w:ilvl="8" w:tplc="046A9FD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F86EF9"/>
    <w:multiLevelType w:val="hybridMultilevel"/>
    <w:tmpl w:val="22709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164439"/>
    <w:multiLevelType w:val="hybridMultilevel"/>
    <w:tmpl w:val="EDD841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1C766AF"/>
    <w:multiLevelType w:val="hybridMultilevel"/>
    <w:tmpl w:val="35D24624"/>
    <w:lvl w:ilvl="0" w:tplc="4FBEA14C">
      <w:start w:val="1"/>
      <w:numFmt w:val="decimal"/>
      <w:lvlText w:val="%1."/>
      <w:lvlJc w:val="left"/>
      <w:pPr>
        <w:tabs>
          <w:tab w:val="num" w:pos="720"/>
        </w:tabs>
        <w:ind w:left="720" w:hanging="360"/>
      </w:pPr>
    </w:lvl>
    <w:lvl w:ilvl="1" w:tplc="59FED128">
      <w:start w:val="1"/>
      <w:numFmt w:val="lowerLetter"/>
      <w:lvlText w:val="%2."/>
      <w:lvlJc w:val="left"/>
      <w:pPr>
        <w:tabs>
          <w:tab w:val="num" w:pos="1440"/>
        </w:tabs>
        <w:ind w:left="1440" w:hanging="360"/>
      </w:pPr>
    </w:lvl>
    <w:lvl w:ilvl="2" w:tplc="A85C80C0" w:tentative="1">
      <w:start w:val="1"/>
      <w:numFmt w:val="decimal"/>
      <w:lvlText w:val="%3."/>
      <w:lvlJc w:val="left"/>
      <w:pPr>
        <w:tabs>
          <w:tab w:val="num" w:pos="2160"/>
        </w:tabs>
        <w:ind w:left="2160" w:hanging="360"/>
      </w:pPr>
    </w:lvl>
    <w:lvl w:ilvl="3" w:tplc="ECBC8272" w:tentative="1">
      <w:start w:val="1"/>
      <w:numFmt w:val="decimal"/>
      <w:lvlText w:val="%4."/>
      <w:lvlJc w:val="left"/>
      <w:pPr>
        <w:tabs>
          <w:tab w:val="num" w:pos="2880"/>
        </w:tabs>
        <w:ind w:left="2880" w:hanging="360"/>
      </w:pPr>
    </w:lvl>
    <w:lvl w:ilvl="4" w:tplc="B2141A06" w:tentative="1">
      <w:start w:val="1"/>
      <w:numFmt w:val="decimal"/>
      <w:lvlText w:val="%5."/>
      <w:lvlJc w:val="left"/>
      <w:pPr>
        <w:tabs>
          <w:tab w:val="num" w:pos="3600"/>
        </w:tabs>
        <w:ind w:left="3600" w:hanging="360"/>
      </w:pPr>
    </w:lvl>
    <w:lvl w:ilvl="5" w:tplc="D862D474" w:tentative="1">
      <w:start w:val="1"/>
      <w:numFmt w:val="decimal"/>
      <w:lvlText w:val="%6."/>
      <w:lvlJc w:val="left"/>
      <w:pPr>
        <w:tabs>
          <w:tab w:val="num" w:pos="4320"/>
        </w:tabs>
        <w:ind w:left="4320" w:hanging="360"/>
      </w:pPr>
    </w:lvl>
    <w:lvl w:ilvl="6" w:tplc="05CCAB3E" w:tentative="1">
      <w:start w:val="1"/>
      <w:numFmt w:val="decimal"/>
      <w:lvlText w:val="%7."/>
      <w:lvlJc w:val="left"/>
      <w:pPr>
        <w:tabs>
          <w:tab w:val="num" w:pos="5040"/>
        </w:tabs>
        <w:ind w:left="5040" w:hanging="360"/>
      </w:pPr>
    </w:lvl>
    <w:lvl w:ilvl="7" w:tplc="022A5BE2" w:tentative="1">
      <w:start w:val="1"/>
      <w:numFmt w:val="decimal"/>
      <w:lvlText w:val="%8."/>
      <w:lvlJc w:val="left"/>
      <w:pPr>
        <w:tabs>
          <w:tab w:val="num" w:pos="5760"/>
        </w:tabs>
        <w:ind w:left="5760" w:hanging="360"/>
      </w:pPr>
    </w:lvl>
    <w:lvl w:ilvl="8" w:tplc="5C220838" w:tentative="1">
      <w:start w:val="1"/>
      <w:numFmt w:val="decimal"/>
      <w:lvlText w:val="%9."/>
      <w:lvlJc w:val="left"/>
      <w:pPr>
        <w:tabs>
          <w:tab w:val="num" w:pos="6480"/>
        </w:tabs>
        <w:ind w:left="6480" w:hanging="360"/>
      </w:pPr>
    </w:lvl>
  </w:abstractNum>
  <w:abstractNum w:abstractNumId="37"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D21862"/>
    <w:multiLevelType w:val="hybridMultilevel"/>
    <w:tmpl w:val="40A8C1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845B0F"/>
    <w:multiLevelType w:val="hybridMultilevel"/>
    <w:tmpl w:val="1B607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9317B4"/>
    <w:multiLevelType w:val="hybridMultilevel"/>
    <w:tmpl w:val="FCFAA4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5F92D92"/>
    <w:multiLevelType w:val="hybridMultilevel"/>
    <w:tmpl w:val="1ED8A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674A10"/>
    <w:multiLevelType w:val="hybridMultilevel"/>
    <w:tmpl w:val="3460D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EC75B8"/>
    <w:multiLevelType w:val="hybridMultilevel"/>
    <w:tmpl w:val="CBC25BEC"/>
    <w:lvl w:ilvl="0" w:tplc="F7A6600E">
      <w:start w:val="1"/>
      <w:numFmt w:val="bullet"/>
      <w:lvlText w:val="•"/>
      <w:lvlJc w:val="left"/>
      <w:pPr>
        <w:tabs>
          <w:tab w:val="num" w:pos="720"/>
        </w:tabs>
        <w:ind w:left="720" w:hanging="360"/>
      </w:pPr>
      <w:rPr>
        <w:rFonts w:ascii="Arial" w:hAnsi="Arial" w:hint="default"/>
      </w:rPr>
    </w:lvl>
    <w:lvl w:ilvl="1" w:tplc="5F0852AE">
      <w:start w:val="42"/>
      <w:numFmt w:val="bullet"/>
      <w:lvlText w:val="–"/>
      <w:lvlJc w:val="left"/>
      <w:pPr>
        <w:tabs>
          <w:tab w:val="num" w:pos="1440"/>
        </w:tabs>
        <w:ind w:left="1440" w:hanging="360"/>
      </w:pPr>
      <w:rPr>
        <w:rFonts w:ascii="Arial" w:hAnsi="Arial" w:hint="default"/>
      </w:rPr>
    </w:lvl>
    <w:lvl w:ilvl="2" w:tplc="3E1C1438" w:tentative="1">
      <w:start w:val="1"/>
      <w:numFmt w:val="bullet"/>
      <w:lvlText w:val="•"/>
      <w:lvlJc w:val="left"/>
      <w:pPr>
        <w:tabs>
          <w:tab w:val="num" w:pos="2160"/>
        </w:tabs>
        <w:ind w:left="2160" w:hanging="360"/>
      </w:pPr>
      <w:rPr>
        <w:rFonts w:ascii="Arial" w:hAnsi="Arial" w:hint="default"/>
      </w:rPr>
    </w:lvl>
    <w:lvl w:ilvl="3" w:tplc="1882A494" w:tentative="1">
      <w:start w:val="1"/>
      <w:numFmt w:val="bullet"/>
      <w:lvlText w:val="•"/>
      <w:lvlJc w:val="left"/>
      <w:pPr>
        <w:tabs>
          <w:tab w:val="num" w:pos="2880"/>
        </w:tabs>
        <w:ind w:left="2880" w:hanging="360"/>
      </w:pPr>
      <w:rPr>
        <w:rFonts w:ascii="Arial" w:hAnsi="Arial" w:hint="default"/>
      </w:rPr>
    </w:lvl>
    <w:lvl w:ilvl="4" w:tplc="65C80B3E" w:tentative="1">
      <w:start w:val="1"/>
      <w:numFmt w:val="bullet"/>
      <w:lvlText w:val="•"/>
      <w:lvlJc w:val="left"/>
      <w:pPr>
        <w:tabs>
          <w:tab w:val="num" w:pos="3600"/>
        </w:tabs>
        <w:ind w:left="3600" w:hanging="360"/>
      </w:pPr>
      <w:rPr>
        <w:rFonts w:ascii="Arial" w:hAnsi="Arial" w:hint="default"/>
      </w:rPr>
    </w:lvl>
    <w:lvl w:ilvl="5" w:tplc="87CC0628" w:tentative="1">
      <w:start w:val="1"/>
      <w:numFmt w:val="bullet"/>
      <w:lvlText w:val="•"/>
      <w:lvlJc w:val="left"/>
      <w:pPr>
        <w:tabs>
          <w:tab w:val="num" w:pos="4320"/>
        </w:tabs>
        <w:ind w:left="4320" w:hanging="360"/>
      </w:pPr>
      <w:rPr>
        <w:rFonts w:ascii="Arial" w:hAnsi="Arial" w:hint="default"/>
      </w:rPr>
    </w:lvl>
    <w:lvl w:ilvl="6" w:tplc="7B9EC8FC" w:tentative="1">
      <w:start w:val="1"/>
      <w:numFmt w:val="bullet"/>
      <w:lvlText w:val="•"/>
      <w:lvlJc w:val="left"/>
      <w:pPr>
        <w:tabs>
          <w:tab w:val="num" w:pos="5040"/>
        </w:tabs>
        <w:ind w:left="5040" w:hanging="360"/>
      </w:pPr>
      <w:rPr>
        <w:rFonts w:ascii="Arial" w:hAnsi="Arial" w:hint="default"/>
      </w:rPr>
    </w:lvl>
    <w:lvl w:ilvl="7" w:tplc="208CEE3E" w:tentative="1">
      <w:start w:val="1"/>
      <w:numFmt w:val="bullet"/>
      <w:lvlText w:val="•"/>
      <w:lvlJc w:val="left"/>
      <w:pPr>
        <w:tabs>
          <w:tab w:val="num" w:pos="5760"/>
        </w:tabs>
        <w:ind w:left="5760" w:hanging="360"/>
      </w:pPr>
      <w:rPr>
        <w:rFonts w:ascii="Arial" w:hAnsi="Arial" w:hint="default"/>
      </w:rPr>
    </w:lvl>
    <w:lvl w:ilvl="8" w:tplc="425C1694"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C713D69"/>
    <w:multiLevelType w:val="hybridMultilevel"/>
    <w:tmpl w:val="6150D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DC68D9"/>
    <w:multiLevelType w:val="hybridMultilevel"/>
    <w:tmpl w:val="10863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5"/>
  </w:num>
  <w:num w:numId="4">
    <w:abstractNumId w:val="32"/>
  </w:num>
  <w:num w:numId="5">
    <w:abstractNumId w:val="11"/>
  </w:num>
  <w:num w:numId="6">
    <w:abstractNumId w:val="13"/>
  </w:num>
  <w:num w:numId="7">
    <w:abstractNumId w:val="10"/>
  </w:num>
  <w:num w:numId="8">
    <w:abstractNumId w:val="22"/>
  </w:num>
  <w:num w:numId="9">
    <w:abstractNumId w:val="41"/>
  </w:num>
  <w:num w:numId="10">
    <w:abstractNumId w:val="6"/>
  </w:num>
  <w:num w:numId="11">
    <w:abstractNumId w:val="1"/>
  </w:num>
  <w:num w:numId="12">
    <w:abstractNumId w:val="34"/>
  </w:num>
  <w:num w:numId="13">
    <w:abstractNumId w:val="39"/>
  </w:num>
  <w:num w:numId="14">
    <w:abstractNumId w:val="30"/>
  </w:num>
  <w:num w:numId="15">
    <w:abstractNumId w:val="16"/>
  </w:num>
  <w:num w:numId="16">
    <w:abstractNumId w:val="8"/>
  </w:num>
  <w:num w:numId="17">
    <w:abstractNumId w:val="4"/>
  </w:num>
  <w:num w:numId="18">
    <w:abstractNumId w:val="18"/>
  </w:num>
  <w:num w:numId="19">
    <w:abstractNumId w:val="47"/>
  </w:num>
  <w:num w:numId="20">
    <w:abstractNumId w:val="2"/>
  </w:num>
  <w:num w:numId="21">
    <w:abstractNumId w:val="36"/>
  </w:num>
  <w:num w:numId="22">
    <w:abstractNumId w:val="19"/>
  </w:num>
  <w:num w:numId="23">
    <w:abstractNumId w:val="23"/>
  </w:num>
  <w:num w:numId="24">
    <w:abstractNumId w:val="9"/>
  </w:num>
  <w:num w:numId="25">
    <w:abstractNumId w:val="15"/>
  </w:num>
  <w:num w:numId="26">
    <w:abstractNumId w:val="0"/>
    <w:lvlOverride w:ilvl="0">
      <w:lvl w:ilvl="0">
        <w:numFmt w:val="bullet"/>
        <w:lvlText w:val="•"/>
        <w:legacy w:legacy="1" w:legacySpace="0" w:legacyIndent="0"/>
        <w:lvlJc w:val="left"/>
        <w:rPr>
          <w:rFonts w:ascii="Arial" w:hAnsi="Arial" w:cs="Arial" w:hint="default"/>
          <w:sz w:val="40"/>
        </w:rPr>
      </w:lvl>
    </w:lvlOverride>
  </w:num>
  <w:num w:numId="27">
    <w:abstractNumId w:val="35"/>
  </w:num>
  <w:num w:numId="28">
    <w:abstractNumId w:val="21"/>
  </w:num>
  <w:num w:numId="29">
    <w:abstractNumId w:val="20"/>
  </w:num>
  <w:num w:numId="30">
    <w:abstractNumId w:val="3"/>
  </w:num>
  <w:num w:numId="31">
    <w:abstractNumId w:val="17"/>
  </w:num>
  <w:num w:numId="32">
    <w:abstractNumId w:val="33"/>
  </w:num>
  <w:num w:numId="33">
    <w:abstractNumId w:val="45"/>
  </w:num>
  <w:num w:numId="34">
    <w:abstractNumId w:val="31"/>
  </w:num>
  <w:num w:numId="35">
    <w:abstractNumId w:val="14"/>
  </w:num>
  <w:num w:numId="36">
    <w:abstractNumId w:val="7"/>
  </w:num>
  <w:num w:numId="37">
    <w:abstractNumId w:val="43"/>
  </w:num>
  <w:num w:numId="38">
    <w:abstractNumId w:val="38"/>
  </w:num>
  <w:num w:numId="39">
    <w:abstractNumId w:val="29"/>
  </w:num>
  <w:num w:numId="40">
    <w:abstractNumId w:val="24"/>
  </w:num>
  <w:num w:numId="41">
    <w:abstractNumId w:val="46"/>
  </w:num>
  <w:num w:numId="42">
    <w:abstractNumId w:val="37"/>
  </w:num>
  <w:num w:numId="43">
    <w:abstractNumId w:val="42"/>
  </w:num>
  <w:num w:numId="44">
    <w:abstractNumId w:val="27"/>
  </w:num>
  <w:num w:numId="45">
    <w:abstractNumId w:val="28"/>
  </w:num>
  <w:num w:numId="46">
    <w:abstractNumId w:val="40"/>
  </w:num>
  <w:num w:numId="47">
    <w:abstractNumId w:val="44"/>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C8C"/>
    <w:rsid w:val="000034EB"/>
    <w:rsid w:val="00003600"/>
    <w:rsid w:val="00005403"/>
    <w:rsid w:val="00006364"/>
    <w:rsid w:val="00006444"/>
    <w:rsid w:val="0000686F"/>
    <w:rsid w:val="00007E67"/>
    <w:rsid w:val="00011D85"/>
    <w:rsid w:val="000131A8"/>
    <w:rsid w:val="0001353E"/>
    <w:rsid w:val="00013B51"/>
    <w:rsid w:val="000144F2"/>
    <w:rsid w:val="000149E1"/>
    <w:rsid w:val="00015944"/>
    <w:rsid w:val="000173F9"/>
    <w:rsid w:val="00021041"/>
    <w:rsid w:val="0002209A"/>
    <w:rsid w:val="00023FF6"/>
    <w:rsid w:val="00025402"/>
    <w:rsid w:val="00025875"/>
    <w:rsid w:val="0002598E"/>
    <w:rsid w:val="00026179"/>
    <w:rsid w:val="0002689F"/>
    <w:rsid w:val="00027021"/>
    <w:rsid w:val="0002782F"/>
    <w:rsid w:val="00027B25"/>
    <w:rsid w:val="00030067"/>
    <w:rsid w:val="0003068E"/>
    <w:rsid w:val="000329A9"/>
    <w:rsid w:val="000339AB"/>
    <w:rsid w:val="00035AD5"/>
    <w:rsid w:val="00036EE7"/>
    <w:rsid w:val="000372FE"/>
    <w:rsid w:val="000409F2"/>
    <w:rsid w:val="00041EAA"/>
    <w:rsid w:val="00042180"/>
    <w:rsid w:val="00042EFA"/>
    <w:rsid w:val="00042F62"/>
    <w:rsid w:val="00044EF1"/>
    <w:rsid w:val="000451E6"/>
    <w:rsid w:val="00046878"/>
    <w:rsid w:val="000474AF"/>
    <w:rsid w:val="00047858"/>
    <w:rsid w:val="000478A5"/>
    <w:rsid w:val="0005014F"/>
    <w:rsid w:val="00051A7F"/>
    <w:rsid w:val="000520F8"/>
    <w:rsid w:val="0005319D"/>
    <w:rsid w:val="000537DC"/>
    <w:rsid w:val="00053A0A"/>
    <w:rsid w:val="00055761"/>
    <w:rsid w:val="000562F5"/>
    <w:rsid w:val="00056C2A"/>
    <w:rsid w:val="00057E89"/>
    <w:rsid w:val="0006466E"/>
    <w:rsid w:val="0006475E"/>
    <w:rsid w:val="00064862"/>
    <w:rsid w:val="000675EC"/>
    <w:rsid w:val="000708D8"/>
    <w:rsid w:val="00070E3F"/>
    <w:rsid w:val="00071572"/>
    <w:rsid w:val="00071F13"/>
    <w:rsid w:val="00073943"/>
    <w:rsid w:val="00073CFD"/>
    <w:rsid w:val="00074104"/>
    <w:rsid w:val="00074D8C"/>
    <w:rsid w:val="00075BD5"/>
    <w:rsid w:val="00076AD2"/>
    <w:rsid w:val="00080215"/>
    <w:rsid w:val="0008297F"/>
    <w:rsid w:val="00082EEB"/>
    <w:rsid w:val="0008391A"/>
    <w:rsid w:val="000851E6"/>
    <w:rsid w:val="000852D5"/>
    <w:rsid w:val="00085801"/>
    <w:rsid w:val="00085D94"/>
    <w:rsid w:val="000865C8"/>
    <w:rsid w:val="00086677"/>
    <w:rsid w:val="00086A97"/>
    <w:rsid w:val="000902FE"/>
    <w:rsid w:val="00090EB3"/>
    <w:rsid w:val="00091641"/>
    <w:rsid w:val="00092290"/>
    <w:rsid w:val="0009229F"/>
    <w:rsid w:val="000928BD"/>
    <w:rsid w:val="00092912"/>
    <w:rsid w:val="000937EF"/>
    <w:rsid w:val="00093DD8"/>
    <w:rsid w:val="00093EDC"/>
    <w:rsid w:val="00094B0C"/>
    <w:rsid w:val="0009762B"/>
    <w:rsid w:val="000A00ED"/>
    <w:rsid w:val="000A076B"/>
    <w:rsid w:val="000A0DEC"/>
    <w:rsid w:val="000A250D"/>
    <w:rsid w:val="000A38DB"/>
    <w:rsid w:val="000A3C78"/>
    <w:rsid w:val="000A4546"/>
    <w:rsid w:val="000A5CB1"/>
    <w:rsid w:val="000A6ACD"/>
    <w:rsid w:val="000B2987"/>
    <w:rsid w:val="000B366C"/>
    <w:rsid w:val="000B3ECC"/>
    <w:rsid w:val="000B45F3"/>
    <w:rsid w:val="000B49B1"/>
    <w:rsid w:val="000B6598"/>
    <w:rsid w:val="000B65A7"/>
    <w:rsid w:val="000B69A7"/>
    <w:rsid w:val="000B6DF4"/>
    <w:rsid w:val="000B755B"/>
    <w:rsid w:val="000C02D1"/>
    <w:rsid w:val="000C185E"/>
    <w:rsid w:val="000C4B6F"/>
    <w:rsid w:val="000C4F30"/>
    <w:rsid w:val="000C50BE"/>
    <w:rsid w:val="000C522E"/>
    <w:rsid w:val="000C6619"/>
    <w:rsid w:val="000C6799"/>
    <w:rsid w:val="000C68D5"/>
    <w:rsid w:val="000D002F"/>
    <w:rsid w:val="000D19E1"/>
    <w:rsid w:val="000D1CB9"/>
    <w:rsid w:val="000D2FD6"/>
    <w:rsid w:val="000D3C1B"/>
    <w:rsid w:val="000D4BB2"/>
    <w:rsid w:val="000D4F31"/>
    <w:rsid w:val="000D54FB"/>
    <w:rsid w:val="000D6F93"/>
    <w:rsid w:val="000E01B5"/>
    <w:rsid w:val="000E040B"/>
    <w:rsid w:val="000E0860"/>
    <w:rsid w:val="000E2A41"/>
    <w:rsid w:val="000E2E6B"/>
    <w:rsid w:val="000E3757"/>
    <w:rsid w:val="000E3D94"/>
    <w:rsid w:val="000E44D3"/>
    <w:rsid w:val="000E4974"/>
    <w:rsid w:val="000E5BDE"/>
    <w:rsid w:val="000E7517"/>
    <w:rsid w:val="000E76DC"/>
    <w:rsid w:val="000F0EE7"/>
    <w:rsid w:val="000F1821"/>
    <w:rsid w:val="000F2C29"/>
    <w:rsid w:val="000F2DBF"/>
    <w:rsid w:val="000F5A89"/>
    <w:rsid w:val="0010027D"/>
    <w:rsid w:val="001005CE"/>
    <w:rsid w:val="00101276"/>
    <w:rsid w:val="00102649"/>
    <w:rsid w:val="00102D41"/>
    <w:rsid w:val="00103205"/>
    <w:rsid w:val="001032BC"/>
    <w:rsid w:val="00103A5B"/>
    <w:rsid w:val="0010402B"/>
    <w:rsid w:val="00104671"/>
    <w:rsid w:val="00105145"/>
    <w:rsid w:val="00106885"/>
    <w:rsid w:val="00106CBF"/>
    <w:rsid w:val="00107197"/>
    <w:rsid w:val="00107E1E"/>
    <w:rsid w:val="0011024D"/>
    <w:rsid w:val="001116DC"/>
    <w:rsid w:val="00112107"/>
    <w:rsid w:val="00112B35"/>
    <w:rsid w:val="00112B41"/>
    <w:rsid w:val="00112D86"/>
    <w:rsid w:val="0011321A"/>
    <w:rsid w:val="001132E6"/>
    <w:rsid w:val="0011344C"/>
    <w:rsid w:val="00113F49"/>
    <w:rsid w:val="001158D6"/>
    <w:rsid w:val="00117179"/>
    <w:rsid w:val="001179D9"/>
    <w:rsid w:val="00122485"/>
    <w:rsid w:val="001229CB"/>
    <w:rsid w:val="00123454"/>
    <w:rsid w:val="0012409C"/>
    <w:rsid w:val="00127391"/>
    <w:rsid w:val="00131AA0"/>
    <w:rsid w:val="00131AE8"/>
    <w:rsid w:val="00132048"/>
    <w:rsid w:val="001323E8"/>
    <w:rsid w:val="001349DF"/>
    <w:rsid w:val="00135CBB"/>
    <w:rsid w:val="00135F26"/>
    <w:rsid w:val="001360EF"/>
    <w:rsid w:val="001401EA"/>
    <w:rsid w:val="00140BCB"/>
    <w:rsid w:val="00140DE5"/>
    <w:rsid w:val="001422E0"/>
    <w:rsid w:val="00143540"/>
    <w:rsid w:val="00146CAC"/>
    <w:rsid w:val="00147D2C"/>
    <w:rsid w:val="001507ED"/>
    <w:rsid w:val="00150A88"/>
    <w:rsid w:val="00150DF6"/>
    <w:rsid w:val="0015153B"/>
    <w:rsid w:val="0015237F"/>
    <w:rsid w:val="001524D2"/>
    <w:rsid w:val="001528D9"/>
    <w:rsid w:val="0015410E"/>
    <w:rsid w:val="00154471"/>
    <w:rsid w:val="001556AC"/>
    <w:rsid w:val="00155C86"/>
    <w:rsid w:val="00155D56"/>
    <w:rsid w:val="00156E02"/>
    <w:rsid w:val="00156FA5"/>
    <w:rsid w:val="001602B8"/>
    <w:rsid w:val="00160716"/>
    <w:rsid w:val="001616EA"/>
    <w:rsid w:val="001618F7"/>
    <w:rsid w:val="00161AC0"/>
    <w:rsid w:val="00162171"/>
    <w:rsid w:val="00162A67"/>
    <w:rsid w:val="00162FBA"/>
    <w:rsid w:val="001634B6"/>
    <w:rsid w:val="001661C8"/>
    <w:rsid w:val="0016653F"/>
    <w:rsid w:val="001667C2"/>
    <w:rsid w:val="00171054"/>
    <w:rsid w:val="0017452C"/>
    <w:rsid w:val="001778D0"/>
    <w:rsid w:val="0017790F"/>
    <w:rsid w:val="001802D1"/>
    <w:rsid w:val="001826C6"/>
    <w:rsid w:val="00182DC1"/>
    <w:rsid w:val="00183928"/>
    <w:rsid w:val="001847AE"/>
    <w:rsid w:val="0018598D"/>
    <w:rsid w:val="00186770"/>
    <w:rsid w:val="0018696C"/>
    <w:rsid w:val="001907AC"/>
    <w:rsid w:val="00192106"/>
    <w:rsid w:val="0019248D"/>
    <w:rsid w:val="00192B9C"/>
    <w:rsid w:val="00192C1C"/>
    <w:rsid w:val="00192F83"/>
    <w:rsid w:val="00194738"/>
    <w:rsid w:val="00194854"/>
    <w:rsid w:val="00196A91"/>
    <w:rsid w:val="00197795"/>
    <w:rsid w:val="001A04AA"/>
    <w:rsid w:val="001A0781"/>
    <w:rsid w:val="001A1594"/>
    <w:rsid w:val="001A1928"/>
    <w:rsid w:val="001A205D"/>
    <w:rsid w:val="001A2D77"/>
    <w:rsid w:val="001A4457"/>
    <w:rsid w:val="001A51F4"/>
    <w:rsid w:val="001A578E"/>
    <w:rsid w:val="001A5B2C"/>
    <w:rsid w:val="001A6244"/>
    <w:rsid w:val="001B1B90"/>
    <w:rsid w:val="001B1EB7"/>
    <w:rsid w:val="001B2BF2"/>
    <w:rsid w:val="001B36C3"/>
    <w:rsid w:val="001B40E6"/>
    <w:rsid w:val="001B46A0"/>
    <w:rsid w:val="001B6706"/>
    <w:rsid w:val="001B72DA"/>
    <w:rsid w:val="001B7F2D"/>
    <w:rsid w:val="001C0A1B"/>
    <w:rsid w:val="001C1433"/>
    <w:rsid w:val="001C304F"/>
    <w:rsid w:val="001C3064"/>
    <w:rsid w:val="001C3C1F"/>
    <w:rsid w:val="001C40B5"/>
    <w:rsid w:val="001C46CF"/>
    <w:rsid w:val="001C4C86"/>
    <w:rsid w:val="001C6D59"/>
    <w:rsid w:val="001C71D4"/>
    <w:rsid w:val="001D0706"/>
    <w:rsid w:val="001D1997"/>
    <w:rsid w:val="001D1F79"/>
    <w:rsid w:val="001D26DD"/>
    <w:rsid w:val="001D5463"/>
    <w:rsid w:val="001D57FC"/>
    <w:rsid w:val="001D5886"/>
    <w:rsid w:val="001D596F"/>
    <w:rsid w:val="001D5A47"/>
    <w:rsid w:val="001D664C"/>
    <w:rsid w:val="001D6D1D"/>
    <w:rsid w:val="001D7764"/>
    <w:rsid w:val="001D7E76"/>
    <w:rsid w:val="001E1072"/>
    <w:rsid w:val="001E18D9"/>
    <w:rsid w:val="001E199A"/>
    <w:rsid w:val="001E1F60"/>
    <w:rsid w:val="001E2222"/>
    <w:rsid w:val="001E3FE0"/>
    <w:rsid w:val="001E5148"/>
    <w:rsid w:val="001E6BB7"/>
    <w:rsid w:val="001E7288"/>
    <w:rsid w:val="001F007C"/>
    <w:rsid w:val="001F0124"/>
    <w:rsid w:val="001F176E"/>
    <w:rsid w:val="001F2DB1"/>
    <w:rsid w:val="001F4279"/>
    <w:rsid w:val="001F43C7"/>
    <w:rsid w:val="001F50B6"/>
    <w:rsid w:val="001F5D08"/>
    <w:rsid w:val="001F6790"/>
    <w:rsid w:val="001F7718"/>
    <w:rsid w:val="001F7D21"/>
    <w:rsid w:val="001F7D73"/>
    <w:rsid w:val="001F7F48"/>
    <w:rsid w:val="0020019E"/>
    <w:rsid w:val="002002D7"/>
    <w:rsid w:val="002007C9"/>
    <w:rsid w:val="00200872"/>
    <w:rsid w:val="002009A6"/>
    <w:rsid w:val="00202645"/>
    <w:rsid w:val="002028FB"/>
    <w:rsid w:val="0020338C"/>
    <w:rsid w:val="002058B4"/>
    <w:rsid w:val="00205F55"/>
    <w:rsid w:val="002079B8"/>
    <w:rsid w:val="00212F86"/>
    <w:rsid w:val="00214DB1"/>
    <w:rsid w:val="002153A9"/>
    <w:rsid w:val="00215C00"/>
    <w:rsid w:val="0021603B"/>
    <w:rsid w:val="00216252"/>
    <w:rsid w:val="00220DCB"/>
    <w:rsid w:val="002210B6"/>
    <w:rsid w:val="0022113F"/>
    <w:rsid w:val="00221DB3"/>
    <w:rsid w:val="002228DB"/>
    <w:rsid w:val="002233E7"/>
    <w:rsid w:val="0022362B"/>
    <w:rsid w:val="00224A38"/>
    <w:rsid w:val="00225D84"/>
    <w:rsid w:val="00226469"/>
    <w:rsid w:val="0022661B"/>
    <w:rsid w:val="00227024"/>
    <w:rsid w:val="00232290"/>
    <w:rsid w:val="00233273"/>
    <w:rsid w:val="00233743"/>
    <w:rsid w:val="00233AA1"/>
    <w:rsid w:val="00233DF8"/>
    <w:rsid w:val="0023695D"/>
    <w:rsid w:val="002419FA"/>
    <w:rsid w:val="0024268E"/>
    <w:rsid w:val="00242BB8"/>
    <w:rsid w:val="002448E5"/>
    <w:rsid w:val="002461F5"/>
    <w:rsid w:val="002468CF"/>
    <w:rsid w:val="00246A60"/>
    <w:rsid w:val="00246FE4"/>
    <w:rsid w:val="0024759C"/>
    <w:rsid w:val="00250DCA"/>
    <w:rsid w:val="002520CF"/>
    <w:rsid w:val="00254C11"/>
    <w:rsid w:val="00255DFC"/>
    <w:rsid w:val="00256D1D"/>
    <w:rsid w:val="00261690"/>
    <w:rsid w:val="002617E3"/>
    <w:rsid w:val="00261945"/>
    <w:rsid w:val="00262D2A"/>
    <w:rsid w:val="0026464B"/>
    <w:rsid w:val="00265E6F"/>
    <w:rsid w:val="002675AB"/>
    <w:rsid w:val="00267E5E"/>
    <w:rsid w:val="0027151C"/>
    <w:rsid w:val="002716AC"/>
    <w:rsid w:val="00272465"/>
    <w:rsid w:val="00272F0B"/>
    <w:rsid w:val="00273908"/>
    <w:rsid w:val="00274460"/>
    <w:rsid w:val="0027462A"/>
    <w:rsid w:val="00275328"/>
    <w:rsid w:val="0027565D"/>
    <w:rsid w:val="00275783"/>
    <w:rsid w:val="00275B18"/>
    <w:rsid w:val="002770A5"/>
    <w:rsid w:val="002835C6"/>
    <w:rsid w:val="0028368B"/>
    <w:rsid w:val="00284130"/>
    <w:rsid w:val="0028682E"/>
    <w:rsid w:val="00291D09"/>
    <w:rsid w:val="00292787"/>
    <w:rsid w:val="002948C9"/>
    <w:rsid w:val="00294C9F"/>
    <w:rsid w:val="00296626"/>
    <w:rsid w:val="002967DB"/>
    <w:rsid w:val="002975ED"/>
    <w:rsid w:val="002A0821"/>
    <w:rsid w:val="002A223E"/>
    <w:rsid w:val="002A29B9"/>
    <w:rsid w:val="002A3AC9"/>
    <w:rsid w:val="002A3DA9"/>
    <w:rsid w:val="002A3EEC"/>
    <w:rsid w:val="002A44A1"/>
    <w:rsid w:val="002A458B"/>
    <w:rsid w:val="002A69B4"/>
    <w:rsid w:val="002A6E74"/>
    <w:rsid w:val="002A73E9"/>
    <w:rsid w:val="002B08E9"/>
    <w:rsid w:val="002B158A"/>
    <w:rsid w:val="002B27DE"/>
    <w:rsid w:val="002B2C39"/>
    <w:rsid w:val="002B4472"/>
    <w:rsid w:val="002B47E5"/>
    <w:rsid w:val="002B4C74"/>
    <w:rsid w:val="002B4CD7"/>
    <w:rsid w:val="002B4ED6"/>
    <w:rsid w:val="002B56E5"/>
    <w:rsid w:val="002B5EA3"/>
    <w:rsid w:val="002B7377"/>
    <w:rsid w:val="002C0B0E"/>
    <w:rsid w:val="002C1A6F"/>
    <w:rsid w:val="002C23BD"/>
    <w:rsid w:val="002C2F77"/>
    <w:rsid w:val="002C34AB"/>
    <w:rsid w:val="002C34EF"/>
    <w:rsid w:val="002C4178"/>
    <w:rsid w:val="002C532C"/>
    <w:rsid w:val="002C61B3"/>
    <w:rsid w:val="002C7E22"/>
    <w:rsid w:val="002D04B8"/>
    <w:rsid w:val="002D10FE"/>
    <w:rsid w:val="002D1C0A"/>
    <w:rsid w:val="002D1F31"/>
    <w:rsid w:val="002D2AA9"/>
    <w:rsid w:val="002D4041"/>
    <w:rsid w:val="002D4903"/>
    <w:rsid w:val="002D5245"/>
    <w:rsid w:val="002D528C"/>
    <w:rsid w:val="002D55CB"/>
    <w:rsid w:val="002D5868"/>
    <w:rsid w:val="002D61CD"/>
    <w:rsid w:val="002D6375"/>
    <w:rsid w:val="002D63A4"/>
    <w:rsid w:val="002D7588"/>
    <w:rsid w:val="002D7CDD"/>
    <w:rsid w:val="002D7DB1"/>
    <w:rsid w:val="002E1F69"/>
    <w:rsid w:val="002E23F8"/>
    <w:rsid w:val="002E2B9D"/>
    <w:rsid w:val="002E3C50"/>
    <w:rsid w:val="002E3DA5"/>
    <w:rsid w:val="002E43FB"/>
    <w:rsid w:val="002E6369"/>
    <w:rsid w:val="002E6A93"/>
    <w:rsid w:val="002E6F90"/>
    <w:rsid w:val="002E7338"/>
    <w:rsid w:val="002E780B"/>
    <w:rsid w:val="002F0D6C"/>
    <w:rsid w:val="002F2898"/>
    <w:rsid w:val="002F2C9C"/>
    <w:rsid w:val="002F3715"/>
    <w:rsid w:val="002F3982"/>
    <w:rsid w:val="002F3A38"/>
    <w:rsid w:val="002F5381"/>
    <w:rsid w:val="002F54AA"/>
    <w:rsid w:val="002F5A75"/>
    <w:rsid w:val="002F6620"/>
    <w:rsid w:val="002F6A3E"/>
    <w:rsid w:val="002F6A58"/>
    <w:rsid w:val="002F792B"/>
    <w:rsid w:val="00300155"/>
    <w:rsid w:val="00300AC9"/>
    <w:rsid w:val="00301023"/>
    <w:rsid w:val="00302108"/>
    <w:rsid w:val="003022C5"/>
    <w:rsid w:val="003026BE"/>
    <w:rsid w:val="00303EDF"/>
    <w:rsid w:val="00304AA8"/>
    <w:rsid w:val="00304C88"/>
    <w:rsid w:val="00305E2C"/>
    <w:rsid w:val="003121CD"/>
    <w:rsid w:val="00313311"/>
    <w:rsid w:val="0031433D"/>
    <w:rsid w:val="003152CF"/>
    <w:rsid w:val="00316174"/>
    <w:rsid w:val="00316AD1"/>
    <w:rsid w:val="00320707"/>
    <w:rsid w:val="003220D2"/>
    <w:rsid w:val="00322125"/>
    <w:rsid w:val="00323B5D"/>
    <w:rsid w:val="00325351"/>
    <w:rsid w:val="0032539E"/>
    <w:rsid w:val="003255C3"/>
    <w:rsid w:val="00325BD2"/>
    <w:rsid w:val="00325E82"/>
    <w:rsid w:val="0032697A"/>
    <w:rsid w:val="00326D7F"/>
    <w:rsid w:val="00327BC5"/>
    <w:rsid w:val="003305BB"/>
    <w:rsid w:val="00330674"/>
    <w:rsid w:val="00331637"/>
    <w:rsid w:val="00331F14"/>
    <w:rsid w:val="00332155"/>
    <w:rsid w:val="00332251"/>
    <w:rsid w:val="00333084"/>
    <w:rsid w:val="0033318D"/>
    <w:rsid w:val="003342B5"/>
    <w:rsid w:val="003351A9"/>
    <w:rsid w:val="003353D9"/>
    <w:rsid w:val="00335E74"/>
    <w:rsid w:val="00336BEB"/>
    <w:rsid w:val="00337BB5"/>
    <w:rsid w:val="0034121D"/>
    <w:rsid w:val="00341837"/>
    <w:rsid w:val="00343300"/>
    <w:rsid w:val="0034410B"/>
    <w:rsid w:val="00345EC1"/>
    <w:rsid w:val="00346E34"/>
    <w:rsid w:val="00347219"/>
    <w:rsid w:val="00350D36"/>
    <w:rsid w:val="003533FC"/>
    <w:rsid w:val="003571AF"/>
    <w:rsid w:val="00357922"/>
    <w:rsid w:val="00357D4F"/>
    <w:rsid w:val="00360306"/>
    <w:rsid w:val="00360549"/>
    <w:rsid w:val="0036104D"/>
    <w:rsid w:val="003612A5"/>
    <w:rsid w:val="00361523"/>
    <w:rsid w:val="00362B7E"/>
    <w:rsid w:val="003634B9"/>
    <w:rsid w:val="00363EF1"/>
    <w:rsid w:val="00363FB6"/>
    <w:rsid w:val="00365536"/>
    <w:rsid w:val="00365701"/>
    <w:rsid w:val="0036603D"/>
    <w:rsid w:val="003671F6"/>
    <w:rsid w:val="00367D31"/>
    <w:rsid w:val="003701F2"/>
    <w:rsid w:val="00370475"/>
    <w:rsid w:val="00370ACD"/>
    <w:rsid w:val="00370CEE"/>
    <w:rsid w:val="003710B6"/>
    <w:rsid w:val="003714CA"/>
    <w:rsid w:val="00372387"/>
    <w:rsid w:val="00372980"/>
    <w:rsid w:val="00373302"/>
    <w:rsid w:val="00375E67"/>
    <w:rsid w:val="00377854"/>
    <w:rsid w:val="00377FA3"/>
    <w:rsid w:val="003815C3"/>
    <w:rsid w:val="0038182E"/>
    <w:rsid w:val="00383904"/>
    <w:rsid w:val="00384265"/>
    <w:rsid w:val="00384B2C"/>
    <w:rsid w:val="00385D71"/>
    <w:rsid w:val="00386533"/>
    <w:rsid w:val="00386A94"/>
    <w:rsid w:val="00387BB5"/>
    <w:rsid w:val="003907C8"/>
    <w:rsid w:val="00390D15"/>
    <w:rsid w:val="00390DB1"/>
    <w:rsid w:val="00391B6D"/>
    <w:rsid w:val="00391BF1"/>
    <w:rsid w:val="0039238E"/>
    <w:rsid w:val="003947B8"/>
    <w:rsid w:val="0039490F"/>
    <w:rsid w:val="003965D6"/>
    <w:rsid w:val="00396CE4"/>
    <w:rsid w:val="00397F1B"/>
    <w:rsid w:val="003A08BA"/>
    <w:rsid w:val="003A1EA4"/>
    <w:rsid w:val="003A396A"/>
    <w:rsid w:val="003B0AF6"/>
    <w:rsid w:val="003B2165"/>
    <w:rsid w:val="003B2C30"/>
    <w:rsid w:val="003B2E8D"/>
    <w:rsid w:val="003B417A"/>
    <w:rsid w:val="003B42E7"/>
    <w:rsid w:val="003B534F"/>
    <w:rsid w:val="003B5714"/>
    <w:rsid w:val="003B5796"/>
    <w:rsid w:val="003B5B33"/>
    <w:rsid w:val="003B79E7"/>
    <w:rsid w:val="003B7D07"/>
    <w:rsid w:val="003B7EEB"/>
    <w:rsid w:val="003C2DCC"/>
    <w:rsid w:val="003C4602"/>
    <w:rsid w:val="003C50D2"/>
    <w:rsid w:val="003C6EEB"/>
    <w:rsid w:val="003C7101"/>
    <w:rsid w:val="003C7DE3"/>
    <w:rsid w:val="003D0116"/>
    <w:rsid w:val="003D324B"/>
    <w:rsid w:val="003D3704"/>
    <w:rsid w:val="003D4277"/>
    <w:rsid w:val="003D4E0A"/>
    <w:rsid w:val="003D663E"/>
    <w:rsid w:val="003D6D0D"/>
    <w:rsid w:val="003D71B4"/>
    <w:rsid w:val="003D71EF"/>
    <w:rsid w:val="003D75BD"/>
    <w:rsid w:val="003D7AC4"/>
    <w:rsid w:val="003E091A"/>
    <w:rsid w:val="003E0CC2"/>
    <w:rsid w:val="003E1B4F"/>
    <w:rsid w:val="003E1EB4"/>
    <w:rsid w:val="003E1ECF"/>
    <w:rsid w:val="003E2913"/>
    <w:rsid w:val="003E3088"/>
    <w:rsid w:val="003E34C3"/>
    <w:rsid w:val="003E3868"/>
    <w:rsid w:val="003E3ED9"/>
    <w:rsid w:val="003E432F"/>
    <w:rsid w:val="003E5399"/>
    <w:rsid w:val="003E5A0D"/>
    <w:rsid w:val="003E5B89"/>
    <w:rsid w:val="003E6840"/>
    <w:rsid w:val="003F0905"/>
    <w:rsid w:val="003F0C9E"/>
    <w:rsid w:val="003F1B8A"/>
    <w:rsid w:val="003F3226"/>
    <w:rsid w:val="003F3BDE"/>
    <w:rsid w:val="003F5A18"/>
    <w:rsid w:val="003F6928"/>
    <w:rsid w:val="004013C2"/>
    <w:rsid w:val="00401AAC"/>
    <w:rsid w:val="00401DC4"/>
    <w:rsid w:val="0040344A"/>
    <w:rsid w:val="00403D67"/>
    <w:rsid w:val="004048F7"/>
    <w:rsid w:val="00405A58"/>
    <w:rsid w:val="0040736B"/>
    <w:rsid w:val="00407401"/>
    <w:rsid w:val="00407C30"/>
    <w:rsid w:val="00410F42"/>
    <w:rsid w:val="00411550"/>
    <w:rsid w:val="0041205F"/>
    <w:rsid w:val="00414F20"/>
    <w:rsid w:val="004150AF"/>
    <w:rsid w:val="004156D2"/>
    <w:rsid w:val="00415811"/>
    <w:rsid w:val="00415C06"/>
    <w:rsid w:val="00415CEF"/>
    <w:rsid w:val="00416758"/>
    <w:rsid w:val="00417CC3"/>
    <w:rsid w:val="00420B12"/>
    <w:rsid w:val="00421BD0"/>
    <w:rsid w:val="004224C5"/>
    <w:rsid w:val="004227D4"/>
    <w:rsid w:val="0042329C"/>
    <w:rsid w:val="004253CC"/>
    <w:rsid w:val="00425E35"/>
    <w:rsid w:val="00425ECE"/>
    <w:rsid w:val="00427399"/>
    <w:rsid w:val="0043184B"/>
    <w:rsid w:val="004342A3"/>
    <w:rsid w:val="00434851"/>
    <w:rsid w:val="00435058"/>
    <w:rsid w:val="0043595B"/>
    <w:rsid w:val="0043664C"/>
    <w:rsid w:val="00436CB3"/>
    <w:rsid w:val="004371D2"/>
    <w:rsid w:val="00437B21"/>
    <w:rsid w:val="00437E78"/>
    <w:rsid w:val="004403CF"/>
    <w:rsid w:val="00440821"/>
    <w:rsid w:val="00442B70"/>
    <w:rsid w:val="004458EB"/>
    <w:rsid w:val="00450428"/>
    <w:rsid w:val="00450808"/>
    <w:rsid w:val="00450982"/>
    <w:rsid w:val="00452543"/>
    <w:rsid w:val="00452FC1"/>
    <w:rsid w:val="00454CBC"/>
    <w:rsid w:val="00454E49"/>
    <w:rsid w:val="00455799"/>
    <w:rsid w:val="00456C02"/>
    <w:rsid w:val="00456C24"/>
    <w:rsid w:val="00456C9B"/>
    <w:rsid w:val="00456CA5"/>
    <w:rsid w:val="004570FC"/>
    <w:rsid w:val="00460204"/>
    <w:rsid w:val="0046468F"/>
    <w:rsid w:val="00465430"/>
    <w:rsid w:val="004658C0"/>
    <w:rsid w:val="004658C3"/>
    <w:rsid w:val="004709C1"/>
    <w:rsid w:val="00471689"/>
    <w:rsid w:val="00471E95"/>
    <w:rsid w:val="00475DAB"/>
    <w:rsid w:val="00476833"/>
    <w:rsid w:val="00477885"/>
    <w:rsid w:val="00480276"/>
    <w:rsid w:val="00481968"/>
    <w:rsid w:val="00482755"/>
    <w:rsid w:val="00484E89"/>
    <w:rsid w:val="00486326"/>
    <w:rsid w:val="00487973"/>
    <w:rsid w:val="00487F91"/>
    <w:rsid w:val="00491BC3"/>
    <w:rsid w:val="00492BB6"/>
    <w:rsid w:val="00493352"/>
    <w:rsid w:val="004937F7"/>
    <w:rsid w:val="00495013"/>
    <w:rsid w:val="0049572A"/>
    <w:rsid w:val="0049684D"/>
    <w:rsid w:val="00496AA2"/>
    <w:rsid w:val="00497817"/>
    <w:rsid w:val="004A0264"/>
    <w:rsid w:val="004A071B"/>
    <w:rsid w:val="004A16E0"/>
    <w:rsid w:val="004A199E"/>
    <w:rsid w:val="004A302D"/>
    <w:rsid w:val="004A3ED4"/>
    <w:rsid w:val="004A64BC"/>
    <w:rsid w:val="004A7834"/>
    <w:rsid w:val="004B04DE"/>
    <w:rsid w:val="004B0F6C"/>
    <w:rsid w:val="004B217E"/>
    <w:rsid w:val="004B2E98"/>
    <w:rsid w:val="004B3069"/>
    <w:rsid w:val="004B573A"/>
    <w:rsid w:val="004B5816"/>
    <w:rsid w:val="004C0400"/>
    <w:rsid w:val="004C05B2"/>
    <w:rsid w:val="004C0EB1"/>
    <w:rsid w:val="004C2083"/>
    <w:rsid w:val="004C237A"/>
    <w:rsid w:val="004C2A2C"/>
    <w:rsid w:val="004C2CD4"/>
    <w:rsid w:val="004C3AA4"/>
    <w:rsid w:val="004C4558"/>
    <w:rsid w:val="004C4E6E"/>
    <w:rsid w:val="004C5B49"/>
    <w:rsid w:val="004C781F"/>
    <w:rsid w:val="004D0E4E"/>
    <w:rsid w:val="004D225E"/>
    <w:rsid w:val="004D30C5"/>
    <w:rsid w:val="004D5086"/>
    <w:rsid w:val="004D5422"/>
    <w:rsid w:val="004D5960"/>
    <w:rsid w:val="004D6C1F"/>
    <w:rsid w:val="004D761F"/>
    <w:rsid w:val="004E093F"/>
    <w:rsid w:val="004E1D1E"/>
    <w:rsid w:val="004E29D7"/>
    <w:rsid w:val="004E5486"/>
    <w:rsid w:val="004E71DD"/>
    <w:rsid w:val="004F0456"/>
    <w:rsid w:val="004F20E4"/>
    <w:rsid w:val="004F5611"/>
    <w:rsid w:val="004F5B99"/>
    <w:rsid w:val="004F6BDD"/>
    <w:rsid w:val="004F761E"/>
    <w:rsid w:val="004F7DB3"/>
    <w:rsid w:val="005013EF"/>
    <w:rsid w:val="0050334C"/>
    <w:rsid w:val="0050442B"/>
    <w:rsid w:val="00504F4F"/>
    <w:rsid w:val="0050581B"/>
    <w:rsid w:val="00506121"/>
    <w:rsid w:val="0050621A"/>
    <w:rsid w:val="00506C02"/>
    <w:rsid w:val="00510178"/>
    <w:rsid w:val="005132C8"/>
    <w:rsid w:val="00521495"/>
    <w:rsid w:val="00522757"/>
    <w:rsid w:val="00522761"/>
    <w:rsid w:val="00524237"/>
    <w:rsid w:val="00526523"/>
    <w:rsid w:val="00527477"/>
    <w:rsid w:val="00527EAD"/>
    <w:rsid w:val="005312B3"/>
    <w:rsid w:val="005312BB"/>
    <w:rsid w:val="0053140C"/>
    <w:rsid w:val="00531746"/>
    <w:rsid w:val="005328EA"/>
    <w:rsid w:val="00532B95"/>
    <w:rsid w:val="00533D6A"/>
    <w:rsid w:val="0053477B"/>
    <w:rsid w:val="005347B5"/>
    <w:rsid w:val="005348C4"/>
    <w:rsid w:val="005360A2"/>
    <w:rsid w:val="00536775"/>
    <w:rsid w:val="005370DA"/>
    <w:rsid w:val="00540294"/>
    <w:rsid w:val="00540DEE"/>
    <w:rsid w:val="00541385"/>
    <w:rsid w:val="00542040"/>
    <w:rsid w:val="00542F36"/>
    <w:rsid w:val="0054310D"/>
    <w:rsid w:val="0054334B"/>
    <w:rsid w:val="005442DC"/>
    <w:rsid w:val="005448A7"/>
    <w:rsid w:val="00545FFE"/>
    <w:rsid w:val="00546004"/>
    <w:rsid w:val="00546E79"/>
    <w:rsid w:val="00547443"/>
    <w:rsid w:val="00547617"/>
    <w:rsid w:val="00550364"/>
    <w:rsid w:val="00550633"/>
    <w:rsid w:val="00551A25"/>
    <w:rsid w:val="005522DA"/>
    <w:rsid w:val="0055281B"/>
    <w:rsid w:val="0055297D"/>
    <w:rsid w:val="005529C6"/>
    <w:rsid w:val="00553D6C"/>
    <w:rsid w:val="005543B8"/>
    <w:rsid w:val="00556B7F"/>
    <w:rsid w:val="005571A1"/>
    <w:rsid w:val="005572CD"/>
    <w:rsid w:val="00557713"/>
    <w:rsid w:val="00557EE5"/>
    <w:rsid w:val="00560590"/>
    <w:rsid w:val="00560CE9"/>
    <w:rsid w:val="00561127"/>
    <w:rsid w:val="0056130C"/>
    <w:rsid w:val="0056177C"/>
    <w:rsid w:val="00562529"/>
    <w:rsid w:val="00564928"/>
    <w:rsid w:val="00566B96"/>
    <w:rsid w:val="00566BBA"/>
    <w:rsid w:val="00567EB9"/>
    <w:rsid w:val="00570B46"/>
    <w:rsid w:val="00570E81"/>
    <w:rsid w:val="00571153"/>
    <w:rsid w:val="00571F12"/>
    <w:rsid w:val="00572678"/>
    <w:rsid w:val="00573554"/>
    <w:rsid w:val="005743B7"/>
    <w:rsid w:val="00575079"/>
    <w:rsid w:val="00575510"/>
    <w:rsid w:val="005762A6"/>
    <w:rsid w:val="0057654E"/>
    <w:rsid w:val="00576B12"/>
    <w:rsid w:val="00577E82"/>
    <w:rsid w:val="00581E2E"/>
    <w:rsid w:val="00584534"/>
    <w:rsid w:val="00584FDD"/>
    <w:rsid w:val="00585B5F"/>
    <w:rsid w:val="00586028"/>
    <w:rsid w:val="005861D0"/>
    <w:rsid w:val="0058638D"/>
    <w:rsid w:val="005864BB"/>
    <w:rsid w:val="0058708E"/>
    <w:rsid w:val="0059019D"/>
    <w:rsid w:val="00592CEF"/>
    <w:rsid w:val="00592E72"/>
    <w:rsid w:val="00594901"/>
    <w:rsid w:val="005A0212"/>
    <w:rsid w:val="005A032C"/>
    <w:rsid w:val="005A186A"/>
    <w:rsid w:val="005A195D"/>
    <w:rsid w:val="005A1AE2"/>
    <w:rsid w:val="005A2460"/>
    <w:rsid w:val="005A2463"/>
    <w:rsid w:val="005A28E7"/>
    <w:rsid w:val="005A2D87"/>
    <w:rsid w:val="005A2DC0"/>
    <w:rsid w:val="005A423E"/>
    <w:rsid w:val="005A4640"/>
    <w:rsid w:val="005A6221"/>
    <w:rsid w:val="005A67DB"/>
    <w:rsid w:val="005A6E9A"/>
    <w:rsid w:val="005B54EA"/>
    <w:rsid w:val="005B580C"/>
    <w:rsid w:val="005B719E"/>
    <w:rsid w:val="005B75CF"/>
    <w:rsid w:val="005C1193"/>
    <w:rsid w:val="005C1A3A"/>
    <w:rsid w:val="005C214C"/>
    <w:rsid w:val="005C243F"/>
    <w:rsid w:val="005C254E"/>
    <w:rsid w:val="005C40E1"/>
    <w:rsid w:val="005C4260"/>
    <w:rsid w:val="005C59D7"/>
    <w:rsid w:val="005C5C5F"/>
    <w:rsid w:val="005C5E2F"/>
    <w:rsid w:val="005C63EC"/>
    <w:rsid w:val="005C66C9"/>
    <w:rsid w:val="005C7228"/>
    <w:rsid w:val="005D0B76"/>
    <w:rsid w:val="005D161C"/>
    <w:rsid w:val="005D2C31"/>
    <w:rsid w:val="005D41C8"/>
    <w:rsid w:val="005D41F3"/>
    <w:rsid w:val="005D5A66"/>
    <w:rsid w:val="005D69BB"/>
    <w:rsid w:val="005E019C"/>
    <w:rsid w:val="005E0BF6"/>
    <w:rsid w:val="005E1774"/>
    <w:rsid w:val="005E1CB1"/>
    <w:rsid w:val="005E57EA"/>
    <w:rsid w:val="005E5CCB"/>
    <w:rsid w:val="005E6173"/>
    <w:rsid w:val="005F1905"/>
    <w:rsid w:val="005F56C8"/>
    <w:rsid w:val="005F686A"/>
    <w:rsid w:val="00600B72"/>
    <w:rsid w:val="00601821"/>
    <w:rsid w:val="0060309C"/>
    <w:rsid w:val="00604058"/>
    <w:rsid w:val="00604E0C"/>
    <w:rsid w:val="00605E94"/>
    <w:rsid w:val="00606DC6"/>
    <w:rsid w:val="006112BB"/>
    <w:rsid w:val="006113F7"/>
    <w:rsid w:val="00612375"/>
    <w:rsid w:val="006129CD"/>
    <w:rsid w:val="0061449F"/>
    <w:rsid w:val="00614535"/>
    <w:rsid w:val="00614B92"/>
    <w:rsid w:val="00614C84"/>
    <w:rsid w:val="00614FF9"/>
    <w:rsid w:val="006155D8"/>
    <w:rsid w:val="00615B6C"/>
    <w:rsid w:val="00615D17"/>
    <w:rsid w:val="0061605C"/>
    <w:rsid w:val="0061638B"/>
    <w:rsid w:val="00617717"/>
    <w:rsid w:val="00620CAA"/>
    <w:rsid w:val="00621591"/>
    <w:rsid w:val="00621A34"/>
    <w:rsid w:val="00622493"/>
    <w:rsid w:val="00624AFE"/>
    <w:rsid w:val="00624E85"/>
    <w:rsid w:val="00627710"/>
    <w:rsid w:val="00627CFE"/>
    <w:rsid w:val="0063016C"/>
    <w:rsid w:val="006303AD"/>
    <w:rsid w:val="00630B4A"/>
    <w:rsid w:val="00631A34"/>
    <w:rsid w:val="00633523"/>
    <w:rsid w:val="0063430F"/>
    <w:rsid w:val="00634B4B"/>
    <w:rsid w:val="0063612D"/>
    <w:rsid w:val="00640274"/>
    <w:rsid w:val="006404EF"/>
    <w:rsid w:val="006431CE"/>
    <w:rsid w:val="00643F0D"/>
    <w:rsid w:val="006440D0"/>
    <w:rsid w:val="0064415F"/>
    <w:rsid w:val="006448A0"/>
    <w:rsid w:val="006475AC"/>
    <w:rsid w:val="00647D57"/>
    <w:rsid w:val="0065069E"/>
    <w:rsid w:val="006508A3"/>
    <w:rsid w:val="006513CC"/>
    <w:rsid w:val="00651422"/>
    <w:rsid w:val="006534A4"/>
    <w:rsid w:val="0065425B"/>
    <w:rsid w:val="006557A1"/>
    <w:rsid w:val="00655AA5"/>
    <w:rsid w:val="0065676F"/>
    <w:rsid w:val="006603DC"/>
    <w:rsid w:val="0066080B"/>
    <w:rsid w:val="0066266B"/>
    <w:rsid w:val="006642A5"/>
    <w:rsid w:val="00664909"/>
    <w:rsid w:val="00664D35"/>
    <w:rsid w:val="00665A31"/>
    <w:rsid w:val="00665BDE"/>
    <w:rsid w:val="00671D76"/>
    <w:rsid w:val="0067465E"/>
    <w:rsid w:val="00675557"/>
    <w:rsid w:val="00675E17"/>
    <w:rsid w:val="00676A99"/>
    <w:rsid w:val="00677E3E"/>
    <w:rsid w:val="00681854"/>
    <w:rsid w:val="0068227F"/>
    <w:rsid w:val="00682898"/>
    <w:rsid w:val="00682F55"/>
    <w:rsid w:val="006839A6"/>
    <w:rsid w:val="00683B42"/>
    <w:rsid w:val="0068433E"/>
    <w:rsid w:val="006843E2"/>
    <w:rsid w:val="0069073A"/>
    <w:rsid w:val="006909CD"/>
    <w:rsid w:val="00691127"/>
    <w:rsid w:val="00691820"/>
    <w:rsid w:val="00692637"/>
    <w:rsid w:val="0069731D"/>
    <w:rsid w:val="006A039F"/>
    <w:rsid w:val="006A0AB3"/>
    <w:rsid w:val="006A1144"/>
    <w:rsid w:val="006A15CD"/>
    <w:rsid w:val="006A1B52"/>
    <w:rsid w:val="006A1FF5"/>
    <w:rsid w:val="006A2A04"/>
    <w:rsid w:val="006A316D"/>
    <w:rsid w:val="006A43B5"/>
    <w:rsid w:val="006A4733"/>
    <w:rsid w:val="006A4F4F"/>
    <w:rsid w:val="006A53FE"/>
    <w:rsid w:val="006B03EA"/>
    <w:rsid w:val="006B1161"/>
    <w:rsid w:val="006B133D"/>
    <w:rsid w:val="006B13F7"/>
    <w:rsid w:val="006B1525"/>
    <w:rsid w:val="006B1C61"/>
    <w:rsid w:val="006B2F63"/>
    <w:rsid w:val="006B35B6"/>
    <w:rsid w:val="006B4DDF"/>
    <w:rsid w:val="006B5A34"/>
    <w:rsid w:val="006B777A"/>
    <w:rsid w:val="006B7EFA"/>
    <w:rsid w:val="006C2138"/>
    <w:rsid w:val="006C29D1"/>
    <w:rsid w:val="006C32D0"/>
    <w:rsid w:val="006C38E1"/>
    <w:rsid w:val="006C43C3"/>
    <w:rsid w:val="006C4515"/>
    <w:rsid w:val="006C5314"/>
    <w:rsid w:val="006C558F"/>
    <w:rsid w:val="006C582C"/>
    <w:rsid w:val="006C6B8B"/>
    <w:rsid w:val="006D0ACF"/>
    <w:rsid w:val="006D0C29"/>
    <w:rsid w:val="006D0E13"/>
    <w:rsid w:val="006D2B6F"/>
    <w:rsid w:val="006D2CFB"/>
    <w:rsid w:val="006D3199"/>
    <w:rsid w:val="006D4AAD"/>
    <w:rsid w:val="006D4B76"/>
    <w:rsid w:val="006D5D0D"/>
    <w:rsid w:val="006E1AF1"/>
    <w:rsid w:val="006E3A58"/>
    <w:rsid w:val="006E4A81"/>
    <w:rsid w:val="006E5FB6"/>
    <w:rsid w:val="006E66B1"/>
    <w:rsid w:val="006F185D"/>
    <w:rsid w:val="006F20B8"/>
    <w:rsid w:val="006F329E"/>
    <w:rsid w:val="006F52E8"/>
    <w:rsid w:val="006F62F1"/>
    <w:rsid w:val="006F6373"/>
    <w:rsid w:val="006F758B"/>
    <w:rsid w:val="006F7B06"/>
    <w:rsid w:val="00700210"/>
    <w:rsid w:val="00700ABD"/>
    <w:rsid w:val="007029FE"/>
    <w:rsid w:val="0070335E"/>
    <w:rsid w:val="00703C3C"/>
    <w:rsid w:val="00703C48"/>
    <w:rsid w:val="00704DA4"/>
    <w:rsid w:val="00704DEC"/>
    <w:rsid w:val="00707558"/>
    <w:rsid w:val="00710080"/>
    <w:rsid w:val="007129A5"/>
    <w:rsid w:val="007133FE"/>
    <w:rsid w:val="00713F0E"/>
    <w:rsid w:val="00714BA8"/>
    <w:rsid w:val="00715F85"/>
    <w:rsid w:val="00716A41"/>
    <w:rsid w:val="00717688"/>
    <w:rsid w:val="00720DDD"/>
    <w:rsid w:val="00722857"/>
    <w:rsid w:val="00723E7C"/>
    <w:rsid w:val="00723EA9"/>
    <w:rsid w:val="0072476F"/>
    <w:rsid w:val="0072581E"/>
    <w:rsid w:val="00726576"/>
    <w:rsid w:val="00726EE5"/>
    <w:rsid w:val="007273C7"/>
    <w:rsid w:val="00731369"/>
    <w:rsid w:val="00732BDF"/>
    <w:rsid w:val="00734681"/>
    <w:rsid w:val="00735E1D"/>
    <w:rsid w:val="00735F0E"/>
    <w:rsid w:val="00735FFE"/>
    <w:rsid w:val="0073690C"/>
    <w:rsid w:val="007400F1"/>
    <w:rsid w:val="00741657"/>
    <w:rsid w:val="00741887"/>
    <w:rsid w:val="00741C6B"/>
    <w:rsid w:val="007421CB"/>
    <w:rsid w:val="00742F59"/>
    <w:rsid w:val="0074424E"/>
    <w:rsid w:val="00745533"/>
    <w:rsid w:val="00745647"/>
    <w:rsid w:val="00746343"/>
    <w:rsid w:val="007466A9"/>
    <w:rsid w:val="007467A7"/>
    <w:rsid w:val="007477CC"/>
    <w:rsid w:val="00750ADB"/>
    <w:rsid w:val="00752ADF"/>
    <w:rsid w:val="0075309A"/>
    <w:rsid w:val="00754713"/>
    <w:rsid w:val="00756571"/>
    <w:rsid w:val="00757A95"/>
    <w:rsid w:val="007601F8"/>
    <w:rsid w:val="00761331"/>
    <w:rsid w:val="00762F05"/>
    <w:rsid w:val="00762F3F"/>
    <w:rsid w:val="007630B3"/>
    <w:rsid w:val="00764666"/>
    <w:rsid w:val="007647FF"/>
    <w:rsid w:val="007659A1"/>
    <w:rsid w:val="00766BB4"/>
    <w:rsid w:val="0076793D"/>
    <w:rsid w:val="00767D29"/>
    <w:rsid w:val="007707D8"/>
    <w:rsid w:val="00771CBB"/>
    <w:rsid w:val="00771D14"/>
    <w:rsid w:val="00773F65"/>
    <w:rsid w:val="00774237"/>
    <w:rsid w:val="0077423B"/>
    <w:rsid w:val="00774941"/>
    <w:rsid w:val="00775E08"/>
    <w:rsid w:val="0077685C"/>
    <w:rsid w:val="00777142"/>
    <w:rsid w:val="0077773A"/>
    <w:rsid w:val="007778B2"/>
    <w:rsid w:val="00777B73"/>
    <w:rsid w:val="00781B4B"/>
    <w:rsid w:val="00781E6B"/>
    <w:rsid w:val="007821CD"/>
    <w:rsid w:val="007824F2"/>
    <w:rsid w:val="007828C6"/>
    <w:rsid w:val="0078575C"/>
    <w:rsid w:val="00785FE4"/>
    <w:rsid w:val="007912A9"/>
    <w:rsid w:val="007916E5"/>
    <w:rsid w:val="0079176D"/>
    <w:rsid w:val="007917EE"/>
    <w:rsid w:val="00792552"/>
    <w:rsid w:val="0079343F"/>
    <w:rsid w:val="00793F04"/>
    <w:rsid w:val="00794047"/>
    <w:rsid w:val="007961D9"/>
    <w:rsid w:val="00797811"/>
    <w:rsid w:val="007A0117"/>
    <w:rsid w:val="007A0397"/>
    <w:rsid w:val="007A0652"/>
    <w:rsid w:val="007A2394"/>
    <w:rsid w:val="007A4568"/>
    <w:rsid w:val="007A49D5"/>
    <w:rsid w:val="007A49F8"/>
    <w:rsid w:val="007A5223"/>
    <w:rsid w:val="007A5B51"/>
    <w:rsid w:val="007A615C"/>
    <w:rsid w:val="007A6F07"/>
    <w:rsid w:val="007A79E1"/>
    <w:rsid w:val="007A7AB6"/>
    <w:rsid w:val="007A7BA6"/>
    <w:rsid w:val="007A7E0C"/>
    <w:rsid w:val="007B0A64"/>
    <w:rsid w:val="007B0D64"/>
    <w:rsid w:val="007B1CBE"/>
    <w:rsid w:val="007B1EDB"/>
    <w:rsid w:val="007B242F"/>
    <w:rsid w:val="007B27A5"/>
    <w:rsid w:val="007B2B11"/>
    <w:rsid w:val="007B2E1D"/>
    <w:rsid w:val="007B3054"/>
    <w:rsid w:val="007B3F80"/>
    <w:rsid w:val="007B40AA"/>
    <w:rsid w:val="007B429C"/>
    <w:rsid w:val="007B47BA"/>
    <w:rsid w:val="007B57B6"/>
    <w:rsid w:val="007B6006"/>
    <w:rsid w:val="007B6115"/>
    <w:rsid w:val="007B7D69"/>
    <w:rsid w:val="007B7E30"/>
    <w:rsid w:val="007B7EEE"/>
    <w:rsid w:val="007C082B"/>
    <w:rsid w:val="007C0C81"/>
    <w:rsid w:val="007C19ED"/>
    <w:rsid w:val="007C1C67"/>
    <w:rsid w:val="007C3672"/>
    <w:rsid w:val="007C6A9E"/>
    <w:rsid w:val="007C6AD1"/>
    <w:rsid w:val="007C7307"/>
    <w:rsid w:val="007C733D"/>
    <w:rsid w:val="007C7834"/>
    <w:rsid w:val="007D03C0"/>
    <w:rsid w:val="007D0D3F"/>
    <w:rsid w:val="007D215D"/>
    <w:rsid w:val="007D2981"/>
    <w:rsid w:val="007D38F2"/>
    <w:rsid w:val="007D39EA"/>
    <w:rsid w:val="007D565B"/>
    <w:rsid w:val="007D5F86"/>
    <w:rsid w:val="007D6CD0"/>
    <w:rsid w:val="007D77FF"/>
    <w:rsid w:val="007E0C5E"/>
    <w:rsid w:val="007E25E3"/>
    <w:rsid w:val="007E2B8E"/>
    <w:rsid w:val="007E3B8C"/>
    <w:rsid w:val="007E4D11"/>
    <w:rsid w:val="007E4EBD"/>
    <w:rsid w:val="007E5587"/>
    <w:rsid w:val="007E5735"/>
    <w:rsid w:val="007E59A8"/>
    <w:rsid w:val="007E63A1"/>
    <w:rsid w:val="007E6B5D"/>
    <w:rsid w:val="007E6DC2"/>
    <w:rsid w:val="007E7978"/>
    <w:rsid w:val="007F1772"/>
    <w:rsid w:val="007F2920"/>
    <w:rsid w:val="007F36ED"/>
    <w:rsid w:val="007F4C24"/>
    <w:rsid w:val="007F51CA"/>
    <w:rsid w:val="008002C1"/>
    <w:rsid w:val="00802746"/>
    <w:rsid w:val="00803841"/>
    <w:rsid w:val="008038A1"/>
    <w:rsid w:val="008040B9"/>
    <w:rsid w:val="00804148"/>
    <w:rsid w:val="00804B09"/>
    <w:rsid w:val="00804D7D"/>
    <w:rsid w:val="00805A49"/>
    <w:rsid w:val="00806117"/>
    <w:rsid w:val="00806FB6"/>
    <w:rsid w:val="00807E94"/>
    <w:rsid w:val="008104C5"/>
    <w:rsid w:val="00810617"/>
    <w:rsid w:val="00810729"/>
    <w:rsid w:val="00810B6E"/>
    <w:rsid w:val="00811826"/>
    <w:rsid w:val="0081380D"/>
    <w:rsid w:val="0081425E"/>
    <w:rsid w:val="00815869"/>
    <w:rsid w:val="00816412"/>
    <w:rsid w:val="008168BC"/>
    <w:rsid w:val="0081704E"/>
    <w:rsid w:val="0081728F"/>
    <w:rsid w:val="00817B4B"/>
    <w:rsid w:val="00820458"/>
    <w:rsid w:val="00820568"/>
    <w:rsid w:val="00820BF0"/>
    <w:rsid w:val="00820C33"/>
    <w:rsid w:val="008216D7"/>
    <w:rsid w:val="00821E3F"/>
    <w:rsid w:val="00822437"/>
    <w:rsid w:val="00822B8B"/>
    <w:rsid w:val="00825F14"/>
    <w:rsid w:val="008263D9"/>
    <w:rsid w:val="00826D98"/>
    <w:rsid w:val="00826EDE"/>
    <w:rsid w:val="0082747D"/>
    <w:rsid w:val="00830CF6"/>
    <w:rsid w:val="00836434"/>
    <w:rsid w:val="0083643E"/>
    <w:rsid w:val="00836F3C"/>
    <w:rsid w:val="008375DC"/>
    <w:rsid w:val="0084007B"/>
    <w:rsid w:val="00842A3C"/>
    <w:rsid w:val="0084320C"/>
    <w:rsid w:val="008432C9"/>
    <w:rsid w:val="00843687"/>
    <w:rsid w:val="00844A3B"/>
    <w:rsid w:val="00845714"/>
    <w:rsid w:val="0084736D"/>
    <w:rsid w:val="00852D45"/>
    <w:rsid w:val="0085307C"/>
    <w:rsid w:val="008545C6"/>
    <w:rsid w:val="00854C11"/>
    <w:rsid w:val="0085610D"/>
    <w:rsid w:val="008567C6"/>
    <w:rsid w:val="00856DBD"/>
    <w:rsid w:val="00856E9F"/>
    <w:rsid w:val="00857B73"/>
    <w:rsid w:val="00860432"/>
    <w:rsid w:val="0086200D"/>
    <w:rsid w:val="00862782"/>
    <w:rsid w:val="00862B63"/>
    <w:rsid w:val="00863429"/>
    <w:rsid w:val="00863C2A"/>
    <w:rsid w:val="00864442"/>
    <w:rsid w:val="00865884"/>
    <w:rsid w:val="008675C2"/>
    <w:rsid w:val="008676F4"/>
    <w:rsid w:val="00867978"/>
    <w:rsid w:val="00867EC1"/>
    <w:rsid w:val="0087030A"/>
    <w:rsid w:val="00870D4A"/>
    <w:rsid w:val="008724FE"/>
    <w:rsid w:val="008728E3"/>
    <w:rsid w:val="00872DE7"/>
    <w:rsid w:val="00873050"/>
    <w:rsid w:val="00873152"/>
    <w:rsid w:val="00873E2C"/>
    <w:rsid w:val="00876746"/>
    <w:rsid w:val="00876AA7"/>
    <w:rsid w:val="00881323"/>
    <w:rsid w:val="00881630"/>
    <w:rsid w:val="00882155"/>
    <w:rsid w:val="00882182"/>
    <w:rsid w:val="008830ED"/>
    <w:rsid w:val="00883310"/>
    <w:rsid w:val="008843FE"/>
    <w:rsid w:val="008863A1"/>
    <w:rsid w:val="008866EC"/>
    <w:rsid w:val="00887530"/>
    <w:rsid w:val="00891373"/>
    <w:rsid w:val="00891A8E"/>
    <w:rsid w:val="00891E61"/>
    <w:rsid w:val="00891FF0"/>
    <w:rsid w:val="0089311A"/>
    <w:rsid w:val="00893CFE"/>
    <w:rsid w:val="008945D4"/>
    <w:rsid w:val="008954F6"/>
    <w:rsid w:val="00895903"/>
    <w:rsid w:val="008A2597"/>
    <w:rsid w:val="008A2EFC"/>
    <w:rsid w:val="008A3460"/>
    <w:rsid w:val="008A3ABF"/>
    <w:rsid w:val="008A430C"/>
    <w:rsid w:val="008A4AC1"/>
    <w:rsid w:val="008A543F"/>
    <w:rsid w:val="008A5C1E"/>
    <w:rsid w:val="008A6918"/>
    <w:rsid w:val="008A7972"/>
    <w:rsid w:val="008B1286"/>
    <w:rsid w:val="008B2A5C"/>
    <w:rsid w:val="008B2D9A"/>
    <w:rsid w:val="008B59E3"/>
    <w:rsid w:val="008B65B2"/>
    <w:rsid w:val="008B7252"/>
    <w:rsid w:val="008B7CBD"/>
    <w:rsid w:val="008C104E"/>
    <w:rsid w:val="008C2A1E"/>
    <w:rsid w:val="008C2C41"/>
    <w:rsid w:val="008C3382"/>
    <w:rsid w:val="008C380A"/>
    <w:rsid w:val="008C3B1E"/>
    <w:rsid w:val="008C50A4"/>
    <w:rsid w:val="008C56F6"/>
    <w:rsid w:val="008C5721"/>
    <w:rsid w:val="008C5DE1"/>
    <w:rsid w:val="008C6B7F"/>
    <w:rsid w:val="008D03CB"/>
    <w:rsid w:val="008D0B89"/>
    <w:rsid w:val="008D16C7"/>
    <w:rsid w:val="008D1733"/>
    <w:rsid w:val="008D2A3E"/>
    <w:rsid w:val="008D3025"/>
    <w:rsid w:val="008D3A8A"/>
    <w:rsid w:val="008D47A9"/>
    <w:rsid w:val="008D5AB3"/>
    <w:rsid w:val="008E01A4"/>
    <w:rsid w:val="008E037C"/>
    <w:rsid w:val="008E1BD9"/>
    <w:rsid w:val="008E3AC2"/>
    <w:rsid w:val="008E3DF0"/>
    <w:rsid w:val="008F1433"/>
    <w:rsid w:val="008F1C84"/>
    <w:rsid w:val="008F2947"/>
    <w:rsid w:val="008F3450"/>
    <w:rsid w:val="008F52B3"/>
    <w:rsid w:val="008F66EB"/>
    <w:rsid w:val="008F7D45"/>
    <w:rsid w:val="00900E44"/>
    <w:rsid w:val="0090495F"/>
    <w:rsid w:val="009055D7"/>
    <w:rsid w:val="009058E3"/>
    <w:rsid w:val="0090616C"/>
    <w:rsid w:val="0090641A"/>
    <w:rsid w:val="00911B7C"/>
    <w:rsid w:val="0091262D"/>
    <w:rsid w:val="00912669"/>
    <w:rsid w:val="00913A91"/>
    <w:rsid w:val="00913E4F"/>
    <w:rsid w:val="00916FD6"/>
    <w:rsid w:val="009229BF"/>
    <w:rsid w:val="00925121"/>
    <w:rsid w:val="00925C11"/>
    <w:rsid w:val="00926E41"/>
    <w:rsid w:val="00927F98"/>
    <w:rsid w:val="0093015B"/>
    <w:rsid w:val="00931442"/>
    <w:rsid w:val="00931647"/>
    <w:rsid w:val="00931D91"/>
    <w:rsid w:val="00931F64"/>
    <w:rsid w:val="00932F33"/>
    <w:rsid w:val="0093303C"/>
    <w:rsid w:val="009333DA"/>
    <w:rsid w:val="009347B3"/>
    <w:rsid w:val="0093537F"/>
    <w:rsid w:val="00937A59"/>
    <w:rsid w:val="0094301A"/>
    <w:rsid w:val="00943872"/>
    <w:rsid w:val="00944512"/>
    <w:rsid w:val="009449DF"/>
    <w:rsid w:val="00945B20"/>
    <w:rsid w:val="009472D5"/>
    <w:rsid w:val="00950559"/>
    <w:rsid w:val="009517AE"/>
    <w:rsid w:val="00951F46"/>
    <w:rsid w:val="00952CBB"/>
    <w:rsid w:val="00953780"/>
    <w:rsid w:val="00953B6F"/>
    <w:rsid w:val="00954262"/>
    <w:rsid w:val="009556E9"/>
    <w:rsid w:val="00955BAB"/>
    <w:rsid w:val="00956BB5"/>
    <w:rsid w:val="00960428"/>
    <w:rsid w:val="009608F8"/>
    <w:rsid w:val="00963351"/>
    <w:rsid w:val="009655CE"/>
    <w:rsid w:val="0096569A"/>
    <w:rsid w:val="00965C47"/>
    <w:rsid w:val="00965E18"/>
    <w:rsid w:val="00967B52"/>
    <w:rsid w:val="009707FD"/>
    <w:rsid w:val="009718DE"/>
    <w:rsid w:val="00972084"/>
    <w:rsid w:val="00975BB4"/>
    <w:rsid w:val="0097632A"/>
    <w:rsid w:val="0097704B"/>
    <w:rsid w:val="00977921"/>
    <w:rsid w:val="00977B9C"/>
    <w:rsid w:val="00977D39"/>
    <w:rsid w:val="00977ECB"/>
    <w:rsid w:val="009819C7"/>
    <w:rsid w:val="00981A4A"/>
    <w:rsid w:val="00981BDB"/>
    <w:rsid w:val="00981C1F"/>
    <w:rsid w:val="00983909"/>
    <w:rsid w:val="00983934"/>
    <w:rsid w:val="00984C8C"/>
    <w:rsid w:val="00985D57"/>
    <w:rsid w:val="00986316"/>
    <w:rsid w:val="00986F46"/>
    <w:rsid w:val="00987990"/>
    <w:rsid w:val="009904EE"/>
    <w:rsid w:val="00990DE9"/>
    <w:rsid w:val="00991074"/>
    <w:rsid w:val="00991770"/>
    <w:rsid w:val="00992C87"/>
    <w:rsid w:val="009931D6"/>
    <w:rsid w:val="009939C6"/>
    <w:rsid w:val="009945EE"/>
    <w:rsid w:val="00994E02"/>
    <w:rsid w:val="0099559F"/>
    <w:rsid w:val="00996346"/>
    <w:rsid w:val="00996B66"/>
    <w:rsid w:val="00997E4B"/>
    <w:rsid w:val="009A049E"/>
    <w:rsid w:val="009A0F9D"/>
    <w:rsid w:val="009A11CC"/>
    <w:rsid w:val="009A32FC"/>
    <w:rsid w:val="009A60DC"/>
    <w:rsid w:val="009A6F73"/>
    <w:rsid w:val="009A7172"/>
    <w:rsid w:val="009A7DDB"/>
    <w:rsid w:val="009B11DC"/>
    <w:rsid w:val="009B131F"/>
    <w:rsid w:val="009B309A"/>
    <w:rsid w:val="009B3255"/>
    <w:rsid w:val="009B3374"/>
    <w:rsid w:val="009B3743"/>
    <w:rsid w:val="009B4F48"/>
    <w:rsid w:val="009B6DD8"/>
    <w:rsid w:val="009B7287"/>
    <w:rsid w:val="009C146B"/>
    <w:rsid w:val="009C38CA"/>
    <w:rsid w:val="009C3948"/>
    <w:rsid w:val="009C4E9F"/>
    <w:rsid w:val="009C568A"/>
    <w:rsid w:val="009C5797"/>
    <w:rsid w:val="009C68B2"/>
    <w:rsid w:val="009C7A74"/>
    <w:rsid w:val="009D2D2B"/>
    <w:rsid w:val="009D4E24"/>
    <w:rsid w:val="009D5E84"/>
    <w:rsid w:val="009D5ED8"/>
    <w:rsid w:val="009D63DC"/>
    <w:rsid w:val="009D6D0D"/>
    <w:rsid w:val="009D7555"/>
    <w:rsid w:val="009D7DE4"/>
    <w:rsid w:val="009D7E05"/>
    <w:rsid w:val="009E0299"/>
    <w:rsid w:val="009E077A"/>
    <w:rsid w:val="009E13B7"/>
    <w:rsid w:val="009E3BBC"/>
    <w:rsid w:val="009E4C35"/>
    <w:rsid w:val="009E5527"/>
    <w:rsid w:val="009E721D"/>
    <w:rsid w:val="009E7C82"/>
    <w:rsid w:val="009F1FD3"/>
    <w:rsid w:val="009F343B"/>
    <w:rsid w:val="009F3604"/>
    <w:rsid w:val="009F4639"/>
    <w:rsid w:val="009F487C"/>
    <w:rsid w:val="009F4E10"/>
    <w:rsid w:val="009F68F2"/>
    <w:rsid w:val="009F6E41"/>
    <w:rsid w:val="009F720B"/>
    <w:rsid w:val="00A0007D"/>
    <w:rsid w:val="00A00387"/>
    <w:rsid w:val="00A012CE"/>
    <w:rsid w:val="00A0182A"/>
    <w:rsid w:val="00A020F6"/>
    <w:rsid w:val="00A0272F"/>
    <w:rsid w:val="00A03294"/>
    <w:rsid w:val="00A05249"/>
    <w:rsid w:val="00A057F1"/>
    <w:rsid w:val="00A05EE8"/>
    <w:rsid w:val="00A10233"/>
    <w:rsid w:val="00A1182D"/>
    <w:rsid w:val="00A119BA"/>
    <w:rsid w:val="00A11C6E"/>
    <w:rsid w:val="00A13836"/>
    <w:rsid w:val="00A1638C"/>
    <w:rsid w:val="00A16BD1"/>
    <w:rsid w:val="00A17D23"/>
    <w:rsid w:val="00A20090"/>
    <w:rsid w:val="00A20261"/>
    <w:rsid w:val="00A210A5"/>
    <w:rsid w:val="00A21629"/>
    <w:rsid w:val="00A23127"/>
    <w:rsid w:val="00A2344E"/>
    <w:rsid w:val="00A24500"/>
    <w:rsid w:val="00A26D16"/>
    <w:rsid w:val="00A27710"/>
    <w:rsid w:val="00A27993"/>
    <w:rsid w:val="00A30E7B"/>
    <w:rsid w:val="00A3194C"/>
    <w:rsid w:val="00A3213E"/>
    <w:rsid w:val="00A33A94"/>
    <w:rsid w:val="00A34238"/>
    <w:rsid w:val="00A35468"/>
    <w:rsid w:val="00A35EDF"/>
    <w:rsid w:val="00A40035"/>
    <w:rsid w:val="00A403D3"/>
    <w:rsid w:val="00A407A8"/>
    <w:rsid w:val="00A41D58"/>
    <w:rsid w:val="00A42D67"/>
    <w:rsid w:val="00A433E6"/>
    <w:rsid w:val="00A43F23"/>
    <w:rsid w:val="00A43F5F"/>
    <w:rsid w:val="00A46429"/>
    <w:rsid w:val="00A4658D"/>
    <w:rsid w:val="00A4694F"/>
    <w:rsid w:val="00A46AFC"/>
    <w:rsid w:val="00A476C1"/>
    <w:rsid w:val="00A47836"/>
    <w:rsid w:val="00A47DC1"/>
    <w:rsid w:val="00A50816"/>
    <w:rsid w:val="00A50F6E"/>
    <w:rsid w:val="00A515AE"/>
    <w:rsid w:val="00A5184F"/>
    <w:rsid w:val="00A51AC7"/>
    <w:rsid w:val="00A51B7D"/>
    <w:rsid w:val="00A52871"/>
    <w:rsid w:val="00A54479"/>
    <w:rsid w:val="00A54CBD"/>
    <w:rsid w:val="00A54CF1"/>
    <w:rsid w:val="00A571B5"/>
    <w:rsid w:val="00A614DC"/>
    <w:rsid w:val="00A62CE4"/>
    <w:rsid w:val="00A67790"/>
    <w:rsid w:val="00A67D48"/>
    <w:rsid w:val="00A704FE"/>
    <w:rsid w:val="00A70FB4"/>
    <w:rsid w:val="00A715E7"/>
    <w:rsid w:val="00A73A63"/>
    <w:rsid w:val="00A74AD5"/>
    <w:rsid w:val="00A7502D"/>
    <w:rsid w:val="00A75319"/>
    <w:rsid w:val="00A756B3"/>
    <w:rsid w:val="00A75AB1"/>
    <w:rsid w:val="00A75F2D"/>
    <w:rsid w:val="00A809EB"/>
    <w:rsid w:val="00A826A0"/>
    <w:rsid w:val="00A82A5F"/>
    <w:rsid w:val="00A833E8"/>
    <w:rsid w:val="00A84026"/>
    <w:rsid w:val="00A8498C"/>
    <w:rsid w:val="00A851FD"/>
    <w:rsid w:val="00A86285"/>
    <w:rsid w:val="00A86393"/>
    <w:rsid w:val="00A86F59"/>
    <w:rsid w:val="00A87F3C"/>
    <w:rsid w:val="00A90B31"/>
    <w:rsid w:val="00A913E7"/>
    <w:rsid w:val="00A91DC6"/>
    <w:rsid w:val="00A9222E"/>
    <w:rsid w:val="00A92B18"/>
    <w:rsid w:val="00A940EA"/>
    <w:rsid w:val="00A95ECD"/>
    <w:rsid w:val="00A96451"/>
    <w:rsid w:val="00AA1668"/>
    <w:rsid w:val="00AA1677"/>
    <w:rsid w:val="00AA1794"/>
    <w:rsid w:val="00AA2330"/>
    <w:rsid w:val="00AA4A38"/>
    <w:rsid w:val="00AA5104"/>
    <w:rsid w:val="00AA588A"/>
    <w:rsid w:val="00AA7250"/>
    <w:rsid w:val="00AA7ABD"/>
    <w:rsid w:val="00AB1B08"/>
    <w:rsid w:val="00AB2C79"/>
    <w:rsid w:val="00AB3BFA"/>
    <w:rsid w:val="00AB5D52"/>
    <w:rsid w:val="00AC0052"/>
    <w:rsid w:val="00AC06B9"/>
    <w:rsid w:val="00AC0B54"/>
    <w:rsid w:val="00AC1D49"/>
    <w:rsid w:val="00AC1F5F"/>
    <w:rsid w:val="00AC2C2F"/>
    <w:rsid w:val="00AC3517"/>
    <w:rsid w:val="00AC3C5B"/>
    <w:rsid w:val="00AC3EA5"/>
    <w:rsid w:val="00AC4AF2"/>
    <w:rsid w:val="00AC5474"/>
    <w:rsid w:val="00AC55C4"/>
    <w:rsid w:val="00AD00AD"/>
    <w:rsid w:val="00AD1E5A"/>
    <w:rsid w:val="00AD2DCF"/>
    <w:rsid w:val="00AD37C7"/>
    <w:rsid w:val="00AD3965"/>
    <w:rsid w:val="00AD3B1D"/>
    <w:rsid w:val="00AD415C"/>
    <w:rsid w:val="00AD59C2"/>
    <w:rsid w:val="00AD5E22"/>
    <w:rsid w:val="00AE11EE"/>
    <w:rsid w:val="00AE1B8A"/>
    <w:rsid w:val="00AE215E"/>
    <w:rsid w:val="00AE5D1C"/>
    <w:rsid w:val="00AE61DD"/>
    <w:rsid w:val="00AE64B8"/>
    <w:rsid w:val="00AE6DBE"/>
    <w:rsid w:val="00AE732C"/>
    <w:rsid w:val="00AE734F"/>
    <w:rsid w:val="00AF06C1"/>
    <w:rsid w:val="00AF0F67"/>
    <w:rsid w:val="00AF2FF7"/>
    <w:rsid w:val="00AF3C7F"/>
    <w:rsid w:val="00AF485C"/>
    <w:rsid w:val="00AF5980"/>
    <w:rsid w:val="00AF5F41"/>
    <w:rsid w:val="00AF787E"/>
    <w:rsid w:val="00AF78A0"/>
    <w:rsid w:val="00B01BCB"/>
    <w:rsid w:val="00B04013"/>
    <w:rsid w:val="00B045B7"/>
    <w:rsid w:val="00B0469E"/>
    <w:rsid w:val="00B04F7A"/>
    <w:rsid w:val="00B06A45"/>
    <w:rsid w:val="00B07064"/>
    <w:rsid w:val="00B07516"/>
    <w:rsid w:val="00B07704"/>
    <w:rsid w:val="00B0784E"/>
    <w:rsid w:val="00B109D5"/>
    <w:rsid w:val="00B10B0A"/>
    <w:rsid w:val="00B12244"/>
    <w:rsid w:val="00B138D2"/>
    <w:rsid w:val="00B13ABE"/>
    <w:rsid w:val="00B13C52"/>
    <w:rsid w:val="00B14383"/>
    <w:rsid w:val="00B14391"/>
    <w:rsid w:val="00B14CC5"/>
    <w:rsid w:val="00B158DB"/>
    <w:rsid w:val="00B16444"/>
    <w:rsid w:val="00B16F79"/>
    <w:rsid w:val="00B20086"/>
    <w:rsid w:val="00B20B6A"/>
    <w:rsid w:val="00B2252B"/>
    <w:rsid w:val="00B22FEB"/>
    <w:rsid w:val="00B238B0"/>
    <w:rsid w:val="00B24982"/>
    <w:rsid w:val="00B2543A"/>
    <w:rsid w:val="00B2624C"/>
    <w:rsid w:val="00B26962"/>
    <w:rsid w:val="00B26A85"/>
    <w:rsid w:val="00B30778"/>
    <w:rsid w:val="00B30DEC"/>
    <w:rsid w:val="00B31516"/>
    <w:rsid w:val="00B338E2"/>
    <w:rsid w:val="00B36F44"/>
    <w:rsid w:val="00B40C5C"/>
    <w:rsid w:val="00B40DFF"/>
    <w:rsid w:val="00B41896"/>
    <w:rsid w:val="00B41A8A"/>
    <w:rsid w:val="00B41E65"/>
    <w:rsid w:val="00B422F8"/>
    <w:rsid w:val="00B424C5"/>
    <w:rsid w:val="00B437D8"/>
    <w:rsid w:val="00B444E9"/>
    <w:rsid w:val="00B45115"/>
    <w:rsid w:val="00B461C5"/>
    <w:rsid w:val="00B46BB9"/>
    <w:rsid w:val="00B47AB3"/>
    <w:rsid w:val="00B50204"/>
    <w:rsid w:val="00B509FD"/>
    <w:rsid w:val="00B50C8F"/>
    <w:rsid w:val="00B516C1"/>
    <w:rsid w:val="00B51702"/>
    <w:rsid w:val="00B5175C"/>
    <w:rsid w:val="00B52AAB"/>
    <w:rsid w:val="00B52EB4"/>
    <w:rsid w:val="00B5326B"/>
    <w:rsid w:val="00B532AC"/>
    <w:rsid w:val="00B53B5B"/>
    <w:rsid w:val="00B555FA"/>
    <w:rsid w:val="00B55BDF"/>
    <w:rsid w:val="00B57D54"/>
    <w:rsid w:val="00B60770"/>
    <w:rsid w:val="00B60D05"/>
    <w:rsid w:val="00B611D5"/>
    <w:rsid w:val="00B63BAE"/>
    <w:rsid w:val="00B64B28"/>
    <w:rsid w:val="00B6556E"/>
    <w:rsid w:val="00B7136D"/>
    <w:rsid w:val="00B71DCA"/>
    <w:rsid w:val="00B7235B"/>
    <w:rsid w:val="00B73EC2"/>
    <w:rsid w:val="00B740D7"/>
    <w:rsid w:val="00B74951"/>
    <w:rsid w:val="00B74992"/>
    <w:rsid w:val="00B74B35"/>
    <w:rsid w:val="00B74E82"/>
    <w:rsid w:val="00B75CCC"/>
    <w:rsid w:val="00B75E98"/>
    <w:rsid w:val="00B76447"/>
    <w:rsid w:val="00B80110"/>
    <w:rsid w:val="00B80A75"/>
    <w:rsid w:val="00B8132B"/>
    <w:rsid w:val="00B813F8"/>
    <w:rsid w:val="00B82E80"/>
    <w:rsid w:val="00B83EC1"/>
    <w:rsid w:val="00B8420E"/>
    <w:rsid w:val="00B84BB3"/>
    <w:rsid w:val="00B854D9"/>
    <w:rsid w:val="00B85BF5"/>
    <w:rsid w:val="00B85C11"/>
    <w:rsid w:val="00B85CD6"/>
    <w:rsid w:val="00B86229"/>
    <w:rsid w:val="00B864BD"/>
    <w:rsid w:val="00B87F00"/>
    <w:rsid w:val="00B907B5"/>
    <w:rsid w:val="00B91222"/>
    <w:rsid w:val="00B93391"/>
    <w:rsid w:val="00B938F1"/>
    <w:rsid w:val="00B94DD9"/>
    <w:rsid w:val="00B97259"/>
    <w:rsid w:val="00BA0EC5"/>
    <w:rsid w:val="00BA1D73"/>
    <w:rsid w:val="00BA3957"/>
    <w:rsid w:val="00BA4A4A"/>
    <w:rsid w:val="00BA6189"/>
    <w:rsid w:val="00BA667F"/>
    <w:rsid w:val="00BA753C"/>
    <w:rsid w:val="00BA7C56"/>
    <w:rsid w:val="00BB1A8D"/>
    <w:rsid w:val="00BB1FCE"/>
    <w:rsid w:val="00BB2BE2"/>
    <w:rsid w:val="00BB44AF"/>
    <w:rsid w:val="00BB4B50"/>
    <w:rsid w:val="00BB4F8A"/>
    <w:rsid w:val="00BB4FE3"/>
    <w:rsid w:val="00BB7096"/>
    <w:rsid w:val="00BB71C9"/>
    <w:rsid w:val="00BB7B16"/>
    <w:rsid w:val="00BB7DF4"/>
    <w:rsid w:val="00BB7E81"/>
    <w:rsid w:val="00BC00C0"/>
    <w:rsid w:val="00BC0DF1"/>
    <w:rsid w:val="00BC2950"/>
    <w:rsid w:val="00BC2E07"/>
    <w:rsid w:val="00BC353F"/>
    <w:rsid w:val="00BC439B"/>
    <w:rsid w:val="00BC5458"/>
    <w:rsid w:val="00BC5A04"/>
    <w:rsid w:val="00BC62E3"/>
    <w:rsid w:val="00BC639A"/>
    <w:rsid w:val="00BC79F1"/>
    <w:rsid w:val="00BC7B19"/>
    <w:rsid w:val="00BD083C"/>
    <w:rsid w:val="00BD0AC6"/>
    <w:rsid w:val="00BD19A0"/>
    <w:rsid w:val="00BD2801"/>
    <w:rsid w:val="00BD3390"/>
    <w:rsid w:val="00BD38FC"/>
    <w:rsid w:val="00BD4521"/>
    <w:rsid w:val="00BD4779"/>
    <w:rsid w:val="00BD47CF"/>
    <w:rsid w:val="00BD69ED"/>
    <w:rsid w:val="00BD7E15"/>
    <w:rsid w:val="00BE087B"/>
    <w:rsid w:val="00BE0AD5"/>
    <w:rsid w:val="00BE0C80"/>
    <w:rsid w:val="00BE1B77"/>
    <w:rsid w:val="00BE25A0"/>
    <w:rsid w:val="00BE28F1"/>
    <w:rsid w:val="00BE3485"/>
    <w:rsid w:val="00BE4099"/>
    <w:rsid w:val="00BE53BF"/>
    <w:rsid w:val="00BE699B"/>
    <w:rsid w:val="00BF0AD9"/>
    <w:rsid w:val="00BF0E9E"/>
    <w:rsid w:val="00BF100A"/>
    <w:rsid w:val="00BF264B"/>
    <w:rsid w:val="00BF2D9B"/>
    <w:rsid w:val="00BF36A0"/>
    <w:rsid w:val="00BF3E6B"/>
    <w:rsid w:val="00BF66DD"/>
    <w:rsid w:val="00C002E5"/>
    <w:rsid w:val="00C00644"/>
    <w:rsid w:val="00C006C1"/>
    <w:rsid w:val="00C00D69"/>
    <w:rsid w:val="00C01815"/>
    <w:rsid w:val="00C0285E"/>
    <w:rsid w:val="00C03061"/>
    <w:rsid w:val="00C03179"/>
    <w:rsid w:val="00C037A3"/>
    <w:rsid w:val="00C03C42"/>
    <w:rsid w:val="00C043C0"/>
    <w:rsid w:val="00C063D0"/>
    <w:rsid w:val="00C069A2"/>
    <w:rsid w:val="00C1137B"/>
    <w:rsid w:val="00C12DA1"/>
    <w:rsid w:val="00C132B2"/>
    <w:rsid w:val="00C13DDF"/>
    <w:rsid w:val="00C155C4"/>
    <w:rsid w:val="00C15601"/>
    <w:rsid w:val="00C170BF"/>
    <w:rsid w:val="00C17B27"/>
    <w:rsid w:val="00C210CB"/>
    <w:rsid w:val="00C2181B"/>
    <w:rsid w:val="00C22B0D"/>
    <w:rsid w:val="00C23C8B"/>
    <w:rsid w:val="00C23F04"/>
    <w:rsid w:val="00C31280"/>
    <w:rsid w:val="00C31CA4"/>
    <w:rsid w:val="00C31FA4"/>
    <w:rsid w:val="00C32522"/>
    <w:rsid w:val="00C32DB2"/>
    <w:rsid w:val="00C330F1"/>
    <w:rsid w:val="00C33174"/>
    <w:rsid w:val="00C3410F"/>
    <w:rsid w:val="00C3486C"/>
    <w:rsid w:val="00C34D89"/>
    <w:rsid w:val="00C3519F"/>
    <w:rsid w:val="00C35363"/>
    <w:rsid w:val="00C3549B"/>
    <w:rsid w:val="00C35555"/>
    <w:rsid w:val="00C360C9"/>
    <w:rsid w:val="00C365F2"/>
    <w:rsid w:val="00C3746E"/>
    <w:rsid w:val="00C3793D"/>
    <w:rsid w:val="00C3798D"/>
    <w:rsid w:val="00C41387"/>
    <w:rsid w:val="00C41A76"/>
    <w:rsid w:val="00C42556"/>
    <w:rsid w:val="00C42FBE"/>
    <w:rsid w:val="00C43308"/>
    <w:rsid w:val="00C4331B"/>
    <w:rsid w:val="00C43FED"/>
    <w:rsid w:val="00C45317"/>
    <w:rsid w:val="00C45778"/>
    <w:rsid w:val="00C465B7"/>
    <w:rsid w:val="00C46615"/>
    <w:rsid w:val="00C46681"/>
    <w:rsid w:val="00C473A3"/>
    <w:rsid w:val="00C47F69"/>
    <w:rsid w:val="00C50717"/>
    <w:rsid w:val="00C50CB0"/>
    <w:rsid w:val="00C51A82"/>
    <w:rsid w:val="00C51B7A"/>
    <w:rsid w:val="00C536F4"/>
    <w:rsid w:val="00C540D7"/>
    <w:rsid w:val="00C54622"/>
    <w:rsid w:val="00C54CD7"/>
    <w:rsid w:val="00C5652B"/>
    <w:rsid w:val="00C56C9B"/>
    <w:rsid w:val="00C5786F"/>
    <w:rsid w:val="00C57CB8"/>
    <w:rsid w:val="00C62C82"/>
    <w:rsid w:val="00C63134"/>
    <w:rsid w:val="00C65555"/>
    <w:rsid w:val="00C6566E"/>
    <w:rsid w:val="00C67B57"/>
    <w:rsid w:val="00C70B1A"/>
    <w:rsid w:val="00C71440"/>
    <w:rsid w:val="00C71699"/>
    <w:rsid w:val="00C716E8"/>
    <w:rsid w:val="00C7209C"/>
    <w:rsid w:val="00C72476"/>
    <w:rsid w:val="00C72996"/>
    <w:rsid w:val="00C7418C"/>
    <w:rsid w:val="00C744F6"/>
    <w:rsid w:val="00C74A0F"/>
    <w:rsid w:val="00C76FA6"/>
    <w:rsid w:val="00C77F72"/>
    <w:rsid w:val="00C813C9"/>
    <w:rsid w:val="00C8184B"/>
    <w:rsid w:val="00C828CB"/>
    <w:rsid w:val="00C8364A"/>
    <w:rsid w:val="00C8426A"/>
    <w:rsid w:val="00C84956"/>
    <w:rsid w:val="00C84B1B"/>
    <w:rsid w:val="00C85609"/>
    <w:rsid w:val="00C85A88"/>
    <w:rsid w:val="00C85F83"/>
    <w:rsid w:val="00C86797"/>
    <w:rsid w:val="00C90FDF"/>
    <w:rsid w:val="00C925C1"/>
    <w:rsid w:val="00C93754"/>
    <w:rsid w:val="00C93EE3"/>
    <w:rsid w:val="00C94E90"/>
    <w:rsid w:val="00C95F00"/>
    <w:rsid w:val="00C96B32"/>
    <w:rsid w:val="00CA15E1"/>
    <w:rsid w:val="00CA1D05"/>
    <w:rsid w:val="00CA2066"/>
    <w:rsid w:val="00CA2771"/>
    <w:rsid w:val="00CA28FA"/>
    <w:rsid w:val="00CA3FE1"/>
    <w:rsid w:val="00CA6FF9"/>
    <w:rsid w:val="00CA7687"/>
    <w:rsid w:val="00CB04E4"/>
    <w:rsid w:val="00CB07EB"/>
    <w:rsid w:val="00CB0C3C"/>
    <w:rsid w:val="00CB0C51"/>
    <w:rsid w:val="00CB1121"/>
    <w:rsid w:val="00CB3179"/>
    <w:rsid w:val="00CB33D6"/>
    <w:rsid w:val="00CB353A"/>
    <w:rsid w:val="00CB36CD"/>
    <w:rsid w:val="00CB5195"/>
    <w:rsid w:val="00CB5396"/>
    <w:rsid w:val="00CB56A2"/>
    <w:rsid w:val="00CB5849"/>
    <w:rsid w:val="00CB76AE"/>
    <w:rsid w:val="00CB78BD"/>
    <w:rsid w:val="00CC00B4"/>
    <w:rsid w:val="00CC2138"/>
    <w:rsid w:val="00CC2516"/>
    <w:rsid w:val="00CC394C"/>
    <w:rsid w:val="00CC3BF0"/>
    <w:rsid w:val="00CC3E03"/>
    <w:rsid w:val="00CC4740"/>
    <w:rsid w:val="00CC4D85"/>
    <w:rsid w:val="00CC51D3"/>
    <w:rsid w:val="00CC56B3"/>
    <w:rsid w:val="00CC5C04"/>
    <w:rsid w:val="00CC7E5A"/>
    <w:rsid w:val="00CD04DF"/>
    <w:rsid w:val="00CD080E"/>
    <w:rsid w:val="00CD134B"/>
    <w:rsid w:val="00CD1CCE"/>
    <w:rsid w:val="00CD2320"/>
    <w:rsid w:val="00CD365F"/>
    <w:rsid w:val="00CD3A0C"/>
    <w:rsid w:val="00CD67D7"/>
    <w:rsid w:val="00CD7008"/>
    <w:rsid w:val="00CD7031"/>
    <w:rsid w:val="00CE25AE"/>
    <w:rsid w:val="00CE3CD8"/>
    <w:rsid w:val="00CE4763"/>
    <w:rsid w:val="00CE5E69"/>
    <w:rsid w:val="00CE6C9D"/>
    <w:rsid w:val="00CE6DC8"/>
    <w:rsid w:val="00CE7670"/>
    <w:rsid w:val="00CE7B84"/>
    <w:rsid w:val="00CF01F2"/>
    <w:rsid w:val="00CF07A9"/>
    <w:rsid w:val="00CF17E7"/>
    <w:rsid w:val="00CF1AFB"/>
    <w:rsid w:val="00CF1D7C"/>
    <w:rsid w:val="00CF2EBC"/>
    <w:rsid w:val="00CF4E04"/>
    <w:rsid w:val="00CF5F3D"/>
    <w:rsid w:val="00CF7537"/>
    <w:rsid w:val="00CF7A34"/>
    <w:rsid w:val="00D00281"/>
    <w:rsid w:val="00D016E8"/>
    <w:rsid w:val="00D01AE0"/>
    <w:rsid w:val="00D020B8"/>
    <w:rsid w:val="00D035B0"/>
    <w:rsid w:val="00D03C3F"/>
    <w:rsid w:val="00D0411C"/>
    <w:rsid w:val="00D042C8"/>
    <w:rsid w:val="00D049AD"/>
    <w:rsid w:val="00D05762"/>
    <w:rsid w:val="00D05A70"/>
    <w:rsid w:val="00D06407"/>
    <w:rsid w:val="00D06AF1"/>
    <w:rsid w:val="00D10366"/>
    <w:rsid w:val="00D10873"/>
    <w:rsid w:val="00D1098D"/>
    <w:rsid w:val="00D127D2"/>
    <w:rsid w:val="00D12B85"/>
    <w:rsid w:val="00D13055"/>
    <w:rsid w:val="00D14821"/>
    <w:rsid w:val="00D14FE8"/>
    <w:rsid w:val="00D15D36"/>
    <w:rsid w:val="00D164C7"/>
    <w:rsid w:val="00D1686F"/>
    <w:rsid w:val="00D17DA6"/>
    <w:rsid w:val="00D2062E"/>
    <w:rsid w:val="00D20822"/>
    <w:rsid w:val="00D20905"/>
    <w:rsid w:val="00D21F1D"/>
    <w:rsid w:val="00D232F0"/>
    <w:rsid w:val="00D246B9"/>
    <w:rsid w:val="00D249FE"/>
    <w:rsid w:val="00D24DB0"/>
    <w:rsid w:val="00D25803"/>
    <w:rsid w:val="00D25891"/>
    <w:rsid w:val="00D25C93"/>
    <w:rsid w:val="00D26148"/>
    <w:rsid w:val="00D272DD"/>
    <w:rsid w:val="00D27803"/>
    <w:rsid w:val="00D27FAD"/>
    <w:rsid w:val="00D307FC"/>
    <w:rsid w:val="00D32268"/>
    <w:rsid w:val="00D32B7E"/>
    <w:rsid w:val="00D33CD9"/>
    <w:rsid w:val="00D3486E"/>
    <w:rsid w:val="00D4147C"/>
    <w:rsid w:val="00D41799"/>
    <w:rsid w:val="00D428C2"/>
    <w:rsid w:val="00D429A2"/>
    <w:rsid w:val="00D42CC1"/>
    <w:rsid w:val="00D432B7"/>
    <w:rsid w:val="00D445FE"/>
    <w:rsid w:val="00D44CD2"/>
    <w:rsid w:val="00D45489"/>
    <w:rsid w:val="00D45CA3"/>
    <w:rsid w:val="00D45D12"/>
    <w:rsid w:val="00D52B52"/>
    <w:rsid w:val="00D539BD"/>
    <w:rsid w:val="00D53ACD"/>
    <w:rsid w:val="00D54908"/>
    <w:rsid w:val="00D54DC1"/>
    <w:rsid w:val="00D5673B"/>
    <w:rsid w:val="00D56C0B"/>
    <w:rsid w:val="00D56D3E"/>
    <w:rsid w:val="00D57392"/>
    <w:rsid w:val="00D573D4"/>
    <w:rsid w:val="00D61EF0"/>
    <w:rsid w:val="00D62123"/>
    <w:rsid w:val="00D6236B"/>
    <w:rsid w:val="00D62694"/>
    <w:rsid w:val="00D629A1"/>
    <w:rsid w:val="00D63DD9"/>
    <w:rsid w:val="00D647C9"/>
    <w:rsid w:val="00D64903"/>
    <w:rsid w:val="00D64AB7"/>
    <w:rsid w:val="00D6563E"/>
    <w:rsid w:val="00D6643B"/>
    <w:rsid w:val="00D667C7"/>
    <w:rsid w:val="00D66D61"/>
    <w:rsid w:val="00D66FF4"/>
    <w:rsid w:val="00D709CB"/>
    <w:rsid w:val="00D718ED"/>
    <w:rsid w:val="00D71904"/>
    <w:rsid w:val="00D721F9"/>
    <w:rsid w:val="00D72749"/>
    <w:rsid w:val="00D729D8"/>
    <w:rsid w:val="00D73CE4"/>
    <w:rsid w:val="00D745A3"/>
    <w:rsid w:val="00D746EA"/>
    <w:rsid w:val="00D75024"/>
    <w:rsid w:val="00D7505C"/>
    <w:rsid w:val="00D76439"/>
    <w:rsid w:val="00D76CD7"/>
    <w:rsid w:val="00D779F9"/>
    <w:rsid w:val="00D80E8C"/>
    <w:rsid w:val="00D813A4"/>
    <w:rsid w:val="00D82AA2"/>
    <w:rsid w:val="00D84153"/>
    <w:rsid w:val="00D84317"/>
    <w:rsid w:val="00D84E90"/>
    <w:rsid w:val="00D85175"/>
    <w:rsid w:val="00D86BD0"/>
    <w:rsid w:val="00D86BE5"/>
    <w:rsid w:val="00D86CD4"/>
    <w:rsid w:val="00D86DA2"/>
    <w:rsid w:val="00D87C1F"/>
    <w:rsid w:val="00D9198E"/>
    <w:rsid w:val="00D9213D"/>
    <w:rsid w:val="00D93196"/>
    <w:rsid w:val="00D939DE"/>
    <w:rsid w:val="00D93F65"/>
    <w:rsid w:val="00D95341"/>
    <w:rsid w:val="00D95782"/>
    <w:rsid w:val="00D9587D"/>
    <w:rsid w:val="00D95AA3"/>
    <w:rsid w:val="00D95B2C"/>
    <w:rsid w:val="00DA02EA"/>
    <w:rsid w:val="00DA10D6"/>
    <w:rsid w:val="00DA3352"/>
    <w:rsid w:val="00DA3D43"/>
    <w:rsid w:val="00DA5E0A"/>
    <w:rsid w:val="00DA63C0"/>
    <w:rsid w:val="00DA68CF"/>
    <w:rsid w:val="00DA7C82"/>
    <w:rsid w:val="00DB3536"/>
    <w:rsid w:val="00DB4621"/>
    <w:rsid w:val="00DB55BE"/>
    <w:rsid w:val="00DB6A82"/>
    <w:rsid w:val="00DB6E4D"/>
    <w:rsid w:val="00DB7499"/>
    <w:rsid w:val="00DB7658"/>
    <w:rsid w:val="00DB7ACB"/>
    <w:rsid w:val="00DB7E92"/>
    <w:rsid w:val="00DC0039"/>
    <w:rsid w:val="00DC03B6"/>
    <w:rsid w:val="00DC06BA"/>
    <w:rsid w:val="00DC2823"/>
    <w:rsid w:val="00DC2C3E"/>
    <w:rsid w:val="00DC2CFA"/>
    <w:rsid w:val="00DC376F"/>
    <w:rsid w:val="00DC5773"/>
    <w:rsid w:val="00DC7CC3"/>
    <w:rsid w:val="00DD092E"/>
    <w:rsid w:val="00DD26A8"/>
    <w:rsid w:val="00DD29F9"/>
    <w:rsid w:val="00DD487D"/>
    <w:rsid w:val="00DD4A95"/>
    <w:rsid w:val="00DD5163"/>
    <w:rsid w:val="00DD5A18"/>
    <w:rsid w:val="00DD606E"/>
    <w:rsid w:val="00DD71F2"/>
    <w:rsid w:val="00DE0DB3"/>
    <w:rsid w:val="00DE2174"/>
    <w:rsid w:val="00DE23E0"/>
    <w:rsid w:val="00DE2EB0"/>
    <w:rsid w:val="00DE32B4"/>
    <w:rsid w:val="00DE44B3"/>
    <w:rsid w:val="00DE4950"/>
    <w:rsid w:val="00DE5072"/>
    <w:rsid w:val="00DE7AA6"/>
    <w:rsid w:val="00DF0DF0"/>
    <w:rsid w:val="00DF38A5"/>
    <w:rsid w:val="00DF45E2"/>
    <w:rsid w:val="00DF5BC9"/>
    <w:rsid w:val="00DF5FB2"/>
    <w:rsid w:val="00DF62EA"/>
    <w:rsid w:val="00DF6461"/>
    <w:rsid w:val="00DF7548"/>
    <w:rsid w:val="00E012A3"/>
    <w:rsid w:val="00E01DCD"/>
    <w:rsid w:val="00E033A1"/>
    <w:rsid w:val="00E04FFD"/>
    <w:rsid w:val="00E05047"/>
    <w:rsid w:val="00E056D6"/>
    <w:rsid w:val="00E06798"/>
    <w:rsid w:val="00E10761"/>
    <w:rsid w:val="00E10D27"/>
    <w:rsid w:val="00E1171A"/>
    <w:rsid w:val="00E1393B"/>
    <w:rsid w:val="00E13DF3"/>
    <w:rsid w:val="00E1443C"/>
    <w:rsid w:val="00E14B65"/>
    <w:rsid w:val="00E14BB4"/>
    <w:rsid w:val="00E15761"/>
    <w:rsid w:val="00E17D8D"/>
    <w:rsid w:val="00E21500"/>
    <w:rsid w:val="00E21D37"/>
    <w:rsid w:val="00E23C00"/>
    <w:rsid w:val="00E259BC"/>
    <w:rsid w:val="00E25A6C"/>
    <w:rsid w:val="00E2661C"/>
    <w:rsid w:val="00E2703E"/>
    <w:rsid w:val="00E275EC"/>
    <w:rsid w:val="00E27ACA"/>
    <w:rsid w:val="00E27E9E"/>
    <w:rsid w:val="00E30D79"/>
    <w:rsid w:val="00E3116C"/>
    <w:rsid w:val="00E327D1"/>
    <w:rsid w:val="00E344FD"/>
    <w:rsid w:val="00E34D0A"/>
    <w:rsid w:val="00E3690F"/>
    <w:rsid w:val="00E37079"/>
    <w:rsid w:val="00E408BF"/>
    <w:rsid w:val="00E41B6B"/>
    <w:rsid w:val="00E42BC3"/>
    <w:rsid w:val="00E43F85"/>
    <w:rsid w:val="00E440D8"/>
    <w:rsid w:val="00E45906"/>
    <w:rsid w:val="00E46958"/>
    <w:rsid w:val="00E47EB0"/>
    <w:rsid w:val="00E50A2D"/>
    <w:rsid w:val="00E513AF"/>
    <w:rsid w:val="00E520E3"/>
    <w:rsid w:val="00E52133"/>
    <w:rsid w:val="00E524D4"/>
    <w:rsid w:val="00E5384F"/>
    <w:rsid w:val="00E538FD"/>
    <w:rsid w:val="00E5481D"/>
    <w:rsid w:val="00E5487F"/>
    <w:rsid w:val="00E55796"/>
    <w:rsid w:val="00E55D0B"/>
    <w:rsid w:val="00E56BA2"/>
    <w:rsid w:val="00E57272"/>
    <w:rsid w:val="00E60647"/>
    <w:rsid w:val="00E62678"/>
    <w:rsid w:val="00E633EE"/>
    <w:rsid w:val="00E65241"/>
    <w:rsid w:val="00E65D6B"/>
    <w:rsid w:val="00E721AD"/>
    <w:rsid w:val="00E736EF"/>
    <w:rsid w:val="00E73C22"/>
    <w:rsid w:val="00E7498E"/>
    <w:rsid w:val="00E75B62"/>
    <w:rsid w:val="00E760AA"/>
    <w:rsid w:val="00E773BD"/>
    <w:rsid w:val="00E82000"/>
    <w:rsid w:val="00E82B87"/>
    <w:rsid w:val="00E83765"/>
    <w:rsid w:val="00E83872"/>
    <w:rsid w:val="00E843BD"/>
    <w:rsid w:val="00E850BE"/>
    <w:rsid w:val="00E86E0A"/>
    <w:rsid w:val="00E86E33"/>
    <w:rsid w:val="00E90030"/>
    <w:rsid w:val="00E90439"/>
    <w:rsid w:val="00E9130C"/>
    <w:rsid w:val="00E919AE"/>
    <w:rsid w:val="00E91A19"/>
    <w:rsid w:val="00E923A0"/>
    <w:rsid w:val="00E92FDA"/>
    <w:rsid w:val="00E93B4D"/>
    <w:rsid w:val="00E93C5F"/>
    <w:rsid w:val="00E9417B"/>
    <w:rsid w:val="00E95595"/>
    <w:rsid w:val="00E95BCE"/>
    <w:rsid w:val="00E96D92"/>
    <w:rsid w:val="00E9787E"/>
    <w:rsid w:val="00EA114F"/>
    <w:rsid w:val="00EA21AD"/>
    <w:rsid w:val="00EA2488"/>
    <w:rsid w:val="00EA2C57"/>
    <w:rsid w:val="00EA3967"/>
    <w:rsid w:val="00EA3E51"/>
    <w:rsid w:val="00EA49A7"/>
    <w:rsid w:val="00EA619A"/>
    <w:rsid w:val="00EA70E6"/>
    <w:rsid w:val="00EB1532"/>
    <w:rsid w:val="00EB2C09"/>
    <w:rsid w:val="00EB4A0A"/>
    <w:rsid w:val="00EB51A0"/>
    <w:rsid w:val="00EB5A3E"/>
    <w:rsid w:val="00EB5F8A"/>
    <w:rsid w:val="00EB6CF3"/>
    <w:rsid w:val="00EB6F0A"/>
    <w:rsid w:val="00EB748E"/>
    <w:rsid w:val="00EB783A"/>
    <w:rsid w:val="00EC0D3E"/>
    <w:rsid w:val="00EC1F7C"/>
    <w:rsid w:val="00EC2245"/>
    <w:rsid w:val="00EC24C7"/>
    <w:rsid w:val="00EC2FA8"/>
    <w:rsid w:val="00EC3197"/>
    <w:rsid w:val="00EC35FB"/>
    <w:rsid w:val="00EC3B0F"/>
    <w:rsid w:val="00EC3FE6"/>
    <w:rsid w:val="00EC4593"/>
    <w:rsid w:val="00EC47BA"/>
    <w:rsid w:val="00EC5BF0"/>
    <w:rsid w:val="00EC5D43"/>
    <w:rsid w:val="00EC627C"/>
    <w:rsid w:val="00EC7BCD"/>
    <w:rsid w:val="00ED01BD"/>
    <w:rsid w:val="00ED05CE"/>
    <w:rsid w:val="00ED1413"/>
    <w:rsid w:val="00ED1C58"/>
    <w:rsid w:val="00ED2222"/>
    <w:rsid w:val="00ED22C4"/>
    <w:rsid w:val="00ED22F2"/>
    <w:rsid w:val="00ED26DB"/>
    <w:rsid w:val="00ED3250"/>
    <w:rsid w:val="00ED3BF8"/>
    <w:rsid w:val="00ED4CF6"/>
    <w:rsid w:val="00ED6B55"/>
    <w:rsid w:val="00ED6EC6"/>
    <w:rsid w:val="00ED7FBE"/>
    <w:rsid w:val="00EE050B"/>
    <w:rsid w:val="00EE0AB6"/>
    <w:rsid w:val="00EE0B90"/>
    <w:rsid w:val="00EE15D3"/>
    <w:rsid w:val="00EE21C2"/>
    <w:rsid w:val="00EE3752"/>
    <w:rsid w:val="00EE3A82"/>
    <w:rsid w:val="00EE44EC"/>
    <w:rsid w:val="00EE5262"/>
    <w:rsid w:val="00EE535D"/>
    <w:rsid w:val="00EE59F7"/>
    <w:rsid w:val="00EE748C"/>
    <w:rsid w:val="00EF0DF6"/>
    <w:rsid w:val="00EF2F22"/>
    <w:rsid w:val="00EF3410"/>
    <w:rsid w:val="00EF49C8"/>
    <w:rsid w:val="00EF4CAA"/>
    <w:rsid w:val="00EF51BD"/>
    <w:rsid w:val="00EF55A6"/>
    <w:rsid w:val="00EF62C7"/>
    <w:rsid w:val="00EF6D47"/>
    <w:rsid w:val="00EF6FBF"/>
    <w:rsid w:val="00F00B2D"/>
    <w:rsid w:val="00F01BED"/>
    <w:rsid w:val="00F01C21"/>
    <w:rsid w:val="00F0254A"/>
    <w:rsid w:val="00F030E3"/>
    <w:rsid w:val="00F03883"/>
    <w:rsid w:val="00F03936"/>
    <w:rsid w:val="00F04190"/>
    <w:rsid w:val="00F06033"/>
    <w:rsid w:val="00F07254"/>
    <w:rsid w:val="00F10705"/>
    <w:rsid w:val="00F11DE2"/>
    <w:rsid w:val="00F12304"/>
    <w:rsid w:val="00F12A40"/>
    <w:rsid w:val="00F14CCA"/>
    <w:rsid w:val="00F14E8C"/>
    <w:rsid w:val="00F158A2"/>
    <w:rsid w:val="00F16DE8"/>
    <w:rsid w:val="00F17742"/>
    <w:rsid w:val="00F20768"/>
    <w:rsid w:val="00F22F26"/>
    <w:rsid w:val="00F2339B"/>
    <w:rsid w:val="00F25AF0"/>
    <w:rsid w:val="00F2625C"/>
    <w:rsid w:val="00F2660A"/>
    <w:rsid w:val="00F32445"/>
    <w:rsid w:val="00F33C8D"/>
    <w:rsid w:val="00F3470A"/>
    <w:rsid w:val="00F375A5"/>
    <w:rsid w:val="00F408B7"/>
    <w:rsid w:val="00F40932"/>
    <w:rsid w:val="00F42633"/>
    <w:rsid w:val="00F43088"/>
    <w:rsid w:val="00F43093"/>
    <w:rsid w:val="00F44DAA"/>
    <w:rsid w:val="00F45812"/>
    <w:rsid w:val="00F4691B"/>
    <w:rsid w:val="00F471E0"/>
    <w:rsid w:val="00F47F27"/>
    <w:rsid w:val="00F53B4A"/>
    <w:rsid w:val="00F5762B"/>
    <w:rsid w:val="00F60161"/>
    <w:rsid w:val="00F60861"/>
    <w:rsid w:val="00F611D1"/>
    <w:rsid w:val="00F626A7"/>
    <w:rsid w:val="00F63CE5"/>
    <w:rsid w:val="00F64DBF"/>
    <w:rsid w:val="00F65D2D"/>
    <w:rsid w:val="00F65ECF"/>
    <w:rsid w:val="00F66F21"/>
    <w:rsid w:val="00F679B6"/>
    <w:rsid w:val="00F67CA1"/>
    <w:rsid w:val="00F67DF1"/>
    <w:rsid w:val="00F70227"/>
    <w:rsid w:val="00F70531"/>
    <w:rsid w:val="00F70E58"/>
    <w:rsid w:val="00F712CF"/>
    <w:rsid w:val="00F719FC"/>
    <w:rsid w:val="00F748A4"/>
    <w:rsid w:val="00F75756"/>
    <w:rsid w:val="00F75C48"/>
    <w:rsid w:val="00F76434"/>
    <w:rsid w:val="00F7646E"/>
    <w:rsid w:val="00F770B4"/>
    <w:rsid w:val="00F8004A"/>
    <w:rsid w:val="00F80A9C"/>
    <w:rsid w:val="00F82419"/>
    <w:rsid w:val="00F8245C"/>
    <w:rsid w:val="00F83B51"/>
    <w:rsid w:val="00F84732"/>
    <w:rsid w:val="00F851C3"/>
    <w:rsid w:val="00F853D5"/>
    <w:rsid w:val="00F8592A"/>
    <w:rsid w:val="00F861E6"/>
    <w:rsid w:val="00F87ABD"/>
    <w:rsid w:val="00F87F63"/>
    <w:rsid w:val="00F909E1"/>
    <w:rsid w:val="00F90FDA"/>
    <w:rsid w:val="00F91343"/>
    <w:rsid w:val="00F913B2"/>
    <w:rsid w:val="00F913F7"/>
    <w:rsid w:val="00F91AFF"/>
    <w:rsid w:val="00F92EAE"/>
    <w:rsid w:val="00F94447"/>
    <w:rsid w:val="00F94B76"/>
    <w:rsid w:val="00F96272"/>
    <w:rsid w:val="00F975B4"/>
    <w:rsid w:val="00F9793E"/>
    <w:rsid w:val="00FA1AE7"/>
    <w:rsid w:val="00FA1E3B"/>
    <w:rsid w:val="00FA3928"/>
    <w:rsid w:val="00FA4502"/>
    <w:rsid w:val="00FA611C"/>
    <w:rsid w:val="00FA6D2B"/>
    <w:rsid w:val="00FA7166"/>
    <w:rsid w:val="00FA71B3"/>
    <w:rsid w:val="00FB0564"/>
    <w:rsid w:val="00FB1CBF"/>
    <w:rsid w:val="00FB40FB"/>
    <w:rsid w:val="00FB43B9"/>
    <w:rsid w:val="00FB55E4"/>
    <w:rsid w:val="00FB5F07"/>
    <w:rsid w:val="00FB5FC4"/>
    <w:rsid w:val="00FB646C"/>
    <w:rsid w:val="00FB7400"/>
    <w:rsid w:val="00FB7486"/>
    <w:rsid w:val="00FB78FB"/>
    <w:rsid w:val="00FB7AC0"/>
    <w:rsid w:val="00FC3EDC"/>
    <w:rsid w:val="00FC521A"/>
    <w:rsid w:val="00FC59F5"/>
    <w:rsid w:val="00FC5EA9"/>
    <w:rsid w:val="00FC6465"/>
    <w:rsid w:val="00FC6A5B"/>
    <w:rsid w:val="00FC7103"/>
    <w:rsid w:val="00FC71F1"/>
    <w:rsid w:val="00FD08ED"/>
    <w:rsid w:val="00FD400A"/>
    <w:rsid w:val="00FD5B69"/>
    <w:rsid w:val="00FD5F4D"/>
    <w:rsid w:val="00FD60AE"/>
    <w:rsid w:val="00FD6EBC"/>
    <w:rsid w:val="00FD6F62"/>
    <w:rsid w:val="00FD70A2"/>
    <w:rsid w:val="00FD743D"/>
    <w:rsid w:val="00FD78E9"/>
    <w:rsid w:val="00FE11A4"/>
    <w:rsid w:val="00FE6AD9"/>
    <w:rsid w:val="00FE7387"/>
    <w:rsid w:val="00FE752D"/>
    <w:rsid w:val="00FE7E17"/>
    <w:rsid w:val="00FF11BB"/>
    <w:rsid w:val="00FF126F"/>
    <w:rsid w:val="00FF14F3"/>
    <w:rsid w:val="00FF17B4"/>
    <w:rsid w:val="00FF6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83E4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iPriority w:val="99"/>
    <w:semiHidden/>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134411">
          <w:marLeft w:val="547"/>
          <w:marRight w:val="0"/>
          <w:marTop w:val="134"/>
          <w:marBottom w:val="0"/>
          <w:divBdr>
            <w:top w:val="none" w:sz="0" w:space="0" w:color="auto"/>
            <w:left w:val="none" w:sz="0" w:space="0" w:color="auto"/>
            <w:bottom w:val="none" w:sz="0" w:space="0" w:color="auto"/>
            <w:right w:val="none" w:sz="0" w:space="0" w:color="auto"/>
          </w:divBdr>
        </w:div>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8/1/31/138524-W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FF6CD-4D8A-4A9C-A6A0-BC3891246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2967</Words>
  <Characters>16916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19844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3</cp:revision>
  <cp:lastPrinted>2016-08-15T23:02:00Z</cp:lastPrinted>
  <dcterms:created xsi:type="dcterms:W3CDTF">2018-02-21T18:08:00Z</dcterms:created>
  <dcterms:modified xsi:type="dcterms:W3CDTF">2018-02-21T18:08:00Z</dcterms:modified>
</cp:coreProperties>
</file>