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2C546" w14:textId="037630BE"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0657106F"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51E2B7E"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01777152"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E430385"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BEAF004"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0F06A192"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C7128E5"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6C3A9E46"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1FD6CF67"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EDF7285"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2D391276"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018610E9"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0F437E88"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2B59F09D"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347087C5"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5C1572C2" w14:textId="77777777" w:rsidR="002D1F3C" w:rsidRPr="00BA4ED4" w:rsidRDefault="002D1F3C" w:rsidP="0003289D">
      <w:pPr>
        <w:pStyle w:val="Heading1"/>
        <w:rPr>
          <w:color w:val="auto"/>
        </w:rPr>
      </w:pPr>
    </w:p>
    <w:p w14:paraId="3DE06B09"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6576FF4D"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212D0E4F"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588A9E4D" w14:textId="726FF68B" w:rsidR="009D7B25" w:rsidRPr="00D70C20"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del w:id="0" w:author="LButterfield" w:date="2017-10-26T08:40:00Z">
        <w:r w:rsidR="0015416F" w:rsidDel="002C2425">
          <w:rPr>
            <w:rFonts w:ascii="Times New Roman" w:hAnsi="Times New Roman"/>
            <w:b/>
            <w:sz w:val="36"/>
          </w:rPr>
          <w:delText>October 29</w:delText>
        </w:r>
        <w:r w:rsidR="0079336B" w:rsidDel="002C2425">
          <w:rPr>
            <w:rFonts w:ascii="Times New Roman" w:hAnsi="Times New Roman"/>
            <w:b/>
            <w:sz w:val="36"/>
          </w:rPr>
          <w:delText>, 2015</w:delText>
        </w:r>
      </w:del>
      <w:ins w:id="1" w:author="LButterfield" w:date="2017-10-26T08:40:00Z">
        <w:r w:rsidR="002C2425">
          <w:rPr>
            <w:rFonts w:ascii="Times New Roman" w:hAnsi="Times New Roman"/>
            <w:b/>
            <w:sz w:val="36"/>
          </w:rPr>
          <w:t>TBD</w:t>
        </w:r>
      </w:ins>
    </w:p>
    <w:p w14:paraId="58E7D340"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50A031F0"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2CA8AF69"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5E5E263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5CECC20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1DB78C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5BB55105"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55F207C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412161C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38B07B7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657C4C5B"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6C8A22A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0A5FB06B" w14:textId="0A8310E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ins w:id="2" w:author="LButterfield" w:date="2018-02-21T09:15:00Z">
        <w:r w:rsidR="0049013F">
          <w:rPr>
            <w:rFonts w:ascii="Times New Roman" w:hAnsi="Times New Roman"/>
            <w:spacing w:val="-2"/>
          </w:rPr>
          <w:t>N</w:t>
        </w:r>
      </w:ins>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13FFAD40"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2A6227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4A848A7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9BFE3C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3191EACA"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45E90247"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17092ECB"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5654E2C8"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118D05F9"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A2AE9D6"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0B59A26B"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w:t>
      </w:r>
      <w:r w:rsidR="00AB28AA" w:rsidRPr="00504E38">
        <w:rPr>
          <w:rFonts w:ascii="Times New Roman" w:hAnsi="Times New Roman"/>
          <w:spacing w:val="-2"/>
        </w:rPr>
        <w:lastRenderedPageBreak/>
        <w:t>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08B89706"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C8684D7"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3FA306C5"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6C478529"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0ECC6EAF"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53BEDB8E"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5BF9C853"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18870E0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10317E9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55D1C669"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6BB59165"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2F97B512"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6A0A443C"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26E8A3B1"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45DC7460"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5694DC2"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23D8DEE0"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1EAF13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3D34D3E0"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2B10EC" w:rsidRPr="00504E38">
        <w:rPr>
          <w:rFonts w:ascii="Times New Roman" w:hAnsi="Times New Roman"/>
          <w:spacing w:val="-2"/>
        </w:rPr>
        <w:t xml:space="preserve">TAC Representatives may participate </w:t>
      </w:r>
      <w:r w:rsidR="001B642B" w:rsidRPr="00504E38">
        <w:rPr>
          <w:rFonts w:ascii="Times New Roman" w:hAnsi="Times New Roman"/>
          <w:spacing w:val="-2"/>
        </w:rPr>
        <w:t xml:space="preserve">in the meeting via telephone, but </w:t>
      </w:r>
      <w:r w:rsidR="00317C6B" w:rsidRPr="00504E38">
        <w:rPr>
          <w:rFonts w:ascii="Times New Roman" w:hAnsi="Times New Roman"/>
          <w:spacing w:val="-2"/>
        </w:rPr>
        <w:t xml:space="preserve">may not vote via telephone and </w:t>
      </w:r>
      <w:r w:rsidR="001B642B" w:rsidRPr="00504E38">
        <w:rPr>
          <w:rFonts w:ascii="Times New Roman" w:hAnsi="Times New Roman"/>
          <w:spacing w:val="-2"/>
        </w:rPr>
        <w:t>participation via telephone shall not count towards a quorum.</w:t>
      </w:r>
    </w:p>
    <w:p w14:paraId="2EB10CBF"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p>
    <w:p w14:paraId="5942C318"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lastRenderedPageBreak/>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71434309"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3C6FAFDF"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3BAE4BE"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53E6019F"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39D91E3C"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5969A5BC"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4507F124"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5CBAD5BB"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06A6571B"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6685710"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5BE0D9C0"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w:t>
      </w:r>
      <w:r w:rsidRPr="00504E38">
        <w:lastRenderedPageBreak/>
        <w:t>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5C0E8BE4"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5198E4F"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3075366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w:t>
      </w:r>
      <w:proofErr w:type="spellStart"/>
      <w:r w:rsidR="00BC001E">
        <w:rPr>
          <w:rFonts w:ascii="Times New Roman" w:hAnsi="Times New Roman"/>
          <w:spacing w:val="-2"/>
        </w:rPr>
        <w:t>i</w:t>
      </w:r>
      <w:proofErr w:type="spellEnd"/>
      <w:r w:rsidR="00BC001E">
        <w:rPr>
          <w:rFonts w:ascii="Times New Roman" w:hAnsi="Times New Roman"/>
          <w:spacing w:val="-2"/>
        </w:rPr>
        <w:t>)</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w:t>
      </w:r>
      <w:proofErr w:type="spellStart"/>
      <w:r w:rsidR="00BC001E">
        <w:rPr>
          <w:rFonts w:ascii="Times New Roman" w:hAnsi="Times New Roman"/>
          <w:spacing w:val="-2"/>
        </w:rPr>
        <w:t>i</w:t>
      </w:r>
      <w:proofErr w:type="spellEnd"/>
      <w:r w:rsidR="00BC001E">
        <w:rPr>
          <w:rFonts w:ascii="Times New Roman" w:hAnsi="Times New Roman"/>
          <w:spacing w:val="-2"/>
        </w:rPr>
        <w:t>) they are not present and have not designated a proxy, or (ii) they abstain from voting.</w:t>
      </w:r>
      <w:r w:rsidR="00EA7469" w:rsidRPr="00504E38">
        <w:rPr>
          <w:rFonts w:ascii="Times New Roman" w:hAnsi="Times New Roman"/>
          <w:spacing w:val="-2"/>
        </w:rPr>
        <w:t xml:space="preserve">  </w:t>
      </w:r>
    </w:p>
    <w:p w14:paraId="1BB5E99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2CCFE2BC"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3E3A10B3"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549F8B07"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07A569E2"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6FDBAA83"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59295242"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214592C2"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051BDBB8"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18C8E103"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6D6CE849" w14:textId="61E1314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proofErr w:type="gramStart"/>
      <w:r w:rsidR="007F6D21" w:rsidRPr="00504E38">
        <w:rPr>
          <w:rFonts w:ascii="Times New Roman" w:hAnsi="Times New Roman"/>
          <w:spacing w:val="-2"/>
        </w:rPr>
        <w:t>)</w:t>
      </w:r>
      <w:r w:rsidR="005946C4" w:rsidRPr="00504E38">
        <w:rPr>
          <w:rFonts w:ascii="Times New Roman" w:hAnsi="Times New Roman"/>
          <w:spacing w:val="-2"/>
        </w:rPr>
        <w:t xml:space="preserve"> </w:t>
      </w:r>
      <w:commentRangeStart w:id="3"/>
      <w:proofErr w:type="gramEnd"/>
      <w:del w:id="4" w:author="LButterfield" w:date="2018-02-19T08:50:00Z">
        <w:r w:rsidR="005946C4" w:rsidRPr="00504E38" w:rsidDel="00E17CB1">
          <w:rPr>
            <w:rFonts w:ascii="Times New Roman" w:hAnsi="Times New Roman"/>
            <w:spacing w:val="-2"/>
          </w:rPr>
          <w:delText xml:space="preserve">and </w:delText>
        </w:r>
        <w:r w:rsidR="007F6D21" w:rsidRPr="00504E38" w:rsidDel="00E17CB1">
          <w:rPr>
            <w:rFonts w:ascii="Times New Roman" w:hAnsi="Times New Roman"/>
            <w:spacing w:val="-2"/>
          </w:rPr>
          <w:delText>Commercial Operations Subcommittee (</w:delText>
        </w:r>
        <w:r w:rsidR="005946C4" w:rsidRPr="00504E38" w:rsidDel="00E17CB1">
          <w:rPr>
            <w:rFonts w:ascii="Times New Roman" w:hAnsi="Times New Roman"/>
            <w:spacing w:val="-2"/>
          </w:rPr>
          <w:delText>COPS</w:delText>
        </w:r>
        <w:r w:rsidR="007F6D21" w:rsidRPr="00504E38" w:rsidDel="00E17CB1">
          <w:rPr>
            <w:rFonts w:ascii="Times New Roman" w:hAnsi="Times New Roman"/>
            <w:spacing w:val="-2"/>
          </w:rPr>
          <w:delText>)</w:delText>
        </w:r>
      </w:del>
      <w:r w:rsidR="005946C4" w:rsidRPr="00504E38">
        <w:rPr>
          <w:rFonts w:ascii="Times New Roman" w:hAnsi="Times New Roman"/>
          <w:spacing w:val="-2"/>
        </w:rPr>
        <w:t>)</w:t>
      </w:r>
      <w:r w:rsidR="007A7E13" w:rsidRPr="00504E38">
        <w:rPr>
          <w:rFonts w:ascii="Times New Roman" w:hAnsi="Times New Roman"/>
          <w:spacing w:val="-2"/>
        </w:rPr>
        <w:t xml:space="preserve"> may </w:t>
      </w:r>
      <w:commentRangeEnd w:id="3"/>
      <w:r w:rsidR="00E77E94">
        <w:rPr>
          <w:rStyle w:val="CommentReference"/>
        </w:rPr>
        <w:commentReference w:id="3"/>
      </w:r>
      <w:r w:rsidR="007A7E13" w:rsidRPr="00504E38">
        <w:rPr>
          <w:rFonts w:ascii="Times New Roman" w:hAnsi="Times New Roman"/>
          <w:spacing w:val="-2"/>
        </w:rPr>
        <w:t>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06181B34"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65D855E8"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37649214"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2844D937"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744DE58C"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6B6C3281"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30DA6870"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45E567FB"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0CD2D31E" w14:textId="77777777" w:rsidR="00FA2029" w:rsidRDefault="00FA2029" w:rsidP="0003289D">
      <w:pPr>
        <w:tabs>
          <w:tab w:val="left" w:pos="360"/>
          <w:tab w:val="left" w:pos="1440"/>
        </w:tabs>
        <w:suppressAutoHyphens/>
        <w:ind w:left="1080"/>
        <w:jc w:val="both"/>
        <w:rPr>
          <w:rFonts w:ascii="Times New Roman" w:hAnsi="Times New Roman"/>
          <w:spacing w:val="-2"/>
        </w:rPr>
      </w:pPr>
    </w:p>
    <w:p w14:paraId="0EF9CB97"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20042158"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597FFD5E"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1E27D52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10"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79299A2D"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4C0C9C18"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1ACD265A"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4B45182C"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34BD22C8"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56EC217B"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w:t>
      </w:r>
      <w:r w:rsidRPr="009B11C5">
        <w:rPr>
          <w:rFonts w:ascii="Times New Roman" w:hAnsi="Times New Roman"/>
          <w:spacing w:val="-2"/>
        </w:rPr>
        <w:lastRenderedPageBreak/>
        <w:t xml:space="preserve">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3BCD48D2"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4D6F71A9"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47684446"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06101025"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11"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3147FF55" w14:textId="77777777" w:rsidR="00FA2029" w:rsidRDefault="00FA2029" w:rsidP="00FA2029">
      <w:pPr>
        <w:tabs>
          <w:tab w:val="left" w:pos="360"/>
          <w:tab w:val="left" w:pos="1440"/>
        </w:tabs>
        <w:suppressAutoHyphens/>
        <w:ind w:left="1080"/>
        <w:jc w:val="both"/>
        <w:rPr>
          <w:rFonts w:ascii="Times New Roman" w:hAnsi="Times New Roman"/>
          <w:spacing w:val="-2"/>
        </w:rPr>
      </w:pPr>
    </w:p>
    <w:p w14:paraId="321B39F2" w14:textId="77777777"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14:paraId="598AB920"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39ECF404" w14:textId="77777777"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14:paraId="525A0CCD"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63A9FC06" w14:textId="77777777"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0B364D12"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3D376BAE"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122AB846"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0BEC028A"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There shall be five standing TAC subcommittees with representatives as follows:</w:t>
      </w:r>
    </w:p>
    <w:p w14:paraId="782A28F1"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0471AA54" w14:textId="0537FD6D"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17A006E6" w14:textId="77777777" w:rsidR="001B7F1B" w:rsidRDefault="001B7F1B" w:rsidP="001B7F1B">
      <w:pPr>
        <w:pStyle w:val="NormalWeb"/>
        <w:spacing w:before="0" w:beforeAutospacing="0" w:after="0" w:afterAutospacing="0"/>
        <w:ind w:left="1440"/>
        <w:jc w:val="both"/>
        <w:rPr>
          <w:spacing w:val="-2"/>
        </w:rPr>
      </w:pPr>
    </w:p>
    <w:p w14:paraId="713569BD"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proofErr w:type="spellStart"/>
      <w:r w:rsidR="00E54853" w:rsidRPr="00504E38">
        <w:t>subsegments</w:t>
      </w:r>
      <w:proofErr w:type="spellEnd"/>
      <w:r w:rsidR="00E54853" w:rsidRPr="00504E38">
        <w:t xml:space="preserve">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w:t>
      </w:r>
      <w:r w:rsidR="004C1852" w:rsidRPr="00504E38">
        <w:lastRenderedPageBreak/>
        <w:t xml:space="preserve">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29265CBD" w14:textId="77777777" w:rsidR="001B7F1B" w:rsidRDefault="001B7F1B" w:rsidP="001B7F1B">
      <w:pPr>
        <w:pStyle w:val="NormalWeb"/>
        <w:spacing w:before="0" w:beforeAutospacing="0" w:after="0" w:afterAutospacing="0"/>
        <w:ind w:left="1440"/>
        <w:jc w:val="both"/>
        <w:rPr>
          <w:spacing w:val="-2"/>
        </w:rPr>
      </w:pPr>
    </w:p>
    <w:p w14:paraId="3FC099D9"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Quorum:  </w:t>
      </w:r>
      <w:r w:rsidRPr="00504E38">
        <w:t>At least one Standing Representative from each of four Segments and a majority of the Standing Representatives must be present at a meeting to constitute a quorum.  Standing Representatives may participate in the meeting</w:t>
      </w:r>
      <w:r w:rsidR="00EE0437" w:rsidRPr="00504E38">
        <w:t xml:space="preserve"> and vote</w:t>
      </w:r>
      <w:r w:rsidR="00BE6567" w:rsidRPr="00504E38">
        <w:t xml:space="preserve"> via telephone</w:t>
      </w:r>
      <w:r w:rsidRPr="00504E38">
        <w:t>, but participation via telephone shall not count towards a quorum.</w:t>
      </w:r>
    </w:p>
    <w:p w14:paraId="5ADAF5D8" w14:textId="77777777" w:rsidR="001B7F1B" w:rsidRDefault="001B7F1B" w:rsidP="001B7F1B">
      <w:pPr>
        <w:pStyle w:val="NormalWeb"/>
        <w:spacing w:before="0" w:beforeAutospacing="0" w:after="0" w:afterAutospacing="0"/>
        <w:ind w:left="1440"/>
        <w:jc w:val="both"/>
        <w:rPr>
          <w:spacing w:val="-2"/>
        </w:rPr>
      </w:pPr>
    </w:p>
    <w:p w14:paraId="1D163B69"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 xml:space="preserve">.5 for each of the three </w:t>
      </w:r>
      <w:proofErr w:type="spellStart"/>
      <w:r w:rsidRPr="00504E38">
        <w:rPr>
          <w:spacing w:val="-2"/>
        </w:rPr>
        <w:t>subsegments</w:t>
      </w:r>
      <w:proofErr w:type="spellEnd"/>
      <w:r w:rsidRPr="00504E38">
        <w:rPr>
          <w:spacing w:val="-2"/>
        </w:rPr>
        <w:t xml:space="preserve">. The Fractional Segment Vote for each </w:t>
      </w:r>
      <w:proofErr w:type="spellStart"/>
      <w:r w:rsidRPr="00504E38">
        <w:rPr>
          <w:spacing w:val="-2"/>
        </w:rPr>
        <w:t>subsegment</w:t>
      </w:r>
      <w:proofErr w:type="spellEnd"/>
      <w:r w:rsidRPr="00504E38">
        <w:rPr>
          <w:spacing w:val="-2"/>
        </w:rPr>
        <w:t xml:space="preserve"> of the Consumer Segment is allocated to the Standing Representatives, designated Alternate Representatives, and proxies of the </w:t>
      </w:r>
      <w:proofErr w:type="spellStart"/>
      <w:r w:rsidRPr="00504E38">
        <w:rPr>
          <w:spacing w:val="-2"/>
        </w:rPr>
        <w:t>subsegment</w:t>
      </w:r>
      <w:proofErr w:type="spellEnd"/>
      <w:r w:rsidRPr="00504E38">
        <w:rPr>
          <w:spacing w:val="-2"/>
        </w:rPr>
        <w:t xml:space="preserve"> casting a vote.  For the Consumer Segment, if no Standing Representative from a </w:t>
      </w:r>
      <w:proofErr w:type="spellStart"/>
      <w:r w:rsidRPr="00504E38">
        <w:rPr>
          <w:spacing w:val="-2"/>
        </w:rPr>
        <w:t>subsegment</w:t>
      </w:r>
      <w:proofErr w:type="spellEnd"/>
      <w:r w:rsidRPr="00504E38">
        <w:rPr>
          <w:spacing w:val="-2"/>
        </w:rPr>
        <w:t xml:space="preserve"> is present at a meeting, the Consumer Segment vote is allocated equally to the </w:t>
      </w:r>
      <w:proofErr w:type="spellStart"/>
      <w:r w:rsidRPr="00504E38">
        <w:rPr>
          <w:spacing w:val="-2"/>
        </w:rPr>
        <w:t>subsegment</w:t>
      </w:r>
      <w:proofErr w:type="spellEnd"/>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w:t>
      </w:r>
      <w:proofErr w:type="spellStart"/>
      <w:r w:rsidRPr="00504E38">
        <w:rPr>
          <w:spacing w:val="-2"/>
        </w:rPr>
        <w:t>subsegment</w:t>
      </w:r>
      <w:proofErr w:type="spellEnd"/>
      <w:r w:rsidRPr="00504E38">
        <w:rPr>
          <w:spacing w:val="-2"/>
        </w:rPr>
        <w:t xml:space="preserve"> abstains from a vote, the fraction of the Consumer Segment Vote allocated to such representative is not included in the vote tally.</w:t>
      </w:r>
    </w:p>
    <w:p w14:paraId="78F1D9BF" w14:textId="77777777" w:rsidR="001B7F1B" w:rsidRDefault="001B7F1B" w:rsidP="001B7F1B">
      <w:pPr>
        <w:pStyle w:val="NormalWeb"/>
        <w:spacing w:before="0" w:beforeAutospacing="0" w:after="0" w:afterAutospacing="0"/>
        <w:ind w:left="1440"/>
        <w:jc w:val="both"/>
        <w:rPr>
          <w:spacing w:val="-2"/>
        </w:rPr>
      </w:pPr>
    </w:p>
    <w:p w14:paraId="713B73D6"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w:t>
      </w:r>
      <w:proofErr w:type="spellStart"/>
      <w:r w:rsidR="00617869" w:rsidRPr="00504E38">
        <w:t>i</w:t>
      </w:r>
      <w:proofErr w:type="spellEnd"/>
      <w:r w:rsidR="00617869" w:rsidRPr="00504E38">
        <w:t>)</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10D7D7E6" w14:textId="77777777" w:rsidR="001B7F1B" w:rsidRDefault="001B7F1B" w:rsidP="001B7F1B">
      <w:pPr>
        <w:pStyle w:val="NormalWeb"/>
        <w:spacing w:before="0" w:beforeAutospacing="0" w:after="0" w:afterAutospacing="0"/>
        <w:ind w:left="1440"/>
        <w:jc w:val="both"/>
      </w:pPr>
    </w:p>
    <w:p w14:paraId="43824F79" w14:textId="77777777" w:rsidR="00F62067" w:rsidRPr="00504E38"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792FA248" w14:textId="77777777" w:rsidR="001B7F1B" w:rsidRDefault="001B7F1B" w:rsidP="001B7F1B">
      <w:pPr>
        <w:pStyle w:val="NormalWeb"/>
        <w:spacing w:before="0" w:beforeAutospacing="0" w:after="0" w:afterAutospacing="0"/>
        <w:ind w:left="1440"/>
        <w:jc w:val="both"/>
      </w:pPr>
    </w:p>
    <w:p w14:paraId="33718F61"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w:t>
      </w:r>
      <w:r w:rsidRPr="00504E38">
        <w:rPr>
          <w:spacing w:val="-2"/>
        </w:rPr>
        <w:lastRenderedPageBreak/>
        <w:t xml:space="preserve">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26965362"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70099397" w14:textId="3F6C3EE1"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del w:id="5" w:author="LButterfield" w:date="2018-02-19T08:51:00Z">
        <w:r w:rsidR="002F0EB4" w:rsidRPr="00504E38" w:rsidDel="00E17CB1">
          <w:rPr>
            <w:rFonts w:ascii="Times New Roman" w:hAnsi="Times New Roman"/>
            <w:spacing w:val="-2"/>
            <w:u w:val="single"/>
          </w:rPr>
          <w:delText>Commercial Operations Subcommittee (COPS)</w:delText>
        </w:r>
        <w:r w:rsidR="0021763D" w:rsidRPr="00504E38" w:rsidDel="00E17CB1">
          <w:rPr>
            <w:rFonts w:ascii="Times New Roman" w:hAnsi="Times New Roman"/>
            <w:spacing w:val="-2"/>
            <w:u w:val="single"/>
          </w:rPr>
          <w:delText xml:space="preserve"> and </w:delText>
        </w:r>
      </w:del>
      <w:r w:rsidRPr="00504E38">
        <w:rPr>
          <w:rFonts w:ascii="Times New Roman" w:hAnsi="Times New Roman"/>
          <w:spacing w:val="-2"/>
          <w:u w:val="single"/>
        </w:rPr>
        <w:t xml:space="preserve">Protocol Revision Subcommittee (PRS) </w:t>
      </w:r>
    </w:p>
    <w:p w14:paraId="3A700284" w14:textId="77777777" w:rsidR="001B7F1B" w:rsidRDefault="001B7F1B" w:rsidP="001B7F1B">
      <w:pPr>
        <w:pStyle w:val="NormalWeb"/>
        <w:spacing w:before="0" w:beforeAutospacing="0" w:after="0" w:afterAutospacing="0"/>
        <w:ind w:left="1440"/>
        <w:jc w:val="both"/>
        <w:rPr>
          <w:spacing w:val="-2"/>
        </w:rPr>
      </w:pPr>
    </w:p>
    <w:p w14:paraId="761D42C3"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5B97379D" w14:textId="77777777" w:rsidR="001B7F1B" w:rsidRPr="00504E38" w:rsidRDefault="001B7F1B" w:rsidP="001B7F1B">
      <w:pPr>
        <w:pStyle w:val="NormalWeb"/>
        <w:spacing w:before="0" w:beforeAutospacing="0" w:after="0" w:afterAutospacing="0"/>
        <w:ind w:left="1440"/>
        <w:jc w:val="both"/>
        <w:rPr>
          <w:spacing w:val="-2"/>
        </w:rPr>
      </w:pPr>
    </w:p>
    <w:p w14:paraId="533D56C7" w14:textId="36B502E6"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Standing Representatives at PRS</w:t>
      </w:r>
      <w:del w:id="6" w:author="LButterfield" w:date="2018-02-19T08:51:00Z">
        <w:r w:rsidR="0061464E" w:rsidRPr="00504E38" w:rsidDel="00E17CB1">
          <w:rPr>
            <w:spacing w:val="-2"/>
          </w:rPr>
          <w:delText xml:space="preserve"> or COPS</w:delText>
        </w:r>
      </w:del>
      <w:r w:rsidR="009D7B25" w:rsidRPr="00504E38">
        <w:rPr>
          <w:spacing w:val="-2"/>
        </w:rPr>
        <w:t xml:space="preserve"> may not assign proxy</w:t>
      </w:r>
    </w:p>
    <w:p w14:paraId="7336FAD7" w14:textId="77777777" w:rsidR="001B7F1B" w:rsidRDefault="001B7F1B" w:rsidP="001B7F1B">
      <w:pPr>
        <w:pStyle w:val="NormalWeb"/>
        <w:spacing w:before="0" w:beforeAutospacing="0" w:after="0" w:afterAutospacing="0"/>
        <w:ind w:left="1440"/>
        <w:jc w:val="both"/>
        <w:rPr>
          <w:spacing w:val="-2"/>
        </w:rPr>
      </w:pPr>
    </w:p>
    <w:p w14:paraId="1F41EF30"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p>
    <w:p w14:paraId="3F81B943" w14:textId="77777777" w:rsidR="001B7F1B" w:rsidRDefault="001B7F1B" w:rsidP="001B7F1B">
      <w:pPr>
        <w:pStyle w:val="NormalWeb"/>
        <w:spacing w:before="0" w:beforeAutospacing="0" w:after="0" w:afterAutospacing="0"/>
        <w:ind w:left="1440"/>
        <w:jc w:val="both"/>
        <w:rPr>
          <w:spacing w:val="-2"/>
        </w:rPr>
      </w:pPr>
    </w:p>
    <w:p w14:paraId="6EAD1B59"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 xml:space="preserve">ote, except for the Consumer Segment which shall be divided into three </w:t>
      </w:r>
      <w:proofErr w:type="spellStart"/>
      <w:r w:rsidR="007A7E13" w:rsidRPr="00504E38">
        <w:rPr>
          <w:spacing w:val="-2"/>
        </w:rPr>
        <w:t>subsegments</w:t>
      </w:r>
      <w:proofErr w:type="spellEnd"/>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w:t>
      </w:r>
      <w:proofErr w:type="spellStart"/>
      <w:r w:rsidR="00CF0C54" w:rsidRPr="00504E38">
        <w:rPr>
          <w:spacing w:val="-2"/>
        </w:rPr>
        <w:t>subsegment</w:t>
      </w:r>
      <w:proofErr w:type="spellEnd"/>
      <w:r w:rsidR="00CF0C54" w:rsidRPr="00504E38">
        <w:rPr>
          <w:spacing w:val="-2"/>
        </w:rPr>
        <w:t xml:space="preserve">, the representative of each Voting Entity casting a vote shall receive an equal fraction of its </w:t>
      </w:r>
      <w:proofErr w:type="spellStart"/>
      <w:r w:rsidR="00CF0C54" w:rsidRPr="00504E38">
        <w:rPr>
          <w:spacing w:val="-2"/>
        </w:rPr>
        <w:t>subsegment’s</w:t>
      </w:r>
      <w:proofErr w:type="spellEnd"/>
      <w:r w:rsidR="00CF0C54" w:rsidRPr="00504E38">
        <w:rPr>
          <w:spacing w:val="-2"/>
        </w:rPr>
        <w:t xml:space="preserve"> vote.  </w:t>
      </w:r>
      <w:r w:rsidR="007A7E13" w:rsidRPr="00504E38">
        <w:rPr>
          <w:spacing w:val="-2"/>
        </w:rPr>
        <w:t xml:space="preserve">For the Consumer Segment, if no representative from a </w:t>
      </w:r>
      <w:proofErr w:type="spellStart"/>
      <w:r w:rsidR="007A7E13" w:rsidRPr="00504E38">
        <w:rPr>
          <w:spacing w:val="-2"/>
        </w:rPr>
        <w:t>subsegment</w:t>
      </w:r>
      <w:proofErr w:type="spellEnd"/>
      <w:r w:rsidR="007A7E13" w:rsidRPr="00504E38">
        <w:rPr>
          <w:spacing w:val="-2"/>
        </w:rPr>
        <w:t xml:space="preserve"> </w:t>
      </w:r>
      <w:r w:rsidR="007D6FC6" w:rsidRPr="00504E38">
        <w:rPr>
          <w:spacing w:val="-2"/>
        </w:rPr>
        <w:t>casts a vote</w:t>
      </w:r>
      <w:r w:rsidR="007A7E13" w:rsidRPr="00504E38">
        <w:rPr>
          <w:spacing w:val="-2"/>
        </w:rPr>
        <w:t xml:space="preserve">, such </w:t>
      </w:r>
      <w:proofErr w:type="spellStart"/>
      <w:r w:rsidR="007A7E13" w:rsidRPr="00504E38">
        <w:rPr>
          <w:spacing w:val="-2"/>
        </w:rPr>
        <w:t>subsegment’s</w:t>
      </w:r>
      <w:proofErr w:type="spellEnd"/>
      <w:r w:rsidR="007A7E13" w:rsidRPr="00504E38">
        <w:rPr>
          <w:spacing w:val="-2"/>
        </w:rPr>
        <w:t xml:space="preserve"> fractional vote is allocated equally to the </w:t>
      </w:r>
      <w:proofErr w:type="spellStart"/>
      <w:r w:rsidR="007A7E13" w:rsidRPr="00504E38">
        <w:rPr>
          <w:spacing w:val="-2"/>
        </w:rPr>
        <w:t>subsegment</w:t>
      </w:r>
      <w:proofErr w:type="spellEnd"/>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01FF27A3" w14:textId="77777777" w:rsidR="001B7F1B" w:rsidRDefault="001B7F1B" w:rsidP="001B7F1B">
      <w:pPr>
        <w:pStyle w:val="NormalWeb"/>
        <w:spacing w:before="0" w:beforeAutospacing="0" w:after="0" w:afterAutospacing="0"/>
        <w:ind w:left="1440"/>
        <w:jc w:val="both"/>
        <w:rPr>
          <w:spacing w:val="-2"/>
        </w:rPr>
      </w:pPr>
    </w:p>
    <w:p w14:paraId="34A046E5"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 xml:space="preserve">provided, however, that if due to changed circumstances Members subject to such designation become no longer </w:t>
      </w:r>
      <w:r w:rsidR="00A84102" w:rsidRPr="00504E38">
        <w:rPr>
          <w:spacing w:val="-2"/>
        </w:rPr>
        <w:lastRenderedPageBreak/>
        <w:t>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03CC9F41" w14:textId="77777777" w:rsidR="001B7F1B" w:rsidRDefault="001B7F1B" w:rsidP="001B7F1B">
      <w:pPr>
        <w:pStyle w:val="NormalWeb"/>
        <w:spacing w:before="0" w:beforeAutospacing="0" w:after="0" w:afterAutospacing="0"/>
        <w:ind w:left="1440"/>
        <w:jc w:val="both"/>
        <w:rPr>
          <w:spacing w:val="-2"/>
        </w:rPr>
      </w:pPr>
    </w:p>
    <w:p w14:paraId="5C0645D8" w14:textId="77777777"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representative of the member). </w:t>
      </w:r>
      <w:r w:rsidR="00C457AF" w:rsidRPr="00504E38">
        <w:rPr>
          <w:spacing w:val="-2"/>
        </w:rPr>
        <w:t xml:space="preserve">  Voting Entities</w:t>
      </w:r>
      <w:r w:rsidR="00F54E3B" w:rsidRPr="00504E38">
        <w:rPr>
          <w:spacing w:val="-2"/>
        </w:rPr>
        <w:t xml:space="preserve"> m</w:t>
      </w:r>
      <w:r w:rsidRPr="00504E38">
        <w:rPr>
          <w:spacing w:val="-2"/>
        </w:rPr>
        <w:t>ust be present at the meeting to vote</w:t>
      </w:r>
      <w:r w:rsidR="00F54E3B" w:rsidRPr="00504E38">
        <w:rPr>
          <w:spacing w:val="-2"/>
        </w:rPr>
        <w:t xml:space="preserve"> </w:t>
      </w:r>
      <w:r w:rsidRPr="00504E38">
        <w:rPr>
          <w:spacing w:val="-2"/>
        </w:rPr>
        <w:t xml:space="preserve">as they </w:t>
      </w:r>
      <w:r w:rsidR="00C457AF" w:rsidRPr="00504E38">
        <w:rPr>
          <w:spacing w:val="-2"/>
        </w:rPr>
        <w:t>are not allowed to vote via the telephone</w:t>
      </w:r>
      <w:r w:rsidRPr="00504E38">
        <w:rPr>
          <w:spacing w:val="-2"/>
        </w:rPr>
        <w:t xml:space="preserve"> or to designate a proxy</w:t>
      </w:r>
      <w:r w:rsidR="00C457AF" w:rsidRPr="00504E38">
        <w:rPr>
          <w:spacing w:val="-2"/>
        </w:rPr>
        <w:t>.</w:t>
      </w:r>
      <w:r w:rsidR="00F54E3B" w:rsidRPr="00504E38">
        <w:rPr>
          <w:spacing w:val="-2"/>
        </w:rPr>
        <w:t xml:space="preserve"> </w:t>
      </w:r>
    </w:p>
    <w:p w14:paraId="77B26960" w14:textId="77777777" w:rsidR="001B7F1B" w:rsidRDefault="001B7F1B" w:rsidP="001B7F1B">
      <w:pPr>
        <w:pStyle w:val="NormalWeb"/>
        <w:spacing w:before="0" w:beforeAutospacing="0" w:after="0" w:afterAutospacing="0"/>
        <w:ind w:left="1440"/>
        <w:jc w:val="both"/>
        <w:rPr>
          <w:spacing w:val="-2"/>
        </w:rPr>
      </w:pPr>
    </w:p>
    <w:p w14:paraId="12817606"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0B997842" w14:textId="77777777" w:rsidR="001B7F1B" w:rsidRDefault="001B7F1B" w:rsidP="001B7F1B">
      <w:pPr>
        <w:pStyle w:val="NormalWeb"/>
        <w:spacing w:before="0" w:beforeAutospacing="0" w:after="0" w:afterAutospacing="0"/>
        <w:ind w:left="1440"/>
        <w:jc w:val="both"/>
        <w:rPr>
          <w:spacing w:val="-2"/>
        </w:rPr>
      </w:pPr>
    </w:p>
    <w:p w14:paraId="19A738AC"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w:t>
      </w:r>
      <w:proofErr w:type="spellStart"/>
      <w:r w:rsidR="00CF2FBD" w:rsidRPr="00504E38">
        <w:rPr>
          <w:spacing w:val="-2"/>
        </w:rPr>
        <w:t>i</w:t>
      </w:r>
      <w:proofErr w:type="spellEnd"/>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3F35D6E8" w14:textId="77777777" w:rsidR="001B7F1B" w:rsidRDefault="001B7F1B" w:rsidP="001B7F1B">
      <w:pPr>
        <w:pStyle w:val="NormalWeb"/>
        <w:spacing w:before="0" w:beforeAutospacing="0" w:after="0" w:afterAutospacing="0"/>
        <w:ind w:left="1440"/>
        <w:jc w:val="both"/>
        <w:rPr>
          <w:spacing w:val="-2"/>
        </w:rPr>
      </w:pPr>
    </w:p>
    <w:p w14:paraId="0F825382"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15CA51CF" w14:textId="77777777" w:rsidR="001B7F1B" w:rsidRDefault="001B7F1B" w:rsidP="001B7F1B">
      <w:pPr>
        <w:pStyle w:val="NormalWeb"/>
        <w:spacing w:before="0" w:beforeAutospacing="0" w:after="0" w:afterAutospacing="0"/>
        <w:ind w:left="1440"/>
        <w:jc w:val="both"/>
        <w:rPr>
          <w:spacing w:val="-2"/>
        </w:rPr>
      </w:pPr>
    </w:p>
    <w:p w14:paraId="0DB132CA" w14:textId="593CFE21"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w:t>
      </w:r>
      <w:bookmarkStart w:id="7" w:name="_GoBack"/>
      <w:bookmarkEnd w:id="7"/>
      <w:del w:id="8" w:author="LButterfield" w:date="2018-02-21T09:15:00Z">
        <w:r w:rsidR="002F0EB4" w:rsidRPr="00504E38" w:rsidDel="00AF07A5">
          <w:rPr>
            <w:spacing w:val="-2"/>
          </w:rPr>
          <w:delText>COPS and</w:delText>
        </w:r>
      </w:del>
      <w:r w:rsidR="002F0EB4" w:rsidRPr="00504E38">
        <w:rPr>
          <w:spacing w:val="-2"/>
        </w:rPr>
        <w:t xml:space="preserve">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61F638E3"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3DF13D9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AD3F376"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602FE582" w14:textId="77777777" w:rsidR="002D1F3C" w:rsidRPr="00504E38" w:rsidRDefault="002D1F3C" w:rsidP="0003289D">
      <w:pPr>
        <w:pStyle w:val="BodyTextIndent2"/>
      </w:pPr>
      <w:r w:rsidRPr="00504E38">
        <w:tab/>
      </w:r>
      <w:r w:rsidRPr="00504E38">
        <w:tab/>
      </w:r>
      <w:r w:rsidRPr="00504E38">
        <w:tab/>
        <w:t xml:space="preserve">These Procedures may be amended upon motion by any member of TAC and approval of that motion by vote of TAC, provided such amendment may not be in conflict with </w:t>
      </w:r>
      <w:r w:rsidRPr="00504E38">
        <w:lastRenderedPageBreak/>
        <w:t>the ERCOT Bylaws, Board Procedures, or Board resolutions.  The ERCOT Board may, upon its own motion, amend these Procedures upon reasonable notice to the TAC membership.</w:t>
      </w:r>
    </w:p>
    <w:p w14:paraId="28849EF2"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02D260EA" w14:textId="77777777" w:rsidR="002D34C6" w:rsidRPr="00504E38" w:rsidRDefault="002D34C6" w:rsidP="003C48A7">
      <w:pPr>
        <w:pStyle w:val="BodyTextIndent2"/>
        <w:jc w:val="center"/>
      </w:pPr>
    </w:p>
    <w:p w14:paraId="5BDCB0EC"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3C7C2541"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01ADFF17" w14:textId="77777777" w:rsidR="002D34C6" w:rsidRPr="00504E38" w:rsidRDefault="002D34C6" w:rsidP="003C48A7">
      <w:pPr>
        <w:pStyle w:val="BodyTextIndent2"/>
        <w:tabs>
          <w:tab w:val="clear" w:pos="360"/>
          <w:tab w:val="clear" w:pos="720"/>
          <w:tab w:val="clear" w:pos="1080"/>
          <w:tab w:val="clear" w:pos="1440"/>
        </w:tabs>
        <w:ind w:left="0" w:firstLine="0"/>
      </w:pPr>
    </w:p>
    <w:p w14:paraId="0B1FCBFB"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5DE11F9F"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2086F384" w14:textId="77777777" w:rsidR="002D34C6" w:rsidRPr="00504E38" w:rsidRDefault="002D34C6" w:rsidP="002D34C6">
      <w:pPr>
        <w:rPr>
          <w:szCs w:val="24"/>
        </w:rPr>
      </w:pPr>
    </w:p>
    <w:p w14:paraId="7438D48F"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04AABE19"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433F6856"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hideMark/>
          </w:tcPr>
          <w:p w14:paraId="729284C7"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9FCC8D1"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14:paraId="71B0E3F2"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hideMark/>
          </w:tcPr>
          <w:p w14:paraId="2A25BC04"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5097A419"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254B73FD"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hideMark/>
          </w:tcPr>
          <w:p w14:paraId="5AAD7F82"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hideMark/>
          </w:tcPr>
          <w:p w14:paraId="4D018CD2"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F84320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14:paraId="1D7FF2F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4EFF0051"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647F34C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hideMark/>
          </w:tcPr>
          <w:p w14:paraId="7F18FDD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hideMark/>
          </w:tcPr>
          <w:p w14:paraId="7CCE7CB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89261A7"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14:paraId="42B904E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27BC05CF" w14:textId="77777777" w:rsidR="002D34C6" w:rsidRPr="00504E38" w:rsidRDefault="002D34C6" w:rsidP="002D34C6">
      <w:pPr>
        <w:rPr>
          <w:szCs w:val="24"/>
        </w:rPr>
      </w:pPr>
      <w:r w:rsidRPr="00504E38">
        <w:rPr>
          <w:szCs w:val="24"/>
        </w:rPr>
        <w:t xml:space="preserve">   </w:t>
      </w:r>
    </w:p>
    <w:p w14:paraId="73379CA1" w14:textId="77777777" w:rsidR="002D34C6" w:rsidRPr="00504E38" w:rsidRDefault="002D34C6" w:rsidP="002D34C6">
      <w:pPr>
        <w:rPr>
          <w:szCs w:val="24"/>
        </w:rPr>
      </w:pPr>
    </w:p>
    <w:p w14:paraId="3780C2CD"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61BE051E"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51D73726" w14:textId="77777777" w:rsidR="001B7F1B" w:rsidRDefault="001B7F1B" w:rsidP="003C48A7">
      <w:pPr>
        <w:pStyle w:val="BodyTextIndent2"/>
        <w:tabs>
          <w:tab w:val="clear" w:pos="360"/>
          <w:tab w:val="clear" w:pos="720"/>
          <w:tab w:val="clear" w:pos="1080"/>
          <w:tab w:val="clear" w:pos="1440"/>
        </w:tabs>
        <w:ind w:left="0" w:firstLine="0"/>
      </w:pPr>
    </w:p>
    <w:p w14:paraId="486B922F"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15F0B60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61D3E5B2"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91FC897"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35F040C"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14:paraId="1F2B2D3C"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hideMark/>
          </w:tcPr>
          <w:p w14:paraId="5673076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2637F41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4E8393FD"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hideMark/>
          </w:tcPr>
          <w:p w14:paraId="28D13744"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hideMark/>
          </w:tcPr>
          <w:p w14:paraId="7D41E3D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3CDF15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6EB1633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6B4DA96C"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4B9B2E48"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B4B4E8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hideMark/>
          </w:tcPr>
          <w:p w14:paraId="3310911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D9B2FD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6586468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6650E6D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1D698D65"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hideMark/>
          </w:tcPr>
          <w:p w14:paraId="75622A97"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hideMark/>
          </w:tcPr>
          <w:p w14:paraId="5208C6F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5C5989F"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787CC9A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6E2216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48B53BA5"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BBE0BD8"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4D954A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509270C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1CFC51F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73A7EB67"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C27C1EE"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C47C80A"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8D1F5C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EE4C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112C82F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6AA00AB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0BFED3CB" w14:textId="77777777"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Limit or extend debate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4A0FD283"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C0BB52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8321AB2"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453703F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400B83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18C9306F"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hideMark/>
          </w:tcPr>
          <w:p w14:paraId="7953CD24"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EF1CE7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ABD1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0E85F47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2321158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6AA83C9E"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hideMark/>
          </w:tcPr>
          <w:p w14:paraId="532A7867"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59DCB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55741A8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622AE85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22700517"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47437212"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017C05D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DF7DE4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916D18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7B7068C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719DD9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3E800DC2"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519CB37A"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9E2DA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A53C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4C7DF48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6CFB23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5655E24F"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37D7DA5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hideMark/>
          </w:tcPr>
          <w:p w14:paraId="6EE0668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1C9BC2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3441B1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50A8B7BC"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68F4F405"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8425051"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hideMark/>
          </w:tcPr>
          <w:p w14:paraId="430FE78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5430FC8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7655B25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79E5A991"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39D7D3D"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7BDA741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54632"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D828E8F"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64A3C5B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7AA70B92"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7573CF74" w14:textId="77777777" w:rsidR="00CE44C0" w:rsidRPr="00504E38" w:rsidRDefault="00CE44C0" w:rsidP="002D34C6">
      <w:pPr>
        <w:jc w:val="both"/>
        <w:rPr>
          <w:szCs w:val="24"/>
        </w:rPr>
      </w:pPr>
    </w:p>
    <w:p w14:paraId="76EA993C"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21059BFE" w14:textId="77777777" w:rsidR="002D34C6" w:rsidRPr="003C48A7" w:rsidRDefault="002D34C6" w:rsidP="002D34C6">
      <w:pPr>
        <w:rPr>
          <w:rFonts w:ascii="Times New Roman" w:hAnsi="Times New Roman"/>
        </w:rPr>
      </w:pPr>
    </w:p>
    <w:p w14:paraId="6F3E293A" w14:textId="77777777" w:rsidR="002D34C6" w:rsidRPr="003C48A7" w:rsidRDefault="002D34C6" w:rsidP="002D34C6">
      <w:pPr>
        <w:jc w:val="both"/>
        <w:rPr>
          <w:rFonts w:ascii="Times New Roman" w:hAnsi="Times New Roman"/>
        </w:rPr>
      </w:pPr>
      <w:r w:rsidRPr="008A56A7">
        <w:rPr>
          <w:rFonts w:ascii="Times New Roman" w:hAnsi="Times New Roman"/>
          <w:b/>
        </w:rPr>
        <w:t>Table</w:t>
      </w:r>
      <w:proofErr w:type="gramStart"/>
      <w:r w:rsidRPr="008A56A7">
        <w:rPr>
          <w:rFonts w:ascii="Times New Roman" w:hAnsi="Times New Roman"/>
          <w:b/>
        </w:rPr>
        <w:t>:</w:t>
      </w:r>
      <w:proofErr w:type="gramEnd"/>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3EC07AA0"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792D1CF8"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52BD55EC" w14:textId="77777777" w:rsidR="002D34C6" w:rsidRPr="003C48A7" w:rsidRDefault="002D34C6" w:rsidP="002D34C6">
      <w:pPr>
        <w:jc w:val="both"/>
        <w:rPr>
          <w:rFonts w:ascii="Times New Roman" w:hAnsi="Times New Roman"/>
        </w:rPr>
      </w:pPr>
    </w:p>
    <w:p w14:paraId="44961414"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4C8D18D5"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5BFE8DDA" w14:textId="77777777" w:rsidR="002D34C6" w:rsidRPr="003C48A7" w:rsidRDefault="002D34C6" w:rsidP="002D34C6">
      <w:pPr>
        <w:jc w:val="both"/>
        <w:rPr>
          <w:rFonts w:ascii="Times New Roman" w:hAnsi="Times New Roman"/>
        </w:rPr>
      </w:pPr>
    </w:p>
    <w:p w14:paraId="4F94C24E" w14:textId="77777777" w:rsidR="002D34C6" w:rsidRPr="003C48A7" w:rsidRDefault="002D34C6" w:rsidP="002D34C6">
      <w:pPr>
        <w:jc w:val="both"/>
        <w:rPr>
          <w:rFonts w:ascii="Times New Roman" w:hAnsi="Times New Roman"/>
        </w:rPr>
      </w:pPr>
      <w:r w:rsidRPr="008A56A7">
        <w:rPr>
          <w:rFonts w:ascii="Times New Roman" w:hAnsi="Times New Roman"/>
          <w:b/>
        </w:rPr>
        <w:lastRenderedPageBreak/>
        <w:t>Refer</w:t>
      </w:r>
      <w:proofErr w:type="gramStart"/>
      <w:r w:rsidRPr="008A56A7">
        <w:rPr>
          <w:rFonts w:ascii="Times New Roman" w:hAnsi="Times New Roman"/>
          <w:b/>
        </w:rPr>
        <w:t>:</w:t>
      </w:r>
      <w:proofErr w:type="gramEnd"/>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14:paraId="18EF099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254EFAB6"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61F4D555"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08A90715" w14:textId="77777777" w:rsidR="002D34C6" w:rsidRPr="003C48A7" w:rsidRDefault="002D34C6" w:rsidP="002D34C6">
      <w:pPr>
        <w:jc w:val="both"/>
        <w:rPr>
          <w:rFonts w:ascii="Times New Roman" w:hAnsi="Times New Roman"/>
        </w:rPr>
      </w:pPr>
      <w:r w:rsidRPr="008A56A7">
        <w:rPr>
          <w:rFonts w:ascii="Times New Roman" w:hAnsi="Times New Roman"/>
          <w:b/>
        </w:rPr>
        <w:t>Amend</w:t>
      </w:r>
      <w:proofErr w:type="gramStart"/>
      <w:r w:rsidRPr="008A56A7">
        <w:rPr>
          <w:rFonts w:ascii="Times New Roman" w:hAnsi="Times New Roman"/>
          <w:b/>
        </w:rPr>
        <w:t>:</w:t>
      </w:r>
      <w:proofErr w:type="gramEnd"/>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57816501"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1A0CAFEE"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73C60BC2" w14:textId="77777777" w:rsidR="002D34C6" w:rsidRPr="003C48A7" w:rsidRDefault="002D34C6" w:rsidP="002D34C6">
      <w:pPr>
        <w:jc w:val="both"/>
        <w:rPr>
          <w:rFonts w:ascii="Times New Roman" w:hAnsi="Times New Roman"/>
        </w:rPr>
      </w:pPr>
    </w:p>
    <w:p w14:paraId="0FBE0A90"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08A7FE2C"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2FCE98E1" w14:textId="77777777" w:rsidR="002D34C6" w:rsidRPr="003C48A7" w:rsidRDefault="002D34C6" w:rsidP="002D34C6">
      <w:pPr>
        <w:jc w:val="both"/>
        <w:rPr>
          <w:rFonts w:ascii="Times New Roman" w:hAnsi="Times New Roman"/>
        </w:rPr>
      </w:pPr>
    </w:p>
    <w:p w14:paraId="23CBC0BD"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5AADD3B2"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w:t>
      </w:r>
      <w:r w:rsidRPr="003C48A7">
        <w:rPr>
          <w:rFonts w:ascii="Times New Roman" w:hAnsi="Times New Roman"/>
        </w:rPr>
        <w:lastRenderedPageBreak/>
        <w:t>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599F46FA" w14:textId="77777777" w:rsidR="002D34C6" w:rsidRPr="00504E38" w:rsidRDefault="002D34C6" w:rsidP="003C48A7">
      <w:pPr>
        <w:pStyle w:val="BodyTextIndent2"/>
        <w:jc w:val="center"/>
      </w:pPr>
    </w:p>
    <w:sectPr w:rsidR="002D34C6" w:rsidRPr="00504E38" w:rsidSect="007768EA">
      <w:headerReference w:type="default" r:id="rId12"/>
      <w:footerReference w:type="even" r:id="rId13"/>
      <w:footerReference w:type="default" r:id="rId14"/>
      <w:footerReference w:type="first" r:id="rId15"/>
      <w:type w:val="continuous"/>
      <w:pgSz w:w="12240" w:h="15840" w:code="1"/>
      <w:pgMar w:top="1440" w:right="1440" w:bottom="1440" w:left="1728" w:header="720" w:footer="720" w:gutter="0"/>
      <w:pgNumType w:start="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LButterfield" w:date="2018-02-19T09:16:00Z" w:initials="LB">
    <w:p w14:paraId="29B40AE4" w14:textId="722A0B6A" w:rsidR="00E77E94" w:rsidRDefault="00E77E94">
      <w:pPr>
        <w:pStyle w:val="CommentText"/>
      </w:pPr>
      <w:r>
        <w:rPr>
          <w:rStyle w:val="CommentReference"/>
        </w:rPr>
        <w:annotationRef/>
      </w:r>
      <w:r>
        <w:t xml:space="preserve">Removed COPS instead of adding RMS here. It sounded like we may want to stick with the RMS voting structure, and if that is the case, then COPS would just need to be removed from the TAC Procedures and the only Subcommittee to have this voting structure would be PRS.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B40A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10379" w14:textId="77777777" w:rsidR="002E0F5D" w:rsidRDefault="002E0F5D">
      <w:r>
        <w:separator/>
      </w:r>
    </w:p>
  </w:endnote>
  <w:endnote w:type="continuationSeparator" w:id="0">
    <w:p w14:paraId="6DA16E7C" w14:textId="77777777" w:rsidR="002E0F5D" w:rsidRDefault="002E0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7D0CA" w14:textId="77777777" w:rsidR="002C2425" w:rsidRDefault="002C2425" w:rsidP="00A91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51A960" w14:textId="77777777" w:rsidR="002C2425" w:rsidRDefault="002C2425" w:rsidP="00270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6F228" w14:textId="77777777" w:rsidR="002C2425" w:rsidRDefault="002C2425" w:rsidP="00270C4E">
    <w:pPr>
      <w:pStyle w:val="Footer"/>
      <w:ind w:right="360"/>
      <w:rPr>
        <w:rFonts w:ascii="Times New Roman" w:hAnsi="Times New Roman"/>
        <w:sz w:val="20"/>
      </w:rPr>
    </w:pPr>
  </w:p>
  <w:p w14:paraId="4A64BFE6" w14:textId="2281DE45" w:rsidR="002C2425" w:rsidRPr="007768EA" w:rsidRDefault="002C2425" w:rsidP="00270C4E">
    <w:pPr>
      <w:pStyle w:val="Footer"/>
      <w:ind w:right="360"/>
      <w:rPr>
        <w:rFonts w:ascii="Times New Roman" w:hAnsi="Times New Roman"/>
        <w:sz w:val="20"/>
      </w:rPr>
    </w:pPr>
    <w:r>
      <w:rPr>
        <w:rFonts w:ascii="Times New Roman" w:hAnsi="Times New Roman"/>
        <w:sz w:val="20"/>
      </w:rPr>
      <w:t xml:space="preserve">TAC Procedures </w:t>
    </w:r>
    <w:del w:id="9" w:author="LButterfield" w:date="2017-10-26T09:13:00Z">
      <w:r w:rsidDel="008344AB">
        <w:rPr>
          <w:rFonts w:ascii="Times New Roman" w:hAnsi="Times New Roman"/>
          <w:sz w:val="20"/>
        </w:rPr>
        <w:delText>20151029</w:delText>
      </w:r>
    </w:del>
    <w:ins w:id="10" w:author="LButterfield" w:date="2017-10-26T09:13:00Z">
      <w:r w:rsidR="008344AB">
        <w:rPr>
          <w:rFonts w:ascii="Times New Roman" w:hAnsi="Times New Roman"/>
          <w:sz w:val="20"/>
        </w:rPr>
        <w:t>TBD</w:t>
      </w:r>
    </w:ins>
    <w:r>
      <w:rPr>
        <w:rFonts w:ascii="Times New Roman" w:hAnsi="Times New Roman"/>
        <w:sz w:val="20"/>
      </w:rPr>
      <w:tab/>
    </w:r>
    <w:r>
      <w:rPr>
        <w:rFonts w:ascii="Times New Roman" w:hAnsi="Times New Roman"/>
        <w:sz w:val="20"/>
      </w:rPr>
      <w:tab/>
      <w:t xml:space="preserve">Page </w:t>
    </w:r>
    <w:r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Pr="001B7F1B">
      <w:rPr>
        <w:rFonts w:ascii="Times New Roman" w:hAnsi="Times New Roman"/>
        <w:sz w:val="20"/>
      </w:rPr>
      <w:fldChar w:fldCharType="separate"/>
    </w:r>
    <w:r w:rsidR="00AF07A5">
      <w:rPr>
        <w:rFonts w:ascii="Times New Roman" w:hAnsi="Times New Roman"/>
        <w:noProof/>
        <w:sz w:val="20"/>
      </w:rPr>
      <w:t>14</w:t>
    </w:r>
    <w:r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EA612" w14:textId="77777777" w:rsidR="002C2425" w:rsidRDefault="002C2425" w:rsidP="00270C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89DC8" w14:textId="77777777" w:rsidR="002E0F5D" w:rsidRDefault="002E0F5D">
      <w:r>
        <w:separator/>
      </w:r>
    </w:p>
  </w:footnote>
  <w:footnote w:type="continuationSeparator" w:id="0">
    <w:p w14:paraId="62C2F7C1" w14:textId="77777777" w:rsidR="002E0F5D" w:rsidRDefault="002E0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40C80"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20B05EDF"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293458B8" w14:textId="77777777" w:rsidR="002C2425" w:rsidRDefault="002C2425">
    <w:pPr>
      <w:pStyle w:val="Header"/>
      <w:jc w:val="center"/>
      <w:rPr>
        <w:rFonts w:ascii="Century Schoolbook" w:hAnsi="Century Schoolbook"/>
        <w:b/>
        <w:sz w:val="22"/>
      </w:rPr>
    </w:pPr>
  </w:p>
  <w:p w14:paraId="583C5E2A"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9"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1"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9"/>
  </w:num>
  <w:num w:numId="6">
    <w:abstractNumId w:val="7"/>
  </w:num>
  <w:num w:numId="7">
    <w:abstractNumId w:val="3"/>
  </w:num>
  <w:num w:numId="8">
    <w:abstractNumId w:val="6"/>
  </w:num>
  <w:num w:numId="9">
    <w:abstractNumId w:val="4"/>
  </w:num>
  <w:num w:numId="10">
    <w:abstractNumId w:val="12"/>
  </w:num>
  <w:num w:numId="11">
    <w:abstractNumId w:val="11"/>
  </w:num>
  <w:num w:numId="12">
    <w:abstractNumId w:val="1"/>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Butterfield">
    <w15:presenceInfo w15:providerId="None" w15:userId="LButter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F3C"/>
    <w:rsid w:val="000076FD"/>
    <w:rsid w:val="00011D0D"/>
    <w:rsid w:val="00020CD7"/>
    <w:rsid w:val="000215E2"/>
    <w:rsid w:val="00021BB5"/>
    <w:rsid w:val="000223A9"/>
    <w:rsid w:val="0002244B"/>
    <w:rsid w:val="000262B6"/>
    <w:rsid w:val="00026A91"/>
    <w:rsid w:val="00030DAE"/>
    <w:rsid w:val="0003289D"/>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79B3"/>
    <w:rsid w:val="000B0473"/>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71DA3"/>
    <w:rsid w:val="001756DE"/>
    <w:rsid w:val="0017786C"/>
    <w:rsid w:val="001821C7"/>
    <w:rsid w:val="00193ECA"/>
    <w:rsid w:val="001A6170"/>
    <w:rsid w:val="001A6B73"/>
    <w:rsid w:val="001B2847"/>
    <w:rsid w:val="001B345E"/>
    <w:rsid w:val="001B642B"/>
    <w:rsid w:val="001B7F1B"/>
    <w:rsid w:val="001C1376"/>
    <w:rsid w:val="001D7B2E"/>
    <w:rsid w:val="001E6AC0"/>
    <w:rsid w:val="001F0CC6"/>
    <w:rsid w:val="001F3EE1"/>
    <w:rsid w:val="002008BB"/>
    <w:rsid w:val="00210D81"/>
    <w:rsid w:val="00212463"/>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2425"/>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7C7A"/>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007B"/>
    <w:rsid w:val="003C48A7"/>
    <w:rsid w:val="003D0B03"/>
    <w:rsid w:val="003D34EE"/>
    <w:rsid w:val="003D4C94"/>
    <w:rsid w:val="003E1BF8"/>
    <w:rsid w:val="003E2485"/>
    <w:rsid w:val="003E4F4A"/>
    <w:rsid w:val="003E501D"/>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480B"/>
    <w:rsid w:val="00444D29"/>
    <w:rsid w:val="004469BB"/>
    <w:rsid w:val="0044770F"/>
    <w:rsid w:val="00451BED"/>
    <w:rsid w:val="004520D4"/>
    <w:rsid w:val="004809C4"/>
    <w:rsid w:val="00482982"/>
    <w:rsid w:val="0049013F"/>
    <w:rsid w:val="00491AA0"/>
    <w:rsid w:val="00492F57"/>
    <w:rsid w:val="004A0D5A"/>
    <w:rsid w:val="004A64DD"/>
    <w:rsid w:val="004B1C2F"/>
    <w:rsid w:val="004C1852"/>
    <w:rsid w:val="004C1AF5"/>
    <w:rsid w:val="004D1B09"/>
    <w:rsid w:val="004E05A6"/>
    <w:rsid w:val="0050033A"/>
    <w:rsid w:val="00504957"/>
    <w:rsid w:val="00504E38"/>
    <w:rsid w:val="0050604E"/>
    <w:rsid w:val="00510C0C"/>
    <w:rsid w:val="0051435F"/>
    <w:rsid w:val="00515500"/>
    <w:rsid w:val="00521AE2"/>
    <w:rsid w:val="00521B9B"/>
    <w:rsid w:val="00521CCC"/>
    <w:rsid w:val="00531101"/>
    <w:rsid w:val="005335AD"/>
    <w:rsid w:val="005356F8"/>
    <w:rsid w:val="00544D57"/>
    <w:rsid w:val="0054610A"/>
    <w:rsid w:val="00547E6A"/>
    <w:rsid w:val="0055568C"/>
    <w:rsid w:val="00557CA0"/>
    <w:rsid w:val="0056106F"/>
    <w:rsid w:val="00564B3F"/>
    <w:rsid w:val="00573C8C"/>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445B"/>
    <w:rsid w:val="00645814"/>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E0780"/>
    <w:rsid w:val="006E4782"/>
    <w:rsid w:val="006F6C59"/>
    <w:rsid w:val="006F6D07"/>
    <w:rsid w:val="00703027"/>
    <w:rsid w:val="00704EF1"/>
    <w:rsid w:val="00706AE2"/>
    <w:rsid w:val="00706DD0"/>
    <w:rsid w:val="0071326B"/>
    <w:rsid w:val="00715BA3"/>
    <w:rsid w:val="00715F8D"/>
    <w:rsid w:val="00717267"/>
    <w:rsid w:val="00717751"/>
    <w:rsid w:val="007319E7"/>
    <w:rsid w:val="00735FE8"/>
    <w:rsid w:val="0075450E"/>
    <w:rsid w:val="00760473"/>
    <w:rsid w:val="007638CC"/>
    <w:rsid w:val="0076499B"/>
    <w:rsid w:val="007674E4"/>
    <w:rsid w:val="007768EA"/>
    <w:rsid w:val="00780A1B"/>
    <w:rsid w:val="00780FD0"/>
    <w:rsid w:val="007932F7"/>
    <w:rsid w:val="0079336B"/>
    <w:rsid w:val="00794C64"/>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72BCB"/>
    <w:rsid w:val="008735DD"/>
    <w:rsid w:val="00877456"/>
    <w:rsid w:val="00880862"/>
    <w:rsid w:val="00890068"/>
    <w:rsid w:val="00893935"/>
    <w:rsid w:val="008A01DB"/>
    <w:rsid w:val="008A56A7"/>
    <w:rsid w:val="008B1987"/>
    <w:rsid w:val="008B218A"/>
    <w:rsid w:val="008D3057"/>
    <w:rsid w:val="00900E51"/>
    <w:rsid w:val="00921CD8"/>
    <w:rsid w:val="00930B69"/>
    <w:rsid w:val="00932D3C"/>
    <w:rsid w:val="00945257"/>
    <w:rsid w:val="009458A1"/>
    <w:rsid w:val="00953C5B"/>
    <w:rsid w:val="00962652"/>
    <w:rsid w:val="00964533"/>
    <w:rsid w:val="00980894"/>
    <w:rsid w:val="00986FB9"/>
    <w:rsid w:val="009873E7"/>
    <w:rsid w:val="00992C92"/>
    <w:rsid w:val="009A2636"/>
    <w:rsid w:val="009A4683"/>
    <w:rsid w:val="009A5FDC"/>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6D8B"/>
    <w:rsid w:val="00A459A3"/>
    <w:rsid w:val="00A542CE"/>
    <w:rsid w:val="00A6038B"/>
    <w:rsid w:val="00A63B7E"/>
    <w:rsid w:val="00A77A0B"/>
    <w:rsid w:val="00A84102"/>
    <w:rsid w:val="00A87E47"/>
    <w:rsid w:val="00A91503"/>
    <w:rsid w:val="00A92FB2"/>
    <w:rsid w:val="00A94E9B"/>
    <w:rsid w:val="00A95523"/>
    <w:rsid w:val="00AB28AA"/>
    <w:rsid w:val="00AB7513"/>
    <w:rsid w:val="00AC380B"/>
    <w:rsid w:val="00AC7B24"/>
    <w:rsid w:val="00AD43B2"/>
    <w:rsid w:val="00AE2FFF"/>
    <w:rsid w:val="00AE3873"/>
    <w:rsid w:val="00AE4F1D"/>
    <w:rsid w:val="00AF0328"/>
    <w:rsid w:val="00AF07A5"/>
    <w:rsid w:val="00AF4052"/>
    <w:rsid w:val="00B003E6"/>
    <w:rsid w:val="00B02F6A"/>
    <w:rsid w:val="00B21A38"/>
    <w:rsid w:val="00B30475"/>
    <w:rsid w:val="00B33FEB"/>
    <w:rsid w:val="00B405C1"/>
    <w:rsid w:val="00B47F12"/>
    <w:rsid w:val="00B50178"/>
    <w:rsid w:val="00B519A8"/>
    <w:rsid w:val="00B527C9"/>
    <w:rsid w:val="00B70293"/>
    <w:rsid w:val="00B741C6"/>
    <w:rsid w:val="00B7502F"/>
    <w:rsid w:val="00B77874"/>
    <w:rsid w:val="00B8323F"/>
    <w:rsid w:val="00B834C0"/>
    <w:rsid w:val="00BA15F0"/>
    <w:rsid w:val="00BA2B35"/>
    <w:rsid w:val="00BA2D7D"/>
    <w:rsid w:val="00BA49F9"/>
    <w:rsid w:val="00BA4ED4"/>
    <w:rsid w:val="00BA7F80"/>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80B1F"/>
    <w:rsid w:val="00C81CEC"/>
    <w:rsid w:val="00C85094"/>
    <w:rsid w:val="00C86238"/>
    <w:rsid w:val="00C86C53"/>
    <w:rsid w:val="00CA0A6A"/>
    <w:rsid w:val="00CA4475"/>
    <w:rsid w:val="00CA4B34"/>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A2EE6"/>
    <w:rsid w:val="00DC3662"/>
    <w:rsid w:val="00DC5C45"/>
    <w:rsid w:val="00DC61CE"/>
    <w:rsid w:val="00DD397A"/>
    <w:rsid w:val="00DD5820"/>
    <w:rsid w:val="00DE0968"/>
    <w:rsid w:val="00DE4923"/>
    <w:rsid w:val="00DE4CEC"/>
    <w:rsid w:val="00DF1C29"/>
    <w:rsid w:val="00E0007B"/>
    <w:rsid w:val="00E03297"/>
    <w:rsid w:val="00E062D8"/>
    <w:rsid w:val="00E1400F"/>
    <w:rsid w:val="00E14C00"/>
    <w:rsid w:val="00E17CB1"/>
    <w:rsid w:val="00E279E3"/>
    <w:rsid w:val="00E41852"/>
    <w:rsid w:val="00E425B0"/>
    <w:rsid w:val="00E42EF9"/>
    <w:rsid w:val="00E43CB4"/>
    <w:rsid w:val="00E4787B"/>
    <w:rsid w:val="00E546CD"/>
    <w:rsid w:val="00E54853"/>
    <w:rsid w:val="00E5662B"/>
    <w:rsid w:val="00E70E6E"/>
    <w:rsid w:val="00E77E94"/>
    <w:rsid w:val="00E8164A"/>
    <w:rsid w:val="00E81F3A"/>
    <w:rsid w:val="00E84841"/>
    <w:rsid w:val="00E868E4"/>
    <w:rsid w:val="00E87FC1"/>
    <w:rsid w:val="00E95F10"/>
    <w:rsid w:val="00EA676D"/>
    <w:rsid w:val="00EA7469"/>
    <w:rsid w:val="00EB20BC"/>
    <w:rsid w:val="00EB521F"/>
    <w:rsid w:val="00EC19B0"/>
    <w:rsid w:val="00EC50E2"/>
    <w:rsid w:val="00ED01ED"/>
    <w:rsid w:val="00ED6AEA"/>
    <w:rsid w:val="00EE0437"/>
    <w:rsid w:val="00EE12CA"/>
    <w:rsid w:val="00EE2D29"/>
    <w:rsid w:val="00EE4972"/>
    <w:rsid w:val="00EE6273"/>
    <w:rsid w:val="00EF39C5"/>
    <w:rsid w:val="00F10BEF"/>
    <w:rsid w:val="00F118D3"/>
    <w:rsid w:val="00F12FE8"/>
    <w:rsid w:val="00F15AE5"/>
    <w:rsid w:val="00F162E5"/>
    <w:rsid w:val="00F206B7"/>
    <w:rsid w:val="00F208A4"/>
    <w:rsid w:val="00F3088E"/>
    <w:rsid w:val="00F441F6"/>
    <w:rsid w:val="00F53029"/>
    <w:rsid w:val="00F54499"/>
    <w:rsid w:val="00F54E3B"/>
    <w:rsid w:val="00F61243"/>
    <w:rsid w:val="00F62067"/>
    <w:rsid w:val="00F70A6D"/>
    <w:rsid w:val="00F7162C"/>
    <w:rsid w:val="00F71F45"/>
    <w:rsid w:val="00F73AB6"/>
    <w:rsid w:val="00F80FCA"/>
    <w:rsid w:val="00F83CC0"/>
    <w:rsid w:val="00F9336C"/>
    <w:rsid w:val="00FA2029"/>
    <w:rsid w:val="00FA5251"/>
    <w:rsid w:val="00FB1A5A"/>
    <w:rsid w:val="00FB1A68"/>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BCF4BC"/>
  <w15:docId w15:val="{98974729-9665-416E-90A7-AE1211CB9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visionRequest@ercot.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RevisionRequest@ercot.com"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4FE54-1407-41C6-BD08-49500029F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4756</Words>
  <Characters>27112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October 25, 1994</vt:lpstr>
    </vt:vector>
  </TitlesOfParts>
  <Company>Electric Reliability Council of Texas Inc.</Company>
  <LinksUpToDate>false</LinksUpToDate>
  <CharactersWithSpaces>31805</CharactersWithSpaces>
  <SharedDoc>false</SharedDoc>
  <HLinks>
    <vt:vector size="12" baseType="variant">
      <vt:variant>
        <vt:i4>1310782</vt:i4>
      </vt:variant>
      <vt:variant>
        <vt:i4>3</vt:i4>
      </vt:variant>
      <vt:variant>
        <vt:i4>0</vt:i4>
      </vt:variant>
      <vt:variant>
        <vt:i4>5</vt:i4>
      </vt:variant>
      <vt:variant>
        <vt:lpwstr>mailto:RevisionRequest@ercot.com</vt:lpwstr>
      </vt:variant>
      <vt:variant>
        <vt:lpwstr/>
      </vt:variant>
      <vt:variant>
        <vt:i4>1310782</vt:i4>
      </vt:variant>
      <vt:variant>
        <vt:i4>0</vt:i4>
      </vt:variant>
      <vt:variant>
        <vt:i4>0</vt:i4>
      </vt:variant>
      <vt:variant>
        <vt:i4>5</vt:i4>
      </vt:variant>
      <vt:variant>
        <vt:lpwstr>mailto:RevisionRequest@ercot.com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25, 1994</dc:title>
  <dc:creator>ERCOT</dc:creator>
  <cp:lastModifiedBy>LButterfield</cp:lastModifiedBy>
  <cp:revision>6</cp:revision>
  <cp:lastPrinted>2013-01-30T14:55:00Z</cp:lastPrinted>
  <dcterms:created xsi:type="dcterms:W3CDTF">2018-02-19T14:52:00Z</dcterms:created>
  <dcterms:modified xsi:type="dcterms:W3CDTF">2018-02-21T15:15:00Z</dcterms:modified>
</cp:coreProperties>
</file>