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rules that support Retail Market processes</w:t>
      </w:r>
      <w:r w:rsidR="00565515" w:rsidRPr="00565515">
        <w:rPr>
          <w:rFonts w:ascii="Times New Roman" w:hAnsi="Times New Roman"/>
          <w:sz w:val="24"/>
          <w:szCs w:val="24"/>
        </w:rPr>
        <w:t xml:space="preserve"> </w:t>
      </w:r>
      <w:r w:rsidR="00565515">
        <w:rPr>
          <w:rFonts w:ascii="Times New Roman" w:hAnsi="Times New Roman"/>
          <w:sz w:val="24"/>
          <w:szCs w:val="24"/>
        </w:rPr>
        <w:t>and</w:t>
      </w:r>
      <w:r w:rsidR="00BC095E">
        <w:rPr>
          <w:rFonts w:ascii="Times New Roman" w:hAnsi="Times New Roman"/>
          <w:sz w:val="24"/>
          <w:szCs w:val="24"/>
        </w:rPr>
        <w:t xml:space="preserve"> promote market solutions </w:t>
      </w:r>
      <w:r w:rsidRPr="001A413B">
        <w:rPr>
          <w:rFonts w:ascii="Times New Roman" w:hAnsi="Times New Roman"/>
          <w:sz w:val="24"/>
          <w:szCs w:val="24"/>
        </w:rPr>
        <w:t>that are consistent with PURA and PUC.</w:t>
      </w:r>
    </w:p>
    <w:p w:rsidR="007B4D91" w:rsidRDefault="004E14BA" w:rsidP="007B4D91">
      <w:pPr>
        <w:numPr>
          <w:ilvl w:val="1"/>
          <w:numId w:val="1"/>
        </w:numPr>
        <w:rPr>
          <w:ins w:id="0" w:author="RMS 020618" w:date="2018-02-06T10:51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Collaborate with WMS to ensure </w:t>
      </w:r>
      <w:r w:rsidR="007B4D91" w:rsidRPr="001A413B">
        <w:rPr>
          <w:rFonts w:ascii="Times New Roman" w:hAnsi="Times New Roman"/>
          <w:sz w:val="24"/>
          <w:szCs w:val="24"/>
        </w:rPr>
        <w:t xml:space="preserve">the 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="007B4D91" w:rsidRPr="001A413B">
        <w:rPr>
          <w:rFonts w:ascii="Times New Roman" w:hAnsi="Times New Roman"/>
          <w:sz w:val="24"/>
          <w:szCs w:val="24"/>
        </w:rPr>
        <w:t>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including participation </w:t>
      </w:r>
      <w:r w:rsidR="00467F31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the ERCOT annual demand response survey</w:t>
      </w:r>
      <w:r w:rsidR="007B4D91" w:rsidRPr="001A413B">
        <w:rPr>
          <w:rFonts w:ascii="Times New Roman" w:hAnsi="Times New Roman"/>
          <w:sz w:val="24"/>
          <w:szCs w:val="24"/>
        </w:rPr>
        <w:t>.</w:t>
      </w:r>
    </w:p>
    <w:p w:rsidR="009071CE" w:rsidRPr="009071CE" w:rsidRDefault="009071CE" w:rsidP="009071CE">
      <w:pPr>
        <w:pStyle w:val="ListParagraph"/>
        <w:numPr>
          <w:ilvl w:val="1"/>
          <w:numId w:val="1"/>
        </w:numPr>
        <w:tabs>
          <w:tab w:val="left" w:pos="360"/>
        </w:tabs>
        <w:rPr>
          <w:ins w:id="1" w:author="RMS 020618" w:date="2018-02-06T10:52:00Z"/>
          <w:rPrChange w:id="2" w:author="RMS 020618" w:date="2018-02-06T10:52:00Z">
            <w:rPr>
              <w:ins w:id="3" w:author="RMS 020618" w:date="2018-02-06T10:52:00Z"/>
              <w:color w:val="000000"/>
            </w:rPr>
          </w:rPrChange>
        </w:rPr>
        <w:pPrChange w:id="4" w:author="RMS 020618" w:date="2018-02-06T10:52:00Z">
          <w:pPr>
            <w:numPr>
              <w:ilvl w:val="1"/>
              <w:numId w:val="1"/>
            </w:numPr>
            <w:tabs>
              <w:tab w:val="num" w:pos="630"/>
            </w:tabs>
            <w:ind w:left="630" w:hanging="360"/>
          </w:pPr>
        </w:pPrChange>
      </w:pPr>
      <w:ins w:id="5" w:author="RMS 020618" w:date="2018-02-06T10:51:00Z">
        <w:r>
          <w:t>Support ERCOT</w:t>
        </w:r>
      </w:ins>
      <w:ins w:id="6" w:author="RMS 020618" w:date="2018-02-06T10:52:00Z">
        <w:r>
          <w:t>’s initiatives to develop</w:t>
        </w:r>
      </w:ins>
      <w:ins w:id="7" w:author="RMS 020618" w:date="2018-02-06T10:51:00Z">
        <w:r>
          <w:t xml:space="preserve"> </w:t>
        </w:r>
      </w:ins>
      <w:ins w:id="8" w:author="RMS 020618" w:date="2018-02-06T10:57:00Z">
        <w:r>
          <w:t xml:space="preserve">retail </w:t>
        </w:r>
      </w:ins>
      <w:ins w:id="9" w:author="RMS 020618" w:date="2018-02-06T10:51:00Z">
        <w:r w:rsidRPr="003A4E49">
          <w:t>process</w:t>
        </w:r>
      </w:ins>
      <w:ins w:id="10" w:author="RMS 020618" w:date="2018-02-06T10:52:00Z">
        <w:r>
          <w:t>es</w:t>
        </w:r>
      </w:ins>
      <w:ins w:id="11" w:author="RMS 020618" w:date="2018-02-06T10:51:00Z">
        <w:r w:rsidRPr="003A4E49">
          <w:t xml:space="preserve"> for integrating or transitioning Load in</w:t>
        </w:r>
        <w:r>
          <w:t>to</w:t>
        </w:r>
        <w:r w:rsidRPr="003A4E49">
          <w:t xml:space="preserve"> ERCOT as needed.</w:t>
        </w:r>
        <w:r>
          <w:rPr>
            <w:color w:val="000000"/>
          </w:rPr>
          <w:t xml:space="preserve"> </w:t>
        </w:r>
      </w:ins>
    </w:p>
    <w:p w:rsidR="009071CE" w:rsidRPr="009071CE" w:rsidRDefault="009071CE" w:rsidP="009071CE">
      <w:pPr>
        <w:pStyle w:val="ListParagraph"/>
        <w:tabs>
          <w:tab w:val="left" w:pos="360"/>
        </w:tabs>
        <w:ind w:left="630"/>
        <w:pPrChange w:id="12" w:author="RMS 020618" w:date="2018-02-06T10:52:00Z">
          <w:pPr>
            <w:numPr>
              <w:ilvl w:val="1"/>
              <w:numId w:val="1"/>
            </w:numPr>
            <w:tabs>
              <w:tab w:val="num" w:pos="630"/>
            </w:tabs>
            <w:ind w:left="630" w:hanging="360"/>
          </w:pPr>
        </w:pPrChange>
      </w:pPr>
    </w:p>
    <w:p w:rsidR="007B4D91" w:rsidRPr="004E2879" w:rsidRDefault="000B6F06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and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mplement Retail Market </w:t>
      </w:r>
      <w:r w:rsidRPr="004E2879">
        <w:rPr>
          <w:rFonts w:ascii="Times New Roman" w:hAnsi="Times New Roman"/>
          <w:sz w:val="24"/>
          <w:szCs w:val="24"/>
        </w:rPr>
        <w:t>e</w:t>
      </w:r>
      <w:r w:rsidR="007B4D91" w:rsidRPr="004E2879">
        <w:rPr>
          <w:rFonts w:ascii="Times New Roman" w:hAnsi="Times New Roman"/>
          <w:sz w:val="24"/>
          <w:szCs w:val="24"/>
        </w:rPr>
        <w:t>nhancements</w:t>
      </w:r>
      <w:r w:rsidRPr="004E2879">
        <w:rPr>
          <w:rFonts w:ascii="Times New Roman" w:hAnsi="Times New Roman"/>
          <w:sz w:val="24"/>
          <w:szCs w:val="24"/>
        </w:rPr>
        <w:t xml:space="preserve">, </w:t>
      </w:r>
      <w:r w:rsidR="00A54C52" w:rsidRPr="004E2879">
        <w:rPr>
          <w:rFonts w:ascii="Times New Roman" w:hAnsi="Times New Roman"/>
          <w:sz w:val="24"/>
          <w:szCs w:val="24"/>
        </w:rPr>
        <w:t xml:space="preserve">process </w:t>
      </w:r>
      <w:r w:rsidRPr="004E2879">
        <w:rPr>
          <w:rFonts w:ascii="Times New Roman" w:hAnsi="Times New Roman"/>
          <w:sz w:val="24"/>
          <w:szCs w:val="24"/>
        </w:rPr>
        <w:t>improvements</w:t>
      </w:r>
      <w:ins w:id="13" w:author="RMS 020618" w:date="2018-02-06T11:06:00Z">
        <w:r w:rsidR="00721BAA">
          <w:rPr>
            <w:rFonts w:ascii="Times New Roman" w:hAnsi="Times New Roman"/>
            <w:sz w:val="24"/>
            <w:szCs w:val="24"/>
          </w:rPr>
          <w:t>,</w:t>
        </w:r>
      </w:ins>
      <w:r w:rsidR="004D4990" w:rsidRPr="004E2879">
        <w:rPr>
          <w:rFonts w:ascii="Times New Roman" w:hAnsi="Times New Roman"/>
          <w:sz w:val="24"/>
          <w:szCs w:val="24"/>
        </w:rPr>
        <w:t xml:space="preserve"> </w:t>
      </w:r>
      <w:del w:id="14" w:author="RMS 020618" w:date="2018-02-06T11:18:00Z">
        <w:r w:rsidR="00A54C52" w:rsidRPr="004E2879" w:rsidDel="00866FF4">
          <w:rPr>
            <w:rFonts w:ascii="Times New Roman" w:hAnsi="Times New Roman"/>
            <w:sz w:val="24"/>
            <w:szCs w:val="24"/>
          </w:rPr>
          <w:delText xml:space="preserve">and </w:delText>
        </w:r>
      </w:del>
      <w:r w:rsidR="00A54C52" w:rsidRPr="004E2879">
        <w:rPr>
          <w:rFonts w:ascii="Times New Roman" w:hAnsi="Times New Roman"/>
          <w:sz w:val="24"/>
          <w:szCs w:val="24"/>
        </w:rPr>
        <w:t xml:space="preserve">cost </w:t>
      </w:r>
      <w:r w:rsidR="00DF605D" w:rsidRPr="004E2879">
        <w:rPr>
          <w:rFonts w:ascii="Times New Roman" w:hAnsi="Times New Roman"/>
          <w:sz w:val="24"/>
          <w:szCs w:val="24"/>
        </w:rPr>
        <w:t>efficiencies</w:t>
      </w:r>
      <w:ins w:id="15" w:author="RMS 020618" w:date="2018-02-06T11:17:00Z">
        <w:r w:rsidR="00866FF4">
          <w:rPr>
            <w:rFonts w:ascii="Times New Roman" w:hAnsi="Times New Roman"/>
            <w:sz w:val="24"/>
            <w:szCs w:val="24"/>
          </w:rPr>
          <w:t>, and evaluate</w:t>
        </w:r>
      </w:ins>
      <w:ins w:id="16" w:author="RMS 020618" w:date="2018-02-06T11:15:00Z">
        <w:r w:rsidR="00866FF4">
          <w:rPr>
            <w:rFonts w:ascii="Times New Roman" w:hAnsi="Times New Roman"/>
            <w:sz w:val="24"/>
            <w:szCs w:val="24"/>
          </w:rPr>
          <w:t xml:space="preserve"> lessons learned from previous events</w:t>
        </w:r>
      </w:ins>
      <w:r w:rsidR="007B4D91" w:rsidRPr="004E2879">
        <w:rPr>
          <w:rFonts w:ascii="Times New Roman" w:hAnsi="Times New Roman"/>
          <w:sz w:val="24"/>
          <w:szCs w:val="24"/>
        </w:rPr>
        <w:t xml:space="preserve">. </w:t>
      </w:r>
    </w:p>
    <w:p w:rsidR="007B4D91" w:rsidRPr="001A413B" w:rsidDel="000A47D9" w:rsidRDefault="007B4D91" w:rsidP="007B4D91">
      <w:pPr>
        <w:numPr>
          <w:ilvl w:val="1"/>
          <w:numId w:val="1"/>
        </w:numPr>
        <w:rPr>
          <w:del w:id="17" w:author="RMS 020618" w:date="2018-02-06T11:04:00Z"/>
          <w:rFonts w:ascii="Times New Roman" w:hAnsi="Times New Roman"/>
          <w:sz w:val="24"/>
          <w:szCs w:val="24"/>
        </w:rPr>
      </w:pPr>
      <w:del w:id="18" w:author="RMS 020618" w:date="2018-02-06T11:04:00Z">
        <w:r w:rsidRPr="001A413B" w:rsidDel="000A47D9">
          <w:rPr>
            <w:rFonts w:ascii="Times New Roman" w:hAnsi="Times New Roman"/>
            <w:sz w:val="24"/>
            <w:szCs w:val="24"/>
          </w:rPr>
          <w:delText>Facilitate market enhancements necessary to leverage the capabilities of Advanced Metering Systems in the retail market</w:delText>
        </w:r>
        <w:r w:rsidR="00BC095E" w:rsidDel="000A47D9">
          <w:rPr>
            <w:rFonts w:ascii="Times New Roman" w:hAnsi="Times New Roman"/>
            <w:sz w:val="24"/>
            <w:szCs w:val="24"/>
          </w:rPr>
          <w:delText xml:space="preserve"> and improve the integrity and availability of AMS data to Market Participants</w:delText>
        </w:r>
        <w:r w:rsidRPr="001A413B" w:rsidDel="000A47D9">
          <w:rPr>
            <w:rFonts w:ascii="Times New Roman" w:hAnsi="Times New Roman"/>
            <w:sz w:val="24"/>
            <w:szCs w:val="24"/>
          </w:rPr>
          <w:delText xml:space="preserve">.  </w:delText>
        </w:r>
      </w:del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D83A1E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D83A1E" w:rsidDel="009071CE" w:rsidRDefault="00445B0C" w:rsidP="007B4D91">
      <w:pPr>
        <w:numPr>
          <w:ilvl w:val="1"/>
          <w:numId w:val="1"/>
        </w:numPr>
        <w:rPr>
          <w:del w:id="19" w:author="RMS 020618" w:date="2018-02-06T10:58:00Z"/>
          <w:rFonts w:ascii="Times New Roman" w:hAnsi="Times New Roman"/>
          <w:sz w:val="24"/>
          <w:szCs w:val="24"/>
        </w:rPr>
      </w:pPr>
      <w:del w:id="20" w:author="RMS 020618" w:date="2018-02-06T10:58:00Z">
        <w:r w:rsidDel="009071CE">
          <w:rPr>
            <w:rFonts w:ascii="Times New Roman" w:hAnsi="Times New Roman"/>
            <w:bCs/>
            <w:sz w:val="24"/>
            <w:szCs w:val="24"/>
          </w:rPr>
          <w:delText xml:space="preserve">Continue support of </w:delText>
        </w:r>
        <w:r w:rsidR="00565515" w:rsidRPr="00D83A1E" w:rsidDel="009071CE">
          <w:rPr>
            <w:rFonts w:ascii="Times New Roman" w:hAnsi="Times New Roman"/>
            <w:bCs/>
            <w:sz w:val="24"/>
            <w:szCs w:val="24"/>
          </w:rPr>
          <w:delText>SCR786</w:delText>
        </w:r>
        <w:r w:rsidR="009149A9" w:rsidDel="009071CE">
          <w:rPr>
            <w:rFonts w:ascii="Times New Roman" w:hAnsi="Times New Roman"/>
            <w:bCs/>
            <w:sz w:val="24"/>
            <w:szCs w:val="24"/>
          </w:rPr>
          <w:delText>,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 Retail </w:delText>
        </w:r>
        <w:r w:rsidR="00565515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Market 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>Test</w:delText>
        </w:r>
        <w:r w:rsidR="00565515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 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Environment, </w:delText>
        </w:r>
        <w:r w:rsidR="009149A9" w:rsidDel="009071CE">
          <w:rPr>
            <w:rFonts w:ascii="Times New Roman" w:hAnsi="Times New Roman"/>
            <w:bCs/>
            <w:sz w:val="24"/>
            <w:szCs w:val="24"/>
          </w:rPr>
          <w:delText>through</w:delText>
        </w:r>
        <w:r w:rsidR="00387D8C" w:rsidDel="009071CE">
          <w:rPr>
            <w:rFonts w:ascii="Times New Roman" w:hAnsi="Times New Roman"/>
            <w:bCs/>
            <w:sz w:val="24"/>
            <w:szCs w:val="24"/>
          </w:rPr>
          <w:delText>out</w:delText>
        </w:r>
        <w:r w:rsidR="009149A9" w:rsidDel="009071CE">
          <w:rPr>
            <w:rFonts w:ascii="Times New Roman" w:hAnsi="Times New Roman"/>
            <w:bCs/>
            <w:sz w:val="24"/>
            <w:szCs w:val="24"/>
          </w:rPr>
          <w:delText xml:space="preserve"> stabilization 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including </w:delText>
        </w:r>
        <w:r w:rsidR="00BC095E" w:rsidRPr="00D83A1E" w:rsidDel="009071CE">
          <w:rPr>
            <w:rFonts w:ascii="Times New Roman" w:hAnsi="Times New Roman"/>
            <w:bCs/>
            <w:sz w:val="24"/>
            <w:szCs w:val="24"/>
          </w:rPr>
          <w:delText xml:space="preserve">but not limited to 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>market education</w:delText>
        </w:r>
        <w:r w:rsidR="009149A9" w:rsidDel="009071CE">
          <w:rPr>
            <w:rFonts w:ascii="Times New Roman" w:hAnsi="Times New Roman"/>
            <w:bCs/>
            <w:sz w:val="24"/>
            <w:szCs w:val="24"/>
          </w:rPr>
          <w:delText xml:space="preserve">, </w:delText>
        </w:r>
        <w:r w:rsidR="00334E94" w:rsidRPr="00D83A1E" w:rsidDel="009071CE">
          <w:rPr>
            <w:rFonts w:ascii="Times New Roman" w:hAnsi="Times New Roman"/>
            <w:bCs/>
            <w:sz w:val="24"/>
            <w:szCs w:val="24"/>
          </w:rPr>
          <w:delText>communication</w:delText>
        </w:r>
        <w:r w:rsidR="00796701" w:rsidRPr="00D83A1E" w:rsidDel="009071CE">
          <w:rPr>
            <w:rFonts w:ascii="Times New Roman" w:hAnsi="Times New Roman"/>
            <w:bCs/>
            <w:sz w:val="24"/>
            <w:szCs w:val="24"/>
          </w:rPr>
          <w:delText>s</w:delText>
        </w:r>
        <w:r w:rsidDel="009071CE">
          <w:rPr>
            <w:rFonts w:ascii="Times New Roman" w:hAnsi="Times New Roman"/>
            <w:bCs/>
            <w:sz w:val="24"/>
            <w:szCs w:val="24"/>
          </w:rPr>
          <w:delText xml:space="preserve"> and end user documentation</w:delText>
        </w:r>
        <w:r w:rsidR="00EA1D65" w:rsidRPr="00D83A1E" w:rsidDel="009071CE">
          <w:rPr>
            <w:rFonts w:ascii="Times New Roman" w:hAnsi="Times New Roman"/>
            <w:bCs/>
            <w:sz w:val="24"/>
            <w:szCs w:val="24"/>
          </w:rPr>
          <w:delText>.</w:delText>
        </w:r>
      </w:del>
    </w:p>
    <w:p w:rsidR="00C453D5" w:rsidRPr="00D83A1E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Assess and develop Retail Market training initiatives</w:t>
      </w:r>
      <w:r w:rsidR="00574DE4" w:rsidRPr="00D83A1E">
        <w:rPr>
          <w:rFonts w:ascii="Times New Roman" w:hAnsi="Times New Roman"/>
          <w:sz w:val="24"/>
          <w:szCs w:val="24"/>
        </w:rPr>
        <w:t xml:space="preserve"> that </w:t>
      </w:r>
      <w:r w:rsidR="009E1504" w:rsidRPr="00D83A1E">
        <w:rPr>
          <w:rFonts w:ascii="Times New Roman" w:hAnsi="Times New Roman"/>
          <w:sz w:val="24"/>
          <w:szCs w:val="24"/>
        </w:rPr>
        <w:t xml:space="preserve">may </w:t>
      </w:r>
      <w:r w:rsidR="00BC095E" w:rsidRPr="00D83A1E">
        <w:rPr>
          <w:rFonts w:ascii="Times New Roman" w:hAnsi="Times New Roman"/>
          <w:sz w:val="24"/>
          <w:szCs w:val="24"/>
        </w:rPr>
        <w:t xml:space="preserve">include </w:t>
      </w:r>
      <w:r w:rsidR="00C3397C" w:rsidRPr="00D83A1E">
        <w:rPr>
          <w:rFonts w:ascii="Times New Roman" w:hAnsi="Times New Roman"/>
          <w:sz w:val="24"/>
          <w:szCs w:val="24"/>
        </w:rPr>
        <w:t>ERCOT</w:t>
      </w:r>
      <w:r w:rsidR="00574DE4" w:rsidRPr="00D83A1E">
        <w:rPr>
          <w:rFonts w:ascii="Times New Roman" w:hAnsi="Times New Roman"/>
          <w:sz w:val="24"/>
          <w:szCs w:val="24"/>
        </w:rPr>
        <w:t>’s</w:t>
      </w:r>
      <w:r w:rsidR="00C3397C" w:rsidRPr="00D83A1E">
        <w:rPr>
          <w:rFonts w:ascii="Times New Roman" w:hAnsi="Times New Roman"/>
          <w:sz w:val="24"/>
          <w:szCs w:val="24"/>
        </w:rPr>
        <w:t xml:space="preserve"> </w:t>
      </w:r>
      <w:r w:rsidR="00574DE4" w:rsidRPr="00D83A1E">
        <w:rPr>
          <w:rFonts w:ascii="Times New Roman" w:hAnsi="Times New Roman"/>
          <w:sz w:val="24"/>
          <w:szCs w:val="24"/>
        </w:rPr>
        <w:t>Learning Management System’s (LMS) o</w:t>
      </w:r>
      <w:r w:rsidR="00C3397C" w:rsidRPr="00D83A1E">
        <w:rPr>
          <w:rFonts w:ascii="Times New Roman" w:hAnsi="Times New Roman"/>
          <w:sz w:val="24"/>
          <w:szCs w:val="24"/>
        </w:rPr>
        <w:t>nline</w:t>
      </w:r>
      <w:r w:rsidR="00574DE4" w:rsidRPr="00D83A1E">
        <w:rPr>
          <w:rFonts w:ascii="Times New Roman" w:hAnsi="Times New Roman"/>
          <w:sz w:val="24"/>
          <w:szCs w:val="24"/>
        </w:rPr>
        <w:t xml:space="preserve"> modules and </w:t>
      </w:r>
      <w:r w:rsidR="00BC095E" w:rsidRPr="00D83A1E">
        <w:rPr>
          <w:rFonts w:ascii="Times New Roman" w:hAnsi="Times New Roman"/>
          <w:sz w:val="24"/>
          <w:szCs w:val="24"/>
        </w:rPr>
        <w:t>Instructor Le</w:t>
      </w:r>
      <w:r w:rsidR="00C3397C" w:rsidRPr="00D83A1E">
        <w:rPr>
          <w:rFonts w:ascii="Times New Roman" w:hAnsi="Times New Roman"/>
          <w:sz w:val="24"/>
          <w:szCs w:val="24"/>
        </w:rPr>
        <w:t xml:space="preserve">d </w:t>
      </w:r>
      <w:r w:rsidR="00574DE4" w:rsidRPr="00D83A1E">
        <w:rPr>
          <w:rFonts w:ascii="Times New Roman" w:hAnsi="Times New Roman"/>
          <w:sz w:val="24"/>
          <w:szCs w:val="24"/>
        </w:rPr>
        <w:t xml:space="preserve">Market </w:t>
      </w:r>
      <w:r w:rsidR="00C3397C" w:rsidRPr="00D83A1E">
        <w:rPr>
          <w:rFonts w:ascii="Times New Roman" w:hAnsi="Times New Roman"/>
          <w:sz w:val="24"/>
          <w:szCs w:val="24"/>
        </w:rPr>
        <w:t>Training courses</w:t>
      </w:r>
      <w:r w:rsidR="00574DE4" w:rsidRPr="00D83A1E">
        <w:rPr>
          <w:rFonts w:ascii="Times New Roman" w:hAnsi="Times New Roman"/>
          <w:sz w:val="24"/>
          <w:szCs w:val="24"/>
        </w:rPr>
        <w:t xml:space="preserve"> and/or </w:t>
      </w:r>
      <w:proofErr w:type="gramStart"/>
      <w:r w:rsidR="00574DE4" w:rsidRPr="00D83A1E">
        <w:rPr>
          <w:rFonts w:ascii="Times New Roman" w:hAnsi="Times New Roman"/>
          <w:sz w:val="24"/>
          <w:szCs w:val="24"/>
        </w:rPr>
        <w:t>webinars</w:t>
      </w:r>
      <w:proofErr w:type="gramEnd"/>
      <w:r w:rsidRPr="00D83A1E">
        <w:rPr>
          <w:rFonts w:ascii="Times New Roman" w:hAnsi="Times New Roman"/>
          <w:sz w:val="24"/>
          <w:szCs w:val="24"/>
        </w:rPr>
        <w:t>.</w:t>
      </w:r>
    </w:p>
    <w:p w:rsidR="000B6F06" w:rsidRPr="004E2879" w:rsidRDefault="00D83A1E" w:rsidP="000B6F06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4E2879">
        <w:t xml:space="preserve"> </w:t>
      </w:r>
      <w:ins w:id="21" w:author="RMS 020618" w:date="2018-02-06T11:00:00Z">
        <w:r w:rsidR="000A47D9" w:rsidRPr="000A47D9">
          <w:rPr>
            <w:rFonts w:ascii="Times New Roman" w:hAnsi="Times New Roman"/>
            <w:sz w:val="24"/>
            <w:szCs w:val="24"/>
            <w:rPrChange w:id="22" w:author="RMS 020618" w:date="2018-02-06T11:01:00Z">
              <w:rPr/>
            </w:rPrChange>
          </w:rPr>
          <w:t>Continue to monitor</w:t>
        </w:r>
        <w:r w:rsidR="000A47D9">
          <w:t xml:space="preserve"> </w:t>
        </w:r>
      </w:ins>
      <w:del w:id="23" w:author="RMS 020618" w:date="2018-02-06T11:00:00Z">
        <w:r w:rsidR="000B6F06" w:rsidRPr="004E2879" w:rsidDel="000A47D9">
          <w:rPr>
            <w:rFonts w:ascii="Times New Roman" w:hAnsi="Times New Roman"/>
            <w:bCs/>
            <w:sz w:val="24"/>
            <w:szCs w:val="24"/>
          </w:rPr>
          <w:delText>Support all phases</w:delText>
        </w:r>
      </w:del>
      <w:ins w:id="24" w:author="RMS 020618" w:date="2018-02-06T11:00:00Z">
        <w:r w:rsidR="000A47D9">
          <w:rPr>
            <w:rFonts w:ascii="Times New Roman" w:hAnsi="Times New Roman"/>
            <w:bCs/>
            <w:sz w:val="24"/>
            <w:szCs w:val="24"/>
          </w:rPr>
          <w:t>the stabilization</w:t>
        </w:r>
      </w:ins>
      <w:r w:rsidR="000B6F06" w:rsidRPr="004E2879">
        <w:rPr>
          <w:rFonts w:ascii="Times New Roman" w:hAnsi="Times New Roman"/>
          <w:bCs/>
          <w:sz w:val="24"/>
          <w:szCs w:val="24"/>
        </w:rPr>
        <w:t xml:space="preserve"> of </w:t>
      </w:r>
      <w:del w:id="25" w:author="RMS 020618" w:date="2018-02-06T11:01:00Z">
        <w:r w:rsidR="000B6F06" w:rsidRPr="004E2879" w:rsidDel="000A47D9">
          <w:rPr>
            <w:rFonts w:ascii="Times New Roman" w:hAnsi="Times New Roman"/>
            <w:bCs/>
            <w:sz w:val="24"/>
            <w:szCs w:val="24"/>
          </w:rPr>
          <w:delText xml:space="preserve">ERCOT’s implementation </w:delText>
        </w:r>
        <w:r w:rsidR="00EE55AB" w:rsidRPr="004E2879" w:rsidDel="000A47D9">
          <w:rPr>
            <w:rFonts w:ascii="Times New Roman" w:hAnsi="Times New Roman"/>
            <w:bCs/>
            <w:sz w:val="24"/>
            <w:szCs w:val="24"/>
          </w:rPr>
          <w:delText xml:space="preserve">of </w:delText>
        </w:r>
      </w:del>
      <w:r w:rsidR="00EE55AB" w:rsidRPr="004E2879">
        <w:rPr>
          <w:rFonts w:ascii="Times New Roman" w:hAnsi="Times New Roman"/>
          <w:bCs/>
          <w:sz w:val="24"/>
          <w:szCs w:val="24"/>
        </w:rPr>
        <w:t>NPRR</w:t>
      </w:r>
      <w:r w:rsidR="000B6F06" w:rsidRPr="004E2879">
        <w:rPr>
          <w:rFonts w:ascii="Times New Roman" w:hAnsi="Times New Roman"/>
          <w:bCs/>
          <w:sz w:val="24"/>
          <w:szCs w:val="24"/>
        </w:rPr>
        <w:t xml:space="preserve"> 778, Modifications to Date Change and Cancellation Evaluation Window, </w:t>
      </w:r>
      <w:ins w:id="26" w:author="RMS 020618" w:date="2018-02-06T11:02:00Z">
        <w:r w:rsidR="000A47D9">
          <w:rPr>
            <w:rFonts w:ascii="Times New Roman" w:hAnsi="Times New Roman"/>
            <w:bCs/>
            <w:sz w:val="24"/>
            <w:szCs w:val="24"/>
          </w:rPr>
          <w:t xml:space="preserve">including but not limited to </w:t>
        </w:r>
      </w:ins>
      <w:del w:id="27" w:author="RMS 020618" w:date="2018-02-06T10:59:00Z">
        <w:r w:rsidR="000B6F06" w:rsidRPr="004E2879" w:rsidDel="000A47D9">
          <w:rPr>
            <w:rFonts w:ascii="Times New Roman" w:hAnsi="Times New Roman"/>
            <w:bCs/>
            <w:sz w:val="24"/>
            <w:szCs w:val="24"/>
          </w:rPr>
          <w:delText xml:space="preserve">including but not limited to project planning, system testing, project execution along </w:delText>
        </w:r>
      </w:del>
      <w:del w:id="28" w:author="RMS 020618" w:date="2018-02-06T11:01:00Z">
        <w:r w:rsidR="000B6F06" w:rsidRPr="004E2879" w:rsidDel="000A47D9">
          <w:rPr>
            <w:rFonts w:ascii="Times New Roman" w:hAnsi="Times New Roman"/>
            <w:bCs/>
            <w:sz w:val="24"/>
            <w:szCs w:val="24"/>
          </w:rPr>
          <w:delText xml:space="preserve">with </w:delText>
        </w:r>
      </w:del>
      <w:r w:rsidR="000B6F06" w:rsidRPr="004E2879">
        <w:rPr>
          <w:rFonts w:ascii="Times New Roman" w:hAnsi="Times New Roman"/>
          <w:bCs/>
          <w:sz w:val="24"/>
          <w:szCs w:val="24"/>
        </w:rPr>
        <w:t>market education and communications.</w:t>
      </w:r>
    </w:p>
    <w:p w:rsidR="000B6F06" w:rsidRDefault="00364303" w:rsidP="00D83A1E">
      <w:pPr>
        <w:pStyle w:val="ListParagraph"/>
        <w:numPr>
          <w:ilvl w:val="1"/>
          <w:numId w:val="1"/>
        </w:numPr>
        <w:tabs>
          <w:tab w:val="left" w:pos="360"/>
        </w:tabs>
        <w:rPr>
          <w:ins w:id="29" w:author="RMS 020618" w:date="2018-02-06T11:29:00Z"/>
        </w:rPr>
      </w:pPr>
      <w:r w:rsidRPr="004E2879">
        <w:t>Ass</w:t>
      </w:r>
      <w:r w:rsidR="000B6F06" w:rsidRPr="004E2879">
        <w:t>ess and improve communications and notifications processes</w:t>
      </w:r>
      <w:r w:rsidR="00466567" w:rsidRPr="004E2879">
        <w:t xml:space="preserve"> for all Market Participants including ERCOT</w:t>
      </w:r>
      <w:r w:rsidR="000B6F06" w:rsidRPr="004E2879">
        <w:t xml:space="preserve">. </w:t>
      </w:r>
    </w:p>
    <w:p w:rsidR="00FA1CEB" w:rsidRDefault="00FA1CEB" w:rsidP="00FA1CEB">
      <w:pPr>
        <w:pStyle w:val="ListParagraph"/>
        <w:tabs>
          <w:tab w:val="left" w:pos="360"/>
        </w:tabs>
        <w:ind w:left="630"/>
        <w:rPr>
          <w:ins w:id="30" w:author="RMS 020618" w:date="2018-02-06T11:29:00Z"/>
        </w:rPr>
        <w:pPrChange w:id="31" w:author="RMS 020618" w:date="2018-02-06T11:29:00Z">
          <w:pPr>
            <w:pStyle w:val="ListParagraph"/>
            <w:numPr>
              <w:ilvl w:val="1"/>
              <w:numId w:val="1"/>
            </w:numPr>
            <w:tabs>
              <w:tab w:val="left" w:pos="360"/>
              <w:tab w:val="num" w:pos="630"/>
            </w:tabs>
            <w:ind w:left="630" w:hanging="360"/>
          </w:pPr>
        </w:pPrChange>
      </w:pPr>
    </w:p>
    <w:p w:rsidR="00B63FB6" w:rsidRDefault="00B63FB6" w:rsidP="00FA1CEB">
      <w:pPr>
        <w:pStyle w:val="ListParagraph"/>
        <w:numPr>
          <w:ilvl w:val="1"/>
          <w:numId w:val="1"/>
        </w:numPr>
        <w:tabs>
          <w:tab w:val="left" w:pos="360"/>
        </w:tabs>
        <w:rPr>
          <w:ins w:id="32" w:author="RMS 020618" w:date="2018-02-06T11:27:00Z"/>
        </w:rPr>
      </w:pPr>
      <w:ins w:id="33" w:author="RMS 020618" w:date="2018-02-06T11:29:00Z">
        <w:r>
          <w:t>Assess and develop Retail</w:t>
        </w:r>
        <w:r w:rsidR="00FA1CEB">
          <w:t xml:space="preserve"> Market processes in support of</w:t>
        </w:r>
        <w:r>
          <w:t xml:space="preserve"> NPRR850, </w:t>
        </w:r>
        <w:r w:rsidR="00FA1CEB" w:rsidRPr="00FA1CEB">
          <w:t>Market Suspension and Restart</w:t>
        </w:r>
        <w:r>
          <w:t xml:space="preserve">, as necessary. </w:t>
        </w:r>
      </w:ins>
      <w:bookmarkStart w:id="34" w:name="_GoBack"/>
      <w:bookmarkEnd w:id="34"/>
    </w:p>
    <w:p w:rsidR="009071CE" w:rsidRPr="004E2879" w:rsidDel="009071CE" w:rsidRDefault="009071CE" w:rsidP="00B63FB6">
      <w:pPr>
        <w:pStyle w:val="ListParagraph"/>
        <w:numPr>
          <w:ilvl w:val="1"/>
          <w:numId w:val="1"/>
        </w:numPr>
        <w:tabs>
          <w:tab w:val="left" w:pos="360"/>
        </w:tabs>
        <w:rPr>
          <w:del w:id="35" w:author="RMS 020618" w:date="2018-02-06T10:51:00Z"/>
        </w:rPr>
      </w:pPr>
    </w:p>
    <w:p w:rsidR="00364303" w:rsidRPr="00364303" w:rsidRDefault="00364303" w:rsidP="003643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B6F06" w:rsidRPr="00364303" w:rsidRDefault="000B6F06" w:rsidP="00364303">
      <w:pPr>
        <w:tabs>
          <w:tab w:val="left" w:pos="3922"/>
        </w:tabs>
        <w:rPr>
          <w:rFonts w:ascii="Times New Roman" w:eastAsia="Times New Roman" w:hAnsi="Times New Roman"/>
          <w:sz w:val="24"/>
          <w:szCs w:val="24"/>
        </w:rPr>
      </w:pPr>
    </w:p>
    <w:sectPr w:rsidR="000B6F06" w:rsidRPr="00364303" w:rsidSect="00C65583">
      <w:headerReference w:type="default" r:id="rId8"/>
      <w:footerReference w:type="default" r:id="rId9"/>
      <w:pgSz w:w="12240" w:h="15840"/>
      <w:pgMar w:top="1440" w:right="72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ED1" w:rsidRDefault="004E1ED1" w:rsidP="004D7E63">
      <w:pPr>
        <w:spacing w:after="0" w:line="240" w:lineRule="auto"/>
      </w:pPr>
      <w:r>
        <w:separator/>
      </w:r>
    </w:p>
  </w:endnote>
  <w:endnote w:type="continuationSeparator" w:id="0">
    <w:p w:rsidR="004E1ED1" w:rsidRDefault="004E1ED1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CEB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ED1" w:rsidRDefault="004E1ED1" w:rsidP="004D7E63">
      <w:pPr>
        <w:spacing w:after="0" w:line="240" w:lineRule="auto"/>
      </w:pPr>
      <w:r>
        <w:separator/>
      </w:r>
    </w:p>
  </w:footnote>
  <w:footnote w:type="continuationSeparator" w:id="0">
    <w:p w:rsidR="004E1ED1" w:rsidRDefault="004E1ED1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</w:t>
    </w:r>
    <w:r w:rsidR="00364303" w:rsidRPr="004E2879">
      <w:rPr>
        <w:b/>
        <w:sz w:val="44"/>
        <w:szCs w:val="44"/>
      </w:rPr>
      <w:t>7</w:t>
    </w:r>
    <w:r w:rsidRPr="008F7F3A">
      <w:rPr>
        <w:b/>
        <w:sz w:val="44"/>
        <w:szCs w:val="44"/>
      </w:rPr>
      <w:t xml:space="preserve"> RMS Goals</w:t>
    </w:r>
  </w:p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41C"/>
    <w:multiLevelType w:val="hybridMultilevel"/>
    <w:tmpl w:val="325C7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AA3AB8"/>
    <w:multiLevelType w:val="hybridMultilevel"/>
    <w:tmpl w:val="ABBE4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441129"/>
    <w:multiLevelType w:val="hybridMultilevel"/>
    <w:tmpl w:val="28362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2B2D41"/>
    <w:multiLevelType w:val="hybridMultilevel"/>
    <w:tmpl w:val="92F2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FD4328"/>
    <w:multiLevelType w:val="hybridMultilevel"/>
    <w:tmpl w:val="447E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D6BBC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A49D0"/>
    <w:multiLevelType w:val="hybridMultilevel"/>
    <w:tmpl w:val="D5189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B2C71"/>
    <w:multiLevelType w:val="hybridMultilevel"/>
    <w:tmpl w:val="2C6821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0F1E16"/>
    <w:multiLevelType w:val="hybridMultilevel"/>
    <w:tmpl w:val="E6C49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81126"/>
    <w:multiLevelType w:val="hybridMultilevel"/>
    <w:tmpl w:val="152CB2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F92336"/>
    <w:multiLevelType w:val="hybridMultilevel"/>
    <w:tmpl w:val="F6A82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830A16"/>
    <w:multiLevelType w:val="hybridMultilevel"/>
    <w:tmpl w:val="22FA376A"/>
    <w:lvl w:ilvl="0" w:tplc="63C86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A2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A0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CF0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2098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70FB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C78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76E1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C8C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748CB"/>
    <w:multiLevelType w:val="hybridMultilevel"/>
    <w:tmpl w:val="B7C20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9D73440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42"/>
  </w:num>
  <w:num w:numId="5">
    <w:abstractNumId w:val="7"/>
  </w:num>
  <w:num w:numId="6">
    <w:abstractNumId w:val="31"/>
  </w:num>
  <w:num w:numId="7">
    <w:abstractNumId w:val="17"/>
  </w:num>
  <w:num w:numId="8">
    <w:abstractNumId w:val="8"/>
  </w:num>
  <w:num w:numId="9">
    <w:abstractNumId w:val="11"/>
  </w:num>
  <w:num w:numId="10">
    <w:abstractNumId w:val="45"/>
  </w:num>
  <w:num w:numId="11">
    <w:abstractNumId w:val="18"/>
  </w:num>
  <w:num w:numId="12">
    <w:abstractNumId w:val="44"/>
  </w:num>
  <w:num w:numId="13">
    <w:abstractNumId w:val="1"/>
  </w:num>
  <w:num w:numId="14">
    <w:abstractNumId w:val="28"/>
  </w:num>
  <w:num w:numId="15">
    <w:abstractNumId w:val="36"/>
  </w:num>
  <w:num w:numId="16">
    <w:abstractNumId w:val="6"/>
  </w:num>
  <w:num w:numId="17">
    <w:abstractNumId w:val="26"/>
  </w:num>
  <w:num w:numId="18">
    <w:abstractNumId w:val="43"/>
  </w:num>
  <w:num w:numId="19">
    <w:abstractNumId w:val="3"/>
  </w:num>
  <w:num w:numId="20">
    <w:abstractNumId w:val="41"/>
  </w:num>
  <w:num w:numId="21">
    <w:abstractNumId w:val="39"/>
  </w:num>
  <w:num w:numId="22">
    <w:abstractNumId w:val="38"/>
  </w:num>
  <w:num w:numId="23">
    <w:abstractNumId w:val="33"/>
  </w:num>
  <w:num w:numId="24">
    <w:abstractNumId w:val="24"/>
  </w:num>
  <w:num w:numId="25">
    <w:abstractNumId w:val="13"/>
  </w:num>
  <w:num w:numId="26">
    <w:abstractNumId w:val="22"/>
  </w:num>
  <w:num w:numId="27">
    <w:abstractNumId w:val="21"/>
  </w:num>
  <w:num w:numId="28">
    <w:abstractNumId w:val="29"/>
  </w:num>
  <w:num w:numId="29">
    <w:abstractNumId w:val="12"/>
  </w:num>
  <w:num w:numId="30">
    <w:abstractNumId w:val="30"/>
  </w:num>
  <w:num w:numId="31">
    <w:abstractNumId w:val="5"/>
  </w:num>
  <w:num w:numId="32">
    <w:abstractNumId w:val="27"/>
  </w:num>
  <w:num w:numId="33">
    <w:abstractNumId w:val="35"/>
  </w:num>
  <w:num w:numId="34">
    <w:abstractNumId w:val="23"/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9"/>
  </w:num>
  <w:num w:numId="39">
    <w:abstractNumId w:val="19"/>
  </w:num>
  <w:num w:numId="40">
    <w:abstractNumId w:val="40"/>
  </w:num>
  <w:num w:numId="41">
    <w:abstractNumId w:val="32"/>
  </w:num>
  <w:num w:numId="42">
    <w:abstractNumId w:val="25"/>
  </w:num>
  <w:num w:numId="43">
    <w:abstractNumId w:val="14"/>
  </w:num>
  <w:num w:numId="44">
    <w:abstractNumId w:val="4"/>
  </w:num>
  <w:num w:numId="45">
    <w:abstractNumId w:val="34"/>
  </w:num>
  <w:num w:numId="46">
    <w:abstractNumId w:val="37"/>
  </w:num>
  <w:num w:numId="47">
    <w:abstractNumId w:val="2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MS 020618">
    <w15:presenceInfo w15:providerId="None" w15:userId="RMS 0206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19"/>
    <w:rsid w:val="0000629E"/>
    <w:rsid w:val="0001568C"/>
    <w:rsid w:val="0003236B"/>
    <w:rsid w:val="00036D8E"/>
    <w:rsid w:val="000526B3"/>
    <w:rsid w:val="00052C29"/>
    <w:rsid w:val="000559C2"/>
    <w:rsid w:val="000736D5"/>
    <w:rsid w:val="000A1783"/>
    <w:rsid w:val="000A1F99"/>
    <w:rsid w:val="000A3A84"/>
    <w:rsid w:val="000A47D9"/>
    <w:rsid w:val="000B6F06"/>
    <w:rsid w:val="000C34E5"/>
    <w:rsid w:val="000D6460"/>
    <w:rsid w:val="000F02EA"/>
    <w:rsid w:val="00104FEA"/>
    <w:rsid w:val="0011108C"/>
    <w:rsid w:val="001234A6"/>
    <w:rsid w:val="00131D76"/>
    <w:rsid w:val="00137669"/>
    <w:rsid w:val="00162DA0"/>
    <w:rsid w:val="00167FC7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B7ADA"/>
    <w:rsid w:val="001C1CAB"/>
    <w:rsid w:val="001C6BDF"/>
    <w:rsid w:val="001F1597"/>
    <w:rsid w:val="00200982"/>
    <w:rsid w:val="00200A92"/>
    <w:rsid w:val="0020602C"/>
    <w:rsid w:val="002118EC"/>
    <w:rsid w:val="00214D97"/>
    <w:rsid w:val="00221EFD"/>
    <w:rsid w:val="00232890"/>
    <w:rsid w:val="002420CC"/>
    <w:rsid w:val="00243899"/>
    <w:rsid w:val="0024755C"/>
    <w:rsid w:val="00247E06"/>
    <w:rsid w:val="00287E18"/>
    <w:rsid w:val="002C2F82"/>
    <w:rsid w:val="002D6026"/>
    <w:rsid w:val="002D6083"/>
    <w:rsid w:val="002E09F8"/>
    <w:rsid w:val="002E2D00"/>
    <w:rsid w:val="002E6DE1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64303"/>
    <w:rsid w:val="00387D8C"/>
    <w:rsid w:val="003930EB"/>
    <w:rsid w:val="0039590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15944"/>
    <w:rsid w:val="00425F44"/>
    <w:rsid w:val="00427D09"/>
    <w:rsid w:val="00432574"/>
    <w:rsid w:val="004426AF"/>
    <w:rsid w:val="00445B0C"/>
    <w:rsid w:val="00450E5F"/>
    <w:rsid w:val="00456B35"/>
    <w:rsid w:val="00461E4B"/>
    <w:rsid w:val="00466567"/>
    <w:rsid w:val="00467F31"/>
    <w:rsid w:val="00496F49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6A63"/>
    <w:rsid w:val="005065A9"/>
    <w:rsid w:val="005078F3"/>
    <w:rsid w:val="00510049"/>
    <w:rsid w:val="00515E3E"/>
    <w:rsid w:val="005179F8"/>
    <w:rsid w:val="005540D8"/>
    <w:rsid w:val="00555341"/>
    <w:rsid w:val="00555975"/>
    <w:rsid w:val="00563CBF"/>
    <w:rsid w:val="00565515"/>
    <w:rsid w:val="00574DE4"/>
    <w:rsid w:val="00576FCA"/>
    <w:rsid w:val="00584E25"/>
    <w:rsid w:val="005A5AC1"/>
    <w:rsid w:val="005A70D2"/>
    <w:rsid w:val="005B38FA"/>
    <w:rsid w:val="005B5CEF"/>
    <w:rsid w:val="005C5BF4"/>
    <w:rsid w:val="005E37A1"/>
    <w:rsid w:val="005F3E90"/>
    <w:rsid w:val="00601CF9"/>
    <w:rsid w:val="00621E60"/>
    <w:rsid w:val="00642E7F"/>
    <w:rsid w:val="00655B0A"/>
    <w:rsid w:val="006623E8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D3EDA"/>
    <w:rsid w:val="006E3DA4"/>
    <w:rsid w:val="00702947"/>
    <w:rsid w:val="00721BAA"/>
    <w:rsid w:val="00736FED"/>
    <w:rsid w:val="007428F6"/>
    <w:rsid w:val="0074321B"/>
    <w:rsid w:val="007558BA"/>
    <w:rsid w:val="00775B5F"/>
    <w:rsid w:val="00796701"/>
    <w:rsid w:val="007B4D91"/>
    <w:rsid w:val="007C0AD9"/>
    <w:rsid w:val="007D15DE"/>
    <w:rsid w:val="007D484C"/>
    <w:rsid w:val="007F12DC"/>
    <w:rsid w:val="008024E0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66FF4"/>
    <w:rsid w:val="00876BCD"/>
    <w:rsid w:val="00890EBF"/>
    <w:rsid w:val="008A003E"/>
    <w:rsid w:val="008C3E85"/>
    <w:rsid w:val="008D4D1C"/>
    <w:rsid w:val="008E27C9"/>
    <w:rsid w:val="008E47A2"/>
    <w:rsid w:val="008F3C2A"/>
    <w:rsid w:val="008F7F3A"/>
    <w:rsid w:val="009071CE"/>
    <w:rsid w:val="0091189D"/>
    <w:rsid w:val="00912383"/>
    <w:rsid w:val="009149A9"/>
    <w:rsid w:val="009170C4"/>
    <w:rsid w:val="0092556A"/>
    <w:rsid w:val="00933549"/>
    <w:rsid w:val="00937CFF"/>
    <w:rsid w:val="0094481B"/>
    <w:rsid w:val="00953271"/>
    <w:rsid w:val="0095359A"/>
    <w:rsid w:val="00955805"/>
    <w:rsid w:val="00961BD2"/>
    <w:rsid w:val="009649F6"/>
    <w:rsid w:val="00970577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5776"/>
    <w:rsid w:val="00A21C9F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C6EDE"/>
    <w:rsid w:val="00AD7E5B"/>
    <w:rsid w:val="00B0105A"/>
    <w:rsid w:val="00B23086"/>
    <w:rsid w:val="00B2619A"/>
    <w:rsid w:val="00B3359C"/>
    <w:rsid w:val="00B56BCF"/>
    <w:rsid w:val="00B63FB6"/>
    <w:rsid w:val="00B71439"/>
    <w:rsid w:val="00B819A8"/>
    <w:rsid w:val="00B84081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3397C"/>
    <w:rsid w:val="00C361D3"/>
    <w:rsid w:val="00C453D5"/>
    <w:rsid w:val="00C457AE"/>
    <w:rsid w:val="00C63557"/>
    <w:rsid w:val="00C65583"/>
    <w:rsid w:val="00C67947"/>
    <w:rsid w:val="00C702BA"/>
    <w:rsid w:val="00C73B57"/>
    <w:rsid w:val="00C75910"/>
    <w:rsid w:val="00C80ADE"/>
    <w:rsid w:val="00CB6433"/>
    <w:rsid w:val="00CF5E6A"/>
    <w:rsid w:val="00CF692F"/>
    <w:rsid w:val="00D036FC"/>
    <w:rsid w:val="00D10952"/>
    <w:rsid w:val="00D2401F"/>
    <w:rsid w:val="00D24781"/>
    <w:rsid w:val="00D63E77"/>
    <w:rsid w:val="00D75F61"/>
    <w:rsid w:val="00D83A1E"/>
    <w:rsid w:val="00D926D4"/>
    <w:rsid w:val="00DA210E"/>
    <w:rsid w:val="00DA38F7"/>
    <w:rsid w:val="00DB36BE"/>
    <w:rsid w:val="00DD2D87"/>
    <w:rsid w:val="00DE0934"/>
    <w:rsid w:val="00DE4887"/>
    <w:rsid w:val="00DE7329"/>
    <w:rsid w:val="00DF2BDA"/>
    <w:rsid w:val="00DF3FB3"/>
    <w:rsid w:val="00DF605D"/>
    <w:rsid w:val="00E025E2"/>
    <w:rsid w:val="00E058BD"/>
    <w:rsid w:val="00E11CB8"/>
    <w:rsid w:val="00E14DF3"/>
    <w:rsid w:val="00E173E9"/>
    <w:rsid w:val="00E22D55"/>
    <w:rsid w:val="00E3012B"/>
    <w:rsid w:val="00E44ECB"/>
    <w:rsid w:val="00E65DE4"/>
    <w:rsid w:val="00E851AD"/>
    <w:rsid w:val="00EA0C72"/>
    <w:rsid w:val="00EA1C77"/>
    <w:rsid w:val="00EA1D65"/>
    <w:rsid w:val="00EA3EEE"/>
    <w:rsid w:val="00EA68D0"/>
    <w:rsid w:val="00EB0C91"/>
    <w:rsid w:val="00EB16F5"/>
    <w:rsid w:val="00EB5DFC"/>
    <w:rsid w:val="00EC384C"/>
    <w:rsid w:val="00ED20B7"/>
    <w:rsid w:val="00ED3494"/>
    <w:rsid w:val="00ED34DE"/>
    <w:rsid w:val="00EE55AB"/>
    <w:rsid w:val="00EF1A89"/>
    <w:rsid w:val="00F05713"/>
    <w:rsid w:val="00F070BF"/>
    <w:rsid w:val="00F17B26"/>
    <w:rsid w:val="00F26684"/>
    <w:rsid w:val="00F3496B"/>
    <w:rsid w:val="00F4054C"/>
    <w:rsid w:val="00F452CB"/>
    <w:rsid w:val="00F73228"/>
    <w:rsid w:val="00FA077B"/>
    <w:rsid w:val="00FA1CE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05C404-07DC-4136-812F-164C72E6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7DB81-5A9A-4527-8724-D2790A73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RMS 020618</cp:lastModifiedBy>
  <cp:revision>5</cp:revision>
  <cp:lastPrinted>2015-02-17T14:57:00Z</cp:lastPrinted>
  <dcterms:created xsi:type="dcterms:W3CDTF">2018-02-06T17:05:00Z</dcterms:created>
  <dcterms:modified xsi:type="dcterms:W3CDTF">2018-02-06T17:31:00Z</dcterms:modified>
</cp:coreProperties>
</file>