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85CB56" w14:textId="77777777" w:rsidR="00EB6CF3" w:rsidRPr="00EB6CF3" w:rsidRDefault="00EB6CF3" w:rsidP="00486326">
      <w:pPr>
        <w:pStyle w:val="NoSpacing"/>
        <w:jc w:val="center"/>
        <w:rPr>
          <w:rFonts w:ascii="Times New Roman" w:hAnsi="Times New Roman" w:cs="Times New Roman"/>
          <w:b/>
        </w:rPr>
      </w:pPr>
      <w:bookmarkStart w:id="0" w:name="_GoBack"/>
      <w:bookmarkEnd w:id="0"/>
      <w:r w:rsidRPr="001A2C74">
        <w:rPr>
          <w:rFonts w:ascii="Times New Roman" w:hAnsi="Times New Roman" w:cs="Times New Roman"/>
          <w:b/>
          <w:highlight w:val="red"/>
        </w:rPr>
        <w:t>DRAFT</w:t>
      </w:r>
      <w:r w:rsidR="000E487A">
        <w:rPr>
          <w:rFonts w:ascii="Times New Roman" w:hAnsi="Times New Roman" w:cs="Times New Roman"/>
          <w:b/>
        </w:rPr>
        <w:t xml:space="preserve"> Minutes</w:t>
      </w:r>
    </w:p>
    <w:p w14:paraId="11D69F4D" w14:textId="77777777"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71AA0697" w14:textId="77777777"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ERCOT Austin – 7620 Metro Center Drive – Austin, Texas 78744</w:t>
      </w:r>
    </w:p>
    <w:p w14:paraId="22CBC2D9" w14:textId="623B0D36" w:rsidR="00EB6CF3" w:rsidRDefault="00985A91" w:rsidP="00D44105">
      <w:pPr>
        <w:pStyle w:val="NoSpacing"/>
        <w:jc w:val="center"/>
        <w:rPr>
          <w:rFonts w:ascii="Times New Roman" w:hAnsi="Times New Roman" w:cs="Times New Roman"/>
        </w:rPr>
      </w:pPr>
      <w:r>
        <w:rPr>
          <w:rFonts w:ascii="Times New Roman" w:hAnsi="Times New Roman" w:cs="Times New Roman"/>
          <w:b/>
        </w:rPr>
        <w:t xml:space="preserve">Thursday, </w:t>
      </w:r>
      <w:r w:rsidR="000F54BB">
        <w:rPr>
          <w:rFonts w:ascii="Times New Roman" w:hAnsi="Times New Roman" w:cs="Times New Roman"/>
          <w:b/>
        </w:rPr>
        <w:t>January 18, 2018</w:t>
      </w:r>
      <w:r w:rsidR="008C78A8">
        <w:rPr>
          <w:rFonts w:ascii="Times New Roman" w:hAnsi="Times New Roman" w:cs="Times New Roman"/>
          <w:b/>
        </w:rPr>
        <w:t xml:space="preserve"> </w:t>
      </w:r>
      <w:r w:rsidR="008C78A8" w:rsidRPr="00E86327">
        <w:rPr>
          <w:rFonts w:ascii="Times New Roman" w:hAnsi="Times New Roman" w:cs="Times New Roman"/>
          <w:b/>
        </w:rPr>
        <w:t xml:space="preserve">– </w:t>
      </w:r>
      <w:r w:rsidR="008C78A8">
        <w:rPr>
          <w:rFonts w:ascii="Times New Roman" w:hAnsi="Times New Roman" w:cs="Times New Roman"/>
          <w:b/>
        </w:rPr>
        <w:t xml:space="preserve">9:30 a.m. </w:t>
      </w:r>
    </w:p>
    <w:p w14:paraId="7DFEB933" w14:textId="77777777" w:rsidR="00861C8C" w:rsidRDefault="00861C8C" w:rsidP="00486326">
      <w:pPr>
        <w:spacing w:after="0" w:line="240" w:lineRule="auto"/>
        <w:jc w:val="both"/>
        <w:rPr>
          <w:rFonts w:ascii="Times New Roman" w:eastAsia="Times New Roman" w:hAnsi="Times New Roman" w:cs="Times New Roman"/>
          <w:u w:val="single"/>
        </w:rPr>
      </w:pPr>
    </w:p>
    <w:p w14:paraId="3A271D86" w14:textId="77777777" w:rsidR="00E60A31" w:rsidRDefault="00E60A31" w:rsidP="00486326">
      <w:pPr>
        <w:spacing w:after="0" w:line="240" w:lineRule="auto"/>
        <w:jc w:val="both"/>
        <w:rPr>
          <w:rFonts w:ascii="Times New Roman" w:eastAsia="Times New Roman" w:hAnsi="Times New Roman" w:cs="Times New Roman"/>
          <w:u w:val="single"/>
        </w:rPr>
      </w:pPr>
    </w:p>
    <w:p w14:paraId="01B1EDF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04018B" w14:textId="77777777" w:rsidR="0058708E" w:rsidRPr="003E1D3D" w:rsidRDefault="0058708E" w:rsidP="00486326">
      <w:pPr>
        <w:spacing w:after="0" w:line="240" w:lineRule="auto"/>
        <w:jc w:val="both"/>
        <w:rPr>
          <w:rFonts w:ascii="Times New Roman" w:eastAsia="Times New Roman" w:hAnsi="Times New Roman" w:cs="Times New Roman"/>
          <w:i/>
        </w:rPr>
      </w:pPr>
      <w:r w:rsidRPr="003E1D3D">
        <w:rPr>
          <w:rFonts w:ascii="Times New Roman" w:eastAsia="Times New Roman" w:hAnsi="Times New Roman" w:cs="Times New Roman"/>
          <w:i/>
        </w:rPr>
        <w:t>Members:</w:t>
      </w:r>
    </w:p>
    <w:tbl>
      <w:tblPr>
        <w:tblW w:w="8892" w:type="dxa"/>
        <w:tblCellMar>
          <w:left w:w="0" w:type="dxa"/>
          <w:right w:w="115" w:type="dxa"/>
        </w:tblCellMar>
        <w:tblLook w:val="04A0" w:firstRow="1" w:lastRow="0" w:firstColumn="1" w:lastColumn="0" w:noHBand="0" w:noVBand="1"/>
      </w:tblPr>
      <w:tblGrid>
        <w:gridCol w:w="2520"/>
        <w:gridCol w:w="3782"/>
        <w:gridCol w:w="2590"/>
      </w:tblGrid>
      <w:tr w:rsidR="00466145" w:rsidRPr="000F54BB" w14:paraId="72375B42" w14:textId="77777777" w:rsidTr="004A06CB">
        <w:trPr>
          <w:trHeight w:val="135"/>
        </w:trPr>
        <w:tc>
          <w:tcPr>
            <w:tcW w:w="2520" w:type="dxa"/>
            <w:vAlign w:val="bottom"/>
          </w:tcPr>
          <w:p w14:paraId="28E0AE7C" w14:textId="50B4F161" w:rsidR="00466145" w:rsidRPr="00466145" w:rsidRDefault="00466145" w:rsidP="004A06CB">
            <w:pPr>
              <w:pStyle w:val="NoSpacing"/>
              <w:rPr>
                <w:rFonts w:ascii="Times New Roman" w:hAnsi="Times New Roman" w:cs="Times New Roman"/>
              </w:rPr>
            </w:pPr>
            <w:r w:rsidRPr="00466145">
              <w:rPr>
                <w:rFonts w:ascii="Times New Roman" w:hAnsi="Times New Roman" w:cs="Times New Roman"/>
              </w:rPr>
              <w:t>Barnes, Bill</w:t>
            </w:r>
          </w:p>
        </w:tc>
        <w:tc>
          <w:tcPr>
            <w:tcW w:w="3782" w:type="dxa"/>
            <w:vAlign w:val="bottom"/>
          </w:tcPr>
          <w:p w14:paraId="4E92A6D5" w14:textId="7DBAD085" w:rsidR="00466145" w:rsidRPr="00466145" w:rsidRDefault="00466145" w:rsidP="004A06CB">
            <w:pPr>
              <w:pStyle w:val="NoSpacing"/>
              <w:rPr>
                <w:rFonts w:ascii="Times New Roman" w:hAnsi="Times New Roman" w:cs="Times New Roman"/>
              </w:rPr>
            </w:pPr>
            <w:r w:rsidRPr="00466145">
              <w:rPr>
                <w:rFonts w:ascii="Times New Roman" w:hAnsi="Times New Roman" w:cs="Times New Roman"/>
              </w:rPr>
              <w:t>Reliant Energy Retail Services</w:t>
            </w:r>
          </w:p>
        </w:tc>
        <w:tc>
          <w:tcPr>
            <w:tcW w:w="2590" w:type="dxa"/>
            <w:vAlign w:val="bottom"/>
          </w:tcPr>
          <w:p w14:paraId="6B1726C6" w14:textId="02DE789A" w:rsidR="00466145" w:rsidRPr="00466145" w:rsidRDefault="00466145" w:rsidP="004A06CB">
            <w:pPr>
              <w:pStyle w:val="NoSpacing"/>
              <w:rPr>
                <w:rFonts w:ascii="Times New Roman" w:hAnsi="Times New Roman" w:cs="Times New Roman"/>
              </w:rPr>
            </w:pPr>
            <w:r w:rsidRPr="00466145">
              <w:rPr>
                <w:rFonts w:ascii="Times New Roman" w:hAnsi="Times New Roman" w:cs="Times New Roman"/>
              </w:rPr>
              <w:t>Alt. Rep. for B. Sams</w:t>
            </w:r>
          </w:p>
        </w:tc>
      </w:tr>
      <w:tr w:rsidR="00787F89" w:rsidRPr="000F54BB" w14:paraId="44136F48" w14:textId="77777777" w:rsidTr="004A06CB">
        <w:trPr>
          <w:trHeight w:val="135"/>
        </w:trPr>
        <w:tc>
          <w:tcPr>
            <w:tcW w:w="2520" w:type="dxa"/>
            <w:vAlign w:val="bottom"/>
          </w:tcPr>
          <w:p w14:paraId="0A4A4FCC" w14:textId="77777777" w:rsidR="00787F89" w:rsidRPr="00466145" w:rsidRDefault="00787F89" w:rsidP="004A06CB">
            <w:pPr>
              <w:pStyle w:val="NoSpacing"/>
              <w:rPr>
                <w:rFonts w:ascii="Times New Roman" w:hAnsi="Times New Roman" w:cs="Times New Roman"/>
              </w:rPr>
            </w:pPr>
            <w:r w:rsidRPr="00466145">
              <w:rPr>
                <w:rFonts w:ascii="Times New Roman" w:hAnsi="Times New Roman" w:cs="Times New Roman"/>
              </w:rPr>
              <w:t>Coleman, Diana</w:t>
            </w:r>
          </w:p>
        </w:tc>
        <w:tc>
          <w:tcPr>
            <w:tcW w:w="3782" w:type="dxa"/>
            <w:vAlign w:val="bottom"/>
          </w:tcPr>
          <w:p w14:paraId="5FE409F8" w14:textId="77777777" w:rsidR="00787F89" w:rsidRPr="00466145" w:rsidRDefault="00787F89" w:rsidP="004A06CB">
            <w:pPr>
              <w:pStyle w:val="NoSpacing"/>
              <w:rPr>
                <w:rFonts w:ascii="Times New Roman" w:hAnsi="Times New Roman" w:cs="Times New Roman"/>
              </w:rPr>
            </w:pPr>
            <w:r w:rsidRPr="00466145">
              <w:rPr>
                <w:rFonts w:ascii="Times New Roman" w:hAnsi="Times New Roman" w:cs="Times New Roman"/>
              </w:rPr>
              <w:t>OPUC</w:t>
            </w:r>
          </w:p>
        </w:tc>
        <w:tc>
          <w:tcPr>
            <w:tcW w:w="2590" w:type="dxa"/>
            <w:vAlign w:val="bottom"/>
          </w:tcPr>
          <w:p w14:paraId="4A5F4629" w14:textId="77777777" w:rsidR="00787F89" w:rsidRPr="000F54BB" w:rsidRDefault="00787F89" w:rsidP="004A06CB">
            <w:pPr>
              <w:pStyle w:val="NoSpacing"/>
              <w:rPr>
                <w:rFonts w:ascii="Times New Roman" w:hAnsi="Times New Roman" w:cs="Times New Roman"/>
                <w:highlight w:val="lightGray"/>
              </w:rPr>
            </w:pPr>
          </w:p>
        </w:tc>
      </w:tr>
      <w:tr w:rsidR="003E1D3D" w:rsidRPr="000F54BB" w14:paraId="378455F7" w14:textId="77777777" w:rsidTr="004A06CB">
        <w:trPr>
          <w:trHeight w:val="135"/>
        </w:trPr>
        <w:tc>
          <w:tcPr>
            <w:tcW w:w="2520" w:type="dxa"/>
            <w:vAlign w:val="bottom"/>
          </w:tcPr>
          <w:p w14:paraId="015DB1A5" w14:textId="6AE2AF82" w:rsidR="003E1D3D" w:rsidRPr="00466145" w:rsidRDefault="003E1D3D" w:rsidP="004A06CB">
            <w:pPr>
              <w:pStyle w:val="NoSpacing"/>
              <w:rPr>
                <w:rFonts w:ascii="Times New Roman" w:hAnsi="Times New Roman" w:cs="Times New Roman"/>
              </w:rPr>
            </w:pPr>
            <w:r w:rsidRPr="00466145">
              <w:rPr>
                <w:rFonts w:ascii="Times New Roman" w:hAnsi="Times New Roman" w:cs="Times New Roman"/>
              </w:rPr>
              <w:t>Day, Smith</w:t>
            </w:r>
          </w:p>
        </w:tc>
        <w:tc>
          <w:tcPr>
            <w:tcW w:w="3782" w:type="dxa"/>
            <w:vAlign w:val="bottom"/>
          </w:tcPr>
          <w:p w14:paraId="0274BB65" w14:textId="235BF29E" w:rsidR="003E1D3D" w:rsidRPr="00466145" w:rsidRDefault="003E1D3D" w:rsidP="004A06CB">
            <w:pPr>
              <w:pStyle w:val="NoSpacing"/>
              <w:rPr>
                <w:rFonts w:ascii="Times New Roman" w:hAnsi="Times New Roman" w:cs="Times New Roman"/>
              </w:rPr>
            </w:pPr>
            <w:r w:rsidRPr="00466145">
              <w:rPr>
                <w:rFonts w:ascii="Times New Roman" w:hAnsi="Times New Roman" w:cs="Times New Roman"/>
              </w:rPr>
              <w:t>Denton Municipal Electric</w:t>
            </w:r>
          </w:p>
        </w:tc>
        <w:tc>
          <w:tcPr>
            <w:tcW w:w="2590" w:type="dxa"/>
            <w:vAlign w:val="bottom"/>
          </w:tcPr>
          <w:p w14:paraId="5345CADD" w14:textId="77777777" w:rsidR="003E1D3D" w:rsidRPr="000F54BB" w:rsidRDefault="003E1D3D" w:rsidP="004A06CB">
            <w:pPr>
              <w:pStyle w:val="NoSpacing"/>
              <w:rPr>
                <w:rFonts w:ascii="Times New Roman" w:hAnsi="Times New Roman" w:cs="Times New Roman"/>
                <w:highlight w:val="lightGray"/>
              </w:rPr>
            </w:pPr>
          </w:p>
        </w:tc>
      </w:tr>
      <w:tr w:rsidR="00787F89" w:rsidRPr="000F54BB" w14:paraId="6FB34BC8" w14:textId="77777777" w:rsidTr="004A06CB">
        <w:trPr>
          <w:trHeight w:val="135"/>
        </w:trPr>
        <w:tc>
          <w:tcPr>
            <w:tcW w:w="2520" w:type="dxa"/>
            <w:vAlign w:val="bottom"/>
          </w:tcPr>
          <w:p w14:paraId="688E91DE" w14:textId="77777777" w:rsidR="00787F89" w:rsidRPr="004B04EB" w:rsidRDefault="00787F89" w:rsidP="004A06CB">
            <w:pPr>
              <w:pStyle w:val="NoSpacing"/>
              <w:rPr>
                <w:rFonts w:ascii="Times New Roman" w:hAnsi="Times New Roman" w:cs="Times New Roman"/>
              </w:rPr>
            </w:pPr>
            <w:r w:rsidRPr="004B04EB">
              <w:rPr>
                <w:rFonts w:ascii="Times New Roman" w:hAnsi="Times New Roman" w:cs="Times New Roman"/>
              </w:rPr>
              <w:t xml:space="preserve">Gibson, C. </w:t>
            </w:r>
          </w:p>
        </w:tc>
        <w:tc>
          <w:tcPr>
            <w:tcW w:w="3782" w:type="dxa"/>
            <w:vAlign w:val="bottom"/>
          </w:tcPr>
          <w:p w14:paraId="407EEBDB" w14:textId="77777777" w:rsidR="00787F89" w:rsidRPr="004B04EB" w:rsidRDefault="00787F89" w:rsidP="004A06CB">
            <w:pPr>
              <w:pStyle w:val="NoSpacing"/>
              <w:rPr>
                <w:rFonts w:ascii="Times New Roman" w:hAnsi="Times New Roman" w:cs="Times New Roman"/>
              </w:rPr>
            </w:pPr>
            <w:r w:rsidRPr="004B04EB">
              <w:rPr>
                <w:rFonts w:ascii="Times New Roman" w:hAnsi="Times New Roman" w:cs="Times New Roman"/>
              </w:rPr>
              <w:t xml:space="preserve">Discount Power </w:t>
            </w:r>
          </w:p>
        </w:tc>
        <w:tc>
          <w:tcPr>
            <w:tcW w:w="2590" w:type="dxa"/>
            <w:vAlign w:val="bottom"/>
          </w:tcPr>
          <w:p w14:paraId="602B1436" w14:textId="6B01631E" w:rsidR="00787F89" w:rsidRPr="000F54BB" w:rsidRDefault="00FE7359" w:rsidP="004A06CB">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787F89" w:rsidRPr="000F54BB" w14:paraId="047FBA2F" w14:textId="77777777" w:rsidTr="004A06CB">
        <w:trPr>
          <w:trHeight w:val="135"/>
        </w:trPr>
        <w:tc>
          <w:tcPr>
            <w:tcW w:w="2520" w:type="dxa"/>
            <w:vAlign w:val="bottom"/>
          </w:tcPr>
          <w:p w14:paraId="4C6F34A3" w14:textId="77777777" w:rsidR="00787F89" w:rsidRPr="00466145" w:rsidRDefault="00787F89" w:rsidP="004A06CB">
            <w:pPr>
              <w:pStyle w:val="NoSpacing"/>
              <w:rPr>
                <w:rFonts w:ascii="Times New Roman" w:hAnsi="Times New Roman" w:cs="Times New Roman"/>
              </w:rPr>
            </w:pPr>
            <w:r w:rsidRPr="00466145">
              <w:rPr>
                <w:rFonts w:ascii="Times New Roman" w:hAnsi="Times New Roman" w:cs="Times New Roman"/>
              </w:rPr>
              <w:t>Greer, Clayton</w:t>
            </w:r>
          </w:p>
        </w:tc>
        <w:tc>
          <w:tcPr>
            <w:tcW w:w="3782" w:type="dxa"/>
            <w:vAlign w:val="bottom"/>
          </w:tcPr>
          <w:p w14:paraId="61432A27" w14:textId="77777777" w:rsidR="00787F89" w:rsidRPr="00466145" w:rsidRDefault="00787F89" w:rsidP="004A06CB">
            <w:pPr>
              <w:pStyle w:val="NoSpacing"/>
              <w:rPr>
                <w:rFonts w:ascii="Times New Roman" w:hAnsi="Times New Roman" w:cs="Times New Roman"/>
              </w:rPr>
            </w:pPr>
            <w:r w:rsidRPr="00466145">
              <w:rPr>
                <w:rFonts w:ascii="Times New Roman" w:hAnsi="Times New Roman" w:cs="Times New Roman"/>
              </w:rPr>
              <w:t>Morgan Stanley</w:t>
            </w:r>
          </w:p>
        </w:tc>
        <w:tc>
          <w:tcPr>
            <w:tcW w:w="2590" w:type="dxa"/>
            <w:vAlign w:val="bottom"/>
          </w:tcPr>
          <w:p w14:paraId="68B50B4F" w14:textId="77777777" w:rsidR="00787F89" w:rsidRPr="000F54BB" w:rsidRDefault="00787F89" w:rsidP="004A06CB">
            <w:pPr>
              <w:pStyle w:val="NoSpacing"/>
              <w:rPr>
                <w:rFonts w:ascii="Times New Roman" w:hAnsi="Times New Roman" w:cs="Times New Roman"/>
                <w:highlight w:val="lightGray"/>
              </w:rPr>
            </w:pPr>
          </w:p>
        </w:tc>
      </w:tr>
      <w:tr w:rsidR="00466145" w:rsidRPr="000F54BB" w14:paraId="17CD426B" w14:textId="77777777" w:rsidTr="004A06CB">
        <w:trPr>
          <w:trHeight w:val="135"/>
        </w:trPr>
        <w:tc>
          <w:tcPr>
            <w:tcW w:w="2520" w:type="dxa"/>
            <w:vAlign w:val="bottom"/>
          </w:tcPr>
          <w:p w14:paraId="7FD11E6C" w14:textId="3879B41A" w:rsidR="00466145" w:rsidRPr="00466145" w:rsidRDefault="00466145" w:rsidP="004A06CB">
            <w:pPr>
              <w:pStyle w:val="NoSpacing"/>
              <w:rPr>
                <w:rFonts w:ascii="Times New Roman" w:hAnsi="Times New Roman" w:cs="Times New Roman"/>
              </w:rPr>
            </w:pPr>
            <w:r>
              <w:rPr>
                <w:rFonts w:ascii="Times New Roman" w:hAnsi="Times New Roman" w:cs="Times New Roman"/>
              </w:rPr>
              <w:t>Gross, Blake</w:t>
            </w:r>
          </w:p>
        </w:tc>
        <w:tc>
          <w:tcPr>
            <w:tcW w:w="3782" w:type="dxa"/>
            <w:vAlign w:val="bottom"/>
          </w:tcPr>
          <w:p w14:paraId="148918F6" w14:textId="2FFF09E3" w:rsidR="00466145" w:rsidRPr="00466145" w:rsidRDefault="00466145" w:rsidP="004A06CB">
            <w:pPr>
              <w:pStyle w:val="NoSpacing"/>
              <w:rPr>
                <w:rFonts w:ascii="Times New Roman" w:hAnsi="Times New Roman" w:cs="Times New Roman"/>
              </w:rPr>
            </w:pPr>
            <w:r>
              <w:rPr>
                <w:rFonts w:ascii="Times New Roman" w:hAnsi="Times New Roman" w:cs="Times New Roman"/>
              </w:rPr>
              <w:t xml:space="preserve">AEP Service </w:t>
            </w:r>
          </w:p>
        </w:tc>
        <w:tc>
          <w:tcPr>
            <w:tcW w:w="2590" w:type="dxa"/>
            <w:vAlign w:val="bottom"/>
          </w:tcPr>
          <w:p w14:paraId="6A8F556E" w14:textId="77777777" w:rsidR="00466145" w:rsidRPr="000F54BB" w:rsidRDefault="00466145" w:rsidP="004A06CB">
            <w:pPr>
              <w:pStyle w:val="NoSpacing"/>
              <w:rPr>
                <w:rFonts w:ascii="Times New Roman" w:hAnsi="Times New Roman" w:cs="Times New Roman"/>
                <w:highlight w:val="lightGray"/>
              </w:rPr>
            </w:pPr>
          </w:p>
        </w:tc>
      </w:tr>
      <w:tr w:rsidR="00787F89" w:rsidRPr="000F54BB" w14:paraId="7FAA9AE8" w14:textId="77777777" w:rsidTr="004A06CB">
        <w:trPr>
          <w:trHeight w:val="135"/>
        </w:trPr>
        <w:tc>
          <w:tcPr>
            <w:tcW w:w="2520" w:type="dxa"/>
            <w:vAlign w:val="bottom"/>
          </w:tcPr>
          <w:p w14:paraId="33164071" w14:textId="77777777" w:rsidR="00787F89" w:rsidRPr="00466145" w:rsidRDefault="00787F89" w:rsidP="004A06CB">
            <w:pPr>
              <w:pStyle w:val="NoSpacing"/>
              <w:rPr>
                <w:rFonts w:ascii="Times New Roman" w:hAnsi="Times New Roman" w:cs="Times New Roman"/>
              </w:rPr>
            </w:pPr>
            <w:r w:rsidRPr="00466145">
              <w:rPr>
                <w:rFonts w:ascii="Times New Roman" w:hAnsi="Times New Roman" w:cs="Times New Roman"/>
              </w:rPr>
              <w:t>Heino, Shari</w:t>
            </w:r>
          </w:p>
        </w:tc>
        <w:tc>
          <w:tcPr>
            <w:tcW w:w="3782" w:type="dxa"/>
            <w:vAlign w:val="bottom"/>
          </w:tcPr>
          <w:p w14:paraId="77B2FEB2" w14:textId="77777777" w:rsidR="00787F89" w:rsidRPr="00466145" w:rsidRDefault="00787F89" w:rsidP="004A06CB">
            <w:pPr>
              <w:pStyle w:val="NoSpacing"/>
              <w:rPr>
                <w:rFonts w:ascii="Times New Roman" w:hAnsi="Times New Roman" w:cs="Times New Roman"/>
              </w:rPr>
            </w:pPr>
            <w:r w:rsidRPr="00466145">
              <w:rPr>
                <w:rFonts w:ascii="Times New Roman" w:hAnsi="Times New Roman" w:cs="Times New Roman"/>
              </w:rPr>
              <w:t>Brazos Electric Power Cooperative</w:t>
            </w:r>
          </w:p>
        </w:tc>
        <w:tc>
          <w:tcPr>
            <w:tcW w:w="2590" w:type="dxa"/>
            <w:vAlign w:val="bottom"/>
          </w:tcPr>
          <w:p w14:paraId="28E1F617" w14:textId="77777777" w:rsidR="00787F89" w:rsidRPr="000F54BB" w:rsidRDefault="00787F89" w:rsidP="004A06CB">
            <w:pPr>
              <w:pStyle w:val="NoSpacing"/>
              <w:rPr>
                <w:rFonts w:ascii="Times New Roman" w:hAnsi="Times New Roman" w:cs="Times New Roman"/>
                <w:highlight w:val="lightGray"/>
              </w:rPr>
            </w:pPr>
          </w:p>
        </w:tc>
      </w:tr>
      <w:tr w:rsidR="00787F89" w:rsidRPr="000F54BB" w14:paraId="28C49407" w14:textId="77777777" w:rsidTr="004A06CB">
        <w:trPr>
          <w:trHeight w:val="135"/>
        </w:trPr>
        <w:tc>
          <w:tcPr>
            <w:tcW w:w="2520" w:type="dxa"/>
            <w:vAlign w:val="bottom"/>
          </w:tcPr>
          <w:p w14:paraId="4F05AC38" w14:textId="77777777" w:rsidR="00787F89" w:rsidRPr="00466145" w:rsidRDefault="00787F89" w:rsidP="004A06CB">
            <w:pPr>
              <w:pStyle w:val="NoSpacing"/>
              <w:rPr>
                <w:rFonts w:ascii="Times New Roman" w:hAnsi="Times New Roman" w:cs="Times New Roman"/>
              </w:rPr>
            </w:pPr>
            <w:r w:rsidRPr="00466145">
              <w:rPr>
                <w:rFonts w:ascii="Times New Roman" w:hAnsi="Times New Roman" w:cs="Times New Roman"/>
              </w:rPr>
              <w:t>Henson, Martha</w:t>
            </w:r>
          </w:p>
        </w:tc>
        <w:tc>
          <w:tcPr>
            <w:tcW w:w="3782" w:type="dxa"/>
            <w:vAlign w:val="bottom"/>
          </w:tcPr>
          <w:p w14:paraId="27ACB697" w14:textId="77777777" w:rsidR="00787F89" w:rsidRPr="00466145" w:rsidRDefault="00787F89" w:rsidP="004A06CB">
            <w:pPr>
              <w:pStyle w:val="NoSpacing"/>
              <w:rPr>
                <w:rFonts w:ascii="Times New Roman" w:hAnsi="Times New Roman" w:cs="Times New Roman"/>
              </w:rPr>
            </w:pPr>
            <w:r w:rsidRPr="00466145">
              <w:rPr>
                <w:rFonts w:ascii="Times New Roman" w:hAnsi="Times New Roman" w:cs="Times New Roman"/>
              </w:rPr>
              <w:t>Oncor</w:t>
            </w:r>
          </w:p>
        </w:tc>
        <w:tc>
          <w:tcPr>
            <w:tcW w:w="2590" w:type="dxa"/>
            <w:vAlign w:val="bottom"/>
          </w:tcPr>
          <w:p w14:paraId="27E574F5" w14:textId="77777777" w:rsidR="00787F89" w:rsidRPr="000F54BB" w:rsidRDefault="00787F89" w:rsidP="004A06CB">
            <w:pPr>
              <w:pStyle w:val="NoSpacing"/>
              <w:rPr>
                <w:rFonts w:ascii="Times New Roman" w:hAnsi="Times New Roman" w:cs="Times New Roman"/>
                <w:highlight w:val="lightGray"/>
              </w:rPr>
            </w:pPr>
          </w:p>
        </w:tc>
      </w:tr>
      <w:tr w:rsidR="00787F89" w:rsidRPr="000F54BB" w14:paraId="7D7E5F6B" w14:textId="77777777" w:rsidTr="004A06CB">
        <w:trPr>
          <w:trHeight w:val="135"/>
        </w:trPr>
        <w:tc>
          <w:tcPr>
            <w:tcW w:w="2520" w:type="dxa"/>
            <w:vAlign w:val="bottom"/>
          </w:tcPr>
          <w:p w14:paraId="186F8CCA" w14:textId="77777777" w:rsidR="00787F89" w:rsidRPr="00466145" w:rsidRDefault="00787F89" w:rsidP="004A06CB">
            <w:pPr>
              <w:pStyle w:val="NoSpacing"/>
              <w:rPr>
                <w:rFonts w:ascii="Times New Roman" w:hAnsi="Times New Roman" w:cs="Times New Roman"/>
              </w:rPr>
            </w:pPr>
            <w:r w:rsidRPr="00466145">
              <w:rPr>
                <w:rFonts w:ascii="Times New Roman" w:hAnsi="Times New Roman" w:cs="Times New Roman"/>
              </w:rPr>
              <w:t>Kee, David</w:t>
            </w:r>
          </w:p>
        </w:tc>
        <w:tc>
          <w:tcPr>
            <w:tcW w:w="3782" w:type="dxa"/>
            <w:vAlign w:val="bottom"/>
          </w:tcPr>
          <w:p w14:paraId="0A78D65C" w14:textId="77777777" w:rsidR="00787F89" w:rsidRPr="00466145" w:rsidRDefault="00787F89" w:rsidP="004A06CB">
            <w:pPr>
              <w:pStyle w:val="NoSpacing"/>
              <w:rPr>
                <w:rFonts w:ascii="Times New Roman" w:hAnsi="Times New Roman" w:cs="Times New Roman"/>
              </w:rPr>
            </w:pPr>
            <w:r w:rsidRPr="00466145">
              <w:rPr>
                <w:rFonts w:ascii="Times New Roman" w:hAnsi="Times New Roman" w:cs="Times New Roman"/>
              </w:rPr>
              <w:t>CPS Energy</w:t>
            </w:r>
          </w:p>
        </w:tc>
        <w:tc>
          <w:tcPr>
            <w:tcW w:w="2590" w:type="dxa"/>
            <w:vAlign w:val="bottom"/>
          </w:tcPr>
          <w:p w14:paraId="58C44B02" w14:textId="662B0508" w:rsidR="00787F89" w:rsidRPr="00466145" w:rsidRDefault="00466145" w:rsidP="004A06CB">
            <w:pPr>
              <w:pStyle w:val="NoSpacing"/>
              <w:rPr>
                <w:rFonts w:ascii="Times New Roman" w:hAnsi="Times New Roman" w:cs="Times New Roman"/>
              </w:rPr>
            </w:pPr>
            <w:r w:rsidRPr="00466145">
              <w:rPr>
                <w:rFonts w:ascii="Times New Roman" w:hAnsi="Times New Roman" w:cs="Times New Roman"/>
              </w:rPr>
              <w:t>Alt. Rep. for D. Detelich</w:t>
            </w:r>
          </w:p>
        </w:tc>
      </w:tr>
      <w:tr w:rsidR="00787F89" w:rsidRPr="000F54BB" w14:paraId="633B8B7D" w14:textId="77777777" w:rsidTr="004A06CB">
        <w:tc>
          <w:tcPr>
            <w:tcW w:w="2520" w:type="dxa"/>
            <w:vAlign w:val="bottom"/>
          </w:tcPr>
          <w:p w14:paraId="750C53C0" w14:textId="77777777" w:rsidR="00787F89" w:rsidRPr="00466145" w:rsidRDefault="00787F89" w:rsidP="004A06CB">
            <w:pPr>
              <w:pStyle w:val="NoSpacing"/>
              <w:rPr>
                <w:rFonts w:ascii="Times New Roman" w:hAnsi="Times New Roman" w:cs="Times New Roman"/>
              </w:rPr>
            </w:pPr>
            <w:r w:rsidRPr="00466145">
              <w:rPr>
                <w:rFonts w:ascii="Times New Roman" w:hAnsi="Times New Roman" w:cs="Times New Roman"/>
              </w:rPr>
              <w:t>Ricketts, David</w:t>
            </w:r>
          </w:p>
        </w:tc>
        <w:tc>
          <w:tcPr>
            <w:tcW w:w="3782" w:type="dxa"/>
            <w:vAlign w:val="bottom"/>
          </w:tcPr>
          <w:p w14:paraId="74F5D0B4" w14:textId="77777777" w:rsidR="00787F89" w:rsidRPr="00466145" w:rsidRDefault="00787F89" w:rsidP="004A06CB">
            <w:pPr>
              <w:pStyle w:val="NoSpacing"/>
              <w:rPr>
                <w:rFonts w:ascii="Times New Roman" w:hAnsi="Times New Roman" w:cs="Times New Roman"/>
              </w:rPr>
            </w:pPr>
            <w:r w:rsidRPr="00466145">
              <w:rPr>
                <w:rFonts w:ascii="Times New Roman" w:hAnsi="Times New Roman" w:cs="Times New Roman"/>
              </w:rPr>
              <w:t>Luminant</w:t>
            </w:r>
          </w:p>
        </w:tc>
        <w:tc>
          <w:tcPr>
            <w:tcW w:w="2590" w:type="dxa"/>
            <w:vAlign w:val="bottom"/>
          </w:tcPr>
          <w:p w14:paraId="15546F39" w14:textId="77777777" w:rsidR="00787F89" w:rsidRPr="000F54BB" w:rsidRDefault="00787F89" w:rsidP="004A06CB">
            <w:pPr>
              <w:pStyle w:val="NoSpacing"/>
              <w:rPr>
                <w:rFonts w:ascii="Times New Roman" w:hAnsi="Times New Roman" w:cs="Times New Roman"/>
                <w:highlight w:val="lightGray"/>
              </w:rPr>
            </w:pPr>
          </w:p>
        </w:tc>
      </w:tr>
      <w:tr w:rsidR="00466145" w:rsidRPr="00466145" w14:paraId="7E4BF14F" w14:textId="77777777" w:rsidTr="004A06CB">
        <w:tc>
          <w:tcPr>
            <w:tcW w:w="2520" w:type="dxa"/>
            <w:vAlign w:val="bottom"/>
          </w:tcPr>
          <w:p w14:paraId="1404863E" w14:textId="427556CA" w:rsidR="00466145" w:rsidRPr="00466145" w:rsidRDefault="00466145" w:rsidP="004A06CB">
            <w:pPr>
              <w:pStyle w:val="NoSpacing"/>
              <w:rPr>
                <w:rFonts w:ascii="Times New Roman" w:hAnsi="Times New Roman" w:cs="Times New Roman"/>
              </w:rPr>
            </w:pPr>
            <w:r>
              <w:rPr>
                <w:rFonts w:ascii="Times New Roman" w:hAnsi="Times New Roman" w:cs="Times New Roman"/>
              </w:rPr>
              <w:t>Stanfield, Leonard</w:t>
            </w:r>
          </w:p>
        </w:tc>
        <w:tc>
          <w:tcPr>
            <w:tcW w:w="3782" w:type="dxa"/>
            <w:vAlign w:val="bottom"/>
          </w:tcPr>
          <w:p w14:paraId="0C9EABB4" w14:textId="2A8F5D39" w:rsidR="00466145" w:rsidRPr="00466145" w:rsidRDefault="00466145" w:rsidP="004A06CB">
            <w:pPr>
              <w:pStyle w:val="NoSpacing"/>
              <w:rPr>
                <w:rFonts w:ascii="Times New Roman" w:hAnsi="Times New Roman" w:cs="Times New Roman"/>
              </w:rPr>
            </w:pPr>
            <w:r>
              <w:rPr>
                <w:rFonts w:ascii="Times New Roman" w:hAnsi="Times New Roman" w:cs="Times New Roman"/>
              </w:rPr>
              <w:t>Invenergy Energy Management</w:t>
            </w:r>
          </w:p>
        </w:tc>
        <w:tc>
          <w:tcPr>
            <w:tcW w:w="2590" w:type="dxa"/>
            <w:vAlign w:val="bottom"/>
          </w:tcPr>
          <w:p w14:paraId="3E2DCE31" w14:textId="77777777" w:rsidR="00466145" w:rsidRPr="00466145" w:rsidRDefault="00466145" w:rsidP="004A06CB">
            <w:pPr>
              <w:pStyle w:val="NoSpacing"/>
              <w:rPr>
                <w:rFonts w:ascii="Times New Roman" w:hAnsi="Times New Roman" w:cs="Times New Roman"/>
              </w:rPr>
            </w:pPr>
          </w:p>
        </w:tc>
      </w:tr>
      <w:tr w:rsidR="00787F89" w:rsidRPr="00466145" w14:paraId="5029C541" w14:textId="77777777" w:rsidTr="004A06CB">
        <w:tc>
          <w:tcPr>
            <w:tcW w:w="2520" w:type="dxa"/>
            <w:vAlign w:val="bottom"/>
          </w:tcPr>
          <w:p w14:paraId="06FC6E85" w14:textId="77777777" w:rsidR="00787F89" w:rsidRPr="00466145" w:rsidRDefault="00787F89" w:rsidP="004A06CB">
            <w:pPr>
              <w:pStyle w:val="NoSpacing"/>
              <w:rPr>
                <w:rFonts w:ascii="Times New Roman" w:hAnsi="Times New Roman" w:cs="Times New Roman"/>
              </w:rPr>
            </w:pPr>
            <w:r w:rsidRPr="00466145">
              <w:rPr>
                <w:rFonts w:ascii="Times New Roman" w:hAnsi="Times New Roman" w:cs="Times New Roman"/>
              </w:rPr>
              <w:t>Trevino, Melissa</w:t>
            </w:r>
          </w:p>
        </w:tc>
        <w:tc>
          <w:tcPr>
            <w:tcW w:w="3782" w:type="dxa"/>
            <w:vAlign w:val="bottom"/>
          </w:tcPr>
          <w:p w14:paraId="1D28AA4D" w14:textId="77777777" w:rsidR="00787F89" w:rsidRPr="00466145" w:rsidRDefault="00787F89" w:rsidP="004A06CB">
            <w:pPr>
              <w:pStyle w:val="NoSpacing"/>
              <w:rPr>
                <w:rFonts w:ascii="Times New Roman" w:hAnsi="Times New Roman" w:cs="Times New Roman"/>
              </w:rPr>
            </w:pPr>
            <w:r w:rsidRPr="00466145">
              <w:rPr>
                <w:rFonts w:ascii="Times New Roman" w:hAnsi="Times New Roman" w:cs="Times New Roman"/>
              </w:rPr>
              <w:t>Occidental Chemical</w:t>
            </w:r>
          </w:p>
        </w:tc>
        <w:tc>
          <w:tcPr>
            <w:tcW w:w="2590" w:type="dxa"/>
            <w:vAlign w:val="bottom"/>
          </w:tcPr>
          <w:p w14:paraId="3C1A187A" w14:textId="77777777" w:rsidR="00787F89" w:rsidRPr="00466145" w:rsidRDefault="00787F89" w:rsidP="004A06CB">
            <w:pPr>
              <w:pStyle w:val="NoSpacing"/>
              <w:rPr>
                <w:rFonts w:ascii="Times New Roman" w:hAnsi="Times New Roman" w:cs="Times New Roman"/>
              </w:rPr>
            </w:pPr>
          </w:p>
        </w:tc>
      </w:tr>
      <w:tr w:rsidR="00466145" w:rsidRPr="00466145" w14:paraId="52F76A15" w14:textId="77777777" w:rsidTr="004A06CB">
        <w:tc>
          <w:tcPr>
            <w:tcW w:w="2520" w:type="dxa"/>
            <w:vAlign w:val="bottom"/>
          </w:tcPr>
          <w:p w14:paraId="2981593C" w14:textId="78AD7D45" w:rsidR="00466145" w:rsidRPr="00466145" w:rsidRDefault="00466145" w:rsidP="004A06CB">
            <w:pPr>
              <w:pStyle w:val="NoSpacing"/>
              <w:rPr>
                <w:rFonts w:ascii="Times New Roman" w:hAnsi="Times New Roman" w:cs="Times New Roman"/>
              </w:rPr>
            </w:pPr>
            <w:r>
              <w:rPr>
                <w:rFonts w:ascii="Times New Roman" w:hAnsi="Times New Roman" w:cs="Times New Roman"/>
              </w:rPr>
              <w:t>Varnell, John</w:t>
            </w:r>
          </w:p>
        </w:tc>
        <w:tc>
          <w:tcPr>
            <w:tcW w:w="3782" w:type="dxa"/>
            <w:vAlign w:val="bottom"/>
          </w:tcPr>
          <w:p w14:paraId="62491EC6" w14:textId="32ABB182" w:rsidR="00466145" w:rsidRPr="00466145" w:rsidRDefault="00466145" w:rsidP="004A06CB">
            <w:pPr>
              <w:pStyle w:val="NoSpacing"/>
              <w:rPr>
                <w:rFonts w:ascii="Times New Roman" w:hAnsi="Times New Roman" w:cs="Times New Roman"/>
              </w:rPr>
            </w:pPr>
            <w:r>
              <w:rPr>
                <w:rFonts w:ascii="Times New Roman" w:hAnsi="Times New Roman" w:cs="Times New Roman"/>
              </w:rPr>
              <w:t>Tenaska Power Services</w:t>
            </w:r>
          </w:p>
        </w:tc>
        <w:tc>
          <w:tcPr>
            <w:tcW w:w="2590" w:type="dxa"/>
            <w:vAlign w:val="bottom"/>
          </w:tcPr>
          <w:p w14:paraId="2A2E72D0" w14:textId="77777777" w:rsidR="00466145" w:rsidRPr="00466145" w:rsidRDefault="00466145" w:rsidP="004A06CB">
            <w:pPr>
              <w:pStyle w:val="NoSpacing"/>
              <w:rPr>
                <w:rFonts w:ascii="Times New Roman" w:hAnsi="Times New Roman" w:cs="Times New Roman"/>
              </w:rPr>
            </w:pPr>
          </w:p>
        </w:tc>
      </w:tr>
    </w:tbl>
    <w:p w14:paraId="63ABB561" w14:textId="77777777" w:rsidR="00EF73CC" w:rsidRPr="00466145" w:rsidRDefault="00EF73CC" w:rsidP="00EF73CC">
      <w:pPr>
        <w:pStyle w:val="NoSpacing"/>
        <w:rPr>
          <w:rFonts w:ascii="Times New Roman" w:hAnsi="Times New Roman" w:cs="Times New Roman"/>
        </w:rPr>
      </w:pPr>
      <w:r w:rsidRPr="00466145">
        <w:rPr>
          <w:rFonts w:ascii="Times New Roman" w:hAnsi="Times New Roman" w:cs="Times New Roman"/>
        </w:rPr>
        <w:tab/>
      </w:r>
    </w:p>
    <w:tbl>
      <w:tblPr>
        <w:tblW w:w="0" w:type="auto"/>
        <w:tblCellMar>
          <w:left w:w="0" w:type="dxa"/>
          <w:right w:w="115" w:type="dxa"/>
        </w:tblCellMar>
        <w:tblLook w:val="0000" w:firstRow="0" w:lastRow="0" w:firstColumn="0" w:lastColumn="0" w:noHBand="0" w:noVBand="0"/>
      </w:tblPr>
      <w:tblGrid>
        <w:gridCol w:w="2469"/>
        <w:gridCol w:w="13"/>
        <w:gridCol w:w="3933"/>
        <w:gridCol w:w="13"/>
        <w:gridCol w:w="2468"/>
      </w:tblGrid>
      <w:tr w:rsidR="00EF73CC" w:rsidRPr="000F54BB" w14:paraId="347BD289" w14:textId="77777777" w:rsidTr="000012D9">
        <w:tc>
          <w:tcPr>
            <w:tcW w:w="2482" w:type="dxa"/>
            <w:gridSpan w:val="2"/>
            <w:vAlign w:val="bottom"/>
          </w:tcPr>
          <w:p w14:paraId="4D5A487E" w14:textId="77777777" w:rsidR="00EF73CC" w:rsidRPr="00466145" w:rsidRDefault="00EF73CC" w:rsidP="00EF73CC">
            <w:pPr>
              <w:pStyle w:val="NoSpacing"/>
              <w:rPr>
                <w:rFonts w:ascii="Times New Roman" w:hAnsi="Times New Roman" w:cs="Times New Roman"/>
                <w:i/>
              </w:rPr>
            </w:pPr>
            <w:r w:rsidRPr="00466145">
              <w:rPr>
                <w:rFonts w:ascii="Times New Roman" w:hAnsi="Times New Roman" w:cs="Times New Roman"/>
                <w:i/>
              </w:rPr>
              <w:t>Guests:</w:t>
            </w:r>
          </w:p>
        </w:tc>
        <w:tc>
          <w:tcPr>
            <w:tcW w:w="3946" w:type="dxa"/>
            <w:gridSpan w:val="2"/>
            <w:vAlign w:val="bottom"/>
          </w:tcPr>
          <w:p w14:paraId="1B9BE616" w14:textId="77777777" w:rsidR="00EF73CC" w:rsidRPr="00466145" w:rsidRDefault="00EF73CC" w:rsidP="00EF73CC">
            <w:pPr>
              <w:pStyle w:val="NoSpacing"/>
              <w:rPr>
                <w:rFonts w:ascii="Times New Roman" w:hAnsi="Times New Roman" w:cs="Times New Roman"/>
                <w:i/>
              </w:rPr>
            </w:pPr>
          </w:p>
        </w:tc>
        <w:tc>
          <w:tcPr>
            <w:tcW w:w="2468" w:type="dxa"/>
            <w:vAlign w:val="bottom"/>
          </w:tcPr>
          <w:p w14:paraId="46D6AB70" w14:textId="77777777" w:rsidR="00EF73CC" w:rsidRPr="00466145" w:rsidRDefault="00EF73CC" w:rsidP="00EF73CC">
            <w:pPr>
              <w:pStyle w:val="NoSpacing"/>
              <w:rPr>
                <w:rFonts w:ascii="Times New Roman" w:hAnsi="Times New Roman" w:cs="Times New Roman"/>
                <w:i/>
              </w:rPr>
            </w:pPr>
          </w:p>
        </w:tc>
      </w:tr>
      <w:tr w:rsidR="008D7A6A" w:rsidRPr="000F54BB" w14:paraId="0A4CD76F" w14:textId="77777777" w:rsidTr="00596597">
        <w:tc>
          <w:tcPr>
            <w:tcW w:w="2482" w:type="dxa"/>
            <w:gridSpan w:val="2"/>
          </w:tcPr>
          <w:p w14:paraId="05A6C22C" w14:textId="40F168EF" w:rsidR="008D7A6A" w:rsidRPr="00684B75" w:rsidRDefault="008D7A6A" w:rsidP="008E13C3">
            <w:pPr>
              <w:pStyle w:val="NoSpacing"/>
              <w:rPr>
                <w:rFonts w:ascii="Times New Roman" w:hAnsi="Times New Roman" w:cs="Times New Roman"/>
              </w:rPr>
            </w:pPr>
            <w:r w:rsidRPr="00684B75">
              <w:rPr>
                <w:rFonts w:ascii="Times New Roman" w:hAnsi="Times New Roman" w:cs="Times New Roman"/>
              </w:rPr>
              <w:t>Ainspan, Malcolm</w:t>
            </w:r>
          </w:p>
        </w:tc>
        <w:tc>
          <w:tcPr>
            <w:tcW w:w="3946" w:type="dxa"/>
            <w:gridSpan w:val="2"/>
          </w:tcPr>
          <w:p w14:paraId="6973C635" w14:textId="085367BA" w:rsidR="008D7A6A" w:rsidRPr="00684B75" w:rsidRDefault="008D7A6A" w:rsidP="008E13C3">
            <w:pPr>
              <w:pStyle w:val="NoSpacing"/>
              <w:rPr>
                <w:rFonts w:ascii="Times New Roman" w:hAnsi="Times New Roman" w:cs="Times New Roman"/>
              </w:rPr>
            </w:pPr>
            <w:r w:rsidRPr="00684B75">
              <w:rPr>
                <w:rFonts w:ascii="Times New Roman" w:hAnsi="Times New Roman" w:cs="Times New Roman"/>
              </w:rPr>
              <w:t>NRG</w:t>
            </w:r>
          </w:p>
        </w:tc>
        <w:tc>
          <w:tcPr>
            <w:tcW w:w="2468" w:type="dxa"/>
          </w:tcPr>
          <w:p w14:paraId="1987D040" w14:textId="02BF0851" w:rsidR="008D7A6A" w:rsidRPr="00684B75" w:rsidRDefault="008D7A6A" w:rsidP="008E13C3">
            <w:pPr>
              <w:pStyle w:val="NoSpacing"/>
              <w:rPr>
                <w:rFonts w:ascii="Times New Roman" w:hAnsi="Times New Roman" w:cs="Times New Roman"/>
              </w:rPr>
            </w:pPr>
            <w:r w:rsidRPr="00684B75">
              <w:rPr>
                <w:rFonts w:ascii="Times New Roman" w:hAnsi="Times New Roman" w:cs="Times New Roman"/>
              </w:rPr>
              <w:t>Via Teleconference</w:t>
            </w:r>
          </w:p>
        </w:tc>
      </w:tr>
      <w:tr w:rsidR="006A41A6" w:rsidRPr="000F54BB" w14:paraId="3C96E566" w14:textId="77777777" w:rsidTr="000012D9">
        <w:tc>
          <w:tcPr>
            <w:tcW w:w="2482" w:type="dxa"/>
            <w:gridSpan w:val="2"/>
            <w:vAlign w:val="bottom"/>
          </w:tcPr>
          <w:p w14:paraId="241046C1" w14:textId="03EB42F7" w:rsidR="006A41A6" w:rsidRPr="006A41A6" w:rsidRDefault="006A41A6" w:rsidP="00EF73CC">
            <w:pPr>
              <w:pStyle w:val="NoSpacing"/>
              <w:rPr>
                <w:rFonts w:ascii="Times New Roman" w:hAnsi="Times New Roman" w:cs="Times New Roman"/>
              </w:rPr>
            </w:pPr>
            <w:r w:rsidRPr="006A41A6">
              <w:rPr>
                <w:rFonts w:ascii="Times New Roman" w:hAnsi="Times New Roman" w:cs="Times New Roman"/>
              </w:rPr>
              <w:t>Blakey, Eric</w:t>
            </w:r>
          </w:p>
        </w:tc>
        <w:tc>
          <w:tcPr>
            <w:tcW w:w="3946" w:type="dxa"/>
            <w:gridSpan w:val="2"/>
            <w:vAlign w:val="bottom"/>
          </w:tcPr>
          <w:p w14:paraId="1F77238C" w14:textId="7374A717" w:rsidR="006A41A6" w:rsidRPr="006A41A6" w:rsidRDefault="006A41A6" w:rsidP="00EF73CC">
            <w:pPr>
              <w:pStyle w:val="NoSpacing"/>
              <w:rPr>
                <w:rFonts w:ascii="Times New Roman" w:hAnsi="Times New Roman" w:cs="Times New Roman"/>
              </w:rPr>
            </w:pPr>
            <w:r w:rsidRPr="006A41A6">
              <w:rPr>
                <w:rFonts w:ascii="Times New Roman" w:hAnsi="Times New Roman" w:cs="Times New Roman"/>
              </w:rPr>
              <w:t>Just Energy</w:t>
            </w:r>
          </w:p>
        </w:tc>
        <w:tc>
          <w:tcPr>
            <w:tcW w:w="2468" w:type="dxa"/>
            <w:vAlign w:val="bottom"/>
          </w:tcPr>
          <w:p w14:paraId="389B65A3" w14:textId="77777777" w:rsidR="006A41A6" w:rsidRPr="000F54BB" w:rsidRDefault="006A41A6" w:rsidP="00EF73CC">
            <w:pPr>
              <w:pStyle w:val="NoSpacing"/>
              <w:rPr>
                <w:rFonts w:ascii="Times New Roman" w:hAnsi="Times New Roman" w:cs="Times New Roman"/>
                <w:highlight w:val="lightGray"/>
              </w:rPr>
            </w:pPr>
          </w:p>
        </w:tc>
      </w:tr>
      <w:tr w:rsidR="005A2B1F" w:rsidRPr="000F54BB" w14:paraId="47EEAB10" w14:textId="77777777" w:rsidTr="000012D9">
        <w:tc>
          <w:tcPr>
            <w:tcW w:w="2482" w:type="dxa"/>
            <w:gridSpan w:val="2"/>
            <w:vAlign w:val="bottom"/>
          </w:tcPr>
          <w:p w14:paraId="17F92C5F" w14:textId="2A256A91" w:rsidR="005A2B1F" w:rsidRPr="00597E79" w:rsidRDefault="005A2B1F" w:rsidP="00EF73CC">
            <w:pPr>
              <w:pStyle w:val="NoSpacing"/>
              <w:rPr>
                <w:rFonts w:ascii="Times New Roman" w:hAnsi="Times New Roman" w:cs="Times New Roman"/>
              </w:rPr>
            </w:pPr>
            <w:r w:rsidRPr="00597E79">
              <w:rPr>
                <w:rFonts w:ascii="Times New Roman" w:hAnsi="Times New Roman" w:cs="Times New Roman"/>
              </w:rPr>
              <w:t>Bruce, Mark</w:t>
            </w:r>
          </w:p>
        </w:tc>
        <w:tc>
          <w:tcPr>
            <w:tcW w:w="3946" w:type="dxa"/>
            <w:gridSpan w:val="2"/>
            <w:vAlign w:val="bottom"/>
          </w:tcPr>
          <w:p w14:paraId="4D2807B6" w14:textId="787609C6" w:rsidR="005A2B1F" w:rsidRPr="00597E79" w:rsidRDefault="005A2B1F" w:rsidP="00EF73CC">
            <w:pPr>
              <w:pStyle w:val="NoSpacing"/>
              <w:rPr>
                <w:rFonts w:ascii="Times New Roman" w:hAnsi="Times New Roman" w:cs="Times New Roman"/>
              </w:rPr>
            </w:pPr>
            <w:r w:rsidRPr="00597E79">
              <w:rPr>
                <w:rFonts w:ascii="Times New Roman" w:hAnsi="Times New Roman" w:cs="Times New Roman"/>
              </w:rPr>
              <w:t>Cratylus Advisors</w:t>
            </w:r>
          </w:p>
        </w:tc>
        <w:tc>
          <w:tcPr>
            <w:tcW w:w="2468" w:type="dxa"/>
            <w:vAlign w:val="bottom"/>
          </w:tcPr>
          <w:p w14:paraId="13BCAABC" w14:textId="77777777" w:rsidR="005A2B1F" w:rsidRPr="000F54BB" w:rsidRDefault="005A2B1F" w:rsidP="00EF73CC">
            <w:pPr>
              <w:pStyle w:val="NoSpacing"/>
              <w:rPr>
                <w:rFonts w:ascii="Times New Roman" w:hAnsi="Times New Roman" w:cs="Times New Roman"/>
                <w:highlight w:val="lightGray"/>
              </w:rPr>
            </w:pPr>
          </w:p>
        </w:tc>
      </w:tr>
      <w:tr w:rsidR="00754FAC" w:rsidRPr="000F54BB" w14:paraId="57B38386" w14:textId="77777777" w:rsidTr="000012D9">
        <w:tc>
          <w:tcPr>
            <w:tcW w:w="2482" w:type="dxa"/>
            <w:gridSpan w:val="2"/>
            <w:vAlign w:val="bottom"/>
          </w:tcPr>
          <w:p w14:paraId="5A792228" w14:textId="1CC97D81" w:rsidR="00754FAC" w:rsidRPr="00754FAC" w:rsidRDefault="00754FAC" w:rsidP="00EF73CC">
            <w:pPr>
              <w:pStyle w:val="NoSpacing"/>
              <w:rPr>
                <w:rFonts w:ascii="Times New Roman" w:hAnsi="Times New Roman" w:cs="Times New Roman"/>
              </w:rPr>
            </w:pPr>
            <w:r w:rsidRPr="00754FAC">
              <w:rPr>
                <w:rFonts w:ascii="Times New Roman" w:hAnsi="Times New Roman" w:cs="Times New Roman"/>
              </w:rPr>
              <w:t>Bunch, Kevin</w:t>
            </w:r>
          </w:p>
        </w:tc>
        <w:tc>
          <w:tcPr>
            <w:tcW w:w="3946" w:type="dxa"/>
            <w:gridSpan w:val="2"/>
            <w:vAlign w:val="bottom"/>
          </w:tcPr>
          <w:p w14:paraId="742031B1" w14:textId="7ABE931C" w:rsidR="00754FAC" w:rsidRPr="00754FAC" w:rsidRDefault="00754FAC" w:rsidP="00EF73CC">
            <w:pPr>
              <w:pStyle w:val="NoSpacing"/>
              <w:rPr>
                <w:rFonts w:ascii="Times New Roman" w:hAnsi="Times New Roman" w:cs="Times New Roman"/>
              </w:rPr>
            </w:pPr>
            <w:r w:rsidRPr="00754FAC">
              <w:rPr>
                <w:rFonts w:ascii="Times New Roman" w:hAnsi="Times New Roman" w:cs="Times New Roman"/>
              </w:rPr>
              <w:t>EDF</w:t>
            </w:r>
            <w:r>
              <w:rPr>
                <w:rFonts w:ascii="Times New Roman" w:hAnsi="Times New Roman" w:cs="Times New Roman"/>
              </w:rPr>
              <w:t xml:space="preserve"> ES</w:t>
            </w:r>
          </w:p>
        </w:tc>
        <w:tc>
          <w:tcPr>
            <w:tcW w:w="2468" w:type="dxa"/>
            <w:vAlign w:val="bottom"/>
          </w:tcPr>
          <w:p w14:paraId="121F595A" w14:textId="77777777" w:rsidR="00754FAC" w:rsidRPr="000F54BB" w:rsidRDefault="00754FAC" w:rsidP="00EF73CC">
            <w:pPr>
              <w:pStyle w:val="NoSpacing"/>
              <w:rPr>
                <w:rFonts w:ascii="Times New Roman" w:hAnsi="Times New Roman" w:cs="Times New Roman"/>
                <w:highlight w:val="lightGray"/>
              </w:rPr>
            </w:pPr>
          </w:p>
        </w:tc>
      </w:tr>
      <w:tr w:rsidR="00AD3B12" w:rsidRPr="000F54BB" w14:paraId="2CCC79D9" w14:textId="77777777" w:rsidTr="000012D9">
        <w:tc>
          <w:tcPr>
            <w:tcW w:w="2482" w:type="dxa"/>
            <w:gridSpan w:val="2"/>
            <w:vAlign w:val="bottom"/>
          </w:tcPr>
          <w:p w14:paraId="49FD376D" w14:textId="0FCBB9DA" w:rsidR="00AD3B12" w:rsidRPr="001677CA" w:rsidRDefault="00AD3B12" w:rsidP="00EF73CC">
            <w:pPr>
              <w:pStyle w:val="NoSpacing"/>
              <w:rPr>
                <w:rFonts w:ascii="Times New Roman" w:hAnsi="Times New Roman" w:cs="Times New Roman"/>
              </w:rPr>
            </w:pPr>
            <w:r w:rsidRPr="001677CA">
              <w:rPr>
                <w:rFonts w:ascii="Times New Roman" w:hAnsi="Times New Roman" w:cs="Times New Roman"/>
              </w:rPr>
              <w:t>Cochran, Seth</w:t>
            </w:r>
          </w:p>
        </w:tc>
        <w:tc>
          <w:tcPr>
            <w:tcW w:w="3946" w:type="dxa"/>
            <w:gridSpan w:val="2"/>
            <w:vAlign w:val="bottom"/>
          </w:tcPr>
          <w:p w14:paraId="12443095" w14:textId="15A59C4A" w:rsidR="00AD3B12" w:rsidRPr="001677CA" w:rsidRDefault="00AD3B12" w:rsidP="00062290">
            <w:pPr>
              <w:pStyle w:val="NoSpacing"/>
              <w:rPr>
                <w:rFonts w:ascii="Times New Roman" w:hAnsi="Times New Roman" w:cs="Times New Roman"/>
              </w:rPr>
            </w:pPr>
            <w:r w:rsidRPr="001677CA">
              <w:rPr>
                <w:rFonts w:ascii="Times New Roman" w:hAnsi="Times New Roman" w:cs="Times New Roman"/>
              </w:rPr>
              <w:t>DC Energy</w:t>
            </w:r>
          </w:p>
        </w:tc>
        <w:tc>
          <w:tcPr>
            <w:tcW w:w="2468" w:type="dxa"/>
            <w:vAlign w:val="bottom"/>
          </w:tcPr>
          <w:p w14:paraId="5D0891C1" w14:textId="24ECA415" w:rsidR="00AD3B12" w:rsidRPr="000F54BB" w:rsidRDefault="00AD3B12" w:rsidP="00EF73CC">
            <w:pPr>
              <w:pStyle w:val="NoSpacing"/>
              <w:rPr>
                <w:rFonts w:ascii="Times New Roman" w:hAnsi="Times New Roman" w:cs="Times New Roman"/>
                <w:highlight w:val="lightGray"/>
              </w:rPr>
            </w:pPr>
          </w:p>
        </w:tc>
      </w:tr>
      <w:tr w:rsidR="00874ACA" w:rsidRPr="000F54BB" w14:paraId="189D3174" w14:textId="77777777" w:rsidTr="000012D9">
        <w:tc>
          <w:tcPr>
            <w:tcW w:w="2482" w:type="dxa"/>
            <w:gridSpan w:val="2"/>
            <w:vAlign w:val="bottom"/>
          </w:tcPr>
          <w:p w14:paraId="3F61F3B7" w14:textId="617EF113" w:rsidR="00874ACA" w:rsidRPr="00CA4B92" w:rsidRDefault="00874ACA" w:rsidP="00EF73CC">
            <w:pPr>
              <w:pStyle w:val="NoSpacing"/>
              <w:rPr>
                <w:rFonts w:ascii="Times New Roman" w:hAnsi="Times New Roman" w:cs="Times New Roman"/>
              </w:rPr>
            </w:pPr>
            <w:r w:rsidRPr="00CA4B92">
              <w:rPr>
                <w:rFonts w:ascii="Times New Roman" w:hAnsi="Times New Roman" w:cs="Times New Roman"/>
              </w:rPr>
              <w:t>Cook, Tim</w:t>
            </w:r>
          </w:p>
        </w:tc>
        <w:tc>
          <w:tcPr>
            <w:tcW w:w="3946" w:type="dxa"/>
            <w:gridSpan w:val="2"/>
            <w:vAlign w:val="bottom"/>
          </w:tcPr>
          <w:p w14:paraId="2BCF9A35" w14:textId="3518E487" w:rsidR="00874ACA" w:rsidRPr="00CA4B92" w:rsidRDefault="00874ACA" w:rsidP="00062290">
            <w:pPr>
              <w:pStyle w:val="NoSpacing"/>
              <w:rPr>
                <w:rFonts w:ascii="Times New Roman" w:hAnsi="Times New Roman" w:cs="Times New Roman"/>
              </w:rPr>
            </w:pPr>
            <w:r w:rsidRPr="00CA4B92">
              <w:rPr>
                <w:rFonts w:ascii="Times New Roman" w:hAnsi="Times New Roman" w:cs="Times New Roman"/>
              </w:rPr>
              <w:t>Cross Texas Transmission</w:t>
            </w:r>
          </w:p>
        </w:tc>
        <w:tc>
          <w:tcPr>
            <w:tcW w:w="2468" w:type="dxa"/>
            <w:vAlign w:val="bottom"/>
          </w:tcPr>
          <w:p w14:paraId="565BBE37" w14:textId="08BC3A3A" w:rsidR="00874ACA" w:rsidRPr="00CA4B92" w:rsidRDefault="00874ACA" w:rsidP="00EF73CC">
            <w:pPr>
              <w:pStyle w:val="NoSpacing"/>
              <w:rPr>
                <w:rFonts w:ascii="Times New Roman" w:hAnsi="Times New Roman" w:cs="Times New Roman"/>
              </w:rPr>
            </w:pPr>
            <w:r w:rsidRPr="00CA4B92">
              <w:rPr>
                <w:rFonts w:ascii="Times New Roman" w:hAnsi="Times New Roman" w:cs="Times New Roman"/>
              </w:rPr>
              <w:t>Via Teleconference</w:t>
            </w:r>
          </w:p>
        </w:tc>
      </w:tr>
      <w:tr w:rsidR="00684B75" w:rsidRPr="000F54BB" w14:paraId="18572983" w14:textId="77777777" w:rsidTr="000012D9">
        <w:tc>
          <w:tcPr>
            <w:tcW w:w="2482" w:type="dxa"/>
            <w:gridSpan w:val="2"/>
            <w:vAlign w:val="bottom"/>
          </w:tcPr>
          <w:p w14:paraId="45FA191B" w14:textId="62E05689" w:rsidR="00684B75" w:rsidRPr="00684B75" w:rsidRDefault="00684B75" w:rsidP="00EF73CC">
            <w:pPr>
              <w:pStyle w:val="NoSpacing"/>
              <w:rPr>
                <w:rFonts w:ascii="Times New Roman" w:hAnsi="Times New Roman" w:cs="Times New Roman"/>
              </w:rPr>
            </w:pPr>
            <w:r w:rsidRPr="00684B75">
              <w:rPr>
                <w:rFonts w:ascii="Times New Roman" w:hAnsi="Times New Roman" w:cs="Times New Roman"/>
              </w:rPr>
              <w:t>Cripe, Ramsey</w:t>
            </w:r>
          </w:p>
        </w:tc>
        <w:tc>
          <w:tcPr>
            <w:tcW w:w="3946" w:type="dxa"/>
            <w:gridSpan w:val="2"/>
            <w:vAlign w:val="bottom"/>
          </w:tcPr>
          <w:p w14:paraId="26A202AB" w14:textId="5364BEB4" w:rsidR="00684B75" w:rsidRPr="001677CA" w:rsidRDefault="00684B75" w:rsidP="00EF73CC">
            <w:pPr>
              <w:pStyle w:val="NoSpacing"/>
              <w:rPr>
                <w:rFonts w:ascii="Times New Roman" w:hAnsi="Times New Roman" w:cs="Times New Roman"/>
              </w:rPr>
            </w:pPr>
            <w:r>
              <w:rPr>
                <w:rFonts w:ascii="Times New Roman" w:hAnsi="Times New Roman" w:cs="Times New Roman"/>
              </w:rPr>
              <w:t>Schneider Engineering</w:t>
            </w:r>
          </w:p>
        </w:tc>
        <w:tc>
          <w:tcPr>
            <w:tcW w:w="2468" w:type="dxa"/>
            <w:vAlign w:val="bottom"/>
          </w:tcPr>
          <w:p w14:paraId="304D1624" w14:textId="5AF4DFAC" w:rsidR="00684B75" w:rsidRPr="000F54BB" w:rsidRDefault="00684B75"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754FAC" w:rsidRPr="000F54BB" w14:paraId="3C307597" w14:textId="77777777" w:rsidTr="000012D9">
        <w:tc>
          <w:tcPr>
            <w:tcW w:w="2482" w:type="dxa"/>
            <w:gridSpan w:val="2"/>
            <w:vAlign w:val="bottom"/>
          </w:tcPr>
          <w:p w14:paraId="45F0A722" w14:textId="2A1BEDE9" w:rsidR="00754FAC" w:rsidRPr="00684B75" w:rsidRDefault="00754FAC" w:rsidP="00EF73CC">
            <w:pPr>
              <w:pStyle w:val="NoSpacing"/>
              <w:rPr>
                <w:rFonts w:ascii="Times New Roman" w:hAnsi="Times New Roman" w:cs="Times New Roman"/>
              </w:rPr>
            </w:pPr>
            <w:r w:rsidRPr="00684B75">
              <w:rPr>
                <w:rFonts w:ascii="Times New Roman" w:hAnsi="Times New Roman" w:cs="Times New Roman"/>
              </w:rPr>
              <w:t>Daigneault, Ralph</w:t>
            </w:r>
          </w:p>
        </w:tc>
        <w:tc>
          <w:tcPr>
            <w:tcW w:w="3946" w:type="dxa"/>
            <w:gridSpan w:val="2"/>
            <w:vAlign w:val="bottom"/>
          </w:tcPr>
          <w:p w14:paraId="3C48AC1A" w14:textId="723890C4" w:rsidR="00754FAC" w:rsidRPr="00754FAC" w:rsidRDefault="00754FAC" w:rsidP="00EF73CC">
            <w:pPr>
              <w:pStyle w:val="NoSpacing"/>
              <w:rPr>
                <w:rFonts w:ascii="Times New Roman" w:hAnsi="Times New Roman" w:cs="Times New Roman"/>
              </w:rPr>
            </w:pPr>
            <w:r w:rsidRPr="001677CA">
              <w:rPr>
                <w:rFonts w:ascii="Times New Roman" w:hAnsi="Times New Roman" w:cs="Times New Roman"/>
              </w:rPr>
              <w:t>Potomac Economics</w:t>
            </w:r>
          </w:p>
        </w:tc>
        <w:tc>
          <w:tcPr>
            <w:tcW w:w="2468" w:type="dxa"/>
            <w:vAlign w:val="bottom"/>
          </w:tcPr>
          <w:p w14:paraId="4AFF38BD" w14:textId="77777777" w:rsidR="00754FAC" w:rsidRPr="000F54BB" w:rsidRDefault="00754FAC" w:rsidP="00EF73CC">
            <w:pPr>
              <w:pStyle w:val="NoSpacing"/>
              <w:rPr>
                <w:rFonts w:ascii="Times New Roman" w:hAnsi="Times New Roman" w:cs="Times New Roman"/>
                <w:highlight w:val="lightGray"/>
              </w:rPr>
            </w:pPr>
          </w:p>
        </w:tc>
      </w:tr>
      <w:tr w:rsidR="00EF73CC" w:rsidRPr="000F54BB" w14:paraId="0199F5D2" w14:textId="77777777" w:rsidTr="000012D9">
        <w:tc>
          <w:tcPr>
            <w:tcW w:w="2482" w:type="dxa"/>
            <w:gridSpan w:val="2"/>
            <w:vAlign w:val="bottom"/>
          </w:tcPr>
          <w:p w14:paraId="47D4AFD4" w14:textId="77777777" w:rsidR="00EF73CC" w:rsidRPr="00684B75" w:rsidRDefault="00EF73CC" w:rsidP="00EF73CC">
            <w:pPr>
              <w:pStyle w:val="NoSpacing"/>
              <w:rPr>
                <w:rFonts w:ascii="Times New Roman" w:hAnsi="Times New Roman" w:cs="Times New Roman"/>
              </w:rPr>
            </w:pPr>
            <w:r w:rsidRPr="00684B75">
              <w:rPr>
                <w:rFonts w:ascii="Times New Roman" w:hAnsi="Times New Roman" w:cs="Times New Roman"/>
              </w:rPr>
              <w:t>Downey, Marty</w:t>
            </w:r>
          </w:p>
        </w:tc>
        <w:tc>
          <w:tcPr>
            <w:tcW w:w="3946" w:type="dxa"/>
            <w:gridSpan w:val="2"/>
            <w:vAlign w:val="bottom"/>
          </w:tcPr>
          <w:p w14:paraId="456A2378" w14:textId="3A6BABE6" w:rsidR="00EF73CC" w:rsidRPr="000F54BB" w:rsidRDefault="00754FAC" w:rsidP="00EF73CC">
            <w:pPr>
              <w:pStyle w:val="NoSpacing"/>
              <w:rPr>
                <w:rFonts w:ascii="Times New Roman" w:hAnsi="Times New Roman" w:cs="Times New Roman"/>
                <w:highlight w:val="lightGray"/>
              </w:rPr>
            </w:pPr>
            <w:r w:rsidRPr="00754FAC">
              <w:rPr>
                <w:rFonts w:ascii="Times New Roman" w:hAnsi="Times New Roman" w:cs="Times New Roman"/>
              </w:rPr>
              <w:t>Electranet Power</w:t>
            </w:r>
          </w:p>
        </w:tc>
        <w:tc>
          <w:tcPr>
            <w:tcW w:w="2468" w:type="dxa"/>
            <w:vAlign w:val="bottom"/>
          </w:tcPr>
          <w:p w14:paraId="13DF8910" w14:textId="77777777" w:rsidR="00EF73CC" w:rsidRPr="000F54BB" w:rsidRDefault="00EF73CC" w:rsidP="00EF73CC">
            <w:pPr>
              <w:pStyle w:val="NoSpacing"/>
              <w:rPr>
                <w:rFonts w:ascii="Times New Roman" w:hAnsi="Times New Roman" w:cs="Times New Roman"/>
                <w:highlight w:val="lightGray"/>
              </w:rPr>
            </w:pPr>
          </w:p>
        </w:tc>
      </w:tr>
      <w:tr w:rsidR="00CA4B92" w:rsidRPr="000F54BB" w14:paraId="3484A560" w14:textId="77777777" w:rsidTr="000012D9">
        <w:tc>
          <w:tcPr>
            <w:tcW w:w="2482" w:type="dxa"/>
            <w:gridSpan w:val="2"/>
            <w:vAlign w:val="bottom"/>
          </w:tcPr>
          <w:p w14:paraId="58884702" w14:textId="5FC92E03" w:rsidR="00CA4B92" w:rsidRPr="000F54BB" w:rsidRDefault="00CA4B92" w:rsidP="00EF73CC">
            <w:pPr>
              <w:pStyle w:val="NoSpacing"/>
              <w:rPr>
                <w:rFonts w:ascii="Times New Roman" w:hAnsi="Times New Roman" w:cs="Times New Roman"/>
                <w:highlight w:val="lightGray"/>
              </w:rPr>
            </w:pPr>
            <w:r w:rsidRPr="00CA4B92">
              <w:rPr>
                <w:rFonts w:ascii="Times New Roman" w:hAnsi="Times New Roman" w:cs="Times New Roman"/>
              </w:rPr>
              <w:t>Eckhoff, Christina</w:t>
            </w:r>
          </w:p>
        </w:tc>
        <w:tc>
          <w:tcPr>
            <w:tcW w:w="3946" w:type="dxa"/>
            <w:gridSpan w:val="2"/>
            <w:vAlign w:val="bottom"/>
          </w:tcPr>
          <w:p w14:paraId="7F18F289" w14:textId="43F716A3" w:rsidR="00CA4B92" w:rsidRPr="00754FAC" w:rsidRDefault="00CA4B92" w:rsidP="00EF73CC">
            <w:pPr>
              <w:pStyle w:val="NoSpacing"/>
              <w:rPr>
                <w:rFonts w:ascii="Times New Roman" w:hAnsi="Times New Roman" w:cs="Times New Roman"/>
              </w:rPr>
            </w:pPr>
            <w:r>
              <w:rPr>
                <w:rFonts w:ascii="Times New Roman" w:hAnsi="Times New Roman" w:cs="Times New Roman"/>
              </w:rPr>
              <w:t>Texas Reliability Entity</w:t>
            </w:r>
          </w:p>
        </w:tc>
        <w:tc>
          <w:tcPr>
            <w:tcW w:w="2468" w:type="dxa"/>
            <w:vAlign w:val="bottom"/>
          </w:tcPr>
          <w:p w14:paraId="7B1D77AA" w14:textId="792C341E" w:rsidR="00CA4B92" w:rsidRPr="000F54BB" w:rsidRDefault="00CA4B92"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CA4B92" w:rsidRPr="000F54BB" w14:paraId="05525978" w14:textId="77777777" w:rsidTr="000012D9">
        <w:tc>
          <w:tcPr>
            <w:tcW w:w="2482" w:type="dxa"/>
            <w:gridSpan w:val="2"/>
            <w:vAlign w:val="bottom"/>
          </w:tcPr>
          <w:p w14:paraId="58441381" w14:textId="433F105C" w:rsidR="00CA4B92" w:rsidRPr="00CA4B92" w:rsidRDefault="00CA4B92" w:rsidP="00EF73CC">
            <w:pPr>
              <w:pStyle w:val="NoSpacing"/>
              <w:rPr>
                <w:rFonts w:ascii="Times New Roman" w:hAnsi="Times New Roman" w:cs="Times New Roman"/>
              </w:rPr>
            </w:pPr>
            <w:r>
              <w:rPr>
                <w:rFonts w:ascii="Times New Roman" w:hAnsi="Times New Roman" w:cs="Times New Roman"/>
              </w:rPr>
              <w:t>Engelby, Ben</w:t>
            </w:r>
          </w:p>
        </w:tc>
        <w:tc>
          <w:tcPr>
            <w:tcW w:w="3946" w:type="dxa"/>
            <w:gridSpan w:val="2"/>
            <w:vAlign w:val="bottom"/>
          </w:tcPr>
          <w:p w14:paraId="46AD12C8" w14:textId="65636300" w:rsidR="00CA4B92" w:rsidRDefault="00CA4B92" w:rsidP="00EF73CC">
            <w:pPr>
              <w:pStyle w:val="NoSpacing"/>
              <w:rPr>
                <w:rFonts w:ascii="Times New Roman" w:hAnsi="Times New Roman" w:cs="Times New Roman"/>
              </w:rPr>
            </w:pPr>
            <w:r>
              <w:rPr>
                <w:rFonts w:ascii="Times New Roman" w:hAnsi="Times New Roman" w:cs="Times New Roman"/>
              </w:rPr>
              <w:t>Aces Power</w:t>
            </w:r>
          </w:p>
        </w:tc>
        <w:tc>
          <w:tcPr>
            <w:tcW w:w="2468" w:type="dxa"/>
            <w:vAlign w:val="bottom"/>
          </w:tcPr>
          <w:p w14:paraId="78B6511A" w14:textId="30D9DF14" w:rsidR="00CA4B92" w:rsidRPr="00FE7359" w:rsidRDefault="00CA4B92" w:rsidP="00EF73CC">
            <w:pPr>
              <w:pStyle w:val="NoSpacing"/>
              <w:rPr>
                <w:rFonts w:ascii="Times New Roman" w:hAnsi="Times New Roman" w:cs="Times New Roman"/>
              </w:rPr>
            </w:pPr>
            <w:r w:rsidRPr="00FE7359">
              <w:rPr>
                <w:rFonts w:ascii="Times New Roman" w:hAnsi="Times New Roman" w:cs="Times New Roman"/>
              </w:rPr>
              <w:t>Via Teleconference</w:t>
            </w:r>
          </w:p>
        </w:tc>
      </w:tr>
      <w:tr w:rsidR="006A41A6" w:rsidRPr="000F54BB" w14:paraId="5BD990D5" w14:textId="77777777" w:rsidTr="000012D9">
        <w:tc>
          <w:tcPr>
            <w:tcW w:w="2482" w:type="dxa"/>
            <w:gridSpan w:val="2"/>
            <w:vAlign w:val="bottom"/>
          </w:tcPr>
          <w:p w14:paraId="487CA056" w14:textId="4496263A" w:rsidR="006A41A6" w:rsidRPr="001677CA" w:rsidRDefault="006A41A6" w:rsidP="00EF73CC">
            <w:pPr>
              <w:pStyle w:val="NoSpacing"/>
              <w:rPr>
                <w:rFonts w:ascii="Times New Roman" w:hAnsi="Times New Roman" w:cs="Times New Roman"/>
              </w:rPr>
            </w:pPr>
            <w:r>
              <w:rPr>
                <w:rFonts w:ascii="Times New Roman" w:hAnsi="Times New Roman" w:cs="Times New Roman"/>
              </w:rPr>
              <w:t>Flowers, BJ</w:t>
            </w:r>
          </w:p>
        </w:tc>
        <w:tc>
          <w:tcPr>
            <w:tcW w:w="3946" w:type="dxa"/>
            <w:gridSpan w:val="2"/>
            <w:vAlign w:val="bottom"/>
          </w:tcPr>
          <w:p w14:paraId="701FEF5C" w14:textId="4F4559A8" w:rsidR="006A41A6" w:rsidRPr="001677CA" w:rsidRDefault="006A41A6" w:rsidP="00EF73CC">
            <w:pPr>
              <w:pStyle w:val="NoSpacing"/>
              <w:rPr>
                <w:rFonts w:ascii="Times New Roman" w:hAnsi="Times New Roman" w:cs="Times New Roman"/>
              </w:rPr>
            </w:pPr>
            <w:r>
              <w:rPr>
                <w:rFonts w:ascii="Times New Roman" w:hAnsi="Times New Roman" w:cs="Times New Roman"/>
              </w:rPr>
              <w:t>Sharyland</w:t>
            </w:r>
          </w:p>
        </w:tc>
        <w:tc>
          <w:tcPr>
            <w:tcW w:w="2468" w:type="dxa"/>
          </w:tcPr>
          <w:p w14:paraId="142EA0C0" w14:textId="77777777" w:rsidR="006A41A6" w:rsidRPr="000F54BB" w:rsidRDefault="006A41A6" w:rsidP="00EF73CC">
            <w:pPr>
              <w:pStyle w:val="NoSpacing"/>
              <w:rPr>
                <w:rFonts w:ascii="Times New Roman" w:hAnsi="Times New Roman" w:cs="Times New Roman"/>
                <w:highlight w:val="lightGray"/>
              </w:rPr>
            </w:pPr>
          </w:p>
        </w:tc>
      </w:tr>
      <w:tr w:rsidR="00684B75" w:rsidRPr="000F54BB" w14:paraId="428FACA1" w14:textId="77777777" w:rsidTr="000012D9">
        <w:tc>
          <w:tcPr>
            <w:tcW w:w="2482" w:type="dxa"/>
            <w:gridSpan w:val="2"/>
            <w:vAlign w:val="bottom"/>
          </w:tcPr>
          <w:p w14:paraId="53AAA1B0" w14:textId="1CDE8790" w:rsidR="00684B75" w:rsidRDefault="00684B75" w:rsidP="00EF73CC">
            <w:pPr>
              <w:pStyle w:val="NoSpacing"/>
              <w:rPr>
                <w:rFonts w:ascii="Times New Roman" w:hAnsi="Times New Roman" w:cs="Times New Roman"/>
              </w:rPr>
            </w:pPr>
            <w:r>
              <w:rPr>
                <w:rFonts w:ascii="Times New Roman" w:hAnsi="Times New Roman" w:cs="Times New Roman"/>
              </w:rPr>
              <w:t>Foos, Richard</w:t>
            </w:r>
          </w:p>
        </w:tc>
        <w:tc>
          <w:tcPr>
            <w:tcW w:w="3946" w:type="dxa"/>
            <w:gridSpan w:val="2"/>
            <w:vAlign w:val="bottom"/>
          </w:tcPr>
          <w:p w14:paraId="5409AD0A" w14:textId="20036872" w:rsidR="00684B75" w:rsidRDefault="00684B75" w:rsidP="00EF73CC">
            <w:pPr>
              <w:pStyle w:val="NoSpacing"/>
              <w:rPr>
                <w:rFonts w:ascii="Times New Roman" w:hAnsi="Times New Roman" w:cs="Times New Roman"/>
              </w:rPr>
            </w:pPr>
            <w:r>
              <w:rPr>
                <w:rFonts w:ascii="Times New Roman" w:hAnsi="Times New Roman" w:cs="Times New Roman"/>
              </w:rPr>
              <w:t>Calpine</w:t>
            </w:r>
          </w:p>
        </w:tc>
        <w:tc>
          <w:tcPr>
            <w:tcW w:w="2468" w:type="dxa"/>
          </w:tcPr>
          <w:p w14:paraId="124029C9" w14:textId="3DCA9BAE" w:rsidR="00684B75" w:rsidRPr="000F54BB" w:rsidRDefault="00684B75"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CA4B92" w:rsidRPr="000F54BB" w14:paraId="7DFBC0E2" w14:textId="77777777" w:rsidTr="000012D9">
        <w:tc>
          <w:tcPr>
            <w:tcW w:w="2482" w:type="dxa"/>
            <w:gridSpan w:val="2"/>
            <w:vAlign w:val="bottom"/>
          </w:tcPr>
          <w:p w14:paraId="39492EA7" w14:textId="3E238EDE" w:rsidR="00CA4B92" w:rsidRPr="001677CA" w:rsidRDefault="00CA4B92" w:rsidP="00EF73CC">
            <w:pPr>
              <w:pStyle w:val="NoSpacing"/>
              <w:rPr>
                <w:rFonts w:ascii="Times New Roman" w:hAnsi="Times New Roman" w:cs="Times New Roman"/>
              </w:rPr>
            </w:pPr>
            <w:r>
              <w:rPr>
                <w:rFonts w:ascii="Times New Roman" w:hAnsi="Times New Roman" w:cs="Times New Roman"/>
              </w:rPr>
              <w:t>Galliguez, Percy</w:t>
            </w:r>
          </w:p>
        </w:tc>
        <w:tc>
          <w:tcPr>
            <w:tcW w:w="3946" w:type="dxa"/>
            <w:gridSpan w:val="2"/>
            <w:vAlign w:val="bottom"/>
          </w:tcPr>
          <w:p w14:paraId="478F9D66" w14:textId="752CC2B9" w:rsidR="00CA4B92" w:rsidRPr="001677CA" w:rsidRDefault="00CA4B92" w:rsidP="00EF73CC">
            <w:pPr>
              <w:pStyle w:val="NoSpacing"/>
              <w:rPr>
                <w:rFonts w:ascii="Times New Roman" w:hAnsi="Times New Roman" w:cs="Times New Roman"/>
              </w:rPr>
            </w:pPr>
            <w:r>
              <w:rPr>
                <w:rFonts w:ascii="Times New Roman" w:hAnsi="Times New Roman" w:cs="Times New Roman"/>
              </w:rPr>
              <w:t>Brazos Electric Cooperative</w:t>
            </w:r>
          </w:p>
        </w:tc>
        <w:tc>
          <w:tcPr>
            <w:tcW w:w="2468" w:type="dxa"/>
          </w:tcPr>
          <w:p w14:paraId="6B963F00" w14:textId="51371882" w:rsidR="00CA4B92" w:rsidRPr="000F54BB" w:rsidRDefault="00CA4B92"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944BC2" w:rsidRPr="000F54BB" w14:paraId="550197E2" w14:textId="77777777" w:rsidTr="000012D9">
        <w:tc>
          <w:tcPr>
            <w:tcW w:w="2482" w:type="dxa"/>
            <w:gridSpan w:val="2"/>
            <w:vAlign w:val="bottom"/>
          </w:tcPr>
          <w:p w14:paraId="3540B258" w14:textId="77777777" w:rsidR="00944BC2" w:rsidRPr="001677CA" w:rsidRDefault="00944BC2" w:rsidP="00EF73CC">
            <w:pPr>
              <w:pStyle w:val="NoSpacing"/>
              <w:rPr>
                <w:rFonts w:ascii="Times New Roman" w:hAnsi="Times New Roman" w:cs="Times New Roman"/>
              </w:rPr>
            </w:pPr>
            <w:r w:rsidRPr="001677CA">
              <w:rPr>
                <w:rFonts w:ascii="Times New Roman" w:hAnsi="Times New Roman" w:cs="Times New Roman"/>
              </w:rPr>
              <w:t>Goff, Eric</w:t>
            </w:r>
          </w:p>
        </w:tc>
        <w:tc>
          <w:tcPr>
            <w:tcW w:w="3946" w:type="dxa"/>
            <w:gridSpan w:val="2"/>
            <w:vAlign w:val="bottom"/>
          </w:tcPr>
          <w:p w14:paraId="0E06B0BD" w14:textId="77777777" w:rsidR="00944BC2" w:rsidRPr="001677CA" w:rsidRDefault="00944BC2" w:rsidP="00EF73CC">
            <w:pPr>
              <w:pStyle w:val="NoSpacing"/>
              <w:rPr>
                <w:rFonts w:ascii="Times New Roman" w:hAnsi="Times New Roman" w:cs="Times New Roman"/>
              </w:rPr>
            </w:pPr>
            <w:r w:rsidRPr="001677CA">
              <w:rPr>
                <w:rFonts w:ascii="Times New Roman" w:hAnsi="Times New Roman" w:cs="Times New Roman"/>
              </w:rPr>
              <w:t>Citigroup Energy</w:t>
            </w:r>
          </w:p>
        </w:tc>
        <w:tc>
          <w:tcPr>
            <w:tcW w:w="2468" w:type="dxa"/>
          </w:tcPr>
          <w:p w14:paraId="31B7032D" w14:textId="77777777" w:rsidR="00944BC2" w:rsidRPr="000F54BB" w:rsidRDefault="00944BC2" w:rsidP="00EF73CC">
            <w:pPr>
              <w:pStyle w:val="NoSpacing"/>
              <w:rPr>
                <w:rFonts w:ascii="Times New Roman" w:hAnsi="Times New Roman" w:cs="Times New Roman"/>
                <w:highlight w:val="lightGray"/>
              </w:rPr>
            </w:pPr>
          </w:p>
        </w:tc>
      </w:tr>
      <w:tr w:rsidR="00754FAC" w:rsidRPr="000F54BB" w14:paraId="79A56E83" w14:textId="77777777" w:rsidTr="000012D9">
        <w:tc>
          <w:tcPr>
            <w:tcW w:w="2482" w:type="dxa"/>
            <w:gridSpan w:val="2"/>
            <w:vAlign w:val="bottom"/>
          </w:tcPr>
          <w:p w14:paraId="212F19EE" w14:textId="5A8D880E" w:rsidR="00754FAC" w:rsidRPr="00754FAC" w:rsidRDefault="00754FAC" w:rsidP="00EF73CC">
            <w:pPr>
              <w:pStyle w:val="NoSpacing"/>
              <w:rPr>
                <w:rFonts w:ascii="Times New Roman" w:hAnsi="Times New Roman" w:cs="Times New Roman"/>
              </w:rPr>
            </w:pPr>
            <w:r w:rsidRPr="00754FAC">
              <w:rPr>
                <w:rFonts w:ascii="Times New Roman" w:hAnsi="Times New Roman" w:cs="Times New Roman"/>
              </w:rPr>
              <w:t>Haley, Ian</w:t>
            </w:r>
          </w:p>
        </w:tc>
        <w:tc>
          <w:tcPr>
            <w:tcW w:w="3946" w:type="dxa"/>
            <w:gridSpan w:val="2"/>
            <w:vAlign w:val="bottom"/>
          </w:tcPr>
          <w:p w14:paraId="2702721D" w14:textId="02A973A8" w:rsidR="00754FAC" w:rsidRPr="00754FAC" w:rsidRDefault="00754FAC" w:rsidP="00EF73CC">
            <w:pPr>
              <w:pStyle w:val="NoSpacing"/>
              <w:rPr>
                <w:rFonts w:ascii="Times New Roman" w:hAnsi="Times New Roman" w:cs="Times New Roman"/>
              </w:rPr>
            </w:pPr>
            <w:r w:rsidRPr="00754FAC">
              <w:rPr>
                <w:rFonts w:ascii="Times New Roman" w:hAnsi="Times New Roman" w:cs="Times New Roman"/>
              </w:rPr>
              <w:t>Luminant</w:t>
            </w:r>
          </w:p>
        </w:tc>
        <w:tc>
          <w:tcPr>
            <w:tcW w:w="2468" w:type="dxa"/>
          </w:tcPr>
          <w:p w14:paraId="23E09449" w14:textId="77777777" w:rsidR="00754FAC" w:rsidRPr="000F54BB" w:rsidRDefault="00754FAC" w:rsidP="00EF73CC">
            <w:pPr>
              <w:pStyle w:val="NoSpacing"/>
              <w:rPr>
                <w:rFonts w:ascii="Times New Roman" w:hAnsi="Times New Roman" w:cs="Times New Roman"/>
                <w:highlight w:val="lightGray"/>
              </w:rPr>
            </w:pPr>
          </w:p>
        </w:tc>
      </w:tr>
      <w:tr w:rsidR="00684B75" w:rsidRPr="000F54BB" w14:paraId="2D7702E0" w14:textId="77777777" w:rsidTr="000012D9">
        <w:tc>
          <w:tcPr>
            <w:tcW w:w="2482" w:type="dxa"/>
            <w:gridSpan w:val="2"/>
            <w:vAlign w:val="bottom"/>
          </w:tcPr>
          <w:p w14:paraId="6C8B9E78" w14:textId="49B609F1" w:rsidR="00684B75" w:rsidRPr="00684B75" w:rsidRDefault="00684B75" w:rsidP="00EF73CC">
            <w:pPr>
              <w:pStyle w:val="NoSpacing"/>
              <w:rPr>
                <w:rFonts w:ascii="Times New Roman" w:hAnsi="Times New Roman" w:cs="Times New Roman"/>
              </w:rPr>
            </w:pPr>
            <w:r w:rsidRPr="00684B75">
              <w:rPr>
                <w:rFonts w:ascii="Times New Roman" w:hAnsi="Times New Roman" w:cs="Times New Roman"/>
              </w:rPr>
              <w:t>Hughes, Lindsey</w:t>
            </w:r>
          </w:p>
        </w:tc>
        <w:tc>
          <w:tcPr>
            <w:tcW w:w="3946" w:type="dxa"/>
            <w:gridSpan w:val="2"/>
            <w:vAlign w:val="bottom"/>
          </w:tcPr>
          <w:p w14:paraId="434B4878" w14:textId="67A82FBA" w:rsidR="00684B75" w:rsidRPr="00684B75" w:rsidRDefault="00684B75" w:rsidP="000538A1">
            <w:pPr>
              <w:pStyle w:val="NoSpacing"/>
              <w:rPr>
                <w:rFonts w:ascii="Times New Roman" w:hAnsi="Times New Roman" w:cs="Times New Roman"/>
              </w:rPr>
            </w:pPr>
            <w:r w:rsidRPr="00684B75">
              <w:rPr>
                <w:rFonts w:ascii="Times New Roman" w:hAnsi="Times New Roman" w:cs="Times New Roman"/>
              </w:rPr>
              <w:t>Competitive Power</w:t>
            </w:r>
          </w:p>
        </w:tc>
        <w:tc>
          <w:tcPr>
            <w:tcW w:w="2468" w:type="dxa"/>
          </w:tcPr>
          <w:p w14:paraId="3A280C92" w14:textId="3A3BCFDB" w:rsidR="00684B75" w:rsidRPr="000F54BB" w:rsidRDefault="00684B75"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CA4B92" w:rsidRPr="000F54BB" w14:paraId="4ED94CA0" w14:textId="77777777" w:rsidTr="000012D9">
        <w:tc>
          <w:tcPr>
            <w:tcW w:w="2482" w:type="dxa"/>
            <w:gridSpan w:val="2"/>
            <w:vAlign w:val="bottom"/>
          </w:tcPr>
          <w:p w14:paraId="522680F3" w14:textId="015D700B" w:rsidR="00CA4B92" w:rsidRPr="00684B75" w:rsidRDefault="00CA4B92" w:rsidP="00EF73CC">
            <w:pPr>
              <w:pStyle w:val="NoSpacing"/>
              <w:rPr>
                <w:rFonts w:ascii="Times New Roman" w:hAnsi="Times New Roman" w:cs="Times New Roman"/>
              </w:rPr>
            </w:pPr>
            <w:r w:rsidRPr="00684B75">
              <w:rPr>
                <w:rFonts w:ascii="Times New Roman" w:hAnsi="Times New Roman" w:cs="Times New Roman"/>
              </w:rPr>
              <w:t>Jacobs, Kaci</w:t>
            </w:r>
          </w:p>
        </w:tc>
        <w:tc>
          <w:tcPr>
            <w:tcW w:w="3946" w:type="dxa"/>
            <w:gridSpan w:val="2"/>
            <w:vAlign w:val="bottom"/>
          </w:tcPr>
          <w:p w14:paraId="2A2DD5CD" w14:textId="78A00845" w:rsidR="00CA4B92" w:rsidRPr="00684B75" w:rsidRDefault="00CA4B92" w:rsidP="00EF73CC">
            <w:pPr>
              <w:pStyle w:val="NoSpacing"/>
              <w:rPr>
                <w:rFonts w:ascii="Times New Roman" w:hAnsi="Times New Roman" w:cs="Times New Roman"/>
              </w:rPr>
            </w:pPr>
            <w:r w:rsidRPr="00684B75">
              <w:rPr>
                <w:rFonts w:ascii="Times New Roman" w:hAnsi="Times New Roman" w:cs="Times New Roman"/>
              </w:rPr>
              <w:t>TXU Energy</w:t>
            </w:r>
          </w:p>
        </w:tc>
        <w:tc>
          <w:tcPr>
            <w:tcW w:w="2468" w:type="dxa"/>
          </w:tcPr>
          <w:p w14:paraId="3B6FE60D" w14:textId="2E6A3AB3" w:rsidR="00CA4B92" w:rsidRPr="000F54BB" w:rsidRDefault="00CA4B92"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684B75" w:rsidRPr="000F54BB" w14:paraId="06AC781F" w14:textId="77777777" w:rsidTr="000012D9">
        <w:tc>
          <w:tcPr>
            <w:tcW w:w="2482" w:type="dxa"/>
            <w:gridSpan w:val="2"/>
            <w:vAlign w:val="bottom"/>
          </w:tcPr>
          <w:p w14:paraId="0D8224A4" w14:textId="21890319" w:rsidR="00684B75" w:rsidRPr="00684B75" w:rsidRDefault="00684B75" w:rsidP="00EF73CC">
            <w:pPr>
              <w:pStyle w:val="NoSpacing"/>
              <w:rPr>
                <w:rFonts w:ascii="Times New Roman" w:hAnsi="Times New Roman" w:cs="Times New Roman"/>
              </w:rPr>
            </w:pPr>
            <w:r w:rsidRPr="00684B75">
              <w:rPr>
                <w:rFonts w:ascii="Times New Roman" w:hAnsi="Times New Roman" w:cs="Times New Roman"/>
              </w:rPr>
              <w:t>Jewell, Michael</w:t>
            </w:r>
          </w:p>
        </w:tc>
        <w:tc>
          <w:tcPr>
            <w:tcW w:w="3946" w:type="dxa"/>
            <w:gridSpan w:val="2"/>
            <w:vAlign w:val="bottom"/>
          </w:tcPr>
          <w:p w14:paraId="54C4610C" w14:textId="204894A6" w:rsidR="00684B75" w:rsidRPr="00684B75" w:rsidRDefault="00684B75" w:rsidP="00EF73CC">
            <w:pPr>
              <w:pStyle w:val="NoSpacing"/>
              <w:rPr>
                <w:rFonts w:ascii="Times New Roman" w:hAnsi="Times New Roman" w:cs="Times New Roman"/>
              </w:rPr>
            </w:pPr>
            <w:r w:rsidRPr="00684B75">
              <w:rPr>
                <w:rFonts w:ascii="Times New Roman" w:hAnsi="Times New Roman" w:cs="Times New Roman"/>
              </w:rPr>
              <w:t>Jewell and Associates</w:t>
            </w:r>
          </w:p>
        </w:tc>
        <w:tc>
          <w:tcPr>
            <w:tcW w:w="2468" w:type="dxa"/>
          </w:tcPr>
          <w:p w14:paraId="0CCBEF6A" w14:textId="1B7B717C" w:rsidR="00684B75" w:rsidRPr="00FE7359" w:rsidRDefault="00684B75" w:rsidP="00EF73CC">
            <w:pPr>
              <w:pStyle w:val="NoSpacing"/>
              <w:rPr>
                <w:rFonts w:ascii="Times New Roman" w:hAnsi="Times New Roman" w:cs="Times New Roman"/>
              </w:rPr>
            </w:pPr>
            <w:r w:rsidRPr="00FE7359">
              <w:rPr>
                <w:rFonts w:ascii="Times New Roman" w:hAnsi="Times New Roman" w:cs="Times New Roman"/>
              </w:rPr>
              <w:t>Via Teleconference</w:t>
            </w:r>
          </w:p>
        </w:tc>
      </w:tr>
      <w:tr w:rsidR="007B5181" w:rsidRPr="000F54BB" w14:paraId="5A7C3219" w14:textId="77777777" w:rsidTr="000012D9">
        <w:tc>
          <w:tcPr>
            <w:tcW w:w="2482" w:type="dxa"/>
            <w:gridSpan w:val="2"/>
            <w:vAlign w:val="bottom"/>
          </w:tcPr>
          <w:p w14:paraId="6900F2E6" w14:textId="699AC970" w:rsidR="007B5181" w:rsidRPr="00684B75" w:rsidRDefault="007B5181" w:rsidP="00EF73CC">
            <w:pPr>
              <w:pStyle w:val="NoSpacing"/>
              <w:rPr>
                <w:rFonts w:ascii="Times New Roman" w:hAnsi="Times New Roman" w:cs="Times New Roman"/>
              </w:rPr>
            </w:pPr>
            <w:r>
              <w:rPr>
                <w:rFonts w:ascii="Times New Roman" w:hAnsi="Times New Roman" w:cs="Times New Roman"/>
              </w:rPr>
              <w:t>Jones, Liz</w:t>
            </w:r>
          </w:p>
        </w:tc>
        <w:tc>
          <w:tcPr>
            <w:tcW w:w="3946" w:type="dxa"/>
            <w:gridSpan w:val="2"/>
            <w:vAlign w:val="bottom"/>
          </w:tcPr>
          <w:p w14:paraId="64735DB5" w14:textId="722EBE27" w:rsidR="007B5181" w:rsidRPr="00684B75" w:rsidRDefault="007B5181" w:rsidP="00EF73CC">
            <w:pPr>
              <w:pStyle w:val="NoSpacing"/>
              <w:rPr>
                <w:rFonts w:ascii="Times New Roman" w:hAnsi="Times New Roman" w:cs="Times New Roman"/>
              </w:rPr>
            </w:pPr>
            <w:r>
              <w:rPr>
                <w:rFonts w:ascii="Times New Roman" w:hAnsi="Times New Roman" w:cs="Times New Roman"/>
              </w:rPr>
              <w:t>Oncor</w:t>
            </w:r>
          </w:p>
        </w:tc>
        <w:tc>
          <w:tcPr>
            <w:tcW w:w="2468" w:type="dxa"/>
          </w:tcPr>
          <w:p w14:paraId="38DEE822" w14:textId="77777777" w:rsidR="007B5181" w:rsidRPr="00FE7359" w:rsidRDefault="007B5181" w:rsidP="00EF73CC">
            <w:pPr>
              <w:pStyle w:val="NoSpacing"/>
              <w:rPr>
                <w:rFonts w:ascii="Times New Roman" w:hAnsi="Times New Roman" w:cs="Times New Roman"/>
              </w:rPr>
            </w:pPr>
          </w:p>
        </w:tc>
      </w:tr>
      <w:tr w:rsidR="00214D25" w:rsidRPr="000F54BB" w14:paraId="3332742E" w14:textId="77777777" w:rsidTr="000012D9">
        <w:tc>
          <w:tcPr>
            <w:tcW w:w="2482" w:type="dxa"/>
            <w:gridSpan w:val="2"/>
            <w:vAlign w:val="bottom"/>
          </w:tcPr>
          <w:p w14:paraId="4FCB2E1C" w14:textId="77777777" w:rsidR="00214D25" w:rsidRPr="004B04EB" w:rsidRDefault="00214D25" w:rsidP="00EF73CC">
            <w:pPr>
              <w:pStyle w:val="NoSpacing"/>
              <w:rPr>
                <w:rFonts w:ascii="Times New Roman" w:hAnsi="Times New Roman" w:cs="Times New Roman"/>
              </w:rPr>
            </w:pPr>
            <w:r w:rsidRPr="004B04EB">
              <w:rPr>
                <w:rFonts w:ascii="Times New Roman" w:hAnsi="Times New Roman" w:cs="Times New Roman"/>
              </w:rPr>
              <w:t>Juricek, Mike</w:t>
            </w:r>
          </w:p>
        </w:tc>
        <w:tc>
          <w:tcPr>
            <w:tcW w:w="3946" w:type="dxa"/>
            <w:gridSpan w:val="2"/>
            <w:vAlign w:val="bottom"/>
          </w:tcPr>
          <w:p w14:paraId="40B4BB31" w14:textId="77777777" w:rsidR="00214D25" w:rsidRPr="004B04EB" w:rsidRDefault="00214D25" w:rsidP="00EF73CC">
            <w:pPr>
              <w:pStyle w:val="NoSpacing"/>
              <w:rPr>
                <w:rFonts w:ascii="Times New Roman" w:hAnsi="Times New Roman" w:cs="Times New Roman"/>
              </w:rPr>
            </w:pPr>
            <w:r w:rsidRPr="004B04EB">
              <w:rPr>
                <w:rFonts w:ascii="Times New Roman" w:hAnsi="Times New Roman" w:cs="Times New Roman"/>
              </w:rPr>
              <w:t>Oncor</w:t>
            </w:r>
          </w:p>
        </w:tc>
        <w:tc>
          <w:tcPr>
            <w:tcW w:w="2468" w:type="dxa"/>
          </w:tcPr>
          <w:p w14:paraId="707E2A87" w14:textId="77777777" w:rsidR="00214D25" w:rsidRPr="004B04EB" w:rsidRDefault="00214D25" w:rsidP="00EF73CC">
            <w:pPr>
              <w:pStyle w:val="NoSpacing"/>
              <w:rPr>
                <w:rFonts w:ascii="Times New Roman" w:hAnsi="Times New Roman" w:cs="Times New Roman"/>
              </w:rPr>
            </w:pPr>
            <w:r w:rsidRPr="004B04EB">
              <w:rPr>
                <w:rFonts w:ascii="Times New Roman" w:hAnsi="Times New Roman" w:cs="Times New Roman"/>
              </w:rPr>
              <w:t>Via Teleconference</w:t>
            </w:r>
          </w:p>
        </w:tc>
      </w:tr>
      <w:tr w:rsidR="00735CB0" w:rsidRPr="000F54BB" w14:paraId="1EFACE82" w14:textId="77777777" w:rsidTr="000012D9">
        <w:tc>
          <w:tcPr>
            <w:tcW w:w="2482" w:type="dxa"/>
            <w:gridSpan w:val="2"/>
            <w:vAlign w:val="bottom"/>
          </w:tcPr>
          <w:p w14:paraId="137CE39F" w14:textId="20BDFFDB" w:rsidR="00735CB0" w:rsidRPr="004B04EB" w:rsidRDefault="00735CB0" w:rsidP="00EF73CC">
            <w:pPr>
              <w:pStyle w:val="NoSpacing"/>
              <w:rPr>
                <w:rFonts w:ascii="Times New Roman" w:hAnsi="Times New Roman" w:cs="Times New Roman"/>
              </w:rPr>
            </w:pPr>
            <w:r w:rsidRPr="004B04EB">
              <w:rPr>
                <w:rFonts w:ascii="Times New Roman" w:hAnsi="Times New Roman" w:cs="Times New Roman"/>
              </w:rPr>
              <w:t>Kueker, Dan</w:t>
            </w:r>
          </w:p>
        </w:tc>
        <w:tc>
          <w:tcPr>
            <w:tcW w:w="3946" w:type="dxa"/>
            <w:gridSpan w:val="2"/>
            <w:vAlign w:val="bottom"/>
          </w:tcPr>
          <w:p w14:paraId="393505F5" w14:textId="6FB91081" w:rsidR="00735CB0" w:rsidRPr="004B04EB" w:rsidRDefault="00735CB0" w:rsidP="00EF73CC">
            <w:pPr>
              <w:pStyle w:val="NoSpacing"/>
              <w:rPr>
                <w:rFonts w:ascii="Times New Roman" w:hAnsi="Times New Roman" w:cs="Times New Roman"/>
              </w:rPr>
            </w:pPr>
            <w:r w:rsidRPr="004B04EB">
              <w:rPr>
                <w:rFonts w:ascii="Times New Roman" w:hAnsi="Times New Roman" w:cs="Times New Roman"/>
              </w:rPr>
              <w:t>Brazos Electric Cooperative</w:t>
            </w:r>
          </w:p>
        </w:tc>
        <w:tc>
          <w:tcPr>
            <w:tcW w:w="2468" w:type="dxa"/>
          </w:tcPr>
          <w:p w14:paraId="42324E83" w14:textId="29BB0AD8" w:rsidR="00735CB0" w:rsidRPr="004B04EB" w:rsidRDefault="00735CB0" w:rsidP="00EF73CC">
            <w:pPr>
              <w:pStyle w:val="NoSpacing"/>
              <w:rPr>
                <w:rFonts w:ascii="Times New Roman" w:hAnsi="Times New Roman" w:cs="Times New Roman"/>
              </w:rPr>
            </w:pPr>
            <w:r w:rsidRPr="004B04EB">
              <w:rPr>
                <w:rFonts w:ascii="Times New Roman" w:hAnsi="Times New Roman" w:cs="Times New Roman"/>
              </w:rPr>
              <w:t>Via Teleconference</w:t>
            </w:r>
          </w:p>
        </w:tc>
      </w:tr>
      <w:tr w:rsidR="00186E18" w:rsidRPr="000F54BB" w14:paraId="50E3BCE3" w14:textId="77777777" w:rsidTr="000012D9">
        <w:tc>
          <w:tcPr>
            <w:tcW w:w="2482" w:type="dxa"/>
            <w:gridSpan w:val="2"/>
            <w:vAlign w:val="bottom"/>
          </w:tcPr>
          <w:p w14:paraId="319FDB5C" w14:textId="77777777" w:rsidR="00186E18" w:rsidRPr="00684B75" w:rsidRDefault="00186E18" w:rsidP="00EF73CC">
            <w:pPr>
              <w:pStyle w:val="NoSpacing"/>
              <w:rPr>
                <w:rFonts w:ascii="Times New Roman" w:hAnsi="Times New Roman" w:cs="Times New Roman"/>
              </w:rPr>
            </w:pPr>
            <w:r w:rsidRPr="00684B75">
              <w:rPr>
                <w:rFonts w:ascii="Times New Roman" w:hAnsi="Times New Roman" w:cs="Times New Roman"/>
              </w:rPr>
              <w:t>Lange, Clif</w:t>
            </w:r>
          </w:p>
        </w:tc>
        <w:tc>
          <w:tcPr>
            <w:tcW w:w="3946" w:type="dxa"/>
            <w:gridSpan w:val="2"/>
            <w:vAlign w:val="bottom"/>
          </w:tcPr>
          <w:p w14:paraId="5CAF194F" w14:textId="611206BA" w:rsidR="00186E18" w:rsidRPr="00684B75" w:rsidRDefault="00186E18" w:rsidP="00EE67FC">
            <w:pPr>
              <w:pStyle w:val="NoSpacing"/>
              <w:rPr>
                <w:rFonts w:ascii="Times New Roman" w:hAnsi="Times New Roman" w:cs="Times New Roman"/>
              </w:rPr>
            </w:pPr>
            <w:r w:rsidRPr="00684B75">
              <w:rPr>
                <w:rFonts w:ascii="Times New Roman" w:hAnsi="Times New Roman" w:cs="Times New Roman"/>
              </w:rPr>
              <w:t>S</w:t>
            </w:r>
            <w:r w:rsidR="00EE67FC" w:rsidRPr="00684B75">
              <w:rPr>
                <w:rFonts w:ascii="Times New Roman" w:hAnsi="Times New Roman" w:cs="Times New Roman"/>
              </w:rPr>
              <w:t>outh Texas Electric Cooperative</w:t>
            </w:r>
          </w:p>
        </w:tc>
        <w:tc>
          <w:tcPr>
            <w:tcW w:w="2468" w:type="dxa"/>
          </w:tcPr>
          <w:p w14:paraId="446AD114" w14:textId="77777777" w:rsidR="00186E18" w:rsidRPr="00684B75" w:rsidRDefault="00186E18" w:rsidP="00EF73CC">
            <w:pPr>
              <w:pStyle w:val="NoSpacing"/>
              <w:rPr>
                <w:rFonts w:ascii="Times New Roman" w:hAnsi="Times New Roman" w:cs="Times New Roman"/>
              </w:rPr>
            </w:pPr>
            <w:r w:rsidRPr="00684B75">
              <w:rPr>
                <w:rFonts w:ascii="Times New Roman" w:hAnsi="Times New Roman" w:cs="Times New Roman"/>
              </w:rPr>
              <w:t>Via Teleconference</w:t>
            </w:r>
          </w:p>
        </w:tc>
      </w:tr>
      <w:tr w:rsidR="003E1D3D" w:rsidRPr="000F54BB" w14:paraId="22C51ED3" w14:textId="77777777" w:rsidTr="000012D9">
        <w:tc>
          <w:tcPr>
            <w:tcW w:w="2482" w:type="dxa"/>
            <w:gridSpan w:val="2"/>
            <w:vAlign w:val="bottom"/>
          </w:tcPr>
          <w:p w14:paraId="0C25D99F" w14:textId="7F3C4038" w:rsidR="003E1D3D" w:rsidRPr="00FE7359" w:rsidRDefault="003E1D3D" w:rsidP="00EF73CC">
            <w:pPr>
              <w:pStyle w:val="NoSpacing"/>
              <w:rPr>
                <w:rFonts w:ascii="Times New Roman" w:hAnsi="Times New Roman" w:cs="Times New Roman"/>
              </w:rPr>
            </w:pPr>
            <w:r w:rsidRPr="00FE7359">
              <w:rPr>
                <w:rFonts w:ascii="Times New Roman" w:hAnsi="Times New Roman" w:cs="Times New Roman"/>
              </w:rPr>
              <w:t>Lee, Jim</w:t>
            </w:r>
          </w:p>
        </w:tc>
        <w:tc>
          <w:tcPr>
            <w:tcW w:w="3946" w:type="dxa"/>
            <w:gridSpan w:val="2"/>
            <w:vAlign w:val="bottom"/>
          </w:tcPr>
          <w:p w14:paraId="231A67DA" w14:textId="3CE0A820" w:rsidR="003E1D3D" w:rsidRPr="00FE7359" w:rsidRDefault="003E1D3D" w:rsidP="00EF73CC">
            <w:pPr>
              <w:pStyle w:val="NoSpacing"/>
              <w:rPr>
                <w:rFonts w:ascii="Times New Roman" w:hAnsi="Times New Roman" w:cs="Times New Roman"/>
              </w:rPr>
            </w:pPr>
            <w:r w:rsidRPr="00FE7359">
              <w:rPr>
                <w:rFonts w:ascii="Times New Roman" w:hAnsi="Times New Roman" w:cs="Times New Roman"/>
              </w:rPr>
              <w:t>AEPSC</w:t>
            </w:r>
          </w:p>
        </w:tc>
        <w:tc>
          <w:tcPr>
            <w:tcW w:w="2468" w:type="dxa"/>
          </w:tcPr>
          <w:p w14:paraId="470EEDC9" w14:textId="4B1DE28D" w:rsidR="003E1D3D" w:rsidRPr="000F54BB" w:rsidRDefault="00FE7359"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597E79" w:rsidRPr="000F54BB" w14:paraId="2B5FFC15" w14:textId="77777777" w:rsidTr="000012D9">
        <w:tc>
          <w:tcPr>
            <w:tcW w:w="2482" w:type="dxa"/>
            <w:gridSpan w:val="2"/>
            <w:vAlign w:val="bottom"/>
          </w:tcPr>
          <w:p w14:paraId="215F9ED0" w14:textId="1C5686E6" w:rsidR="00597E79" w:rsidRPr="00597E79" w:rsidRDefault="00597E79" w:rsidP="00EF73CC">
            <w:pPr>
              <w:pStyle w:val="NoSpacing"/>
              <w:rPr>
                <w:rFonts w:ascii="Times New Roman" w:hAnsi="Times New Roman" w:cs="Times New Roman"/>
              </w:rPr>
            </w:pPr>
            <w:r w:rsidRPr="00597E79">
              <w:rPr>
                <w:rFonts w:ascii="Times New Roman" w:hAnsi="Times New Roman" w:cs="Times New Roman"/>
              </w:rPr>
              <w:t>Lloyd, Brian</w:t>
            </w:r>
          </w:p>
        </w:tc>
        <w:tc>
          <w:tcPr>
            <w:tcW w:w="3946" w:type="dxa"/>
            <w:gridSpan w:val="2"/>
            <w:vAlign w:val="bottom"/>
          </w:tcPr>
          <w:p w14:paraId="6C5C5D76" w14:textId="3E81F428" w:rsidR="00597E79" w:rsidRPr="00597E79" w:rsidRDefault="00597E79" w:rsidP="00EF73CC">
            <w:pPr>
              <w:pStyle w:val="NoSpacing"/>
              <w:rPr>
                <w:rFonts w:ascii="Times New Roman" w:hAnsi="Times New Roman" w:cs="Times New Roman"/>
              </w:rPr>
            </w:pPr>
            <w:r w:rsidRPr="00597E79">
              <w:rPr>
                <w:rFonts w:ascii="Times New Roman" w:hAnsi="Times New Roman" w:cs="Times New Roman"/>
              </w:rPr>
              <w:t>PUCT</w:t>
            </w:r>
          </w:p>
        </w:tc>
        <w:tc>
          <w:tcPr>
            <w:tcW w:w="2468" w:type="dxa"/>
          </w:tcPr>
          <w:p w14:paraId="2E7A7825" w14:textId="77777777" w:rsidR="00597E79" w:rsidRPr="000F54BB" w:rsidRDefault="00597E79" w:rsidP="00EF73CC">
            <w:pPr>
              <w:pStyle w:val="NoSpacing"/>
              <w:rPr>
                <w:rFonts w:ascii="Times New Roman" w:hAnsi="Times New Roman" w:cs="Times New Roman"/>
                <w:highlight w:val="lightGray"/>
              </w:rPr>
            </w:pPr>
          </w:p>
        </w:tc>
      </w:tr>
      <w:tr w:rsidR="00754FAC" w:rsidRPr="000F54BB" w14:paraId="63A399A5" w14:textId="77777777" w:rsidTr="000012D9">
        <w:tc>
          <w:tcPr>
            <w:tcW w:w="2482" w:type="dxa"/>
            <w:gridSpan w:val="2"/>
            <w:vAlign w:val="bottom"/>
          </w:tcPr>
          <w:p w14:paraId="551A8379" w14:textId="164A4661" w:rsidR="00754FAC" w:rsidRPr="00754FAC" w:rsidRDefault="00754FAC" w:rsidP="00EF73CC">
            <w:pPr>
              <w:pStyle w:val="NoSpacing"/>
              <w:rPr>
                <w:rFonts w:ascii="Times New Roman" w:hAnsi="Times New Roman" w:cs="Times New Roman"/>
              </w:rPr>
            </w:pPr>
            <w:r w:rsidRPr="00754FAC">
              <w:rPr>
                <w:rFonts w:ascii="Times New Roman" w:hAnsi="Times New Roman" w:cs="Times New Roman"/>
              </w:rPr>
              <w:t>Maye, Shelly-Ann</w:t>
            </w:r>
          </w:p>
        </w:tc>
        <w:tc>
          <w:tcPr>
            <w:tcW w:w="3946" w:type="dxa"/>
            <w:gridSpan w:val="2"/>
            <w:vAlign w:val="bottom"/>
          </w:tcPr>
          <w:p w14:paraId="7532AF44" w14:textId="12079CB8" w:rsidR="00754FAC" w:rsidRPr="00754FAC" w:rsidRDefault="00754FAC" w:rsidP="00EF73CC">
            <w:pPr>
              <w:pStyle w:val="NoSpacing"/>
              <w:rPr>
                <w:rFonts w:ascii="Times New Roman" w:hAnsi="Times New Roman" w:cs="Times New Roman"/>
              </w:rPr>
            </w:pPr>
            <w:r w:rsidRPr="00754FAC">
              <w:rPr>
                <w:rFonts w:ascii="Times New Roman" w:hAnsi="Times New Roman" w:cs="Times New Roman"/>
              </w:rPr>
              <w:t>Wind Energy Transmission Texas</w:t>
            </w:r>
          </w:p>
        </w:tc>
        <w:tc>
          <w:tcPr>
            <w:tcW w:w="2468" w:type="dxa"/>
          </w:tcPr>
          <w:p w14:paraId="347ABCA3" w14:textId="77777777" w:rsidR="00754FAC" w:rsidRPr="000F54BB" w:rsidRDefault="00754FAC" w:rsidP="00EF73CC">
            <w:pPr>
              <w:pStyle w:val="NoSpacing"/>
              <w:rPr>
                <w:rFonts w:ascii="Times New Roman" w:hAnsi="Times New Roman" w:cs="Times New Roman"/>
                <w:highlight w:val="lightGray"/>
              </w:rPr>
            </w:pPr>
          </w:p>
        </w:tc>
      </w:tr>
      <w:tr w:rsidR="00754FAC" w:rsidRPr="000F54BB" w14:paraId="4B477E1E" w14:textId="77777777" w:rsidTr="000012D9">
        <w:tc>
          <w:tcPr>
            <w:tcW w:w="2482" w:type="dxa"/>
            <w:gridSpan w:val="2"/>
            <w:vAlign w:val="bottom"/>
          </w:tcPr>
          <w:p w14:paraId="132000CA" w14:textId="10BE324D" w:rsidR="00754FAC" w:rsidRPr="00754FAC" w:rsidRDefault="00754FAC" w:rsidP="00EF73CC">
            <w:pPr>
              <w:pStyle w:val="NoSpacing"/>
              <w:rPr>
                <w:rFonts w:ascii="Times New Roman" w:hAnsi="Times New Roman" w:cs="Times New Roman"/>
              </w:rPr>
            </w:pPr>
            <w:r w:rsidRPr="00754FAC">
              <w:rPr>
                <w:rFonts w:ascii="Times New Roman" w:hAnsi="Times New Roman" w:cs="Times New Roman"/>
              </w:rPr>
              <w:t>McKeever, Debbie</w:t>
            </w:r>
          </w:p>
        </w:tc>
        <w:tc>
          <w:tcPr>
            <w:tcW w:w="3946" w:type="dxa"/>
            <w:gridSpan w:val="2"/>
            <w:vAlign w:val="bottom"/>
          </w:tcPr>
          <w:p w14:paraId="4DCB0E70" w14:textId="6B9C5F94" w:rsidR="00754FAC" w:rsidRPr="00754FAC" w:rsidRDefault="00754FAC" w:rsidP="00EF73CC">
            <w:pPr>
              <w:pStyle w:val="NoSpacing"/>
              <w:rPr>
                <w:rFonts w:ascii="Times New Roman" w:hAnsi="Times New Roman" w:cs="Times New Roman"/>
              </w:rPr>
            </w:pPr>
            <w:r w:rsidRPr="00754FAC">
              <w:rPr>
                <w:rFonts w:ascii="Times New Roman" w:hAnsi="Times New Roman" w:cs="Times New Roman"/>
              </w:rPr>
              <w:t>Oncor</w:t>
            </w:r>
          </w:p>
        </w:tc>
        <w:tc>
          <w:tcPr>
            <w:tcW w:w="2468" w:type="dxa"/>
          </w:tcPr>
          <w:p w14:paraId="01F5BC5A" w14:textId="77777777" w:rsidR="00754FAC" w:rsidRPr="000F54BB" w:rsidRDefault="00754FAC" w:rsidP="00EF73CC">
            <w:pPr>
              <w:pStyle w:val="NoSpacing"/>
              <w:rPr>
                <w:rFonts w:ascii="Times New Roman" w:hAnsi="Times New Roman" w:cs="Times New Roman"/>
                <w:highlight w:val="lightGray"/>
              </w:rPr>
            </w:pPr>
          </w:p>
        </w:tc>
      </w:tr>
      <w:tr w:rsidR="00B11105" w:rsidRPr="000F54BB" w14:paraId="47D01ECF" w14:textId="77777777" w:rsidTr="000012D9">
        <w:tc>
          <w:tcPr>
            <w:tcW w:w="2482" w:type="dxa"/>
            <w:gridSpan w:val="2"/>
            <w:vAlign w:val="bottom"/>
          </w:tcPr>
          <w:p w14:paraId="598FA015" w14:textId="163AD2C1" w:rsidR="00B11105" w:rsidRPr="00754FAC" w:rsidRDefault="00B11105" w:rsidP="00EF73CC">
            <w:pPr>
              <w:pStyle w:val="NoSpacing"/>
              <w:rPr>
                <w:rFonts w:ascii="Times New Roman" w:hAnsi="Times New Roman" w:cs="Times New Roman"/>
              </w:rPr>
            </w:pPr>
            <w:r w:rsidRPr="00754FAC">
              <w:rPr>
                <w:rFonts w:ascii="Times New Roman" w:hAnsi="Times New Roman" w:cs="Times New Roman"/>
              </w:rPr>
              <w:t>Morris, Sandy</w:t>
            </w:r>
          </w:p>
        </w:tc>
        <w:tc>
          <w:tcPr>
            <w:tcW w:w="3946" w:type="dxa"/>
            <w:gridSpan w:val="2"/>
            <w:vAlign w:val="bottom"/>
          </w:tcPr>
          <w:p w14:paraId="75FD2323" w14:textId="69B3EAA3" w:rsidR="00B11105" w:rsidRPr="00754FAC" w:rsidRDefault="00B11105" w:rsidP="00EF73CC">
            <w:pPr>
              <w:pStyle w:val="NoSpacing"/>
              <w:rPr>
                <w:rFonts w:ascii="Times New Roman" w:hAnsi="Times New Roman" w:cs="Times New Roman"/>
              </w:rPr>
            </w:pPr>
            <w:r w:rsidRPr="00754FAC">
              <w:rPr>
                <w:rFonts w:ascii="Times New Roman" w:hAnsi="Times New Roman" w:cs="Times New Roman"/>
              </w:rPr>
              <w:t>Direct Energy</w:t>
            </w:r>
          </w:p>
        </w:tc>
        <w:tc>
          <w:tcPr>
            <w:tcW w:w="2468" w:type="dxa"/>
          </w:tcPr>
          <w:p w14:paraId="0B39E9EF" w14:textId="7F169D1F" w:rsidR="00B11105" w:rsidRPr="000F54BB" w:rsidRDefault="00B11105" w:rsidP="00EF73CC">
            <w:pPr>
              <w:pStyle w:val="NoSpacing"/>
              <w:rPr>
                <w:rFonts w:ascii="Times New Roman" w:hAnsi="Times New Roman" w:cs="Times New Roman"/>
                <w:highlight w:val="lightGray"/>
              </w:rPr>
            </w:pPr>
          </w:p>
        </w:tc>
      </w:tr>
      <w:tr w:rsidR="00684B75" w:rsidRPr="000F54BB" w14:paraId="6FA77598" w14:textId="77777777" w:rsidTr="000012D9">
        <w:tc>
          <w:tcPr>
            <w:tcW w:w="2482" w:type="dxa"/>
            <w:gridSpan w:val="2"/>
            <w:vAlign w:val="bottom"/>
          </w:tcPr>
          <w:p w14:paraId="4569B9A7" w14:textId="065748F3" w:rsidR="00684B75" w:rsidRDefault="00684B75" w:rsidP="00EF73CC">
            <w:pPr>
              <w:pStyle w:val="NoSpacing"/>
              <w:rPr>
                <w:rFonts w:ascii="Times New Roman" w:hAnsi="Times New Roman" w:cs="Times New Roman"/>
              </w:rPr>
            </w:pPr>
            <w:r>
              <w:rPr>
                <w:rFonts w:ascii="Times New Roman" w:hAnsi="Times New Roman" w:cs="Times New Roman"/>
              </w:rPr>
              <w:lastRenderedPageBreak/>
              <w:t>Mueller, Paula</w:t>
            </w:r>
          </w:p>
        </w:tc>
        <w:tc>
          <w:tcPr>
            <w:tcW w:w="3946" w:type="dxa"/>
            <w:gridSpan w:val="2"/>
            <w:vAlign w:val="bottom"/>
          </w:tcPr>
          <w:p w14:paraId="04041044" w14:textId="5D964826" w:rsidR="00684B75" w:rsidRDefault="00684B75" w:rsidP="00EF73CC">
            <w:pPr>
              <w:pStyle w:val="NoSpacing"/>
              <w:rPr>
                <w:rFonts w:ascii="Times New Roman" w:hAnsi="Times New Roman" w:cs="Times New Roman"/>
              </w:rPr>
            </w:pPr>
            <w:r>
              <w:rPr>
                <w:rFonts w:ascii="Times New Roman" w:hAnsi="Times New Roman" w:cs="Times New Roman"/>
              </w:rPr>
              <w:t>Texas Reliability Entity</w:t>
            </w:r>
          </w:p>
        </w:tc>
        <w:tc>
          <w:tcPr>
            <w:tcW w:w="2468" w:type="dxa"/>
            <w:vAlign w:val="bottom"/>
          </w:tcPr>
          <w:p w14:paraId="2AF0B6F4" w14:textId="695ACAA5" w:rsidR="00684B75" w:rsidRPr="00FE7359" w:rsidRDefault="00684B75" w:rsidP="00EF73CC">
            <w:pPr>
              <w:pStyle w:val="NoSpacing"/>
              <w:rPr>
                <w:rFonts w:ascii="Times New Roman" w:hAnsi="Times New Roman" w:cs="Times New Roman"/>
              </w:rPr>
            </w:pPr>
            <w:r w:rsidRPr="00FE7359">
              <w:rPr>
                <w:rFonts w:ascii="Times New Roman" w:hAnsi="Times New Roman" w:cs="Times New Roman"/>
              </w:rPr>
              <w:t>Via Teleconference</w:t>
            </w:r>
          </w:p>
        </w:tc>
      </w:tr>
      <w:tr w:rsidR="00CA4B92" w:rsidRPr="000F54BB" w14:paraId="30504FD3" w14:textId="77777777" w:rsidTr="000012D9">
        <w:tc>
          <w:tcPr>
            <w:tcW w:w="2482" w:type="dxa"/>
            <w:gridSpan w:val="2"/>
            <w:vAlign w:val="bottom"/>
          </w:tcPr>
          <w:p w14:paraId="4886EBCF" w14:textId="14130D73" w:rsidR="00CA4B92" w:rsidRDefault="00CA4B92" w:rsidP="00EF73CC">
            <w:pPr>
              <w:pStyle w:val="NoSpacing"/>
              <w:rPr>
                <w:rFonts w:ascii="Times New Roman" w:hAnsi="Times New Roman" w:cs="Times New Roman"/>
              </w:rPr>
            </w:pPr>
            <w:r>
              <w:rPr>
                <w:rFonts w:ascii="Times New Roman" w:hAnsi="Times New Roman" w:cs="Times New Roman"/>
              </w:rPr>
              <w:t>Paff, Tom</w:t>
            </w:r>
          </w:p>
        </w:tc>
        <w:tc>
          <w:tcPr>
            <w:tcW w:w="3946" w:type="dxa"/>
            <w:gridSpan w:val="2"/>
            <w:vAlign w:val="bottom"/>
          </w:tcPr>
          <w:p w14:paraId="7B11484D" w14:textId="39F7A64E" w:rsidR="00CA4B92" w:rsidRDefault="00CA4B92" w:rsidP="00EF73CC">
            <w:pPr>
              <w:pStyle w:val="NoSpacing"/>
              <w:rPr>
                <w:rFonts w:ascii="Times New Roman" w:hAnsi="Times New Roman" w:cs="Times New Roman"/>
              </w:rPr>
            </w:pPr>
            <w:r>
              <w:rPr>
                <w:rFonts w:ascii="Times New Roman" w:hAnsi="Times New Roman" w:cs="Times New Roman"/>
              </w:rPr>
              <w:t>Duke Energy</w:t>
            </w:r>
          </w:p>
        </w:tc>
        <w:tc>
          <w:tcPr>
            <w:tcW w:w="2468" w:type="dxa"/>
            <w:vAlign w:val="bottom"/>
          </w:tcPr>
          <w:p w14:paraId="610FA596" w14:textId="6CB3DAA5" w:rsidR="00CA4B92" w:rsidRPr="000F54BB" w:rsidRDefault="00CA4B92"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754FAC" w:rsidRPr="000F54BB" w14:paraId="036FE6B7" w14:textId="77777777" w:rsidTr="000012D9">
        <w:tc>
          <w:tcPr>
            <w:tcW w:w="2482" w:type="dxa"/>
            <w:gridSpan w:val="2"/>
            <w:vAlign w:val="bottom"/>
          </w:tcPr>
          <w:p w14:paraId="0ED21CBC" w14:textId="76F2AB55" w:rsidR="00754FAC" w:rsidRPr="001677CA" w:rsidRDefault="00754FAC" w:rsidP="00EF73CC">
            <w:pPr>
              <w:pStyle w:val="NoSpacing"/>
              <w:rPr>
                <w:rFonts w:ascii="Times New Roman" w:hAnsi="Times New Roman" w:cs="Times New Roman"/>
              </w:rPr>
            </w:pPr>
            <w:r>
              <w:rPr>
                <w:rFonts w:ascii="Times New Roman" w:hAnsi="Times New Roman" w:cs="Times New Roman"/>
              </w:rPr>
              <w:t>Powell, Christian</w:t>
            </w:r>
          </w:p>
        </w:tc>
        <w:tc>
          <w:tcPr>
            <w:tcW w:w="3946" w:type="dxa"/>
            <w:gridSpan w:val="2"/>
            <w:vAlign w:val="bottom"/>
          </w:tcPr>
          <w:p w14:paraId="2DA50D93" w14:textId="56A3C633" w:rsidR="00754FAC" w:rsidRPr="001677CA" w:rsidRDefault="00754FAC" w:rsidP="00EF73CC">
            <w:pPr>
              <w:pStyle w:val="NoSpacing"/>
              <w:rPr>
                <w:rFonts w:ascii="Times New Roman" w:hAnsi="Times New Roman" w:cs="Times New Roman"/>
              </w:rPr>
            </w:pPr>
            <w:r>
              <w:rPr>
                <w:rFonts w:ascii="Times New Roman" w:hAnsi="Times New Roman" w:cs="Times New Roman"/>
              </w:rPr>
              <w:t>LCRA</w:t>
            </w:r>
          </w:p>
        </w:tc>
        <w:tc>
          <w:tcPr>
            <w:tcW w:w="2468" w:type="dxa"/>
            <w:vAlign w:val="bottom"/>
          </w:tcPr>
          <w:p w14:paraId="30067980" w14:textId="77777777" w:rsidR="00754FAC" w:rsidRPr="000F54BB" w:rsidRDefault="00754FAC" w:rsidP="00EF73CC">
            <w:pPr>
              <w:pStyle w:val="NoSpacing"/>
              <w:rPr>
                <w:rFonts w:ascii="Times New Roman" w:hAnsi="Times New Roman" w:cs="Times New Roman"/>
                <w:highlight w:val="lightGray"/>
              </w:rPr>
            </w:pPr>
          </w:p>
        </w:tc>
      </w:tr>
      <w:tr w:rsidR="00CA4B92" w:rsidRPr="000F54BB" w14:paraId="584829DB" w14:textId="77777777" w:rsidTr="000012D9">
        <w:tc>
          <w:tcPr>
            <w:tcW w:w="2482" w:type="dxa"/>
            <w:gridSpan w:val="2"/>
            <w:vAlign w:val="bottom"/>
          </w:tcPr>
          <w:p w14:paraId="55CA5987" w14:textId="637AA11B" w:rsidR="00CA4B92" w:rsidRPr="001677CA" w:rsidRDefault="00CA4B92" w:rsidP="00EF73CC">
            <w:pPr>
              <w:pStyle w:val="NoSpacing"/>
              <w:rPr>
                <w:rFonts w:ascii="Times New Roman" w:hAnsi="Times New Roman" w:cs="Times New Roman"/>
              </w:rPr>
            </w:pPr>
            <w:r>
              <w:rPr>
                <w:rFonts w:ascii="Times New Roman" w:hAnsi="Times New Roman" w:cs="Times New Roman"/>
              </w:rPr>
              <w:t>Reed, Carolyn</w:t>
            </w:r>
          </w:p>
        </w:tc>
        <w:tc>
          <w:tcPr>
            <w:tcW w:w="3946" w:type="dxa"/>
            <w:gridSpan w:val="2"/>
            <w:vAlign w:val="bottom"/>
          </w:tcPr>
          <w:p w14:paraId="4ED97738" w14:textId="72836DE2" w:rsidR="00CA4B92" w:rsidRPr="001677CA" w:rsidRDefault="00CA4B92" w:rsidP="00EF73CC">
            <w:pPr>
              <w:pStyle w:val="NoSpacing"/>
              <w:rPr>
                <w:rFonts w:ascii="Times New Roman" w:hAnsi="Times New Roman" w:cs="Times New Roman"/>
              </w:rPr>
            </w:pPr>
            <w:r>
              <w:rPr>
                <w:rFonts w:ascii="Times New Roman" w:hAnsi="Times New Roman" w:cs="Times New Roman"/>
              </w:rPr>
              <w:t>CenterPoint Energy</w:t>
            </w:r>
          </w:p>
        </w:tc>
        <w:tc>
          <w:tcPr>
            <w:tcW w:w="2468" w:type="dxa"/>
            <w:vAlign w:val="bottom"/>
          </w:tcPr>
          <w:p w14:paraId="07BF7DC2" w14:textId="371B7894" w:rsidR="00CA4B92" w:rsidRPr="000F54BB" w:rsidRDefault="00CA4B92"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A539DD" w:rsidRPr="000F54BB" w14:paraId="3E199F1F" w14:textId="77777777" w:rsidTr="000012D9">
        <w:tc>
          <w:tcPr>
            <w:tcW w:w="2482" w:type="dxa"/>
            <w:gridSpan w:val="2"/>
            <w:vAlign w:val="bottom"/>
          </w:tcPr>
          <w:p w14:paraId="0E080FB9" w14:textId="77777777" w:rsidR="00A539DD" w:rsidRPr="001677CA" w:rsidRDefault="00A539DD" w:rsidP="00EF73CC">
            <w:pPr>
              <w:pStyle w:val="NoSpacing"/>
              <w:rPr>
                <w:rFonts w:ascii="Times New Roman" w:hAnsi="Times New Roman" w:cs="Times New Roman"/>
              </w:rPr>
            </w:pPr>
            <w:r w:rsidRPr="001677CA">
              <w:rPr>
                <w:rFonts w:ascii="Times New Roman" w:hAnsi="Times New Roman" w:cs="Times New Roman"/>
              </w:rPr>
              <w:t xml:space="preserve">Reedy, Steve </w:t>
            </w:r>
          </w:p>
        </w:tc>
        <w:tc>
          <w:tcPr>
            <w:tcW w:w="3946" w:type="dxa"/>
            <w:gridSpan w:val="2"/>
            <w:vAlign w:val="bottom"/>
          </w:tcPr>
          <w:p w14:paraId="664FDDBC" w14:textId="77777777" w:rsidR="00A539DD" w:rsidRPr="001677CA" w:rsidRDefault="00A539DD" w:rsidP="00EF73CC">
            <w:pPr>
              <w:pStyle w:val="NoSpacing"/>
              <w:rPr>
                <w:rFonts w:ascii="Times New Roman" w:hAnsi="Times New Roman" w:cs="Times New Roman"/>
              </w:rPr>
            </w:pPr>
            <w:r w:rsidRPr="001677CA">
              <w:rPr>
                <w:rFonts w:ascii="Times New Roman" w:hAnsi="Times New Roman" w:cs="Times New Roman"/>
              </w:rPr>
              <w:t>Potomac Economics</w:t>
            </w:r>
          </w:p>
        </w:tc>
        <w:tc>
          <w:tcPr>
            <w:tcW w:w="2468" w:type="dxa"/>
            <w:vAlign w:val="bottom"/>
          </w:tcPr>
          <w:p w14:paraId="20FA519C" w14:textId="77777777" w:rsidR="00A539DD" w:rsidRPr="000F54BB" w:rsidRDefault="00A539DD" w:rsidP="00EF73CC">
            <w:pPr>
              <w:pStyle w:val="NoSpacing"/>
              <w:rPr>
                <w:rFonts w:ascii="Times New Roman" w:hAnsi="Times New Roman" w:cs="Times New Roman"/>
                <w:highlight w:val="lightGray"/>
              </w:rPr>
            </w:pPr>
          </w:p>
        </w:tc>
      </w:tr>
      <w:tr w:rsidR="000734A0" w:rsidRPr="000F54BB" w14:paraId="3441DAA4" w14:textId="77777777" w:rsidTr="000012D9">
        <w:tc>
          <w:tcPr>
            <w:tcW w:w="2482" w:type="dxa"/>
            <w:gridSpan w:val="2"/>
            <w:vAlign w:val="bottom"/>
          </w:tcPr>
          <w:p w14:paraId="5ABCC208" w14:textId="5D6DA183" w:rsidR="000734A0" w:rsidRPr="00684B75" w:rsidRDefault="000734A0" w:rsidP="00EF73CC">
            <w:pPr>
              <w:pStyle w:val="NoSpacing"/>
              <w:rPr>
                <w:rFonts w:ascii="Times New Roman" w:hAnsi="Times New Roman" w:cs="Times New Roman"/>
              </w:rPr>
            </w:pPr>
            <w:r w:rsidRPr="00684B75">
              <w:rPr>
                <w:rFonts w:ascii="Times New Roman" w:hAnsi="Times New Roman" w:cs="Times New Roman"/>
              </w:rPr>
              <w:t>Rehfeldt, Diana</w:t>
            </w:r>
          </w:p>
        </w:tc>
        <w:tc>
          <w:tcPr>
            <w:tcW w:w="3946" w:type="dxa"/>
            <w:gridSpan w:val="2"/>
            <w:vAlign w:val="bottom"/>
          </w:tcPr>
          <w:p w14:paraId="166C912A" w14:textId="69EA8E04" w:rsidR="000734A0" w:rsidRPr="00684B75" w:rsidRDefault="000734A0" w:rsidP="00EF73CC">
            <w:pPr>
              <w:pStyle w:val="NoSpacing"/>
              <w:rPr>
                <w:rFonts w:ascii="Times New Roman" w:hAnsi="Times New Roman" w:cs="Times New Roman"/>
              </w:rPr>
            </w:pPr>
            <w:r w:rsidRPr="00684B75">
              <w:rPr>
                <w:rFonts w:ascii="Times New Roman" w:hAnsi="Times New Roman" w:cs="Times New Roman"/>
              </w:rPr>
              <w:t>Texas New Mexico Power</w:t>
            </w:r>
          </w:p>
        </w:tc>
        <w:tc>
          <w:tcPr>
            <w:tcW w:w="2468" w:type="dxa"/>
            <w:vAlign w:val="bottom"/>
          </w:tcPr>
          <w:p w14:paraId="5E09AD15" w14:textId="37214BD3" w:rsidR="000734A0" w:rsidRPr="00684B75" w:rsidRDefault="000734A0" w:rsidP="00EF73CC">
            <w:pPr>
              <w:pStyle w:val="NoSpacing"/>
              <w:rPr>
                <w:rFonts w:ascii="Times New Roman" w:hAnsi="Times New Roman" w:cs="Times New Roman"/>
              </w:rPr>
            </w:pPr>
            <w:r w:rsidRPr="00684B75">
              <w:rPr>
                <w:rFonts w:ascii="Times New Roman" w:hAnsi="Times New Roman" w:cs="Times New Roman"/>
              </w:rPr>
              <w:t>Via Teleconference</w:t>
            </w:r>
          </w:p>
        </w:tc>
      </w:tr>
      <w:tr w:rsidR="00EE67FC" w:rsidRPr="000F54BB" w14:paraId="19E29219" w14:textId="77777777" w:rsidTr="000012D9">
        <w:tc>
          <w:tcPr>
            <w:tcW w:w="2482" w:type="dxa"/>
            <w:gridSpan w:val="2"/>
            <w:vAlign w:val="bottom"/>
          </w:tcPr>
          <w:p w14:paraId="3F1F0CCD" w14:textId="240B98A8" w:rsidR="00EE67FC" w:rsidRPr="00684B75" w:rsidRDefault="00EE67FC" w:rsidP="00EF73CC">
            <w:pPr>
              <w:pStyle w:val="NoSpacing"/>
              <w:rPr>
                <w:rFonts w:ascii="Times New Roman" w:hAnsi="Times New Roman" w:cs="Times New Roman"/>
              </w:rPr>
            </w:pPr>
            <w:r w:rsidRPr="00684B75">
              <w:rPr>
                <w:rFonts w:ascii="Times New Roman" w:hAnsi="Times New Roman" w:cs="Times New Roman"/>
              </w:rPr>
              <w:t>Reid, Walter</w:t>
            </w:r>
          </w:p>
        </w:tc>
        <w:tc>
          <w:tcPr>
            <w:tcW w:w="3946" w:type="dxa"/>
            <w:gridSpan w:val="2"/>
            <w:vAlign w:val="bottom"/>
          </w:tcPr>
          <w:p w14:paraId="253AF642" w14:textId="585051D3" w:rsidR="00EE67FC" w:rsidRPr="00684B75" w:rsidRDefault="00874ACA" w:rsidP="00EF73CC">
            <w:pPr>
              <w:pStyle w:val="NoSpacing"/>
              <w:rPr>
                <w:rFonts w:ascii="Times New Roman" w:hAnsi="Times New Roman" w:cs="Times New Roman"/>
              </w:rPr>
            </w:pPr>
            <w:r w:rsidRPr="00684B75">
              <w:rPr>
                <w:rFonts w:ascii="Times New Roman" w:hAnsi="Times New Roman" w:cs="Times New Roman"/>
              </w:rPr>
              <w:t>Wind Coalition</w:t>
            </w:r>
          </w:p>
        </w:tc>
        <w:tc>
          <w:tcPr>
            <w:tcW w:w="2468" w:type="dxa"/>
            <w:vAlign w:val="bottom"/>
          </w:tcPr>
          <w:p w14:paraId="6205F706" w14:textId="6BEC3B1F" w:rsidR="00EE67FC" w:rsidRPr="00684B75" w:rsidRDefault="00EE67FC" w:rsidP="00EF73CC">
            <w:pPr>
              <w:pStyle w:val="NoSpacing"/>
              <w:rPr>
                <w:rFonts w:ascii="Times New Roman" w:hAnsi="Times New Roman" w:cs="Times New Roman"/>
              </w:rPr>
            </w:pPr>
            <w:r w:rsidRPr="00684B75">
              <w:rPr>
                <w:rFonts w:ascii="Times New Roman" w:hAnsi="Times New Roman" w:cs="Times New Roman"/>
              </w:rPr>
              <w:t>Via Teleconference</w:t>
            </w:r>
          </w:p>
        </w:tc>
      </w:tr>
      <w:tr w:rsidR="005A2B1F" w:rsidRPr="000F54BB" w14:paraId="3C517877" w14:textId="77777777" w:rsidTr="000012D9">
        <w:tc>
          <w:tcPr>
            <w:tcW w:w="2482" w:type="dxa"/>
            <w:gridSpan w:val="2"/>
            <w:vAlign w:val="bottom"/>
          </w:tcPr>
          <w:p w14:paraId="077CC7BD" w14:textId="1C873DA2" w:rsidR="005A2B1F" w:rsidRPr="00754FAC" w:rsidRDefault="005A2B1F" w:rsidP="00EF73CC">
            <w:pPr>
              <w:pStyle w:val="NoSpacing"/>
              <w:rPr>
                <w:rFonts w:ascii="Times New Roman" w:hAnsi="Times New Roman" w:cs="Times New Roman"/>
              </w:rPr>
            </w:pPr>
            <w:r w:rsidRPr="00754FAC">
              <w:rPr>
                <w:rFonts w:ascii="Times New Roman" w:hAnsi="Times New Roman" w:cs="Times New Roman"/>
              </w:rPr>
              <w:t>Robertson, Jennifer</w:t>
            </w:r>
          </w:p>
        </w:tc>
        <w:tc>
          <w:tcPr>
            <w:tcW w:w="3946" w:type="dxa"/>
            <w:gridSpan w:val="2"/>
            <w:vAlign w:val="bottom"/>
          </w:tcPr>
          <w:p w14:paraId="59074F1D" w14:textId="0B541F82" w:rsidR="005A2B1F" w:rsidRPr="00754FAC" w:rsidRDefault="005A2B1F" w:rsidP="00EF73CC">
            <w:pPr>
              <w:pStyle w:val="NoSpacing"/>
              <w:rPr>
                <w:rFonts w:ascii="Times New Roman" w:hAnsi="Times New Roman" w:cs="Times New Roman"/>
              </w:rPr>
            </w:pPr>
            <w:r w:rsidRPr="00754FAC">
              <w:rPr>
                <w:rFonts w:ascii="Times New Roman" w:hAnsi="Times New Roman" w:cs="Times New Roman"/>
              </w:rPr>
              <w:t>LCRA</w:t>
            </w:r>
          </w:p>
        </w:tc>
        <w:tc>
          <w:tcPr>
            <w:tcW w:w="2468" w:type="dxa"/>
            <w:vAlign w:val="bottom"/>
          </w:tcPr>
          <w:p w14:paraId="0872EF42" w14:textId="77777777" w:rsidR="005A2B1F" w:rsidRPr="000F54BB" w:rsidRDefault="005A2B1F" w:rsidP="00EF73CC">
            <w:pPr>
              <w:pStyle w:val="NoSpacing"/>
              <w:rPr>
                <w:rFonts w:ascii="Times New Roman" w:hAnsi="Times New Roman" w:cs="Times New Roman"/>
                <w:highlight w:val="lightGray"/>
              </w:rPr>
            </w:pPr>
          </w:p>
        </w:tc>
      </w:tr>
      <w:tr w:rsidR="00754FAC" w:rsidRPr="000F54BB" w14:paraId="5B77DAC2" w14:textId="77777777" w:rsidTr="000012D9">
        <w:tc>
          <w:tcPr>
            <w:tcW w:w="2482" w:type="dxa"/>
            <w:gridSpan w:val="2"/>
            <w:vAlign w:val="bottom"/>
          </w:tcPr>
          <w:p w14:paraId="03B1CEAB" w14:textId="20103B3D" w:rsidR="00754FAC" w:rsidRPr="00754FAC" w:rsidRDefault="00754FAC" w:rsidP="00EF73CC">
            <w:pPr>
              <w:pStyle w:val="NoSpacing"/>
              <w:rPr>
                <w:rFonts w:ascii="Times New Roman" w:hAnsi="Times New Roman" w:cs="Times New Roman"/>
              </w:rPr>
            </w:pPr>
            <w:r>
              <w:rPr>
                <w:rFonts w:ascii="Times New Roman" w:hAnsi="Times New Roman" w:cs="Times New Roman"/>
              </w:rPr>
              <w:t>Sandidge, Clint</w:t>
            </w:r>
          </w:p>
        </w:tc>
        <w:tc>
          <w:tcPr>
            <w:tcW w:w="3946" w:type="dxa"/>
            <w:gridSpan w:val="2"/>
            <w:vAlign w:val="bottom"/>
          </w:tcPr>
          <w:p w14:paraId="57521AAF" w14:textId="29BD692E" w:rsidR="00754FAC" w:rsidRPr="00754FAC" w:rsidRDefault="00754FAC" w:rsidP="00EF73CC">
            <w:pPr>
              <w:pStyle w:val="NoSpacing"/>
              <w:rPr>
                <w:rFonts w:ascii="Times New Roman" w:hAnsi="Times New Roman" w:cs="Times New Roman"/>
              </w:rPr>
            </w:pPr>
            <w:r>
              <w:rPr>
                <w:rFonts w:ascii="Times New Roman" w:hAnsi="Times New Roman" w:cs="Times New Roman"/>
              </w:rPr>
              <w:t>Calpine</w:t>
            </w:r>
          </w:p>
        </w:tc>
        <w:tc>
          <w:tcPr>
            <w:tcW w:w="2468" w:type="dxa"/>
            <w:vAlign w:val="bottom"/>
          </w:tcPr>
          <w:p w14:paraId="03D69DFE" w14:textId="77777777" w:rsidR="00754FAC" w:rsidRPr="000F54BB" w:rsidRDefault="00754FAC" w:rsidP="00EF73CC">
            <w:pPr>
              <w:pStyle w:val="NoSpacing"/>
              <w:rPr>
                <w:rFonts w:ascii="Times New Roman" w:hAnsi="Times New Roman" w:cs="Times New Roman"/>
                <w:highlight w:val="lightGray"/>
              </w:rPr>
            </w:pPr>
          </w:p>
        </w:tc>
      </w:tr>
      <w:tr w:rsidR="00754FAC" w:rsidRPr="000F54BB" w14:paraId="0C5C95FA" w14:textId="77777777" w:rsidTr="000012D9">
        <w:tc>
          <w:tcPr>
            <w:tcW w:w="2482" w:type="dxa"/>
            <w:gridSpan w:val="2"/>
            <w:vAlign w:val="bottom"/>
          </w:tcPr>
          <w:p w14:paraId="1D98D41F" w14:textId="27AFBAC0" w:rsidR="00754FAC" w:rsidRPr="00754FAC" w:rsidRDefault="00754FAC" w:rsidP="00EF73CC">
            <w:pPr>
              <w:pStyle w:val="NoSpacing"/>
              <w:rPr>
                <w:rFonts w:ascii="Times New Roman" w:hAnsi="Times New Roman" w:cs="Times New Roman"/>
              </w:rPr>
            </w:pPr>
            <w:r w:rsidRPr="00754FAC">
              <w:rPr>
                <w:rFonts w:ascii="Times New Roman" w:hAnsi="Times New Roman" w:cs="Times New Roman"/>
              </w:rPr>
              <w:t>Schwarz, Brad</w:t>
            </w:r>
          </w:p>
        </w:tc>
        <w:tc>
          <w:tcPr>
            <w:tcW w:w="3946" w:type="dxa"/>
            <w:gridSpan w:val="2"/>
            <w:vAlign w:val="bottom"/>
          </w:tcPr>
          <w:p w14:paraId="0B0E5E51" w14:textId="1B9C1904" w:rsidR="00754FAC" w:rsidRPr="00754FAC" w:rsidRDefault="00754FAC" w:rsidP="00EF73CC">
            <w:pPr>
              <w:pStyle w:val="NoSpacing"/>
              <w:rPr>
                <w:rFonts w:ascii="Times New Roman" w:hAnsi="Times New Roman" w:cs="Times New Roman"/>
              </w:rPr>
            </w:pPr>
            <w:r w:rsidRPr="00754FAC">
              <w:rPr>
                <w:rFonts w:ascii="Times New Roman" w:hAnsi="Times New Roman" w:cs="Times New Roman"/>
              </w:rPr>
              <w:t>Sharyland</w:t>
            </w:r>
          </w:p>
        </w:tc>
        <w:tc>
          <w:tcPr>
            <w:tcW w:w="2468" w:type="dxa"/>
            <w:vAlign w:val="bottom"/>
          </w:tcPr>
          <w:p w14:paraId="4144ED9E" w14:textId="77777777" w:rsidR="00754FAC" w:rsidRPr="000F54BB" w:rsidRDefault="00754FAC" w:rsidP="00EF73CC">
            <w:pPr>
              <w:pStyle w:val="NoSpacing"/>
              <w:rPr>
                <w:rFonts w:ascii="Times New Roman" w:hAnsi="Times New Roman" w:cs="Times New Roman"/>
                <w:highlight w:val="lightGray"/>
              </w:rPr>
            </w:pPr>
          </w:p>
        </w:tc>
      </w:tr>
      <w:tr w:rsidR="001A481A" w:rsidRPr="000F54BB" w14:paraId="646A2342" w14:textId="77777777" w:rsidTr="000012D9">
        <w:tc>
          <w:tcPr>
            <w:tcW w:w="2482" w:type="dxa"/>
            <w:gridSpan w:val="2"/>
            <w:vAlign w:val="bottom"/>
          </w:tcPr>
          <w:p w14:paraId="1CD34A5D" w14:textId="56D78FB7" w:rsidR="001A481A" w:rsidRPr="00754FAC" w:rsidRDefault="001A481A" w:rsidP="00EF73CC">
            <w:pPr>
              <w:pStyle w:val="NoSpacing"/>
              <w:rPr>
                <w:rFonts w:ascii="Times New Roman" w:hAnsi="Times New Roman" w:cs="Times New Roman"/>
              </w:rPr>
            </w:pPr>
            <w:r w:rsidRPr="00754FAC">
              <w:rPr>
                <w:rFonts w:ascii="Times New Roman" w:hAnsi="Times New Roman" w:cs="Times New Roman"/>
              </w:rPr>
              <w:t>Scott, Kathy</w:t>
            </w:r>
          </w:p>
        </w:tc>
        <w:tc>
          <w:tcPr>
            <w:tcW w:w="3946" w:type="dxa"/>
            <w:gridSpan w:val="2"/>
            <w:vAlign w:val="bottom"/>
          </w:tcPr>
          <w:p w14:paraId="70D891D9" w14:textId="26B1392C" w:rsidR="001A481A" w:rsidRPr="00754FAC" w:rsidRDefault="001A481A" w:rsidP="00EF73CC">
            <w:pPr>
              <w:pStyle w:val="NoSpacing"/>
              <w:rPr>
                <w:rFonts w:ascii="Times New Roman" w:hAnsi="Times New Roman" w:cs="Times New Roman"/>
              </w:rPr>
            </w:pPr>
            <w:r w:rsidRPr="00754FAC">
              <w:rPr>
                <w:rFonts w:ascii="Times New Roman" w:hAnsi="Times New Roman" w:cs="Times New Roman"/>
              </w:rPr>
              <w:t>CenterPoint Energy</w:t>
            </w:r>
          </w:p>
        </w:tc>
        <w:tc>
          <w:tcPr>
            <w:tcW w:w="2468" w:type="dxa"/>
            <w:vAlign w:val="bottom"/>
          </w:tcPr>
          <w:p w14:paraId="3F601749" w14:textId="77777777" w:rsidR="001A481A" w:rsidRPr="000F54BB" w:rsidRDefault="001A481A" w:rsidP="00EF73CC">
            <w:pPr>
              <w:pStyle w:val="NoSpacing"/>
              <w:rPr>
                <w:rFonts w:ascii="Times New Roman" w:hAnsi="Times New Roman" w:cs="Times New Roman"/>
                <w:highlight w:val="lightGray"/>
              </w:rPr>
            </w:pPr>
          </w:p>
        </w:tc>
      </w:tr>
      <w:tr w:rsidR="006A41A6" w:rsidRPr="000F54BB" w14:paraId="6C8FEFAC" w14:textId="77777777" w:rsidTr="000012D9">
        <w:tc>
          <w:tcPr>
            <w:tcW w:w="2482" w:type="dxa"/>
            <w:gridSpan w:val="2"/>
            <w:vAlign w:val="bottom"/>
          </w:tcPr>
          <w:p w14:paraId="193CBD85" w14:textId="1C6CA085" w:rsidR="006A41A6" w:rsidRPr="00754FAC" w:rsidRDefault="006A41A6" w:rsidP="00EF73CC">
            <w:pPr>
              <w:pStyle w:val="NoSpacing"/>
              <w:rPr>
                <w:rFonts w:ascii="Times New Roman" w:hAnsi="Times New Roman" w:cs="Times New Roman"/>
              </w:rPr>
            </w:pPr>
            <w:r w:rsidRPr="006A41A6">
              <w:rPr>
                <w:rFonts w:ascii="Times New Roman" w:hAnsi="Times New Roman" w:cs="Times New Roman"/>
              </w:rPr>
              <w:t>Siddiqi, Shams</w:t>
            </w:r>
          </w:p>
        </w:tc>
        <w:tc>
          <w:tcPr>
            <w:tcW w:w="3946" w:type="dxa"/>
            <w:gridSpan w:val="2"/>
            <w:vAlign w:val="bottom"/>
          </w:tcPr>
          <w:p w14:paraId="4A3F5C53" w14:textId="0E56C88A" w:rsidR="006A41A6" w:rsidRPr="00754FAC" w:rsidRDefault="006A41A6" w:rsidP="00EF73CC">
            <w:pPr>
              <w:pStyle w:val="NoSpacing"/>
              <w:rPr>
                <w:rFonts w:ascii="Times New Roman" w:hAnsi="Times New Roman" w:cs="Times New Roman"/>
              </w:rPr>
            </w:pPr>
            <w:r>
              <w:rPr>
                <w:rFonts w:ascii="Times New Roman" w:hAnsi="Times New Roman" w:cs="Times New Roman"/>
              </w:rPr>
              <w:t>Crescent Power</w:t>
            </w:r>
          </w:p>
        </w:tc>
        <w:tc>
          <w:tcPr>
            <w:tcW w:w="2468" w:type="dxa"/>
          </w:tcPr>
          <w:p w14:paraId="7BC5C127" w14:textId="77777777" w:rsidR="006A41A6" w:rsidRPr="000F54BB" w:rsidRDefault="006A41A6" w:rsidP="00EF73CC">
            <w:pPr>
              <w:pStyle w:val="NoSpacing"/>
              <w:rPr>
                <w:rFonts w:ascii="Times New Roman" w:hAnsi="Times New Roman" w:cs="Times New Roman"/>
                <w:highlight w:val="lightGray"/>
              </w:rPr>
            </w:pPr>
          </w:p>
        </w:tc>
      </w:tr>
      <w:tr w:rsidR="00F643FF" w:rsidRPr="000F54BB" w14:paraId="0E27290C" w14:textId="77777777" w:rsidTr="000012D9">
        <w:tc>
          <w:tcPr>
            <w:tcW w:w="2482" w:type="dxa"/>
            <w:gridSpan w:val="2"/>
            <w:vAlign w:val="bottom"/>
          </w:tcPr>
          <w:p w14:paraId="481B4753" w14:textId="77777777" w:rsidR="00F643FF" w:rsidRPr="00754FAC" w:rsidRDefault="00F643FF" w:rsidP="00EF73CC">
            <w:pPr>
              <w:pStyle w:val="NoSpacing"/>
              <w:rPr>
                <w:rFonts w:ascii="Times New Roman" w:hAnsi="Times New Roman" w:cs="Times New Roman"/>
              </w:rPr>
            </w:pPr>
            <w:r w:rsidRPr="00754FAC">
              <w:rPr>
                <w:rFonts w:ascii="Times New Roman" w:hAnsi="Times New Roman" w:cs="Times New Roman"/>
              </w:rPr>
              <w:t>Sithuraj, Murali</w:t>
            </w:r>
          </w:p>
        </w:tc>
        <w:tc>
          <w:tcPr>
            <w:tcW w:w="3946" w:type="dxa"/>
            <w:gridSpan w:val="2"/>
            <w:vAlign w:val="bottom"/>
          </w:tcPr>
          <w:p w14:paraId="598C1CB5" w14:textId="77777777" w:rsidR="00F643FF" w:rsidRPr="00754FAC" w:rsidRDefault="00F643FF" w:rsidP="00EF73CC">
            <w:pPr>
              <w:pStyle w:val="NoSpacing"/>
              <w:rPr>
                <w:rFonts w:ascii="Times New Roman" w:hAnsi="Times New Roman" w:cs="Times New Roman"/>
              </w:rPr>
            </w:pPr>
            <w:r w:rsidRPr="00754FAC">
              <w:rPr>
                <w:rFonts w:ascii="Times New Roman" w:hAnsi="Times New Roman" w:cs="Times New Roman"/>
              </w:rPr>
              <w:t>Austin Energy</w:t>
            </w:r>
          </w:p>
        </w:tc>
        <w:tc>
          <w:tcPr>
            <w:tcW w:w="2468" w:type="dxa"/>
          </w:tcPr>
          <w:p w14:paraId="6F36389F" w14:textId="77777777" w:rsidR="00F643FF" w:rsidRPr="000F54BB" w:rsidRDefault="00F643FF" w:rsidP="00EF73CC">
            <w:pPr>
              <w:pStyle w:val="NoSpacing"/>
              <w:rPr>
                <w:rFonts w:ascii="Times New Roman" w:hAnsi="Times New Roman" w:cs="Times New Roman"/>
                <w:highlight w:val="lightGray"/>
              </w:rPr>
            </w:pPr>
          </w:p>
        </w:tc>
      </w:tr>
      <w:tr w:rsidR="00455669" w:rsidRPr="000F54BB" w14:paraId="3ADB9016" w14:textId="77777777" w:rsidTr="000012D9">
        <w:tc>
          <w:tcPr>
            <w:tcW w:w="2482" w:type="dxa"/>
            <w:gridSpan w:val="2"/>
            <w:vAlign w:val="bottom"/>
          </w:tcPr>
          <w:p w14:paraId="20AA0FF8" w14:textId="14337A1B" w:rsidR="00455669" w:rsidRPr="00754FAC" w:rsidRDefault="00455669" w:rsidP="00EF73CC">
            <w:pPr>
              <w:pStyle w:val="NoSpacing"/>
              <w:rPr>
                <w:rFonts w:ascii="Times New Roman" w:hAnsi="Times New Roman" w:cs="Times New Roman"/>
              </w:rPr>
            </w:pPr>
            <w:r w:rsidRPr="00754FAC">
              <w:rPr>
                <w:rFonts w:ascii="Times New Roman" w:hAnsi="Times New Roman" w:cs="Times New Roman"/>
              </w:rPr>
              <w:t>Smith, Caitlin</w:t>
            </w:r>
          </w:p>
        </w:tc>
        <w:tc>
          <w:tcPr>
            <w:tcW w:w="3946" w:type="dxa"/>
            <w:gridSpan w:val="2"/>
            <w:vAlign w:val="bottom"/>
          </w:tcPr>
          <w:p w14:paraId="37337270" w14:textId="15E016AF" w:rsidR="00455669" w:rsidRPr="00754FAC" w:rsidRDefault="00455669" w:rsidP="00EF73CC">
            <w:pPr>
              <w:pStyle w:val="NoSpacing"/>
              <w:rPr>
                <w:rFonts w:ascii="Times New Roman" w:hAnsi="Times New Roman" w:cs="Times New Roman"/>
              </w:rPr>
            </w:pPr>
            <w:r w:rsidRPr="00754FAC">
              <w:rPr>
                <w:rFonts w:ascii="Times New Roman" w:hAnsi="Times New Roman" w:cs="Times New Roman"/>
              </w:rPr>
              <w:t>Jewell and Associates</w:t>
            </w:r>
          </w:p>
        </w:tc>
        <w:tc>
          <w:tcPr>
            <w:tcW w:w="2468" w:type="dxa"/>
          </w:tcPr>
          <w:p w14:paraId="4BBA0841" w14:textId="63F78923" w:rsidR="00455669" w:rsidRPr="000F54BB" w:rsidRDefault="00455669" w:rsidP="00EF73CC">
            <w:pPr>
              <w:pStyle w:val="NoSpacing"/>
              <w:rPr>
                <w:rFonts w:ascii="Times New Roman" w:hAnsi="Times New Roman" w:cs="Times New Roman"/>
                <w:highlight w:val="lightGray"/>
              </w:rPr>
            </w:pPr>
          </w:p>
        </w:tc>
      </w:tr>
      <w:tr w:rsidR="006A41A6" w:rsidRPr="000F54BB" w14:paraId="6DC452B3" w14:textId="77777777" w:rsidTr="000012D9">
        <w:tc>
          <w:tcPr>
            <w:tcW w:w="2482" w:type="dxa"/>
            <w:gridSpan w:val="2"/>
            <w:vAlign w:val="bottom"/>
          </w:tcPr>
          <w:p w14:paraId="3D961E94" w14:textId="1FA5863B" w:rsidR="006A41A6" w:rsidRPr="00754FAC" w:rsidRDefault="006A41A6" w:rsidP="00EF73CC">
            <w:pPr>
              <w:pStyle w:val="NoSpacing"/>
              <w:rPr>
                <w:rFonts w:ascii="Times New Roman" w:hAnsi="Times New Roman" w:cs="Times New Roman"/>
              </w:rPr>
            </w:pPr>
            <w:r>
              <w:rPr>
                <w:rFonts w:ascii="Times New Roman" w:hAnsi="Times New Roman" w:cs="Times New Roman"/>
              </w:rPr>
              <w:t>Smith, Mark</w:t>
            </w:r>
          </w:p>
        </w:tc>
        <w:tc>
          <w:tcPr>
            <w:tcW w:w="3946" w:type="dxa"/>
            <w:gridSpan w:val="2"/>
            <w:vAlign w:val="bottom"/>
          </w:tcPr>
          <w:p w14:paraId="431FF300" w14:textId="2C1B39CF" w:rsidR="006A41A6" w:rsidRPr="00754FAC" w:rsidRDefault="006A41A6" w:rsidP="00EF73CC">
            <w:pPr>
              <w:pStyle w:val="NoSpacing"/>
              <w:rPr>
                <w:rFonts w:ascii="Times New Roman" w:hAnsi="Times New Roman" w:cs="Times New Roman"/>
              </w:rPr>
            </w:pPr>
            <w:r>
              <w:rPr>
                <w:rFonts w:ascii="Times New Roman" w:hAnsi="Times New Roman" w:cs="Times New Roman"/>
              </w:rPr>
              <w:t>Nucor</w:t>
            </w:r>
          </w:p>
        </w:tc>
        <w:tc>
          <w:tcPr>
            <w:tcW w:w="2468" w:type="dxa"/>
          </w:tcPr>
          <w:p w14:paraId="3BBA1BAB" w14:textId="77777777" w:rsidR="006A41A6" w:rsidRPr="000F54BB" w:rsidRDefault="006A41A6" w:rsidP="00EF73CC">
            <w:pPr>
              <w:pStyle w:val="NoSpacing"/>
              <w:rPr>
                <w:rFonts w:ascii="Times New Roman" w:hAnsi="Times New Roman" w:cs="Times New Roman"/>
                <w:highlight w:val="lightGray"/>
              </w:rPr>
            </w:pPr>
          </w:p>
        </w:tc>
      </w:tr>
      <w:tr w:rsidR="001A481A" w:rsidRPr="000F54BB" w14:paraId="62D4A1BE" w14:textId="77777777" w:rsidTr="000012D9">
        <w:tc>
          <w:tcPr>
            <w:tcW w:w="2482" w:type="dxa"/>
            <w:gridSpan w:val="2"/>
            <w:vAlign w:val="bottom"/>
          </w:tcPr>
          <w:p w14:paraId="2F4DB7FF" w14:textId="124DE213" w:rsidR="001A481A" w:rsidRPr="00754FAC" w:rsidRDefault="001A481A" w:rsidP="00EF73CC">
            <w:pPr>
              <w:pStyle w:val="NoSpacing"/>
              <w:rPr>
                <w:rFonts w:ascii="Times New Roman" w:hAnsi="Times New Roman" w:cs="Times New Roman"/>
              </w:rPr>
            </w:pPr>
            <w:r w:rsidRPr="00754FAC">
              <w:rPr>
                <w:rFonts w:ascii="Times New Roman" w:hAnsi="Times New Roman" w:cs="Times New Roman"/>
              </w:rPr>
              <w:t>Thompson, David</w:t>
            </w:r>
          </w:p>
        </w:tc>
        <w:tc>
          <w:tcPr>
            <w:tcW w:w="3946" w:type="dxa"/>
            <w:gridSpan w:val="2"/>
            <w:vAlign w:val="bottom"/>
          </w:tcPr>
          <w:p w14:paraId="539872C0" w14:textId="50E6A388" w:rsidR="001A481A" w:rsidRPr="00754FAC" w:rsidRDefault="001A481A" w:rsidP="00EF73CC">
            <w:pPr>
              <w:pStyle w:val="NoSpacing"/>
              <w:rPr>
                <w:rFonts w:ascii="Times New Roman" w:hAnsi="Times New Roman" w:cs="Times New Roman"/>
              </w:rPr>
            </w:pPr>
            <w:r w:rsidRPr="00754FAC">
              <w:rPr>
                <w:rFonts w:ascii="Times New Roman" w:hAnsi="Times New Roman" w:cs="Times New Roman"/>
              </w:rPr>
              <w:t>Pedernales Electric Cooperative</w:t>
            </w:r>
          </w:p>
        </w:tc>
        <w:tc>
          <w:tcPr>
            <w:tcW w:w="2468" w:type="dxa"/>
          </w:tcPr>
          <w:p w14:paraId="1A7703AC" w14:textId="77777777" w:rsidR="001A481A" w:rsidRPr="000F54BB" w:rsidRDefault="001A481A" w:rsidP="00EF73CC">
            <w:pPr>
              <w:pStyle w:val="NoSpacing"/>
              <w:rPr>
                <w:rFonts w:ascii="Times New Roman" w:hAnsi="Times New Roman" w:cs="Times New Roman"/>
                <w:highlight w:val="lightGray"/>
              </w:rPr>
            </w:pPr>
          </w:p>
        </w:tc>
      </w:tr>
      <w:tr w:rsidR="00CA4B92" w:rsidRPr="000F54BB" w14:paraId="346A29BD" w14:textId="77777777" w:rsidTr="000012D9">
        <w:tc>
          <w:tcPr>
            <w:tcW w:w="2482" w:type="dxa"/>
            <w:gridSpan w:val="2"/>
            <w:vAlign w:val="bottom"/>
          </w:tcPr>
          <w:p w14:paraId="44FAB1A5" w14:textId="67D0025D" w:rsidR="00CA4B92" w:rsidRPr="00754FAC" w:rsidRDefault="00CA4B92" w:rsidP="00EF73CC">
            <w:pPr>
              <w:pStyle w:val="NoSpacing"/>
              <w:rPr>
                <w:rFonts w:ascii="Times New Roman" w:hAnsi="Times New Roman" w:cs="Times New Roman"/>
              </w:rPr>
            </w:pPr>
            <w:r>
              <w:rPr>
                <w:rFonts w:ascii="Times New Roman" w:hAnsi="Times New Roman" w:cs="Times New Roman"/>
              </w:rPr>
              <w:t>Thomson, Thayil</w:t>
            </w:r>
          </w:p>
        </w:tc>
        <w:tc>
          <w:tcPr>
            <w:tcW w:w="3946" w:type="dxa"/>
            <w:gridSpan w:val="2"/>
            <w:vAlign w:val="bottom"/>
          </w:tcPr>
          <w:p w14:paraId="607DE7BF" w14:textId="31F7874C" w:rsidR="00CA4B92" w:rsidRPr="00754FAC" w:rsidRDefault="00CA4B92" w:rsidP="00EF73CC">
            <w:pPr>
              <w:pStyle w:val="NoSpacing"/>
              <w:rPr>
                <w:rFonts w:ascii="Times New Roman" w:hAnsi="Times New Roman" w:cs="Times New Roman"/>
              </w:rPr>
            </w:pPr>
            <w:r>
              <w:rPr>
                <w:rFonts w:ascii="Times New Roman" w:hAnsi="Times New Roman" w:cs="Times New Roman"/>
              </w:rPr>
              <w:t>Power Costs</w:t>
            </w:r>
          </w:p>
        </w:tc>
        <w:tc>
          <w:tcPr>
            <w:tcW w:w="2468" w:type="dxa"/>
          </w:tcPr>
          <w:p w14:paraId="59307E4D" w14:textId="000E3C77" w:rsidR="00CA4B92" w:rsidRPr="000F54BB" w:rsidRDefault="00CA4B92"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684B75" w:rsidRPr="000F54BB" w14:paraId="2925C970" w14:textId="77777777" w:rsidTr="000012D9">
        <w:tc>
          <w:tcPr>
            <w:tcW w:w="2482" w:type="dxa"/>
            <w:gridSpan w:val="2"/>
            <w:vAlign w:val="bottom"/>
          </w:tcPr>
          <w:p w14:paraId="2ED9008C" w14:textId="29AD9DF0" w:rsidR="00684B75" w:rsidRDefault="00684B75" w:rsidP="00EF73CC">
            <w:pPr>
              <w:pStyle w:val="NoSpacing"/>
              <w:rPr>
                <w:rFonts w:ascii="Times New Roman" w:hAnsi="Times New Roman" w:cs="Times New Roman"/>
              </w:rPr>
            </w:pPr>
            <w:r>
              <w:rPr>
                <w:rFonts w:ascii="Times New Roman" w:hAnsi="Times New Roman" w:cs="Times New Roman"/>
              </w:rPr>
              <w:t>True, Roy</w:t>
            </w:r>
          </w:p>
        </w:tc>
        <w:tc>
          <w:tcPr>
            <w:tcW w:w="3946" w:type="dxa"/>
            <w:gridSpan w:val="2"/>
            <w:vAlign w:val="bottom"/>
          </w:tcPr>
          <w:p w14:paraId="55F6BE12" w14:textId="0490C846" w:rsidR="00684B75" w:rsidRDefault="00684B75" w:rsidP="00EF73CC">
            <w:pPr>
              <w:pStyle w:val="NoSpacing"/>
              <w:rPr>
                <w:rFonts w:ascii="Times New Roman" w:hAnsi="Times New Roman" w:cs="Times New Roman"/>
              </w:rPr>
            </w:pPr>
            <w:r>
              <w:rPr>
                <w:rFonts w:ascii="Times New Roman" w:hAnsi="Times New Roman" w:cs="Times New Roman"/>
              </w:rPr>
              <w:t>Aces Power</w:t>
            </w:r>
          </w:p>
        </w:tc>
        <w:tc>
          <w:tcPr>
            <w:tcW w:w="2468" w:type="dxa"/>
          </w:tcPr>
          <w:p w14:paraId="75E68FC1" w14:textId="415FCEDE" w:rsidR="00684B75" w:rsidRPr="00FE7359" w:rsidRDefault="00684B75" w:rsidP="00EF73CC">
            <w:pPr>
              <w:pStyle w:val="NoSpacing"/>
              <w:rPr>
                <w:rFonts w:ascii="Times New Roman" w:hAnsi="Times New Roman" w:cs="Times New Roman"/>
              </w:rPr>
            </w:pPr>
            <w:r w:rsidRPr="00FE7359">
              <w:rPr>
                <w:rFonts w:ascii="Times New Roman" w:hAnsi="Times New Roman" w:cs="Times New Roman"/>
              </w:rPr>
              <w:t>Via Teleconference</w:t>
            </w:r>
          </w:p>
        </w:tc>
      </w:tr>
      <w:tr w:rsidR="002D26D5" w:rsidRPr="000F54BB" w14:paraId="0E3A0413" w14:textId="77777777" w:rsidTr="000012D9">
        <w:tc>
          <w:tcPr>
            <w:tcW w:w="2482" w:type="dxa"/>
            <w:gridSpan w:val="2"/>
            <w:vAlign w:val="bottom"/>
          </w:tcPr>
          <w:p w14:paraId="098CB43A" w14:textId="62BB064C" w:rsidR="002D26D5" w:rsidRPr="00754FAC" w:rsidRDefault="002D26D5" w:rsidP="00EF73CC">
            <w:pPr>
              <w:pStyle w:val="NoSpacing"/>
              <w:rPr>
                <w:rFonts w:ascii="Times New Roman" w:hAnsi="Times New Roman" w:cs="Times New Roman"/>
              </w:rPr>
            </w:pPr>
            <w:r w:rsidRPr="00754FAC">
              <w:rPr>
                <w:rFonts w:ascii="Times New Roman" w:hAnsi="Times New Roman" w:cs="Times New Roman"/>
              </w:rPr>
              <w:t>Turner, Lucas</w:t>
            </w:r>
          </w:p>
        </w:tc>
        <w:tc>
          <w:tcPr>
            <w:tcW w:w="3946" w:type="dxa"/>
            <w:gridSpan w:val="2"/>
            <w:vAlign w:val="bottom"/>
          </w:tcPr>
          <w:p w14:paraId="75EABCB4" w14:textId="3BED70B2" w:rsidR="002D26D5" w:rsidRPr="00754FAC" w:rsidRDefault="002D26D5" w:rsidP="00EF73CC">
            <w:pPr>
              <w:pStyle w:val="NoSpacing"/>
              <w:rPr>
                <w:rFonts w:ascii="Times New Roman" w:hAnsi="Times New Roman" w:cs="Times New Roman"/>
              </w:rPr>
            </w:pPr>
            <w:r w:rsidRPr="00754FAC">
              <w:rPr>
                <w:rFonts w:ascii="Times New Roman" w:hAnsi="Times New Roman" w:cs="Times New Roman"/>
              </w:rPr>
              <w:t>South Texas Electric Cooperative</w:t>
            </w:r>
          </w:p>
        </w:tc>
        <w:tc>
          <w:tcPr>
            <w:tcW w:w="2468" w:type="dxa"/>
          </w:tcPr>
          <w:p w14:paraId="495648F7" w14:textId="3B1C6DD3" w:rsidR="002D26D5" w:rsidRPr="000F54BB" w:rsidRDefault="002D26D5" w:rsidP="00EF73CC">
            <w:pPr>
              <w:pStyle w:val="NoSpacing"/>
              <w:rPr>
                <w:rFonts w:ascii="Times New Roman" w:hAnsi="Times New Roman" w:cs="Times New Roman"/>
                <w:highlight w:val="lightGray"/>
              </w:rPr>
            </w:pPr>
          </w:p>
        </w:tc>
      </w:tr>
      <w:tr w:rsidR="005A2B1F" w:rsidRPr="000F54BB" w14:paraId="37FD8C43" w14:textId="77777777" w:rsidTr="000012D9">
        <w:tc>
          <w:tcPr>
            <w:tcW w:w="2482" w:type="dxa"/>
            <w:gridSpan w:val="2"/>
            <w:vAlign w:val="bottom"/>
          </w:tcPr>
          <w:p w14:paraId="122C4493" w14:textId="14FABB03" w:rsidR="005A2B1F" w:rsidRPr="00754FAC" w:rsidRDefault="005A2B1F" w:rsidP="00EF73CC">
            <w:pPr>
              <w:pStyle w:val="NoSpacing"/>
              <w:rPr>
                <w:rFonts w:ascii="Times New Roman" w:hAnsi="Times New Roman" w:cs="Times New Roman"/>
              </w:rPr>
            </w:pPr>
            <w:r w:rsidRPr="00754FAC">
              <w:rPr>
                <w:rFonts w:ascii="Times New Roman" w:hAnsi="Times New Roman" w:cs="Times New Roman"/>
              </w:rPr>
              <w:t>Whittle, Brandon</w:t>
            </w:r>
          </w:p>
        </w:tc>
        <w:tc>
          <w:tcPr>
            <w:tcW w:w="3946" w:type="dxa"/>
            <w:gridSpan w:val="2"/>
            <w:vAlign w:val="bottom"/>
          </w:tcPr>
          <w:p w14:paraId="474F7F83" w14:textId="71E51F4E" w:rsidR="005A2B1F" w:rsidRPr="00754FAC" w:rsidRDefault="005A2B1F" w:rsidP="00EF73CC">
            <w:pPr>
              <w:pStyle w:val="NoSpacing"/>
              <w:rPr>
                <w:rFonts w:ascii="Times New Roman" w:hAnsi="Times New Roman" w:cs="Times New Roman"/>
              </w:rPr>
            </w:pPr>
            <w:r w:rsidRPr="00754FAC">
              <w:rPr>
                <w:rFonts w:ascii="Times New Roman" w:hAnsi="Times New Roman" w:cs="Times New Roman"/>
              </w:rPr>
              <w:t>MegaWatt Analytics</w:t>
            </w:r>
          </w:p>
        </w:tc>
        <w:tc>
          <w:tcPr>
            <w:tcW w:w="2468" w:type="dxa"/>
          </w:tcPr>
          <w:p w14:paraId="4FDBA2B3" w14:textId="77777777" w:rsidR="005A2B1F" w:rsidRPr="000F54BB" w:rsidRDefault="005A2B1F" w:rsidP="00EF73CC">
            <w:pPr>
              <w:pStyle w:val="NoSpacing"/>
              <w:rPr>
                <w:rFonts w:ascii="Times New Roman" w:hAnsi="Times New Roman" w:cs="Times New Roman"/>
                <w:highlight w:val="lightGray"/>
              </w:rPr>
            </w:pPr>
          </w:p>
        </w:tc>
      </w:tr>
      <w:tr w:rsidR="003E1D3D" w:rsidRPr="000F54BB" w14:paraId="574CA4ED" w14:textId="77777777" w:rsidTr="000012D9">
        <w:tc>
          <w:tcPr>
            <w:tcW w:w="2482" w:type="dxa"/>
            <w:gridSpan w:val="2"/>
            <w:vAlign w:val="bottom"/>
          </w:tcPr>
          <w:p w14:paraId="24ABB0A4" w14:textId="264FD02C" w:rsidR="003E1D3D" w:rsidRPr="00754FAC" w:rsidRDefault="003E1D3D" w:rsidP="00EF73CC">
            <w:pPr>
              <w:pStyle w:val="NoSpacing"/>
              <w:rPr>
                <w:rFonts w:ascii="Times New Roman" w:hAnsi="Times New Roman" w:cs="Times New Roman"/>
              </w:rPr>
            </w:pPr>
            <w:r w:rsidRPr="00754FAC">
              <w:rPr>
                <w:rFonts w:ascii="Times New Roman" w:hAnsi="Times New Roman" w:cs="Times New Roman"/>
              </w:rPr>
              <w:t>Wittmeyer, Bob</w:t>
            </w:r>
          </w:p>
        </w:tc>
        <w:tc>
          <w:tcPr>
            <w:tcW w:w="3946" w:type="dxa"/>
            <w:gridSpan w:val="2"/>
            <w:vAlign w:val="bottom"/>
          </w:tcPr>
          <w:p w14:paraId="69A4510D" w14:textId="34A567DF" w:rsidR="003E1D3D" w:rsidRPr="00754FAC" w:rsidRDefault="003E1D3D" w:rsidP="00EF73CC">
            <w:pPr>
              <w:pStyle w:val="NoSpacing"/>
              <w:rPr>
                <w:rFonts w:ascii="Times New Roman" w:hAnsi="Times New Roman" w:cs="Times New Roman"/>
              </w:rPr>
            </w:pPr>
            <w:r w:rsidRPr="00754FAC">
              <w:rPr>
                <w:rFonts w:ascii="Times New Roman" w:hAnsi="Times New Roman" w:cs="Times New Roman"/>
              </w:rPr>
              <w:t>Denton Municipal Electric</w:t>
            </w:r>
          </w:p>
        </w:tc>
        <w:tc>
          <w:tcPr>
            <w:tcW w:w="2468" w:type="dxa"/>
          </w:tcPr>
          <w:p w14:paraId="5FC658E1" w14:textId="77777777" w:rsidR="003E1D3D" w:rsidRPr="000F54BB" w:rsidRDefault="003E1D3D" w:rsidP="00EF73CC">
            <w:pPr>
              <w:pStyle w:val="NoSpacing"/>
              <w:rPr>
                <w:rFonts w:ascii="Times New Roman" w:hAnsi="Times New Roman" w:cs="Times New Roman"/>
                <w:highlight w:val="lightGray"/>
              </w:rPr>
            </w:pPr>
          </w:p>
        </w:tc>
      </w:tr>
      <w:tr w:rsidR="00684B75" w:rsidRPr="000F54BB" w14:paraId="2EED5541" w14:textId="77777777" w:rsidTr="000012D9">
        <w:tc>
          <w:tcPr>
            <w:tcW w:w="2482" w:type="dxa"/>
            <w:gridSpan w:val="2"/>
            <w:vAlign w:val="bottom"/>
          </w:tcPr>
          <w:p w14:paraId="42A7E17F" w14:textId="61EC777A" w:rsidR="00684B75" w:rsidRPr="00684B75" w:rsidRDefault="00684B75" w:rsidP="00EF73CC">
            <w:pPr>
              <w:pStyle w:val="NoSpacing"/>
              <w:rPr>
                <w:rFonts w:ascii="Times New Roman" w:hAnsi="Times New Roman" w:cs="Times New Roman"/>
              </w:rPr>
            </w:pPr>
            <w:r w:rsidRPr="00684B75">
              <w:rPr>
                <w:rFonts w:ascii="Times New Roman" w:hAnsi="Times New Roman" w:cs="Times New Roman"/>
              </w:rPr>
              <w:t>Woodruff, Taylor</w:t>
            </w:r>
          </w:p>
        </w:tc>
        <w:tc>
          <w:tcPr>
            <w:tcW w:w="3946" w:type="dxa"/>
            <w:gridSpan w:val="2"/>
            <w:vAlign w:val="bottom"/>
          </w:tcPr>
          <w:p w14:paraId="3D82996E" w14:textId="47B06D7E" w:rsidR="00684B75" w:rsidRPr="00684B75" w:rsidRDefault="00684B75" w:rsidP="00EF73CC">
            <w:pPr>
              <w:pStyle w:val="NoSpacing"/>
              <w:rPr>
                <w:rFonts w:ascii="Times New Roman" w:hAnsi="Times New Roman" w:cs="Times New Roman"/>
              </w:rPr>
            </w:pPr>
            <w:r w:rsidRPr="00684B75">
              <w:rPr>
                <w:rFonts w:ascii="Times New Roman" w:hAnsi="Times New Roman" w:cs="Times New Roman"/>
              </w:rPr>
              <w:t>Oncor</w:t>
            </w:r>
          </w:p>
        </w:tc>
        <w:tc>
          <w:tcPr>
            <w:tcW w:w="2468" w:type="dxa"/>
          </w:tcPr>
          <w:p w14:paraId="5644F810" w14:textId="5665635F" w:rsidR="00684B75" w:rsidRPr="000F54BB" w:rsidRDefault="00684B75"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6A41A6" w:rsidRPr="000F54BB" w14:paraId="173E44A4" w14:textId="77777777" w:rsidTr="000012D9">
        <w:tc>
          <w:tcPr>
            <w:tcW w:w="2482" w:type="dxa"/>
            <w:gridSpan w:val="2"/>
            <w:vAlign w:val="bottom"/>
          </w:tcPr>
          <w:p w14:paraId="4F9D9C59" w14:textId="4ADBFC7A" w:rsidR="006A41A6" w:rsidRPr="00754FAC" w:rsidRDefault="006A41A6" w:rsidP="00EF73CC">
            <w:pPr>
              <w:pStyle w:val="NoSpacing"/>
              <w:rPr>
                <w:rFonts w:ascii="Times New Roman" w:hAnsi="Times New Roman" w:cs="Times New Roman"/>
              </w:rPr>
            </w:pPr>
            <w:r>
              <w:rPr>
                <w:rFonts w:ascii="Times New Roman" w:hAnsi="Times New Roman" w:cs="Times New Roman"/>
              </w:rPr>
              <w:t>Zerwas, Rebecca</w:t>
            </w:r>
          </w:p>
        </w:tc>
        <w:tc>
          <w:tcPr>
            <w:tcW w:w="3946" w:type="dxa"/>
            <w:gridSpan w:val="2"/>
            <w:vAlign w:val="bottom"/>
          </w:tcPr>
          <w:p w14:paraId="6C83E3A9" w14:textId="7471B74C" w:rsidR="006A41A6" w:rsidRPr="00754FAC" w:rsidRDefault="006A41A6" w:rsidP="00EF73CC">
            <w:pPr>
              <w:pStyle w:val="NoSpacing"/>
              <w:rPr>
                <w:rFonts w:ascii="Times New Roman" w:hAnsi="Times New Roman" w:cs="Times New Roman"/>
              </w:rPr>
            </w:pPr>
            <w:r>
              <w:rPr>
                <w:rFonts w:ascii="Times New Roman" w:hAnsi="Times New Roman" w:cs="Times New Roman"/>
              </w:rPr>
              <w:t>NRG</w:t>
            </w:r>
          </w:p>
        </w:tc>
        <w:tc>
          <w:tcPr>
            <w:tcW w:w="2468" w:type="dxa"/>
          </w:tcPr>
          <w:p w14:paraId="1AC1C8BA" w14:textId="77777777" w:rsidR="006A41A6" w:rsidRPr="000F54BB" w:rsidRDefault="006A41A6" w:rsidP="00EF73CC">
            <w:pPr>
              <w:pStyle w:val="NoSpacing"/>
              <w:rPr>
                <w:rFonts w:ascii="Times New Roman" w:hAnsi="Times New Roman" w:cs="Times New Roman"/>
                <w:highlight w:val="lightGray"/>
              </w:rPr>
            </w:pPr>
          </w:p>
        </w:tc>
      </w:tr>
      <w:tr w:rsidR="00754FAC" w:rsidRPr="000F54BB" w14:paraId="1F784904" w14:textId="77777777" w:rsidTr="000012D9">
        <w:tc>
          <w:tcPr>
            <w:tcW w:w="2482" w:type="dxa"/>
            <w:gridSpan w:val="2"/>
            <w:vAlign w:val="bottom"/>
          </w:tcPr>
          <w:p w14:paraId="2B189AF2" w14:textId="6495EEB3" w:rsidR="00754FAC" w:rsidRPr="00754FAC" w:rsidRDefault="00754FAC" w:rsidP="00EF73CC">
            <w:pPr>
              <w:pStyle w:val="NoSpacing"/>
              <w:rPr>
                <w:rFonts w:ascii="Times New Roman" w:hAnsi="Times New Roman" w:cs="Times New Roman"/>
              </w:rPr>
            </w:pPr>
            <w:r w:rsidRPr="00754FAC">
              <w:rPr>
                <w:rFonts w:ascii="Times New Roman" w:hAnsi="Times New Roman" w:cs="Times New Roman"/>
              </w:rPr>
              <w:t>Zake, Diana</w:t>
            </w:r>
          </w:p>
        </w:tc>
        <w:tc>
          <w:tcPr>
            <w:tcW w:w="3946" w:type="dxa"/>
            <w:gridSpan w:val="2"/>
            <w:vAlign w:val="bottom"/>
          </w:tcPr>
          <w:p w14:paraId="69FD087C" w14:textId="1BA3ECC2" w:rsidR="00754FAC" w:rsidRPr="00754FAC" w:rsidRDefault="00754FAC" w:rsidP="00EF73CC">
            <w:pPr>
              <w:pStyle w:val="NoSpacing"/>
              <w:rPr>
                <w:rFonts w:ascii="Times New Roman" w:hAnsi="Times New Roman" w:cs="Times New Roman"/>
              </w:rPr>
            </w:pPr>
            <w:r w:rsidRPr="00754FAC">
              <w:rPr>
                <w:rFonts w:ascii="Times New Roman" w:hAnsi="Times New Roman" w:cs="Times New Roman"/>
              </w:rPr>
              <w:t>Lone Star Transmission</w:t>
            </w:r>
          </w:p>
        </w:tc>
        <w:tc>
          <w:tcPr>
            <w:tcW w:w="2468" w:type="dxa"/>
          </w:tcPr>
          <w:p w14:paraId="2B3B5D55" w14:textId="77777777" w:rsidR="00754FAC" w:rsidRPr="000F54BB" w:rsidRDefault="00754FAC" w:rsidP="00EF73CC">
            <w:pPr>
              <w:pStyle w:val="NoSpacing"/>
              <w:rPr>
                <w:rFonts w:ascii="Times New Roman" w:hAnsi="Times New Roman" w:cs="Times New Roman"/>
                <w:highlight w:val="lightGray"/>
              </w:rPr>
            </w:pPr>
          </w:p>
        </w:tc>
      </w:tr>
      <w:tr w:rsidR="00610D9A" w:rsidRPr="000F54BB" w14:paraId="39A551EB" w14:textId="77777777" w:rsidTr="000012D9">
        <w:trPr>
          <w:trHeight w:val="20"/>
        </w:trPr>
        <w:tc>
          <w:tcPr>
            <w:tcW w:w="2469" w:type="dxa"/>
            <w:vAlign w:val="bottom"/>
          </w:tcPr>
          <w:p w14:paraId="6B9BE6C9" w14:textId="77777777" w:rsidR="00610D9A" w:rsidRPr="000F54BB" w:rsidRDefault="00610D9A" w:rsidP="00EF73CC">
            <w:pPr>
              <w:pStyle w:val="NoSpacing"/>
              <w:rPr>
                <w:rFonts w:ascii="Times New Roman" w:hAnsi="Times New Roman" w:cs="Times New Roman"/>
                <w:i/>
                <w:highlight w:val="lightGray"/>
              </w:rPr>
            </w:pPr>
          </w:p>
        </w:tc>
        <w:tc>
          <w:tcPr>
            <w:tcW w:w="3946" w:type="dxa"/>
            <w:gridSpan w:val="2"/>
          </w:tcPr>
          <w:p w14:paraId="56F1ACD9" w14:textId="77777777" w:rsidR="00610D9A" w:rsidRPr="000F54BB" w:rsidRDefault="00610D9A" w:rsidP="00EF73CC">
            <w:pPr>
              <w:pStyle w:val="NoSpacing"/>
              <w:rPr>
                <w:rFonts w:ascii="Times New Roman" w:hAnsi="Times New Roman" w:cs="Times New Roman"/>
                <w:i/>
                <w:highlight w:val="lightGray"/>
              </w:rPr>
            </w:pPr>
          </w:p>
        </w:tc>
        <w:tc>
          <w:tcPr>
            <w:tcW w:w="2481" w:type="dxa"/>
            <w:gridSpan w:val="2"/>
          </w:tcPr>
          <w:p w14:paraId="1080D62E" w14:textId="77777777" w:rsidR="00610D9A" w:rsidRPr="000F54BB" w:rsidRDefault="00610D9A" w:rsidP="00EF73CC">
            <w:pPr>
              <w:pStyle w:val="NoSpacing"/>
              <w:rPr>
                <w:rFonts w:ascii="Times New Roman" w:hAnsi="Times New Roman" w:cs="Times New Roman"/>
                <w:i/>
                <w:highlight w:val="lightGray"/>
              </w:rPr>
            </w:pPr>
          </w:p>
        </w:tc>
      </w:tr>
      <w:tr w:rsidR="00EF73CC" w:rsidRPr="000F54BB" w14:paraId="1A2D07DB" w14:textId="77777777" w:rsidTr="000012D9">
        <w:trPr>
          <w:trHeight w:val="20"/>
        </w:trPr>
        <w:tc>
          <w:tcPr>
            <w:tcW w:w="2469" w:type="dxa"/>
            <w:vAlign w:val="bottom"/>
          </w:tcPr>
          <w:p w14:paraId="1644687C" w14:textId="77777777" w:rsidR="00EF73CC" w:rsidRPr="00CA4B92" w:rsidRDefault="00EF73CC" w:rsidP="00EF73CC">
            <w:pPr>
              <w:pStyle w:val="NoSpacing"/>
              <w:rPr>
                <w:rFonts w:ascii="Times New Roman" w:hAnsi="Times New Roman" w:cs="Times New Roman"/>
                <w:i/>
              </w:rPr>
            </w:pPr>
            <w:r w:rsidRPr="00CA4B92">
              <w:rPr>
                <w:rFonts w:ascii="Times New Roman" w:hAnsi="Times New Roman" w:cs="Times New Roman"/>
                <w:i/>
              </w:rPr>
              <w:t>ERCOT Staff</w:t>
            </w:r>
          </w:p>
        </w:tc>
        <w:tc>
          <w:tcPr>
            <w:tcW w:w="3946" w:type="dxa"/>
            <w:gridSpan w:val="2"/>
          </w:tcPr>
          <w:p w14:paraId="596914CB" w14:textId="77777777" w:rsidR="00EF73CC" w:rsidRPr="000F54BB" w:rsidRDefault="00EF73CC" w:rsidP="00EF73CC">
            <w:pPr>
              <w:pStyle w:val="NoSpacing"/>
              <w:rPr>
                <w:rFonts w:ascii="Times New Roman" w:hAnsi="Times New Roman" w:cs="Times New Roman"/>
                <w:i/>
                <w:highlight w:val="lightGray"/>
              </w:rPr>
            </w:pPr>
          </w:p>
        </w:tc>
        <w:tc>
          <w:tcPr>
            <w:tcW w:w="2481" w:type="dxa"/>
            <w:gridSpan w:val="2"/>
          </w:tcPr>
          <w:p w14:paraId="2F4F8EFB" w14:textId="77777777" w:rsidR="00EF73CC" w:rsidRPr="000F54BB" w:rsidRDefault="00EF73CC" w:rsidP="00EF73CC">
            <w:pPr>
              <w:pStyle w:val="NoSpacing"/>
              <w:rPr>
                <w:rFonts w:ascii="Times New Roman" w:hAnsi="Times New Roman" w:cs="Times New Roman"/>
                <w:i/>
                <w:highlight w:val="lightGray"/>
              </w:rPr>
            </w:pPr>
          </w:p>
        </w:tc>
      </w:tr>
      <w:tr w:rsidR="000B6DB9" w:rsidRPr="000F54BB" w14:paraId="09BF4E24" w14:textId="77777777" w:rsidTr="000012D9">
        <w:trPr>
          <w:trHeight w:val="20"/>
        </w:trPr>
        <w:tc>
          <w:tcPr>
            <w:tcW w:w="2469" w:type="dxa"/>
            <w:vAlign w:val="bottom"/>
          </w:tcPr>
          <w:p w14:paraId="4C9319C6" w14:textId="77777777" w:rsidR="000B6DB9" w:rsidRPr="00CA4B92" w:rsidRDefault="000B6DB9" w:rsidP="00EF73CC">
            <w:pPr>
              <w:pStyle w:val="NoSpacing"/>
              <w:rPr>
                <w:rFonts w:ascii="Times New Roman" w:hAnsi="Times New Roman" w:cs="Times New Roman"/>
              </w:rPr>
            </w:pPr>
            <w:r w:rsidRPr="00CA4B92">
              <w:rPr>
                <w:rFonts w:ascii="Times New Roman" w:hAnsi="Times New Roman" w:cs="Times New Roman"/>
              </w:rPr>
              <w:t>Albracht, Brittney</w:t>
            </w:r>
          </w:p>
        </w:tc>
        <w:tc>
          <w:tcPr>
            <w:tcW w:w="3946" w:type="dxa"/>
            <w:gridSpan w:val="2"/>
          </w:tcPr>
          <w:p w14:paraId="4250AA21" w14:textId="77777777" w:rsidR="000B6DB9" w:rsidRPr="000F54BB" w:rsidRDefault="000B6DB9" w:rsidP="00EF73CC">
            <w:pPr>
              <w:pStyle w:val="NoSpacing"/>
              <w:rPr>
                <w:rFonts w:ascii="Times New Roman" w:hAnsi="Times New Roman" w:cs="Times New Roman"/>
                <w:highlight w:val="lightGray"/>
              </w:rPr>
            </w:pPr>
          </w:p>
        </w:tc>
        <w:tc>
          <w:tcPr>
            <w:tcW w:w="2481" w:type="dxa"/>
            <w:gridSpan w:val="2"/>
          </w:tcPr>
          <w:p w14:paraId="2B9B8EBA" w14:textId="77777777" w:rsidR="000B6DB9" w:rsidRPr="000F54BB" w:rsidRDefault="000B6DB9" w:rsidP="00EF73CC">
            <w:pPr>
              <w:pStyle w:val="NoSpacing"/>
              <w:rPr>
                <w:rFonts w:ascii="Times New Roman" w:hAnsi="Times New Roman" w:cs="Times New Roman"/>
                <w:highlight w:val="lightGray"/>
              </w:rPr>
            </w:pPr>
          </w:p>
        </w:tc>
      </w:tr>
      <w:tr w:rsidR="00CA4B92" w:rsidRPr="000F54BB" w14:paraId="65783669" w14:textId="77777777" w:rsidTr="000012D9">
        <w:trPr>
          <w:trHeight w:val="20"/>
        </w:trPr>
        <w:tc>
          <w:tcPr>
            <w:tcW w:w="2469" w:type="dxa"/>
            <w:vAlign w:val="bottom"/>
          </w:tcPr>
          <w:p w14:paraId="1B01F24D" w14:textId="4FCC3E2C" w:rsidR="00CA4B92" w:rsidRPr="00CA4B92" w:rsidRDefault="00CA4B92" w:rsidP="00EF73CC">
            <w:pPr>
              <w:pStyle w:val="NoSpacing"/>
              <w:rPr>
                <w:rFonts w:ascii="Times New Roman" w:hAnsi="Times New Roman" w:cs="Times New Roman"/>
              </w:rPr>
            </w:pPr>
            <w:r>
              <w:rPr>
                <w:rFonts w:ascii="Times New Roman" w:hAnsi="Times New Roman" w:cs="Times New Roman"/>
              </w:rPr>
              <w:t>Anderson, Troy</w:t>
            </w:r>
          </w:p>
        </w:tc>
        <w:tc>
          <w:tcPr>
            <w:tcW w:w="3946" w:type="dxa"/>
            <w:gridSpan w:val="2"/>
          </w:tcPr>
          <w:p w14:paraId="34B93B28" w14:textId="77777777" w:rsidR="00CA4B92" w:rsidRPr="000F54BB" w:rsidRDefault="00CA4B92" w:rsidP="00EF73CC">
            <w:pPr>
              <w:pStyle w:val="NoSpacing"/>
              <w:rPr>
                <w:rFonts w:ascii="Times New Roman" w:hAnsi="Times New Roman" w:cs="Times New Roman"/>
                <w:highlight w:val="lightGray"/>
              </w:rPr>
            </w:pPr>
          </w:p>
        </w:tc>
        <w:tc>
          <w:tcPr>
            <w:tcW w:w="2481" w:type="dxa"/>
            <w:gridSpan w:val="2"/>
          </w:tcPr>
          <w:p w14:paraId="411F3670" w14:textId="77777777" w:rsidR="00CA4B92" w:rsidRPr="000F54BB" w:rsidRDefault="00CA4B92" w:rsidP="00EF73CC">
            <w:pPr>
              <w:pStyle w:val="NoSpacing"/>
              <w:rPr>
                <w:rFonts w:ascii="Times New Roman" w:hAnsi="Times New Roman" w:cs="Times New Roman"/>
                <w:highlight w:val="lightGray"/>
              </w:rPr>
            </w:pPr>
          </w:p>
        </w:tc>
      </w:tr>
      <w:tr w:rsidR="00684B75" w:rsidRPr="000F54BB" w14:paraId="7AEAC024" w14:textId="77777777" w:rsidTr="000012D9">
        <w:trPr>
          <w:trHeight w:val="20"/>
        </w:trPr>
        <w:tc>
          <w:tcPr>
            <w:tcW w:w="2469" w:type="dxa"/>
            <w:vAlign w:val="bottom"/>
          </w:tcPr>
          <w:p w14:paraId="59D4E435" w14:textId="1ADA1E64" w:rsidR="00684B75" w:rsidRPr="001677CA" w:rsidRDefault="00684B75" w:rsidP="00EF73CC">
            <w:pPr>
              <w:pStyle w:val="NoSpacing"/>
              <w:rPr>
                <w:rFonts w:ascii="Times New Roman" w:hAnsi="Times New Roman" w:cs="Times New Roman"/>
              </w:rPr>
            </w:pPr>
            <w:r>
              <w:rPr>
                <w:rFonts w:ascii="Times New Roman" w:hAnsi="Times New Roman" w:cs="Times New Roman"/>
              </w:rPr>
              <w:t>Bezam, Joseph</w:t>
            </w:r>
          </w:p>
        </w:tc>
        <w:tc>
          <w:tcPr>
            <w:tcW w:w="3946" w:type="dxa"/>
            <w:gridSpan w:val="2"/>
          </w:tcPr>
          <w:p w14:paraId="5743A7B5" w14:textId="77777777" w:rsidR="00684B75" w:rsidRPr="000F54BB" w:rsidRDefault="00684B75" w:rsidP="00EF73CC">
            <w:pPr>
              <w:pStyle w:val="NoSpacing"/>
              <w:rPr>
                <w:rFonts w:ascii="Times New Roman" w:hAnsi="Times New Roman" w:cs="Times New Roman"/>
                <w:highlight w:val="lightGray"/>
              </w:rPr>
            </w:pPr>
          </w:p>
        </w:tc>
        <w:tc>
          <w:tcPr>
            <w:tcW w:w="2481" w:type="dxa"/>
            <w:gridSpan w:val="2"/>
          </w:tcPr>
          <w:p w14:paraId="5985BE84" w14:textId="3CCC98CD" w:rsidR="00684B75" w:rsidRPr="000F54BB" w:rsidRDefault="00684B75"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1677CA" w:rsidRPr="000F54BB" w14:paraId="3BBF44B7" w14:textId="77777777" w:rsidTr="000012D9">
        <w:trPr>
          <w:trHeight w:val="20"/>
        </w:trPr>
        <w:tc>
          <w:tcPr>
            <w:tcW w:w="2469" w:type="dxa"/>
            <w:vAlign w:val="bottom"/>
          </w:tcPr>
          <w:p w14:paraId="647022F2" w14:textId="33BBFA05" w:rsidR="001677CA" w:rsidRPr="000F54BB" w:rsidRDefault="001677CA" w:rsidP="00EF73CC">
            <w:pPr>
              <w:pStyle w:val="NoSpacing"/>
              <w:rPr>
                <w:rFonts w:ascii="Times New Roman" w:hAnsi="Times New Roman" w:cs="Times New Roman"/>
                <w:highlight w:val="lightGray"/>
              </w:rPr>
            </w:pPr>
            <w:r w:rsidRPr="001677CA">
              <w:rPr>
                <w:rFonts w:ascii="Times New Roman" w:hAnsi="Times New Roman" w:cs="Times New Roman"/>
              </w:rPr>
              <w:t>Bigbee, Nathan</w:t>
            </w:r>
          </w:p>
        </w:tc>
        <w:tc>
          <w:tcPr>
            <w:tcW w:w="3946" w:type="dxa"/>
            <w:gridSpan w:val="2"/>
          </w:tcPr>
          <w:p w14:paraId="3CF9895D" w14:textId="77777777" w:rsidR="001677CA" w:rsidRPr="000F54BB" w:rsidRDefault="001677CA" w:rsidP="00EF73CC">
            <w:pPr>
              <w:pStyle w:val="NoSpacing"/>
              <w:rPr>
                <w:rFonts w:ascii="Times New Roman" w:hAnsi="Times New Roman" w:cs="Times New Roman"/>
                <w:highlight w:val="lightGray"/>
              </w:rPr>
            </w:pPr>
          </w:p>
        </w:tc>
        <w:tc>
          <w:tcPr>
            <w:tcW w:w="2481" w:type="dxa"/>
            <w:gridSpan w:val="2"/>
          </w:tcPr>
          <w:p w14:paraId="4C177A65" w14:textId="77777777" w:rsidR="001677CA" w:rsidRPr="000F54BB" w:rsidRDefault="001677CA" w:rsidP="00EF73CC">
            <w:pPr>
              <w:pStyle w:val="NoSpacing"/>
              <w:rPr>
                <w:rFonts w:ascii="Times New Roman" w:hAnsi="Times New Roman" w:cs="Times New Roman"/>
                <w:highlight w:val="lightGray"/>
              </w:rPr>
            </w:pPr>
          </w:p>
        </w:tc>
      </w:tr>
      <w:tr w:rsidR="005E69A3" w:rsidRPr="000F54BB" w14:paraId="2EB20AE6" w14:textId="77777777" w:rsidTr="000012D9">
        <w:trPr>
          <w:trHeight w:val="20"/>
        </w:trPr>
        <w:tc>
          <w:tcPr>
            <w:tcW w:w="2469" w:type="dxa"/>
            <w:vAlign w:val="bottom"/>
          </w:tcPr>
          <w:p w14:paraId="355D23CE" w14:textId="77777777" w:rsidR="005E69A3" w:rsidRPr="000F54BB" w:rsidRDefault="005E69A3" w:rsidP="00EF73CC">
            <w:pPr>
              <w:pStyle w:val="NoSpacing"/>
              <w:rPr>
                <w:rFonts w:ascii="Times New Roman" w:hAnsi="Times New Roman" w:cs="Times New Roman"/>
                <w:highlight w:val="lightGray"/>
              </w:rPr>
            </w:pPr>
            <w:r w:rsidRPr="00684B75">
              <w:rPr>
                <w:rFonts w:ascii="Times New Roman" w:hAnsi="Times New Roman" w:cs="Times New Roman"/>
              </w:rPr>
              <w:t>Bivens, Carrie</w:t>
            </w:r>
          </w:p>
        </w:tc>
        <w:tc>
          <w:tcPr>
            <w:tcW w:w="3946" w:type="dxa"/>
            <w:gridSpan w:val="2"/>
          </w:tcPr>
          <w:p w14:paraId="513356DF" w14:textId="77777777" w:rsidR="005E69A3" w:rsidRPr="000F54BB" w:rsidRDefault="005E69A3" w:rsidP="00EF73CC">
            <w:pPr>
              <w:pStyle w:val="NoSpacing"/>
              <w:rPr>
                <w:rFonts w:ascii="Times New Roman" w:hAnsi="Times New Roman" w:cs="Times New Roman"/>
                <w:highlight w:val="lightGray"/>
              </w:rPr>
            </w:pPr>
          </w:p>
        </w:tc>
        <w:tc>
          <w:tcPr>
            <w:tcW w:w="2481" w:type="dxa"/>
            <w:gridSpan w:val="2"/>
          </w:tcPr>
          <w:p w14:paraId="39989C54" w14:textId="77777777" w:rsidR="005E69A3" w:rsidRPr="000F54BB" w:rsidRDefault="005E69A3" w:rsidP="00EF73CC">
            <w:pPr>
              <w:pStyle w:val="NoSpacing"/>
              <w:rPr>
                <w:rFonts w:ascii="Times New Roman" w:hAnsi="Times New Roman" w:cs="Times New Roman"/>
                <w:highlight w:val="lightGray"/>
              </w:rPr>
            </w:pPr>
          </w:p>
        </w:tc>
      </w:tr>
      <w:tr w:rsidR="00A14CCE" w:rsidRPr="000F54BB" w14:paraId="21A20D04" w14:textId="77777777" w:rsidTr="000012D9">
        <w:trPr>
          <w:trHeight w:val="20"/>
        </w:trPr>
        <w:tc>
          <w:tcPr>
            <w:tcW w:w="2469" w:type="dxa"/>
            <w:vAlign w:val="bottom"/>
          </w:tcPr>
          <w:p w14:paraId="7F58DEDC" w14:textId="77777777" w:rsidR="00A14CCE" w:rsidRPr="000F54BB" w:rsidRDefault="00A14CCE" w:rsidP="00EF73CC">
            <w:pPr>
              <w:pStyle w:val="NoSpacing"/>
              <w:rPr>
                <w:rFonts w:ascii="Times New Roman" w:hAnsi="Times New Roman" w:cs="Times New Roman"/>
                <w:highlight w:val="lightGray"/>
              </w:rPr>
            </w:pPr>
            <w:r w:rsidRPr="00CA4B92">
              <w:rPr>
                <w:rFonts w:ascii="Times New Roman" w:hAnsi="Times New Roman" w:cs="Times New Roman"/>
              </w:rPr>
              <w:t>Boren, Ann</w:t>
            </w:r>
          </w:p>
        </w:tc>
        <w:tc>
          <w:tcPr>
            <w:tcW w:w="3946" w:type="dxa"/>
            <w:gridSpan w:val="2"/>
          </w:tcPr>
          <w:p w14:paraId="0F6A9ECD" w14:textId="77777777" w:rsidR="00A14CCE" w:rsidRPr="000F54BB" w:rsidRDefault="00A14CCE" w:rsidP="00EF73CC">
            <w:pPr>
              <w:pStyle w:val="NoSpacing"/>
              <w:rPr>
                <w:rFonts w:ascii="Times New Roman" w:hAnsi="Times New Roman" w:cs="Times New Roman"/>
                <w:highlight w:val="lightGray"/>
              </w:rPr>
            </w:pPr>
          </w:p>
        </w:tc>
        <w:tc>
          <w:tcPr>
            <w:tcW w:w="2481" w:type="dxa"/>
            <w:gridSpan w:val="2"/>
          </w:tcPr>
          <w:p w14:paraId="085AE223" w14:textId="77777777" w:rsidR="00A14CCE" w:rsidRPr="000F54BB" w:rsidRDefault="00A14CCE" w:rsidP="00EF73CC">
            <w:pPr>
              <w:pStyle w:val="NoSpacing"/>
              <w:rPr>
                <w:rFonts w:ascii="Times New Roman" w:hAnsi="Times New Roman" w:cs="Times New Roman"/>
                <w:highlight w:val="lightGray"/>
              </w:rPr>
            </w:pPr>
          </w:p>
        </w:tc>
      </w:tr>
      <w:tr w:rsidR="00904034" w:rsidRPr="000F54BB" w14:paraId="24F1E992" w14:textId="77777777" w:rsidTr="000012D9">
        <w:trPr>
          <w:trHeight w:val="20"/>
        </w:trPr>
        <w:tc>
          <w:tcPr>
            <w:tcW w:w="2469" w:type="dxa"/>
            <w:vAlign w:val="bottom"/>
          </w:tcPr>
          <w:p w14:paraId="323D5823" w14:textId="6F9A4487" w:rsidR="00904034" w:rsidRPr="00684B75" w:rsidRDefault="00904034" w:rsidP="00EF73CC">
            <w:pPr>
              <w:pStyle w:val="NoSpacing"/>
              <w:rPr>
                <w:rFonts w:ascii="Times New Roman" w:hAnsi="Times New Roman" w:cs="Times New Roman"/>
              </w:rPr>
            </w:pPr>
            <w:r w:rsidRPr="00684B75">
              <w:rPr>
                <w:rFonts w:ascii="Times New Roman" w:hAnsi="Times New Roman" w:cs="Times New Roman"/>
              </w:rPr>
              <w:t>Boswell, Bill</w:t>
            </w:r>
          </w:p>
        </w:tc>
        <w:tc>
          <w:tcPr>
            <w:tcW w:w="3946" w:type="dxa"/>
            <w:gridSpan w:val="2"/>
          </w:tcPr>
          <w:p w14:paraId="766AFB45" w14:textId="77777777" w:rsidR="00904034" w:rsidRPr="00684B75" w:rsidRDefault="00904034" w:rsidP="00EF73CC">
            <w:pPr>
              <w:pStyle w:val="NoSpacing"/>
              <w:rPr>
                <w:rFonts w:ascii="Times New Roman" w:hAnsi="Times New Roman" w:cs="Times New Roman"/>
              </w:rPr>
            </w:pPr>
          </w:p>
        </w:tc>
        <w:tc>
          <w:tcPr>
            <w:tcW w:w="2481" w:type="dxa"/>
            <w:gridSpan w:val="2"/>
          </w:tcPr>
          <w:p w14:paraId="01368DFE" w14:textId="0C43E71E" w:rsidR="00904034" w:rsidRPr="00684B75" w:rsidRDefault="00904034" w:rsidP="00EF73CC">
            <w:pPr>
              <w:pStyle w:val="NoSpacing"/>
              <w:rPr>
                <w:rFonts w:ascii="Times New Roman" w:hAnsi="Times New Roman" w:cs="Times New Roman"/>
              </w:rPr>
            </w:pPr>
            <w:r w:rsidRPr="00684B75">
              <w:rPr>
                <w:rFonts w:ascii="Times New Roman" w:hAnsi="Times New Roman" w:cs="Times New Roman"/>
              </w:rPr>
              <w:t>Via Teleconference</w:t>
            </w:r>
          </w:p>
        </w:tc>
      </w:tr>
      <w:tr w:rsidR="00EF73CC" w:rsidRPr="000F54BB" w14:paraId="0744A705" w14:textId="77777777" w:rsidTr="00684B75">
        <w:trPr>
          <w:trHeight w:val="20"/>
        </w:trPr>
        <w:tc>
          <w:tcPr>
            <w:tcW w:w="2482" w:type="dxa"/>
            <w:gridSpan w:val="2"/>
          </w:tcPr>
          <w:p w14:paraId="58081A56" w14:textId="77777777" w:rsidR="00EF73CC" w:rsidRPr="00CA4B92" w:rsidRDefault="00EF73CC" w:rsidP="00EF73CC">
            <w:pPr>
              <w:pStyle w:val="NoSpacing"/>
              <w:rPr>
                <w:rFonts w:ascii="Times New Roman" w:hAnsi="Times New Roman" w:cs="Times New Roman"/>
              </w:rPr>
            </w:pPr>
            <w:r w:rsidRPr="00CA4B92">
              <w:rPr>
                <w:rFonts w:ascii="Times New Roman" w:hAnsi="Times New Roman" w:cs="Times New Roman"/>
              </w:rPr>
              <w:t xml:space="preserve">Bracy, Phil </w:t>
            </w:r>
          </w:p>
        </w:tc>
        <w:tc>
          <w:tcPr>
            <w:tcW w:w="3946" w:type="dxa"/>
            <w:gridSpan w:val="2"/>
          </w:tcPr>
          <w:p w14:paraId="49E74ABB" w14:textId="77777777" w:rsidR="00EF73CC" w:rsidRPr="000F54BB" w:rsidRDefault="00567F56" w:rsidP="00EF73CC">
            <w:pPr>
              <w:pStyle w:val="NoSpacing"/>
              <w:rPr>
                <w:rFonts w:ascii="Times New Roman" w:hAnsi="Times New Roman" w:cs="Times New Roman"/>
                <w:highlight w:val="lightGray"/>
              </w:rPr>
            </w:pPr>
            <w:r w:rsidRPr="000F54BB">
              <w:rPr>
                <w:rFonts w:ascii="Times New Roman" w:hAnsi="Times New Roman" w:cs="Times New Roman"/>
                <w:highlight w:val="lightGray"/>
              </w:rPr>
              <w:t xml:space="preserve"> </w:t>
            </w:r>
          </w:p>
        </w:tc>
        <w:tc>
          <w:tcPr>
            <w:tcW w:w="2468" w:type="dxa"/>
          </w:tcPr>
          <w:p w14:paraId="492ABA94" w14:textId="77777777" w:rsidR="00EF73CC" w:rsidRPr="000F54BB" w:rsidRDefault="00567F56" w:rsidP="00EF73CC">
            <w:pPr>
              <w:pStyle w:val="NoSpacing"/>
              <w:rPr>
                <w:rFonts w:ascii="Times New Roman" w:hAnsi="Times New Roman" w:cs="Times New Roman"/>
                <w:highlight w:val="lightGray"/>
              </w:rPr>
            </w:pPr>
            <w:r w:rsidRPr="000F54BB">
              <w:rPr>
                <w:rFonts w:ascii="Times New Roman" w:hAnsi="Times New Roman" w:cs="Times New Roman"/>
                <w:highlight w:val="lightGray"/>
              </w:rPr>
              <w:t xml:space="preserve"> </w:t>
            </w:r>
          </w:p>
        </w:tc>
      </w:tr>
      <w:tr w:rsidR="00EF73CC" w:rsidRPr="000F54BB" w14:paraId="5479AA5D" w14:textId="77777777" w:rsidTr="00684B75">
        <w:trPr>
          <w:trHeight w:val="20"/>
        </w:trPr>
        <w:tc>
          <w:tcPr>
            <w:tcW w:w="2482" w:type="dxa"/>
            <w:gridSpan w:val="2"/>
          </w:tcPr>
          <w:p w14:paraId="6FC829D4" w14:textId="77777777" w:rsidR="00EF73CC" w:rsidRPr="00CA4B92" w:rsidRDefault="00EF73CC" w:rsidP="00EF73CC">
            <w:pPr>
              <w:pStyle w:val="NoSpacing"/>
              <w:rPr>
                <w:rFonts w:ascii="Times New Roman" w:hAnsi="Times New Roman" w:cs="Times New Roman"/>
              </w:rPr>
            </w:pPr>
            <w:r w:rsidRPr="00CA4B92">
              <w:rPr>
                <w:rFonts w:ascii="Times New Roman" w:hAnsi="Times New Roman" w:cs="Times New Roman"/>
              </w:rPr>
              <w:t>Butterfield, Lindsay</w:t>
            </w:r>
          </w:p>
        </w:tc>
        <w:tc>
          <w:tcPr>
            <w:tcW w:w="3946" w:type="dxa"/>
            <w:gridSpan w:val="2"/>
          </w:tcPr>
          <w:p w14:paraId="6CF9A100" w14:textId="77777777" w:rsidR="00EF73CC" w:rsidRPr="000F54BB" w:rsidRDefault="00EF73CC" w:rsidP="00EF73CC">
            <w:pPr>
              <w:pStyle w:val="NoSpacing"/>
              <w:rPr>
                <w:rFonts w:ascii="Times New Roman" w:hAnsi="Times New Roman" w:cs="Times New Roman"/>
                <w:highlight w:val="lightGray"/>
              </w:rPr>
            </w:pPr>
          </w:p>
        </w:tc>
        <w:tc>
          <w:tcPr>
            <w:tcW w:w="2468" w:type="dxa"/>
          </w:tcPr>
          <w:p w14:paraId="3FA267EC" w14:textId="77777777" w:rsidR="00EF73CC" w:rsidRPr="000F54BB" w:rsidRDefault="00EF73CC" w:rsidP="00EF73CC">
            <w:pPr>
              <w:pStyle w:val="NoSpacing"/>
              <w:rPr>
                <w:rFonts w:ascii="Times New Roman" w:hAnsi="Times New Roman" w:cs="Times New Roman"/>
                <w:highlight w:val="lightGray"/>
              </w:rPr>
            </w:pPr>
          </w:p>
        </w:tc>
      </w:tr>
      <w:tr w:rsidR="00874ACA" w:rsidRPr="000F54BB" w14:paraId="5F2DDBD1" w14:textId="77777777" w:rsidTr="00684B75">
        <w:trPr>
          <w:trHeight w:val="20"/>
        </w:trPr>
        <w:tc>
          <w:tcPr>
            <w:tcW w:w="2482" w:type="dxa"/>
            <w:gridSpan w:val="2"/>
          </w:tcPr>
          <w:p w14:paraId="39C160DC" w14:textId="7D56DA28" w:rsidR="00874ACA" w:rsidRPr="00684B75" w:rsidRDefault="00874ACA" w:rsidP="00EF73CC">
            <w:pPr>
              <w:pStyle w:val="NoSpacing"/>
              <w:rPr>
                <w:rFonts w:ascii="Times New Roman" w:hAnsi="Times New Roman" w:cs="Times New Roman"/>
              </w:rPr>
            </w:pPr>
            <w:r w:rsidRPr="00684B75">
              <w:rPr>
                <w:rFonts w:ascii="Times New Roman" w:hAnsi="Times New Roman" w:cs="Times New Roman"/>
              </w:rPr>
              <w:t>Castillo, Leo</w:t>
            </w:r>
          </w:p>
        </w:tc>
        <w:tc>
          <w:tcPr>
            <w:tcW w:w="3946" w:type="dxa"/>
            <w:gridSpan w:val="2"/>
          </w:tcPr>
          <w:p w14:paraId="4AADAB04" w14:textId="77777777" w:rsidR="00874ACA" w:rsidRPr="00684B75" w:rsidRDefault="00874ACA" w:rsidP="00EF73CC">
            <w:pPr>
              <w:pStyle w:val="NoSpacing"/>
              <w:rPr>
                <w:rFonts w:ascii="Times New Roman" w:hAnsi="Times New Roman" w:cs="Times New Roman"/>
              </w:rPr>
            </w:pPr>
          </w:p>
        </w:tc>
        <w:tc>
          <w:tcPr>
            <w:tcW w:w="2468" w:type="dxa"/>
          </w:tcPr>
          <w:p w14:paraId="0386A328" w14:textId="07FC2CB1" w:rsidR="00874ACA" w:rsidRPr="00684B75" w:rsidRDefault="00874ACA" w:rsidP="00EF73CC">
            <w:pPr>
              <w:pStyle w:val="NoSpacing"/>
              <w:rPr>
                <w:rFonts w:ascii="Times New Roman" w:hAnsi="Times New Roman" w:cs="Times New Roman"/>
              </w:rPr>
            </w:pPr>
            <w:r w:rsidRPr="00684B75">
              <w:rPr>
                <w:rFonts w:ascii="Times New Roman" w:hAnsi="Times New Roman" w:cs="Times New Roman"/>
              </w:rPr>
              <w:t>Via Teleconference</w:t>
            </w:r>
          </w:p>
        </w:tc>
      </w:tr>
      <w:tr w:rsidR="00904034" w:rsidRPr="000F54BB" w14:paraId="087A63C4" w14:textId="77777777" w:rsidTr="00684B75">
        <w:trPr>
          <w:trHeight w:val="20"/>
        </w:trPr>
        <w:tc>
          <w:tcPr>
            <w:tcW w:w="2482" w:type="dxa"/>
            <w:gridSpan w:val="2"/>
          </w:tcPr>
          <w:p w14:paraId="3E443D2F" w14:textId="5A521E82" w:rsidR="00904034" w:rsidRPr="00CA4B92" w:rsidRDefault="00904034" w:rsidP="00EF73CC">
            <w:pPr>
              <w:pStyle w:val="NoSpacing"/>
              <w:rPr>
                <w:rFonts w:ascii="Times New Roman" w:hAnsi="Times New Roman" w:cs="Times New Roman"/>
              </w:rPr>
            </w:pPr>
            <w:r w:rsidRPr="00CA4B92">
              <w:rPr>
                <w:rFonts w:ascii="Times New Roman" w:hAnsi="Times New Roman" w:cs="Times New Roman"/>
              </w:rPr>
              <w:t>Chang, Sean</w:t>
            </w:r>
          </w:p>
        </w:tc>
        <w:tc>
          <w:tcPr>
            <w:tcW w:w="3946" w:type="dxa"/>
            <w:gridSpan w:val="2"/>
          </w:tcPr>
          <w:p w14:paraId="5AEC1A47" w14:textId="77777777" w:rsidR="00904034" w:rsidRPr="00CA4B92" w:rsidRDefault="00904034" w:rsidP="00EF73CC">
            <w:pPr>
              <w:pStyle w:val="NoSpacing"/>
              <w:rPr>
                <w:rFonts w:ascii="Times New Roman" w:hAnsi="Times New Roman" w:cs="Times New Roman"/>
              </w:rPr>
            </w:pPr>
          </w:p>
        </w:tc>
        <w:tc>
          <w:tcPr>
            <w:tcW w:w="2468" w:type="dxa"/>
          </w:tcPr>
          <w:p w14:paraId="2EB8F421" w14:textId="1B6945EF" w:rsidR="00904034" w:rsidRPr="00CA4B92" w:rsidRDefault="00904034" w:rsidP="00EF73CC">
            <w:pPr>
              <w:pStyle w:val="NoSpacing"/>
              <w:rPr>
                <w:rFonts w:ascii="Times New Roman" w:hAnsi="Times New Roman" w:cs="Times New Roman"/>
              </w:rPr>
            </w:pPr>
            <w:r w:rsidRPr="00CA4B92">
              <w:rPr>
                <w:rFonts w:ascii="Times New Roman" w:hAnsi="Times New Roman" w:cs="Times New Roman"/>
              </w:rPr>
              <w:t>Via Teleconference</w:t>
            </w:r>
          </w:p>
        </w:tc>
      </w:tr>
      <w:tr w:rsidR="00735CB0" w:rsidRPr="000F54BB" w14:paraId="3BC37144" w14:textId="77777777" w:rsidTr="00684B75">
        <w:trPr>
          <w:trHeight w:val="20"/>
        </w:trPr>
        <w:tc>
          <w:tcPr>
            <w:tcW w:w="2482" w:type="dxa"/>
            <w:gridSpan w:val="2"/>
          </w:tcPr>
          <w:p w14:paraId="5FE55181" w14:textId="53DD0123" w:rsidR="00735CB0" w:rsidRPr="00CA4B92" w:rsidRDefault="00735CB0" w:rsidP="00EF73CC">
            <w:pPr>
              <w:pStyle w:val="NoSpacing"/>
              <w:rPr>
                <w:rFonts w:ascii="Times New Roman" w:hAnsi="Times New Roman" w:cs="Times New Roman"/>
              </w:rPr>
            </w:pPr>
            <w:r w:rsidRPr="00CA4B92">
              <w:rPr>
                <w:rFonts w:ascii="Times New Roman" w:hAnsi="Times New Roman" w:cs="Times New Roman"/>
              </w:rPr>
              <w:t>Chen, Jian</w:t>
            </w:r>
          </w:p>
        </w:tc>
        <w:tc>
          <w:tcPr>
            <w:tcW w:w="3946" w:type="dxa"/>
            <w:gridSpan w:val="2"/>
          </w:tcPr>
          <w:p w14:paraId="7B749FD2" w14:textId="77777777" w:rsidR="00735CB0" w:rsidRPr="00CA4B92" w:rsidRDefault="00735CB0" w:rsidP="00EF73CC">
            <w:pPr>
              <w:pStyle w:val="NoSpacing"/>
              <w:rPr>
                <w:rFonts w:ascii="Times New Roman" w:hAnsi="Times New Roman" w:cs="Times New Roman"/>
              </w:rPr>
            </w:pPr>
          </w:p>
        </w:tc>
        <w:tc>
          <w:tcPr>
            <w:tcW w:w="2468" w:type="dxa"/>
          </w:tcPr>
          <w:p w14:paraId="442432F3" w14:textId="608187D6" w:rsidR="00735CB0" w:rsidRPr="00CA4B92" w:rsidRDefault="00735CB0" w:rsidP="00EF73CC">
            <w:pPr>
              <w:pStyle w:val="NoSpacing"/>
              <w:rPr>
                <w:rFonts w:ascii="Times New Roman" w:hAnsi="Times New Roman" w:cs="Times New Roman"/>
              </w:rPr>
            </w:pPr>
            <w:r w:rsidRPr="00CA4B92">
              <w:rPr>
                <w:rFonts w:ascii="Times New Roman" w:hAnsi="Times New Roman" w:cs="Times New Roman"/>
              </w:rPr>
              <w:t>Via Teleconference</w:t>
            </w:r>
          </w:p>
        </w:tc>
      </w:tr>
      <w:tr w:rsidR="00EF73CC" w:rsidRPr="000F54BB" w14:paraId="3A0920CA" w14:textId="77777777" w:rsidTr="00684B75">
        <w:trPr>
          <w:trHeight w:val="20"/>
        </w:trPr>
        <w:tc>
          <w:tcPr>
            <w:tcW w:w="2482" w:type="dxa"/>
            <w:gridSpan w:val="2"/>
          </w:tcPr>
          <w:p w14:paraId="07D7DFD8" w14:textId="77777777" w:rsidR="00EF73CC" w:rsidRPr="000F54BB" w:rsidRDefault="00EF73CC" w:rsidP="00EF73CC">
            <w:pPr>
              <w:pStyle w:val="NoSpacing"/>
              <w:rPr>
                <w:rFonts w:ascii="Times New Roman" w:hAnsi="Times New Roman" w:cs="Times New Roman"/>
                <w:highlight w:val="lightGray"/>
              </w:rPr>
            </w:pPr>
            <w:r w:rsidRPr="00CA4B92">
              <w:rPr>
                <w:rFonts w:ascii="Times New Roman" w:hAnsi="Times New Roman" w:cs="Times New Roman"/>
              </w:rPr>
              <w:t>Clifton, Suzy</w:t>
            </w:r>
          </w:p>
        </w:tc>
        <w:tc>
          <w:tcPr>
            <w:tcW w:w="3946" w:type="dxa"/>
            <w:gridSpan w:val="2"/>
          </w:tcPr>
          <w:p w14:paraId="7FB31BE9" w14:textId="77777777" w:rsidR="00EF73CC" w:rsidRPr="000F54BB" w:rsidRDefault="00EF73CC" w:rsidP="00EF73CC">
            <w:pPr>
              <w:pStyle w:val="NoSpacing"/>
              <w:rPr>
                <w:rFonts w:ascii="Times New Roman" w:hAnsi="Times New Roman" w:cs="Times New Roman"/>
                <w:highlight w:val="lightGray"/>
              </w:rPr>
            </w:pPr>
          </w:p>
        </w:tc>
        <w:tc>
          <w:tcPr>
            <w:tcW w:w="2468" w:type="dxa"/>
          </w:tcPr>
          <w:p w14:paraId="1542AD90" w14:textId="77777777" w:rsidR="00EF73CC" w:rsidRPr="000F54BB" w:rsidRDefault="00EF73CC" w:rsidP="00EF73CC">
            <w:pPr>
              <w:pStyle w:val="NoSpacing"/>
              <w:rPr>
                <w:rFonts w:ascii="Times New Roman" w:hAnsi="Times New Roman" w:cs="Times New Roman"/>
                <w:highlight w:val="lightGray"/>
              </w:rPr>
            </w:pPr>
          </w:p>
        </w:tc>
      </w:tr>
      <w:tr w:rsidR="00CA4B92" w:rsidRPr="000F54BB" w14:paraId="492B8947" w14:textId="77777777" w:rsidTr="00684B75">
        <w:trPr>
          <w:trHeight w:val="20"/>
        </w:trPr>
        <w:tc>
          <w:tcPr>
            <w:tcW w:w="2482" w:type="dxa"/>
            <w:gridSpan w:val="2"/>
          </w:tcPr>
          <w:p w14:paraId="52A34547" w14:textId="263E3C7D" w:rsidR="00CA4B92" w:rsidRPr="000F54BB" w:rsidRDefault="00CA4B92" w:rsidP="00EF73CC">
            <w:pPr>
              <w:pStyle w:val="NoSpacing"/>
              <w:rPr>
                <w:rFonts w:ascii="Times New Roman" w:hAnsi="Times New Roman" w:cs="Times New Roman"/>
                <w:highlight w:val="lightGray"/>
              </w:rPr>
            </w:pPr>
            <w:r w:rsidRPr="00CA4B92">
              <w:rPr>
                <w:rFonts w:ascii="Times New Roman" w:hAnsi="Times New Roman" w:cs="Times New Roman"/>
              </w:rPr>
              <w:t>Fohn, Doug</w:t>
            </w:r>
          </w:p>
        </w:tc>
        <w:tc>
          <w:tcPr>
            <w:tcW w:w="3946" w:type="dxa"/>
            <w:gridSpan w:val="2"/>
          </w:tcPr>
          <w:p w14:paraId="5CA59766" w14:textId="77777777" w:rsidR="00CA4B92" w:rsidRPr="000F54BB" w:rsidRDefault="00CA4B92" w:rsidP="00EF73CC">
            <w:pPr>
              <w:pStyle w:val="NoSpacing"/>
              <w:rPr>
                <w:rFonts w:ascii="Times New Roman" w:hAnsi="Times New Roman" w:cs="Times New Roman"/>
                <w:highlight w:val="lightGray"/>
              </w:rPr>
            </w:pPr>
          </w:p>
        </w:tc>
        <w:tc>
          <w:tcPr>
            <w:tcW w:w="2468" w:type="dxa"/>
          </w:tcPr>
          <w:p w14:paraId="57ADFF64" w14:textId="3CA35D21" w:rsidR="00CA4B92" w:rsidRPr="000F54BB" w:rsidRDefault="00CA4B92"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CA4B92" w:rsidRPr="000F54BB" w14:paraId="7A0F645D" w14:textId="77777777" w:rsidTr="00684B75">
        <w:trPr>
          <w:trHeight w:val="20"/>
        </w:trPr>
        <w:tc>
          <w:tcPr>
            <w:tcW w:w="2482" w:type="dxa"/>
            <w:gridSpan w:val="2"/>
          </w:tcPr>
          <w:p w14:paraId="7C2F64A6" w14:textId="3B8A48EF" w:rsidR="00CA4B92" w:rsidRPr="00CA4B92" w:rsidRDefault="00CA4B92" w:rsidP="00EF73CC">
            <w:pPr>
              <w:pStyle w:val="NoSpacing"/>
              <w:rPr>
                <w:rFonts w:ascii="Times New Roman" w:hAnsi="Times New Roman" w:cs="Times New Roman"/>
              </w:rPr>
            </w:pPr>
            <w:r>
              <w:rPr>
                <w:rFonts w:ascii="Times New Roman" w:hAnsi="Times New Roman" w:cs="Times New Roman"/>
              </w:rPr>
              <w:t>Gonzalez, Ino</w:t>
            </w:r>
          </w:p>
        </w:tc>
        <w:tc>
          <w:tcPr>
            <w:tcW w:w="3946" w:type="dxa"/>
            <w:gridSpan w:val="2"/>
          </w:tcPr>
          <w:p w14:paraId="413521A0" w14:textId="77777777" w:rsidR="00CA4B92" w:rsidRPr="000F54BB" w:rsidRDefault="00CA4B92" w:rsidP="00EF73CC">
            <w:pPr>
              <w:pStyle w:val="NoSpacing"/>
              <w:rPr>
                <w:rFonts w:ascii="Times New Roman" w:hAnsi="Times New Roman" w:cs="Times New Roman"/>
                <w:highlight w:val="lightGray"/>
              </w:rPr>
            </w:pPr>
          </w:p>
        </w:tc>
        <w:tc>
          <w:tcPr>
            <w:tcW w:w="2468" w:type="dxa"/>
          </w:tcPr>
          <w:p w14:paraId="2E57D191" w14:textId="431CCA1F" w:rsidR="00CA4B92" w:rsidRPr="00FE7359" w:rsidRDefault="00CA4B92" w:rsidP="00EF73CC">
            <w:pPr>
              <w:pStyle w:val="NoSpacing"/>
              <w:rPr>
                <w:rFonts w:ascii="Times New Roman" w:hAnsi="Times New Roman" w:cs="Times New Roman"/>
              </w:rPr>
            </w:pPr>
            <w:r w:rsidRPr="00FE7359">
              <w:rPr>
                <w:rFonts w:ascii="Times New Roman" w:hAnsi="Times New Roman" w:cs="Times New Roman"/>
              </w:rPr>
              <w:t>Via Teleconference</w:t>
            </w:r>
          </w:p>
        </w:tc>
      </w:tr>
      <w:tr w:rsidR="00CA4B92" w:rsidRPr="000F54BB" w14:paraId="04C70504" w14:textId="77777777" w:rsidTr="00684B75">
        <w:trPr>
          <w:trHeight w:val="20"/>
        </w:trPr>
        <w:tc>
          <w:tcPr>
            <w:tcW w:w="2482" w:type="dxa"/>
            <w:gridSpan w:val="2"/>
          </w:tcPr>
          <w:p w14:paraId="10E35960" w14:textId="62182139" w:rsidR="00CA4B92" w:rsidRPr="000F54BB" w:rsidRDefault="00CA4B92" w:rsidP="00EF73CC">
            <w:pPr>
              <w:pStyle w:val="NoSpacing"/>
              <w:rPr>
                <w:rFonts w:ascii="Times New Roman" w:hAnsi="Times New Roman" w:cs="Times New Roman"/>
                <w:highlight w:val="lightGray"/>
              </w:rPr>
            </w:pPr>
            <w:r w:rsidRPr="00CA4B92">
              <w:rPr>
                <w:rFonts w:ascii="Times New Roman" w:hAnsi="Times New Roman" w:cs="Times New Roman"/>
              </w:rPr>
              <w:t>Hanson, Kevin</w:t>
            </w:r>
          </w:p>
        </w:tc>
        <w:tc>
          <w:tcPr>
            <w:tcW w:w="3946" w:type="dxa"/>
            <w:gridSpan w:val="2"/>
          </w:tcPr>
          <w:p w14:paraId="7CE875FD" w14:textId="77777777" w:rsidR="00CA4B92" w:rsidRPr="000F54BB" w:rsidRDefault="00CA4B92" w:rsidP="00EF73CC">
            <w:pPr>
              <w:pStyle w:val="NoSpacing"/>
              <w:rPr>
                <w:rFonts w:ascii="Times New Roman" w:hAnsi="Times New Roman" w:cs="Times New Roman"/>
                <w:highlight w:val="lightGray"/>
              </w:rPr>
            </w:pPr>
          </w:p>
        </w:tc>
        <w:tc>
          <w:tcPr>
            <w:tcW w:w="2468" w:type="dxa"/>
          </w:tcPr>
          <w:p w14:paraId="7D035B00" w14:textId="52BF7F71" w:rsidR="00CA4B92" w:rsidRPr="000F54BB" w:rsidRDefault="00CA4B92"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DD3216" w:rsidRPr="000F54BB" w14:paraId="06478887" w14:textId="77777777" w:rsidTr="00684B75">
        <w:trPr>
          <w:trHeight w:val="20"/>
        </w:trPr>
        <w:tc>
          <w:tcPr>
            <w:tcW w:w="2482" w:type="dxa"/>
            <w:gridSpan w:val="2"/>
          </w:tcPr>
          <w:p w14:paraId="69355AD0" w14:textId="53BBA709" w:rsidR="00DD3216" w:rsidRPr="000F54BB" w:rsidRDefault="00DD3216" w:rsidP="00EF73CC">
            <w:pPr>
              <w:pStyle w:val="NoSpacing"/>
              <w:rPr>
                <w:rFonts w:ascii="Times New Roman" w:hAnsi="Times New Roman" w:cs="Times New Roman"/>
                <w:highlight w:val="lightGray"/>
              </w:rPr>
            </w:pPr>
            <w:r w:rsidRPr="00CA4B92">
              <w:rPr>
                <w:rFonts w:ascii="Times New Roman" w:hAnsi="Times New Roman" w:cs="Times New Roman"/>
              </w:rPr>
              <w:t>Hobbs, Kristi</w:t>
            </w:r>
          </w:p>
        </w:tc>
        <w:tc>
          <w:tcPr>
            <w:tcW w:w="3946" w:type="dxa"/>
            <w:gridSpan w:val="2"/>
          </w:tcPr>
          <w:p w14:paraId="3EE9D3A6" w14:textId="77777777" w:rsidR="00DD3216" w:rsidRPr="000F54BB" w:rsidRDefault="00DD3216" w:rsidP="00EF73CC">
            <w:pPr>
              <w:pStyle w:val="NoSpacing"/>
              <w:rPr>
                <w:rFonts w:ascii="Times New Roman" w:hAnsi="Times New Roman" w:cs="Times New Roman"/>
                <w:highlight w:val="lightGray"/>
              </w:rPr>
            </w:pPr>
          </w:p>
        </w:tc>
        <w:tc>
          <w:tcPr>
            <w:tcW w:w="2468" w:type="dxa"/>
          </w:tcPr>
          <w:p w14:paraId="2B696B56" w14:textId="77777777" w:rsidR="00DD3216" w:rsidRPr="000F54BB" w:rsidRDefault="00DD3216" w:rsidP="00EF73CC">
            <w:pPr>
              <w:pStyle w:val="NoSpacing"/>
              <w:rPr>
                <w:rFonts w:ascii="Times New Roman" w:hAnsi="Times New Roman" w:cs="Times New Roman"/>
                <w:highlight w:val="lightGray"/>
              </w:rPr>
            </w:pPr>
          </w:p>
        </w:tc>
      </w:tr>
      <w:tr w:rsidR="00CA4B92" w:rsidRPr="000F54BB" w14:paraId="2362FF6F" w14:textId="77777777" w:rsidTr="00684B75">
        <w:trPr>
          <w:trHeight w:val="20"/>
        </w:trPr>
        <w:tc>
          <w:tcPr>
            <w:tcW w:w="2482" w:type="dxa"/>
            <w:gridSpan w:val="2"/>
          </w:tcPr>
          <w:p w14:paraId="3EEE2756" w14:textId="6FFA172F" w:rsidR="00CA4B92" w:rsidRPr="00CA4B92" w:rsidRDefault="00CA4B92" w:rsidP="00EF73CC">
            <w:pPr>
              <w:pStyle w:val="NoSpacing"/>
              <w:rPr>
                <w:rFonts w:ascii="Times New Roman" w:hAnsi="Times New Roman" w:cs="Times New Roman"/>
              </w:rPr>
            </w:pPr>
            <w:r>
              <w:rPr>
                <w:rFonts w:ascii="Times New Roman" w:hAnsi="Times New Roman" w:cs="Times New Roman"/>
              </w:rPr>
              <w:t>House, Donald</w:t>
            </w:r>
          </w:p>
        </w:tc>
        <w:tc>
          <w:tcPr>
            <w:tcW w:w="3946" w:type="dxa"/>
            <w:gridSpan w:val="2"/>
          </w:tcPr>
          <w:p w14:paraId="5167D845" w14:textId="77777777" w:rsidR="00CA4B92" w:rsidRPr="000F54BB" w:rsidRDefault="00CA4B92" w:rsidP="00EF73CC">
            <w:pPr>
              <w:pStyle w:val="NoSpacing"/>
              <w:rPr>
                <w:rFonts w:ascii="Times New Roman" w:hAnsi="Times New Roman" w:cs="Times New Roman"/>
                <w:highlight w:val="lightGray"/>
              </w:rPr>
            </w:pPr>
          </w:p>
        </w:tc>
        <w:tc>
          <w:tcPr>
            <w:tcW w:w="2468" w:type="dxa"/>
          </w:tcPr>
          <w:p w14:paraId="17E0BA97" w14:textId="7317B7FB" w:rsidR="00CA4B92" w:rsidRPr="000F54BB" w:rsidRDefault="00CA4B92"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684B75" w:rsidRPr="000F54BB" w14:paraId="73F5831D" w14:textId="77777777" w:rsidTr="00684B75">
        <w:trPr>
          <w:trHeight w:val="20"/>
        </w:trPr>
        <w:tc>
          <w:tcPr>
            <w:tcW w:w="2482" w:type="dxa"/>
            <w:gridSpan w:val="2"/>
          </w:tcPr>
          <w:p w14:paraId="3F0EB391" w14:textId="2CB3F489" w:rsidR="00684B75" w:rsidRPr="000F54BB" w:rsidRDefault="00684B75" w:rsidP="00EF73CC">
            <w:pPr>
              <w:pStyle w:val="NoSpacing"/>
              <w:rPr>
                <w:rFonts w:ascii="Times New Roman" w:hAnsi="Times New Roman" w:cs="Times New Roman"/>
                <w:highlight w:val="lightGray"/>
              </w:rPr>
            </w:pPr>
            <w:r w:rsidRPr="00684B75">
              <w:rPr>
                <w:rFonts w:ascii="Times New Roman" w:hAnsi="Times New Roman" w:cs="Times New Roman"/>
              </w:rPr>
              <w:t>Krein, Steve</w:t>
            </w:r>
          </w:p>
        </w:tc>
        <w:tc>
          <w:tcPr>
            <w:tcW w:w="3946" w:type="dxa"/>
            <w:gridSpan w:val="2"/>
          </w:tcPr>
          <w:p w14:paraId="320B8F74" w14:textId="77777777" w:rsidR="00684B75" w:rsidRPr="000F54BB" w:rsidRDefault="00684B75" w:rsidP="00EF73CC">
            <w:pPr>
              <w:pStyle w:val="NoSpacing"/>
              <w:rPr>
                <w:rFonts w:ascii="Times New Roman" w:hAnsi="Times New Roman" w:cs="Times New Roman"/>
                <w:highlight w:val="lightGray"/>
              </w:rPr>
            </w:pPr>
          </w:p>
        </w:tc>
        <w:tc>
          <w:tcPr>
            <w:tcW w:w="2468" w:type="dxa"/>
          </w:tcPr>
          <w:p w14:paraId="008B1D73" w14:textId="0EB8FAAC" w:rsidR="00684B75" w:rsidRPr="000F54BB" w:rsidRDefault="00684B75"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CA4B92" w:rsidRPr="000F54BB" w14:paraId="240F12B2" w14:textId="77777777" w:rsidTr="00684B75">
        <w:trPr>
          <w:trHeight w:val="20"/>
        </w:trPr>
        <w:tc>
          <w:tcPr>
            <w:tcW w:w="2482" w:type="dxa"/>
            <w:gridSpan w:val="2"/>
          </w:tcPr>
          <w:p w14:paraId="11E78D9E" w14:textId="714D0A48" w:rsidR="00CA4B92" w:rsidRPr="000F54BB" w:rsidRDefault="00CA4B92" w:rsidP="00EF73CC">
            <w:pPr>
              <w:pStyle w:val="NoSpacing"/>
              <w:rPr>
                <w:rFonts w:ascii="Times New Roman" w:hAnsi="Times New Roman" w:cs="Times New Roman"/>
                <w:highlight w:val="lightGray"/>
              </w:rPr>
            </w:pPr>
            <w:r w:rsidRPr="00CA4B92">
              <w:rPr>
                <w:rFonts w:ascii="Times New Roman" w:hAnsi="Times New Roman" w:cs="Times New Roman"/>
              </w:rPr>
              <w:t>Landry, Kelly</w:t>
            </w:r>
          </w:p>
        </w:tc>
        <w:tc>
          <w:tcPr>
            <w:tcW w:w="3946" w:type="dxa"/>
            <w:gridSpan w:val="2"/>
          </w:tcPr>
          <w:p w14:paraId="7B30B093" w14:textId="77777777" w:rsidR="00CA4B92" w:rsidRPr="000F54BB" w:rsidRDefault="00CA4B92" w:rsidP="00EF73CC">
            <w:pPr>
              <w:pStyle w:val="NoSpacing"/>
              <w:rPr>
                <w:rFonts w:ascii="Times New Roman" w:hAnsi="Times New Roman" w:cs="Times New Roman"/>
                <w:highlight w:val="lightGray"/>
              </w:rPr>
            </w:pPr>
          </w:p>
        </w:tc>
        <w:tc>
          <w:tcPr>
            <w:tcW w:w="2468" w:type="dxa"/>
          </w:tcPr>
          <w:p w14:paraId="15F2F0DD" w14:textId="77777777" w:rsidR="00CA4B92" w:rsidRPr="000F54BB" w:rsidRDefault="00CA4B92" w:rsidP="00EF73CC">
            <w:pPr>
              <w:pStyle w:val="NoSpacing"/>
              <w:rPr>
                <w:rFonts w:ascii="Times New Roman" w:hAnsi="Times New Roman" w:cs="Times New Roman"/>
                <w:highlight w:val="lightGray"/>
              </w:rPr>
            </w:pPr>
          </w:p>
        </w:tc>
      </w:tr>
      <w:tr w:rsidR="00684B75" w:rsidRPr="000F54BB" w14:paraId="22E8286F" w14:textId="77777777" w:rsidTr="00684B75">
        <w:trPr>
          <w:trHeight w:val="20"/>
        </w:trPr>
        <w:tc>
          <w:tcPr>
            <w:tcW w:w="2482" w:type="dxa"/>
            <w:gridSpan w:val="2"/>
          </w:tcPr>
          <w:p w14:paraId="7068D32E" w14:textId="3F63E897" w:rsidR="00684B75" w:rsidRPr="00CA4B92" w:rsidRDefault="00684B75" w:rsidP="00EF73CC">
            <w:pPr>
              <w:pStyle w:val="NoSpacing"/>
              <w:rPr>
                <w:rFonts w:ascii="Times New Roman" w:hAnsi="Times New Roman" w:cs="Times New Roman"/>
              </w:rPr>
            </w:pPr>
            <w:r>
              <w:rPr>
                <w:rFonts w:ascii="Times New Roman" w:hAnsi="Times New Roman" w:cs="Times New Roman"/>
              </w:rPr>
              <w:t>Levine, Jon</w:t>
            </w:r>
          </w:p>
        </w:tc>
        <w:tc>
          <w:tcPr>
            <w:tcW w:w="3946" w:type="dxa"/>
            <w:gridSpan w:val="2"/>
          </w:tcPr>
          <w:p w14:paraId="007A8E17" w14:textId="77777777" w:rsidR="00684B75" w:rsidRPr="000F54BB" w:rsidRDefault="00684B75" w:rsidP="00EF73CC">
            <w:pPr>
              <w:pStyle w:val="NoSpacing"/>
              <w:rPr>
                <w:rFonts w:ascii="Times New Roman" w:hAnsi="Times New Roman" w:cs="Times New Roman"/>
                <w:highlight w:val="lightGray"/>
              </w:rPr>
            </w:pPr>
          </w:p>
        </w:tc>
        <w:tc>
          <w:tcPr>
            <w:tcW w:w="2468" w:type="dxa"/>
          </w:tcPr>
          <w:p w14:paraId="78A9BDED" w14:textId="76DEC085" w:rsidR="00684B75" w:rsidRPr="000F54BB" w:rsidRDefault="00684B75"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1677CA" w:rsidRPr="000F54BB" w14:paraId="4FB1C075" w14:textId="77777777" w:rsidTr="00684B75">
        <w:trPr>
          <w:trHeight w:val="20"/>
        </w:trPr>
        <w:tc>
          <w:tcPr>
            <w:tcW w:w="2482" w:type="dxa"/>
            <w:gridSpan w:val="2"/>
          </w:tcPr>
          <w:p w14:paraId="1510F378" w14:textId="71311A06" w:rsidR="001677CA" w:rsidRPr="000F54BB" w:rsidRDefault="001677CA" w:rsidP="001F3767">
            <w:pPr>
              <w:pStyle w:val="NoSpacing"/>
              <w:rPr>
                <w:rFonts w:ascii="Times New Roman" w:hAnsi="Times New Roman" w:cs="Times New Roman"/>
                <w:highlight w:val="lightGray"/>
              </w:rPr>
            </w:pPr>
            <w:r w:rsidRPr="001677CA">
              <w:rPr>
                <w:rFonts w:ascii="Times New Roman" w:hAnsi="Times New Roman" w:cs="Times New Roman"/>
              </w:rPr>
              <w:t>Maggio, Dave</w:t>
            </w:r>
          </w:p>
        </w:tc>
        <w:tc>
          <w:tcPr>
            <w:tcW w:w="3946" w:type="dxa"/>
            <w:gridSpan w:val="2"/>
          </w:tcPr>
          <w:p w14:paraId="46590DBF" w14:textId="77777777" w:rsidR="001677CA" w:rsidRPr="000F54BB" w:rsidRDefault="001677CA" w:rsidP="00EF73CC">
            <w:pPr>
              <w:pStyle w:val="NoSpacing"/>
              <w:rPr>
                <w:rFonts w:ascii="Times New Roman" w:hAnsi="Times New Roman" w:cs="Times New Roman"/>
                <w:highlight w:val="lightGray"/>
              </w:rPr>
            </w:pPr>
          </w:p>
        </w:tc>
        <w:tc>
          <w:tcPr>
            <w:tcW w:w="2468" w:type="dxa"/>
          </w:tcPr>
          <w:p w14:paraId="61713958" w14:textId="77777777" w:rsidR="001677CA" w:rsidRPr="000F54BB" w:rsidRDefault="001677CA" w:rsidP="00EF73CC">
            <w:pPr>
              <w:pStyle w:val="NoSpacing"/>
              <w:rPr>
                <w:rFonts w:ascii="Times New Roman" w:hAnsi="Times New Roman" w:cs="Times New Roman"/>
                <w:highlight w:val="lightGray"/>
              </w:rPr>
            </w:pPr>
          </w:p>
        </w:tc>
      </w:tr>
      <w:tr w:rsidR="00CA4B92" w:rsidRPr="000F54BB" w14:paraId="3D1C3D66" w14:textId="77777777" w:rsidTr="00684B75">
        <w:trPr>
          <w:trHeight w:val="20"/>
        </w:trPr>
        <w:tc>
          <w:tcPr>
            <w:tcW w:w="2482" w:type="dxa"/>
            <w:gridSpan w:val="2"/>
          </w:tcPr>
          <w:p w14:paraId="3BA7D1E2" w14:textId="7F6C4200" w:rsidR="00CA4B92" w:rsidRPr="001677CA" w:rsidRDefault="00CA4B92" w:rsidP="001F3767">
            <w:pPr>
              <w:pStyle w:val="NoSpacing"/>
              <w:rPr>
                <w:rFonts w:ascii="Times New Roman" w:hAnsi="Times New Roman" w:cs="Times New Roman"/>
              </w:rPr>
            </w:pPr>
            <w:r>
              <w:rPr>
                <w:rFonts w:ascii="Times New Roman" w:hAnsi="Times New Roman" w:cs="Times New Roman"/>
              </w:rPr>
              <w:t>Mago, Nitika</w:t>
            </w:r>
          </w:p>
        </w:tc>
        <w:tc>
          <w:tcPr>
            <w:tcW w:w="3946" w:type="dxa"/>
            <w:gridSpan w:val="2"/>
          </w:tcPr>
          <w:p w14:paraId="302BACF6" w14:textId="77777777" w:rsidR="00CA4B92" w:rsidRPr="000F54BB" w:rsidRDefault="00CA4B92" w:rsidP="00EF73CC">
            <w:pPr>
              <w:pStyle w:val="NoSpacing"/>
              <w:rPr>
                <w:rFonts w:ascii="Times New Roman" w:hAnsi="Times New Roman" w:cs="Times New Roman"/>
                <w:highlight w:val="lightGray"/>
              </w:rPr>
            </w:pPr>
          </w:p>
        </w:tc>
        <w:tc>
          <w:tcPr>
            <w:tcW w:w="2468" w:type="dxa"/>
          </w:tcPr>
          <w:p w14:paraId="16971563" w14:textId="772CF2EE" w:rsidR="00CA4B92" w:rsidRPr="000F54BB" w:rsidRDefault="00CA4B92"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CA4B92" w:rsidRPr="000F54BB" w14:paraId="3D75FD59" w14:textId="77777777" w:rsidTr="00684B75">
        <w:trPr>
          <w:trHeight w:val="20"/>
        </w:trPr>
        <w:tc>
          <w:tcPr>
            <w:tcW w:w="2482" w:type="dxa"/>
            <w:gridSpan w:val="2"/>
          </w:tcPr>
          <w:p w14:paraId="3724EEA8" w14:textId="728506BC" w:rsidR="00CA4B92" w:rsidRPr="000F54BB" w:rsidRDefault="00CA4B92" w:rsidP="001F3767">
            <w:pPr>
              <w:pStyle w:val="NoSpacing"/>
              <w:rPr>
                <w:rFonts w:ascii="Times New Roman" w:hAnsi="Times New Roman" w:cs="Times New Roman"/>
                <w:highlight w:val="lightGray"/>
              </w:rPr>
            </w:pPr>
            <w:r w:rsidRPr="00CA4B92">
              <w:rPr>
                <w:rFonts w:ascii="Times New Roman" w:hAnsi="Times New Roman" w:cs="Times New Roman"/>
              </w:rPr>
              <w:t>Manning, Brian</w:t>
            </w:r>
          </w:p>
        </w:tc>
        <w:tc>
          <w:tcPr>
            <w:tcW w:w="3946" w:type="dxa"/>
            <w:gridSpan w:val="2"/>
          </w:tcPr>
          <w:p w14:paraId="1EE46C2A" w14:textId="77777777" w:rsidR="00CA4B92" w:rsidRPr="000F54BB" w:rsidRDefault="00CA4B92" w:rsidP="00EF73CC">
            <w:pPr>
              <w:pStyle w:val="NoSpacing"/>
              <w:rPr>
                <w:rFonts w:ascii="Times New Roman" w:hAnsi="Times New Roman" w:cs="Times New Roman"/>
                <w:highlight w:val="lightGray"/>
              </w:rPr>
            </w:pPr>
          </w:p>
        </w:tc>
        <w:tc>
          <w:tcPr>
            <w:tcW w:w="2468" w:type="dxa"/>
          </w:tcPr>
          <w:p w14:paraId="3C164586" w14:textId="74605E78" w:rsidR="00CA4B92" w:rsidRPr="000F54BB" w:rsidRDefault="00CA4B92"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735CB0" w:rsidRPr="000F54BB" w14:paraId="7E0950E9" w14:textId="77777777" w:rsidTr="00684B75">
        <w:trPr>
          <w:trHeight w:val="20"/>
        </w:trPr>
        <w:tc>
          <w:tcPr>
            <w:tcW w:w="2482" w:type="dxa"/>
            <w:gridSpan w:val="2"/>
          </w:tcPr>
          <w:p w14:paraId="7DCB91A6" w14:textId="4671F0F5" w:rsidR="00735CB0" w:rsidRPr="00684B75" w:rsidRDefault="00735CB0" w:rsidP="001F3767">
            <w:pPr>
              <w:pStyle w:val="NoSpacing"/>
              <w:rPr>
                <w:rFonts w:ascii="Times New Roman" w:hAnsi="Times New Roman" w:cs="Times New Roman"/>
              </w:rPr>
            </w:pPr>
            <w:r w:rsidRPr="00684B75">
              <w:rPr>
                <w:rFonts w:ascii="Times New Roman" w:hAnsi="Times New Roman" w:cs="Times New Roman"/>
              </w:rPr>
              <w:lastRenderedPageBreak/>
              <w:t>Matlock, Robert</w:t>
            </w:r>
          </w:p>
        </w:tc>
        <w:tc>
          <w:tcPr>
            <w:tcW w:w="3946" w:type="dxa"/>
            <w:gridSpan w:val="2"/>
          </w:tcPr>
          <w:p w14:paraId="059F965A" w14:textId="77777777" w:rsidR="00735CB0" w:rsidRPr="00684B75" w:rsidRDefault="00735CB0" w:rsidP="00EF73CC">
            <w:pPr>
              <w:pStyle w:val="NoSpacing"/>
              <w:rPr>
                <w:rFonts w:ascii="Times New Roman" w:hAnsi="Times New Roman" w:cs="Times New Roman"/>
              </w:rPr>
            </w:pPr>
          </w:p>
        </w:tc>
        <w:tc>
          <w:tcPr>
            <w:tcW w:w="2468" w:type="dxa"/>
          </w:tcPr>
          <w:p w14:paraId="5657B6B6" w14:textId="1C35B9A7" w:rsidR="00735CB0" w:rsidRPr="00684B75" w:rsidRDefault="00735CB0" w:rsidP="00EF73CC">
            <w:pPr>
              <w:pStyle w:val="NoSpacing"/>
              <w:rPr>
                <w:rFonts w:ascii="Times New Roman" w:hAnsi="Times New Roman" w:cs="Times New Roman"/>
              </w:rPr>
            </w:pPr>
            <w:r w:rsidRPr="00684B75">
              <w:rPr>
                <w:rFonts w:ascii="Times New Roman" w:hAnsi="Times New Roman" w:cs="Times New Roman"/>
              </w:rPr>
              <w:t>Via Teleconference</w:t>
            </w:r>
          </w:p>
        </w:tc>
      </w:tr>
      <w:tr w:rsidR="00754FAC" w:rsidRPr="000F54BB" w14:paraId="37BACBF6" w14:textId="77777777" w:rsidTr="00684B75">
        <w:trPr>
          <w:trHeight w:val="20"/>
        </w:trPr>
        <w:tc>
          <w:tcPr>
            <w:tcW w:w="2482" w:type="dxa"/>
            <w:gridSpan w:val="2"/>
          </w:tcPr>
          <w:p w14:paraId="70CF8429" w14:textId="142F5B89" w:rsidR="00754FAC" w:rsidRPr="000F54BB" w:rsidRDefault="00754FAC" w:rsidP="001F3767">
            <w:pPr>
              <w:pStyle w:val="NoSpacing"/>
              <w:rPr>
                <w:rFonts w:ascii="Times New Roman" w:hAnsi="Times New Roman" w:cs="Times New Roman"/>
                <w:highlight w:val="lightGray"/>
              </w:rPr>
            </w:pPr>
            <w:r w:rsidRPr="00754FAC">
              <w:rPr>
                <w:rFonts w:ascii="Times New Roman" w:hAnsi="Times New Roman" w:cs="Times New Roman"/>
              </w:rPr>
              <w:t>Meier, Eric</w:t>
            </w:r>
          </w:p>
        </w:tc>
        <w:tc>
          <w:tcPr>
            <w:tcW w:w="3946" w:type="dxa"/>
            <w:gridSpan w:val="2"/>
          </w:tcPr>
          <w:p w14:paraId="640E0790" w14:textId="77777777" w:rsidR="00754FAC" w:rsidRPr="000F54BB" w:rsidRDefault="00754FAC" w:rsidP="00EF73CC">
            <w:pPr>
              <w:pStyle w:val="NoSpacing"/>
              <w:rPr>
                <w:rFonts w:ascii="Times New Roman" w:hAnsi="Times New Roman" w:cs="Times New Roman"/>
                <w:highlight w:val="lightGray"/>
              </w:rPr>
            </w:pPr>
          </w:p>
        </w:tc>
        <w:tc>
          <w:tcPr>
            <w:tcW w:w="2468" w:type="dxa"/>
          </w:tcPr>
          <w:p w14:paraId="09450418" w14:textId="77777777" w:rsidR="00754FAC" w:rsidRPr="000F54BB" w:rsidRDefault="00754FAC" w:rsidP="00EF73CC">
            <w:pPr>
              <w:pStyle w:val="NoSpacing"/>
              <w:rPr>
                <w:rFonts w:ascii="Times New Roman" w:hAnsi="Times New Roman" w:cs="Times New Roman"/>
                <w:highlight w:val="lightGray"/>
              </w:rPr>
            </w:pPr>
          </w:p>
        </w:tc>
      </w:tr>
      <w:tr w:rsidR="001677CA" w:rsidRPr="000F54BB" w14:paraId="0B9C6B81" w14:textId="77777777" w:rsidTr="00684B75">
        <w:trPr>
          <w:trHeight w:val="20"/>
        </w:trPr>
        <w:tc>
          <w:tcPr>
            <w:tcW w:w="2482" w:type="dxa"/>
            <w:gridSpan w:val="2"/>
          </w:tcPr>
          <w:p w14:paraId="13CBC87B" w14:textId="0AD4E89E" w:rsidR="001677CA" w:rsidRPr="000F54BB" w:rsidRDefault="001677CA" w:rsidP="00EF73CC">
            <w:pPr>
              <w:pStyle w:val="NoSpacing"/>
              <w:rPr>
                <w:rFonts w:ascii="Times New Roman" w:hAnsi="Times New Roman" w:cs="Times New Roman"/>
                <w:highlight w:val="lightGray"/>
              </w:rPr>
            </w:pPr>
            <w:r w:rsidRPr="001677CA">
              <w:rPr>
                <w:rFonts w:ascii="Times New Roman" w:hAnsi="Times New Roman" w:cs="Times New Roman"/>
              </w:rPr>
              <w:t>Moreno, Alfredo</w:t>
            </w:r>
          </w:p>
        </w:tc>
        <w:tc>
          <w:tcPr>
            <w:tcW w:w="3946" w:type="dxa"/>
            <w:gridSpan w:val="2"/>
          </w:tcPr>
          <w:p w14:paraId="0BD6C511" w14:textId="77777777" w:rsidR="001677CA" w:rsidRPr="000F54BB" w:rsidRDefault="001677CA" w:rsidP="00EF73CC">
            <w:pPr>
              <w:pStyle w:val="NoSpacing"/>
              <w:rPr>
                <w:rFonts w:ascii="Times New Roman" w:hAnsi="Times New Roman" w:cs="Times New Roman"/>
                <w:highlight w:val="lightGray"/>
              </w:rPr>
            </w:pPr>
          </w:p>
        </w:tc>
        <w:tc>
          <w:tcPr>
            <w:tcW w:w="2468" w:type="dxa"/>
          </w:tcPr>
          <w:p w14:paraId="4952E15C" w14:textId="77777777" w:rsidR="001677CA" w:rsidRPr="000F54BB" w:rsidRDefault="001677CA" w:rsidP="00EF73CC">
            <w:pPr>
              <w:pStyle w:val="NoSpacing"/>
              <w:rPr>
                <w:rFonts w:ascii="Times New Roman" w:hAnsi="Times New Roman" w:cs="Times New Roman"/>
                <w:highlight w:val="lightGray"/>
              </w:rPr>
            </w:pPr>
          </w:p>
        </w:tc>
      </w:tr>
      <w:tr w:rsidR="00EF73CC" w:rsidRPr="000F54BB" w14:paraId="7B2E0039" w14:textId="77777777" w:rsidTr="00684B75">
        <w:trPr>
          <w:trHeight w:val="20"/>
        </w:trPr>
        <w:tc>
          <w:tcPr>
            <w:tcW w:w="2482" w:type="dxa"/>
            <w:gridSpan w:val="2"/>
          </w:tcPr>
          <w:p w14:paraId="7A666A4D" w14:textId="77777777" w:rsidR="00EF73CC" w:rsidRPr="000F54BB" w:rsidRDefault="00EF73CC" w:rsidP="00EF73CC">
            <w:pPr>
              <w:pStyle w:val="NoSpacing"/>
              <w:rPr>
                <w:rFonts w:ascii="Times New Roman" w:hAnsi="Times New Roman" w:cs="Times New Roman"/>
                <w:highlight w:val="lightGray"/>
              </w:rPr>
            </w:pPr>
            <w:r w:rsidRPr="00CA4B92">
              <w:rPr>
                <w:rFonts w:ascii="Times New Roman" w:hAnsi="Times New Roman" w:cs="Times New Roman"/>
              </w:rPr>
              <w:t>Phillips, Cory</w:t>
            </w:r>
          </w:p>
        </w:tc>
        <w:tc>
          <w:tcPr>
            <w:tcW w:w="3946" w:type="dxa"/>
            <w:gridSpan w:val="2"/>
          </w:tcPr>
          <w:p w14:paraId="46091671" w14:textId="77777777" w:rsidR="00EF73CC" w:rsidRPr="000F54BB" w:rsidRDefault="00EF73CC" w:rsidP="00EF73CC">
            <w:pPr>
              <w:pStyle w:val="NoSpacing"/>
              <w:rPr>
                <w:rFonts w:ascii="Times New Roman" w:hAnsi="Times New Roman" w:cs="Times New Roman"/>
                <w:highlight w:val="lightGray"/>
              </w:rPr>
            </w:pPr>
          </w:p>
        </w:tc>
        <w:tc>
          <w:tcPr>
            <w:tcW w:w="2468" w:type="dxa"/>
          </w:tcPr>
          <w:p w14:paraId="65AEBA4D" w14:textId="77777777" w:rsidR="00EF73CC" w:rsidRPr="000F54BB" w:rsidRDefault="00EF73CC" w:rsidP="00EF73CC">
            <w:pPr>
              <w:pStyle w:val="NoSpacing"/>
              <w:rPr>
                <w:rFonts w:ascii="Times New Roman" w:hAnsi="Times New Roman" w:cs="Times New Roman"/>
                <w:highlight w:val="lightGray"/>
              </w:rPr>
            </w:pPr>
          </w:p>
        </w:tc>
      </w:tr>
      <w:tr w:rsidR="00CA4B92" w:rsidRPr="000F54BB" w14:paraId="6353CAB1" w14:textId="77777777" w:rsidTr="00684B75">
        <w:trPr>
          <w:trHeight w:val="20"/>
        </w:trPr>
        <w:tc>
          <w:tcPr>
            <w:tcW w:w="2482" w:type="dxa"/>
            <w:gridSpan w:val="2"/>
          </w:tcPr>
          <w:p w14:paraId="7C032FBB" w14:textId="2093DE04" w:rsidR="00CA4B92" w:rsidRPr="00CA4B92" w:rsidRDefault="00CA4B92" w:rsidP="00EF73CC">
            <w:pPr>
              <w:pStyle w:val="NoSpacing"/>
              <w:rPr>
                <w:rFonts w:ascii="Times New Roman" w:hAnsi="Times New Roman" w:cs="Times New Roman"/>
              </w:rPr>
            </w:pPr>
            <w:r>
              <w:rPr>
                <w:rFonts w:ascii="Times New Roman" w:hAnsi="Times New Roman" w:cs="Times New Roman"/>
              </w:rPr>
              <w:t>Prichard, Lloyd</w:t>
            </w:r>
          </w:p>
        </w:tc>
        <w:tc>
          <w:tcPr>
            <w:tcW w:w="3946" w:type="dxa"/>
            <w:gridSpan w:val="2"/>
          </w:tcPr>
          <w:p w14:paraId="214B1A30" w14:textId="77777777" w:rsidR="00CA4B92" w:rsidRPr="00CA4B92" w:rsidRDefault="00CA4B92" w:rsidP="00EF73CC">
            <w:pPr>
              <w:pStyle w:val="NoSpacing"/>
              <w:rPr>
                <w:rFonts w:ascii="Times New Roman" w:hAnsi="Times New Roman" w:cs="Times New Roman"/>
              </w:rPr>
            </w:pPr>
          </w:p>
        </w:tc>
        <w:tc>
          <w:tcPr>
            <w:tcW w:w="2468" w:type="dxa"/>
          </w:tcPr>
          <w:p w14:paraId="593863A6" w14:textId="63B900A4" w:rsidR="00CA4B92" w:rsidRPr="00CA4B92" w:rsidRDefault="00CA4B92" w:rsidP="00EF73CC">
            <w:pPr>
              <w:pStyle w:val="NoSpacing"/>
              <w:rPr>
                <w:rFonts w:ascii="Times New Roman" w:hAnsi="Times New Roman" w:cs="Times New Roman"/>
              </w:rPr>
            </w:pPr>
            <w:r w:rsidRPr="00FE7359">
              <w:rPr>
                <w:rFonts w:ascii="Times New Roman" w:hAnsi="Times New Roman" w:cs="Times New Roman"/>
              </w:rPr>
              <w:t>Via Teleconference</w:t>
            </w:r>
          </w:p>
        </w:tc>
      </w:tr>
      <w:tr w:rsidR="00874ACA" w:rsidRPr="000F54BB" w14:paraId="0EC52818" w14:textId="77777777" w:rsidTr="00684B75">
        <w:trPr>
          <w:trHeight w:val="20"/>
        </w:trPr>
        <w:tc>
          <w:tcPr>
            <w:tcW w:w="2482" w:type="dxa"/>
            <w:gridSpan w:val="2"/>
          </w:tcPr>
          <w:p w14:paraId="7B1AD839" w14:textId="3C9FCA9B" w:rsidR="00874ACA" w:rsidRPr="00CA4B92" w:rsidRDefault="00874ACA" w:rsidP="00EF73CC">
            <w:pPr>
              <w:pStyle w:val="NoSpacing"/>
              <w:rPr>
                <w:rFonts w:ascii="Times New Roman" w:hAnsi="Times New Roman" w:cs="Times New Roman"/>
              </w:rPr>
            </w:pPr>
            <w:r w:rsidRPr="00CA4B92">
              <w:rPr>
                <w:rFonts w:ascii="Times New Roman" w:hAnsi="Times New Roman" w:cs="Times New Roman"/>
              </w:rPr>
              <w:t>Roberts, Randy</w:t>
            </w:r>
          </w:p>
        </w:tc>
        <w:tc>
          <w:tcPr>
            <w:tcW w:w="3946" w:type="dxa"/>
            <w:gridSpan w:val="2"/>
          </w:tcPr>
          <w:p w14:paraId="4FE5FC77" w14:textId="77777777" w:rsidR="00874ACA" w:rsidRPr="00CA4B92" w:rsidRDefault="00874ACA" w:rsidP="00EF73CC">
            <w:pPr>
              <w:pStyle w:val="NoSpacing"/>
              <w:rPr>
                <w:rFonts w:ascii="Times New Roman" w:hAnsi="Times New Roman" w:cs="Times New Roman"/>
              </w:rPr>
            </w:pPr>
          </w:p>
        </w:tc>
        <w:tc>
          <w:tcPr>
            <w:tcW w:w="2468" w:type="dxa"/>
          </w:tcPr>
          <w:p w14:paraId="45134183" w14:textId="592C6463" w:rsidR="00874ACA" w:rsidRPr="00CA4B92" w:rsidRDefault="00874ACA" w:rsidP="00EF73CC">
            <w:pPr>
              <w:pStyle w:val="NoSpacing"/>
              <w:rPr>
                <w:rFonts w:ascii="Times New Roman" w:hAnsi="Times New Roman" w:cs="Times New Roman"/>
              </w:rPr>
            </w:pPr>
            <w:r w:rsidRPr="00CA4B92">
              <w:rPr>
                <w:rFonts w:ascii="Times New Roman" w:hAnsi="Times New Roman" w:cs="Times New Roman"/>
              </w:rPr>
              <w:t>Via Teleconference</w:t>
            </w:r>
          </w:p>
        </w:tc>
      </w:tr>
      <w:tr w:rsidR="00684B75" w:rsidRPr="000F54BB" w14:paraId="1D15B11D" w14:textId="77777777" w:rsidTr="00684B75">
        <w:trPr>
          <w:trHeight w:val="20"/>
        </w:trPr>
        <w:tc>
          <w:tcPr>
            <w:tcW w:w="2482" w:type="dxa"/>
            <w:gridSpan w:val="2"/>
          </w:tcPr>
          <w:p w14:paraId="3BF979F9" w14:textId="643866A5" w:rsidR="00684B75" w:rsidRPr="00CA4B92" w:rsidRDefault="00684B75" w:rsidP="00EF73CC">
            <w:pPr>
              <w:pStyle w:val="NoSpacing"/>
              <w:rPr>
                <w:rFonts w:ascii="Times New Roman" w:hAnsi="Times New Roman" w:cs="Times New Roman"/>
              </w:rPr>
            </w:pPr>
            <w:r>
              <w:rPr>
                <w:rFonts w:ascii="Times New Roman" w:hAnsi="Times New Roman" w:cs="Times New Roman"/>
              </w:rPr>
              <w:t>Rosel, Austin</w:t>
            </w:r>
          </w:p>
        </w:tc>
        <w:tc>
          <w:tcPr>
            <w:tcW w:w="3946" w:type="dxa"/>
            <w:gridSpan w:val="2"/>
          </w:tcPr>
          <w:p w14:paraId="6CC92A9C" w14:textId="77777777" w:rsidR="00684B75" w:rsidRPr="00CA4B92" w:rsidRDefault="00684B75" w:rsidP="00EF73CC">
            <w:pPr>
              <w:pStyle w:val="NoSpacing"/>
              <w:rPr>
                <w:rFonts w:ascii="Times New Roman" w:hAnsi="Times New Roman" w:cs="Times New Roman"/>
              </w:rPr>
            </w:pPr>
          </w:p>
        </w:tc>
        <w:tc>
          <w:tcPr>
            <w:tcW w:w="2468" w:type="dxa"/>
          </w:tcPr>
          <w:p w14:paraId="7C7484C0" w14:textId="62C6C239" w:rsidR="00684B75" w:rsidRPr="00CA4B92" w:rsidRDefault="00684B75" w:rsidP="00EF73CC">
            <w:pPr>
              <w:pStyle w:val="NoSpacing"/>
              <w:rPr>
                <w:rFonts w:ascii="Times New Roman" w:hAnsi="Times New Roman" w:cs="Times New Roman"/>
              </w:rPr>
            </w:pPr>
            <w:r w:rsidRPr="00FE7359">
              <w:rPr>
                <w:rFonts w:ascii="Times New Roman" w:hAnsi="Times New Roman" w:cs="Times New Roman"/>
              </w:rPr>
              <w:t>Via Teleconference</w:t>
            </w:r>
          </w:p>
        </w:tc>
      </w:tr>
      <w:tr w:rsidR="001677CA" w:rsidRPr="000F54BB" w14:paraId="7CC6F08C" w14:textId="77777777" w:rsidTr="00684B75">
        <w:trPr>
          <w:trHeight w:val="20"/>
        </w:trPr>
        <w:tc>
          <w:tcPr>
            <w:tcW w:w="2482" w:type="dxa"/>
            <w:gridSpan w:val="2"/>
          </w:tcPr>
          <w:p w14:paraId="2267A680" w14:textId="770714F4" w:rsidR="001677CA" w:rsidRPr="000F54BB" w:rsidRDefault="001677CA" w:rsidP="00EF73CC">
            <w:pPr>
              <w:pStyle w:val="NoSpacing"/>
              <w:rPr>
                <w:rFonts w:ascii="Times New Roman" w:hAnsi="Times New Roman" w:cs="Times New Roman"/>
                <w:highlight w:val="lightGray"/>
              </w:rPr>
            </w:pPr>
            <w:r w:rsidRPr="001677CA">
              <w:rPr>
                <w:rFonts w:ascii="Times New Roman" w:hAnsi="Times New Roman" w:cs="Times New Roman"/>
              </w:rPr>
              <w:t>Seely, Chad</w:t>
            </w:r>
          </w:p>
        </w:tc>
        <w:tc>
          <w:tcPr>
            <w:tcW w:w="3946" w:type="dxa"/>
            <w:gridSpan w:val="2"/>
          </w:tcPr>
          <w:p w14:paraId="7D6B4B2C" w14:textId="77777777" w:rsidR="001677CA" w:rsidRPr="000F54BB" w:rsidRDefault="001677CA" w:rsidP="00EF73CC">
            <w:pPr>
              <w:pStyle w:val="NoSpacing"/>
              <w:rPr>
                <w:rFonts w:ascii="Times New Roman" w:hAnsi="Times New Roman" w:cs="Times New Roman"/>
                <w:highlight w:val="lightGray"/>
              </w:rPr>
            </w:pPr>
          </w:p>
        </w:tc>
        <w:tc>
          <w:tcPr>
            <w:tcW w:w="2468" w:type="dxa"/>
          </w:tcPr>
          <w:p w14:paraId="182FCC8D" w14:textId="77777777" w:rsidR="001677CA" w:rsidRPr="000F54BB" w:rsidRDefault="001677CA" w:rsidP="00EF73CC">
            <w:pPr>
              <w:pStyle w:val="NoSpacing"/>
              <w:rPr>
                <w:rFonts w:ascii="Times New Roman" w:hAnsi="Times New Roman" w:cs="Times New Roman"/>
                <w:highlight w:val="lightGray"/>
              </w:rPr>
            </w:pPr>
          </w:p>
        </w:tc>
      </w:tr>
      <w:tr w:rsidR="001677CA" w:rsidRPr="000F54BB" w14:paraId="395C5071" w14:textId="77777777" w:rsidTr="00684B75">
        <w:trPr>
          <w:trHeight w:val="20"/>
        </w:trPr>
        <w:tc>
          <w:tcPr>
            <w:tcW w:w="2482" w:type="dxa"/>
            <w:gridSpan w:val="2"/>
          </w:tcPr>
          <w:p w14:paraId="073F4C2C" w14:textId="2586CACE" w:rsidR="001677CA" w:rsidRPr="000F54BB" w:rsidRDefault="001677CA" w:rsidP="00EF73CC">
            <w:pPr>
              <w:pStyle w:val="NoSpacing"/>
              <w:rPr>
                <w:rFonts w:ascii="Times New Roman" w:hAnsi="Times New Roman" w:cs="Times New Roman"/>
                <w:highlight w:val="lightGray"/>
              </w:rPr>
            </w:pPr>
            <w:r w:rsidRPr="001677CA">
              <w:rPr>
                <w:rFonts w:ascii="Times New Roman" w:hAnsi="Times New Roman" w:cs="Times New Roman"/>
              </w:rPr>
              <w:t>Sharma, Sandip</w:t>
            </w:r>
          </w:p>
        </w:tc>
        <w:tc>
          <w:tcPr>
            <w:tcW w:w="3946" w:type="dxa"/>
            <w:gridSpan w:val="2"/>
          </w:tcPr>
          <w:p w14:paraId="2259DF4C" w14:textId="77777777" w:rsidR="001677CA" w:rsidRPr="000F54BB" w:rsidRDefault="001677CA" w:rsidP="00EF73CC">
            <w:pPr>
              <w:pStyle w:val="NoSpacing"/>
              <w:rPr>
                <w:rFonts w:ascii="Times New Roman" w:hAnsi="Times New Roman" w:cs="Times New Roman"/>
                <w:highlight w:val="lightGray"/>
              </w:rPr>
            </w:pPr>
          </w:p>
        </w:tc>
        <w:tc>
          <w:tcPr>
            <w:tcW w:w="2468" w:type="dxa"/>
          </w:tcPr>
          <w:p w14:paraId="6CD819A2" w14:textId="77777777" w:rsidR="001677CA" w:rsidRPr="000F54BB" w:rsidRDefault="001677CA" w:rsidP="00EF73CC">
            <w:pPr>
              <w:pStyle w:val="NoSpacing"/>
              <w:rPr>
                <w:rFonts w:ascii="Times New Roman" w:hAnsi="Times New Roman" w:cs="Times New Roman"/>
                <w:highlight w:val="lightGray"/>
              </w:rPr>
            </w:pPr>
          </w:p>
        </w:tc>
      </w:tr>
      <w:tr w:rsidR="00CA4B92" w:rsidRPr="000F54BB" w14:paraId="4D0ABC14" w14:textId="77777777" w:rsidTr="00684B75">
        <w:trPr>
          <w:trHeight w:val="20"/>
        </w:trPr>
        <w:tc>
          <w:tcPr>
            <w:tcW w:w="2482" w:type="dxa"/>
            <w:gridSpan w:val="2"/>
          </w:tcPr>
          <w:p w14:paraId="67C4424C" w14:textId="5D3AC02B" w:rsidR="00CA4B92" w:rsidRPr="001677CA" w:rsidRDefault="00CA4B92" w:rsidP="00EF73CC">
            <w:pPr>
              <w:pStyle w:val="NoSpacing"/>
              <w:rPr>
                <w:rFonts w:ascii="Times New Roman" w:hAnsi="Times New Roman" w:cs="Times New Roman"/>
              </w:rPr>
            </w:pPr>
            <w:r>
              <w:rPr>
                <w:rFonts w:ascii="Times New Roman" w:hAnsi="Times New Roman" w:cs="Times New Roman"/>
              </w:rPr>
              <w:t>Shaw, Pam</w:t>
            </w:r>
          </w:p>
        </w:tc>
        <w:tc>
          <w:tcPr>
            <w:tcW w:w="3946" w:type="dxa"/>
            <w:gridSpan w:val="2"/>
          </w:tcPr>
          <w:p w14:paraId="6F304E39" w14:textId="77777777" w:rsidR="00CA4B92" w:rsidRPr="000F54BB" w:rsidRDefault="00CA4B92" w:rsidP="00EF73CC">
            <w:pPr>
              <w:pStyle w:val="NoSpacing"/>
              <w:rPr>
                <w:rFonts w:ascii="Times New Roman" w:hAnsi="Times New Roman" w:cs="Times New Roman"/>
                <w:highlight w:val="lightGray"/>
              </w:rPr>
            </w:pPr>
          </w:p>
        </w:tc>
        <w:tc>
          <w:tcPr>
            <w:tcW w:w="2468" w:type="dxa"/>
          </w:tcPr>
          <w:p w14:paraId="2B35E123" w14:textId="31EB1547" w:rsidR="00CA4B92" w:rsidRPr="000F54BB" w:rsidRDefault="00CA4B92"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3E1D3D" w:rsidRPr="000F54BB" w14:paraId="686306A6" w14:textId="77777777" w:rsidTr="00684B75">
        <w:trPr>
          <w:trHeight w:val="20"/>
        </w:trPr>
        <w:tc>
          <w:tcPr>
            <w:tcW w:w="2482" w:type="dxa"/>
            <w:gridSpan w:val="2"/>
          </w:tcPr>
          <w:p w14:paraId="6715DBA1" w14:textId="3A030F42" w:rsidR="003E1D3D" w:rsidRPr="000F54BB" w:rsidRDefault="003E1D3D" w:rsidP="00EF73CC">
            <w:pPr>
              <w:pStyle w:val="NoSpacing"/>
              <w:rPr>
                <w:rFonts w:ascii="Times New Roman" w:hAnsi="Times New Roman" w:cs="Times New Roman"/>
                <w:highlight w:val="lightGray"/>
              </w:rPr>
            </w:pPr>
            <w:r w:rsidRPr="00CA4B92">
              <w:rPr>
                <w:rFonts w:ascii="Times New Roman" w:hAnsi="Times New Roman" w:cs="Times New Roman"/>
              </w:rPr>
              <w:t>Shaw, Pam</w:t>
            </w:r>
          </w:p>
        </w:tc>
        <w:tc>
          <w:tcPr>
            <w:tcW w:w="3946" w:type="dxa"/>
            <w:gridSpan w:val="2"/>
          </w:tcPr>
          <w:p w14:paraId="4C97A2CD" w14:textId="77777777" w:rsidR="003E1D3D" w:rsidRPr="000F54BB" w:rsidRDefault="003E1D3D" w:rsidP="00EF73CC">
            <w:pPr>
              <w:pStyle w:val="NoSpacing"/>
              <w:rPr>
                <w:rFonts w:ascii="Times New Roman" w:hAnsi="Times New Roman" w:cs="Times New Roman"/>
                <w:highlight w:val="lightGray"/>
              </w:rPr>
            </w:pPr>
          </w:p>
        </w:tc>
        <w:tc>
          <w:tcPr>
            <w:tcW w:w="2468" w:type="dxa"/>
          </w:tcPr>
          <w:p w14:paraId="704D8137" w14:textId="685861C7" w:rsidR="003E1D3D" w:rsidRPr="000F54BB" w:rsidRDefault="00CA4B92"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0734A0" w:rsidRPr="000F54BB" w14:paraId="08AA391D" w14:textId="77777777" w:rsidTr="00684B75">
        <w:trPr>
          <w:trHeight w:val="20"/>
        </w:trPr>
        <w:tc>
          <w:tcPr>
            <w:tcW w:w="2482" w:type="dxa"/>
            <w:gridSpan w:val="2"/>
          </w:tcPr>
          <w:p w14:paraId="26634A9E" w14:textId="055DC609" w:rsidR="000734A0" w:rsidRPr="00CA4B92" w:rsidRDefault="000734A0" w:rsidP="00EF73CC">
            <w:pPr>
              <w:pStyle w:val="NoSpacing"/>
              <w:rPr>
                <w:rFonts w:ascii="Times New Roman" w:hAnsi="Times New Roman" w:cs="Times New Roman"/>
              </w:rPr>
            </w:pPr>
            <w:r w:rsidRPr="00CA4B92">
              <w:rPr>
                <w:rFonts w:ascii="Times New Roman" w:hAnsi="Times New Roman" w:cs="Times New Roman"/>
              </w:rPr>
              <w:t>Solis, Stephen</w:t>
            </w:r>
          </w:p>
        </w:tc>
        <w:tc>
          <w:tcPr>
            <w:tcW w:w="3946" w:type="dxa"/>
            <w:gridSpan w:val="2"/>
          </w:tcPr>
          <w:p w14:paraId="4A3264E4" w14:textId="77777777" w:rsidR="000734A0" w:rsidRPr="00CA4B92" w:rsidRDefault="000734A0" w:rsidP="00EF73CC">
            <w:pPr>
              <w:pStyle w:val="NoSpacing"/>
              <w:rPr>
                <w:rFonts w:ascii="Times New Roman" w:hAnsi="Times New Roman" w:cs="Times New Roman"/>
              </w:rPr>
            </w:pPr>
          </w:p>
        </w:tc>
        <w:tc>
          <w:tcPr>
            <w:tcW w:w="2468" w:type="dxa"/>
          </w:tcPr>
          <w:p w14:paraId="0A556256" w14:textId="4036D3C4" w:rsidR="000734A0" w:rsidRPr="00CA4B92" w:rsidRDefault="000734A0" w:rsidP="00EF73CC">
            <w:pPr>
              <w:pStyle w:val="NoSpacing"/>
              <w:rPr>
                <w:rFonts w:ascii="Times New Roman" w:hAnsi="Times New Roman" w:cs="Times New Roman"/>
              </w:rPr>
            </w:pPr>
            <w:r w:rsidRPr="00CA4B92">
              <w:rPr>
                <w:rFonts w:ascii="Times New Roman" w:hAnsi="Times New Roman" w:cs="Times New Roman"/>
              </w:rPr>
              <w:t>Via Teleconference</w:t>
            </w:r>
          </w:p>
        </w:tc>
      </w:tr>
      <w:tr w:rsidR="00597E79" w:rsidRPr="000F54BB" w14:paraId="0DE369AE" w14:textId="77777777" w:rsidTr="00684B75">
        <w:trPr>
          <w:trHeight w:val="20"/>
        </w:trPr>
        <w:tc>
          <w:tcPr>
            <w:tcW w:w="2482" w:type="dxa"/>
            <w:gridSpan w:val="2"/>
          </w:tcPr>
          <w:p w14:paraId="1F53D6D5" w14:textId="685A00E4" w:rsidR="00597E79" w:rsidRPr="000F54BB" w:rsidRDefault="00597E79" w:rsidP="00EF73CC">
            <w:pPr>
              <w:pStyle w:val="NoSpacing"/>
              <w:rPr>
                <w:rFonts w:ascii="Times New Roman" w:hAnsi="Times New Roman" w:cs="Times New Roman"/>
                <w:highlight w:val="lightGray"/>
              </w:rPr>
            </w:pPr>
            <w:r w:rsidRPr="00597E79">
              <w:rPr>
                <w:rFonts w:ascii="Times New Roman" w:hAnsi="Times New Roman" w:cs="Times New Roman"/>
              </w:rPr>
              <w:t>Stice, Clayton</w:t>
            </w:r>
          </w:p>
        </w:tc>
        <w:tc>
          <w:tcPr>
            <w:tcW w:w="3946" w:type="dxa"/>
            <w:gridSpan w:val="2"/>
          </w:tcPr>
          <w:p w14:paraId="6E657F52" w14:textId="77777777" w:rsidR="00597E79" w:rsidRPr="000F54BB" w:rsidRDefault="00597E79" w:rsidP="00EF73CC">
            <w:pPr>
              <w:pStyle w:val="NoSpacing"/>
              <w:rPr>
                <w:rFonts w:ascii="Times New Roman" w:hAnsi="Times New Roman" w:cs="Times New Roman"/>
                <w:highlight w:val="lightGray"/>
              </w:rPr>
            </w:pPr>
          </w:p>
        </w:tc>
        <w:tc>
          <w:tcPr>
            <w:tcW w:w="2468" w:type="dxa"/>
          </w:tcPr>
          <w:p w14:paraId="46D253BE" w14:textId="77777777" w:rsidR="00597E79" w:rsidRPr="000F54BB" w:rsidRDefault="00597E79" w:rsidP="00EF73CC">
            <w:pPr>
              <w:pStyle w:val="NoSpacing"/>
              <w:rPr>
                <w:rFonts w:ascii="Times New Roman" w:hAnsi="Times New Roman" w:cs="Times New Roman"/>
                <w:highlight w:val="lightGray"/>
              </w:rPr>
            </w:pPr>
          </w:p>
        </w:tc>
      </w:tr>
      <w:tr w:rsidR="00684B75" w:rsidRPr="000F54BB" w14:paraId="79C01617" w14:textId="77777777" w:rsidTr="00684B75">
        <w:trPr>
          <w:trHeight w:val="20"/>
        </w:trPr>
        <w:tc>
          <w:tcPr>
            <w:tcW w:w="2482" w:type="dxa"/>
            <w:gridSpan w:val="2"/>
          </w:tcPr>
          <w:p w14:paraId="4FBF1B30" w14:textId="591C73C7" w:rsidR="00684B75" w:rsidRDefault="00684B75" w:rsidP="00EF73CC">
            <w:pPr>
              <w:pStyle w:val="NoSpacing"/>
              <w:rPr>
                <w:rFonts w:ascii="Times New Roman" w:hAnsi="Times New Roman" w:cs="Times New Roman"/>
              </w:rPr>
            </w:pPr>
            <w:r>
              <w:rPr>
                <w:rFonts w:ascii="Times New Roman" w:hAnsi="Times New Roman" w:cs="Times New Roman"/>
              </w:rPr>
              <w:t>Thomas, Shane</w:t>
            </w:r>
          </w:p>
        </w:tc>
        <w:tc>
          <w:tcPr>
            <w:tcW w:w="3946" w:type="dxa"/>
            <w:gridSpan w:val="2"/>
          </w:tcPr>
          <w:p w14:paraId="7182E4EA" w14:textId="77777777" w:rsidR="00684B75" w:rsidRPr="000F54BB" w:rsidRDefault="00684B75" w:rsidP="00EF73CC">
            <w:pPr>
              <w:pStyle w:val="NoSpacing"/>
              <w:rPr>
                <w:rFonts w:ascii="Times New Roman" w:hAnsi="Times New Roman" w:cs="Times New Roman"/>
                <w:highlight w:val="lightGray"/>
              </w:rPr>
            </w:pPr>
          </w:p>
        </w:tc>
        <w:tc>
          <w:tcPr>
            <w:tcW w:w="2468" w:type="dxa"/>
          </w:tcPr>
          <w:p w14:paraId="4594D51A" w14:textId="33928A36" w:rsidR="00684B75" w:rsidRPr="00FE7359" w:rsidRDefault="00684B75" w:rsidP="00EF73CC">
            <w:pPr>
              <w:pStyle w:val="NoSpacing"/>
              <w:rPr>
                <w:rFonts w:ascii="Times New Roman" w:hAnsi="Times New Roman" w:cs="Times New Roman"/>
              </w:rPr>
            </w:pPr>
            <w:r w:rsidRPr="00FE7359">
              <w:rPr>
                <w:rFonts w:ascii="Times New Roman" w:hAnsi="Times New Roman" w:cs="Times New Roman"/>
              </w:rPr>
              <w:t>Via Teleconference</w:t>
            </w:r>
          </w:p>
        </w:tc>
      </w:tr>
      <w:tr w:rsidR="00CA4B92" w:rsidRPr="000F54BB" w14:paraId="6254EA1E" w14:textId="77777777" w:rsidTr="00684B75">
        <w:trPr>
          <w:trHeight w:val="20"/>
        </w:trPr>
        <w:tc>
          <w:tcPr>
            <w:tcW w:w="2482" w:type="dxa"/>
            <w:gridSpan w:val="2"/>
          </w:tcPr>
          <w:p w14:paraId="2A3EC96C" w14:textId="6EA65C62" w:rsidR="00CA4B92" w:rsidRPr="00597E79" w:rsidRDefault="00CA4B92" w:rsidP="00EF73CC">
            <w:pPr>
              <w:pStyle w:val="NoSpacing"/>
              <w:rPr>
                <w:rFonts w:ascii="Times New Roman" w:hAnsi="Times New Roman" w:cs="Times New Roman"/>
              </w:rPr>
            </w:pPr>
            <w:r>
              <w:rPr>
                <w:rFonts w:ascii="Times New Roman" w:hAnsi="Times New Roman" w:cs="Times New Roman"/>
              </w:rPr>
              <w:t>Townsend, Aaron</w:t>
            </w:r>
          </w:p>
        </w:tc>
        <w:tc>
          <w:tcPr>
            <w:tcW w:w="3946" w:type="dxa"/>
            <w:gridSpan w:val="2"/>
          </w:tcPr>
          <w:p w14:paraId="45C2090E" w14:textId="77777777" w:rsidR="00CA4B92" w:rsidRPr="000F54BB" w:rsidRDefault="00CA4B92" w:rsidP="00EF73CC">
            <w:pPr>
              <w:pStyle w:val="NoSpacing"/>
              <w:rPr>
                <w:rFonts w:ascii="Times New Roman" w:hAnsi="Times New Roman" w:cs="Times New Roman"/>
                <w:highlight w:val="lightGray"/>
              </w:rPr>
            </w:pPr>
          </w:p>
        </w:tc>
        <w:tc>
          <w:tcPr>
            <w:tcW w:w="2468" w:type="dxa"/>
          </w:tcPr>
          <w:p w14:paraId="3FE2293D" w14:textId="7F33137C" w:rsidR="00CA4B92" w:rsidRPr="000F54BB" w:rsidRDefault="00CA4B92"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684B75" w:rsidRPr="000F54BB" w14:paraId="0ACE76A3" w14:textId="77777777" w:rsidTr="00684B75">
        <w:trPr>
          <w:trHeight w:val="20"/>
        </w:trPr>
        <w:tc>
          <w:tcPr>
            <w:tcW w:w="2482" w:type="dxa"/>
            <w:gridSpan w:val="2"/>
          </w:tcPr>
          <w:p w14:paraId="68A900A8" w14:textId="2DA9F5A0" w:rsidR="00684B75" w:rsidRPr="000F54BB" w:rsidRDefault="00684B75" w:rsidP="00EF73CC">
            <w:pPr>
              <w:pStyle w:val="NoSpacing"/>
              <w:rPr>
                <w:rFonts w:ascii="Times New Roman" w:hAnsi="Times New Roman" w:cs="Times New Roman"/>
                <w:highlight w:val="lightGray"/>
              </w:rPr>
            </w:pPr>
            <w:r w:rsidRPr="00684B75">
              <w:rPr>
                <w:rFonts w:ascii="Times New Roman" w:hAnsi="Times New Roman" w:cs="Times New Roman"/>
              </w:rPr>
              <w:t>Xiao, Hong</w:t>
            </w:r>
          </w:p>
        </w:tc>
        <w:tc>
          <w:tcPr>
            <w:tcW w:w="3946" w:type="dxa"/>
            <w:gridSpan w:val="2"/>
          </w:tcPr>
          <w:p w14:paraId="368B1E66" w14:textId="77777777" w:rsidR="00684B75" w:rsidRPr="000F54BB" w:rsidRDefault="00684B75" w:rsidP="00EF73CC">
            <w:pPr>
              <w:pStyle w:val="NoSpacing"/>
              <w:rPr>
                <w:rFonts w:ascii="Times New Roman" w:hAnsi="Times New Roman" w:cs="Times New Roman"/>
                <w:highlight w:val="lightGray"/>
              </w:rPr>
            </w:pPr>
          </w:p>
        </w:tc>
        <w:tc>
          <w:tcPr>
            <w:tcW w:w="2468" w:type="dxa"/>
          </w:tcPr>
          <w:p w14:paraId="121A0214" w14:textId="6C40CD9E" w:rsidR="00684B75" w:rsidRPr="000F54BB" w:rsidRDefault="00684B75"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r w:rsidR="00684B75" w:rsidRPr="000F54BB" w14:paraId="44147A9C" w14:textId="77777777" w:rsidTr="00684B75">
        <w:trPr>
          <w:trHeight w:val="20"/>
        </w:trPr>
        <w:tc>
          <w:tcPr>
            <w:tcW w:w="2482" w:type="dxa"/>
            <w:gridSpan w:val="2"/>
          </w:tcPr>
          <w:p w14:paraId="53ABB86B" w14:textId="60B09367" w:rsidR="00684B75" w:rsidRPr="00684B75" w:rsidRDefault="00684B75" w:rsidP="00EF73CC">
            <w:pPr>
              <w:pStyle w:val="NoSpacing"/>
              <w:rPr>
                <w:rFonts w:ascii="Times New Roman" w:hAnsi="Times New Roman" w:cs="Times New Roman"/>
              </w:rPr>
            </w:pPr>
            <w:r w:rsidRPr="00684B75">
              <w:rPr>
                <w:rFonts w:ascii="Times New Roman" w:hAnsi="Times New Roman" w:cs="Times New Roman"/>
              </w:rPr>
              <w:t>Zeplin, Rachel</w:t>
            </w:r>
          </w:p>
        </w:tc>
        <w:tc>
          <w:tcPr>
            <w:tcW w:w="3946" w:type="dxa"/>
            <w:gridSpan w:val="2"/>
          </w:tcPr>
          <w:p w14:paraId="7DCEBB9B" w14:textId="77777777" w:rsidR="00684B75" w:rsidRPr="000F54BB" w:rsidRDefault="00684B75" w:rsidP="00EF73CC">
            <w:pPr>
              <w:pStyle w:val="NoSpacing"/>
              <w:rPr>
                <w:rFonts w:ascii="Times New Roman" w:hAnsi="Times New Roman" w:cs="Times New Roman"/>
                <w:highlight w:val="lightGray"/>
              </w:rPr>
            </w:pPr>
          </w:p>
        </w:tc>
        <w:tc>
          <w:tcPr>
            <w:tcW w:w="2468" w:type="dxa"/>
          </w:tcPr>
          <w:p w14:paraId="7F00283C" w14:textId="7113C35C" w:rsidR="00684B75" w:rsidRPr="00FE7359" w:rsidRDefault="00684B75" w:rsidP="00EF73CC">
            <w:pPr>
              <w:pStyle w:val="NoSpacing"/>
              <w:rPr>
                <w:rFonts w:ascii="Times New Roman" w:hAnsi="Times New Roman" w:cs="Times New Roman"/>
              </w:rPr>
            </w:pPr>
            <w:r w:rsidRPr="00FE7359">
              <w:rPr>
                <w:rFonts w:ascii="Times New Roman" w:hAnsi="Times New Roman" w:cs="Times New Roman"/>
              </w:rPr>
              <w:t>Via Teleconference</w:t>
            </w:r>
          </w:p>
        </w:tc>
      </w:tr>
      <w:tr w:rsidR="00684B75" w:rsidRPr="000F54BB" w14:paraId="2D7936FE" w14:textId="77777777" w:rsidTr="00684B75">
        <w:trPr>
          <w:trHeight w:val="20"/>
        </w:trPr>
        <w:tc>
          <w:tcPr>
            <w:tcW w:w="2482" w:type="dxa"/>
            <w:gridSpan w:val="2"/>
          </w:tcPr>
          <w:p w14:paraId="3900BA02" w14:textId="1E3F8485" w:rsidR="00684B75" w:rsidRPr="00684B75" w:rsidRDefault="00684B75" w:rsidP="00EF73CC">
            <w:pPr>
              <w:pStyle w:val="NoSpacing"/>
              <w:rPr>
                <w:rFonts w:ascii="Times New Roman" w:hAnsi="Times New Roman" w:cs="Times New Roman"/>
              </w:rPr>
            </w:pPr>
            <w:r w:rsidRPr="00684B75">
              <w:rPr>
                <w:rFonts w:ascii="Times New Roman" w:hAnsi="Times New Roman" w:cs="Times New Roman"/>
              </w:rPr>
              <w:t>Zhang, Wen</w:t>
            </w:r>
          </w:p>
        </w:tc>
        <w:tc>
          <w:tcPr>
            <w:tcW w:w="3946" w:type="dxa"/>
            <w:gridSpan w:val="2"/>
          </w:tcPr>
          <w:p w14:paraId="6BECA322" w14:textId="77777777" w:rsidR="00684B75" w:rsidRPr="000F54BB" w:rsidRDefault="00684B75" w:rsidP="00EF73CC">
            <w:pPr>
              <w:pStyle w:val="NoSpacing"/>
              <w:rPr>
                <w:rFonts w:ascii="Times New Roman" w:hAnsi="Times New Roman" w:cs="Times New Roman"/>
                <w:highlight w:val="lightGray"/>
              </w:rPr>
            </w:pPr>
          </w:p>
        </w:tc>
        <w:tc>
          <w:tcPr>
            <w:tcW w:w="2468" w:type="dxa"/>
          </w:tcPr>
          <w:p w14:paraId="703B4955" w14:textId="05CB986B" w:rsidR="00684B75" w:rsidRPr="000F54BB" w:rsidRDefault="00684B75" w:rsidP="00EF73CC">
            <w:pPr>
              <w:pStyle w:val="NoSpacing"/>
              <w:rPr>
                <w:rFonts w:ascii="Times New Roman" w:hAnsi="Times New Roman" w:cs="Times New Roman"/>
                <w:highlight w:val="lightGray"/>
              </w:rPr>
            </w:pPr>
            <w:r w:rsidRPr="00FE7359">
              <w:rPr>
                <w:rFonts w:ascii="Times New Roman" w:hAnsi="Times New Roman" w:cs="Times New Roman"/>
              </w:rPr>
              <w:t>Via Teleconference</w:t>
            </w:r>
          </w:p>
        </w:tc>
      </w:tr>
    </w:tbl>
    <w:p w14:paraId="3C5A5CEB" w14:textId="77777777" w:rsidR="008949CA" w:rsidRPr="000F54BB" w:rsidRDefault="008949CA" w:rsidP="00D16019">
      <w:pPr>
        <w:pStyle w:val="NoSpacing"/>
        <w:jc w:val="both"/>
        <w:rPr>
          <w:rFonts w:ascii="Times New Roman" w:hAnsi="Times New Roman" w:cs="Times New Roman"/>
          <w:i/>
          <w:highlight w:val="lightGray"/>
        </w:rPr>
      </w:pPr>
    </w:p>
    <w:p w14:paraId="71AB6C59" w14:textId="77777777" w:rsidR="008949CA" w:rsidRPr="000F54BB" w:rsidRDefault="008949CA" w:rsidP="00D16019">
      <w:pPr>
        <w:pStyle w:val="NoSpacing"/>
        <w:jc w:val="both"/>
        <w:rPr>
          <w:rFonts w:ascii="Times New Roman" w:hAnsi="Times New Roman" w:cs="Times New Roman"/>
          <w:i/>
          <w:highlight w:val="lightGray"/>
        </w:rPr>
      </w:pPr>
    </w:p>
    <w:p w14:paraId="5A656F6C" w14:textId="77777777" w:rsidR="00EB6CF3" w:rsidRPr="00C039AC" w:rsidRDefault="00EF73CC" w:rsidP="00D16019">
      <w:pPr>
        <w:pStyle w:val="NoSpacing"/>
        <w:jc w:val="both"/>
        <w:rPr>
          <w:rFonts w:ascii="Times New Roman" w:hAnsi="Times New Roman" w:cs="Times New Roman"/>
        </w:rPr>
      </w:pPr>
      <w:r w:rsidRPr="00C039AC">
        <w:rPr>
          <w:rFonts w:ascii="Times New Roman" w:hAnsi="Times New Roman" w:cs="Times New Roman"/>
          <w:i/>
        </w:rPr>
        <w:t>Unless otherwise indicated, all Market Segments were present for a vote</w:t>
      </w:r>
      <w:r w:rsidR="00CB2571" w:rsidRPr="00C039AC">
        <w:rPr>
          <w:rFonts w:ascii="Times New Roman" w:hAnsi="Times New Roman" w:cs="Times New Roman"/>
          <w:i/>
        </w:rPr>
        <w:t>.</w:t>
      </w:r>
    </w:p>
    <w:p w14:paraId="00705C4D" w14:textId="77777777" w:rsidR="009F1FD3" w:rsidRPr="00C039AC" w:rsidRDefault="009F1FD3" w:rsidP="00D16019">
      <w:pPr>
        <w:pStyle w:val="NoSpacing"/>
        <w:jc w:val="both"/>
        <w:rPr>
          <w:rFonts w:ascii="Times New Roman" w:hAnsi="Times New Roman" w:cs="Times New Roman"/>
        </w:rPr>
      </w:pPr>
    </w:p>
    <w:p w14:paraId="7191B62F" w14:textId="77777777" w:rsidR="00E01B23" w:rsidRPr="000F54BB" w:rsidRDefault="00E01B23" w:rsidP="00D16019">
      <w:pPr>
        <w:pStyle w:val="NoSpacing"/>
        <w:jc w:val="both"/>
        <w:rPr>
          <w:rFonts w:ascii="Times New Roman" w:hAnsi="Times New Roman" w:cs="Times New Roman"/>
          <w:highlight w:val="lightGray"/>
        </w:rPr>
      </w:pPr>
    </w:p>
    <w:p w14:paraId="7E071C76" w14:textId="22EE0827" w:rsidR="00EF73CC" w:rsidRPr="00C039AC" w:rsidRDefault="00C039AC" w:rsidP="00D16019">
      <w:pPr>
        <w:pStyle w:val="NoSpacing"/>
        <w:jc w:val="both"/>
        <w:rPr>
          <w:rFonts w:ascii="Times New Roman" w:hAnsi="Times New Roman" w:cs="Times New Roman"/>
        </w:rPr>
      </w:pPr>
      <w:r w:rsidRPr="00C039AC">
        <w:rPr>
          <w:rFonts w:ascii="Times New Roman" w:hAnsi="Times New Roman" w:cs="Times New Roman"/>
        </w:rPr>
        <w:t xml:space="preserve">Suzy Clifton called the January 18, 2018 </w:t>
      </w:r>
      <w:r w:rsidR="00EF73CC" w:rsidRPr="00C039AC">
        <w:rPr>
          <w:rFonts w:ascii="Times New Roman" w:hAnsi="Times New Roman" w:cs="Times New Roman"/>
        </w:rPr>
        <w:t xml:space="preserve">PRS meeting to order at </w:t>
      </w:r>
      <w:r w:rsidR="00D6396A" w:rsidRPr="00C039AC">
        <w:rPr>
          <w:rFonts w:ascii="Times New Roman" w:hAnsi="Times New Roman" w:cs="Times New Roman"/>
        </w:rPr>
        <w:t xml:space="preserve">9:30 a.m. </w:t>
      </w:r>
    </w:p>
    <w:p w14:paraId="71DBDC1E" w14:textId="77777777" w:rsidR="00EF73CC" w:rsidRPr="00C039AC" w:rsidRDefault="00EF73CC" w:rsidP="00D16019">
      <w:pPr>
        <w:pStyle w:val="NoSpacing"/>
        <w:jc w:val="both"/>
        <w:rPr>
          <w:rFonts w:ascii="Times New Roman" w:hAnsi="Times New Roman" w:cs="Times New Roman"/>
        </w:rPr>
      </w:pPr>
    </w:p>
    <w:p w14:paraId="1A98517A" w14:textId="77777777" w:rsidR="000B6DB9" w:rsidRPr="00C039AC" w:rsidRDefault="000B6DB9" w:rsidP="00D16019">
      <w:pPr>
        <w:pStyle w:val="NoSpacing"/>
        <w:jc w:val="both"/>
        <w:rPr>
          <w:rFonts w:ascii="Times New Roman" w:hAnsi="Times New Roman" w:cs="Times New Roman"/>
          <w:u w:val="single"/>
        </w:rPr>
      </w:pPr>
    </w:p>
    <w:p w14:paraId="607A826B" w14:textId="77777777" w:rsidR="00EB6CF3" w:rsidRPr="00C039AC" w:rsidRDefault="00EB6CF3" w:rsidP="00D16019">
      <w:pPr>
        <w:pStyle w:val="NoSpacing"/>
        <w:jc w:val="both"/>
        <w:rPr>
          <w:rFonts w:ascii="Times New Roman" w:hAnsi="Times New Roman" w:cs="Times New Roman"/>
          <w:u w:val="single"/>
        </w:rPr>
      </w:pPr>
      <w:r w:rsidRPr="00C039AC">
        <w:rPr>
          <w:rFonts w:ascii="Times New Roman" w:hAnsi="Times New Roman" w:cs="Times New Roman"/>
          <w:u w:val="single"/>
        </w:rPr>
        <w:t>Antitrust Admonition</w:t>
      </w:r>
    </w:p>
    <w:p w14:paraId="56EA3F8D" w14:textId="055E3B22" w:rsidR="007D279F" w:rsidRPr="00C039AC" w:rsidRDefault="00C039AC" w:rsidP="00AB3C43">
      <w:pPr>
        <w:pStyle w:val="NoSpacing"/>
        <w:jc w:val="both"/>
        <w:rPr>
          <w:rFonts w:ascii="Times New Roman" w:hAnsi="Times New Roman" w:cs="Times New Roman"/>
        </w:rPr>
      </w:pPr>
      <w:r>
        <w:rPr>
          <w:rFonts w:ascii="Times New Roman" w:hAnsi="Times New Roman" w:cs="Times New Roman"/>
        </w:rPr>
        <w:t xml:space="preserve">Ms. </w:t>
      </w:r>
      <w:r w:rsidRPr="00C039AC">
        <w:rPr>
          <w:rFonts w:ascii="Times New Roman" w:hAnsi="Times New Roman" w:cs="Times New Roman"/>
        </w:rPr>
        <w:t xml:space="preserve">Clifton </w:t>
      </w:r>
      <w:r w:rsidR="00EB6CF3" w:rsidRPr="00C039AC">
        <w:rPr>
          <w:rFonts w:ascii="Times New Roman" w:hAnsi="Times New Roman" w:cs="Times New Roman"/>
        </w:rPr>
        <w:t>directed attention to the Antitrust A</w:t>
      </w:r>
      <w:r w:rsidR="00C21AA8" w:rsidRPr="00C039AC">
        <w:rPr>
          <w:rFonts w:ascii="Times New Roman" w:hAnsi="Times New Roman" w:cs="Times New Roman"/>
        </w:rPr>
        <w:t xml:space="preserve">dmonition, which was displayed.  </w:t>
      </w:r>
    </w:p>
    <w:p w14:paraId="7394E7A6" w14:textId="77777777" w:rsidR="000B6DB9" w:rsidRDefault="000B6DB9" w:rsidP="00AB3C43">
      <w:pPr>
        <w:pStyle w:val="NoSpacing"/>
        <w:jc w:val="both"/>
        <w:rPr>
          <w:rFonts w:ascii="Times New Roman" w:hAnsi="Times New Roman" w:cs="Times New Roman"/>
        </w:rPr>
      </w:pPr>
    </w:p>
    <w:p w14:paraId="784BE211" w14:textId="77777777" w:rsidR="00C039AC" w:rsidRPr="00C039AC" w:rsidRDefault="00C039AC" w:rsidP="00AB3C43">
      <w:pPr>
        <w:pStyle w:val="NoSpacing"/>
        <w:jc w:val="both"/>
        <w:rPr>
          <w:rFonts w:ascii="Times New Roman" w:hAnsi="Times New Roman" w:cs="Times New Roman"/>
        </w:rPr>
      </w:pPr>
    </w:p>
    <w:p w14:paraId="3FAD6100" w14:textId="5E513A5A" w:rsidR="00C039AC" w:rsidRPr="00AC1D49" w:rsidRDefault="00C039AC" w:rsidP="00C039AC">
      <w:pPr>
        <w:pStyle w:val="NoSpacing"/>
        <w:jc w:val="both"/>
        <w:rPr>
          <w:rFonts w:ascii="Times New Roman" w:hAnsi="Times New Roman" w:cs="Times New Roman"/>
          <w:u w:val="single"/>
        </w:rPr>
      </w:pPr>
      <w:r w:rsidRPr="00AC1D49">
        <w:rPr>
          <w:rFonts w:ascii="Times New Roman" w:hAnsi="Times New Roman" w:cs="Times New Roman"/>
          <w:u w:val="single"/>
        </w:rPr>
        <w:t>Election to 201</w:t>
      </w:r>
      <w:r>
        <w:rPr>
          <w:rFonts w:ascii="Times New Roman" w:hAnsi="Times New Roman" w:cs="Times New Roman"/>
          <w:u w:val="single"/>
        </w:rPr>
        <w:t>8</w:t>
      </w:r>
      <w:r w:rsidRPr="00AC1D49">
        <w:rPr>
          <w:rFonts w:ascii="Times New Roman" w:hAnsi="Times New Roman" w:cs="Times New Roman"/>
          <w:u w:val="single"/>
        </w:rPr>
        <w:t xml:space="preserve"> </w:t>
      </w:r>
      <w:r>
        <w:rPr>
          <w:rFonts w:ascii="Times New Roman" w:hAnsi="Times New Roman" w:cs="Times New Roman"/>
          <w:u w:val="single"/>
        </w:rPr>
        <w:t xml:space="preserve">PRS </w:t>
      </w:r>
      <w:r w:rsidRPr="00AC1D49">
        <w:rPr>
          <w:rFonts w:ascii="Times New Roman" w:hAnsi="Times New Roman" w:cs="Times New Roman"/>
          <w:u w:val="single"/>
        </w:rPr>
        <w:t xml:space="preserve">Chair and Vice Chair </w:t>
      </w:r>
    </w:p>
    <w:p w14:paraId="796F2632" w14:textId="1C07B6DF" w:rsidR="00C039AC" w:rsidRPr="009D4E6A" w:rsidRDefault="00C039AC" w:rsidP="00C039AC">
      <w:pPr>
        <w:pStyle w:val="NoSpacing"/>
        <w:jc w:val="both"/>
        <w:rPr>
          <w:rFonts w:ascii="Times New Roman" w:hAnsi="Times New Roman" w:cs="Times New Roman"/>
        </w:rPr>
      </w:pPr>
      <w:r>
        <w:rPr>
          <w:rFonts w:ascii="Times New Roman" w:hAnsi="Times New Roman" w:cs="Times New Roman"/>
        </w:rPr>
        <w:t>Ms. Clifton r</w:t>
      </w:r>
      <w:r w:rsidRPr="009D4E6A">
        <w:rPr>
          <w:rFonts w:ascii="Times New Roman" w:hAnsi="Times New Roman" w:cs="Times New Roman"/>
        </w:rPr>
        <w:t xml:space="preserve">eviewed the leadership election process codified in the </w:t>
      </w:r>
      <w:r w:rsidR="0024239E">
        <w:rPr>
          <w:rFonts w:ascii="Times New Roman" w:hAnsi="Times New Roman" w:cs="Times New Roman"/>
        </w:rPr>
        <w:t xml:space="preserve">Electric Reliability Council of Texas </w:t>
      </w:r>
      <w:r w:rsidRPr="009D4E6A">
        <w:rPr>
          <w:rFonts w:ascii="Times New Roman" w:hAnsi="Times New Roman" w:cs="Times New Roman"/>
        </w:rPr>
        <w:t>Technical Advisory Committee Procedures and opened the floor for nominations.</w:t>
      </w:r>
    </w:p>
    <w:p w14:paraId="38194D44" w14:textId="77777777" w:rsidR="00C039AC" w:rsidRDefault="00C039AC" w:rsidP="00C039AC">
      <w:pPr>
        <w:pStyle w:val="NoSpacing"/>
        <w:jc w:val="both"/>
        <w:rPr>
          <w:rFonts w:ascii="Times New Roman" w:hAnsi="Times New Roman" w:cs="Times New Roman"/>
          <w:b/>
        </w:rPr>
      </w:pPr>
    </w:p>
    <w:p w14:paraId="3DB60258" w14:textId="5C14E9CA" w:rsidR="00C039AC" w:rsidRPr="00AC1D49" w:rsidRDefault="00C039AC" w:rsidP="00C039AC">
      <w:pPr>
        <w:pStyle w:val="NoSpacing"/>
        <w:jc w:val="both"/>
        <w:rPr>
          <w:rFonts w:ascii="Times New Roman" w:hAnsi="Times New Roman" w:cs="Times New Roman"/>
          <w:b/>
        </w:rPr>
      </w:pPr>
      <w:r>
        <w:rPr>
          <w:rFonts w:ascii="Times New Roman" w:hAnsi="Times New Roman" w:cs="Times New Roman"/>
          <w:b/>
        </w:rPr>
        <w:t xml:space="preserve">Blake Gross </w:t>
      </w:r>
      <w:r w:rsidRPr="00AC1D49">
        <w:rPr>
          <w:rFonts w:ascii="Times New Roman" w:hAnsi="Times New Roman" w:cs="Times New Roman"/>
          <w:b/>
        </w:rPr>
        <w:t xml:space="preserve">nominated </w:t>
      </w:r>
      <w:r>
        <w:rPr>
          <w:rFonts w:ascii="Times New Roman" w:hAnsi="Times New Roman" w:cs="Times New Roman"/>
          <w:b/>
        </w:rPr>
        <w:t xml:space="preserve">Martha Henson </w:t>
      </w:r>
      <w:r w:rsidRPr="00AC1D49">
        <w:rPr>
          <w:rFonts w:ascii="Times New Roman" w:hAnsi="Times New Roman" w:cs="Times New Roman"/>
          <w:b/>
        </w:rPr>
        <w:t>for 201</w:t>
      </w:r>
      <w:r>
        <w:rPr>
          <w:rFonts w:ascii="Times New Roman" w:hAnsi="Times New Roman" w:cs="Times New Roman"/>
          <w:b/>
        </w:rPr>
        <w:t>8</w:t>
      </w:r>
      <w:r w:rsidRPr="00AC1D49">
        <w:rPr>
          <w:rFonts w:ascii="Times New Roman" w:hAnsi="Times New Roman" w:cs="Times New Roman"/>
          <w:b/>
        </w:rPr>
        <w:t xml:space="preserve"> </w:t>
      </w:r>
      <w:r>
        <w:rPr>
          <w:rFonts w:ascii="Times New Roman" w:hAnsi="Times New Roman" w:cs="Times New Roman"/>
          <w:b/>
        </w:rPr>
        <w:t xml:space="preserve">PRS </w:t>
      </w:r>
      <w:r w:rsidRPr="00AC1D49">
        <w:rPr>
          <w:rFonts w:ascii="Times New Roman" w:hAnsi="Times New Roman" w:cs="Times New Roman"/>
          <w:b/>
        </w:rPr>
        <w:t xml:space="preserve">Chair.  </w:t>
      </w:r>
      <w:r w:rsidRPr="00AC1D49">
        <w:rPr>
          <w:rFonts w:ascii="Times New Roman" w:hAnsi="Times New Roman" w:cs="Times New Roman"/>
        </w:rPr>
        <w:t>M</w:t>
      </w:r>
      <w:r>
        <w:rPr>
          <w:rFonts w:ascii="Times New Roman" w:hAnsi="Times New Roman" w:cs="Times New Roman"/>
        </w:rPr>
        <w:t>s. Henson a</w:t>
      </w:r>
      <w:r w:rsidRPr="00AC1D49">
        <w:rPr>
          <w:rFonts w:ascii="Times New Roman" w:hAnsi="Times New Roman" w:cs="Times New Roman"/>
        </w:rPr>
        <w:t xml:space="preserve">ccepted the </w:t>
      </w:r>
      <w:r>
        <w:rPr>
          <w:rFonts w:ascii="Times New Roman" w:hAnsi="Times New Roman" w:cs="Times New Roman"/>
        </w:rPr>
        <w:t>nomination</w:t>
      </w:r>
      <w:r w:rsidRPr="00AC1D49">
        <w:rPr>
          <w:rFonts w:ascii="Times New Roman" w:hAnsi="Times New Roman" w:cs="Times New Roman"/>
        </w:rPr>
        <w:t>.</w:t>
      </w:r>
      <w:r w:rsidRPr="00AC1D49">
        <w:rPr>
          <w:rFonts w:ascii="Times New Roman" w:hAnsi="Times New Roman" w:cs="Times New Roman"/>
          <w:b/>
        </w:rPr>
        <w:t xml:space="preserve">  M</w:t>
      </w:r>
      <w:r>
        <w:rPr>
          <w:rFonts w:ascii="Times New Roman" w:hAnsi="Times New Roman" w:cs="Times New Roman"/>
          <w:b/>
        </w:rPr>
        <w:t xml:space="preserve">s. Henson </w:t>
      </w:r>
      <w:r w:rsidRPr="00AC1D49">
        <w:rPr>
          <w:rFonts w:ascii="Times New Roman" w:hAnsi="Times New Roman" w:cs="Times New Roman"/>
          <w:b/>
        </w:rPr>
        <w:t>was named 201</w:t>
      </w:r>
      <w:r>
        <w:rPr>
          <w:rFonts w:ascii="Times New Roman" w:hAnsi="Times New Roman" w:cs="Times New Roman"/>
          <w:b/>
        </w:rPr>
        <w:t>8</w:t>
      </w:r>
      <w:r w:rsidRPr="00AC1D49">
        <w:rPr>
          <w:rFonts w:ascii="Times New Roman" w:hAnsi="Times New Roman" w:cs="Times New Roman"/>
          <w:b/>
        </w:rPr>
        <w:t xml:space="preserve"> </w:t>
      </w:r>
      <w:r>
        <w:rPr>
          <w:rFonts w:ascii="Times New Roman" w:hAnsi="Times New Roman" w:cs="Times New Roman"/>
          <w:b/>
        </w:rPr>
        <w:t xml:space="preserve">PRS </w:t>
      </w:r>
      <w:r w:rsidRPr="00AC1D49">
        <w:rPr>
          <w:rFonts w:ascii="Times New Roman" w:hAnsi="Times New Roman" w:cs="Times New Roman"/>
          <w:b/>
        </w:rPr>
        <w:t>Chair by acclamation.</w:t>
      </w:r>
    </w:p>
    <w:p w14:paraId="0A84BF3E" w14:textId="77777777" w:rsidR="00C039AC" w:rsidRPr="00AC1D49" w:rsidRDefault="00C039AC" w:rsidP="00C039AC">
      <w:pPr>
        <w:pStyle w:val="NoSpacing"/>
        <w:jc w:val="both"/>
        <w:rPr>
          <w:rFonts w:ascii="Times New Roman" w:hAnsi="Times New Roman" w:cs="Times New Roman"/>
          <w:b/>
        </w:rPr>
      </w:pPr>
    </w:p>
    <w:p w14:paraId="21A955C3" w14:textId="41A6286E" w:rsidR="00C039AC" w:rsidRPr="00AC1D49" w:rsidRDefault="00C039AC" w:rsidP="00C039AC">
      <w:pPr>
        <w:pStyle w:val="NoSpacing"/>
        <w:jc w:val="both"/>
        <w:rPr>
          <w:rFonts w:ascii="Times New Roman" w:hAnsi="Times New Roman" w:cs="Times New Roman"/>
          <w:b/>
        </w:rPr>
      </w:pPr>
      <w:r>
        <w:rPr>
          <w:rFonts w:ascii="Times New Roman" w:hAnsi="Times New Roman" w:cs="Times New Roman"/>
          <w:b/>
        </w:rPr>
        <w:t xml:space="preserve">Diana Coleman </w:t>
      </w:r>
      <w:r w:rsidRPr="00AC1D49">
        <w:rPr>
          <w:rFonts w:ascii="Times New Roman" w:hAnsi="Times New Roman" w:cs="Times New Roman"/>
          <w:b/>
        </w:rPr>
        <w:t xml:space="preserve">nominated </w:t>
      </w:r>
      <w:r>
        <w:rPr>
          <w:rFonts w:ascii="Times New Roman" w:hAnsi="Times New Roman" w:cs="Times New Roman"/>
          <w:b/>
        </w:rPr>
        <w:t>Melissa Trevino f</w:t>
      </w:r>
      <w:r w:rsidRPr="00AC1D49">
        <w:rPr>
          <w:rFonts w:ascii="Times New Roman" w:hAnsi="Times New Roman" w:cs="Times New Roman"/>
          <w:b/>
        </w:rPr>
        <w:t>or 201</w:t>
      </w:r>
      <w:r>
        <w:rPr>
          <w:rFonts w:ascii="Times New Roman" w:hAnsi="Times New Roman" w:cs="Times New Roman"/>
          <w:b/>
        </w:rPr>
        <w:t>8</w:t>
      </w:r>
      <w:r w:rsidRPr="00AC1D49">
        <w:rPr>
          <w:rFonts w:ascii="Times New Roman" w:hAnsi="Times New Roman" w:cs="Times New Roman"/>
          <w:b/>
        </w:rPr>
        <w:t xml:space="preserve"> </w:t>
      </w:r>
      <w:r>
        <w:rPr>
          <w:rFonts w:ascii="Times New Roman" w:hAnsi="Times New Roman" w:cs="Times New Roman"/>
          <w:b/>
        </w:rPr>
        <w:t>PRS V</w:t>
      </w:r>
      <w:r w:rsidRPr="00AC1D49">
        <w:rPr>
          <w:rFonts w:ascii="Times New Roman" w:hAnsi="Times New Roman" w:cs="Times New Roman"/>
          <w:b/>
        </w:rPr>
        <w:t xml:space="preserve">ice Chair.  </w:t>
      </w:r>
      <w:r w:rsidRPr="00AC1D49">
        <w:rPr>
          <w:rFonts w:ascii="Times New Roman" w:hAnsi="Times New Roman" w:cs="Times New Roman"/>
        </w:rPr>
        <w:t>M</w:t>
      </w:r>
      <w:r>
        <w:rPr>
          <w:rFonts w:ascii="Times New Roman" w:hAnsi="Times New Roman" w:cs="Times New Roman"/>
        </w:rPr>
        <w:t>s. Trevino ac</w:t>
      </w:r>
      <w:r w:rsidRPr="00AC1D49">
        <w:rPr>
          <w:rFonts w:ascii="Times New Roman" w:hAnsi="Times New Roman" w:cs="Times New Roman"/>
        </w:rPr>
        <w:t>cepted the nomination.</w:t>
      </w:r>
      <w:r>
        <w:rPr>
          <w:rFonts w:ascii="Times New Roman" w:hAnsi="Times New Roman" w:cs="Times New Roman"/>
          <w:b/>
        </w:rPr>
        <w:t xml:space="preserve">  Ms.  Trevino </w:t>
      </w:r>
      <w:r w:rsidRPr="00AC1D49">
        <w:rPr>
          <w:rFonts w:ascii="Times New Roman" w:hAnsi="Times New Roman" w:cs="Times New Roman"/>
          <w:b/>
        </w:rPr>
        <w:t>was named 201</w:t>
      </w:r>
      <w:r>
        <w:rPr>
          <w:rFonts w:ascii="Times New Roman" w:hAnsi="Times New Roman" w:cs="Times New Roman"/>
          <w:b/>
        </w:rPr>
        <w:t>8</w:t>
      </w:r>
      <w:r w:rsidRPr="00AC1D49">
        <w:rPr>
          <w:rFonts w:ascii="Times New Roman" w:hAnsi="Times New Roman" w:cs="Times New Roman"/>
          <w:b/>
        </w:rPr>
        <w:t xml:space="preserve"> </w:t>
      </w:r>
      <w:r>
        <w:rPr>
          <w:rFonts w:ascii="Times New Roman" w:hAnsi="Times New Roman" w:cs="Times New Roman"/>
          <w:b/>
        </w:rPr>
        <w:t>PRS V</w:t>
      </w:r>
      <w:r w:rsidRPr="00AC1D49">
        <w:rPr>
          <w:rFonts w:ascii="Times New Roman" w:hAnsi="Times New Roman" w:cs="Times New Roman"/>
          <w:b/>
        </w:rPr>
        <w:t>ice Chair by acclamation.</w:t>
      </w:r>
    </w:p>
    <w:p w14:paraId="3287CCEF" w14:textId="77777777" w:rsidR="000B6DB9" w:rsidRDefault="000B6DB9" w:rsidP="00AB3C43">
      <w:pPr>
        <w:pStyle w:val="NoSpacing"/>
        <w:jc w:val="both"/>
        <w:rPr>
          <w:rFonts w:ascii="Times New Roman" w:hAnsi="Times New Roman" w:cs="Times New Roman"/>
          <w:highlight w:val="lightGray"/>
        </w:rPr>
      </w:pPr>
    </w:p>
    <w:p w14:paraId="4AEF5687" w14:textId="77777777" w:rsidR="0076574F" w:rsidRPr="000F54BB" w:rsidRDefault="0076574F" w:rsidP="00AB3C43">
      <w:pPr>
        <w:pStyle w:val="NoSpacing"/>
        <w:jc w:val="both"/>
        <w:rPr>
          <w:rFonts w:ascii="Times New Roman" w:hAnsi="Times New Roman" w:cs="Times New Roman"/>
          <w:highlight w:val="lightGray"/>
        </w:rPr>
      </w:pPr>
    </w:p>
    <w:p w14:paraId="1ECDA998" w14:textId="77777777" w:rsidR="00EB6CF3" w:rsidRPr="00EF1B99" w:rsidRDefault="00EB6CF3" w:rsidP="00D16019">
      <w:pPr>
        <w:pStyle w:val="NoSpacing"/>
        <w:jc w:val="both"/>
        <w:rPr>
          <w:rFonts w:ascii="Times New Roman" w:hAnsi="Times New Roman" w:cs="Times New Roman"/>
          <w:u w:val="single"/>
        </w:rPr>
      </w:pPr>
      <w:r w:rsidRPr="00EF1B99">
        <w:rPr>
          <w:rFonts w:ascii="Times New Roman" w:hAnsi="Times New Roman" w:cs="Times New Roman"/>
          <w:u w:val="single"/>
        </w:rPr>
        <w:t xml:space="preserve">Approval of Minutes </w:t>
      </w:r>
      <w:r w:rsidR="00C96B32" w:rsidRPr="00EF1B99">
        <w:rPr>
          <w:rFonts w:ascii="Times New Roman" w:hAnsi="Times New Roman" w:cs="Times New Roman"/>
          <w:u w:val="single"/>
        </w:rPr>
        <w:t>(see Key Documents)</w:t>
      </w:r>
      <w:r w:rsidR="00C96B32" w:rsidRPr="00EF1B99">
        <w:rPr>
          <w:rStyle w:val="FootnoteReference"/>
          <w:rFonts w:ascii="Times New Roman" w:hAnsi="Times New Roman" w:cs="Times New Roman"/>
          <w:u w:val="single"/>
        </w:rPr>
        <w:footnoteReference w:id="1"/>
      </w:r>
    </w:p>
    <w:p w14:paraId="52EFEB9B" w14:textId="1679CBFB" w:rsidR="00EB6CF3" w:rsidRPr="00EF1B99" w:rsidRDefault="00EF1B99" w:rsidP="00D16019">
      <w:pPr>
        <w:pStyle w:val="NoSpacing"/>
        <w:jc w:val="both"/>
        <w:rPr>
          <w:rFonts w:ascii="Times New Roman" w:hAnsi="Times New Roman" w:cs="Times New Roman"/>
          <w:i/>
        </w:rPr>
      </w:pPr>
      <w:r w:rsidRPr="00EF1B99">
        <w:rPr>
          <w:rFonts w:ascii="Times New Roman" w:hAnsi="Times New Roman" w:cs="Times New Roman"/>
          <w:i/>
        </w:rPr>
        <w:t>December 14, 2017</w:t>
      </w:r>
    </w:p>
    <w:p w14:paraId="592E8CC6" w14:textId="4F476118" w:rsidR="007A0397" w:rsidRPr="00EF1B99" w:rsidRDefault="00EF1B99" w:rsidP="00CE2F88">
      <w:pPr>
        <w:pStyle w:val="NoSpacing"/>
        <w:jc w:val="both"/>
        <w:rPr>
          <w:rFonts w:ascii="Times New Roman" w:hAnsi="Times New Roman" w:cs="Times New Roman"/>
          <w:b/>
        </w:rPr>
      </w:pPr>
      <w:r w:rsidRPr="00EF1B99">
        <w:rPr>
          <w:rFonts w:ascii="Times New Roman" w:hAnsi="Times New Roman" w:cs="Times New Roman"/>
          <w:b/>
        </w:rPr>
        <w:t xml:space="preserve">Bill Barnes </w:t>
      </w:r>
      <w:r w:rsidR="00A24691" w:rsidRPr="00EF1B99">
        <w:rPr>
          <w:rFonts w:ascii="Times New Roman" w:hAnsi="Times New Roman" w:cs="Times New Roman"/>
          <w:b/>
        </w:rPr>
        <w:t>mov</w:t>
      </w:r>
      <w:r w:rsidR="0013399D" w:rsidRPr="00EF1B99">
        <w:rPr>
          <w:rFonts w:ascii="Times New Roman" w:hAnsi="Times New Roman" w:cs="Times New Roman"/>
          <w:b/>
        </w:rPr>
        <w:t xml:space="preserve">ed to approve the </w:t>
      </w:r>
      <w:r w:rsidRPr="00EF1B99">
        <w:rPr>
          <w:rFonts w:ascii="Times New Roman" w:hAnsi="Times New Roman" w:cs="Times New Roman"/>
          <w:b/>
        </w:rPr>
        <w:t xml:space="preserve">December 14, </w:t>
      </w:r>
      <w:r w:rsidR="00521ED9" w:rsidRPr="00EF1B99">
        <w:rPr>
          <w:rFonts w:ascii="Times New Roman" w:hAnsi="Times New Roman" w:cs="Times New Roman"/>
          <w:b/>
        </w:rPr>
        <w:t>2017</w:t>
      </w:r>
      <w:r w:rsidR="005A1BE5" w:rsidRPr="00EF1B99">
        <w:rPr>
          <w:rFonts w:ascii="Times New Roman" w:hAnsi="Times New Roman" w:cs="Times New Roman"/>
          <w:b/>
        </w:rPr>
        <w:t xml:space="preserve"> </w:t>
      </w:r>
      <w:r w:rsidR="0013399D" w:rsidRPr="00EF1B99">
        <w:rPr>
          <w:rFonts w:ascii="Times New Roman" w:hAnsi="Times New Roman" w:cs="Times New Roman"/>
          <w:b/>
        </w:rPr>
        <w:t xml:space="preserve">meeting minutes as </w:t>
      </w:r>
      <w:r w:rsidR="00A93E65" w:rsidRPr="00EF1B99">
        <w:rPr>
          <w:rFonts w:ascii="Times New Roman" w:hAnsi="Times New Roman" w:cs="Times New Roman"/>
          <w:b/>
        </w:rPr>
        <w:t xml:space="preserve">submitted.  </w:t>
      </w:r>
      <w:r w:rsidRPr="00EF1B99">
        <w:rPr>
          <w:rFonts w:ascii="Times New Roman" w:hAnsi="Times New Roman" w:cs="Times New Roman"/>
          <w:b/>
        </w:rPr>
        <w:t xml:space="preserve">Mr. Gross seconded </w:t>
      </w:r>
      <w:r w:rsidR="0013399D" w:rsidRPr="00EF1B99">
        <w:rPr>
          <w:rFonts w:ascii="Times New Roman" w:hAnsi="Times New Roman" w:cs="Times New Roman"/>
          <w:b/>
        </w:rPr>
        <w:t xml:space="preserve">the motion.  </w:t>
      </w:r>
      <w:r w:rsidR="00E96634" w:rsidRPr="00EF1B99">
        <w:rPr>
          <w:rFonts w:ascii="Times New Roman" w:hAnsi="Times New Roman" w:cs="Times New Roman"/>
          <w:b/>
        </w:rPr>
        <w:t>The motion carried unanimously.</w:t>
      </w:r>
    </w:p>
    <w:p w14:paraId="69DB5E3F" w14:textId="77777777" w:rsidR="00777142" w:rsidRPr="000F54BB" w:rsidRDefault="00777142" w:rsidP="00CE2F88">
      <w:pPr>
        <w:pStyle w:val="NoSpacing"/>
        <w:rPr>
          <w:highlight w:val="lightGray"/>
        </w:rPr>
      </w:pPr>
    </w:p>
    <w:p w14:paraId="1FBB7A52" w14:textId="77777777" w:rsidR="00DA7FE2" w:rsidRPr="000F54BB" w:rsidRDefault="00DA7FE2" w:rsidP="00CE2F88">
      <w:pPr>
        <w:pStyle w:val="NoSpacing"/>
        <w:rPr>
          <w:highlight w:val="lightGray"/>
        </w:rPr>
      </w:pPr>
    </w:p>
    <w:p w14:paraId="765050AF" w14:textId="77777777" w:rsidR="007A0397" w:rsidRPr="00EF1B99" w:rsidRDefault="007A0397" w:rsidP="00D16019">
      <w:pPr>
        <w:pStyle w:val="NoSpacing"/>
        <w:jc w:val="both"/>
        <w:rPr>
          <w:rFonts w:ascii="Times New Roman" w:hAnsi="Times New Roman" w:cs="Times New Roman"/>
          <w:u w:val="single"/>
        </w:rPr>
      </w:pPr>
      <w:r w:rsidRPr="00EF1B99">
        <w:rPr>
          <w:rFonts w:ascii="Times New Roman" w:hAnsi="Times New Roman" w:cs="Times New Roman"/>
          <w:u w:val="single"/>
        </w:rPr>
        <w:lastRenderedPageBreak/>
        <w:t xml:space="preserve">Technical Advisory Committee (TAC) </w:t>
      </w:r>
      <w:r w:rsidR="00D16019" w:rsidRPr="00EF1B99">
        <w:rPr>
          <w:rFonts w:ascii="Times New Roman" w:hAnsi="Times New Roman" w:cs="Times New Roman"/>
          <w:u w:val="single"/>
        </w:rPr>
        <w:t>and Board Report</w:t>
      </w:r>
      <w:r w:rsidR="003A4157" w:rsidRPr="00EF1B99">
        <w:rPr>
          <w:rFonts w:ascii="Times New Roman" w:hAnsi="Times New Roman" w:cs="Times New Roman"/>
          <w:u w:val="single"/>
        </w:rPr>
        <w:t xml:space="preserve"> </w:t>
      </w:r>
    </w:p>
    <w:p w14:paraId="351C8B2D" w14:textId="096493F1" w:rsidR="00EF1B99" w:rsidRPr="00EF1B99" w:rsidRDefault="00EF1B99" w:rsidP="00CA595E">
      <w:pPr>
        <w:spacing w:after="0" w:line="240" w:lineRule="auto"/>
        <w:jc w:val="both"/>
        <w:rPr>
          <w:rFonts w:ascii="Times New Roman" w:hAnsi="Times New Roman"/>
        </w:rPr>
      </w:pPr>
      <w:r w:rsidRPr="00EF1B99">
        <w:rPr>
          <w:rFonts w:ascii="Times New Roman" w:hAnsi="Times New Roman"/>
        </w:rPr>
        <w:t xml:space="preserve">Ms. Henson reminded Market Participants that neither TAC nor the </w:t>
      </w:r>
      <w:r w:rsidR="00161D23">
        <w:rPr>
          <w:rFonts w:ascii="Times New Roman" w:hAnsi="Times New Roman"/>
        </w:rPr>
        <w:t xml:space="preserve">ERCOT </w:t>
      </w:r>
      <w:r w:rsidRPr="00EF1B99">
        <w:rPr>
          <w:rFonts w:ascii="Times New Roman" w:hAnsi="Times New Roman"/>
        </w:rPr>
        <w:t xml:space="preserve">Board had met since the </w:t>
      </w:r>
      <w:r w:rsidR="00161D23">
        <w:rPr>
          <w:rFonts w:ascii="Times New Roman" w:hAnsi="Times New Roman"/>
        </w:rPr>
        <w:t xml:space="preserve">last </w:t>
      </w:r>
      <w:r w:rsidRPr="00EF1B99">
        <w:rPr>
          <w:rFonts w:ascii="Times New Roman" w:hAnsi="Times New Roman"/>
        </w:rPr>
        <w:t xml:space="preserve">PRS meeting.  </w:t>
      </w:r>
    </w:p>
    <w:p w14:paraId="4456A1DD" w14:textId="77777777" w:rsidR="00EF1B99" w:rsidRDefault="00EF1B99" w:rsidP="00D16019">
      <w:pPr>
        <w:pStyle w:val="NoSpacing"/>
        <w:jc w:val="both"/>
        <w:rPr>
          <w:rFonts w:ascii="Times New Roman" w:hAnsi="Times New Roman" w:cs="Times New Roman"/>
          <w:highlight w:val="lightGray"/>
          <w:u w:val="single"/>
        </w:rPr>
      </w:pPr>
    </w:p>
    <w:p w14:paraId="4A8C7353" w14:textId="77777777" w:rsidR="00EF1B99" w:rsidRDefault="00EF1B99" w:rsidP="00D16019">
      <w:pPr>
        <w:pStyle w:val="NoSpacing"/>
        <w:jc w:val="both"/>
        <w:rPr>
          <w:rFonts w:ascii="Times New Roman" w:hAnsi="Times New Roman" w:cs="Times New Roman"/>
          <w:highlight w:val="lightGray"/>
          <w:u w:val="single"/>
        </w:rPr>
      </w:pPr>
    </w:p>
    <w:p w14:paraId="5E7FDE1E" w14:textId="77777777" w:rsidR="00FB78FB" w:rsidRPr="00892A76" w:rsidRDefault="00D16019" w:rsidP="00D16019">
      <w:pPr>
        <w:pStyle w:val="NoSpacing"/>
        <w:jc w:val="both"/>
        <w:rPr>
          <w:rFonts w:ascii="Times New Roman" w:hAnsi="Times New Roman" w:cs="Times New Roman"/>
          <w:u w:val="single"/>
        </w:rPr>
      </w:pPr>
      <w:r w:rsidRPr="00892A76">
        <w:rPr>
          <w:rFonts w:ascii="Times New Roman" w:hAnsi="Times New Roman" w:cs="Times New Roman"/>
          <w:u w:val="single"/>
        </w:rPr>
        <w:t>Project Update and Summary of Project Priority List (PPL) Activity to Date (see Key Documents)</w:t>
      </w:r>
      <w:r w:rsidR="00FB78FB" w:rsidRPr="00892A76">
        <w:rPr>
          <w:rFonts w:ascii="Times New Roman" w:hAnsi="Times New Roman" w:cs="Times New Roman"/>
          <w:u w:val="single"/>
        </w:rPr>
        <w:t xml:space="preserve"> </w:t>
      </w:r>
    </w:p>
    <w:p w14:paraId="33080BFD" w14:textId="2548653D" w:rsidR="00066992" w:rsidRPr="00944E78" w:rsidRDefault="002E11BE" w:rsidP="00066992">
      <w:pPr>
        <w:pStyle w:val="NoSpacing"/>
        <w:jc w:val="both"/>
        <w:rPr>
          <w:rFonts w:ascii="Times New Roman" w:hAnsi="Times New Roman" w:cs="Times New Roman"/>
        </w:rPr>
      </w:pPr>
      <w:r w:rsidRPr="00944E78">
        <w:rPr>
          <w:rFonts w:ascii="Times New Roman" w:hAnsi="Times New Roman" w:cs="Times New Roman"/>
        </w:rPr>
        <w:t xml:space="preserve">Troy Anderson </w:t>
      </w:r>
      <w:r w:rsidR="00D16019" w:rsidRPr="00944E78">
        <w:rPr>
          <w:rFonts w:ascii="Times New Roman" w:hAnsi="Times New Roman" w:cs="Times New Roman"/>
        </w:rPr>
        <w:t>pr</w:t>
      </w:r>
      <w:r w:rsidR="00474A6F" w:rsidRPr="00944E78">
        <w:rPr>
          <w:rFonts w:ascii="Times New Roman" w:hAnsi="Times New Roman" w:cs="Times New Roman"/>
        </w:rPr>
        <w:t xml:space="preserve">ovided a </w:t>
      </w:r>
      <w:r w:rsidR="00D16019" w:rsidRPr="00944E78">
        <w:rPr>
          <w:rFonts w:ascii="Times New Roman" w:hAnsi="Times New Roman" w:cs="Times New Roman"/>
        </w:rPr>
        <w:t>project update</w:t>
      </w:r>
      <w:r w:rsidR="00FD7F5A" w:rsidRPr="00944E78">
        <w:rPr>
          <w:rFonts w:ascii="Times New Roman" w:hAnsi="Times New Roman" w:cs="Times New Roman"/>
        </w:rPr>
        <w:t xml:space="preserve"> </w:t>
      </w:r>
      <w:r w:rsidR="00D16019" w:rsidRPr="00944E78">
        <w:rPr>
          <w:rFonts w:ascii="Times New Roman" w:hAnsi="Times New Roman" w:cs="Times New Roman"/>
        </w:rPr>
        <w:t>and summary of PPL activity</w:t>
      </w:r>
      <w:r w:rsidR="00474A6F" w:rsidRPr="00944E78">
        <w:rPr>
          <w:rFonts w:ascii="Times New Roman" w:hAnsi="Times New Roman" w:cs="Times New Roman"/>
        </w:rPr>
        <w:t xml:space="preserve">, </w:t>
      </w:r>
      <w:r w:rsidR="00861C8C" w:rsidRPr="00944E78">
        <w:rPr>
          <w:rFonts w:ascii="Times New Roman" w:hAnsi="Times New Roman" w:cs="Times New Roman"/>
        </w:rPr>
        <w:t xml:space="preserve">reviewed </w:t>
      </w:r>
      <w:r w:rsidR="00371BC3" w:rsidRPr="00944E78">
        <w:rPr>
          <w:rFonts w:ascii="Times New Roman" w:hAnsi="Times New Roman" w:cs="Times New Roman"/>
        </w:rPr>
        <w:t>t</w:t>
      </w:r>
      <w:r w:rsidR="00861C8C" w:rsidRPr="00944E78">
        <w:rPr>
          <w:rFonts w:ascii="Times New Roman" w:hAnsi="Times New Roman" w:cs="Times New Roman"/>
        </w:rPr>
        <w:t>he 201</w:t>
      </w:r>
      <w:r w:rsidR="00DA29C6" w:rsidRPr="00944E78">
        <w:rPr>
          <w:rFonts w:ascii="Times New Roman" w:hAnsi="Times New Roman" w:cs="Times New Roman"/>
        </w:rPr>
        <w:t>7</w:t>
      </w:r>
      <w:r w:rsidR="006211AB" w:rsidRPr="00944E78">
        <w:rPr>
          <w:rFonts w:ascii="Times New Roman" w:hAnsi="Times New Roman" w:cs="Times New Roman"/>
        </w:rPr>
        <w:t xml:space="preserve"> and </w:t>
      </w:r>
      <w:r w:rsidR="00F658AD" w:rsidRPr="00944E78">
        <w:rPr>
          <w:rFonts w:ascii="Times New Roman" w:hAnsi="Times New Roman" w:cs="Times New Roman"/>
        </w:rPr>
        <w:t xml:space="preserve">2018 </w:t>
      </w:r>
      <w:r w:rsidR="00986A8A" w:rsidRPr="00944E78">
        <w:rPr>
          <w:rFonts w:ascii="Times New Roman" w:hAnsi="Times New Roman" w:cs="Times New Roman"/>
        </w:rPr>
        <w:t>r</w:t>
      </w:r>
      <w:r w:rsidR="00F658AD" w:rsidRPr="00944E78">
        <w:rPr>
          <w:rFonts w:ascii="Times New Roman" w:hAnsi="Times New Roman" w:cs="Times New Roman"/>
        </w:rPr>
        <w:t xml:space="preserve">elease </w:t>
      </w:r>
      <w:r w:rsidR="00D044D3" w:rsidRPr="00944E78">
        <w:rPr>
          <w:rFonts w:ascii="Times New Roman" w:hAnsi="Times New Roman" w:cs="Times New Roman"/>
        </w:rPr>
        <w:t>targets</w:t>
      </w:r>
      <w:r w:rsidR="0096628E" w:rsidRPr="00944E78">
        <w:rPr>
          <w:rFonts w:ascii="Times New Roman" w:hAnsi="Times New Roman" w:cs="Times New Roman"/>
        </w:rPr>
        <w:t xml:space="preserve"> </w:t>
      </w:r>
      <w:r w:rsidR="00474A6F" w:rsidRPr="00944E78">
        <w:rPr>
          <w:rFonts w:ascii="Times New Roman" w:hAnsi="Times New Roman" w:cs="Times New Roman"/>
        </w:rPr>
        <w:t xml:space="preserve">and </w:t>
      </w:r>
      <w:r w:rsidR="009D6F65" w:rsidRPr="00944E78">
        <w:rPr>
          <w:rFonts w:ascii="Times New Roman" w:hAnsi="Times New Roman" w:cs="Times New Roman"/>
        </w:rPr>
        <w:t xml:space="preserve">2017 </w:t>
      </w:r>
      <w:r w:rsidR="00474A6F" w:rsidRPr="00944E78">
        <w:rPr>
          <w:rFonts w:ascii="Times New Roman" w:hAnsi="Times New Roman" w:cs="Times New Roman"/>
        </w:rPr>
        <w:t xml:space="preserve">project </w:t>
      </w:r>
      <w:r w:rsidR="0012015D" w:rsidRPr="00944E78">
        <w:rPr>
          <w:rFonts w:ascii="Times New Roman" w:hAnsi="Times New Roman" w:cs="Times New Roman"/>
        </w:rPr>
        <w:t>spending</w:t>
      </w:r>
      <w:r w:rsidR="00474A6F" w:rsidRPr="00944E78">
        <w:rPr>
          <w:rFonts w:ascii="Times New Roman" w:hAnsi="Times New Roman" w:cs="Times New Roman"/>
        </w:rPr>
        <w:t xml:space="preserve">, and </w:t>
      </w:r>
      <w:r w:rsidR="00066992" w:rsidRPr="00944E78">
        <w:rPr>
          <w:rFonts w:ascii="Times New Roman" w:hAnsi="Times New Roman" w:cs="Times New Roman"/>
        </w:rPr>
        <w:t xml:space="preserve">presented the priority and rank options for Revision Requests requiring projects. </w:t>
      </w:r>
      <w:r w:rsidR="00005793" w:rsidRPr="00944E78">
        <w:rPr>
          <w:rFonts w:ascii="Times New Roman" w:hAnsi="Times New Roman" w:cs="Times New Roman"/>
        </w:rPr>
        <w:t xml:space="preserve"> </w:t>
      </w:r>
      <w:r w:rsidR="00C81964" w:rsidRPr="00944E78">
        <w:rPr>
          <w:rFonts w:ascii="Times New Roman" w:hAnsi="Times New Roman" w:cs="Times New Roman"/>
        </w:rPr>
        <w:t xml:space="preserve">Mr. Anderson stated </w:t>
      </w:r>
      <w:r w:rsidR="009D6F65" w:rsidRPr="00944E78">
        <w:rPr>
          <w:rFonts w:ascii="Times New Roman" w:hAnsi="Times New Roman" w:cs="Times New Roman"/>
        </w:rPr>
        <w:t xml:space="preserve">that </w:t>
      </w:r>
      <w:r w:rsidR="00C81964" w:rsidRPr="00944E78">
        <w:rPr>
          <w:rFonts w:ascii="Times New Roman" w:hAnsi="Times New Roman" w:cs="Times New Roman"/>
        </w:rPr>
        <w:t xml:space="preserve">the Credit Monitoring and Management Application (CMM) bundled effort </w:t>
      </w:r>
      <w:r w:rsidR="009D6F65" w:rsidRPr="00944E78">
        <w:rPr>
          <w:rFonts w:ascii="Times New Roman" w:hAnsi="Times New Roman" w:cs="Times New Roman"/>
        </w:rPr>
        <w:t>is in</w:t>
      </w:r>
      <w:r w:rsidR="00944E78">
        <w:rPr>
          <w:rFonts w:ascii="Times New Roman" w:hAnsi="Times New Roman" w:cs="Times New Roman"/>
        </w:rPr>
        <w:t>-</w:t>
      </w:r>
      <w:r w:rsidR="009D6F65" w:rsidRPr="00944E78">
        <w:rPr>
          <w:rFonts w:ascii="Times New Roman" w:hAnsi="Times New Roman" w:cs="Times New Roman"/>
        </w:rPr>
        <w:t xml:space="preserve">flight for the February release and that </w:t>
      </w:r>
      <w:r w:rsidR="00C81964" w:rsidRPr="00944E78">
        <w:rPr>
          <w:rFonts w:ascii="Times New Roman" w:hAnsi="Times New Roman" w:cs="Times New Roman"/>
        </w:rPr>
        <w:t>the</w:t>
      </w:r>
      <w:r w:rsidR="009D6F65" w:rsidRPr="00944E78">
        <w:rPr>
          <w:rFonts w:ascii="Times New Roman" w:hAnsi="Times New Roman" w:cs="Times New Roman"/>
        </w:rPr>
        <w:t xml:space="preserve"> delivery of </w:t>
      </w:r>
      <w:r w:rsidR="00014A9D" w:rsidRPr="00944E78">
        <w:rPr>
          <w:rFonts w:ascii="Times New Roman" w:hAnsi="Times New Roman" w:cs="Times New Roman"/>
        </w:rPr>
        <w:t>Nodal Protocol Revision Request (</w:t>
      </w:r>
      <w:r w:rsidR="00005793" w:rsidRPr="00944E78">
        <w:rPr>
          <w:rFonts w:ascii="Times New Roman" w:hAnsi="Times New Roman" w:cs="Times New Roman"/>
        </w:rPr>
        <w:t>NPRR</w:t>
      </w:r>
      <w:r w:rsidR="00014A9D" w:rsidRPr="00944E78">
        <w:rPr>
          <w:rFonts w:ascii="Times New Roman" w:hAnsi="Times New Roman" w:cs="Times New Roman"/>
        </w:rPr>
        <w:t xml:space="preserve">) </w:t>
      </w:r>
      <w:r w:rsidR="00005793" w:rsidRPr="00944E78">
        <w:rPr>
          <w:rFonts w:ascii="Times New Roman" w:hAnsi="Times New Roman" w:cs="Times New Roman"/>
        </w:rPr>
        <w:t>768, Revisions to Real-Time On-Line Reliability Deployment Price Adder Categories</w:t>
      </w:r>
      <w:r w:rsidR="00EC5D72">
        <w:rPr>
          <w:rFonts w:ascii="Times New Roman" w:hAnsi="Times New Roman" w:cs="Times New Roman"/>
        </w:rPr>
        <w:t>,</w:t>
      </w:r>
      <w:r w:rsidR="00C81964" w:rsidRPr="00944E78">
        <w:rPr>
          <w:rFonts w:ascii="Times New Roman" w:hAnsi="Times New Roman" w:cs="Times New Roman"/>
        </w:rPr>
        <w:t xml:space="preserve"> has been moved </w:t>
      </w:r>
      <w:r w:rsidR="002B6550">
        <w:rPr>
          <w:rFonts w:ascii="Times New Roman" w:hAnsi="Times New Roman" w:cs="Times New Roman"/>
        </w:rPr>
        <w:t xml:space="preserve">up </w:t>
      </w:r>
      <w:r w:rsidR="00C81964" w:rsidRPr="00944E78">
        <w:rPr>
          <w:rFonts w:ascii="Times New Roman" w:hAnsi="Times New Roman" w:cs="Times New Roman"/>
        </w:rPr>
        <w:t xml:space="preserve">from October to </w:t>
      </w:r>
      <w:r w:rsidR="00EA63BD">
        <w:rPr>
          <w:rFonts w:ascii="Times New Roman" w:hAnsi="Times New Roman" w:cs="Times New Roman"/>
        </w:rPr>
        <w:t xml:space="preserve">the </w:t>
      </w:r>
      <w:r w:rsidR="00C81964" w:rsidRPr="00944E78">
        <w:rPr>
          <w:rFonts w:ascii="Times New Roman" w:hAnsi="Times New Roman" w:cs="Times New Roman"/>
        </w:rPr>
        <w:t>May 2018</w:t>
      </w:r>
      <w:r w:rsidR="001E575F">
        <w:rPr>
          <w:rFonts w:ascii="Times New Roman" w:hAnsi="Times New Roman" w:cs="Times New Roman"/>
        </w:rPr>
        <w:t xml:space="preserve"> release.  </w:t>
      </w:r>
      <w:r w:rsidR="00C81964" w:rsidRPr="00944E78">
        <w:rPr>
          <w:rFonts w:ascii="Times New Roman" w:hAnsi="Times New Roman" w:cs="Times New Roman"/>
        </w:rPr>
        <w:t xml:space="preserve"> </w:t>
      </w:r>
      <w:r w:rsidR="00EC5D72">
        <w:rPr>
          <w:rFonts w:ascii="Times New Roman" w:hAnsi="Times New Roman" w:cs="Times New Roman"/>
        </w:rPr>
        <w:t xml:space="preserve">Ms. Henson inquired regarding the implementation for </w:t>
      </w:r>
      <w:r w:rsidR="00D22169">
        <w:rPr>
          <w:rFonts w:ascii="Times New Roman" w:hAnsi="Times New Roman" w:cs="Times New Roman"/>
        </w:rPr>
        <w:t>Planning Guide Revision Request (</w:t>
      </w:r>
      <w:r w:rsidR="00EC5D72">
        <w:rPr>
          <w:rFonts w:ascii="Times New Roman" w:hAnsi="Times New Roman" w:cs="Times New Roman"/>
        </w:rPr>
        <w:t>PGRR</w:t>
      </w:r>
      <w:r w:rsidR="00D22169">
        <w:rPr>
          <w:rFonts w:ascii="Times New Roman" w:hAnsi="Times New Roman" w:cs="Times New Roman"/>
        </w:rPr>
        <w:t xml:space="preserve">) </w:t>
      </w:r>
      <w:r w:rsidR="00EC5D72">
        <w:rPr>
          <w:rFonts w:ascii="Times New Roman" w:hAnsi="Times New Roman" w:cs="Times New Roman"/>
        </w:rPr>
        <w:t xml:space="preserve">057, </w:t>
      </w:r>
      <w:r w:rsidR="00EC5D72" w:rsidRPr="00EC5D72">
        <w:rPr>
          <w:rFonts w:ascii="Times New Roman" w:hAnsi="Times New Roman" w:cs="Times New Roman"/>
        </w:rPr>
        <w:t>Responsibilities for Performing Geomagnetic Disturbance (GMD) Vulnerability Assessments</w:t>
      </w:r>
      <w:r w:rsidR="00EC5D72">
        <w:rPr>
          <w:rFonts w:ascii="Times New Roman" w:hAnsi="Times New Roman" w:cs="Times New Roman"/>
        </w:rPr>
        <w:t>.  Mr. Anderson stated that an update would be provided at the February PRS meeting.</w:t>
      </w:r>
    </w:p>
    <w:p w14:paraId="3847D175" w14:textId="77777777" w:rsidR="00DE4A90" w:rsidRDefault="00DE4A90" w:rsidP="00DE73F7">
      <w:pPr>
        <w:pStyle w:val="NoSpacing"/>
        <w:jc w:val="both"/>
        <w:rPr>
          <w:rFonts w:ascii="Times New Roman" w:hAnsi="Times New Roman" w:cs="Times New Roman"/>
          <w:highlight w:val="lightGray"/>
        </w:rPr>
      </w:pPr>
    </w:p>
    <w:p w14:paraId="67D91DF0" w14:textId="77777777" w:rsidR="00C821EE" w:rsidRPr="000F54BB" w:rsidRDefault="00C821EE" w:rsidP="00DE73F7">
      <w:pPr>
        <w:pStyle w:val="NoSpacing"/>
        <w:jc w:val="both"/>
        <w:rPr>
          <w:rFonts w:ascii="Times New Roman" w:hAnsi="Times New Roman" w:cs="Times New Roman"/>
          <w:highlight w:val="lightGray"/>
        </w:rPr>
      </w:pPr>
    </w:p>
    <w:p w14:paraId="5B0D4D17" w14:textId="08D43F23" w:rsidR="00B3267C" w:rsidRPr="00892A76" w:rsidRDefault="00B3267C" w:rsidP="00DE73F7">
      <w:pPr>
        <w:pStyle w:val="NoSpacing"/>
        <w:jc w:val="both"/>
        <w:rPr>
          <w:rFonts w:ascii="Times New Roman" w:hAnsi="Times New Roman" w:cs="Times New Roman"/>
          <w:u w:val="single"/>
        </w:rPr>
      </w:pPr>
      <w:r w:rsidRPr="00892A76">
        <w:rPr>
          <w:rFonts w:ascii="Times New Roman" w:hAnsi="Times New Roman" w:cs="Times New Roman"/>
          <w:u w:val="single"/>
        </w:rPr>
        <w:t>Review PRS Reports, Impact Analyses, and Prioritization</w:t>
      </w:r>
      <w:r w:rsidR="00AA316B" w:rsidRPr="00892A76">
        <w:rPr>
          <w:rFonts w:ascii="Times New Roman" w:hAnsi="Times New Roman" w:cs="Times New Roman"/>
          <w:u w:val="single"/>
        </w:rPr>
        <w:t xml:space="preserve"> (see Key Documents)</w:t>
      </w:r>
    </w:p>
    <w:p w14:paraId="18C267CE" w14:textId="0678075E" w:rsidR="00892A76" w:rsidRPr="00892A76" w:rsidRDefault="00D0173C" w:rsidP="00892A76">
      <w:pPr>
        <w:spacing w:after="0" w:line="240" w:lineRule="auto"/>
        <w:jc w:val="both"/>
        <w:rPr>
          <w:rFonts w:ascii="Times New Roman" w:hAnsi="Times New Roman"/>
          <w:i/>
        </w:rPr>
      </w:pPr>
      <w:r>
        <w:rPr>
          <w:rFonts w:ascii="Times New Roman" w:hAnsi="Times New Roman"/>
          <w:i/>
        </w:rPr>
        <w:t>N</w:t>
      </w:r>
      <w:r w:rsidR="00892A76" w:rsidRPr="00892A76">
        <w:rPr>
          <w:rFonts w:ascii="Times New Roman" w:hAnsi="Times New Roman"/>
          <w:i/>
        </w:rPr>
        <w:t>PRR844, Clarification to Outage Report</w:t>
      </w:r>
    </w:p>
    <w:p w14:paraId="2836287B" w14:textId="7C6A6FBB" w:rsidR="00023BF1" w:rsidRDefault="00023BF1" w:rsidP="00023BF1">
      <w:pPr>
        <w:pStyle w:val="NoSpacing"/>
        <w:jc w:val="both"/>
        <w:rPr>
          <w:rFonts w:ascii="Times New Roman" w:hAnsi="Times New Roman" w:cs="Times New Roman"/>
          <w:b/>
        </w:rPr>
      </w:pPr>
      <w:r w:rsidRPr="00023BF1">
        <w:rPr>
          <w:rFonts w:ascii="Times New Roman" w:hAnsi="Times New Roman" w:cs="Times New Roman"/>
          <w:b/>
        </w:rPr>
        <w:t xml:space="preserve">David Ricketts moved to endorse and forward to TAC the 12/14/17 PRS Report </w:t>
      </w:r>
      <w:r w:rsidR="0014718E" w:rsidRPr="0014718E">
        <w:rPr>
          <w:rFonts w:ascii="Times New Roman" w:hAnsi="Times New Roman" w:cs="Times New Roman"/>
          <w:b/>
        </w:rPr>
        <w:t xml:space="preserve">as amended by the 1/17/18 Luminant comments, and </w:t>
      </w:r>
      <w:r w:rsidRPr="00023BF1">
        <w:rPr>
          <w:rFonts w:ascii="Times New Roman" w:hAnsi="Times New Roman" w:cs="Times New Roman"/>
          <w:b/>
        </w:rPr>
        <w:t xml:space="preserve">Impact Analysis for NPRR844 with a recommended priority of 2018 and a rank of 2130.  </w:t>
      </w:r>
      <w:r>
        <w:rPr>
          <w:rFonts w:ascii="Times New Roman" w:hAnsi="Times New Roman" w:cs="Times New Roman"/>
          <w:b/>
        </w:rPr>
        <w:t xml:space="preserve">Mr. </w:t>
      </w:r>
      <w:r w:rsidRPr="00023BF1">
        <w:rPr>
          <w:rFonts w:ascii="Times New Roman" w:hAnsi="Times New Roman" w:cs="Times New Roman"/>
          <w:b/>
        </w:rPr>
        <w:t>Barnes seconded the motion.  The motion carried unanimously</w:t>
      </w:r>
      <w:r>
        <w:rPr>
          <w:rFonts w:ascii="Times New Roman" w:hAnsi="Times New Roman" w:cs="Times New Roman"/>
          <w:b/>
        </w:rPr>
        <w:t>.</w:t>
      </w:r>
    </w:p>
    <w:p w14:paraId="7B1131D7" w14:textId="77777777" w:rsidR="00023BF1" w:rsidRDefault="00023BF1" w:rsidP="00892A76">
      <w:pPr>
        <w:spacing w:after="0" w:line="240" w:lineRule="auto"/>
        <w:jc w:val="both"/>
        <w:rPr>
          <w:rFonts w:ascii="Times New Roman" w:hAnsi="Times New Roman" w:cs="Times New Roman"/>
          <w:b/>
        </w:rPr>
      </w:pPr>
    </w:p>
    <w:p w14:paraId="75151104" w14:textId="0C8C44BE" w:rsidR="00892A76" w:rsidRPr="00892A76" w:rsidRDefault="00892A76" w:rsidP="00892A76">
      <w:pPr>
        <w:spacing w:after="0" w:line="240" w:lineRule="auto"/>
        <w:jc w:val="both"/>
        <w:rPr>
          <w:rFonts w:ascii="Times New Roman" w:hAnsi="Times New Roman"/>
          <w:i/>
        </w:rPr>
      </w:pPr>
      <w:r w:rsidRPr="00892A76">
        <w:rPr>
          <w:rFonts w:ascii="Times New Roman" w:hAnsi="Times New Roman"/>
          <w:i/>
        </w:rPr>
        <w:t>NPRR852, CRR Activity Calendar Approval Process</w:t>
      </w:r>
    </w:p>
    <w:p w14:paraId="1BDCA988" w14:textId="712063A0" w:rsidR="00EF1F4D" w:rsidRPr="00EF1F4D" w:rsidRDefault="00910D6C" w:rsidP="00EF1F4D">
      <w:pPr>
        <w:pStyle w:val="NoSpacing"/>
        <w:jc w:val="both"/>
        <w:rPr>
          <w:rFonts w:ascii="Times New Roman" w:hAnsi="Times New Roman" w:cs="Times New Roman"/>
          <w:b/>
        </w:rPr>
      </w:pPr>
      <w:r>
        <w:rPr>
          <w:rFonts w:ascii="Times New Roman" w:hAnsi="Times New Roman" w:cs="Times New Roman"/>
          <w:b/>
        </w:rPr>
        <w:t xml:space="preserve">Clayton </w:t>
      </w:r>
      <w:r w:rsidR="00EF1F4D" w:rsidRPr="00EF1F4D">
        <w:rPr>
          <w:rFonts w:ascii="Times New Roman" w:hAnsi="Times New Roman" w:cs="Times New Roman"/>
          <w:b/>
        </w:rPr>
        <w:t>Greer moved to endorse and forward to TAC the 12/14/17 PRS Report and Impact Analysis for NPRR852.  Mr. Barnes seconded the motion.  The motion carried unanimously.</w:t>
      </w:r>
    </w:p>
    <w:p w14:paraId="0563ECB8" w14:textId="77777777" w:rsidR="00892A76" w:rsidRDefault="00892A76" w:rsidP="00892A76">
      <w:pPr>
        <w:spacing w:after="0" w:line="240" w:lineRule="auto"/>
        <w:jc w:val="both"/>
        <w:rPr>
          <w:rFonts w:ascii="Times New Roman" w:hAnsi="Times New Roman"/>
        </w:rPr>
      </w:pPr>
    </w:p>
    <w:p w14:paraId="0C9AB900" w14:textId="26B7F9F0" w:rsidR="00892A76" w:rsidRPr="00892A76" w:rsidRDefault="00892A76" w:rsidP="00892A76">
      <w:pPr>
        <w:spacing w:after="0" w:line="240" w:lineRule="auto"/>
        <w:jc w:val="both"/>
        <w:rPr>
          <w:rFonts w:ascii="Times New Roman" w:hAnsi="Times New Roman"/>
          <w:i/>
        </w:rPr>
      </w:pPr>
      <w:r w:rsidRPr="00892A76">
        <w:rPr>
          <w:rFonts w:ascii="Times New Roman" w:hAnsi="Times New Roman"/>
          <w:i/>
        </w:rPr>
        <w:t>NPRR855, Criteria for Including Resources in the CDR Peak Average Capacity Contribution Calculations</w:t>
      </w:r>
    </w:p>
    <w:p w14:paraId="475EE22E" w14:textId="0EB65818" w:rsidR="009D27D5" w:rsidRPr="00EF1F4D" w:rsidRDefault="009D27D5" w:rsidP="009D27D5">
      <w:pPr>
        <w:pStyle w:val="NoSpacing"/>
        <w:jc w:val="both"/>
        <w:rPr>
          <w:rFonts w:ascii="Times New Roman" w:hAnsi="Times New Roman" w:cs="Times New Roman"/>
          <w:b/>
        </w:rPr>
      </w:pPr>
      <w:r w:rsidRPr="00EF1F4D">
        <w:rPr>
          <w:rFonts w:ascii="Times New Roman" w:hAnsi="Times New Roman" w:cs="Times New Roman"/>
          <w:b/>
        </w:rPr>
        <w:t>Mr. Greer moved to endorse and forward to TAC the 12/14/17 PRS Report and Impact Analysis for NPRR85</w:t>
      </w:r>
      <w:r>
        <w:rPr>
          <w:rFonts w:ascii="Times New Roman" w:hAnsi="Times New Roman" w:cs="Times New Roman"/>
          <w:b/>
        </w:rPr>
        <w:t>5</w:t>
      </w:r>
      <w:r w:rsidRPr="00EF1F4D">
        <w:rPr>
          <w:rFonts w:ascii="Times New Roman" w:hAnsi="Times New Roman" w:cs="Times New Roman"/>
          <w:b/>
        </w:rPr>
        <w:t xml:space="preserve">.  </w:t>
      </w:r>
      <w:r w:rsidR="00910D6C">
        <w:rPr>
          <w:rFonts w:ascii="Times New Roman" w:hAnsi="Times New Roman" w:cs="Times New Roman"/>
          <w:b/>
        </w:rPr>
        <w:t xml:space="preserve">Ms. </w:t>
      </w:r>
      <w:r>
        <w:rPr>
          <w:rFonts w:ascii="Times New Roman" w:hAnsi="Times New Roman" w:cs="Times New Roman"/>
          <w:b/>
        </w:rPr>
        <w:t xml:space="preserve">Coleman </w:t>
      </w:r>
      <w:r w:rsidRPr="00EF1F4D">
        <w:rPr>
          <w:rFonts w:ascii="Times New Roman" w:hAnsi="Times New Roman" w:cs="Times New Roman"/>
          <w:b/>
        </w:rPr>
        <w:t>seconded the motion.  The motion carried unanimously.</w:t>
      </w:r>
    </w:p>
    <w:p w14:paraId="657D14C0" w14:textId="77777777" w:rsidR="00892A76" w:rsidRDefault="00892A76" w:rsidP="00892A76">
      <w:pPr>
        <w:spacing w:after="0" w:line="240" w:lineRule="auto"/>
        <w:jc w:val="both"/>
        <w:rPr>
          <w:rFonts w:ascii="Times New Roman" w:hAnsi="Times New Roman"/>
        </w:rPr>
      </w:pPr>
    </w:p>
    <w:p w14:paraId="1A671561" w14:textId="306A23A4" w:rsidR="00892A76" w:rsidRPr="00892A76" w:rsidRDefault="00892A76" w:rsidP="00892A76">
      <w:pPr>
        <w:spacing w:after="0" w:line="240" w:lineRule="auto"/>
        <w:jc w:val="both"/>
        <w:rPr>
          <w:rFonts w:ascii="Times New Roman" w:hAnsi="Times New Roman"/>
          <w:i/>
        </w:rPr>
      </w:pPr>
      <w:r w:rsidRPr="00892A76">
        <w:rPr>
          <w:rFonts w:ascii="Times New Roman" w:hAnsi="Times New Roman"/>
          <w:i/>
        </w:rPr>
        <w:t>S</w:t>
      </w:r>
      <w:r w:rsidR="00D573EE">
        <w:rPr>
          <w:rFonts w:ascii="Times New Roman" w:hAnsi="Times New Roman"/>
          <w:i/>
        </w:rPr>
        <w:t>ystem Change Request (S</w:t>
      </w:r>
      <w:r w:rsidRPr="00892A76">
        <w:rPr>
          <w:rFonts w:ascii="Times New Roman" w:hAnsi="Times New Roman"/>
          <w:i/>
        </w:rPr>
        <w:t>CR</w:t>
      </w:r>
      <w:r w:rsidR="00D573EE">
        <w:rPr>
          <w:rFonts w:ascii="Times New Roman" w:hAnsi="Times New Roman"/>
          <w:i/>
        </w:rPr>
        <w:t xml:space="preserve">) </w:t>
      </w:r>
      <w:r w:rsidRPr="00892A76">
        <w:rPr>
          <w:rFonts w:ascii="Times New Roman" w:hAnsi="Times New Roman"/>
          <w:i/>
        </w:rPr>
        <w:t>794, Update SCED Limit Calculation</w:t>
      </w:r>
    </w:p>
    <w:p w14:paraId="7D8F4266" w14:textId="6560A75B" w:rsidR="00D573EE" w:rsidRDefault="00D573EE" w:rsidP="00D573EE">
      <w:pPr>
        <w:pStyle w:val="NoSpacing"/>
        <w:jc w:val="both"/>
        <w:rPr>
          <w:rFonts w:ascii="Times New Roman" w:hAnsi="Times New Roman" w:cs="Times New Roman"/>
          <w:b/>
        </w:rPr>
      </w:pPr>
      <w:r>
        <w:rPr>
          <w:rFonts w:ascii="Times New Roman" w:hAnsi="Times New Roman" w:cs="Times New Roman"/>
          <w:b/>
        </w:rPr>
        <w:t xml:space="preserve">Mr. Greer </w:t>
      </w:r>
      <w:r w:rsidRPr="00023BF1">
        <w:rPr>
          <w:rFonts w:ascii="Times New Roman" w:hAnsi="Times New Roman" w:cs="Times New Roman"/>
          <w:b/>
        </w:rPr>
        <w:t xml:space="preserve">moved to endorse and forward to TAC the 12/14/17 PRS Report </w:t>
      </w:r>
      <w:r w:rsidRPr="0014718E">
        <w:rPr>
          <w:rFonts w:ascii="Times New Roman" w:hAnsi="Times New Roman" w:cs="Times New Roman"/>
          <w:b/>
        </w:rPr>
        <w:t xml:space="preserve">and </w:t>
      </w:r>
      <w:r w:rsidRPr="00023BF1">
        <w:rPr>
          <w:rFonts w:ascii="Times New Roman" w:hAnsi="Times New Roman" w:cs="Times New Roman"/>
          <w:b/>
        </w:rPr>
        <w:t xml:space="preserve">Impact Analysis for </w:t>
      </w:r>
      <w:r>
        <w:rPr>
          <w:rFonts w:ascii="Times New Roman" w:hAnsi="Times New Roman" w:cs="Times New Roman"/>
          <w:b/>
        </w:rPr>
        <w:t xml:space="preserve">SCR794 </w:t>
      </w:r>
      <w:r w:rsidRPr="00023BF1">
        <w:rPr>
          <w:rFonts w:ascii="Times New Roman" w:hAnsi="Times New Roman" w:cs="Times New Roman"/>
          <w:b/>
        </w:rPr>
        <w:t>with a recommended priority of 2018 and a rank of 21</w:t>
      </w:r>
      <w:r>
        <w:rPr>
          <w:rFonts w:ascii="Times New Roman" w:hAnsi="Times New Roman" w:cs="Times New Roman"/>
          <w:b/>
        </w:rPr>
        <w:t>4</w:t>
      </w:r>
      <w:r w:rsidRPr="00023BF1">
        <w:rPr>
          <w:rFonts w:ascii="Times New Roman" w:hAnsi="Times New Roman" w:cs="Times New Roman"/>
          <w:b/>
        </w:rPr>
        <w:t xml:space="preserve">0.  </w:t>
      </w:r>
      <w:r w:rsidR="00E83BE3">
        <w:rPr>
          <w:rFonts w:ascii="Times New Roman" w:hAnsi="Times New Roman" w:cs="Times New Roman"/>
          <w:b/>
        </w:rPr>
        <w:t>David</w:t>
      </w:r>
      <w:r>
        <w:rPr>
          <w:rFonts w:ascii="Times New Roman" w:hAnsi="Times New Roman" w:cs="Times New Roman"/>
          <w:b/>
        </w:rPr>
        <w:t xml:space="preserve"> Kee </w:t>
      </w:r>
      <w:r w:rsidRPr="00023BF1">
        <w:rPr>
          <w:rFonts w:ascii="Times New Roman" w:hAnsi="Times New Roman" w:cs="Times New Roman"/>
          <w:b/>
        </w:rPr>
        <w:t>seconded the motion.  The motion carried unanimously</w:t>
      </w:r>
      <w:r>
        <w:rPr>
          <w:rFonts w:ascii="Times New Roman" w:hAnsi="Times New Roman" w:cs="Times New Roman"/>
          <w:b/>
        </w:rPr>
        <w:t>.</w:t>
      </w:r>
    </w:p>
    <w:p w14:paraId="66C6E254" w14:textId="77777777" w:rsidR="00B27987" w:rsidRDefault="00B27987" w:rsidP="00DE73F7">
      <w:pPr>
        <w:pStyle w:val="NoSpacing"/>
        <w:jc w:val="both"/>
        <w:rPr>
          <w:rFonts w:ascii="Times New Roman" w:hAnsi="Times New Roman" w:cs="Times New Roman"/>
          <w:highlight w:val="lightGray"/>
        </w:rPr>
      </w:pPr>
    </w:p>
    <w:p w14:paraId="2F3658C8" w14:textId="77777777" w:rsidR="00FC350A" w:rsidRPr="000F54BB" w:rsidRDefault="00FC350A" w:rsidP="00DE73F7">
      <w:pPr>
        <w:pStyle w:val="NoSpacing"/>
        <w:jc w:val="both"/>
        <w:rPr>
          <w:rFonts w:ascii="Times New Roman" w:hAnsi="Times New Roman" w:cs="Times New Roman"/>
          <w:highlight w:val="lightGray"/>
        </w:rPr>
      </w:pPr>
    </w:p>
    <w:p w14:paraId="533FFA09" w14:textId="77777777" w:rsidR="00C96934" w:rsidRPr="00584920" w:rsidRDefault="00C96934" w:rsidP="00C96934">
      <w:pPr>
        <w:pStyle w:val="NoSpacing"/>
        <w:jc w:val="both"/>
        <w:rPr>
          <w:rFonts w:ascii="Times New Roman" w:hAnsi="Times New Roman" w:cs="Times New Roman"/>
          <w:u w:val="single"/>
        </w:rPr>
      </w:pPr>
      <w:r w:rsidRPr="00584920">
        <w:rPr>
          <w:rFonts w:ascii="Times New Roman" w:hAnsi="Times New Roman" w:cs="Times New Roman"/>
          <w:u w:val="single"/>
        </w:rPr>
        <w:t>Review of Pending Project Priorities (see Key Documents)</w:t>
      </w:r>
    </w:p>
    <w:p w14:paraId="1B223C33" w14:textId="6760738D" w:rsidR="002E5F71" w:rsidRPr="002E5F71" w:rsidRDefault="002E70E6" w:rsidP="002E5F71">
      <w:pPr>
        <w:pStyle w:val="NoSpacing"/>
        <w:rPr>
          <w:rFonts w:ascii="Times New Roman" w:hAnsi="Times New Roman" w:cs="Times New Roman"/>
        </w:rPr>
      </w:pPr>
      <w:r w:rsidRPr="002E5F71">
        <w:rPr>
          <w:rFonts w:ascii="Times New Roman" w:hAnsi="Times New Roman" w:cs="Times New Roman"/>
        </w:rPr>
        <w:t>M</w:t>
      </w:r>
      <w:r w:rsidR="002E11BE" w:rsidRPr="002E5F71">
        <w:rPr>
          <w:rFonts w:ascii="Times New Roman" w:hAnsi="Times New Roman" w:cs="Times New Roman"/>
        </w:rPr>
        <w:t xml:space="preserve">r. Anderson </w:t>
      </w:r>
      <w:r w:rsidR="00C96934" w:rsidRPr="002E5F71">
        <w:rPr>
          <w:rFonts w:ascii="Times New Roman" w:hAnsi="Times New Roman" w:cs="Times New Roman"/>
        </w:rPr>
        <w:t xml:space="preserve">reviewed the list of projects planned for initiation </w:t>
      </w:r>
      <w:r w:rsidR="002E5F71" w:rsidRPr="002E5F71">
        <w:rPr>
          <w:rFonts w:ascii="Times New Roman" w:hAnsi="Times New Roman" w:cs="Times New Roman"/>
        </w:rPr>
        <w:t>in January, February and March 2018</w:t>
      </w:r>
      <w:r w:rsidR="00A52D00">
        <w:rPr>
          <w:rFonts w:ascii="Times New Roman" w:hAnsi="Times New Roman" w:cs="Times New Roman"/>
        </w:rPr>
        <w:t xml:space="preserve">, and </w:t>
      </w:r>
      <w:r w:rsidR="002E5F71" w:rsidRPr="002E5F71">
        <w:rPr>
          <w:rFonts w:ascii="Times New Roman" w:hAnsi="Times New Roman" w:cs="Times New Roman"/>
        </w:rPr>
        <w:t>stated that NPRR821, Elimination of the CRR Deration Process for Resource Node to Hub or Load Zone CRRs</w:t>
      </w:r>
      <w:r w:rsidR="00E83BE3">
        <w:rPr>
          <w:rFonts w:ascii="Times New Roman" w:hAnsi="Times New Roman" w:cs="Times New Roman"/>
        </w:rPr>
        <w:t>,</w:t>
      </w:r>
      <w:r w:rsidR="002E5F71" w:rsidRPr="002E5F71">
        <w:rPr>
          <w:rFonts w:ascii="Times New Roman" w:hAnsi="Times New Roman" w:cs="Times New Roman"/>
        </w:rPr>
        <w:t xml:space="preserve"> is scheduled for Release 3 in 2019.  </w:t>
      </w:r>
    </w:p>
    <w:p w14:paraId="30624A56" w14:textId="77777777" w:rsidR="002E5F71" w:rsidRPr="002E5F71" w:rsidRDefault="002E5F71" w:rsidP="002E5F71">
      <w:pPr>
        <w:pStyle w:val="NoSpacing"/>
        <w:rPr>
          <w:rFonts w:ascii="Times New Roman" w:hAnsi="Times New Roman" w:cs="Times New Roman"/>
        </w:rPr>
      </w:pPr>
    </w:p>
    <w:p w14:paraId="3DD9452F" w14:textId="77777777" w:rsidR="00C96934" w:rsidRPr="000F54BB" w:rsidRDefault="00C96934" w:rsidP="00DE73F7">
      <w:pPr>
        <w:pStyle w:val="NoSpacing"/>
        <w:jc w:val="both"/>
        <w:rPr>
          <w:rFonts w:ascii="Times New Roman" w:hAnsi="Times New Roman" w:cs="Times New Roman"/>
          <w:highlight w:val="lightGray"/>
        </w:rPr>
      </w:pPr>
    </w:p>
    <w:p w14:paraId="2C10F0AE" w14:textId="17CB9DE8" w:rsidR="004A5FC8" w:rsidRDefault="00584920" w:rsidP="00DE73F7">
      <w:pPr>
        <w:pStyle w:val="NoSpacing"/>
        <w:jc w:val="both"/>
        <w:rPr>
          <w:rFonts w:ascii="Times New Roman" w:hAnsi="Times New Roman" w:cs="Times New Roman"/>
          <w:u w:val="single"/>
        </w:rPr>
      </w:pPr>
      <w:r w:rsidRPr="00584920">
        <w:rPr>
          <w:rFonts w:ascii="Times New Roman" w:hAnsi="Times New Roman" w:cs="Times New Roman"/>
          <w:u w:val="single"/>
        </w:rPr>
        <w:t>Urgency Vote</w:t>
      </w:r>
    </w:p>
    <w:p w14:paraId="61653C69" w14:textId="2E1963A8" w:rsidR="00584920" w:rsidRPr="00347B45" w:rsidRDefault="00584920" w:rsidP="00584920">
      <w:pPr>
        <w:spacing w:after="0" w:line="240" w:lineRule="auto"/>
        <w:jc w:val="both"/>
        <w:rPr>
          <w:rFonts w:ascii="Times New Roman" w:hAnsi="Times New Roman"/>
          <w:i/>
        </w:rPr>
      </w:pPr>
      <w:r w:rsidRPr="00347B45">
        <w:rPr>
          <w:rFonts w:ascii="Times New Roman" w:hAnsi="Times New Roman"/>
          <w:i/>
        </w:rPr>
        <w:t>NPRR861, Clarification of ERCOT’s Authority to Protect Its Jurisdictional Status</w:t>
      </w:r>
    </w:p>
    <w:p w14:paraId="579E2468" w14:textId="44FA4703" w:rsidR="00C821EE" w:rsidRPr="00347B45" w:rsidRDefault="00C821EE" w:rsidP="00C821EE">
      <w:pPr>
        <w:pStyle w:val="NoSpacing"/>
        <w:jc w:val="both"/>
        <w:rPr>
          <w:rFonts w:ascii="Times New Roman" w:hAnsi="Times New Roman" w:cs="Times New Roman"/>
          <w:b/>
        </w:rPr>
      </w:pPr>
      <w:r w:rsidRPr="00347B45">
        <w:rPr>
          <w:rFonts w:ascii="Times New Roman" w:hAnsi="Times New Roman" w:cs="Times New Roman"/>
          <w:b/>
        </w:rPr>
        <w:t xml:space="preserve">Mr. Greer moved to grant NPRR861 Urgent status.  Mr. Barnes seconded the motion.  The motion carried unanimously.  </w:t>
      </w:r>
    </w:p>
    <w:p w14:paraId="1F10F960" w14:textId="77777777" w:rsidR="00584920" w:rsidRPr="00347B45" w:rsidRDefault="00584920" w:rsidP="00584920">
      <w:pPr>
        <w:spacing w:after="0" w:line="240" w:lineRule="auto"/>
        <w:jc w:val="both"/>
        <w:rPr>
          <w:rFonts w:ascii="Times New Roman" w:hAnsi="Times New Roman"/>
          <w:i/>
        </w:rPr>
      </w:pPr>
    </w:p>
    <w:p w14:paraId="0DB35FF7" w14:textId="06965E37" w:rsidR="00A54171" w:rsidRPr="00347B45" w:rsidRDefault="00C821EE" w:rsidP="00C821EE">
      <w:pPr>
        <w:pStyle w:val="NoSpacing"/>
        <w:rPr>
          <w:rFonts w:ascii="Times New Roman" w:hAnsi="Times New Roman" w:cs="Times New Roman"/>
        </w:rPr>
      </w:pPr>
      <w:r w:rsidRPr="00347B45">
        <w:rPr>
          <w:rFonts w:ascii="Times New Roman" w:hAnsi="Times New Roman" w:cs="Times New Roman"/>
        </w:rPr>
        <w:t>Market Participants discussed the merits of NPRR8</w:t>
      </w:r>
      <w:r w:rsidR="005D4E3F">
        <w:rPr>
          <w:rFonts w:ascii="Times New Roman" w:hAnsi="Times New Roman" w:cs="Times New Roman"/>
        </w:rPr>
        <w:t>61</w:t>
      </w:r>
      <w:r w:rsidRPr="00347B45">
        <w:rPr>
          <w:rFonts w:ascii="Times New Roman" w:hAnsi="Times New Roman" w:cs="Times New Roman"/>
        </w:rPr>
        <w:t xml:space="preserve">.  In response to Market Participant questions </w:t>
      </w:r>
      <w:r w:rsidR="008E3858" w:rsidRPr="00347B45">
        <w:rPr>
          <w:rFonts w:ascii="Times New Roman" w:hAnsi="Times New Roman" w:cs="Times New Roman"/>
        </w:rPr>
        <w:t xml:space="preserve">for a formal communication process when ERCOT </w:t>
      </w:r>
      <w:r w:rsidR="003106E7" w:rsidRPr="00347B45">
        <w:rPr>
          <w:rFonts w:ascii="Times New Roman" w:hAnsi="Times New Roman" w:cs="Times New Roman"/>
        </w:rPr>
        <w:t xml:space="preserve">intends to </w:t>
      </w:r>
      <w:r w:rsidR="00347B45" w:rsidRPr="00347B45">
        <w:rPr>
          <w:rFonts w:ascii="Times New Roman" w:hAnsi="Times New Roman" w:cs="Times New Roman"/>
        </w:rPr>
        <w:t xml:space="preserve">exercise its authority to </w:t>
      </w:r>
      <w:r w:rsidR="008E3858" w:rsidRPr="00347B45">
        <w:rPr>
          <w:rFonts w:ascii="Times New Roman" w:hAnsi="Times New Roman" w:cs="Times New Roman"/>
        </w:rPr>
        <w:t xml:space="preserve">protect its jurisdictional </w:t>
      </w:r>
      <w:r w:rsidR="008E3858" w:rsidRPr="00347B45">
        <w:rPr>
          <w:rFonts w:ascii="Times New Roman" w:hAnsi="Times New Roman" w:cs="Times New Roman"/>
        </w:rPr>
        <w:lastRenderedPageBreak/>
        <w:t>status, C</w:t>
      </w:r>
      <w:r w:rsidRPr="00347B45">
        <w:rPr>
          <w:rFonts w:ascii="Times New Roman" w:hAnsi="Times New Roman" w:cs="Times New Roman"/>
        </w:rPr>
        <w:t xml:space="preserve">had Seely </w:t>
      </w:r>
      <w:r w:rsidR="008E3858" w:rsidRPr="00347B45">
        <w:rPr>
          <w:rFonts w:ascii="Times New Roman" w:hAnsi="Times New Roman" w:cs="Times New Roman"/>
        </w:rPr>
        <w:t xml:space="preserve">stated that the specific actions are still being defined, </w:t>
      </w:r>
      <w:r w:rsidR="005D4E3F">
        <w:rPr>
          <w:rFonts w:ascii="Times New Roman" w:hAnsi="Times New Roman" w:cs="Times New Roman"/>
        </w:rPr>
        <w:t xml:space="preserve">however, </w:t>
      </w:r>
      <w:r w:rsidR="008E3858" w:rsidRPr="00347B45">
        <w:rPr>
          <w:rFonts w:ascii="Times New Roman" w:hAnsi="Times New Roman" w:cs="Times New Roman"/>
        </w:rPr>
        <w:t xml:space="preserve">ERCOT will be transparent on the flow of information, </w:t>
      </w:r>
      <w:r w:rsidR="00510C75">
        <w:rPr>
          <w:rFonts w:ascii="Times New Roman" w:hAnsi="Times New Roman" w:cs="Times New Roman"/>
        </w:rPr>
        <w:t>and a Market N</w:t>
      </w:r>
      <w:r w:rsidR="003106E7" w:rsidRPr="00347B45">
        <w:rPr>
          <w:rFonts w:ascii="Times New Roman" w:hAnsi="Times New Roman" w:cs="Times New Roman"/>
        </w:rPr>
        <w:t xml:space="preserve">otice will be provided </w:t>
      </w:r>
      <w:r w:rsidR="005D4E3F">
        <w:rPr>
          <w:rFonts w:ascii="Times New Roman" w:hAnsi="Times New Roman" w:cs="Times New Roman"/>
        </w:rPr>
        <w:t>on</w:t>
      </w:r>
      <w:r w:rsidR="005D4E3F" w:rsidRPr="00347B45">
        <w:rPr>
          <w:rFonts w:ascii="Times New Roman" w:hAnsi="Times New Roman" w:cs="Times New Roman"/>
        </w:rPr>
        <w:t xml:space="preserve"> </w:t>
      </w:r>
      <w:r w:rsidR="003106E7" w:rsidRPr="00347B45">
        <w:rPr>
          <w:rFonts w:ascii="Times New Roman" w:hAnsi="Times New Roman" w:cs="Times New Roman"/>
        </w:rPr>
        <w:t>a timely basis.  Mark Bruce stated that Southern Cross Transmission did not oppose the desire of the Public Utility Commission of Texas (PUCT) to clarify its jurisdiction; however</w:t>
      </w:r>
      <w:r w:rsidR="00FC350A">
        <w:rPr>
          <w:rFonts w:ascii="Times New Roman" w:hAnsi="Times New Roman" w:cs="Times New Roman"/>
        </w:rPr>
        <w:t xml:space="preserve">, </w:t>
      </w:r>
      <w:r w:rsidR="003106E7" w:rsidRPr="00347B45">
        <w:rPr>
          <w:rFonts w:ascii="Times New Roman" w:hAnsi="Times New Roman" w:cs="Times New Roman"/>
        </w:rPr>
        <w:t xml:space="preserve">they were concerned with the </w:t>
      </w:r>
      <w:r w:rsidR="00A54171" w:rsidRPr="00347B45">
        <w:rPr>
          <w:rFonts w:ascii="Times New Roman" w:hAnsi="Times New Roman" w:cs="Times New Roman"/>
        </w:rPr>
        <w:t xml:space="preserve">overly </w:t>
      </w:r>
      <w:r w:rsidR="003106E7" w:rsidRPr="00347B45">
        <w:rPr>
          <w:rFonts w:ascii="Times New Roman" w:hAnsi="Times New Roman" w:cs="Times New Roman"/>
        </w:rPr>
        <w:t xml:space="preserve">broad authority being granted </w:t>
      </w:r>
      <w:r w:rsidR="00A54171" w:rsidRPr="00347B45">
        <w:rPr>
          <w:rFonts w:ascii="Times New Roman" w:hAnsi="Times New Roman" w:cs="Times New Roman"/>
        </w:rPr>
        <w:t xml:space="preserve">to ERCOT </w:t>
      </w:r>
      <w:r w:rsidR="003106E7" w:rsidRPr="00347B45">
        <w:rPr>
          <w:rFonts w:ascii="Times New Roman" w:hAnsi="Times New Roman" w:cs="Times New Roman"/>
        </w:rPr>
        <w:t xml:space="preserve">and requested additional review through the stakeholder process.  </w:t>
      </w:r>
      <w:r w:rsidR="00A54171" w:rsidRPr="00347B45">
        <w:rPr>
          <w:rFonts w:ascii="Times New Roman" w:hAnsi="Times New Roman" w:cs="Times New Roman"/>
        </w:rPr>
        <w:t>Liz Jones reminded Market Participants of their obligation to take action as requested by the PUCT.  E</w:t>
      </w:r>
      <w:r w:rsidR="00424BEF" w:rsidRPr="00347B45">
        <w:rPr>
          <w:rFonts w:ascii="Times New Roman" w:hAnsi="Times New Roman" w:cs="Times New Roman"/>
        </w:rPr>
        <w:t xml:space="preserve">RCOT Staff offered </w:t>
      </w:r>
      <w:r w:rsidR="005D4E3F">
        <w:rPr>
          <w:rFonts w:ascii="Times New Roman" w:hAnsi="Times New Roman" w:cs="Times New Roman"/>
        </w:rPr>
        <w:t xml:space="preserve">administrative </w:t>
      </w:r>
      <w:r w:rsidR="00424BEF" w:rsidRPr="00347B45">
        <w:rPr>
          <w:rFonts w:ascii="Times New Roman" w:hAnsi="Times New Roman" w:cs="Times New Roman"/>
        </w:rPr>
        <w:t xml:space="preserve">clarifications to NPRR861.  </w:t>
      </w:r>
      <w:r w:rsidR="00A54171" w:rsidRPr="00347B45">
        <w:rPr>
          <w:rFonts w:ascii="Times New Roman" w:hAnsi="Times New Roman" w:cs="Times New Roman"/>
        </w:rPr>
        <w:t xml:space="preserve">  </w:t>
      </w:r>
    </w:p>
    <w:p w14:paraId="716FB2EC" w14:textId="0D6D5785" w:rsidR="00C821EE" w:rsidRPr="00347B45" w:rsidRDefault="00A54171" w:rsidP="007B5181">
      <w:pPr>
        <w:pStyle w:val="NoSpacing"/>
        <w:rPr>
          <w:b/>
        </w:rPr>
      </w:pPr>
      <w:r w:rsidRPr="00347B45">
        <w:rPr>
          <w:rFonts w:ascii="Times New Roman" w:hAnsi="Times New Roman" w:cs="Times New Roman"/>
        </w:rPr>
        <w:t xml:space="preserve"> </w:t>
      </w:r>
    </w:p>
    <w:p w14:paraId="760BCE70" w14:textId="19312536" w:rsidR="007B5181" w:rsidRPr="00347B45" w:rsidRDefault="007B5181" w:rsidP="007B5181">
      <w:pPr>
        <w:pStyle w:val="NoSpacing"/>
        <w:jc w:val="both"/>
        <w:rPr>
          <w:rFonts w:ascii="Times New Roman" w:hAnsi="Times New Roman" w:cs="Times New Roman"/>
          <w:b/>
        </w:rPr>
      </w:pPr>
      <w:r w:rsidRPr="00347B45">
        <w:rPr>
          <w:rFonts w:ascii="Times New Roman" w:hAnsi="Times New Roman" w:cs="Times New Roman"/>
          <w:b/>
        </w:rPr>
        <w:t>Mr. Greer moved to recommend approval of NPRR861 as revised by PRS, and to forward to TAC.  Mr. Barnes seconded the motion.  The motion carried unanimously.</w:t>
      </w:r>
    </w:p>
    <w:p w14:paraId="0A1CC314" w14:textId="77777777" w:rsidR="00424BEF" w:rsidRPr="00347B45" w:rsidRDefault="00424BEF" w:rsidP="00584920">
      <w:pPr>
        <w:spacing w:after="0" w:line="240" w:lineRule="auto"/>
        <w:jc w:val="both"/>
        <w:rPr>
          <w:rFonts w:ascii="Times New Roman" w:hAnsi="Times New Roman"/>
          <w:i/>
          <w:highlight w:val="yellow"/>
        </w:rPr>
      </w:pPr>
    </w:p>
    <w:p w14:paraId="6F421F45" w14:textId="77777777" w:rsidR="00424BEF" w:rsidRPr="00347B45" w:rsidRDefault="00424BEF" w:rsidP="00424BEF">
      <w:pPr>
        <w:spacing w:after="0" w:line="240" w:lineRule="auto"/>
        <w:jc w:val="both"/>
        <w:rPr>
          <w:rFonts w:ascii="Times New Roman" w:hAnsi="Times New Roman"/>
          <w:i/>
        </w:rPr>
      </w:pPr>
      <w:r w:rsidRPr="00347B45">
        <w:rPr>
          <w:rFonts w:ascii="Times New Roman" w:hAnsi="Times New Roman"/>
          <w:i/>
        </w:rPr>
        <w:t>NPRR864, RUC Modifications to Consider Market-Based Solutions</w:t>
      </w:r>
    </w:p>
    <w:p w14:paraId="34643FD5" w14:textId="5DBC6345" w:rsidR="00B94FAC" w:rsidRPr="00347B45" w:rsidRDefault="003C7385" w:rsidP="00584920">
      <w:pPr>
        <w:spacing w:after="0" w:line="240" w:lineRule="auto"/>
        <w:jc w:val="both"/>
        <w:rPr>
          <w:rFonts w:ascii="Times New Roman" w:hAnsi="Times New Roman" w:cs="Times New Roman"/>
        </w:rPr>
      </w:pPr>
      <w:r w:rsidRPr="00347B45">
        <w:rPr>
          <w:rFonts w:ascii="Times New Roman" w:hAnsi="Times New Roman" w:cs="Times New Roman"/>
        </w:rPr>
        <w:t>Ms. Surendran reviewed NPRR864 stating the intent was to modify the Reliability Unit Commitment (RUC) process to allow market based solutions prior to ERCOT actions and that urgency was requested so that it could be implemented prior to Summer 2018.  Ms. Surendran stated that in review of potential impacts ERCOT Staff identified other potential solutions</w:t>
      </w:r>
      <w:r w:rsidR="00D133A0" w:rsidRPr="00347B45">
        <w:rPr>
          <w:rFonts w:ascii="Times New Roman" w:hAnsi="Times New Roman" w:cs="Times New Roman"/>
        </w:rPr>
        <w:t>.  Market Participant</w:t>
      </w:r>
      <w:r w:rsidR="005D4E3F">
        <w:rPr>
          <w:rFonts w:ascii="Times New Roman" w:hAnsi="Times New Roman" w:cs="Times New Roman"/>
        </w:rPr>
        <w:t>s</w:t>
      </w:r>
      <w:r w:rsidR="00D133A0" w:rsidRPr="00347B45">
        <w:rPr>
          <w:rFonts w:ascii="Times New Roman" w:hAnsi="Times New Roman" w:cs="Times New Roman"/>
        </w:rPr>
        <w:t xml:space="preserve"> and ERCOT Staff discussed the merits of NPRR864, the poten</w:t>
      </w:r>
      <w:r w:rsidR="00B94FAC" w:rsidRPr="00347B45">
        <w:rPr>
          <w:rFonts w:ascii="Times New Roman" w:hAnsi="Times New Roman" w:cs="Times New Roman"/>
        </w:rPr>
        <w:t xml:space="preserve">tial solutions and the timeline.  Ms. Surendran </w:t>
      </w:r>
      <w:r w:rsidR="005D4E3F">
        <w:rPr>
          <w:rFonts w:ascii="Times New Roman" w:hAnsi="Times New Roman" w:cs="Times New Roman"/>
        </w:rPr>
        <w:t>agreed with further vetting of NPRR864 however reserved the right to request Urgency at a later date so that NPRR864 could be implemented for the summer.</w:t>
      </w:r>
      <w:r w:rsidR="00B94FAC" w:rsidRPr="00347B45">
        <w:rPr>
          <w:rFonts w:ascii="Times New Roman" w:hAnsi="Times New Roman" w:cs="Times New Roman"/>
        </w:rPr>
        <w:t xml:space="preserve">  Market Participants requested additional review by the Wholesale Market Subcommittee (WMS).  </w:t>
      </w:r>
    </w:p>
    <w:p w14:paraId="424E665E" w14:textId="77777777" w:rsidR="00B94FAC" w:rsidRPr="00347B45" w:rsidRDefault="00B94FAC" w:rsidP="00584920">
      <w:pPr>
        <w:spacing w:after="0" w:line="240" w:lineRule="auto"/>
        <w:jc w:val="both"/>
        <w:rPr>
          <w:rFonts w:ascii="Times New Roman" w:hAnsi="Times New Roman" w:cs="Times New Roman"/>
        </w:rPr>
      </w:pPr>
    </w:p>
    <w:p w14:paraId="54B9EAF4" w14:textId="5CB92B3C" w:rsidR="00B94FAC" w:rsidRDefault="00B94FAC" w:rsidP="00B94FAC">
      <w:pPr>
        <w:pStyle w:val="NoSpacing"/>
        <w:jc w:val="both"/>
        <w:rPr>
          <w:rFonts w:ascii="Times New Roman" w:hAnsi="Times New Roman" w:cs="Times New Roman"/>
          <w:b/>
        </w:rPr>
      </w:pPr>
      <w:r w:rsidRPr="00347B45">
        <w:rPr>
          <w:rFonts w:ascii="Times New Roman" w:hAnsi="Times New Roman" w:cs="Times New Roman"/>
          <w:b/>
        </w:rPr>
        <w:t>Mr. Greer moved to table NPRR864 and refer the issue to WMS.  Mr. Barnes seconded the motion.  The motion carried unanimously.</w:t>
      </w:r>
    </w:p>
    <w:p w14:paraId="33804A50" w14:textId="77777777" w:rsidR="00584920" w:rsidRDefault="00584920" w:rsidP="00DE73F7">
      <w:pPr>
        <w:pStyle w:val="NoSpacing"/>
        <w:jc w:val="both"/>
        <w:rPr>
          <w:rFonts w:ascii="Times New Roman" w:hAnsi="Times New Roman" w:cs="Times New Roman"/>
          <w:u w:val="single"/>
        </w:rPr>
      </w:pPr>
    </w:p>
    <w:p w14:paraId="41D3361A" w14:textId="77777777" w:rsidR="00FC350A" w:rsidRPr="00584920" w:rsidRDefault="00FC350A" w:rsidP="00DE73F7">
      <w:pPr>
        <w:pStyle w:val="NoSpacing"/>
        <w:jc w:val="both"/>
        <w:rPr>
          <w:rFonts w:ascii="Times New Roman" w:hAnsi="Times New Roman" w:cs="Times New Roman"/>
          <w:u w:val="single"/>
        </w:rPr>
      </w:pPr>
    </w:p>
    <w:p w14:paraId="13B64B7F" w14:textId="77777777" w:rsidR="00EF51BD" w:rsidRPr="00584920" w:rsidRDefault="0053456A" w:rsidP="00D16019">
      <w:pPr>
        <w:pStyle w:val="NoSpacing"/>
        <w:jc w:val="both"/>
        <w:rPr>
          <w:rFonts w:ascii="Times New Roman" w:hAnsi="Times New Roman" w:cs="Times New Roman"/>
          <w:u w:val="single"/>
        </w:rPr>
      </w:pPr>
      <w:r w:rsidRPr="00584920">
        <w:rPr>
          <w:rFonts w:ascii="Times New Roman" w:hAnsi="Times New Roman" w:cs="Times New Roman"/>
          <w:u w:val="single"/>
        </w:rPr>
        <w:t>Revision Requests Tabled at PRS</w:t>
      </w:r>
      <w:r w:rsidR="00EF51BD" w:rsidRPr="00584920">
        <w:rPr>
          <w:rFonts w:ascii="Times New Roman" w:hAnsi="Times New Roman" w:cs="Times New Roman"/>
          <w:u w:val="single"/>
        </w:rPr>
        <w:t xml:space="preserve"> (see Key Documents)</w:t>
      </w:r>
    </w:p>
    <w:p w14:paraId="537B10A4" w14:textId="77777777" w:rsidR="00F3150A" w:rsidRPr="00584920" w:rsidRDefault="00F3150A" w:rsidP="00CA5919">
      <w:pPr>
        <w:pStyle w:val="NoSpacing"/>
        <w:rPr>
          <w:rFonts w:ascii="Times New Roman" w:hAnsi="Times New Roman" w:cs="Times New Roman"/>
          <w:i/>
        </w:rPr>
      </w:pPr>
      <w:r w:rsidRPr="00584920">
        <w:rPr>
          <w:rFonts w:ascii="Times New Roman" w:hAnsi="Times New Roman" w:cs="Times New Roman"/>
          <w:i/>
        </w:rPr>
        <w:t>NPRR807, Day-Ahead Market Price Correction</w:t>
      </w:r>
    </w:p>
    <w:p w14:paraId="773E34B3" w14:textId="77777777" w:rsidR="00146E06" w:rsidRPr="00584920" w:rsidRDefault="00146E06" w:rsidP="00146E06">
      <w:pPr>
        <w:pStyle w:val="NoSpacing"/>
        <w:rPr>
          <w:rFonts w:ascii="Times New Roman" w:hAnsi="Times New Roman" w:cs="Times New Roman"/>
          <w:i/>
        </w:rPr>
      </w:pPr>
      <w:r w:rsidRPr="00584920">
        <w:rPr>
          <w:rFonts w:ascii="Times New Roman" w:hAnsi="Times New Roman" w:cs="Times New Roman"/>
          <w:i/>
        </w:rPr>
        <w:t>NPRR823, Amend the Definition of an Affiliate</w:t>
      </w:r>
    </w:p>
    <w:p w14:paraId="39CF678B" w14:textId="77777777" w:rsidR="00146E06" w:rsidRPr="00584920" w:rsidRDefault="00146E06" w:rsidP="00146E06">
      <w:pPr>
        <w:pStyle w:val="NoSpacing"/>
        <w:rPr>
          <w:rFonts w:ascii="Times New Roman" w:hAnsi="Times New Roman" w:cs="Times New Roman"/>
          <w:i/>
        </w:rPr>
      </w:pPr>
      <w:r w:rsidRPr="00584920">
        <w:rPr>
          <w:rFonts w:ascii="Times New Roman" w:hAnsi="Times New Roman" w:cs="Times New Roman"/>
          <w:i/>
        </w:rPr>
        <w:t>NPRR826, Mitigated Offer Caps for RMR Resources</w:t>
      </w:r>
    </w:p>
    <w:p w14:paraId="7CD979BB" w14:textId="3E1FF2BF" w:rsidR="00E602CA" w:rsidRPr="00584920" w:rsidRDefault="00E602CA" w:rsidP="00146E06">
      <w:pPr>
        <w:pStyle w:val="NoSpacing"/>
        <w:rPr>
          <w:rFonts w:ascii="Times New Roman" w:hAnsi="Times New Roman" w:cs="Times New Roman"/>
          <w:i/>
        </w:rPr>
      </w:pPr>
      <w:r w:rsidRPr="00584920">
        <w:rPr>
          <w:rFonts w:ascii="Times New Roman" w:hAnsi="Times New Roman" w:cs="Times New Roman"/>
          <w:i/>
        </w:rPr>
        <w:t>NPRR832, Disallow PTP Obligation Bids and DAM Energy Bids that Sink at Private Use Network Settlement Points Without a Load Distribution Factor - URGENT</w:t>
      </w:r>
    </w:p>
    <w:p w14:paraId="4DDDC6AD" w14:textId="77777777" w:rsidR="008C6C3F" w:rsidRPr="00584920" w:rsidRDefault="008C6C3F" w:rsidP="00CA5919">
      <w:pPr>
        <w:pStyle w:val="NoSpacing"/>
        <w:rPr>
          <w:rFonts w:ascii="Times New Roman" w:hAnsi="Times New Roman" w:cs="Times New Roman"/>
          <w:i/>
        </w:rPr>
      </w:pPr>
      <w:r w:rsidRPr="00584920">
        <w:rPr>
          <w:rFonts w:ascii="Times New Roman" w:hAnsi="Times New Roman" w:cs="Times New Roman"/>
          <w:i/>
        </w:rPr>
        <w:t>NPRR837, Regional Planning Group (RPG) Process Reform</w:t>
      </w:r>
    </w:p>
    <w:p w14:paraId="501BC1B9" w14:textId="77777777" w:rsidR="008C6C3F" w:rsidRPr="00584920" w:rsidRDefault="008C6C3F" w:rsidP="00CA5919">
      <w:pPr>
        <w:pStyle w:val="NoSpacing"/>
        <w:rPr>
          <w:rFonts w:ascii="Times New Roman" w:hAnsi="Times New Roman" w:cs="Times New Roman"/>
          <w:i/>
        </w:rPr>
      </w:pPr>
      <w:r w:rsidRPr="00584920">
        <w:rPr>
          <w:rFonts w:ascii="Times New Roman" w:hAnsi="Times New Roman" w:cs="Times New Roman"/>
          <w:i/>
        </w:rPr>
        <w:t>NPRR838, Updated O&amp;M Cost for RMR Resources</w:t>
      </w:r>
    </w:p>
    <w:p w14:paraId="7EDA6A40" w14:textId="77777777" w:rsidR="00CA5919" w:rsidRPr="00584920" w:rsidRDefault="00CA5919" w:rsidP="00CA5919">
      <w:pPr>
        <w:pStyle w:val="NoSpacing"/>
        <w:rPr>
          <w:rFonts w:ascii="Times New Roman" w:hAnsi="Times New Roman" w:cs="Times New Roman"/>
          <w:i/>
        </w:rPr>
      </w:pPr>
      <w:r w:rsidRPr="00584920">
        <w:rPr>
          <w:rFonts w:ascii="Times New Roman" w:hAnsi="Times New Roman" w:cs="Times New Roman"/>
          <w:i/>
        </w:rPr>
        <w:t>NPRR845, RMR Process and Agreement Revisions</w:t>
      </w:r>
    </w:p>
    <w:p w14:paraId="7748D8DE" w14:textId="77777777" w:rsidR="00AD6488" w:rsidRPr="00584920" w:rsidRDefault="00AD6488" w:rsidP="00AD6488">
      <w:pPr>
        <w:pStyle w:val="NoSpacing"/>
        <w:rPr>
          <w:rFonts w:ascii="Times New Roman" w:hAnsi="Times New Roman" w:cs="Times New Roman"/>
          <w:i/>
        </w:rPr>
      </w:pPr>
      <w:r w:rsidRPr="00584920">
        <w:rPr>
          <w:rFonts w:ascii="Times New Roman" w:hAnsi="Times New Roman" w:cs="Times New Roman"/>
          <w:i/>
        </w:rPr>
        <w:t>NPRR847, Exceptional Fuel Cost Included in the Mitigated Offer Cap</w:t>
      </w:r>
    </w:p>
    <w:p w14:paraId="78568E95" w14:textId="77777777" w:rsidR="009725CD" w:rsidRPr="00584920" w:rsidRDefault="009725CD" w:rsidP="009725CD">
      <w:pPr>
        <w:pStyle w:val="NoSpacing"/>
        <w:rPr>
          <w:rFonts w:ascii="Times New Roman" w:hAnsi="Times New Roman" w:cs="Times New Roman"/>
          <w:i/>
        </w:rPr>
      </w:pPr>
      <w:r w:rsidRPr="00584920">
        <w:rPr>
          <w:rFonts w:ascii="Times New Roman" w:hAnsi="Times New Roman" w:cs="Times New Roman"/>
          <w:i/>
        </w:rPr>
        <w:t>NPRR848, Separate Clearing Prices for RRS</w:t>
      </w:r>
    </w:p>
    <w:p w14:paraId="2BA8F3A0" w14:textId="77777777" w:rsidR="009725CD" w:rsidRPr="00584920" w:rsidRDefault="009725CD" w:rsidP="009725CD">
      <w:pPr>
        <w:pStyle w:val="NoSpacing"/>
        <w:rPr>
          <w:rFonts w:ascii="Times New Roman" w:hAnsi="Times New Roman" w:cs="Times New Roman"/>
          <w:i/>
        </w:rPr>
      </w:pPr>
      <w:r w:rsidRPr="00584920">
        <w:rPr>
          <w:rFonts w:ascii="Times New Roman" w:hAnsi="Times New Roman" w:cs="Times New Roman"/>
          <w:i/>
        </w:rPr>
        <w:t>NPRR849, Clarification of the Range of Voltage Set Points at a Generation Resource’s POI</w:t>
      </w:r>
    </w:p>
    <w:p w14:paraId="4C3DB300" w14:textId="77777777" w:rsidR="005D5B31" w:rsidRPr="00584920" w:rsidRDefault="005D5B31" w:rsidP="005D5B31">
      <w:pPr>
        <w:pStyle w:val="NoSpacing"/>
        <w:rPr>
          <w:rFonts w:ascii="Times New Roman" w:hAnsi="Times New Roman" w:cs="Times New Roman"/>
          <w:i/>
        </w:rPr>
      </w:pPr>
      <w:r w:rsidRPr="00584920">
        <w:rPr>
          <w:rFonts w:ascii="Times New Roman" w:hAnsi="Times New Roman" w:cs="Times New Roman"/>
          <w:i/>
        </w:rPr>
        <w:t>NPRR850, Market Suspension and Restart</w:t>
      </w:r>
    </w:p>
    <w:p w14:paraId="174693F4" w14:textId="77777777" w:rsidR="00584920" w:rsidRPr="00584920" w:rsidRDefault="00584920" w:rsidP="00584920">
      <w:pPr>
        <w:pStyle w:val="NoSpacing"/>
        <w:rPr>
          <w:rFonts w:ascii="Times New Roman" w:hAnsi="Times New Roman" w:cs="Times New Roman"/>
          <w:i/>
        </w:rPr>
      </w:pPr>
      <w:r w:rsidRPr="00584920">
        <w:rPr>
          <w:rFonts w:ascii="Times New Roman" w:hAnsi="Times New Roman" w:cs="Times New Roman"/>
          <w:i/>
        </w:rPr>
        <w:t>NPRR851, Procedure for Managing Disconnections for Bidirectional Electrical Connections at Transmission Level Voltages</w:t>
      </w:r>
    </w:p>
    <w:p w14:paraId="09A6BDED" w14:textId="77777777" w:rsidR="00584920" w:rsidRPr="00584920" w:rsidRDefault="00584920" w:rsidP="00584920">
      <w:pPr>
        <w:pStyle w:val="NoSpacing"/>
        <w:rPr>
          <w:rFonts w:ascii="Times New Roman" w:hAnsi="Times New Roman" w:cs="Times New Roman"/>
          <w:i/>
        </w:rPr>
      </w:pPr>
      <w:r w:rsidRPr="00584920">
        <w:rPr>
          <w:rFonts w:ascii="Times New Roman" w:hAnsi="Times New Roman" w:cs="Times New Roman"/>
          <w:i/>
        </w:rPr>
        <w:t>NPRR853, Availability of ERCOT Estimated Interval Meter Data</w:t>
      </w:r>
    </w:p>
    <w:p w14:paraId="5CD0EF1C" w14:textId="77777777" w:rsidR="00584920" w:rsidRPr="00584920" w:rsidRDefault="00584920" w:rsidP="00584920">
      <w:pPr>
        <w:pStyle w:val="NoSpacing"/>
        <w:rPr>
          <w:rFonts w:ascii="Times New Roman" w:hAnsi="Times New Roman" w:cs="Times New Roman"/>
          <w:i/>
        </w:rPr>
      </w:pPr>
      <w:r w:rsidRPr="00584920">
        <w:rPr>
          <w:rFonts w:ascii="Times New Roman" w:hAnsi="Times New Roman" w:cs="Times New Roman"/>
          <w:i/>
        </w:rPr>
        <w:t>NPRR856, Treatment of OFFQS Status in Day-Ahead Make Whole and RUC Settlements</w:t>
      </w:r>
    </w:p>
    <w:p w14:paraId="5671DFFC" w14:textId="77777777" w:rsidR="00584920" w:rsidRPr="00584920" w:rsidRDefault="00584920" w:rsidP="00584920">
      <w:pPr>
        <w:pStyle w:val="NoSpacing"/>
        <w:rPr>
          <w:rFonts w:ascii="Times New Roman" w:hAnsi="Times New Roman" w:cs="Times New Roman"/>
          <w:i/>
        </w:rPr>
      </w:pPr>
      <w:r w:rsidRPr="00584920">
        <w:rPr>
          <w:rFonts w:ascii="Times New Roman" w:hAnsi="Times New Roman" w:cs="Times New Roman"/>
          <w:i/>
        </w:rPr>
        <w:t>NPRR857, Creation of Direct Current Tie Operator Market Participant Role</w:t>
      </w:r>
    </w:p>
    <w:p w14:paraId="69AAA614" w14:textId="77777777" w:rsidR="00584920" w:rsidRPr="00584920" w:rsidRDefault="00584920" w:rsidP="00584920">
      <w:pPr>
        <w:pStyle w:val="NoSpacing"/>
        <w:rPr>
          <w:rFonts w:ascii="Times New Roman" w:hAnsi="Times New Roman" w:cs="Times New Roman"/>
          <w:i/>
        </w:rPr>
      </w:pPr>
      <w:r w:rsidRPr="00584920">
        <w:rPr>
          <w:rFonts w:ascii="Times New Roman" w:hAnsi="Times New Roman" w:cs="Times New Roman"/>
          <w:i/>
        </w:rPr>
        <w:t>SCR793, SSR Related Telemetry for Cross Texas Transmission</w:t>
      </w:r>
    </w:p>
    <w:p w14:paraId="5BAFB9CD" w14:textId="52B23DCF" w:rsidR="00584920" w:rsidRPr="00584920" w:rsidRDefault="00584920" w:rsidP="00584920">
      <w:pPr>
        <w:pStyle w:val="NoSpacing"/>
        <w:rPr>
          <w:rFonts w:ascii="Times New Roman" w:hAnsi="Times New Roman" w:cs="Times New Roman"/>
          <w:i/>
        </w:rPr>
      </w:pPr>
      <w:r w:rsidRPr="00584920">
        <w:rPr>
          <w:rFonts w:ascii="Times New Roman" w:hAnsi="Times New Roman" w:cs="Times New Roman"/>
          <w:i/>
        </w:rPr>
        <w:t>SCR795, Addition of Intra-Hour Wind Forecast to GTBD Calculation</w:t>
      </w:r>
    </w:p>
    <w:p w14:paraId="53E3BF1B" w14:textId="77777777" w:rsidR="004B1D9A" w:rsidRPr="00910D6C" w:rsidRDefault="004B1D9A" w:rsidP="00584920">
      <w:pPr>
        <w:pStyle w:val="NoSpacing"/>
        <w:rPr>
          <w:rFonts w:ascii="Times New Roman" w:hAnsi="Times New Roman" w:cs="Times New Roman"/>
        </w:rPr>
      </w:pPr>
      <w:r w:rsidRPr="00910D6C">
        <w:rPr>
          <w:rFonts w:ascii="Times New Roman" w:hAnsi="Times New Roman" w:cs="Times New Roman"/>
        </w:rPr>
        <w:t>PRS took no action on these items.</w:t>
      </w:r>
    </w:p>
    <w:p w14:paraId="08C90492" w14:textId="77777777" w:rsidR="00584920" w:rsidRPr="00584920" w:rsidRDefault="00584920" w:rsidP="00584920">
      <w:pPr>
        <w:pStyle w:val="NoSpacing"/>
        <w:rPr>
          <w:rFonts w:ascii="Times New Roman" w:hAnsi="Times New Roman" w:cs="Times New Roman"/>
          <w:i/>
        </w:rPr>
      </w:pPr>
    </w:p>
    <w:p w14:paraId="54AC6352" w14:textId="77777777" w:rsidR="00584920" w:rsidRPr="00584920" w:rsidRDefault="00584920" w:rsidP="00584920">
      <w:pPr>
        <w:pStyle w:val="NoSpacing"/>
        <w:rPr>
          <w:rFonts w:ascii="Times New Roman" w:hAnsi="Times New Roman" w:cs="Times New Roman"/>
          <w:i/>
        </w:rPr>
      </w:pPr>
      <w:r w:rsidRPr="00584920">
        <w:rPr>
          <w:rFonts w:ascii="Times New Roman" w:hAnsi="Times New Roman" w:cs="Times New Roman"/>
          <w:i/>
        </w:rPr>
        <w:t>NPRR854, NOIE TDSP Submittal of Meters with Bidirectional Flow Caused by Generation Interconnected at Distribution Voltage</w:t>
      </w:r>
    </w:p>
    <w:p w14:paraId="4ECFD366" w14:textId="771984FD" w:rsidR="00584920" w:rsidRPr="00584920" w:rsidRDefault="00910D6C" w:rsidP="00584920">
      <w:pPr>
        <w:pStyle w:val="NoSpacing"/>
        <w:rPr>
          <w:rFonts w:ascii="Times New Roman" w:eastAsia="Times New Roman" w:hAnsi="Times New Roman" w:cs="Times New Roman"/>
          <w:b/>
        </w:rPr>
      </w:pPr>
      <w:r>
        <w:rPr>
          <w:rFonts w:ascii="Times New Roman" w:eastAsia="Times New Roman" w:hAnsi="Times New Roman" w:cs="Times New Roman"/>
          <w:b/>
        </w:rPr>
        <w:lastRenderedPageBreak/>
        <w:t xml:space="preserve">Mr. </w:t>
      </w:r>
      <w:r w:rsidR="00584920" w:rsidRPr="00584920">
        <w:rPr>
          <w:rFonts w:ascii="Times New Roman" w:eastAsia="Times New Roman" w:hAnsi="Times New Roman" w:cs="Times New Roman"/>
          <w:b/>
        </w:rPr>
        <w:t>Ricketts moved to recommend approval of NPRR8</w:t>
      </w:r>
      <w:r w:rsidR="00584920">
        <w:rPr>
          <w:rFonts w:ascii="Times New Roman" w:eastAsia="Times New Roman" w:hAnsi="Times New Roman" w:cs="Times New Roman"/>
          <w:b/>
        </w:rPr>
        <w:t>5</w:t>
      </w:r>
      <w:r w:rsidR="00584920" w:rsidRPr="00584920">
        <w:rPr>
          <w:rFonts w:ascii="Times New Roman" w:eastAsia="Times New Roman" w:hAnsi="Times New Roman" w:cs="Times New Roman"/>
          <w:b/>
        </w:rPr>
        <w:t xml:space="preserve">4 as </w:t>
      </w:r>
      <w:r w:rsidR="00584920">
        <w:rPr>
          <w:rFonts w:ascii="Times New Roman" w:eastAsia="Times New Roman" w:hAnsi="Times New Roman" w:cs="Times New Roman"/>
          <w:b/>
        </w:rPr>
        <w:t xml:space="preserve">submitted.  </w:t>
      </w:r>
      <w:r>
        <w:rPr>
          <w:rFonts w:ascii="Times New Roman" w:eastAsia="Times New Roman" w:hAnsi="Times New Roman" w:cs="Times New Roman"/>
          <w:b/>
        </w:rPr>
        <w:t xml:space="preserve">Mr. </w:t>
      </w:r>
      <w:r w:rsidR="00584920">
        <w:rPr>
          <w:rFonts w:ascii="Times New Roman" w:eastAsia="Times New Roman" w:hAnsi="Times New Roman" w:cs="Times New Roman"/>
          <w:b/>
        </w:rPr>
        <w:t xml:space="preserve">Greer </w:t>
      </w:r>
      <w:r w:rsidR="00584920" w:rsidRPr="00584920">
        <w:rPr>
          <w:rFonts w:ascii="Times New Roman" w:eastAsia="Times New Roman" w:hAnsi="Times New Roman" w:cs="Times New Roman"/>
          <w:b/>
        </w:rPr>
        <w:t>seconded the motion.  The motion carried unanimously.</w:t>
      </w:r>
    </w:p>
    <w:p w14:paraId="7B74AF7A" w14:textId="77777777" w:rsidR="00504BF7" w:rsidRPr="000F54BB" w:rsidRDefault="00504BF7" w:rsidP="00504BF7">
      <w:pPr>
        <w:pStyle w:val="NoSpacing"/>
        <w:rPr>
          <w:rFonts w:ascii="Times New Roman" w:eastAsia="Times New Roman" w:hAnsi="Times New Roman" w:cs="Times New Roman"/>
          <w:i/>
          <w:highlight w:val="lightGray"/>
        </w:rPr>
      </w:pPr>
    </w:p>
    <w:p w14:paraId="76D36367" w14:textId="77777777" w:rsidR="00FC350A" w:rsidRDefault="00FC350A" w:rsidP="00032592">
      <w:pPr>
        <w:pStyle w:val="NoSpacing"/>
        <w:jc w:val="both"/>
        <w:rPr>
          <w:rFonts w:ascii="Times New Roman" w:hAnsi="Times New Roman" w:cs="Times New Roman"/>
          <w:u w:val="single"/>
        </w:rPr>
      </w:pPr>
    </w:p>
    <w:p w14:paraId="7A7352BE" w14:textId="77777777" w:rsidR="00CC228B" w:rsidRPr="000F54BB" w:rsidRDefault="00CC228B" w:rsidP="00032592">
      <w:pPr>
        <w:pStyle w:val="NoSpacing"/>
        <w:jc w:val="both"/>
        <w:rPr>
          <w:rFonts w:ascii="Times New Roman" w:hAnsi="Times New Roman" w:cs="Times New Roman"/>
          <w:highlight w:val="lightGray"/>
          <w:u w:val="single"/>
        </w:rPr>
      </w:pPr>
      <w:r w:rsidRPr="00584920">
        <w:rPr>
          <w:rFonts w:ascii="Times New Roman" w:hAnsi="Times New Roman" w:cs="Times New Roman"/>
          <w:u w:val="single"/>
        </w:rPr>
        <w:t>Review of Revision Request Language (see Key Documents)</w:t>
      </w:r>
    </w:p>
    <w:p w14:paraId="0A51F6FC" w14:textId="77777777" w:rsidR="00584920" w:rsidRPr="00472960" w:rsidRDefault="00584920" w:rsidP="00584920">
      <w:pPr>
        <w:pStyle w:val="NoSpacing"/>
        <w:rPr>
          <w:rFonts w:ascii="Times New Roman" w:hAnsi="Times New Roman" w:cs="Times New Roman"/>
          <w:i/>
        </w:rPr>
      </w:pPr>
      <w:r w:rsidRPr="00472960">
        <w:rPr>
          <w:rFonts w:ascii="Times New Roman" w:hAnsi="Times New Roman" w:cs="Times New Roman"/>
          <w:i/>
        </w:rPr>
        <w:t>NPRR858, Provide Complete Current Operating Plan (COP) Data</w:t>
      </w:r>
    </w:p>
    <w:p w14:paraId="62594773" w14:textId="6886AB02" w:rsidR="00527D6F" w:rsidRDefault="00E85EB9" w:rsidP="00584920">
      <w:pPr>
        <w:pStyle w:val="NoSpacing"/>
        <w:rPr>
          <w:rFonts w:ascii="Times New Roman" w:hAnsi="Times New Roman" w:cs="Times New Roman"/>
        </w:rPr>
      </w:pPr>
      <w:r w:rsidRPr="00472960">
        <w:rPr>
          <w:rFonts w:ascii="Times New Roman" w:hAnsi="Times New Roman" w:cs="Times New Roman"/>
        </w:rPr>
        <w:t>Market Participants discussed the merits of NPRR858.  Some Market</w:t>
      </w:r>
      <w:r>
        <w:rPr>
          <w:rFonts w:ascii="Times New Roman" w:hAnsi="Times New Roman" w:cs="Times New Roman"/>
        </w:rPr>
        <w:t xml:space="preserve"> Participants expressed a concern for the impacts of providing the</w:t>
      </w:r>
      <w:r w:rsidR="005D4E3F">
        <w:rPr>
          <w:rFonts w:ascii="Times New Roman" w:hAnsi="Times New Roman" w:cs="Times New Roman"/>
        </w:rPr>
        <w:t xml:space="preserve"> requested amount of</w:t>
      </w:r>
      <w:r>
        <w:rPr>
          <w:rFonts w:ascii="Times New Roman" w:hAnsi="Times New Roman" w:cs="Times New Roman"/>
        </w:rPr>
        <w:t xml:space="preserve"> data, including implementation costs and ongoing storage </w:t>
      </w:r>
      <w:r w:rsidR="00510C75">
        <w:rPr>
          <w:rFonts w:ascii="Times New Roman" w:hAnsi="Times New Roman" w:cs="Times New Roman"/>
        </w:rPr>
        <w:t>capacity</w:t>
      </w:r>
      <w:r w:rsidR="005D4E3F">
        <w:rPr>
          <w:rFonts w:ascii="Times New Roman" w:hAnsi="Times New Roman" w:cs="Times New Roman"/>
        </w:rPr>
        <w:t>,</w:t>
      </w:r>
      <w:r w:rsidR="00510C75">
        <w:rPr>
          <w:rFonts w:ascii="Times New Roman" w:hAnsi="Times New Roman" w:cs="Times New Roman"/>
        </w:rPr>
        <w:t xml:space="preserve"> </w:t>
      </w:r>
      <w:r>
        <w:rPr>
          <w:rFonts w:ascii="Times New Roman" w:hAnsi="Times New Roman" w:cs="Times New Roman"/>
        </w:rPr>
        <w:t xml:space="preserve">and requested additional review of the issues.   </w:t>
      </w:r>
    </w:p>
    <w:p w14:paraId="1551E1ED" w14:textId="77777777" w:rsidR="00E85EB9" w:rsidRPr="00E85EB9" w:rsidRDefault="00E85EB9" w:rsidP="00584920">
      <w:pPr>
        <w:pStyle w:val="NoSpacing"/>
        <w:rPr>
          <w:rFonts w:ascii="Times New Roman" w:hAnsi="Times New Roman" w:cs="Times New Roman"/>
        </w:rPr>
      </w:pPr>
    </w:p>
    <w:p w14:paraId="69D685A8" w14:textId="01571C65" w:rsidR="00E85EB9" w:rsidRPr="009A25E1" w:rsidRDefault="00E85EB9" w:rsidP="00E85EB9">
      <w:pPr>
        <w:pStyle w:val="NoSpacing"/>
        <w:rPr>
          <w:rFonts w:ascii="Times New Roman" w:hAnsi="Times New Roman"/>
          <w:b/>
        </w:rPr>
      </w:pPr>
      <w:r w:rsidRPr="009A25E1">
        <w:rPr>
          <w:rFonts w:ascii="Times New Roman" w:hAnsi="Times New Roman"/>
          <w:b/>
        </w:rPr>
        <w:t xml:space="preserve">Mr. </w:t>
      </w:r>
      <w:r>
        <w:rPr>
          <w:rFonts w:ascii="Times New Roman" w:hAnsi="Times New Roman"/>
          <w:b/>
        </w:rPr>
        <w:t xml:space="preserve">Ricketts </w:t>
      </w:r>
      <w:r w:rsidRPr="009A25E1">
        <w:rPr>
          <w:rFonts w:ascii="Times New Roman" w:hAnsi="Times New Roman"/>
          <w:b/>
        </w:rPr>
        <w:t>moved to table NPRR8</w:t>
      </w:r>
      <w:r>
        <w:rPr>
          <w:rFonts w:ascii="Times New Roman" w:hAnsi="Times New Roman"/>
          <w:b/>
        </w:rPr>
        <w:t>58</w:t>
      </w:r>
      <w:r w:rsidRPr="009A25E1">
        <w:rPr>
          <w:rFonts w:ascii="Times New Roman" w:hAnsi="Times New Roman"/>
          <w:b/>
        </w:rPr>
        <w:t xml:space="preserve"> </w:t>
      </w:r>
      <w:r w:rsidR="00472960">
        <w:rPr>
          <w:rFonts w:ascii="Times New Roman" w:hAnsi="Times New Roman"/>
          <w:b/>
        </w:rPr>
        <w:t xml:space="preserve">for one month </w:t>
      </w:r>
      <w:r w:rsidRPr="009A25E1">
        <w:rPr>
          <w:rFonts w:ascii="Times New Roman" w:hAnsi="Times New Roman"/>
          <w:b/>
        </w:rPr>
        <w:t xml:space="preserve">and refer the issue to WMS.  Mr. </w:t>
      </w:r>
      <w:r>
        <w:rPr>
          <w:rFonts w:ascii="Times New Roman" w:hAnsi="Times New Roman"/>
          <w:b/>
        </w:rPr>
        <w:t xml:space="preserve">Barnes </w:t>
      </w:r>
      <w:r w:rsidRPr="009A25E1">
        <w:rPr>
          <w:rFonts w:ascii="Times New Roman" w:hAnsi="Times New Roman"/>
          <w:b/>
        </w:rPr>
        <w:t>seconded the motion.  The motion carried unanimously.</w:t>
      </w:r>
    </w:p>
    <w:p w14:paraId="6E847056" w14:textId="77777777" w:rsidR="00E85EB9" w:rsidRDefault="00E85EB9" w:rsidP="00584920">
      <w:pPr>
        <w:pStyle w:val="NoSpacing"/>
        <w:rPr>
          <w:rFonts w:ascii="Times New Roman" w:hAnsi="Times New Roman" w:cs="Times New Roman"/>
          <w:i/>
        </w:rPr>
      </w:pPr>
    </w:p>
    <w:p w14:paraId="21A051DF" w14:textId="1E7192AF" w:rsidR="00584920" w:rsidRDefault="00584920" w:rsidP="00584920">
      <w:pPr>
        <w:pStyle w:val="NoSpacing"/>
        <w:rPr>
          <w:rFonts w:ascii="Times New Roman" w:hAnsi="Times New Roman" w:cs="Times New Roman"/>
          <w:i/>
        </w:rPr>
      </w:pPr>
      <w:r w:rsidRPr="00584920">
        <w:rPr>
          <w:rFonts w:ascii="Times New Roman" w:hAnsi="Times New Roman" w:cs="Times New Roman"/>
          <w:i/>
        </w:rPr>
        <w:t>NPRR860, Day-Ahead Market (DAM) Clean-Up</w:t>
      </w:r>
    </w:p>
    <w:p w14:paraId="1AFDC314" w14:textId="33CC3CCC" w:rsidR="00527D6F" w:rsidRDefault="00527D6F" w:rsidP="00584920">
      <w:pPr>
        <w:pStyle w:val="NoSpacing"/>
        <w:rPr>
          <w:rFonts w:ascii="Times New Roman" w:hAnsi="Times New Roman" w:cs="Times New Roman"/>
        </w:rPr>
      </w:pPr>
      <w:r>
        <w:rPr>
          <w:rFonts w:ascii="Times New Roman" w:hAnsi="Times New Roman" w:cs="Times New Roman"/>
        </w:rPr>
        <w:t xml:space="preserve">ERCOT Staff and Market Participants discussed the merits of NPRR860 and the </w:t>
      </w:r>
      <w:r w:rsidR="002229FB">
        <w:rPr>
          <w:rFonts w:ascii="Times New Roman" w:hAnsi="Times New Roman" w:cs="Times New Roman"/>
        </w:rPr>
        <w:t xml:space="preserve">1/15/18 </w:t>
      </w:r>
      <w:r>
        <w:rPr>
          <w:rFonts w:ascii="Times New Roman" w:hAnsi="Times New Roman" w:cs="Times New Roman"/>
        </w:rPr>
        <w:t xml:space="preserve">ERCOT </w:t>
      </w:r>
      <w:r w:rsidR="002229FB">
        <w:rPr>
          <w:rFonts w:ascii="Times New Roman" w:hAnsi="Times New Roman" w:cs="Times New Roman"/>
        </w:rPr>
        <w:t xml:space="preserve">comments.  </w:t>
      </w:r>
      <w:r>
        <w:rPr>
          <w:rFonts w:ascii="Times New Roman" w:hAnsi="Times New Roman" w:cs="Times New Roman"/>
        </w:rPr>
        <w:t xml:space="preserve">  </w:t>
      </w:r>
    </w:p>
    <w:p w14:paraId="6503FCE0" w14:textId="77777777" w:rsidR="00527D6F" w:rsidRDefault="00527D6F" w:rsidP="00584920">
      <w:pPr>
        <w:pStyle w:val="NoSpacing"/>
        <w:rPr>
          <w:rFonts w:ascii="Times New Roman" w:hAnsi="Times New Roman" w:cs="Times New Roman"/>
        </w:rPr>
      </w:pPr>
    </w:p>
    <w:p w14:paraId="303AF44C" w14:textId="021DD2A1" w:rsidR="00527D6F" w:rsidRDefault="00527D6F" w:rsidP="00527D6F">
      <w:pPr>
        <w:pStyle w:val="NoSpacing"/>
        <w:rPr>
          <w:rFonts w:ascii="Times New Roman" w:hAnsi="Times New Roman"/>
          <w:b/>
        </w:rPr>
      </w:pPr>
      <w:r>
        <w:rPr>
          <w:rFonts w:ascii="Times New Roman" w:hAnsi="Times New Roman"/>
          <w:b/>
        </w:rPr>
        <w:t xml:space="preserve">Mr. </w:t>
      </w:r>
      <w:r w:rsidRPr="005406C7">
        <w:rPr>
          <w:rFonts w:ascii="Times New Roman" w:hAnsi="Times New Roman"/>
          <w:b/>
        </w:rPr>
        <w:t>Greer moved t</w:t>
      </w:r>
      <w:r>
        <w:rPr>
          <w:rFonts w:ascii="Times New Roman" w:hAnsi="Times New Roman"/>
          <w:b/>
        </w:rPr>
        <w:t>o recommend approval of NPRR860 as amended by the 1/15/18</w:t>
      </w:r>
      <w:r w:rsidRPr="005406C7">
        <w:rPr>
          <w:rFonts w:ascii="Times New Roman" w:hAnsi="Times New Roman"/>
          <w:b/>
        </w:rPr>
        <w:t xml:space="preserve"> ERCOT comments.  </w:t>
      </w:r>
      <w:r>
        <w:rPr>
          <w:rFonts w:ascii="Times New Roman" w:hAnsi="Times New Roman"/>
          <w:b/>
        </w:rPr>
        <w:t xml:space="preserve">Ms. Coleman </w:t>
      </w:r>
      <w:r w:rsidRPr="005406C7">
        <w:rPr>
          <w:rFonts w:ascii="Times New Roman" w:hAnsi="Times New Roman"/>
          <w:b/>
        </w:rPr>
        <w:t xml:space="preserve">seconded the motion.  </w:t>
      </w:r>
      <w:r w:rsidRPr="00AF5A5C">
        <w:rPr>
          <w:rFonts w:ascii="Times New Roman" w:hAnsi="Times New Roman"/>
          <w:b/>
        </w:rPr>
        <w:t xml:space="preserve">The motion </w:t>
      </w:r>
      <w:r>
        <w:rPr>
          <w:rFonts w:ascii="Times New Roman" w:hAnsi="Times New Roman"/>
          <w:b/>
        </w:rPr>
        <w:t xml:space="preserve">carried </w:t>
      </w:r>
      <w:r w:rsidRPr="00AF5A5C">
        <w:rPr>
          <w:rFonts w:ascii="Times New Roman" w:hAnsi="Times New Roman"/>
          <w:b/>
        </w:rPr>
        <w:t xml:space="preserve">with </w:t>
      </w:r>
      <w:r>
        <w:rPr>
          <w:rFonts w:ascii="Times New Roman" w:hAnsi="Times New Roman"/>
          <w:b/>
        </w:rPr>
        <w:t xml:space="preserve">two abstentions from the Municipal (CPS Energy) and Consumer (Occidental) Market Segments.  </w:t>
      </w:r>
    </w:p>
    <w:p w14:paraId="3730ABB0" w14:textId="77777777" w:rsidR="00527D6F" w:rsidRPr="00527D6F" w:rsidRDefault="00527D6F" w:rsidP="00584920">
      <w:pPr>
        <w:pStyle w:val="NoSpacing"/>
        <w:rPr>
          <w:rFonts w:ascii="Times New Roman" w:hAnsi="Times New Roman" w:cs="Times New Roman"/>
        </w:rPr>
      </w:pPr>
    </w:p>
    <w:p w14:paraId="1A1C884B" w14:textId="21F84648" w:rsidR="00584920" w:rsidRDefault="00584920" w:rsidP="00584920">
      <w:pPr>
        <w:pStyle w:val="NoSpacing"/>
        <w:rPr>
          <w:rFonts w:ascii="Times New Roman" w:hAnsi="Times New Roman" w:cs="Times New Roman"/>
          <w:i/>
        </w:rPr>
      </w:pPr>
      <w:r w:rsidRPr="00584920">
        <w:rPr>
          <w:rFonts w:ascii="Times New Roman" w:hAnsi="Times New Roman" w:cs="Times New Roman"/>
          <w:i/>
        </w:rPr>
        <w:t>NPRR862, Updates to Address Revisions under PUCT Project 46369</w:t>
      </w:r>
    </w:p>
    <w:p w14:paraId="39586EAF" w14:textId="6EB61FD9" w:rsidR="00AD63C4" w:rsidRPr="009A25E1" w:rsidRDefault="00AD63C4" w:rsidP="009A25E1">
      <w:pPr>
        <w:pStyle w:val="NoSpacing"/>
        <w:rPr>
          <w:rFonts w:ascii="Times New Roman" w:hAnsi="Times New Roman"/>
          <w:b/>
        </w:rPr>
      </w:pPr>
      <w:r w:rsidRPr="009A25E1">
        <w:rPr>
          <w:rFonts w:ascii="Times New Roman" w:hAnsi="Times New Roman"/>
          <w:b/>
        </w:rPr>
        <w:t xml:space="preserve">Mr. </w:t>
      </w:r>
      <w:r w:rsidR="009A25E1" w:rsidRPr="009A25E1">
        <w:rPr>
          <w:rFonts w:ascii="Times New Roman" w:hAnsi="Times New Roman"/>
          <w:b/>
        </w:rPr>
        <w:t xml:space="preserve">Barnes </w:t>
      </w:r>
      <w:r w:rsidRPr="009A25E1">
        <w:rPr>
          <w:rFonts w:ascii="Times New Roman" w:hAnsi="Times New Roman"/>
          <w:b/>
        </w:rPr>
        <w:t>moved to table NPRR8</w:t>
      </w:r>
      <w:r w:rsidR="009A25E1" w:rsidRPr="009A25E1">
        <w:rPr>
          <w:rFonts w:ascii="Times New Roman" w:hAnsi="Times New Roman"/>
          <w:b/>
        </w:rPr>
        <w:t>62</w:t>
      </w:r>
      <w:r w:rsidR="00910D6C">
        <w:rPr>
          <w:rFonts w:ascii="Times New Roman" w:hAnsi="Times New Roman"/>
          <w:b/>
        </w:rPr>
        <w:t xml:space="preserve"> and refer the issue to </w:t>
      </w:r>
      <w:r w:rsidR="009A25E1" w:rsidRPr="009A25E1">
        <w:rPr>
          <w:rFonts w:ascii="Times New Roman" w:hAnsi="Times New Roman"/>
          <w:b/>
        </w:rPr>
        <w:t>WMS</w:t>
      </w:r>
      <w:r w:rsidRPr="009A25E1">
        <w:rPr>
          <w:rFonts w:ascii="Times New Roman" w:hAnsi="Times New Roman"/>
          <w:b/>
        </w:rPr>
        <w:t xml:space="preserve">.  Mr. </w:t>
      </w:r>
      <w:r w:rsidR="009A25E1" w:rsidRPr="009A25E1">
        <w:rPr>
          <w:rFonts w:ascii="Times New Roman" w:hAnsi="Times New Roman"/>
          <w:b/>
        </w:rPr>
        <w:t xml:space="preserve">Greer </w:t>
      </w:r>
      <w:r w:rsidRPr="009A25E1">
        <w:rPr>
          <w:rFonts w:ascii="Times New Roman" w:hAnsi="Times New Roman"/>
          <w:b/>
        </w:rPr>
        <w:t>seconded the motion.  The motion carried unanimously.</w:t>
      </w:r>
    </w:p>
    <w:p w14:paraId="369626BA" w14:textId="77777777" w:rsidR="00AD63C4" w:rsidRPr="00584920" w:rsidRDefault="00AD63C4" w:rsidP="00584920">
      <w:pPr>
        <w:pStyle w:val="NoSpacing"/>
        <w:rPr>
          <w:rFonts w:ascii="Times New Roman" w:hAnsi="Times New Roman" w:cs="Times New Roman"/>
          <w:i/>
        </w:rPr>
      </w:pPr>
    </w:p>
    <w:p w14:paraId="011688B3" w14:textId="77777777" w:rsidR="00584920" w:rsidRPr="00584920" w:rsidRDefault="00584920" w:rsidP="00584920">
      <w:pPr>
        <w:pStyle w:val="NoSpacing"/>
        <w:rPr>
          <w:rFonts w:ascii="Times New Roman" w:hAnsi="Times New Roman" w:cs="Times New Roman"/>
          <w:i/>
        </w:rPr>
      </w:pPr>
      <w:r w:rsidRPr="00584920">
        <w:rPr>
          <w:rFonts w:ascii="Times New Roman" w:hAnsi="Times New Roman" w:cs="Times New Roman"/>
          <w:i/>
        </w:rPr>
        <w:t>NPRR863, Creation of Primary Frequency Response Service Product and Revisions to Responsive Reserve</w:t>
      </w:r>
    </w:p>
    <w:p w14:paraId="48C8E722" w14:textId="196C6852" w:rsidR="001F5D9F" w:rsidRPr="001F5D9F" w:rsidRDefault="007934EF" w:rsidP="00584920">
      <w:pPr>
        <w:pStyle w:val="NoSpacing"/>
        <w:rPr>
          <w:rFonts w:ascii="Times New Roman" w:hAnsi="Times New Roman" w:cs="Times New Roman"/>
        </w:rPr>
      </w:pPr>
      <w:r>
        <w:rPr>
          <w:rFonts w:ascii="Times New Roman" w:hAnsi="Times New Roman" w:cs="Times New Roman"/>
        </w:rPr>
        <w:t xml:space="preserve">Lucas Turner reviewed </w:t>
      </w:r>
      <w:r w:rsidR="001F5D9F">
        <w:rPr>
          <w:rFonts w:ascii="Times New Roman" w:hAnsi="Times New Roman" w:cs="Times New Roman"/>
        </w:rPr>
        <w:t xml:space="preserve">NPRR863 and stated </w:t>
      </w:r>
      <w:r w:rsidR="006369B6">
        <w:rPr>
          <w:rFonts w:ascii="Times New Roman" w:hAnsi="Times New Roman" w:cs="Times New Roman"/>
        </w:rPr>
        <w:t xml:space="preserve">that </w:t>
      </w:r>
      <w:r w:rsidR="00631038">
        <w:rPr>
          <w:rFonts w:ascii="Times New Roman" w:hAnsi="Times New Roman" w:cs="Times New Roman"/>
        </w:rPr>
        <w:t xml:space="preserve">the intent </w:t>
      </w:r>
      <w:r w:rsidR="001F5D9F">
        <w:rPr>
          <w:rFonts w:ascii="Times New Roman" w:hAnsi="Times New Roman" w:cs="Times New Roman"/>
        </w:rPr>
        <w:t xml:space="preserve">was to </w:t>
      </w:r>
      <w:r w:rsidRPr="001F5D9F">
        <w:rPr>
          <w:rFonts w:ascii="Times New Roman" w:hAnsi="Times New Roman" w:cs="Times New Roman"/>
        </w:rPr>
        <w:t>separat</w:t>
      </w:r>
      <w:r w:rsidR="001F5D9F" w:rsidRPr="001F5D9F">
        <w:rPr>
          <w:rFonts w:ascii="Times New Roman" w:hAnsi="Times New Roman" w:cs="Times New Roman"/>
        </w:rPr>
        <w:t>e</w:t>
      </w:r>
      <w:r w:rsidR="00631038" w:rsidRPr="001F5D9F">
        <w:rPr>
          <w:rFonts w:ascii="Times New Roman" w:hAnsi="Times New Roman" w:cs="Times New Roman"/>
        </w:rPr>
        <w:t xml:space="preserve"> </w:t>
      </w:r>
      <w:r w:rsidRPr="001F5D9F">
        <w:rPr>
          <w:rFonts w:ascii="Times New Roman" w:hAnsi="Times New Roman" w:cs="Times New Roman"/>
        </w:rPr>
        <w:t>the Primary Frequency Response function from Responsive Reserve (RRS)</w:t>
      </w:r>
      <w:r w:rsidR="001F5D9F" w:rsidRPr="001F5D9F">
        <w:rPr>
          <w:rFonts w:ascii="Times New Roman" w:hAnsi="Times New Roman" w:cs="Times New Roman"/>
        </w:rPr>
        <w:t xml:space="preserve"> and </w:t>
      </w:r>
      <w:r w:rsidR="00631038" w:rsidRPr="001F5D9F">
        <w:rPr>
          <w:rFonts w:ascii="Times New Roman" w:hAnsi="Times New Roman" w:cs="Times New Roman"/>
        </w:rPr>
        <w:t xml:space="preserve">establish </w:t>
      </w:r>
      <w:r w:rsidRPr="001F5D9F">
        <w:rPr>
          <w:rFonts w:ascii="Times New Roman" w:hAnsi="Times New Roman" w:cs="Times New Roman"/>
        </w:rPr>
        <w:t>two discrete Ancillary Services</w:t>
      </w:r>
      <w:r w:rsidR="00631038" w:rsidRPr="001F5D9F">
        <w:rPr>
          <w:rFonts w:ascii="Times New Roman" w:hAnsi="Times New Roman" w:cs="Times New Roman"/>
        </w:rPr>
        <w:t xml:space="preserve">, </w:t>
      </w:r>
      <w:r w:rsidRPr="001F5D9F">
        <w:rPr>
          <w:rFonts w:ascii="Times New Roman" w:hAnsi="Times New Roman" w:cs="Times New Roman"/>
        </w:rPr>
        <w:t>Primary Frequency Response Service (PFRS) and RRS</w:t>
      </w:r>
      <w:r w:rsidR="00631038" w:rsidRPr="001F5D9F">
        <w:rPr>
          <w:rFonts w:ascii="Times New Roman" w:hAnsi="Times New Roman" w:cs="Times New Roman"/>
        </w:rPr>
        <w:t xml:space="preserve">.  </w:t>
      </w:r>
      <w:r>
        <w:rPr>
          <w:rFonts w:ascii="Times New Roman" w:hAnsi="Times New Roman" w:cs="Times New Roman"/>
        </w:rPr>
        <w:t xml:space="preserve">Some Market Participants expressed a concern </w:t>
      </w:r>
      <w:r w:rsidR="00631038">
        <w:rPr>
          <w:rFonts w:ascii="Times New Roman" w:hAnsi="Times New Roman" w:cs="Times New Roman"/>
        </w:rPr>
        <w:t xml:space="preserve">for conflicts with </w:t>
      </w:r>
      <w:r>
        <w:rPr>
          <w:rFonts w:ascii="Times New Roman" w:hAnsi="Times New Roman" w:cs="Times New Roman"/>
        </w:rPr>
        <w:t xml:space="preserve">the </w:t>
      </w:r>
      <w:r w:rsidR="00631038" w:rsidRPr="001F5D9F">
        <w:rPr>
          <w:rFonts w:ascii="Times New Roman" w:hAnsi="Times New Roman" w:cs="Times New Roman"/>
        </w:rPr>
        <w:t>North American Electric Reliability Corporation (NERC) Reliability Standard BAL-001-TRE-1, Primary Frequency Response</w:t>
      </w:r>
      <w:r w:rsidR="001F5D9F" w:rsidRPr="001F5D9F">
        <w:rPr>
          <w:rFonts w:ascii="Times New Roman" w:hAnsi="Times New Roman" w:cs="Times New Roman"/>
        </w:rPr>
        <w:t xml:space="preserve"> in the ERCOT Region</w:t>
      </w:r>
      <w:r>
        <w:rPr>
          <w:rFonts w:ascii="Times New Roman" w:hAnsi="Times New Roman" w:cs="Times New Roman"/>
        </w:rPr>
        <w:t xml:space="preserve">.  </w:t>
      </w:r>
      <w:r w:rsidR="00631038">
        <w:rPr>
          <w:rFonts w:ascii="Times New Roman" w:hAnsi="Times New Roman" w:cs="Times New Roman"/>
        </w:rPr>
        <w:t xml:space="preserve">ERCOT </w:t>
      </w:r>
      <w:r w:rsidR="001F5D9F">
        <w:rPr>
          <w:rFonts w:ascii="Times New Roman" w:hAnsi="Times New Roman" w:cs="Times New Roman"/>
        </w:rPr>
        <w:t xml:space="preserve">Staff </w:t>
      </w:r>
      <w:r w:rsidR="00631038">
        <w:rPr>
          <w:rFonts w:ascii="Times New Roman" w:hAnsi="Times New Roman" w:cs="Times New Roman"/>
        </w:rPr>
        <w:t xml:space="preserve">expressed concern for the proposed </w:t>
      </w:r>
      <w:r w:rsidRPr="001F5D9F">
        <w:rPr>
          <w:rFonts w:ascii="Times New Roman" w:hAnsi="Times New Roman" w:cs="Times New Roman"/>
        </w:rPr>
        <w:t xml:space="preserve">blanket exemption </w:t>
      </w:r>
      <w:r w:rsidR="00631038" w:rsidRPr="001F5D9F">
        <w:rPr>
          <w:rFonts w:ascii="Times New Roman" w:hAnsi="Times New Roman" w:cs="Times New Roman"/>
        </w:rPr>
        <w:t>for the Governor-in-service requirement</w:t>
      </w:r>
      <w:r w:rsidR="001F5D9F">
        <w:rPr>
          <w:rFonts w:ascii="Times New Roman" w:hAnsi="Times New Roman" w:cs="Times New Roman"/>
        </w:rPr>
        <w:t xml:space="preserve"> </w:t>
      </w:r>
      <w:r w:rsidR="00631038" w:rsidRPr="001F5D9F">
        <w:rPr>
          <w:rFonts w:ascii="Times New Roman" w:hAnsi="Times New Roman" w:cs="Times New Roman"/>
        </w:rPr>
        <w:t xml:space="preserve">and stated </w:t>
      </w:r>
      <w:r w:rsidR="00E26C4D">
        <w:rPr>
          <w:rFonts w:ascii="Times New Roman" w:hAnsi="Times New Roman" w:cs="Times New Roman"/>
        </w:rPr>
        <w:t xml:space="preserve">that </w:t>
      </w:r>
      <w:r w:rsidR="001F5D9F">
        <w:rPr>
          <w:rFonts w:ascii="Times New Roman" w:hAnsi="Times New Roman" w:cs="Times New Roman"/>
        </w:rPr>
        <w:t xml:space="preserve">the exemption was only intended to apply to </w:t>
      </w:r>
      <w:r w:rsidR="001F5D9F" w:rsidRPr="001F5D9F">
        <w:rPr>
          <w:rFonts w:ascii="Times New Roman" w:hAnsi="Times New Roman" w:cs="Times New Roman"/>
        </w:rPr>
        <w:t xml:space="preserve">those </w:t>
      </w:r>
      <w:r w:rsidR="003E338C">
        <w:rPr>
          <w:rFonts w:ascii="Times New Roman" w:hAnsi="Times New Roman" w:cs="Times New Roman"/>
        </w:rPr>
        <w:t>R</w:t>
      </w:r>
      <w:r w:rsidR="001F5D9F" w:rsidRPr="001F5D9F">
        <w:rPr>
          <w:rFonts w:ascii="Times New Roman" w:hAnsi="Times New Roman" w:cs="Times New Roman"/>
        </w:rPr>
        <w:t xml:space="preserve">esources that are found technically infeasible to provide </w:t>
      </w:r>
      <w:r w:rsidR="003E338C">
        <w:rPr>
          <w:rFonts w:ascii="Times New Roman" w:hAnsi="Times New Roman" w:cs="Times New Roman"/>
        </w:rPr>
        <w:t>P</w:t>
      </w:r>
      <w:r w:rsidR="001F5D9F" w:rsidRPr="001F5D9F">
        <w:rPr>
          <w:rFonts w:ascii="Times New Roman" w:hAnsi="Times New Roman" w:cs="Times New Roman"/>
        </w:rPr>
        <w:t xml:space="preserve">rimary </w:t>
      </w:r>
      <w:r w:rsidR="003E338C">
        <w:rPr>
          <w:rFonts w:ascii="Times New Roman" w:hAnsi="Times New Roman" w:cs="Times New Roman"/>
        </w:rPr>
        <w:t>F</w:t>
      </w:r>
      <w:r w:rsidR="001F5D9F" w:rsidRPr="001F5D9F">
        <w:rPr>
          <w:rFonts w:ascii="Times New Roman" w:hAnsi="Times New Roman" w:cs="Times New Roman"/>
        </w:rPr>
        <w:t xml:space="preserve">requency </w:t>
      </w:r>
      <w:r w:rsidR="003E338C">
        <w:rPr>
          <w:rFonts w:ascii="Times New Roman" w:hAnsi="Times New Roman" w:cs="Times New Roman"/>
        </w:rPr>
        <w:t>R</w:t>
      </w:r>
      <w:r w:rsidR="001F5D9F" w:rsidRPr="001F5D9F">
        <w:rPr>
          <w:rFonts w:ascii="Times New Roman" w:hAnsi="Times New Roman" w:cs="Times New Roman"/>
        </w:rPr>
        <w:t>espons</w:t>
      </w:r>
      <w:r w:rsidR="00FE1768">
        <w:rPr>
          <w:rFonts w:ascii="Times New Roman" w:hAnsi="Times New Roman" w:cs="Times New Roman"/>
        </w:rPr>
        <w:t xml:space="preserve">e.  </w:t>
      </w:r>
      <w:r w:rsidR="001F5D9F" w:rsidRPr="001F5D9F">
        <w:rPr>
          <w:rFonts w:ascii="Times New Roman" w:hAnsi="Times New Roman" w:cs="Times New Roman"/>
        </w:rPr>
        <w:t xml:space="preserve">Market Participants requested additional review of the issues.  </w:t>
      </w:r>
    </w:p>
    <w:p w14:paraId="63CCA778" w14:textId="5859368F" w:rsidR="00631038" w:rsidRPr="007934EF" w:rsidRDefault="00631038" w:rsidP="00584920">
      <w:pPr>
        <w:pStyle w:val="NoSpacing"/>
        <w:rPr>
          <w:rFonts w:ascii="Times New Roman" w:hAnsi="Times New Roman" w:cs="Times New Roman"/>
        </w:rPr>
      </w:pPr>
    </w:p>
    <w:p w14:paraId="67E42901" w14:textId="69517184" w:rsidR="007934EF" w:rsidRPr="007934EF" w:rsidRDefault="007934EF" w:rsidP="007934EF">
      <w:pPr>
        <w:pStyle w:val="NoSpacing"/>
        <w:rPr>
          <w:rFonts w:ascii="Times New Roman" w:hAnsi="Times New Roman"/>
          <w:b/>
        </w:rPr>
      </w:pPr>
      <w:r w:rsidRPr="007934EF">
        <w:rPr>
          <w:rFonts w:ascii="Times New Roman" w:hAnsi="Times New Roman"/>
          <w:b/>
        </w:rPr>
        <w:t xml:space="preserve">Mr. Greer moved to table NPRR863 and refer the issue to the Reliability and Operations </w:t>
      </w:r>
      <w:r w:rsidR="002B6550">
        <w:rPr>
          <w:rFonts w:ascii="Times New Roman" w:hAnsi="Times New Roman"/>
          <w:b/>
        </w:rPr>
        <w:t>Sub</w:t>
      </w:r>
      <w:r w:rsidRPr="007934EF">
        <w:rPr>
          <w:rFonts w:ascii="Times New Roman" w:hAnsi="Times New Roman"/>
          <w:b/>
        </w:rPr>
        <w:t>committee (ROS) and WMS.  John Varnell seconded the motion.  The motion carried unanimously.</w:t>
      </w:r>
    </w:p>
    <w:p w14:paraId="7E40EF08" w14:textId="77777777" w:rsidR="00034142" w:rsidRDefault="00034142" w:rsidP="00621FE7">
      <w:pPr>
        <w:pStyle w:val="NoSpacing"/>
        <w:jc w:val="both"/>
        <w:rPr>
          <w:rFonts w:ascii="Times New Roman" w:hAnsi="Times New Roman" w:cs="Times New Roman"/>
          <w:highlight w:val="lightGray"/>
        </w:rPr>
      </w:pPr>
    </w:p>
    <w:p w14:paraId="269968A5" w14:textId="77777777" w:rsidR="00FC350A" w:rsidRPr="000F54BB" w:rsidRDefault="00FC350A" w:rsidP="00621FE7">
      <w:pPr>
        <w:pStyle w:val="NoSpacing"/>
        <w:jc w:val="both"/>
        <w:rPr>
          <w:rFonts w:ascii="Times New Roman" w:hAnsi="Times New Roman" w:cs="Times New Roman"/>
          <w:highlight w:val="lightGray"/>
        </w:rPr>
      </w:pPr>
    </w:p>
    <w:p w14:paraId="31B7229B" w14:textId="77777777" w:rsidR="003B72F7" w:rsidRPr="00584920" w:rsidRDefault="003B72F7" w:rsidP="00621FE7">
      <w:pPr>
        <w:pStyle w:val="NoSpacing"/>
        <w:jc w:val="both"/>
        <w:rPr>
          <w:rFonts w:ascii="Times New Roman" w:hAnsi="Times New Roman" w:cs="Times New Roman"/>
          <w:u w:val="single"/>
        </w:rPr>
      </w:pPr>
      <w:r w:rsidRPr="00584920">
        <w:rPr>
          <w:rFonts w:ascii="Times New Roman" w:hAnsi="Times New Roman" w:cs="Times New Roman"/>
          <w:u w:val="single"/>
        </w:rPr>
        <w:t>Resource Definition Task Force</w:t>
      </w:r>
      <w:r w:rsidR="0018638E" w:rsidRPr="00584920">
        <w:rPr>
          <w:rFonts w:ascii="Times New Roman" w:hAnsi="Times New Roman" w:cs="Times New Roman"/>
          <w:u w:val="single"/>
        </w:rPr>
        <w:t xml:space="preserve"> (RTF) </w:t>
      </w:r>
      <w:r w:rsidRPr="00584920">
        <w:rPr>
          <w:rFonts w:ascii="Times New Roman" w:hAnsi="Times New Roman" w:cs="Times New Roman"/>
          <w:u w:val="single"/>
        </w:rPr>
        <w:t xml:space="preserve">  </w:t>
      </w:r>
    </w:p>
    <w:p w14:paraId="789B86BC" w14:textId="6CCE8535" w:rsidR="00FE68D5" w:rsidRPr="00584920" w:rsidRDefault="00246D2A" w:rsidP="00621FE7">
      <w:pPr>
        <w:pStyle w:val="NoSpacing"/>
        <w:jc w:val="both"/>
        <w:rPr>
          <w:rFonts w:ascii="Times New Roman" w:hAnsi="Times New Roman" w:cs="Times New Roman"/>
        </w:rPr>
      </w:pPr>
      <w:r w:rsidRPr="00584920">
        <w:rPr>
          <w:rFonts w:ascii="Times New Roman" w:hAnsi="Times New Roman" w:cs="Times New Roman"/>
        </w:rPr>
        <w:t xml:space="preserve">Mr. </w:t>
      </w:r>
      <w:r w:rsidR="00FE68D5" w:rsidRPr="00584920">
        <w:rPr>
          <w:rFonts w:ascii="Times New Roman" w:hAnsi="Times New Roman" w:cs="Times New Roman"/>
        </w:rPr>
        <w:t xml:space="preserve">Ricketts </w:t>
      </w:r>
      <w:r w:rsidR="00DA3B0E" w:rsidRPr="00584920">
        <w:rPr>
          <w:rFonts w:ascii="Times New Roman" w:hAnsi="Times New Roman" w:cs="Times New Roman"/>
        </w:rPr>
        <w:t>provided</w:t>
      </w:r>
      <w:r w:rsidR="00FE68D5" w:rsidRPr="00584920">
        <w:rPr>
          <w:rFonts w:ascii="Times New Roman" w:hAnsi="Times New Roman" w:cs="Times New Roman"/>
        </w:rPr>
        <w:t xml:space="preserve"> an update on</w:t>
      </w:r>
      <w:r w:rsidR="00DA3B0E" w:rsidRPr="00584920">
        <w:rPr>
          <w:rFonts w:ascii="Times New Roman" w:hAnsi="Times New Roman" w:cs="Times New Roman"/>
        </w:rPr>
        <w:t xml:space="preserve"> recent</w:t>
      </w:r>
      <w:r w:rsidR="00FE68D5" w:rsidRPr="00584920">
        <w:rPr>
          <w:rFonts w:ascii="Times New Roman" w:hAnsi="Times New Roman" w:cs="Times New Roman"/>
        </w:rPr>
        <w:t xml:space="preserve"> RTF activities and reminded Market Participants of the </w:t>
      </w:r>
      <w:r w:rsidR="002A784C" w:rsidRPr="00584920">
        <w:rPr>
          <w:rFonts w:ascii="Times New Roman" w:hAnsi="Times New Roman" w:cs="Times New Roman"/>
        </w:rPr>
        <w:t xml:space="preserve">Friday, </w:t>
      </w:r>
      <w:r w:rsidR="00584920" w:rsidRPr="00584920">
        <w:rPr>
          <w:rFonts w:ascii="Times New Roman" w:hAnsi="Times New Roman" w:cs="Times New Roman"/>
        </w:rPr>
        <w:t xml:space="preserve">January 19, 2018 </w:t>
      </w:r>
      <w:r w:rsidR="00FE68D5" w:rsidRPr="00584920">
        <w:rPr>
          <w:rFonts w:ascii="Times New Roman" w:hAnsi="Times New Roman" w:cs="Times New Roman"/>
        </w:rPr>
        <w:t xml:space="preserve">RTF meeting. </w:t>
      </w:r>
    </w:p>
    <w:p w14:paraId="1BE95AF8" w14:textId="77777777" w:rsidR="00B11105" w:rsidRPr="000F54BB" w:rsidRDefault="00B11105" w:rsidP="00621FE7">
      <w:pPr>
        <w:pStyle w:val="NoSpacing"/>
        <w:jc w:val="both"/>
        <w:rPr>
          <w:rFonts w:ascii="Times New Roman" w:hAnsi="Times New Roman" w:cs="Times New Roman"/>
          <w:highlight w:val="lightGray"/>
        </w:rPr>
      </w:pPr>
    </w:p>
    <w:p w14:paraId="1A8737F5" w14:textId="77777777" w:rsidR="009725CD" w:rsidRPr="000F54BB" w:rsidRDefault="009725CD" w:rsidP="00621FE7">
      <w:pPr>
        <w:pStyle w:val="NoSpacing"/>
        <w:jc w:val="both"/>
        <w:rPr>
          <w:rFonts w:ascii="Times New Roman" w:hAnsi="Times New Roman" w:cs="Times New Roman"/>
          <w:highlight w:val="lightGray"/>
        </w:rPr>
      </w:pPr>
    </w:p>
    <w:p w14:paraId="763FDEE1" w14:textId="3074DC1B" w:rsidR="00F06013" w:rsidRPr="00ED23BC" w:rsidRDefault="00F06013" w:rsidP="00621FE7">
      <w:pPr>
        <w:pStyle w:val="NoSpacing"/>
        <w:jc w:val="both"/>
        <w:rPr>
          <w:rFonts w:ascii="Times New Roman" w:hAnsi="Times New Roman" w:cs="Times New Roman"/>
          <w:u w:val="single"/>
        </w:rPr>
      </w:pPr>
      <w:r w:rsidRPr="00ED23BC">
        <w:rPr>
          <w:rFonts w:ascii="Times New Roman" w:hAnsi="Times New Roman" w:cs="Times New Roman"/>
          <w:u w:val="single"/>
        </w:rPr>
        <w:t>Other Business</w:t>
      </w:r>
      <w:r w:rsidR="00481F3C" w:rsidRPr="00ED23BC">
        <w:rPr>
          <w:rFonts w:ascii="Times New Roman" w:hAnsi="Times New Roman" w:cs="Times New Roman"/>
          <w:u w:val="single"/>
        </w:rPr>
        <w:t xml:space="preserve"> (see Key Documents)</w:t>
      </w:r>
    </w:p>
    <w:p w14:paraId="092E97AA" w14:textId="77777777" w:rsidR="00ED23BC" w:rsidRPr="00ED23BC" w:rsidRDefault="00ED23BC" w:rsidP="00ED23BC">
      <w:pPr>
        <w:pStyle w:val="NoSpacing"/>
        <w:rPr>
          <w:rFonts w:ascii="Times New Roman" w:hAnsi="Times New Roman" w:cs="Times New Roman"/>
          <w:i/>
        </w:rPr>
      </w:pPr>
      <w:r w:rsidRPr="00ED23BC">
        <w:rPr>
          <w:rFonts w:ascii="Times New Roman" w:hAnsi="Times New Roman" w:cs="Times New Roman"/>
          <w:i/>
        </w:rPr>
        <w:t>2018 PRS Goals</w:t>
      </w:r>
    </w:p>
    <w:p w14:paraId="042DD1E3" w14:textId="0E7EF981" w:rsidR="00356F37" w:rsidRPr="005C6A3F" w:rsidRDefault="00356F37" w:rsidP="00356F37">
      <w:pPr>
        <w:pStyle w:val="NoSpacing"/>
        <w:jc w:val="both"/>
        <w:rPr>
          <w:rFonts w:ascii="Times New Roman" w:hAnsi="Times New Roman" w:cs="Times New Roman"/>
        </w:rPr>
      </w:pPr>
      <w:r w:rsidRPr="005C6A3F">
        <w:rPr>
          <w:rFonts w:ascii="Times New Roman" w:hAnsi="Times New Roman" w:cs="Times New Roman"/>
        </w:rPr>
        <w:lastRenderedPageBreak/>
        <w:t>Market Participants reviewed the 201</w:t>
      </w:r>
      <w:r>
        <w:rPr>
          <w:rFonts w:ascii="Times New Roman" w:hAnsi="Times New Roman" w:cs="Times New Roman"/>
        </w:rPr>
        <w:t xml:space="preserve">7 </w:t>
      </w:r>
      <w:r w:rsidRPr="005C6A3F">
        <w:rPr>
          <w:rFonts w:ascii="Times New Roman" w:hAnsi="Times New Roman" w:cs="Times New Roman"/>
        </w:rPr>
        <w:t>PRS Goals</w:t>
      </w:r>
      <w:r w:rsidR="00910D6C">
        <w:rPr>
          <w:rFonts w:ascii="Times New Roman" w:hAnsi="Times New Roman" w:cs="Times New Roman"/>
        </w:rPr>
        <w:t xml:space="preserve">. </w:t>
      </w:r>
      <w:r w:rsidRPr="005C6A3F">
        <w:rPr>
          <w:rFonts w:ascii="Times New Roman" w:hAnsi="Times New Roman" w:cs="Times New Roman"/>
        </w:rPr>
        <w:t>Ms. Henson requested that Market Participants further review the 201</w:t>
      </w:r>
      <w:r>
        <w:rPr>
          <w:rFonts w:ascii="Times New Roman" w:hAnsi="Times New Roman" w:cs="Times New Roman"/>
        </w:rPr>
        <w:t>7</w:t>
      </w:r>
      <w:r w:rsidRPr="005C6A3F">
        <w:rPr>
          <w:rFonts w:ascii="Times New Roman" w:hAnsi="Times New Roman" w:cs="Times New Roman"/>
        </w:rPr>
        <w:t xml:space="preserve"> PRS Goals in preparation for consider</w:t>
      </w:r>
      <w:r>
        <w:rPr>
          <w:rFonts w:ascii="Times New Roman" w:hAnsi="Times New Roman" w:cs="Times New Roman"/>
        </w:rPr>
        <w:t xml:space="preserve">ation of </w:t>
      </w:r>
      <w:r w:rsidRPr="005C6A3F">
        <w:rPr>
          <w:rFonts w:ascii="Times New Roman" w:hAnsi="Times New Roman" w:cs="Times New Roman"/>
        </w:rPr>
        <w:t>201</w:t>
      </w:r>
      <w:r>
        <w:rPr>
          <w:rFonts w:ascii="Times New Roman" w:hAnsi="Times New Roman" w:cs="Times New Roman"/>
        </w:rPr>
        <w:t>8 PRS Goals at the February 8, 2018</w:t>
      </w:r>
      <w:r w:rsidRPr="005C6A3F">
        <w:rPr>
          <w:rFonts w:ascii="Times New Roman" w:hAnsi="Times New Roman" w:cs="Times New Roman"/>
        </w:rPr>
        <w:t xml:space="preserve"> PRS meeting.  </w:t>
      </w:r>
    </w:p>
    <w:p w14:paraId="77BC3243" w14:textId="77777777" w:rsidR="00846471" w:rsidRDefault="00846471" w:rsidP="00621FE7">
      <w:pPr>
        <w:pStyle w:val="NoSpacing"/>
        <w:jc w:val="both"/>
        <w:rPr>
          <w:rFonts w:ascii="Times New Roman" w:hAnsi="Times New Roman" w:cs="Times New Roman"/>
          <w:highlight w:val="lightGray"/>
        </w:rPr>
      </w:pPr>
    </w:p>
    <w:p w14:paraId="66505017" w14:textId="77777777" w:rsidR="00FC350A" w:rsidRDefault="00FC350A" w:rsidP="00621FE7">
      <w:pPr>
        <w:pStyle w:val="NoSpacing"/>
        <w:rPr>
          <w:rFonts w:ascii="Times New Roman" w:hAnsi="Times New Roman" w:cs="Times New Roman"/>
          <w:u w:val="single"/>
        </w:rPr>
      </w:pPr>
    </w:p>
    <w:p w14:paraId="16231DA0" w14:textId="77777777" w:rsidR="00707A79" w:rsidRPr="00ED23BC" w:rsidRDefault="00707A79" w:rsidP="00621FE7">
      <w:pPr>
        <w:pStyle w:val="NoSpacing"/>
        <w:rPr>
          <w:rFonts w:ascii="Times New Roman" w:hAnsi="Times New Roman" w:cs="Times New Roman"/>
          <w:u w:val="single"/>
        </w:rPr>
      </w:pPr>
      <w:r w:rsidRPr="00ED23BC">
        <w:rPr>
          <w:rFonts w:ascii="Times New Roman" w:hAnsi="Times New Roman" w:cs="Times New Roman"/>
          <w:u w:val="single"/>
        </w:rPr>
        <w:t>Adjournment</w:t>
      </w:r>
    </w:p>
    <w:p w14:paraId="5C34456F" w14:textId="5BD7525B" w:rsidR="00707A79" w:rsidRPr="00621FE7" w:rsidRDefault="00707A79" w:rsidP="00621FE7">
      <w:pPr>
        <w:pStyle w:val="NoSpacing"/>
        <w:jc w:val="both"/>
        <w:rPr>
          <w:rFonts w:ascii="Times New Roman" w:hAnsi="Times New Roman" w:cs="Times New Roman"/>
        </w:rPr>
      </w:pPr>
      <w:r w:rsidRPr="00ED23BC">
        <w:rPr>
          <w:rFonts w:ascii="Times New Roman" w:hAnsi="Times New Roman" w:cs="Times New Roman"/>
        </w:rPr>
        <w:t>M</w:t>
      </w:r>
      <w:r w:rsidR="00A14CCE" w:rsidRPr="00ED23BC">
        <w:rPr>
          <w:rFonts w:ascii="Times New Roman" w:hAnsi="Times New Roman" w:cs="Times New Roman"/>
        </w:rPr>
        <w:t xml:space="preserve">s. </w:t>
      </w:r>
      <w:r w:rsidR="005A4743" w:rsidRPr="00ED23BC">
        <w:rPr>
          <w:rFonts w:ascii="Times New Roman" w:hAnsi="Times New Roman" w:cs="Times New Roman"/>
        </w:rPr>
        <w:t xml:space="preserve">Henson </w:t>
      </w:r>
      <w:r w:rsidRPr="00ED23BC">
        <w:rPr>
          <w:rFonts w:ascii="Times New Roman" w:hAnsi="Times New Roman" w:cs="Times New Roman"/>
        </w:rPr>
        <w:t xml:space="preserve">adjourned the </w:t>
      </w:r>
      <w:r w:rsidR="00ED23BC" w:rsidRPr="00ED23BC">
        <w:rPr>
          <w:rFonts w:ascii="Times New Roman" w:hAnsi="Times New Roman" w:cs="Times New Roman"/>
        </w:rPr>
        <w:t xml:space="preserve">January 18, 2018 </w:t>
      </w:r>
      <w:r w:rsidRPr="00ED23BC">
        <w:rPr>
          <w:rFonts w:ascii="Times New Roman" w:hAnsi="Times New Roman" w:cs="Times New Roman"/>
        </w:rPr>
        <w:t xml:space="preserve">PRS meeting at </w:t>
      </w:r>
      <w:r w:rsidR="00846471" w:rsidRPr="00ED23BC">
        <w:rPr>
          <w:rFonts w:ascii="Times New Roman" w:hAnsi="Times New Roman" w:cs="Times New Roman"/>
        </w:rPr>
        <w:t>1</w:t>
      </w:r>
      <w:r w:rsidR="00ED23BC" w:rsidRPr="00ED23BC">
        <w:rPr>
          <w:rFonts w:ascii="Times New Roman" w:hAnsi="Times New Roman" w:cs="Times New Roman"/>
        </w:rPr>
        <w:t>2:40 p</w:t>
      </w:r>
      <w:r w:rsidR="00DD7CEF" w:rsidRPr="00ED23BC">
        <w:rPr>
          <w:rFonts w:ascii="Times New Roman" w:hAnsi="Times New Roman" w:cs="Times New Roman"/>
        </w:rPr>
        <w:t>.m.</w:t>
      </w:r>
      <w:r w:rsidR="00DD7CEF" w:rsidRPr="00621FE7">
        <w:rPr>
          <w:rFonts w:ascii="Times New Roman" w:hAnsi="Times New Roman" w:cs="Times New Roman"/>
        </w:rPr>
        <w:t xml:space="preserve"> </w:t>
      </w:r>
    </w:p>
    <w:sectPr w:rsidR="00707A79" w:rsidRPr="00621FE7"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00513B" w14:textId="77777777" w:rsidR="00603C66" w:rsidRDefault="00603C66" w:rsidP="00C96B32">
      <w:pPr>
        <w:spacing w:after="0" w:line="240" w:lineRule="auto"/>
      </w:pPr>
      <w:r>
        <w:separator/>
      </w:r>
    </w:p>
  </w:endnote>
  <w:endnote w:type="continuationSeparator" w:id="0">
    <w:p w14:paraId="034BE325" w14:textId="77777777" w:rsidR="00603C66" w:rsidRDefault="00603C66"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A4391" w14:textId="10B5E0C4" w:rsidR="009D6F65" w:rsidRPr="00EF73CC" w:rsidRDefault="009D6F65"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Draft Minutes of the</w:t>
    </w:r>
    <w:r>
      <w:rPr>
        <w:rFonts w:ascii="Times New Roman" w:hAnsi="Times New Roman" w:cs="Times New Roman"/>
        <w:b/>
        <w:sz w:val="16"/>
        <w:szCs w:val="16"/>
      </w:rPr>
      <w:t xml:space="preserve"> January 18, 2018</w:t>
    </w:r>
    <w:r w:rsidRPr="00EF73CC">
      <w:rPr>
        <w:rFonts w:ascii="Times New Roman" w:hAnsi="Times New Roman" w:cs="Times New Roman"/>
        <w:b/>
        <w:sz w:val="16"/>
        <w:szCs w:val="16"/>
      </w:rPr>
      <w:t xml:space="preserve"> PRS Meeting /ERCOT Public</w:t>
    </w:r>
  </w:p>
  <w:p w14:paraId="17DF0811" w14:textId="77777777" w:rsidR="009D6F65" w:rsidRPr="00EF73CC" w:rsidRDefault="009D6F65"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sidR="001957E7">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sidR="001957E7">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9D6F65" w:rsidRDefault="009D6F65" w:rsidP="00A9222E">
    <w:pPr>
      <w:pStyle w:val="Footer"/>
    </w:pPr>
  </w:p>
  <w:p w14:paraId="120383DC" w14:textId="77777777" w:rsidR="009D6F65" w:rsidRDefault="009D6F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1657A2" w14:textId="77777777" w:rsidR="00603C66" w:rsidRDefault="00603C66" w:rsidP="00C96B32">
      <w:pPr>
        <w:spacing w:after="0" w:line="240" w:lineRule="auto"/>
      </w:pPr>
      <w:r>
        <w:separator/>
      </w:r>
    </w:p>
  </w:footnote>
  <w:footnote w:type="continuationSeparator" w:id="0">
    <w:p w14:paraId="31008641" w14:textId="77777777" w:rsidR="00603C66" w:rsidRDefault="00603C66" w:rsidP="00C96B32">
      <w:pPr>
        <w:spacing w:after="0" w:line="240" w:lineRule="auto"/>
      </w:pPr>
      <w:r>
        <w:continuationSeparator/>
      </w:r>
    </w:p>
  </w:footnote>
  <w:footnote w:id="1">
    <w:p w14:paraId="039A8191" w14:textId="4F4BE3C8" w:rsidR="009D6F65" w:rsidRPr="00FE11E4" w:rsidRDefault="009D6F65" w:rsidP="00D16019">
      <w:pPr>
        <w:pStyle w:val="NoSpacing"/>
        <w:rPr>
          <w:rFonts w:ascii="Times New Roman" w:hAnsi="Times New Roman" w:cs="Times New Roman"/>
          <w:i/>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Pr="00EB0A2D">
          <w:rPr>
            <w:rStyle w:val="Hyperlink"/>
            <w:rFonts w:ascii="Times New Roman" w:hAnsi="Times New Roman" w:cs="Times New Roman"/>
            <w:sz w:val="20"/>
            <w:szCs w:val="20"/>
          </w:rPr>
          <w:t>http://www.ercot.com/calendar/2018/1/18/138476-PRS</w:t>
        </w:r>
      </w:hyperlink>
      <w:r>
        <w:t xml:space="preserve"> </w:t>
      </w:r>
      <w:r>
        <w:rPr>
          <w:rFonts w:ascii="Times New Roman" w:hAnsi="Times New Roman" w:cs="Times New Roman"/>
          <w:sz w:val="20"/>
          <w:szCs w:val="20"/>
        </w:rPr>
        <w:t xml:space="preserve"> </w:t>
      </w:r>
      <w:r w:rsidRPr="00F31E8A">
        <w:rPr>
          <w:rFonts w:ascii="Times New Roman" w:hAnsi="Times New Roman" w:cs="Times New Roman"/>
          <w:sz w:val="20"/>
          <w:szCs w:val="20"/>
        </w:rPr>
        <w:t>unless otherwise noted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684A276A"/>
    <w:multiLevelType w:val="hybridMultilevel"/>
    <w:tmpl w:val="B53E829A"/>
    <w:lvl w:ilvl="0" w:tplc="B7747B10">
      <w:start w:val="1"/>
      <w:numFmt w:val="bullet"/>
      <w:lvlText w:val="•"/>
      <w:lvlJc w:val="left"/>
      <w:pPr>
        <w:tabs>
          <w:tab w:val="num" w:pos="720"/>
        </w:tabs>
        <w:ind w:left="720" w:hanging="360"/>
      </w:pPr>
      <w:rPr>
        <w:rFonts w:ascii="Arial" w:hAnsi="Arial" w:hint="default"/>
      </w:rPr>
    </w:lvl>
    <w:lvl w:ilvl="1" w:tplc="8C5C32E4" w:tentative="1">
      <w:start w:val="1"/>
      <w:numFmt w:val="bullet"/>
      <w:lvlText w:val="•"/>
      <w:lvlJc w:val="left"/>
      <w:pPr>
        <w:tabs>
          <w:tab w:val="num" w:pos="1440"/>
        </w:tabs>
        <w:ind w:left="1440" w:hanging="360"/>
      </w:pPr>
      <w:rPr>
        <w:rFonts w:ascii="Arial" w:hAnsi="Arial" w:hint="default"/>
      </w:rPr>
    </w:lvl>
    <w:lvl w:ilvl="2" w:tplc="A686CD70" w:tentative="1">
      <w:start w:val="1"/>
      <w:numFmt w:val="bullet"/>
      <w:lvlText w:val="•"/>
      <w:lvlJc w:val="left"/>
      <w:pPr>
        <w:tabs>
          <w:tab w:val="num" w:pos="2160"/>
        </w:tabs>
        <w:ind w:left="2160" w:hanging="360"/>
      </w:pPr>
      <w:rPr>
        <w:rFonts w:ascii="Arial" w:hAnsi="Arial" w:hint="default"/>
      </w:rPr>
    </w:lvl>
    <w:lvl w:ilvl="3" w:tplc="DE6A25DA" w:tentative="1">
      <w:start w:val="1"/>
      <w:numFmt w:val="bullet"/>
      <w:lvlText w:val="•"/>
      <w:lvlJc w:val="left"/>
      <w:pPr>
        <w:tabs>
          <w:tab w:val="num" w:pos="2880"/>
        </w:tabs>
        <w:ind w:left="2880" w:hanging="360"/>
      </w:pPr>
      <w:rPr>
        <w:rFonts w:ascii="Arial" w:hAnsi="Arial" w:hint="default"/>
      </w:rPr>
    </w:lvl>
    <w:lvl w:ilvl="4" w:tplc="77F43A5A" w:tentative="1">
      <w:start w:val="1"/>
      <w:numFmt w:val="bullet"/>
      <w:lvlText w:val="•"/>
      <w:lvlJc w:val="left"/>
      <w:pPr>
        <w:tabs>
          <w:tab w:val="num" w:pos="3600"/>
        </w:tabs>
        <w:ind w:left="3600" w:hanging="360"/>
      </w:pPr>
      <w:rPr>
        <w:rFonts w:ascii="Arial" w:hAnsi="Arial" w:hint="default"/>
      </w:rPr>
    </w:lvl>
    <w:lvl w:ilvl="5" w:tplc="EE5E216C" w:tentative="1">
      <w:start w:val="1"/>
      <w:numFmt w:val="bullet"/>
      <w:lvlText w:val="•"/>
      <w:lvlJc w:val="left"/>
      <w:pPr>
        <w:tabs>
          <w:tab w:val="num" w:pos="4320"/>
        </w:tabs>
        <w:ind w:left="4320" w:hanging="360"/>
      </w:pPr>
      <w:rPr>
        <w:rFonts w:ascii="Arial" w:hAnsi="Arial" w:hint="default"/>
      </w:rPr>
    </w:lvl>
    <w:lvl w:ilvl="6" w:tplc="98186326" w:tentative="1">
      <w:start w:val="1"/>
      <w:numFmt w:val="bullet"/>
      <w:lvlText w:val="•"/>
      <w:lvlJc w:val="left"/>
      <w:pPr>
        <w:tabs>
          <w:tab w:val="num" w:pos="5040"/>
        </w:tabs>
        <w:ind w:left="5040" w:hanging="360"/>
      </w:pPr>
      <w:rPr>
        <w:rFonts w:ascii="Arial" w:hAnsi="Arial" w:hint="default"/>
      </w:rPr>
    </w:lvl>
    <w:lvl w:ilvl="7" w:tplc="28B63EE6" w:tentative="1">
      <w:start w:val="1"/>
      <w:numFmt w:val="bullet"/>
      <w:lvlText w:val="•"/>
      <w:lvlJc w:val="left"/>
      <w:pPr>
        <w:tabs>
          <w:tab w:val="num" w:pos="5760"/>
        </w:tabs>
        <w:ind w:left="5760" w:hanging="360"/>
      </w:pPr>
      <w:rPr>
        <w:rFonts w:ascii="Arial" w:hAnsi="Arial" w:hint="default"/>
      </w:rPr>
    </w:lvl>
    <w:lvl w:ilvl="8" w:tplc="5F000A9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1"/>
  </w:num>
  <w:num w:numId="4">
    <w:abstractNumId w:val="12"/>
  </w:num>
  <w:num w:numId="5">
    <w:abstractNumId w:val="5"/>
  </w:num>
  <w:num w:numId="6">
    <w:abstractNumId w:val="7"/>
  </w:num>
  <w:num w:numId="7">
    <w:abstractNumId w:val="4"/>
  </w:num>
  <w:num w:numId="8">
    <w:abstractNumId w:val="9"/>
  </w:num>
  <w:num w:numId="9">
    <w:abstractNumId w:val="17"/>
  </w:num>
  <w:num w:numId="10">
    <w:abstractNumId w:val="2"/>
  </w:num>
  <w:num w:numId="11">
    <w:abstractNumId w:val="0"/>
  </w:num>
  <w:num w:numId="12">
    <w:abstractNumId w:val="13"/>
  </w:num>
  <w:num w:numId="13">
    <w:abstractNumId w:val="16"/>
  </w:num>
  <w:num w:numId="14">
    <w:abstractNumId w:val="11"/>
  </w:num>
  <w:num w:numId="15">
    <w:abstractNumId w:val="8"/>
  </w:num>
  <w:num w:numId="16">
    <w:abstractNumId w:val="14"/>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B3"/>
    <w:rsid w:val="000012D9"/>
    <w:rsid w:val="00001C8C"/>
    <w:rsid w:val="00001E1E"/>
    <w:rsid w:val="0000230E"/>
    <w:rsid w:val="00003600"/>
    <w:rsid w:val="00005793"/>
    <w:rsid w:val="000111C3"/>
    <w:rsid w:val="000124CB"/>
    <w:rsid w:val="000132D1"/>
    <w:rsid w:val="0001443F"/>
    <w:rsid w:val="00014A9D"/>
    <w:rsid w:val="00023BF1"/>
    <w:rsid w:val="0002416F"/>
    <w:rsid w:val="00025402"/>
    <w:rsid w:val="00025652"/>
    <w:rsid w:val="0002582A"/>
    <w:rsid w:val="0002782F"/>
    <w:rsid w:val="00027A68"/>
    <w:rsid w:val="00030C80"/>
    <w:rsid w:val="00032592"/>
    <w:rsid w:val="00033330"/>
    <w:rsid w:val="00033361"/>
    <w:rsid w:val="00033E4A"/>
    <w:rsid w:val="00034142"/>
    <w:rsid w:val="00034EBD"/>
    <w:rsid w:val="0003552A"/>
    <w:rsid w:val="0003569A"/>
    <w:rsid w:val="00036953"/>
    <w:rsid w:val="00042EFA"/>
    <w:rsid w:val="0004511F"/>
    <w:rsid w:val="0004521A"/>
    <w:rsid w:val="00045A75"/>
    <w:rsid w:val="00046185"/>
    <w:rsid w:val="000514E2"/>
    <w:rsid w:val="000538A1"/>
    <w:rsid w:val="00053A0A"/>
    <w:rsid w:val="0005589C"/>
    <w:rsid w:val="00056C2A"/>
    <w:rsid w:val="000601C1"/>
    <w:rsid w:val="0006179C"/>
    <w:rsid w:val="00062290"/>
    <w:rsid w:val="000633E5"/>
    <w:rsid w:val="000659E0"/>
    <w:rsid w:val="00066992"/>
    <w:rsid w:val="0006761D"/>
    <w:rsid w:val="00073056"/>
    <w:rsid w:val="000734A0"/>
    <w:rsid w:val="000738C9"/>
    <w:rsid w:val="00073CFD"/>
    <w:rsid w:val="0007407C"/>
    <w:rsid w:val="000741DE"/>
    <w:rsid w:val="00074E8C"/>
    <w:rsid w:val="000758C1"/>
    <w:rsid w:val="00077114"/>
    <w:rsid w:val="00077BF5"/>
    <w:rsid w:val="000820C5"/>
    <w:rsid w:val="0008220B"/>
    <w:rsid w:val="00082419"/>
    <w:rsid w:val="00082A26"/>
    <w:rsid w:val="000854BE"/>
    <w:rsid w:val="00085801"/>
    <w:rsid w:val="00085D49"/>
    <w:rsid w:val="00086A97"/>
    <w:rsid w:val="00086F61"/>
    <w:rsid w:val="000905E6"/>
    <w:rsid w:val="00090E3D"/>
    <w:rsid w:val="00091054"/>
    <w:rsid w:val="000920C6"/>
    <w:rsid w:val="0009229F"/>
    <w:rsid w:val="000925E6"/>
    <w:rsid w:val="000930C0"/>
    <w:rsid w:val="00093223"/>
    <w:rsid w:val="0009426E"/>
    <w:rsid w:val="000945A0"/>
    <w:rsid w:val="00095EA8"/>
    <w:rsid w:val="00096E9D"/>
    <w:rsid w:val="000A1DBA"/>
    <w:rsid w:val="000A2678"/>
    <w:rsid w:val="000A2DD0"/>
    <w:rsid w:val="000A327F"/>
    <w:rsid w:val="000B366C"/>
    <w:rsid w:val="000B3E37"/>
    <w:rsid w:val="000B3EAF"/>
    <w:rsid w:val="000B3ECC"/>
    <w:rsid w:val="000B49B1"/>
    <w:rsid w:val="000B49FA"/>
    <w:rsid w:val="000B6DB9"/>
    <w:rsid w:val="000B70AA"/>
    <w:rsid w:val="000B78D8"/>
    <w:rsid w:val="000C0CFF"/>
    <w:rsid w:val="000C232B"/>
    <w:rsid w:val="000C23C3"/>
    <w:rsid w:val="000C7982"/>
    <w:rsid w:val="000C7E5F"/>
    <w:rsid w:val="000D2096"/>
    <w:rsid w:val="000D5476"/>
    <w:rsid w:val="000D56C7"/>
    <w:rsid w:val="000D5C00"/>
    <w:rsid w:val="000D72BE"/>
    <w:rsid w:val="000D7AE3"/>
    <w:rsid w:val="000E0029"/>
    <w:rsid w:val="000E1A47"/>
    <w:rsid w:val="000E1FA2"/>
    <w:rsid w:val="000E32BA"/>
    <w:rsid w:val="000E36A7"/>
    <w:rsid w:val="000E3E8F"/>
    <w:rsid w:val="000E41C0"/>
    <w:rsid w:val="000E44D3"/>
    <w:rsid w:val="000E487A"/>
    <w:rsid w:val="000E4974"/>
    <w:rsid w:val="000E5CE4"/>
    <w:rsid w:val="000E766B"/>
    <w:rsid w:val="000E76DC"/>
    <w:rsid w:val="000E7EE5"/>
    <w:rsid w:val="000F0212"/>
    <w:rsid w:val="000F04E9"/>
    <w:rsid w:val="000F11B3"/>
    <w:rsid w:val="000F23B2"/>
    <w:rsid w:val="000F331D"/>
    <w:rsid w:val="000F54BB"/>
    <w:rsid w:val="000F5DA9"/>
    <w:rsid w:val="00101483"/>
    <w:rsid w:val="00104076"/>
    <w:rsid w:val="001061BC"/>
    <w:rsid w:val="00106675"/>
    <w:rsid w:val="001076B5"/>
    <w:rsid w:val="001104F4"/>
    <w:rsid w:val="00110AFF"/>
    <w:rsid w:val="00111D9D"/>
    <w:rsid w:val="0011344C"/>
    <w:rsid w:val="00113FB0"/>
    <w:rsid w:val="001149B0"/>
    <w:rsid w:val="00117BA5"/>
    <w:rsid w:val="0012015D"/>
    <w:rsid w:val="001203FC"/>
    <w:rsid w:val="001212C3"/>
    <w:rsid w:val="00121F25"/>
    <w:rsid w:val="001229CB"/>
    <w:rsid w:val="00123454"/>
    <w:rsid w:val="0012369F"/>
    <w:rsid w:val="00125208"/>
    <w:rsid w:val="00126D16"/>
    <w:rsid w:val="00127345"/>
    <w:rsid w:val="00127B24"/>
    <w:rsid w:val="0013084D"/>
    <w:rsid w:val="001319A6"/>
    <w:rsid w:val="00131FD0"/>
    <w:rsid w:val="0013218E"/>
    <w:rsid w:val="001328AF"/>
    <w:rsid w:val="0013399D"/>
    <w:rsid w:val="0013521F"/>
    <w:rsid w:val="001358F4"/>
    <w:rsid w:val="00136D8E"/>
    <w:rsid w:val="0014058F"/>
    <w:rsid w:val="00145ADD"/>
    <w:rsid w:val="0014657A"/>
    <w:rsid w:val="00146CAC"/>
    <w:rsid w:val="00146E06"/>
    <w:rsid w:val="0014718E"/>
    <w:rsid w:val="001479E4"/>
    <w:rsid w:val="0015055F"/>
    <w:rsid w:val="0015153B"/>
    <w:rsid w:val="00152D9A"/>
    <w:rsid w:val="00152F70"/>
    <w:rsid w:val="001561DD"/>
    <w:rsid w:val="00156A06"/>
    <w:rsid w:val="00160B46"/>
    <w:rsid w:val="00161B32"/>
    <w:rsid w:val="00161D23"/>
    <w:rsid w:val="00161FC6"/>
    <w:rsid w:val="001661C8"/>
    <w:rsid w:val="001667C2"/>
    <w:rsid w:val="001677CA"/>
    <w:rsid w:val="00167F74"/>
    <w:rsid w:val="001755BC"/>
    <w:rsid w:val="00175790"/>
    <w:rsid w:val="0017644F"/>
    <w:rsid w:val="00180D83"/>
    <w:rsid w:val="00180F51"/>
    <w:rsid w:val="001824F8"/>
    <w:rsid w:val="0018602C"/>
    <w:rsid w:val="0018638E"/>
    <w:rsid w:val="0018659E"/>
    <w:rsid w:val="00186770"/>
    <w:rsid w:val="00186AF8"/>
    <w:rsid w:val="00186E18"/>
    <w:rsid w:val="00187011"/>
    <w:rsid w:val="001923A2"/>
    <w:rsid w:val="00192598"/>
    <w:rsid w:val="00192B26"/>
    <w:rsid w:val="00193282"/>
    <w:rsid w:val="001957E7"/>
    <w:rsid w:val="00196CEE"/>
    <w:rsid w:val="00196EA9"/>
    <w:rsid w:val="001972CA"/>
    <w:rsid w:val="001A1212"/>
    <w:rsid w:val="001A1327"/>
    <w:rsid w:val="001A2C74"/>
    <w:rsid w:val="001A2E88"/>
    <w:rsid w:val="001A3EB9"/>
    <w:rsid w:val="001A481A"/>
    <w:rsid w:val="001A6ABC"/>
    <w:rsid w:val="001A7714"/>
    <w:rsid w:val="001B0EB2"/>
    <w:rsid w:val="001B101A"/>
    <w:rsid w:val="001B2D80"/>
    <w:rsid w:val="001B34A0"/>
    <w:rsid w:val="001B5FB3"/>
    <w:rsid w:val="001C0987"/>
    <w:rsid w:val="001C0CBE"/>
    <w:rsid w:val="001C1B29"/>
    <w:rsid w:val="001C2476"/>
    <w:rsid w:val="001C3990"/>
    <w:rsid w:val="001C40B5"/>
    <w:rsid w:val="001C486C"/>
    <w:rsid w:val="001C71D4"/>
    <w:rsid w:val="001D0706"/>
    <w:rsid w:val="001D0D13"/>
    <w:rsid w:val="001D1AF6"/>
    <w:rsid w:val="001D3892"/>
    <w:rsid w:val="001D47AC"/>
    <w:rsid w:val="001D4D30"/>
    <w:rsid w:val="001D62DE"/>
    <w:rsid w:val="001D6E36"/>
    <w:rsid w:val="001D7B4B"/>
    <w:rsid w:val="001D7E76"/>
    <w:rsid w:val="001E3A4E"/>
    <w:rsid w:val="001E575F"/>
    <w:rsid w:val="001F0124"/>
    <w:rsid w:val="001F1B44"/>
    <w:rsid w:val="001F1DB5"/>
    <w:rsid w:val="001F2072"/>
    <w:rsid w:val="001F3767"/>
    <w:rsid w:val="001F516D"/>
    <w:rsid w:val="001F5D9F"/>
    <w:rsid w:val="001F6997"/>
    <w:rsid w:val="0020097A"/>
    <w:rsid w:val="0020512C"/>
    <w:rsid w:val="0020578E"/>
    <w:rsid w:val="00206854"/>
    <w:rsid w:val="00206F1F"/>
    <w:rsid w:val="00211389"/>
    <w:rsid w:val="002142EB"/>
    <w:rsid w:val="00214D25"/>
    <w:rsid w:val="00215B0A"/>
    <w:rsid w:val="00215EAB"/>
    <w:rsid w:val="0021763F"/>
    <w:rsid w:val="00221D09"/>
    <w:rsid w:val="002229FB"/>
    <w:rsid w:val="0022391A"/>
    <w:rsid w:val="0022661B"/>
    <w:rsid w:val="00234085"/>
    <w:rsid w:val="002346C3"/>
    <w:rsid w:val="0024239E"/>
    <w:rsid w:val="002435BC"/>
    <w:rsid w:val="00244151"/>
    <w:rsid w:val="00246D2A"/>
    <w:rsid w:val="002473FA"/>
    <w:rsid w:val="0025338A"/>
    <w:rsid w:val="002533EC"/>
    <w:rsid w:val="002613E5"/>
    <w:rsid w:val="00261945"/>
    <w:rsid w:val="0026464B"/>
    <w:rsid w:val="0026496D"/>
    <w:rsid w:val="00265A28"/>
    <w:rsid w:val="002669D5"/>
    <w:rsid w:val="00266BDC"/>
    <w:rsid w:val="0026779F"/>
    <w:rsid w:val="00270623"/>
    <w:rsid w:val="002821E7"/>
    <w:rsid w:val="0029256D"/>
    <w:rsid w:val="0029277C"/>
    <w:rsid w:val="00292BF1"/>
    <w:rsid w:val="00292DA4"/>
    <w:rsid w:val="00292F30"/>
    <w:rsid w:val="00293140"/>
    <w:rsid w:val="002A0821"/>
    <w:rsid w:val="002A223E"/>
    <w:rsid w:val="002A29B9"/>
    <w:rsid w:val="002A2C3D"/>
    <w:rsid w:val="002A3397"/>
    <w:rsid w:val="002A38C7"/>
    <w:rsid w:val="002A3B8B"/>
    <w:rsid w:val="002A45DB"/>
    <w:rsid w:val="002A5A5D"/>
    <w:rsid w:val="002A645F"/>
    <w:rsid w:val="002A6ACA"/>
    <w:rsid w:val="002A784C"/>
    <w:rsid w:val="002B186A"/>
    <w:rsid w:val="002B2BEA"/>
    <w:rsid w:val="002B339E"/>
    <w:rsid w:val="002B38DC"/>
    <w:rsid w:val="002B6550"/>
    <w:rsid w:val="002B7377"/>
    <w:rsid w:val="002C02E5"/>
    <w:rsid w:val="002C0D1F"/>
    <w:rsid w:val="002C0D64"/>
    <w:rsid w:val="002C144C"/>
    <w:rsid w:val="002C1DAB"/>
    <w:rsid w:val="002C2081"/>
    <w:rsid w:val="002C217D"/>
    <w:rsid w:val="002C3DDE"/>
    <w:rsid w:val="002C4823"/>
    <w:rsid w:val="002C58C4"/>
    <w:rsid w:val="002C5CED"/>
    <w:rsid w:val="002C6EFE"/>
    <w:rsid w:val="002C7D42"/>
    <w:rsid w:val="002C7E65"/>
    <w:rsid w:val="002D2004"/>
    <w:rsid w:val="002D26D5"/>
    <w:rsid w:val="002D3C69"/>
    <w:rsid w:val="002D3E4D"/>
    <w:rsid w:val="002D5803"/>
    <w:rsid w:val="002D59BA"/>
    <w:rsid w:val="002D6375"/>
    <w:rsid w:val="002D7011"/>
    <w:rsid w:val="002E0B64"/>
    <w:rsid w:val="002E11BE"/>
    <w:rsid w:val="002E3643"/>
    <w:rsid w:val="002E5B8E"/>
    <w:rsid w:val="002E5F69"/>
    <w:rsid w:val="002E5F71"/>
    <w:rsid w:val="002E70E6"/>
    <w:rsid w:val="002E787A"/>
    <w:rsid w:val="002E7FA2"/>
    <w:rsid w:val="002F00BF"/>
    <w:rsid w:val="002F0D2B"/>
    <w:rsid w:val="002F0EDE"/>
    <w:rsid w:val="002F10E1"/>
    <w:rsid w:val="002F3715"/>
    <w:rsid w:val="002F4E34"/>
    <w:rsid w:val="002F5A75"/>
    <w:rsid w:val="002F676A"/>
    <w:rsid w:val="002F6E89"/>
    <w:rsid w:val="002F7F34"/>
    <w:rsid w:val="00301023"/>
    <w:rsid w:val="003026BE"/>
    <w:rsid w:val="003056FA"/>
    <w:rsid w:val="003060E4"/>
    <w:rsid w:val="00307688"/>
    <w:rsid w:val="00307C1F"/>
    <w:rsid w:val="00307C88"/>
    <w:rsid w:val="003106E7"/>
    <w:rsid w:val="00312771"/>
    <w:rsid w:val="00312F93"/>
    <w:rsid w:val="00312FF1"/>
    <w:rsid w:val="00313A58"/>
    <w:rsid w:val="00314A32"/>
    <w:rsid w:val="00317014"/>
    <w:rsid w:val="00322296"/>
    <w:rsid w:val="00322B5A"/>
    <w:rsid w:val="003237B2"/>
    <w:rsid w:val="00323C06"/>
    <w:rsid w:val="00324235"/>
    <w:rsid w:val="003251DA"/>
    <w:rsid w:val="00325351"/>
    <w:rsid w:val="003309B8"/>
    <w:rsid w:val="0033172B"/>
    <w:rsid w:val="003345C8"/>
    <w:rsid w:val="00335ACD"/>
    <w:rsid w:val="00340C69"/>
    <w:rsid w:val="00340E02"/>
    <w:rsid w:val="003411C8"/>
    <w:rsid w:val="0034236F"/>
    <w:rsid w:val="00343195"/>
    <w:rsid w:val="003438DE"/>
    <w:rsid w:val="00343E7B"/>
    <w:rsid w:val="00344731"/>
    <w:rsid w:val="003473F0"/>
    <w:rsid w:val="00347B45"/>
    <w:rsid w:val="00347E83"/>
    <w:rsid w:val="0035569D"/>
    <w:rsid w:val="00356F37"/>
    <w:rsid w:val="00364363"/>
    <w:rsid w:val="00365701"/>
    <w:rsid w:val="00367ED6"/>
    <w:rsid w:val="00371BC3"/>
    <w:rsid w:val="0037253E"/>
    <w:rsid w:val="00374821"/>
    <w:rsid w:val="00374E1C"/>
    <w:rsid w:val="00375EBA"/>
    <w:rsid w:val="00376B4C"/>
    <w:rsid w:val="00377A2D"/>
    <w:rsid w:val="0038017B"/>
    <w:rsid w:val="0038125B"/>
    <w:rsid w:val="003832DB"/>
    <w:rsid w:val="00383FFA"/>
    <w:rsid w:val="00385D74"/>
    <w:rsid w:val="003860B9"/>
    <w:rsid w:val="00386533"/>
    <w:rsid w:val="00386C27"/>
    <w:rsid w:val="00387569"/>
    <w:rsid w:val="0039008F"/>
    <w:rsid w:val="00390CF8"/>
    <w:rsid w:val="003947B8"/>
    <w:rsid w:val="0039490F"/>
    <w:rsid w:val="003963CB"/>
    <w:rsid w:val="00396CE4"/>
    <w:rsid w:val="00397F1B"/>
    <w:rsid w:val="003A03AB"/>
    <w:rsid w:val="003A2E58"/>
    <w:rsid w:val="003A3247"/>
    <w:rsid w:val="003A4157"/>
    <w:rsid w:val="003A4BA9"/>
    <w:rsid w:val="003A5AF7"/>
    <w:rsid w:val="003A6F69"/>
    <w:rsid w:val="003B5714"/>
    <w:rsid w:val="003B7214"/>
    <w:rsid w:val="003B72F7"/>
    <w:rsid w:val="003C0CCB"/>
    <w:rsid w:val="003C7385"/>
    <w:rsid w:val="003C77EF"/>
    <w:rsid w:val="003C7E64"/>
    <w:rsid w:val="003D0116"/>
    <w:rsid w:val="003D25A0"/>
    <w:rsid w:val="003D2F45"/>
    <w:rsid w:val="003D3704"/>
    <w:rsid w:val="003D3EE2"/>
    <w:rsid w:val="003D6EED"/>
    <w:rsid w:val="003E013A"/>
    <w:rsid w:val="003E1D3D"/>
    <w:rsid w:val="003E338C"/>
    <w:rsid w:val="003E40F3"/>
    <w:rsid w:val="003E5D51"/>
    <w:rsid w:val="004013C2"/>
    <w:rsid w:val="00403F33"/>
    <w:rsid w:val="00405C3D"/>
    <w:rsid w:val="004065D3"/>
    <w:rsid w:val="00406A58"/>
    <w:rsid w:val="00410F53"/>
    <w:rsid w:val="00410F92"/>
    <w:rsid w:val="00411BA5"/>
    <w:rsid w:val="00414849"/>
    <w:rsid w:val="00415622"/>
    <w:rsid w:val="004157E2"/>
    <w:rsid w:val="00416312"/>
    <w:rsid w:val="00421BD0"/>
    <w:rsid w:val="00421EE7"/>
    <w:rsid w:val="00424BEF"/>
    <w:rsid w:val="00425E35"/>
    <w:rsid w:val="004317E1"/>
    <w:rsid w:val="004325EF"/>
    <w:rsid w:val="004348CD"/>
    <w:rsid w:val="0043543C"/>
    <w:rsid w:val="00435812"/>
    <w:rsid w:val="00436FF3"/>
    <w:rsid w:val="00442C5A"/>
    <w:rsid w:val="00445F44"/>
    <w:rsid w:val="0045027B"/>
    <w:rsid w:val="0045067A"/>
    <w:rsid w:val="00450808"/>
    <w:rsid w:val="00451B5A"/>
    <w:rsid w:val="00452020"/>
    <w:rsid w:val="004528FB"/>
    <w:rsid w:val="00453687"/>
    <w:rsid w:val="00454E49"/>
    <w:rsid w:val="00455669"/>
    <w:rsid w:val="00457516"/>
    <w:rsid w:val="00460867"/>
    <w:rsid w:val="004611DC"/>
    <w:rsid w:val="004651CE"/>
    <w:rsid w:val="00466145"/>
    <w:rsid w:val="0046646F"/>
    <w:rsid w:val="004665DB"/>
    <w:rsid w:val="0046790C"/>
    <w:rsid w:val="00470E07"/>
    <w:rsid w:val="00472754"/>
    <w:rsid w:val="00472906"/>
    <w:rsid w:val="00472960"/>
    <w:rsid w:val="0047385D"/>
    <w:rsid w:val="00473C83"/>
    <w:rsid w:val="00474A6F"/>
    <w:rsid w:val="00475DAB"/>
    <w:rsid w:val="004766B0"/>
    <w:rsid w:val="00476E25"/>
    <w:rsid w:val="0048016A"/>
    <w:rsid w:val="00480276"/>
    <w:rsid w:val="00481F3C"/>
    <w:rsid w:val="00482B6E"/>
    <w:rsid w:val="00485DFF"/>
    <w:rsid w:val="00486326"/>
    <w:rsid w:val="00492B24"/>
    <w:rsid w:val="00493A9B"/>
    <w:rsid w:val="004969C4"/>
    <w:rsid w:val="00497787"/>
    <w:rsid w:val="004A001B"/>
    <w:rsid w:val="004A03B5"/>
    <w:rsid w:val="004A06CB"/>
    <w:rsid w:val="004A2F61"/>
    <w:rsid w:val="004A311C"/>
    <w:rsid w:val="004A52C1"/>
    <w:rsid w:val="004A5FC8"/>
    <w:rsid w:val="004A6E5B"/>
    <w:rsid w:val="004B04EB"/>
    <w:rsid w:val="004B0B88"/>
    <w:rsid w:val="004B0F6C"/>
    <w:rsid w:val="004B181E"/>
    <w:rsid w:val="004B198A"/>
    <w:rsid w:val="004B1D9A"/>
    <w:rsid w:val="004B3ACD"/>
    <w:rsid w:val="004B45C9"/>
    <w:rsid w:val="004B4A1B"/>
    <w:rsid w:val="004B5987"/>
    <w:rsid w:val="004B668F"/>
    <w:rsid w:val="004B672F"/>
    <w:rsid w:val="004B705B"/>
    <w:rsid w:val="004B74D9"/>
    <w:rsid w:val="004C00CA"/>
    <w:rsid w:val="004C1511"/>
    <w:rsid w:val="004C4E6E"/>
    <w:rsid w:val="004C5983"/>
    <w:rsid w:val="004D0473"/>
    <w:rsid w:val="004D2097"/>
    <w:rsid w:val="004D225E"/>
    <w:rsid w:val="004D2B58"/>
    <w:rsid w:val="004D30C5"/>
    <w:rsid w:val="004D3CB6"/>
    <w:rsid w:val="004D60E0"/>
    <w:rsid w:val="004E01D1"/>
    <w:rsid w:val="004E0D18"/>
    <w:rsid w:val="004E1A60"/>
    <w:rsid w:val="004E3062"/>
    <w:rsid w:val="004E3E17"/>
    <w:rsid w:val="004E4B25"/>
    <w:rsid w:val="004E608F"/>
    <w:rsid w:val="004E69D6"/>
    <w:rsid w:val="004E771C"/>
    <w:rsid w:val="004E7BE1"/>
    <w:rsid w:val="004F0456"/>
    <w:rsid w:val="004F741A"/>
    <w:rsid w:val="004F7EDC"/>
    <w:rsid w:val="004F7F3F"/>
    <w:rsid w:val="004F7FDF"/>
    <w:rsid w:val="00503014"/>
    <w:rsid w:val="00503CC9"/>
    <w:rsid w:val="00504BF7"/>
    <w:rsid w:val="005062F3"/>
    <w:rsid w:val="00507B37"/>
    <w:rsid w:val="00510C75"/>
    <w:rsid w:val="00512243"/>
    <w:rsid w:val="00513ACD"/>
    <w:rsid w:val="005178BB"/>
    <w:rsid w:val="00520DC6"/>
    <w:rsid w:val="00521ED9"/>
    <w:rsid w:val="005234A0"/>
    <w:rsid w:val="005234D8"/>
    <w:rsid w:val="00523D67"/>
    <w:rsid w:val="00524C08"/>
    <w:rsid w:val="00526989"/>
    <w:rsid w:val="00526C7C"/>
    <w:rsid w:val="00526D70"/>
    <w:rsid w:val="005274EF"/>
    <w:rsid w:val="00527D6F"/>
    <w:rsid w:val="005302A0"/>
    <w:rsid w:val="005328EA"/>
    <w:rsid w:val="00532B06"/>
    <w:rsid w:val="00532F18"/>
    <w:rsid w:val="0053456A"/>
    <w:rsid w:val="005366FD"/>
    <w:rsid w:val="00537B9A"/>
    <w:rsid w:val="00540349"/>
    <w:rsid w:val="005406C7"/>
    <w:rsid w:val="00542F36"/>
    <w:rsid w:val="0054310D"/>
    <w:rsid w:val="005442DC"/>
    <w:rsid w:val="00546F2F"/>
    <w:rsid w:val="00547617"/>
    <w:rsid w:val="0054797C"/>
    <w:rsid w:val="00550004"/>
    <w:rsid w:val="00550985"/>
    <w:rsid w:val="005509F2"/>
    <w:rsid w:val="005515CC"/>
    <w:rsid w:val="00551EE8"/>
    <w:rsid w:val="0055230E"/>
    <w:rsid w:val="005539EE"/>
    <w:rsid w:val="005543B8"/>
    <w:rsid w:val="00554BDD"/>
    <w:rsid w:val="005572CD"/>
    <w:rsid w:val="00557F06"/>
    <w:rsid w:val="0056098C"/>
    <w:rsid w:val="00560EFD"/>
    <w:rsid w:val="00561D1C"/>
    <w:rsid w:val="0056685B"/>
    <w:rsid w:val="00567F56"/>
    <w:rsid w:val="0057202B"/>
    <w:rsid w:val="00573AF2"/>
    <w:rsid w:val="00574D76"/>
    <w:rsid w:val="00575C4C"/>
    <w:rsid w:val="00575C6D"/>
    <w:rsid w:val="0057637F"/>
    <w:rsid w:val="0057654E"/>
    <w:rsid w:val="00576D8F"/>
    <w:rsid w:val="005771ED"/>
    <w:rsid w:val="005800F4"/>
    <w:rsid w:val="00583DFA"/>
    <w:rsid w:val="00584534"/>
    <w:rsid w:val="00584920"/>
    <w:rsid w:val="00586063"/>
    <w:rsid w:val="0058708E"/>
    <w:rsid w:val="00587946"/>
    <w:rsid w:val="00592FE6"/>
    <w:rsid w:val="00593D4D"/>
    <w:rsid w:val="0059594C"/>
    <w:rsid w:val="00596597"/>
    <w:rsid w:val="00597E79"/>
    <w:rsid w:val="005A0F62"/>
    <w:rsid w:val="005A1BD2"/>
    <w:rsid w:val="005A1BE5"/>
    <w:rsid w:val="005A2B1F"/>
    <w:rsid w:val="005A35B8"/>
    <w:rsid w:val="005A42CC"/>
    <w:rsid w:val="005A4743"/>
    <w:rsid w:val="005A5D56"/>
    <w:rsid w:val="005A7067"/>
    <w:rsid w:val="005B11BF"/>
    <w:rsid w:val="005B18CE"/>
    <w:rsid w:val="005B1EC0"/>
    <w:rsid w:val="005B3E47"/>
    <w:rsid w:val="005B4A25"/>
    <w:rsid w:val="005B54EA"/>
    <w:rsid w:val="005B5D33"/>
    <w:rsid w:val="005C1C1B"/>
    <w:rsid w:val="005C2437"/>
    <w:rsid w:val="005C2537"/>
    <w:rsid w:val="005C4260"/>
    <w:rsid w:val="005C4413"/>
    <w:rsid w:val="005C5400"/>
    <w:rsid w:val="005C6231"/>
    <w:rsid w:val="005C6A3F"/>
    <w:rsid w:val="005D11E9"/>
    <w:rsid w:val="005D1523"/>
    <w:rsid w:val="005D1FC7"/>
    <w:rsid w:val="005D2C31"/>
    <w:rsid w:val="005D4E3F"/>
    <w:rsid w:val="005D54CC"/>
    <w:rsid w:val="005D5B31"/>
    <w:rsid w:val="005E07CA"/>
    <w:rsid w:val="005E0A81"/>
    <w:rsid w:val="005E1F39"/>
    <w:rsid w:val="005E35AD"/>
    <w:rsid w:val="005E4CAD"/>
    <w:rsid w:val="005E5CCB"/>
    <w:rsid w:val="005E66B2"/>
    <w:rsid w:val="005E69A3"/>
    <w:rsid w:val="005E7C24"/>
    <w:rsid w:val="005F1B17"/>
    <w:rsid w:val="005F216B"/>
    <w:rsid w:val="006003FB"/>
    <w:rsid w:val="00602BCC"/>
    <w:rsid w:val="00603C66"/>
    <w:rsid w:val="00610D9A"/>
    <w:rsid w:val="0061131E"/>
    <w:rsid w:val="00612204"/>
    <w:rsid w:val="00612C51"/>
    <w:rsid w:val="00613250"/>
    <w:rsid w:val="0061449F"/>
    <w:rsid w:val="006148E7"/>
    <w:rsid w:val="00615D17"/>
    <w:rsid w:val="00617B84"/>
    <w:rsid w:val="006201A4"/>
    <w:rsid w:val="00620CAA"/>
    <w:rsid w:val="006211AB"/>
    <w:rsid w:val="00621FE7"/>
    <w:rsid w:val="00623EA1"/>
    <w:rsid w:val="00624E85"/>
    <w:rsid w:val="00630B4A"/>
    <w:rsid w:val="00631038"/>
    <w:rsid w:val="00631EB1"/>
    <w:rsid w:val="006369B6"/>
    <w:rsid w:val="006431CE"/>
    <w:rsid w:val="00647349"/>
    <w:rsid w:val="006475AC"/>
    <w:rsid w:val="00650093"/>
    <w:rsid w:val="00650840"/>
    <w:rsid w:val="00652C54"/>
    <w:rsid w:val="00652FC2"/>
    <w:rsid w:val="006531EB"/>
    <w:rsid w:val="006538C6"/>
    <w:rsid w:val="00655070"/>
    <w:rsid w:val="00655850"/>
    <w:rsid w:val="00656D1D"/>
    <w:rsid w:val="006579C9"/>
    <w:rsid w:val="00660DCD"/>
    <w:rsid w:val="00661A92"/>
    <w:rsid w:val="00661DFD"/>
    <w:rsid w:val="006620CD"/>
    <w:rsid w:val="0066266B"/>
    <w:rsid w:val="0066425F"/>
    <w:rsid w:val="006772A3"/>
    <w:rsid w:val="00677E3E"/>
    <w:rsid w:val="006822EB"/>
    <w:rsid w:val="006835AB"/>
    <w:rsid w:val="00683B8A"/>
    <w:rsid w:val="0068433E"/>
    <w:rsid w:val="0068438C"/>
    <w:rsid w:val="00684B75"/>
    <w:rsid w:val="0068576B"/>
    <w:rsid w:val="00687914"/>
    <w:rsid w:val="0069073A"/>
    <w:rsid w:val="00692637"/>
    <w:rsid w:val="00692887"/>
    <w:rsid w:val="006946D3"/>
    <w:rsid w:val="00696883"/>
    <w:rsid w:val="00696B2F"/>
    <w:rsid w:val="006A048A"/>
    <w:rsid w:val="006A19D5"/>
    <w:rsid w:val="006A2940"/>
    <w:rsid w:val="006A2B82"/>
    <w:rsid w:val="006A3C2F"/>
    <w:rsid w:val="006A41A6"/>
    <w:rsid w:val="006A4408"/>
    <w:rsid w:val="006A4733"/>
    <w:rsid w:val="006A4F4F"/>
    <w:rsid w:val="006A51E2"/>
    <w:rsid w:val="006B13F7"/>
    <w:rsid w:val="006B169C"/>
    <w:rsid w:val="006B2F63"/>
    <w:rsid w:val="006B60D5"/>
    <w:rsid w:val="006B7C25"/>
    <w:rsid w:val="006C0000"/>
    <w:rsid w:val="006C1791"/>
    <w:rsid w:val="006C3DAD"/>
    <w:rsid w:val="006C66F2"/>
    <w:rsid w:val="006D0850"/>
    <w:rsid w:val="006D20CD"/>
    <w:rsid w:val="006D7E03"/>
    <w:rsid w:val="006E1DA8"/>
    <w:rsid w:val="006E2E12"/>
    <w:rsid w:val="006F4853"/>
    <w:rsid w:val="006F7A0F"/>
    <w:rsid w:val="00700ABD"/>
    <w:rsid w:val="00700BA9"/>
    <w:rsid w:val="007012AA"/>
    <w:rsid w:val="0070169A"/>
    <w:rsid w:val="00703C3C"/>
    <w:rsid w:val="00706733"/>
    <w:rsid w:val="00707A79"/>
    <w:rsid w:val="00707FAB"/>
    <w:rsid w:val="00711AC3"/>
    <w:rsid w:val="00711FBE"/>
    <w:rsid w:val="00712E31"/>
    <w:rsid w:val="007134E1"/>
    <w:rsid w:val="00715015"/>
    <w:rsid w:val="007165C6"/>
    <w:rsid w:val="0071694A"/>
    <w:rsid w:val="00717688"/>
    <w:rsid w:val="007222ED"/>
    <w:rsid w:val="00722857"/>
    <w:rsid w:val="00723BD6"/>
    <w:rsid w:val="00723E7C"/>
    <w:rsid w:val="00723FAE"/>
    <w:rsid w:val="00726C4A"/>
    <w:rsid w:val="007273C7"/>
    <w:rsid w:val="00727F07"/>
    <w:rsid w:val="00730960"/>
    <w:rsid w:val="00731D6A"/>
    <w:rsid w:val="00732ACB"/>
    <w:rsid w:val="00733A33"/>
    <w:rsid w:val="00734597"/>
    <w:rsid w:val="00734D5B"/>
    <w:rsid w:val="00735367"/>
    <w:rsid w:val="00735CB0"/>
    <w:rsid w:val="00736236"/>
    <w:rsid w:val="00742B75"/>
    <w:rsid w:val="00744D93"/>
    <w:rsid w:val="00747F83"/>
    <w:rsid w:val="00750EB8"/>
    <w:rsid w:val="00751616"/>
    <w:rsid w:val="007525D8"/>
    <w:rsid w:val="00752B39"/>
    <w:rsid w:val="0075309A"/>
    <w:rsid w:val="0075368A"/>
    <w:rsid w:val="00754774"/>
    <w:rsid w:val="00754FAC"/>
    <w:rsid w:val="007575AD"/>
    <w:rsid w:val="00760609"/>
    <w:rsid w:val="00762A92"/>
    <w:rsid w:val="0076516B"/>
    <w:rsid w:val="0076574F"/>
    <w:rsid w:val="00771D6A"/>
    <w:rsid w:val="00772029"/>
    <w:rsid w:val="00774757"/>
    <w:rsid w:val="00774D29"/>
    <w:rsid w:val="00774F98"/>
    <w:rsid w:val="007761BA"/>
    <w:rsid w:val="00776460"/>
    <w:rsid w:val="00776A62"/>
    <w:rsid w:val="00777142"/>
    <w:rsid w:val="007778B2"/>
    <w:rsid w:val="00780A65"/>
    <w:rsid w:val="00780F43"/>
    <w:rsid w:val="00781E6B"/>
    <w:rsid w:val="00782C77"/>
    <w:rsid w:val="00782F35"/>
    <w:rsid w:val="007839CB"/>
    <w:rsid w:val="00785D3F"/>
    <w:rsid w:val="00787CAA"/>
    <w:rsid w:val="00787F89"/>
    <w:rsid w:val="007934EF"/>
    <w:rsid w:val="00793F71"/>
    <w:rsid w:val="00794FA2"/>
    <w:rsid w:val="0079519F"/>
    <w:rsid w:val="007A0397"/>
    <w:rsid w:val="007A2AE1"/>
    <w:rsid w:val="007A33BA"/>
    <w:rsid w:val="007A38B4"/>
    <w:rsid w:val="007A402A"/>
    <w:rsid w:val="007A49F8"/>
    <w:rsid w:val="007A6536"/>
    <w:rsid w:val="007A68A8"/>
    <w:rsid w:val="007A7334"/>
    <w:rsid w:val="007A780E"/>
    <w:rsid w:val="007A793D"/>
    <w:rsid w:val="007B0A64"/>
    <w:rsid w:val="007B0DB1"/>
    <w:rsid w:val="007B1CBE"/>
    <w:rsid w:val="007B242F"/>
    <w:rsid w:val="007B3E79"/>
    <w:rsid w:val="007B429C"/>
    <w:rsid w:val="007B43DE"/>
    <w:rsid w:val="007B5181"/>
    <w:rsid w:val="007B7E30"/>
    <w:rsid w:val="007C1253"/>
    <w:rsid w:val="007C19ED"/>
    <w:rsid w:val="007C28DB"/>
    <w:rsid w:val="007C29C3"/>
    <w:rsid w:val="007C47DA"/>
    <w:rsid w:val="007C4C9F"/>
    <w:rsid w:val="007C5239"/>
    <w:rsid w:val="007C6AFE"/>
    <w:rsid w:val="007D279F"/>
    <w:rsid w:val="007D3855"/>
    <w:rsid w:val="007D3D76"/>
    <w:rsid w:val="007D5271"/>
    <w:rsid w:val="007D530D"/>
    <w:rsid w:val="007D5F86"/>
    <w:rsid w:val="007D77FF"/>
    <w:rsid w:val="007E0830"/>
    <w:rsid w:val="007E516F"/>
    <w:rsid w:val="007E5755"/>
    <w:rsid w:val="007F01D5"/>
    <w:rsid w:val="007F04EF"/>
    <w:rsid w:val="007F2292"/>
    <w:rsid w:val="007F2836"/>
    <w:rsid w:val="007F4B33"/>
    <w:rsid w:val="007F7EA8"/>
    <w:rsid w:val="00802A75"/>
    <w:rsid w:val="008036FF"/>
    <w:rsid w:val="008047BB"/>
    <w:rsid w:val="00806FB6"/>
    <w:rsid w:val="00810617"/>
    <w:rsid w:val="00810B6E"/>
    <w:rsid w:val="008119B5"/>
    <w:rsid w:val="00812ECA"/>
    <w:rsid w:val="00815031"/>
    <w:rsid w:val="008158AA"/>
    <w:rsid w:val="00816844"/>
    <w:rsid w:val="00816E5E"/>
    <w:rsid w:val="008179A8"/>
    <w:rsid w:val="00820A91"/>
    <w:rsid w:val="00821226"/>
    <w:rsid w:val="00821ADA"/>
    <w:rsid w:val="00822B8B"/>
    <w:rsid w:val="00833F4D"/>
    <w:rsid w:val="00834D0E"/>
    <w:rsid w:val="00834E6D"/>
    <w:rsid w:val="00835EB0"/>
    <w:rsid w:val="00836E1A"/>
    <w:rsid w:val="00837BBE"/>
    <w:rsid w:val="0084083F"/>
    <w:rsid w:val="00841D54"/>
    <w:rsid w:val="00841F14"/>
    <w:rsid w:val="00843687"/>
    <w:rsid w:val="00843F15"/>
    <w:rsid w:val="00845230"/>
    <w:rsid w:val="00846471"/>
    <w:rsid w:val="008555CA"/>
    <w:rsid w:val="008558C6"/>
    <w:rsid w:val="008567C6"/>
    <w:rsid w:val="008610D9"/>
    <w:rsid w:val="00861C8C"/>
    <w:rsid w:val="00862B3C"/>
    <w:rsid w:val="008632ED"/>
    <w:rsid w:val="008641FF"/>
    <w:rsid w:val="00870D4A"/>
    <w:rsid w:val="00871B40"/>
    <w:rsid w:val="00871EAD"/>
    <w:rsid w:val="0087210D"/>
    <w:rsid w:val="008724FE"/>
    <w:rsid w:val="00874ACA"/>
    <w:rsid w:val="008750CD"/>
    <w:rsid w:val="00875993"/>
    <w:rsid w:val="00875C98"/>
    <w:rsid w:val="00876469"/>
    <w:rsid w:val="00876D93"/>
    <w:rsid w:val="00877080"/>
    <w:rsid w:val="008809AA"/>
    <w:rsid w:val="00880BB3"/>
    <w:rsid w:val="008812EE"/>
    <w:rsid w:val="00881421"/>
    <w:rsid w:val="00883310"/>
    <w:rsid w:val="00883351"/>
    <w:rsid w:val="00883F5C"/>
    <w:rsid w:val="00884B63"/>
    <w:rsid w:val="0088547B"/>
    <w:rsid w:val="008877D8"/>
    <w:rsid w:val="00887C23"/>
    <w:rsid w:val="00892A76"/>
    <w:rsid w:val="00892F8B"/>
    <w:rsid w:val="0089380F"/>
    <w:rsid w:val="00893C6A"/>
    <w:rsid w:val="008949CA"/>
    <w:rsid w:val="0089520E"/>
    <w:rsid w:val="008979B6"/>
    <w:rsid w:val="008A0845"/>
    <w:rsid w:val="008A0CD6"/>
    <w:rsid w:val="008A2ECC"/>
    <w:rsid w:val="008A3ABF"/>
    <w:rsid w:val="008A4E4B"/>
    <w:rsid w:val="008A6F70"/>
    <w:rsid w:val="008A78F4"/>
    <w:rsid w:val="008A7972"/>
    <w:rsid w:val="008B0CF6"/>
    <w:rsid w:val="008B1286"/>
    <w:rsid w:val="008B139E"/>
    <w:rsid w:val="008B1A88"/>
    <w:rsid w:val="008B2638"/>
    <w:rsid w:val="008B2B3B"/>
    <w:rsid w:val="008B3C77"/>
    <w:rsid w:val="008B46EF"/>
    <w:rsid w:val="008C047A"/>
    <w:rsid w:val="008C104E"/>
    <w:rsid w:val="008C1D3B"/>
    <w:rsid w:val="008C2C41"/>
    <w:rsid w:val="008C6C3F"/>
    <w:rsid w:val="008C732B"/>
    <w:rsid w:val="008C78A8"/>
    <w:rsid w:val="008C7CA7"/>
    <w:rsid w:val="008D03CB"/>
    <w:rsid w:val="008D067C"/>
    <w:rsid w:val="008D0AF1"/>
    <w:rsid w:val="008D238E"/>
    <w:rsid w:val="008D2A3E"/>
    <w:rsid w:val="008D49B8"/>
    <w:rsid w:val="008D4CDD"/>
    <w:rsid w:val="008D71C1"/>
    <w:rsid w:val="008D7A6A"/>
    <w:rsid w:val="008E037C"/>
    <w:rsid w:val="008E13C3"/>
    <w:rsid w:val="008E1BD9"/>
    <w:rsid w:val="008E3858"/>
    <w:rsid w:val="008E49C8"/>
    <w:rsid w:val="008E6F0F"/>
    <w:rsid w:val="008F1144"/>
    <w:rsid w:val="008F1592"/>
    <w:rsid w:val="008F376B"/>
    <w:rsid w:val="008F5FBB"/>
    <w:rsid w:val="009011A6"/>
    <w:rsid w:val="00902491"/>
    <w:rsid w:val="00902F36"/>
    <w:rsid w:val="00904034"/>
    <w:rsid w:val="00904EC4"/>
    <w:rsid w:val="00904FCB"/>
    <w:rsid w:val="00906EDB"/>
    <w:rsid w:val="00907DDE"/>
    <w:rsid w:val="00910D6C"/>
    <w:rsid w:val="0091548C"/>
    <w:rsid w:val="00916061"/>
    <w:rsid w:val="009164CE"/>
    <w:rsid w:val="00916779"/>
    <w:rsid w:val="009229BF"/>
    <w:rsid w:val="009237B0"/>
    <w:rsid w:val="009238DE"/>
    <w:rsid w:val="009257FF"/>
    <w:rsid w:val="00925ACC"/>
    <w:rsid w:val="00925C11"/>
    <w:rsid w:val="00927A03"/>
    <w:rsid w:val="00927A65"/>
    <w:rsid w:val="00927F80"/>
    <w:rsid w:val="00930187"/>
    <w:rsid w:val="00931442"/>
    <w:rsid w:val="009316F7"/>
    <w:rsid w:val="00931818"/>
    <w:rsid w:val="00932EAF"/>
    <w:rsid w:val="009342EA"/>
    <w:rsid w:val="009353FE"/>
    <w:rsid w:val="00935639"/>
    <w:rsid w:val="00935954"/>
    <w:rsid w:val="009378DB"/>
    <w:rsid w:val="00940A40"/>
    <w:rsid w:val="00943461"/>
    <w:rsid w:val="00943AAD"/>
    <w:rsid w:val="00944BC2"/>
    <w:rsid w:val="00944E78"/>
    <w:rsid w:val="00945743"/>
    <w:rsid w:val="00960428"/>
    <w:rsid w:val="00962022"/>
    <w:rsid w:val="009640E1"/>
    <w:rsid w:val="00965B74"/>
    <w:rsid w:val="00965EEB"/>
    <w:rsid w:val="00966023"/>
    <w:rsid w:val="0096628E"/>
    <w:rsid w:val="009675A4"/>
    <w:rsid w:val="009713A5"/>
    <w:rsid w:val="009725CD"/>
    <w:rsid w:val="00976A65"/>
    <w:rsid w:val="0097785A"/>
    <w:rsid w:val="00977AAC"/>
    <w:rsid w:val="00977B88"/>
    <w:rsid w:val="00981BA5"/>
    <w:rsid w:val="00982B73"/>
    <w:rsid w:val="009848A5"/>
    <w:rsid w:val="00985A35"/>
    <w:rsid w:val="00985A91"/>
    <w:rsid w:val="00985AD5"/>
    <w:rsid w:val="00986A8A"/>
    <w:rsid w:val="0098713B"/>
    <w:rsid w:val="009901D1"/>
    <w:rsid w:val="00991BB6"/>
    <w:rsid w:val="00992348"/>
    <w:rsid w:val="009939C6"/>
    <w:rsid w:val="009A1650"/>
    <w:rsid w:val="009A17FD"/>
    <w:rsid w:val="009A25E1"/>
    <w:rsid w:val="009A4147"/>
    <w:rsid w:val="009A594B"/>
    <w:rsid w:val="009A63A5"/>
    <w:rsid w:val="009A6F73"/>
    <w:rsid w:val="009A70AF"/>
    <w:rsid w:val="009B131F"/>
    <w:rsid w:val="009B19CB"/>
    <w:rsid w:val="009B2816"/>
    <w:rsid w:val="009B2920"/>
    <w:rsid w:val="009B4E45"/>
    <w:rsid w:val="009B5B63"/>
    <w:rsid w:val="009C0876"/>
    <w:rsid w:val="009C481D"/>
    <w:rsid w:val="009C4F42"/>
    <w:rsid w:val="009C5C86"/>
    <w:rsid w:val="009D27D5"/>
    <w:rsid w:val="009D2E6B"/>
    <w:rsid w:val="009D4111"/>
    <w:rsid w:val="009D43F6"/>
    <w:rsid w:val="009D43FA"/>
    <w:rsid w:val="009D4E24"/>
    <w:rsid w:val="009D58FE"/>
    <w:rsid w:val="009D6F65"/>
    <w:rsid w:val="009E13B7"/>
    <w:rsid w:val="009E2BD6"/>
    <w:rsid w:val="009E7043"/>
    <w:rsid w:val="009E70CE"/>
    <w:rsid w:val="009F17FC"/>
    <w:rsid w:val="009F1FD3"/>
    <w:rsid w:val="009F226C"/>
    <w:rsid w:val="009F3604"/>
    <w:rsid w:val="009F51D4"/>
    <w:rsid w:val="009F684F"/>
    <w:rsid w:val="00A02998"/>
    <w:rsid w:val="00A04565"/>
    <w:rsid w:val="00A0484A"/>
    <w:rsid w:val="00A0510E"/>
    <w:rsid w:val="00A10233"/>
    <w:rsid w:val="00A1182D"/>
    <w:rsid w:val="00A14CCE"/>
    <w:rsid w:val="00A2025D"/>
    <w:rsid w:val="00A229C6"/>
    <w:rsid w:val="00A22BFF"/>
    <w:rsid w:val="00A2344E"/>
    <w:rsid w:val="00A23595"/>
    <w:rsid w:val="00A242C1"/>
    <w:rsid w:val="00A24691"/>
    <w:rsid w:val="00A2666D"/>
    <w:rsid w:val="00A267D8"/>
    <w:rsid w:val="00A26B2B"/>
    <w:rsid w:val="00A27E1F"/>
    <w:rsid w:val="00A30918"/>
    <w:rsid w:val="00A30B08"/>
    <w:rsid w:val="00A323EA"/>
    <w:rsid w:val="00A32896"/>
    <w:rsid w:val="00A33642"/>
    <w:rsid w:val="00A34AE9"/>
    <w:rsid w:val="00A361CF"/>
    <w:rsid w:val="00A361EC"/>
    <w:rsid w:val="00A40035"/>
    <w:rsid w:val="00A40164"/>
    <w:rsid w:val="00A40B74"/>
    <w:rsid w:val="00A40FAE"/>
    <w:rsid w:val="00A4133F"/>
    <w:rsid w:val="00A41B20"/>
    <w:rsid w:val="00A44EEA"/>
    <w:rsid w:val="00A47E9B"/>
    <w:rsid w:val="00A50CE4"/>
    <w:rsid w:val="00A51C4C"/>
    <w:rsid w:val="00A52D00"/>
    <w:rsid w:val="00A539DD"/>
    <w:rsid w:val="00A54171"/>
    <w:rsid w:val="00A54404"/>
    <w:rsid w:val="00A57349"/>
    <w:rsid w:val="00A6001E"/>
    <w:rsid w:val="00A61569"/>
    <w:rsid w:val="00A63BF3"/>
    <w:rsid w:val="00A67F84"/>
    <w:rsid w:val="00A704FE"/>
    <w:rsid w:val="00A70FB4"/>
    <w:rsid w:val="00A715E7"/>
    <w:rsid w:val="00A7464E"/>
    <w:rsid w:val="00A74849"/>
    <w:rsid w:val="00A75DD9"/>
    <w:rsid w:val="00A76025"/>
    <w:rsid w:val="00A8083E"/>
    <w:rsid w:val="00A816E8"/>
    <w:rsid w:val="00A81D81"/>
    <w:rsid w:val="00A83912"/>
    <w:rsid w:val="00A8488B"/>
    <w:rsid w:val="00A8490E"/>
    <w:rsid w:val="00A851FD"/>
    <w:rsid w:val="00A8752C"/>
    <w:rsid w:val="00A87EB3"/>
    <w:rsid w:val="00A9222E"/>
    <w:rsid w:val="00A93144"/>
    <w:rsid w:val="00A934DB"/>
    <w:rsid w:val="00A93E65"/>
    <w:rsid w:val="00A9578F"/>
    <w:rsid w:val="00A95945"/>
    <w:rsid w:val="00A964E8"/>
    <w:rsid w:val="00A97EE5"/>
    <w:rsid w:val="00AA0B26"/>
    <w:rsid w:val="00AA231F"/>
    <w:rsid w:val="00AA26DE"/>
    <w:rsid w:val="00AA316B"/>
    <w:rsid w:val="00AA3C04"/>
    <w:rsid w:val="00AA3EC5"/>
    <w:rsid w:val="00AA6580"/>
    <w:rsid w:val="00AA6853"/>
    <w:rsid w:val="00AA781C"/>
    <w:rsid w:val="00AB3C43"/>
    <w:rsid w:val="00AB53DD"/>
    <w:rsid w:val="00AB72C6"/>
    <w:rsid w:val="00AB79CB"/>
    <w:rsid w:val="00AC2DE0"/>
    <w:rsid w:val="00AC68C5"/>
    <w:rsid w:val="00AC6EDE"/>
    <w:rsid w:val="00AD3B12"/>
    <w:rsid w:val="00AD3F16"/>
    <w:rsid w:val="00AD5E6B"/>
    <w:rsid w:val="00AD63C4"/>
    <w:rsid w:val="00AD6488"/>
    <w:rsid w:val="00AD6E05"/>
    <w:rsid w:val="00AD6F7A"/>
    <w:rsid w:val="00AE0371"/>
    <w:rsid w:val="00AE41AB"/>
    <w:rsid w:val="00AE4461"/>
    <w:rsid w:val="00AE4EA5"/>
    <w:rsid w:val="00AE61DD"/>
    <w:rsid w:val="00AE732C"/>
    <w:rsid w:val="00AE7D88"/>
    <w:rsid w:val="00AF0F7D"/>
    <w:rsid w:val="00AF141A"/>
    <w:rsid w:val="00AF15B0"/>
    <w:rsid w:val="00AF448D"/>
    <w:rsid w:val="00AF5A5C"/>
    <w:rsid w:val="00B00B82"/>
    <w:rsid w:val="00B013AF"/>
    <w:rsid w:val="00B0469E"/>
    <w:rsid w:val="00B04F7A"/>
    <w:rsid w:val="00B11105"/>
    <w:rsid w:val="00B11B31"/>
    <w:rsid w:val="00B12126"/>
    <w:rsid w:val="00B13BDB"/>
    <w:rsid w:val="00B14B3F"/>
    <w:rsid w:val="00B14D53"/>
    <w:rsid w:val="00B2624C"/>
    <w:rsid w:val="00B2672E"/>
    <w:rsid w:val="00B26A85"/>
    <w:rsid w:val="00B271E2"/>
    <w:rsid w:val="00B27987"/>
    <w:rsid w:val="00B30215"/>
    <w:rsid w:val="00B31D15"/>
    <w:rsid w:val="00B3223D"/>
    <w:rsid w:val="00B3267C"/>
    <w:rsid w:val="00B32DBE"/>
    <w:rsid w:val="00B340D3"/>
    <w:rsid w:val="00B341EA"/>
    <w:rsid w:val="00B350C0"/>
    <w:rsid w:val="00B36B07"/>
    <w:rsid w:val="00B37E07"/>
    <w:rsid w:val="00B405E1"/>
    <w:rsid w:val="00B41E65"/>
    <w:rsid w:val="00B443FD"/>
    <w:rsid w:val="00B46D6A"/>
    <w:rsid w:val="00B47648"/>
    <w:rsid w:val="00B50118"/>
    <w:rsid w:val="00B5067C"/>
    <w:rsid w:val="00B508A4"/>
    <w:rsid w:val="00B5388D"/>
    <w:rsid w:val="00B556D1"/>
    <w:rsid w:val="00B55B97"/>
    <w:rsid w:val="00B56A5A"/>
    <w:rsid w:val="00B611D5"/>
    <w:rsid w:val="00B616A5"/>
    <w:rsid w:val="00B6237F"/>
    <w:rsid w:val="00B624A9"/>
    <w:rsid w:val="00B66C91"/>
    <w:rsid w:val="00B67D1F"/>
    <w:rsid w:val="00B7214B"/>
    <w:rsid w:val="00B72C72"/>
    <w:rsid w:val="00B741A5"/>
    <w:rsid w:val="00B75134"/>
    <w:rsid w:val="00B75E98"/>
    <w:rsid w:val="00B77120"/>
    <w:rsid w:val="00B80110"/>
    <w:rsid w:val="00B81931"/>
    <w:rsid w:val="00B81A39"/>
    <w:rsid w:val="00B85BF5"/>
    <w:rsid w:val="00B86229"/>
    <w:rsid w:val="00B907B5"/>
    <w:rsid w:val="00B90D6E"/>
    <w:rsid w:val="00B9123F"/>
    <w:rsid w:val="00B91BF8"/>
    <w:rsid w:val="00B93856"/>
    <w:rsid w:val="00B93B46"/>
    <w:rsid w:val="00B94DD9"/>
    <w:rsid w:val="00B94FAC"/>
    <w:rsid w:val="00B95D04"/>
    <w:rsid w:val="00B9739C"/>
    <w:rsid w:val="00BA09DD"/>
    <w:rsid w:val="00BA290A"/>
    <w:rsid w:val="00BA2F8E"/>
    <w:rsid w:val="00BA5244"/>
    <w:rsid w:val="00BA667F"/>
    <w:rsid w:val="00BA6D13"/>
    <w:rsid w:val="00BB102E"/>
    <w:rsid w:val="00BB1C1E"/>
    <w:rsid w:val="00BB1FCE"/>
    <w:rsid w:val="00BB33AA"/>
    <w:rsid w:val="00BB4B50"/>
    <w:rsid w:val="00BB544C"/>
    <w:rsid w:val="00BB5B4D"/>
    <w:rsid w:val="00BB5F3B"/>
    <w:rsid w:val="00BB6895"/>
    <w:rsid w:val="00BB6D9A"/>
    <w:rsid w:val="00BB7096"/>
    <w:rsid w:val="00BC2399"/>
    <w:rsid w:val="00BC2789"/>
    <w:rsid w:val="00BC29E2"/>
    <w:rsid w:val="00BC33DD"/>
    <w:rsid w:val="00BC4ECF"/>
    <w:rsid w:val="00BC4F65"/>
    <w:rsid w:val="00BC60CB"/>
    <w:rsid w:val="00BC68B9"/>
    <w:rsid w:val="00BD1F8B"/>
    <w:rsid w:val="00BD2801"/>
    <w:rsid w:val="00BD40FE"/>
    <w:rsid w:val="00BD4779"/>
    <w:rsid w:val="00BD5728"/>
    <w:rsid w:val="00BD5B70"/>
    <w:rsid w:val="00BE092E"/>
    <w:rsid w:val="00BE382E"/>
    <w:rsid w:val="00BE3EB8"/>
    <w:rsid w:val="00BE4650"/>
    <w:rsid w:val="00BE7F3C"/>
    <w:rsid w:val="00BF13B5"/>
    <w:rsid w:val="00BF3981"/>
    <w:rsid w:val="00BF4A6B"/>
    <w:rsid w:val="00BF6071"/>
    <w:rsid w:val="00C00443"/>
    <w:rsid w:val="00C009B0"/>
    <w:rsid w:val="00C021FC"/>
    <w:rsid w:val="00C039AC"/>
    <w:rsid w:val="00C0431A"/>
    <w:rsid w:val="00C06644"/>
    <w:rsid w:val="00C12BB3"/>
    <w:rsid w:val="00C15DE5"/>
    <w:rsid w:val="00C17B27"/>
    <w:rsid w:val="00C20424"/>
    <w:rsid w:val="00C21AA8"/>
    <w:rsid w:val="00C23143"/>
    <w:rsid w:val="00C249A8"/>
    <w:rsid w:val="00C251E0"/>
    <w:rsid w:val="00C25586"/>
    <w:rsid w:val="00C26430"/>
    <w:rsid w:val="00C27CD5"/>
    <w:rsid w:val="00C302A9"/>
    <w:rsid w:val="00C30C72"/>
    <w:rsid w:val="00C3276B"/>
    <w:rsid w:val="00C32CBB"/>
    <w:rsid w:val="00C33D19"/>
    <w:rsid w:val="00C36A1B"/>
    <w:rsid w:val="00C410E8"/>
    <w:rsid w:val="00C41120"/>
    <w:rsid w:val="00C43846"/>
    <w:rsid w:val="00C45317"/>
    <w:rsid w:val="00C4699B"/>
    <w:rsid w:val="00C47CA9"/>
    <w:rsid w:val="00C50DE9"/>
    <w:rsid w:val="00C50F67"/>
    <w:rsid w:val="00C51B7A"/>
    <w:rsid w:val="00C52B18"/>
    <w:rsid w:val="00C54F1B"/>
    <w:rsid w:val="00C55222"/>
    <w:rsid w:val="00C57393"/>
    <w:rsid w:val="00C61F8D"/>
    <w:rsid w:val="00C64147"/>
    <w:rsid w:val="00C644D6"/>
    <w:rsid w:val="00C64C61"/>
    <w:rsid w:val="00C6562E"/>
    <w:rsid w:val="00C704EE"/>
    <w:rsid w:val="00C70845"/>
    <w:rsid w:val="00C7418C"/>
    <w:rsid w:val="00C763C8"/>
    <w:rsid w:val="00C77930"/>
    <w:rsid w:val="00C77C00"/>
    <w:rsid w:val="00C81879"/>
    <w:rsid w:val="00C81964"/>
    <w:rsid w:val="00C821EE"/>
    <w:rsid w:val="00C828CB"/>
    <w:rsid w:val="00C8391A"/>
    <w:rsid w:val="00C85A88"/>
    <w:rsid w:val="00C86819"/>
    <w:rsid w:val="00C87659"/>
    <w:rsid w:val="00C90FF4"/>
    <w:rsid w:val="00C9128E"/>
    <w:rsid w:val="00C935AF"/>
    <w:rsid w:val="00C94E90"/>
    <w:rsid w:val="00C953F1"/>
    <w:rsid w:val="00C95FE7"/>
    <w:rsid w:val="00C96934"/>
    <w:rsid w:val="00C96B32"/>
    <w:rsid w:val="00C96E69"/>
    <w:rsid w:val="00CA059D"/>
    <w:rsid w:val="00CA0F36"/>
    <w:rsid w:val="00CA3B96"/>
    <w:rsid w:val="00CA4B92"/>
    <w:rsid w:val="00CA5919"/>
    <w:rsid w:val="00CA595E"/>
    <w:rsid w:val="00CA5E90"/>
    <w:rsid w:val="00CA6F42"/>
    <w:rsid w:val="00CA70FF"/>
    <w:rsid w:val="00CA71C0"/>
    <w:rsid w:val="00CA7F76"/>
    <w:rsid w:val="00CB07EB"/>
    <w:rsid w:val="00CB1121"/>
    <w:rsid w:val="00CB1A95"/>
    <w:rsid w:val="00CB2507"/>
    <w:rsid w:val="00CB2571"/>
    <w:rsid w:val="00CB2AD4"/>
    <w:rsid w:val="00CB3179"/>
    <w:rsid w:val="00CB4EFD"/>
    <w:rsid w:val="00CB5849"/>
    <w:rsid w:val="00CB6F7C"/>
    <w:rsid w:val="00CB72C7"/>
    <w:rsid w:val="00CC0C96"/>
    <w:rsid w:val="00CC228B"/>
    <w:rsid w:val="00CC275C"/>
    <w:rsid w:val="00CC4D85"/>
    <w:rsid w:val="00CC56B3"/>
    <w:rsid w:val="00CC6462"/>
    <w:rsid w:val="00CC6A04"/>
    <w:rsid w:val="00CD2637"/>
    <w:rsid w:val="00CD3AE1"/>
    <w:rsid w:val="00CD4563"/>
    <w:rsid w:val="00CD5F18"/>
    <w:rsid w:val="00CD62A3"/>
    <w:rsid w:val="00CD6CFC"/>
    <w:rsid w:val="00CE199A"/>
    <w:rsid w:val="00CE2832"/>
    <w:rsid w:val="00CE2F88"/>
    <w:rsid w:val="00CE4ADF"/>
    <w:rsid w:val="00CE5E69"/>
    <w:rsid w:val="00CE6C9D"/>
    <w:rsid w:val="00CE6DC8"/>
    <w:rsid w:val="00CE7B84"/>
    <w:rsid w:val="00CF07A9"/>
    <w:rsid w:val="00CF133E"/>
    <w:rsid w:val="00CF30B0"/>
    <w:rsid w:val="00CF3EE8"/>
    <w:rsid w:val="00CF4865"/>
    <w:rsid w:val="00CF6CA7"/>
    <w:rsid w:val="00CF7537"/>
    <w:rsid w:val="00D0051B"/>
    <w:rsid w:val="00D0173C"/>
    <w:rsid w:val="00D01AE0"/>
    <w:rsid w:val="00D02F90"/>
    <w:rsid w:val="00D03778"/>
    <w:rsid w:val="00D042C8"/>
    <w:rsid w:val="00D044D3"/>
    <w:rsid w:val="00D05567"/>
    <w:rsid w:val="00D0662E"/>
    <w:rsid w:val="00D06983"/>
    <w:rsid w:val="00D07AAF"/>
    <w:rsid w:val="00D10929"/>
    <w:rsid w:val="00D1207B"/>
    <w:rsid w:val="00D133A0"/>
    <w:rsid w:val="00D13C3A"/>
    <w:rsid w:val="00D1515B"/>
    <w:rsid w:val="00D151EC"/>
    <w:rsid w:val="00D16019"/>
    <w:rsid w:val="00D174B3"/>
    <w:rsid w:val="00D20905"/>
    <w:rsid w:val="00D21F1D"/>
    <w:rsid w:val="00D22169"/>
    <w:rsid w:val="00D22946"/>
    <w:rsid w:val="00D2370D"/>
    <w:rsid w:val="00D27587"/>
    <w:rsid w:val="00D30A36"/>
    <w:rsid w:val="00D34FF1"/>
    <w:rsid w:val="00D36029"/>
    <w:rsid w:val="00D360CF"/>
    <w:rsid w:val="00D36C17"/>
    <w:rsid w:val="00D371B7"/>
    <w:rsid w:val="00D4045E"/>
    <w:rsid w:val="00D409EC"/>
    <w:rsid w:val="00D41799"/>
    <w:rsid w:val="00D41EF9"/>
    <w:rsid w:val="00D431C8"/>
    <w:rsid w:val="00D43CD0"/>
    <w:rsid w:val="00D44105"/>
    <w:rsid w:val="00D45D0C"/>
    <w:rsid w:val="00D462E9"/>
    <w:rsid w:val="00D504AE"/>
    <w:rsid w:val="00D509BB"/>
    <w:rsid w:val="00D5664D"/>
    <w:rsid w:val="00D573EE"/>
    <w:rsid w:val="00D60328"/>
    <w:rsid w:val="00D61EF0"/>
    <w:rsid w:val="00D62EF6"/>
    <w:rsid w:val="00D63048"/>
    <w:rsid w:val="00D6396A"/>
    <w:rsid w:val="00D63B77"/>
    <w:rsid w:val="00D659CC"/>
    <w:rsid w:val="00D67204"/>
    <w:rsid w:val="00D72150"/>
    <w:rsid w:val="00D737BC"/>
    <w:rsid w:val="00D7380A"/>
    <w:rsid w:val="00D73AAA"/>
    <w:rsid w:val="00D74CAD"/>
    <w:rsid w:val="00D75255"/>
    <w:rsid w:val="00D755D3"/>
    <w:rsid w:val="00D76183"/>
    <w:rsid w:val="00D81D5B"/>
    <w:rsid w:val="00D82CE1"/>
    <w:rsid w:val="00D85175"/>
    <w:rsid w:val="00D85D7E"/>
    <w:rsid w:val="00D8675F"/>
    <w:rsid w:val="00D868EA"/>
    <w:rsid w:val="00D91467"/>
    <w:rsid w:val="00D93DE9"/>
    <w:rsid w:val="00D94627"/>
    <w:rsid w:val="00D95341"/>
    <w:rsid w:val="00D9587D"/>
    <w:rsid w:val="00D97135"/>
    <w:rsid w:val="00DA29C6"/>
    <w:rsid w:val="00DA3B0E"/>
    <w:rsid w:val="00DA4F2A"/>
    <w:rsid w:val="00DA6A6A"/>
    <w:rsid w:val="00DA7E45"/>
    <w:rsid w:val="00DA7FE2"/>
    <w:rsid w:val="00DB4621"/>
    <w:rsid w:val="00DB53F7"/>
    <w:rsid w:val="00DB5536"/>
    <w:rsid w:val="00DB56EE"/>
    <w:rsid w:val="00DB751F"/>
    <w:rsid w:val="00DB7ACB"/>
    <w:rsid w:val="00DC31E2"/>
    <w:rsid w:val="00DC6992"/>
    <w:rsid w:val="00DD26D7"/>
    <w:rsid w:val="00DD3216"/>
    <w:rsid w:val="00DD386F"/>
    <w:rsid w:val="00DD38AC"/>
    <w:rsid w:val="00DD4E21"/>
    <w:rsid w:val="00DD7454"/>
    <w:rsid w:val="00DD7CEF"/>
    <w:rsid w:val="00DE0DB3"/>
    <w:rsid w:val="00DE11E7"/>
    <w:rsid w:val="00DE131B"/>
    <w:rsid w:val="00DE1846"/>
    <w:rsid w:val="00DE2174"/>
    <w:rsid w:val="00DE3A06"/>
    <w:rsid w:val="00DE4A90"/>
    <w:rsid w:val="00DE73F7"/>
    <w:rsid w:val="00DE7E57"/>
    <w:rsid w:val="00DF0AA2"/>
    <w:rsid w:val="00DF0B26"/>
    <w:rsid w:val="00DF1D5A"/>
    <w:rsid w:val="00DF4664"/>
    <w:rsid w:val="00DF5BC9"/>
    <w:rsid w:val="00DF6243"/>
    <w:rsid w:val="00DF66B1"/>
    <w:rsid w:val="00DF68CA"/>
    <w:rsid w:val="00DF6E2C"/>
    <w:rsid w:val="00DF7D45"/>
    <w:rsid w:val="00E012A3"/>
    <w:rsid w:val="00E01B23"/>
    <w:rsid w:val="00E0510E"/>
    <w:rsid w:val="00E07A08"/>
    <w:rsid w:val="00E10D27"/>
    <w:rsid w:val="00E15570"/>
    <w:rsid w:val="00E16766"/>
    <w:rsid w:val="00E1696F"/>
    <w:rsid w:val="00E21500"/>
    <w:rsid w:val="00E25B95"/>
    <w:rsid w:val="00E26757"/>
    <w:rsid w:val="00E26C4D"/>
    <w:rsid w:val="00E31255"/>
    <w:rsid w:val="00E313E4"/>
    <w:rsid w:val="00E327D1"/>
    <w:rsid w:val="00E33F61"/>
    <w:rsid w:val="00E3547D"/>
    <w:rsid w:val="00E3690F"/>
    <w:rsid w:val="00E373B0"/>
    <w:rsid w:val="00E376C6"/>
    <w:rsid w:val="00E40251"/>
    <w:rsid w:val="00E40B99"/>
    <w:rsid w:val="00E41B6B"/>
    <w:rsid w:val="00E420CC"/>
    <w:rsid w:val="00E45906"/>
    <w:rsid w:val="00E45D8D"/>
    <w:rsid w:val="00E46958"/>
    <w:rsid w:val="00E47B92"/>
    <w:rsid w:val="00E50310"/>
    <w:rsid w:val="00E50DDF"/>
    <w:rsid w:val="00E51766"/>
    <w:rsid w:val="00E5183B"/>
    <w:rsid w:val="00E518B1"/>
    <w:rsid w:val="00E51A8F"/>
    <w:rsid w:val="00E520E3"/>
    <w:rsid w:val="00E552BA"/>
    <w:rsid w:val="00E55796"/>
    <w:rsid w:val="00E55B77"/>
    <w:rsid w:val="00E55D0B"/>
    <w:rsid w:val="00E602CA"/>
    <w:rsid w:val="00E60605"/>
    <w:rsid w:val="00E60A31"/>
    <w:rsid w:val="00E61629"/>
    <w:rsid w:val="00E618AE"/>
    <w:rsid w:val="00E6627E"/>
    <w:rsid w:val="00E663BF"/>
    <w:rsid w:val="00E66E28"/>
    <w:rsid w:val="00E700BF"/>
    <w:rsid w:val="00E72B6B"/>
    <w:rsid w:val="00E736EF"/>
    <w:rsid w:val="00E73ABE"/>
    <w:rsid w:val="00E76FC8"/>
    <w:rsid w:val="00E8228C"/>
    <w:rsid w:val="00E824CF"/>
    <w:rsid w:val="00E83BE3"/>
    <w:rsid w:val="00E849F7"/>
    <w:rsid w:val="00E84DD3"/>
    <w:rsid w:val="00E85EB9"/>
    <w:rsid w:val="00E86285"/>
    <w:rsid w:val="00E86327"/>
    <w:rsid w:val="00E923A0"/>
    <w:rsid w:val="00E93AD1"/>
    <w:rsid w:val="00E93C5F"/>
    <w:rsid w:val="00E94022"/>
    <w:rsid w:val="00E9417B"/>
    <w:rsid w:val="00E96634"/>
    <w:rsid w:val="00E96AB3"/>
    <w:rsid w:val="00E979F0"/>
    <w:rsid w:val="00EA0061"/>
    <w:rsid w:val="00EA03C3"/>
    <w:rsid w:val="00EA0C1F"/>
    <w:rsid w:val="00EA114F"/>
    <w:rsid w:val="00EA11E2"/>
    <w:rsid w:val="00EA21AD"/>
    <w:rsid w:val="00EA49A7"/>
    <w:rsid w:val="00EA4AFB"/>
    <w:rsid w:val="00EA5386"/>
    <w:rsid w:val="00EA601D"/>
    <w:rsid w:val="00EA602A"/>
    <w:rsid w:val="00EA63BD"/>
    <w:rsid w:val="00EA63CF"/>
    <w:rsid w:val="00EA64B4"/>
    <w:rsid w:val="00EB0A2D"/>
    <w:rsid w:val="00EB19BF"/>
    <w:rsid w:val="00EB323E"/>
    <w:rsid w:val="00EB409A"/>
    <w:rsid w:val="00EB48B7"/>
    <w:rsid w:val="00EB51A0"/>
    <w:rsid w:val="00EB6CF3"/>
    <w:rsid w:val="00EC04E0"/>
    <w:rsid w:val="00EC0ED0"/>
    <w:rsid w:val="00EC2348"/>
    <w:rsid w:val="00EC2609"/>
    <w:rsid w:val="00EC4B63"/>
    <w:rsid w:val="00EC5D72"/>
    <w:rsid w:val="00EC7068"/>
    <w:rsid w:val="00ED1C58"/>
    <w:rsid w:val="00ED23BC"/>
    <w:rsid w:val="00ED3250"/>
    <w:rsid w:val="00ED33B5"/>
    <w:rsid w:val="00ED3D38"/>
    <w:rsid w:val="00ED706E"/>
    <w:rsid w:val="00EE21C2"/>
    <w:rsid w:val="00EE3AE4"/>
    <w:rsid w:val="00EE4D22"/>
    <w:rsid w:val="00EE4D78"/>
    <w:rsid w:val="00EE518E"/>
    <w:rsid w:val="00EE5965"/>
    <w:rsid w:val="00EE6350"/>
    <w:rsid w:val="00EE67FC"/>
    <w:rsid w:val="00EE72EF"/>
    <w:rsid w:val="00EE7B69"/>
    <w:rsid w:val="00EF02E1"/>
    <w:rsid w:val="00EF1A02"/>
    <w:rsid w:val="00EF1B99"/>
    <w:rsid w:val="00EF1F4D"/>
    <w:rsid w:val="00EF33E1"/>
    <w:rsid w:val="00EF51BD"/>
    <w:rsid w:val="00EF6AEC"/>
    <w:rsid w:val="00EF6FBF"/>
    <w:rsid w:val="00EF73CC"/>
    <w:rsid w:val="00EF7877"/>
    <w:rsid w:val="00F0020A"/>
    <w:rsid w:val="00F02F29"/>
    <w:rsid w:val="00F0358E"/>
    <w:rsid w:val="00F06013"/>
    <w:rsid w:val="00F06B45"/>
    <w:rsid w:val="00F06C40"/>
    <w:rsid w:val="00F07A3B"/>
    <w:rsid w:val="00F07D75"/>
    <w:rsid w:val="00F10DAE"/>
    <w:rsid w:val="00F11DE2"/>
    <w:rsid w:val="00F13904"/>
    <w:rsid w:val="00F147B0"/>
    <w:rsid w:val="00F14839"/>
    <w:rsid w:val="00F14E8C"/>
    <w:rsid w:val="00F157D2"/>
    <w:rsid w:val="00F17063"/>
    <w:rsid w:val="00F172D2"/>
    <w:rsid w:val="00F2032C"/>
    <w:rsid w:val="00F23005"/>
    <w:rsid w:val="00F24927"/>
    <w:rsid w:val="00F2530A"/>
    <w:rsid w:val="00F313FB"/>
    <w:rsid w:val="00F3150A"/>
    <w:rsid w:val="00F31ABD"/>
    <w:rsid w:val="00F31E8A"/>
    <w:rsid w:val="00F3470A"/>
    <w:rsid w:val="00F4066C"/>
    <w:rsid w:val="00F419CB"/>
    <w:rsid w:val="00F436DA"/>
    <w:rsid w:val="00F4691B"/>
    <w:rsid w:val="00F46A0C"/>
    <w:rsid w:val="00F46A5A"/>
    <w:rsid w:val="00F472C8"/>
    <w:rsid w:val="00F47F27"/>
    <w:rsid w:val="00F5328C"/>
    <w:rsid w:val="00F532E5"/>
    <w:rsid w:val="00F5350E"/>
    <w:rsid w:val="00F5374D"/>
    <w:rsid w:val="00F558ED"/>
    <w:rsid w:val="00F611D1"/>
    <w:rsid w:val="00F62078"/>
    <w:rsid w:val="00F643FF"/>
    <w:rsid w:val="00F658AD"/>
    <w:rsid w:val="00F679B6"/>
    <w:rsid w:val="00F67F77"/>
    <w:rsid w:val="00F70C8E"/>
    <w:rsid w:val="00F716B6"/>
    <w:rsid w:val="00F722A6"/>
    <w:rsid w:val="00F723D3"/>
    <w:rsid w:val="00F73129"/>
    <w:rsid w:val="00F7322B"/>
    <w:rsid w:val="00F7327C"/>
    <w:rsid w:val="00F74E98"/>
    <w:rsid w:val="00F7646E"/>
    <w:rsid w:val="00F76854"/>
    <w:rsid w:val="00F76C4F"/>
    <w:rsid w:val="00F82419"/>
    <w:rsid w:val="00F8367B"/>
    <w:rsid w:val="00F836EF"/>
    <w:rsid w:val="00F8592A"/>
    <w:rsid w:val="00F86060"/>
    <w:rsid w:val="00F86B27"/>
    <w:rsid w:val="00F874B5"/>
    <w:rsid w:val="00F87ABD"/>
    <w:rsid w:val="00F87E60"/>
    <w:rsid w:val="00F87F63"/>
    <w:rsid w:val="00F90D3A"/>
    <w:rsid w:val="00F913B2"/>
    <w:rsid w:val="00F913F7"/>
    <w:rsid w:val="00F919BC"/>
    <w:rsid w:val="00F928CE"/>
    <w:rsid w:val="00F93A87"/>
    <w:rsid w:val="00F96380"/>
    <w:rsid w:val="00F963D2"/>
    <w:rsid w:val="00F969EE"/>
    <w:rsid w:val="00F972A9"/>
    <w:rsid w:val="00F979F1"/>
    <w:rsid w:val="00FA0B9C"/>
    <w:rsid w:val="00FA22AD"/>
    <w:rsid w:val="00FA28F4"/>
    <w:rsid w:val="00FA3721"/>
    <w:rsid w:val="00FA41D2"/>
    <w:rsid w:val="00FA6D2B"/>
    <w:rsid w:val="00FA758A"/>
    <w:rsid w:val="00FB05A8"/>
    <w:rsid w:val="00FB1CDC"/>
    <w:rsid w:val="00FB452F"/>
    <w:rsid w:val="00FB5066"/>
    <w:rsid w:val="00FB5F05"/>
    <w:rsid w:val="00FB6359"/>
    <w:rsid w:val="00FB6B52"/>
    <w:rsid w:val="00FB78FB"/>
    <w:rsid w:val="00FB7CEF"/>
    <w:rsid w:val="00FC350A"/>
    <w:rsid w:val="00FC5723"/>
    <w:rsid w:val="00FC5A52"/>
    <w:rsid w:val="00FC7D23"/>
    <w:rsid w:val="00FC7D8A"/>
    <w:rsid w:val="00FD0C5E"/>
    <w:rsid w:val="00FD1C90"/>
    <w:rsid w:val="00FD5F4D"/>
    <w:rsid w:val="00FD629F"/>
    <w:rsid w:val="00FD7F5A"/>
    <w:rsid w:val="00FE03AB"/>
    <w:rsid w:val="00FE11E4"/>
    <w:rsid w:val="00FE1768"/>
    <w:rsid w:val="00FE2CFF"/>
    <w:rsid w:val="00FE3619"/>
    <w:rsid w:val="00FE4A2A"/>
    <w:rsid w:val="00FE536E"/>
    <w:rsid w:val="00FE68D5"/>
    <w:rsid w:val="00FE7359"/>
    <w:rsid w:val="00FF02DF"/>
    <w:rsid w:val="00FF4D04"/>
    <w:rsid w:val="00FF5F8A"/>
    <w:rsid w:val="00FF7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1A436A"/>
  <w15:chartTrackingRefBased/>
  <w15:docId w15:val="{4BBAFF8C-9B5C-4122-8183-9886ECE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18/1/18/138476-P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B2FF1-942E-458C-B5A8-2B5D31F9C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2070</Words>
  <Characters>11804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Suzy Clifton </cp:lastModifiedBy>
  <cp:revision>2</cp:revision>
  <cp:lastPrinted>2016-08-15T23:02:00Z</cp:lastPrinted>
  <dcterms:created xsi:type="dcterms:W3CDTF">2018-02-07T20:32:00Z</dcterms:created>
  <dcterms:modified xsi:type="dcterms:W3CDTF">2018-02-07T20:32:00Z</dcterms:modified>
</cp:coreProperties>
</file>