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002F8423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01815">
        <w:rPr>
          <w:rFonts w:ascii="Times New Roman" w:hAnsi="Times New Roman" w:cs="Times New Roman"/>
          <w:b/>
        </w:rPr>
        <w:t>Wednesday</w:t>
      </w:r>
      <w:r w:rsidR="002D55CB" w:rsidRPr="00C01815">
        <w:rPr>
          <w:rFonts w:ascii="Times New Roman" w:hAnsi="Times New Roman" w:cs="Times New Roman"/>
          <w:b/>
        </w:rPr>
        <w:t xml:space="preserve">, </w:t>
      </w:r>
      <w:r w:rsidR="008B2D9A">
        <w:rPr>
          <w:rFonts w:ascii="Times New Roman" w:hAnsi="Times New Roman" w:cs="Times New Roman"/>
          <w:b/>
        </w:rPr>
        <w:t xml:space="preserve">January 10, 2018 </w:t>
      </w:r>
      <w:r w:rsidR="00EB6CF3" w:rsidRPr="00C01815">
        <w:rPr>
          <w:rFonts w:ascii="Times New Roman" w:hAnsi="Times New Roman" w:cs="Times New Roman"/>
          <w:b/>
        </w:rPr>
        <w:t>– 9:30 a.m.</w:t>
      </w:r>
    </w:p>
    <w:p w14:paraId="7309BDC5" w14:textId="77777777" w:rsidR="00CA28FA" w:rsidRPr="00C01815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Pr="00C01815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01815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414F20" w:rsidRPr="008B2D9A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06F425EF" w:rsidR="00414F20" w:rsidRPr="00822437" w:rsidRDefault="00822437" w:rsidP="0082243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01D63FAE" w:rsidR="00414F20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466858CE" w14:textId="1355A6D8" w:rsidR="00414F20" w:rsidRPr="008B2D9A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414F20" w:rsidRPr="008B2D9A" w14:paraId="117FACF4" w14:textId="77777777" w:rsidTr="00931647">
        <w:tc>
          <w:tcPr>
            <w:tcW w:w="2635" w:type="dxa"/>
            <w:shd w:val="clear" w:color="auto" w:fill="auto"/>
            <w:vAlign w:val="bottom"/>
          </w:tcPr>
          <w:p w14:paraId="0DE11A32" w14:textId="6A1ABE77" w:rsidR="00414F20" w:rsidRPr="00822437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FB69DF3" w14:textId="1F09D36B" w:rsidR="00414F20" w:rsidRPr="00822437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6BD62614" w14:textId="77777777" w:rsidR="00414F20" w:rsidRPr="008B2D9A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B2D9A" w14:paraId="18EF4A40" w14:textId="77777777" w:rsidTr="00931647">
        <w:tc>
          <w:tcPr>
            <w:tcW w:w="2635" w:type="dxa"/>
            <w:vAlign w:val="bottom"/>
          </w:tcPr>
          <w:p w14:paraId="311AABE0" w14:textId="2F002695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Caraway, Shannon</w:t>
            </w:r>
          </w:p>
        </w:tc>
        <w:tc>
          <w:tcPr>
            <w:tcW w:w="3600" w:type="dxa"/>
            <w:vAlign w:val="bottom"/>
          </w:tcPr>
          <w:p w14:paraId="67406C9E" w14:textId="33D4F7D9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Solar Prime</w:t>
            </w:r>
          </w:p>
        </w:tc>
        <w:tc>
          <w:tcPr>
            <w:tcW w:w="3780" w:type="dxa"/>
            <w:vAlign w:val="bottom"/>
          </w:tcPr>
          <w:p w14:paraId="2D93C4BD" w14:textId="77777777" w:rsidR="00822437" w:rsidRPr="008B2D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B2D9A" w14:paraId="6B188A41" w14:textId="77777777" w:rsidTr="00931647">
        <w:tc>
          <w:tcPr>
            <w:tcW w:w="2635" w:type="dxa"/>
            <w:vAlign w:val="bottom"/>
          </w:tcPr>
          <w:p w14:paraId="710886F2" w14:textId="277CD3C1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6F2DD99D" w14:textId="7AD45B91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Tenaska Power Services</w:t>
            </w:r>
          </w:p>
        </w:tc>
        <w:tc>
          <w:tcPr>
            <w:tcW w:w="3780" w:type="dxa"/>
            <w:vAlign w:val="bottom"/>
          </w:tcPr>
          <w:p w14:paraId="4D0244DC" w14:textId="77777777" w:rsidR="00822437" w:rsidRPr="008B2D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B2D9A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8B2D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B2D9A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394A45F8" w:rsidR="00953B6F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22437">
              <w:rPr>
                <w:rFonts w:ascii="Times New Roman" w:eastAsia="Times New Roman" w:hAnsi="Times New Roman" w:cs="Times New Roman"/>
              </w:rPr>
              <w:t>Electranet</w:t>
            </w:r>
            <w:proofErr w:type="spellEnd"/>
            <w:r w:rsidRPr="00822437">
              <w:rPr>
                <w:rFonts w:ascii="Times New Roman" w:eastAsia="Times New Roman" w:hAnsi="Times New Roman" w:cs="Times New Roman"/>
              </w:rPr>
              <w:t xml:space="preserve"> Power 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8B2D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B2D9A" w14:paraId="1F934ABE" w14:textId="77777777" w:rsidTr="00931647">
        <w:tc>
          <w:tcPr>
            <w:tcW w:w="2635" w:type="dxa"/>
            <w:vAlign w:val="bottom"/>
          </w:tcPr>
          <w:p w14:paraId="505256D9" w14:textId="70A712FE" w:rsidR="00822437" w:rsidRPr="007A5B51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Evans, Mike</w:t>
            </w:r>
          </w:p>
        </w:tc>
        <w:tc>
          <w:tcPr>
            <w:tcW w:w="3600" w:type="dxa"/>
            <w:vAlign w:val="bottom"/>
          </w:tcPr>
          <w:p w14:paraId="01DAA2F8" w14:textId="54908E69" w:rsidR="00822437" w:rsidRPr="007A5B51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780" w:type="dxa"/>
            <w:vAlign w:val="bottom"/>
          </w:tcPr>
          <w:p w14:paraId="3BAAB94B" w14:textId="77777777" w:rsidR="00822437" w:rsidRPr="008B2D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66BBA" w:rsidRPr="008B2D9A" w14:paraId="0FBB630E" w14:textId="77777777" w:rsidTr="00931647">
        <w:tc>
          <w:tcPr>
            <w:tcW w:w="2635" w:type="dxa"/>
            <w:vAlign w:val="bottom"/>
          </w:tcPr>
          <w:p w14:paraId="55E5441E" w14:textId="22D3D0C0" w:rsidR="00566BBA" w:rsidRPr="00822437" w:rsidRDefault="00566B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577311AE" w14:textId="32FC2639" w:rsidR="00566BBA" w:rsidRPr="00822437" w:rsidRDefault="00566B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747A37CB" w14:textId="77777777" w:rsidR="00566BBA" w:rsidRPr="008B2D9A" w:rsidRDefault="00566B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B2D9A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8B2D9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B2D9A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165ABFCE" w:rsidR="00953B6F" w:rsidRPr="008B2D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53B6F" w:rsidRPr="008B2D9A" w14:paraId="6252721D" w14:textId="77777777" w:rsidTr="00931647">
        <w:tc>
          <w:tcPr>
            <w:tcW w:w="2635" w:type="dxa"/>
            <w:vAlign w:val="bottom"/>
          </w:tcPr>
          <w:p w14:paraId="44C5474C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5F4D01A1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8446138" w14:textId="77777777" w:rsidR="00953B6F" w:rsidRPr="008B2D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8B2D9A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822437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822437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8B2D9A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B2D9A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 xml:space="preserve">Lange, </w:t>
            </w:r>
            <w:proofErr w:type="spellStart"/>
            <w:r w:rsidRPr="00822437">
              <w:rPr>
                <w:rFonts w:ascii="Times New Roman" w:eastAsia="Times New Roman" w:hAnsi="Times New Roman" w:cs="Times New Roman"/>
              </w:rPr>
              <w:t>Clif</w:t>
            </w:r>
            <w:proofErr w:type="spellEnd"/>
          </w:p>
        </w:tc>
        <w:tc>
          <w:tcPr>
            <w:tcW w:w="3600" w:type="dxa"/>
            <w:vAlign w:val="bottom"/>
          </w:tcPr>
          <w:p w14:paraId="2CF8C148" w14:textId="668F69EC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8B2D9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8B2D9A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822437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822437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8B2D9A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B2D9A" w14:paraId="71C63F1A" w14:textId="77777777" w:rsidTr="00931647">
        <w:tc>
          <w:tcPr>
            <w:tcW w:w="2635" w:type="dxa"/>
            <w:vAlign w:val="bottom"/>
          </w:tcPr>
          <w:p w14:paraId="303AB04C" w14:textId="5D6FAF8C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568A2AC0" w14:textId="20AE654E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0D96EB1C" w14:textId="77777777" w:rsidR="00822437" w:rsidRPr="008B2D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B2D9A" w14:paraId="7CC94E8C" w14:textId="77777777" w:rsidTr="00931647">
        <w:tc>
          <w:tcPr>
            <w:tcW w:w="2635" w:type="dxa"/>
            <w:vAlign w:val="bottom"/>
          </w:tcPr>
          <w:p w14:paraId="3E351107" w14:textId="51D74A78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Mauldin, Jamie</w:t>
            </w:r>
          </w:p>
        </w:tc>
        <w:tc>
          <w:tcPr>
            <w:tcW w:w="3600" w:type="dxa"/>
            <w:vAlign w:val="bottom"/>
          </w:tcPr>
          <w:p w14:paraId="14DB0CB7" w14:textId="4B50AFF1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328393C9" w14:textId="77777777" w:rsidR="00822437" w:rsidRPr="008B2D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2437" w:rsidRPr="008B2D9A" w14:paraId="4FE32BE5" w14:textId="77777777" w:rsidTr="00931647">
        <w:tc>
          <w:tcPr>
            <w:tcW w:w="2635" w:type="dxa"/>
            <w:vAlign w:val="bottom"/>
          </w:tcPr>
          <w:p w14:paraId="0D96784C" w14:textId="5917C6CF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Moore, Sheri</w:t>
            </w:r>
          </w:p>
        </w:tc>
        <w:tc>
          <w:tcPr>
            <w:tcW w:w="3600" w:type="dxa"/>
            <w:vAlign w:val="bottom"/>
          </w:tcPr>
          <w:p w14:paraId="6091A917" w14:textId="0032CC25" w:rsidR="00822437" w:rsidRPr="00822437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4F10BB02" w14:textId="77777777" w:rsidR="00822437" w:rsidRPr="008B2D9A" w:rsidRDefault="00822437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B2D9A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4499C363" w:rsidR="00573554" w:rsidRPr="008B2D9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58DB" w:rsidRPr="008B2D9A" w14:paraId="2E342F49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3619DDC4" w14:textId="2306D74B" w:rsidR="00B158DB" w:rsidRPr="00822437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00" w:type="dxa"/>
            <w:vAlign w:val="bottom"/>
          </w:tcPr>
          <w:p w14:paraId="195D73CF" w14:textId="587E0E91" w:rsidR="00B158DB" w:rsidRPr="00822437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31308A3E" w14:textId="7701C4F6" w:rsidR="00B158DB" w:rsidRPr="00822437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Alt. Rep. for J. Dumas</w:t>
            </w:r>
          </w:p>
        </w:tc>
      </w:tr>
      <w:tr w:rsidR="00547443" w:rsidRPr="008B2D9A" w14:paraId="09D23018" w14:textId="77777777" w:rsidTr="00931647">
        <w:tc>
          <w:tcPr>
            <w:tcW w:w="2635" w:type="dxa"/>
            <w:vAlign w:val="bottom"/>
          </w:tcPr>
          <w:p w14:paraId="1C6CDAF6" w14:textId="5F8BC0FD" w:rsidR="00547443" w:rsidRPr="00822437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00" w:type="dxa"/>
            <w:vAlign w:val="bottom"/>
          </w:tcPr>
          <w:p w14:paraId="1718DD25" w14:textId="0F779390" w:rsidR="00547443" w:rsidRPr="00822437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2FE89CC0" w14:textId="77777777" w:rsidR="00547443" w:rsidRPr="008B2D9A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8B2D9A" w14:paraId="7B71E298" w14:textId="77777777" w:rsidTr="00931647">
        <w:tc>
          <w:tcPr>
            <w:tcW w:w="2635" w:type="dxa"/>
            <w:vAlign w:val="bottom"/>
          </w:tcPr>
          <w:p w14:paraId="00DA6EBA" w14:textId="5B0EC8D8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56D678B6" w14:textId="613BE866" w:rsidR="00573554" w:rsidRPr="00822437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7CE1BF39" w14:textId="77777777" w:rsidR="00573554" w:rsidRPr="008B2D9A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47443" w:rsidRPr="008B2D9A" w14:paraId="7E51C2ED" w14:textId="77777777" w:rsidTr="00931647">
        <w:tc>
          <w:tcPr>
            <w:tcW w:w="2635" w:type="dxa"/>
            <w:vAlign w:val="bottom"/>
          </w:tcPr>
          <w:p w14:paraId="257AA14F" w14:textId="700FB09F" w:rsidR="00547443" w:rsidRPr="00822437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6C8B1303" w14:textId="791D31E2" w:rsidR="00547443" w:rsidRPr="00822437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E654696" w14:textId="77777777" w:rsidR="00547443" w:rsidRPr="008B2D9A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B2D9A" w14:paraId="7CE8E208" w14:textId="77777777" w:rsidTr="00931647">
        <w:tc>
          <w:tcPr>
            <w:tcW w:w="2635" w:type="dxa"/>
            <w:vAlign w:val="bottom"/>
          </w:tcPr>
          <w:p w14:paraId="1677F8BF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138E6E89" w14:textId="130CE09E" w:rsidR="00953B6F" w:rsidRPr="00822437" w:rsidRDefault="001C304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5A334B9E" w14:textId="77777777" w:rsidR="00953B6F" w:rsidRPr="008B2D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1F46" w:rsidRPr="008B2D9A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822437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822437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33800AED" w:rsidR="00951F46" w:rsidRPr="008B2D9A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8B2D9A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8B2D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2D9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8B2D9A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822437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2437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8B2D9A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5C6B914D" w14:textId="77777777" w:rsidR="00951F46" w:rsidRPr="008B2D9A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25B22365" w14:textId="1909B83F" w:rsidR="00951F46" w:rsidRPr="009C3948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C3948">
        <w:rPr>
          <w:rFonts w:ascii="Times New Roman" w:eastAsia="Times New Roman" w:hAnsi="Times New Roman" w:cs="Times New Roman"/>
        </w:rPr>
        <w:t>The following prox</w:t>
      </w:r>
      <w:r w:rsidR="009C3948" w:rsidRPr="009C3948">
        <w:rPr>
          <w:rFonts w:ascii="Times New Roman" w:eastAsia="Times New Roman" w:hAnsi="Times New Roman" w:cs="Times New Roman"/>
        </w:rPr>
        <w:t xml:space="preserve">y was </w:t>
      </w:r>
      <w:r w:rsidRPr="009C3948">
        <w:rPr>
          <w:rFonts w:ascii="Times New Roman" w:eastAsia="Times New Roman" w:hAnsi="Times New Roman" w:cs="Times New Roman"/>
        </w:rPr>
        <w:t>assigned:</w:t>
      </w:r>
    </w:p>
    <w:p w14:paraId="2CAFB63E" w14:textId="75A0C6E5" w:rsidR="00B158DB" w:rsidRPr="009C3948" w:rsidRDefault="009C3948" w:rsidP="00F22F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C3948">
        <w:rPr>
          <w:rFonts w:ascii="Times New Roman" w:eastAsia="Times New Roman" w:hAnsi="Times New Roman" w:cs="Times New Roman"/>
        </w:rPr>
        <w:t>Brad Schwarz to Blake Gross</w:t>
      </w:r>
    </w:p>
    <w:p w14:paraId="79485C05" w14:textId="77777777" w:rsidR="00951F46" w:rsidRPr="008B2D9A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</w:rPr>
      </w:pPr>
    </w:p>
    <w:p w14:paraId="083B04BB" w14:textId="77777777" w:rsidR="0058708E" w:rsidRPr="007A5B51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7A5B51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7B7D69" w:rsidRPr="008B2D9A" w14:paraId="4A0B523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597A39" w14:textId="2F5DFFDE" w:rsidR="007B7D69" w:rsidRPr="007B7D69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B7D69">
              <w:rPr>
                <w:rFonts w:ascii="Times New Roman" w:eastAsia="Times New Roman" w:hAnsi="Times New Roman" w:cs="Times New Roman"/>
              </w:rPr>
              <w:t>Ainspan</w:t>
            </w:r>
            <w:proofErr w:type="spellEnd"/>
            <w:r w:rsidRPr="007B7D69">
              <w:rPr>
                <w:rFonts w:ascii="Times New Roman" w:eastAsia="Times New Roman" w:hAnsi="Times New Roman" w:cs="Times New Roman"/>
              </w:rPr>
              <w:t>, Malcolm</w:t>
            </w:r>
          </w:p>
        </w:tc>
        <w:tc>
          <w:tcPr>
            <w:tcW w:w="3672" w:type="dxa"/>
            <w:vAlign w:val="bottom"/>
          </w:tcPr>
          <w:p w14:paraId="6CB2C5FB" w14:textId="442DB31A" w:rsidR="007B7D69" w:rsidRPr="007B7D69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21620FF8" w14:textId="283CC2EA" w:rsidR="007B7D69" w:rsidRPr="007B7D69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C304F" w:rsidRPr="008B2D9A" w14:paraId="6AF8620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FAD49D" w14:textId="55D58F4B" w:rsidR="001C304F" w:rsidRPr="007A5B51" w:rsidRDefault="001C304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70BB6F10" w14:textId="461EC3CD" w:rsidR="001C304F" w:rsidRPr="007A5B51" w:rsidRDefault="001C304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CES Energy</w:t>
            </w:r>
          </w:p>
        </w:tc>
        <w:tc>
          <w:tcPr>
            <w:tcW w:w="3168" w:type="dxa"/>
            <w:vAlign w:val="bottom"/>
          </w:tcPr>
          <w:p w14:paraId="61A0A575" w14:textId="77777777" w:rsidR="001C304F" w:rsidRPr="008B2D9A" w:rsidRDefault="001C304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D69" w:rsidRPr="008B2D9A" w14:paraId="5E38612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290BFCF" w14:textId="33F4D9D5" w:rsidR="007B7D69" w:rsidRPr="007B7D69" w:rsidRDefault="007B7D69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161B3D9F" w14:textId="53559C17" w:rsidR="007B7D69" w:rsidRPr="007B7D69" w:rsidRDefault="007B7D69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2E17B2F0" w14:textId="165204C9" w:rsidR="007B7D69" w:rsidRPr="008B2D9A" w:rsidRDefault="007B7D69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8B2D9A" w14:paraId="6D8426E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41836C" w14:textId="01D58EBE" w:rsidR="003220D2" w:rsidRPr="007A5B51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205B924A" w14:textId="78D1B742" w:rsidR="003220D2" w:rsidRPr="007A5B51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5B51">
              <w:rPr>
                <w:rFonts w:ascii="Times New Roman" w:eastAsia="Times New Roman" w:hAnsi="Times New Roman" w:cs="Times New Roman"/>
              </w:rPr>
              <w:t>Cratylus</w:t>
            </w:r>
            <w:proofErr w:type="spellEnd"/>
            <w:r w:rsidRPr="007A5B51">
              <w:rPr>
                <w:rFonts w:ascii="Times New Roman" w:eastAsia="Times New Roman" w:hAnsi="Times New Roman" w:cs="Times New Roman"/>
              </w:rPr>
              <w:t xml:space="preserve"> Advisors</w:t>
            </w:r>
          </w:p>
        </w:tc>
        <w:tc>
          <w:tcPr>
            <w:tcW w:w="3168" w:type="dxa"/>
            <w:vAlign w:val="bottom"/>
          </w:tcPr>
          <w:p w14:paraId="7407E25E" w14:textId="77777777" w:rsidR="003220D2" w:rsidRPr="008B2D9A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8B2D9A" w14:paraId="0C6F3CE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B0E099C" w14:textId="2280D2B9" w:rsidR="00AC3517" w:rsidRPr="000034EB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14938835" w14:textId="4320C465" w:rsidR="00AC3517" w:rsidRPr="000034EB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ADD0755" w14:textId="5B1B3194" w:rsidR="00AC3517" w:rsidRPr="000034EB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E7387" w:rsidRPr="008B2D9A" w14:paraId="73F180B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ECDF20" w14:textId="5E450293" w:rsidR="00FE7387" w:rsidRPr="007A5B51" w:rsidRDefault="00FE738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3D38C576" w14:textId="7A926944" w:rsidR="00FE7387" w:rsidRPr="007A5B51" w:rsidRDefault="00FE738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45FC1D01" w14:textId="77777777" w:rsidR="00FE7387" w:rsidRPr="008B2D9A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A1EA4" w:rsidRPr="008B2D9A" w14:paraId="602F831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C243E00" w14:textId="4B5C7AAC" w:rsidR="003A1EA4" w:rsidRPr="003A1EA4" w:rsidRDefault="003A1EA4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1EA4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656B478F" w14:textId="35DAE55D" w:rsidR="003A1EA4" w:rsidRPr="003A1EA4" w:rsidRDefault="003A1EA4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1EA4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5FA536AD" w14:textId="77777777" w:rsidR="003A1EA4" w:rsidRPr="008B2D9A" w:rsidRDefault="003A1EA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B777A" w:rsidRPr="008B2D9A" w14:paraId="3AA89F5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906172" w14:textId="71F55CB6" w:rsidR="006B777A" w:rsidRPr="007A5B51" w:rsidRDefault="006B777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5B51">
              <w:rPr>
                <w:rFonts w:ascii="Times New Roman" w:eastAsia="Times New Roman" w:hAnsi="Times New Roman" w:cs="Times New Roman"/>
              </w:rPr>
              <w:t>Cripe</w:t>
            </w:r>
            <w:proofErr w:type="spellEnd"/>
            <w:r w:rsidRPr="007A5B51">
              <w:rPr>
                <w:rFonts w:ascii="Times New Roman" w:eastAsia="Times New Roman" w:hAnsi="Times New Roman" w:cs="Times New Roman"/>
              </w:rPr>
              <w:t>, Ramsey</w:t>
            </w:r>
          </w:p>
        </w:tc>
        <w:tc>
          <w:tcPr>
            <w:tcW w:w="3672" w:type="dxa"/>
            <w:vAlign w:val="bottom"/>
          </w:tcPr>
          <w:p w14:paraId="0FF7565E" w14:textId="11FB40B2" w:rsidR="006B777A" w:rsidRPr="007A5B51" w:rsidRDefault="006B777A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1EB902AE" w14:textId="601C25FD" w:rsidR="006B777A" w:rsidRPr="008B2D9A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8B2D9A" w14:paraId="7A2E13B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7DB33CF" w14:textId="0ECE89B4" w:rsidR="009A0F9D" w:rsidRPr="007A5B51" w:rsidRDefault="009A0F9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5B51">
              <w:rPr>
                <w:rFonts w:ascii="Times New Roman" w:eastAsia="Times New Roman" w:hAnsi="Times New Roman" w:cs="Times New Roman"/>
              </w:rPr>
              <w:t>Daigneault</w:t>
            </w:r>
            <w:proofErr w:type="spellEnd"/>
            <w:r w:rsidRPr="007A5B51">
              <w:rPr>
                <w:rFonts w:ascii="Times New Roman" w:eastAsia="Times New Roman" w:hAnsi="Times New Roman" w:cs="Times New Roman"/>
              </w:rPr>
              <w:t>, Ralph</w:t>
            </w:r>
          </w:p>
        </w:tc>
        <w:tc>
          <w:tcPr>
            <w:tcW w:w="3672" w:type="dxa"/>
            <w:vAlign w:val="bottom"/>
          </w:tcPr>
          <w:p w14:paraId="0F5F697D" w14:textId="3AA34052" w:rsidR="009A0F9D" w:rsidRPr="007A5B51" w:rsidRDefault="009A0F9D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A5E995B" w14:textId="77777777" w:rsidR="009A0F9D" w:rsidRPr="008B2D9A" w:rsidRDefault="009A0F9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15AE" w:rsidRPr="008B2D9A" w14:paraId="53D2E07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6220EDA" w14:textId="5BF97324" w:rsidR="00A515AE" w:rsidRPr="007A5B51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Dawar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Vika</w:t>
            </w:r>
            <w:proofErr w:type="spellEnd"/>
          </w:p>
        </w:tc>
        <w:tc>
          <w:tcPr>
            <w:tcW w:w="3672" w:type="dxa"/>
            <w:vAlign w:val="bottom"/>
          </w:tcPr>
          <w:p w14:paraId="63A06ED3" w14:textId="0BC32457" w:rsidR="00A515AE" w:rsidRPr="007A5B51" w:rsidRDefault="00A515AE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1CC8863F" w14:textId="5855E589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8B2D9A" w14:paraId="78DB41C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F7E080" w14:textId="0E780B80" w:rsidR="000034EB" w:rsidRPr="007A5B51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126C83D7" w14:textId="2E5DDFA1" w:rsidR="000034EB" w:rsidRPr="007A5B51" w:rsidRDefault="000034EB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680A93F6" w14:textId="6258EAD1" w:rsidR="000034EB" w:rsidRPr="008B2D9A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8B2D9A" w14:paraId="750E090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7E47527" w14:textId="367CB658" w:rsidR="00A515AE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Donohoo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Ken</w:t>
            </w:r>
          </w:p>
        </w:tc>
        <w:tc>
          <w:tcPr>
            <w:tcW w:w="3672" w:type="dxa"/>
            <w:vAlign w:val="bottom"/>
          </w:tcPr>
          <w:p w14:paraId="226F2599" w14:textId="696C2A5A" w:rsidR="00A515AE" w:rsidRDefault="00A515AE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EPE Consulting</w:t>
            </w:r>
          </w:p>
        </w:tc>
        <w:tc>
          <w:tcPr>
            <w:tcW w:w="3168" w:type="dxa"/>
            <w:vAlign w:val="bottom"/>
          </w:tcPr>
          <w:p w14:paraId="1D021C8D" w14:textId="75A1BD79" w:rsidR="00A515AE" w:rsidRPr="007B7D69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8B2D9A" w14:paraId="5336F40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55B1100" w14:textId="7E3CFF7E" w:rsidR="00C473A3" w:rsidRPr="007B7D69" w:rsidRDefault="00C473A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B7D69">
              <w:rPr>
                <w:rFonts w:ascii="Times New Roman" w:eastAsia="Times New Roman" w:hAnsi="Times New Roman" w:cs="Times New Roman"/>
              </w:rPr>
              <w:lastRenderedPageBreak/>
              <w:t>Eckhoff</w:t>
            </w:r>
            <w:proofErr w:type="spellEnd"/>
            <w:r w:rsidRPr="007B7D69">
              <w:rPr>
                <w:rFonts w:ascii="Times New Roman" w:eastAsia="Times New Roman" w:hAnsi="Times New Roman" w:cs="Times New Roman"/>
              </w:rPr>
              <w:t>, Christina</w:t>
            </w:r>
          </w:p>
        </w:tc>
        <w:tc>
          <w:tcPr>
            <w:tcW w:w="3672" w:type="dxa"/>
            <w:vAlign w:val="bottom"/>
          </w:tcPr>
          <w:p w14:paraId="71A80CE8" w14:textId="05227924" w:rsidR="00C473A3" w:rsidRPr="007B7D69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70418C4" w14:textId="168E1101" w:rsidR="00C473A3" w:rsidRPr="007B7D69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8B2D9A" w14:paraId="4C01BA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C4F11BB" w14:textId="7950D804" w:rsidR="00AC3517" w:rsidRPr="007B7D69" w:rsidRDefault="00AC3517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B7D69">
              <w:rPr>
                <w:rFonts w:ascii="Times New Roman" w:eastAsia="Times New Roman" w:hAnsi="Times New Roman" w:cs="Times New Roman"/>
              </w:rPr>
              <w:t>Foos</w:t>
            </w:r>
            <w:proofErr w:type="spellEnd"/>
            <w:r w:rsidRPr="007B7D69">
              <w:rPr>
                <w:rFonts w:ascii="Times New Roman" w:eastAsia="Times New Roman" w:hAnsi="Times New Roman" w:cs="Times New Roman"/>
              </w:rPr>
              <w:t>, Richard</w:t>
            </w:r>
          </w:p>
        </w:tc>
        <w:tc>
          <w:tcPr>
            <w:tcW w:w="3672" w:type="dxa"/>
            <w:vAlign w:val="bottom"/>
          </w:tcPr>
          <w:p w14:paraId="40680B80" w14:textId="2D7C1913" w:rsidR="00AC3517" w:rsidRPr="007B7D69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728DFBCC" w14:textId="0CDABF0E" w:rsidR="00AC3517" w:rsidRPr="007B7D69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8B2D9A" w14:paraId="0A585F3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3F24192" w14:textId="7B4AA197" w:rsidR="000034EB" w:rsidRPr="000034EB" w:rsidRDefault="000034EB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Galliguez, Percy</w:t>
            </w:r>
          </w:p>
        </w:tc>
        <w:tc>
          <w:tcPr>
            <w:tcW w:w="3672" w:type="dxa"/>
            <w:vAlign w:val="bottom"/>
          </w:tcPr>
          <w:p w14:paraId="6FCA4E96" w14:textId="79261669" w:rsidR="000034EB" w:rsidRPr="000034EB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3F35B472" w14:textId="4536C463" w:rsidR="000034EB" w:rsidRPr="008B2D9A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44A1" w:rsidRPr="008B2D9A" w14:paraId="2DAED7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C1E4040" w14:textId="278EEF98" w:rsidR="002A44A1" w:rsidRPr="003A1EA4" w:rsidRDefault="002A44A1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1EA4"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2F93C53F" w14:textId="7AE2ED0A" w:rsidR="002A44A1" w:rsidRPr="003A1EA4" w:rsidRDefault="002A44A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1EA4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302CE3D" w14:textId="77777777" w:rsidR="002A44A1" w:rsidRPr="008B2D9A" w:rsidRDefault="002A44A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73EC2" w:rsidRPr="008B2D9A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984C8C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84C8C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4961C45E" w:rsidR="00B73EC2" w:rsidRPr="00984C8C" w:rsidRDefault="002D7588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4C8C">
              <w:rPr>
                <w:rFonts w:ascii="Times New Roman" w:eastAsia="Times New Roman" w:hAnsi="Times New Roman" w:cs="Times New Roman"/>
              </w:rPr>
              <w:t>Vistra</w:t>
            </w:r>
            <w:proofErr w:type="spellEnd"/>
            <w:r w:rsidRPr="00984C8C">
              <w:rPr>
                <w:rFonts w:ascii="Times New Roman" w:eastAsia="Times New Roman" w:hAnsi="Times New Roman" w:cs="Times New Roman"/>
              </w:rPr>
              <w:t xml:space="preserve"> Energy</w:t>
            </w:r>
          </w:p>
        </w:tc>
        <w:tc>
          <w:tcPr>
            <w:tcW w:w="3168" w:type="dxa"/>
            <w:vAlign w:val="bottom"/>
          </w:tcPr>
          <w:p w14:paraId="3DA00450" w14:textId="7604A1DB" w:rsidR="00B73EC2" w:rsidRPr="008B2D9A" w:rsidRDefault="00CD3A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2D9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1D57FC" w:rsidRPr="008B2D9A" w14:paraId="28CBD67C" w14:textId="77777777" w:rsidTr="009B3374">
        <w:trPr>
          <w:trHeight w:val="117"/>
        </w:trPr>
        <w:tc>
          <w:tcPr>
            <w:tcW w:w="2628" w:type="dxa"/>
            <w:vAlign w:val="bottom"/>
          </w:tcPr>
          <w:p w14:paraId="31CA31F4" w14:textId="2EF019A1" w:rsidR="001D57FC" w:rsidRPr="00A515AE" w:rsidRDefault="001D57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15AE">
              <w:rPr>
                <w:rFonts w:ascii="Times New Roman" w:eastAsia="Times New Roman" w:hAnsi="Times New Roman" w:cs="Times New Roman"/>
              </w:rPr>
              <w:t>Hourihan</w:t>
            </w:r>
            <w:proofErr w:type="spellEnd"/>
            <w:r w:rsidRPr="00A515AE">
              <w:rPr>
                <w:rFonts w:ascii="Times New Roman" w:eastAsia="Times New Roman" w:hAnsi="Times New Roman" w:cs="Times New Roman"/>
              </w:rPr>
              <w:t>, Mike</w:t>
            </w:r>
          </w:p>
        </w:tc>
        <w:tc>
          <w:tcPr>
            <w:tcW w:w="3672" w:type="dxa"/>
            <w:vAlign w:val="bottom"/>
          </w:tcPr>
          <w:p w14:paraId="34EB3DA0" w14:textId="39381434" w:rsidR="001D57FC" w:rsidRPr="00A515AE" w:rsidRDefault="001D57FC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CPower Energy</w:t>
            </w:r>
          </w:p>
        </w:tc>
        <w:tc>
          <w:tcPr>
            <w:tcW w:w="3168" w:type="dxa"/>
            <w:vAlign w:val="bottom"/>
          </w:tcPr>
          <w:p w14:paraId="3FA7F0C0" w14:textId="376BEFEC" w:rsidR="001D57FC" w:rsidRPr="00A515AE" w:rsidRDefault="001D5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658C3" w:rsidRPr="008B2D9A" w14:paraId="10F90A4C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572EF06B" w14:textId="56DC5986" w:rsidR="004658C3" w:rsidRPr="00A515AE" w:rsidRDefault="004658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15AE">
              <w:rPr>
                <w:rFonts w:ascii="Times New Roman" w:eastAsia="Times New Roman" w:hAnsi="Times New Roman" w:cs="Times New Roman"/>
              </w:rPr>
              <w:t>Hudis</w:t>
            </w:r>
            <w:proofErr w:type="spellEnd"/>
            <w:r w:rsidRPr="00A515AE">
              <w:rPr>
                <w:rFonts w:ascii="Times New Roman" w:eastAsia="Times New Roman" w:hAnsi="Times New Roman" w:cs="Times New Roman"/>
              </w:rPr>
              <w:t>, Gabriella</w:t>
            </w:r>
          </w:p>
        </w:tc>
        <w:tc>
          <w:tcPr>
            <w:tcW w:w="3672" w:type="dxa"/>
            <w:vAlign w:val="bottom"/>
          </w:tcPr>
          <w:p w14:paraId="3ECA1A94" w14:textId="2A8D2508" w:rsidR="004658C3" w:rsidRPr="00A515AE" w:rsidRDefault="004658C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Gabel Associates</w:t>
            </w:r>
          </w:p>
        </w:tc>
        <w:tc>
          <w:tcPr>
            <w:tcW w:w="3168" w:type="dxa"/>
            <w:vAlign w:val="bottom"/>
          </w:tcPr>
          <w:p w14:paraId="6A6A7435" w14:textId="03D260AD" w:rsidR="004658C3" w:rsidRPr="00A515AE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8B2D9A" w14:paraId="35E6E8D0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6619C3CB" w14:textId="767E46BB" w:rsidR="007B7D69" w:rsidRPr="007B7D69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Hughes, Darren</w:t>
            </w:r>
          </w:p>
        </w:tc>
        <w:tc>
          <w:tcPr>
            <w:tcW w:w="3672" w:type="dxa"/>
            <w:vAlign w:val="bottom"/>
          </w:tcPr>
          <w:p w14:paraId="05792CEC" w14:textId="656C6599" w:rsidR="007B7D69" w:rsidRPr="007B7D69" w:rsidRDefault="007B7D69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4BD1BF9" w14:textId="0A828D8E" w:rsidR="007B7D69" w:rsidRPr="008B2D9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8B2D9A" w14:paraId="7A54F0A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3CCEED5" w14:textId="27A095ED" w:rsidR="00A515AE" w:rsidRPr="00A515AE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15AE">
              <w:rPr>
                <w:rFonts w:ascii="Times New Roman" w:eastAsia="Times New Roman" w:hAnsi="Times New Roman" w:cs="Times New Roman"/>
              </w:rPr>
              <w:t>Kayser</w:t>
            </w:r>
            <w:proofErr w:type="spellEnd"/>
            <w:r w:rsidRPr="00A515AE">
              <w:rPr>
                <w:rFonts w:ascii="Times New Roman" w:eastAsia="Times New Roman" w:hAnsi="Times New Roman" w:cs="Times New Roman"/>
              </w:rPr>
              <w:t>, Liz</w:t>
            </w:r>
          </w:p>
        </w:tc>
        <w:tc>
          <w:tcPr>
            <w:tcW w:w="3672" w:type="dxa"/>
            <w:vAlign w:val="bottom"/>
          </w:tcPr>
          <w:p w14:paraId="57F33C0A" w14:textId="56A4708D" w:rsidR="00A515AE" w:rsidRPr="00A515AE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9534398" w14:textId="7D7EA7B0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8B2D9A" w14:paraId="52399A9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E22AF72" w14:textId="06ECEF39" w:rsidR="000034EB" w:rsidRPr="000034EB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Kueker, Dan</w:t>
            </w:r>
          </w:p>
        </w:tc>
        <w:tc>
          <w:tcPr>
            <w:tcW w:w="3672" w:type="dxa"/>
            <w:vAlign w:val="bottom"/>
          </w:tcPr>
          <w:p w14:paraId="53B170A5" w14:textId="4AA2190D" w:rsidR="000034EB" w:rsidRPr="000034EB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593B47AD" w14:textId="47A7DC2B" w:rsidR="000034EB" w:rsidRPr="008B2D9A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8B2D9A" w14:paraId="3446E76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87D88D3" w14:textId="1F279257" w:rsidR="00A515AE" w:rsidRPr="000034EB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Lee, Jim</w:t>
            </w:r>
          </w:p>
        </w:tc>
        <w:tc>
          <w:tcPr>
            <w:tcW w:w="3672" w:type="dxa"/>
            <w:vAlign w:val="bottom"/>
          </w:tcPr>
          <w:p w14:paraId="72F6D061" w14:textId="4C25DC9F" w:rsidR="00A515AE" w:rsidRPr="000034EB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168" w:type="dxa"/>
            <w:vAlign w:val="bottom"/>
          </w:tcPr>
          <w:p w14:paraId="01A50F41" w14:textId="638DAD1E" w:rsidR="00A515AE" w:rsidRPr="007B7D69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8B2D9A" w14:paraId="6918673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FFD4062" w14:textId="683D2842" w:rsidR="007B7D69" w:rsidRPr="007B7D69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Maye, Shelly-Ann</w:t>
            </w:r>
          </w:p>
        </w:tc>
        <w:tc>
          <w:tcPr>
            <w:tcW w:w="3672" w:type="dxa"/>
            <w:vAlign w:val="bottom"/>
          </w:tcPr>
          <w:p w14:paraId="019B9DD6" w14:textId="0D3E666A" w:rsidR="007B7D69" w:rsidRPr="007B7D69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Wind of Texas</w:t>
            </w:r>
          </w:p>
        </w:tc>
        <w:tc>
          <w:tcPr>
            <w:tcW w:w="3168" w:type="dxa"/>
            <w:vAlign w:val="bottom"/>
          </w:tcPr>
          <w:p w14:paraId="4A02D0FD" w14:textId="2DEB9C58" w:rsidR="007B7D69" w:rsidRPr="008B2D9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8B2D9A" w14:paraId="5598B5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DD99C52" w14:textId="5E723C53" w:rsidR="007B7D69" w:rsidRPr="007B7D69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Mueller, Paula</w:t>
            </w:r>
          </w:p>
        </w:tc>
        <w:tc>
          <w:tcPr>
            <w:tcW w:w="3672" w:type="dxa"/>
            <w:vAlign w:val="bottom"/>
          </w:tcPr>
          <w:p w14:paraId="704EB028" w14:textId="5F8114F1" w:rsidR="007B7D69" w:rsidRPr="007B7D69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15C8DB7B" w14:textId="760D44C1" w:rsidR="007B7D69" w:rsidRPr="007B7D69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8B2D9A" w14:paraId="0934F2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502BC3" w14:textId="4F4236B8" w:rsidR="00C473A3" w:rsidRPr="007B7D69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B7D69">
              <w:rPr>
                <w:rFonts w:ascii="Times New Roman" w:eastAsia="Times New Roman" w:hAnsi="Times New Roman" w:cs="Times New Roman"/>
              </w:rPr>
              <w:t>Paff</w:t>
            </w:r>
            <w:proofErr w:type="spellEnd"/>
            <w:r w:rsidRPr="007B7D69">
              <w:rPr>
                <w:rFonts w:ascii="Times New Roman" w:eastAsia="Times New Roman" w:hAnsi="Times New Roman" w:cs="Times New Roman"/>
              </w:rPr>
              <w:t>, Tom</w:t>
            </w:r>
          </w:p>
        </w:tc>
        <w:tc>
          <w:tcPr>
            <w:tcW w:w="3672" w:type="dxa"/>
            <w:vAlign w:val="bottom"/>
          </w:tcPr>
          <w:p w14:paraId="70ABC0D0" w14:textId="3A3A0A62" w:rsidR="00C473A3" w:rsidRPr="007B7D69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0810D7D6" w14:textId="5FAD2DC3" w:rsidR="00C473A3" w:rsidRPr="007B7D69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8B2D9A" w14:paraId="25BD1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DB548DF" w14:textId="6237641E" w:rsidR="003220D2" w:rsidRPr="007B7D69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5EB9910B" w14:textId="0208B85B" w:rsidR="003220D2" w:rsidRPr="007B7D69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0FFE317C" w14:textId="16013275" w:rsidR="003220D2" w:rsidRPr="008B2D9A" w:rsidRDefault="007B7D69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8B2D9A" w14:paraId="52DB7DC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1BD0CA" w14:textId="49754815" w:rsidR="00C473A3" w:rsidRPr="00A515AE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B25AC5F" w14:textId="335B3315" w:rsidR="00C473A3" w:rsidRPr="00A515AE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6F52B44A" w14:textId="4CC38438" w:rsidR="00C473A3" w:rsidRPr="00A515AE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8B2D9A" w14:paraId="7DB3135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6C417EC" w14:textId="59F9BDB5" w:rsidR="003A08BA" w:rsidRPr="007A5B51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Rochelle, Jennifer</w:t>
            </w:r>
          </w:p>
        </w:tc>
        <w:tc>
          <w:tcPr>
            <w:tcW w:w="3672" w:type="dxa"/>
            <w:vAlign w:val="bottom"/>
          </w:tcPr>
          <w:p w14:paraId="7BD679EB" w14:textId="5CEF9F25" w:rsidR="003A08BA" w:rsidRPr="007A5B51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168" w:type="dxa"/>
            <w:vAlign w:val="bottom"/>
          </w:tcPr>
          <w:p w14:paraId="6E102D9F" w14:textId="35DF8DB2" w:rsidR="003A08BA" w:rsidRPr="008B2D9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15AE" w:rsidRPr="008B2D9A" w14:paraId="6269DC1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3DF0B97" w14:textId="122E7EA9" w:rsidR="00A515AE" w:rsidRPr="007A5B51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Romero, Lara</w:t>
            </w:r>
          </w:p>
        </w:tc>
        <w:tc>
          <w:tcPr>
            <w:tcW w:w="3672" w:type="dxa"/>
            <w:vAlign w:val="bottom"/>
          </w:tcPr>
          <w:p w14:paraId="3ECC68E9" w14:textId="1CBDD45E" w:rsidR="00A515AE" w:rsidRPr="007A5B51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ACES</w:t>
            </w:r>
          </w:p>
        </w:tc>
        <w:tc>
          <w:tcPr>
            <w:tcW w:w="3168" w:type="dxa"/>
            <w:vAlign w:val="bottom"/>
          </w:tcPr>
          <w:p w14:paraId="42E1904E" w14:textId="3988CBC0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8B2D9A" w14:paraId="796C4CE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220D2" w:rsidRPr="007A5B51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220D2" w:rsidRPr="007A5B51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77777777" w:rsidR="003220D2" w:rsidRPr="008B2D9A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A5B51" w:rsidRPr="008B2D9A" w14:paraId="48C8175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0B4D09" w14:textId="29022AB2" w:rsidR="007A5B51" w:rsidRPr="007A5B51" w:rsidRDefault="007A5B5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Sithuraj, Murali</w:t>
            </w:r>
          </w:p>
        </w:tc>
        <w:tc>
          <w:tcPr>
            <w:tcW w:w="3672" w:type="dxa"/>
            <w:vAlign w:val="bottom"/>
          </w:tcPr>
          <w:p w14:paraId="0B972E83" w14:textId="6CFCB603" w:rsidR="007A5B51" w:rsidRPr="007A5B51" w:rsidRDefault="007A5B51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1DFFBB5" w14:textId="77777777" w:rsidR="007A5B51" w:rsidRPr="008B2D9A" w:rsidRDefault="007A5B5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8B2D9A" w14:paraId="4BA03A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B04013" w:rsidRPr="007A5B51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62171117" w:rsidR="00B04013" w:rsidRPr="007A5B51" w:rsidRDefault="00B04013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 xml:space="preserve">Jewell </w:t>
            </w:r>
            <w:r w:rsidR="003220D2" w:rsidRPr="007A5B51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7A5B51">
              <w:rPr>
                <w:rFonts w:ascii="Times New Roman" w:eastAsia="Times New Roman" w:hAnsi="Times New Roman" w:cs="Times New Roman"/>
              </w:rPr>
              <w:t>Associates</w:t>
            </w:r>
          </w:p>
        </w:tc>
        <w:tc>
          <w:tcPr>
            <w:tcW w:w="3168" w:type="dxa"/>
            <w:vAlign w:val="bottom"/>
          </w:tcPr>
          <w:p w14:paraId="2A8501BB" w14:textId="77777777" w:rsidR="00B04013" w:rsidRPr="008B2D9A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8B2D9A" w14:paraId="5D4FC0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CB4EAF" w14:textId="57986489" w:rsidR="00B04013" w:rsidRPr="00A515AE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Stanfield, Leonard</w:t>
            </w:r>
          </w:p>
        </w:tc>
        <w:tc>
          <w:tcPr>
            <w:tcW w:w="3672" w:type="dxa"/>
            <w:vAlign w:val="bottom"/>
          </w:tcPr>
          <w:p w14:paraId="68966717" w14:textId="0C55AF8B" w:rsidR="00B04013" w:rsidRPr="00A515AE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6CFDBD30" w14:textId="30167D07" w:rsidR="00B04013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8B2D9A" w14:paraId="1A01C04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527276" w14:textId="503A21FC" w:rsidR="00B04013" w:rsidRPr="007A5B51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4AFDFED8" w14:textId="6136913E" w:rsidR="00B04013" w:rsidRPr="007A5B51" w:rsidRDefault="00B0401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PEC</w:t>
            </w:r>
          </w:p>
        </w:tc>
        <w:tc>
          <w:tcPr>
            <w:tcW w:w="3168" w:type="dxa"/>
            <w:vAlign w:val="bottom"/>
          </w:tcPr>
          <w:p w14:paraId="0D26867A" w14:textId="77777777" w:rsidR="00B04013" w:rsidRPr="008B2D9A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7D69" w:rsidRPr="008B2D9A" w14:paraId="1958487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3F950ED" w14:textId="6AE11389" w:rsidR="007B7D69" w:rsidRPr="007A5B51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6EA274AD" w14:textId="57B756D8" w:rsidR="007B7D69" w:rsidRPr="007A5B51" w:rsidRDefault="007B7D69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69631638" w14:textId="2F8B81D9" w:rsidR="007B7D69" w:rsidRPr="008B2D9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A5B51" w:rsidRPr="008B2D9A" w14:paraId="12C0E8B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9879C8" w14:textId="0DABFA31" w:rsidR="007A5B51" w:rsidRPr="007A5B51" w:rsidRDefault="007A5B5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Vinson, Paul</w:t>
            </w:r>
          </w:p>
        </w:tc>
        <w:tc>
          <w:tcPr>
            <w:tcW w:w="3672" w:type="dxa"/>
            <w:vAlign w:val="bottom"/>
          </w:tcPr>
          <w:p w14:paraId="6D84DC2D" w14:textId="19A9D124" w:rsidR="007A5B51" w:rsidRPr="007A5B51" w:rsidRDefault="007A5B51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1CFF8C95" w14:textId="77777777" w:rsidR="007A5B51" w:rsidRPr="008B2D9A" w:rsidRDefault="007A5B5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8B2D9A" w14:paraId="03AEAAC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8E5382" w14:textId="5ED9A70C" w:rsidR="00AC3517" w:rsidRPr="007A5B51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A5B51">
              <w:rPr>
                <w:rFonts w:ascii="Times New Roman" w:eastAsia="Times New Roman" w:hAnsi="Times New Roman" w:cs="Times New Roman"/>
              </w:rPr>
              <w:t>Wallin</w:t>
            </w:r>
            <w:proofErr w:type="spellEnd"/>
            <w:r w:rsidRPr="007A5B51">
              <w:rPr>
                <w:rFonts w:ascii="Times New Roman" w:eastAsia="Times New Roman" w:hAnsi="Times New Roman" w:cs="Times New Roman"/>
              </w:rPr>
              <w:t>, Shane</w:t>
            </w:r>
          </w:p>
        </w:tc>
        <w:tc>
          <w:tcPr>
            <w:tcW w:w="3672" w:type="dxa"/>
            <w:vAlign w:val="bottom"/>
          </w:tcPr>
          <w:p w14:paraId="7D26849B" w14:textId="59A55C83" w:rsidR="00AC3517" w:rsidRPr="007A5B51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9BA1B1B" w14:textId="6DAB4FAA" w:rsidR="00AC3517" w:rsidRPr="008B2D9A" w:rsidRDefault="00AC3517" w:rsidP="007A5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8B2D9A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7A5B5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7A5B5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3C1BB3B1" w:rsidR="0058708E" w:rsidRPr="008B2D9A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2D9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C3517" w:rsidRPr="008B2D9A" w14:paraId="6D7CC6C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459CE4" w14:textId="1F429076" w:rsidR="00AC3517" w:rsidRPr="00A515AE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Whitworth, Doug</w:t>
            </w:r>
          </w:p>
        </w:tc>
        <w:tc>
          <w:tcPr>
            <w:tcW w:w="3672" w:type="dxa"/>
            <w:vAlign w:val="bottom"/>
          </w:tcPr>
          <w:p w14:paraId="0DA0B458" w14:textId="6605FB6E" w:rsidR="00AC3517" w:rsidRPr="00A515AE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69333B74" w14:textId="6424DA88" w:rsidR="00AC3517" w:rsidRPr="00A515AE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8B2D9A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7A5B51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7A5B51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8B2D9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3D1A7D34" w14:textId="77777777" w:rsidR="00D4147C" w:rsidRPr="008B2D9A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7A5B51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7A5B51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8B2D9A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7B7D69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7B7D69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1153F36A" w:rsidR="003C7DE3" w:rsidRPr="007B7D69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8B2D9A" w14:paraId="1DBB116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2194C01" w14:textId="2C986E1F" w:rsidR="000034EB" w:rsidRPr="007A5B51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Anderson, Conner</w:t>
            </w:r>
          </w:p>
        </w:tc>
        <w:tc>
          <w:tcPr>
            <w:tcW w:w="3582" w:type="dxa"/>
            <w:vAlign w:val="bottom"/>
          </w:tcPr>
          <w:p w14:paraId="4F85B23B" w14:textId="77777777" w:rsidR="000034EB" w:rsidRPr="008B2D9A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713629D" w14:textId="6EC567D6" w:rsidR="000034EB" w:rsidRPr="008B2D9A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4C8C" w:rsidRPr="008B2D9A" w14:paraId="046B092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96D9F34" w14:textId="1949D88F" w:rsidR="00984C8C" w:rsidRPr="007A5B51" w:rsidRDefault="00984C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Bigbee, Nathan</w:t>
            </w:r>
          </w:p>
        </w:tc>
        <w:tc>
          <w:tcPr>
            <w:tcW w:w="3582" w:type="dxa"/>
            <w:vAlign w:val="bottom"/>
          </w:tcPr>
          <w:p w14:paraId="1D814F75" w14:textId="77777777" w:rsidR="00984C8C" w:rsidRPr="008B2D9A" w:rsidRDefault="00984C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4D1EC83" w14:textId="77777777" w:rsidR="00984C8C" w:rsidRPr="008B2D9A" w:rsidRDefault="00984C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20D2" w:rsidRPr="008B2D9A" w14:paraId="1A909AC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9365A8B" w14:textId="388E225A" w:rsidR="003220D2" w:rsidRPr="008B2D9A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053C32DC" w14:textId="77777777" w:rsidR="003220D2" w:rsidRPr="008B2D9A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177C36A" w14:textId="77777777" w:rsidR="003220D2" w:rsidRPr="008B2D9A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611C" w:rsidRPr="008B2D9A" w14:paraId="696F8E5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9FA079" w14:textId="53C19167" w:rsidR="00FA611C" w:rsidRPr="00D52B52" w:rsidRDefault="00F8004A" w:rsidP="00D52B5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52B52">
              <w:rPr>
                <w:rFonts w:ascii="Times New Roman" w:eastAsia="Times New Roman" w:hAnsi="Times New Roman" w:cs="Times New Roman"/>
              </w:rPr>
              <w:t>Bo</w:t>
            </w:r>
            <w:r w:rsidR="00FA611C" w:rsidRPr="00D52B52">
              <w:rPr>
                <w:rFonts w:ascii="Times New Roman" w:eastAsia="Times New Roman" w:hAnsi="Times New Roman" w:cs="Times New Roman"/>
              </w:rPr>
              <w:t>swell, B</w:t>
            </w:r>
            <w:r w:rsidR="00D52B52" w:rsidRPr="00D52B52">
              <w:rPr>
                <w:rFonts w:ascii="Times New Roman" w:eastAsia="Times New Roman" w:hAnsi="Times New Roman" w:cs="Times New Roman"/>
              </w:rPr>
              <w:t>ill</w:t>
            </w:r>
          </w:p>
        </w:tc>
        <w:tc>
          <w:tcPr>
            <w:tcW w:w="3582" w:type="dxa"/>
            <w:vAlign w:val="bottom"/>
          </w:tcPr>
          <w:p w14:paraId="1EDC2E9B" w14:textId="77777777" w:rsidR="00FA611C" w:rsidRPr="00D52B52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FF4B277" w14:textId="67079E02" w:rsidR="00FA611C" w:rsidRPr="00D52B52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52B5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8B2D9A" w14:paraId="3B7B970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3EAD3" w14:textId="77777777" w:rsidR="00821E3F" w:rsidRPr="008B2D9A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1EA4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0614849C" w14:textId="77777777" w:rsidR="00821E3F" w:rsidRPr="008B2D9A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C3013FC" w14:textId="43F40338" w:rsidR="00821E3F" w:rsidRPr="008B2D9A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A08BA" w:rsidRPr="008B2D9A" w14:paraId="6636E4C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0033E12" w14:textId="62F2F97C" w:rsidR="003A08BA" w:rsidRPr="00A515AE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777127CE" w14:textId="77777777" w:rsidR="003A08BA" w:rsidRPr="00A515A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B10FFEC" w14:textId="07670797" w:rsidR="003A08BA" w:rsidRPr="00A515A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8B2D9A" w14:paraId="28009442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C722F0A" w14:textId="39447946" w:rsidR="00FA611C" w:rsidRPr="00A515AE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Change, Sean</w:t>
            </w:r>
          </w:p>
        </w:tc>
        <w:tc>
          <w:tcPr>
            <w:tcW w:w="3582" w:type="dxa"/>
            <w:vAlign w:val="bottom"/>
          </w:tcPr>
          <w:p w14:paraId="43837D42" w14:textId="77777777" w:rsidR="00FA611C" w:rsidRPr="00A515AE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66912BD" w14:textId="12ED4F58" w:rsidR="00FA611C" w:rsidRPr="00A515AE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8B2D9A" w14:paraId="6CA5E28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2BA19B7F" w14:textId="32F0E8A1" w:rsidR="00FA611C" w:rsidRPr="007B7D69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71D7109B" w14:textId="77777777" w:rsidR="00FA611C" w:rsidRPr="007B7D69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2A4F05C" w14:textId="5F194553" w:rsidR="00FA611C" w:rsidRPr="007B7D69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658C3" w:rsidRPr="008B2D9A" w14:paraId="0EAACF3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6580770" w14:textId="49DCB957" w:rsidR="004658C3" w:rsidRPr="000034EB" w:rsidRDefault="004658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 xml:space="preserve">Chu, </w:t>
            </w:r>
            <w:proofErr w:type="spellStart"/>
            <w:r w:rsidRPr="000034EB">
              <w:rPr>
                <w:rFonts w:ascii="Times New Roman" w:eastAsia="Times New Roman" w:hAnsi="Times New Roman" w:cs="Times New Roman"/>
              </w:rPr>
              <w:t>Zhengguo</w:t>
            </w:r>
            <w:proofErr w:type="spellEnd"/>
          </w:p>
        </w:tc>
        <w:tc>
          <w:tcPr>
            <w:tcW w:w="3582" w:type="dxa"/>
            <w:vAlign w:val="bottom"/>
          </w:tcPr>
          <w:p w14:paraId="0A2245F5" w14:textId="77777777" w:rsidR="004658C3" w:rsidRPr="000034EB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FE27B8E" w14:textId="33BF0D35" w:rsidR="004658C3" w:rsidRPr="000034EB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8B2D9A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D52B5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52B52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D52B5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D2E72C3" w14:textId="02044A43" w:rsidR="0058708E" w:rsidRPr="00D52B52" w:rsidRDefault="00BC79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52B5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8B2D9A" w14:paraId="74B02AA7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994D4FE" w14:textId="25614F04" w:rsidR="00A515AE" w:rsidRPr="00D52B52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Day, Betty</w:t>
            </w:r>
          </w:p>
        </w:tc>
        <w:tc>
          <w:tcPr>
            <w:tcW w:w="3582" w:type="dxa"/>
            <w:vAlign w:val="bottom"/>
          </w:tcPr>
          <w:p w14:paraId="1DBBE9FE" w14:textId="77777777" w:rsidR="00A515AE" w:rsidRPr="00D52B52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D0C8752" w14:textId="21211A28" w:rsidR="00A515AE" w:rsidRPr="00D52B52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8B2D9A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8B2D9A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8B2D9A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8B2D9A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2D9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A08BA" w:rsidRPr="008B2D9A" w14:paraId="467DAAA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A531AF3" w14:textId="5E07BB20" w:rsidR="003A08BA" w:rsidRPr="00A515AE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15AE">
              <w:rPr>
                <w:rFonts w:ascii="Times New Roman" w:eastAsia="Times New Roman" w:hAnsi="Times New Roman" w:cs="Times New Roman"/>
              </w:rPr>
              <w:t>Guo</w:t>
            </w:r>
            <w:proofErr w:type="spellEnd"/>
            <w:r w:rsidRPr="00A515AE">
              <w:rPr>
                <w:rFonts w:ascii="Times New Roman" w:eastAsia="Times New Roman" w:hAnsi="Times New Roman" w:cs="Times New Roman"/>
              </w:rPr>
              <w:t>, Jack</w:t>
            </w:r>
          </w:p>
        </w:tc>
        <w:tc>
          <w:tcPr>
            <w:tcW w:w="3582" w:type="dxa"/>
            <w:vAlign w:val="bottom"/>
          </w:tcPr>
          <w:p w14:paraId="413DB07F" w14:textId="77777777" w:rsidR="003A08BA" w:rsidRPr="00A515A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6A8D844" w14:textId="69A2B641" w:rsidR="003A08BA" w:rsidRPr="00A515A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8B2D9A" w14:paraId="48785C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487D0E" w14:textId="77777777" w:rsidR="002A29B9" w:rsidRPr="00A515AE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1EF2685E" w14:textId="77777777" w:rsidR="002A29B9" w:rsidRPr="00A515AE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9A8F4D" w14:textId="77777777" w:rsidR="002A29B9" w:rsidRPr="00A515AE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8B2D9A" w14:paraId="778D2EF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07026CC" w14:textId="7E4EBC99" w:rsidR="007B7D69" w:rsidRPr="007B7D69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Hobbs, Kristi</w:t>
            </w:r>
          </w:p>
        </w:tc>
        <w:tc>
          <w:tcPr>
            <w:tcW w:w="3582" w:type="dxa"/>
            <w:vAlign w:val="bottom"/>
          </w:tcPr>
          <w:p w14:paraId="698D1A8D" w14:textId="77777777" w:rsidR="007B7D69" w:rsidRPr="007B7D69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5408723" w14:textId="2DA62CE6" w:rsidR="007B7D69" w:rsidRPr="007B7D69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8B2D9A" w14:paraId="56F36B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A1D429" w14:textId="537FC187" w:rsidR="00FA611C" w:rsidRPr="00A515AE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1B54F40D" w14:textId="77777777" w:rsidR="00FA611C" w:rsidRPr="00A515AE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5235152" w14:textId="673049DB" w:rsidR="00FA611C" w:rsidRPr="00A515AE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8B2D9A" w14:paraId="5790325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CE96382" w14:textId="51E7ADB0" w:rsidR="007B7D69" w:rsidRPr="008B2D9A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Hui, Hailong</w:t>
            </w:r>
          </w:p>
        </w:tc>
        <w:tc>
          <w:tcPr>
            <w:tcW w:w="3582" w:type="dxa"/>
            <w:vAlign w:val="bottom"/>
          </w:tcPr>
          <w:p w14:paraId="209B5B94" w14:textId="77777777" w:rsidR="007B7D69" w:rsidRPr="008B2D9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314FF3B" w14:textId="3FFF1C5E" w:rsidR="007B7D69" w:rsidRPr="008B2D9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02108" w:rsidRPr="008B2D9A" w14:paraId="621C87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9E31FA6" w14:textId="7B89FAED" w:rsidR="00302108" w:rsidRPr="008B2D9A" w:rsidRDefault="003021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1EA4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7941F952" w14:textId="77777777" w:rsidR="00302108" w:rsidRPr="008B2D9A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306ACB5" w14:textId="77777777" w:rsidR="00302108" w:rsidRPr="008B2D9A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8B2D9A" w14:paraId="24A2F9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B362198" w14:textId="1B4CA7F6" w:rsidR="00C473A3" w:rsidRPr="007B7D69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lastRenderedPageBreak/>
              <w:t>Kane, Erika</w:t>
            </w:r>
          </w:p>
        </w:tc>
        <w:tc>
          <w:tcPr>
            <w:tcW w:w="3582" w:type="dxa"/>
            <w:vAlign w:val="bottom"/>
          </w:tcPr>
          <w:p w14:paraId="66B3BAE7" w14:textId="77777777" w:rsidR="00C473A3" w:rsidRPr="007B7D69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8162555" w14:textId="66D44701" w:rsidR="00C473A3" w:rsidRPr="007B7D69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8B2D9A" w14:paraId="71C574B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270BDE" w14:textId="3F1C731E" w:rsidR="00FA611C" w:rsidRPr="00A515AE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69FF456C" w14:textId="77777777" w:rsidR="00FA611C" w:rsidRPr="00A515AE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1173128" w14:textId="4179200A" w:rsidR="00FA611C" w:rsidRPr="00A515AE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8B2D9A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8B2D9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8B2D9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8B2D9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15AE" w:rsidRPr="008B2D9A" w14:paraId="11DD636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00AAF2" w14:textId="753C4E25" w:rsidR="00A515AE" w:rsidRPr="007A5B51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2DAAEA05" w14:textId="77777777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0E08F12" w14:textId="258EE3D2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8B2D9A" w14:paraId="578D68E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2F78EE" w14:textId="4BB7015E" w:rsidR="00AC3517" w:rsidRPr="00A515AE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433EFC61" w14:textId="77777777" w:rsidR="00AC3517" w:rsidRPr="00A515AE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264FEBC" w14:textId="46BC5E25" w:rsidR="00AC3517" w:rsidRPr="00A515AE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8B2D9A" w14:paraId="77EF6AE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EE0F63" w14:textId="36E63E1F" w:rsidR="00A515AE" w:rsidRPr="008B2D9A" w:rsidRDefault="00A515AE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A515AE">
              <w:rPr>
                <w:rFonts w:ascii="Times New Roman" w:eastAsia="Times New Roman" w:hAnsi="Times New Roman" w:cs="Times New Roman"/>
              </w:rPr>
              <w:t>Matevosyan</w:t>
            </w:r>
            <w:proofErr w:type="spellEnd"/>
            <w:r w:rsidRPr="00A515AE">
              <w:rPr>
                <w:rFonts w:ascii="Times New Roman" w:eastAsia="Times New Roman" w:hAnsi="Times New Roman" w:cs="Times New Roman"/>
              </w:rPr>
              <w:t>, Julia</w:t>
            </w:r>
          </w:p>
        </w:tc>
        <w:tc>
          <w:tcPr>
            <w:tcW w:w="3582" w:type="dxa"/>
            <w:vAlign w:val="bottom"/>
          </w:tcPr>
          <w:p w14:paraId="10D1304B" w14:textId="77777777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36733B" w14:textId="39EA094C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47EB0" w:rsidRPr="008B2D9A" w14:paraId="070DBF7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66A497" w14:textId="35776FCE" w:rsidR="00E47EB0" w:rsidRPr="008B2D9A" w:rsidRDefault="00E47EB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75C50CBE" w14:textId="77777777" w:rsidR="00E47EB0" w:rsidRPr="008B2D9A" w:rsidRDefault="00E47EB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86D7B3" w14:textId="77777777" w:rsidR="00E47EB0" w:rsidRPr="008B2D9A" w:rsidRDefault="00E47EB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84C8C" w:rsidRPr="008B2D9A" w14:paraId="7338B18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53989AA" w14:textId="4D2A66FB" w:rsidR="00984C8C" w:rsidRPr="008B2D9A" w:rsidRDefault="00984C8C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84C8C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582" w:type="dxa"/>
            <w:vAlign w:val="bottom"/>
          </w:tcPr>
          <w:p w14:paraId="0B62F289" w14:textId="77777777" w:rsidR="00984C8C" w:rsidRPr="008B2D9A" w:rsidRDefault="00984C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DFF38F3" w14:textId="77777777" w:rsidR="00984C8C" w:rsidRPr="008B2D9A" w:rsidRDefault="00984C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31647" w:rsidRPr="008B2D9A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7B7D69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7B7D69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7B7D69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8B2D9A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8B2D9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8B2D9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BEF4D7D" w:rsidR="0058708E" w:rsidRPr="008B2D9A" w:rsidRDefault="00042F6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2D9A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076AD2" w:rsidRPr="008B2D9A" w14:paraId="780585C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A564888" w14:textId="06EA51E1" w:rsidR="00076AD2" w:rsidRDefault="00076A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Raish, Carl</w:t>
            </w:r>
          </w:p>
        </w:tc>
        <w:tc>
          <w:tcPr>
            <w:tcW w:w="3582" w:type="dxa"/>
            <w:vAlign w:val="bottom"/>
          </w:tcPr>
          <w:p w14:paraId="2B293923" w14:textId="77777777" w:rsidR="00076AD2" w:rsidRPr="008B2D9A" w:rsidRDefault="00076A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781C23D" w14:textId="77777777" w:rsidR="00076AD2" w:rsidRPr="007B7D69" w:rsidRDefault="00076A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515AE" w:rsidRPr="008B2D9A" w14:paraId="41A2733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20A861A" w14:textId="102BBDCF" w:rsidR="00A515AE" w:rsidRPr="007B7D69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68C7499E" w14:textId="77777777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06018C1" w14:textId="791D6F15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515AE" w:rsidRPr="008B2D9A" w14:paraId="695A3DA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D46205B" w14:textId="45FB9538" w:rsidR="00A515AE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5653F0EA" w14:textId="77777777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D4E2123" w14:textId="5F985A9C" w:rsidR="00A515AE" w:rsidRPr="007B7D69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B7D69" w:rsidRPr="008B2D9A" w14:paraId="18985F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71C9C10" w14:textId="2888C1AE" w:rsidR="007B7D69" w:rsidRPr="008B2D9A" w:rsidRDefault="007B7D6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3F9BE13D" w14:textId="77777777" w:rsidR="007B7D69" w:rsidRPr="008B2D9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1CA951" w14:textId="77777777" w:rsidR="007B7D69" w:rsidRPr="008B2D9A" w:rsidRDefault="007B7D6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A08BA" w:rsidRPr="008B2D9A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8B2D9A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76AD2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8B2D9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7EE40B1C" w:rsidR="003A08BA" w:rsidRPr="008B2D9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6790" w:rsidRPr="008B2D9A" w14:paraId="14DF44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48FC4B" w14:textId="56141E48" w:rsidR="001F6790" w:rsidRPr="008B2D9A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A5B51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403BD9C" w14:textId="77777777" w:rsidR="001F6790" w:rsidRPr="008B2D9A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8DE6E2" w14:textId="5DDD3F20" w:rsidR="001F6790" w:rsidRPr="008B2D9A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15AE" w:rsidRPr="008B2D9A" w14:paraId="7188998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C2EDF51" w14:textId="2076998D" w:rsidR="00A515AE" w:rsidRPr="008B2D9A" w:rsidRDefault="00A515A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Thompson, Chad</w:t>
            </w:r>
          </w:p>
        </w:tc>
        <w:tc>
          <w:tcPr>
            <w:tcW w:w="3582" w:type="dxa"/>
            <w:vAlign w:val="bottom"/>
          </w:tcPr>
          <w:p w14:paraId="2D3A1ED6" w14:textId="77777777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9BDCDB0" w14:textId="00ED710C" w:rsidR="00A515AE" w:rsidRPr="008B2D9A" w:rsidRDefault="00A515A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8B2D9A" w14:paraId="0F0CEFE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3F4701C" w14:textId="7E5C213E" w:rsidR="00FA611C" w:rsidRPr="007B7D69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037DC708" w14:textId="77777777" w:rsidR="00FA611C" w:rsidRPr="007B7D69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B491DE7" w14:textId="2F744DCC" w:rsidR="00FA611C" w:rsidRPr="007B7D69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8B2D9A" w14:paraId="364253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1326F2B" w14:textId="297E7484" w:rsidR="003A08BA" w:rsidRPr="00A515AE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16DF9EB0" w14:textId="77777777" w:rsidR="003A08BA" w:rsidRPr="00A515A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BD78627" w14:textId="7348AD23" w:rsidR="003A08BA" w:rsidRPr="00A515AE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515AE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0034EB" w:rsidRPr="008B2D9A" w14:paraId="7B5F52A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8382024" w14:textId="12F20D16" w:rsidR="000034EB" w:rsidRPr="008B2D9A" w:rsidRDefault="000034E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034EB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6C35A957" w14:textId="77777777" w:rsidR="000034EB" w:rsidRPr="008B2D9A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1AE6B82" w14:textId="6AECBEC2" w:rsidR="000034EB" w:rsidRPr="008B2D9A" w:rsidRDefault="000034E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B7D6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9A7172" w14:paraId="1579961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692E480" w14:textId="74808F1A" w:rsidR="00FA611C" w:rsidRPr="009A7172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7172"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3582" w:type="dxa"/>
            <w:vAlign w:val="bottom"/>
          </w:tcPr>
          <w:p w14:paraId="0C54E75B" w14:textId="77777777" w:rsidR="00FA611C" w:rsidRPr="009A7172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03C5445" w14:textId="02FEDDF9" w:rsidR="00FA611C" w:rsidRPr="009A7172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A717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9A7172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9A7172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9A7172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</w:rPr>
      </w:pPr>
    </w:p>
    <w:p w14:paraId="641D9E3C" w14:textId="77777777" w:rsidR="00EB6CF3" w:rsidRPr="00A756B3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A756B3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0EA85C91" w14:textId="77777777" w:rsidR="00EB6CF3" w:rsidRPr="00A756B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485876C" w14:textId="77777777" w:rsidR="00945B20" w:rsidRPr="00A756B3" w:rsidRDefault="00945B20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A756B3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756B3">
        <w:rPr>
          <w:rFonts w:ascii="Times New Roman" w:hAnsi="Times New Roman" w:cs="Times New Roman"/>
          <w:u w:val="single"/>
        </w:rPr>
        <w:t>Antitrust Admonition</w:t>
      </w:r>
    </w:p>
    <w:p w14:paraId="0507BBB7" w14:textId="427DD93B" w:rsidR="00EB6CF3" w:rsidRPr="00A756B3" w:rsidRDefault="00A756B3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Phil Bracy </w:t>
      </w:r>
      <w:r w:rsidR="00EB6CF3" w:rsidRPr="00A756B3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54A0199" w14:textId="77777777" w:rsidR="009A7172" w:rsidRPr="00A756B3" w:rsidRDefault="009A7172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B51650" w14:textId="345362E7" w:rsidR="00A756B3" w:rsidRPr="00AC1D49" w:rsidRDefault="00A756B3" w:rsidP="00A756B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C1D49">
        <w:rPr>
          <w:rFonts w:ascii="Times New Roman" w:hAnsi="Times New Roman" w:cs="Times New Roman"/>
          <w:u w:val="single"/>
        </w:rPr>
        <w:t>Election to 201</w:t>
      </w:r>
      <w:r>
        <w:rPr>
          <w:rFonts w:ascii="Times New Roman" w:hAnsi="Times New Roman" w:cs="Times New Roman"/>
          <w:u w:val="single"/>
        </w:rPr>
        <w:t>8</w:t>
      </w:r>
      <w:r w:rsidRPr="00AC1D49">
        <w:rPr>
          <w:rFonts w:ascii="Times New Roman" w:hAnsi="Times New Roman" w:cs="Times New Roman"/>
          <w:u w:val="single"/>
        </w:rPr>
        <w:t xml:space="preserve"> WMS Chair and Vice Chair </w:t>
      </w:r>
    </w:p>
    <w:p w14:paraId="4225E9CF" w14:textId="167F3186" w:rsidR="00A756B3" w:rsidRPr="009D4E6A" w:rsidRDefault="00FF17B4" w:rsidP="00A756B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A756B3">
        <w:rPr>
          <w:rFonts w:ascii="Times New Roman" w:hAnsi="Times New Roman" w:cs="Times New Roman"/>
        </w:rPr>
        <w:t>Bracy r</w:t>
      </w:r>
      <w:r w:rsidR="00A756B3" w:rsidRPr="009D4E6A">
        <w:rPr>
          <w:rFonts w:ascii="Times New Roman" w:hAnsi="Times New Roman" w:cs="Times New Roman"/>
        </w:rPr>
        <w:t>eviewed the leadership election process codified in the Technical Advisory Committee Procedures and opened the floor for nominations.</w:t>
      </w:r>
    </w:p>
    <w:p w14:paraId="43876F82" w14:textId="77777777" w:rsidR="00A756B3" w:rsidRDefault="00A756B3" w:rsidP="00A756B3">
      <w:pPr>
        <w:pStyle w:val="NoSpacing"/>
        <w:jc w:val="both"/>
        <w:rPr>
          <w:rFonts w:ascii="Times New Roman" w:hAnsi="Times New Roman" w:cs="Times New Roman"/>
          <w:b/>
        </w:rPr>
      </w:pPr>
    </w:p>
    <w:p w14:paraId="3DCDA8BE" w14:textId="220860AC" w:rsidR="00A756B3" w:rsidRPr="00AC1D49" w:rsidRDefault="00A756B3" w:rsidP="00A756B3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Taylor Woodruff </w:t>
      </w:r>
      <w:r w:rsidRPr="00AC1D49">
        <w:rPr>
          <w:rFonts w:ascii="Times New Roman" w:hAnsi="Times New Roman" w:cs="Times New Roman"/>
          <w:b/>
        </w:rPr>
        <w:t xml:space="preserve">nominated </w:t>
      </w:r>
      <w:r>
        <w:rPr>
          <w:rFonts w:ascii="Times New Roman" w:hAnsi="Times New Roman" w:cs="Times New Roman"/>
          <w:b/>
        </w:rPr>
        <w:t xml:space="preserve">David Kee </w:t>
      </w:r>
      <w:r w:rsidRPr="00AC1D49">
        <w:rPr>
          <w:rFonts w:ascii="Times New Roman" w:hAnsi="Times New Roman" w:cs="Times New Roman"/>
          <w:b/>
        </w:rPr>
        <w:t>for 201</w:t>
      </w:r>
      <w:r>
        <w:rPr>
          <w:rFonts w:ascii="Times New Roman" w:hAnsi="Times New Roman" w:cs="Times New Roman"/>
          <w:b/>
        </w:rPr>
        <w:t>8</w:t>
      </w:r>
      <w:r w:rsidRPr="00AC1D49">
        <w:rPr>
          <w:rFonts w:ascii="Times New Roman" w:hAnsi="Times New Roman" w:cs="Times New Roman"/>
          <w:b/>
        </w:rPr>
        <w:t xml:space="preserve"> WMS Chair.  </w:t>
      </w:r>
      <w:r w:rsidRPr="00AC1D49">
        <w:rPr>
          <w:rFonts w:ascii="Times New Roman" w:hAnsi="Times New Roman" w:cs="Times New Roman"/>
        </w:rPr>
        <w:t xml:space="preserve">Mr. </w:t>
      </w:r>
      <w:r>
        <w:rPr>
          <w:rFonts w:ascii="Times New Roman" w:hAnsi="Times New Roman" w:cs="Times New Roman"/>
        </w:rPr>
        <w:t xml:space="preserve">Kee </w:t>
      </w:r>
      <w:r w:rsidRPr="00AC1D49">
        <w:rPr>
          <w:rFonts w:ascii="Times New Roman" w:hAnsi="Times New Roman" w:cs="Times New Roman"/>
        </w:rPr>
        <w:t>accepted the nomination.</w:t>
      </w:r>
      <w:r w:rsidRPr="00AC1D49">
        <w:rPr>
          <w:rFonts w:ascii="Times New Roman" w:hAnsi="Times New Roman" w:cs="Times New Roman"/>
          <w:b/>
        </w:rPr>
        <w:t xml:space="preserve">  Mr. </w:t>
      </w:r>
      <w:r>
        <w:rPr>
          <w:rFonts w:ascii="Times New Roman" w:hAnsi="Times New Roman" w:cs="Times New Roman"/>
          <w:b/>
        </w:rPr>
        <w:t xml:space="preserve">Kee </w:t>
      </w:r>
      <w:r w:rsidRPr="00AC1D49">
        <w:rPr>
          <w:rFonts w:ascii="Times New Roman" w:hAnsi="Times New Roman" w:cs="Times New Roman"/>
          <w:b/>
        </w:rPr>
        <w:t>was named 201</w:t>
      </w:r>
      <w:r>
        <w:rPr>
          <w:rFonts w:ascii="Times New Roman" w:hAnsi="Times New Roman" w:cs="Times New Roman"/>
          <w:b/>
        </w:rPr>
        <w:t>8</w:t>
      </w:r>
      <w:r w:rsidRPr="00AC1D49">
        <w:rPr>
          <w:rFonts w:ascii="Times New Roman" w:hAnsi="Times New Roman" w:cs="Times New Roman"/>
          <w:b/>
        </w:rPr>
        <w:t xml:space="preserve"> WMS Chair by acclamation.</w:t>
      </w:r>
    </w:p>
    <w:p w14:paraId="15CF44B0" w14:textId="77777777" w:rsidR="00A756B3" w:rsidRPr="00AC1D49" w:rsidRDefault="00A756B3" w:rsidP="00A756B3">
      <w:pPr>
        <w:pStyle w:val="NoSpacing"/>
        <w:jc w:val="both"/>
        <w:rPr>
          <w:rFonts w:ascii="Times New Roman" w:hAnsi="Times New Roman" w:cs="Times New Roman"/>
          <w:b/>
        </w:rPr>
      </w:pPr>
    </w:p>
    <w:p w14:paraId="4B8AC83D" w14:textId="7404CD08" w:rsidR="00A756B3" w:rsidRPr="00AC1D49" w:rsidRDefault="00A756B3" w:rsidP="00A756B3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Bill Barnes </w:t>
      </w:r>
      <w:r w:rsidRPr="00AC1D49">
        <w:rPr>
          <w:rFonts w:ascii="Times New Roman" w:hAnsi="Times New Roman" w:cs="Times New Roman"/>
          <w:b/>
        </w:rPr>
        <w:t xml:space="preserve">nominated </w:t>
      </w:r>
      <w:r>
        <w:rPr>
          <w:rFonts w:ascii="Times New Roman" w:hAnsi="Times New Roman" w:cs="Times New Roman"/>
          <w:b/>
        </w:rPr>
        <w:t xml:space="preserve">Resmi Surendran </w:t>
      </w:r>
      <w:r w:rsidRPr="00AC1D49">
        <w:rPr>
          <w:rFonts w:ascii="Times New Roman" w:hAnsi="Times New Roman" w:cs="Times New Roman"/>
          <w:b/>
        </w:rPr>
        <w:t>for 201</w:t>
      </w:r>
      <w:r>
        <w:rPr>
          <w:rFonts w:ascii="Times New Roman" w:hAnsi="Times New Roman" w:cs="Times New Roman"/>
          <w:b/>
        </w:rPr>
        <w:t>8</w:t>
      </w:r>
      <w:r w:rsidRPr="00AC1D49">
        <w:rPr>
          <w:rFonts w:ascii="Times New Roman" w:hAnsi="Times New Roman" w:cs="Times New Roman"/>
          <w:b/>
        </w:rPr>
        <w:t xml:space="preserve"> WMS </w:t>
      </w:r>
      <w:proofErr w:type="gramStart"/>
      <w:r w:rsidRPr="00AC1D49">
        <w:rPr>
          <w:rFonts w:ascii="Times New Roman" w:hAnsi="Times New Roman" w:cs="Times New Roman"/>
          <w:b/>
        </w:rPr>
        <w:t>Vice</w:t>
      </w:r>
      <w:proofErr w:type="gramEnd"/>
      <w:r w:rsidRPr="00AC1D49">
        <w:rPr>
          <w:rFonts w:ascii="Times New Roman" w:hAnsi="Times New Roman" w:cs="Times New Roman"/>
          <w:b/>
        </w:rPr>
        <w:t xml:space="preserve"> Chair.  </w:t>
      </w:r>
      <w:r w:rsidRPr="00AC1D49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s. Surendran ac</w:t>
      </w:r>
      <w:r w:rsidRPr="00AC1D49">
        <w:rPr>
          <w:rFonts w:ascii="Times New Roman" w:hAnsi="Times New Roman" w:cs="Times New Roman"/>
        </w:rPr>
        <w:t>cepted the nomination.</w:t>
      </w:r>
      <w:r>
        <w:rPr>
          <w:rFonts w:ascii="Times New Roman" w:hAnsi="Times New Roman" w:cs="Times New Roman"/>
          <w:b/>
        </w:rPr>
        <w:t xml:space="preserve">  Ms.  </w:t>
      </w:r>
      <w:r w:rsidRPr="00522757">
        <w:rPr>
          <w:rFonts w:ascii="Times New Roman" w:hAnsi="Times New Roman" w:cs="Times New Roman"/>
          <w:b/>
        </w:rPr>
        <w:t>Surendran</w:t>
      </w:r>
      <w:r w:rsidRPr="00AC1D49">
        <w:rPr>
          <w:rFonts w:ascii="Times New Roman" w:hAnsi="Times New Roman" w:cs="Times New Roman"/>
          <w:b/>
        </w:rPr>
        <w:t xml:space="preserve"> was named 201</w:t>
      </w:r>
      <w:r w:rsidR="00522757">
        <w:rPr>
          <w:rFonts w:ascii="Times New Roman" w:hAnsi="Times New Roman" w:cs="Times New Roman"/>
          <w:b/>
        </w:rPr>
        <w:t>8</w:t>
      </w:r>
      <w:r w:rsidRPr="00AC1D49">
        <w:rPr>
          <w:rFonts w:ascii="Times New Roman" w:hAnsi="Times New Roman" w:cs="Times New Roman"/>
          <w:b/>
        </w:rPr>
        <w:t xml:space="preserve"> WMS </w:t>
      </w:r>
      <w:proofErr w:type="gramStart"/>
      <w:r w:rsidRPr="00AC1D49">
        <w:rPr>
          <w:rFonts w:ascii="Times New Roman" w:hAnsi="Times New Roman" w:cs="Times New Roman"/>
          <w:b/>
        </w:rPr>
        <w:t>Vice</w:t>
      </w:r>
      <w:proofErr w:type="gramEnd"/>
      <w:r w:rsidRPr="00AC1D49">
        <w:rPr>
          <w:rFonts w:ascii="Times New Roman" w:hAnsi="Times New Roman" w:cs="Times New Roman"/>
          <w:b/>
        </w:rPr>
        <w:t xml:space="preserve"> Chair by acclamation.</w:t>
      </w:r>
    </w:p>
    <w:p w14:paraId="19D32670" w14:textId="77777777" w:rsidR="00820C33" w:rsidRDefault="00820C33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4765ACC" w14:textId="77777777" w:rsidR="00EB6CF3" w:rsidRPr="00842A3C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42A3C">
        <w:rPr>
          <w:rFonts w:ascii="Times New Roman" w:hAnsi="Times New Roman" w:cs="Times New Roman"/>
          <w:u w:val="single"/>
        </w:rPr>
        <w:t>Agenda Review</w:t>
      </w:r>
    </w:p>
    <w:p w14:paraId="43DB9D94" w14:textId="02268339" w:rsidR="00820C33" w:rsidRPr="00842A3C" w:rsidRDefault="00B8132B" w:rsidP="00AF3C7F">
      <w:pPr>
        <w:pStyle w:val="NoSpacing"/>
        <w:jc w:val="both"/>
        <w:rPr>
          <w:rFonts w:ascii="Times New Roman" w:hAnsi="Times New Roman" w:cs="Times New Roman"/>
        </w:rPr>
      </w:pPr>
      <w:r w:rsidRPr="00842A3C">
        <w:rPr>
          <w:rFonts w:ascii="Times New Roman" w:hAnsi="Times New Roman" w:cs="Times New Roman"/>
        </w:rPr>
        <w:t xml:space="preserve">There were no changes to the agenda.  </w:t>
      </w:r>
    </w:p>
    <w:p w14:paraId="59C31F47" w14:textId="77777777" w:rsidR="004B217E" w:rsidRDefault="004B217E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376F01B" w14:textId="77777777" w:rsidR="0050442B" w:rsidRDefault="0050442B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7884E8" w14:textId="1FF92115" w:rsidR="00EB6CF3" w:rsidRDefault="0050442B" w:rsidP="00EB51A0">
      <w:pPr>
        <w:pStyle w:val="NoSpacing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 w:cs="Times New Roman"/>
          <w:u w:val="single"/>
        </w:rPr>
        <w:t>A</w:t>
      </w:r>
      <w:r w:rsidR="00EB6CF3" w:rsidRPr="00842A3C">
        <w:rPr>
          <w:rFonts w:ascii="Times New Roman" w:hAnsi="Times New Roman" w:cs="Times New Roman"/>
          <w:u w:val="single"/>
        </w:rPr>
        <w:t xml:space="preserve">pproval of WMS Meeting Minutes </w:t>
      </w:r>
      <w:r w:rsidR="00C96B32" w:rsidRPr="00842A3C">
        <w:rPr>
          <w:rFonts w:ascii="Times New Roman" w:hAnsi="Times New Roman"/>
          <w:u w:val="single"/>
        </w:rPr>
        <w:t>(see Key Documents)</w:t>
      </w:r>
      <w:r w:rsidR="00C96B32" w:rsidRPr="00842A3C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07915873" w:rsidR="00EB6CF3" w:rsidRPr="00842A3C" w:rsidRDefault="00842A3C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842A3C">
        <w:rPr>
          <w:rFonts w:ascii="Times New Roman" w:hAnsi="Times New Roman" w:cs="Times New Roman"/>
          <w:i/>
        </w:rPr>
        <w:t xml:space="preserve">November 1, </w:t>
      </w:r>
      <w:r w:rsidR="00385D71" w:rsidRPr="00842A3C">
        <w:rPr>
          <w:rFonts w:ascii="Times New Roman" w:hAnsi="Times New Roman" w:cs="Times New Roman"/>
          <w:i/>
        </w:rPr>
        <w:t>2017</w:t>
      </w:r>
    </w:p>
    <w:p w14:paraId="79B18DBA" w14:textId="00057C8F" w:rsidR="00726EE5" w:rsidRPr="00842A3C" w:rsidRDefault="00842A3C" w:rsidP="00726EE5">
      <w:pPr>
        <w:pStyle w:val="NoSpacing"/>
        <w:jc w:val="both"/>
        <w:rPr>
          <w:rFonts w:ascii="Times New Roman" w:hAnsi="Times New Roman" w:cs="Times New Roman"/>
          <w:b/>
        </w:rPr>
      </w:pPr>
      <w:r w:rsidRPr="00842A3C">
        <w:rPr>
          <w:rFonts w:ascii="Times New Roman" w:hAnsi="Times New Roman" w:cs="Times New Roman"/>
          <w:b/>
        </w:rPr>
        <w:lastRenderedPageBreak/>
        <w:t>Joe Dan Wilson</w:t>
      </w:r>
      <w:r w:rsidR="00726EE5" w:rsidRPr="00842A3C">
        <w:rPr>
          <w:rFonts w:ascii="Times New Roman" w:hAnsi="Times New Roman" w:cs="Times New Roman"/>
          <w:b/>
        </w:rPr>
        <w:t xml:space="preserve"> moved to approve the </w:t>
      </w:r>
      <w:r w:rsidRPr="00842A3C">
        <w:rPr>
          <w:rFonts w:ascii="Times New Roman" w:hAnsi="Times New Roman" w:cs="Times New Roman"/>
          <w:b/>
        </w:rPr>
        <w:t xml:space="preserve">November 1, 2017 </w:t>
      </w:r>
      <w:r w:rsidR="00726EE5" w:rsidRPr="00842A3C">
        <w:rPr>
          <w:rFonts w:ascii="Times New Roman" w:hAnsi="Times New Roman" w:cs="Times New Roman"/>
          <w:b/>
        </w:rPr>
        <w:t xml:space="preserve">WMS meeting minutes as submitted.  </w:t>
      </w:r>
      <w:r w:rsidRPr="00842A3C">
        <w:rPr>
          <w:rFonts w:ascii="Times New Roman" w:hAnsi="Times New Roman" w:cs="Times New Roman"/>
          <w:b/>
        </w:rPr>
        <w:t>Diana Coleman</w:t>
      </w:r>
      <w:r w:rsidR="00726EE5" w:rsidRPr="00842A3C">
        <w:rPr>
          <w:rFonts w:ascii="Times New Roman" w:hAnsi="Times New Roman" w:cs="Times New Roman"/>
          <w:b/>
        </w:rPr>
        <w:t xml:space="preserve"> seconded the motion.  The motion carried unanimously.</w:t>
      </w:r>
    </w:p>
    <w:p w14:paraId="2BFF8B42" w14:textId="77777777" w:rsidR="00842A3C" w:rsidRDefault="00842A3C" w:rsidP="00726EE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058E3926" w14:textId="77777777" w:rsidR="00842A3C" w:rsidRPr="008B2D9A" w:rsidRDefault="00842A3C" w:rsidP="00726EE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9D2CCB9" w14:textId="521EE147" w:rsidR="007A0397" w:rsidRPr="002948C9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948C9">
        <w:rPr>
          <w:rFonts w:ascii="Times New Roman" w:hAnsi="Times New Roman" w:cs="Times New Roman"/>
          <w:u w:val="single"/>
        </w:rPr>
        <w:t>Technical Advisory Committee (TAC) Update and Assignments</w:t>
      </w:r>
      <w:r w:rsidR="00C93754" w:rsidRPr="002948C9">
        <w:rPr>
          <w:rFonts w:ascii="Times New Roman" w:hAnsi="Times New Roman" w:cs="Times New Roman"/>
          <w:u w:val="single"/>
        </w:rPr>
        <w:t xml:space="preserve"> see (Key Documents) </w:t>
      </w:r>
    </w:p>
    <w:p w14:paraId="64F4DF15" w14:textId="0595A74D" w:rsidR="002B27DE" w:rsidRPr="002948C9" w:rsidRDefault="002B27DE" w:rsidP="002B27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48C9">
        <w:rPr>
          <w:rFonts w:ascii="Times New Roman" w:hAnsi="Times New Roman" w:cs="Times New Roman"/>
        </w:rPr>
        <w:t>Mr. Kee reviewed the disposi</w:t>
      </w:r>
      <w:r w:rsidR="002948C9" w:rsidRPr="002948C9">
        <w:rPr>
          <w:rFonts w:ascii="Times New Roman" w:hAnsi="Times New Roman" w:cs="Times New Roman"/>
        </w:rPr>
        <w:t xml:space="preserve">tion of items considered at the November 30, </w:t>
      </w:r>
      <w:r w:rsidRPr="002948C9">
        <w:rPr>
          <w:rFonts w:ascii="Times New Roman" w:hAnsi="Times New Roman" w:cs="Times New Roman"/>
        </w:rPr>
        <w:t xml:space="preserve">2017 TAC meeting. </w:t>
      </w:r>
    </w:p>
    <w:p w14:paraId="6C6091A8" w14:textId="77777777" w:rsidR="00A41D58" w:rsidRPr="002948C9" w:rsidRDefault="00A41D58" w:rsidP="00AE64B8">
      <w:pPr>
        <w:pStyle w:val="NoSpacing"/>
        <w:jc w:val="both"/>
        <w:rPr>
          <w:rFonts w:ascii="Times New Roman" w:hAnsi="Times New Roman" w:cs="Times New Roman"/>
          <w:i/>
        </w:rPr>
      </w:pPr>
    </w:p>
    <w:p w14:paraId="6930F54B" w14:textId="77777777" w:rsid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>TAC Subcommittee Restructuring Discussion</w:t>
      </w:r>
    </w:p>
    <w:p w14:paraId="2BCD9B17" w14:textId="7F607766" w:rsidR="002948C9" w:rsidRDefault="009A7172" w:rsidP="002948C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Kee stated the ERCOT Board has directed TAC to review pot</w:t>
      </w:r>
      <w:r w:rsidR="004B217E">
        <w:rPr>
          <w:rFonts w:ascii="Times New Roman" w:hAnsi="Times New Roman" w:cs="Times New Roman"/>
        </w:rPr>
        <w:t xml:space="preserve">ential impacts of consolidating the </w:t>
      </w:r>
      <w:r w:rsidR="004B217E" w:rsidRPr="004B217E">
        <w:rPr>
          <w:rFonts w:ascii="Times New Roman" w:hAnsi="Times New Roman" w:cs="Times New Roman"/>
        </w:rPr>
        <w:t>Commercial Operations Subcommittee (COPS)</w:t>
      </w:r>
      <w:r w:rsidR="004B217E">
        <w:rPr>
          <w:rFonts w:ascii="Times New Roman" w:hAnsi="Times New Roman" w:cs="Times New Roman"/>
        </w:rPr>
        <w:t xml:space="preserve"> and the </w:t>
      </w:r>
      <w:r w:rsidR="004B217E" w:rsidRPr="004B217E">
        <w:rPr>
          <w:rFonts w:ascii="Times New Roman" w:hAnsi="Times New Roman" w:cs="Times New Roman"/>
        </w:rPr>
        <w:t>Retail Market Subcommittee (RMS)</w:t>
      </w:r>
      <w:r>
        <w:rPr>
          <w:rFonts w:ascii="Times New Roman" w:hAnsi="Times New Roman" w:cs="Times New Roman"/>
        </w:rPr>
        <w:t xml:space="preserve"> to maximize meeting efficiencies.  </w:t>
      </w:r>
    </w:p>
    <w:p w14:paraId="532C1848" w14:textId="77777777" w:rsidR="009A7172" w:rsidRPr="009A7172" w:rsidRDefault="009A7172" w:rsidP="002948C9">
      <w:pPr>
        <w:pStyle w:val="NoSpacing"/>
        <w:jc w:val="both"/>
        <w:rPr>
          <w:rFonts w:ascii="Times New Roman" w:hAnsi="Times New Roman" w:cs="Times New Roman"/>
        </w:rPr>
      </w:pPr>
    </w:p>
    <w:p w14:paraId="568FEF4A" w14:textId="77777777" w:rsid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>Review changes to ERCOT Business Practices and communication to the Market</w:t>
      </w:r>
    </w:p>
    <w:p w14:paraId="5D0A8E6B" w14:textId="497A3BB3" w:rsidR="00541385" w:rsidRDefault="00541385" w:rsidP="00541385">
      <w:pPr>
        <w:pStyle w:val="NoSpacing"/>
        <w:jc w:val="both"/>
        <w:rPr>
          <w:rFonts w:ascii="Times New Roman" w:hAnsi="Times New Roman" w:cs="Times New Roman"/>
        </w:rPr>
      </w:pPr>
      <w:r w:rsidRPr="00541385">
        <w:rPr>
          <w:rFonts w:ascii="Times New Roman" w:hAnsi="Times New Roman" w:cs="Times New Roman"/>
        </w:rPr>
        <w:t xml:space="preserve">Market Participants briefly discussed the issue of timely communications when ERCOT system changes </w:t>
      </w:r>
      <w:r w:rsidR="00655AA5">
        <w:rPr>
          <w:rFonts w:ascii="Times New Roman" w:hAnsi="Times New Roman" w:cs="Times New Roman"/>
        </w:rPr>
        <w:t xml:space="preserve">impact their </w:t>
      </w:r>
      <w:r w:rsidRPr="00541385">
        <w:rPr>
          <w:rFonts w:ascii="Times New Roman" w:hAnsi="Times New Roman" w:cs="Times New Roman"/>
        </w:rPr>
        <w:t>systems.  Mr. Kee referred the issue to the Qualified Scheduling Entity (QSE) Managers Working Group (QMWG).</w:t>
      </w:r>
    </w:p>
    <w:p w14:paraId="0AD592D3" w14:textId="77777777" w:rsidR="00541385" w:rsidRPr="00541385" w:rsidRDefault="00541385" w:rsidP="00541385">
      <w:pPr>
        <w:pStyle w:val="NoSpacing"/>
        <w:jc w:val="both"/>
        <w:rPr>
          <w:rFonts w:ascii="Times New Roman" w:hAnsi="Times New Roman" w:cs="Times New Roman"/>
        </w:rPr>
      </w:pPr>
    </w:p>
    <w:p w14:paraId="2E065748" w14:textId="78C18E9C" w:rsidR="002948C9" w:rsidRDefault="002948C9" w:rsidP="00AE64B8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Evaluate the N</w:t>
      </w:r>
      <w:r w:rsidRPr="002948C9">
        <w:rPr>
          <w:rFonts w:ascii="Times New Roman" w:hAnsi="Times New Roman" w:cs="Times New Roman"/>
          <w:i/>
        </w:rPr>
        <w:t xml:space="preserve">on-spin </w:t>
      </w:r>
      <w:r>
        <w:rPr>
          <w:rFonts w:ascii="Times New Roman" w:hAnsi="Times New Roman" w:cs="Times New Roman"/>
          <w:i/>
        </w:rPr>
        <w:t>P</w:t>
      </w:r>
      <w:r w:rsidRPr="002948C9">
        <w:rPr>
          <w:rFonts w:ascii="Times New Roman" w:hAnsi="Times New Roman" w:cs="Times New Roman"/>
          <w:i/>
        </w:rPr>
        <w:t xml:space="preserve">rocurement </w:t>
      </w:r>
      <w:r>
        <w:rPr>
          <w:rFonts w:ascii="Times New Roman" w:hAnsi="Times New Roman" w:cs="Times New Roman"/>
          <w:i/>
        </w:rPr>
        <w:t>M</w:t>
      </w:r>
      <w:r w:rsidRPr="002948C9">
        <w:rPr>
          <w:rFonts w:ascii="Times New Roman" w:hAnsi="Times New Roman" w:cs="Times New Roman"/>
          <w:i/>
        </w:rPr>
        <w:t>ethodology</w:t>
      </w:r>
    </w:p>
    <w:p w14:paraId="0B2EFD81" w14:textId="7DADF4B7" w:rsidR="0006466E" w:rsidRDefault="0006466E" w:rsidP="00AE64B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Kee referred the issue of evaluating the </w:t>
      </w:r>
      <w:r w:rsidR="004D5960">
        <w:rPr>
          <w:rFonts w:ascii="Times New Roman" w:hAnsi="Times New Roman" w:cs="Times New Roman"/>
        </w:rPr>
        <w:t>Non-Spinning Reserve Service (</w:t>
      </w:r>
      <w:r>
        <w:rPr>
          <w:rFonts w:ascii="Times New Roman" w:hAnsi="Times New Roman" w:cs="Times New Roman"/>
        </w:rPr>
        <w:t>Non-</w:t>
      </w:r>
      <w:r w:rsidR="004D596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pin</w:t>
      </w:r>
      <w:r w:rsidR="004D596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4D596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rocurement </w:t>
      </w:r>
      <w:r w:rsidR="004D5960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ethodology to QMWG.  </w:t>
      </w:r>
    </w:p>
    <w:p w14:paraId="47E7F4FA" w14:textId="24BFEBCC" w:rsidR="002948C9" w:rsidRPr="00541385" w:rsidRDefault="0006466E" w:rsidP="00AE64B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6A3AE65" w14:textId="77777777" w:rsidR="005E6173" w:rsidRPr="008B2D9A" w:rsidRDefault="005E6173" w:rsidP="00AE64B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8AC6F3" w14:textId="235776B5" w:rsidR="00BC00C0" w:rsidRDefault="00BC00C0" w:rsidP="00CB76AE">
      <w:pPr>
        <w:pStyle w:val="NoSpacing"/>
        <w:rPr>
          <w:rFonts w:ascii="Times New Roman" w:hAnsi="Times New Roman" w:cs="Times New Roman"/>
          <w:u w:val="single"/>
        </w:rPr>
      </w:pPr>
      <w:r w:rsidRPr="002948C9">
        <w:rPr>
          <w:rFonts w:ascii="Times New Roman" w:hAnsi="Times New Roman" w:cs="Times New Roman"/>
          <w:u w:val="single"/>
        </w:rPr>
        <w:t>ER</w:t>
      </w:r>
      <w:r w:rsidR="00135CBB" w:rsidRPr="002948C9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03276BF9" w14:textId="653E3339" w:rsid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 xml:space="preserve">Commercial Impacts from Hurricane Harvey </w:t>
      </w:r>
    </w:p>
    <w:p w14:paraId="18989D35" w14:textId="76B39032" w:rsidR="00086677" w:rsidRDefault="00C41A76" w:rsidP="002948C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Pam Shaw presented the commercial </w:t>
      </w:r>
      <w:r w:rsidR="00292787">
        <w:rPr>
          <w:rFonts w:ascii="Times New Roman" w:hAnsi="Times New Roman" w:cs="Times New Roman"/>
        </w:rPr>
        <w:t xml:space="preserve">operation </w:t>
      </w:r>
      <w:r>
        <w:rPr>
          <w:rFonts w:ascii="Times New Roman" w:hAnsi="Times New Roman" w:cs="Times New Roman"/>
        </w:rPr>
        <w:t>impacts from Hurricane Harvey</w:t>
      </w:r>
      <w:r w:rsidR="00292787">
        <w:rPr>
          <w:rFonts w:ascii="Times New Roman" w:hAnsi="Times New Roman" w:cs="Times New Roman"/>
        </w:rPr>
        <w:t xml:space="preserve"> and noted that overall commercial operations and market outcomes </w:t>
      </w:r>
      <w:r w:rsidR="004D5960">
        <w:rPr>
          <w:rFonts w:ascii="Times New Roman" w:hAnsi="Times New Roman" w:cs="Times New Roman"/>
        </w:rPr>
        <w:t xml:space="preserve">were </w:t>
      </w:r>
      <w:r w:rsidR="00292787">
        <w:rPr>
          <w:rFonts w:ascii="Times New Roman" w:hAnsi="Times New Roman" w:cs="Times New Roman"/>
        </w:rPr>
        <w:t xml:space="preserve">stable.  </w:t>
      </w:r>
      <w:r w:rsidR="000D4BB2">
        <w:rPr>
          <w:rFonts w:ascii="Times New Roman" w:hAnsi="Times New Roman" w:cs="Times New Roman"/>
        </w:rPr>
        <w:t xml:space="preserve">ERCOT Staff and Market Participants discussed communication failures experienced in </w:t>
      </w:r>
      <w:r w:rsidR="0050442B" w:rsidRPr="0050442B">
        <w:rPr>
          <w:rFonts w:ascii="Times New Roman" w:hAnsi="Times New Roman" w:cs="Times New Roman"/>
        </w:rPr>
        <w:t>ERCOT</w:t>
      </w:r>
      <w:r w:rsidR="004D5960">
        <w:rPr>
          <w:rFonts w:ascii="Times New Roman" w:hAnsi="Times New Roman" w:cs="Times New Roman"/>
        </w:rPr>
        <w:t>-</w:t>
      </w:r>
      <w:r w:rsidR="0050442B" w:rsidRPr="0050442B">
        <w:rPr>
          <w:rFonts w:ascii="Times New Roman" w:hAnsi="Times New Roman" w:cs="Times New Roman"/>
        </w:rPr>
        <w:t>Polled Settlement (EPS)</w:t>
      </w:r>
      <w:r w:rsidR="0050442B">
        <w:rPr>
          <w:rFonts w:ascii="Times New Roman" w:hAnsi="Times New Roman" w:cs="Times New Roman"/>
        </w:rPr>
        <w:t xml:space="preserve"> M</w:t>
      </w:r>
      <w:r w:rsidR="000D4BB2">
        <w:rPr>
          <w:rFonts w:ascii="Times New Roman" w:hAnsi="Times New Roman" w:cs="Times New Roman"/>
        </w:rPr>
        <w:t>eter data collection</w:t>
      </w:r>
      <w:r w:rsidR="00AF0F67">
        <w:rPr>
          <w:rFonts w:ascii="Times New Roman" w:hAnsi="Times New Roman" w:cs="Times New Roman"/>
        </w:rPr>
        <w:t xml:space="preserve">, </w:t>
      </w:r>
      <w:r w:rsidR="000D4BB2">
        <w:rPr>
          <w:rFonts w:ascii="Times New Roman" w:hAnsi="Times New Roman" w:cs="Times New Roman"/>
        </w:rPr>
        <w:t>Real-Time</w:t>
      </w:r>
      <w:r w:rsidR="004D5960">
        <w:rPr>
          <w:rFonts w:ascii="Times New Roman" w:hAnsi="Times New Roman" w:cs="Times New Roman"/>
        </w:rPr>
        <w:t xml:space="preserve"> Market (RTM)</w:t>
      </w:r>
      <w:r w:rsidR="000D4BB2">
        <w:rPr>
          <w:rFonts w:ascii="Times New Roman" w:hAnsi="Times New Roman" w:cs="Times New Roman"/>
        </w:rPr>
        <w:t xml:space="preserve"> and Day-Ahead Market (DAM) congestion</w:t>
      </w:r>
      <w:r w:rsidR="004D5960">
        <w:rPr>
          <w:rFonts w:ascii="Times New Roman" w:hAnsi="Times New Roman" w:cs="Times New Roman"/>
        </w:rPr>
        <w:t>,</w:t>
      </w:r>
      <w:r w:rsidR="000D4BB2">
        <w:rPr>
          <w:rFonts w:ascii="Times New Roman" w:hAnsi="Times New Roman" w:cs="Times New Roman"/>
        </w:rPr>
        <w:t xml:space="preserve"> and pricing impacts</w:t>
      </w:r>
      <w:r w:rsidR="00EB4A0A">
        <w:rPr>
          <w:rFonts w:ascii="Times New Roman" w:hAnsi="Times New Roman" w:cs="Times New Roman"/>
        </w:rPr>
        <w:t xml:space="preserve"> in the South and Houston zones.  ERCOT Staff and Market Participants further discussed the significant Load Distribution Factor (LDF) mismatch </w:t>
      </w:r>
      <w:r w:rsidR="004A071B">
        <w:rPr>
          <w:rFonts w:ascii="Times New Roman" w:hAnsi="Times New Roman" w:cs="Times New Roman"/>
        </w:rPr>
        <w:t xml:space="preserve">in the Costal and Southern Weather Zones </w:t>
      </w:r>
      <w:r w:rsidR="00EB4A0A">
        <w:rPr>
          <w:rFonts w:ascii="Times New Roman" w:hAnsi="Times New Roman" w:cs="Times New Roman"/>
        </w:rPr>
        <w:t xml:space="preserve">and challenges </w:t>
      </w:r>
      <w:r w:rsidR="004A071B">
        <w:rPr>
          <w:rFonts w:ascii="Times New Roman" w:hAnsi="Times New Roman" w:cs="Times New Roman"/>
        </w:rPr>
        <w:t xml:space="preserve">to improve performance </w:t>
      </w:r>
      <w:r w:rsidR="00EB4A0A">
        <w:rPr>
          <w:rFonts w:ascii="Times New Roman" w:hAnsi="Times New Roman" w:cs="Times New Roman"/>
        </w:rPr>
        <w:t xml:space="preserve">during extreme events.  </w:t>
      </w:r>
      <w:r w:rsidR="004B217E">
        <w:rPr>
          <w:rFonts w:ascii="Times New Roman" w:hAnsi="Times New Roman" w:cs="Times New Roman"/>
        </w:rPr>
        <w:t>Mr</w:t>
      </w:r>
      <w:r w:rsidR="0050442B">
        <w:rPr>
          <w:rFonts w:ascii="Times New Roman" w:hAnsi="Times New Roman" w:cs="Times New Roman"/>
        </w:rPr>
        <w:t>.</w:t>
      </w:r>
      <w:r w:rsidR="004B217E">
        <w:rPr>
          <w:rFonts w:ascii="Times New Roman" w:hAnsi="Times New Roman" w:cs="Times New Roman"/>
        </w:rPr>
        <w:t xml:space="preserve"> Kee </w:t>
      </w:r>
      <w:r w:rsidR="00086677">
        <w:rPr>
          <w:rFonts w:ascii="Times New Roman" w:hAnsi="Times New Roman" w:cs="Times New Roman"/>
        </w:rPr>
        <w:t xml:space="preserve">referred the issue to QMWG.  </w:t>
      </w:r>
    </w:p>
    <w:p w14:paraId="1FA5DD27" w14:textId="77777777" w:rsidR="00086677" w:rsidRDefault="00086677" w:rsidP="002948C9">
      <w:pPr>
        <w:pStyle w:val="NoSpacing"/>
        <w:jc w:val="both"/>
        <w:rPr>
          <w:rFonts w:ascii="Times New Roman" w:hAnsi="Times New Roman" w:cs="Times New Roman"/>
        </w:rPr>
      </w:pPr>
    </w:p>
    <w:p w14:paraId="5F0A6C10" w14:textId="31D3A676" w:rsidR="002948C9" w:rsidRP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 xml:space="preserve">Real-Time Co-optimization training and scope discussion </w:t>
      </w:r>
    </w:p>
    <w:p w14:paraId="100FDBAE" w14:textId="1194EB77" w:rsidR="00741657" w:rsidRDefault="00811826" w:rsidP="002948C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Jones stated </w:t>
      </w:r>
      <w:r w:rsidR="004D5960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ERCOT intends to provide an overview of the basic mechanics of </w:t>
      </w:r>
      <w:r w:rsidRPr="00811826">
        <w:rPr>
          <w:rFonts w:ascii="Times New Roman" w:hAnsi="Times New Roman" w:cs="Times New Roman"/>
        </w:rPr>
        <w:t>Real-Time Co-optimization</w:t>
      </w:r>
      <w:r>
        <w:rPr>
          <w:rFonts w:ascii="Times New Roman" w:hAnsi="Times New Roman" w:cs="Times New Roman"/>
        </w:rPr>
        <w:t xml:space="preserve"> at the January 31, 2018 WMS Meeting and e</w:t>
      </w:r>
      <w:r w:rsidRPr="00811826">
        <w:rPr>
          <w:rFonts w:ascii="Times New Roman" w:hAnsi="Times New Roman" w:cs="Times New Roman"/>
        </w:rPr>
        <w:t>ncouraged M</w:t>
      </w:r>
      <w:r>
        <w:rPr>
          <w:rFonts w:ascii="Times New Roman" w:hAnsi="Times New Roman" w:cs="Times New Roman"/>
        </w:rPr>
        <w:t xml:space="preserve">arket Participants to </w:t>
      </w:r>
      <w:r w:rsidR="0008297F">
        <w:rPr>
          <w:rFonts w:ascii="Times New Roman" w:hAnsi="Times New Roman" w:cs="Times New Roman"/>
        </w:rPr>
        <w:t xml:space="preserve">submit questions </w:t>
      </w:r>
      <w:r w:rsidR="00F91343">
        <w:rPr>
          <w:rFonts w:ascii="Times New Roman" w:hAnsi="Times New Roman" w:cs="Times New Roman"/>
        </w:rPr>
        <w:t xml:space="preserve">or requests </w:t>
      </w:r>
      <w:r w:rsidR="0008297F">
        <w:rPr>
          <w:rFonts w:ascii="Times New Roman" w:hAnsi="Times New Roman" w:cs="Times New Roman"/>
        </w:rPr>
        <w:t xml:space="preserve">prior to the meeting.  </w:t>
      </w:r>
      <w:r w:rsidR="0002598E">
        <w:rPr>
          <w:rFonts w:ascii="Times New Roman" w:hAnsi="Times New Roman" w:cs="Times New Roman"/>
        </w:rPr>
        <w:t>In response to Market Participant questions</w:t>
      </w:r>
      <w:r w:rsidR="00F91343">
        <w:rPr>
          <w:rFonts w:ascii="Times New Roman" w:hAnsi="Times New Roman" w:cs="Times New Roman"/>
        </w:rPr>
        <w:t xml:space="preserve"> on </w:t>
      </w:r>
      <w:r w:rsidR="004D5960">
        <w:rPr>
          <w:rFonts w:ascii="Times New Roman" w:hAnsi="Times New Roman" w:cs="Times New Roman"/>
        </w:rPr>
        <w:t>the</w:t>
      </w:r>
      <w:r w:rsidR="00F91343">
        <w:rPr>
          <w:rFonts w:ascii="Times New Roman" w:hAnsi="Times New Roman" w:cs="Times New Roman"/>
        </w:rPr>
        <w:t xml:space="preserve"> Cost Benefit Analysis</w:t>
      </w:r>
      <w:r w:rsidR="004D5960">
        <w:rPr>
          <w:rFonts w:ascii="Times New Roman" w:hAnsi="Times New Roman" w:cs="Times New Roman"/>
        </w:rPr>
        <w:t>,</w:t>
      </w:r>
      <w:r w:rsidR="00F91343">
        <w:rPr>
          <w:rFonts w:ascii="Times New Roman" w:hAnsi="Times New Roman" w:cs="Times New Roman"/>
        </w:rPr>
        <w:t xml:space="preserve"> </w:t>
      </w:r>
      <w:r w:rsidR="0002598E">
        <w:rPr>
          <w:rFonts w:ascii="Times New Roman" w:hAnsi="Times New Roman" w:cs="Times New Roman"/>
        </w:rPr>
        <w:t xml:space="preserve">Independent Market Monitor (IMM) Staff </w:t>
      </w:r>
      <w:r w:rsidR="00956BB5">
        <w:rPr>
          <w:rFonts w:ascii="Times New Roman" w:hAnsi="Times New Roman" w:cs="Times New Roman"/>
        </w:rPr>
        <w:t xml:space="preserve">provided a summary of </w:t>
      </w:r>
      <w:r w:rsidR="0002598E">
        <w:rPr>
          <w:rFonts w:ascii="Times New Roman" w:hAnsi="Times New Roman" w:cs="Times New Roman"/>
        </w:rPr>
        <w:t>the proposed methodology</w:t>
      </w:r>
      <w:r w:rsidR="00956BB5">
        <w:rPr>
          <w:rFonts w:ascii="Times New Roman" w:hAnsi="Times New Roman" w:cs="Times New Roman"/>
        </w:rPr>
        <w:t xml:space="preserve"> </w:t>
      </w:r>
      <w:r w:rsidR="00741657">
        <w:rPr>
          <w:rFonts w:ascii="Times New Roman" w:hAnsi="Times New Roman" w:cs="Times New Roman"/>
        </w:rPr>
        <w:t xml:space="preserve">to evaluate </w:t>
      </w:r>
      <w:r w:rsidR="00956BB5">
        <w:rPr>
          <w:rFonts w:ascii="Times New Roman" w:hAnsi="Times New Roman" w:cs="Times New Roman"/>
        </w:rPr>
        <w:t xml:space="preserve">Real-Time Co-optimization performance.  </w:t>
      </w:r>
      <w:r w:rsidR="00C8184B">
        <w:rPr>
          <w:rFonts w:ascii="Times New Roman" w:hAnsi="Times New Roman" w:cs="Times New Roman"/>
        </w:rPr>
        <w:t xml:space="preserve">IMM Staff stated the information would be published and that an update is anticipated to be provided to the </w:t>
      </w:r>
      <w:r w:rsidR="00741657">
        <w:rPr>
          <w:rFonts w:ascii="Times New Roman" w:hAnsi="Times New Roman" w:cs="Times New Roman"/>
        </w:rPr>
        <w:t xml:space="preserve">Public Utility Commission of Texas (PUCT) in February or March 2018.  </w:t>
      </w:r>
    </w:p>
    <w:p w14:paraId="04CBD0E1" w14:textId="77777777" w:rsidR="0050442B" w:rsidRDefault="0050442B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A190448" w14:textId="77777777" w:rsidR="0050442B" w:rsidRDefault="0050442B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FD689DA" w14:textId="7370C985" w:rsidR="002948C9" w:rsidRDefault="002948C9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948C9">
        <w:rPr>
          <w:rFonts w:ascii="Times New Roman" w:hAnsi="Times New Roman" w:cs="Times New Roman"/>
          <w:u w:val="single"/>
        </w:rPr>
        <w:t>NPRR852, CRR Activity Calendar Approval Process</w:t>
      </w:r>
    </w:p>
    <w:p w14:paraId="2A037280" w14:textId="1282F040" w:rsidR="002948C9" w:rsidRPr="00D26148" w:rsidRDefault="00D26148" w:rsidP="002948C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Carrie Bivens provided an update on N</w:t>
      </w:r>
      <w:r w:rsidR="001524D2">
        <w:rPr>
          <w:rFonts w:ascii="Times New Roman" w:hAnsi="Times New Roman" w:cs="Times New Roman"/>
        </w:rPr>
        <w:t>odal Protocol Revision Request (N</w:t>
      </w:r>
      <w:r>
        <w:rPr>
          <w:rFonts w:ascii="Times New Roman" w:hAnsi="Times New Roman" w:cs="Times New Roman"/>
        </w:rPr>
        <w:t>PRR</w:t>
      </w:r>
      <w:r w:rsidR="001524D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852</w:t>
      </w:r>
      <w:r w:rsidR="0050442B">
        <w:rPr>
          <w:rFonts w:ascii="Times New Roman" w:hAnsi="Times New Roman" w:cs="Times New Roman"/>
        </w:rPr>
        <w:t xml:space="preserve"> and reminded </w:t>
      </w:r>
      <w:r>
        <w:rPr>
          <w:rFonts w:ascii="Times New Roman" w:hAnsi="Times New Roman" w:cs="Times New Roman"/>
        </w:rPr>
        <w:t>Market Participants that upon implementation</w:t>
      </w:r>
      <w:r w:rsidR="004D5960">
        <w:rPr>
          <w:rFonts w:ascii="Times New Roman" w:hAnsi="Times New Roman" w:cs="Times New Roman"/>
        </w:rPr>
        <w:t>,</w:t>
      </w:r>
      <w:r w:rsidR="0050442B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 xml:space="preserve">MS will </w:t>
      </w:r>
      <w:r w:rsidR="007E59A8">
        <w:rPr>
          <w:rFonts w:ascii="Times New Roman" w:hAnsi="Times New Roman" w:cs="Times New Roman"/>
        </w:rPr>
        <w:t>approve the annual updates to the Congest</w:t>
      </w:r>
      <w:r w:rsidRPr="00D26148">
        <w:rPr>
          <w:rFonts w:ascii="Times New Roman" w:hAnsi="Times New Roman" w:cs="Times New Roman"/>
        </w:rPr>
        <w:t>ion Revenue Right (CRR) activity calendar</w:t>
      </w:r>
      <w:r>
        <w:rPr>
          <w:rFonts w:ascii="Times New Roman" w:hAnsi="Times New Roman" w:cs="Times New Roman"/>
        </w:rPr>
        <w:t>.</w:t>
      </w:r>
    </w:p>
    <w:p w14:paraId="614C5903" w14:textId="77777777" w:rsidR="002948C9" w:rsidRDefault="002948C9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82B3D55" w14:textId="77777777" w:rsidR="00F91343" w:rsidRDefault="00F91343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8CB1F22" w14:textId="77777777" w:rsidR="0050442B" w:rsidRDefault="0050442B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376387C" w14:textId="77777777" w:rsidR="0050442B" w:rsidRPr="002948C9" w:rsidRDefault="0050442B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3010E69" w14:textId="1ED539C6" w:rsidR="002948C9" w:rsidRDefault="002948C9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948C9">
        <w:rPr>
          <w:rFonts w:ascii="Times New Roman" w:hAnsi="Times New Roman" w:cs="Times New Roman"/>
          <w:u w:val="single"/>
        </w:rPr>
        <w:lastRenderedPageBreak/>
        <w:t>NPRR861, Clarification of ERCOT’s Authority to Protect Its Jurisdictional Status</w:t>
      </w:r>
    </w:p>
    <w:p w14:paraId="487D1BC5" w14:textId="1919E310" w:rsidR="00526523" w:rsidRDefault="00B24982" w:rsidP="00C56C9B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and Market Participants </w:t>
      </w:r>
      <w:r w:rsidR="00526523">
        <w:rPr>
          <w:rFonts w:ascii="Times New Roman" w:hAnsi="Times New Roman" w:cs="Times New Roman"/>
        </w:rPr>
        <w:t xml:space="preserve">discussed </w:t>
      </w:r>
      <w:r w:rsidR="00275328">
        <w:rPr>
          <w:rFonts w:ascii="Times New Roman" w:hAnsi="Times New Roman" w:cs="Times New Roman"/>
        </w:rPr>
        <w:t xml:space="preserve">the merits of </w:t>
      </w:r>
      <w:r w:rsidR="00911B7C">
        <w:rPr>
          <w:rFonts w:ascii="Times New Roman" w:hAnsi="Times New Roman" w:cs="Times New Roman"/>
        </w:rPr>
        <w:t xml:space="preserve">NPRR861, the directive </w:t>
      </w:r>
      <w:r w:rsidR="00275328">
        <w:rPr>
          <w:rFonts w:ascii="Times New Roman" w:hAnsi="Times New Roman" w:cs="Times New Roman"/>
        </w:rPr>
        <w:t>to ERCOT in PUCT Project No. 46665, and the potential actions ER</w:t>
      </w:r>
      <w:r w:rsidR="003305BB">
        <w:rPr>
          <w:rFonts w:ascii="Times New Roman" w:hAnsi="Times New Roman" w:cs="Times New Roman"/>
        </w:rPr>
        <w:t>COT c</w:t>
      </w:r>
      <w:r w:rsidR="00275328">
        <w:rPr>
          <w:rFonts w:ascii="Times New Roman" w:hAnsi="Times New Roman" w:cs="Times New Roman"/>
        </w:rPr>
        <w:t>ould take in order to prevent a change to its or Market Participants</w:t>
      </w:r>
      <w:r w:rsidR="004D5960">
        <w:rPr>
          <w:rFonts w:ascii="Times New Roman" w:hAnsi="Times New Roman" w:cs="Times New Roman"/>
        </w:rPr>
        <w:t>’</w:t>
      </w:r>
      <w:r w:rsidR="00275328">
        <w:rPr>
          <w:rFonts w:ascii="Times New Roman" w:hAnsi="Times New Roman" w:cs="Times New Roman"/>
        </w:rPr>
        <w:t xml:space="preserve"> </w:t>
      </w:r>
      <w:r w:rsidR="00275328" w:rsidRPr="00275328">
        <w:rPr>
          <w:rFonts w:ascii="Times New Roman" w:hAnsi="Times New Roman" w:cs="Times New Roman"/>
        </w:rPr>
        <w:t>jurisdictional status with respect to the Federal Energy Regulatory Commission (FERC)</w:t>
      </w:r>
      <w:r w:rsidR="00C56C9B">
        <w:rPr>
          <w:rFonts w:ascii="Times New Roman" w:hAnsi="Times New Roman" w:cs="Times New Roman"/>
        </w:rPr>
        <w:t xml:space="preserve">.  </w:t>
      </w:r>
    </w:p>
    <w:p w14:paraId="136945AD" w14:textId="6CA4BACF" w:rsidR="00C56C9B" w:rsidRPr="00526523" w:rsidRDefault="00C56C9B" w:rsidP="00C56C9B">
      <w:pPr>
        <w:pStyle w:val="NoSpacing"/>
        <w:jc w:val="both"/>
        <w:rPr>
          <w:rFonts w:ascii="Times New Roman" w:hAnsi="Times New Roman" w:cs="Times New Roman"/>
          <w:b/>
        </w:rPr>
      </w:pPr>
    </w:p>
    <w:p w14:paraId="6A60150C" w14:textId="46997D0A" w:rsidR="00526523" w:rsidRDefault="00437B21" w:rsidP="00526523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526523" w:rsidRPr="00526523">
        <w:rPr>
          <w:rFonts w:ascii="Times New Roman" w:hAnsi="Times New Roman" w:cs="Times New Roman"/>
          <w:b/>
        </w:rPr>
        <w:t xml:space="preserve">Barnes moved to </w:t>
      </w:r>
      <w:r w:rsidR="00526523">
        <w:rPr>
          <w:rFonts w:ascii="Times New Roman" w:hAnsi="Times New Roman" w:cs="Times New Roman"/>
          <w:b/>
        </w:rPr>
        <w:t xml:space="preserve">endorse NPRR861 </w:t>
      </w:r>
      <w:r w:rsidR="00526523" w:rsidRPr="00F94447">
        <w:rPr>
          <w:rFonts w:ascii="Times New Roman" w:hAnsi="Times New Roman" w:cs="Times New Roman"/>
          <w:b/>
        </w:rPr>
        <w:t xml:space="preserve">as submitted.  </w:t>
      </w:r>
      <w:r w:rsidR="005E1774">
        <w:rPr>
          <w:rFonts w:ascii="Times New Roman" w:hAnsi="Times New Roman" w:cs="Times New Roman"/>
          <w:b/>
        </w:rPr>
        <w:t>Clint Sandidge secon</w:t>
      </w:r>
      <w:r w:rsidR="00526523" w:rsidRPr="00F94447">
        <w:rPr>
          <w:rFonts w:ascii="Times New Roman" w:hAnsi="Times New Roman" w:cs="Times New Roman"/>
          <w:b/>
        </w:rPr>
        <w:t>ded the motion.  The motion carried unanimously.</w:t>
      </w:r>
    </w:p>
    <w:p w14:paraId="03144C13" w14:textId="77777777" w:rsidR="00526523" w:rsidRDefault="00526523" w:rsidP="00526523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CD2189A" w14:textId="77777777" w:rsidR="00C43308" w:rsidRDefault="00C43308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A92816C" w14:textId="743BFCA5" w:rsidR="002948C9" w:rsidRDefault="002948C9" w:rsidP="002948C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948C9">
        <w:rPr>
          <w:rFonts w:ascii="Times New Roman" w:hAnsi="Times New Roman" w:cs="Times New Roman"/>
          <w:u w:val="single"/>
        </w:rPr>
        <w:t>NPRR864, RUC Modifications to Consider Market-Based Solutions</w:t>
      </w:r>
    </w:p>
    <w:p w14:paraId="36AC4226" w14:textId="5F3975C4" w:rsidR="002948C9" w:rsidRPr="00BC439B" w:rsidRDefault="00437B21" w:rsidP="002948C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</w:t>
      </w:r>
      <w:r w:rsidR="00BC439B" w:rsidRPr="00BC439B">
        <w:rPr>
          <w:rFonts w:ascii="Times New Roman" w:hAnsi="Times New Roman" w:cs="Times New Roman"/>
        </w:rPr>
        <w:t>Surendran reviewed NPRR864</w:t>
      </w:r>
      <w:r w:rsidR="00C46615">
        <w:rPr>
          <w:rFonts w:ascii="Times New Roman" w:hAnsi="Times New Roman" w:cs="Times New Roman"/>
        </w:rPr>
        <w:t xml:space="preserve">, </w:t>
      </w:r>
      <w:r w:rsidR="004D5960">
        <w:rPr>
          <w:rFonts w:ascii="Times New Roman" w:hAnsi="Times New Roman" w:cs="Times New Roman"/>
        </w:rPr>
        <w:t xml:space="preserve">stating </w:t>
      </w:r>
      <w:r w:rsidR="00BC439B">
        <w:rPr>
          <w:rFonts w:ascii="Times New Roman" w:hAnsi="Times New Roman" w:cs="Times New Roman"/>
        </w:rPr>
        <w:t xml:space="preserve">the intent was to </w:t>
      </w:r>
      <w:r w:rsidR="00C46615">
        <w:rPr>
          <w:rFonts w:ascii="Times New Roman" w:hAnsi="Times New Roman" w:cs="Times New Roman"/>
        </w:rPr>
        <w:t xml:space="preserve">modify the </w:t>
      </w:r>
      <w:r w:rsidR="00C46615" w:rsidRPr="00C46615">
        <w:rPr>
          <w:rFonts w:ascii="Times New Roman" w:hAnsi="Times New Roman" w:cs="Times New Roman"/>
        </w:rPr>
        <w:t xml:space="preserve">Reliability Unit Commitment (RUC) process to </w:t>
      </w:r>
      <w:r w:rsidR="00BC439B">
        <w:rPr>
          <w:rFonts w:ascii="Times New Roman" w:hAnsi="Times New Roman" w:cs="Times New Roman"/>
        </w:rPr>
        <w:t>allow market based solutions prior to ERCOT actions</w:t>
      </w:r>
      <w:r w:rsidR="005D0B76">
        <w:rPr>
          <w:rFonts w:ascii="Times New Roman" w:hAnsi="Times New Roman" w:cs="Times New Roman"/>
        </w:rPr>
        <w:t xml:space="preserve"> </w:t>
      </w:r>
      <w:r w:rsidR="00BC439B">
        <w:rPr>
          <w:rFonts w:ascii="Times New Roman" w:hAnsi="Times New Roman" w:cs="Times New Roman"/>
        </w:rPr>
        <w:t xml:space="preserve">and that urgency was requested </w:t>
      </w:r>
      <w:r w:rsidR="00C46615">
        <w:rPr>
          <w:rFonts w:ascii="Times New Roman" w:hAnsi="Times New Roman" w:cs="Times New Roman"/>
        </w:rPr>
        <w:t xml:space="preserve">so that it could be implemented </w:t>
      </w:r>
      <w:r w:rsidR="00BC439B">
        <w:rPr>
          <w:rFonts w:ascii="Times New Roman" w:hAnsi="Times New Roman" w:cs="Times New Roman"/>
        </w:rPr>
        <w:t xml:space="preserve">prior to </w:t>
      </w:r>
      <w:r w:rsidR="00E843BD">
        <w:rPr>
          <w:rFonts w:ascii="Times New Roman" w:hAnsi="Times New Roman" w:cs="Times New Roman"/>
        </w:rPr>
        <w:t>S</w:t>
      </w:r>
      <w:r w:rsidR="00BC439B">
        <w:rPr>
          <w:rFonts w:ascii="Times New Roman" w:hAnsi="Times New Roman" w:cs="Times New Roman"/>
        </w:rPr>
        <w:t>ummer 2018.  Ms. Surendran stated that in review</w:t>
      </w:r>
      <w:r w:rsidR="001524D2">
        <w:rPr>
          <w:rFonts w:ascii="Times New Roman" w:hAnsi="Times New Roman" w:cs="Times New Roman"/>
        </w:rPr>
        <w:t xml:space="preserve"> of </w:t>
      </w:r>
      <w:r w:rsidR="005C63EC">
        <w:rPr>
          <w:rFonts w:ascii="Times New Roman" w:hAnsi="Times New Roman" w:cs="Times New Roman"/>
        </w:rPr>
        <w:t>potential impacts</w:t>
      </w:r>
      <w:r w:rsidR="004D5960">
        <w:rPr>
          <w:rFonts w:ascii="Times New Roman" w:hAnsi="Times New Roman" w:cs="Times New Roman"/>
        </w:rPr>
        <w:t>,</w:t>
      </w:r>
      <w:r w:rsidR="00777B73">
        <w:rPr>
          <w:rFonts w:ascii="Times New Roman" w:hAnsi="Times New Roman" w:cs="Times New Roman"/>
        </w:rPr>
        <w:t xml:space="preserve"> </w:t>
      </w:r>
      <w:r w:rsidR="001524D2">
        <w:rPr>
          <w:rFonts w:ascii="Times New Roman" w:hAnsi="Times New Roman" w:cs="Times New Roman"/>
        </w:rPr>
        <w:t xml:space="preserve">ERCOT </w:t>
      </w:r>
      <w:r w:rsidR="005C63EC">
        <w:rPr>
          <w:rFonts w:ascii="Times New Roman" w:hAnsi="Times New Roman" w:cs="Times New Roman"/>
        </w:rPr>
        <w:t xml:space="preserve">Staff </w:t>
      </w:r>
      <w:r w:rsidR="001524D2">
        <w:rPr>
          <w:rFonts w:ascii="Times New Roman" w:hAnsi="Times New Roman" w:cs="Times New Roman"/>
        </w:rPr>
        <w:t xml:space="preserve">identified other </w:t>
      </w:r>
      <w:r w:rsidR="00777B73">
        <w:rPr>
          <w:rFonts w:ascii="Times New Roman" w:hAnsi="Times New Roman" w:cs="Times New Roman"/>
        </w:rPr>
        <w:t xml:space="preserve">potential </w:t>
      </w:r>
      <w:r w:rsidR="001524D2">
        <w:rPr>
          <w:rFonts w:ascii="Times New Roman" w:hAnsi="Times New Roman" w:cs="Times New Roman"/>
        </w:rPr>
        <w:t xml:space="preserve">solutions.  </w:t>
      </w:r>
      <w:r w:rsidR="005C63EC">
        <w:rPr>
          <w:rFonts w:ascii="Times New Roman" w:hAnsi="Times New Roman" w:cs="Times New Roman"/>
        </w:rPr>
        <w:t>Market Participants and ERCOT Staff discussed the merits of NPRR864</w:t>
      </w:r>
      <w:r w:rsidR="002419FA">
        <w:rPr>
          <w:rFonts w:ascii="Times New Roman" w:hAnsi="Times New Roman" w:cs="Times New Roman"/>
        </w:rPr>
        <w:t xml:space="preserve">, alternate solutions and the proposed timeline.  </w:t>
      </w:r>
      <w:r w:rsidR="005C63EC">
        <w:rPr>
          <w:rFonts w:ascii="Times New Roman" w:hAnsi="Times New Roman" w:cs="Times New Roman"/>
        </w:rPr>
        <w:t xml:space="preserve">Joel Mickey expressed concern for the proposed </w:t>
      </w:r>
      <w:r w:rsidR="002419FA">
        <w:rPr>
          <w:rFonts w:ascii="Times New Roman" w:hAnsi="Times New Roman" w:cs="Times New Roman"/>
        </w:rPr>
        <w:t>timeline</w:t>
      </w:r>
      <w:r w:rsidR="00A809EB">
        <w:rPr>
          <w:rFonts w:ascii="Times New Roman" w:hAnsi="Times New Roman" w:cs="Times New Roman"/>
        </w:rPr>
        <w:t xml:space="preserve"> with the additional vetting needed </w:t>
      </w:r>
      <w:r w:rsidR="002419FA">
        <w:rPr>
          <w:rFonts w:ascii="Times New Roman" w:hAnsi="Times New Roman" w:cs="Times New Roman"/>
        </w:rPr>
        <w:t xml:space="preserve">and encouraged Market Participants to consider proposing an interim solution as a separate initiative.  </w:t>
      </w:r>
      <w:r w:rsidR="005D0B76">
        <w:rPr>
          <w:rFonts w:ascii="Times New Roman" w:hAnsi="Times New Roman" w:cs="Times New Roman"/>
        </w:rPr>
        <w:t xml:space="preserve">No action was taken on this item.  </w:t>
      </w:r>
    </w:p>
    <w:p w14:paraId="097270D1" w14:textId="77777777" w:rsidR="002948C9" w:rsidRDefault="002948C9" w:rsidP="002948C9">
      <w:pPr>
        <w:pStyle w:val="NoSpacing"/>
        <w:jc w:val="both"/>
        <w:rPr>
          <w:rFonts w:ascii="Times New Roman" w:hAnsi="Times New Roman" w:cs="Times New Roman"/>
        </w:rPr>
      </w:pPr>
    </w:p>
    <w:p w14:paraId="729C7B48" w14:textId="77777777" w:rsidR="002419FA" w:rsidRPr="00BC439B" w:rsidRDefault="002419FA" w:rsidP="002948C9">
      <w:pPr>
        <w:pStyle w:val="NoSpacing"/>
        <w:jc w:val="both"/>
        <w:rPr>
          <w:rFonts w:ascii="Times New Roman" w:hAnsi="Times New Roman" w:cs="Times New Roman"/>
        </w:rPr>
      </w:pPr>
    </w:p>
    <w:p w14:paraId="7DCD2A6E" w14:textId="77777777" w:rsidR="00FB78FB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948C9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2948C9">
        <w:rPr>
          <w:rFonts w:ascii="Times New Roman" w:hAnsi="Times New Roman" w:cs="Times New Roman"/>
          <w:u w:val="single"/>
        </w:rPr>
        <w:t xml:space="preserve"> </w:t>
      </w:r>
    </w:p>
    <w:p w14:paraId="644FED24" w14:textId="77777777" w:rsidR="002948C9" w:rsidRP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>NPRR851, Procedure for Managing Disconnections for Bidirectional Electrical Connections at Transmission Level Voltages</w:t>
      </w:r>
    </w:p>
    <w:p w14:paraId="065EC092" w14:textId="065F5F2A" w:rsidR="002948C9" w:rsidRDefault="00F2625C" w:rsidP="00EB51A0">
      <w:pPr>
        <w:pStyle w:val="NoSpacing"/>
        <w:jc w:val="both"/>
        <w:rPr>
          <w:rFonts w:ascii="Times New Roman" w:hAnsi="Times New Roman" w:cs="Times New Roman"/>
        </w:rPr>
      </w:pPr>
      <w:r w:rsidRPr="00F2625C">
        <w:rPr>
          <w:rFonts w:ascii="Times New Roman" w:hAnsi="Times New Roman" w:cs="Times New Roman"/>
        </w:rPr>
        <w:t>Market Participants discussed the merits of NPRR851</w:t>
      </w:r>
      <w:r w:rsidR="003305BB">
        <w:rPr>
          <w:rFonts w:ascii="Times New Roman" w:hAnsi="Times New Roman" w:cs="Times New Roman"/>
        </w:rPr>
        <w:t xml:space="preserve"> and requested additional time to review the proposed defined term, </w:t>
      </w:r>
      <w:r w:rsidR="003305BB" w:rsidRPr="003305BB">
        <w:rPr>
          <w:rFonts w:ascii="Times New Roman" w:hAnsi="Times New Roman" w:cs="Times New Roman"/>
        </w:rPr>
        <w:t>“ERCOT Retail Electric Utility (EREU)”</w:t>
      </w:r>
      <w:r>
        <w:rPr>
          <w:rFonts w:ascii="Times New Roman" w:hAnsi="Times New Roman" w:cs="Times New Roman"/>
        </w:rPr>
        <w:t xml:space="preserve">.  </w:t>
      </w:r>
      <w:r w:rsidRPr="00F2625C">
        <w:rPr>
          <w:rFonts w:ascii="Times New Roman" w:hAnsi="Times New Roman" w:cs="Times New Roman"/>
        </w:rPr>
        <w:t xml:space="preserve">  </w:t>
      </w:r>
    </w:p>
    <w:p w14:paraId="5D0FE546" w14:textId="77777777" w:rsidR="00F2625C" w:rsidRPr="00F2625C" w:rsidRDefault="00F2625C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31DA9CFF" w14:textId="36EC6EDF" w:rsidR="00F2625C" w:rsidRPr="00A826A0" w:rsidRDefault="001D596F" w:rsidP="00F2625C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F2625C">
        <w:rPr>
          <w:rFonts w:ascii="Times New Roman" w:hAnsi="Times New Roman" w:cs="Times New Roman"/>
          <w:b/>
        </w:rPr>
        <w:t xml:space="preserve">Woodruff </w:t>
      </w:r>
      <w:r w:rsidR="00F2625C" w:rsidRPr="00F94447">
        <w:rPr>
          <w:rFonts w:ascii="Times New Roman" w:hAnsi="Times New Roman" w:cs="Times New Roman"/>
          <w:b/>
        </w:rPr>
        <w:t xml:space="preserve">moved to request PRS </w:t>
      </w:r>
      <w:r w:rsidR="00F2625C">
        <w:rPr>
          <w:rFonts w:ascii="Times New Roman" w:hAnsi="Times New Roman" w:cs="Times New Roman"/>
          <w:b/>
        </w:rPr>
        <w:t xml:space="preserve">continue to </w:t>
      </w:r>
      <w:r w:rsidR="00F2625C" w:rsidRPr="00F94447">
        <w:rPr>
          <w:rFonts w:ascii="Times New Roman" w:hAnsi="Times New Roman" w:cs="Times New Roman"/>
          <w:b/>
        </w:rPr>
        <w:t>table NPRR85</w:t>
      </w:r>
      <w:r w:rsidR="00F2625C">
        <w:rPr>
          <w:rFonts w:ascii="Times New Roman" w:hAnsi="Times New Roman" w:cs="Times New Roman"/>
          <w:b/>
        </w:rPr>
        <w:t>1 for one month t</w:t>
      </w:r>
      <w:r w:rsidR="00F2625C" w:rsidRPr="00F94447">
        <w:rPr>
          <w:rFonts w:ascii="Times New Roman" w:hAnsi="Times New Roman" w:cs="Times New Roman"/>
          <w:b/>
        </w:rPr>
        <w:t xml:space="preserve">o allow additional time for review by </w:t>
      </w:r>
      <w:r w:rsidR="00F2625C">
        <w:rPr>
          <w:rFonts w:ascii="Times New Roman" w:hAnsi="Times New Roman" w:cs="Times New Roman"/>
          <w:b/>
        </w:rPr>
        <w:t xml:space="preserve">WMS.  </w:t>
      </w:r>
      <w:r w:rsidR="00F2625C" w:rsidRPr="00F94447">
        <w:rPr>
          <w:rFonts w:ascii="Times New Roman" w:hAnsi="Times New Roman" w:cs="Times New Roman"/>
          <w:b/>
        </w:rPr>
        <w:t xml:space="preserve">  </w:t>
      </w:r>
      <w:r w:rsidR="00437B21">
        <w:rPr>
          <w:rFonts w:ascii="Times New Roman" w:hAnsi="Times New Roman" w:cs="Times New Roman"/>
          <w:b/>
        </w:rPr>
        <w:t xml:space="preserve">Mr. </w:t>
      </w:r>
      <w:r w:rsidR="00F2625C">
        <w:rPr>
          <w:rFonts w:ascii="Times New Roman" w:hAnsi="Times New Roman" w:cs="Times New Roman"/>
          <w:b/>
        </w:rPr>
        <w:t xml:space="preserve">Barnes </w:t>
      </w:r>
      <w:r w:rsidR="00F2625C" w:rsidRPr="00F94447">
        <w:rPr>
          <w:rFonts w:ascii="Times New Roman" w:hAnsi="Times New Roman" w:cs="Times New Roman"/>
          <w:b/>
        </w:rPr>
        <w:t>seconded the motion.  The motion carried unanimously.</w:t>
      </w:r>
    </w:p>
    <w:p w14:paraId="5748A727" w14:textId="77777777" w:rsidR="00F2625C" w:rsidRDefault="00F2625C" w:rsidP="002948C9">
      <w:pPr>
        <w:pStyle w:val="NoSpacing"/>
        <w:jc w:val="both"/>
        <w:rPr>
          <w:rFonts w:ascii="Times New Roman" w:hAnsi="Times New Roman" w:cs="Times New Roman"/>
          <w:i/>
        </w:rPr>
      </w:pPr>
    </w:p>
    <w:p w14:paraId="0393BB3B" w14:textId="77777777" w:rsidR="002948C9" w:rsidRP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>NPRR854, NOIE TDSP Submittal of Meters with Bidirectional Flow Caused by Generation Interconnected at Distribution Voltage</w:t>
      </w:r>
    </w:p>
    <w:p w14:paraId="3B41B835" w14:textId="3E28E411" w:rsidR="00984C8C" w:rsidRDefault="00984C8C" w:rsidP="00984C8C">
      <w:pPr>
        <w:pStyle w:val="NoSpacing"/>
        <w:jc w:val="both"/>
        <w:rPr>
          <w:rFonts w:ascii="Times New Roman" w:hAnsi="Times New Roman" w:cs="Times New Roman"/>
          <w:b/>
        </w:rPr>
      </w:pPr>
      <w:proofErr w:type="spellStart"/>
      <w:r w:rsidRPr="00F94447">
        <w:rPr>
          <w:rFonts w:ascii="Times New Roman" w:hAnsi="Times New Roman" w:cs="Times New Roman"/>
          <w:b/>
        </w:rPr>
        <w:t>Clif</w:t>
      </w:r>
      <w:proofErr w:type="spellEnd"/>
      <w:r w:rsidRPr="00F94447">
        <w:rPr>
          <w:rFonts w:ascii="Times New Roman" w:hAnsi="Times New Roman" w:cs="Times New Roman"/>
          <w:b/>
        </w:rPr>
        <w:t xml:space="preserve"> Lange moved to endorse NPRR854 as submitted.  Christian Powell seconded the motion.  The motion carried unanimously.</w:t>
      </w:r>
    </w:p>
    <w:p w14:paraId="6EBD9042" w14:textId="77777777" w:rsidR="00984C8C" w:rsidRDefault="00984C8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6BF7EAF" w14:textId="77777777" w:rsid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>NPRR856, Treatment of OFFQS Status in Day-Ahead Make Whole and RUC Settlements</w:t>
      </w:r>
    </w:p>
    <w:p w14:paraId="148D9759" w14:textId="611AF2FF" w:rsidR="00C5786F" w:rsidRDefault="003305BB" w:rsidP="00C5786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Austin Rosel reviewed NPRR856 and stated </w:t>
      </w:r>
      <w:r w:rsidR="004D5960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 xml:space="preserve">ERCOT intended to </w:t>
      </w:r>
      <w:r w:rsidR="00C5786F">
        <w:rPr>
          <w:rFonts w:ascii="Times New Roman" w:hAnsi="Times New Roman" w:cs="Times New Roman"/>
        </w:rPr>
        <w:t xml:space="preserve">implement a </w:t>
      </w:r>
      <w:r>
        <w:rPr>
          <w:rFonts w:ascii="Times New Roman" w:hAnsi="Times New Roman" w:cs="Times New Roman"/>
        </w:rPr>
        <w:t xml:space="preserve">manual process until an automated solution could be identified.  </w:t>
      </w:r>
      <w:r w:rsidR="00C5786F">
        <w:rPr>
          <w:rFonts w:ascii="Times New Roman" w:hAnsi="Times New Roman" w:cs="Times New Roman"/>
        </w:rPr>
        <w:t xml:space="preserve">Market Participants discussed the merits of NPRR856 and current </w:t>
      </w:r>
      <w:bookmarkStart w:id="0" w:name="_Toc118224386"/>
      <w:bookmarkStart w:id="1" w:name="_Toc118909454"/>
      <w:bookmarkStart w:id="2" w:name="_Toc205190247"/>
      <w:r w:rsidR="00C5786F" w:rsidRPr="00C5786F">
        <w:rPr>
          <w:rFonts w:ascii="Times New Roman" w:hAnsi="Times New Roman" w:cs="Times New Roman"/>
        </w:rPr>
        <w:t>Alternative Dispute Resolution (ADR)</w:t>
      </w:r>
      <w:bookmarkEnd w:id="0"/>
      <w:bookmarkEnd w:id="1"/>
      <w:bookmarkEnd w:id="2"/>
      <w:r w:rsidR="00C5786F">
        <w:rPr>
          <w:rFonts w:ascii="Times New Roman" w:hAnsi="Times New Roman" w:cs="Times New Roman"/>
        </w:rPr>
        <w:t xml:space="preserve"> issues, and requested additional time to review.   </w:t>
      </w:r>
    </w:p>
    <w:p w14:paraId="1EF66ABD" w14:textId="77777777" w:rsidR="003305BB" w:rsidRPr="003305BB" w:rsidRDefault="003305BB" w:rsidP="006D4B76">
      <w:pPr>
        <w:pStyle w:val="NoSpacing"/>
        <w:jc w:val="both"/>
        <w:rPr>
          <w:rFonts w:ascii="Times New Roman" w:hAnsi="Times New Roman" w:cs="Times New Roman"/>
        </w:rPr>
      </w:pPr>
    </w:p>
    <w:p w14:paraId="25604A8F" w14:textId="664FCE5A" w:rsidR="006D4B76" w:rsidRPr="00A826A0" w:rsidRDefault="006D4B76" w:rsidP="006D4B76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Lange </w:t>
      </w:r>
      <w:r w:rsidRPr="00F94447">
        <w:rPr>
          <w:rFonts w:ascii="Times New Roman" w:hAnsi="Times New Roman" w:cs="Times New Roman"/>
          <w:b/>
        </w:rPr>
        <w:t xml:space="preserve">moved to request PRS </w:t>
      </w:r>
      <w:r>
        <w:rPr>
          <w:rFonts w:ascii="Times New Roman" w:hAnsi="Times New Roman" w:cs="Times New Roman"/>
          <w:b/>
        </w:rPr>
        <w:t xml:space="preserve">continue to </w:t>
      </w:r>
      <w:r w:rsidRPr="00F94447">
        <w:rPr>
          <w:rFonts w:ascii="Times New Roman" w:hAnsi="Times New Roman" w:cs="Times New Roman"/>
          <w:b/>
        </w:rPr>
        <w:t>table NPRR85</w:t>
      </w:r>
      <w:r>
        <w:rPr>
          <w:rFonts w:ascii="Times New Roman" w:hAnsi="Times New Roman" w:cs="Times New Roman"/>
          <w:b/>
        </w:rPr>
        <w:t>6 t</w:t>
      </w:r>
      <w:r w:rsidRPr="00F94447">
        <w:rPr>
          <w:rFonts w:ascii="Times New Roman" w:hAnsi="Times New Roman" w:cs="Times New Roman"/>
          <w:b/>
        </w:rPr>
        <w:t xml:space="preserve">o allow additional time for review by </w:t>
      </w:r>
      <w:r>
        <w:rPr>
          <w:rFonts w:ascii="Times New Roman" w:hAnsi="Times New Roman" w:cs="Times New Roman"/>
          <w:b/>
        </w:rPr>
        <w:t xml:space="preserve">QMWG.  </w:t>
      </w:r>
      <w:r w:rsidR="00437B21">
        <w:rPr>
          <w:rFonts w:ascii="Times New Roman" w:hAnsi="Times New Roman" w:cs="Times New Roman"/>
          <w:b/>
        </w:rPr>
        <w:t xml:space="preserve">Mr. </w:t>
      </w:r>
      <w:r>
        <w:rPr>
          <w:rFonts w:ascii="Times New Roman" w:hAnsi="Times New Roman" w:cs="Times New Roman"/>
          <w:b/>
        </w:rPr>
        <w:t xml:space="preserve">Wilson </w:t>
      </w:r>
      <w:r w:rsidRPr="00F94447">
        <w:rPr>
          <w:rFonts w:ascii="Times New Roman" w:hAnsi="Times New Roman" w:cs="Times New Roman"/>
          <w:b/>
        </w:rPr>
        <w:t>seconded the motion.  The motion carried unanimously.</w:t>
      </w:r>
    </w:p>
    <w:p w14:paraId="43B3B066" w14:textId="77777777" w:rsidR="006D4B76" w:rsidRDefault="006D4B76" w:rsidP="002948C9">
      <w:pPr>
        <w:pStyle w:val="NoSpacing"/>
        <w:jc w:val="both"/>
        <w:rPr>
          <w:rFonts w:ascii="Times New Roman" w:hAnsi="Times New Roman" w:cs="Times New Roman"/>
          <w:i/>
        </w:rPr>
      </w:pPr>
    </w:p>
    <w:p w14:paraId="3D5B743A" w14:textId="77777777" w:rsidR="002948C9" w:rsidRP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>NPRR857, Creation of Direct Current Tie Operator Market Participant Role</w:t>
      </w:r>
    </w:p>
    <w:p w14:paraId="041B862A" w14:textId="4FB0C45F" w:rsidR="00D44CD2" w:rsidRPr="00A826A0" w:rsidRDefault="00437B21" w:rsidP="00D44CD2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Ms. </w:t>
      </w:r>
      <w:r w:rsidR="00D44CD2" w:rsidRPr="00F94447">
        <w:rPr>
          <w:rFonts w:ascii="Times New Roman" w:hAnsi="Times New Roman" w:cs="Times New Roman"/>
          <w:b/>
        </w:rPr>
        <w:t xml:space="preserve">Surendran moved to request PRS </w:t>
      </w:r>
      <w:r w:rsidR="006D4B76">
        <w:rPr>
          <w:rFonts w:ascii="Times New Roman" w:hAnsi="Times New Roman" w:cs="Times New Roman"/>
          <w:b/>
        </w:rPr>
        <w:t xml:space="preserve">continue to </w:t>
      </w:r>
      <w:r w:rsidR="00D44CD2" w:rsidRPr="00F94447">
        <w:rPr>
          <w:rFonts w:ascii="Times New Roman" w:hAnsi="Times New Roman" w:cs="Times New Roman"/>
          <w:b/>
        </w:rPr>
        <w:t xml:space="preserve">table NPRR857 to allow additional time for review by </w:t>
      </w:r>
      <w:r w:rsidR="00541385">
        <w:rPr>
          <w:rFonts w:ascii="Times New Roman" w:hAnsi="Times New Roman" w:cs="Times New Roman"/>
          <w:b/>
        </w:rPr>
        <w:t>QMWG</w:t>
      </w:r>
      <w:r w:rsidR="00D44CD2" w:rsidRPr="00F94447">
        <w:rPr>
          <w:rFonts w:ascii="Times New Roman" w:hAnsi="Times New Roman" w:cs="Times New Roman"/>
          <w:b/>
        </w:rPr>
        <w:t>.  Marty Downey seconded the motion.  The motion carried unanimously.</w:t>
      </w:r>
    </w:p>
    <w:p w14:paraId="326A4389" w14:textId="77777777" w:rsidR="006D3199" w:rsidRDefault="006D3199" w:rsidP="002948C9">
      <w:pPr>
        <w:pStyle w:val="NoSpacing"/>
        <w:jc w:val="both"/>
        <w:rPr>
          <w:rFonts w:ascii="Times New Roman" w:hAnsi="Times New Roman" w:cs="Times New Roman"/>
          <w:i/>
        </w:rPr>
      </w:pPr>
    </w:p>
    <w:p w14:paraId="50189B3D" w14:textId="77777777" w:rsidR="002948C9" w:rsidRPr="002948C9" w:rsidRDefault="002948C9" w:rsidP="002948C9">
      <w:pPr>
        <w:pStyle w:val="NoSpacing"/>
        <w:jc w:val="both"/>
        <w:rPr>
          <w:rFonts w:ascii="Times New Roman" w:hAnsi="Times New Roman" w:cs="Times New Roman"/>
          <w:i/>
        </w:rPr>
      </w:pPr>
      <w:r w:rsidRPr="002948C9">
        <w:rPr>
          <w:rFonts w:ascii="Times New Roman" w:hAnsi="Times New Roman" w:cs="Times New Roman"/>
          <w:i/>
        </w:rPr>
        <w:t>SCR795, Addition of Intra-Hour Wind Forecast to GTBD Calculation</w:t>
      </w:r>
    </w:p>
    <w:p w14:paraId="736D44DF" w14:textId="2BA92A52" w:rsidR="00074104" w:rsidRPr="002D1F31" w:rsidRDefault="00BC5A04" w:rsidP="002D1F3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Sandip Sharma </w:t>
      </w:r>
      <w:r w:rsidR="000E040B">
        <w:rPr>
          <w:rFonts w:ascii="Times New Roman" w:hAnsi="Times New Roman" w:cs="Times New Roman"/>
        </w:rPr>
        <w:t>reviewed System Change Request (SCR) 795</w:t>
      </w:r>
      <w:r w:rsidR="002D1F31">
        <w:rPr>
          <w:rFonts w:ascii="Times New Roman" w:hAnsi="Times New Roman" w:cs="Times New Roman"/>
        </w:rPr>
        <w:t xml:space="preserve"> and </w:t>
      </w:r>
      <w:r w:rsidR="001A2D77">
        <w:rPr>
          <w:rFonts w:ascii="Times New Roman" w:hAnsi="Times New Roman" w:cs="Times New Roman"/>
        </w:rPr>
        <w:t>stated</w:t>
      </w:r>
      <w:r w:rsidR="00E843BD">
        <w:rPr>
          <w:rFonts w:ascii="Times New Roman" w:hAnsi="Times New Roman" w:cs="Times New Roman"/>
        </w:rPr>
        <w:t xml:space="preserve"> that</w:t>
      </w:r>
      <w:r w:rsidR="001A2D77">
        <w:rPr>
          <w:rFonts w:ascii="Times New Roman" w:hAnsi="Times New Roman" w:cs="Times New Roman"/>
        </w:rPr>
        <w:t xml:space="preserve"> </w:t>
      </w:r>
      <w:r w:rsidR="00074104">
        <w:rPr>
          <w:rFonts w:ascii="Times New Roman" w:hAnsi="Times New Roman" w:cs="Times New Roman"/>
        </w:rPr>
        <w:t xml:space="preserve">the software will </w:t>
      </w:r>
      <w:r w:rsidR="00F65ECF">
        <w:rPr>
          <w:rFonts w:ascii="Times New Roman" w:hAnsi="Times New Roman" w:cs="Times New Roman"/>
        </w:rPr>
        <w:t xml:space="preserve">give ERCOT the ability </w:t>
      </w:r>
      <w:r w:rsidR="001A2D77" w:rsidRPr="001A2D77">
        <w:rPr>
          <w:rFonts w:ascii="Times New Roman" w:hAnsi="Times New Roman" w:cs="Times New Roman"/>
        </w:rPr>
        <w:t>to forecast in Real-Time the expected</w:t>
      </w:r>
      <w:r w:rsidR="00303EDF">
        <w:rPr>
          <w:rFonts w:ascii="Times New Roman" w:hAnsi="Times New Roman" w:cs="Times New Roman"/>
        </w:rPr>
        <w:t xml:space="preserve"> MWs from</w:t>
      </w:r>
      <w:r w:rsidR="001A2D77" w:rsidRPr="001A2D77">
        <w:rPr>
          <w:rFonts w:ascii="Times New Roman" w:hAnsi="Times New Roman" w:cs="Times New Roman"/>
        </w:rPr>
        <w:t xml:space="preserve"> ramp</w:t>
      </w:r>
      <w:r w:rsidR="00303EDF">
        <w:rPr>
          <w:rFonts w:ascii="Times New Roman" w:hAnsi="Times New Roman" w:cs="Times New Roman"/>
        </w:rPr>
        <w:t>ing</w:t>
      </w:r>
      <w:r w:rsidR="001A2D77" w:rsidRPr="001A2D77">
        <w:rPr>
          <w:rFonts w:ascii="Times New Roman" w:hAnsi="Times New Roman" w:cs="Times New Roman"/>
        </w:rPr>
        <w:t xml:space="preserve"> </w:t>
      </w:r>
      <w:r w:rsidR="00303EDF">
        <w:rPr>
          <w:rFonts w:ascii="Times New Roman" w:hAnsi="Times New Roman" w:cs="Times New Roman"/>
        </w:rPr>
        <w:t>W</w:t>
      </w:r>
      <w:r w:rsidR="001A2D77" w:rsidRPr="001A2D77">
        <w:rPr>
          <w:rFonts w:ascii="Times New Roman" w:hAnsi="Times New Roman" w:cs="Times New Roman"/>
        </w:rPr>
        <w:t>ind</w:t>
      </w:r>
      <w:r w:rsidR="00303EDF">
        <w:rPr>
          <w:rFonts w:ascii="Times New Roman" w:hAnsi="Times New Roman" w:cs="Times New Roman"/>
        </w:rPr>
        <w:t>-powered</w:t>
      </w:r>
      <w:r w:rsidR="001A2D77" w:rsidRPr="001A2D77">
        <w:rPr>
          <w:rFonts w:ascii="Times New Roman" w:hAnsi="Times New Roman" w:cs="Times New Roman"/>
        </w:rPr>
        <w:t xml:space="preserve"> </w:t>
      </w:r>
      <w:r w:rsidR="00303EDF">
        <w:rPr>
          <w:rFonts w:ascii="Times New Roman" w:hAnsi="Times New Roman" w:cs="Times New Roman"/>
        </w:rPr>
        <w:t>G</w:t>
      </w:r>
      <w:r w:rsidR="001A2D77" w:rsidRPr="001A2D77">
        <w:rPr>
          <w:rFonts w:ascii="Times New Roman" w:hAnsi="Times New Roman" w:cs="Times New Roman"/>
        </w:rPr>
        <w:t xml:space="preserve">eneration </w:t>
      </w:r>
      <w:r w:rsidR="00303EDF">
        <w:rPr>
          <w:rFonts w:ascii="Times New Roman" w:hAnsi="Times New Roman" w:cs="Times New Roman"/>
        </w:rPr>
        <w:t xml:space="preserve">Resources (WGRs) </w:t>
      </w:r>
      <w:r w:rsidR="001A2D77" w:rsidRPr="001A2D77">
        <w:rPr>
          <w:rFonts w:ascii="Times New Roman" w:hAnsi="Times New Roman" w:cs="Times New Roman"/>
        </w:rPr>
        <w:t xml:space="preserve">for the coming five minutes in the </w:t>
      </w:r>
      <w:r w:rsidR="001A2D77">
        <w:rPr>
          <w:rFonts w:ascii="Times New Roman" w:hAnsi="Times New Roman" w:cs="Times New Roman"/>
        </w:rPr>
        <w:t>G</w:t>
      </w:r>
      <w:r w:rsidR="001A2D77" w:rsidRPr="001A2D77">
        <w:rPr>
          <w:rFonts w:ascii="Times New Roman" w:hAnsi="Times New Roman" w:cs="Times New Roman"/>
        </w:rPr>
        <w:t xml:space="preserve">eneration </w:t>
      </w:r>
      <w:proofErr w:type="gramStart"/>
      <w:r w:rsidR="001A2D77" w:rsidRPr="001A2D77">
        <w:rPr>
          <w:rFonts w:ascii="Times New Roman" w:hAnsi="Times New Roman" w:cs="Times New Roman"/>
        </w:rPr>
        <w:t>To</w:t>
      </w:r>
      <w:proofErr w:type="gramEnd"/>
      <w:r w:rsidR="001A2D77" w:rsidRPr="001A2D77">
        <w:rPr>
          <w:rFonts w:ascii="Times New Roman" w:hAnsi="Times New Roman" w:cs="Times New Roman"/>
        </w:rPr>
        <w:t xml:space="preserve"> Be Dispatched (GTBD) calculation which would improve Security-Constrained Economic Dispatch (SCED) dispatch and ease pressure on regulation </w:t>
      </w:r>
      <w:r w:rsidR="001A2D77" w:rsidRPr="001A2D77">
        <w:rPr>
          <w:rFonts w:ascii="Times New Roman" w:hAnsi="Times New Roman" w:cs="Times New Roman"/>
        </w:rPr>
        <w:lastRenderedPageBreak/>
        <w:t>deployment</w:t>
      </w:r>
      <w:r w:rsidR="001A2D77">
        <w:rPr>
          <w:rFonts w:ascii="Times New Roman" w:hAnsi="Times New Roman" w:cs="Times New Roman"/>
        </w:rPr>
        <w:t xml:space="preserve">.  Mr. Sharma </w:t>
      </w:r>
      <w:r w:rsidR="0040736B">
        <w:rPr>
          <w:rFonts w:ascii="Times New Roman" w:hAnsi="Times New Roman" w:cs="Times New Roman"/>
        </w:rPr>
        <w:t xml:space="preserve">acknowledged </w:t>
      </w:r>
      <w:r w:rsidR="002D1F31">
        <w:rPr>
          <w:rFonts w:ascii="Times New Roman" w:hAnsi="Times New Roman" w:cs="Times New Roman"/>
        </w:rPr>
        <w:t xml:space="preserve">the inherent forecast error and </w:t>
      </w:r>
      <w:r w:rsidR="001A2D77">
        <w:rPr>
          <w:rFonts w:ascii="Times New Roman" w:hAnsi="Times New Roman" w:cs="Times New Roman"/>
        </w:rPr>
        <w:t>encouraged Market Participants</w:t>
      </w:r>
      <w:r w:rsidR="00E843BD">
        <w:rPr>
          <w:rFonts w:ascii="Times New Roman" w:hAnsi="Times New Roman" w:cs="Times New Roman"/>
        </w:rPr>
        <w:t>’</w:t>
      </w:r>
      <w:r w:rsidR="001A2D77">
        <w:rPr>
          <w:rFonts w:ascii="Times New Roman" w:hAnsi="Times New Roman" w:cs="Times New Roman"/>
        </w:rPr>
        <w:t xml:space="preserve"> participation in </w:t>
      </w:r>
      <w:r w:rsidR="002D1F31">
        <w:rPr>
          <w:rFonts w:ascii="Times New Roman" w:hAnsi="Times New Roman" w:cs="Times New Roman"/>
        </w:rPr>
        <w:t xml:space="preserve">determining </w:t>
      </w:r>
      <w:r w:rsidR="001A2D77">
        <w:rPr>
          <w:rFonts w:ascii="Times New Roman" w:hAnsi="Times New Roman" w:cs="Times New Roman"/>
        </w:rPr>
        <w:t xml:space="preserve">parameters to measure performance of the tool as </w:t>
      </w:r>
      <w:r w:rsidR="002D1F31">
        <w:rPr>
          <w:rFonts w:ascii="Times New Roman" w:hAnsi="Times New Roman" w:cs="Times New Roman"/>
        </w:rPr>
        <w:t xml:space="preserve">the Revision Request </w:t>
      </w:r>
      <w:r w:rsidR="001A2D77">
        <w:rPr>
          <w:rFonts w:ascii="Times New Roman" w:hAnsi="Times New Roman" w:cs="Times New Roman"/>
        </w:rPr>
        <w:t>continue</w:t>
      </w:r>
      <w:r w:rsidR="002D1F31">
        <w:rPr>
          <w:rFonts w:ascii="Times New Roman" w:hAnsi="Times New Roman" w:cs="Times New Roman"/>
        </w:rPr>
        <w:t>s</w:t>
      </w:r>
      <w:r w:rsidR="001A2D77">
        <w:rPr>
          <w:rFonts w:ascii="Times New Roman" w:hAnsi="Times New Roman" w:cs="Times New Roman"/>
        </w:rPr>
        <w:t xml:space="preserve"> through the Stakeholder process.  </w:t>
      </w:r>
      <w:r w:rsidR="00074104" w:rsidRPr="002D1F31">
        <w:rPr>
          <w:rFonts w:ascii="Times New Roman" w:hAnsi="Times New Roman" w:cs="Times New Roman"/>
        </w:rPr>
        <w:t xml:space="preserve">Market Participants </w:t>
      </w:r>
      <w:r w:rsidR="00D06407">
        <w:rPr>
          <w:rFonts w:ascii="Times New Roman" w:hAnsi="Times New Roman" w:cs="Times New Roman"/>
        </w:rPr>
        <w:t xml:space="preserve">also </w:t>
      </w:r>
      <w:r w:rsidR="00074104" w:rsidRPr="002D1F31">
        <w:rPr>
          <w:rFonts w:ascii="Times New Roman" w:hAnsi="Times New Roman" w:cs="Times New Roman"/>
        </w:rPr>
        <w:t xml:space="preserve">expressed a concern for unintended consequences associated </w:t>
      </w:r>
      <w:r w:rsidR="002D1F31" w:rsidRPr="002D1F31">
        <w:rPr>
          <w:rFonts w:ascii="Times New Roman" w:hAnsi="Times New Roman" w:cs="Times New Roman"/>
        </w:rPr>
        <w:t xml:space="preserve">with </w:t>
      </w:r>
      <w:r w:rsidR="00074104" w:rsidRPr="002D1F31">
        <w:rPr>
          <w:rFonts w:ascii="Times New Roman" w:hAnsi="Times New Roman" w:cs="Times New Roman"/>
        </w:rPr>
        <w:t>changes to the GTBD calculation</w:t>
      </w:r>
      <w:r w:rsidR="002D1F31" w:rsidRPr="002D1F31">
        <w:rPr>
          <w:rFonts w:ascii="Times New Roman" w:hAnsi="Times New Roman" w:cs="Times New Roman"/>
        </w:rPr>
        <w:t xml:space="preserve"> </w:t>
      </w:r>
      <w:r w:rsidR="00074104" w:rsidRPr="002D1F31">
        <w:rPr>
          <w:rFonts w:ascii="Times New Roman" w:hAnsi="Times New Roman" w:cs="Times New Roman"/>
        </w:rPr>
        <w:t>and the accuracy of performance measures in</w:t>
      </w:r>
      <w:r w:rsidR="001A2D77" w:rsidRPr="002D1F31">
        <w:rPr>
          <w:rFonts w:ascii="Times New Roman" w:hAnsi="Times New Roman" w:cs="Times New Roman"/>
        </w:rPr>
        <w:t xml:space="preserve"> </w:t>
      </w:r>
      <w:r w:rsidR="002D1F31" w:rsidRPr="002D1F31">
        <w:rPr>
          <w:rFonts w:ascii="Times New Roman" w:hAnsi="Times New Roman" w:cs="Times New Roman"/>
        </w:rPr>
        <w:t xml:space="preserve">the intra-hour </w:t>
      </w:r>
      <w:r w:rsidR="00074104" w:rsidRPr="002D1F31">
        <w:rPr>
          <w:rFonts w:ascii="Times New Roman" w:hAnsi="Times New Roman" w:cs="Times New Roman"/>
        </w:rPr>
        <w:t>forecast, and requested additional review by the QMWG</w:t>
      </w:r>
      <w:r w:rsidR="002D1F31" w:rsidRPr="002D1F31">
        <w:rPr>
          <w:rFonts w:ascii="Times New Roman" w:hAnsi="Times New Roman" w:cs="Times New Roman"/>
        </w:rPr>
        <w:t xml:space="preserve">.  </w:t>
      </w:r>
      <w:r w:rsidR="00074104" w:rsidRPr="002D1F31">
        <w:rPr>
          <w:rFonts w:ascii="Times New Roman" w:hAnsi="Times New Roman" w:cs="Times New Roman"/>
        </w:rPr>
        <w:t xml:space="preserve"> </w:t>
      </w:r>
    </w:p>
    <w:p w14:paraId="58684CAA" w14:textId="77777777" w:rsidR="002D1F31" w:rsidRPr="002D1F31" w:rsidRDefault="002D1F31" w:rsidP="00D24DB0">
      <w:pPr>
        <w:pStyle w:val="NoSpacing"/>
        <w:jc w:val="both"/>
        <w:rPr>
          <w:rFonts w:ascii="Times New Roman" w:hAnsi="Times New Roman" w:cs="Times New Roman"/>
          <w:b/>
        </w:rPr>
      </w:pPr>
    </w:p>
    <w:p w14:paraId="203D4AE5" w14:textId="326C8888" w:rsidR="00D24DB0" w:rsidRPr="002D1F31" w:rsidRDefault="002D1F31" w:rsidP="00D24DB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Pr="002D1F31">
        <w:rPr>
          <w:rFonts w:ascii="Times New Roman" w:hAnsi="Times New Roman" w:cs="Times New Roman"/>
          <w:b/>
        </w:rPr>
        <w:t xml:space="preserve">Wilson </w:t>
      </w:r>
      <w:r w:rsidR="00D24DB0" w:rsidRPr="002D1F31">
        <w:rPr>
          <w:rFonts w:ascii="Times New Roman" w:hAnsi="Times New Roman" w:cs="Times New Roman"/>
          <w:b/>
        </w:rPr>
        <w:t xml:space="preserve">moved to request PRS continue to table </w:t>
      </w:r>
      <w:r w:rsidRPr="002D1F31">
        <w:rPr>
          <w:rFonts w:ascii="Times New Roman" w:hAnsi="Times New Roman" w:cs="Times New Roman"/>
          <w:b/>
        </w:rPr>
        <w:t xml:space="preserve">SCR795 </w:t>
      </w:r>
      <w:r w:rsidR="00D24DB0" w:rsidRPr="002D1F31">
        <w:rPr>
          <w:rFonts w:ascii="Times New Roman" w:hAnsi="Times New Roman" w:cs="Times New Roman"/>
          <w:b/>
        </w:rPr>
        <w:t xml:space="preserve">to allow additional time for review by </w:t>
      </w:r>
      <w:r w:rsidR="00B87F00" w:rsidRPr="002D1F31">
        <w:rPr>
          <w:rFonts w:ascii="Times New Roman" w:hAnsi="Times New Roman" w:cs="Times New Roman"/>
          <w:b/>
        </w:rPr>
        <w:t>QMWG</w:t>
      </w:r>
      <w:r w:rsidR="00D24DB0" w:rsidRPr="002D1F31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 xml:space="preserve">Mr. </w:t>
      </w:r>
      <w:r w:rsidRPr="002D1F31">
        <w:rPr>
          <w:rFonts w:ascii="Times New Roman" w:hAnsi="Times New Roman" w:cs="Times New Roman"/>
          <w:b/>
        </w:rPr>
        <w:t xml:space="preserve">Woodruff </w:t>
      </w:r>
      <w:r w:rsidR="00D24DB0" w:rsidRPr="002D1F31">
        <w:rPr>
          <w:rFonts w:ascii="Times New Roman" w:hAnsi="Times New Roman" w:cs="Times New Roman"/>
          <w:b/>
        </w:rPr>
        <w:t>seconded the motion.  The motion carried unanimously.</w:t>
      </w:r>
    </w:p>
    <w:p w14:paraId="0113E175" w14:textId="77777777" w:rsidR="00D24DB0" w:rsidRPr="002D1F31" w:rsidRDefault="00D24DB0" w:rsidP="00A05249">
      <w:pPr>
        <w:pStyle w:val="NoSpacing"/>
        <w:jc w:val="both"/>
        <w:rPr>
          <w:rFonts w:ascii="Times New Roman" w:hAnsi="Times New Roman" w:cs="Times New Roman"/>
        </w:rPr>
      </w:pPr>
    </w:p>
    <w:p w14:paraId="63821C03" w14:textId="77777777" w:rsidR="002A3EEC" w:rsidRPr="008B2D9A" w:rsidRDefault="002A3EEC" w:rsidP="00760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highlight w:val="lightGray"/>
        </w:rPr>
      </w:pPr>
    </w:p>
    <w:p w14:paraId="40D1B24E" w14:textId="77777777" w:rsidR="00EF51BD" w:rsidRPr="001B46A0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B46A0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445B48DF" w14:textId="199699DE" w:rsidR="00A43F5F" w:rsidRPr="001B46A0" w:rsidRDefault="00A43F5F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NPRR807, Day-Ahead Market Price Correction</w:t>
      </w:r>
    </w:p>
    <w:p w14:paraId="442A8246" w14:textId="77777777" w:rsidR="00B16444" w:rsidRPr="001B46A0" w:rsidRDefault="00B16444" w:rsidP="00B16444">
      <w:pPr>
        <w:pStyle w:val="NoSpacing"/>
        <w:jc w:val="both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NPRR832, Disallow PTP Obligation Bids and DAM Energy Bids that Sink at Private Use Network Settlement Points Without a Load Distribution Factor - Urgent</w:t>
      </w:r>
    </w:p>
    <w:p w14:paraId="787F7189" w14:textId="77777777" w:rsidR="00860432" w:rsidRPr="001B46A0" w:rsidRDefault="00860432" w:rsidP="0043184B">
      <w:pPr>
        <w:pStyle w:val="NoSpacing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NPRR837, Regional Planning Group (RPG) Process Reform</w:t>
      </w:r>
    </w:p>
    <w:p w14:paraId="6E604ECF" w14:textId="77777777" w:rsidR="00860432" w:rsidRPr="001B46A0" w:rsidRDefault="00860432" w:rsidP="0043184B">
      <w:pPr>
        <w:pStyle w:val="NoSpacing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NPRR838, Updated O&amp;M Cost for RMR Resources</w:t>
      </w:r>
    </w:p>
    <w:p w14:paraId="61635424" w14:textId="22B856A0" w:rsidR="001132E6" w:rsidRPr="001B46A0" w:rsidRDefault="001132E6" w:rsidP="001132E6">
      <w:pPr>
        <w:pStyle w:val="NoSpacing"/>
        <w:jc w:val="both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NPRR845, RMR Process and Agreement Revisions</w:t>
      </w:r>
    </w:p>
    <w:p w14:paraId="656A4398" w14:textId="77777777" w:rsidR="001C4C86" w:rsidRDefault="001C4C86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NPRR847, Exceptional Fuel Cost Included in the Mitigated Offer Cap</w:t>
      </w:r>
    </w:p>
    <w:p w14:paraId="5B1835CA" w14:textId="4AD45B93" w:rsidR="001B46A0" w:rsidRPr="001B46A0" w:rsidRDefault="001B46A0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NPRR848, Separate Clearing Prices for RRS</w:t>
      </w:r>
    </w:p>
    <w:p w14:paraId="65FF3824" w14:textId="0B19A35C" w:rsidR="001B46A0" w:rsidRPr="001B46A0" w:rsidRDefault="001B46A0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1B46A0">
        <w:rPr>
          <w:rFonts w:ascii="Times New Roman" w:hAnsi="Times New Roman" w:cs="Times New Roman"/>
          <w:i/>
        </w:rPr>
        <w:t>NPRR850, Market Suspension and Restart</w:t>
      </w:r>
    </w:p>
    <w:p w14:paraId="07E7ADD3" w14:textId="6B747184" w:rsidR="00B16444" w:rsidRPr="00300AC9" w:rsidRDefault="00860432" w:rsidP="00B16444">
      <w:pPr>
        <w:pStyle w:val="NoSpacing"/>
        <w:jc w:val="both"/>
        <w:rPr>
          <w:rFonts w:ascii="Times New Roman" w:hAnsi="Times New Roman" w:cs="Times New Roman"/>
        </w:rPr>
      </w:pPr>
      <w:r w:rsidRPr="00300AC9">
        <w:rPr>
          <w:rFonts w:ascii="Times New Roman" w:hAnsi="Times New Roman" w:cs="Times New Roman"/>
        </w:rPr>
        <w:t>W</w:t>
      </w:r>
      <w:r w:rsidR="00B16444" w:rsidRPr="00300AC9">
        <w:rPr>
          <w:rFonts w:ascii="Times New Roman" w:hAnsi="Times New Roman" w:cs="Times New Roman"/>
        </w:rPr>
        <w:t xml:space="preserve">MS took no action on these items.  </w:t>
      </w:r>
    </w:p>
    <w:p w14:paraId="31C5C747" w14:textId="77777777" w:rsidR="00B16444" w:rsidRPr="008B2D9A" w:rsidRDefault="00B16444" w:rsidP="00A43F5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2A19BB8" w14:textId="77777777" w:rsidR="001132E6" w:rsidRPr="008B2D9A" w:rsidRDefault="001132E6" w:rsidP="00A43F5F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30F1960E" w14:textId="1E86642B" w:rsidR="002835C6" w:rsidRPr="00300AC9" w:rsidRDefault="0043184B" w:rsidP="00A43F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00AC9">
        <w:rPr>
          <w:rFonts w:ascii="Times New Roman" w:eastAsia="Times New Roman" w:hAnsi="Times New Roman" w:cs="Times New Roman"/>
          <w:u w:val="single"/>
        </w:rPr>
        <w:t>Congestion Management Working Group (CMWG)</w:t>
      </w:r>
      <w:r w:rsidR="000D4F31" w:rsidRPr="00300AC9">
        <w:rPr>
          <w:rFonts w:ascii="Times New Roman" w:hAnsi="Times New Roman" w:cs="Times New Roman"/>
          <w:u w:val="single"/>
        </w:rPr>
        <w:t xml:space="preserve"> (see Key Documents)</w:t>
      </w:r>
    </w:p>
    <w:p w14:paraId="519C93E8" w14:textId="3B20DB12" w:rsidR="004A7834" w:rsidRPr="009707FD" w:rsidRDefault="000D4F31" w:rsidP="00A43F5F">
      <w:pPr>
        <w:pStyle w:val="NoSpacing"/>
        <w:jc w:val="both"/>
        <w:rPr>
          <w:rFonts w:ascii="Times New Roman" w:hAnsi="Times New Roman" w:cs="Times New Roman"/>
        </w:rPr>
      </w:pPr>
      <w:r w:rsidRPr="009707FD">
        <w:rPr>
          <w:rFonts w:ascii="Times New Roman" w:hAnsi="Times New Roman" w:cs="Times New Roman"/>
        </w:rPr>
        <w:t>Ian Haley reviewed recent CMWG activities</w:t>
      </w:r>
      <w:r w:rsidR="009707FD" w:rsidRPr="009707FD">
        <w:rPr>
          <w:rFonts w:ascii="Times New Roman" w:hAnsi="Times New Roman" w:cs="Times New Roman"/>
        </w:rPr>
        <w:t xml:space="preserve">.  </w:t>
      </w:r>
      <w:r w:rsidR="004A7834" w:rsidRPr="009707FD">
        <w:rPr>
          <w:rFonts w:ascii="Times New Roman" w:hAnsi="Times New Roman" w:cs="Times New Roman"/>
        </w:rPr>
        <w:t xml:space="preserve">  </w:t>
      </w:r>
    </w:p>
    <w:p w14:paraId="65E96C33" w14:textId="77777777" w:rsidR="004A7834" w:rsidRPr="008B2D9A" w:rsidRDefault="004A7834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4F7F0D9" w14:textId="77777777" w:rsidR="00496AA2" w:rsidRPr="00496AA2" w:rsidRDefault="00496AA2" w:rsidP="00F03883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</w:p>
    <w:p w14:paraId="69E42E36" w14:textId="4770B7E1" w:rsidR="00F03883" w:rsidRPr="00496AA2" w:rsidRDefault="00F03883" w:rsidP="00F03883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496AA2">
        <w:rPr>
          <w:rFonts w:ascii="Times New Roman" w:eastAsia="Times New Roman" w:hAnsi="Times New Roman" w:cs="Times New Roman"/>
          <w:u w:val="single"/>
        </w:rPr>
        <w:t>Demand Side Working Group (DSWG)</w:t>
      </w:r>
      <w:r w:rsidR="00496AA2">
        <w:rPr>
          <w:rFonts w:ascii="Times New Roman" w:eastAsia="Times New Roman" w:hAnsi="Times New Roman" w:cs="Times New Roman"/>
          <w:u w:val="single"/>
        </w:rPr>
        <w:t xml:space="preserve"> </w:t>
      </w:r>
      <w:r w:rsidR="00496AA2" w:rsidRPr="00496AA2">
        <w:rPr>
          <w:rFonts w:ascii="Times New Roman" w:hAnsi="Times New Roman" w:cs="Times New Roman"/>
          <w:u w:val="single"/>
        </w:rPr>
        <w:t>(see Key Documents)</w:t>
      </w:r>
    </w:p>
    <w:p w14:paraId="66325F34" w14:textId="511763B8" w:rsidR="00546004" w:rsidRPr="009707FD" w:rsidRDefault="00546004" w:rsidP="0054600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David Thompson </w:t>
      </w:r>
      <w:r w:rsidRPr="009707FD">
        <w:rPr>
          <w:rFonts w:ascii="Times New Roman" w:hAnsi="Times New Roman" w:cs="Times New Roman"/>
        </w:rPr>
        <w:t xml:space="preserve">reviewed recent </w:t>
      </w:r>
      <w:r>
        <w:rPr>
          <w:rFonts w:ascii="Times New Roman" w:hAnsi="Times New Roman" w:cs="Times New Roman"/>
        </w:rPr>
        <w:t xml:space="preserve">DSWG </w:t>
      </w:r>
      <w:r w:rsidRPr="009707FD">
        <w:rPr>
          <w:rFonts w:ascii="Times New Roman" w:hAnsi="Times New Roman" w:cs="Times New Roman"/>
        </w:rPr>
        <w:t>activities</w:t>
      </w:r>
      <w:r w:rsidR="0070335E">
        <w:rPr>
          <w:rFonts w:ascii="Times New Roman" w:hAnsi="Times New Roman" w:cs="Times New Roman"/>
        </w:rPr>
        <w:t>, including 2017 and 2018 Goals</w:t>
      </w:r>
      <w:r>
        <w:rPr>
          <w:rFonts w:ascii="Times New Roman" w:hAnsi="Times New Roman" w:cs="Times New Roman"/>
        </w:rPr>
        <w:t xml:space="preserve">.  </w:t>
      </w:r>
      <w:r w:rsidRPr="009707FD">
        <w:rPr>
          <w:rFonts w:ascii="Times New Roman" w:hAnsi="Times New Roman" w:cs="Times New Roman"/>
        </w:rPr>
        <w:t xml:space="preserve">    </w:t>
      </w:r>
    </w:p>
    <w:p w14:paraId="08C49CB5" w14:textId="77777777" w:rsidR="0085307C" w:rsidRDefault="0085307C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2ACCDC2" w14:textId="77777777" w:rsidR="00546004" w:rsidRPr="008B2D9A" w:rsidRDefault="00546004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4773BE" w14:textId="27003C54" w:rsidR="00B813F8" w:rsidRPr="00496AA2" w:rsidRDefault="00B813F8" w:rsidP="001E5148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496AA2">
        <w:rPr>
          <w:rFonts w:ascii="Times New Roman" w:eastAsia="Times New Roman" w:hAnsi="Times New Roman" w:cs="Times New Roman"/>
          <w:u w:val="single"/>
        </w:rPr>
        <w:t xml:space="preserve">Market Credit Working Group (MCWG) </w:t>
      </w:r>
      <w:r w:rsidR="00496AA2" w:rsidRPr="00496AA2">
        <w:rPr>
          <w:rFonts w:ascii="Times New Roman" w:hAnsi="Times New Roman" w:cs="Times New Roman"/>
          <w:u w:val="single"/>
        </w:rPr>
        <w:t>(see Key Documents)</w:t>
      </w:r>
    </w:p>
    <w:p w14:paraId="29AD73FD" w14:textId="658FED21" w:rsidR="00B813F8" w:rsidRPr="00C744F6" w:rsidRDefault="00C744F6" w:rsidP="001E514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8728E3" w:rsidRPr="00C744F6">
        <w:rPr>
          <w:rFonts w:ascii="Times New Roman" w:hAnsi="Times New Roman" w:cs="Times New Roman"/>
        </w:rPr>
        <w:t>Barnes</w:t>
      </w:r>
      <w:r w:rsidR="00546004" w:rsidRPr="00C744F6">
        <w:rPr>
          <w:rFonts w:ascii="Times New Roman" w:hAnsi="Times New Roman" w:cs="Times New Roman"/>
        </w:rPr>
        <w:t xml:space="preserve"> reviewed recent MCWG activities and reminded Market Participants of the potential issues with implementation of NPRR800, Revisions to Credit Exposure Calculations to Use Electricity Futures Market Prices</w:t>
      </w:r>
      <w:r w:rsidR="00E843BD">
        <w:rPr>
          <w:rFonts w:ascii="Times New Roman" w:hAnsi="Times New Roman" w:cs="Times New Roman"/>
        </w:rPr>
        <w:t>,</w:t>
      </w:r>
      <w:r w:rsidR="00546004" w:rsidRPr="00C744F6">
        <w:rPr>
          <w:rFonts w:ascii="Times New Roman" w:hAnsi="Times New Roman" w:cs="Times New Roman"/>
        </w:rPr>
        <w:t xml:space="preserve"> with the projected lower reserve margins</w:t>
      </w:r>
      <w:r w:rsidRPr="00C744F6">
        <w:rPr>
          <w:rFonts w:ascii="Times New Roman" w:hAnsi="Times New Roman" w:cs="Times New Roman"/>
        </w:rPr>
        <w:t xml:space="preserve"> for </w:t>
      </w:r>
      <w:proofErr w:type="gramStart"/>
      <w:r w:rsidR="00E843BD">
        <w:rPr>
          <w:rFonts w:ascii="Times New Roman" w:hAnsi="Times New Roman" w:cs="Times New Roman"/>
        </w:rPr>
        <w:t>S</w:t>
      </w:r>
      <w:r w:rsidRPr="00C744F6">
        <w:rPr>
          <w:rFonts w:ascii="Times New Roman" w:hAnsi="Times New Roman" w:cs="Times New Roman"/>
        </w:rPr>
        <w:t>ummer</w:t>
      </w:r>
      <w:proofErr w:type="gramEnd"/>
      <w:r w:rsidRPr="00C744F6">
        <w:rPr>
          <w:rFonts w:ascii="Times New Roman" w:hAnsi="Times New Roman" w:cs="Times New Roman"/>
        </w:rPr>
        <w:t xml:space="preserve"> 2018.  </w:t>
      </w:r>
      <w:r w:rsidR="00546004" w:rsidRPr="00C744F6">
        <w:rPr>
          <w:rFonts w:ascii="Times New Roman" w:hAnsi="Times New Roman" w:cs="Times New Roman"/>
        </w:rPr>
        <w:t>Mr. Barnes encouraged Market Participants to attend the</w:t>
      </w:r>
      <w:r w:rsidRPr="00C744F6">
        <w:rPr>
          <w:rFonts w:ascii="Times New Roman" w:hAnsi="Times New Roman" w:cs="Times New Roman"/>
        </w:rPr>
        <w:t xml:space="preserve"> </w:t>
      </w:r>
      <w:r w:rsidR="00D06407">
        <w:rPr>
          <w:rFonts w:ascii="Times New Roman" w:hAnsi="Times New Roman" w:cs="Times New Roman"/>
        </w:rPr>
        <w:t xml:space="preserve">upcoming </w:t>
      </w:r>
      <w:r w:rsidRPr="00C744F6">
        <w:rPr>
          <w:rFonts w:ascii="Times New Roman" w:hAnsi="Times New Roman" w:cs="Times New Roman"/>
        </w:rPr>
        <w:t xml:space="preserve">Credit Training Workshop </w:t>
      </w:r>
      <w:r>
        <w:rPr>
          <w:rFonts w:ascii="Times New Roman" w:hAnsi="Times New Roman" w:cs="Times New Roman"/>
        </w:rPr>
        <w:t>at ERCOT</w:t>
      </w:r>
      <w:r w:rsidR="004156D2" w:rsidRPr="00C744F6">
        <w:rPr>
          <w:rFonts w:ascii="Times New Roman" w:hAnsi="Times New Roman" w:cs="Times New Roman"/>
        </w:rPr>
        <w:t xml:space="preserve">.  </w:t>
      </w:r>
      <w:r w:rsidR="00FB5FC4" w:rsidRPr="00C744F6">
        <w:rPr>
          <w:rFonts w:ascii="Times New Roman" w:hAnsi="Times New Roman" w:cs="Times New Roman"/>
        </w:rPr>
        <w:t xml:space="preserve"> </w:t>
      </w:r>
    </w:p>
    <w:p w14:paraId="55E7013C" w14:textId="77777777" w:rsidR="004156D2" w:rsidRDefault="004156D2" w:rsidP="004156D2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</w:p>
    <w:p w14:paraId="06F3825B" w14:textId="77777777" w:rsidR="00C744F6" w:rsidRDefault="00C744F6" w:rsidP="004156D2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</w:p>
    <w:p w14:paraId="7ED485D4" w14:textId="1770F46E" w:rsidR="00496AA2" w:rsidRPr="00496AA2" w:rsidRDefault="00496AA2" w:rsidP="00496AA2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496AA2">
        <w:rPr>
          <w:rFonts w:ascii="Times New Roman" w:eastAsia="Times New Roman" w:hAnsi="Times New Roman" w:cs="Times New Roman"/>
          <w:u w:val="single"/>
        </w:rPr>
        <w:t>QMWG</w:t>
      </w:r>
    </w:p>
    <w:p w14:paraId="241B256B" w14:textId="67C98E8A" w:rsidR="004156D2" w:rsidRPr="00C744F6" w:rsidRDefault="004156D2" w:rsidP="004156D2">
      <w:pPr>
        <w:pStyle w:val="NoSpacing"/>
        <w:jc w:val="both"/>
        <w:rPr>
          <w:rFonts w:ascii="Times New Roman" w:hAnsi="Times New Roman" w:cs="Times New Roman"/>
        </w:rPr>
      </w:pPr>
      <w:r w:rsidRPr="00C744F6">
        <w:rPr>
          <w:rFonts w:ascii="Times New Roman" w:hAnsi="Times New Roman" w:cs="Times New Roman"/>
        </w:rPr>
        <w:t xml:space="preserve">Mr. Goff reviewed recent QMWG activities.   </w:t>
      </w:r>
      <w:r w:rsidR="00C744F6">
        <w:rPr>
          <w:rFonts w:ascii="Times New Roman" w:hAnsi="Times New Roman" w:cs="Times New Roman"/>
        </w:rPr>
        <w:t xml:space="preserve">Market Participants expressed concern for the number of issues referred to QMWG.  Mr. Kee requested that QMWG review the issue and provide a recommendation at the January 31, 2018 WMS meeting. </w:t>
      </w:r>
    </w:p>
    <w:p w14:paraId="65BD7890" w14:textId="77777777" w:rsidR="004156D2" w:rsidRPr="008B2D9A" w:rsidRDefault="004156D2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EFADCE" w14:textId="77777777" w:rsidR="004156D2" w:rsidRDefault="004156D2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511679" w14:textId="77777777" w:rsidR="00575079" w:rsidRPr="00C744F6" w:rsidRDefault="0043184B" w:rsidP="0057507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744F6">
        <w:rPr>
          <w:rFonts w:ascii="Times New Roman" w:eastAsia="Times New Roman" w:hAnsi="Times New Roman" w:cs="Times New Roman"/>
          <w:u w:val="single"/>
        </w:rPr>
        <w:t>Supply Analysis Working Group (SAWG)</w:t>
      </w:r>
      <w:r w:rsidR="00575079" w:rsidRPr="00C744F6">
        <w:rPr>
          <w:rFonts w:ascii="Times New Roman" w:eastAsia="Times New Roman" w:hAnsi="Times New Roman" w:cs="Times New Roman"/>
          <w:u w:val="single"/>
        </w:rPr>
        <w:t xml:space="preserve"> </w:t>
      </w:r>
      <w:r w:rsidR="00575079" w:rsidRPr="00C744F6">
        <w:rPr>
          <w:rFonts w:ascii="Times New Roman" w:hAnsi="Times New Roman" w:cs="Times New Roman"/>
          <w:u w:val="single"/>
        </w:rPr>
        <w:t>(see Key Documents)</w:t>
      </w:r>
    </w:p>
    <w:p w14:paraId="41D96AF6" w14:textId="5D88E773" w:rsidR="00C744F6" w:rsidRPr="00C744F6" w:rsidRDefault="00C744F6" w:rsidP="0043184B">
      <w:pPr>
        <w:pStyle w:val="NoSpacing"/>
        <w:jc w:val="both"/>
        <w:rPr>
          <w:rFonts w:ascii="Times New Roman" w:hAnsi="Times New Roman" w:cs="Times New Roman"/>
        </w:rPr>
      </w:pPr>
      <w:r w:rsidRPr="00C744F6">
        <w:rPr>
          <w:rFonts w:ascii="Times New Roman" w:hAnsi="Times New Roman" w:cs="Times New Roman"/>
        </w:rPr>
        <w:t xml:space="preserve">Sandy Morris </w:t>
      </w:r>
      <w:r w:rsidR="0043184B" w:rsidRPr="00C744F6">
        <w:rPr>
          <w:rFonts w:ascii="Times New Roman" w:hAnsi="Times New Roman" w:cs="Times New Roman"/>
        </w:rPr>
        <w:t>reviewed recent SAWG activities</w:t>
      </w:r>
      <w:r w:rsidR="0070335E">
        <w:rPr>
          <w:rFonts w:ascii="Times New Roman" w:hAnsi="Times New Roman" w:cs="Times New Roman"/>
        </w:rPr>
        <w:t xml:space="preserve"> including 2018 Goals</w:t>
      </w:r>
      <w:r w:rsidRPr="00C744F6">
        <w:rPr>
          <w:rFonts w:ascii="Times New Roman" w:hAnsi="Times New Roman" w:cs="Times New Roman"/>
        </w:rPr>
        <w:t>.</w:t>
      </w:r>
    </w:p>
    <w:p w14:paraId="5326A1E2" w14:textId="77777777" w:rsidR="008B2D9A" w:rsidRPr="008B2D9A" w:rsidRDefault="008B2D9A" w:rsidP="00EF55A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EFC0F59" w14:textId="77777777" w:rsidR="00A74AD5" w:rsidRDefault="00A74AD5" w:rsidP="00496AA2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</w:p>
    <w:p w14:paraId="278AE100" w14:textId="77777777" w:rsidR="00496AA2" w:rsidRPr="00496AA2" w:rsidRDefault="008B2D9A" w:rsidP="00496AA2">
      <w:pPr>
        <w:pStyle w:val="NoSpacing"/>
        <w:jc w:val="both"/>
        <w:rPr>
          <w:rFonts w:ascii="Times New Roman" w:hAnsi="Times New Roman" w:cs="Times New Roman"/>
          <w:u w:val="single"/>
        </w:rPr>
      </w:pPr>
      <w:bookmarkStart w:id="3" w:name="_GoBack"/>
      <w:bookmarkEnd w:id="3"/>
      <w:r w:rsidRPr="00496AA2">
        <w:rPr>
          <w:rFonts w:ascii="Times New Roman" w:eastAsia="Times New Roman" w:hAnsi="Times New Roman" w:cs="Times New Roman"/>
          <w:u w:val="single"/>
        </w:rPr>
        <w:t>Resource Cost Working Group (RCWG)</w:t>
      </w:r>
      <w:r w:rsidR="00496AA2" w:rsidRPr="00496AA2">
        <w:rPr>
          <w:rFonts w:ascii="Times New Roman" w:eastAsia="Times New Roman" w:hAnsi="Times New Roman" w:cs="Times New Roman"/>
          <w:u w:val="single"/>
        </w:rPr>
        <w:t xml:space="preserve"> </w:t>
      </w:r>
      <w:r w:rsidR="00496AA2" w:rsidRPr="00496AA2">
        <w:rPr>
          <w:rFonts w:ascii="Times New Roman" w:hAnsi="Times New Roman" w:cs="Times New Roman"/>
          <w:u w:val="single"/>
        </w:rPr>
        <w:t>(see Key Documents)</w:t>
      </w:r>
    </w:p>
    <w:p w14:paraId="5DBDEBEA" w14:textId="77777777" w:rsidR="00A74AD5" w:rsidRDefault="0070335E" w:rsidP="008B2D9A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Paul Vinson reviewed RCWG activities</w:t>
      </w:r>
      <w:r w:rsidR="006C6B8B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 xml:space="preserve">Ino Gonzalez reviewed NPRR847, </w:t>
      </w:r>
      <w:r w:rsidRPr="0070335E">
        <w:rPr>
          <w:rFonts w:ascii="Times New Roman" w:hAnsi="Times New Roman" w:cs="Times New Roman"/>
        </w:rPr>
        <w:t xml:space="preserve">Exceptional Fuel Cost </w:t>
      </w:r>
    </w:p>
    <w:p w14:paraId="02A86D8D" w14:textId="5A1050E4" w:rsidR="00EA70E6" w:rsidRDefault="0070335E" w:rsidP="008B2D9A">
      <w:pPr>
        <w:pStyle w:val="NoSpacing"/>
        <w:jc w:val="both"/>
        <w:rPr>
          <w:rFonts w:ascii="Times New Roman" w:hAnsi="Times New Roman" w:cs="Times New Roman"/>
        </w:rPr>
      </w:pPr>
      <w:r w:rsidRPr="0070335E">
        <w:rPr>
          <w:rFonts w:ascii="Times New Roman" w:hAnsi="Times New Roman" w:cs="Times New Roman"/>
        </w:rPr>
        <w:lastRenderedPageBreak/>
        <w:t>Included in the Mitigated Offer Cap</w:t>
      </w:r>
      <w:r w:rsidR="00E843BD">
        <w:rPr>
          <w:rFonts w:ascii="Times New Roman" w:hAnsi="Times New Roman" w:cs="Times New Roman"/>
        </w:rPr>
        <w:t>,</w:t>
      </w:r>
      <w:r w:rsidR="00DE5072">
        <w:rPr>
          <w:rFonts w:ascii="Times New Roman" w:hAnsi="Times New Roman" w:cs="Times New Roman"/>
        </w:rPr>
        <w:t xml:space="preserve"> and the clarifications offered in the 12/08/17 Luminant and 1/5/18 ERCOT comments.  </w:t>
      </w:r>
      <w:r>
        <w:rPr>
          <w:rFonts w:ascii="Times New Roman" w:hAnsi="Times New Roman" w:cs="Times New Roman"/>
        </w:rPr>
        <w:t xml:space="preserve">Market Participants expressed concern for </w:t>
      </w:r>
      <w:r w:rsidR="00DE5072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verification </w:t>
      </w:r>
      <w:r w:rsidR="00D06407">
        <w:rPr>
          <w:rFonts w:ascii="Times New Roman" w:hAnsi="Times New Roman" w:cs="Times New Roman"/>
        </w:rPr>
        <w:t>of submitted cost</w:t>
      </w:r>
      <w:r>
        <w:rPr>
          <w:rFonts w:ascii="Times New Roman" w:hAnsi="Times New Roman" w:cs="Times New Roman"/>
        </w:rPr>
        <w:t xml:space="preserve"> for </w:t>
      </w:r>
      <w:r w:rsidR="00D06407">
        <w:rPr>
          <w:rFonts w:ascii="Times New Roman" w:hAnsi="Times New Roman" w:cs="Times New Roman"/>
        </w:rPr>
        <w:t>an E</w:t>
      </w:r>
      <w:r w:rsidR="003612A5">
        <w:rPr>
          <w:rFonts w:ascii="Times New Roman" w:hAnsi="Times New Roman" w:cs="Times New Roman"/>
        </w:rPr>
        <w:t xml:space="preserve">xceptional </w:t>
      </w:r>
      <w:r w:rsidR="00D06407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uel </w:t>
      </w:r>
      <w:r w:rsidR="00D06407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ost</w:t>
      </w:r>
      <w:r w:rsidR="00D06407">
        <w:rPr>
          <w:rFonts w:ascii="Times New Roman" w:hAnsi="Times New Roman" w:cs="Times New Roman"/>
        </w:rPr>
        <w:t xml:space="preserve"> event.</w:t>
      </w:r>
      <w:r w:rsidR="00DE5072">
        <w:rPr>
          <w:rFonts w:ascii="Times New Roman" w:hAnsi="Times New Roman" w:cs="Times New Roman"/>
        </w:rPr>
        <w:t xml:space="preserve">  </w:t>
      </w:r>
      <w:r w:rsidR="003612A5">
        <w:rPr>
          <w:rFonts w:ascii="Times New Roman" w:hAnsi="Times New Roman" w:cs="Times New Roman"/>
        </w:rPr>
        <w:t xml:space="preserve">Beth Garza cautioned Market Participants </w:t>
      </w:r>
      <w:r w:rsidR="005C1193">
        <w:rPr>
          <w:rFonts w:ascii="Times New Roman" w:hAnsi="Times New Roman" w:cs="Times New Roman"/>
        </w:rPr>
        <w:t>against</w:t>
      </w:r>
      <w:r w:rsidR="003612A5">
        <w:rPr>
          <w:rFonts w:ascii="Times New Roman" w:hAnsi="Times New Roman" w:cs="Times New Roman"/>
        </w:rPr>
        <w:t xml:space="preserve"> submitting these costs without effective internal </w:t>
      </w:r>
      <w:r w:rsidR="005C1193">
        <w:rPr>
          <w:rFonts w:ascii="Times New Roman" w:hAnsi="Times New Roman" w:cs="Times New Roman"/>
        </w:rPr>
        <w:t xml:space="preserve">control </w:t>
      </w:r>
      <w:r w:rsidR="003612A5">
        <w:rPr>
          <w:rFonts w:ascii="Times New Roman" w:hAnsi="Times New Roman" w:cs="Times New Roman"/>
        </w:rPr>
        <w:t xml:space="preserve">processes in place as the market harm from incorrect </w:t>
      </w:r>
      <w:r w:rsidR="005C1193">
        <w:rPr>
          <w:rFonts w:ascii="Times New Roman" w:hAnsi="Times New Roman" w:cs="Times New Roman"/>
        </w:rPr>
        <w:t>submissions</w:t>
      </w:r>
      <w:r w:rsidR="003612A5">
        <w:rPr>
          <w:rFonts w:ascii="Times New Roman" w:hAnsi="Times New Roman" w:cs="Times New Roman"/>
        </w:rPr>
        <w:t xml:space="preserve"> cannot be undone</w:t>
      </w:r>
      <w:r w:rsidR="005C1193">
        <w:rPr>
          <w:rFonts w:ascii="Times New Roman" w:hAnsi="Times New Roman" w:cs="Times New Roman"/>
        </w:rPr>
        <w:t>, and warned that Market Participants submitting inaccurate Exceptional Fuel Costs could be dealt with harshly.</w:t>
      </w:r>
      <w:r w:rsidR="003612A5">
        <w:rPr>
          <w:rFonts w:ascii="Times New Roman" w:hAnsi="Times New Roman" w:cs="Times New Roman"/>
        </w:rPr>
        <w:t xml:space="preserve">  </w:t>
      </w:r>
      <w:r w:rsidR="00EA70E6">
        <w:rPr>
          <w:rFonts w:ascii="Times New Roman" w:hAnsi="Times New Roman" w:cs="Times New Roman"/>
        </w:rPr>
        <w:t xml:space="preserve">ERCOT Staff offered to provide additional </w:t>
      </w:r>
      <w:r w:rsidR="00575510">
        <w:rPr>
          <w:rFonts w:ascii="Times New Roman" w:hAnsi="Times New Roman" w:cs="Times New Roman"/>
        </w:rPr>
        <w:t xml:space="preserve">clarifications to specify qualifying fuel </w:t>
      </w:r>
      <w:r w:rsidR="00EA70E6">
        <w:rPr>
          <w:rFonts w:ascii="Times New Roman" w:hAnsi="Times New Roman" w:cs="Times New Roman"/>
        </w:rPr>
        <w:t>purchase</w:t>
      </w:r>
      <w:r w:rsidR="00575510">
        <w:rPr>
          <w:rFonts w:ascii="Times New Roman" w:hAnsi="Times New Roman" w:cs="Times New Roman"/>
        </w:rPr>
        <w:t>s</w:t>
      </w:r>
      <w:r w:rsidR="00EA70E6">
        <w:rPr>
          <w:rFonts w:ascii="Times New Roman" w:hAnsi="Times New Roman" w:cs="Times New Roman"/>
        </w:rPr>
        <w:t xml:space="preserve"> on </w:t>
      </w:r>
      <w:r w:rsidR="00621A34">
        <w:rPr>
          <w:rFonts w:ascii="Times New Roman" w:hAnsi="Times New Roman" w:cs="Times New Roman"/>
        </w:rPr>
        <w:t xml:space="preserve">a </w:t>
      </w:r>
      <w:r w:rsidR="00EA70E6">
        <w:rPr>
          <w:rFonts w:ascii="Times New Roman" w:hAnsi="Times New Roman" w:cs="Times New Roman"/>
        </w:rPr>
        <w:t xml:space="preserve">specific day. </w:t>
      </w:r>
    </w:p>
    <w:p w14:paraId="3DAE9D0E" w14:textId="77777777" w:rsidR="00EA70E6" w:rsidRDefault="00EA70E6" w:rsidP="008B2D9A">
      <w:pPr>
        <w:pStyle w:val="NoSpacing"/>
        <w:jc w:val="both"/>
        <w:rPr>
          <w:rFonts w:ascii="Times New Roman" w:hAnsi="Times New Roman" w:cs="Times New Roman"/>
        </w:rPr>
      </w:pPr>
    </w:p>
    <w:p w14:paraId="16BFB244" w14:textId="77777777" w:rsidR="008B2D9A" w:rsidRPr="008B2D9A" w:rsidRDefault="008B2D9A" w:rsidP="00E633E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0D24C24" w14:textId="40D701A0" w:rsidR="00983934" w:rsidRPr="008B2D9A" w:rsidRDefault="000902FE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B2D9A">
        <w:rPr>
          <w:rFonts w:ascii="Times New Roman" w:hAnsi="Times New Roman" w:cs="Times New Roman"/>
          <w:u w:val="single"/>
        </w:rPr>
        <w:t>Other Business</w:t>
      </w:r>
      <w:r w:rsidR="00550364" w:rsidRPr="008B2D9A">
        <w:rPr>
          <w:rFonts w:ascii="Times New Roman" w:hAnsi="Times New Roman" w:cs="Times New Roman"/>
          <w:u w:val="single"/>
        </w:rPr>
        <w:t xml:space="preserve"> </w:t>
      </w:r>
    </w:p>
    <w:p w14:paraId="0200264D" w14:textId="0B1A96BE" w:rsidR="008B2D9A" w:rsidRPr="008B2D9A" w:rsidRDefault="008B2D9A" w:rsidP="008B2D9A">
      <w:pPr>
        <w:pStyle w:val="NoSpacing"/>
        <w:jc w:val="both"/>
        <w:rPr>
          <w:rFonts w:ascii="Times New Roman" w:hAnsi="Times New Roman" w:cs="Times New Roman"/>
          <w:i/>
        </w:rPr>
      </w:pPr>
      <w:r w:rsidRPr="008B2D9A">
        <w:rPr>
          <w:rFonts w:ascii="Times New Roman" w:hAnsi="Times New Roman" w:cs="Times New Roman"/>
          <w:i/>
        </w:rPr>
        <w:t>2018 WMS Goals</w:t>
      </w:r>
    </w:p>
    <w:p w14:paraId="1046FC7C" w14:textId="2EE13CCD" w:rsidR="00325BD2" w:rsidRPr="00325BD2" w:rsidRDefault="00325BD2" w:rsidP="00CC213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Kee encouraged Market Participants to review the 2017 WMS Goals and provide input </w:t>
      </w:r>
      <w:r w:rsidR="001D596F">
        <w:rPr>
          <w:rFonts w:ascii="Times New Roman" w:hAnsi="Times New Roman" w:cs="Times New Roman"/>
        </w:rPr>
        <w:t xml:space="preserve">for developing 2018 WMS Goals at the January 31, 2018 WMS Meeting.  </w:t>
      </w:r>
      <w:r>
        <w:rPr>
          <w:rFonts w:ascii="Times New Roman" w:hAnsi="Times New Roman" w:cs="Times New Roman"/>
        </w:rPr>
        <w:t xml:space="preserve"> </w:t>
      </w:r>
    </w:p>
    <w:p w14:paraId="6ADD8B0D" w14:textId="77777777" w:rsidR="00325BD2" w:rsidRDefault="00325BD2" w:rsidP="00CC2138">
      <w:pPr>
        <w:pStyle w:val="NoSpacing"/>
        <w:jc w:val="both"/>
        <w:rPr>
          <w:rFonts w:ascii="Times New Roman" w:hAnsi="Times New Roman" w:cs="Times New Roman"/>
          <w:i/>
        </w:rPr>
      </w:pPr>
    </w:p>
    <w:p w14:paraId="16159EAA" w14:textId="5674969B" w:rsidR="008B2D9A" w:rsidRDefault="008B2D9A" w:rsidP="00CC2138">
      <w:pPr>
        <w:pStyle w:val="NoSpacing"/>
        <w:jc w:val="both"/>
        <w:rPr>
          <w:rFonts w:ascii="Times New Roman" w:hAnsi="Times New Roman" w:cs="Times New Roman"/>
          <w:i/>
        </w:rPr>
      </w:pPr>
      <w:r w:rsidRPr="008B2D9A">
        <w:rPr>
          <w:rFonts w:ascii="Times New Roman" w:hAnsi="Times New Roman" w:cs="Times New Roman"/>
          <w:i/>
        </w:rPr>
        <w:t>2018 WMS Working Group Leadership</w:t>
      </w:r>
    </w:p>
    <w:p w14:paraId="585914E5" w14:textId="57797DD7" w:rsidR="008B2D9A" w:rsidRPr="00325BD2" w:rsidRDefault="00325BD2" w:rsidP="00CC213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reminded Market Participants that 2018 WMS Working Group Leadership would be considered at the January 31, 2018 WMS Meeting. </w:t>
      </w:r>
    </w:p>
    <w:p w14:paraId="0C1D4A60" w14:textId="77777777" w:rsidR="008B2D9A" w:rsidRPr="008B2D9A" w:rsidRDefault="008B2D9A" w:rsidP="00CC213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BFCFE7" w14:textId="77777777" w:rsidR="0068433E" w:rsidRPr="008B2D9A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8B2D9A">
        <w:rPr>
          <w:rFonts w:ascii="Times New Roman" w:hAnsi="Times New Roman" w:cs="Times New Roman"/>
          <w:i/>
        </w:rPr>
        <w:t>No Report</w:t>
      </w:r>
    </w:p>
    <w:p w14:paraId="1D496AE7" w14:textId="1F497BA8" w:rsidR="009C4E9F" w:rsidRPr="008B2D9A" w:rsidRDefault="009C4E9F" w:rsidP="009C4E9F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8B2D9A">
        <w:rPr>
          <w:rFonts w:ascii="Times New Roman" w:hAnsi="Times New Roman" w:cs="Times New Roman"/>
        </w:rPr>
        <w:t>E</w:t>
      </w:r>
      <w:r w:rsidR="00BE0C80" w:rsidRPr="008B2D9A">
        <w:rPr>
          <w:rFonts w:ascii="Times New Roman" w:hAnsi="Times New Roman" w:cs="Times New Roman"/>
        </w:rPr>
        <w:t>merging Technologies Working Group (E</w:t>
      </w:r>
      <w:r w:rsidRPr="008B2D9A">
        <w:rPr>
          <w:rFonts w:ascii="Times New Roman" w:hAnsi="Times New Roman" w:cs="Times New Roman"/>
        </w:rPr>
        <w:t>TWG</w:t>
      </w:r>
      <w:r w:rsidR="00BE0C80" w:rsidRPr="008B2D9A">
        <w:rPr>
          <w:rFonts w:ascii="Times New Roman" w:hAnsi="Times New Roman" w:cs="Times New Roman"/>
        </w:rPr>
        <w:t>)</w:t>
      </w:r>
    </w:p>
    <w:p w14:paraId="6FDD3551" w14:textId="75AC3D36" w:rsidR="00D272DD" w:rsidRPr="008B2D9A" w:rsidRDefault="00D272DD" w:rsidP="00D272DD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8B2D9A">
        <w:rPr>
          <w:rFonts w:ascii="Times New Roman" w:hAnsi="Times New Roman" w:cs="Times New Roman"/>
        </w:rPr>
        <w:t>Metering Working Group (MWG)</w:t>
      </w:r>
    </w:p>
    <w:p w14:paraId="21D30C89" w14:textId="77777777" w:rsidR="000372FE" w:rsidRPr="008B2D9A" w:rsidRDefault="000372FE" w:rsidP="001B1B9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5FFF21" w14:textId="77777777" w:rsidR="00B52AAB" w:rsidRPr="008B2D9A" w:rsidRDefault="00B52AAB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77777777" w:rsidR="00123454" w:rsidRPr="008B2D9A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8B2D9A">
        <w:rPr>
          <w:rFonts w:ascii="Times New Roman" w:hAnsi="Times New Roman" w:cs="Times New Roman"/>
          <w:u w:val="single"/>
        </w:rPr>
        <w:t>Adjournment</w:t>
      </w:r>
    </w:p>
    <w:p w14:paraId="167A0CCA" w14:textId="4EFCF411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8B2D9A">
        <w:rPr>
          <w:rFonts w:ascii="Times New Roman" w:hAnsi="Times New Roman" w:cs="Times New Roman"/>
        </w:rPr>
        <w:t xml:space="preserve">Mr. </w:t>
      </w:r>
      <w:r w:rsidR="00604058" w:rsidRPr="008B2D9A">
        <w:rPr>
          <w:rFonts w:ascii="Times New Roman" w:hAnsi="Times New Roman" w:cs="Times New Roman"/>
        </w:rPr>
        <w:t>Kee a</w:t>
      </w:r>
      <w:r w:rsidR="00055761" w:rsidRPr="008B2D9A">
        <w:rPr>
          <w:rFonts w:ascii="Times New Roman" w:hAnsi="Times New Roman" w:cs="Times New Roman"/>
        </w:rPr>
        <w:t xml:space="preserve">djourned the </w:t>
      </w:r>
      <w:r w:rsidR="008B2D9A" w:rsidRPr="008B2D9A">
        <w:rPr>
          <w:rFonts w:ascii="Times New Roman" w:hAnsi="Times New Roman" w:cs="Times New Roman"/>
        </w:rPr>
        <w:t xml:space="preserve">January 10, 2018 </w:t>
      </w:r>
      <w:r w:rsidR="00123454" w:rsidRPr="008B2D9A">
        <w:rPr>
          <w:rFonts w:ascii="Times New Roman" w:hAnsi="Times New Roman" w:cs="Times New Roman"/>
        </w:rPr>
        <w:t>WMS meeting at</w:t>
      </w:r>
      <w:r w:rsidR="008A4AC1" w:rsidRPr="008B2D9A">
        <w:rPr>
          <w:rFonts w:ascii="Times New Roman" w:hAnsi="Times New Roman" w:cs="Times New Roman"/>
        </w:rPr>
        <w:t xml:space="preserve"> </w:t>
      </w:r>
      <w:r w:rsidR="008B2D9A" w:rsidRPr="008B2D9A">
        <w:rPr>
          <w:rFonts w:ascii="Times New Roman" w:hAnsi="Times New Roman" w:cs="Times New Roman"/>
        </w:rPr>
        <w:t>1:10 p</w:t>
      </w:r>
      <w:r w:rsidR="00550364" w:rsidRPr="008B2D9A">
        <w:rPr>
          <w:rFonts w:ascii="Times New Roman" w:hAnsi="Times New Roman" w:cs="Times New Roman"/>
        </w:rPr>
        <w:t>.m.</w:t>
      </w:r>
      <w:r w:rsidR="00550364" w:rsidRPr="0055036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3DC6B" w14:textId="77777777" w:rsidR="00994E02" w:rsidRDefault="00994E02" w:rsidP="00C96B32">
      <w:pPr>
        <w:spacing w:after="0" w:line="240" w:lineRule="auto"/>
      </w:pPr>
      <w:r>
        <w:separator/>
      </w:r>
    </w:p>
  </w:endnote>
  <w:endnote w:type="continuationSeparator" w:id="0">
    <w:p w14:paraId="0865A754" w14:textId="77777777" w:rsidR="00994E02" w:rsidRDefault="00994E02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3486648B" w:rsidR="00994E02" w:rsidRPr="009B6C0B" w:rsidRDefault="00994E02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January 10, 2018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994E02" w:rsidRPr="009B6C0B" w:rsidRDefault="00994E02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A74AD5">
      <w:rPr>
        <w:rFonts w:ascii="Times New Roman" w:hAnsi="Times New Roman"/>
        <w:b/>
        <w:noProof/>
        <w:sz w:val="16"/>
        <w:szCs w:val="16"/>
      </w:rPr>
      <w:t>6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A74AD5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994E02" w:rsidRDefault="00994E02" w:rsidP="00A9222E">
    <w:pPr>
      <w:pStyle w:val="Footer"/>
    </w:pPr>
  </w:p>
  <w:p w14:paraId="1A7BA745" w14:textId="77777777" w:rsidR="00994E02" w:rsidRDefault="00994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05DFC" w14:textId="77777777" w:rsidR="00994E02" w:rsidRDefault="00994E02" w:rsidP="00C96B32">
      <w:pPr>
        <w:spacing w:after="0" w:line="240" w:lineRule="auto"/>
      </w:pPr>
      <w:r>
        <w:separator/>
      </w:r>
    </w:p>
  </w:footnote>
  <w:footnote w:type="continuationSeparator" w:id="0">
    <w:p w14:paraId="68B70461" w14:textId="77777777" w:rsidR="00994E02" w:rsidRDefault="00994E02" w:rsidP="00C96B32">
      <w:pPr>
        <w:spacing w:after="0" w:line="240" w:lineRule="auto"/>
      </w:pPr>
      <w:r>
        <w:continuationSeparator/>
      </w:r>
    </w:p>
  </w:footnote>
  <w:footnote w:id="1">
    <w:p w14:paraId="19419853" w14:textId="430320D7" w:rsidR="00994E02" w:rsidRDefault="00994E02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541385">
          <w:rPr>
            <w:rStyle w:val="Hyperlink"/>
            <w:rFonts w:ascii="Times New Roman" w:hAnsi="Times New Roman"/>
          </w:rPr>
          <w:t>http://www.ercot.com/calendar/2017/11/1/108845-WMS</w:t>
        </w:r>
      </w:hyperlink>
      <w:r w:rsidRPr="00C2181B">
        <w:rPr>
          <w:rFonts w:ascii="Times New Roman" w:hAnsi="Times New Roman"/>
        </w:rPr>
        <w:t xml:space="preserve"> </w:t>
      </w:r>
    </w:p>
    <w:p w14:paraId="1E475E46" w14:textId="77777777" w:rsidR="00994E02" w:rsidRPr="00DA3D43" w:rsidRDefault="00994E02" w:rsidP="00C96B32">
      <w:pPr>
        <w:pStyle w:val="FootnoteText"/>
        <w:rPr>
          <w:rFonts w:ascii="Times New Roman" w:hAnsi="Times New Roman"/>
        </w:rPr>
      </w:pPr>
    </w:p>
    <w:p w14:paraId="45A18E52" w14:textId="77777777" w:rsidR="00994E02" w:rsidRPr="00A612A7" w:rsidRDefault="00994E02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50B5D"/>
    <w:multiLevelType w:val="hybridMultilevel"/>
    <w:tmpl w:val="5420EAE2"/>
    <w:lvl w:ilvl="0" w:tplc="62FCD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66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0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42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A3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C9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4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03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86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46188"/>
    <w:multiLevelType w:val="hybridMultilevel"/>
    <w:tmpl w:val="BED2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045CE"/>
    <w:multiLevelType w:val="hybridMultilevel"/>
    <w:tmpl w:val="3714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1369B"/>
    <w:multiLevelType w:val="hybridMultilevel"/>
    <w:tmpl w:val="30C6931A"/>
    <w:lvl w:ilvl="0" w:tplc="DDCA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E5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A3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68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44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0A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48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C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09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6473E"/>
    <w:multiLevelType w:val="hybridMultilevel"/>
    <w:tmpl w:val="B07C3B32"/>
    <w:lvl w:ilvl="0" w:tplc="5CCC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EA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47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AA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05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2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86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7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6A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FC10FB0"/>
    <w:multiLevelType w:val="hybridMultilevel"/>
    <w:tmpl w:val="E61C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911E9"/>
    <w:multiLevelType w:val="hybridMultilevel"/>
    <w:tmpl w:val="08C0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75D65"/>
    <w:multiLevelType w:val="hybridMultilevel"/>
    <w:tmpl w:val="7C3C9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A055B"/>
    <w:multiLevelType w:val="hybridMultilevel"/>
    <w:tmpl w:val="37228A9E"/>
    <w:lvl w:ilvl="0" w:tplc="6164B3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46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26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A3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A1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C27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864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E9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6A9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86EF9"/>
    <w:multiLevelType w:val="hybridMultilevel"/>
    <w:tmpl w:val="2270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64439"/>
    <w:multiLevelType w:val="hybridMultilevel"/>
    <w:tmpl w:val="EDD84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D21862"/>
    <w:multiLevelType w:val="hybridMultilevel"/>
    <w:tmpl w:val="40A8C1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92D92"/>
    <w:multiLevelType w:val="hybridMultilevel"/>
    <w:tmpl w:val="1ED8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C75B8"/>
    <w:multiLevelType w:val="hybridMultilevel"/>
    <w:tmpl w:val="CBC25BEC"/>
    <w:lvl w:ilvl="0" w:tplc="F7A66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852AE">
      <w:start w:val="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C1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82A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80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CC0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EC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CE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5C1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5"/>
  </w:num>
  <w:num w:numId="4">
    <w:abstractNumId w:val="29"/>
  </w:num>
  <w:num w:numId="5">
    <w:abstractNumId w:val="11"/>
  </w:num>
  <w:num w:numId="6">
    <w:abstractNumId w:val="13"/>
  </w:num>
  <w:num w:numId="7">
    <w:abstractNumId w:val="10"/>
  </w:num>
  <w:num w:numId="8">
    <w:abstractNumId w:val="22"/>
  </w:num>
  <w:num w:numId="9">
    <w:abstractNumId w:val="36"/>
  </w:num>
  <w:num w:numId="10">
    <w:abstractNumId w:val="6"/>
  </w:num>
  <w:num w:numId="11">
    <w:abstractNumId w:val="1"/>
  </w:num>
  <w:num w:numId="12">
    <w:abstractNumId w:val="31"/>
  </w:num>
  <w:num w:numId="13">
    <w:abstractNumId w:val="35"/>
  </w:num>
  <w:num w:numId="14">
    <w:abstractNumId w:val="27"/>
  </w:num>
  <w:num w:numId="15">
    <w:abstractNumId w:val="16"/>
  </w:num>
  <w:num w:numId="16">
    <w:abstractNumId w:val="8"/>
  </w:num>
  <w:num w:numId="17">
    <w:abstractNumId w:val="4"/>
  </w:num>
  <w:num w:numId="18">
    <w:abstractNumId w:val="18"/>
  </w:num>
  <w:num w:numId="19">
    <w:abstractNumId w:val="39"/>
  </w:num>
  <w:num w:numId="20">
    <w:abstractNumId w:val="2"/>
  </w:num>
  <w:num w:numId="21">
    <w:abstractNumId w:val="33"/>
  </w:num>
  <w:num w:numId="22">
    <w:abstractNumId w:val="19"/>
  </w:num>
  <w:num w:numId="23">
    <w:abstractNumId w:val="23"/>
  </w:num>
  <w:num w:numId="24">
    <w:abstractNumId w:val="9"/>
  </w:num>
  <w:num w:numId="25">
    <w:abstractNumId w:val="15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27">
    <w:abstractNumId w:val="32"/>
  </w:num>
  <w:num w:numId="28">
    <w:abstractNumId w:val="21"/>
  </w:num>
  <w:num w:numId="29">
    <w:abstractNumId w:val="20"/>
  </w:num>
  <w:num w:numId="30">
    <w:abstractNumId w:val="3"/>
  </w:num>
  <w:num w:numId="31">
    <w:abstractNumId w:val="17"/>
  </w:num>
  <w:num w:numId="32">
    <w:abstractNumId w:val="30"/>
  </w:num>
  <w:num w:numId="33">
    <w:abstractNumId w:val="38"/>
  </w:num>
  <w:num w:numId="34">
    <w:abstractNumId w:val="28"/>
  </w:num>
  <w:num w:numId="35">
    <w:abstractNumId w:val="14"/>
  </w:num>
  <w:num w:numId="36">
    <w:abstractNumId w:val="7"/>
  </w:num>
  <w:num w:numId="37">
    <w:abstractNumId w:val="37"/>
  </w:num>
  <w:num w:numId="38">
    <w:abstractNumId w:val="34"/>
  </w:num>
  <w:num w:numId="39">
    <w:abstractNumId w:val="26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4EB"/>
    <w:rsid w:val="00003600"/>
    <w:rsid w:val="00005403"/>
    <w:rsid w:val="00006364"/>
    <w:rsid w:val="00006444"/>
    <w:rsid w:val="0000686F"/>
    <w:rsid w:val="00007E67"/>
    <w:rsid w:val="00011D85"/>
    <w:rsid w:val="000131A8"/>
    <w:rsid w:val="0001353E"/>
    <w:rsid w:val="00013B51"/>
    <w:rsid w:val="000144F2"/>
    <w:rsid w:val="000149E1"/>
    <w:rsid w:val="00015944"/>
    <w:rsid w:val="000173F9"/>
    <w:rsid w:val="00021041"/>
    <w:rsid w:val="0002209A"/>
    <w:rsid w:val="00023FF6"/>
    <w:rsid w:val="00025402"/>
    <w:rsid w:val="00025875"/>
    <w:rsid w:val="0002598E"/>
    <w:rsid w:val="00026179"/>
    <w:rsid w:val="0002689F"/>
    <w:rsid w:val="00027021"/>
    <w:rsid w:val="0002782F"/>
    <w:rsid w:val="00027B25"/>
    <w:rsid w:val="00030067"/>
    <w:rsid w:val="0003068E"/>
    <w:rsid w:val="000329A9"/>
    <w:rsid w:val="000339AB"/>
    <w:rsid w:val="00035AD5"/>
    <w:rsid w:val="00036EE7"/>
    <w:rsid w:val="000372FE"/>
    <w:rsid w:val="000409F2"/>
    <w:rsid w:val="00041EAA"/>
    <w:rsid w:val="00042180"/>
    <w:rsid w:val="00042EFA"/>
    <w:rsid w:val="00042F62"/>
    <w:rsid w:val="00044EF1"/>
    <w:rsid w:val="000451E6"/>
    <w:rsid w:val="00046878"/>
    <w:rsid w:val="000474AF"/>
    <w:rsid w:val="00047858"/>
    <w:rsid w:val="000478A5"/>
    <w:rsid w:val="0005014F"/>
    <w:rsid w:val="00051A7F"/>
    <w:rsid w:val="000520F8"/>
    <w:rsid w:val="0005319D"/>
    <w:rsid w:val="000537DC"/>
    <w:rsid w:val="00053A0A"/>
    <w:rsid w:val="00055761"/>
    <w:rsid w:val="000562F5"/>
    <w:rsid w:val="00056C2A"/>
    <w:rsid w:val="00057E89"/>
    <w:rsid w:val="0006466E"/>
    <w:rsid w:val="0006475E"/>
    <w:rsid w:val="00064862"/>
    <w:rsid w:val="000675EC"/>
    <w:rsid w:val="000708D8"/>
    <w:rsid w:val="00070E3F"/>
    <w:rsid w:val="00071572"/>
    <w:rsid w:val="00071F13"/>
    <w:rsid w:val="00073CFD"/>
    <w:rsid w:val="00074104"/>
    <w:rsid w:val="00074D8C"/>
    <w:rsid w:val="00075BD5"/>
    <w:rsid w:val="00076AD2"/>
    <w:rsid w:val="00080215"/>
    <w:rsid w:val="0008297F"/>
    <w:rsid w:val="00082EEB"/>
    <w:rsid w:val="0008391A"/>
    <w:rsid w:val="000851E6"/>
    <w:rsid w:val="000852D5"/>
    <w:rsid w:val="00085801"/>
    <w:rsid w:val="00085D94"/>
    <w:rsid w:val="000865C8"/>
    <w:rsid w:val="00086677"/>
    <w:rsid w:val="00086A97"/>
    <w:rsid w:val="000902FE"/>
    <w:rsid w:val="00090EB3"/>
    <w:rsid w:val="00091641"/>
    <w:rsid w:val="00092290"/>
    <w:rsid w:val="0009229F"/>
    <w:rsid w:val="000928BD"/>
    <w:rsid w:val="00092912"/>
    <w:rsid w:val="000937EF"/>
    <w:rsid w:val="00093DD8"/>
    <w:rsid w:val="00094B0C"/>
    <w:rsid w:val="0009762B"/>
    <w:rsid w:val="000A00ED"/>
    <w:rsid w:val="000A076B"/>
    <w:rsid w:val="000A0DEC"/>
    <w:rsid w:val="000A250D"/>
    <w:rsid w:val="000A38DB"/>
    <w:rsid w:val="000A4546"/>
    <w:rsid w:val="000A5CB1"/>
    <w:rsid w:val="000A6ACD"/>
    <w:rsid w:val="000B2987"/>
    <w:rsid w:val="000B366C"/>
    <w:rsid w:val="000B3ECC"/>
    <w:rsid w:val="000B45F3"/>
    <w:rsid w:val="000B49B1"/>
    <w:rsid w:val="000B6598"/>
    <w:rsid w:val="000B65A7"/>
    <w:rsid w:val="000B69A7"/>
    <w:rsid w:val="000B6DF4"/>
    <w:rsid w:val="000B755B"/>
    <w:rsid w:val="000C02D1"/>
    <w:rsid w:val="000C185E"/>
    <w:rsid w:val="000C4B6F"/>
    <w:rsid w:val="000C4F30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D4BB2"/>
    <w:rsid w:val="000D4F31"/>
    <w:rsid w:val="000D54FB"/>
    <w:rsid w:val="000D6F93"/>
    <w:rsid w:val="000E01B5"/>
    <w:rsid w:val="000E040B"/>
    <w:rsid w:val="000E2A41"/>
    <w:rsid w:val="000E2E6B"/>
    <w:rsid w:val="000E3757"/>
    <w:rsid w:val="000E3D94"/>
    <w:rsid w:val="000E44D3"/>
    <w:rsid w:val="000E4974"/>
    <w:rsid w:val="000E5BDE"/>
    <w:rsid w:val="000E7517"/>
    <w:rsid w:val="000E76DC"/>
    <w:rsid w:val="000F0EE7"/>
    <w:rsid w:val="000F1821"/>
    <w:rsid w:val="000F2C29"/>
    <w:rsid w:val="000F2DBF"/>
    <w:rsid w:val="000F5A89"/>
    <w:rsid w:val="0010027D"/>
    <w:rsid w:val="001005CE"/>
    <w:rsid w:val="00102649"/>
    <w:rsid w:val="00102D41"/>
    <w:rsid w:val="00103205"/>
    <w:rsid w:val="001032BC"/>
    <w:rsid w:val="00103A5B"/>
    <w:rsid w:val="0010402B"/>
    <w:rsid w:val="00104671"/>
    <w:rsid w:val="00105145"/>
    <w:rsid w:val="00106885"/>
    <w:rsid w:val="00106CBF"/>
    <w:rsid w:val="00107197"/>
    <w:rsid w:val="00107E1E"/>
    <w:rsid w:val="0011024D"/>
    <w:rsid w:val="001116DC"/>
    <w:rsid w:val="00112107"/>
    <w:rsid w:val="00112B35"/>
    <w:rsid w:val="00112B41"/>
    <w:rsid w:val="00112D86"/>
    <w:rsid w:val="0011321A"/>
    <w:rsid w:val="001132E6"/>
    <w:rsid w:val="0011344C"/>
    <w:rsid w:val="00113F49"/>
    <w:rsid w:val="001158D6"/>
    <w:rsid w:val="00117179"/>
    <w:rsid w:val="001179D9"/>
    <w:rsid w:val="00122485"/>
    <w:rsid w:val="001229CB"/>
    <w:rsid w:val="00123454"/>
    <w:rsid w:val="0012409C"/>
    <w:rsid w:val="00127391"/>
    <w:rsid w:val="00131AA0"/>
    <w:rsid w:val="00131AE8"/>
    <w:rsid w:val="00132048"/>
    <w:rsid w:val="001323E8"/>
    <w:rsid w:val="001349DF"/>
    <w:rsid w:val="00135CBB"/>
    <w:rsid w:val="00135F26"/>
    <w:rsid w:val="001360EF"/>
    <w:rsid w:val="001401EA"/>
    <w:rsid w:val="00140BCB"/>
    <w:rsid w:val="00140DE5"/>
    <w:rsid w:val="001422E0"/>
    <w:rsid w:val="00143540"/>
    <w:rsid w:val="00146CAC"/>
    <w:rsid w:val="00147D2C"/>
    <w:rsid w:val="001507ED"/>
    <w:rsid w:val="00150A88"/>
    <w:rsid w:val="00150DF6"/>
    <w:rsid w:val="0015153B"/>
    <w:rsid w:val="0015237F"/>
    <w:rsid w:val="001524D2"/>
    <w:rsid w:val="001528D9"/>
    <w:rsid w:val="00154471"/>
    <w:rsid w:val="001556AC"/>
    <w:rsid w:val="00155C86"/>
    <w:rsid w:val="00155D56"/>
    <w:rsid w:val="00156E02"/>
    <w:rsid w:val="00156FA5"/>
    <w:rsid w:val="001602B8"/>
    <w:rsid w:val="00160716"/>
    <w:rsid w:val="001616EA"/>
    <w:rsid w:val="001618F7"/>
    <w:rsid w:val="00161AC0"/>
    <w:rsid w:val="00162171"/>
    <w:rsid w:val="00162A67"/>
    <w:rsid w:val="00162FBA"/>
    <w:rsid w:val="001634B6"/>
    <w:rsid w:val="001661C8"/>
    <w:rsid w:val="0016653F"/>
    <w:rsid w:val="001667C2"/>
    <w:rsid w:val="00171054"/>
    <w:rsid w:val="0017452C"/>
    <w:rsid w:val="001778D0"/>
    <w:rsid w:val="0017790F"/>
    <w:rsid w:val="001802D1"/>
    <w:rsid w:val="001826C6"/>
    <w:rsid w:val="00182DC1"/>
    <w:rsid w:val="00183928"/>
    <w:rsid w:val="001847AE"/>
    <w:rsid w:val="0018598D"/>
    <w:rsid w:val="00186770"/>
    <w:rsid w:val="0018696C"/>
    <w:rsid w:val="001907AC"/>
    <w:rsid w:val="00192106"/>
    <w:rsid w:val="0019248D"/>
    <w:rsid w:val="00192F83"/>
    <w:rsid w:val="00194854"/>
    <w:rsid w:val="00196A91"/>
    <w:rsid w:val="00197795"/>
    <w:rsid w:val="001A04AA"/>
    <w:rsid w:val="001A0781"/>
    <w:rsid w:val="001A1594"/>
    <w:rsid w:val="001A1928"/>
    <w:rsid w:val="001A205D"/>
    <w:rsid w:val="001A2D77"/>
    <w:rsid w:val="001A578E"/>
    <w:rsid w:val="001A5B2C"/>
    <w:rsid w:val="001A6244"/>
    <w:rsid w:val="001B1B90"/>
    <w:rsid w:val="001B1EB7"/>
    <w:rsid w:val="001B2BF2"/>
    <w:rsid w:val="001B36C3"/>
    <w:rsid w:val="001B40E6"/>
    <w:rsid w:val="001B46A0"/>
    <w:rsid w:val="001B6706"/>
    <w:rsid w:val="001B72DA"/>
    <w:rsid w:val="001B7F2D"/>
    <w:rsid w:val="001C0A1B"/>
    <w:rsid w:val="001C304F"/>
    <w:rsid w:val="001C3064"/>
    <w:rsid w:val="001C40B5"/>
    <w:rsid w:val="001C46CF"/>
    <w:rsid w:val="001C4C86"/>
    <w:rsid w:val="001C6D59"/>
    <w:rsid w:val="001C71D4"/>
    <w:rsid w:val="001D0706"/>
    <w:rsid w:val="001D1997"/>
    <w:rsid w:val="001D26DD"/>
    <w:rsid w:val="001D5463"/>
    <w:rsid w:val="001D57FC"/>
    <w:rsid w:val="001D5886"/>
    <w:rsid w:val="001D596F"/>
    <w:rsid w:val="001D5A47"/>
    <w:rsid w:val="001D664C"/>
    <w:rsid w:val="001D6D1D"/>
    <w:rsid w:val="001D7E76"/>
    <w:rsid w:val="001E18D9"/>
    <w:rsid w:val="001E199A"/>
    <w:rsid w:val="001E1F60"/>
    <w:rsid w:val="001E2222"/>
    <w:rsid w:val="001E3FE0"/>
    <w:rsid w:val="001E5148"/>
    <w:rsid w:val="001E6BB7"/>
    <w:rsid w:val="001E7288"/>
    <w:rsid w:val="001F007C"/>
    <w:rsid w:val="001F0124"/>
    <w:rsid w:val="001F176E"/>
    <w:rsid w:val="001F2DB1"/>
    <w:rsid w:val="001F4279"/>
    <w:rsid w:val="001F43C7"/>
    <w:rsid w:val="001F50B6"/>
    <w:rsid w:val="001F5D08"/>
    <w:rsid w:val="001F6790"/>
    <w:rsid w:val="001F7718"/>
    <w:rsid w:val="001F7D73"/>
    <w:rsid w:val="001F7F48"/>
    <w:rsid w:val="0020019E"/>
    <w:rsid w:val="002002D7"/>
    <w:rsid w:val="002007C9"/>
    <w:rsid w:val="00200872"/>
    <w:rsid w:val="002009A6"/>
    <w:rsid w:val="002028FB"/>
    <w:rsid w:val="0020338C"/>
    <w:rsid w:val="00205F55"/>
    <w:rsid w:val="00212F86"/>
    <w:rsid w:val="00214DB1"/>
    <w:rsid w:val="002153A9"/>
    <w:rsid w:val="0021603B"/>
    <w:rsid w:val="00216252"/>
    <w:rsid w:val="0022113F"/>
    <w:rsid w:val="00221DB3"/>
    <w:rsid w:val="002228DB"/>
    <w:rsid w:val="002233E7"/>
    <w:rsid w:val="0022362B"/>
    <w:rsid w:val="00224A38"/>
    <w:rsid w:val="00225D84"/>
    <w:rsid w:val="00226469"/>
    <w:rsid w:val="0022661B"/>
    <w:rsid w:val="00227024"/>
    <w:rsid w:val="00232290"/>
    <w:rsid w:val="00233273"/>
    <w:rsid w:val="00233743"/>
    <w:rsid w:val="00233AA1"/>
    <w:rsid w:val="00233DF8"/>
    <w:rsid w:val="002419FA"/>
    <w:rsid w:val="0024268E"/>
    <w:rsid w:val="00242BB8"/>
    <w:rsid w:val="002448E5"/>
    <w:rsid w:val="002461F5"/>
    <w:rsid w:val="002468CF"/>
    <w:rsid w:val="00246FE4"/>
    <w:rsid w:val="0024759C"/>
    <w:rsid w:val="00250DCA"/>
    <w:rsid w:val="002520CF"/>
    <w:rsid w:val="00254C11"/>
    <w:rsid w:val="00255DFC"/>
    <w:rsid w:val="00256D1D"/>
    <w:rsid w:val="00261690"/>
    <w:rsid w:val="002617E3"/>
    <w:rsid w:val="00261945"/>
    <w:rsid w:val="0026464B"/>
    <w:rsid w:val="00265E6F"/>
    <w:rsid w:val="002675AB"/>
    <w:rsid w:val="00267E5E"/>
    <w:rsid w:val="0027151C"/>
    <w:rsid w:val="002716AC"/>
    <w:rsid w:val="00272465"/>
    <w:rsid w:val="00272F0B"/>
    <w:rsid w:val="00273908"/>
    <w:rsid w:val="0027462A"/>
    <w:rsid w:val="00275328"/>
    <w:rsid w:val="0027565D"/>
    <w:rsid w:val="00275783"/>
    <w:rsid w:val="00275B18"/>
    <w:rsid w:val="002770A5"/>
    <w:rsid w:val="002835C6"/>
    <w:rsid w:val="0028368B"/>
    <w:rsid w:val="00284130"/>
    <w:rsid w:val="0028682E"/>
    <w:rsid w:val="00291D09"/>
    <w:rsid w:val="00292787"/>
    <w:rsid w:val="002948C9"/>
    <w:rsid w:val="00294C9F"/>
    <w:rsid w:val="00296626"/>
    <w:rsid w:val="002967DB"/>
    <w:rsid w:val="002975ED"/>
    <w:rsid w:val="002A0821"/>
    <w:rsid w:val="002A223E"/>
    <w:rsid w:val="002A29B9"/>
    <w:rsid w:val="002A3AC9"/>
    <w:rsid w:val="002A3DA9"/>
    <w:rsid w:val="002A3EEC"/>
    <w:rsid w:val="002A44A1"/>
    <w:rsid w:val="002A69B4"/>
    <w:rsid w:val="002A73E9"/>
    <w:rsid w:val="002B08E9"/>
    <w:rsid w:val="002B158A"/>
    <w:rsid w:val="002B27DE"/>
    <w:rsid w:val="002B2C39"/>
    <w:rsid w:val="002B4472"/>
    <w:rsid w:val="002B4C74"/>
    <w:rsid w:val="002B4CD7"/>
    <w:rsid w:val="002B5EA3"/>
    <w:rsid w:val="002B7377"/>
    <w:rsid w:val="002C0B0E"/>
    <w:rsid w:val="002C1A6F"/>
    <w:rsid w:val="002C23BD"/>
    <w:rsid w:val="002C2F77"/>
    <w:rsid w:val="002C34AB"/>
    <w:rsid w:val="002C34EF"/>
    <w:rsid w:val="002C4178"/>
    <w:rsid w:val="002C532C"/>
    <w:rsid w:val="002C61B3"/>
    <w:rsid w:val="002C7E22"/>
    <w:rsid w:val="002D04B8"/>
    <w:rsid w:val="002D10FE"/>
    <w:rsid w:val="002D1C0A"/>
    <w:rsid w:val="002D1F31"/>
    <w:rsid w:val="002D2AA9"/>
    <w:rsid w:val="002D4041"/>
    <w:rsid w:val="002D4903"/>
    <w:rsid w:val="002D5245"/>
    <w:rsid w:val="002D528C"/>
    <w:rsid w:val="002D55CB"/>
    <w:rsid w:val="002D5868"/>
    <w:rsid w:val="002D61CD"/>
    <w:rsid w:val="002D6375"/>
    <w:rsid w:val="002D63A4"/>
    <w:rsid w:val="002D7588"/>
    <w:rsid w:val="002D7CDD"/>
    <w:rsid w:val="002D7DB1"/>
    <w:rsid w:val="002E1F69"/>
    <w:rsid w:val="002E23F8"/>
    <w:rsid w:val="002E2B9D"/>
    <w:rsid w:val="002E3C50"/>
    <w:rsid w:val="002E3DA5"/>
    <w:rsid w:val="002E6369"/>
    <w:rsid w:val="002E6A93"/>
    <w:rsid w:val="002E6F90"/>
    <w:rsid w:val="002E7338"/>
    <w:rsid w:val="002E780B"/>
    <w:rsid w:val="002F2898"/>
    <w:rsid w:val="002F2C9C"/>
    <w:rsid w:val="002F3715"/>
    <w:rsid w:val="002F3982"/>
    <w:rsid w:val="002F3A38"/>
    <w:rsid w:val="002F54AA"/>
    <w:rsid w:val="002F5A75"/>
    <w:rsid w:val="002F6620"/>
    <w:rsid w:val="002F6A3E"/>
    <w:rsid w:val="002F6A58"/>
    <w:rsid w:val="002F792B"/>
    <w:rsid w:val="00300AC9"/>
    <w:rsid w:val="00301023"/>
    <w:rsid w:val="00302108"/>
    <w:rsid w:val="003022C5"/>
    <w:rsid w:val="003026BE"/>
    <w:rsid w:val="00303EDF"/>
    <w:rsid w:val="00304AA8"/>
    <w:rsid w:val="00304C88"/>
    <w:rsid w:val="00305E2C"/>
    <w:rsid w:val="003121CD"/>
    <w:rsid w:val="00313311"/>
    <w:rsid w:val="0031433D"/>
    <w:rsid w:val="003152CF"/>
    <w:rsid w:val="00316174"/>
    <w:rsid w:val="00316AD1"/>
    <w:rsid w:val="00320707"/>
    <w:rsid w:val="003220D2"/>
    <w:rsid w:val="00322125"/>
    <w:rsid w:val="00323B5D"/>
    <w:rsid w:val="00325351"/>
    <w:rsid w:val="0032539E"/>
    <w:rsid w:val="003255C3"/>
    <w:rsid w:val="00325BD2"/>
    <w:rsid w:val="00325E82"/>
    <w:rsid w:val="0032697A"/>
    <w:rsid w:val="00326D7F"/>
    <w:rsid w:val="00327BC5"/>
    <w:rsid w:val="003305BB"/>
    <w:rsid w:val="00330674"/>
    <w:rsid w:val="00331637"/>
    <w:rsid w:val="00332155"/>
    <w:rsid w:val="00332251"/>
    <w:rsid w:val="00333084"/>
    <w:rsid w:val="0033318D"/>
    <w:rsid w:val="003342B5"/>
    <w:rsid w:val="003351A9"/>
    <w:rsid w:val="003353D9"/>
    <w:rsid w:val="00335E74"/>
    <w:rsid w:val="00336BEB"/>
    <w:rsid w:val="00337BB5"/>
    <w:rsid w:val="0034121D"/>
    <w:rsid w:val="00341837"/>
    <w:rsid w:val="00343300"/>
    <w:rsid w:val="0034410B"/>
    <w:rsid w:val="00345EC1"/>
    <w:rsid w:val="00346E34"/>
    <w:rsid w:val="00347219"/>
    <w:rsid w:val="00350D36"/>
    <w:rsid w:val="003533FC"/>
    <w:rsid w:val="003571AF"/>
    <w:rsid w:val="00357922"/>
    <w:rsid w:val="00360306"/>
    <w:rsid w:val="00360549"/>
    <w:rsid w:val="0036104D"/>
    <w:rsid w:val="003612A5"/>
    <w:rsid w:val="00361523"/>
    <w:rsid w:val="00362B7E"/>
    <w:rsid w:val="003634B9"/>
    <w:rsid w:val="00363EF1"/>
    <w:rsid w:val="00363FB6"/>
    <w:rsid w:val="00365536"/>
    <w:rsid w:val="00365701"/>
    <w:rsid w:val="0036603D"/>
    <w:rsid w:val="003671F6"/>
    <w:rsid w:val="00367D31"/>
    <w:rsid w:val="003701F2"/>
    <w:rsid w:val="00370475"/>
    <w:rsid w:val="00370CEE"/>
    <w:rsid w:val="003710B6"/>
    <w:rsid w:val="003714CA"/>
    <w:rsid w:val="00372387"/>
    <w:rsid w:val="00372980"/>
    <w:rsid w:val="00373302"/>
    <w:rsid w:val="00375E67"/>
    <w:rsid w:val="00377854"/>
    <w:rsid w:val="00377FA3"/>
    <w:rsid w:val="003815C3"/>
    <w:rsid w:val="0038182E"/>
    <w:rsid w:val="00383904"/>
    <w:rsid w:val="00384265"/>
    <w:rsid w:val="00384B2C"/>
    <w:rsid w:val="00385D71"/>
    <w:rsid w:val="00386533"/>
    <w:rsid w:val="00386A94"/>
    <w:rsid w:val="00387BB5"/>
    <w:rsid w:val="003907C8"/>
    <w:rsid w:val="00390D15"/>
    <w:rsid w:val="00390DB1"/>
    <w:rsid w:val="00391B6D"/>
    <w:rsid w:val="00391BF1"/>
    <w:rsid w:val="0039238E"/>
    <w:rsid w:val="003947B8"/>
    <w:rsid w:val="0039490F"/>
    <w:rsid w:val="003965D6"/>
    <w:rsid w:val="00396CE4"/>
    <w:rsid w:val="00397F1B"/>
    <w:rsid w:val="003A08BA"/>
    <w:rsid w:val="003A1EA4"/>
    <w:rsid w:val="003A396A"/>
    <w:rsid w:val="003B0AF6"/>
    <w:rsid w:val="003B2165"/>
    <w:rsid w:val="003B2C30"/>
    <w:rsid w:val="003B417A"/>
    <w:rsid w:val="003B42E7"/>
    <w:rsid w:val="003B534F"/>
    <w:rsid w:val="003B5714"/>
    <w:rsid w:val="003B5796"/>
    <w:rsid w:val="003B5B33"/>
    <w:rsid w:val="003B79E7"/>
    <w:rsid w:val="003B7D07"/>
    <w:rsid w:val="003B7EEB"/>
    <w:rsid w:val="003C2DCC"/>
    <w:rsid w:val="003C4602"/>
    <w:rsid w:val="003C50D2"/>
    <w:rsid w:val="003C6EEB"/>
    <w:rsid w:val="003C7101"/>
    <w:rsid w:val="003C7DE3"/>
    <w:rsid w:val="003D0116"/>
    <w:rsid w:val="003D324B"/>
    <w:rsid w:val="003D3704"/>
    <w:rsid w:val="003D663E"/>
    <w:rsid w:val="003D6D0D"/>
    <w:rsid w:val="003D71B4"/>
    <w:rsid w:val="003D71EF"/>
    <w:rsid w:val="003D7AC4"/>
    <w:rsid w:val="003E091A"/>
    <w:rsid w:val="003E0CC2"/>
    <w:rsid w:val="003E1EB4"/>
    <w:rsid w:val="003E1ECF"/>
    <w:rsid w:val="003E34C3"/>
    <w:rsid w:val="003E3868"/>
    <w:rsid w:val="003E3ED9"/>
    <w:rsid w:val="003E432F"/>
    <w:rsid w:val="003E5399"/>
    <w:rsid w:val="003E5A0D"/>
    <w:rsid w:val="003E5B89"/>
    <w:rsid w:val="003E6840"/>
    <w:rsid w:val="003F0C9E"/>
    <w:rsid w:val="003F1B8A"/>
    <w:rsid w:val="003F3226"/>
    <w:rsid w:val="003F3BDE"/>
    <w:rsid w:val="003F5A18"/>
    <w:rsid w:val="003F6928"/>
    <w:rsid w:val="004013C2"/>
    <w:rsid w:val="00401AAC"/>
    <w:rsid w:val="00401DC4"/>
    <w:rsid w:val="0040344A"/>
    <w:rsid w:val="00403D67"/>
    <w:rsid w:val="004048F7"/>
    <w:rsid w:val="00405A58"/>
    <w:rsid w:val="0040736B"/>
    <w:rsid w:val="00407401"/>
    <w:rsid w:val="00407C30"/>
    <w:rsid w:val="00410F42"/>
    <w:rsid w:val="00411550"/>
    <w:rsid w:val="0041205F"/>
    <w:rsid w:val="00414F20"/>
    <w:rsid w:val="004150AF"/>
    <w:rsid w:val="004156D2"/>
    <w:rsid w:val="00415811"/>
    <w:rsid w:val="00415C06"/>
    <w:rsid w:val="00415CEF"/>
    <w:rsid w:val="00417CC3"/>
    <w:rsid w:val="00420B12"/>
    <w:rsid w:val="00421BD0"/>
    <w:rsid w:val="004224C5"/>
    <w:rsid w:val="004227D4"/>
    <w:rsid w:val="0042329C"/>
    <w:rsid w:val="004253CC"/>
    <w:rsid w:val="00425E35"/>
    <w:rsid w:val="00425ECE"/>
    <w:rsid w:val="0043184B"/>
    <w:rsid w:val="00434851"/>
    <w:rsid w:val="0043595B"/>
    <w:rsid w:val="0043664C"/>
    <w:rsid w:val="00436CB3"/>
    <w:rsid w:val="004371D2"/>
    <w:rsid w:val="00437B21"/>
    <w:rsid w:val="00437E78"/>
    <w:rsid w:val="004403CF"/>
    <w:rsid w:val="00440821"/>
    <w:rsid w:val="00442B70"/>
    <w:rsid w:val="004458EB"/>
    <w:rsid w:val="00450428"/>
    <w:rsid w:val="00450808"/>
    <w:rsid w:val="00450982"/>
    <w:rsid w:val="00452543"/>
    <w:rsid w:val="00452FC1"/>
    <w:rsid w:val="00454CBC"/>
    <w:rsid w:val="00454E49"/>
    <w:rsid w:val="00455799"/>
    <w:rsid w:val="00456C02"/>
    <w:rsid w:val="00456C24"/>
    <w:rsid w:val="00456C9B"/>
    <w:rsid w:val="00456CA5"/>
    <w:rsid w:val="004570FC"/>
    <w:rsid w:val="00460204"/>
    <w:rsid w:val="0046468F"/>
    <w:rsid w:val="00465430"/>
    <w:rsid w:val="004658C0"/>
    <w:rsid w:val="004658C3"/>
    <w:rsid w:val="004709C1"/>
    <w:rsid w:val="00471689"/>
    <w:rsid w:val="00471E95"/>
    <w:rsid w:val="00475DAB"/>
    <w:rsid w:val="00476833"/>
    <w:rsid w:val="00477885"/>
    <w:rsid w:val="00480276"/>
    <w:rsid w:val="00481968"/>
    <w:rsid w:val="00482755"/>
    <w:rsid w:val="00484E89"/>
    <w:rsid w:val="00486326"/>
    <w:rsid w:val="00487F91"/>
    <w:rsid w:val="00491BC3"/>
    <w:rsid w:val="00493352"/>
    <w:rsid w:val="004937F7"/>
    <w:rsid w:val="0049572A"/>
    <w:rsid w:val="00496AA2"/>
    <w:rsid w:val="00497817"/>
    <w:rsid w:val="004A0264"/>
    <w:rsid w:val="004A071B"/>
    <w:rsid w:val="004A16E0"/>
    <w:rsid w:val="004A199E"/>
    <w:rsid w:val="004A302D"/>
    <w:rsid w:val="004A3ED4"/>
    <w:rsid w:val="004A64BC"/>
    <w:rsid w:val="004A7834"/>
    <w:rsid w:val="004B04DE"/>
    <w:rsid w:val="004B0F6C"/>
    <w:rsid w:val="004B217E"/>
    <w:rsid w:val="004B2E98"/>
    <w:rsid w:val="004B3069"/>
    <w:rsid w:val="004B573A"/>
    <w:rsid w:val="004B5816"/>
    <w:rsid w:val="004C0400"/>
    <w:rsid w:val="004C05B2"/>
    <w:rsid w:val="004C0EB1"/>
    <w:rsid w:val="004C2083"/>
    <w:rsid w:val="004C237A"/>
    <w:rsid w:val="004C2A2C"/>
    <w:rsid w:val="004C2CD4"/>
    <w:rsid w:val="004C3AA4"/>
    <w:rsid w:val="004C4558"/>
    <w:rsid w:val="004C4E6E"/>
    <w:rsid w:val="004C5B49"/>
    <w:rsid w:val="004C781F"/>
    <w:rsid w:val="004D0E4E"/>
    <w:rsid w:val="004D225E"/>
    <w:rsid w:val="004D30C5"/>
    <w:rsid w:val="004D5086"/>
    <w:rsid w:val="004D5960"/>
    <w:rsid w:val="004D6C1F"/>
    <w:rsid w:val="004D761F"/>
    <w:rsid w:val="004E093F"/>
    <w:rsid w:val="004E1D1E"/>
    <w:rsid w:val="004E29D7"/>
    <w:rsid w:val="004E5486"/>
    <w:rsid w:val="004F0456"/>
    <w:rsid w:val="004F20E4"/>
    <w:rsid w:val="004F5611"/>
    <w:rsid w:val="004F5B99"/>
    <w:rsid w:val="004F6BDD"/>
    <w:rsid w:val="004F761E"/>
    <w:rsid w:val="004F7DB3"/>
    <w:rsid w:val="005013EF"/>
    <w:rsid w:val="0050334C"/>
    <w:rsid w:val="0050442B"/>
    <w:rsid w:val="00504F4F"/>
    <w:rsid w:val="0050581B"/>
    <w:rsid w:val="00506121"/>
    <w:rsid w:val="0050621A"/>
    <w:rsid w:val="00506C02"/>
    <w:rsid w:val="00510178"/>
    <w:rsid w:val="005132C8"/>
    <w:rsid w:val="00521495"/>
    <w:rsid w:val="00522757"/>
    <w:rsid w:val="00522761"/>
    <w:rsid w:val="00524237"/>
    <w:rsid w:val="00526523"/>
    <w:rsid w:val="00527477"/>
    <w:rsid w:val="00527EAD"/>
    <w:rsid w:val="005312BB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775"/>
    <w:rsid w:val="005370DA"/>
    <w:rsid w:val="00540DEE"/>
    <w:rsid w:val="00541385"/>
    <w:rsid w:val="00542040"/>
    <w:rsid w:val="00542F36"/>
    <w:rsid w:val="0054310D"/>
    <w:rsid w:val="0054334B"/>
    <w:rsid w:val="005442DC"/>
    <w:rsid w:val="00545FFE"/>
    <w:rsid w:val="00546004"/>
    <w:rsid w:val="00546E79"/>
    <w:rsid w:val="00547443"/>
    <w:rsid w:val="00547617"/>
    <w:rsid w:val="00550364"/>
    <w:rsid w:val="00550633"/>
    <w:rsid w:val="00551A25"/>
    <w:rsid w:val="005522DA"/>
    <w:rsid w:val="0055281B"/>
    <w:rsid w:val="0055297D"/>
    <w:rsid w:val="005529C6"/>
    <w:rsid w:val="00553D6C"/>
    <w:rsid w:val="005543B8"/>
    <w:rsid w:val="00556B7F"/>
    <w:rsid w:val="005571A1"/>
    <w:rsid w:val="005572CD"/>
    <w:rsid w:val="00557713"/>
    <w:rsid w:val="00560590"/>
    <w:rsid w:val="00560CE9"/>
    <w:rsid w:val="00561127"/>
    <w:rsid w:val="0056177C"/>
    <w:rsid w:val="00562529"/>
    <w:rsid w:val="00566B96"/>
    <w:rsid w:val="00566BBA"/>
    <w:rsid w:val="00567EB9"/>
    <w:rsid w:val="00570E81"/>
    <w:rsid w:val="00571F12"/>
    <w:rsid w:val="00572678"/>
    <w:rsid w:val="00573554"/>
    <w:rsid w:val="005743B7"/>
    <w:rsid w:val="00575079"/>
    <w:rsid w:val="00575510"/>
    <w:rsid w:val="005762A6"/>
    <w:rsid w:val="0057654E"/>
    <w:rsid w:val="00576B12"/>
    <w:rsid w:val="00577E82"/>
    <w:rsid w:val="00581E2E"/>
    <w:rsid w:val="00584534"/>
    <w:rsid w:val="00584FDD"/>
    <w:rsid w:val="00585B5F"/>
    <w:rsid w:val="00586028"/>
    <w:rsid w:val="005861D0"/>
    <w:rsid w:val="0058638D"/>
    <w:rsid w:val="005864BB"/>
    <w:rsid w:val="0058708E"/>
    <w:rsid w:val="0059019D"/>
    <w:rsid w:val="00592CEF"/>
    <w:rsid w:val="00592E72"/>
    <w:rsid w:val="00594901"/>
    <w:rsid w:val="005A0212"/>
    <w:rsid w:val="005A032C"/>
    <w:rsid w:val="005A186A"/>
    <w:rsid w:val="005A195D"/>
    <w:rsid w:val="005A1AE2"/>
    <w:rsid w:val="005A2460"/>
    <w:rsid w:val="005A28E7"/>
    <w:rsid w:val="005A2D87"/>
    <w:rsid w:val="005A2DC0"/>
    <w:rsid w:val="005A423E"/>
    <w:rsid w:val="005A6221"/>
    <w:rsid w:val="005A67DB"/>
    <w:rsid w:val="005A6E9A"/>
    <w:rsid w:val="005B54EA"/>
    <w:rsid w:val="005B75CF"/>
    <w:rsid w:val="005C1193"/>
    <w:rsid w:val="005C1A3A"/>
    <w:rsid w:val="005C214C"/>
    <w:rsid w:val="005C243F"/>
    <w:rsid w:val="005C254E"/>
    <w:rsid w:val="005C40E1"/>
    <w:rsid w:val="005C4260"/>
    <w:rsid w:val="005C59D7"/>
    <w:rsid w:val="005C5C5F"/>
    <w:rsid w:val="005C5E2F"/>
    <w:rsid w:val="005C63EC"/>
    <w:rsid w:val="005C66C9"/>
    <w:rsid w:val="005C7228"/>
    <w:rsid w:val="005D0B76"/>
    <w:rsid w:val="005D161C"/>
    <w:rsid w:val="005D2C31"/>
    <w:rsid w:val="005D41C8"/>
    <w:rsid w:val="005D41F3"/>
    <w:rsid w:val="005D5A66"/>
    <w:rsid w:val="005D69BB"/>
    <w:rsid w:val="005E019C"/>
    <w:rsid w:val="005E0BF6"/>
    <w:rsid w:val="005E1774"/>
    <w:rsid w:val="005E1CB1"/>
    <w:rsid w:val="005E57EA"/>
    <w:rsid w:val="005E5CCB"/>
    <w:rsid w:val="005E6173"/>
    <w:rsid w:val="005F1905"/>
    <w:rsid w:val="005F56C8"/>
    <w:rsid w:val="005F686A"/>
    <w:rsid w:val="00600B72"/>
    <w:rsid w:val="00601821"/>
    <w:rsid w:val="0060309C"/>
    <w:rsid w:val="00604058"/>
    <w:rsid w:val="00604E0C"/>
    <w:rsid w:val="00606DC6"/>
    <w:rsid w:val="006113F7"/>
    <w:rsid w:val="00612375"/>
    <w:rsid w:val="006129CD"/>
    <w:rsid w:val="0061449F"/>
    <w:rsid w:val="00614B92"/>
    <w:rsid w:val="00614C84"/>
    <w:rsid w:val="00614FF9"/>
    <w:rsid w:val="00615B6C"/>
    <w:rsid w:val="00615D17"/>
    <w:rsid w:val="0061605C"/>
    <w:rsid w:val="0061638B"/>
    <w:rsid w:val="00617717"/>
    <w:rsid w:val="00620CAA"/>
    <w:rsid w:val="00621591"/>
    <w:rsid w:val="00621A34"/>
    <w:rsid w:val="00622493"/>
    <w:rsid w:val="00624AFE"/>
    <w:rsid w:val="00624E85"/>
    <w:rsid w:val="00627710"/>
    <w:rsid w:val="00627CFE"/>
    <w:rsid w:val="0063016C"/>
    <w:rsid w:val="006303AD"/>
    <w:rsid w:val="00630B4A"/>
    <w:rsid w:val="00631A34"/>
    <w:rsid w:val="00633523"/>
    <w:rsid w:val="0063430F"/>
    <w:rsid w:val="00634B4B"/>
    <w:rsid w:val="0063612D"/>
    <w:rsid w:val="00640274"/>
    <w:rsid w:val="006404EF"/>
    <w:rsid w:val="006431CE"/>
    <w:rsid w:val="00643F0D"/>
    <w:rsid w:val="006440D0"/>
    <w:rsid w:val="006448A0"/>
    <w:rsid w:val="006475AC"/>
    <w:rsid w:val="00647D57"/>
    <w:rsid w:val="0065069E"/>
    <w:rsid w:val="006508A3"/>
    <w:rsid w:val="006513CC"/>
    <w:rsid w:val="00651422"/>
    <w:rsid w:val="006534A4"/>
    <w:rsid w:val="0065425B"/>
    <w:rsid w:val="006557A1"/>
    <w:rsid w:val="00655AA5"/>
    <w:rsid w:val="0065676F"/>
    <w:rsid w:val="006603DC"/>
    <w:rsid w:val="0066080B"/>
    <w:rsid w:val="0066266B"/>
    <w:rsid w:val="006642A5"/>
    <w:rsid w:val="00664D35"/>
    <w:rsid w:val="00665A31"/>
    <w:rsid w:val="00665BDE"/>
    <w:rsid w:val="00671D76"/>
    <w:rsid w:val="0067465E"/>
    <w:rsid w:val="00675557"/>
    <w:rsid w:val="00676A99"/>
    <w:rsid w:val="00677E3E"/>
    <w:rsid w:val="0068227F"/>
    <w:rsid w:val="00682898"/>
    <w:rsid w:val="00682F55"/>
    <w:rsid w:val="006839A6"/>
    <w:rsid w:val="00683B42"/>
    <w:rsid w:val="0068433E"/>
    <w:rsid w:val="006843E2"/>
    <w:rsid w:val="0069073A"/>
    <w:rsid w:val="006909CD"/>
    <w:rsid w:val="00691127"/>
    <w:rsid w:val="00691820"/>
    <w:rsid w:val="00692637"/>
    <w:rsid w:val="0069731D"/>
    <w:rsid w:val="006A039F"/>
    <w:rsid w:val="006A0AB3"/>
    <w:rsid w:val="006A1144"/>
    <w:rsid w:val="006A15CD"/>
    <w:rsid w:val="006A1B52"/>
    <w:rsid w:val="006A1FF5"/>
    <w:rsid w:val="006A2A04"/>
    <w:rsid w:val="006A316D"/>
    <w:rsid w:val="006A43B5"/>
    <w:rsid w:val="006A4733"/>
    <w:rsid w:val="006A4F4F"/>
    <w:rsid w:val="006A53FE"/>
    <w:rsid w:val="006B03EA"/>
    <w:rsid w:val="006B133D"/>
    <w:rsid w:val="006B13F7"/>
    <w:rsid w:val="006B1525"/>
    <w:rsid w:val="006B1C61"/>
    <w:rsid w:val="006B2F63"/>
    <w:rsid w:val="006B35B6"/>
    <w:rsid w:val="006B4DDF"/>
    <w:rsid w:val="006B5A34"/>
    <w:rsid w:val="006B777A"/>
    <w:rsid w:val="006B7EFA"/>
    <w:rsid w:val="006C2138"/>
    <w:rsid w:val="006C29D1"/>
    <w:rsid w:val="006C32D0"/>
    <w:rsid w:val="006C38E1"/>
    <w:rsid w:val="006C43C3"/>
    <w:rsid w:val="006C4515"/>
    <w:rsid w:val="006C582C"/>
    <w:rsid w:val="006C6B8B"/>
    <w:rsid w:val="006D0ACF"/>
    <w:rsid w:val="006D0C29"/>
    <w:rsid w:val="006D0E13"/>
    <w:rsid w:val="006D2B6F"/>
    <w:rsid w:val="006D2CFB"/>
    <w:rsid w:val="006D3199"/>
    <w:rsid w:val="006D4AAD"/>
    <w:rsid w:val="006D4B76"/>
    <w:rsid w:val="006D5D0D"/>
    <w:rsid w:val="006E1AF1"/>
    <w:rsid w:val="006E3A58"/>
    <w:rsid w:val="006E4A81"/>
    <w:rsid w:val="006E5FB6"/>
    <w:rsid w:val="006E66B1"/>
    <w:rsid w:val="006F185D"/>
    <w:rsid w:val="006F20B8"/>
    <w:rsid w:val="006F329E"/>
    <w:rsid w:val="006F52E8"/>
    <w:rsid w:val="006F62F1"/>
    <w:rsid w:val="006F6373"/>
    <w:rsid w:val="006F758B"/>
    <w:rsid w:val="006F7B06"/>
    <w:rsid w:val="00700210"/>
    <w:rsid w:val="00700ABD"/>
    <w:rsid w:val="007029FE"/>
    <w:rsid w:val="0070335E"/>
    <w:rsid w:val="00703C3C"/>
    <w:rsid w:val="00703C48"/>
    <w:rsid w:val="00704DA4"/>
    <w:rsid w:val="00704DEC"/>
    <w:rsid w:val="00707558"/>
    <w:rsid w:val="00710080"/>
    <w:rsid w:val="007129A5"/>
    <w:rsid w:val="00713F0E"/>
    <w:rsid w:val="00714BA8"/>
    <w:rsid w:val="00715F85"/>
    <w:rsid w:val="00716A41"/>
    <w:rsid w:val="00717688"/>
    <w:rsid w:val="00720DDD"/>
    <w:rsid w:val="00722857"/>
    <w:rsid w:val="00723E7C"/>
    <w:rsid w:val="00723EA9"/>
    <w:rsid w:val="0072581E"/>
    <w:rsid w:val="00726576"/>
    <w:rsid w:val="00726EE5"/>
    <w:rsid w:val="007273C7"/>
    <w:rsid w:val="00731369"/>
    <w:rsid w:val="00732BDF"/>
    <w:rsid w:val="00734681"/>
    <w:rsid w:val="00735E1D"/>
    <w:rsid w:val="00735FFE"/>
    <w:rsid w:val="0073690C"/>
    <w:rsid w:val="007400F1"/>
    <w:rsid w:val="00741657"/>
    <w:rsid w:val="00741887"/>
    <w:rsid w:val="00741C6B"/>
    <w:rsid w:val="007421CB"/>
    <w:rsid w:val="00742F59"/>
    <w:rsid w:val="0074424E"/>
    <w:rsid w:val="00745533"/>
    <w:rsid w:val="00745647"/>
    <w:rsid w:val="00746343"/>
    <w:rsid w:val="007466A9"/>
    <w:rsid w:val="007467A7"/>
    <w:rsid w:val="007477CC"/>
    <w:rsid w:val="00750ADB"/>
    <w:rsid w:val="0075309A"/>
    <w:rsid w:val="00754713"/>
    <w:rsid w:val="00756571"/>
    <w:rsid w:val="00757A95"/>
    <w:rsid w:val="007601F8"/>
    <w:rsid w:val="00761331"/>
    <w:rsid w:val="00762F3F"/>
    <w:rsid w:val="007630B3"/>
    <w:rsid w:val="007647FF"/>
    <w:rsid w:val="007659A1"/>
    <w:rsid w:val="00766BB4"/>
    <w:rsid w:val="0076793D"/>
    <w:rsid w:val="00767D29"/>
    <w:rsid w:val="007707D8"/>
    <w:rsid w:val="00771CBB"/>
    <w:rsid w:val="00771D14"/>
    <w:rsid w:val="00773F65"/>
    <w:rsid w:val="00774237"/>
    <w:rsid w:val="0077423B"/>
    <w:rsid w:val="00774941"/>
    <w:rsid w:val="00775E08"/>
    <w:rsid w:val="0077685C"/>
    <w:rsid w:val="00777142"/>
    <w:rsid w:val="0077773A"/>
    <w:rsid w:val="007778B2"/>
    <w:rsid w:val="00777B73"/>
    <w:rsid w:val="00781B4B"/>
    <w:rsid w:val="00781E6B"/>
    <w:rsid w:val="007821CD"/>
    <w:rsid w:val="007828C6"/>
    <w:rsid w:val="0078575C"/>
    <w:rsid w:val="00785FE4"/>
    <w:rsid w:val="007912A9"/>
    <w:rsid w:val="007916E5"/>
    <w:rsid w:val="007917EE"/>
    <w:rsid w:val="00792552"/>
    <w:rsid w:val="0079343F"/>
    <w:rsid w:val="00793F04"/>
    <w:rsid w:val="00794047"/>
    <w:rsid w:val="00797811"/>
    <w:rsid w:val="007A0117"/>
    <w:rsid w:val="007A0397"/>
    <w:rsid w:val="007A0652"/>
    <w:rsid w:val="007A2394"/>
    <w:rsid w:val="007A4568"/>
    <w:rsid w:val="007A49D5"/>
    <w:rsid w:val="007A49F8"/>
    <w:rsid w:val="007A5223"/>
    <w:rsid w:val="007A5B51"/>
    <w:rsid w:val="007A6F07"/>
    <w:rsid w:val="007A7AB6"/>
    <w:rsid w:val="007A7BA6"/>
    <w:rsid w:val="007B0A64"/>
    <w:rsid w:val="007B0D64"/>
    <w:rsid w:val="007B1CBE"/>
    <w:rsid w:val="007B1EDB"/>
    <w:rsid w:val="007B242F"/>
    <w:rsid w:val="007B27A5"/>
    <w:rsid w:val="007B2B11"/>
    <w:rsid w:val="007B2E1D"/>
    <w:rsid w:val="007B3054"/>
    <w:rsid w:val="007B3F80"/>
    <w:rsid w:val="007B40AA"/>
    <w:rsid w:val="007B429C"/>
    <w:rsid w:val="007B47BA"/>
    <w:rsid w:val="007B6006"/>
    <w:rsid w:val="007B7D69"/>
    <w:rsid w:val="007B7E30"/>
    <w:rsid w:val="007B7EEE"/>
    <w:rsid w:val="007C082B"/>
    <w:rsid w:val="007C0C81"/>
    <w:rsid w:val="007C19ED"/>
    <w:rsid w:val="007C1C67"/>
    <w:rsid w:val="007C3672"/>
    <w:rsid w:val="007C6A9E"/>
    <w:rsid w:val="007C6AD1"/>
    <w:rsid w:val="007C7307"/>
    <w:rsid w:val="007C733D"/>
    <w:rsid w:val="007C7834"/>
    <w:rsid w:val="007D03C0"/>
    <w:rsid w:val="007D0D3F"/>
    <w:rsid w:val="007D215D"/>
    <w:rsid w:val="007D2981"/>
    <w:rsid w:val="007D565B"/>
    <w:rsid w:val="007D5F86"/>
    <w:rsid w:val="007D6CD0"/>
    <w:rsid w:val="007D77FF"/>
    <w:rsid w:val="007E0C5E"/>
    <w:rsid w:val="007E25E3"/>
    <w:rsid w:val="007E2B8E"/>
    <w:rsid w:val="007E3B8C"/>
    <w:rsid w:val="007E4D11"/>
    <w:rsid w:val="007E4EBD"/>
    <w:rsid w:val="007E5587"/>
    <w:rsid w:val="007E5735"/>
    <w:rsid w:val="007E59A8"/>
    <w:rsid w:val="007E63A1"/>
    <w:rsid w:val="007E6B5D"/>
    <w:rsid w:val="007E7978"/>
    <w:rsid w:val="007F1772"/>
    <w:rsid w:val="007F2920"/>
    <w:rsid w:val="007F36ED"/>
    <w:rsid w:val="007F4C24"/>
    <w:rsid w:val="007F51CA"/>
    <w:rsid w:val="008002C1"/>
    <w:rsid w:val="00802746"/>
    <w:rsid w:val="00803841"/>
    <w:rsid w:val="008038A1"/>
    <w:rsid w:val="008040B9"/>
    <w:rsid w:val="00804B09"/>
    <w:rsid w:val="00804D7D"/>
    <w:rsid w:val="00805A49"/>
    <w:rsid w:val="00806117"/>
    <w:rsid w:val="00806FB6"/>
    <w:rsid w:val="008104C5"/>
    <w:rsid w:val="00810617"/>
    <w:rsid w:val="00810729"/>
    <w:rsid w:val="00810B6E"/>
    <w:rsid w:val="00811826"/>
    <w:rsid w:val="0081380D"/>
    <w:rsid w:val="00815869"/>
    <w:rsid w:val="00816412"/>
    <w:rsid w:val="008168BC"/>
    <w:rsid w:val="0081704E"/>
    <w:rsid w:val="0081728F"/>
    <w:rsid w:val="00817B4B"/>
    <w:rsid w:val="00820458"/>
    <w:rsid w:val="00820568"/>
    <w:rsid w:val="00820BF0"/>
    <w:rsid w:val="00820C33"/>
    <w:rsid w:val="008216D7"/>
    <w:rsid w:val="00821E3F"/>
    <w:rsid w:val="00822437"/>
    <w:rsid w:val="00822B8B"/>
    <w:rsid w:val="00825F14"/>
    <w:rsid w:val="008263D9"/>
    <w:rsid w:val="00826EDE"/>
    <w:rsid w:val="0082747D"/>
    <w:rsid w:val="00830CF6"/>
    <w:rsid w:val="00836434"/>
    <w:rsid w:val="0083643E"/>
    <w:rsid w:val="008375DC"/>
    <w:rsid w:val="0084007B"/>
    <w:rsid w:val="00842A3C"/>
    <w:rsid w:val="0084320C"/>
    <w:rsid w:val="008432C9"/>
    <w:rsid w:val="00843687"/>
    <w:rsid w:val="00844A3B"/>
    <w:rsid w:val="00845714"/>
    <w:rsid w:val="0084736D"/>
    <w:rsid w:val="00852D45"/>
    <w:rsid w:val="0085307C"/>
    <w:rsid w:val="008545C6"/>
    <w:rsid w:val="00854C11"/>
    <w:rsid w:val="0085610D"/>
    <w:rsid w:val="008567C6"/>
    <w:rsid w:val="00856DBD"/>
    <w:rsid w:val="00856E9F"/>
    <w:rsid w:val="00857B73"/>
    <w:rsid w:val="00860432"/>
    <w:rsid w:val="0086200D"/>
    <w:rsid w:val="00862782"/>
    <w:rsid w:val="00862B63"/>
    <w:rsid w:val="00863429"/>
    <w:rsid w:val="00863C2A"/>
    <w:rsid w:val="00865884"/>
    <w:rsid w:val="008675C2"/>
    <w:rsid w:val="008676F4"/>
    <w:rsid w:val="00867978"/>
    <w:rsid w:val="0087030A"/>
    <w:rsid w:val="00870D4A"/>
    <w:rsid w:val="008724FE"/>
    <w:rsid w:val="008728E3"/>
    <w:rsid w:val="00872DE7"/>
    <w:rsid w:val="00873050"/>
    <w:rsid w:val="00873152"/>
    <w:rsid w:val="00873E2C"/>
    <w:rsid w:val="00876746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1E61"/>
    <w:rsid w:val="00891FF0"/>
    <w:rsid w:val="0089311A"/>
    <w:rsid w:val="00893CFE"/>
    <w:rsid w:val="008945D4"/>
    <w:rsid w:val="008954F6"/>
    <w:rsid w:val="00895903"/>
    <w:rsid w:val="008A2597"/>
    <w:rsid w:val="008A2EFC"/>
    <w:rsid w:val="008A3460"/>
    <w:rsid w:val="008A3ABF"/>
    <w:rsid w:val="008A4AC1"/>
    <w:rsid w:val="008A543F"/>
    <w:rsid w:val="008A5C1E"/>
    <w:rsid w:val="008A6918"/>
    <w:rsid w:val="008A7972"/>
    <w:rsid w:val="008B1286"/>
    <w:rsid w:val="008B2A5C"/>
    <w:rsid w:val="008B2D9A"/>
    <w:rsid w:val="008B59E3"/>
    <w:rsid w:val="008B65B2"/>
    <w:rsid w:val="008B7252"/>
    <w:rsid w:val="008B7CBD"/>
    <w:rsid w:val="008C104E"/>
    <w:rsid w:val="008C2A1E"/>
    <w:rsid w:val="008C2C41"/>
    <w:rsid w:val="008C3382"/>
    <w:rsid w:val="008C380A"/>
    <w:rsid w:val="008C3B1E"/>
    <w:rsid w:val="008C50A4"/>
    <w:rsid w:val="008C56F6"/>
    <w:rsid w:val="008C5721"/>
    <w:rsid w:val="008C6B7F"/>
    <w:rsid w:val="008D03CB"/>
    <w:rsid w:val="008D0B89"/>
    <w:rsid w:val="008D16C7"/>
    <w:rsid w:val="008D1733"/>
    <w:rsid w:val="008D2A3E"/>
    <w:rsid w:val="008D3A8A"/>
    <w:rsid w:val="008D47A9"/>
    <w:rsid w:val="008D5AB3"/>
    <w:rsid w:val="008E037C"/>
    <w:rsid w:val="008E1BD9"/>
    <w:rsid w:val="008E3AC2"/>
    <w:rsid w:val="008F1433"/>
    <w:rsid w:val="008F1C84"/>
    <w:rsid w:val="008F2947"/>
    <w:rsid w:val="008F3450"/>
    <w:rsid w:val="008F52B3"/>
    <w:rsid w:val="008F66EB"/>
    <w:rsid w:val="008F7D45"/>
    <w:rsid w:val="00900E44"/>
    <w:rsid w:val="0090495F"/>
    <w:rsid w:val="009055D7"/>
    <w:rsid w:val="009058E3"/>
    <w:rsid w:val="0090616C"/>
    <w:rsid w:val="0090641A"/>
    <w:rsid w:val="00911B7C"/>
    <w:rsid w:val="0091262D"/>
    <w:rsid w:val="00912669"/>
    <w:rsid w:val="00913A91"/>
    <w:rsid w:val="00913E4F"/>
    <w:rsid w:val="00916FD6"/>
    <w:rsid w:val="009229BF"/>
    <w:rsid w:val="00925121"/>
    <w:rsid w:val="00925C11"/>
    <w:rsid w:val="00926E41"/>
    <w:rsid w:val="00927F98"/>
    <w:rsid w:val="0093015B"/>
    <w:rsid w:val="00931442"/>
    <w:rsid w:val="00931647"/>
    <w:rsid w:val="00931D91"/>
    <w:rsid w:val="00931F64"/>
    <w:rsid w:val="00932F33"/>
    <w:rsid w:val="0093303C"/>
    <w:rsid w:val="009333DA"/>
    <w:rsid w:val="009347B3"/>
    <w:rsid w:val="0093537F"/>
    <w:rsid w:val="00937A59"/>
    <w:rsid w:val="0094301A"/>
    <w:rsid w:val="00943872"/>
    <w:rsid w:val="00944512"/>
    <w:rsid w:val="009449DF"/>
    <w:rsid w:val="00945B20"/>
    <w:rsid w:val="009472D5"/>
    <w:rsid w:val="00950559"/>
    <w:rsid w:val="009517AE"/>
    <w:rsid w:val="00951F46"/>
    <w:rsid w:val="00952CBB"/>
    <w:rsid w:val="00953780"/>
    <w:rsid w:val="00953B6F"/>
    <w:rsid w:val="00954262"/>
    <w:rsid w:val="009556E9"/>
    <w:rsid w:val="00955BAB"/>
    <w:rsid w:val="00956BB5"/>
    <w:rsid w:val="00960428"/>
    <w:rsid w:val="009608F8"/>
    <w:rsid w:val="00963351"/>
    <w:rsid w:val="009655CE"/>
    <w:rsid w:val="0096569A"/>
    <w:rsid w:val="00965C47"/>
    <w:rsid w:val="00965E18"/>
    <w:rsid w:val="009707FD"/>
    <w:rsid w:val="009718DE"/>
    <w:rsid w:val="00972084"/>
    <w:rsid w:val="00975BB4"/>
    <w:rsid w:val="0097632A"/>
    <w:rsid w:val="0097704B"/>
    <w:rsid w:val="00977921"/>
    <w:rsid w:val="00977B9C"/>
    <w:rsid w:val="00977D39"/>
    <w:rsid w:val="00977ECB"/>
    <w:rsid w:val="009819C7"/>
    <w:rsid w:val="00981BDB"/>
    <w:rsid w:val="00981C1F"/>
    <w:rsid w:val="00983909"/>
    <w:rsid w:val="00983934"/>
    <w:rsid w:val="00984C8C"/>
    <w:rsid w:val="00985D57"/>
    <w:rsid w:val="00986316"/>
    <w:rsid w:val="00986F46"/>
    <w:rsid w:val="00987990"/>
    <w:rsid w:val="009904EE"/>
    <w:rsid w:val="00990DE9"/>
    <w:rsid w:val="00991074"/>
    <w:rsid w:val="00991770"/>
    <w:rsid w:val="00992C87"/>
    <w:rsid w:val="009931D6"/>
    <w:rsid w:val="009939C6"/>
    <w:rsid w:val="009945EE"/>
    <w:rsid w:val="00994E02"/>
    <w:rsid w:val="0099559F"/>
    <w:rsid w:val="00996346"/>
    <w:rsid w:val="00996B66"/>
    <w:rsid w:val="00997E4B"/>
    <w:rsid w:val="009A049E"/>
    <w:rsid w:val="009A0F9D"/>
    <w:rsid w:val="009A11CC"/>
    <w:rsid w:val="009A32FC"/>
    <w:rsid w:val="009A60DC"/>
    <w:rsid w:val="009A6F73"/>
    <w:rsid w:val="009A7172"/>
    <w:rsid w:val="009A7DDB"/>
    <w:rsid w:val="009B131F"/>
    <w:rsid w:val="009B309A"/>
    <w:rsid w:val="009B3255"/>
    <w:rsid w:val="009B3374"/>
    <w:rsid w:val="009B3743"/>
    <w:rsid w:val="009B4F48"/>
    <w:rsid w:val="009B6DD8"/>
    <w:rsid w:val="009B7287"/>
    <w:rsid w:val="009C146B"/>
    <w:rsid w:val="009C3948"/>
    <w:rsid w:val="009C4E9F"/>
    <w:rsid w:val="009C568A"/>
    <w:rsid w:val="009C5797"/>
    <w:rsid w:val="009C68B2"/>
    <w:rsid w:val="009C7A74"/>
    <w:rsid w:val="009D2D2B"/>
    <w:rsid w:val="009D4E24"/>
    <w:rsid w:val="009D63DC"/>
    <w:rsid w:val="009D6D0D"/>
    <w:rsid w:val="009D7555"/>
    <w:rsid w:val="009D7DE4"/>
    <w:rsid w:val="009D7E05"/>
    <w:rsid w:val="009E0299"/>
    <w:rsid w:val="009E077A"/>
    <w:rsid w:val="009E13B7"/>
    <w:rsid w:val="009E3BBC"/>
    <w:rsid w:val="009E4C35"/>
    <w:rsid w:val="009E5527"/>
    <w:rsid w:val="009E721D"/>
    <w:rsid w:val="009E7C82"/>
    <w:rsid w:val="009F1FD3"/>
    <w:rsid w:val="009F343B"/>
    <w:rsid w:val="009F3604"/>
    <w:rsid w:val="009F487C"/>
    <w:rsid w:val="009F4E10"/>
    <w:rsid w:val="009F68F2"/>
    <w:rsid w:val="009F6E41"/>
    <w:rsid w:val="009F720B"/>
    <w:rsid w:val="00A0007D"/>
    <w:rsid w:val="00A00387"/>
    <w:rsid w:val="00A012CE"/>
    <w:rsid w:val="00A0182A"/>
    <w:rsid w:val="00A020F6"/>
    <w:rsid w:val="00A05249"/>
    <w:rsid w:val="00A05EE8"/>
    <w:rsid w:val="00A10233"/>
    <w:rsid w:val="00A1182D"/>
    <w:rsid w:val="00A119BA"/>
    <w:rsid w:val="00A11C6E"/>
    <w:rsid w:val="00A13836"/>
    <w:rsid w:val="00A1638C"/>
    <w:rsid w:val="00A20090"/>
    <w:rsid w:val="00A20261"/>
    <w:rsid w:val="00A210A5"/>
    <w:rsid w:val="00A21629"/>
    <w:rsid w:val="00A23127"/>
    <w:rsid w:val="00A2344E"/>
    <w:rsid w:val="00A24500"/>
    <w:rsid w:val="00A27710"/>
    <w:rsid w:val="00A27993"/>
    <w:rsid w:val="00A30E7B"/>
    <w:rsid w:val="00A3194C"/>
    <w:rsid w:val="00A3213E"/>
    <w:rsid w:val="00A35468"/>
    <w:rsid w:val="00A40035"/>
    <w:rsid w:val="00A403D3"/>
    <w:rsid w:val="00A407A8"/>
    <w:rsid w:val="00A41D58"/>
    <w:rsid w:val="00A433E6"/>
    <w:rsid w:val="00A43F23"/>
    <w:rsid w:val="00A43F5F"/>
    <w:rsid w:val="00A46429"/>
    <w:rsid w:val="00A4658D"/>
    <w:rsid w:val="00A4694F"/>
    <w:rsid w:val="00A46AFC"/>
    <w:rsid w:val="00A476C1"/>
    <w:rsid w:val="00A47836"/>
    <w:rsid w:val="00A47DC1"/>
    <w:rsid w:val="00A50816"/>
    <w:rsid w:val="00A50F6E"/>
    <w:rsid w:val="00A515AE"/>
    <w:rsid w:val="00A5184F"/>
    <w:rsid w:val="00A51AC7"/>
    <w:rsid w:val="00A51B7D"/>
    <w:rsid w:val="00A52871"/>
    <w:rsid w:val="00A54479"/>
    <w:rsid w:val="00A54CBD"/>
    <w:rsid w:val="00A571B5"/>
    <w:rsid w:val="00A614DC"/>
    <w:rsid w:val="00A62CE4"/>
    <w:rsid w:val="00A67790"/>
    <w:rsid w:val="00A67D48"/>
    <w:rsid w:val="00A704FE"/>
    <w:rsid w:val="00A70FB4"/>
    <w:rsid w:val="00A715E7"/>
    <w:rsid w:val="00A73A63"/>
    <w:rsid w:val="00A74AD5"/>
    <w:rsid w:val="00A7502D"/>
    <w:rsid w:val="00A75319"/>
    <w:rsid w:val="00A756B3"/>
    <w:rsid w:val="00A75AB1"/>
    <w:rsid w:val="00A75F2D"/>
    <w:rsid w:val="00A809EB"/>
    <w:rsid w:val="00A826A0"/>
    <w:rsid w:val="00A82A5F"/>
    <w:rsid w:val="00A833E8"/>
    <w:rsid w:val="00A8498C"/>
    <w:rsid w:val="00A851FD"/>
    <w:rsid w:val="00A86285"/>
    <w:rsid w:val="00A86393"/>
    <w:rsid w:val="00A86F59"/>
    <w:rsid w:val="00A87F3C"/>
    <w:rsid w:val="00A90B31"/>
    <w:rsid w:val="00A913E7"/>
    <w:rsid w:val="00A91DC6"/>
    <w:rsid w:val="00A9222E"/>
    <w:rsid w:val="00A92B18"/>
    <w:rsid w:val="00A940EA"/>
    <w:rsid w:val="00A95ECD"/>
    <w:rsid w:val="00A96451"/>
    <w:rsid w:val="00AA1668"/>
    <w:rsid w:val="00AA1794"/>
    <w:rsid w:val="00AA2330"/>
    <w:rsid w:val="00AA4A38"/>
    <w:rsid w:val="00AA5104"/>
    <w:rsid w:val="00AA588A"/>
    <w:rsid w:val="00AA7250"/>
    <w:rsid w:val="00AA7ABD"/>
    <w:rsid w:val="00AB1B08"/>
    <w:rsid w:val="00AB2C79"/>
    <w:rsid w:val="00AB3BFA"/>
    <w:rsid w:val="00AB5D52"/>
    <w:rsid w:val="00AC0052"/>
    <w:rsid w:val="00AC06B9"/>
    <w:rsid w:val="00AC0B54"/>
    <w:rsid w:val="00AC1D49"/>
    <w:rsid w:val="00AC1F5F"/>
    <w:rsid w:val="00AC2C2F"/>
    <w:rsid w:val="00AC3517"/>
    <w:rsid w:val="00AC3C5B"/>
    <w:rsid w:val="00AC3EA5"/>
    <w:rsid w:val="00AC4AF2"/>
    <w:rsid w:val="00AC5474"/>
    <w:rsid w:val="00AC55C4"/>
    <w:rsid w:val="00AD00AD"/>
    <w:rsid w:val="00AD1E5A"/>
    <w:rsid w:val="00AD2DCF"/>
    <w:rsid w:val="00AD37C7"/>
    <w:rsid w:val="00AD3965"/>
    <w:rsid w:val="00AD3B1D"/>
    <w:rsid w:val="00AD415C"/>
    <w:rsid w:val="00AD59C2"/>
    <w:rsid w:val="00AD5E22"/>
    <w:rsid w:val="00AE11EE"/>
    <w:rsid w:val="00AE1B8A"/>
    <w:rsid w:val="00AE215E"/>
    <w:rsid w:val="00AE61DD"/>
    <w:rsid w:val="00AE64B8"/>
    <w:rsid w:val="00AE6DBE"/>
    <w:rsid w:val="00AE732C"/>
    <w:rsid w:val="00AE734F"/>
    <w:rsid w:val="00AF06C1"/>
    <w:rsid w:val="00AF0F67"/>
    <w:rsid w:val="00AF2FF7"/>
    <w:rsid w:val="00AF3C7F"/>
    <w:rsid w:val="00AF485C"/>
    <w:rsid w:val="00AF5980"/>
    <w:rsid w:val="00AF5F41"/>
    <w:rsid w:val="00AF787E"/>
    <w:rsid w:val="00AF78A0"/>
    <w:rsid w:val="00B01BCB"/>
    <w:rsid w:val="00B04013"/>
    <w:rsid w:val="00B045B7"/>
    <w:rsid w:val="00B0469E"/>
    <w:rsid w:val="00B04F7A"/>
    <w:rsid w:val="00B06A45"/>
    <w:rsid w:val="00B07064"/>
    <w:rsid w:val="00B109D5"/>
    <w:rsid w:val="00B10B0A"/>
    <w:rsid w:val="00B12244"/>
    <w:rsid w:val="00B138D2"/>
    <w:rsid w:val="00B13ABE"/>
    <w:rsid w:val="00B13C52"/>
    <w:rsid w:val="00B14383"/>
    <w:rsid w:val="00B14391"/>
    <w:rsid w:val="00B14CC5"/>
    <w:rsid w:val="00B158DB"/>
    <w:rsid w:val="00B16444"/>
    <w:rsid w:val="00B20086"/>
    <w:rsid w:val="00B20B6A"/>
    <w:rsid w:val="00B2252B"/>
    <w:rsid w:val="00B22FEB"/>
    <w:rsid w:val="00B238B0"/>
    <w:rsid w:val="00B24982"/>
    <w:rsid w:val="00B2543A"/>
    <w:rsid w:val="00B2624C"/>
    <w:rsid w:val="00B26962"/>
    <w:rsid w:val="00B26A85"/>
    <w:rsid w:val="00B30778"/>
    <w:rsid w:val="00B30DEC"/>
    <w:rsid w:val="00B31516"/>
    <w:rsid w:val="00B36F44"/>
    <w:rsid w:val="00B40C5C"/>
    <w:rsid w:val="00B40DFF"/>
    <w:rsid w:val="00B41896"/>
    <w:rsid w:val="00B41A8A"/>
    <w:rsid w:val="00B41E65"/>
    <w:rsid w:val="00B422F8"/>
    <w:rsid w:val="00B424C5"/>
    <w:rsid w:val="00B437D8"/>
    <w:rsid w:val="00B444E9"/>
    <w:rsid w:val="00B45115"/>
    <w:rsid w:val="00B461C5"/>
    <w:rsid w:val="00B46BB9"/>
    <w:rsid w:val="00B47AB3"/>
    <w:rsid w:val="00B50204"/>
    <w:rsid w:val="00B509FD"/>
    <w:rsid w:val="00B51702"/>
    <w:rsid w:val="00B5175C"/>
    <w:rsid w:val="00B52AAB"/>
    <w:rsid w:val="00B52EB4"/>
    <w:rsid w:val="00B5326B"/>
    <w:rsid w:val="00B532AC"/>
    <w:rsid w:val="00B53B5B"/>
    <w:rsid w:val="00B555FA"/>
    <w:rsid w:val="00B55BDF"/>
    <w:rsid w:val="00B60770"/>
    <w:rsid w:val="00B60D05"/>
    <w:rsid w:val="00B611D5"/>
    <w:rsid w:val="00B64B28"/>
    <w:rsid w:val="00B6556E"/>
    <w:rsid w:val="00B7136D"/>
    <w:rsid w:val="00B71DCA"/>
    <w:rsid w:val="00B7235B"/>
    <w:rsid w:val="00B73EC2"/>
    <w:rsid w:val="00B740D7"/>
    <w:rsid w:val="00B74951"/>
    <w:rsid w:val="00B74992"/>
    <w:rsid w:val="00B74B35"/>
    <w:rsid w:val="00B74E82"/>
    <w:rsid w:val="00B75CCC"/>
    <w:rsid w:val="00B75E98"/>
    <w:rsid w:val="00B76447"/>
    <w:rsid w:val="00B80110"/>
    <w:rsid w:val="00B80A75"/>
    <w:rsid w:val="00B8132B"/>
    <w:rsid w:val="00B813F8"/>
    <w:rsid w:val="00B8420E"/>
    <w:rsid w:val="00B854D9"/>
    <w:rsid w:val="00B85BF5"/>
    <w:rsid w:val="00B85C11"/>
    <w:rsid w:val="00B85CD6"/>
    <w:rsid w:val="00B86229"/>
    <w:rsid w:val="00B864BD"/>
    <w:rsid w:val="00B87F00"/>
    <w:rsid w:val="00B907B5"/>
    <w:rsid w:val="00B91222"/>
    <w:rsid w:val="00B93391"/>
    <w:rsid w:val="00B938F1"/>
    <w:rsid w:val="00B94DD9"/>
    <w:rsid w:val="00B97259"/>
    <w:rsid w:val="00BA0EC5"/>
    <w:rsid w:val="00BA1D73"/>
    <w:rsid w:val="00BA3957"/>
    <w:rsid w:val="00BA4A4A"/>
    <w:rsid w:val="00BA667F"/>
    <w:rsid w:val="00BA753C"/>
    <w:rsid w:val="00BA7C56"/>
    <w:rsid w:val="00BB1A8D"/>
    <w:rsid w:val="00BB1FCE"/>
    <w:rsid w:val="00BB2BE2"/>
    <w:rsid w:val="00BB44AF"/>
    <w:rsid w:val="00BB4B50"/>
    <w:rsid w:val="00BB4F8A"/>
    <w:rsid w:val="00BB4FE3"/>
    <w:rsid w:val="00BB7096"/>
    <w:rsid w:val="00BB71C9"/>
    <w:rsid w:val="00BB7DF4"/>
    <w:rsid w:val="00BC00C0"/>
    <w:rsid w:val="00BC0DF1"/>
    <w:rsid w:val="00BC2950"/>
    <w:rsid w:val="00BC2E07"/>
    <w:rsid w:val="00BC353F"/>
    <w:rsid w:val="00BC439B"/>
    <w:rsid w:val="00BC5458"/>
    <w:rsid w:val="00BC5A04"/>
    <w:rsid w:val="00BC62E3"/>
    <w:rsid w:val="00BC639A"/>
    <w:rsid w:val="00BC79F1"/>
    <w:rsid w:val="00BC7B19"/>
    <w:rsid w:val="00BD083C"/>
    <w:rsid w:val="00BD0AC6"/>
    <w:rsid w:val="00BD2801"/>
    <w:rsid w:val="00BD3390"/>
    <w:rsid w:val="00BD38FC"/>
    <w:rsid w:val="00BD4521"/>
    <w:rsid w:val="00BD4779"/>
    <w:rsid w:val="00BD47CF"/>
    <w:rsid w:val="00BD69ED"/>
    <w:rsid w:val="00BD7E15"/>
    <w:rsid w:val="00BE087B"/>
    <w:rsid w:val="00BE0AD5"/>
    <w:rsid w:val="00BE0C80"/>
    <w:rsid w:val="00BE1B77"/>
    <w:rsid w:val="00BE25A0"/>
    <w:rsid w:val="00BE28F1"/>
    <w:rsid w:val="00BE3485"/>
    <w:rsid w:val="00BE4099"/>
    <w:rsid w:val="00BE53BF"/>
    <w:rsid w:val="00BE699B"/>
    <w:rsid w:val="00BF0AD9"/>
    <w:rsid w:val="00BF0E9E"/>
    <w:rsid w:val="00BF100A"/>
    <w:rsid w:val="00BF264B"/>
    <w:rsid w:val="00BF2D9B"/>
    <w:rsid w:val="00BF36A0"/>
    <w:rsid w:val="00BF3E6B"/>
    <w:rsid w:val="00BF66DD"/>
    <w:rsid w:val="00C002E5"/>
    <w:rsid w:val="00C00644"/>
    <w:rsid w:val="00C006C1"/>
    <w:rsid w:val="00C00D69"/>
    <w:rsid w:val="00C01815"/>
    <w:rsid w:val="00C0285E"/>
    <w:rsid w:val="00C03061"/>
    <w:rsid w:val="00C03179"/>
    <w:rsid w:val="00C037A3"/>
    <w:rsid w:val="00C03C42"/>
    <w:rsid w:val="00C043C0"/>
    <w:rsid w:val="00C063D0"/>
    <w:rsid w:val="00C069A2"/>
    <w:rsid w:val="00C1137B"/>
    <w:rsid w:val="00C12DA1"/>
    <w:rsid w:val="00C132B2"/>
    <w:rsid w:val="00C13DDF"/>
    <w:rsid w:val="00C155C4"/>
    <w:rsid w:val="00C15601"/>
    <w:rsid w:val="00C170BF"/>
    <w:rsid w:val="00C17B27"/>
    <w:rsid w:val="00C210CB"/>
    <w:rsid w:val="00C2181B"/>
    <w:rsid w:val="00C22B0D"/>
    <w:rsid w:val="00C23C8B"/>
    <w:rsid w:val="00C23F04"/>
    <w:rsid w:val="00C31280"/>
    <w:rsid w:val="00C31CA4"/>
    <w:rsid w:val="00C32522"/>
    <w:rsid w:val="00C32DB2"/>
    <w:rsid w:val="00C330F1"/>
    <w:rsid w:val="00C33174"/>
    <w:rsid w:val="00C3410F"/>
    <w:rsid w:val="00C34D89"/>
    <w:rsid w:val="00C3519F"/>
    <w:rsid w:val="00C35363"/>
    <w:rsid w:val="00C3549B"/>
    <w:rsid w:val="00C35555"/>
    <w:rsid w:val="00C360C9"/>
    <w:rsid w:val="00C3793D"/>
    <w:rsid w:val="00C3798D"/>
    <w:rsid w:val="00C41387"/>
    <w:rsid w:val="00C41A76"/>
    <w:rsid w:val="00C42556"/>
    <w:rsid w:val="00C42FBE"/>
    <w:rsid w:val="00C43308"/>
    <w:rsid w:val="00C4331B"/>
    <w:rsid w:val="00C43FED"/>
    <w:rsid w:val="00C45317"/>
    <w:rsid w:val="00C45778"/>
    <w:rsid w:val="00C465B7"/>
    <w:rsid w:val="00C46615"/>
    <w:rsid w:val="00C46681"/>
    <w:rsid w:val="00C473A3"/>
    <w:rsid w:val="00C47F69"/>
    <w:rsid w:val="00C50717"/>
    <w:rsid w:val="00C50CB0"/>
    <w:rsid w:val="00C51B7A"/>
    <w:rsid w:val="00C536F4"/>
    <w:rsid w:val="00C540D7"/>
    <w:rsid w:val="00C54622"/>
    <w:rsid w:val="00C54CD7"/>
    <w:rsid w:val="00C5652B"/>
    <w:rsid w:val="00C56C9B"/>
    <w:rsid w:val="00C5786F"/>
    <w:rsid w:val="00C57CB8"/>
    <w:rsid w:val="00C62C82"/>
    <w:rsid w:val="00C63134"/>
    <w:rsid w:val="00C65555"/>
    <w:rsid w:val="00C6566E"/>
    <w:rsid w:val="00C67B57"/>
    <w:rsid w:val="00C70B1A"/>
    <w:rsid w:val="00C71440"/>
    <w:rsid w:val="00C71699"/>
    <w:rsid w:val="00C716E8"/>
    <w:rsid w:val="00C7209C"/>
    <w:rsid w:val="00C72476"/>
    <w:rsid w:val="00C72996"/>
    <w:rsid w:val="00C7418C"/>
    <w:rsid w:val="00C744F6"/>
    <w:rsid w:val="00C74A0F"/>
    <w:rsid w:val="00C76FA6"/>
    <w:rsid w:val="00C77F72"/>
    <w:rsid w:val="00C813C9"/>
    <w:rsid w:val="00C8184B"/>
    <w:rsid w:val="00C828CB"/>
    <w:rsid w:val="00C8364A"/>
    <w:rsid w:val="00C8426A"/>
    <w:rsid w:val="00C84956"/>
    <w:rsid w:val="00C84B1B"/>
    <w:rsid w:val="00C85609"/>
    <w:rsid w:val="00C85A88"/>
    <w:rsid w:val="00C86797"/>
    <w:rsid w:val="00C90FDF"/>
    <w:rsid w:val="00C925C1"/>
    <w:rsid w:val="00C93754"/>
    <w:rsid w:val="00C93EE3"/>
    <w:rsid w:val="00C94E90"/>
    <w:rsid w:val="00C95F00"/>
    <w:rsid w:val="00C96B32"/>
    <w:rsid w:val="00CA15E1"/>
    <w:rsid w:val="00CA1D05"/>
    <w:rsid w:val="00CA2066"/>
    <w:rsid w:val="00CA2771"/>
    <w:rsid w:val="00CA28FA"/>
    <w:rsid w:val="00CA3FE1"/>
    <w:rsid w:val="00CA6FF9"/>
    <w:rsid w:val="00CA7687"/>
    <w:rsid w:val="00CB04E4"/>
    <w:rsid w:val="00CB07EB"/>
    <w:rsid w:val="00CB0C3C"/>
    <w:rsid w:val="00CB0C51"/>
    <w:rsid w:val="00CB1121"/>
    <w:rsid w:val="00CB3179"/>
    <w:rsid w:val="00CB33D6"/>
    <w:rsid w:val="00CB353A"/>
    <w:rsid w:val="00CB5195"/>
    <w:rsid w:val="00CB5396"/>
    <w:rsid w:val="00CB56A2"/>
    <w:rsid w:val="00CB5849"/>
    <w:rsid w:val="00CB76AE"/>
    <w:rsid w:val="00CB78BD"/>
    <w:rsid w:val="00CC00B4"/>
    <w:rsid w:val="00CC2138"/>
    <w:rsid w:val="00CC2516"/>
    <w:rsid w:val="00CC394C"/>
    <w:rsid w:val="00CC3BF0"/>
    <w:rsid w:val="00CC3E03"/>
    <w:rsid w:val="00CC4740"/>
    <w:rsid w:val="00CC4D85"/>
    <w:rsid w:val="00CC51D3"/>
    <w:rsid w:val="00CC56B3"/>
    <w:rsid w:val="00CC5C04"/>
    <w:rsid w:val="00CD04DF"/>
    <w:rsid w:val="00CD080E"/>
    <w:rsid w:val="00CD134B"/>
    <w:rsid w:val="00CD2320"/>
    <w:rsid w:val="00CD3A0C"/>
    <w:rsid w:val="00CD67D7"/>
    <w:rsid w:val="00CD7008"/>
    <w:rsid w:val="00CD7031"/>
    <w:rsid w:val="00CE3CD8"/>
    <w:rsid w:val="00CE4763"/>
    <w:rsid w:val="00CE5E69"/>
    <w:rsid w:val="00CE6C9D"/>
    <w:rsid w:val="00CE6DC8"/>
    <w:rsid w:val="00CE7B84"/>
    <w:rsid w:val="00CF01F2"/>
    <w:rsid w:val="00CF07A9"/>
    <w:rsid w:val="00CF17E7"/>
    <w:rsid w:val="00CF1AFB"/>
    <w:rsid w:val="00CF1D7C"/>
    <w:rsid w:val="00CF2EBC"/>
    <w:rsid w:val="00CF4E04"/>
    <w:rsid w:val="00CF5F3D"/>
    <w:rsid w:val="00CF7537"/>
    <w:rsid w:val="00CF7A34"/>
    <w:rsid w:val="00D00281"/>
    <w:rsid w:val="00D016E8"/>
    <w:rsid w:val="00D01AE0"/>
    <w:rsid w:val="00D020B8"/>
    <w:rsid w:val="00D035B0"/>
    <w:rsid w:val="00D03C3F"/>
    <w:rsid w:val="00D0411C"/>
    <w:rsid w:val="00D042C8"/>
    <w:rsid w:val="00D049AD"/>
    <w:rsid w:val="00D05762"/>
    <w:rsid w:val="00D05A70"/>
    <w:rsid w:val="00D06407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6F"/>
    <w:rsid w:val="00D17DA6"/>
    <w:rsid w:val="00D2062E"/>
    <w:rsid w:val="00D20822"/>
    <w:rsid w:val="00D20905"/>
    <w:rsid w:val="00D21F1D"/>
    <w:rsid w:val="00D232F0"/>
    <w:rsid w:val="00D246B9"/>
    <w:rsid w:val="00D249FE"/>
    <w:rsid w:val="00D24DB0"/>
    <w:rsid w:val="00D25891"/>
    <w:rsid w:val="00D25C93"/>
    <w:rsid w:val="00D26148"/>
    <w:rsid w:val="00D272DD"/>
    <w:rsid w:val="00D27803"/>
    <w:rsid w:val="00D32268"/>
    <w:rsid w:val="00D33CD9"/>
    <w:rsid w:val="00D3486E"/>
    <w:rsid w:val="00D4147C"/>
    <w:rsid w:val="00D41799"/>
    <w:rsid w:val="00D428C2"/>
    <w:rsid w:val="00D42CC1"/>
    <w:rsid w:val="00D432B7"/>
    <w:rsid w:val="00D445FE"/>
    <w:rsid w:val="00D44CD2"/>
    <w:rsid w:val="00D45489"/>
    <w:rsid w:val="00D45D12"/>
    <w:rsid w:val="00D52B52"/>
    <w:rsid w:val="00D539BD"/>
    <w:rsid w:val="00D53ACD"/>
    <w:rsid w:val="00D54908"/>
    <w:rsid w:val="00D54DC1"/>
    <w:rsid w:val="00D5673B"/>
    <w:rsid w:val="00D56C0B"/>
    <w:rsid w:val="00D56D3E"/>
    <w:rsid w:val="00D57392"/>
    <w:rsid w:val="00D573D4"/>
    <w:rsid w:val="00D61EF0"/>
    <w:rsid w:val="00D62123"/>
    <w:rsid w:val="00D6236B"/>
    <w:rsid w:val="00D62694"/>
    <w:rsid w:val="00D629A1"/>
    <w:rsid w:val="00D63DD9"/>
    <w:rsid w:val="00D647C9"/>
    <w:rsid w:val="00D64903"/>
    <w:rsid w:val="00D64AB7"/>
    <w:rsid w:val="00D6563E"/>
    <w:rsid w:val="00D6643B"/>
    <w:rsid w:val="00D667C7"/>
    <w:rsid w:val="00D66D61"/>
    <w:rsid w:val="00D66FF4"/>
    <w:rsid w:val="00D709CB"/>
    <w:rsid w:val="00D718ED"/>
    <w:rsid w:val="00D71904"/>
    <w:rsid w:val="00D721F9"/>
    <w:rsid w:val="00D72749"/>
    <w:rsid w:val="00D729D8"/>
    <w:rsid w:val="00D73CE4"/>
    <w:rsid w:val="00D745A3"/>
    <w:rsid w:val="00D746EA"/>
    <w:rsid w:val="00D75024"/>
    <w:rsid w:val="00D7505C"/>
    <w:rsid w:val="00D76439"/>
    <w:rsid w:val="00D76CD7"/>
    <w:rsid w:val="00D779F9"/>
    <w:rsid w:val="00D813A4"/>
    <w:rsid w:val="00D82AA2"/>
    <w:rsid w:val="00D84153"/>
    <w:rsid w:val="00D84317"/>
    <w:rsid w:val="00D84E90"/>
    <w:rsid w:val="00D85175"/>
    <w:rsid w:val="00D86BE5"/>
    <w:rsid w:val="00D86CD4"/>
    <w:rsid w:val="00D86DA2"/>
    <w:rsid w:val="00D87C1F"/>
    <w:rsid w:val="00D9198E"/>
    <w:rsid w:val="00D9213D"/>
    <w:rsid w:val="00D93196"/>
    <w:rsid w:val="00D939DE"/>
    <w:rsid w:val="00D93F65"/>
    <w:rsid w:val="00D95341"/>
    <w:rsid w:val="00D95782"/>
    <w:rsid w:val="00D9587D"/>
    <w:rsid w:val="00D95AA3"/>
    <w:rsid w:val="00D95B2C"/>
    <w:rsid w:val="00DA02EA"/>
    <w:rsid w:val="00DA10D6"/>
    <w:rsid w:val="00DA3352"/>
    <w:rsid w:val="00DA3D43"/>
    <w:rsid w:val="00DA5E0A"/>
    <w:rsid w:val="00DA63C0"/>
    <w:rsid w:val="00DA68CF"/>
    <w:rsid w:val="00DA7C82"/>
    <w:rsid w:val="00DB3536"/>
    <w:rsid w:val="00DB4621"/>
    <w:rsid w:val="00DB55BE"/>
    <w:rsid w:val="00DB6A82"/>
    <w:rsid w:val="00DB6E4D"/>
    <w:rsid w:val="00DB7499"/>
    <w:rsid w:val="00DB7658"/>
    <w:rsid w:val="00DB7ACB"/>
    <w:rsid w:val="00DB7E92"/>
    <w:rsid w:val="00DC0039"/>
    <w:rsid w:val="00DC06BA"/>
    <w:rsid w:val="00DC2823"/>
    <w:rsid w:val="00DC2C3E"/>
    <w:rsid w:val="00DC2CFA"/>
    <w:rsid w:val="00DC376F"/>
    <w:rsid w:val="00DC5773"/>
    <w:rsid w:val="00DC7CC3"/>
    <w:rsid w:val="00DD092E"/>
    <w:rsid w:val="00DD26A8"/>
    <w:rsid w:val="00DD29F9"/>
    <w:rsid w:val="00DD487D"/>
    <w:rsid w:val="00DD4A95"/>
    <w:rsid w:val="00DD5163"/>
    <w:rsid w:val="00DD5A18"/>
    <w:rsid w:val="00DD71F2"/>
    <w:rsid w:val="00DE0DB3"/>
    <w:rsid w:val="00DE2174"/>
    <w:rsid w:val="00DE23E0"/>
    <w:rsid w:val="00DE2EB0"/>
    <w:rsid w:val="00DE32B4"/>
    <w:rsid w:val="00DE44B3"/>
    <w:rsid w:val="00DE4950"/>
    <w:rsid w:val="00DE5072"/>
    <w:rsid w:val="00DE7AA6"/>
    <w:rsid w:val="00DF0DF0"/>
    <w:rsid w:val="00DF38A5"/>
    <w:rsid w:val="00DF45E2"/>
    <w:rsid w:val="00DF5BC9"/>
    <w:rsid w:val="00DF5FB2"/>
    <w:rsid w:val="00DF62EA"/>
    <w:rsid w:val="00DF6461"/>
    <w:rsid w:val="00DF7548"/>
    <w:rsid w:val="00E012A3"/>
    <w:rsid w:val="00E01DCD"/>
    <w:rsid w:val="00E033A1"/>
    <w:rsid w:val="00E04FFD"/>
    <w:rsid w:val="00E05047"/>
    <w:rsid w:val="00E056D6"/>
    <w:rsid w:val="00E06798"/>
    <w:rsid w:val="00E10761"/>
    <w:rsid w:val="00E10D27"/>
    <w:rsid w:val="00E1171A"/>
    <w:rsid w:val="00E1393B"/>
    <w:rsid w:val="00E13DF3"/>
    <w:rsid w:val="00E1443C"/>
    <w:rsid w:val="00E14B65"/>
    <w:rsid w:val="00E14BB4"/>
    <w:rsid w:val="00E17D8D"/>
    <w:rsid w:val="00E21500"/>
    <w:rsid w:val="00E21D37"/>
    <w:rsid w:val="00E23C00"/>
    <w:rsid w:val="00E259BC"/>
    <w:rsid w:val="00E25A6C"/>
    <w:rsid w:val="00E2661C"/>
    <w:rsid w:val="00E2703E"/>
    <w:rsid w:val="00E275EC"/>
    <w:rsid w:val="00E27ACA"/>
    <w:rsid w:val="00E27E9E"/>
    <w:rsid w:val="00E30D79"/>
    <w:rsid w:val="00E3116C"/>
    <w:rsid w:val="00E327D1"/>
    <w:rsid w:val="00E344FD"/>
    <w:rsid w:val="00E3690F"/>
    <w:rsid w:val="00E37079"/>
    <w:rsid w:val="00E408BF"/>
    <w:rsid w:val="00E41B6B"/>
    <w:rsid w:val="00E42BC3"/>
    <w:rsid w:val="00E43F85"/>
    <w:rsid w:val="00E440D8"/>
    <w:rsid w:val="00E45906"/>
    <w:rsid w:val="00E46958"/>
    <w:rsid w:val="00E47EB0"/>
    <w:rsid w:val="00E50A2D"/>
    <w:rsid w:val="00E513AF"/>
    <w:rsid w:val="00E520E3"/>
    <w:rsid w:val="00E524D4"/>
    <w:rsid w:val="00E5384F"/>
    <w:rsid w:val="00E538FD"/>
    <w:rsid w:val="00E5481D"/>
    <w:rsid w:val="00E5487F"/>
    <w:rsid w:val="00E55796"/>
    <w:rsid w:val="00E55D0B"/>
    <w:rsid w:val="00E56BA2"/>
    <w:rsid w:val="00E57272"/>
    <w:rsid w:val="00E60647"/>
    <w:rsid w:val="00E62678"/>
    <w:rsid w:val="00E633EE"/>
    <w:rsid w:val="00E65241"/>
    <w:rsid w:val="00E65D6B"/>
    <w:rsid w:val="00E736EF"/>
    <w:rsid w:val="00E73C22"/>
    <w:rsid w:val="00E7498E"/>
    <w:rsid w:val="00E75B62"/>
    <w:rsid w:val="00E760AA"/>
    <w:rsid w:val="00E773BD"/>
    <w:rsid w:val="00E82000"/>
    <w:rsid w:val="00E82B87"/>
    <w:rsid w:val="00E83765"/>
    <w:rsid w:val="00E83872"/>
    <w:rsid w:val="00E843BD"/>
    <w:rsid w:val="00E86E0A"/>
    <w:rsid w:val="00E90030"/>
    <w:rsid w:val="00E90439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3967"/>
    <w:rsid w:val="00EA3E51"/>
    <w:rsid w:val="00EA49A7"/>
    <w:rsid w:val="00EA619A"/>
    <w:rsid w:val="00EA70E6"/>
    <w:rsid w:val="00EB1532"/>
    <w:rsid w:val="00EB2C09"/>
    <w:rsid w:val="00EB4A0A"/>
    <w:rsid w:val="00EB51A0"/>
    <w:rsid w:val="00EB5A3E"/>
    <w:rsid w:val="00EB5F8A"/>
    <w:rsid w:val="00EB6CF3"/>
    <w:rsid w:val="00EB6F0A"/>
    <w:rsid w:val="00EB748E"/>
    <w:rsid w:val="00EC0D3E"/>
    <w:rsid w:val="00EC1F7C"/>
    <w:rsid w:val="00EC2245"/>
    <w:rsid w:val="00EC24C7"/>
    <w:rsid w:val="00EC2FA8"/>
    <w:rsid w:val="00EC3197"/>
    <w:rsid w:val="00EC35FB"/>
    <w:rsid w:val="00EC3B0F"/>
    <w:rsid w:val="00EC3FE6"/>
    <w:rsid w:val="00EC4593"/>
    <w:rsid w:val="00EC47BA"/>
    <w:rsid w:val="00EC5BF0"/>
    <w:rsid w:val="00EC5D43"/>
    <w:rsid w:val="00EC627C"/>
    <w:rsid w:val="00EC7BCD"/>
    <w:rsid w:val="00ED01BD"/>
    <w:rsid w:val="00ED05CE"/>
    <w:rsid w:val="00ED1413"/>
    <w:rsid w:val="00ED1C58"/>
    <w:rsid w:val="00ED22C4"/>
    <w:rsid w:val="00ED22F2"/>
    <w:rsid w:val="00ED26DB"/>
    <w:rsid w:val="00ED3250"/>
    <w:rsid w:val="00ED3BF8"/>
    <w:rsid w:val="00ED4CF6"/>
    <w:rsid w:val="00ED6B55"/>
    <w:rsid w:val="00EE050B"/>
    <w:rsid w:val="00EE0AB6"/>
    <w:rsid w:val="00EE0B90"/>
    <w:rsid w:val="00EE15D3"/>
    <w:rsid w:val="00EE21C2"/>
    <w:rsid w:val="00EE3752"/>
    <w:rsid w:val="00EE3A82"/>
    <w:rsid w:val="00EE44EC"/>
    <w:rsid w:val="00EE5262"/>
    <w:rsid w:val="00EE59F7"/>
    <w:rsid w:val="00EE748C"/>
    <w:rsid w:val="00EF0DF6"/>
    <w:rsid w:val="00EF2F22"/>
    <w:rsid w:val="00EF4CAA"/>
    <w:rsid w:val="00EF51BD"/>
    <w:rsid w:val="00EF55A6"/>
    <w:rsid w:val="00EF62C7"/>
    <w:rsid w:val="00EF6D47"/>
    <w:rsid w:val="00EF6FBF"/>
    <w:rsid w:val="00F00B2D"/>
    <w:rsid w:val="00F01BED"/>
    <w:rsid w:val="00F01C21"/>
    <w:rsid w:val="00F0254A"/>
    <w:rsid w:val="00F030E3"/>
    <w:rsid w:val="00F03883"/>
    <w:rsid w:val="00F03936"/>
    <w:rsid w:val="00F04190"/>
    <w:rsid w:val="00F06033"/>
    <w:rsid w:val="00F07254"/>
    <w:rsid w:val="00F10705"/>
    <w:rsid w:val="00F11DE2"/>
    <w:rsid w:val="00F12304"/>
    <w:rsid w:val="00F12A40"/>
    <w:rsid w:val="00F14E8C"/>
    <w:rsid w:val="00F158A2"/>
    <w:rsid w:val="00F16DE8"/>
    <w:rsid w:val="00F17742"/>
    <w:rsid w:val="00F20768"/>
    <w:rsid w:val="00F22F26"/>
    <w:rsid w:val="00F2339B"/>
    <w:rsid w:val="00F25AF0"/>
    <w:rsid w:val="00F2625C"/>
    <w:rsid w:val="00F2660A"/>
    <w:rsid w:val="00F32445"/>
    <w:rsid w:val="00F33C8D"/>
    <w:rsid w:val="00F3470A"/>
    <w:rsid w:val="00F375A5"/>
    <w:rsid w:val="00F408B7"/>
    <w:rsid w:val="00F42633"/>
    <w:rsid w:val="00F43088"/>
    <w:rsid w:val="00F43093"/>
    <w:rsid w:val="00F44DAA"/>
    <w:rsid w:val="00F45812"/>
    <w:rsid w:val="00F4691B"/>
    <w:rsid w:val="00F47F27"/>
    <w:rsid w:val="00F53B4A"/>
    <w:rsid w:val="00F5762B"/>
    <w:rsid w:val="00F60161"/>
    <w:rsid w:val="00F60861"/>
    <w:rsid w:val="00F611D1"/>
    <w:rsid w:val="00F626A7"/>
    <w:rsid w:val="00F63CE5"/>
    <w:rsid w:val="00F64DBF"/>
    <w:rsid w:val="00F65D2D"/>
    <w:rsid w:val="00F65ECF"/>
    <w:rsid w:val="00F679B6"/>
    <w:rsid w:val="00F67CA1"/>
    <w:rsid w:val="00F67DF1"/>
    <w:rsid w:val="00F70227"/>
    <w:rsid w:val="00F70531"/>
    <w:rsid w:val="00F70E58"/>
    <w:rsid w:val="00F712CF"/>
    <w:rsid w:val="00F719FC"/>
    <w:rsid w:val="00F748A4"/>
    <w:rsid w:val="00F75756"/>
    <w:rsid w:val="00F75C48"/>
    <w:rsid w:val="00F76434"/>
    <w:rsid w:val="00F7646E"/>
    <w:rsid w:val="00F770B4"/>
    <w:rsid w:val="00F8004A"/>
    <w:rsid w:val="00F80A9C"/>
    <w:rsid w:val="00F82419"/>
    <w:rsid w:val="00F8245C"/>
    <w:rsid w:val="00F83B51"/>
    <w:rsid w:val="00F84732"/>
    <w:rsid w:val="00F851C3"/>
    <w:rsid w:val="00F853D5"/>
    <w:rsid w:val="00F8592A"/>
    <w:rsid w:val="00F861E6"/>
    <w:rsid w:val="00F87ABD"/>
    <w:rsid w:val="00F87F63"/>
    <w:rsid w:val="00F909E1"/>
    <w:rsid w:val="00F90FDA"/>
    <w:rsid w:val="00F91343"/>
    <w:rsid w:val="00F913B2"/>
    <w:rsid w:val="00F913F7"/>
    <w:rsid w:val="00F91AFF"/>
    <w:rsid w:val="00F94447"/>
    <w:rsid w:val="00F94B76"/>
    <w:rsid w:val="00F96272"/>
    <w:rsid w:val="00F975B4"/>
    <w:rsid w:val="00F9793E"/>
    <w:rsid w:val="00FA1AE7"/>
    <w:rsid w:val="00FA1E3B"/>
    <w:rsid w:val="00FA3928"/>
    <w:rsid w:val="00FA4502"/>
    <w:rsid w:val="00FA611C"/>
    <w:rsid w:val="00FA6D2B"/>
    <w:rsid w:val="00FA7166"/>
    <w:rsid w:val="00FA71B3"/>
    <w:rsid w:val="00FB0564"/>
    <w:rsid w:val="00FB1CBF"/>
    <w:rsid w:val="00FB40FB"/>
    <w:rsid w:val="00FB43B9"/>
    <w:rsid w:val="00FB55E4"/>
    <w:rsid w:val="00FB5FC4"/>
    <w:rsid w:val="00FB646C"/>
    <w:rsid w:val="00FB7400"/>
    <w:rsid w:val="00FB7486"/>
    <w:rsid w:val="00FB78FB"/>
    <w:rsid w:val="00FB7AC0"/>
    <w:rsid w:val="00FC3EDC"/>
    <w:rsid w:val="00FC521A"/>
    <w:rsid w:val="00FC59F5"/>
    <w:rsid w:val="00FC5EA9"/>
    <w:rsid w:val="00FC6465"/>
    <w:rsid w:val="00FC6A5B"/>
    <w:rsid w:val="00FC7103"/>
    <w:rsid w:val="00FC71F1"/>
    <w:rsid w:val="00FD08ED"/>
    <w:rsid w:val="00FD400A"/>
    <w:rsid w:val="00FD5B69"/>
    <w:rsid w:val="00FD5F4D"/>
    <w:rsid w:val="00FD60AE"/>
    <w:rsid w:val="00FD6EBC"/>
    <w:rsid w:val="00FD6F62"/>
    <w:rsid w:val="00FD70A2"/>
    <w:rsid w:val="00FD743D"/>
    <w:rsid w:val="00FD78E9"/>
    <w:rsid w:val="00FE11A4"/>
    <w:rsid w:val="00FE6AD9"/>
    <w:rsid w:val="00FE7387"/>
    <w:rsid w:val="00FE752D"/>
    <w:rsid w:val="00FE7E17"/>
    <w:rsid w:val="00FF11BB"/>
    <w:rsid w:val="00FF126F"/>
    <w:rsid w:val="00FF14F3"/>
    <w:rsid w:val="00FF17B4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11/1/108845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9E85-08FE-4566-BF6B-127356F4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4</cp:revision>
  <cp:lastPrinted>2016-08-15T23:02:00Z</cp:lastPrinted>
  <dcterms:created xsi:type="dcterms:W3CDTF">2018-01-25T19:46:00Z</dcterms:created>
  <dcterms:modified xsi:type="dcterms:W3CDTF">2018-01-25T19:52:00Z</dcterms:modified>
</cp:coreProperties>
</file>