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20AB" w:rsidRDefault="00B320AB">
      <w:pPr>
        <w:pStyle w:val="BodyTextIndent"/>
        <w:jc w:val="center"/>
        <w:rPr>
          <w:sz w:val="48"/>
        </w:rPr>
      </w:pPr>
      <w:r>
        <w:rPr>
          <w:sz w:val="48"/>
        </w:rPr>
        <w:t>ERCOT Methodolog</w:t>
      </w:r>
      <w:r w:rsidR="000C0547">
        <w:rPr>
          <w:sz w:val="48"/>
        </w:rPr>
        <w:t>ies</w:t>
      </w:r>
      <w:r>
        <w:rPr>
          <w:sz w:val="48"/>
        </w:rPr>
        <w:t xml:space="preserve"> for Determining </w:t>
      </w:r>
      <w:r w:rsidR="00E73E6E">
        <w:rPr>
          <w:sz w:val="48"/>
        </w:rPr>
        <w:t xml:space="preserve">Minimum </w:t>
      </w:r>
      <w:r>
        <w:rPr>
          <w:sz w:val="48"/>
        </w:rPr>
        <w:t>Ancillary Service Requirements</w:t>
      </w:r>
    </w:p>
    <w:p w:rsidR="00D62FE5" w:rsidRPr="00F90EF2" w:rsidRDefault="00D62FE5">
      <w:pPr>
        <w:pStyle w:val="BodyTextIndent"/>
        <w:jc w:val="center"/>
        <w:rPr>
          <w:sz w:val="32"/>
          <w:szCs w:val="32"/>
        </w:rPr>
      </w:pPr>
      <w:r w:rsidRPr="00F90EF2">
        <w:rPr>
          <w:sz w:val="32"/>
          <w:szCs w:val="32"/>
        </w:rPr>
        <w:t xml:space="preserve">ERCOT Board approved </w:t>
      </w:r>
      <w:ins w:id="0" w:author="ERCOT" w:date="2017-09-11T12:15:00Z">
        <w:r w:rsidR="000C0E53">
          <w:rPr>
            <w:sz w:val="32"/>
            <w:szCs w:val="32"/>
          </w:rPr>
          <w:t>TBD</w:t>
        </w:r>
      </w:ins>
      <w:del w:id="1" w:author="ERCOT" w:date="2017-09-11T12:15:00Z">
        <w:r w:rsidR="00D057C3" w:rsidRPr="00F90EF2" w:rsidDel="000C0E53">
          <w:rPr>
            <w:sz w:val="32"/>
            <w:szCs w:val="32"/>
          </w:rPr>
          <w:delText>12/13</w:delText>
        </w:r>
        <w:r w:rsidR="001E6F07" w:rsidRPr="00F90EF2" w:rsidDel="000C0E53">
          <w:rPr>
            <w:sz w:val="32"/>
            <w:szCs w:val="32"/>
          </w:rPr>
          <w:delText>/2016</w:delText>
        </w:r>
      </w:del>
    </w:p>
    <w:p w:rsidR="00D62FE5" w:rsidRPr="00D62FE5" w:rsidRDefault="00D62FE5">
      <w:pPr>
        <w:pStyle w:val="BodyTextIndent"/>
        <w:jc w:val="center"/>
        <w:rPr>
          <w:sz w:val="32"/>
          <w:szCs w:val="32"/>
        </w:rPr>
      </w:pPr>
      <w:r w:rsidRPr="00F90EF2">
        <w:rPr>
          <w:sz w:val="32"/>
          <w:szCs w:val="32"/>
        </w:rPr>
        <w:t xml:space="preserve">Effective Date of </w:t>
      </w:r>
      <w:r w:rsidR="006F34CB" w:rsidRPr="00F90EF2">
        <w:rPr>
          <w:sz w:val="32"/>
          <w:szCs w:val="32"/>
        </w:rPr>
        <w:t>0</w:t>
      </w:r>
      <w:r w:rsidR="00D057C3" w:rsidRPr="00F90EF2">
        <w:rPr>
          <w:sz w:val="32"/>
          <w:szCs w:val="32"/>
        </w:rPr>
        <w:t>1</w:t>
      </w:r>
      <w:r w:rsidRPr="00F90EF2">
        <w:rPr>
          <w:sz w:val="32"/>
          <w:szCs w:val="32"/>
        </w:rPr>
        <w:t>/</w:t>
      </w:r>
      <w:r w:rsidR="005A4323" w:rsidRPr="00F90EF2">
        <w:rPr>
          <w:sz w:val="32"/>
          <w:szCs w:val="32"/>
        </w:rPr>
        <w:t>01</w:t>
      </w:r>
      <w:r w:rsidRPr="00F90EF2">
        <w:rPr>
          <w:sz w:val="32"/>
          <w:szCs w:val="32"/>
        </w:rPr>
        <w:t>/</w:t>
      </w:r>
      <w:r w:rsidR="006F34CB" w:rsidRPr="00F90EF2">
        <w:rPr>
          <w:sz w:val="32"/>
          <w:szCs w:val="32"/>
        </w:rPr>
        <w:t>201</w:t>
      </w:r>
      <w:ins w:id="2" w:author="ERCOT" w:date="2017-09-11T12:15:00Z">
        <w:r w:rsidR="000C0E53">
          <w:rPr>
            <w:sz w:val="32"/>
            <w:szCs w:val="32"/>
          </w:rPr>
          <w:t>8</w:t>
        </w:r>
      </w:ins>
      <w:del w:id="3" w:author="ERCOT" w:date="2017-09-11T12:15:00Z">
        <w:r w:rsidR="00D057C3" w:rsidRPr="00F90EF2" w:rsidDel="000C0E53">
          <w:rPr>
            <w:sz w:val="32"/>
            <w:szCs w:val="32"/>
          </w:rPr>
          <w:delText>7</w:delText>
        </w:r>
      </w:del>
    </w:p>
    <w:p w:rsidR="00D62FE5" w:rsidRDefault="00D62FE5">
      <w:pPr>
        <w:pStyle w:val="BodyTextIndent"/>
        <w:jc w:val="center"/>
        <w:rPr>
          <w:sz w:val="48"/>
        </w:rPr>
      </w:pPr>
    </w:p>
    <w:p w:rsidR="006A63B5" w:rsidRDefault="006A63B5">
      <w:pPr>
        <w:pStyle w:val="BodyTextIndent"/>
        <w:jc w:val="center"/>
        <w:rPr>
          <w:sz w:val="48"/>
        </w:rPr>
      </w:pPr>
    </w:p>
    <w:p w:rsidR="00B320AB" w:rsidRDefault="00B320AB"/>
    <w:p w:rsidR="00B320AB" w:rsidRDefault="00B320AB">
      <w:pPr>
        <w:pStyle w:val="Heading8"/>
      </w:pPr>
      <w:r>
        <w:t>TABLE OF CONTENTS</w:t>
      </w:r>
    </w:p>
    <w:p w:rsidR="00B320AB" w:rsidRDefault="00B320AB">
      <w:pPr>
        <w:rPr>
          <w:b/>
          <w:bCs/>
        </w:rPr>
      </w:pPr>
    </w:p>
    <w:p w:rsidR="0071158E" w:rsidRPr="0071158E" w:rsidRDefault="00B320AB">
      <w:pPr>
        <w:pStyle w:val="TOC3"/>
        <w:tabs>
          <w:tab w:val="right" w:leader="dot" w:pos="9350"/>
        </w:tabs>
        <w:rPr>
          <w:rFonts w:ascii="Calibri" w:hAnsi="Calibri"/>
          <w:smallCaps w:val="0"/>
          <w:noProof/>
          <w:sz w:val="22"/>
          <w:szCs w:val="22"/>
        </w:rPr>
      </w:pPr>
      <w:r>
        <w:rPr>
          <w:b/>
          <w:bCs/>
          <w:caps/>
          <w:color w:val="339966"/>
        </w:rPr>
        <w:fldChar w:fldCharType="begin"/>
      </w:r>
      <w:r>
        <w:rPr>
          <w:b/>
          <w:bCs/>
          <w:caps/>
          <w:color w:val="339966"/>
        </w:rPr>
        <w:instrText xml:space="preserve"> TOC \o "1-3" \h \z </w:instrText>
      </w:r>
      <w:r>
        <w:rPr>
          <w:b/>
          <w:bCs/>
          <w:caps/>
          <w:color w:val="339966"/>
        </w:rPr>
        <w:fldChar w:fldCharType="separate"/>
      </w:r>
      <w:hyperlink w:anchor="_Toc469653409" w:history="1">
        <w:r w:rsidR="0071158E" w:rsidRPr="007F254E">
          <w:rPr>
            <w:rStyle w:val="Hyperlink"/>
            <w:noProof/>
          </w:rPr>
          <w:t>Introduction</w:t>
        </w:r>
        <w:r w:rsidR="0071158E">
          <w:rPr>
            <w:noProof/>
            <w:webHidden/>
          </w:rPr>
          <w:tab/>
        </w:r>
        <w:r w:rsidR="0071158E">
          <w:rPr>
            <w:noProof/>
            <w:webHidden/>
          </w:rPr>
          <w:fldChar w:fldCharType="begin"/>
        </w:r>
        <w:r w:rsidR="0071158E">
          <w:rPr>
            <w:noProof/>
            <w:webHidden/>
          </w:rPr>
          <w:instrText xml:space="preserve"> PAGEREF _Toc469653409 \h </w:instrText>
        </w:r>
        <w:r w:rsidR="0071158E">
          <w:rPr>
            <w:noProof/>
            <w:webHidden/>
          </w:rPr>
        </w:r>
        <w:r w:rsidR="0071158E">
          <w:rPr>
            <w:noProof/>
            <w:webHidden/>
          </w:rPr>
          <w:fldChar w:fldCharType="separate"/>
        </w:r>
        <w:r w:rsidR="00EE5F0E">
          <w:rPr>
            <w:noProof/>
            <w:webHidden/>
          </w:rPr>
          <w:t>2</w:t>
        </w:r>
        <w:r w:rsidR="0071158E">
          <w:rPr>
            <w:noProof/>
            <w:webHidden/>
          </w:rPr>
          <w:fldChar w:fldCharType="end"/>
        </w:r>
      </w:hyperlink>
    </w:p>
    <w:p w:rsidR="0071158E" w:rsidRPr="0071158E" w:rsidRDefault="007B4C2D">
      <w:pPr>
        <w:pStyle w:val="TOC3"/>
        <w:tabs>
          <w:tab w:val="right" w:leader="dot" w:pos="9350"/>
        </w:tabs>
        <w:rPr>
          <w:rFonts w:ascii="Calibri" w:hAnsi="Calibri"/>
          <w:smallCaps w:val="0"/>
          <w:noProof/>
          <w:sz w:val="22"/>
          <w:szCs w:val="22"/>
        </w:rPr>
      </w:pPr>
      <w:hyperlink w:anchor="_Toc469653410" w:history="1">
        <w:r w:rsidR="0071158E" w:rsidRPr="007F254E">
          <w:rPr>
            <w:rStyle w:val="Hyperlink"/>
            <w:noProof/>
          </w:rPr>
          <w:t>Regulation Service Requirement Details</w:t>
        </w:r>
        <w:r w:rsidR="0071158E">
          <w:rPr>
            <w:noProof/>
            <w:webHidden/>
          </w:rPr>
          <w:tab/>
        </w:r>
        <w:r w:rsidR="0071158E">
          <w:rPr>
            <w:noProof/>
            <w:webHidden/>
          </w:rPr>
          <w:fldChar w:fldCharType="begin"/>
        </w:r>
        <w:r w:rsidR="0071158E">
          <w:rPr>
            <w:noProof/>
            <w:webHidden/>
          </w:rPr>
          <w:instrText xml:space="preserve"> PAGEREF _Toc469653410 \h </w:instrText>
        </w:r>
        <w:r w:rsidR="0071158E">
          <w:rPr>
            <w:noProof/>
            <w:webHidden/>
          </w:rPr>
        </w:r>
        <w:r w:rsidR="0071158E">
          <w:rPr>
            <w:noProof/>
            <w:webHidden/>
          </w:rPr>
          <w:fldChar w:fldCharType="separate"/>
        </w:r>
        <w:r w:rsidR="00EE5F0E">
          <w:rPr>
            <w:noProof/>
            <w:webHidden/>
          </w:rPr>
          <w:t>3</w:t>
        </w:r>
        <w:r w:rsidR="0071158E">
          <w:rPr>
            <w:noProof/>
            <w:webHidden/>
          </w:rPr>
          <w:fldChar w:fldCharType="end"/>
        </w:r>
      </w:hyperlink>
    </w:p>
    <w:p w:rsidR="0071158E" w:rsidRPr="0071158E" w:rsidRDefault="007B4C2D">
      <w:pPr>
        <w:pStyle w:val="TOC3"/>
        <w:tabs>
          <w:tab w:val="right" w:leader="dot" w:pos="9350"/>
        </w:tabs>
        <w:rPr>
          <w:rFonts w:ascii="Calibri" w:hAnsi="Calibri"/>
          <w:smallCaps w:val="0"/>
          <w:noProof/>
          <w:sz w:val="22"/>
          <w:szCs w:val="22"/>
        </w:rPr>
      </w:pPr>
      <w:hyperlink w:anchor="_Toc469653411" w:history="1">
        <w:r w:rsidR="0071158E" w:rsidRPr="007F254E">
          <w:rPr>
            <w:rStyle w:val="Hyperlink"/>
            <w:noProof/>
          </w:rPr>
          <w:t>Non-Spinning Reserve Service (Non-Spin) Requirement Details</w:t>
        </w:r>
        <w:r w:rsidR="0071158E">
          <w:rPr>
            <w:noProof/>
            <w:webHidden/>
          </w:rPr>
          <w:tab/>
        </w:r>
        <w:r w:rsidR="0071158E">
          <w:rPr>
            <w:noProof/>
            <w:webHidden/>
          </w:rPr>
          <w:fldChar w:fldCharType="begin"/>
        </w:r>
        <w:r w:rsidR="0071158E">
          <w:rPr>
            <w:noProof/>
            <w:webHidden/>
          </w:rPr>
          <w:instrText xml:space="preserve"> PAGEREF _Toc469653411 \h </w:instrText>
        </w:r>
        <w:r w:rsidR="0071158E">
          <w:rPr>
            <w:noProof/>
            <w:webHidden/>
          </w:rPr>
        </w:r>
        <w:r w:rsidR="0071158E">
          <w:rPr>
            <w:noProof/>
            <w:webHidden/>
          </w:rPr>
          <w:fldChar w:fldCharType="separate"/>
        </w:r>
        <w:r w:rsidR="00EE5F0E">
          <w:rPr>
            <w:noProof/>
            <w:webHidden/>
          </w:rPr>
          <w:t>7</w:t>
        </w:r>
        <w:r w:rsidR="0071158E">
          <w:rPr>
            <w:noProof/>
            <w:webHidden/>
          </w:rPr>
          <w:fldChar w:fldCharType="end"/>
        </w:r>
      </w:hyperlink>
    </w:p>
    <w:p w:rsidR="0071158E" w:rsidRPr="0071158E" w:rsidRDefault="007B4C2D">
      <w:pPr>
        <w:pStyle w:val="TOC3"/>
        <w:tabs>
          <w:tab w:val="right" w:leader="dot" w:pos="9350"/>
        </w:tabs>
        <w:rPr>
          <w:rFonts w:ascii="Calibri" w:hAnsi="Calibri"/>
          <w:smallCaps w:val="0"/>
          <w:noProof/>
          <w:sz w:val="22"/>
          <w:szCs w:val="22"/>
        </w:rPr>
      </w:pPr>
      <w:hyperlink w:anchor="_Toc469653412" w:history="1">
        <w:r w:rsidR="0071158E" w:rsidRPr="007F254E">
          <w:rPr>
            <w:rStyle w:val="Hyperlink"/>
            <w:noProof/>
          </w:rPr>
          <w:t>Responsive Reserve Service (RRS) Requirement Details</w:t>
        </w:r>
        <w:r w:rsidR="0071158E">
          <w:rPr>
            <w:noProof/>
            <w:webHidden/>
          </w:rPr>
          <w:tab/>
        </w:r>
        <w:r w:rsidR="0071158E">
          <w:rPr>
            <w:noProof/>
            <w:webHidden/>
          </w:rPr>
          <w:fldChar w:fldCharType="begin"/>
        </w:r>
        <w:r w:rsidR="0071158E">
          <w:rPr>
            <w:noProof/>
            <w:webHidden/>
          </w:rPr>
          <w:instrText xml:space="preserve"> PAGEREF _Toc469653412 \h </w:instrText>
        </w:r>
        <w:r w:rsidR="0071158E">
          <w:rPr>
            <w:noProof/>
            <w:webHidden/>
          </w:rPr>
        </w:r>
        <w:r w:rsidR="0071158E">
          <w:rPr>
            <w:noProof/>
            <w:webHidden/>
          </w:rPr>
          <w:fldChar w:fldCharType="separate"/>
        </w:r>
        <w:r w:rsidR="00EE5F0E">
          <w:rPr>
            <w:noProof/>
            <w:webHidden/>
          </w:rPr>
          <w:t>9</w:t>
        </w:r>
        <w:r w:rsidR="0071158E">
          <w:rPr>
            <w:noProof/>
            <w:webHidden/>
          </w:rPr>
          <w:fldChar w:fldCharType="end"/>
        </w:r>
      </w:hyperlink>
    </w:p>
    <w:p w:rsidR="00B320AB" w:rsidRDefault="00B320AB" w:rsidP="00DC7664">
      <w:pPr>
        <w:pStyle w:val="H3"/>
        <w:spacing w:before="0"/>
        <w:ind w:left="0" w:firstLine="0"/>
        <w:jc w:val="both"/>
      </w:pPr>
      <w:r>
        <w:rPr>
          <w:b w:val="0"/>
          <w:bCs w:val="0"/>
          <w:caps/>
          <w:color w:val="339966"/>
          <w:szCs w:val="26"/>
          <w:u w:val="single"/>
        </w:rPr>
        <w:fldChar w:fldCharType="end"/>
      </w:r>
      <w:r>
        <w:br w:type="page"/>
      </w:r>
      <w:bookmarkStart w:id="4" w:name="_Toc469653409"/>
      <w:r>
        <w:lastRenderedPageBreak/>
        <w:t>Introduction</w:t>
      </w:r>
      <w:bookmarkEnd w:id="4"/>
    </w:p>
    <w:p w:rsidR="00B320AB" w:rsidRPr="003A24F9" w:rsidRDefault="001B6299" w:rsidP="00DC7664">
      <w:pPr>
        <w:pStyle w:val="BodyText"/>
        <w:keepNext w:val="0"/>
        <w:keepLines w:val="0"/>
        <w:widowControl/>
        <w:autoSpaceDE/>
        <w:autoSpaceDN/>
        <w:adjustRightInd/>
        <w:spacing w:after="240"/>
        <w:rPr>
          <w:iCs/>
          <w:szCs w:val="20"/>
        </w:rPr>
      </w:pPr>
      <w:r w:rsidRPr="003A24F9">
        <w:rPr>
          <w:iCs/>
          <w:szCs w:val="20"/>
        </w:rPr>
        <w:t>Paragraph (2) of</w:t>
      </w:r>
      <w:r w:rsidR="00B320AB" w:rsidRPr="003A24F9">
        <w:rPr>
          <w:iCs/>
          <w:szCs w:val="20"/>
        </w:rPr>
        <w:t xml:space="preserve"> Protocol </w:t>
      </w:r>
      <w:r w:rsidRPr="003A24F9">
        <w:rPr>
          <w:iCs/>
          <w:szCs w:val="20"/>
        </w:rPr>
        <w:t xml:space="preserve">Section </w:t>
      </w:r>
      <w:r w:rsidR="008270E6" w:rsidRPr="003A24F9">
        <w:rPr>
          <w:iCs/>
          <w:szCs w:val="20"/>
        </w:rPr>
        <w:t>3.16</w:t>
      </w:r>
      <w:r w:rsidR="0060514C">
        <w:rPr>
          <w:iCs/>
          <w:szCs w:val="20"/>
        </w:rPr>
        <w:t xml:space="preserve">, </w:t>
      </w:r>
      <w:r w:rsidR="0060514C" w:rsidRPr="0060514C">
        <w:rPr>
          <w:iCs/>
          <w:szCs w:val="20"/>
        </w:rPr>
        <w:t>Standards for Determining Ancillary Service Quantities</w:t>
      </w:r>
      <w:r w:rsidR="0060514C">
        <w:rPr>
          <w:iCs/>
          <w:szCs w:val="20"/>
        </w:rPr>
        <w:t>,</w:t>
      </w:r>
      <w:r w:rsidR="00B320AB" w:rsidRPr="003A24F9">
        <w:rPr>
          <w:iCs/>
          <w:szCs w:val="20"/>
        </w:rPr>
        <w:t xml:space="preserve"> requires that methodologies for determining the amounts of Ancillary Services to be required by ERCOT must be developed at least </w:t>
      </w:r>
      <w:r w:rsidR="00431F1A" w:rsidRPr="003A24F9">
        <w:rPr>
          <w:iCs/>
          <w:szCs w:val="20"/>
        </w:rPr>
        <w:t xml:space="preserve">annually. </w:t>
      </w:r>
      <w:r w:rsidRPr="003A24F9">
        <w:rPr>
          <w:iCs/>
          <w:szCs w:val="20"/>
        </w:rPr>
        <w:t xml:space="preserve"> Paragraph (3) of </w:t>
      </w:r>
      <w:r w:rsidR="00B320AB" w:rsidRPr="003A24F9">
        <w:rPr>
          <w:iCs/>
          <w:szCs w:val="20"/>
        </w:rPr>
        <w:t xml:space="preserve">Protocol </w:t>
      </w:r>
      <w:r w:rsidRPr="003A24F9">
        <w:rPr>
          <w:iCs/>
          <w:szCs w:val="20"/>
        </w:rPr>
        <w:t xml:space="preserve">Section </w:t>
      </w:r>
      <w:r w:rsidR="008270E6" w:rsidRPr="003A24F9">
        <w:rPr>
          <w:iCs/>
          <w:szCs w:val="20"/>
        </w:rPr>
        <w:t>3.16</w:t>
      </w:r>
      <w:r w:rsidR="00B320AB" w:rsidRPr="003A24F9">
        <w:rPr>
          <w:iCs/>
          <w:szCs w:val="20"/>
        </w:rPr>
        <w:t xml:space="preserve"> requires approval of this methodology by the ERCOT Board of Directors.</w:t>
      </w:r>
    </w:p>
    <w:p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This document discusses the various Ancillary Services for which requirements are to be developed. </w:t>
      </w:r>
      <w:r w:rsidR="007B033F" w:rsidRPr="003A24F9">
        <w:rPr>
          <w:iCs/>
          <w:szCs w:val="20"/>
        </w:rPr>
        <w:t xml:space="preserve"> </w:t>
      </w:r>
      <w:r w:rsidRPr="003A24F9">
        <w:rPr>
          <w:iCs/>
          <w:szCs w:val="20"/>
        </w:rPr>
        <w:t xml:space="preserve">Further, detailed methodologies for determining those requirements are </w:t>
      </w:r>
      <w:r w:rsidR="00EA3223" w:rsidRPr="003A24F9">
        <w:rPr>
          <w:iCs/>
          <w:szCs w:val="20"/>
        </w:rPr>
        <w:t xml:space="preserve">included </w:t>
      </w:r>
      <w:r w:rsidRPr="003A24F9">
        <w:rPr>
          <w:iCs/>
          <w:szCs w:val="20"/>
        </w:rPr>
        <w:t>as part of this document.</w:t>
      </w:r>
    </w:p>
    <w:p w:rsidR="00B320AB" w:rsidRPr="003A24F9" w:rsidRDefault="00860F9C" w:rsidP="00DC7664">
      <w:pPr>
        <w:pStyle w:val="BodyText"/>
        <w:keepNext w:val="0"/>
        <w:keepLines w:val="0"/>
        <w:widowControl/>
        <w:autoSpaceDE/>
        <w:autoSpaceDN/>
        <w:adjustRightInd/>
        <w:spacing w:after="240"/>
        <w:rPr>
          <w:iCs/>
          <w:szCs w:val="20"/>
        </w:rPr>
      </w:pPr>
      <w:r>
        <w:rPr>
          <w:iCs/>
          <w:szCs w:val="20"/>
        </w:rPr>
        <w:t>Specifically, m</w:t>
      </w:r>
      <w:r w:rsidR="00B320AB" w:rsidRPr="003A24F9">
        <w:rPr>
          <w:iCs/>
          <w:szCs w:val="20"/>
        </w:rPr>
        <w:t xml:space="preserve">ethodologies are required for the determination of the quantities of </w:t>
      </w:r>
      <w:r w:rsidR="0036000F" w:rsidRPr="003A24F9">
        <w:rPr>
          <w:iCs/>
          <w:szCs w:val="20"/>
        </w:rPr>
        <w:t>Regulation Service</w:t>
      </w:r>
      <w:r w:rsidR="0036000F">
        <w:rPr>
          <w:iCs/>
          <w:szCs w:val="20"/>
        </w:rPr>
        <w:t>,</w:t>
      </w:r>
      <w:r w:rsidR="00253066">
        <w:rPr>
          <w:iCs/>
          <w:szCs w:val="20"/>
        </w:rPr>
        <w:t xml:space="preserve"> Non-</w:t>
      </w:r>
      <w:r w:rsidR="0036000F" w:rsidRPr="003A24F9">
        <w:rPr>
          <w:iCs/>
          <w:szCs w:val="20"/>
        </w:rPr>
        <w:t xml:space="preserve">Spinning Reserve Service (Non-Spin) and </w:t>
      </w:r>
      <w:r w:rsidR="006F34CB" w:rsidRPr="003A24F9">
        <w:rPr>
          <w:iCs/>
          <w:szCs w:val="20"/>
        </w:rPr>
        <w:t xml:space="preserve">Responsive Reserve Services (RRS) </w:t>
      </w:r>
      <w:r w:rsidR="00EA3223" w:rsidRPr="003A24F9">
        <w:rPr>
          <w:iCs/>
          <w:szCs w:val="20"/>
        </w:rPr>
        <w:t xml:space="preserve">that are </w:t>
      </w:r>
      <w:r w:rsidR="00C46C06" w:rsidRPr="003A24F9">
        <w:rPr>
          <w:iCs/>
          <w:szCs w:val="20"/>
        </w:rPr>
        <w:t xml:space="preserve">required to </w:t>
      </w:r>
      <w:r w:rsidR="00B320AB" w:rsidRPr="003A24F9">
        <w:rPr>
          <w:iCs/>
          <w:szCs w:val="20"/>
        </w:rPr>
        <w:t>maintain system reliability.  Those procedures are discussed below.</w:t>
      </w:r>
    </w:p>
    <w:p w:rsidR="00F50BB3" w:rsidRPr="003A24F9" w:rsidRDefault="00F50BB3" w:rsidP="00DC7664">
      <w:pPr>
        <w:pStyle w:val="BodyText"/>
        <w:keepNext w:val="0"/>
        <w:keepLines w:val="0"/>
        <w:widowControl/>
        <w:autoSpaceDE/>
        <w:autoSpaceDN/>
        <w:adjustRightInd/>
        <w:spacing w:after="240"/>
        <w:rPr>
          <w:iCs/>
          <w:szCs w:val="20"/>
        </w:rPr>
      </w:pPr>
      <w:r w:rsidRPr="003A24F9">
        <w:rPr>
          <w:iCs/>
          <w:szCs w:val="20"/>
        </w:rPr>
        <w:t xml:space="preserve">These procedures are intended for determining </w:t>
      </w:r>
      <w:r w:rsidR="0036000F">
        <w:rPr>
          <w:iCs/>
          <w:szCs w:val="20"/>
        </w:rPr>
        <w:t xml:space="preserve">each of the </w:t>
      </w:r>
      <w:r w:rsidRPr="003A24F9">
        <w:rPr>
          <w:iCs/>
          <w:szCs w:val="20"/>
        </w:rPr>
        <w:t>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requirements for </w:t>
      </w:r>
      <w:r w:rsidR="0036000F">
        <w:rPr>
          <w:iCs/>
          <w:szCs w:val="20"/>
        </w:rPr>
        <w:t>all</w:t>
      </w:r>
      <w:r w:rsidR="00725F49">
        <w:rPr>
          <w:iCs/>
          <w:szCs w:val="20"/>
        </w:rPr>
        <w:t xml:space="preserve"> </w:t>
      </w:r>
      <w:r w:rsidRPr="003A24F9">
        <w:rPr>
          <w:iCs/>
          <w:szCs w:val="20"/>
        </w:rPr>
        <w:t>month</w:t>
      </w:r>
      <w:r w:rsidR="0036000F">
        <w:rPr>
          <w:iCs/>
          <w:szCs w:val="20"/>
        </w:rPr>
        <w:t>s</w:t>
      </w:r>
      <w:r w:rsidR="00725F49">
        <w:rPr>
          <w:iCs/>
          <w:szCs w:val="20"/>
        </w:rPr>
        <w:t xml:space="preserve"> of </w:t>
      </w:r>
      <w:r w:rsidR="0029432E">
        <w:rPr>
          <w:iCs/>
          <w:szCs w:val="20"/>
        </w:rPr>
        <w:t xml:space="preserve">the </w:t>
      </w:r>
      <w:r w:rsidR="00725F49">
        <w:rPr>
          <w:iCs/>
          <w:szCs w:val="20"/>
        </w:rPr>
        <w:t>upcoming year</w:t>
      </w:r>
      <w:r w:rsidR="0036000F">
        <w:rPr>
          <w:iCs/>
          <w:szCs w:val="20"/>
        </w:rPr>
        <w:t>. This procedure</w:t>
      </w:r>
      <w:r w:rsidRPr="003A24F9">
        <w:rPr>
          <w:iCs/>
          <w:szCs w:val="20"/>
        </w:rPr>
        <w:t xml:space="preserve"> will be performed </w:t>
      </w:r>
      <w:r w:rsidR="00725F49">
        <w:rPr>
          <w:iCs/>
          <w:szCs w:val="20"/>
        </w:rPr>
        <w:t>annually</w:t>
      </w:r>
      <w:r w:rsidR="0029432E">
        <w:rPr>
          <w:iCs/>
          <w:szCs w:val="20"/>
        </w:rPr>
        <w:t>.</w:t>
      </w:r>
      <w:r w:rsidR="0029432E" w:rsidRPr="0029432E">
        <w:rPr>
          <w:iCs/>
          <w:szCs w:val="20"/>
        </w:rPr>
        <w:t xml:space="preserve"> </w:t>
      </w:r>
      <w:r w:rsidR="00253066">
        <w:rPr>
          <w:iCs/>
          <w:szCs w:val="20"/>
        </w:rPr>
        <w:t xml:space="preserve"> </w:t>
      </w:r>
      <w:r w:rsidR="0029432E">
        <w:rPr>
          <w:iCs/>
          <w:szCs w:val="20"/>
        </w:rPr>
        <w:t>The Ancillary Service</w:t>
      </w:r>
      <w:r w:rsidR="0029432E" w:rsidRPr="003A24F9">
        <w:rPr>
          <w:iCs/>
          <w:szCs w:val="20"/>
        </w:rPr>
        <w:t xml:space="preserve"> requirements are determined annually and will be posted to</w:t>
      </w:r>
      <w:r w:rsidR="005B0125">
        <w:rPr>
          <w:iCs/>
          <w:szCs w:val="20"/>
        </w:rPr>
        <w:t xml:space="preserve"> the</w:t>
      </w:r>
      <w:r w:rsidR="0029432E" w:rsidRPr="003A24F9">
        <w:rPr>
          <w:iCs/>
          <w:szCs w:val="20"/>
        </w:rPr>
        <w:t xml:space="preserve"> </w:t>
      </w:r>
      <w:r w:rsidR="00496DDE" w:rsidRPr="002A5819">
        <w:rPr>
          <w:iCs/>
          <w:szCs w:val="20"/>
        </w:rPr>
        <w:t>Market Information System (MIS)</w:t>
      </w:r>
      <w:r w:rsidR="0029432E" w:rsidRPr="003A24F9">
        <w:rPr>
          <w:iCs/>
          <w:szCs w:val="20"/>
        </w:rPr>
        <w:t xml:space="preserve"> by December 20</w:t>
      </w:r>
      <w:r w:rsidR="006C525D" w:rsidRPr="006C525D">
        <w:rPr>
          <w:iCs/>
          <w:szCs w:val="20"/>
          <w:vertAlign w:val="superscript"/>
        </w:rPr>
        <w:t>th</w:t>
      </w:r>
      <w:r w:rsidR="0029432E" w:rsidRPr="003A24F9">
        <w:rPr>
          <w:iCs/>
          <w:szCs w:val="20"/>
        </w:rPr>
        <w:t xml:space="preserve"> for the upcoming year.</w:t>
      </w:r>
      <w:r w:rsidR="0029432E">
        <w:rPr>
          <w:iCs/>
          <w:szCs w:val="20"/>
        </w:rPr>
        <w:t xml:space="preserve"> </w:t>
      </w:r>
      <w:r w:rsidR="002A5819">
        <w:rPr>
          <w:iCs/>
          <w:szCs w:val="20"/>
        </w:rPr>
        <w:t xml:space="preserve"> </w:t>
      </w:r>
      <w:r w:rsidR="00860F9C">
        <w:rPr>
          <w:iCs/>
          <w:szCs w:val="20"/>
        </w:rPr>
        <w:t>If necessary, any a</w:t>
      </w:r>
      <w:r w:rsidR="0029432E">
        <w:rPr>
          <w:iCs/>
          <w:szCs w:val="20"/>
        </w:rPr>
        <w:t xml:space="preserve">dditional </w:t>
      </w:r>
      <w:r w:rsidR="0036000F">
        <w:rPr>
          <w:iCs/>
          <w:szCs w:val="20"/>
        </w:rPr>
        <w:t>i</w:t>
      </w:r>
      <w:r w:rsidR="00725F49">
        <w:rPr>
          <w:iCs/>
          <w:szCs w:val="20"/>
        </w:rPr>
        <w:t xml:space="preserve">ncremental adjustment to the posted </w:t>
      </w:r>
      <w:r w:rsidR="0036000F" w:rsidRPr="003A24F9">
        <w:rPr>
          <w:iCs/>
          <w:szCs w:val="20"/>
        </w:rPr>
        <w:t xml:space="preserve">Ancillary Service </w:t>
      </w:r>
      <w:r w:rsidR="00725F49">
        <w:rPr>
          <w:iCs/>
          <w:szCs w:val="20"/>
        </w:rPr>
        <w:t xml:space="preserve">requirements </w:t>
      </w:r>
      <w:r w:rsidR="00860F9C">
        <w:rPr>
          <w:iCs/>
          <w:szCs w:val="20"/>
        </w:rPr>
        <w:t xml:space="preserve">for a particular month </w:t>
      </w:r>
      <w:r w:rsidR="00725F49">
        <w:rPr>
          <w:iCs/>
          <w:szCs w:val="20"/>
        </w:rPr>
        <w:t xml:space="preserve">will be made </w:t>
      </w:r>
      <w:r w:rsidR="0029432E" w:rsidRPr="00CB5983">
        <w:rPr>
          <w:iCs/>
          <w:szCs w:val="20"/>
        </w:rPr>
        <w:t>using this procedure and</w:t>
      </w:r>
      <w:r w:rsidR="0029432E" w:rsidRPr="00860F9C">
        <w:rPr>
          <w:iCs/>
          <w:szCs w:val="20"/>
        </w:rPr>
        <w:t xml:space="preserve"> will be posted to </w:t>
      </w:r>
      <w:r w:rsidR="00B64F53">
        <w:rPr>
          <w:iCs/>
          <w:szCs w:val="20"/>
        </w:rPr>
        <w:t xml:space="preserve">the </w:t>
      </w:r>
      <w:r w:rsidR="0029432E" w:rsidRPr="00860F9C">
        <w:rPr>
          <w:iCs/>
          <w:szCs w:val="20"/>
        </w:rPr>
        <w:t>MIS</w:t>
      </w:r>
      <w:r w:rsidR="0029432E" w:rsidRPr="003A24F9">
        <w:rPr>
          <w:iCs/>
          <w:szCs w:val="20"/>
        </w:rPr>
        <w:t xml:space="preserve"> </w:t>
      </w:r>
      <w:r w:rsidRPr="003A24F9">
        <w:rPr>
          <w:iCs/>
          <w:szCs w:val="20"/>
        </w:rPr>
        <w:t>prior to the 20</w:t>
      </w:r>
      <w:r w:rsidRPr="007B17A0">
        <w:rPr>
          <w:iCs/>
          <w:szCs w:val="20"/>
          <w:vertAlign w:val="superscript"/>
        </w:rPr>
        <w:t>th</w:t>
      </w:r>
      <w:r w:rsidR="007B17A0">
        <w:rPr>
          <w:iCs/>
          <w:szCs w:val="20"/>
        </w:rPr>
        <w:t xml:space="preserve"> </w:t>
      </w:r>
      <w:r w:rsidRPr="003A24F9">
        <w:rPr>
          <w:iCs/>
          <w:szCs w:val="20"/>
        </w:rPr>
        <w:t>of each month</w:t>
      </w:r>
      <w:r w:rsidR="00725F49">
        <w:rPr>
          <w:iCs/>
          <w:szCs w:val="20"/>
        </w:rPr>
        <w:t xml:space="preserve"> for the upcoming month</w:t>
      </w:r>
      <w:r w:rsidRPr="003A24F9">
        <w:rPr>
          <w:iCs/>
          <w:szCs w:val="20"/>
        </w:rPr>
        <w:t xml:space="preserve">. </w:t>
      </w:r>
      <w:r w:rsidR="006F34CB" w:rsidRPr="003A24F9">
        <w:rPr>
          <w:iCs/>
          <w:szCs w:val="20"/>
        </w:rPr>
        <w:t xml:space="preserve"> </w:t>
      </w:r>
      <w:r w:rsidR="00DC7664">
        <w:rPr>
          <w:iCs/>
          <w:szCs w:val="20"/>
        </w:rPr>
        <w:t xml:space="preserve">If the AS requirements identified through this process for a particular operating day are found to be insufficient based on the expected operating conditions for that day, ERCOT may make an updated AS requirements posting for that day if the need for incremental adjustments is identified day-ahead and may use the Supplemental Ancillary Service Market (SASM) process for similar adjustments made closer to real-time. </w:t>
      </w:r>
      <w:r w:rsidRPr="003A24F9">
        <w:rPr>
          <w:iCs/>
          <w:szCs w:val="20"/>
        </w:rPr>
        <w:t xml:space="preserve">For any additional months </w:t>
      </w:r>
      <w:r w:rsidR="003016B4">
        <w:rPr>
          <w:iCs/>
          <w:szCs w:val="20"/>
        </w:rPr>
        <w:t>for</w:t>
      </w:r>
      <w:r w:rsidRPr="003A24F9">
        <w:rPr>
          <w:iCs/>
          <w:szCs w:val="20"/>
        </w:rPr>
        <w:t xml:space="preserve"> which ERCOT is required to provide an 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 forecast, the forecasted requirement will be set to the historical requirement for the same month of the previous year. </w:t>
      </w:r>
    </w:p>
    <w:p w:rsidR="00B320AB" w:rsidRPr="003A24F9" w:rsidRDefault="00DC7664" w:rsidP="00DC7664">
      <w:pPr>
        <w:pStyle w:val="H3"/>
        <w:spacing w:before="480"/>
        <w:ind w:left="0" w:firstLine="0"/>
        <w:jc w:val="both"/>
      </w:pPr>
      <w:bookmarkStart w:id="5" w:name="_Toc342049962"/>
      <w:r>
        <w:br w:type="page"/>
      </w:r>
      <w:bookmarkStart w:id="6" w:name="_Toc469653410"/>
      <w:r w:rsidR="00B320AB" w:rsidRPr="003A24F9">
        <w:lastRenderedPageBreak/>
        <w:t xml:space="preserve">Regulation </w:t>
      </w:r>
      <w:r w:rsidR="00070BB4" w:rsidRPr="003A24F9">
        <w:t>Service</w:t>
      </w:r>
      <w:r w:rsidR="00B320AB" w:rsidRPr="003A24F9">
        <w:t xml:space="preserve"> Requirement Details</w:t>
      </w:r>
      <w:bookmarkEnd w:id="5"/>
      <w:bookmarkEnd w:id="6"/>
    </w:p>
    <w:p w:rsidR="00B320AB" w:rsidRDefault="00B320AB" w:rsidP="00DC7664">
      <w:pPr>
        <w:pStyle w:val="Heading5"/>
        <w:spacing w:after="100" w:afterAutospacing="1"/>
        <w:jc w:val="both"/>
      </w:pPr>
      <w:r>
        <w:t>Introduction</w:t>
      </w:r>
    </w:p>
    <w:p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Regulation </w:t>
      </w:r>
      <w:r w:rsidR="00070BB4" w:rsidRPr="003A24F9">
        <w:rPr>
          <w:iCs/>
          <w:szCs w:val="20"/>
        </w:rPr>
        <w:t xml:space="preserve">Service consists of </w:t>
      </w:r>
      <w:r w:rsidRPr="003A24F9">
        <w:rPr>
          <w:iCs/>
          <w:szCs w:val="20"/>
        </w:rPr>
        <w:t xml:space="preserve">resources that can be deployed by ERCOT in response to changes in ERCOT System frequency to maintain the target ERCOT System frequency within predetermined limits according to the Operating Guides.  ERCOT is required to evaluate normal requirements for </w:t>
      </w:r>
      <w:proofErr w:type="spellStart"/>
      <w:r w:rsidR="00F81111">
        <w:rPr>
          <w:iCs/>
          <w:szCs w:val="20"/>
        </w:rPr>
        <w:t>Reg</w:t>
      </w:r>
      <w:proofErr w:type="spellEnd"/>
      <w:r w:rsidR="00F81111">
        <w:rPr>
          <w:iCs/>
          <w:szCs w:val="20"/>
        </w:rPr>
        <w:t xml:space="preserve">-Up </w:t>
      </w:r>
      <w:r w:rsidRPr="003A24F9">
        <w:rPr>
          <w:iCs/>
          <w:szCs w:val="20"/>
        </w:rPr>
        <w:t xml:space="preserve">Service and </w:t>
      </w:r>
      <w:proofErr w:type="spellStart"/>
      <w:r w:rsidR="00F81111">
        <w:rPr>
          <w:iCs/>
          <w:szCs w:val="20"/>
        </w:rPr>
        <w:t>Reg</w:t>
      </w:r>
      <w:proofErr w:type="spellEnd"/>
      <w:r w:rsidR="00F81111">
        <w:rPr>
          <w:iCs/>
          <w:szCs w:val="20"/>
        </w:rPr>
        <w:t xml:space="preserve">-Down </w:t>
      </w:r>
      <w:r w:rsidRPr="003A24F9">
        <w:rPr>
          <w:iCs/>
          <w:szCs w:val="20"/>
        </w:rPr>
        <w:t xml:space="preserve">Service on an annual basis. </w:t>
      </w:r>
      <w:r w:rsidR="007B033F" w:rsidRPr="003A24F9">
        <w:rPr>
          <w:iCs/>
          <w:szCs w:val="20"/>
        </w:rPr>
        <w:t xml:space="preserve"> </w:t>
      </w:r>
      <w:r w:rsidRPr="003A24F9">
        <w:rPr>
          <w:iCs/>
          <w:szCs w:val="20"/>
        </w:rPr>
        <w:t xml:space="preserve">It is ERCOT’s </w:t>
      </w:r>
      <w:r w:rsidR="0032754E">
        <w:rPr>
          <w:iCs/>
          <w:szCs w:val="20"/>
        </w:rPr>
        <w:t>practice</w:t>
      </w:r>
      <w:r w:rsidR="0032754E" w:rsidRPr="003A24F9">
        <w:rPr>
          <w:iCs/>
          <w:szCs w:val="20"/>
        </w:rPr>
        <w:t xml:space="preserve"> </w:t>
      </w:r>
      <w:r w:rsidRPr="003A24F9">
        <w:rPr>
          <w:iCs/>
          <w:szCs w:val="20"/>
        </w:rPr>
        <w:t xml:space="preserve">to use historical rates of </w:t>
      </w:r>
      <w:r w:rsidR="00811820" w:rsidRPr="003A24F9">
        <w:rPr>
          <w:iCs/>
          <w:szCs w:val="20"/>
        </w:rPr>
        <w:t>Regulation Service</w:t>
      </w:r>
      <w:r w:rsidRPr="003A24F9">
        <w:rPr>
          <w:iCs/>
          <w:szCs w:val="20"/>
        </w:rPr>
        <w:t xml:space="preserve"> usage to perform evaluation</w:t>
      </w:r>
      <w:r w:rsidR="0032754E">
        <w:rPr>
          <w:iCs/>
          <w:szCs w:val="20"/>
        </w:rPr>
        <w:t xml:space="preserve"> and determine the required quantities for this service</w:t>
      </w:r>
      <w:r w:rsidRPr="003A24F9">
        <w:rPr>
          <w:iCs/>
          <w:szCs w:val="20"/>
        </w:rPr>
        <w:t xml:space="preserve">. </w:t>
      </w:r>
      <w:r w:rsidR="00E854D1" w:rsidRPr="003A24F9">
        <w:rPr>
          <w:iCs/>
          <w:szCs w:val="20"/>
        </w:rPr>
        <w:t xml:space="preserve"> Regulation </w:t>
      </w:r>
      <w:r w:rsidR="00070BB4" w:rsidRPr="003A24F9">
        <w:rPr>
          <w:iCs/>
          <w:szCs w:val="20"/>
        </w:rPr>
        <w:t xml:space="preserve">Service </w:t>
      </w:r>
      <w:r w:rsidR="00E854D1" w:rsidRPr="003A24F9">
        <w:rPr>
          <w:iCs/>
          <w:szCs w:val="20"/>
        </w:rPr>
        <w:t xml:space="preserve">is deployed in order to correct actual frequency to scheduled frequency </w:t>
      </w:r>
      <w:r w:rsidR="00192DCB">
        <w:rPr>
          <w:iCs/>
          <w:szCs w:val="20"/>
        </w:rPr>
        <w:t xml:space="preserve">and to ensure </w:t>
      </w:r>
      <w:r w:rsidR="00192DCB" w:rsidRPr="003A24F9">
        <w:rPr>
          <w:iCs/>
          <w:szCs w:val="20"/>
        </w:rPr>
        <w:t>North American Electric Reliability Corporation (NERC) requirements are met</w:t>
      </w:r>
      <w:r w:rsidR="00192DCB">
        <w:rPr>
          <w:iCs/>
          <w:szCs w:val="20"/>
        </w:rPr>
        <w:t>.</w:t>
      </w:r>
    </w:p>
    <w:p w:rsidR="00B320AB" w:rsidRDefault="00B320AB" w:rsidP="00DC7664">
      <w:pPr>
        <w:pStyle w:val="Heading5"/>
        <w:spacing w:after="100" w:afterAutospacing="1"/>
        <w:jc w:val="both"/>
      </w:pPr>
      <w:r>
        <w:t>Summary</w:t>
      </w:r>
    </w:p>
    <w:p w:rsidR="006418F4" w:rsidRPr="003A24F9" w:rsidRDefault="006418F4" w:rsidP="00DC7664">
      <w:pPr>
        <w:pStyle w:val="BodyText"/>
        <w:keepNext w:val="0"/>
        <w:keepLines w:val="0"/>
        <w:widowControl/>
        <w:autoSpaceDE/>
        <w:autoSpaceDN/>
        <w:adjustRightInd/>
        <w:spacing w:after="240"/>
        <w:rPr>
          <w:iCs/>
          <w:szCs w:val="20"/>
        </w:rPr>
      </w:pPr>
      <w:r>
        <w:rPr>
          <w:iCs/>
          <w:szCs w:val="20"/>
        </w:rPr>
        <w:t>T</w:t>
      </w:r>
      <w:r w:rsidR="00D24700" w:rsidRPr="003A24F9">
        <w:rPr>
          <w:iCs/>
          <w:szCs w:val="20"/>
        </w:rPr>
        <w:t xml:space="preserve">he Regulation Service requirements </w:t>
      </w:r>
      <w:r>
        <w:rPr>
          <w:iCs/>
          <w:szCs w:val="20"/>
        </w:rPr>
        <w:t xml:space="preserve">are calculated </w:t>
      </w:r>
      <w:r w:rsidR="00D24700" w:rsidRPr="003A24F9">
        <w:rPr>
          <w:iCs/>
          <w:szCs w:val="20"/>
        </w:rPr>
        <w:t xml:space="preserve">with </w:t>
      </w:r>
      <w:r w:rsidR="00B320AB" w:rsidRPr="003A24F9">
        <w:rPr>
          <w:iCs/>
          <w:szCs w:val="20"/>
        </w:rPr>
        <w:t xml:space="preserve">the expectation that sufficient </w:t>
      </w:r>
      <w:r w:rsidR="00070BB4" w:rsidRPr="003A24F9">
        <w:rPr>
          <w:iCs/>
          <w:szCs w:val="20"/>
        </w:rPr>
        <w:t>R</w:t>
      </w:r>
      <w:r w:rsidR="00B320AB" w:rsidRPr="003A24F9">
        <w:rPr>
          <w:iCs/>
          <w:szCs w:val="20"/>
        </w:rPr>
        <w:t xml:space="preserve">egulation </w:t>
      </w:r>
      <w:r w:rsidR="00070BB4" w:rsidRPr="003A24F9">
        <w:rPr>
          <w:iCs/>
          <w:szCs w:val="20"/>
        </w:rPr>
        <w:t xml:space="preserve">Service </w:t>
      </w:r>
      <w:r w:rsidR="00B320AB" w:rsidRPr="003A24F9">
        <w:rPr>
          <w:iCs/>
          <w:szCs w:val="20"/>
        </w:rPr>
        <w:t>will be available</w:t>
      </w:r>
      <w:r w:rsidR="007C5DB2">
        <w:rPr>
          <w:iCs/>
          <w:szCs w:val="20"/>
        </w:rPr>
        <w:t xml:space="preserve"> to cover the 95</w:t>
      </w:r>
      <w:r w:rsidR="007C5DB2" w:rsidRPr="00B64F53">
        <w:rPr>
          <w:iCs/>
          <w:szCs w:val="20"/>
          <w:vertAlign w:val="superscript"/>
        </w:rPr>
        <w:t>th</w:t>
      </w:r>
      <w:r w:rsidR="007C5DB2">
        <w:rPr>
          <w:iCs/>
          <w:szCs w:val="20"/>
        </w:rPr>
        <w:t xml:space="preserve"> percentile of</w:t>
      </w:r>
      <w:r w:rsidR="002A14B7">
        <w:rPr>
          <w:iCs/>
          <w:szCs w:val="20"/>
        </w:rPr>
        <w:t xml:space="preserve"> deployed regulation or </w:t>
      </w:r>
      <w:r w:rsidR="00D62CAA">
        <w:rPr>
          <w:iCs/>
          <w:szCs w:val="20"/>
        </w:rPr>
        <w:t>net load</w:t>
      </w:r>
      <w:r w:rsidR="002A14B7">
        <w:rPr>
          <w:iCs/>
          <w:szCs w:val="20"/>
        </w:rPr>
        <w:t xml:space="preserve"> variability</w:t>
      </w:r>
      <w:r w:rsidR="00B320AB" w:rsidRPr="003A24F9">
        <w:rPr>
          <w:iCs/>
          <w:szCs w:val="20"/>
        </w:rPr>
        <w:t>.</w:t>
      </w:r>
      <w:r>
        <w:rPr>
          <w:iCs/>
          <w:szCs w:val="20"/>
        </w:rPr>
        <w:t xml:space="preserve"> </w:t>
      </w:r>
      <w:r w:rsidR="00B64F53">
        <w:rPr>
          <w:iCs/>
          <w:szCs w:val="20"/>
        </w:rPr>
        <w:t xml:space="preserve"> </w:t>
      </w:r>
      <w:r>
        <w:rPr>
          <w:iCs/>
          <w:szCs w:val="20"/>
        </w:rPr>
        <w:t xml:space="preserve">An adjustment may also be made based on historic CPS1 performance. </w:t>
      </w:r>
    </w:p>
    <w:p w:rsidR="00B320AB" w:rsidRDefault="00B320AB" w:rsidP="00DC7664">
      <w:pPr>
        <w:pStyle w:val="Heading5"/>
        <w:spacing w:after="100" w:afterAutospacing="1"/>
        <w:jc w:val="both"/>
      </w:pPr>
      <w:r>
        <w:t>Procedure</w:t>
      </w:r>
    </w:p>
    <w:p w:rsidR="006418F4" w:rsidRDefault="006418F4" w:rsidP="00DC7664">
      <w:pPr>
        <w:pStyle w:val="BodyText"/>
        <w:keepNext w:val="0"/>
        <w:keepLines w:val="0"/>
        <w:widowControl/>
        <w:autoSpaceDE/>
        <w:autoSpaceDN/>
        <w:adjustRightInd/>
        <w:spacing w:after="240"/>
        <w:rPr>
          <w:iCs/>
          <w:szCs w:val="20"/>
        </w:rPr>
      </w:pPr>
      <w:r w:rsidRPr="003A24F9">
        <w:rPr>
          <w:iCs/>
          <w:szCs w:val="20"/>
        </w:rPr>
        <w:t xml:space="preserve">To evaluate Regulation Service requirements, ERCOT will collect historical Resource Asset Registration Form (RARF) information, CPS1 data, Regulation Service deployment data, aggregate output data, and ERCOT system load data.  </w:t>
      </w:r>
      <w:r w:rsidR="00EC31F8" w:rsidRPr="003A24F9">
        <w:rPr>
          <w:iCs/>
          <w:szCs w:val="20"/>
        </w:rPr>
        <w:t xml:space="preserve">For determining the base </w:t>
      </w:r>
      <w:proofErr w:type="spellStart"/>
      <w:r w:rsidR="00EC31F8" w:rsidRPr="003A24F9">
        <w:rPr>
          <w:iCs/>
          <w:szCs w:val="20"/>
        </w:rPr>
        <w:t>Reg</w:t>
      </w:r>
      <w:proofErr w:type="spellEnd"/>
      <w:r w:rsidR="00EC31F8" w:rsidRPr="003A24F9">
        <w:rPr>
          <w:iCs/>
          <w:szCs w:val="20"/>
        </w:rPr>
        <w:t>-Up requirements</w:t>
      </w:r>
      <w:r w:rsidR="00EC31F8">
        <w:rPr>
          <w:iCs/>
          <w:szCs w:val="20"/>
        </w:rPr>
        <w:t xml:space="preserve"> for a particular hour</w:t>
      </w:r>
      <w:r w:rsidR="00EC31F8" w:rsidRPr="003A24F9">
        <w:rPr>
          <w:iCs/>
          <w:szCs w:val="20"/>
        </w:rPr>
        <w:t xml:space="preserve">, ERCOT will take the largest of the </w:t>
      </w:r>
      <w:r w:rsidR="00EC31F8">
        <w:rPr>
          <w:iCs/>
          <w:szCs w:val="20"/>
        </w:rPr>
        <w:t>95</w:t>
      </w:r>
      <w:r w:rsidR="00253066" w:rsidRPr="00253066">
        <w:rPr>
          <w:iCs/>
          <w:szCs w:val="20"/>
          <w:vertAlign w:val="superscript"/>
        </w:rPr>
        <w:t>th</w:t>
      </w:r>
      <w:r w:rsidR="00EC31F8" w:rsidRPr="003A24F9">
        <w:rPr>
          <w:iCs/>
          <w:szCs w:val="20"/>
        </w:rPr>
        <w:t xml:space="preserve"> percentile of </w:t>
      </w:r>
      <w:proofErr w:type="spellStart"/>
      <w:r w:rsidR="00EC31F8" w:rsidRPr="003A24F9">
        <w:rPr>
          <w:iCs/>
          <w:szCs w:val="20"/>
        </w:rPr>
        <w:t>Reg</w:t>
      </w:r>
      <w:proofErr w:type="spellEnd"/>
      <w:r w:rsidR="00EC31F8" w:rsidRPr="003A24F9">
        <w:rPr>
          <w:iCs/>
          <w:szCs w:val="20"/>
        </w:rPr>
        <w:t>-Up deployments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and the </w:t>
      </w:r>
      <w:r w:rsidR="00EC31F8">
        <w:rPr>
          <w:iCs/>
          <w:szCs w:val="20"/>
        </w:rPr>
        <w:t>95</w:t>
      </w:r>
      <w:r w:rsidR="00253066" w:rsidRPr="00253066">
        <w:rPr>
          <w:iCs/>
          <w:szCs w:val="20"/>
          <w:vertAlign w:val="superscript"/>
        </w:rPr>
        <w:t>th</w:t>
      </w:r>
      <w:r w:rsidR="00EC31F8" w:rsidRPr="003A24F9">
        <w:rPr>
          <w:iCs/>
          <w:szCs w:val="20"/>
        </w:rPr>
        <w:t xml:space="preserve"> percentile of the positive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changes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For determining the base </w:t>
      </w:r>
      <w:proofErr w:type="spellStart"/>
      <w:r w:rsidR="00EC31F8" w:rsidRPr="003A24F9">
        <w:rPr>
          <w:iCs/>
          <w:szCs w:val="20"/>
        </w:rPr>
        <w:t>Reg</w:t>
      </w:r>
      <w:proofErr w:type="spellEnd"/>
      <w:r w:rsidR="00EC31F8" w:rsidRPr="003A24F9">
        <w:rPr>
          <w:iCs/>
          <w:szCs w:val="20"/>
        </w:rPr>
        <w:t xml:space="preserve">-Down requirements, ERCOT will take the largest of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w:t>
      </w:r>
      <w:proofErr w:type="spellStart"/>
      <w:r w:rsidR="00EC31F8" w:rsidRPr="003A24F9">
        <w:rPr>
          <w:iCs/>
          <w:szCs w:val="20"/>
        </w:rPr>
        <w:t>Reg</w:t>
      </w:r>
      <w:proofErr w:type="spellEnd"/>
      <w:r w:rsidR="00EC31F8" w:rsidRPr="003A24F9">
        <w:rPr>
          <w:iCs/>
          <w:szCs w:val="20"/>
        </w:rPr>
        <w:t xml:space="preserve">-Down deployments for the same month of the previous </w:t>
      </w:r>
      <w:r w:rsidR="00EC31F8">
        <w:rPr>
          <w:iCs/>
          <w:szCs w:val="20"/>
        </w:rPr>
        <w:t xml:space="preserve">two </w:t>
      </w:r>
      <w:r w:rsidR="00EC31F8" w:rsidRPr="003A24F9">
        <w:rPr>
          <w:iCs/>
          <w:szCs w:val="20"/>
        </w:rPr>
        <w:t>year</w:t>
      </w:r>
      <w:r w:rsidR="00EC31F8">
        <w:rPr>
          <w:iCs/>
          <w:szCs w:val="20"/>
        </w:rPr>
        <w:t>s and</w:t>
      </w:r>
      <w:r w:rsidR="00EC31F8" w:rsidRPr="003A24F9">
        <w:rPr>
          <w:iCs/>
          <w:szCs w:val="20"/>
        </w:rPr>
        <w:t xml:space="preserve">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the negative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 xml:space="preserve">changes for the same month of the previous </w:t>
      </w:r>
      <w:r w:rsidR="00EC31F8">
        <w:rPr>
          <w:iCs/>
          <w:szCs w:val="20"/>
        </w:rPr>
        <w:t xml:space="preserve">two </w:t>
      </w:r>
      <w:r w:rsidR="00EC31F8" w:rsidRPr="003A24F9">
        <w:rPr>
          <w:iCs/>
          <w:szCs w:val="20"/>
        </w:rPr>
        <w:t>year</w:t>
      </w:r>
      <w:r w:rsidR="00EC31F8">
        <w:rPr>
          <w:iCs/>
          <w:szCs w:val="20"/>
        </w:rPr>
        <w:t>s</w:t>
      </w:r>
      <w:r w:rsidR="00EC31F8" w:rsidRPr="003A24F9">
        <w:rPr>
          <w:iCs/>
          <w:szCs w:val="20"/>
        </w:rPr>
        <w:t xml:space="preserve">.  </w:t>
      </w:r>
    </w:p>
    <w:p w:rsidR="001001E7" w:rsidRDefault="00EC31F8" w:rsidP="00DC7664">
      <w:pPr>
        <w:pStyle w:val="BodyText"/>
        <w:keepNext w:val="0"/>
        <w:keepLines w:val="0"/>
        <w:widowControl/>
        <w:autoSpaceDE/>
        <w:autoSpaceDN/>
        <w:adjustRightInd/>
        <w:spacing w:after="240"/>
        <w:rPr>
          <w:iCs/>
          <w:szCs w:val="20"/>
        </w:rPr>
      </w:pPr>
      <w:r w:rsidRPr="003A24F9">
        <w:rPr>
          <w:iCs/>
          <w:szCs w:val="20"/>
        </w:rPr>
        <w:t>In order to consider the increased amount of</w:t>
      </w:r>
      <w:r w:rsidR="006418F4">
        <w:rPr>
          <w:iCs/>
          <w:szCs w:val="20"/>
        </w:rPr>
        <w:t xml:space="preserve"> wind</w:t>
      </w:r>
      <w:r w:rsidRPr="003A24F9">
        <w:rPr>
          <w:iCs/>
          <w:szCs w:val="20"/>
        </w:rPr>
        <w:t xml:space="preserve"> penetration, ERCOT will calculate the increase in installed </w:t>
      </w:r>
      <w:r>
        <w:rPr>
          <w:iCs/>
          <w:szCs w:val="20"/>
        </w:rPr>
        <w:t xml:space="preserve">wind </w:t>
      </w:r>
      <w:r w:rsidRPr="003A24F9">
        <w:rPr>
          <w:iCs/>
          <w:szCs w:val="20"/>
        </w:rPr>
        <w:t>generation capacity</w:t>
      </w:r>
      <w:r>
        <w:rPr>
          <w:iCs/>
          <w:szCs w:val="20"/>
        </w:rPr>
        <w:t>.</w:t>
      </w:r>
      <w:r w:rsidR="006A4739">
        <w:rPr>
          <w:iCs/>
          <w:szCs w:val="20"/>
        </w:rPr>
        <w:t xml:space="preserve"> </w:t>
      </w:r>
      <w:r w:rsidR="001001E7" w:rsidRPr="003A24F9">
        <w:rPr>
          <w:iCs/>
          <w:szCs w:val="20"/>
        </w:rPr>
        <w:t xml:space="preserve"> </w:t>
      </w:r>
      <w:r w:rsidR="00881E6B">
        <w:rPr>
          <w:iCs/>
          <w:szCs w:val="20"/>
        </w:rPr>
        <w:t>T</w:t>
      </w:r>
      <w:r w:rsidR="001001E7" w:rsidRPr="003A24F9">
        <w:rPr>
          <w:iCs/>
          <w:szCs w:val="20"/>
        </w:rPr>
        <w:t xml:space="preserve">hen, depending on the month of the year and the hour of the day, </w:t>
      </w:r>
      <w:r w:rsidR="00881E6B">
        <w:rPr>
          <w:iCs/>
          <w:szCs w:val="20"/>
        </w:rPr>
        <w:t xml:space="preserve">ERCOT </w:t>
      </w:r>
      <w:r w:rsidR="001001E7" w:rsidRPr="003A24F9">
        <w:rPr>
          <w:iCs/>
          <w:szCs w:val="20"/>
        </w:rPr>
        <w:t xml:space="preserve">will add incremental MWs to the </w:t>
      </w:r>
      <w:r w:rsidR="00881E6B">
        <w:rPr>
          <w:iCs/>
          <w:szCs w:val="20"/>
        </w:rPr>
        <w:t xml:space="preserve">maximum </w:t>
      </w:r>
      <w:r w:rsidR="001001E7" w:rsidRPr="003A24F9">
        <w:rPr>
          <w:iCs/>
          <w:szCs w:val="20"/>
        </w:rPr>
        <w:t xml:space="preserve">values determined </w:t>
      </w:r>
      <w:r w:rsidR="00290250">
        <w:rPr>
          <w:iCs/>
          <w:szCs w:val="20"/>
        </w:rPr>
        <w:t>above.</w:t>
      </w:r>
      <w:r w:rsidR="006A4739">
        <w:rPr>
          <w:iCs/>
          <w:szCs w:val="20"/>
        </w:rPr>
        <w:t xml:space="preserve">   </w:t>
      </w:r>
      <w:r w:rsidR="001001E7" w:rsidRPr="003A24F9">
        <w:rPr>
          <w:iCs/>
          <w:szCs w:val="20"/>
        </w:rPr>
        <w:t xml:space="preserve">The tables of </w:t>
      </w:r>
      <w:r w:rsidR="00B64F53">
        <w:rPr>
          <w:iCs/>
          <w:szCs w:val="20"/>
        </w:rPr>
        <w:t>i</w:t>
      </w:r>
      <w:r w:rsidR="001001E7" w:rsidRPr="003A24F9">
        <w:rPr>
          <w:iCs/>
          <w:szCs w:val="20"/>
        </w:rPr>
        <w:t xml:space="preserve">ncremental </w:t>
      </w:r>
      <w:proofErr w:type="spellStart"/>
      <w:r w:rsidR="001001E7" w:rsidRPr="003A24F9">
        <w:rPr>
          <w:iCs/>
          <w:szCs w:val="20"/>
        </w:rPr>
        <w:t>MWs</w:t>
      </w:r>
      <w:proofErr w:type="spellEnd"/>
      <w:r w:rsidR="001001E7" w:rsidRPr="003A24F9">
        <w:rPr>
          <w:iCs/>
          <w:szCs w:val="20"/>
        </w:rPr>
        <w:t xml:space="preserve"> for </w:t>
      </w:r>
      <w:proofErr w:type="spellStart"/>
      <w:r w:rsidR="001001E7" w:rsidRPr="003A24F9">
        <w:rPr>
          <w:iCs/>
          <w:szCs w:val="20"/>
        </w:rPr>
        <w:t>Reg</w:t>
      </w:r>
      <w:proofErr w:type="spellEnd"/>
      <w:r w:rsidR="007B033F" w:rsidRPr="003A24F9">
        <w:rPr>
          <w:iCs/>
          <w:szCs w:val="20"/>
        </w:rPr>
        <w:t>-</w:t>
      </w:r>
      <w:r w:rsidR="001001E7" w:rsidRPr="003A24F9">
        <w:rPr>
          <w:iCs/>
          <w:szCs w:val="20"/>
        </w:rPr>
        <w:t xml:space="preserve">Up and </w:t>
      </w:r>
      <w:proofErr w:type="spellStart"/>
      <w:r w:rsidR="007B033F" w:rsidRPr="003A24F9">
        <w:rPr>
          <w:iCs/>
          <w:szCs w:val="20"/>
        </w:rPr>
        <w:t>Reg</w:t>
      </w:r>
      <w:proofErr w:type="spellEnd"/>
      <w:r w:rsidR="007B033F" w:rsidRPr="003A24F9">
        <w:rPr>
          <w:iCs/>
          <w:szCs w:val="20"/>
        </w:rPr>
        <w:t>-</w:t>
      </w:r>
      <w:r w:rsidR="001001E7" w:rsidRPr="003A24F9">
        <w:rPr>
          <w:iCs/>
          <w:szCs w:val="20"/>
        </w:rPr>
        <w:t>Down come from the study ERCOT perform</w:t>
      </w:r>
      <w:r w:rsidR="00B64F53">
        <w:rPr>
          <w:iCs/>
          <w:szCs w:val="20"/>
        </w:rPr>
        <w:t>s</w:t>
      </w:r>
      <w:r w:rsidR="001001E7" w:rsidRPr="003A24F9">
        <w:rPr>
          <w:iCs/>
          <w:szCs w:val="20"/>
        </w:rPr>
        <w:t xml:space="preserve"> </w:t>
      </w:r>
      <w:r w:rsidR="004C00F4">
        <w:rPr>
          <w:iCs/>
          <w:szCs w:val="20"/>
        </w:rPr>
        <w:t>annually</w:t>
      </w:r>
      <w:r w:rsidR="001001E7" w:rsidRPr="003A24F9">
        <w:rPr>
          <w:iCs/>
          <w:szCs w:val="20"/>
        </w:rPr>
        <w:t xml:space="preserve">, using similar techniques as </w:t>
      </w:r>
      <w:r w:rsidR="0032754E">
        <w:rPr>
          <w:iCs/>
          <w:szCs w:val="20"/>
        </w:rPr>
        <w:t xml:space="preserve">the </w:t>
      </w:r>
      <w:r w:rsidR="007C5DB2">
        <w:rPr>
          <w:iCs/>
          <w:szCs w:val="20"/>
        </w:rPr>
        <w:t>200</w:t>
      </w:r>
      <w:r w:rsidR="00881E6B">
        <w:rPr>
          <w:iCs/>
          <w:szCs w:val="20"/>
        </w:rPr>
        <w:t>8</w:t>
      </w:r>
      <w:r w:rsidR="007C5DB2">
        <w:rPr>
          <w:iCs/>
          <w:szCs w:val="20"/>
        </w:rPr>
        <w:t xml:space="preserve"> </w:t>
      </w:r>
      <w:r w:rsidR="001001E7" w:rsidRPr="003A24F9">
        <w:rPr>
          <w:iCs/>
          <w:szCs w:val="20"/>
        </w:rPr>
        <w:t xml:space="preserve">GE </w:t>
      </w:r>
      <w:r w:rsidR="0032754E">
        <w:rPr>
          <w:iCs/>
          <w:szCs w:val="20"/>
        </w:rPr>
        <w:t>wind study</w:t>
      </w:r>
      <w:r w:rsidR="007C5DB2">
        <w:rPr>
          <w:iCs/>
          <w:szCs w:val="20"/>
        </w:rPr>
        <w:t>,</w:t>
      </w:r>
      <w:r w:rsidR="0032754E">
        <w:rPr>
          <w:iCs/>
          <w:szCs w:val="20"/>
        </w:rPr>
        <w:t xml:space="preserve"> </w:t>
      </w:r>
      <w:r w:rsidR="001001E7" w:rsidRPr="003A24F9">
        <w:rPr>
          <w:iCs/>
          <w:szCs w:val="20"/>
        </w:rPr>
        <w:t xml:space="preserve">but </w:t>
      </w:r>
      <w:r w:rsidR="007C5DB2">
        <w:rPr>
          <w:iCs/>
          <w:szCs w:val="20"/>
        </w:rPr>
        <w:t>using</w:t>
      </w:r>
      <w:r w:rsidR="001001E7" w:rsidRPr="003A24F9">
        <w:rPr>
          <w:iCs/>
          <w:szCs w:val="20"/>
        </w:rPr>
        <w:t xml:space="preserve"> actual wind data</w:t>
      </w:r>
      <w:r w:rsidR="007B033F" w:rsidRPr="003A24F9">
        <w:rPr>
          <w:iCs/>
          <w:szCs w:val="20"/>
        </w:rPr>
        <w:t xml:space="preserve">. </w:t>
      </w:r>
      <w:r w:rsidR="001001E7" w:rsidRPr="003A24F9">
        <w:rPr>
          <w:iCs/>
          <w:szCs w:val="20"/>
        </w:rPr>
        <w:t xml:space="preserve"> The increase in wind capacity will be calculated by tak</w:t>
      </w:r>
      <w:r w:rsidR="00B64F53">
        <w:rPr>
          <w:iCs/>
          <w:szCs w:val="20"/>
        </w:rPr>
        <w:t>ing</w:t>
      </w:r>
      <w:r w:rsidR="001001E7" w:rsidRPr="003A24F9">
        <w:rPr>
          <w:iCs/>
          <w:szCs w:val="20"/>
        </w:rPr>
        <w:t xml:space="preserve"> the total nameplate capacity of </w:t>
      </w:r>
      <w:r w:rsidR="00C9640A" w:rsidRPr="003A24F9">
        <w:rPr>
          <w:iCs/>
          <w:szCs w:val="20"/>
        </w:rPr>
        <w:t xml:space="preserve">wind </w:t>
      </w:r>
      <w:r w:rsidR="00C9640A">
        <w:rPr>
          <w:iCs/>
          <w:szCs w:val="20"/>
        </w:rPr>
        <w:t>resources</w:t>
      </w:r>
      <w:r w:rsidR="001001E7" w:rsidRPr="003A24F9">
        <w:rPr>
          <w:iCs/>
          <w:szCs w:val="20"/>
        </w:rPr>
        <w:t xml:space="preserve"> in the ERCOT network model at the time of the procurement study and subtracting out the total nameplate capacity of wind resources in the ERCOT model at the end of the month being studied from the previous year.</w:t>
      </w:r>
    </w:p>
    <w:p w:rsidR="00450571" w:rsidRDefault="00450571" w:rsidP="00DC7664">
      <w:pPr>
        <w:pStyle w:val="BodyText"/>
        <w:keepNext w:val="0"/>
        <w:keepLines w:val="0"/>
        <w:widowControl/>
        <w:autoSpaceDE/>
        <w:autoSpaceDN/>
        <w:adjustRightInd/>
        <w:spacing w:after="240"/>
        <w:rPr>
          <w:iCs/>
          <w:szCs w:val="20"/>
        </w:rPr>
      </w:pPr>
      <w:r>
        <w:t xml:space="preserve">ERCOT will post these monthly amounts for </w:t>
      </w:r>
      <w:r w:rsidRPr="003A24F9">
        <w:rPr>
          <w:iCs/>
          <w:szCs w:val="20"/>
        </w:rPr>
        <w:t xml:space="preserve">Regulation Service </w:t>
      </w:r>
      <w:r>
        <w:t xml:space="preserve">requirements for the upcoming year on the MIS.  </w:t>
      </w:r>
    </w:p>
    <w:p w:rsidR="00450571" w:rsidRPr="003A24F9" w:rsidRDefault="00450571" w:rsidP="00DC7664">
      <w:pPr>
        <w:pStyle w:val="BodyText"/>
        <w:keepNext w:val="0"/>
        <w:keepLines w:val="0"/>
        <w:widowControl/>
        <w:autoSpaceDE/>
        <w:autoSpaceDN/>
        <w:adjustRightInd/>
        <w:spacing w:after="240"/>
        <w:rPr>
          <w:iCs/>
          <w:szCs w:val="20"/>
        </w:rPr>
      </w:pPr>
      <w:r>
        <w:t xml:space="preserve">If any incremental changes to the annually posted amounts are needed then the revised amounts for the following month will be posted </w:t>
      </w:r>
      <w:r w:rsidR="00253066">
        <w:t xml:space="preserve">to the MIS </w:t>
      </w:r>
      <w:r>
        <w:t xml:space="preserve">prior to </w:t>
      </w:r>
      <w:r w:rsidRPr="003A24F9">
        <w:rPr>
          <w:iCs/>
          <w:szCs w:val="20"/>
        </w:rPr>
        <w:t>the 20</w:t>
      </w:r>
      <w:r w:rsidRPr="00F0210F">
        <w:rPr>
          <w:iCs/>
          <w:szCs w:val="20"/>
          <w:vertAlign w:val="superscript"/>
        </w:rPr>
        <w:t>th</w:t>
      </w:r>
      <w:r w:rsidRPr="003A24F9">
        <w:rPr>
          <w:iCs/>
          <w:szCs w:val="20"/>
        </w:rPr>
        <w:t xml:space="preserve"> </w:t>
      </w:r>
      <w:r>
        <w:rPr>
          <w:iCs/>
          <w:szCs w:val="20"/>
        </w:rPr>
        <w:t>of the current month</w:t>
      </w:r>
      <w:r w:rsidRPr="003A24F9">
        <w:rPr>
          <w:iCs/>
          <w:szCs w:val="20"/>
        </w:rPr>
        <w:t xml:space="preserve">. </w:t>
      </w:r>
      <w:r w:rsidR="005B0125">
        <w:rPr>
          <w:iCs/>
          <w:szCs w:val="20"/>
        </w:rPr>
        <w:t xml:space="preserve"> </w:t>
      </w:r>
      <w:r w:rsidR="0032754E">
        <w:rPr>
          <w:iCs/>
          <w:szCs w:val="20"/>
        </w:rPr>
        <w:t xml:space="preserve">ERCOT </w:t>
      </w:r>
      <w:r>
        <w:rPr>
          <w:iCs/>
          <w:szCs w:val="20"/>
        </w:rPr>
        <w:t xml:space="preserve">may </w:t>
      </w:r>
      <w:r w:rsidR="0022345B">
        <w:rPr>
          <w:iCs/>
          <w:szCs w:val="20"/>
        </w:rPr>
        <w:t xml:space="preserve">include adjustments for hours in a month considering monthly </w:t>
      </w:r>
      <w:r w:rsidR="0022345B" w:rsidRPr="003A24F9">
        <w:rPr>
          <w:iCs/>
          <w:szCs w:val="20"/>
        </w:rPr>
        <w:t xml:space="preserve">average </w:t>
      </w:r>
      <w:r w:rsidR="0022345B">
        <w:rPr>
          <w:iCs/>
          <w:szCs w:val="20"/>
        </w:rPr>
        <w:t xml:space="preserve">for </w:t>
      </w:r>
      <w:r w:rsidR="0022345B" w:rsidRPr="003A24F9">
        <w:rPr>
          <w:iCs/>
          <w:szCs w:val="20"/>
        </w:rPr>
        <w:t>CPS1</w:t>
      </w:r>
      <w:r w:rsidR="0022345B">
        <w:rPr>
          <w:iCs/>
          <w:szCs w:val="20"/>
        </w:rPr>
        <w:t xml:space="preserve"> and 12-month rolling </w:t>
      </w:r>
      <w:r w:rsidR="0022345B" w:rsidRPr="003A24F9">
        <w:rPr>
          <w:iCs/>
          <w:szCs w:val="20"/>
        </w:rPr>
        <w:t>average CPS1 score</w:t>
      </w:r>
      <w:r w:rsidR="0022345B">
        <w:rPr>
          <w:iCs/>
          <w:szCs w:val="20"/>
        </w:rPr>
        <w:t>s.</w:t>
      </w:r>
      <w:r w:rsidRPr="00450571">
        <w:t xml:space="preserve"> </w:t>
      </w:r>
      <w:r w:rsidR="006A4739">
        <w:t xml:space="preserve"> </w:t>
      </w:r>
      <w:r w:rsidR="000D0621">
        <w:rPr>
          <w:iCs/>
          <w:szCs w:val="20"/>
        </w:rPr>
        <w:t>I</w:t>
      </w:r>
      <w:r w:rsidR="000D0621" w:rsidRPr="003A24F9">
        <w:rPr>
          <w:iCs/>
          <w:szCs w:val="20"/>
        </w:rPr>
        <w:t xml:space="preserve">f it is determined that during the course of the </w:t>
      </w:r>
      <w:r w:rsidR="000D0621">
        <w:rPr>
          <w:iCs/>
          <w:szCs w:val="20"/>
        </w:rPr>
        <w:t xml:space="preserve">year </w:t>
      </w:r>
      <w:r w:rsidR="000D0621" w:rsidRPr="003A24F9">
        <w:rPr>
          <w:iCs/>
          <w:szCs w:val="20"/>
        </w:rPr>
        <w:t xml:space="preserve">that the ERCOT </w:t>
      </w:r>
      <w:r w:rsidR="000D0621" w:rsidRPr="005B0125">
        <w:rPr>
          <w:iCs/>
          <w:szCs w:val="20"/>
        </w:rPr>
        <w:t>monthly average</w:t>
      </w:r>
      <w:r w:rsidR="000D0621" w:rsidRPr="003A24F9">
        <w:rPr>
          <w:iCs/>
          <w:szCs w:val="20"/>
        </w:rPr>
        <w:t xml:space="preserve"> </w:t>
      </w:r>
      <w:r w:rsidR="000D0621">
        <w:rPr>
          <w:iCs/>
          <w:szCs w:val="20"/>
        </w:rPr>
        <w:t xml:space="preserve">for </w:t>
      </w:r>
      <w:r w:rsidR="000D0621" w:rsidRPr="003A24F9">
        <w:rPr>
          <w:iCs/>
          <w:szCs w:val="20"/>
        </w:rPr>
        <w:t xml:space="preserve">CPS1 score was less than </w:t>
      </w:r>
      <w:r w:rsidR="000D0621">
        <w:rPr>
          <w:iCs/>
          <w:szCs w:val="20"/>
        </w:rPr>
        <w:t>140</w:t>
      </w:r>
      <w:r w:rsidR="000D0621" w:rsidRPr="003A24F9">
        <w:rPr>
          <w:iCs/>
          <w:szCs w:val="20"/>
        </w:rPr>
        <w:t>%</w:t>
      </w:r>
      <w:r w:rsidR="000D0621">
        <w:rPr>
          <w:iCs/>
          <w:szCs w:val="20"/>
        </w:rPr>
        <w:t xml:space="preserve"> for a specific month</w:t>
      </w:r>
      <w:r w:rsidR="000D0621" w:rsidRPr="003A24F9">
        <w:rPr>
          <w:iCs/>
          <w:szCs w:val="20"/>
        </w:rPr>
        <w:t xml:space="preserve">, ERCOT will </w:t>
      </w:r>
      <w:r w:rsidR="000D0621">
        <w:rPr>
          <w:iCs/>
          <w:szCs w:val="20"/>
        </w:rPr>
        <w:lastRenderedPageBreak/>
        <w:t>apply</w:t>
      </w:r>
      <w:r w:rsidR="000D0621" w:rsidRPr="003A24F9">
        <w:rPr>
          <w:iCs/>
          <w:szCs w:val="20"/>
        </w:rPr>
        <w:t xml:space="preserve"> an extra 10% of both </w:t>
      </w:r>
      <w:proofErr w:type="spellStart"/>
      <w:r w:rsidR="000D0621" w:rsidRPr="003A24F9">
        <w:rPr>
          <w:iCs/>
          <w:szCs w:val="20"/>
        </w:rPr>
        <w:t>Reg</w:t>
      </w:r>
      <w:proofErr w:type="spellEnd"/>
      <w:r w:rsidR="000D0621" w:rsidRPr="003A24F9">
        <w:rPr>
          <w:iCs/>
          <w:szCs w:val="20"/>
        </w:rPr>
        <w:t xml:space="preserve">-Up and </w:t>
      </w:r>
      <w:proofErr w:type="spellStart"/>
      <w:r w:rsidR="000D0621" w:rsidRPr="003A24F9">
        <w:rPr>
          <w:iCs/>
          <w:szCs w:val="20"/>
        </w:rPr>
        <w:t>Reg</w:t>
      </w:r>
      <w:proofErr w:type="spellEnd"/>
      <w:r w:rsidR="000D0621" w:rsidRPr="003A24F9">
        <w:rPr>
          <w:iCs/>
          <w:szCs w:val="20"/>
        </w:rPr>
        <w:t>-Down for hours in which the CPS1 score was less than 1</w:t>
      </w:r>
      <w:r w:rsidR="000D0621">
        <w:rPr>
          <w:iCs/>
          <w:szCs w:val="20"/>
        </w:rPr>
        <w:t>4</w:t>
      </w:r>
      <w:r w:rsidR="000D0621" w:rsidRPr="003A24F9">
        <w:rPr>
          <w:iCs/>
          <w:szCs w:val="20"/>
        </w:rPr>
        <w:t xml:space="preserve">0%.  </w:t>
      </w:r>
      <w:r w:rsidR="00626A43" w:rsidRPr="003A24F9">
        <w:rPr>
          <w:iCs/>
          <w:szCs w:val="20"/>
        </w:rPr>
        <w:t xml:space="preserve">Additionally, if the ERCOT </w:t>
      </w:r>
      <w:r w:rsidR="008E7D43" w:rsidRPr="005B0125">
        <w:rPr>
          <w:iCs/>
          <w:szCs w:val="20"/>
        </w:rPr>
        <w:t>12-month rolling</w:t>
      </w:r>
      <w:r w:rsidR="008E7D43">
        <w:rPr>
          <w:iCs/>
          <w:szCs w:val="20"/>
        </w:rPr>
        <w:t xml:space="preserve"> </w:t>
      </w:r>
      <w:r w:rsidR="00626A43" w:rsidRPr="003A24F9">
        <w:rPr>
          <w:iCs/>
          <w:szCs w:val="20"/>
        </w:rPr>
        <w:t xml:space="preserve">average CPS1 score </w:t>
      </w:r>
      <w:r w:rsidR="007B1AD9">
        <w:rPr>
          <w:iCs/>
          <w:szCs w:val="20"/>
        </w:rPr>
        <w:t>is</w:t>
      </w:r>
      <w:r w:rsidR="007B1AD9" w:rsidRPr="003A24F9">
        <w:rPr>
          <w:iCs/>
          <w:szCs w:val="20"/>
        </w:rPr>
        <w:t xml:space="preserve"> </w:t>
      </w:r>
      <w:r w:rsidR="00626A43" w:rsidRPr="003A24F9">
        <w:rPr>
          <w:iCs/>
          <w:szCs w:val="20"/>
        </w:rPr>
        <w:t>less than 1</w:t>
      </w:r>
      <w:r w:rsidR="005B0125">
        <w:rPr>
          <w:iCs/>
          <w:szCs w:val="20"/>
        </w:rPr>
        <w:t>4</w:t>
      </w:r>
      <w:r w:rsidR="00626A43" w:rsidRPr="003A24F9">
        <w:rPr>
          <w:iCs/>
          <w:szCs w:val="20"/>
        </w:rPr>
        <w:t>0%</w:t>
      </w:r>
      <w:r w:rsidR="007B1AD9">
        <w:rPr>
          <w:iCs/>
          <w:szCs w:val="20"/>
        </w:rPr>
        <w:t>, for the</w:t>
      </w:r>
      <w:r w:rsidR="007B1AD9" w:rsidRPr="003A24F9">
        <w:rPr>
          <w:iCs/>
          <w:szCs w:val="20"/>
        </w:rPr>
        <w:t xml:space="preserve"> </w:t>
      </w:r>
      <w:r w:rsidR="007B1AD9">
        <w:rPr>
          <w:iCs/>
          <w:szCs w:val="20"/>
        </w:rPr>
        <w:t>next</w:t>
      </w:r>
      <w:r w:rsidR="007B1AD9" w:rsidRPr="003A24F9">
        <w:rPr>
          <w:iCs/>
          <w:szCs w:val="20"/>
        </w:rPr>
        <w:t xml:space="preserve"> month</w:t>
      </w:r>
      <w:r w:rsidR="007B1AD9">
        <w:rPr>
          <w:iCs/>
          <w:szCs w:val="20"/>
        </w:rPr>
        <w:t xml:space="preserve"> </w:t>
      </w:r>
      <w:r w:rsidR="00626A43" w:rsidRPr="003A24F9">
        <w:rPr>
          <w:iCs/>
          <w:szCs w:val="20"/>
        </w:rPr>
        <w:t xml:space="preserve">ERCOT will procure an extra 10% of both </w:t>
      </w:r>
      <w:proofErr w:type="spellStart"/>
      <w:r w:rsidR="00626A43" w:rsidRPr="003A24F9">
        <w:rPr>
          <w:iCs/>
          <w:szCs w:val="20"/>
        </w:rPr>
        <w:t>Reg</w:t>
      </w:r>
      <w:proofErr w:type="spellEnd"/>
      <w:r w:rsidR="00915F3C" w:rsidRPr="003A24F9">
        <w:rPr>
          <w:iCs/>
          <w:szCs w:val="20"/>
        </w:rPr>
        <w:t>-</w:t>
      </w:r>
      <w:r w:rsidR="00626A43" w:rsidRPr="003A24F9">
        <w:rPr>
          <w:iCs/>
          <w:szCs w:val="20"/>
        </w:rPr>
        <w:t xml:space="preserve">Up and </w:t>
      </w:r>
      <w:proofErr w:type="spellStart"/>
      <w:r w:rsidR="00915F3C" w:rsidRPr="003A24F9">
        <w:rPr>
          <w:iCs/>
          <w:szCs w:val="20"/>
        </w:rPr>
        <w:t>Reg</w:t>
      </w:r>
      <w:proofErr w:type="spellEnd"/>
      <w:r w:rsidR="00915F3C" w:rsidRPr="003A24F9">
        <w:rPr>
          <w:iCs/>
          <w:szCs w:val="20"/>
        </w:rPr>
        <w:t>-</w:t>
      </w:r>
      <w:r w:rsidR="00626A43" w:rsidRPr="003A24F9">
        <w:rPr>
          <w:iCs/>
          <w:szCs w:val="20"/>
        </w:rPr>
        <w:t xml:space="preserve">Down for hours  in which the </w:t>
      </w:r>
      <w:r w:rsidR="007B1AD9">
        <w:rPr>
          <w:iCs/>
          <w:szCs w:val="20"/>
        </w:rPr>
        <w:t xml:space="preserve">hourly </w:t>
      </w:r>
      <w:r w:rsidR="00626A43" w:rsidRPr="003A24F9">
        <w:rPr>
          <w:iCs/>
          <w:szCs w:val="20"/>
        </w:rPr>
        <w:t>CPS1 score was less than 1</w:t>
      </w:r>
      <w:r w:rsidR="00583BE4">
        <w:rPr>
          <w:iCs/>
          <w:szCs w:val="20"/>
        </w:rPr>
        <w:t>4</w:t>
      </w:r>
      <w:r w:rsidR="00626A43" w:rsidRPr="003A24F9">
        <w:rPr>
          <w:iCs/>
          <w:szCs w:val="20"/>
        </w:rPr>
        <w:t>0</w:t>
      </w:r>
      <w:r w:rsidR="003E224C" w:rsidRPr="003A24F9">
        <w:rPr>
          <w:iCs/>
          <w:szCs w:val="20"/>
        </w:rPr>
        <w:t>%</w:t>
      </w:r>
      <w:r w:rsidR="00626A43" w:rsidRPr="003A24F9">
        <w:rPr>
          <w:iCs/>
          <w:szCs w:val="20"/>
        </w:rPr>
        <w:t xml:space="preserve">.  This value will increase to 20% if the CPS1 score falls below </w:t>
      </w:r>
      <w:r w:rsidR="00583BE4">
        <w:rPr>
          <w:iCs/>
          <w:szCs w:val="20"/>
        </w:rPr>
        <w:t>10</w:t>
      </w:r>
      <w:r w:rsidR="00626A43" w:rsidRPr="003A24F9">
        <w:rPr>
          <w:iCs/>
          <w:szCs w:val="20"/>
        </w:rPr>
        <w:t xml:space="preserve">0%.  </w:t>
      </w:r>
    </w:p>
    <w:p w:rsidR="00487DA1" w:rsidRDefault="00487DA1" w:rsidP="00DC7664">
      <w:pPr>
        <w:jc w:val="both"/>
      </w:pPr>
    </w:p>
    <w:p w:rsidR="003A374E" w:rsidRDefault="003A374E" w:rsidP="00DC7664">
      <w:pPr>
        <w:jc w:val="both"/>
        <w:sectPr w:rsidR="003A374E">
          <w:footerReference w:type="even" r:id="rId8"/>
          <w:footerReference w:type="default" r:id="rId9"/>
          <w:footerReference w:type="first" r:id="rId10"/>
          <w:pgSz w:w="12240" w:h="15840" w:code="1"/>
          <w:pgMar w:top="1296" w:right="1440" w:bottom="1440" w:left="1440" w:header="720" w:footer="720" w:gutter="0"/>
          <w:cols w:space="720"/>
          <w:noEndnote/>
          <w:titlePg/>
        </w:sectPr>
      </w:pPr>
    </w:p>
    <w:p w:rsidR="003A374E" w:rsidRDefault="003A374E" w:rsidP="00DC7664">
      <w:pPr>
        <w:jc w:val="both"/>
      </w:pP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676"/>
        <w:gridCol w:w="801"/>
        <w:gridCol w:w="578"/>
        <w:gridCol w:w="578"/>
        <w:gridCol w:w="578"/>
        <w:gridCol w:w="578"/>
        <w:gridCol w:w="578"/>
        <w:gridCol w:w="689"/>
        <w:gridCol w:w="578"/>
        <w:gridCol w:w="689"/>
        <w:gridCol w:w="578"/>
        <w:gridCol w:w="578"/>
        <w:gridCol w:w="578"/>
        <w:gridCol w:w="578"/>
        <w:gridCol w:w="578"/>
        <w:gridCol w:w="578"/>
        <w:gridCol w:w="578"/>
        <w:gridCol w:w="578"/>
        <w:gridCol w:w="578"/>
        <w:gridCol w:w="578"/>
        <w:gridCol w:w="578"/>
        <w:gridCol w:w="578"/>
        <w:gridCol w:w="578"/>
        <w:gridCol w:w="578"/>
        <w:gridCol w:w="598"/>
      </w:tblGrid>
      <w:tr w:rsidR="00CC576E" w:rsidRPr="00CC576E" w:rsidTr="002944D6">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rsidR="00CC576E" w:rsidRPr="00EC4D96" w:rsidRDefault="00CC576E" w:rsidP="00DC7664">
            <w:pPr>
              <w:widowControl/>
              <w:autoSpaceDE/>
              <w:autoSpaceDN/>
              <w:adjustRightInd/>
              <w:jc w:val="both"/>
              <w:rPr>
                <w:b/>
                <w:bCs/>
                <w:sz w:val="22"/>
                <w:szCs w:val="22"/>
              </w:rPr>
            </w:pPr>
            <w:r w:rsidRPr="00EC4D96">
              <w:rPr>
                <w:b/>
                <w:bCs/>
                <w:sz w:val="22"/>
                <w:szCs w:val="22"/>
              </w:rPr>
              <w:t>Incremental MW Adjustment to Prior-Year Up-Regulation Value, per 1000 MW of Incremental Wind Generation Capacity, to Account for Wind Capacity Growth</w:t>
            </w:r>
          </w:p>
        </w:tc>
      </w:tr>
      <w:tr w:rsidR="00CC576E" w:rsidRPr="00CC576E" w:rsidTr="000357D1">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Hour Ending</w:t>
            </w:r>
          </w:p>
        </w:tc>
      </w:tr>
      <w:tr w:rsidR="002944D6" w:rsidRPr="00CC576E" w:rsidTr="000357D1">
        <w:trPr>
          <w:trHeight w:val="363"/>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8" w:space="0" w:color="000000"/>
              <w:right w:val="single" w:sz="8"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24</w:t>
            </w:r>
          </w:p>
        </w:tc>
      </w:tr>
      <w:tr w:rsidR="00186A11" w:rsidRPr="00CC576E" w:rsidTr="00CD4127">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186A11" w:rsidRPr="0012615F" w:rsidRDefault="00186A11" w:rsidP="00186A11">
            <w:pPr>
              <w:widowControl/>
              <w:autoSpaceDE/>
              <w:autoSpaceDN/>
              <w:adjustRightInd/>
              <w:jc w:val="center"/>
              <w:rPr>
                <w:b/>
                <w:bCs/>
                <w:sz w:val="22"/>
                <w:szCs w:val="22"/>
              </w:rPr>
            </w:pPr>
            <w:r w:rsidRPr="0012615F">
              <w:rPr>
                <w:b/>
                <w:bCs/>
                <w:sz w:val="22"/>
                <w:szCs w:val="22"/>
              </w:rPr>
              <w:t>Jan.</w:t>
            </w:r>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186A11">
            <w:pPr>
              <w:widowControl/>
              <w:autoSpaceDE/>
              <w:autoSpaceDN/>
              <w:adjustRightInd/>
              <w:jc w:val="center"/>
              <w:rPr>
                <w:bCs/>
                <w:sz w:val="22"/>
                <w:szCs w:val="22"/>
              </w:rPr>
            </w:pPr>
            <w:ins w:id="8" w:author="ERCOT" w:date="2017-09-26T09:08:00Z">
              <w:r>
                <w:rPr>
                  <w:rFonts w:ascii="Calibri" w:hAnsi="Calibri"/>
                  <w:color w:val="000000"/>
                  <w:sz w:val="22"/>
                  <w:szCs w:val="22"/>
                </w:rPr>
                <w:t>5.6</w:t>
              </w:r>
            </w:ins>
            <w:del w:id="9" w:author="ERCOT" w:date="2017-09-26T09:08:00Z">
              <w:r w:rsidDel="00186A11">
                <w:rPr>
                  <w:rFonts w:ascii="Calibri" w:hAnsi="Calibri"/>
                  <w:color w:val="000000"/>
                  <w:sz w:val="22"/>
                  <w:szCs w:val="22"/>
                </w:rPr>
                <w:delText>5.6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186A11">
            <w:pPr>
              <w:widowControl/>
              <w:autoSpaceDE/>
              <w:autoSpaceDN/>
              <w:adjustRightInd/>
              <w:jc w:val="center"/>
              <w:rPr>
                <w:bCs/>
                <w:sz w:val="22"/>
                <w:szCs w:val="22"/>
              </w:rPr>
            </w:pPr>
            <w:ins w:id="10" w:author="ERCOT" w:date="2017-09-26T09:08:00Z">
              <w:r>
                <w:rPr>
                  <w:rFonts w:ascii="Calibri" w:hAnsi="Calibri"/>
                  <w:color w:val="000000"/>
                  <w:sz w:val="22"/>
                  <w:szCs w:val="22"/>
                </w:rPr>
                <w:t>2.1</w:t>
              </w:r>
            </w:ins>
            <w:del w:id="11" w:author="ERCOT" w:date="2017-09-26T09:08:00Z">
              <w:r w:rsidDel="00186A11">
                <w:rPr>
                  <w:rFonts w:ascii="Calibri" w:hAnsi="Calibri"/>
                  <w:color w:val="000000"/>
                  <w:sz w:val="22"/>
                  <w:szCs w:val="22"/>
                </w:rPr>
                <w:delText>2.1</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876168">
            <w:pPr>
              <w:widowControl/>
              <w:autoSpaceDE/>
              <w:autoSpaceDN/>
              <w:adjustRightInd/>
              <w:jc w:val="center"/>
              <w:rPr>
                <w:bCs/>
                <w:sz w:val="22"/>
                <w:szCs w:val="22"/>
              </w:rPr>
            </w:pPr>
            <w:ins w:id="12" w:author="ERCOT" w:date="2017-09-26T09:08:00Z">
              <w:r>
                <w:rPr>
                  <w:rFonts w:ascii="Calibri" w:hAnsi="Calibri"/>
                  <w:color w:val="000000"/>
                  <w:sz w:val="22"/>
                  <w:szCs w:val="22"/>
                </w:rPr>
                <w:t>4.3</w:t>
              </w:r>
            </w:ins>
            <w:del w:id="13" w:author="ERCOT" w:date="2017-09-26T09:08:00Z">
              <w:r w:rsidDel="00186A11">
                <w:rPr>
                  <w:rFonts w:ascii="Calibri" w:hAnsi="Calibri"/>
                  <w:color w:val="000000"/>
                  <w:sz w:val="22"/>
                  <w:szCs w:val="22"/>
                </w:rPr>
                <w:delText>4.3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080E25">
            <w:pPr>
              <w:widowControl/>
              <w:autoSpaceDE/>
              <w:autoSpaceDN/>
              <w:adjustRightInd/>
              <w:jc w:val="center"/>
              <w:rPr>
                <w:bCs/>
                <w:sz w:val="22"/>
                <w:szCs w:val="22"/>
              </w:rPr>
            </w:pPr>
            <w:ins w:id="14" w:author="ERCOT" w:date="2017-09-26T09:08:00Z">
              <w:r>
                <w:rPr>
                  <w:rFonts w:ascii="Calibri" w:hAnsi="Calibri"/>
                  <w:color w:val="000000"/>
                  <w:sz w:val="22"/>
                  <w:szCs w:val="22"/>
                </w:rPr>
                <w:t>5.7</w:t>
              </w:r>
            </w:ins>
            <w:del w:id="15" w:author="ERCOT" w:date="2017-09-26T09:08:00Z">
              <w:r w:rsidDel="00186A11">
                <w:rPr>
                  <w:rFonts w:ascii="Calibri" w:hAnsi="Calibri"/>
                  <w:color w:val="000000"/>
                  <w:sz w:val="22"/>
                  <w:szCs w:val="22"/>
                </w:rPr>
                <w:delText>5.7</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9B212A">
            <w:pPr>
              <w:widowControl/>
              <w:autoSpaceDE/>
              <w:autoSpaceDN/>
              <w:adjustRightInd/>
              <w:jc w:val="center"/>
              <w:rPr>
                <w:bCs/>
                <w:sz w:val="22"/>
                <w:szCs w:val="22"/>
              </w:rPr>
            </w:pPr>
            <w:ins w:id="16" w:author="ERCOT" w:date="2017-09-26T09:08:00Z">
              <w:r>
                <w:rPr>
                  <w:rFonts w:ascii="Calibri" w:hAnsi="Calibri"/>
                  <w:color w:val="000000"/>
                  <w:sz w:val="22"/>
                  <w:szCs w:val="22"/>
                </w:rPr>
                <w:t>3.4</w:t>
              </w:r>
            </w:ins>
            <w:del w:id="17" w:author="ERCOT" w:date="2017-09-26T09:08:00Z">
              <w:r w:rsidDel="00186A11">
                <w:rPr>
                  <w:rFonts w:ascii="Calibri" w:hAnsi="Calibri"/>
                  <w:color w:val="000000"/>
                  <w:sz w:val="22"/>
                  <w:szCs w:val="22"/>
                </w:rPr>
                <w:delText>3.4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8" w:author="ERCOT" w:date="2017-09-26T09:08:00Z">
              <w:r>
                <w:rPr>
                  <w:rFonts w:ascii="Calibri" w:hAnsi="Calibri"/>
                  <w:color w:val="000000"/>
                  <w:sz w:val="22"/>
                  <w:szCs w:val="22"/>
                </w:rPr>
                <w:t>2.4</w:t>
              </w:r>
            </w:ins>
            <w:del w:id="19" w:author="ERCOT" w:date="2017-09-26T09:08:00Z">
              <w:r w:rsidDel="00186A11">
                <w:rPr>
                  <w:rFonts w:ascii="Calibri" w:hAnsi="Calibri"/>
                  <w:color w:val="000000"/>
                  <w:sz w:val="22"/>
                  <w:szCs w:val="22"/>
                </w:rPr>
                <w:delText>2.4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0" w:author="ERCOT" w:date="2017-09-26T09:08:00Z">
              <w:r>
                <w:rPr>
                  <w:rFonts w:ascii="Calibri" w:hAnsi="Calibri"/>
                  <w:color w:val="000000"/>
                  <w:sz w:val="22"/>
                  <w:szCs w:val="22"/>
                </w:rPr>
                <w:t>-0.2</w:t>
              </w:r>
            </w:ins>
            <w:del w:id="21" w:author="ERCOT" w:date="2017-09-26T09:08:00Z">
              <w:r w:rsidDel="00186A11">
                <w:rPr>
                  <w:rFonts w:ascii="Calibri" w:hAnsi="Calibri"/>
                  <w:color w:val="000000"/>
                  <w:sz w:val="22"/>
                  <w:szCs w:val="22"/>
                </w:rPr>
                <w:delText>-0.2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2" w:author="ERCOT" w:date="2017-09-26T09:08:00Z">
              <w:r>
                <w:rPr>
                  <w:rFonts w:ascii="Calibri" w:hAnsi="Calibri"/>
                  <w:color w:val="000000"/>
                  <w:sz w:val="22"/>
                  <w:szCs w:val="22"/>
                </w:rPr>
                <w:t>0.7</w:t>
              </w:r>
            </w:ins>
            <w:del w:id="23" w:author="ERCOT" w:date="2017-09-26T09:08:00Z">
              <w:r w:rsidDel="00186A11">
                <w:rPr>
                  <w:rFonts w:ascii="Calibri" w:hAnsi="Calibri"/>
                  <w:color w:val="000000"/>
                  <w:sz w:val="22"/>
                  <w:szCs w:val="22"/>
                </w:rPr>
                <w:delText>0.7</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4" w:author="ERCOT" w:date="2017-09-26T09:08:00Z">
              <w:r>
                <w:rPr>
                  <w:rFonts w:ascii="Calibri" w:hAnsi="Calibri"/>
                  <w:color w:val="000000"/>
                  <w:sz w:val="22"/>
                  <w:szCs w:val="22"/>
                </w:rPr>
                <w:t>4.3</w:t>
              </w:r>
            </w:ins>
            <w:del w:id="25" w:author="ERCOT" w:date="2017-09-26T09:08:00Z">
              <w:r w:rsidDel="00186A11">
                <w:rPr>
                  <w:rFonts w:ascii="Calibri" w:hAnsi="Calibri"/>
                  <w:color w:val="000000"/>
                  <w:sz w:val="22"/>
                  <w:szCs w:val="22"/>
                </w:rPr>
                <w:delText>4.3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6" w:author="ERCOT" w:date="2017-09-26T09:08:00Z">
              <w:r>
                <w:rPr>
                  <w:rFonts w:ascii="Calibri" w:hAnsi="Calibri"/>
                  <w:color w:val="000000"/>
                  <w:sz w:val="22"/>
                  <w:szCs w:val="22"/>
                </w:rPr>
                <w:t>3.4</w:t>
              </w:r>
            </w:ins>
            <w:del w:id="27" w:author="ERCOT" w:date="2017-09-26T09:08:00Z">
              <w:r w:rsidDel="00186A11">
                <w:rPr>
                  <w:rFonts w:ascii="Calibri" w:hAnsi="Calibri"/>
                  <w:color w:val="000000"/>
                  <w:sz w:val="22"/>
                  <w:szCs w:val="22"/>
                </w:rPr>
                <w:delText>3.4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8" w:author="ERCOT" w:date="2017-09-26T09:08:00Z">
              <w:r>
                <w:rPr>
                  <w:rFonts w:ascii="Calibri" w:hAnsi="Calibri"/>
                  <w:color w:val="000000"/>
                  <w:sz w:val="22"/>
                  <w:szCs w:val="22"/>
                </w:rPr>
                <w:t>1.7</w:t>
              </w:r>
            </w:ins>
            <w:del w:id="29" w:author="ERCOT" w:date="2017-09-26T09:08:00Z">
              <w:r w:rsidDel="00186A11">
                <w:rPr>
                  <w:rFonts w:ascii="Calibri" w:hAnsi="Calibri"/>
                  <w:color w:val="000000"/>
                  <w:sz w:val="22"/>
                  <w:szCs w:val="22"/>
                </w:rPr>
                <w:delText>1.7</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0" w:author="ERCOT" w:date="2017-09-26T09:08:00Z">
              <w:r>
                <w:rPr>
                  <w:rFonts w:ascii="Calibri" w:hAnsi="Calibri"/>
                  <w:color w:val="000000"/>
                  <w:sz w:val="22"/>
                  <w:szCs w:val="22"/>
                </w:rPr>
                <w:t>4.3</w:t>
              </w:r>
            </w:ins>
            <w:del w:id="31" w:author="ERCOT" w:date="2017-09-26T09:08:00Z">
              <w:r w:rsidDel="00186A11">
                <w:rPr>
                  <w:rFonts w:ascii="Calibri" w:hAnsi="Calibri"/>
                  <w:color w:val="000000"/>
                  <w:sz w:val="22"/>
                  <w:szCs w:val="22"/>
                </w:rPr>
                <w:delText>4.3</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2" w:author="ERCOT" w:date="2017-09-26T09:08:00Z">
              <w:r>
                <w:rPr>
                  <w:rFonts w:ascii="Calibri" w:hAnsi="Calibri"/>
                  <w:color w:val="000000"/>
                  <w:sz w:val="22"/>
                  <w:szCs w:val="22"/>
                </w:rPr>
                <w:t>2.4</w:t>
              </w:r>
            </w:ins>
            <w:del w:id="33" w:author="ERCOT" w:date="2017-09-26T09:08:00Z">
              <w:r w:rsidDel="00186A11">
                <w:rPr>
                  <w:rFonts w:ascii="Calibri" w:hAnsi="Calibri"/>
                  <w:color w:val="000000"/>
                  <w:sz w:val="22"/>
                  <w:szCs w:val="22"/>
                </w:rPr>
                <w:delText>2.4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4" w:author="ERCOT" w:date="2017-09-26T09:08:00Z">
              <w:r>
                <w:rPr>
                  <w:rFonts w:ascii="Calibri" w:hAnsi="Calibri"/>
                  <w:color w:val="000000"/>
                  <w:sz w:val="22"/>
                  <w:szCs w:val="22"/>
                </w:rPr>
                <w:t>2.4</w:t>
              </w:r>
            </w:ins>
            <w:del w:id="35" w:author="ERCOT" w:date="2017-09-26T09:08:00Z">
              <w:r w:rsidDel="00186A11">
                <w:rPr>
                  <w:rFonts w:ascii="Calibri" w:hAnsi="Calibri"/>
                  <w:color w:val="000000"/>
                  <w:sz w:val="22"/>
                  <w:szCs w:val="22"/>
                </w:rPr>
                <w:delText>2.4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6" w:author="ERCOT" w:date="2017-09-26T09:08:00Z">
              <w:r>
                <w:rPr>
                  <w:rFonts w:ascii="Calibri" w:hAnsi="Calibri"/>
                  <w:color w:val="000000"/>
                  <w:sz w:val="22"/>
                  <w:szCs w:val="22"/>
                </w:rPr>
                <w:t>3.2</w:t>
              </w:r>
            </w:ins>
            <w:del w:id="37" w:author="ERCOT" w:date="2017-09-26T09:08:00Z">
              <w:r w:rsidDel="00186A11">
                <w:rPr>
                  <w:rFonts w:ascii="Calibri" w:hAnsi="Calibri"/>
                  <w:color w:val="000000"/>
                  <w:sz w:val="22"/>
                  <w:szCs w:val="22"/>
                </w:rPr>
                <w:delText>3.2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8" w:author="ERCOT" w:date="2017-09-26T09:08:00Z">
              <w:r>
                <w:rPr>
                  <w:rFonts w:ascii="Calibri" w:hAnsi="Calibri"/>
                  <w:color w:val="000000"/>
                  <w:sz w:val="22"/>
                  <w:szCs w:val="22"/>
                </w:rPr>
                <w:t>1.3</w:t>
              </w:r>
            </w:ins>
            <w:del w:id="39" w:author="ERCOT" w:date="2017-09-26T09:08:00Z">
              <w:r w:rsidDel="00186A11">
                <w:rPr>
                  <w:rFonts w:ascii="Calibri" w:hAnsi="Calibri"/>
                  <w:color w:val="000000"/>
                  <w:sz w:val="22"/>
                  <w:szCs w:val="22"/>
                </w:rPr>
                <w:delText>1.3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0" w:author="ERCOT" w:date="2017-09-26T09:08:00Z">
              <w:r>
                <w:rPr>
                  <w:rFonts w:ascii="Calibri" w:hAnsi="Calibri"/>
                  <w:color w:val="000000"/>
                  <w:sz w:val="22"/>
                  <w:szCs w:val="22"/>
                </w:rPr>
                <w:t>4.0</w:t>
              </w:r>
            </w:ins>
            <w:del w:id="41" w:author="ERCOT" w:date="2017-09-26T09:08:00Z">
              <w:r w:rsidDel="00186A11">
                <w:rPr>
                  <w:rFonts w:ascii="Calibri" w:hAnsi="Calibri"/>
                  <w:color w:val="000000"/>
                  <w:sz w:val="22"/>
                  <w:szCs w:val="22"/>
                </w:rPr>
                <w:delText>4.0</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2" w:author="ERCOT" w:date="2017-09-26T09:08:00Z">
              <w:r>
                <w:rPr>
                  <w:rFonts w:ascii="Calibri" w:hAnsi="Calibri"/>
                  <w:color w:val="000000"/>
                  <w:sz w:val="22"/>
                  <w:szCs w:val="22"/>
                </w:rPr>
                <w:t>0.4</w:t>
              </w:r>
            </w:ins>
            <w:del w:id="43" w:author="ERCOT" w:date="2017-09-26T09:08:00Z">
              <w:r w:rsidDel="00186A11">
                <w:rPr>
                  <w:rFonts w:ascii="Calibri" w:hAnsi="Calibri"/>
                  <w:color w:val="000000"/>
                  <w:sz w:val="22"/>
                  <w:szCs w:val="22"/>
                </w:rPr>
                <w:delText>0.4</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4" w:author="ERCOT" w:date="2017-09-26T09:08:00Z">
              <w:r>
                <w:rPr>
                  <w:rFonts w:ascii="Calibri" w:hAnsi="Calibri"/>
                  <w:color w:val="000000"/>
                  <w:sz w:val="22"/>
                  <w:szCs w:val="22"/>
                </w:rPr>
                <w:t>0.5</w:t>
              </w:r>
            </w:ins>
            <w:del w:id="45" w:author="ERCOT" w:date="2017-09-26T09:08:00Z">
              <w:r w:rsidDel="00186A11">
                <w:rPr>
                  <w:rFonts w:ascii="Calibri" w:hAnsi="Calibri"/>
                  <w:color w:val="000000"/>
                  <w:sz w:val="22"/>
                  <w:szCs w:val="22"/>
                </w:rPr>
                <w:delText>0.5</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6" w:author="ERCOT" w:date="2017-09-26T09:08:00Z">
              <w:r>
                <w:rPr>
                  <w:rFonts w:ascii="Calibri" w:hAnsi="Calibri"/>
                  <w:color w:val="000000"/>
                  <w:sz w:val="22"/>
                  <w:szCs w:val="22"/>
                </w:rPr>
                <w:t>2.5</w:t>
              </w:r>
            </w:ins>
            <w:del w:id="47" w:author="ERCOT" w:date="2017-09-26T09:08:00Z">
              <w:r w:rsidDel="00186A11">
                <w:rPr>
                  <w:rFonts w:ascii="Calibri" w:hAnsi="Calibri"/>
                  <w:color w:val="000000"/>
                  <w:sz w:val="22"/>
                  <w:szCs w:val="22"/>
                </w:rPr>
                <w:delText>2.5</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8" w:author="ERCOT" w:date="2017-09-26T09:08:00Z">
              <w:r>
                <w:rPr>
                  <w:rFonts w:ascii="Calibri" w:hAnsi="Calibri"/>
                  <w:color w:val="000000"/>
                  <w:sz w:val="22"/>
                  <w:szCs w:val="22"/>
                </w:rPr>
                <w:t>2.0</w:t>
              </w:r>
            </w:ins>
            <w:del w:id="49" w:author="ERCOT" w:date="2017-09-26T09:08:00Z">
              <w:r w:rsidDel="00186A11">
                <w:rPr>
                  <w:rFonts w:ascii="Calibri" w:hAnsi="Calibri"/>
                  <w:color w:val="000000"/>
                  <w:sz w:val="22"/>
                  <w:szCs w:val="22"/>
                </w:rPr>
                <w:delText>2.0</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0" w:author="ERCOT" w:date="2017-09-26T09:08:00Z">
              <w:r>
                <w:rPr>
                  <w:rFonts w:ascii="Calibri" w:hAnsi="Calibri"/>
                  <w:color w:val="000000"/>
                  <w:sz w:val="22"/>
                  <w:szCs w:val="22"/>
                </w:rPr>
                <w:t>1.2</w:t>
              </w:r>
            </w:ins>
            <w:del w:id="51" w:author="ERCOT" w:date="2017-09-26T09:08:00Z">
              <w:r w:rsidDel="00186A11">
                <w:rPr>
                  <w:rFonts w:ascii="Calibri" w:hAnsi="Calibri"/>
                  <w:color w:val="000000"/>
                  <w:sz w:val="22"/>
                  <w:szCs w:val="22"/>
                </w:rPr>
                <w:delText>1.2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4F17C9">
            <w:pPr>
              <w:widowControl/>
              <w:autoSpaceDE/>
              <w:autoSpaceDN/>
              <w:adjustRightInd/>
              <w:jc w:val="center"/>
              <w:rPr>
                <w:bCs/>
                <w:sz w:val="22"/>
                <w:szCs w:val="22"/>
              </w:rPr>
            </w:pPr>
            <w:ins w:id="52" w:author="ERCOT" w:date="2017-09-26T09:08:00Z">
              <w:r>
                <w:rPr>
                  <w:rFonts w:ascii="Calibri" w:hAnsi="Calibri"/>
                  <w:color w:val="000000"/>
                  <w:sz w:val="22"/>
                  <w:szCs w:val="22"/>
                </w:rPr>
                <w:t>1.2</w:t>
              </w:r>
            </w:ins>
            <w:del w:id="53" w:author="ERCOT" w:date="2017-09-26T09:08:00Z">
              <w:r w:rsidDel="00186A11">
                <w:rPr>
                  <w:rFonts w:ascii="Calibri" w:hAnsi="Calibri"/>
                  <w:color w:val="000000"/>
                  <w:sz w:val="22"/>
                  <w:szCs w:val="22"/>
                </w:rPr>
                <w:delText>1.2</w:delText>
              </w:r>
            </w:del>
          </w:p>
        </w:tc>
        <w:tc>
          <w:tcPr>
            <w:tcW w:w="190" w:type="pct"/>
            <w:tcBorders>
              <w:top w:val="single" w:sz="8" w:space="0" w:color="000000"/>
              <w:left w:val="single" w:sz="4" w:space="0" w:color="000000"/>
              <w:bottom w:val="single" w:sz="8" w:space="0" w:color="000000"/>
              <w:right w:val="single" w:sz="8" w:space="0" w:color="000000"/>
            </w:tcBorders>
            <w:vAlign w:val="bottom"/>
          </w:tcPr>
          <w:p w:rsidR="00186A11" w:rsidRPr="003A1418" w:rsidRDefault="00186A11" w:rsidP="00E929DB">
            <w:pPr>
              <w:widowControl/>
              <w:autoSpaceDE/>
              <w:autoSpaceDN/>
              <w:adjustRightInd/>
              <w:jc w:val="center"/>
              <w:rPr>
                <w:bCs/>
                <w:sz w:val="22"/>
                <w:szCs w:val="22"/>
              </w:rPr>
            </w:pPr>
            <w:ins w:id="54" w:author="ERCOT" w:date="2017-09-26T09:08:00Z">
              <w:r>
                <w:rPr>
                  <w:rFonts w:ascii="Calibri" w:hAnsi="Calibri"/>
                  <w:color w:val="000000"/>
                  <w:sz w:val="22"/>
                  <w:szCs w:val="22"/>
                </w:rPr>
                <w:t>5.8</w:t>
              </w:r>
            </w:ins>
            <w:del w:id="55" w:author="ERCOT" w:date="2017-09-26T09:08:00Z">
              <w:r w:rsidDel="00186A11">
                <w:rPr>
                  <w:rFonts w:ascii="Calibri" w:hAnsi="Calibri"/>
                  <w:color w:val="000000"/>
                  <w:sz w:val="22"/>
                  <w:szCs w:val="22"/>
                </w:rPr>
                <w:delText>5.8</w:delText>
              </w:r>
            </w:del>
          </w:p>
        </w:tc>
      </w:tr>
      <w:tr w:rsidR="00186A11" w:rsidRPr="00CC576E" w:rsidTr="00CD4127">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186A11" w:rsidRPr="0012615F" w:rsidRDefault="00186A11" w:rsidP="00186A11">
            <w:pPr>
              <w:widowControl/>
              <w:autoSpaceDE/>
              <w:autoSpaceDN/>
              <w:adjustRightInd/>
              <w:jc w:val="center"/>
              <w:rPr>
                <w:b/>
                <w:bCs/>
                <w:sz w:val="22"/>
                <w:szCs w:val="22"/>
              </w:rPr>
            </w:pPr>
            <w:r w:rsidRPr="0012615F">
              <w:rPr>
                <w:b/>
                <w:bCs/>
                <w:sz w:val="22"/>
                <w:szCs w:val="22"/>
              </w:rPr>
              <w:t>Feb.</w:t>
            </w:r>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186A11">
            <w:pPr>
              <w:widowControl/>
              <w:autoSpaceDE/>
              <w:autoSpaceDN/>
              <w:adjustRightInd/>
              <w:jc w:val="center"/>
              <w:rPr>
                <w:bCs/>
                <w:sz w:val="22"/>
                <w:szCs w:val="22"/>
              </w:rPr>
            </w:pPr>
            <w:ins w:id="56" w:author="ERCOT" w:date="2017-09-26T09:08:00Z">
              <w:r>
                <w:rPr>
                  <w:rFonts w:ascii="Calibri" w:hAnsi="Calibri"/>
                  <w:color w:val="000000"/>
                  <w:sz w:val="22"/>
                  <w:szCs w:val="22"/>
                </w:rPr>
                <w:t>3.3</w:t>
              </w:r>
            </w:ins>
            <w:del w:id="57" w:author="ERCOT" w:date="2017-09-26T09:08:00Z">
              <w:r w:rsidDel="00186A11">
                <w:rPr>
                  <w:rFonts w:ascii="Calibri" w:hAnsi="Calibri"/>
                  <w:color w:val="000000"/>
                  <w:sz w:val="22"/>
                  <w:szCs w:val="22"/>
                </w:rPr>
                <w:delText>3.3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186A11">
            <w:pPr>
              <w:widowControl/>
              <w:autoSpaceDE/>
              <w:autoSpaceDN/>
              <w:adjustRightInd/>
              <w:jc w:val="center"/>
              <w:rPr>
                <w:bCs/>
                <w:sz w:val="22"/>
                <w:szCs w:val="22"/>
              </w:rPr>
            </w:pPr>
            <w:ins w:id="58" w:author="ERCOT" w:date="2017-09-26T09:08:00Z">
              <w:r>
                <w:rPr>
                  <w:rFonts w:ascii="Calibri" w:hAnsi="Calibri"/>
                  <w:color w:val="000000"/>
                  <w:sz w:val="22"/>
                  <w:szCs w:val="22"/>
                </w:rPr>
                <w:t>3.3</w:t>
              </w:r>
            </w:ins>
            <w:del w:id="59" w:author="ERCOT" w:date="2017-09-26T09:08:00Z">
              <w:r w:rsidDel="00186A11">
                <w:rPr>
                  <w:rFonts w:ascii="Calibri" w:hAnsi="Calibri"/>
                  <w:color w:val="000000"/>
                  <w:sz w:val="22"/>
                  <w:szCs w:val="22"/>
                </w:rPr>
                <w:delText>2.9</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876168">
            <w:pPr>
              <w:widowControl/>
              <w:autoSpaceDE/>
              <w:autoSpaceDN/>
              <w:adjustRightInd/>
              <w:jc w:val="center"/>
              <w:rPr>
                <w:bCs/>
                <w:sz w:val="22"/>
                <w:szCs w:val="22"/>
              </w:rPr>
            </w:pPr>
            <w:ins w:id="60" w:author="ERCOT" w:date="2017-09-26T09:08:00Z">
              <w:r>
                <w:rPr>
                  <w:rFonts w:ascii="Calibri" w:hAnsi="Calibri"/>
                  <w:color w:val="000000"/>
                  <w:sz w:val="22"/>
                  <w:szCs w:val="22"/>
                </w:rPr>
                <w:t>3.8</w:t>
              </w:r>
            </w:ins>
            <w:del w:id="61" w:author="ERCOT" w:date="2017-09-26T09:08:00Z">
              <w:r w:rsidDel="00186A11">
                <w:rPr>
                  <w:rFonts w:ascii="Calibri" w:hAnsi="Calibri"/>
                  <w:color w:val="000000"/>
                  <w:sz w:val="22"/>
                  <w:szCs w:val="22"/>
                </w:rPr>
                <w:delText>3.0</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080E25">
            <w:pPr>
              <w:widowControl/>
              <w:autoSpaceDE/>
              <w:autoSpaceDN/>
              <w:adjustRightInd/>
              <w:jc w:val="center"/>
              <w:rPr>
                <w:bCs/>
                <w:sz w:val="22"/>
                <w:szCs w:val="22"/>
              </w:rPr>
            </w:pPr>
            <w:ins w:id="62" w:author="ERCOT" w:date="2017-09-26T09:08:00Z">
              <w:r>
                <w:rPr>
                  <w:rFonts w:ascii="Calibri" w:hAnsi="Calibri"/>
                  <w:color w:val="000000"/>
                  <w:sz w:val="22"/>
                  <w:szCs w:val="22"/>
                </w:rPr>
                <w:t>3.8</w:t>
              </w:r>
            </w:ins>
            <w:del w:id="63" w:author="ERCOT" w:date="2017-09-26T09:08:00Z">
              <w:r w:rsidDel="00186A11">
                <w:rPr>
                  <w:rFonts w:ascii="Calibri" w:hAnsi="Calibri"/>
                  <w:color w:val="000000"/>
                  <w:sz w:val="22"/>
                  <w:szCs w:val="22"/>
                </w:rPr>
                <w:delText>3.1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9B212A">
            <w:pPr>
              <w:widowControl/>
              <w:autoSpaceDE/>
              <w:autoSpaceDN/>
              <w:adjustRightInd/>
              <w:jc w:val="center"/>
              <w:rPr>
                <w:bCs/>
                <w:sz w:val="22"/>
                <w:szCs w:val="22"/>
              </w:rPr>
            </w:pPr>
            <w:ins w:id="64" w:author="ERCOT" w:date="2017-09-26T09:08:00Z">
              <w:r>
                <w:rPr>
                  <w:rFonts w:ascii="Calibri" w:hAnsi="Calibri"/>
                  <w:color w:val="000000"/>
                  <w:sz w:val="22"/>
                  <w:szCs w:val="22"/>
                </w:rPr>
                <w:t>2.2</w:t>
              </w:r>
            </w:ins>
            <w:del w:id="65" w:author="ERCOT" w:date="2017-09-26T09:08:00Z">
              <w:r w:rsidDel="00186A11">
                <w:rPr>
                  <w:rFonts w:ascii="Calibri" w:hAnsi="Calibri"/>
                  <w:color w:val="000000"/>
                  <w:sz w:val="22"/>
                  <w:szCs w:val="22"/>
                </w:rPr>
                <w:delText>2.0</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66" w:author="ERCOT" w:date="2017-09-26T09:08:00Z">
              <w:r>
                <w:rPr>
                  <w:rFonts w:ascii="Calibri" w:hAnsi="Calibri"/>
                  <w:color w:val="000000"/>
                  <w:sz w:val="22"/>
                  <w:szCs w:val="22"/>
                </w:rPr>
                <w:t>0.8</w:t>
              </w:r>
            </w:ins>
            <w:del w:id="67" w:author="ERCOT" w:date="2017-09-26T09:08:00Z">
              <w:r w:rsidDel="00186A11">
                <w:rPr>
                  <w:rFonts w:ascii="Calibri" w:hAnsi="Calibri"/>
                  <w:color w:val="000000"/>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68" w:author="ERCOT" w:date="2017-09-26T09:08:00Z">
              <w:r>
                <w:rPr>
                  <w:rFonts w:ascii="Calibri" w:hAnsi="Calibri"/>
                  <w:color w:val="000000"/>
                  <w:sz w:val="22"/>
                  <w:szCs w:val="22"/>
                </w:rPr>
                <w:t>0.2</w:t>
              </w:r>
            </w:ins>
            <w:del w:id="69" w:author="ERCOT" w:date="2017-09-26T09:08:00Z">
              <w:r w:rsidDel="00186A11">
                <w:rPr>
                  <w:rFonts w:ascii="Calibri" w:hAnsi="Calibri"/>
                  <w:color w:val="000000"/>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70" w:author="ERCOT" w:date="2017-09-26T09:08:00Z">
              <w:r>
                <w:rPr>
                  <w:rFonts w:ascii="Calibri" w:hAnsi="Calibri"/>
                  <w:color w:val="000000"/>
                  <w:sz w:val="22"/>
                  <w:szCs w:val="22"/>
                </w:rPr>
                <w:t>4.9</w:t>
              </w:r>
            </w:ins>
            <w:del w:id="71" w:author="ERCOT" w:date="2017-09-26T09:08:00Z">
              <w:r w:rsidDel="00186A11">
                <w:rPr>
                  <w:rFonts w:ascii="Calibri" w:hAnsi="Calibri"/>
                  <w:color w:val="000000"/>
                  <w:sz w:val="22"/>
                  <w:szCs w:val="22"/>
                </w:rPr>
                <w:delText>4.8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72" w:author="ERCOT" w:date="2017-09-26T09:08:00Z">
              <w:r>
                <w:rPr>
                  <w:rFonts w:ascii="Calibri" w:hAnsi="Calibri"/>
                  <w:color w:val="000000"/>
                  <w:sz w:val="22"/>
                  <w:szCs w:val="22"/>
                </w:rPr>
                <w:t>9.1</w:t>
              </w:r>
            </w:ins>
            <w:del w:id="73" w:author="ERCOT" w:date="2017-09-26T09:08:00Z">
              <w:r w:rsidDel="00186A11">
                <w:rPr>
                  <w:rFonts w:ascii="Calibri" w:hAnsi="Calibri"/>
                  <w:color w:val="000000"/>
                  <w:sz w:val="22"/>
                  <w:szCs w:val="22"/>
                </w:rPr>
                <w:delText>12.7</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74" w:author="ERCOT" w:date="2017-09-26T09:08:00Z">
              <w:r>
                <w:rPr>
                  <w:rFonts w:ascii="Calibri" w:hAnsi="Calibri"/>
                  <w:color w:val="000000"/>
                  <w:sz w:val="22"/>
                  <w:szCs w:val="22"/>
                </w:rPr>
                <w:t>6.6</w:t>
              </w:r>
            </w:ins>
            <w:del w:id="75" w:author="ERCOT" w:date="2017-09-26T09:08:00Z">
              <w:r w:rsidDel="00186A11">
                <w:rPr>
                  <w:rFonts w:ascii="Calibri" w:hAnsi="Calibri"/>
                  <w:color w:val="000000"/>
                  <w:sz w:val="22"/>
                  <w:szCs w:val="22"/>
                </w:rPr>
                <w:delText>6.5</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76" w:author="ERCOT" w:date="2017-09-26T09:08:00Z">
              <w:r>
                <w:rPr>
                  <w:rFonts w:ascii="Calibri" w:hAnsi="Calibri"/>
                  <w:color w:val="000000"/>
                  <w:sz w:val="22"/>
                  <w:szCs w:val="22"/>
                </w:rPr>
                <w:t>3.8</w:t>
              </w:r>
            </w:ins>
            <w:del w:id="77" w:author="ERCOT" w:date="2017-09-26T09:08:00Z">
              <w:r w:rsidDel="00186A11">
                <w:rPr>
                  <w:rFonts w:ascii="Calibri" w:hAnsi="Calibri"/>
                  <w:color w:val="000000"/>
                  <w:sz w:val="22"/>
                  <w:szCs w:val="22"/>
                </w:rPr>
                <w:delText>3.8</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78" w:author="ERCOT" w:date="2017-09-26T09:08:00Z">
              <w:r>
                <w:rPr>
                  <w:rFonts w:ascii="Calibri" w:hAnsi="Calibri"/>
                  <w:color w:val="000000"/>
                  <w:sz w:val="22"/>
                  <w:szCs w:val="22"/>
                </w:rPr>
                <w:t>3.4</w:t>
              </w:r>
            </w:ins>
            <w:del w:id="79" w:author="ERCOT" w:date="2017-09-26T09:08:00Z">
              <w:r w:rsidDel="00186A11">
                <w:rPr>
                  <w:rFonts w:ascii="Calibri" w:hAnsi="Calibri"/>
                  <w:color w:val="000000"/>
                  <w:sz w:val="22"/>
                  <w:szCs w:val="22"/>
                </w:rPr>
                <w:delText>3.1</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80" w:author="ERCOT" w:date="2017-09-26T09:08:00Z">
              <w:r>
                <w:rPr>
                  <w:rFonts w:ascii="Calibri" w:hAnsi="Calibri"/>
                  <w:color w:val="000000"/>
                  <w:sz w:val="22"/>
                  <w:szCs w:val="22"/>
                </w:rPr>
                <w:t>3.2</w:t>
              </w:r>
            </w:ins>
            <w:del w:id="81" w:author="ERCOT" w:date="2017-09-26T09:08:00Z">
              <w:r w:rsidDel="00186A11">
                <w:rPr>
                  <w:rFonts w:ascii="Calibri" w:hAnsi="Calibri"/>
                  <w:color w:val="000000"/>
                  <w:sz w:val="22"/>
                  <w:szCs w:val="22"/>
                </w:rPr>
                <w:delText>3.5</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82" w:author="ERCOT" w:date="2017-09-26T09:08:00Z">
              <w:r>
                <w:rPr>
                  <w:rFonts w:ascii="Calibri" w:hAnsi="Calibri"/>
                  <w:color w:val="000000"/>
                  <w:sz w:val="22"/>
                  <w:szCs w:val="22"/>
                </w:rPr>
                <w:t>3.4</w:t>
              </w:r>
            </w:ins>
            <w:del w:id="83" w:author="ERCOT" w:date="2017-09-26T09:08:00Z">
              <w:r w:rsidDel="00186A11">
                <w:rPr>
                  <w:rFonts w:ascii="Calibri" w:hAnsi="Calibri"/>
                  <w:color w:val="000000"/>
                  <w:sz w:val="22"/>
                  <w:szCs w:val="22"/>
                </w:rPr>
                <w:delText>2.5</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84" w:author="ERCOT" w:date="2017-09-26T09:08:00Z">
              <w:r>
                <w:rPr>
                  <w:rFonts w:ascii="Calibri" w:hAnsi="Calibri"/>
                  <w:color w:val="000000"/>
                  <w:sz w:val="22"/>
                  <w:szCs w:val="22"/>
                </w:rPr>
                <w:t>3.4</w:t>
              </w:r>
            </w:ins>
            <w:del w:id="85" w:author="ERCOT" w:date="2017-09-26T09:08:00Z">
              <w:r w:rsidDel="00186A11">
                <w:rPr>
                  <w:rFonts w:ascii="Calibri" w:hAnsi="Calibri"/>
                  <w:color w:val="000000"/>
                  <w:sz w:val="22"/>
                  <w:szCs w:val="22"/>
                </w:rPr>
                <w:delText>3.0</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86" w:author="ERCOT" w:date="2017-09-26T09:08:00Z">
              <w:r>
                <w:rPr>
                  <w:rFonts w:ascii="Calibri" w:hAnsi="Calibri"/>
                  <w:color w:val="000000"/>
                  <w:sz w:val="22"/>
                  <w:szCs w:val="22"/>
                </w:rPr>
                <w:t>2.3</w:t>
              </w:r>
            </w:ins>
            <w:del w:id="87" w:author="ERCOT" w:date="2017-09-26T09:08:00Z">
              <w:r w:rsidDel="00186A11">
                <w:rPr>
                  <w:rFonts w:ascii="Calibri" w:hAnsi="Calibri"/>
                  <w:color w:val="000000"/>
                  <w:sz w:val="22"/>
                  <w:szCs w:val="22"/>
                </w:rPr>
                <w:delText>1.5</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88" w:author="ERCOT" w:date="2017-09-26T09:08:00Z">
              <w:r>
                <w:rPr>
                  <w:rFonts w:ascii="Calibri" w:hAnsi="Calibri"/>
                  <w:color w:val="000000"/>
                  <w:sz w:val="22"/>
                  <w:szCs w:val="22"/>
                </w:rPr>
                <w:t>4.3</w:t>
              </w:r>
            </w:ins>
            <w:del w:id="89" w:author="ERCOT" w:date="2017-09-26T09:08:00Z">
              <w:r w:rsidDel="00186A11">
                <w:rPr>
                  <w:rFonts w:ascii="Calibri" w:hAnsi="Calibri"/>
                  <w:color w:val="000000"/>
                  <w:sz w:val="22"/>
                  <w:szCs w:val="22"/>
                </w:rPr>
                <w:delText>4.4</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90" w:author="ERCOT" w:date="2017-09-26T09:08:00Z">
              <w:r>
                <w:rPr>
                  <w:rFonts w:ascii="Calibri" w:hAnsi="Calibri"/>
                  <w:color w:val="000000"/>
                  <w:sz w:val="22"/>
                  <w:szCs w:val="22"/>
                </w:rPr>
                <w:t>4.2</w:t>
              </w:r>
            </w:ins>
            <w:del w:id="91" w:author="ERCOT" w:date="2017-09-26T09:08:00Z">
              <w:r w:rsidDel="00186A11">
                <w:rPr>
                  <w:rFonts w:ascii="Calibri" w:hAnsi="Calibri"/>
                  <w:color w:val="000000"/>
                  <w:sz w:val="22"/>
                  <w:szCs w:val="22"/>
                </w:rPr>
                <w:delText>5.8</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92" w:author="ERCOT" w:date="2017-09-26T09:08:00Z">
              <w:r>
                <w:rPr>
                  <w:rFonts w:ascii="Calibri" w:hAnsi="Calibri"/>
                  <w:color w:val="000000"/>
                  <w:sz w:val="22"/>
                  <w:szCs w:val="22"/>
                </w:rPr>
                <w:t>1.7</w:t>
              </w:r>
            </w:ins>
            <w:del w:id="93" w:author="ERCOT" w:date="2017-09-26T09:08:00Z">
              <w:r w:rsidDel="00186A11">
                <w:rPr>
                  <w:rFonts w:ascii="Calibri" w:hAnsi="Calibri"/>
                  <w:color w:val="000000"/>
                  <w:sz w:val="22"/>
                  <w:szCs w:val="22"/>
                </w:rPr>
                <w:delText>1.5</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94" w:author="ERCOT" w:date="2017-09-26T09:08:00Z">
              <w:r>
                <w:rPr>
                  <w:rFonts w:ascii="Calibri" w:hAnsi="Calibri"/>
                  <w:color w:val="000000"/>
                  <w:sz w:val="22"/>
                  <w:szCs w:val="22"/>
                </w:rPr>
                <w:t>0.3</w:t>
              </w:r>
            </w:ins>
            <w:del w:id="95" w:author="ERCOT" w:date="2017-09-26T09:08:00Z">
              <w:r w:rsidDel="00186A11">
                <w:rPr>
                  <w:rFonts w:ascii="Calibri" w:hAnsi="Calibri"/>
                  <w:color w:val="000000"/>
                  <w:sz w:val="22"/>
                  <w:szCs w:val="22"/>
                </w:rPr>
                <w:delText>-1.0</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96" w:author="ERCOT" w:date="2017-09-26T09:08:00Z">
              <w:r>
                <w:rPr>
                  <w:rFonts w:ascii="Calibri" w:hAnsi="Calibri"/>
                  <w:color w:val="000000"/>
                  <w:sz w:val="22"/>
                  <w:szCs w:val="22"/>
                </w:rPr>
                <w:t>0.6</w:t>
              </w:r>
            </w:ins>
            <w:del w:id="97" w:author="ERCOT" w:date="2017-09-26T09:08:00Z">
              <w:r w:rsidDel="00186A11">
                <w:rPr>
                  <w:rFonts w:ascii="Calibri" w:hAnsi="Calibri"/>
                  <w:color w:val="000000"/>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98" w:author="ERCOT" w:date="2017-09-26T09:08:00Z">
              <w:r>
                <w:rPr>
                  <w:rFonts w:ascii="Calibri" w:hAnsi="Calibri"/>
                  <w:color w:val="000000"/>
                  <w:sz w:val="22"/>
                  <w:szCs w:val="22"/>
                </w:rPr>
                <w:t>0.1</w:t>
              </w:r>
            </w:ins>
            <w:del w:id="99" w:author="ERCOT" w:date="2017-09-26T09:08:00Z">
              <w:r w:rsidDel="00186A11">
                <w:rPr>
                  <w:rFonts w:ascii="Calibri" w:hAnsi="Calibri"/>
                  <w:color w:val="000000"/>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4F17C9">
            <w:pPr>
              <w:widowControl/>
              <w:autoSpaceDE/>
              <w:autoSpaceDN/>
              <w:adjustRightInd/>
              <w:jc w:val="center"/>
              <w:rPr>
                <w:bCs/>
                <w:sz w:val="22"/>
                <w:szCs w:val="22"/>
              </w:rPr>
            </w:pPr>
            <w:ins w:id="100" w:author="ERCOT" w:date="2017-09-26T09:08:00Z">
              <w:r>
                <w:rPr>
                  <w:rFonts w:ascii="Calibri" w:hAnsi="Calibri"/>
                  <w:color w:val="000000"/>
                  <w:sz w:val="22"/>
                  <w:szCs w:val="22"/>
                </w:rPr>
                <w:t>0.9</w:t>
              </w:r>
            </w:ins>
            <w:del w:id="101" w:author="ERCOT" w:date="2017-09-26T09:08:00Z">
              <w:r w:rsidDel="00186A11">
                <w:rPr>
                  <w:rFonts w:ascii="Calibri" w:hAnsi="Calibri"/>
                  <w:color w:val="000000"/>
                  <w:sz w:val="22"/>
                  <w:szCs w:val="22"/>
                </w:rPr>
                <w:delText>0.5</w:delText>
              </w:r>
            </w:del>
          </w:p>
        </w:tc>
        <w:tc>
          <w:tcPr>
            <w:tcW w:w="190" w:type="pct"/>
            <w:tcBorders>
              <w:top w:val="single" w:sz="8" w:space="0" w:color="000000"/>
              <w:left w:val="single" w:sz="4" w:space="0" w:color="000000"/>
              <w:bottom w:val="single" w:sz="8" w:space="0" w:color="000000"/>
              <w:right w:val="single" w:sz="8" w:space="0" w:color="000000"/>
            </w:tcBorders>
            <w:vAlign w:val="bottom"/>
          </w:tcPr>
          <w:p w:rsidR="00186A11" w:rsidRPr="003A1418" w:rsidRDefault="00186A11" w:rsidP="00E929DB">
            <w:pPr>
              <w:widowControl/>
              <w:autoSpaceDE/>
              <w:autoSpaceDN/>
              <w:adjustRightInd/>
              <w:jc w:val="center"/>
              <w:rPr>
                <w:bCs/>
                <w:sz w:val="22"/>
                <w:szCs w:val="22"/>
              </w:rPr>
            </w:pPr>
            <w:ins w:id="102" w:author="ERCOT" w:date="2017-09-26T09:08:00Z">
              <w:r>
                <w:rPr>
                  <w:rFonts w:ascii="Calibri" w:hAnsi="Calibri"/>
                  <w:color w:val="000000"/>
                  <w:sz w:val="22"/>
                  <w:szCs w:val="22"/>
                </w:rPr>
                <w:t>3.2</w:t>
              </w:r>
            </w:ins>
            <w:del w:id="103" w:author="ERCOT" w:date="2017-09-26T09:08:00Z">
              <w:r w:rsidDel="00186A11">
                <w:rPr>
                  <w:rFonts w:ascii="Calibri" w:hAnsi="Calibri"/>
                  <w:color w:val="000000"/>
                  <w:sz w:val="22"/>
                  <w:szCs w:val="22"/>
                </w:rPr>
                <w:delText>3.2</w:delText>
              </w:r>
            </w:del>
          </w:p>
        </w:tc>
      </w:tr>
      <w:tr w:rsidR="00186A11" w:rsidRPr="00CC576E" w:rsidTr="00CD4127">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186A11" w:rsidRPr="0012615F" w:rsidRDefault="00186A11" w:rsidP="00186A11">
            <w:pPr>
              <w:widowControl/>
              <w:autoSpaceDE/>
              <w:autoSpaceDN/>
              <w:adjustRightInd/>
              <w:jc w:val="center"/>
              <w:rPr>
                <w:b/>
                <w:bCs/>
                <w:sz w:val="22"/>
                <w:szCs w:val="22"/>
              </w:rPr>
            </w:pPr>
            <w:r w:rsidRPr="0012615F">
              <w:rPr>
                <w:b/>
                <w:bCs/>
                <w:sz w:val="22"/>
                <w:szCs w:val="22"/>
              </w:rPr>
              <w:t>Mar.</w:t>
            </w:r>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186A11">
            <w:pPr>
              <w:widowControl/>
              <w:autoSpaceDE/>
              <w:autoSpaceDN/>
              <w:adjustRightInd/>
              <w:jc w:val="center"/>
              <w:rPr>
                <w:bCs/>
                <w:sz w:val="22"/>
                <w:szCs w:val="22"/>
              </w:rPr>
            </w:pPr>
            <w:ins w:id="104" w:author="ERCOT" w:date="2017-09-26T09:08:00Z">
              <w:r>
                <w:rPr>
                  <w:rFonts w:ascii="Calibri" w:hAnsi="Calibri"/>
                  <w:color w:val="000000"/>
                  <w:sz w:val="22"/>
                  <w:szCs w:val="22"/>
                </w:rPr>
                <w:t>4.5</w:t>
              </w:r>
            </w:ins>
            <w:del w:id="105" w:author="ERCOT" w:date="2017-09-26T09:08:00Z">
              <w:r w:rsidDel="00186A11">
                <w:rPr>
                  <w:rFonts w:ascii="Calibri" w:hAnsi="Calibri"/>
                  <w:color w:val="000000"/>
                  <w:sz w:val="22"/>
                  <w:szCs w:val="22"/>
                </w:rPr>
                <w:delText>4.5</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186A11">
            <w:pPr>
              <w:widowControl/>
              <w:autoSpaceDE/>
              <w:autoSpaceDN/>
              <w:adjustRightInd/>
              <w:jc w:val="center"/>
              <w:rPr>
                <w:bCs/>
                <w:sz w:val="22"/>
                <w:szCs w:val="22"/>
              </w:rPr>
            </w:pPr>
            <w:ins w:id="106" w:author="ERCOT" w:date="2017-09-26T09:08:00Z">
              <w:r>
                <w:rPr>
                  <w:rFonts w:ascii="Calibri" w:hAnsi="Calibri"/>
                  <w:color w:val="000000"/>
                  <w:sz w:val="22"/>
                  <w:szCs w:val="22"/>
                </w:rPr>
                <w:t>5.7</w:t>
              </w:r>
            </w:ins>
            <w:del w:id="107" w:author="ERCOT" w:date="2017-09-26T09:08:00Z">
              <w:r w:rsidDel="00186A11">
                <w:rPr>
                  <w:rFonts w:ascii="Calibri" w:hAnsi="Calibri"/>
                  <w:color w:val="000000"/>
                  <w:sz w:val="22"/>
                  <w:szCs w:val="22"/>
                </w:rPr>
                <w:delText>6.1</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876168">
            <w:pPr>
              <w:widowControl/>
              <w:autoSpaceDE/>
              <w:autoSpaceDN/>
              <w:adjustRightInd/>
              <w:jc w:val="center"/>
              <w:rPr>
                <w:bCs/>
                <w:sz w:val="22"/>
                <w:szCs w:val="22"/>
              </w:rPr>
            </w:pPr>
            <w:ins w:id="108" w:author="ERCOT" w:date="2017-09-26T09:08:00Z">
              <w:r>
                <w:rPr>
                  <w:rFonts w:ascii="Calibri" w:hAnsi="Calibri"/>
                  <w:color w:val="000000"/>
                  <w:sz w:val="22"/>
                  <w:szCs w:val="22"/>
                </w:rPr>
                <w:t>6.9</w:t>
              </w:r>
            </w:ins>
            <w:del w:id="109" w:author="ERCOT" w:date="2017-09-26T09:08:00Z">
              <w:r w:rsidDel="00186A11">
                <w:rPr>
                  <w:rFonts w:ascii="Calibri" w:hAnsi="Calibri"/>
                  <w:color w:val="000000"/>
                  <w:sz w:val="22"/>
                  <w:szCs w:val="22"/>
                </w:rPr>
                <w:delText>7.8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080E25">
            <w:pPr>
              <w:widowControl/>
              <w:autoSpaceDE/>
              <w:autoSpaceDN/>
              <w:adjustRightInd/>
              <w:jc w:val="center"/>
              <w:rPr>
                <w:bCs/>
                <w:sz w:val="22"/>
                <w:szCs w:val="22"/>
              </w:rPr>
            </w:pPr>
            <w:ins w:id="110" w:author="ERCOT" w:date="2017-09-26T09:08:00Z">
              <w:r>
                <w:rPr>
                  <w:rFonts w:ascii="Calibri" w:hAnsi="Calibri"/>
                  <w:color w:val="000000"/>
                  <w:sz w:val="22"/>
                  <w:szCs w:val="22"/>
                </w:rPr>
                <w:t>6.4</w:t>
              </w:r>
            </w:ins>
            <w:del w:id="111" w:author="ERCOT" w:date="2017-09-26T09:08:00Z">
              <w:r w:rsidDel="00186A11">
                <w:rPr>
                  <w:rFonts w:ascii="Calibri" w:hAnsi="Calibri"/>
                  <w:color w:val="000000"/>
                  <w:sz w:val="22"/>
                  <w:szCs w:val="22"/>
                </w:rPr>
                <w:delText>7.5</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9B212A">
            <w:pPr>
              <w:widowControl/>
              <w:autoSpaceDE/>
              <w:autoSpaceDN/>
              <w:adjustRightInd/>
              <w:jc w:val="center"/>
              <w:rPr>
                <w:bCs/>
                <w:sz w:val="22"/>
                <w:szCs w:val="22"/>
              </w:rPr>
            </w:pPr>
            <w:ins w:id="112" w:author="ERCOT" w:date="2017-09-26T09:08:00Z">
              <w:r>
                <w:rPr>
                  <w:rFonts w:ascii="Calibri" w:hAnsi="Calibri"/>
                  <w:color w:val="000000"/>
                  <w:sz w:val="22"/>
                  <w:szCs w:val="22"/>
                </w:rPr>
                <w:t>4.5</w:t>
              </w:r>
            </w:ins>
            <w:del w:id="113" w:author="ERCOT" w:date="2017-09-26T09:08:00Z">
              <w:r w:rsidDel="00186A11">
                <w:rPr>
                  <w:rFonts w:ascii="Calibri" w:hAnsi="Calibri"/>
                  <w:color w:val="000000"/>
                  <w:sz w:val="22"/>
                  <w:szCs w:val="22"/>
                </w:rPr>
                <w:delText>3.6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14" w:author="ERCOT" w:date="2017-09-26T09:08:00Z">
              <w:r>
                <w:rPr>
                  <w:rFonts w:ascii="Calibri" w:hAnsi="Calibri"/>
                  <w:color w:val="000000"/>
                  <w:sz w:val="22"/>
                  <w:szCs w:val="22"/>
                </w:rPr>
                <w:t>2.9</w:t>
              </w:r>
            </w:ins>
            <w:del w:id="115" w:author="ERCOT" w:date="2017-09-26T09:08:00Z">
              <w:r w:rsidDel="00186A11">
                <w:rPr>
                  <w:rFonts w:ascii="Calibri" w:hAnsi="Calibri"/>
                  <w:color w:val="000000"/>
                  <w:sz w:val="22"/>
                  <w:szCs w:val="22"/>
                </w:rPr>
                <w:delText>3.6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16" w:author="ERCOT" w:date="2017-09-26T09:08:00Z">
              <w:r>
                <w:rPr>
                  <w:rFonts w:ascii="Calibri" w:hAnsi="Calibri"/>
                  <w:color w:val="000000"/>
                  <w:sz w:val="22"/>
                  <w:szCs w:val="22"/>
                </w:rPr>
                <w:t>0.9</w:t>
              </w:r>
            </w:ins>
            <w:del w:id="117" w:author="ERCOT" w:date="2017-09-26T09:08:00Z">
              <w:r w:rsidDel="00186A11">
                <w:rPr>
                  <w:rFonts w:ascii="Calibri" w:hAnsi="Calibri"/>
                  <w:color w:val="000000"/>
                  <w:sz w:val="22"/>
                  <w:szCs w:val="22"/>
                </w:rPr>
                <w:delText>-1.6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18" w:author="ERCOT" w:date="2017-09-26T09:08:00Z">
              <w:r>
                <w:rPr>
                  <w:rFonts w:ascii="Calibri" w:hAnsi="Calibri"/>
                  <w:color w:val="000000"/>
                  <w:sz w:val="22"/>
                  <w:szCs w:val="22"/>
                </w:rPr>
                <w:t>5.7</w:t>
              </w:r>
            </w:ins>
            <w:del w:id="119" w:author="ERCOT" w:date="2017-09-26T09:08:00Z">
              <w:r w:rsidDel="00186A11">
                <w:rPr>
                  <w:rFonts w:ascii="Calibri" w:hAnsi="Calibri"/>
                  <w:color w:val="000000"/>
                  <w:sz w:val="22"/>
                  <w:szCs w:val="22"/>
                </w:rPr>
                <w:delText>7.4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20" w:author="ERCOT" w:date="2017-09-26T09:08:00Z">
              <w:r>
                <w:rPr>
                  <w:rFonts w:ascii="Calibri" w:hAnsi="Calibri"/>
                  <w:color w:val="000000"/>
                  <w:sz w:val="22"/>
                  <w:szCs w:val="22"/>
                </w:rPr>
                <w:t>7.0</w:t>
              </w:r>
            </w:ins>
            <w:del w:id="121" w:author="ERCOT" w:date="2017-09-26T09:08:00Z">
              <w:r w:rsidDel="00186A11">
                <w:rPr>
                  <w:rFonts w:ascii="Calibri" w:hAnsi="Calibri"/>
                  <w:color w:val="000000"/>
                  <w:sz w:val="22"/>
                  <w:szCs w:val="22"/>
                </w:rPr>
                <w:delText>6.1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22" w:author="ERCOT" w:date="2017-09-26T09:08:00Z">
              <w:r>
                <w:rPr>
                  <w:rFonts w:ascii="Calibri" w:hAnsi="Calibri"/>
                  <w:color w:val="000000"/>
                  <w:sz w:val="22"/>
                  <w:szCs w:val="22"/>
                </w:rPr>
                <w:t>6.1</w:t>
              </w:r>
            </w:ins>
            <w:del w:id="123" w:author="ERCOT" w:date="2017-09-26T09:08:00Z">
              <w:r w:rsidDel="00186A11">
                <w:rPr>
                  <w:rFonts w:ascii="Calibri" w:hAnsi="Calibri"/>
                  <w:color w:val="000000"/>
                  <w:sz w:val="22"/>
                  <w:szCs w:val="22"/>
                </w:rPr>
                <w:delText>7.1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24" w:author="ERCOT" w:date="2017-09-26T09:08:00Z">
              <w:r>
                <w:rPr>
                  <w:rFonts w:ascii="Calibri" w:hAnsi="Calibri"/>
                  <w:color w:val="000000"/>
                  <w:sz w:val="22"/>
                  <w:szCs w:val="22"/>
                </w:rPr>
                <w:t>4.7</w:t>
              </w:r>
            </w:ins>
            <w:del w:id="125" w:author="ERCOT" w:date="2017-09-26T09:08:00Z">
              <w:r w:rsidDel="00186A11">
                <w:rPr>
                  <w:rFonts w:ascii="Calibri" w:hAnsi="Calibri"/>
                  <w:color w:val="000000"/>
                  <w:sz w:val="22"/>
                  <w:szCs w:val="22"/>
                </w:rPr>
                <w:delText>4.4</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26" w:author="ERCOT" w:date="2017-09-26T09:08:00Z">
              <w:r>
                <w:rPr>
                  <w:rFonts w:ascii="Calibri" w:hAnsi="Calibri"/>
                  <w:color w:val="000000"/>
                  <w:sz w:val="22"/>
                  <w:szCs w:val="22"/>
                </w:rPr>
                <w:t>3.9</w:t>
              </w:r>
            </w:ins>
            <w:del w:id="127" w:author="ERCOT" w:date="2017-09-26T09:08:00Z">
              <w:r w:rsidDel="00186A11">
                <w:rPr>
                  <w:rFonts w:ascii="Calibri" w:hAnsi="Calibri"/>
                  <w:color w:val="000000"/>
                  <w:sz w:val="22"/>
                  <w:szCs w:val="22"/>
                </w:rPr>
                <w:delText>3.4</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28" w:author="ERCOT" w:date="2017-09-26T09:08:00Z">
              <w:r>
                <w:rPr>
                  <w:rFonts w:ascii="Calibri" w:hAnsi="Calibri"/>
                  <w:color w:val="000000"/>
                  <w:sz w:val="22"/>
                  <w:szCs w:val="22"/>
                </w:rPr>
                <w:t>4.1</w:t>
              </w:r>
            </w:ins>
            <w:del w:id="129" w:author="ERCOT" w:date="2017-09-26T09:08:00Z">
              <w:r w:rsidDel="00186A11">
                <w:rPr>
                  <w:rFonts w:ascii="Calibri" w:hAnsi="Calibri"/>
                  <w:color w:val="000000"/>
                  <w:sz w:val="22"/>
                  <w:szCs w:val="22"/>
                </w:rPr>
                <w:delText>4.0</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30" w:author="ERCOT" w:date="2017-09-26T09:08:00Z">
              <w:r>
                <w:rPr>
                  <w:rFonts w:ascii="Calibri" w:hAnsi="Calibri"/>
                  <w:color w:val="000000"/>
                  <w:sz w:val="22"/>
                  <w:szCs w:val="22"/>
                </w:rPr>
                <w:t>5.9</w:t>
              </w:r>
            </w:ins>
            <w:del w:id="131" w:author="ERCOT" w:date="2017-09-26T09:08:00Z">
              <w:r w:rsidDel="00186A11">
                <w:rPr>
                  <w:rFonts w:ascii="Calibri" w:hAnsi="Calibri"/>
                  <w:color w:val="000000"/>
                  <w:sz w:val="22"/>
                  <w:szCs w:val="22"/>
                </w:rPr>
                <w:delText>7.9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32" w:author="ERCOT" w:date="2017-09-26T09:08:00Z">
              <w:r>
                <w:rPr>
                  <w:rFonts w:ascii="Calibri" w:hAnsi="Calibri"/>
                  <w:color w:val="000000"/>
                  <w:sz w:val="22"/>
                  <w:szCs w:val="22"/>
                </w:rPr>
                <w:t>6.2</w:t>
              </w:r>
            </w:ins>
            <w:del w:id="133" w:author="ERCOT" w:date="2017-09-26T09:08:00Z">
              <w:r w:rsidDel="00186A11">
                <w:rPr>
                  <w:rFonts w:ascii="Calibri" w:hAnsi="Calibri"/>
                  <w:color w:val="000000"/>
                  <w:sz w:val="22"/>
                  <w:szCs w:val="22"/>
                </w:rPr>
                <w:delText>8.0</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34" w:author="ERCOT" w:date="2017-09-26T09:08:00Z">
              <w:r>
                <w:rPr>
                  <w:rFonts w:ascii="Calibri" w:hAnsi="Calibri"/>
                  <w:color w:val="000000"/>
                  <w:sz w:val="22"/>
                  <w:szCs w:val="22"/>
                </w:rPr>
                <w:t>4.0</w:t>
              </w:r>
            </w:ins>
            <w:del w:id="135" w:author="ERCOT" w:date="2017-09-26T09:08:00Z">
              <w:r w:rsidDel="00186A11">
                <w:rPr>
                  <w:rFonts w:ascii="Calibri" w:hAnsi="Calibri"/>
                  <w:color w:val="000000"/>
                  <w:sz w:val="22"/>
                  <w:szCs w:val="22"/>
                </w:rPr>
                <w:delText>4.0</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36" w:author="ERCOT" w:date="2017-09-26T09:08:00Z">
              <w:r>
                <w:rPr>
                  <w:rFonts w:ascii="Calibri" w:hAnsi="Calibri"/>
                  <w:color w:val="000000"/>
                  <w:sz w:val="22"/>
                  <w:szCs w:val="22"/>
                </w:rPr>
                <w:t>4.5</w:t>
              </w:r>
            </w:ins>
            <w:del w:id="137" w:author="ERCOT" w:date="2017-09-26T09:08:00Z">
              <w:r w:rsidDel="00186A11">
                <w:rPr>
                  <w:rFonts w:ascii="Calibri" w:hAnsi="Calibri"/>
                  <w:color w:val="000000"/>
                  <w:sz w:val="22"/>
                  <w:szCs w:val="22"/>
                </w:rPr>
                <w:delText>5.2</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38" w:author="ERCOT" w:date="2017-09-26T09:08:00Z">
              <w:r>
                <w:rPr>
                  <w:rFonts w:ascii="Calibri" w:hAnsi="Calibri"/>
                  <w:color w:val="000000"/>
                  <w:sz w:val="22"/>
                  <w:szCs w:val="22"/>
                </w:rPr>
                <w:t>4.6</w:t>
              </w:r>
            </w:ins>
            <w:del w:id="139" w:author="ERCOT" w:date="2017-09-26T09:08:00Z">
              <w:r w:rsidDel="00186A11">
                <w:rPr>
                  <w:rFonts w:ascii="Calibri" w:hAnsi="Calibri"/>
                  <w:color w:val="000000"/>
                  <w:sz w:val="22"/>
                  <w:szCs w:val="22"/>
                </w:rPr>
                <w:delText>4.3</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40" w:author="ERCOT" w:date="2017-09-26T09:08:00Z">
              <w:r>
                <w:rPr>
                  <w:rFonts w:ascii="Calibri" w:hAnsi="Calibri"/>
                  <w:color w:val="000000"/>
                  <w:sz w:val="22"/>
                  <w:szCs w:val="22"/>
                </w:rPr>
                <w:t>2.3</w:t>
              </w:r>
            </w:ins>
            <w:del w:id="141" w:author="ERCOT" w:date="2017-09-26T09:08:00Z">
              <w:r w:rsidDel="00186A11">
                <w:rPr>
                  <w:rFonts w:ascii="Calibri" w:hAnsi="Calibri"/>
                  <w:color w:val="000000"/>
                  <w:sz w:val="22"/>
                  <w:szCs w:val="22"/>
                </w:rPr>
                <w:delText>2.2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42" w:author="ERCOT" w:date="2017-09-26T09:08:00Z">
              <w:r>
                <w:rPr>
                  <w:rFonts w:ascii="Calibri" w:hAnsi="Calibri"/>
                  <w:color w:val="000000"/>
                  <w:sz w:val="22"/>
                  <w:szCs w:val="22"/>
                </w:rPr>
                <w:t>1.8</w:t>
              </w:r>
            </w:ins>
            <w:del w:id="143" w:author="ERCOT" w:date="2017-09-26T09:08:00Z">
              <w:r w:rsidDel="00186A11">
                <w:rPr>
                  <w:rFonts w:ascii="Calibri" w:hAnsi="Calibri"/>
                  <w:color w:val="000000"/>
                  <w:sz w:val="22"/>
                  <w:szCs w:val="22"/>
                </w:rPr>
                <w:delText>1.9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44" w:author="ERCOT" w:date="2017-09-26T09:08:00Z">
              <w:r>
                <w:rPr>
                  <w:rFonts w:ascii="Calibri" w:hAnsi="Calibri"/>
                  <w:color w:val="000000"/>
                  <w:sz w:val="22"/>
                  <w:szCs w:val="22"/>
                </w:rPr>
                <w:t>2.1</w:t>
              </w:r>
            </w:ins>
            <w:del w:id="145" w:author="ERCOT" w:date="2017-09-26T09:08:00Z">
              <w:r w:rsidDel="00186A11">
                <w:rPr>
                  <w:rFonts w:ascii="Calibri" w:hAnsi="Calibri"/>
                  <w:color w:val="000000"/>
                  <w:sz w:val="22"/>
                  <w:szCs w:val="22"/>
                </w:rPr>
                <w:delText>3.1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46" w:author="ERCOT" w:date="2017-09-26T09:08:00Z">
              <w:r>
                <w:rPr>
                  <w:rFonts w:ascii="Calibri" w:hAnsi="Calibri"/>
                  <w:color w:val="000000"/>
                  <w:sz w:val="22"/>
                  <w:szCs w:val="22"/>
                </w:rPr>
                <w:t>0.9</w:t>
              </w:r>
            </w:ins>
            <w:del w:id="147" w:author="ERCOT" w:date="2017-09-26T09:08:00Z">
              <w:r w:rsidDel="00186A11">
                <w:rPr>
                  <w:rFonts w:ascii="Calibri" w:hAnsi="Calibri"/>
                  <w:color w:val="000000"/>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4F17C9">
            <w:pPr>
              <w:widowControl/>
              <w:autoSpaceDE/>
              <w:autoSpaceDN/>
              <w:adjustRightInd/>
              <w:jc w:val="center"/>
              <w:rPr>
                <w:bCs/>
                <w:sz w:val="22"/>
                <w:szCs w:val="22"/>
              </w:rPr>
            </w:pPr>
            <w:ins w:id="148" w:author="ERCOT" w:date="2017-09-26T09:08:00Z">
              <w:r>
                <w:rPr>
                  <w:rFonts w:ascii="Calibri" w:hAnsi="Calibri"/>
                  <w:color w:val="000000"/>
                  <w:sz w:val="22"/>
                  <w:szCs w:val="22"/>
                </w:rPr>
                <w:t>1.2</w:t>
              </w:r>
            </w:ins>
            <w:del w:id="149" w:author="ERCOT" w:date="2017-09-26T09:08:00Z">
              <w:r w:rsidDel="00186A11">
                <w:rPr>
                  <w:rFonts w:ascii="Calibri" w:hAnsi="Calibri"/>
                  <w:color w:val="000000"/>
                  <w:sz w:val="22"/>
                  <w:szCs w:val="22"/>
                </w:rPr>
                <w:delText>1.3</w:delText>
              </w:r>
            </w:del>
          </w:p>
        </w:tc>
        <w:tc>
          <w:tcPr>
            <w:tcW w:w="190" w:type="pct"/>
            <w:tcBorders>
              <w:top w:val="single" w:sz="8" w:space="0" w:color="000000"/>
              <w:left w:val="single" w:sz="4" w:space="0" w:color="000000"/>
              <w:bottom w:val="single" w:sz="8" w:space="0" w:color="000000"/>
              <w:right w:val="single" w:sz="8" w:space="0" w:color="000000"/>
            </w:tcBorders>
            <w:vAlign w:val="bottom"/>
          </w:tcPr>
          <w:p w:rsidR="00186A11" w:rsidRPr="003A1418" w:rsidRDefault="00186A11" w:rsidP="00E929DB">
            <w:pPr>
              <w:widowControl/>
              <w:autoSpaceDE/>
              <w:autoSpaceDN/>
              <w:adjustRightInd/>
              <w:jc w:val="center"/>
              <w:rPr>
                <w:bCs/>
                <w:sz w:val="22"/>
                <w:szCs w:val="22"/>
              </w:rPr>
            </w:pPr>
            <w:ins w:id="150" w:author="ERCOT" w:date="2017-09-26T09:08:00Z">
              <w:r>
                <w:rPr>
                  <w:rFonts w:ascii="Calibri" w:hAnsi="Calibri"/>
                  <w:color w:val="000000"/>
                  <w:sz w:val="22"/>
                  <w:szCs w:val="22"/>
                </w:rPr>
                <w:t>4.1</w:t>
              </w:r>
            </w:ins>
            <w:del w:id="151" w:author="ERCOT" w:date="2017-09-26T09:08:00Z">
              <w:r w:rsidDel="00186A11">
                <w:rPr>
                  <w:rFonts w:ascii="Calibri" w:hAnsi="Calibri"/>
                  <w:color w:val="000000"/>
                  <w:sz w:val="22"/>
                  <w:szCs w:val="22"/>
                </w:rPr>
                <w:delText>4.1</w:delText>
              </w:r>
            </w:del>
          </w:p>
        </w:tc>
      </w:tr>
      <w:tr w:rsidR="00186A11" w:rsidRPr="00CC576E" w:rsidTr="00CD4127">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186A11" w:rsidRPr="0012615F" w:rsidRDefault="00186A11" w:rsidP="00186A11">
            <w:pPr>
              <w:widowControl/>
              <w:autoSpaceDE/>
              <w:autoSpaceDN/>
              <w:adjustRightInd/>
              <w:jc w:val="center"/>
              <w:rPr>
                <w:b/>
                <w:bCs/>
                <w:sz w:val="22"/>
                <w:szCs w:val="22"/>
              </w:rPr>
            </w:pPr>
            <w:r w:rsidRPr="0012615F">
              <w:rPr>
                <w:b/>
                <w:bCs/>
                <w:sz w:val="22"/>
                <w:szCs w:val="22"/>
              </w:rPr>
              <w:t>Apr.</w:t>
            </w:r>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186A11">
            <w:pPr>
              <w:widowControl/>
              <w:autoSpaceDE/>
              <w:autoSpaceDN/>
              <w:adjustRightInd/>
              <w:jc w:val="center"/>
              <w:rPr>
                <w:bCs/>
                <w:sz w:val="22"/>
                <w:szCs w:val="22"/>
              </w:rPr>
            </w:pPr>
            <w:ins w:id="152" w:author="ERCOT" w:date="2017-09-26T09:08:00Z">
              <w:r>
                <w:rPr>
                  <w:rFonts w:ascii="Calibri" w:hAnsi="Calibri"/>
                  <w:color w:val="000000"/>
                  <w:sz w:val="22"/>
                  <w:szCs w:val="22"/>
                </w:rPr>
                <w:t>4.9</w:t>
              </w:r>
            </w:ins>
            <w:del w:id="153" w:author="ERCOT" w:date="2017-09-26T09:08:00Z">
              <w:r w:rsidDel="00186A11">
                <w:rPr>
                  <w:rFonts w:ascii="Calibri" w:hAnsi="Calibri"/>
                  <w:color w:val="000000"/>
                  <w:sz w:val="22"/>
                  <w:szCs w:val="22"/>
                </w:rPr>
                <w:delText>4.9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186A11">
            <w:pPr>
              <w:widowControl/>
              <w:autoSpaceDE/>
              <w:autoSpaceDN/>
              <w:adjustRightInd/>
              <w:jc w:val="center"/>
              <w:rPr>
                <w:bCs/>
                <w:sz w:val="22"/>
                <w:szCs w:val="22"/>
              </w:rPr>
            </w:pPr>
            <w:ins w:id="154" w:author="ERCOT" w:date="2017-09-26T09:08:00Z">
              <w:r>
                <w:rPr>
                  <w:rFonts w:ascii="Calibri" w:hAnsi="Calibri"/>
                  <w:color w:val="000000"/>
                  <w:sz w:val="22"/>
                  <w:szCs w:val="22"/>
                </w:rPr>
                <w:t>6.2</w:t>
              </w:r>
            </w:ins>
            <w:del w:id="155" w:author="ERCOT" w:date="2017-09-26T09:08:00Z">
              <w:r w:rsidDel="00186A11">
                <w:rPr>
                  <w:rFonts w:ascii="Calibri" w:hAnsi="Calibri"/>
                  <w:color w:val="000000"/>
                  <w:sz w:val="22"/>
                  <w:szCs w:val="22"/>
                </w:rPr>
                <w:delText>5.8</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876168">
            <w:pPr>
              <w:widowControl/>
              <w:autoSpaceDE/>
              <w:autoSpaceDN/>
              <w:adjustRightInd/>
              <w:jc w:val="center"/>
              <w:rPr>
                <w:bCs/>
                <w:sz w:val="22"/>
                <w:szCs w:val="22"/>
              </w:rPr>
            </w:pPr>
            <w:ins w:id="156" w:author="ERCOT" w:date="2017-09-26T09:08:00Z">
              <w:r>
                <w:rPr>
                  <w:rFonts w:ascii="Calibri" w:hAnsi="Calibri"/>
                  <w:color w:val="000000"/>
                  <w:sz w:val="22"/>
                  <w:szCs w:val="22"/>
                </w:rPr>
                <w:t>7.1</w:t>
              </w:r>
            </w:ins>
            <w:del w:id="157" w:author="ERCOT" w:date="2017-09-26T09:08:00Z">
              <w:r w:rsidDel="00186A11">
                <w:rPr>
                  <w:rFonts w:ascii="Calibri" w:hAnsi="Calibri"/>
                  <w:color w:val="000000"/>
                  <w:sz w:val="22"/>
                  <w:szCs w:val="22"/>
                </w:rPr>
                <w:delText>6.9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080E25">
            <w:pPr>
              <w:widowControl/>
              <w:autoSpaceDE/>
              <w:autoSpaceDN/>
              <w:adjustRightInd/>
              <w:jc w:val="center"/>
              <w:rPr>
                <w:bCs/>
                <w:sz w:val="22"/>
                <w:szCs w:val="22"/>
              </w:rPr>
            </w:pPr>
            <w:ins w:id="158" w:author="ERCOT" w:date="2017-09-26T09:08:00Z">
              <w:r>
                <w:rPr>
                  <w:rFonts w:ascii="Calibri" w:hAnsi="Calibri"/>
                  <w:color w:val="000000"/>
                  <w:sz w:val="22"/>
                  <w:szCs w:val="22"/>
                </w:rPr>
                <w:t>7.0</w:t>
              </w:r>
            </w:ins>
            <w:del w:id="159" w:author="ERCOT" w:date="2017-09-26T09:08:00Z">
              <w:r w:rsidDel="00186A11">
                <w:rPr>
                  <w:rFonts w:ascii="Calibri" w:hAnsi="Calibri"/>
                  <w:color w:val="000000"/>
                  <w:sz w:val="22"/>
                  <w:szCs w:val="22"/>
                </w:rPr>
                <w:delText>6.4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9B212A">
            <w:pPr>
              <w:widowControl/>
              <w:autoSpaceDE/>
              <w:autoSpaceDN/>
              <w:adjustRightInd/>
              <w:jc w:val="center"/>
              <w:rPr>
                <w:bCs/>
                <w:sz w:val="22"/>
                <w:szCs w:val="22"/>
              </w:rPr>
            </w:pPr>
            <w:ins w:id="160" w:author="ERCOT" w:date="2017-09-26T09:08:00Z">
              <w:r>
                <w:rPr>
                  <w:rFonts w:ascii="Calibri" w:hAnsi="Calibri"/>
                  <w:color w:val="000000"/>
                  <w:sz w:val="22"/>
                  <w:szCs w:val="22"/>
                </w:rPr>
                <w:t>7.5</w:t>
              </w:r>
            </w:ins>
            <w:del w:id="161" w:author="ERCOT" w:date="2017-09-26T09:08:00Z">
              <w:r w:rsidDel="00186A11">
                <w:rPr>
                  <w:rFonts w:ascii="Calibri" w:hAnsi="Calibri"/>
                  <w:color w:val="000000"/>
                  <w:sz w:val="22"/>
                  <w:szCs w:val="22"/>
                </w:rPr>
                <w:delText>8.5</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62" w:author="ERCOT" w:date="2017-09-26T09:08:00Z">
              <w:r>
                <w:rPr>
                  <w:rFonts w:ascii="Calibri" w:hAnsi="Calibri"/>
                  <w:color w:val="000000"/>
                  <w:sz w:val="22"/>
                  <w:szCs w:val="22"/>
                </w:rPr>
                <w:t>5.6</w:t>
              </w:r>
            </w:ins>
            <w:del w:id="163" w:author="ERCOT" w:date="2017-09-26T09:08:00Z">
              <w:r w:rsidDel="00186A11">
                <w:rPr>
                  <w:rFonts w:ascii="Calibri" w:hAnsi="Calibri"/>
                  <w:color w:val="000000"/>
                  <w:sz w:val="22"/>
                  <w:szCs w:val="22"/>
                </w:rPr>
                <w:delText>6.9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64" w:author="ERCOT" w:date="2017-09-26T09:08:00Z">
              <w:r>
                <w:rPr>
                  <w:rFonts w:ascii="Calibri" w:hAnsi="Calibri"/>
                  <w:color w:val="000000"/>
                  <w:sz w:val="22"/>
                  <w:szCs w:val="22"/>
                </w:rPr>
                <w:t>3.8</w:t>
              </w:r>
            </w:ins>
            <w:del w:id="165" w:author="ERCOT" w:date="2017-09-26T09:08:00Z">
              <w:r w:rsidDel="00186A11">
                <w:rPr>
                  <w:rFonts w:ascii="Calibri" w:hAnsi="Calibri"/>
                  <w:color w:val="000000"/>
                  <w:sz w:val="22"/>
                  <w:szCs w:val="22"/>
                </w:rPr>
                <w:delText>2.8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66" w:author="ERCOT" w:date="2017-09-26T09:08:00Z">
              <w:r>
                <w:rPr>
                  <w:rFonts w:ascii="Calibri" w:hAnsi="Calibri"/>
                  <w:color w:val="000000"/>
                  <w:sz w:val="22"/>
                  <w:szCs w:val="22"/>
                </w:rPr>
                <w:t>6.1</w:t>
              </w:r>
            </w:ins>
            <w:del w:id="167" w:author="ERCOT" w:date="2017-09-26T09:08:00Z">
              <w:r w:rsidDel="00186A11">
                <w:rPr>
                  <w:rFonts w:ascii="Calibri" w:hAnsi="Calibri"/>
                  <w:color w:val="000000"/>
                  <w:sz w:val="22"/>
                  <w:szCs w:val="22"/>
                </w:rPr>
                <w:delText>7.1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68" w:author="ERCOT" w:date="2017-09-26T09:08:00Z">
              <w:r>
                <w:rPr>
                  <w:rFonts w:ascii="Calibri" w:hAnsi="Calibri"/>
                  <w:color w:val="000000"/>
                  <w:sz w:val="22"/>
                  <w:szCs w:val="22"/>
                </w:rPr>
                <w:t>4.5</w:t>
              </w:r>
            </w:ins>
            <w:del w:id="169" w:author="ERCOT" w:date="2017-09-26T09:08:00Z">
              <w:r w:rsidDel="00186A11">
                <w:rPr>
                  <w:rFonts w:ascii="Calibri" w:hAnsi="Calibri"/>
                  <w:color w:val="000000"/>
                  <w:sz w:val="22"/>
                  <w:szCs w:val="22"/>
                </w:rPr>
                <w:delText>4.3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70" w:author="ERCOT" w:date="2017-09-26T09:08:00Z">
              <w:r>
                <w:rPr>
                  <w:rFonts w:ascii="Calibri" w:hAnsi="Calibri"/>
                  <w:color w:val="000000"/>
                  <w:sz w:val="22"/>
                  <w:szCs w:val="22"/>
                </w:rPr>
                <w:t>4.7</w:t>
              </w:r>
            </w:ins>
            <w:del w:id="171" w:author="ERCOT" w:date="2017-09-26T09:08:00Z">
              <w:r w:rsidDel="00186A11">
                <w:rPr>
                  <w:rFonts w:ascii="Calibri" w:hAnsi="Calibri"/>
                  <w:color w:val="000000"/>
                  <w:sz w:val="22"/>
                  <w:szCs w:val="22"/>
                </w:rPr>
                <w:delText>3.6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72" w:author="ERCOT" w:date="2017-09-26T09:08:00Z">
              <w:r>
                <w:rPr>
                  <w:rFonts w:ascii="Calibri" w:hAnsi="Calibri"/>
                  <w:color w:val="000000"/>
                  <w:sz w:val="22"/>
                  <w:szCs w:val="22"/>
                </w:rPr>
                <w:t>5.2</w:t>
              </w:r>
            </w:ins>
            <w:del w:id="173" w:author="ERCOT" w:date="2017-09-26T09:08:00Z">
              <w:r w:rsidDel="00186A11">
                <w:rPr>
                  <w:rFonts w:ascii="Calibri" w:hAnsi="Calibri"/>
                  <w:color w:val="000000"/>
                  <w:sz w:val="22"/>
                  <w:szCs w:val="22"/>
                </w:rPr>
                <w:delText>5.4</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74" w:author="ERCOT" w:date="2017-09-26T09:08:00Z">
              <w:r>
                <w:rPr>
                  <w:rFonts w:ascii="Calibri" w:hAnsi="Calibri"/>
                  <w:color w:val="000000"/>
                  <w:sz w:val="22"/>
                  <w:szCs w:val="22"/>
                </w:rPr>
                <w:t>5.2</w:t>
              </w:r>
            </w:ins>
            <w:del w:id="175" w:author="ERCOT" w:date="2017-09-26T09:08:00Z">
              <w:r w:rsidDel="00186A11">
                <w:rPr>
                  <w:rFonts w:ascii="Calibri" w:hAnsi="Calibri"/>
                  <w:color w:val="000000"/>
                  <w:sz w:val="22"/>
                  <w:szCs w:val="22"/>
                </w:rPr>
                <w:delText>6.3</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76" w:author="ERCOT" w:date="2017-09-26T09:08:00Z">
              <w:r>
                <w:rPr>
                  <w:rFonts w:ascii="Calibri" w:hAnsi="Calibri"/>
                  <w:color w:val="000000"/>
                  <w:sz w:val="22"/>
                  <w:szCs w:val="22"/>
                </w:rPr>
                <w:t>3.1</w:t>
              </w:r>
            </w:ins>
            <w:del w:id="177" w:author="ERCOT" w:date="2017-09-26T09:08:00Z">
              <w:r w:rsidDel="00186A11">
                <w:rPr>
                  <w:rFonts w:ascii="Calibri" w:hAnsi="Calibri"/>
                  <w:color w:val="000000"/>
                  <w:sz w:val="22"/>
                  <w:szCs w:val="22"/>
                </w:rPr>
                <w:delText>2.2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78" w:author="ERCOT" w:date="2017-09-26T09:08:00Z">
              <w:r>
                <w:rPr>
                  <w:rFonts w:ascii="Calibri" w:hAnsi="Calibri"/>
                  <w:color w:val="000000"/>
                  <w:sz w:val="22"/>
                  <w:szCs w:val="22"/>
                </w:rPr>
                <w:t>2.7</w:t>
              </w:r>
            </w:ins>
            <w:del w:id="179" w:author="ERCOT" w:date="2017-09-26T09:08:00Z">
              <w:r w:rsidDel="00186A11">
                <w:rPr>
                  <w:rFonts w:ascii="Calibri" w:hAnsi="Calibri"/>
                  <w:color w:val="000000"/>
                  <w:sz w:val="22"/>
                  <w:szCs w:val="22"/>
                </w:rPr>
                <w:delText>1.2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80" w:author="ERCOT" w:date="2017-09-26T09:08:00Z">
              <w:r>
                <w:rPr>
                  <w:rFonts w:ascii="Calibri" w:hAnsi="Calibri"/>
                  <w:color w:val="000000"/>
                  <w:sz w:val="22"/>
                  <w:szCs w:val="22"/>
                </w:rPr>
                <w:t>3.1</w:t>
              </w:r>
            </w:ins>
            <w:del w:id="181" w:author="ERCOT" w:date="2017-09-26T09:08:00Z">
              <w:r w:rsidDel="00186A11">
                <w:rPr>
                  <w:rFonts w:ascii="Calibri" w:hAnsi="Calibri"/>
                  <w:color w:val="000000"/>
                  <w:sz w:val="22"/>
                  <w:szCs w:val="22"/>
                </w:rPr>
                <w:delText>2.9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82" w:author="ERCOT" w:date="2017-09-26T09:08:00Z">
              <w:r>
                <w:rPr>
                  <w:rFonts w:ascii="Calibri" w:hAnsi="Calibri"/>
                  <w:color w:val="000000"/>
                  <w:sz w:val="22"/>
                  <w:szCs w:val="22"/>
                </w:rPr>
                <w:t>1.6</w:t>
              </w:r>
            </w:ins>
            <w:del w:id="183" w:author="ERCOT" w:date="2017-09-26T09:08:00Z">
              <w:r w:rsidDel="00186A11">
                <w:rPr>
                  <w:rFonts w:ascii="Calibri" w:hAnsi="Calibri"/>
                  <w:color w:val="000000"/>
                  <w:sz w:val="22"/>
                  <w:szCs w:val="22"/>
                </w:rPr>
                <w:delText>1.2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84" w:author="ERCOT" w:date="2017-09-26T09:08:00Z">
              <w:r>
                <w:rPr>
                  <w:rFonts w:ascii="Calibri" w:hAnsi="Calibri"/>
                  <w:color w:val="000000"/>
                  <w:sz w:val="22"/>
                  <w:szCs w:val="22"/>
                </w:rPr>
                <w:t>2.8</w:t>
              </w:r>
            </w:ins>
            <w:del w:id="185" w:author="ERCOT" w:date="2017-09-26T09:08:00Z">
              <w:r w:rsidDel="00186A11">
                <w:rPr>
                  <w:rFonts w:ascii="Calibri" w:hAnsi="Calibri"/>
                  <w:color w:val="000000"/>
                  <w:sz w:val="22"/>
                  <w:szCs w:val="22"/>
                </w:rPr>
                <w:delText>2.0</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86" w:author="ERCOT" w:date="2017-09-26T09:08:00Z">
              <w:r>
                <w:rPr>
                  <w:rFonts w:ascii="Calibri" w:hAnsi="Calibri"/>
                  <w:color w:val="000000"/>
                  <w:sz w:val="22"/>
                  <w:szCs w:val="22"/>
                </w:rPr>
                <w:t>4.3</w:t>
              </w:r>
            </w:ins>
            <w:del w:id="187" w:author="ERCOT" w:date="2017-09-26T09:08:00Z">
              <w:r w:rsidDel="00186A11">
                <w:rPr>
                  <w:rFonts w:ascii="Calibri" w:hAnsi="Calibri"/>
                  <w:color w:val="000000"/>
                  <w:sz w:val="22"/>
                  <w:szCs w:val="22"/>
                </w:rPr>
                <w:delText>5.9</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88" w:author="ERCOT" w:date="2017-09-26T09:08:00Z">
              <w:r>
                <w:rPr>
                  <w:rFonts w:ascii="Calibri" w:hAnsi="Calibri"/>
                  <w:color w:val="000000"/>
                  <w:sz w:val="22"/>
                  <w:szCs w:val="22"/>
                </w:rPr>
                <w:t>2.9</w:t>
              </w:r>
            </w:ins>
            <w:del w:id="189" w:author="ERCOT" w:date="2017-09-26T09:08:00Z">
              <w:r w:rsidDel="00186A11">
                <w:rPr>
                  <w:rFonts w:ascii="Calibri" w:hAnsi="Calibri"/>
                  <w:color w:val="000000"/>
                  <w:sz w:val="22"/>
                  <w:szCs w:val="22"/>
                </w:rPr>
                <w:delText>1.6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90" w:author="ERCOT" w:date="2017-09-26T09:08:00Z">
              <w:r>
                <w:rPr>
                  <w:rFonts w:ascii="Calibri" w:hAnsi="Calibri"/>
                  <w:color w:val="000000"/>
                  <w:sz w:val="22"/>
                  <w:szCs w:val="22"/>
                </w:rPr>
                <w:t>2.9</w:t>
              </w:r>
            </w:ins>
            <w:del w:id="191" w:author="ERCOT" w:date="2017-09-26T09:08:00Z">
              <w:r w:rsidDel="00186A11">
                <w:rPr>
                  <w:rFonts w:ascii="Calibri" w:hAnsi="Calibri"/>
                  <w:color w:val="000000"/>
                  <w:sz w:val="22"/>
                  <w:szCs w:val="22"/>
                </w:rPr>
                <w:delText>2.6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92" w:author="ERCOT" w:date="2017-09-26T09:08:00Z">
              <w:r>
                <w:rPr>
                  <w:rFonts w:ascii="Calibri" w:hAnsi="Calibri"/>
                  <w:color w:val="000000"/>
                  <w:sz w:val="22"/>
                  <w:szCs w:val="22"/>
                </w:rPr>
                <w:t>2.2</w:t>
              </w:r>
            </w:ins>
            <w:del w:id="193" w:author="ERCOT" w:date="2017-09-26T09:08:00Z">
              <w:r w:rsidDel="00186A11">
                <w:rPr>
                  <w:rFonts w:ascii="Calibri" w:hAnsi="Calibri"/>
                  <w:color w:val="000000"/>
                  <w:sz w:val="22"/>
                  <w:szCs w:val="22"/>
                </w:rPr>
                <w:delText>1.6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194" w:author="ERCOT" w:date="2017-09-26T09:08:00Z">
              <w:r>
                <w:rPr>
                  <w:rFonts w:ascii="Calibri" w:hAnsi="Calibri"/>
                  <w:color w:val="000000"/>
                  <w:sz w:val="22"/>
                  <w:szCs w:val="22"/>
                </w:rPr>
                <w:t>1.3</w:t>
              </w:r>
            </w:ins>
            <w:del w:id="195" w:author="ERCOT" w:date="2017-09-26T09:08:00Z">
              <w:r w:rsidDel="00186A11">
                <w:rPr>
                  <w:rFonts w:ascii="Calibri" w:hAnsi="Calibri"/>
                  <w:color w:val="000000"/>
                  <w:sz w:val="22"/>
                  <w:szCs w:val="22"/>
                </w:rPr>
                <w:delText>2.1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4F17C9">
            <w:pPr>
              <w:widowControl/>
              <w:autoSpaceDE/>
              <w:autoSpaceDN/>
              <w:adjustRightInd/>
              <w:jc w:val="center"/>
              <w:rPr>
                <w:bCs/>
                <w:sz w:val="22"/>
                <w:szCs w:val="22"/>
              </w:rPr>
            </w:pPr>
            <w:ins w:id="196" w:author="ERCOT" w:date="2017-09-26T09:08:00Z">
              <w:r>
                <w:rPr>
                  <w:rFonts w:ascii="Calibri" w:hAnsi="Calibri"/>
                  <w:color w:val="000000"/>
                  <w:sz w:val="22"/>
                  <w:szCs w:val="22"/>
                </w:rPr>
                <w:t>1.1</w:t>
              </w:r>
            </w:ins>
            <w:del w:id="197" w:author="ERCOT" w:date="2017-09-26T09:08:00Z">
              <w:r w:rsidDel="00186A11">
                <w:rPr>
                  <w:rFonts w:ascii="Calibri" w:hAnsi="Calibri"/>
                  <w:color w:val="000000"/>
                  <w:sz w:val="22"/>
                  <w:szCs w:val="22"/>
                </w:rPr>
                <w:delText>-0.8</w:delText>
              </w:r>
            </w:del>
          </w:p>
        </w:tc>
        <w:tc>
          <w:tcPr>
            <w:tcW w:w="190" w:type="pct"/>
            <w:tcBorders>
              <w:top w:val="single" w:sz="8" w:space="0" w:color="000000"/>
              <w:left w:val="single" w:sz="4" w:space="0" w:color="000000"/>
              <w:bottom w:val="single" w:sz="8" w:space="0" w:color="000000"/>
              <w:right w:val="single" w:sz="8" w:space="0" w:color="000000"/>
            </w:tcBorders>
            <w:vAlign w:val="bottom"/>
          </w:tcPr>
          <w:p w:rsidR="00186A11" w:rsidRPr="003A1418" w:rsidRDefault="00186A11" w:rsidP="00E929DB">
            <w:pPr>
              <w:widowControl/>
              <w:autoSpaceDE/>
              <w:autoSpaceDN/>
              <w:adjustRightInd/>
              <w:jc w:val="center"/>
              <w:rPr>
                <w:bCs/>
                <w:sz w:val="22"/>
                <w:szCs w:val="22"/>
              </w:rPr>
            </w:pPr>
            <w:ins w:id="198" w:author="ERCOT" w:date="2017-09-26T09:08:00Z">
              <w:r>
                <w:rPr>
                  <w:rFonts w:ascii="Calibri" w:hAnsi="Calibri"/>
                  <w:color w:val="000000"/>
                  <w:sz w:val="22"/>
                  <w:szCs w:val="22"/>
                </w:rPr>
                <w:t>5.4</w:t>
              </w:r>
            </w:ins>
            <w:del w:id="199" w:author="ERCOT" w:date="2017-09-26T09:08:00Z">
              <w:r w:rsidDel="00186A11">
                <w:rPr>
                  <w:rFonts w:ascii="Calibri" w:hAnsi="Calibri"/>
                  <w:color w:val="000000"/>
                  <w:sz w:val="22"/>
                  <w:szCs w:val="22"/>
                </w:rPr>
                <w:delText>5.4</w:delText>
              </w:r>
            </w:del>
          </w:p>
        </w:tc>
      </w:tr>
      <w:tr w:rsidR="00186A11" w:rsidRPr="00CC576E" w:rsidTr="00CD4127">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186A11" w:rsidRPr="0012615F" w:rsidRDefault="00186A11" w:rsidP="00186A11">
            <w:pPr>
              <w:widowControl/>
              <w:autoSpaceDE/>
              <w:autoSpaceDN/>
              <w:adjustRightInd/>
              <w:jc w:val="center"/>
              <w:rPr>
                <w:b/>
                <w:bCs/>
                <w:sz w:val="22"/>
                <w:szCs w:val="22"/>
              </w:rPr>
            </w:pPr>
            <w:r w:rsidRPr="0012615F">
              <w:rPr>
                <w:b/>
                <w:bCs/>
                <w:sz w:val="22"/>
                <w:szCs w:val="22"/>
              </w:rPr>
              <w:t>May</w:t>
            </w:r>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186A11">
            <w:pPr>
              <w:widowControl/>
              <w:autoSpaceDE/>
              <w:autoSpaceDN/>
              <w:adjustRightInd/>
              <w:jc w:val="center"/>
              <w:rPr>
                <w:bCs/>
                <w:sz w:val="22"/>
                <w:szCs w:val="22"/>
              </w:rPr>
            </w:pPr>
            <w:ins w:id="200" w:author="ERCOT" w:date="2017-09-26T09:08:00Z">
              <w:r>
                <w:rPr>
                  <w:rFonts w:ascii="Calibri" w:hAnsi="Calibri"/>
                  <w:color w:val="000000"/>
                  <w:sz w:val="22"/>
                  <w:szCs w:val="22"/>
                </w:rPr>
                <w:t>11.8</w:t>
              </w:r>
            </w:ins>
            <w:del w:id="201" w:author="ERCOT" w:date="2017-09-26T09:08:00Z">
              <w:r w:rsidDel="00186A11">
                <w:rPr>
                  <w:rFonts w:ascii="Calibri" w:hAnsi="Calibri"/>
                  <w:color w:val="000000"/>
                  <w:sz w:val="22"/>
                  <w:szCs w:val="22"/>
                </w:rPr>
                <w:delText>11.8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186A11">
            <w:pPr>
              <w:widowControl/>
              <w:autoSpaceDE/>
              <w:autoSpaceDN/>
              <w:adjustRightInd/>
              <w:jc w:val="center"/>
              <w:rPr>
                <w:bCs/>
                <w:sz w:val="22"/>
                <w:szCs w:val="22"/>
              </w:rPr>
            </w:pPr>
            <w:ins w:id="202" w:author="ERCOT" w:date="2017-09-26T09:08:00Z">
              <w:r>
                <w:rPr>
                  <w:rFonts w:ascii="Calibri" w:hAnsi="Calibri"/>
                  <w:color w:val="000000"/>
                  <w:sz w:val="22"/>
                  <w:szCs w:val="22"/>
                </w:rPr>
                <w:t>8.4</w:t>
              </w:r>
            </w:ins>
            <w:del w:id="203" w:author="ERCOT" w:date="2017-09-26T09:08:00Z">
              <w:r w:rsidDel="00186A11">
                <w:rPr>
                  <w:rFonts w:ascii="Calibri" w:hAnsi="Calibri"/>
                  <w:color w:val="000000"/>
                  <w:sz w:val="22"/>
                  <w:szCs w:val="22"/>
                </w:rPr>
                <w:delText>8.9</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876168">
            <w:pPr>
              <w:widowControl/>
              <w:autoSpaceDE/>
              <w:autoSpaceDN/>
              <w:adjustRightInd/>
              <w:jc w:val="center"/>
              <w:rPr>
                <w:bCs/>
                <w:sz w:val="22"/>
                <w:szCs w:val="22"/>
              </w:rPr>
            </w:pPr>
            <w:ins w:id="204" w:author="ERCOT" w:date="2017-09-26T09:08:00Z">
              <w:r>
                <w:rPr>
                  <w:rFonts w:ascii="Calibri" w:hAnsi="Calibri"/>
                  <w:color w:val="000000"/>
                  <w:sz w:val="22"/>
                  <w:szCs w:val="22"/>
                </w:rPr>
                <w:t>7.8</w:t>
              </w:r>
            </w:ins>
            <w:del w:id="205" w:author="ERCOT" w:date="2017-09-26T09:08:00Z">
              <w:r w:rsidDel="00186A11">
                <w:rPr>
                  <w:rFonts w:ascii="Calibri" w:hAnsi="Calibri"/>
                  <w:color w:val="000000"/>
                  <w:sz w:val="22"/>
                  <w:szCs w:val="22"/>
                </w:rPr>
                <w:delText>8.9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080E25">
            <w:pPr>
              <w:widowControl/>
              <w:autoSpaceDE/>
              <w:autoSpaceDN/>
              <w:adjustRightInd/>
              <w:jc w:val="center"/>
              <w:rPr>
                <w:bCs/>
                <w:sz w:val="22"/>
                <w:szCs w:val="22"/>
              </w:rPr>
            </w:pPr>
            <w:ins w:id="206" w:author="ERCOT" w:date="2017-09-26T09:08:00Z">
              <w:r>
                <w:rPr>
                  <w:rFonts w:ascii="Calibri" w:hAnsi="Calibri"/>
                  <w:color w:val="000000"/>
                  <w:sz w:val="22"/>
                  <w:szCs w:val="22"/>
                </w:rPr>
                <w:t>7.5</w:t>
              </w:r>
            </w:ins>
            <w:del w:id="207" w:author="ERCOT" w:date="2017-09-26T09:08:00Z">
              <w:r w:rsidDel="00186A11">
                <w:rPr>
                  <w:rFonts w:ascii="Calibri" w:hAnsi="Calibri"/>
                  <w:color w:val="000000"/>
                  <w:sz w:val="22"/>
                  <w:szCs w:val="22"/>
                </w:rPr>
                <w:delText>7.9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9B212A">
            <w:pPr>
              <w:widowControl/>
              <w:autoSpaceDE/>
              <w:autoSpaceDN/>
              <w:adjustRightInd/>
              <w:jc w:val="center"/>
              <w:rPr>
                <w:bCs/>
                <w:sz w:val="22"/>
                <w:szCs w:val="22"/>
              </w:rPr>
            </w:pPr>
            <w:ins w:id="208" w:author="ERCOT" w:date="2017-09-26T09:08:00Z">
              <w:r>
                <w:rPr>
                  <w:rFonts w:ascii="Calibri" w:hAnsi="Calibri"/>
                  <w:color w:val="000000"/>
                  <w:sz w:val="22"/>
                  <w:szCs w:val="22"/>
                </w:rPr>
                <w:t>7.4</w:t>
              </w:r>
            </w:ins>
            <w:del w:id="209" w:author="ERCOT" w:date="2017-09-26T09:08:00Z">
              <w:r w:rsidDel="00186A11">
                <w:rPr>
                  <w:rFonts w:ascii="Calibri" w:hAnsi="Calibri"/>
                  <w:color w:val="000000"/>
                  <w:sz w:val="22"/>
                  <w:szCs w:val="22"/>
                </w:rPr>
                <w:delText>8.8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10" w:author="ERCOT" w:date="2017-09-26T09:08:00Z">
              <w:r>
                <w:rPr>
                  <w:rFonts w:ascii="Calibri" w:hAnsi="Calibri"/>
                  <w:color w:val="000000"/>
                  <w:sz w:val="22"/>
                  <w:szCs w:val="22"/>
                </w:rPr>
                <w:t>4.3</w:t>
              </w:r>
            </w:ins>
            <w:del w:id="211" w:author="ERCOT" w:date="2017-09-26T09:08:00Z">
              <w:r w:rsidDel="00186A11">
                <w:rPr>
                  <w:rFonts w:ascii="Calibri" w:hAnsi="Calibri"/>
                  <w:color w:val="000000"/>
                  <w:sz w:val="22"/>
                  <w:szCs w:val="22"/>
                </w:rPr>
                <w:delText>2.2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12" w:author="ERCOT" w:date="2017-09-26T09:08:00Z">
              <w:r>
                <w:rPr>
                  <w:rFonts w:ascii="Calibri" w:hAnsi="Calibri"/>
                  <w:color w:val="000000"/>
                  <w:sz w:val="22"/>
                  <w:szCs w:val="22"/>
                </w:rPr>
                <w:t>5.5</w:t>
              </w:r>
            </w:ins>
            <w:del w:id="213" w:author="ERCOT" w:date="2017-09-26T09:08:00Z">
              <w:r w:rsidDel="00186A11">
                <w:rPr>
                  <w:rFonts w:ascii="Calibri" w:hAnsi="Calibri"/>
                  <w:color w:val="000000"/>
                  <w:sz w:val="22"/>
                  <w:szCs w:val="22"/>
                </w:rPr>
                <w:delText>6.3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14" w:author="ERCOT" w:date="2017-09-26T09:08:00Z">
              <w:r>
                <w:rPr>
                  <w:rFonts w:ascii="Calibri" w:hAnsi="Calibri"/>
                  <w:color w:val="000000"/>
                  <w:sz w:val="22"/>
                  <w:szCs w:val="22"/>
                </w:rPr>
                <w:t>5.8</w:t>
              </w:r>
            </w:ins>
            <w:del w:id="215" w:author="ERCOT" w:date="2017-09-26T09:08:00Z">
              <w:r w:rsidDel="00186A11">
                <w:rPr>
                  <w:rFonts w:ascii="Calibri" w:hAnsi="Calibri"/>
                  <w:color w:val="000000"/>
                  <w:sz w:val="22"/>
                  <w:szCs w:val="22"/>
                </w:rPr>
                <w:delText>6.1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16" w:author="ERCOT" w:date="2017-09-26T09:08:00Z">
              <w:r>
                <w:rPr>
                  <w:rFonts w:ascii="Calibri" w:hAnsi="Calibri"/>
                  <w:color w:val="000000"/>
                  <w:sz w:val="22"/>
                  <w:szCs w:val="22"/>
                </w:rPr>
                <w:t>3.4</w:t>
              </w:r>
            </w:ins>
            <w:del w:id="217" w:author="ERCOT" w:date="2017-09-26T09:08:00Z">
              <w:r w:rsidDel="00186A11">
                <w:rPr>
                  <w:rFonts w:ascii="Calibri" w:hAnsi="Calibri"/>
                  <w:color w:val="000000"/>
                  <w:sz w:val="22"/>
                  <w:szCs w:val="22"/>
                </w:rPr>
                <w:delText>1.8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18" w:author="ERCOT" w:date="2017-09-26T09:08:00Z">
              <w:r>
                <w:rPr>
                  <w:rFonts w:ascii="Calibri" w:hAnsi="Calibri"/>
                  <w:color w:val="000000"/>
                  <w:sz w:val="22"/>
                  <w:szCs w:val="22"/>
                </w:rPr>
                <w:t>5.5</w:t>
              </w:r>
            </w:ins>
            <w:del w:id="219" w:author="ERCOT" w:date="2017-09-26T09:08:00Z">
              <w:r w:rsidDel="00186A11">
                <w:rPr>
                  <w:rFonts w:ascii="Calibri" w:hAnsi="Calibri"/>
                  <w:color w:val="000000"/>
                  <w:sz w:val="22"/>
                  <w:szCs w:val="22"/>
                </w:rPr>
                <w:delText>6.6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20" w:author="ERCOT" w:date="2017-09-26T09:08:00Z">
              <w:r>
                <w:rPr>
                  <w:rFonts w:ascii="Calibri" w:hAnsi="Calibri"/>
                  <w:color w:val="000000"/>
                  <w:sz w:val="22"/>
                  <w:szCs w:val="22"/>
                </w:rPr>
                <w:t>5.5</w:t>
              </w:r>
            </w:ins>
            <w:del w:id="221" w:author="ERCOT" w:date="2017-09-26T09:08:00Z">
              <w:r w:rsidDel="00186A11">
                <w:rPr>
                  <w:rFonts w:ascii="Calibri" w:hAnsi="Calibri"/>
                  <w:color w:val="000000"/>
                  <w:sz w:val="22"/>
                  <w:szCs w:val="22"/>
                </w:rPr>
                <w:delText>5.6</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22" w:author="ERCOT" w:date="2017-09-26T09:08:00Z">
              <w:r>
                <w:rPr>
                  <w:rFonts w:ascii="Calibri" w:hAnsi="Calibri"/>
                  <w:color w:val="000000"/>
                  <w:sz w:val="22"/>
                  <w:szCs w:val="22"/>
                </w:rPr>
                <w:t>5.0</w:t>
              </w:r>
            </w:ins>
            <w:del w:id="223" w:author="ERCOT" w:date="2017-09-26T09:08:00Z">
              <w:r w:rsidDel="00186A11">
                <w:rPr>
                  <w:rFonts w:ascii="Calibri" w:hAnsi="Calibri"/>
                  <w:color w:val="000000"/>
                  <w:sz w:val="22"/>
                  <w:szCs w:val="22"/>
                </w:rPr>
                <w:delText>5.0</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24" w:author="ERCOT" w:date="2017-09-26T09:08:00Z">
              <w:r>
                <w:rPr>
                  <w:rFonts w:ascii="Calibri" w:hAnsi="Calibri"/>
                  <w:color w:val="000000"/>
                  <w:sz w:val="22"/>
                  <w:szCs w:val="22"/>
                </w:rPr>
                <w:t>3.7</w:t>
              </w:r>
            </w:ins>
            <w:del w:id="225" w:author="ERCOT" w:date="2017-09-26T09:08:00Z">
              <w:r w:rsidDel="00186A11">
                <w:rPr>
                  <w:rFonts w:ascii="Calibri" w:hAnsi="Calibri"/>
                  <w:color w:val="000000"/>
                  <w:sz w:val="22"/>
                  <w:szCs w:val="22"/>
                </w:rPr>
                <w:delText>4.6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26" w:author="ERCOT" w:date="2017-09-26T09:08:00Z">
              <w:r>
                <w:rPr>
                  <w:rFonts w:ascii="Calibri" w:hAnsi="Calibri"/>
                  <w:color w:val="000000"/>
                  <w:sz w:val="22"/>
                  <w:szCs w:val="22"/>
                </w:rPr>
                <w:t>2.9</w:t>
              </w:r>
            </w:ins>
            <w:del w:id="227" w:author="ERCOT" w:date="2017-09-26T09:08:00Z">
              <w:r w:rsidDel="00186A11">
                <w:rPr>
                  <w:rFonts w:ascii="Calibri" w:hAnsi="Calibri"/>
                  <w:color w:val="000000"/>
                  <w:sz w:val="22"/>
                  <w:szCs w:val="22"/>
                </w:rPr>
                <w:delText>3.6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28" w:author="ERCOT" w:date="2017-09-26T09:08:00Z">
              <w:r>
                <w:rPr>
                  <w:rFonts w:ascii="Calibri" w:hAnsi="Calibri"/>
                  <w:color w:val="000000"/>
                  <w:sz w:val="22"/>
                  <w:szCs w:val="22"/>
                </w:rPr>
                <w:t>2.2</w:t>
              </w:r>
            </w:ins>
            <w:del w:id="229" w:author="ERCOT" w:date="2017-09-26T09:08:00Z">
              <w:r w:rsidDel="00186A11">
                <w:rPr>
                  <w:rFonts w:ascii="Calibri" w:hAnsi="Calibri"/>
                  <w:color w:val="000000"/>
                  <w:sz w:val="22"/>
                  <w:szCs w:val="22"/>
                </w:rPr>
                <w:delText>2.9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30" w:author="ERCOT" w:date="2017-09-26T09:08:00Z">
              <w:r>
                <w:rPr>
                  <w:rFonts w:ascii="Calibri" w:hAnsi="Calibri"/>
                  <w:color w:val="000000"/>
                  <w:sz w:val="22"/>
                  <w:szCs w:val="22"/>
                </w:rPr>
                <w:t>0.6</w:t>
              </w:r>
            </w:ins>
            <w:del w:id="231" w:author="ERCOT" w:date="2017-09-26T09:08:00Z">
              <w:r w:rsidDel="00186A11">
                <w:rPr>
                  <w:rFonts w:ascii="Calibri" w:hAnsi="Calibri"/>
                  <w:color w:val="000000"/>
                  <w:sz w:val="22"/>
                  <w:szCs w:val="22"/>
                </w:rPr>
                <w:delText>-1.0</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32" w:author="ERCOT" w:date="2017-09-26T09:08:00Z">
              <w:r>
                <w:rPr>
                  <w:rFonts w:ascii="Calibri" w:hAnsi="Calibri"/>
                  <w:color w:val="000000"/>
                  <w:sz w:val="22"/>
                  <w:szCs w:val="22"/>
                </w:rPr>
                <w:t>1.7</w:t>
              </w:r>
            </w:ins>
            <w:del w:id="233" w:author="ERCOT" w:date="2017-09-26T09:08:00Z">
              <w:r w:rsidDel="00186A11">
                <w:rPr>
                  <w:rFonts w:ascii="Calibri" w:hAnsi="Calibri"/>
                  <w:color w:val="000000"/>
                  <w:sz w:val="22"/>
                  <w:szCs w:val="22"/>
                </w:rPr>
                <w:delText>2.0</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34" w:author="ERCOT" w:date="2017-09-26T09:08:00Z">
              <w:r>
                <w:rPr>
                  <w:rFonts w:ascii="Calibri" w:hAnsi="Calibri"/>
                  <w:color w:val="000000"/>
                  <w:sz w:val="22"/>
                  <w:szCs w:val="22"/>
                </w:rPr>
                <w:t>3.4</w:t>
              </w:r>
            </w:ins>
            <w:del w:id="235" w:author="ERCOT" w:date="2017-09-26T09:08:00Z">
              <w:r w:rsidDel="00186A11">
                <w:rPr>
                  <w:rFonts w:ascii="Calibri" w:hAnsi="Calibri"/>
                  <w:color w:val="000000"/>
                  <w:sz w:val="22"/>
                  <w:szCs w:val="22"/>
                </w:rPr>
                <w:delText>2.4</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36" w:author="ERCOT" w:date="2017-09-26T09:08:00Z">
              <w:r>
                <w:rPr>
                  <w:rFonts w:ascii="Calibri" w:hAnsi="Calibri"/>
                  <w:color w:val="000000"/>
                  <w:sz w:val="22"/>
                  <w:szCs w:val="22"/>
                </w:rPr>
                <w:t>4.8</w:t>
              </w:r>
            </w:ins>
            <w:del w:id="237" w:author="ERCOT" w:date="2017-09-26T09:08:00Z">
              <w:r w:rsidDel="00186A11">
                <w:rPr>
                  <w:rFonts w:ascii="Calibri" w:hAnsi="Calibri"/>
                  <w:color w:val="000000"/>
                  <w:sz w:val="22"/>
                  <w:szCs w:val="22"/>
                </w:rPr>
                <w:delText>5.8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38" w:author="ERCOT" w:date="2017-09-26T09:08:00Z">
              <w:r>
                <w:rPr>
                  <w:rFonts w:ascii="Calibri" w:hAnsi="Calibri"/>
                  <w:color w:val="000000"/>
                  <w:sz w:val="22"/>
                  <w:szCs w:val="22"/>
                </w:rPr>
                <w:t>5.4</w:t>
              </w:r>
            </w:ins>
            <w:del w:id="239" w:author="ERCOT" w:date="2017-09-26T09:08:00Z">
              <w:r w:rsidDel="00186A11">
                <w:rPr>
                  <w:rFonts w:ascii="Calibri" w:hAnsi="Calibri"/>
                  <w:color w:val="000000"/>
                  <w:sz w:val="22"/>
                  <w:szCs w:val="22"/>
                </w:rPr>
                <w:delText>7.1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40" w:author="ERCOT" w:date="2017-09-26T09:08:00Z">
              <w:r>
                <w:rPr>
                  <w:rFonts w:ascii="Calibri" w:hAnsi="Calibri"/>
                  <w:color w:val="000000"/>
                  <w:sz w:val="22"/>
                  <w:szCs w:val="22"/>
                </w:rPr>
                <w:t>2.7</w:t>
              </w:r>
            </w:ins>
            <w:del w:id="241" w:author="ERCOT" w:date="2017-09-26T09:08:00Z">
              <w:r w:rsidDel="00186A11">
                <w:rPr>
                  <w:rFonts w:ascii="Calibri" w:hAnsi="Calibri"/>
                  <w:color w:val="000000"/>
                  <w:sz w:val="22"/>
                  <w:szCs w:val="22"/>
                </w:rPr>
                <w:delText>3.1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42" w:author="ERCOT" w:date="2017-09-26T09:08:00Z">
              <w:r>
                <w:rPr>
                  <w:rFonts w:ascii="Calibri" w:hAnsi="Calibri"/>
                  <w:color w:val="000000"/>
                  <w:sz w:val="22"/>
                  <w:szCs w:val="22"/>
                </w:rPr>
                <w:t>1.4</w:t>
              </w:r>
            </w:ins>
            <w:del w:id="243" w:author="ERCOT" w:date="2017-09-26T09:08:00Z">
              <w:r w:rsidDel="00186A11">
                <w:rPr>
                  <w:rFonts w:ascii="Calibri" w:hAnsi="Calibri"/>
                  <w:color w:val="000000"/>
                  <w:sz w:val="22"/>
                  <w:szCs w:val="22"/>
                </w:rPr>
                <w:delText>0.7</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4F17C9">
            <w:pPr>
              <w:widowControl/>
              <w:autoSpaceDE/>
              <w:autoSpaceDN/>
              <w:adjustRightInd/>
              <w:jc w:val="center"/>
              <w:rPr>
                <w:bCs/>
                <w:sz w:val="22"/>
                <w:szCs w:val="22"/>
              </w:rPr>
            </w:pPr>
            <w:ins w:id="244" w:author="ERCOT" w:date="2017-09-26T09:08:00Z">
              <w:r>
                <w:rPr>
                  <w:rFonts w:ascii="Calibri" w:hAnsi="Calibri"/>
                  <w:color w:val="000000"/>
                  <w:sz w:val="22"/>
                  <w:szCs w:val="22"/>
                </w:rPr>
                <w:t>2.7</w:t>
              </w:r>
            </w:ins>
            <w:del w:id="245" w:author="ERCOT" w:date="2017-09-26T09:08:00Z">
              <w:r w:rsidDel="00186A11">
                <w:rPr>
                  <w:rFonts w:ascii="Calibri" w:hAnsi="Calibri"/>
                  <w:color w:val="000000"/>
                  <w:sz w:val="22"/>
                  <w:szCs w:val="22"/>
                </w:rPr>
                <w:delText>3.2</w:delText>
              </w:r>
            </w:del>
          </w:p>
        </w:tc>
        <w:tc>
          <w:tcPr>
            <w:tcW w:w="190" w:type="pct"/>
            <w:tcBorders>
              <w:top w:val="single" w:sz="8" w:space="0" w:color="000000"/>
              <w:left w:val="single" w:sz="4" w:space="0" w:color="000000"/>
              <w:bottom w:val="single" w:sz="8" w:space="0" w:color="000000"/>
              <w:right w:val="single" w:sz="8" w:space="0" w:color="000000"/>
            </w:tcBorders>
            <w:vAlign w:val="bottom"/>
          </w:tcPr>
          <w:p w:rsidR="00186A11" w:rsidRPr="003A1418" w:rsidRDefault="00186A11" w:rsidP="00E929DB">
            <w:pPr>
              <w:widowControl/>
              <w:autoSpaceDE/>
              <w:autoSpaceDN/>
              <w:adjustRightInd/>
              <w:jc w:val="center"/>
              <w:rPr>
                <w:bCs/>
                <w:sz w:val="22"/>
                <w:szCs w:val="22"/>
              </w:rPr>
            </w:pPr>
            <w:ins w:id="246" w:author="ERCOT" w:date="2017-09-26T09:08:00Z">
              <w:r>
                <w:rPr>
                  <w:rFonts w:ascii="Calibri" w:hAnsi="Calibri"/>
                  <w:color w:val="000000"/>
                  <w:sz w:val="22"/>
                  <w:szCs w:val="22"/>
                </w:rPr>
                <w:t>8.5</w:t>
              </w:r>
            </w:ins>
            <w:del w:id="247" w:author="ERCOT" w:date="2017-09-26T09:08:00Z">
              <w:r w:rsidDel="00186A11">
                <w:rPr>
                  <w:rFonts w:ascii="Calibri" w:hAnsi="Calibri"/>
                  <w:color w:val="000000"/>
                  <w:sz w:val="22"/>
                  <w:szCs w:val="22"/>
                </w:rPr>
                <w:delText>8.5</w:delText>
              </w:r>
            </w:del>
          </w:p>
        </w:tc>
      </w:tr>
      <w:tr w:rsidR="00186A11" w:rsidRPr="00CC576E" w:rsidTr="00CD4127">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186A11" w:rsidRPr="0012615F" w:rsidRDefault="00186A11" w:rsidP="00186A11">
            <w:pPr>
              <w:widowControl/>
              <w:autoSpaceDE/>
              <w:autoSpaceDN/>
              <w:adjustRightInd/>
              <w:jc w:val="center"/>
              <w:rPr>
                <w:b/>
                <w:bCs/>
                <w:sz w:val="22"/>
                <w:szCs w:val="22"/>
              </w:rPr>
            </w:pPr>
            <w:r w:rsidRPr="0012615F">
              <w:rPr>
                <w:b/>
                <w:bCs/>
                <w:sz w:val="22"/>
                <w:szCs w:val="22"/>
              </w:rPr>
              <w:t>Jun.</w:t>
            </w:r>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186A11">
            <w:pPr>
              <w:widowControl/>
              <w:autoSpaceDE/>
              <w:autoSpaceDN/>
              <w:adjustRightInd/>
              <w:jc w:val="center"/>
              <w:rPr>
                <w:bCs/>
                <w:sz w:val="22"/>
                <w:szCs w:val="22"/>
              </w:rPr>
            </w:pPr>
            <w:ins w:id="248" w:author="ERCOT" w:date="2017-09-26T09:08:00Z">
              <w:r>
                <w:rPr>
                  <w:rFonts w:ascii="Calibri" w:hAnsi="Calibri"/>
                  <w:color w:val="000000"/>
                  <w:sz w:val="22"/>
                  <w:szCs w:val="22"/>
                </w:rPr>
                <w:t>2.2</w:t>
              </w:r>
            </w:ins>
            <w:del w:id="249" w:author="ERCOT" w:date="2017-09-26T09:08:00Z">
              <w:r w:rsidDel="00186A11">
                <w:rPr>
                  <w:rFonts w:ascii="Calibri" w:hAnsi="Calibri"/>
                  <w:color w:val="000000"/>
                  <w:sz w:val="22"/>
                  <w:szCs w:val="22"/>
                </w:rPr>
                <w:delText>2.2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186A11">
            <w:pPr>
              <w:widowControl/>
              <w:autoSpaceDE/>
              <w:autoSpaceDN/>
              <w:adjustRightInd/>
              <w:jc w:val="center"/>
              <w:rPr>
                <w:bCs/>
                <w:sz w:val="22"/>
                <w:szCs w:val="22"/>
              </w:rPr>
            </w:pPr>
            <w:ins w:id="250" w:author="ERCOT" w:date="2017-09-26T09:08:00Z">
              <w:r>
                <w:rPr>
                  <w:rFonts w:ascii="Calibri" w:hAnsi="Calibri"/>
                  <w:color w:val="000000"/>
                  <w:sz w:val="22"/>
                  <w:szCs w:val="22"/>
                </w:rPr>
                <w:t>4.6</w:t>
              </w:r>
            </w:ins>
            <w:del w:id="251" w:author="ERCOT" w:date="2017-09-26T09:08:00Z">
              <w:r w:rsidDel="00186A11">
                <w:rPr>
                  <w:rFonts w:ascii="Calibri" w:hAnsi="Calibri"/>
                  <w:color w:val="000000"/>
                  <w:sz w:val="22"/>
                  <w:szCs w:val="22"/>
                </w:rPr>
                <w:delText>5.1</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876168">
            <w:pPr>
              <w:widowControl/>
              <w:autoSpaceDE/>
              <w:autoSpaceDN/>
              <w:adjustRightInd/>
              <w:jc w:val="center"/>
              <w:rPr>
                <w:bCs/>
                <w:sz w:val="22"/>
                <w:szCs w:val="22"/>
              </w:rPr>
            </w:pPr>
            <w:ins w:id="252" w:author="ERCOT" w:date="2017-09-26T09:08:00Z">
              <w:r>
                <w:rPr>
                  <w:rFonts w:ascii="Calibri" w:hAnsi="Calibri"/>
                  <w:color w:val="000000"/>
                  <w:sz w:val="22"/>
                  <w:szCs w:val="22"/>
                </w:rPr>
                <w:t>4.3</w:t>
              </w:r>
            </w:ins>
            <w:del w:id="253" w:author="ERCOT" w:date="2017-09-26T09:08:00Z">
              <w:r w:rsidDel="00186A11">
                <w:rPr>
                  <w:rFonts w:ascii="Calibri" w:hAnsi="Calibri"/>
                  <w:color w:val="000000"/>
                  <w:sz w:val="22"/>
                  <w:szCs w:val="22"/>
                </w:rPr>
                <w:delText>3.5</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080E25">
            <w:pPr>
              <w:widowControl/>
              <w:autoSpaceDE/>
              <w:autoSpaceDN/>
              <w:adjustRightInd/>
              <w:jc w:val="center"/>
              <w:rPr>
                <w:bCs/>
                <w:sz w:val="22"/>
                <w:szCs w:val="22"/>
              </w:rPr>
            </w:pPr>
            <w:ins w:id="254" w:author="ERCOT" w:date="2017-09-26T09:08:00Z">
              <w:r>
                <w:rPr>
                  <w:rFonts w:ascii="Calibri" w:hAnsi="Calibri"/>
                  <w:color w:val="000000"/>
                  <w:sz w:val="22"/>
                  <w:szCs w:val="22"/>
                </w:rPr>
                <w:t>4.7</w:t>
              </w:r>
            </w:ins>
            <w:del w:id="255" w:author="ERCOT" w:date="2017-09-26T09:08:00Z">
              <w:r w:rsidDel="00186A11">
                <w:rPr>
                  <w:rFonts w:ascii="Calibri" w:hAnsi="Calibri"/>
                  <w:color w:val="000000"/>
                  <w:sz w:val="22"/>
                  <w:szCs w:val="22"/>
                </w:rPr>
                <w:delText>4.6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9B212A">
            <w:pPr>
              <w:widowControl/>
              <w:autoSpaceDE/>
              <w:autoSpaceDN/>
              <w:adjustRightInd/>
              <w:jc w:val="center"/>
              <w:rPr>
                <w:bCs/>
                <w:sz w:val="22"/>
                <w:szCs w:val="22"/>
              </w:rPr>
            </w:pPr>
            <w:ins w:id="256" w:author="ERCOT" w:date="2017-09-26T09:08:00Z">
              <w:r>
                <w:rPr>
                  <w:rFonts w:ascii="Calibri" w:hAnsi="Calibri"/>
                  <w:color w:val="000000"/>
                  <w:sz w:val="22"/>
                  <w:szCs w:val="22"/>
                </w:rPr>
                <w:t>5.1</w:t>
              </w:r>
            </w:ins>
            <w:del w:id="257" w:author="ERCOT" w:date="2017-09-26T09:08:00Z">
              <w:r w:rsidDel="00186A11">
                <w:rPr>
                  <w:rFonts w:ascii="Calibri" w:hAnsi="Calibri"/>
                  <w:color w:val="000000"/>
                  <w:sz w:val="22"/>
                  <w:szCs w:val="22"/>
                </w:rPr>
                <w:delText>5.1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58" w:author="ERCOT" w:date="2017-09-26T09:08:00Z">
              <w:r>
                <w:rPr>
                  <w:rFonts w:ascii="Calibri" w:hAnsi="Calibri"/>
                  <w:color w:val="000000"/>
                  <w:sz w:val="22"/>
                  <w:szCs w:val="22"/>
                </w:rPr>
                <w:t>4.1</w:t>
              </w:r>
            </w:ins>
            <w:del w:id="259" w:author="ERCOT" w:date="2017-09-26T09:08:00Z">
              <w:r w:rsidDel="00186A11">
                <w:rPr>
                  <w:rFonts w:ascii="Calibri" w:hAnsi="Calibri"/>
                  <w:color w:val="000000"/>
                  <w:sz w:val="22"/>
                  <w:szCs w:val="22"/>
                </w:rPr>
                <w:delText>3.9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60" w:author="ERCOT" w:date="2017-09-26T09:08:00Z">
              <w:r>
                <w:rPr>
                  <w:rFonts w:ascii="Calibri" w:hAnsi="Calibri"/>
                  <w:color w:val="000000"/>
                  <w:sz w:val="22"/>
                  <w:szCs w:val="22"/>
                </w:rPr>
                <w:t>7.3</w:t>
              </w:r>
            </w:ins>
            <w:del w:id="261" w:author="ERCOT" w:date="2017-09-26T09:08:00Z">
              <w:r w:rsidDel="00186A11">
                <w:rPr>
                  <w:rFonts w:ascii="Calibri" w:hAnsi="Calibri"/>
                  <w:color w:val="000000"/>
                  <w:sz w:val="22"/>
                  <w:szCs w:val="22"/>
                </w:rPr>
                <w:delText>7.6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62" w:author="ERCOT" w:date="2017-09-26T09:08:00Z">
              <w:r>
                <w:rPr>
                  <w:rFonts w:ascii="Calibri" w:hAnsi="Calibri"/>
                  <w:color w:val="000000"/>
                  <w:sz w:val="22"/>
                  <w:szCs w:val="22"/>
                </w:rPr>
                <w:t>6.7</w:t>
              </w:r>
            </w:ins>
            <w:del w:id="263" w:author="ERCOT" w:date="2017-09-26T09:08:00Z">
              <w:r w:rsidDel="00186A11">
                <w:rPr>
                  <w:rFonts w:ascii="Calibri" w:hAnsi="Calibri"/>
                  <w:color w:val="000000"/>
                  <w:sz w:val="22"/>
                  <w:szCs w:val="22"/>
                </w:rPr>
                <w:delText>6.9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64" w:author="ERCOT" w:date="2017-09-26T09:08:00Z">
              <w:r>
                <w:rPr>
                  <w:rFonts w:ascii="Calibri" w:hAnsi="Calibri"/>
                  <w:color w:val="000000"/>
                  <w:sz w:val="22"/>
                  <w:szCs w:val="22"/>
                </w:rPr>
                <w:t>4.0</w:t>
              </w:r>
            </w:ins>
            <w:del w:id="265" w:author="ERCOT" w:date="2017-09-26T09:08:00Z">
              <w:r w:rsidDel="00186A11">
                <w:rPr>
                  <w:rFonts w:ascii="Calibri" w:hAnsi="Calibri"/>
                  <w:color w:val="000000"/>
                  <w:sz w:val="22"/>
                  <w:szCs w:val="22"/>
                </w:rPr>
                <w:delText>3.3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66" w:author="ERCOT" w:date="2017-09-26T09:08:00Z">
              <w:r>
                <w:rPr>
                  <w:rFonts w:ascii="Calibri" w:hAnsi="Calibri"/>
                  <w:color w:val="000000"/>
                  <w:sz w:val="22"/>
                  <w:szCs w:val="22"/>
                </w:rPr>
                <w:t>5.5</w:t>
              </w:r>
            </w:ins>
            <w:del w:id="267" w:author="ERCOT" w:date="2017-09-26T09:08:00Z">
              <w:r w:rsidDel="00186A11">
                <w:rPr>
                  <w:rFonts w:ascii="Calibri" w:hAnsi="Calibri"/>
                  <w:color w:val="000000"/>
                  <w:sz w:val="22"/>
                  <w:szCs w:val="22"/>
                </w:rPr>
                <w:delText>6.4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68" w:author="ERCOT" w:date="2017-09-26T09:08:00Z">
              <w:r>
                <w:rPr>
                  <w:rFonts w:ascii="Calibri" w:hAnsi="Calibri"/>
                  <w:color w:val="000000"/>
                  <w:sz w:val="22"/>
                  <w:szCs w:val="22"/>
                </w:rPr>
                <w:t>5.0</w:t>
              </w:r>
            </w:ins>
            <w:del w:id="269" w:author="ERCOT" w:date="2017-09-26T09:08:00Z">
              <w:r w:rsidDel="00186A11">
                <w:rPr>
                  <w:rFonts w:ascii="Calibri" w:hAnsi="Calibri"/>
                  <w:color w:val="000000"/>
                  <w:sz w:val="22"/>
                  <w:szCs w:val="22"/>
                </w:rPr>
                <w:delText>4.8</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70" w:author="ERCOT" w:date="2017-09-26T09:08:00Z">
              <w:r>
                <w:rPr>
                  <w:rFonts w:ascii="Calibri" w:hAnsi="Calibri"/>
                  <w:color w:val="000000"/>
                  <w:sz w:val="22"/>
                  <w:szCs w:val="22"/>
                </w:rPr>
                <w:t>3.7</w:t>
              </w:r>
            </w:ins>
            <w:del w:id="271" w:author="ERCOT" w:date="2017-09-26T09:08:00Z">
              <w:r w:rsidDel="00186A11">
                <w:rPr>
                  <w:rFonts w:ascii="Calibri" w:hAnsi="Calibri"/>
                  <w:color w:val="000000"/>
                  <w:sz w:val="22"/>
                  <w:szCs w:val="22"/>
                </w:rPr>
                <w:delText>3.6</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72" w:author="ERCOT" w:date="2017-09-26T09:08:00Z">
              <w:r>
                <w:rPr>
                  <w:rFonts w:ascii="Calibri" w:hAnsi="Calibri"/>
                  <w:color w:val="000000"/>
                  <w:sz w:val="22"/>
                  <w:szCs w:val="22"/>
                </w:rPr>
                <w:t>1.6</w:t>
              </w:r>
            </w:ins>
            <w:del w:id="273" w:author="ERCOT" w:date="2017-09-26T09:08:00Z">
              <w:r w:rsidDel="00186A11">
                <w:rPr>
                  <w:rFonts w:ascii="Calibri" w:hAnsi="Calibri"/>
                  <w:color w:val="000000"/>
                  <w:sz w:val="22"/>
                  <w:szCs w:val="22"/>
                </w:rPr>
                <w:delText>0.5</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74" w:author="ERCOT" w:date="2017-09-26T09:08:00Z">
              <w:r>
                <w:rPr>
                  <w:rFonts w:ascii="Calibri" w:hAnsi="Calibri"/>
                  <w:color w:val="000000"/>
                  <w:sz w:val="22"/>
                  <w:szCs w:val="22"/>
                </w:rPr>
                <w:t>0.8</w:t>
              </w:r>
            </w:ins>
            <w:del w:id="275" w:author="ERCOT" w:date="2017-09-26T09:08:00Z">
              <w:r w:rsidDel="00186A11">
                <w:rPr>
                  <w:rFonts w:ascii="Calibri" w:hAnsi="Calibri"/>
                  <w:color w:val="000000"/>
                  <w:sz w:val="22"/>
                  <w:szCs w:val="22"/>
                </w:rPr>
                <w:delText>0.2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76" w:author="ERCOT" w:date="2017-09-26T09:08:00Z">
              <w:r>
                <w:rPr>
                  <w:rFonts w:ascii="Calibri" w:hAnsi="Calibri"/>
                  <w:color w:val="000000"/>
                  <w:sz w:val="22"/>
                  <w:szCs w:val="22"/>
                </w:rPr>
                <w:t>0.6</w:t>
              </w:r>
            </w:ins>
            <w:del w:id="277" w:author="ERCOT" w:date="2017-09-26T09:08:00Z">
              <w:r w:rsidDel="00186A11">
                <w:rPr>
                  <w:rFonts w:ascii="Calibri" w:hAnsi="Calibri"/>
                  <w:color w:val="000000"/>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78" w:author="ERCOT" w:date="2017-09-26T09:08:00Z">
              <w:r>
                <w:rPr>
                  <w:rFonts w:ascii="Calibri" w:hAnsi="Calibri"/>
                  <w:color w:val="000000"/>
                  <w:sz w:val="22"/>
                  <w:szCs w:val="22"/>
                </w:rPr>
                <w:t>1.6</w:t>
              </w:r>
            </w:ins>
            <w:del w:id="279" w:author="ERCOT" w:date="2017-09-26T09:08:00Z">
              <w:r w:rsidDel="00186A11">
                <w:rPr>
                  <w:rFonts w:ascii="Calibri" w:hAnsi="Calibri"/>
                  <w:color w:val="000000"/>
                  <w:sz w:val="22"/>
                  <w:szCs w:val="22"/>
                </w:rPr>
                <w:delText>2.6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80" w:author="ERCOT" w:date="2017-09-26T09:08:00Z">
              <w:r>
                <w:rPr>
                  <w:rFonts w:ascii="Calibri" w:hAnsi="Calibri"/>
                  <w:color w:val="000000"/>
                  <w:sz w:val="22"/>
                  <w:szCs w:val="22"/>
                </w:rPr>
                <w:t>2.3</w:t>
              </w:r>
            </w:ins>
            <w:del w:id="281" w:author="ERCOT" w:date="2017-09-26T09:08:00Z">
              <w:r w:rsidDel="00186A11">
                <w:rPr>
                  <w:rFonts w:ascii="Calibri" w:hAnsi="Calibri"/>
                  <w:color w:val="000000"/>
                  <w:sz w:val="22"/>
                  <w:szCs w:val="22"/>
                </w:rPr>
                <w:delText>2.1</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82" w:author="ERCOT" w:date="2017-09-26T09:08:00Z">
              <w:r>
                <w:rPr>
                  <w:rFonts w:ascii="Calibri" w:hAnsi="Calibri"/>
                  <w:color w:val="000000"/>
                  <w:sz w:val="22"/>
                  <w:szCs w:val="22"/>
                </w:rPr>
                <w:t>3.3</w:t>
              </w:r>
            </w:ins>
            <w:del w:id="283" w:author="ERCOT" w:date="2017-09-26T09:08:00Z">
              <w:r w:rsidDel="00186A11">
                <w:rPr>
                  <w:rFonts w:ascii="Calibri" w:hAnsi="Calibri"/>
                  <w:color w:val="000000"/>
                  <w:sz w:val="22"/>
                  <w:szCs w:val="22"/>
                </w:rPr>
                <w:delText>4.1</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84" w:author="ERCOT" w:date="2017-09-26T09:08:00Z">
              <w:r>
                <w:rPr>
                  <w:rFonts w:ascii="Calibri" w:hAnsi="Calibri"/>
                  <w:color w:val="000000"/>
                  <w:sz w:val="22"/>
                  <w:szCs w:val="22"/>
                </w:rPr>
                <w:t>3.6</w:t>
              </w:r>
            </w:ins>
            <w:del w:id="285" w:author="ERCOT" w:date="2017-09-26T09:08:00Z">
              <w:r w:rsidDel="00186A11">
                <w:rPr>
                  <w:rFonts w:ascii="Calibri" w:hAnsi="Calibri"/>
                  <w:color w:val="000000"/>
                  <w:sz w:val="22"/>
                  <w:szCs w:val="22"/>
                </w:rPr>
                <w:delText>3.8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86" w:author="ERCOT" w:date="2017-09-26T09:08:00Z">
              <w:r>
                <w:rPr>
                  <w:rFonts w:ascii="Calibri" w:hAnsi="Calibri"/>
                  <w:color w:val="000000"/>
                  <w:sz w:val="22"/>
                  <w:szCs w:val="22"/>
                </w:rPr>
                <w:t>3.1</w:t>
              </w:r>
            </w:ins>
            <w:del w:id="287" w:author="ERCOT" w:date="2017-09-26T09:08:00Z">
              <w:r w:rsidDel="00186A11">
                <w:rPr>
                  <w:rFonts w:ascii="Calibri" w:hAnsi="Calibri"/>
                  <w:color w:val="000000"/>
                  <w:sz w:val="22"/>
                  <w:szCs w:val="22"/>
                </w:rPr>
                <w:delText>2.8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88" w:author="ERCOT" w:date="2017-09-26T09:08:00Z">
              <w:r>
                <w:rPr>
                  <w:rFonts w:ascii="Calibri" w:hAnsi="Calibri"/>
                  <w:color w:val="000000"/>
                  <w:sz w:val="22"/>
                  <w:szCs w:val="22"/>
                </w:rPr>
                <w:t>0.9</w:t>
              </w:r>
            </w:ins>
            <w:del w:id="289" w:author="ERCOT" w:date="2017-09-26T09:08:00Z">
              <w:r w:rsidDel="00186A11">
                <w:rPr>
                  <w:rFonts w:ascii="Calibri" w:hAnsi="Calibri"/>
                  <w:color w:val="000000"/>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290" w:author="ERCOT" w:date="2017-09-26T09:08:00Z">
              <w:r>
                <w:rPr>
                  <w:rFonts w:ascii="Calibri" w:hAnsi="Calibri"/>
                  <w:color w:val="000000"/>
                  <w:sz w:val="22"/>
                  <w:szCs w:val="22"/>
                </w:rPr>
                <w:t>0.0</w:t>
              </w:r>
            </w:ins>
            <w:del w:id="291" w:author="ERCOT" w:date="2017-09-26T09:08:00Z">
              <w:r w:rsidDel="00186A11">
                <w:rPr>
                  <w:rFonts w:ascii="Calibri" w:hAnsi="Calibri"/>
                  <w:color w:val="000000"/>
                  <w:sz w:val="22"/>
                  <w:szCs w:val="22"/>
                </w:rPr>
                <w:delText>-0.4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4F17C9">
            <w:pPr>
              <w:widowControl/>
              <w:autoSpaceDE/>
              <w:autoSpaceDN/>
              <w:adjustRightInd/>
              <w:jc w:val="center"/>
              <w:rPr>
                <w:bCs/>
                <w:sz w:val="22"/>
                <w:szCs w:val="22"/>
              </w:rPr>
            </w:pPr>
            <w:ins w:id="292" w:author="ERCOT" w:date="2017-09-26T09:08:00Z">
              <w:r>
                <w:rPr>
                  <w:rFonts w:ascii="Calibri" w:hAnsi="Calibri"/>
                  <w:color w:val="000000"/>
                  <w:sz w:val="22"/>
                  <w:szCs w:val="22"/>
                </w:rPr>
                <w:t>1.8</w:t>
              </w:r>
            </w:ins>
            <w:del w:id="293" w:author="ERCOT" w:date="2017-09-26T09:08:00Z">
              <w:r w:rsidDel="00186A11">
                <w:rPr>
                  <w:rFonts w:ascii="Calibri" w:hAnsi="Calibri"/>
                  <w:color w:val="000000"/>
                  <w:sz w:val="22"/>
                  <w:szCs w:val="22"/>
                </w:rPr>
                <w:delText>0.9</w:delText>
              </w:r>
            </w:del>
          </w:p>
        </w:tc>
        <w:tc>
          <w:tcPr>
            <w:tcW w:w="190" w:type="pct"/>
            <w:tcBorders>
              <w:top w:val="single" w:sz="8" w:space="0" w:color="000000"/>
              <w:left w:val="single" w:sz="4" w:space="0" w:color="000000"/>
              <w:bottom w:val="single" w:sz="8" w:space="0" w:color="000000"/>
              <w:right w:val="single" w:sz="8" w:space="0" w:color="000000"/>
            </w:tcBorders>
            <w:vAlign w:val="bottom"/>
          </w:tcPr>
          <w:p w:rsidR="00186A11" w:rsidRPr="003A1418" w:rsidRDefault="00186A11" w:rsidP="00E929DB">
            <w:pPr>
              <w:widowControl/>
              <w:autoSpaceDE/>
              <w:autoSpaceDN/>
              <w:adjustRightInd/>
              <w:jc w:val="center"/>
              <w:rPr>
                <w:bCs/>
                <w:sz w:val="22"/>
                <w:szCs w:val="22"/>
              </w:rPr>
            </w:pPr>
            <w:ins w:id="294" w:author="ERCOT" w:date="2017-09-26T09:08:00Z">
              <w:r>
                <w:rPr>
                  <w:rFonts w:ascii="Calibri" w:hAnsi="Calibri"/>
                  <w:color w:val="000000"/>
                  <w:sz w:val="22"/>
                  <w:szCs w:val="22"/>
                </w:rPr>
                <w:t>6.2</w:t>
              </w:r>
            </w:ins>
            <w:del w:id="295" w:author="ERCOT" w:date="2017-09-26T09:08:00Z">
              <w:r w:rsidDel="00186A11">
                <w:rPr>
                  <w:rFonts w:ascii="Calibri" w:hAnsi="Calibri"/>
                  <w:color w:val="000000"/>
                  <w:sz w:val="22"/>
                  <w:szCs w:val="22"/>
                </w:rPr>
                <w:delText>6.2</w:delText>
              </w:r>
            </w:del>
          </w:p>
        </w:tc>
      </w:tr>
      <w:tr w:rsidR="00186A11" w:rsidRPr="00CC576E" w:rsidTr="00CD4127">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186A11" w:rsidRPr="0012615F" w:rsidRDefault="00186A11" w:rsidP="00186A11">
            <w:pPr>
              <w:widowControl/>
              <w:autoSpaceDE/>
              <w:autoSpaceDN/>
              <w:adjustRightInd/>
              <w:jc w:val="center"/>
              <w:rPr>
                <w:b/>
                <w:bCs/>
                <w:sz w:val="22"/>
                <w:szCs w:val="22"/>
              </w:rPr>
            </w:pPr>
            <w:r w:rsidRPr="0012615F">
              <w:rPr>
                <w:b/>
                <w:bCs/>
                <w:sz w:val="22"/>
                <w:szCs w:val="22"/>
              </w:rPr>
              <w:t>Jul.</w:t>
            </w:r>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186A11">
            <w:pPr>
              <w:widowControl/>
              <w:autoSpaceDE/>
              <w:autoSpaceDN/>
              <w:adjustRightInd/>
              <w:jc w:val="center"/>
              <w:rPr>
                <w:bCs/>
                <w:sz w:val="22"/>
                <w:szCs w:val="22"/>
              </w:rPr>
            </w:pPr>
            <w:ins w:id="296" w:author="ERCOT" w:date="2017-09-26T09:08:00Z">
              <w:r>
                <w:rPr>
                  <w:rFonts w:ascii="Calibri" w:hAnsi="Calibri"/>
                  <w:color w:val="000000"/>
                  <w:sz w:val="22"/>
                  <w:szCs w:val="22"/>
                </w:rPr>
                <w:t>1.8</w:t>
              </w:r>
            </w:ins>
            <w:del w:id="297" w:author="ERCOT" w:date="2017-09-26T09:08:00Z">
              <w:r w:rsidDel="00186A11">
                <w:rPr>
                  <w:rFonts w:ascii="Calibri" w:hAnsi="Calibri"/>
                  <w:color w:val="000000"/>
                  <w:sz w:val="22"/>
                  <w:szCs w:val="22"/>
                </w:rPr>
                <w:delText>1.8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186A11">
            <w:pPr>
              <w:widowControl/>
              <w:autoSpaceDE/>
              <w:autoSpaceDN/>
              <w:adjustRightInd/>
              <w:jc w:val="center"/>
              <w:rPr>
                <w:bCs/>
                <w:sz w:val="22"/>
                <w:szCs w:val="22"/>
              </w:rPr>
            </w:pPr>
            <w:ins w:id="298" w:author="ERCOT" w:date="2017-09-26T09:08:00Z">
              <w:r>
                <w:rPr>
                  <w:rFonts w:ascii="Calibri" w:hAnsi="Calibri"/>
                  <w:color w:val="000000"/>
                  <w:sz w:val="22"/>
                  <w:szCs w:val="22"/>
                </w:rPr>
                <w:t>2.5</w:t>
              </w:r>
            </w:ins>
            <w:del w:id="299" w:author="ERCOT" w:date="2017-09-26T09:08:00Z">
              <w:r w:rsidDel="00186A11">
                <w:rPr>
                  <w:rFonts w:ascii="Calibri" w:hAnsi="Calibri"/>
                  <w:color w:val="000000"/>
                  <w:sz w:val="22"/>
                  <w:szCs w:val="22"/>
                </w:rPr>
                <w:delText>2.1</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876168">
            <w:pPr>
              <w:widowControl/>
              <w:autoSpaceDE/>
              <w:autoSpaceDN/>
              <w:adjustRightInd/>
              <w:jc w:val="center"/>
              <w:rPr>
                <w:bCs/>
                <w:sz w:val="22"/>
                <w:szCs w:val="22"/>
              </w:rPr>
            </w:pPr>
            <w:ins w:id="300" w:author="ERCOT" w:date="2017-09-26T09:08:00Z">
              <w:r>
                <w:rPr>
                  <w:rFonts w:ascii="Calibri" w:hAnsi="Calibri"/>
                  <w:color w:val="000000"/>
                  <w:sz w:val="22"/>
                  <w:szCs w:val="22"/>
                </w:rPr>
                <w:t>2.7</w:t>
              </w:r>
            </w:ins>
            <w:del w:id="301" w:author="ERCOT" w:date="2017-09-26T09:08:00Z">
              <w:r w:rsidDel="00186A11">
                <w:rPr>
                  <w:rFonts w:ascii="Calibri" w:hAnsi="Calibri"/>
                  <w:color w:val="000000"/>
                  <w:sz w:val="22"/>
                  <w:szCs w:val="22"/>
                </w:rPr>
                <w:delText>2.4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080E25">
            <w:pPr>
              <w:widowControl/>
              <w:autoSpaceDE/>
              <w:autoSpaceDN/>
              <w:adjustRightInd/>
              <w:jc w:val="center"/>
              <w:rPr>
                <w:bCs/>
                <w:sz w:val="22"/>
                <w:szCs w:val="22"/>
              </w:rPr>
            </w:pPr>
            <w:ins w:id="302" w:author="ERCOT" w:date="2017-09-26T09:08:00Z">
              <w:r>
                <w:rPr>
                  <w:rFonts w:ascii="Calibri" w:hAnsi="Calibri"/>
                  <w:color w:val="000000"/>
                  <w:sz w:val="22"/>
                  <w:szCs w:val="22"/>
                </w:rPr>
                <w:t>3.0</w:t>
              </w:r>
            </w:ins>
            <w:del w:id="303" w:author="ERCOT" w:date="2017-09-26T09:08:00Z">
              <w:r w:rsidDel="00186A11">
                <w:rPr>
                  <w:rFonts w:ascii="Calibri" w:hAnsi="Calibri"/>
                  <w:color w:val="000000"/>
                  <w:sz w:val="22"/>
                  <w:szCs w:val="22"/>
                </w:rPr>
                <w:delText>2.7</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9B212A">
            <w:pPr>
              <w:widowControl/>
              <w:autoSpaceDE/>
              <w:autoSpaceDN/>
              <w:adjustRightInd/>
              <w:jc w:val="center"/>
              <w:rPr>
                <w:bCs/>
                <w:sz w:val="22"/>
                <w:szCs w:val="22"/>
              </w:rPr>
            </w:pPr>
            <w:ins w:id="304" w:author="ERCOT" w:date="2017-09-26T09:08:00Z">
              <w:r>
                <w:rPr>
                  <w:rFonts w:ascii="Calibri" w:hAnsi="Calibri"/>
                  <w:color w:val="000000"/>
                  <w:sz w:val="22"/>
                  <w:szCs w:val="22"/>
                </w:rPr>
                <w:t>3.4</w:t>
              </w:r>
            </w:ins>
            <w:del w:id="305" w:author="ERCOT" w:date="2017-09-26T09:08:00Z">
              <w:r w:rsidDel="00186A11">
                <w:rPr>
                  <w:rFonts w:ascii="Calibri" w:hAnsi="Calibri"/>
                  <w:color w:val="000000"/>
                  <w:sz w:val="22"/>
                  <w:szCs w:val="22"/>
                </w:rPr>
                <w:delText>3.2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06" w:author="ERCOT" w:date="2017-09-26T09:08:00Z">
              <w:r>
                <w:rPr>
                  <w:rFonts w:ascii="Calibri" w:hAnsi="Calibri"/>
                  <w:color w:val="000000"/>
                  <w:sz w:val="22"/>
                  <w:szCs w:val="22"/>
                </w:rPr>
                <w:t>3.9</w:t>
              </w:r>
            </w:ins>
            <w:del w:id="307" w:author="ERCOT" w:date="2017-09-26T09:08:00Z">
              <w:r w:rsidDel="00186A11">
                <w:rPr>
                  <w:rFonts w:ascii="Calibri" w:hAnsi="Calibri"/>
                  <w:color w:val="000000"/>
                  <w:sz w:val="22"/>
                  <w:szCs w:val="22"/>
                </w:rPr>
                <w:delText>2.0</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08" w:author="ERCOT" w:date="2017-09-26T09:08:00Z">
              <w:r>
                <w:rPr>
                  <w:rFonts w:ascii="Calibri" w:hAnsi="Calibri"/>
                  <w:color w:val="000000"/>
                  <w:sz w:val="22"/>
                  <w:szCs w:val="22"/>
                </w:rPr>
                <w:t>8.6</w:t>
              </w:r>
            </w:ins>
            <w:del w:id="309" w:author="ERCOT" w:date="2017-09-26T09:08:00Z">
              <w:r w:rsidDel="00186A11">
                <w:rPr>
                  <w:rFonts w:ascii="Calibri" w:hAnsi="Calibri"/>
                  <w:color w:val="000000"/>
                  <w:sz w:val="22"/>
                  <w:szCs w:val="22"/>
                </w:rPr>
                <w:delText>10.8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10" w:author="ERCOT" w:date="2017-09-26T09:08:00Z">
              <w:r>
                <w:rPr>
                  <w:rFonts w:ascii="Calibri" w:hAnsi="Calibri"/>
                  <w:color w:val="000000"/>
                  <w:sz w:val="22"/>
                  <w:szCs w:val="22"/>
                </w:rPr>
                <w:t>7.9</w:t>
              </w:r>
            </w:ins>
            <w:del w:id="311" w:author="ERCOT" w:date="2017-09-26T09:08:00Z">
              <w:r w:rsidDel="00186A11">
                <w:rPr>
                  <w:rFonts w:ascii="Calibri" w:hAnsi="Calibri"/>
                  <w:color w:val="000000"/>
                  <w:sz w:val="22"/>
                  <w:szCs w:val="22"/>
                </w:rPr>
                <w:delText>8.9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12" w:author="ERCOT" w:date="2017-09-26T09:08:00Z">
              <w:r>
                <w:rPr>
                  <w:rFonts w:ascii="Calibri" w:hAnsi="Calibri"/>
                  <w:color w:val="000000"/>
                  <w:sz w:val="22"/>
                  <w:szCs w:val="22"/>
                </w:rPr>
                <w:t>4.1</w:t>
              </w:r>
            </w:ins>
            <w:del w:id="313" w:author="ERCOT" w:date="2017-09-26T09:08:00Z">
              <w:r w:rsidDel="00186A11">
                <w:rPr>
                  <w:rFonts w:ascii="Calibri" w:hAnsi="Calibri"/>
                  <w:color w:val="000000"/>
                  <w:sz w:val="22"/>
                  <w:szCs w:val="22"/>
                </w:rPr>
                <w:delText>3.8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14" w:author="ERCOT" w:date="2017-09-26T09:08:00Z">
              <w:r>
                <w:rPr>
                  <w:rFonts w:ascii="Calibri" w:hAnsi="Calibri"/>
                  <w:color w:val="000000"/>
                  <w:sz w:val="22"/>
                  <w:szCs w:val="22"/>
                </w:rPr>
                <w:t>4.2</w:t>
              </w:r>
            </w:ins>
            <w:del w:id="315" w:author="ERCOT" w:date="2017-09-26T09:08:00Z">
              <w:r w:rsidDel="00186A11">
                <w:rPr>
                  <w:rFonts w:ascii="Calibri" w:hAnsi="Calibri"/>
                  <w:color w:val="000000"/>
                  <w:sz w:val="22"/>
                  <w:szCs w:val="22"/>
                </w:rPr>
                <w:delText>3.4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16" w:author="ERCOT" w:date="2017-09-26T09:08:00Z">
              <w:r>
                <w:rPr>
                  <w:rFonts w:ascii="Calibri" w:hAnsi="Calibri"/>
                  <w:color w:val="000000"/>
                  <w:sz w:val="22"/>
                  <w:szCs w:val="22"/>
                </w:rPr>
                <w:t>4.7</w:t>
              </w:r>
            </w:ins>
            <w:del w:id="317" w:author="ERCOT" w:date="2017-09-26T09:08:00Z">
              <w:r w:rsidDel="00186A11">
                <w:rPr>
                  <w:rFonts w:ascii="Calibri" w:hAnsi="Calibri"/>
                  <w:color w:val="000000"/>
                  <w:sz w:val="22"/>
                  <w:szCs w:val="22"/>
                </w:rPr>
                <w:delText>5.0</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18" w:author="ERCOT" w:date="2017-09-26T09:08:00Z">
              <w:r>
                <w:rPr>
                  <w:rFonts w:ascii="Calibri" w:hAnsi="Calibri"/>
                  <w:color w:val="000000"/>
                  <w:sz w:val="22"/>
                  <w:szCs w:val="22"/>
                </w:rPr>
                <w:t>4.1</w:t>
              </w:r>
            </w:ins>
            <w:del w:id="319" w:author="ERCOT" w:date="2017-09-26T09:08:00Z">
              <w:r w:rsidDel="00186A11">
                <w:rPr>
                  <w:rFonts w:ascii="Calibri" w:hAnsi="Calibri"/>
                  <w:color w:val="000000"/>
                  <w:sz w:val="22"/>
                  <w:szCs w:val="22"/>
                </w:rPr>
                <w:delText>4.7</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20" w:author="ERCOT" w:date="2017-09-26T09:08:00Z">
              <w:r>
                <w:rPr>
                  <w:rFonts w:ascii="Calibri" w:hAnsi="Calibri"/>
                  <w:color w:val="000000"/>
                  <w:sz w:val="22"/>
                  <w:szCs w:val="22"/>
                </w:rPr>
                <w:t>1.9</w:t>
              </w:r>
            </w:ins>
            <w:del w:id="321" w:author="ERCOT" w:date="2017-09-26T09:08:00Z">
              <w:r w:rsidDel="00186A11">
                <w:rPr>
                  <w:rFonts w:ascii="Calibri" w:hAnsi="Calibri"/>
                  <w:color w:val="000000"/>
                  <w:sz w:val="22"/>
                  <w:szCs w:val="22"/>
                </w:rPr>
                <w:delText>2.1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22" w:author="ERCOT" w:date="2017-09-26T09:08:00Z">
              <w:r>
                <w:rPr>
                  <w:rFonts w:ascii="Calibri" w:hAnsi="Calibri"/>
                  <w:color w:val="000000"/>
                  <w:sz w:val="22"/>
                  <w:szCs w:val="22"/>
                </w:rPr>
                <w:t>0.2</w:t>
              </w:r>
            </w:ins>
            <w:del w:id="323" w:author="ERCOT" w:date="2017-09-26T09:08:00Z">
              <w:r w:rsidDel="00186A11">
                <w:rPr>
                  <w:rFonts w:ascii="Calibri" w:hAnsi="Calibri"/>
                  <w:color w:val="000000"/>
                  <w:sz w:val="22"/>
                  <w:szCs w:val="22"/>
                </w:rPr>
                <w:delText>0.8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24" w:author="ERCOT" w:date="2017-09-26T09:08:00Z">
              <w:r>
                <w:rPr>
                  <w:rFonts w:ascii="Calibri" w:hAnsi="Calibri"/>
                  <w:color w:val="000000"/>
                  <w:sz w:val="22"/>
                  <w:szCs w:val="22"/>
                </w:rPr>
                <w:t>-0.8</w:t>
              </w:r>
            </w:ins>
            <w:del w:id="325" w:author="ERCOT" w:date="2017-09-26T09:08:00Z">
              <w:r w:rsidDel="00186A11">
                <w:rPr>
                  <w:rFonts w:ascii="Calibri" w:hAnsi="Calibri"/>
                  <w:color w:val="000000"/>
                  <w:sz w:val="22"/>
                  <w:szCs w:val="22"/>
                </w:rPr>
                <w:delText>-2.2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26" w:author="ERCOT" w:date="2017-09-26T09:08:00Z">
              <w:r>
                <w:rPr>
                  <w:rFonts w:ascii="Calibri" w:hAnsi="Calibri"/>
                  <w:color w:val="000000"/>
                  <w:sz w:val="22"/>
                  <w:szCs w:val="22"/>
                </w:rPr>
                <w:t>0.8</w:t>
              </w:r>
            </w:ins>
            <w:del w:id="327" w:author="ERCOT" w:date="2017-09-26T09:08:00Z">
              <w:r w:rsidDel="00186A11">
                <w:rPr>
                  <w:rFonts w:ascii="Calibri" w:hAnsi="Calibri"/>
                  <w:color w:val="000000"/>
                  <w:sz w:val="22"/>
                  <w:szCs w:val="22"/>
                </w:rPr>
                <w:delText>0.7</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28" w:author="ERCOT" w:date="2017-09-26T09:08:00Z">
              <w:r>
                <w:rPr>
                  <w:rFonts w:ascii="Calibri" w:hAnsi="Calibri"/>
                  <w:color w:val="000000"/>
                  <w:sz w:val="22"/>
                  <w:szCs w:val="22"/>
                </w:rPr>
                <w:t>1.3</w:t>
              </w:r>
            </w:ins>
            <w:del w:id="329" w:author="ERCOT" w:date="2017-09-26T09:08:00Z">
              <w:r w:rsidDel="00186A11">
                <w:rPr>
                  <w:rFonts w:ascii="Calibri" w:hAnsi="Calibri"/>
                  <w:color w:val="000000"/>
                  <w:sz w:val="22"/>
                  <w:szCs w:val="22"/>
                </w:rPr>
                <w:delText>1.6</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30" w:author="ERCOT" w:date="2017-09-26T09:08:00Z">
              <w:r>
                <w:rPr>
                  <w:rFonts w:ascii="Calibri" w:hAnsi="Calibri"/>
                  <w:color w:val="000000"/>
                  <w:sz w:val="22"/>
                  <w:szCs w:val="22"/>
                </w:rPr>
                <w:t>1.7</w:t>
              </w:r>
            </w:ins>
            <w:del w:id="331" w:author="ERCOT" w:date="2017-09-26T09:08:00Z">
              <w:r w:rsidDel="00186A11">
                <w:rPr>
                  <w:rFonts w:ascii="Calibri" w:hAnsi="Calibri"/>
                  <w:color w:val="000000"/>
                  <w:sz w:val="22"/>
                  <w:szCs w:val="22"/>
                </w:rPr>
                <w:delText>1.5</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32" w:author="ERCOT" w:date="2017-09-26T09:08:00Z">
              <w:r>
                <w:rPr>
                  <w:rFonts w:ascii="Calibri" w:hAnsi="Calibri"/>
                  <w:color w:val="000000"/>
                  <w:sz w:val="22"/>
                  <w:szCs w:val="22"/>
                </w:rPr>
                <w:t>1.8</w:t>
              </w:r>
            </w:ins>
            <w:del w:id="333" w:author="ERCOT" w:date="2017-09-26T09:08:00Z">
              <w:r w:rsidDel="00186A11">
                <w:rPr>
                  <w:rFonts w:ascii="Calibri" w:hAnsi="Calibri"/>
                  <w:color w:val="000000"/>
                  <w:sz w:val="22"/>
                  <w:szCs w:val="22"/>
                </w:rPr>
                <w:delText>1.1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34" w:author="ERCOT" w:date="2017-09-26T09:08:00Z">
              <w:r>
                <w:rPr>
                  <w:rFonts w:ascii="Calibri" w:hAnsi="Calibri"/>
                  <w:color w:val="000000"/>
                  <w:sz w:val="22"/>
                  <w:szCs w:val="22"/>
                </w:rPr>
                <w:t>1.7</w:t>
              </w:r>
            </w:ins>
            <w:del w:id="335" w:author="ERCOT" w:date="2017-09-26T09:08:00Z">
              <w:r w:rsidDel="00186A11">
                <w:rPr>
                  <w:rFonts w:ascii="Calibri" w:hAnsi="Calibri"/>
                  <w:color w:val="000000"/>
                  <w:sz w:val="22"/>
                  <w:szCs w:val="22"/>
                </w:rPr>
                <w:delText>2.1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36" w:author="ERCOT" w:date="2017-09-26T09:08:00Z">
              <w:r>
                <w:rPr>
                  <w:rFonts w:ascii="Calibri" w:hAnsi="Calibri"/>
                  <w:color w:val="000000"/>
                  <w:sz w:val="22"/>
                  <w:szCs w:val="22"/>
                </w:rPr>
                <w:t>0.6</w:t>
              </w:r>
            </w:ins>
            <w:del w:id="337" w:author="ERCOT" w:date="2017-09-26T09:08:00Z">
              <w:r w:rsidDel="00186A11">
                <w:rPr>
                  <w:rFonts w:ascii="Calibri" w:hAnsi="Calibri"/>
                  <w:color w:val="000000"/>
                  <w:sz w:val="22"/>
                  <w:szCs w:val="22"/>
                </w:rPr>
                <w:delText>0.5</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38" w:author="ERCOT" w:date="2017-09-26T09:08:00Z">
              <w:r>
                <w:rPr>
                  <w:rFonts w:ascii="Calibri" w:hAnsi="Calibri"/>
                  <w:color w:val="000000"/>
                  <w:sz w:val="22"/>
                  <w:szCs w:val="22"/>
                </w:rPr>
                <w:t>0.2</w:t>
              </w:r>
            </w:ins>
            <w:del w:id="339" w:author="ERCOT" w:date="2017-09-26T09:08:00Z">
              <w:r w:rsidDel="00186A11">
                <w:rPr>
                  <w:rFonts w:ascii="Calibri" w:hAnsi="Calibri"/>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4F17C9">
            <w:pPr>
              <w:widowControl/>
              <w:autoSpaceDE/>
              <w:autoSpaceDN/>
              <w:adjustRightInd/>
              <w:jc w:val="center"/>
              <w:rPr>
                <w:bCs/>
                <w:sz w:val="22"/>
                <w:szCs w:val="22"/>
              </w:rPr>
            </w:pPr>
            <w:ins w:id="340" w:author="ERCOT" w:date="2017-09-26T09:08:00Z">
              <w:r>
                <w:rPr>
                  <w:rFonts w:ascii="Calibri" w:hAnsi="Calibri"/>
                  <w:color w:val="000000"/>
                  <w:sz w:val="22"/>
                  <w:szCs w:val="22"/>
                </w:rPr>
                <w:t>1.1</w:t>
              </w:r>
            </w:ins>
            <w:del w:id="341" w:author="ERCOT" w:date="2017-09-26T09:08:00Z">
              <w:r w:rsidDel="00186A11">
                <w:rPr>
                  <w:rFonts w:ascii="Calibri" w:hAnsi="Calibri"/>
                  <w:color w:val="000000"/>
                  <w:sz w:val="22"/>
                  <w:szCs w:val="22"/>
                </w:rPr>
                <w:delText>1.7</w:delText>
              </w:r>
            </w:del>
          </w:p>
        </w:tc>
        <w:tc>
          <w:tcPr>
            <w:tcW w:w="190" w:type="pct"/>
            <w:tcBorders>
              <w:top w:val="single" w:sz="8" w:space="0" w:color="000000"/>
              <w:left w:val="single" w:sz="4" w:space="0" w:color="000000"/>
              <w:bottom w:val="single" w:sz="8" w:space="0" w:color="000000"/>
              <w:right w:val="single" w:sz="8" w:space="0" w:color="000000"/>
            </w:tcBorders>
            <w:vAlign w:val="bottom"/>
          </w:tcPr>
          <w:p w:rsidR="00186A11" w:rsidRPr="003A1418" w:rsidRDefault="00186A11" w:rsidP="00E929DB">
            <w:pPr>
              <w:widowControl/>
              <w:autoSpaceDE/>
              <w:autoSpaceDN/>
              <w:adjustRightInd/>
              <w:jc w:val="center"/>
              <w:rPr>
                <w:bCs/>
                <w:sz w:val="22"/>
                <w:szCs w:val="22"/>
              </w:rPr>
            </w:pPr>
            <w:ins w:id="342" w:author="ERCOT" w:date="2017-09-26T09:08:00Z">
              <w:r>
                <w:rPr>
                  <w:rFonts w:ascii="Calibri" w:hAnsi="Calibri"/>
                  <w:color w:val="000000"/>
                  <w:sz w:val="22"/>
                  <w:szCs w:val="22"/>
                </w:rPr>
                <w:t>1.2</w:t>
              </w:r>
            </w:ins>
            <w:del w:id="343" w:author="ERCOT" w:date="2017-09-26T09:08:00Z">
              <w:r w:rsidDel="00186A11">
                <w:rPr>
                  <w:rFonts w:ascii="Calibri" w:hAnsi="Calibri"/>
                  <w:color w:val="000000"/>
                  <w:sz w:val="22"/>
                  <w:szCs w:val="22"/>
                </w:rPr>
                <w:delText>1.2</w:delText>
              </w:r>
            </w:del>
          </w:p>
        </w:tc>
      </w:tr>
      <w:tr w:rsidR="00186A11" w:rsidRPr="00CC576E" w:rsidTr="00CD4127">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186A11" w:rsidRPr="0012615F" w:rsidRDefault="00186A11" w:rsidP="00186A11">
            <w:pPr>
              <w:widowControl/>
              <w:autoSpaceDE/>
              <w:autoSpaceDN/>
              <w:adjustRightInd/>
              <w:jc w:val="center"/>
              <w:rPr>
                <w:b/>
                <w:bCs/>
                <w:sz w:val="22"/>
                <w:szCs w:val="22"/>
              </w:rPr>
            </w:pPr>
            <w:r w:rsidRPr="0012615F">
              <w:rPr>
                <w:b/>
                <w:bCs/>
                <w:sz w:val="22"/>
                <w:szCs w:val="22"/>
              </w:rPr>
              <w:t>Aug.</w:t>
            </w:r>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186A11">
            <w:pPr>
              <w:widowControl/>
              <w:autoSpaceDE/>
              <w:autoSpaceDN/>
              <w:adjustRightInd/>
              <w:jc w:val="center"/>
              <w:rPr>
                <w:bCs/>
                <w:sz w:val="22"/>
                <w:szCs w:val="22"/>
              </w:rPr>
            </w:pPr>
            <w:ins w:id="344" w:author="ERCOT" w:date="2017-09-26T09:08:00Z">
              <w:r>
                <w:rPr>
                  <w:rFonts w:ascii="Calibri" w:hAnsi="Calibri"/>
                  <w:color w:val="000000"/>
                  <w:sz w:val="22"/>
                  <w:szCs w:val="22"/>
                </w:rPr>
                <w:t>3.4</w:t>
              </w:r>
            </w:ins>
            <w:del w:id="345" w:author="ERCOT" w:date="2017-09-26T09:08:00Z">
              <w:r w:rsidDel="00186A11">
                <w:rPr>
                  <w:rFonts w:ascii="Calibri" w:hAnsi="Calibri"/>
                  <w:color w:val="000000"/>
                  <w:sz w:val="22"/>
                  <w:szCs w:val="22"/>
                </w:rPr>
                <w:delText>3.4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186A11">
            <w:pPr>
              <w:widowControl/>
              <w:autoSpaceDE/>
              <w:autoSpaceDN/>
              <w:adjustRightInd/>
              <w:jc w:val="center"/>
              <w:rPr>
                <w:bCs/>
                <w:sz w:val="22"/>
                <w:szCs w:val="22"/>
              </w:rPr>
            </w:pPr>
            <w:ins w:id="346" w:author="ERCOT" w:date="2017-09-26T09:08:00Z">
              <w:r>
                <w:rPr>
                  <w:rFonts w:ascii="Calibri" w:hAnsi="Calibri"/>
                  <w:color w:val="000000"/>
                  <w:sz w:val="22"/>
                  <w:szCs w:val="22"/>
                </w:rPr>
                <w:t>2.5</w:t>
              </w:r>
            </w:ins>
            <w:del w:id="347" w:author="ERCOT" w:date="2017-09-26T09:08:00Z">
              <w:r w:rsidDel="00186A11">
                <w:rPr>
                  <w:rFonts w:ascii="Calibri" w:hAnsi="Calibri"/>
                  <w:color w:val="000000"/>
                  <w:sz w:val="22"/>
                  <w:szCs w:val="22"/>
                </w:rPr>
                <w:delText>2.5</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876168">
            <w:pPr>
              <w:widowControl/>
              <w:autoSpaceDE/>
              <w:autoSpaceDN/>
              <w:adjustRightInd/>
              <w:jc w:val="center"/>
              <w:rPr>
                <w:bCs/>
                <w:sz w:val="22"/>
                <w:szCs w:val="22"/>
              </w:rPr>
            </w:pPr>
            <w:ins w:id="348" w:author="ERCOT" w:date="2017-09-26T09:08:00Z">
              <w:r>
                <w:rPr>
                  <w:rFonts w:ascii="Calibri" w:hAnsi="Calibri"/>
                  <w:color w:val="000000"/>
                  <w:sz w:val="22"/>
                  <w:szCs w:val="22"/>
                </w:rPr>
                <w:t>3.2</w:t>
              </w:r>
            </w:ins>
            <w:del w:id="349" w:author="ERCOT" w:date="2017-09-26T09:08:00Z">
              <w:r w:rsidDel="00186A11">
                <w:rPr>
                  <w:rFonts w:ascii="Calibri" w:hAnsi="Calibri"/>
                  <w:color w:val="000000"/>
                  <w:sz w:val="22"/>
                  <w:szCs w:val="22"/>
                </w:rPr>
                <w:delText>3.6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080E25">
            <w:pPr>
              <w:widowControl/>
              <w:autoSpaceDE/>
              <w:autoSpaceDN/>
              <w:adjustRightInd/>
              <w:jc w:val="center"/>
              <w:rPr>
                <w:bCs/>
                <w:sz w:val="22"/>
                <w:szCs w:val="22"/>
              </w:rPr>
            </w:pPr>
            <w:ins w:id="350" w:author="ERCOT" w:date="2017-09-26T09:08:00Z">
              <w:r>
                <w:rPr>
                  <w:rFonts w:ascii="Calibri" w:hAnsi="Calibri"/>
                  <w:color w:val="000000"/>
                  <w:sz w:val="22"/>
                  <w:szCs w:val="22"/>
                </w:rPr>
                <w:t>2.9</w:t>
              </w:r>
            </w:ins>
            <w:del w:id="351" w:author="ERCOT" w:date="2017-09-26T09:08:00Z">
              <w:r w:rsidDel="00186A11">
                <w:rPr>
                  <w:rFonts w:ascii="Calibri" w:hAnsi="Calibri"/>
                  <w:color w:val="000000"/>
                  <w:sz w:val="22"/>
                  <w:szCs w:val="22"/>
                </w:rPr>
                <w:delText>2.8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9B212A">
            <w:pPr>
              <w:widowControl/>
              <w:autoSpaceDE/>
              <w:autoSpaceDN/>
              <w:adjustRightInd/>
              <w:jc w:val="center"/>
              <w:rPr>
                <w:bCs/>
                <w:sz w:val="22"/>
                <w:szCs w:val="22"/>
              </w:rPr>
            </w:pPr>
            <w:ins w:id="352" w:author="ERCOT" w:date="2017-09-26T09:08:00Z">
              <w:r>
                <w:rPr>
                  <w:rFonts w:ascii="Calibri" w:hAnsi="Calibri"/>
                  <w:color w:val="000000"/>
                  <w:sz w:val="22"/>
                  <w:szCs w:val="22"/>
                </w:rPr>
                <w:t>4.2</w:t>
              </w:r>
            </w:ins>
            <w:del w:id="353" w:author="ERCOT" w:date="2017-09-26T09:08:00Z">
              <w:r w:rsidDel="00186A11">
                <w:rPr>
                  <w:rFonts w:ascii="Calibri" w:hAnsi="Calibri"/>
                  <w:color w:val="000000"/>
                  <w:sz w:val="22"/>
                  <w:szCs w:val="22"/>
                </w:rPr>
                <w:delText>4.8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54" w:author="ERCOT" w:date="2017-09-26T09:08:00Z">
              <w:r>
                <w:rPr>
                  <w:rFonts w:ascii="Calibri" w:hAnsi="Calibri"/>
                  <w:color w:val="000000"/>
                  <w:sz w:val="22"/>
                  <w:szCs w:val="22"/>
                </w:rPr>
                <w:t>4.2</w:t>
              </w:r>
            </w:ins>
            <w:del w:id="355" w:author="ERCOT" w:date="2017-09-26T09:08:00Z">
              <w:r w:rsidDel="00186A11">
                <w:rPr>
                  <w:rFonts w:ascii="Calibri" w:hAnsi="Calibri"/>
                  <w:color w:val="000000"/>
                  <w:sz w:val="22"/>
                  <w:szCs w:val="22"/>
                </w:rPr>
                <w:delText>4.8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56" w:author="ERCOT" w:date="2017-09-26T09:08:00Z">
              <w:r>
                <w:rPr>
                  <w:rFonts w:ascii="Calibri" w:hAnsi="Calibri"/>
                  <w:color w:val="000000"/>
                  <w:sz w:val="22"/>
                  <w:szCs w:val="22"/>
                </w:rPr>
                <w:t>6.5</w:t>
              </w:r>
            </w:ins>
            <w:del w:id="357" w:author="ERCOT" w:date="2017-09-26T09:08:00Z">
              <w:r w:rsidDel="00186A11">
                <w:rPr>
                  <w:rFonts w:ascii="Calibri" w:hAnsi="Calibri"/>
                  <w:color w:val="000000"/>
                  <w:sz w:val="22"/>
                  <w:szCs w:val="22"/>
                </w:rPr>
                <w:delText>6.9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58" w:author="ERCOT" w:date="2017-09-26T09:08:00Z">
              <w:r>
                <w:rPr>
                  <w:rFonts w:ascii="Calibri" w:hAnsi="Calibri"/>
                  <w:color w:val="000000"/>
                  <w:sz w:val="22"/>
                  <w:szCs w:val="22"/>
                </w:rPr>
                <w:t>6.4</w:t>
              </w:r>
            </w:ins>
            <w:del w:id="359" w:author="ERCOT" w:date="2017-09-26T09:08:00Z">
              <w:r w:rsidDel="00186A11">
                <w:rPr>
                  <w:rFonts w:ascii="Calibri" w:hAnsi="Calibri"/>
                  <w:color w:val="000000"/>
                  <w:sz w:val="22"/>
                  <w:szCs w:val="22"/>
                </w:rPr>
                <w:delText>6.3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60" w:author="ERCOT" w:date="2017-09-26T09:08:00Z">
              <w:r>
                <w:rPr>
                  <w:rFonts w:ascii="Calibri" w:hAnsi="Calibri"/>
                  <w:color w:val="000000"/>
                  <w:sz w:val="22"/>
                  <w:szCs w:val="22"/>
                </w:rPr>
                <w:t>3.6</w:t>
              </w:r>
            </w:ins>
            <w:del w:id="361" w:author="ERCOT" w:date="2017-09-26T09:08:00Z">
              <w:r w:rsidDel="00186A11">
                <w:rPr>
                  <w:rFonts w:ascii="Calibri" w:hAnsi="Calibri"/>
                  <w:color w:val="000000"/>
                  <w:sz w:val="22"/>
                  <w:szCs w:val="22"/>
                </w:rPr>
                <w:delText>2.1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62" w:author="ERCOT" w:date="2017-09-26T09:08:00Z">
              <w:r>
                <w:rPr>
                  <w:rFonts w:ascii="Calibri" w:hAnsi="Calibri"/>
                  <w:color w:val="000000"/>
                  <w:sz w:val="22"/>
                  <w:szCs w:val="22"/>
                </w:rPr>
                <w:t>4.3</w:t>
              </w:r>
            </w:ins>
            <w:del w:id="363" w:author="ERCOT" w:date="2017-09-26T09:08:00Z">
              <w:r w:rsidDel="00186A11">
                <w:rPr>
                  <w:rFonts w:ascii="Calibri" w:hAnsi="Calibri"/>
                  <w:color w:val="000000"/>
                  <w:sz w:val="22"/>
                  <w:szCs w:val="22"/>
                </w:rPr>
                <w:delText>5.1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64" w:author="ERCOT" w:date="2017-09-26T09:08:00Z">
              <w:r>
                <w:rPr>
                  <w:rFonts w:ascii="Calibri" w:hAnsi="Calibri"/>
                  <w:color w:val="000000"/>
                  <w:sz w:val="22"/>
                  <w:szCs w:val="22"/>
                </w:rPr>
                <w:t>4.4</w:t>
              </w:r>
            </w:ins>
            <w:del w:id="365" w:author="ERCOT" w:date="2017-09-26T09:08:00Z">
              <w:r w:rsidDel="00186A11">
                <w:rPr>
                  <w:rFonts w:ascii="Calibri" w:hAnsi="Calibri"/>
                  <w:color w:val="000000"/>
                  <w:sz w:val="22"/>
                  <w:szCs w:val="22"/>
                </w:rPr>
                <w:delText>4.3</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66" w:author="ERCOT" w:date="2017-09-26T09:08:00Z">
              <w:r>
                <w:rPr>
                  <w:rFonts w:ascii="Calibri" w:hAnsi="Calibri"/>
                  <w:color w:val="000000"/>
                  <w:sz w:val="22"/>
                  <w:szCs w:val="22"/>
                </w:rPr>
                <w:t>3.4</w:t>
              </w:r>
            </w:ins>
            <w:del w:id="367" w:author="ERCOT" w:date="2017-09-26T09:08:00Z">
              <w:r w:rsidDel="00186A11">
                <w:rPr>
                  <w:rFonts w:ascii="Calibri" w:hAnsi="Calibri"/>
                  <w:color w:val="000000"/>
                  <w:sz w:val="22"/>
                  <w:szCs w:val="22"/>
                </w:rPr>
                <w:delText>3.5</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68" w:author="ERCOT" w:date="2017-09-26T09:08:00Z">
              <w:r>
                <w:rPr>
                  <w:rFonts w:ascii="Calibri" w:hAnsi="Calibri"/>
                  <w:color w:val="000000"/>
                  <w:sz w:val="22"/>
                  <w:szCs w:val="22"/>
                </w:rPr>
                <w:t>1.5</w:t>
              </w:r>
            </w:ins>
            <w:del w:id="369" w:author="ERCOT" w:date="2017-09-26T09:08:00Z">
              <w:r w:rsidDel="00186A11">
                <w:rPr>
                  <w:rFonts w:ascii="Calibri" w:hAnsi="Calibri"/>
                  <w:color w:val="000000"/>
                  <w:sz w:val="22"/>
                  <w:szCs w:val="22"/>
                </w:rPr>
                <w:delText>0.9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70" w:author="ERCOT" w:date="2017-09-26T09:08:00Z">
              <w:r>
                <w:rPr>
                  <w:rFonts w:ascii="Calibri" w:hAnsi="Calibri"/>
                  <w:color w:val="000000"/>
                  <w:sz w:val="22"/>
                  <w:szCs w:val="22"/>
                </w:rPr>
                <w:t>0.0</w:t>
              </w:r>
            </w:ins>
            <w:del w:id="371" w:author="ERCOT" w:date="2017-09-26T09:08:00Z">
              <w:r w:rsidDel="00186A11">
                <w:rPr>
                  <w:rFonts w:ascii="Calibri" w:hAnsi="Calibri"/>
                  <w:color w:val="000000"/>
                  <w:sz w:val="22"/>
                  <w:szCs w:val="22"/>
                </w:rPr>
                <w:delText>-1.4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72" w:author="ERCOT" w:date="2017-09-26T09:08:00Z">
              <w:r>
                <w:rPr>
                  <w:rFonts w:ascii="Calibri" w:hAnsi="Calibri"/>
                  <w:color w:val="000000"/>
                  <w:sz w:val="22"/>
                  <w:szCs w:val="22"/>
                </w:rPr>
                <w:t>0.3</w:t>
              </w:r>
            </w:ins>
            <w:del w:id="373" w:author="ERCOT" w:date="2017-09-26T09:08:00Z">
              <w:r w:rsidDel="00186A11">
                <w:rPr>
                  <w:rFonts w:ascii="Calibri" w:hAnsi="Calibri"/>
                  <w:color w:val="000000"/>
                  <w:sz w:val="22"/>
                  <w:szCs w:val="22"/>
                </w:rPr>
                <w:delText>0.8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74" w:author="ERCOT" w:date="2017-09-26T09:08:00Z">
              <w:r>
                <w:rPr>
                  <w:rFonts w:ascii="Calibri" w:hAnsi="Calibri"/>
                  <w:color w:val="000000"/>
                  <w:sz w:val="22"/>
                  <w:szCs w:val="22"/>
                </w:rPr>
                <w:t>1.0</w:t>
              </w:r>
            </w:ins>
            <w:del w:id="375" w:author="ERCOT" w:date="2017-09-26T09:08:00Z">
              <w:r w:rsidDel="00186A11">
                <w:rPr>
                  <w:rFonts w:ascii="Calibri" w:hAnsi="Calibri"/>
                  <w:color w:val="000000"/>
                  <w:sz w:val="22"/>
                  <w:szCs w:val="22"/>
                </w:rPr>
                <w:delText>1.9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76" w:author="ERCOT" w:date="2017-09-26T09:08:00Z">
              <w:r>
                <w:rPr>
                  <w:rFonts w:ascii="Calibri" w:hAnsi="Calibri"/>
                  <w:color w:val="000000"/>
                  <w:sz w:val="22"/>
                  <w:szCs w:val="22"/>
                </w:rPr>
                <w:t>0.7</w:t>
              </w:r>
            </w:ins>
            <w:del w:id="377" w:author="ERCOT" w:date="2017-09-26T09:08:00Z">
              <w:r w:rsidDel="00186A11">
                <w:rPr>
                  <w:rFonts w:ascii="Calibri" w:hAnsi="Calibri"/>
                  <w:color w:val="000000"/>
                  <w:sz w:val="22"/>
                  <w:szCs w:val="22"/>
                </w:rPr>
                <w:delText>0.0</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78" w:author="ERCOT" w:date="2017-09-26T09:08:00Z">
              <w:r>
                <w:rPr>
                  <w:rFonts w:ascii="Calibri" w:hAnsi="Calibri"/>
                  <w:color w:val="000000"/>
                  <w:sz w:val="22"/>
                  <w:szCs w:val="22"/>
                </w:rPr>
                <w:t>1.1</w:t>
              </w:r>
            </w:ins>
            <w:del w:id="379" w:author="ERCOT" w:date="2017-09-26T09:08:00Z">
              <w:r w:rsidDel="00186A11">
                <w:rPr>
                  <w:rFonts w:ascii="Calibri" w:hAnsi="Calibri"/>
                  <w:color w:val="000000"/>
                  <w:sz w:val="22"/>
                  <w:szCs w:val="22"/>
                </w:rPr>
                <w:delText>0.6</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80" w:author="ERCOT" w:date="2017-09-26T09:08:00Z">
              <w:r>
                <w:rPr>
                  <w:rFonts w:ascii="Calibri" w:hAnsi="Calibri"/>
                  <w:color w:val="000000"/>
                  <w:sz w:val="22"/>
                  <w:szCs w:val="22"/>
                </w:rPr>
                <w:t>1.5</w:t>
              </w:r>
            </w:ins>
            <w:del w:id="381" w:author="ERCOT" w:date="2017-09-26T09:08:00Z">
              <w:r w:rsidDel="00186A11">
                <w:rPr>
                  <w:rFonts w:ascii="Calibri" w:hAnsi="Calibri"/>
                  <w:color w:val="000000"/>
                  <w:sz w:val="22"/>
                  <w:szCs w:val="22"/>
                </w:rPr>
                <w:delText>2.4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82" w:author="ERCOT" w:date="2017-09-26T09:08:00Z">
              <w:r>
                <w:rPr>
                  <w:rFonts w:ascii="Calibri" w:hAnsi="Calibri"/>
                  <w:color w:val="000000"/>
                  <w:sz w:val="22"/>
                  <w:szCs w:val="22"/>
                </w:rPr>
                <w:t>1.4</w:t>
              </w:r>
            </w:ins>
            <w:del w:id="383" w:author="ERCOT" w:date="2017-09-26T09:08:00Z">
              <w:r w:rsidDel="00186A11">
                <w:rPr>
                  <w:rFonts w:ascii="Calibri" w:hAnsi="Calibri"/>
                  <w:color w:val="000000"/>
                  <w:sz w:val="22"/>
                  <w:szCs w:val="22"/>
                </w:rPr>
                <w:delText>0.8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84" w:author="ERCOT" w:date="2017-09-26T09:08:00Z">
              <w:r>
                <w:rPr>
                  <w:rFonts w:ascii="Calibri" w:hAnsi="Calibri"/>
                  <w:color w:val="000000"/>
                  <w:sz w:val="22"/>
                  <w:szCs w:val="22"/>
                </w:rPr>
                <w:t>0.6</w:t>
              </w:r>
            </w:ins>
            <w:del w:id="385" w:author="ERCOT" w:date="2017-09-26T09:08:00Z">
              <w:r w:rsidDel="00186A11">
                <w:rPr>
                  <w:rFonts w:ascii="Calibri" w:hAnsi="Calibri"/>
                  <w:color w:val="000000"/>
                  <w:sz w:val="22"/>
                  <w:szCs w:val="22"/>
                </w:rPr>
                <w:delText>0.1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386" w:author="ERCOT" w:date="2017-09-26T09:08:00Z">
              <w:r>
                <w:rPr>
                  <w:rFonts w:ascii="Calibri" w:hAnsi="Calibri"/>
                  <w:color w:val="000000"/>
                  <w:sz w:val="22"/>
                  <w:szCs w:val="22"/>
                </w:rPr>
                <w:t>0.1</w:t>
              </w:r>
            </w:ins>
            <w:del w:id="387" w:author="ERCOT" w:date="2017-09-26T09:08:00Z">
              <w:r w:rsidDel="00186A11">
                <w:rPr>
                  <w:rFonts w:ascii="Calibri" w:hAnsi="Calibri"/>
                  <w:color w:val="000000"/>
                  <w:sz w:val="22"/>
                  <w:szCs w:val="22"/>
                </w:rPr>
                <w:delText>-0.1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4F17C9">
            <w:pPr>
              <w:widowControl/>
              <w:autoSpaceDE/>
              <w:autoSpaceDN/>
              <w:adjustRightInd/>
              <w:jc w:val="center"/>
              <w:rPr>
                <w:bCs/>
                <w:sz w:val="22"/>
                <w:szCs w:val="22"/>
              </w:rPr>
            </w:pPr>
            <w:ins w:id="388" w:author="ERCOT" w:date="2017-09-26T09:08:00Z">
              <w:r>
                <w:rPr>
                  <w:rFonts w:ascii="Calibri" w:hAnsi="Calibri"/>
                  <w:color w:val="000000"/>
                  <w:sz w:val="22"/>
                  <w:szCs w:val="22"/>
                </w:rPr>
                <w:t>0.6</w:t>
              </w:r>
            </w:ins>
            <w:del w:id="389" w:author="ERCOT" w:date="2017-09-26T09:08:00Z">
              <w:r w:rsidDel="00186A11">
                <w:rPr>
                  <w:rFonts w:ascii="Calibri" w:hAnsi="Calibri"/>
                  <w:color w:val="000000"/>
                  <w:sz w:val="22"/>
                  <w:szCs w:val="22"/>
                </w:rPr>
                <w:delText>0.5</w:delText>
              </w:r>
            </w:del>
          </w:p>
        </w:tc>
        <w:tc>
          <w:tcPr>
            <w:tcW w:w="190" w:type="pct"/>
            <w:tcBorders>
              <w:top w:val="single" w:sz="8" w:space="0" w:color="000000"/>
              <w:left w:val="single" w:sz="4" w:space="0" w:color="000000"/>
              <w:bottom w:val="single" w:sz="8" w:space="0" w:color="000000"/>
              <w:right w:val="single" w:sz="8" w:space="0" w:color="000000"/>
            </w:tcBorders>
            <w:vAlign w:val="bottom"/>
          </w:tcPr>
          <w:p w:rsidR="00186A11" w:rsidRPr="003A1418" w:rsidRDefault="00186A11" w:rsidP="00E929DB">
            <w:pPr>
              <w:widowControl/>
              <w:autoSpaceDE/>
              <w:autoSpaceDN/>
              <w:adjustRightInd/>
              <w:jc w:val="center"/>
              <w:rPr>
                <w:bCs/>
                <w:sz w:val="22"/>
                <w:szCs w:val="22"/>
              </w:rPr>
            </w:pPr>
            <w:ins w:id="390" w:author="ERCOT" w:date="2017-09-26T09:08:00Z">
              <w:r>
                <w:rPr>
                  <w:rFonts w:ascii="Calibri" w:hAnsi="Calibri"/>
                  <w:color w:val="000000"/>
                  <w:sz w:val="22"/>
                  <w:szCs w:val="22"/>
                </w:rPr>
                <w:t>0.5</w:t>
              </w:r>
            </w:ins>
            <w:del w:id="391" w:author="ERCOT" w:date="2017-09-26T09:08:00Z">
              <w:r w:rsidDel="00186A11">
                <w:rPr>
                  <w:rFonts w:ascii="Calibri" w:hAnsi="Calibri"/>
                  <w:color w:val="000000"/>
                  <w:sz w:val="22"/>
                  <w:szCs w:val="22"/>
                </w:rPr>
                <w:delText>0.5</w:delText>
              </w:r>
            </w:del>
          </w:p>
        </w:tc>
      </w:tr>
      <w:tr w:rsidR="00186A11" w:rsidRPr="00CC576E" w:rsidTr="00CD4127">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186A11" w:rsidRPr="0012615F" w:rsidRDefault="00186A11" w:rsidP="00186A11">
            <w:pPr>
              <w:widowControl/>
              <w:autoSpaceDE/>
              <w:autoSpaceDN/>
              <w:adjustRightInd/>
              <w:jc w:val="center"/>
              <w:rPr>
                <w:b/>
                <w:bCs/>
                <w:sz w:val="22"/>
                <w:szCs w:val="22"/>
              </w:rPr>
            </w:pPr>
            <w:r w:rsidRPr="0012615F">
              <w:rPr>
                <w:b/>
                <w:bCs/>
                <w:sz w:val="22"/>
                <w:szCs w:val="22"/>
              </w:rPr>
              <w:t>Sep.</w:t>
            </w:r>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186A11">
            <w:pPr>
              <w:widowControl/>
              <w:autoSpaceDE/>
              <w:autoSpaceDN/>
              <w:adjustRightInd/>
              <w:jc w:val="center"/>
              <w:rPr>
                <w:bCs/>
                <w:sz w:val="22"/>
                <w:szCs w:val="22"/>
              </w:rPr>
            </w:pPr>
            <w:ins w:id="392" w:author="ERCOT" w:date="2017-09-26T09:08:00Z">
              <w:r>
                <w:rPr>
                  <w:rFonts w:ascii="Calibri" w:hAnsi="Calibri"/>
                  <w:color w:val="000000"/>
                  <w:sz w:val="22"/>
                  <w:szCs w:val="22"/>
                </w:rPr>
                <w:t>1.8</w:t>
              </w:r>
            </w:ins>
            <w:del w:id="393" w:author="ERCOT" w:date="2017-09-26T09:08:00Z">
              <w:r w:rsidDel="00186A11">
                <w:rPr>
                  <w:rFonts w:ascii="Calibri" w:hAnsi="Calibri"/>
                  <w:color w:val="000000"/>
                  <w:sz w:val="22"/>
                  <w:szCs w:val="22"/>
                </w:rPr>
                <w:delText>4.4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186A11">
            <w:pPr>
              <w:widowControl/>
              <w:autoSpaceDE/>
              <w:autoSpaceDN/>
              <w:adjustRightInd/>
              <w:jc w:val="center"/>
              <w:rPr>
                <w:bCs/>
                <w:sz w:val="22"/>
                <w:szCs w:val="22"/>
              </w:rPr>
            </w:pPr>
            <w:ins w:id="394" w:author="ERCOT" w:date="2017-09-26T09:08:00Z">
              <w:r>
                <w:rPr>
                  <w:rFonts w:ascii="Calibri" w:hAnsi="Calibri"/>
                  <w:color w:val="000000"/>
                  <w:sz w:val="22"/>
                  <w:szCs w:val="22"/>
                </w:rPr>
                <w:t>1.5</w:t>
              </w:r>
            </w:ins>
            <w:del w:id="395" w:author="ERCOT" w:date="2017-09-26T09:08:00Z">
              <w:r w:rsidDel="00186A11">
                <w:rPr>
                  <w:rFonts w:ascii="Calibri" w:hAnsi="Calibri"/>
                  <w:color w:val="000000"/>
                  <w:sz w:val="22"/>
                  <w:szCs w:val="22"/>
                </w:rPr>
                <w:delText>2.9</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876168">
            <w:pPr>
              <w:widowControl/>
              <w:autoSpaceDE/>
              <w:autoSpaceDN/>
              <w:adjustRightInd/>
              <w:jc w:val="center"/>
              <w:rPr>
                <w:bCs/>
                <w:sz w:val="22"/>
                <w:szCs w:val="22"/>
              </w:rPr>
            </w:pPr>
            <w:ins w:id="396" w:author="ERCOT" w:date="2017-09-26T09:08:00Z">
              <w:r>
                <w:rPr>
                  <w:rFonts w:ascii="Calibri" w:hAnsi="Calibri"/>
                  <w:color w:val="000000"/>
                  <w:sz w:val="22"/>
                  <w:szCs w:val="22"/>
                </w:rPr>
                <w:t>2.6</w:t>
              </w:r>
            </w:ins>
            <w:del w:id="397" w:author="ERCOT" w:date="2017-09-26T09:08:00Z">
              <w:r w:rsidDel="00186A11">
                <w:rPr>
                  <w:rFonts w:ascii="Calibri" w:hAnsi="Calibri"/>
                  <w:color w:val="000000"/>
                  <w:sz w:val="22"/>
                  <w:szCs w:val="22"/>
                </w:rPr>
                <w:delText>2.3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080E25">
            <w:pPr>
              <w:widowControl/>
              <w:autoSpaceDE/>
              <w:autoSpaceDN/>
              <w:adjustRightInd/>
              <w:jc w:val="center"/>
              <w:rPr>
                <w:bCs/>
                <w:sz w:val="22"/>
                <w:szCs w:val="22"/>
              </w:rPr>
            </w:pPr>
            <w:ins w:id="398" w:author="ERCOT" w:date="2017-09-26T09:08:00Z">
              <w:r>
                <w:rPr>
                  <w:rFonts w:ascii="Calibri" w:hAnsi="Calibri"/>
                  <w:color w:val="000000"/>
                  <w:sz w:val="22"/>
                  <w:szCs w:val="22"/>
                </w:rPr>
                <w:t>2.3</w:t>
              </w:r>
            </w:ins>
            <w:del w:id="399" w:author="ERCOT" w:date="2017-09-26T09:08:00Z">
              <w:r w:rsidDel="00186A11">
                <w:rPr>
                  <w:rFonts w:ascii="Calibri" w:hAnsi="Calibri"/>
                  <w:color w:val="000000"/>
                  <w:sz w:val="22"/>
                  <w:szCs w:val="22"/>
                </w:rPr>
                <w:delText>3.8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9B212A">
            <w:pPr>
              <w:widowControl/>
              <w:autoSpaceDE/>
              <w:autoSpaceDN/>
              <w:adjustRightInd/>
              <w:jc w:val="center"/>
              <w:rPr>
                <w:bCs/>
                <w:sz w:val="22"/>
                <w:szCs w:val="22"/>
              </w:rPr>
            </w:pPr>
            <w:ins w:id="400" w:author="ERCOT" w:date="2017-09-26T09:08:00Z">
              <w:r>
                <w:rPr>
                  <w:rFonts w:ascii="Calibri" w:hAnsi="Calibri"/>
                  <w:color w:val="000000"/>
                  <w:sz w:val="22"/>
                  <w:szCs w:val="22"/>
                </w:rPr>
                <w:t>3.4</w:t>
              </w:r>
            </w:ins>
            <w:del w:id="401" w:author="ERCOT" w:date="2017-09-26T09:08:00Z">
              <w:r w:rsidDel="00186A11">
                <w:rPr>
                  <w:rFonts w:ascii="Calibri" w:hAnsi="Calibri"/>
                  <w:color w:val="000000"/>
                  <w:sz w:val="22"/>
                  <w:szCs w:val="22"/>
                </w:rPr>
                <w:delText>3.8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02" w:author="ERCOT" w:date="2017-09-26T09:08:00Z">
              <w:r>
                <w:rPr>
                  <w:rFonts w:ascii="Calibri" w:hAnsi="Calibri"/>
                  <w:color w:val="000000"/>
                  <w:sz w:val="22"/>
                  <w:szCs w:val="22"/>
                </w:rPr>
                <w:t>2.3</w:t>
              </w:r>
            </w:ins>
            <w:del w:id="403" w:author="ERCOT" w:date="2017-09-26T09:08:00Z">
              <w:r w:rsidDel="00186A11">
                <w:rPr>
                  <w:rFonts w:ascii="Calibri" w:hAnsi="Calibri"/>
                  <w:color w:val="000000"/>
                  <w:sz w:val="22"/>
                  <w:szCs w:val="22"/>
                </w:rPr>
                <w:delText>4.3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04" w:author="ERCOT" w:date="2017-09-26T09:08:00Z">
              <w:r>
                <w:rPr>
                  <w:rFonts w:ascii="Calibri" w:hAnsi="Calibri"/>
                  <w:color w:val="000000"/>
                  <w:sz w:val="22"/>
                  <w:szCs w:val="22"/>
                </w:rPr>
                <w:t>3.7</w:t>
              </w:r>
            </w:ins>
            <w:del w:id="405" w:author="ERCOT" w:date="2017-09-26T09:08:00Z">
              <w:r w:rsidDel="00186A11">
                <w:rPr>
                  <w:rFonts w:ascii="Calibri" w:hAnsi="Calibri"/>
                  <w:color w:val="000000"/>
                  <w:sz w:val="22"/>
                  <w:szCs w:val="22"/>
                </w:rPr>
                <w:delText>5.4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06" w:author="ERCOT" w:date="2017-09-26T09:08:00Z">
              <w:r>
                <w:rPr>
                  <w:rFonts w:ascii="Calibri" w:hAnsi="Calibri"/>
                  <w:color w:val="000000"/>
                  <w:sz w:val="22"/>
                  <w:szCs w:val="22"/>
                </w:rPr>
                <w:t>6.9</w:t>
              </w:r>
            </w:ins>
            <w:del w:id="407" w:author="ERCOT" w:date="2017-09-26T09:08:00Z">
              <w:r w:rsidDel="00186A11">
                <w:rPr>
                  <w:rFonts w:ascii="Calibri" w:hAnsi="Calibri"/>
                  <w:color w:val="000000"/>
                  <w:sz w:val="22"/>
                  <w:szCs w:val="22"/>
                </w:rPr>
                <w:delText>5.9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08" w:author="ERCOT" w:date="2017-09-26T09:08:00Z">
              <w:r>
                <w:rPr>
                  <w:rFonts w:ascii="Calibri" w:hAnsi="Calibri"/>
                  <w:color w:val="000000"/>
                  <w:sz w:val="22"/>
                  <w:szCs w:val="22"/>
                </w:rPr>
                <w:t>5.3</w:t>
              </w:r>
            </w:ins>
            <w:del w:id="409" w:author="ERCOT" w:date="2017-09-26T09:08:00Z">
              <w:r w:rsidDel="00186A11">
                <w:rPr>
                  <w:rFonts w:ascii="Calibri" w:hAnsi="Calibri"/>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10" w:author="ERCOT" w:date="2017-09-26T09:08:00Z">
              <w:r>
                <w:rPr>
                  <w:rFonts w:ascii="Calibri" w:hAnsi="Calibri"/>
                  <w:color w:val="000000"/>
                  <w:sz w:val="22"/>
                  <w:szCs w:val="22"/>
                </w:rPr>
                <w:t>4.1</w:t>
              </w:r>
            </w:ins>
            <w:del w:id="411" w:author="ERCOT" w:date="2017-09-26T09:08:00Z">
              <w:r w:rsidDel="00186A11">
                <w:rPr>
                  <w:rFonts w:ascii="Calibri" w:hAnsi="Calibri"/>
                  <w:color w:val="000000"/>
                  <w:sz w:val="22"/>
                  <w:szCs w:val="22"/>
                </w:rPr>
                <w:delText>5.8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12" w:author="ERCOT" w:date="2017-09-26T09:08:00Z">
              <w:r>
                <w:rPr>
                  <w:rFonts w:ascii="Calibri" w:hAnsi="Calibri"/>
                  <w:color w:val="000000"/>
                  <w:sz w:val="22"/>
                  <w:szCs w:val="22"/>
                </w:rPr>
                <w:t>3.9</w:t>
              </w:r>
            </w:ins>
            <w:del w:id="413" w:author="ERCOT" w:date="2017-09-26T09:08:00Z">
              <w:r w:rsidDel="00186A11">
                <w:rPr>
                  <w:rFonts w:ascii="Calibri" w:hAnsi="Calibri"/>
                  <w:color w:val="000000"/>
                  <w:sz w:val="22"/>
                  <w:szCs w:val="22"/>
                </w:rPr>
                <w:delText>5.2</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14" w:author="ERCOT" w:date="2017-09-26T09:08:00Z">
              <w:r>
                <w:rPr>
                  <w:rFonts w:ascii="Calibri" w:hAnsi="Calibri"/>
                  <w:color w:val="000000"/>
                  <w:sz w:val="22"/>
                  <w:szCs w:val="22"/>
                </w:rPr>
                <w:t>3.5</w:t>
              </w:r>
            </w:ins>
            <w:del w:id="415" w:author="ERCOT" w:date="2017-09-26T09:08:00Z">
              <w:r w:rsidDel="00186A11">
                <w:rPr>
                  <w:rFonts w:ascii="Calibri" w:hAnsi="Calibri"/>
                  <w:color w:val="000000"/>
                  <w:sz w:val="22"/>
                  <w:szCs w:val="22"/>
                </w:rPr>
                <w:delText>2.7</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16" w:author="ERCOT" w:date="2017-09-26T09:08:00Z">
              <w:r>
                <w:rPr>
                  <w:rFonts w:ascii="Calibri" w:hAnsi="Calibri"/>
                  <w:color w:val="000000"/>
                  <w:sz w:val="22"/>
                  <w:szCs w:val="22"/>
                </w:rPr>
                <w:t>3.0</w:t>
              </w:r>
            </w:ins>
            <w:del w:id="417" w:author="ERCOT" w:date="2017-09-26T09:08:00Z">
              <w:r w:rsidDel="00186A11">
                <w:rPr>
                  <w:rFonts w:ascii="Calibri" w:hAnsi="Calibri"/>
                  <w:color w:val="000000"/>
                  <w:sz w:val="22"/>
                  <w:szCs w:val="22"/>
                </w:rPr>
                <w:delText>0.6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18" w:author="ERCOT" w:date="2017-09-26T09:08:00Z">
              <w:r>
                <w:rPr>
                  <w:rFonts w:ascii="Calibri" w:hAnsi="Calibri"/>
                  <w:color w:val="000000"/>
                  <w:sz w:val="22"/>
                  <w:szCs w:val="22"/>
                </w:rPr>
                <w:t>1.8</w:t>
              </w:r>
            </w:ins>
            <w:del w:id="419" w:author="ERCOT" w:date="2017-09-26T09:08:00Z">
              <w:r w:rsidDel="00186A11">
                <w:rPr>
                  <w:rFonts w:ascii="Calibri" w:hAnsi="Calibri"/>
                  <w:color w:val="000000"/>
                  <w:sz w:val="22"/>
                  <w:szCs w:val="22"/>
                </w:rPr>
                <w:delText>0.1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20" w:author="ERCOT" w:date="2017-09-26T09:08:00Z">
              <w:r>
                <w:rPr>
                  <w:rFonts w:ascii="Calibri" w:hAnsi="Calibri"/>
                  <w:color w:val="000000"/>
                  <w:sz w:val="22"/>
                  <w:szCs w:val="22"/>
                </w:rPr>
                <w:t>0.9</w:t>
              </w:r>
            </w:ins>
            <w:del w:id="421" w:author="ERCOT" w:date="2017-09-26T09:08:00Z">
              <w:r w:rsidDel="00186A11">
                <w:rPr>
                  <w:rFonts w:ascii="Calibri" w:hAnsi="Calibri"/>
                  <w:color w:val="000000"/>
                  <w:sz w:val="22"/>
                  <w:szCs w:val="22"/>
                </w:rPr>
                <w:delText>1.0</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22" w:author="ERCOT" w:date="2017-09-26T09:08:00Z">
              <w:r>
                <w:rPr>
                  <w:rFonts w:ascii="Calibri" w:hAnsi="Calibri"/>
                  <w:color w:val="000000"/>
                  <w:sz w:val="22"/>
                  <w:szCs w:val="22"/>
                </w:rPr>
                <w:t>0.3</w:t>
              </w:r>
            </w:ins>
            <w:del w:id="423" w:author="ERCOT" w:date="2017-09-26T09:08:00Z">
              <w:r w:rsidDel="00186A11">
                <w:rPr>
                  <w:rFonts w:ascii="Calibri" w:hAnsi="Calibri"/>
                  <w:color w:val="000000"/>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24" w:author="ERCOT" w:date="2017-09-26T09:08:00Z">
              <w:r>
                <w:rPr>
                  <w:rFonts w:ascii="Calibri" w:hAnsi="Calibri"/>
                  <w:color w:val="000000"/>
                  <w:sz w:val="22"/>
                  <w:szCs w:val="22"/>
                </w:rPr>
                <w:t>1.1</w:t>
              </w:r>
            </w:ins>
            <w:del w:id="425" w:author="ERCOT" w:date="2017-09-26T09:08:00Z">
              <w:r w:rsidDel="00186A11">
                <w:rPr>
                  <w:rFonts w:ascii="Calibri" w:hAnsi="Calibri"/>
                  <w:color w:val="000000"/>
                  <w:sz w:val="22"/>
                  <w:szCs w:val="22"/>
                </w:rPr>
                <w:delText>1.7</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26" w:author="ERCOT" w:date="2017-09-26T09:08:00Z">
              <w:r>
                <w:rPr>
                  <w:rFonts w:ascii="Calibri" w:hAnsi="Calibri"/>
                  <w:color w:val="000000"/>
                  <w:sz w:val="22"/>
                  <w:szCs w:val="22"/>
                </w:rPr>
                <w:t>1.6</w:t>
              </w:r>
            </w:ins>
            <w:del w:id="427" w:author="ERCOT" w:date="2017-09-26T09:08:00Z">
              <w:r w:rsidDel="00186A11">
                <w:rPr>
                  <w:rFonts w:ascii="Calibri" w:hAnsi="Calibri"/>
                  <w:color w:val="000000"/>
                  <w:sz w:val="22"/>
                  <w:szCs w:val="22"/>
                </w:rPr>
                <w:delText>0.6</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28" w:author="ERCOT" w:date="2017-09-26T09:08:00Z">
              <w:r>
                <w:rPr>
                  <w:rFonts w:ascii="Calibri" w:hAnsi="Calibri"/>
                  <w:color w:val="000000"/>
                  <w:sz w:val="22"/>
                  <w:szCs w:val="22"/>
                </w:rPr>
                <w:t>1.0</w:t>
              </w:r>
            </w:ins>
            <w:del w:id="429" w:author="ERCOT" w:date="2017-09-26T09:08:00Z">
              <w:r w:rsidDel="00186A11">
                <w:rPr>
                  <w:rFonts w:ascii="Calibri" w:hAnsi="Calibri"/>
                  <w:color w:val="000000"/>
                  <w:sz w:val="22"/>
                  <w:szCs w:val="22"/>
                </w:rPr>
                <w:delText>-1.8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30" w:author="ERCOT" w:date="2017-09-26T09:08:00Z">
              <w:r>
                <w:rPr>
                  <w:rFonts w:ascii="Calibri" w:hAnsi="Calibri"/>
                  <w:color w:val="000000"/>
                  <w:sz w:val="22"/>
                  <w:szCs w:val="22"/>
                </w:rPr>
                <w:t>1.8</w:t>
              </w:r>
            </w:ins>
            <w:del w:id="431" w:author="ERCOT" w:date="2017-09-26T09:08:00Z">
              <w:r w:rsidDel="00186A11">
                <w:rPr>
                  <w:rFonts w:ascii="Calibri" w:hAnsi="Calibri"/>
                  <w:color w:val="000000"/>
                  <w:sz w:val="22"/>
                  <w:szCs w:val="22"/>
                </w:rPr>
                <w:delText>-1.5</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32" w:author="ERCOT" w:date="2017-09-26T09:08:00Z">
              <w:r>
                <w:rPr>
                  <w:rFonts w:ascii="Calibri" w:hAnsi="Calibri"/>
                  <w:color w:val="000000"/>
                  <w:sz w:val="22"/>
                  <w:szCs w:val="22"/>
                </w:rPr>
                <w:t>1.9</w:t>
              </w:r>
            </w:ins>
            <w:del w:id="433" w:author="ERCOT" w:date="2017-09-26T09:08:00Z">
              <w:r w:rsidDel="00186A11">
                <w:rPr>
                  <w:rFonts w:ascii="Calibri" w:hAnsi="Calibri"/>
                  <w:color w:val="000000"/>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34" w:author="ERCOT" w:date="2017-09-26T09:08:00Z">
              <w:r>
                <w:rPr>
                  <w:rFonts w:ascii="Calibri" w:hAnsi="Calibri"/>
                  <w:color w:val="000000"/>
                  <w:sz w:val="22"/>
                  <w:szCs w:val="22"/>
                </w:rPr>
                <w:t>0.8</w:t>
              </w:r>
            </w:ins>
            <w:del w:id="435" w:author="ERCOT" w:date="2017-09-26T09:08:00Z">
              <w:r w:rsidDel="00186A11">
                <w:rPr>
                  <w:rFonts w:ascii="Calibri" w:hAnsi="Calibri"/>
                  <w:color w:val="000000"/>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4F17C9">
            <w:pPr>
              <w:widowControl/>
              <w:autoSpaceDE/>
              <w:autoSpaceDN/>
              <w:adjustRightInd/>
              <w:jc w:val="center"/>
              <w:rPr>
                <w:bCs/>
                <w:sz w:val="22"/>
                <w:szCs w:val="22"/>
              </w:rPr>
            </w:pPr>
            <w:ins w:id="436" w:author="ERCOT" w:date="2017-09-26T09:08:00Z">
              <w:r>
                <w:rPr>
                  <w:rFonts w:ascii="Calibri" w:hAnsi="Calibri"/>
                  <w:color w:val="000000"/>
                  <w:sz w:val="22"/>
                  <w:szCs w:val="22"/>
                </w:rPr>
                <w:t>0.6</w:t>
              </w:r>
            </w:ins>
            <w:del w:id="437" w:author="ERCOT" w:date="2017-09-26T09:08:00Z">
              <w:r w:rsidDel="00186A11">
                <w:rPr>
                  <w:rFonts w:ascii="Calibri" w:hAnsi="Calibri"/>
                  <w:color w:val="000000"/>
                  <w:sz w:val="22"/>
                  <w:szCs w:val="22"/>
                </w:rPr>
                <w:delText>1.0</w:delText>
              </w:r>
            </w:del>
          </w:p>
        </w:tc>
        <w:tc>
          <w:tcPr>
            <w:tcW w:w="190" w:type="pct"/>
            <w:tcBorders>
              <w:top w:val="single" w:sz="8" w:space="0" w:color="000000"/>
              <w:left w:val="single" w:sz="4" w:space="0" w:color="000000"/>
              <w:bottom w:val="single" w:sz="8" w:space="0" w:color="000000"/>
              <w:right w:val="single" w:sz="8" w:space="0" w:color="000000"/>
            </w:tcBorders>
            <w:vAlign w:val="bottom"/>
          </w:tcPr>
          <w:p w:rsidR="00186A11" w:rsidRPr="003A1418" w:rsidRDefault="00186A11" w:rsidP="00E929DB">
            <w:pPr>
              <w:widowControl/>
              <w:autoSpaceDE/>
              <w:autoSpaceDN/>
              <w:adjustRightInd/>
              <w:jc w:val="center"/>
              <w:rPr>
                <w:bCs/>
                <w:sz w:val="22"/>
                <w:szCs w:val="22"/>
              </w:rPr>
            </w:pPr>
            <w:ins w:id="438" w:author="ERCOT" w:date="2017-09-26T09:08:00Z">
              <w:r>
                <w:rPr>
                  <w:rFonts w:ascii="Calibri" w:hAnsi="Calibri"/>
                  <w:color w:val="000000"/>
                  <w:sz w:val="22"/>
                  <w:szCs w:val="22"/>
                </w:rPr>
                <w:t>1.6</w:t>
              </w:r>
            </w:ins>
            <w:del w:id="439" w:author="ERCOT" w:date="2017-09-26T09:08:00Z">
              <w:r w:rsidDel="00186A11">
                <w:rPr>
                  <w:rFonts w:ascii="Calibri" w:hAnsi="Calibri"/>
                  <w:color w:val="000000"/>
                  <w:sz w:val="22"/>
                  <w:szCs w:val="22"/>
                </w:rPr>
                <w:delText>1.8</w:delText>
              </w:r>
            </w:del>
          </w:p>
        </w:tc>
      </w:tr>
      <w:tr w:rsidR="00186A11" w:rsidRPr="00CC576E" w:rsidTr="00CD4127">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186A11" w:rsidRPr="0012615F" w:rsidRDefault="00186A11" w:rsidP="00186A11">
            <w:pPr>
              <w:widowControl/>
              <w:autoSpaceDE/>
              <w:autoSpaceDN/>
              <w:adjustRightInd/>
              <w:jc w:val="center"/>
              <w:rPr>
                <w:b/>
                <w:bCs/>
                <w:sz w:val="22"/>
                <w:szCs w:val="22"/>
              </w:rPr>
            </w:pPr>
            <w:r w:rsidRPr="0012615F">
              <w:rPr>
                <w:b/>
                <w:bCs/>
                <w:sz w:val="22"/>
                <w:szCs w:val="22"/>
              </w:rPr>
              <w:t>Oct.</w:t>
            </w:r>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186A11">
            <w:pPr>
              <w:widowControl/>
              <w:autoSpaceDE/>
              <w:autoSpaceDN/>
              <w:adjustRightInd/>
              <w:jc w:val="center"/>
              <w:rPr>
                <w:bCs/>
                <w:sz w:val="22"/>
                <w:szCs w:val="22"/>
              </w:rPr>
            </w:pPr>
            <w:ins w:id="440" w:author="ERCOT" w:date="2017-09-26T09:08:00Z">
              <w:r>
                <w:rPr>
                  <w:rFonts w:ascii="Calibri" w:hAnsi="Calibri"/>
                  <w:color w:val="000000"/>
                  <w:sz w:val="22"/>
                  <w:szCs w:val="22"/>
                </w:rPr>
                <w:t>2.3</w:t>
              </w:r>
            </w:ins>
            <w:del w:id="441" w:author="ERCOT" w:date="2017-09-26T09:08:00Z">
              <w:r w:rsidDel="00186A11">
                <w:rPr>
                  <w:rFonts w:ascii="Calibri" w:hAnsi="Calibri"/>
                  <w:color w:val="000000"/>
                  <w:sz w:val="22"/>
                  <w:szCs w:val="22"/>
                </w:rPr>
                <w:delText>2.6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186A11">
            <w:pPr>
              <w:widowControl/>
              <w:autoSpaceDE/>
              <w:autoSpaceDN/>
              <w:adjustRightInd/>
              <w:jc w:val="center"/>
              <w:rPr>
                <w:bCs/>
                <w:sz w:val="22"/>
                <w:szCs w:val="22"/>
              </w:rPr>
            </w:pPr>
            <w:ins w:id="442" w:author="ERCOT" w:date="2017-09-26T09:08:00Z">
              <w:r>
                <w:rPr>
                  <w:rFonts w:ascii="Calibri" w:hAnsi="Calibri"/>
                  <w:color w:val="000000"/>
                  <w:sz w:val="22"/>
                  <w:szCs w:val="22"/>
                </w:rPr>
                <w:t>0.8</w:t>
              </w:r>
            </w:ins>
            <w:del w:id="443" w:author="ERCOT" w:date="2017-09-26T09:08:00Z">
              <w:r w:rsidDel="00186A11">
                <w:rPr>
                  <w:rFonts w:ascii="Calibri" w:hAnsi="Calibri"/>
                  <w:color w:val="000000"/>
                  <w:sz w:val="22"/>
                  <w:szCs w:val="22"/>
                </w:rPr>
                <w:delText>5.7</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876168">
            <w:pPr>
              <w:widowControl/>
              <w:autoSpaceDE/>
              <w:autoSpaceDN/>
              <w:adjustRightInd/>
              <w:jc w:val="center"/>
              <w:rPr>
                <w:bCs/>
                <w:sz w:val="22"/>
                <w:szCs w:val="22"/>
              </w:rPr>
            </w:pPr>
            <w:ins w:id="444" w:author="ERCOT" w:date="2017-09-26T09:08:00Z">
              <w:r>
                <w:rPr>
                  <w:rFonts w:ascii="Calibri" w:hAnsi="Calibri"/>
                  <w:color w:val="000000"/>
                  <w:sz w:val="22"/>
                  <w:szCs w:val="22"/>
                </w:rPr>
                <w:t>2.4</w:t>
              </w:r>
            </w:ins>
            <w:del w:id="445" w:author="ERCOT" w:date="2017-09-26T09:08:00Z">
              <w:r w:rsidDel="00186A11">
                <w:rPr>
                  <w:rFonts w:ascii="Calibri" w:hAnsi="Calibri"/>
                  <w:color w:val="000000"/>
                  <w:sz w:val="22"/>
                  <w:szCs w:val="22"/>
                </w:rPr>
                <w:delText>5.7</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080E25">
            <w:pPr>
              <w:widowControl/>
              <w:autoSpaceDE/>
              <w:autoSpaceDN/>
              <w:adjustRightInd/>
              <w:jc w:val="center"/>
              <w:rPr>
                <w:bCs/>
                <w:sz w:val="22"/>
                <w:szCs w:val="22"/>
              </w:rPr>
            </w:pPr>
            <w:ins w:id="446" w:author="ERCOT" w:date="2017-09-26T09:08:00Z">
              <w:r>
                <w:rPr>
                  <w:rFonts w:ascii="Calibri" w:hAnsi="Calibri"/>
                  <w:color w:val="000000"/>
                  <w:sz w:val="22"/>
                  <w:szCs w:val="22"/>
                </w:rPr>
                <w:t>3.1</w:t>
              </w:r>
            </w:ins>
            <w:del w:id="447" w:author="ERCOT" w:date="2017-09-26T09:08:00Z">
              <w:r w:rsidDel="00186A11">
                <w:rPr>
                  <w:rFonts w:ascii="Calibri" w:hAnsi="Calibri"/>
                  <w:color w:val="000000"/>
                  <w:sz w:val="22"/>
                  <w:szCs w:val="22"/>
                </w:rPr>
                <w:delText>6.3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9B212A">
            <w:pPr>
              <w:widowControl/>
              <w:autoSpaceDE/>
              <w:autoSpaceDN/>
              <w:adjustRightInd/>
              <w:jc w:val="center"/>
              <w:rPr>
                <w:bCs/>
                <w:sz w:val="22"/>
                <w:szCs w:val="22"/>
              </w:rPr>
            </w:pPr>
            <w:ins w:id="448" w:author="ERCOT" w:date="2017-09-26T09:08:00Z">
              <w:r>
                <w:rPr>
                  <w:rFonts w:ascii="Calibri" w:hAnsi="Calibri"/>
                  <w:color w:val="000000"/>
                  <w:sz w:val="22"/>
                  <w:szCs w:val="22"/>
                </w:rPr>
                <w:t>3.7</w:t>
              </w:r>
            </w:ins>
            <w:del w:id="449" w:author="ERCOT" w:date="2017-09-26T09:08:00Z">
              <w:r w:rsidDel="00186A11">
                <w:rPr>
                  <w:rFonts w:ascii="Calibri" w:hAnsi="Calibri"/>
                  <w:color w:val="000000"/>
                  <w:sz w:val="22"/>
                  <w:szCs w:val="22"/>
                </w:rPr>
                <w:delText>5.9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50" w:author="ERCOT" w:date="2017-09-26T09:08:00Z">
              <w:r>
                <w:rPr>
                  <w:rFonts w:ascii="Calibri" w:hAnsi="Calibri"/>
                  <w:color w:val="000000"/>
                  <w:sz w:val="22"/>
                  <w:szCs w:val="22"/>
                </w:rPr>
                <w:t>2.3</w:t>
              </w:r>
            </w:ins>
            <w:del w:id="451" w:author="ERCOT" w:date="2017-09-26T09:08:00Z">
              <w:r w:rsidDel="00186A11">
                <w:rPr>
                  <w:rFonts w:ascii="Calibri" w:hAnsi="Calibri"/>
                  <w:color w:val="000000"/>
                  <w:sz w:val="22"/>
                  <w:szCs w:val="22"/>
                </w:rPr>
                <w:delText>1.9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52" w:author="ERCOT" w:date="2017-09-26T09:08:00Z">
              <w:r>
                <w:rPr>
                  <w:rFonts w:ascii="Calibri" w:hAnsi="Calibri"/>
                  <w:color w:val="000000"/>
                  <w:sz w:val="22"/>
                  <w:szCs w:val="22"/>
                </w:rPr>
                <w:t>2.1</w:t>
              </w:r>
            </w:ins>
            <w:del w:id="453" w:author="ERCOT" w:date="2017-09-26T09:08:00Z">
              <w:r w:rsidDel="00186A11">
                <w:rPr>
                  <w:rFonts w:ascii="Calibri" w:hAnsi="Calibri"/>
                  <w:color w:val="000000"/>
                  <w:sz w:val="22"/>
                  <w:szCs w:val="22"/>
                </w:rPr>
                <w:delText>3.9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54" w:author="ERCOT" w:date="2017-09-26T09:08:00Z">
              <w:r>
                <w:rPr>
                  <w:rFonts w:ascii="Calibri" w:hAnsi="Calibri"/>
                  <w:color w:val="000000"/>
                  <w:sz w:val="22"/>
                  <w:szCs w:val="22"/>
                </w:rPr>
                <w:t>6.2</w:t>
              </w:r>
            </w:ins>
            <w:del w:id="455" w:author="ERCOT" w:date="2017-09-26T09:08:00Z">
              <w:r w:rsidDel="00186A11">
                <w:rPr>
                  <w:rFonts w:ascii="Calibri" w:hAnsi="Calibri"/>
                  <w:color w:val="000000"/>
                  <w:sz w:val="22"/>
                  <w:szCs w:val="22"/>
                </w:rPr>
                <w:delText>7.4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56" w:author="ERCOT" w:date="2017-09-26T09:08:00Z">
              <w:r>
                <w:rPr>
                  <w:rFonts w:ascii="Calibri" w:hAnsi="Calibri"/>
                  <w:color w:val="000000"/>
                  <w:sz w:val="22"/>
                  <w:szCs w:val="22"/>
                </w:rPr>
                <w:t>6.2</w:t>
              </w:r>
            </w:ins>
            <w:del w:id="457" w:author="ERCOT" w:date="2017-09-26T09:08:00Z">
              <w:r w:rsidDel="00186A11">
                <w:rPr>
                  <w:rFonts w:ascii="Calibri" w:hAnsi="Calibri"/>
                  <w:color w:val="000000"/>
                  <w:sz w:val="22"/>
                  <w:szCs w:val="22"/>
                </w:rPr>
                <w:delText>6.8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58" w:author="ERCOT" w:date="2017-09-26T09:08:00Z">
              <w:r>
                <w:rPr>
                  <w:rFonts w:ascii="Calibri" w:hAnsi="Calibri"/>
                  <w:color w:val="000000"/>
                  <w:sz w:val="22"/>
                  <w:szCs w:val="22"/>
                </w:rPr>
                <w:t>3.6</w:t>
              </w:r>
            </w:ins>
            <w:del w:id="459" w:author="ERCOT" w:date="2017-09-26T09:08:00Z">
              <w:r w:rsidDel="00186A11">
                <w:rPr>
                  <w:rFonts w:ascii="Calibri" w:hAnsi="Calibri"/>
                  <w:color w:val="000000"/>
                  <w:sz w:val="22"/>
                  <w:szCs w:val="22"/>
                </w:rPr>
                <w:delText>-2.4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60" w:author="ERCOT" w:date="2017-09-26T09:08:00Z">
              <w:r>
                <w:rPr>
                  <w:rFonts w:ascii="Calibri" w:hAnsi="Calibri"/>
                  <w:color w:val="000000"/>
                  <w:sz w:val="22"/>
                  <w:szCs w:val="22"/>
                </w:rPr>
                <w:t>3.6</w:t>
              </w:r>
            </w:ins>
            <w:del w:id="461" w:author="ERCOT" w:date="2017-09-26T09:08:00Z">
              <w:r w:rsidDel="00186A11">
                <w:rPr>
                  <w:rFonts w:ascii="Calibri" w:hAnsi="Calibri"/>
                  <w:color w:val="000000"/>
                  <w:sz w:val="22"/>
                  <w:szCs w:val="22"/>
                </w:rPr>
                <w:delText>2.2</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62" w:author="ERCOT" w:date="2017-09-26T09:08:00Z">
              <w:r>
                <w:rPr>
                  <w:rFonts w:ascii="Calibri" w:hAnsi="Calibri"/>
                  <w:color w:val="000000"/>
                  <w:sz w:val="22"/>
                  <w:szCs w:val="22"/>
                </w:rPr>
                <w:t>3.7</w:t>
              </w:r>
            </w:ins>
            <w:del w:id="463" w:author="ERCOT" w:date="2017-09-26T09:08:00Z">
              <w:r w:rsidDel="00186A11">
                <w:rPr>
                  <w:rFonts w:ascii="Calibri" w:hAnsi="Calibri"/>
                  <w:color w:val="000000"/>
                  <w:sz w:val="22"/>
                  <w:szCs w:val="22"/>
                </w:rPr>
                <w:delText>-0.1</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64" w:author="ERCOT" w:date="2017-09-26T09:08:00Z">
              <w:r>
                <w:rPr>
                  <w:rFonts w:ascii="Calibri" w:hAnsi="Calibri"/>
                  <w:color w:val="000000"/>
                  <w:sz w:val="22"/>
                  <w:szCs w:val="22"/>
                </w:rPr>
                <w:t>2.2</w:t>
              </w:r>
            </w:ins>
            <w:del w:id="465" w:author="ERCOT" w:date="2017-09-26T09:08:00Z">
              <w:r w:rsidDel="00186A11">
                <w:rPr>
                  <w:rFonts w:ascii="Calibri" w:hAnsi="Calibri"/>
                  <w:color w:val="000000"/>
                  <w:sz w:val="22"/>
                  <w:szCs w:val="22"/>
                </w:rPr>
                <w:delText>1.0</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66" w:author="ERCOT" w:date="2017-09-26T09:08:00Z">
              <w:r>
                <w:rPr>
                  <w:rFonts w:ascii="Calibri" w:hAnsi="Calibri"/>
                  <w:color w:val="000000"/>
                  <w:sz w:val="22"/>
                  <w:szCs w:val="22"/>
                </w:rPr>
                <w:t>1.1</w:t>
              </w:r>
            </w:ins>
            <w:del w:id="467" w:author="ERCOT" w:date="2017-09-26T09:08:00Z">
              <w:r w:rsidDel="00186A11">
                <w:rPr>
                  <w:rFonts w:ascii="Calibri" w:hAnsi="Calibri"/>
                  <w:color w:val="000000"/>
                  <w:sz w:val="22"/>
                  <w:szCs w:val="22"/>
                </w:rPr>
                <w:delText>-1.8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68" w:author="ERCOT" w:date="2017-09-26T09:08:00Z">
              <w:r>
                <w:rPr>
                  <w:rFonts w:ascii="Calibri" w:hAnsi="Calibri"/>
                  <w:color w:val="000000"/>
                  <w:sz w:val="22"/>
                  <w:szCs w:val="22"/>
                </w:rPr>
                <w:t>1.3</w:t>
              </w:r>
            </w:ins>
            <w:del w:id="469" w:author="ERCOT" w:date="2017-09-26T09:08:00Z">
              <w:r w:rsidDel="00186A11">
                <w:rPr>
                  <w:rFonts w:ascii="Calibri" w:hAnsi="Calibri"/>
                  <w:color w:val="000000"/>
                  <w:sz w:val="22"/>
                  <w:szCs w:val="22"/>
                </w:rPr>
                <w:delText>-0.4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70" w:author="ERCOT" w:date="2017-09-26T09:08:00Z">
              <w:r>
                <w:rPr>
                  <w:rFonts w:ascii="Calibri" w:hAnsi="Calibri"/>
                  <w:color w:val="000000"/>
                  <w:sz w:val="22"/>
                  <w:szCs w:val="22"/>
                </w:rPr>
                <w:t>1.4</w:t>
              </w:r>
            </w:ins>
            <w:del w:id="471" w:author="ERCOT" w:date="2017-09-26T09:08:00Z">
              <w:r w:rsidDel="00186A11">
                <w:rPr>
                  <w:rFonts w:ascii="Calibri" w:hAnsi="Calibri"/>
                  <w:color w:val="000000"/>
                  <w:sz w:val="22"/>
                  <w:szCs w:val="22"/>
                </w:rPr>
                <w:delText>0.2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72" w:author="ERCOT" w:date="2017-09-26T09:08:00Z">
              <w:r>
                <w:rPr>
                  <w:rFonts w:ascii="Calibri" w:hAnsi="Calibri"/>
                  <w:color w:val="000000"/>
                  <w:sz w:val="22"/>
                  <w:szCs w:val="22"/>
                </w:rPr>
                <w:t>1.2</w:t>
              </w:r>
            </w:ins>
            <w:del w:id="473" w:author="ERCOT" w:date="2017-09-26T09:08:00Z">
              <w:r w:rsidDel="00186A11">
                <w:rPr>
                  <w:rFonts w:ascii="Calibri" w:hAnsi="Calibri"/>
                  <w:color w:val="000000"/>
                  <w:sz w:val="22"/>
                  <w:szCs w:val="22"/>
                </w:rPr>
                <w:delText>1.9</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74" w:author="ERCOT" w:date="2017-09-26T09:08:00Z">
              <w:r>
                <w:rPr>
                  <w:rFonts w:ascii="Calibri" w:hAnsi="Calibri"/>
                  <w:color w:val="000000"/>
                  <w:sz w:val="22"/>
                  <w:szCs w:val="22"/>
                </w:rPr>
                <w:t>0.5</w:t>
              </w:r>
            </w:ins>
            <w:del w:id="475" w:author="ERCOT" w:date="2017-09-26T09:08:00Z">
              <w:r w:rsidDel="00186A11">
                <w:rPr>
                  <w:rFonts w:ascii="Calibri" w:hAnsi="Calibri"/>
                  <w:color w:val="000000"/>
                  <w:sz w:val="22"/>
                  <w:szCs w:val="22"/>
                </w:rPr>
                <w:delText>2.7</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76" w:author="ERCOT" w:date="2017-09-26T09:08:00Z">
              <w:r>
                <w:rPr>
                  <w:rFonts w:ascii="Calibri" w:hAnsi="Calibri"/>
                  <w:color w:val="000000"/>
                  <w:sz w:val="22"/>
                  <w:szCs w:val="22"/>
                </w:rPr>
                <w:t>-0.5</w:t>
              </w:r>
            </w:ins>
            <w:del w:id="477" w:author="ERCOT" w:date="2017-09-26T09:08:00Z">
              <w:r w:rsidDel="00186A11">
                <w:rPr>
                  <w:rFonts w:ascii="Calibri" w:hAnsi="Calibri"/>
                  <w:color w:val="000000"/>
                  <w:sz w:val="22"/>
                  <w:szCs w:val="22"/>
                </w:rPr>
                <w:delText>0.8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78" w:author="ERCOT" w:date="2017-09-26T09:08:00Z">
              <w:r>
                <w:rPr>
                  <w:rFonts w:ascii="Calibri" w:hAnsi="Calibri"/>
                  <w:color w:val="000000"/>
                  <w:sz w:val="22"/>
                  <w:szCs w:val="22"/>
                </w:rPr>
                <w:t>-0.7</w:t>
              </w:r>
            </w:ins>
            <w:del w:id="479" w:author="ERCOT" w:date="2017-09-26T09:08:00Z">
              <w:r w:rsidDel="00186A11">
                <w:rPr>
                  <w:rFonts w:ascii="Calibri" w:hAnsi="Calibri"/>
                  <w:color w:val="000000"/>
                  <w:sz w:val="22"/>
                  <w:szCs w:val="22"/>
                </w:rPr>
                <w:delText>1.1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80" w:author="ERCOT" w:date="2017-09-26T09:08:00Z">
              <w:r>
                <w:rPr>
                  <w:rFonts w:ascii="Calibri" w:hAnsi="Calibri"/>
                  <w:color w:val="000000"/>
                  <w:sz w:val="22"/>
                  <w:szCs w:val="22"/>
                </w:rPr>
                <w:t>0.0</w:t>
              </w:r>
            </w:ins>
            <w:del w:id="481" w:author="ERCOT" w:date="2017-09-26T09:08:00Z">
              <w:r w:rsidDel="00186A11">
                <w:rPr>
                  <w:rFonts w:ascii="Calibri" w:hAnsi="Calibri"/>
                  <w:color w:val="000000"/>
                  <w:sz w:val="22"/>
                  <w:szCs w:val="22"/>
                </w:rPr>
                <w:delText>0.1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82" w:author="ERCOT" w:date="2017-09-26T09:08:00Z">
              <w:r>
                <w:rPr>
                  <w:rFonts w:ascii="Calibri" w:hAnsi="Calibri"/>
                  <w:color w:val="000000"/>
                  <w:sz w:val="22"/>
                  <w:szCs w:val="22"/>
                </w:rPr>
                <w:t>0.5</w:t>
              </w:r>
            </w:ins>
            <w:del w:id="483" w:author="ERCOT" w:date="2017-09-26T09:08:00Z">
              <w:r w:rsidDel="00186A11">
                <w:rPr>
                  <w:rFonts w:ascii="Calibri" w:hAnsi="Calibri"/>
                  <w:color w:val="000000"/>
                  <w:sz w:val="22"/>
                  <w:szCs w:val="22"/>
                </w:rPr>
                <w:delText>-0.2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4F17C9">
            <w:pPr>
              <w:widowControl/>
              <w:autoSpaceDE/>
              <w:autoSpaceDN/>
              <w:adjustRightInd/>
              <w:jc w:val="center"/>
              <w:rPr>
                <w:bCs/>
                <w:sz w:val="22"/>
                <w:szCs w:val="22"/>
              </w:rPr>
            </w:pPr>
            <w:ins w:id="484" w:author="ERCOT" w:date="2017-09-26T09:08:00Z">
              <w:r>
                <w:rPr>
                  <w:rFonts w:ascii="Calibri" w:hAnsi="Calibri"/>
                  <w:color w:val="000000"/>
                  <w:sz w:val="22"/>
                  <w:szCs w:val="22"/>
                </w:rPr>
                <w:t>0.4</w:t>
              </w:r>
            </w:ins>
            <w:del w:id="485" w:author="ERCOT" w:date="2017-09-26T09:08:00Z">
              <w:r w:rsidDel="00186A11">
                <w:rPr>
                  <w:rFonts w:ascii="Calibri" w:hAnsi="Calibri"/>
                  <w:color w:val="000000"/>
                  <w:sz w:val="22"/>
                  <w:szCs w:val="22"/>
                </w:rPr>
                <w:delText>1.0</w:delText>
              </w:r>
            </w:del>
          </w:p>
        </w:tc>
        <w:tc>
          <w:tcPr>
            <w:tcW w:w="190" w:type="pct"/>
            <w:tcBorders>
              <w:top w:val="single" w:sz="8" w:space="0" w:color="000000"/>
              <w:left w:val="single" w:sz="4" w:space="0" w:color="000000"/>
              <w:bottom w:val="single" w:sz="8" w:space="0" w:color="000000"/>
              <w:right w:val="single" w:sz="8" w:space="0" w:color="000000"/>
            </w:tcBorders>
            <w:vAlign w:val="bottom"/>
          </w:tcPr>
          <w:p w:rsidR="00186A11" w:rsidRPr="003A1418" w:rsidRDefault="00186A11" w:rsidP="00E929DB">
            <w:pPr>
              <w:widowControl/>
              <w:autoSpaceDE/>
              <w:autoSpaceDN/>
              <w:adjustRightInd/>
              <w:jc w:val="center"/>
              <w:rPr>
                <w:bCs/>
                <w:sz w:val="22"/>
                <w:szCs w:val="22"/>
              </w:rPr>
            </w:pPr>
            <w:ins w:id="486" w:author="ERCOT" w:date="2017-09-26T09:08:00Z">
              <w:r>
                <w:rPr>
                  <w:rFonts w:ascii="Calibri" w:hAnsi="Calibri"/>
                  <w:color w:val="000000"/>
                  <w:sz w:val="22"/>
                  <w:szCs w:val="22"/>
                </w:rPr>
                <w:t>2.9</w:t>
              </w:r>
            </w:ins>
            <w:del w:id="487" w:author="ERCOT" w:date="2017-09-26T09:08:00Z">
              <w:r w:rsidDel="00186A11">
                <w:rPr>
                  <w:rFonts w:ascii="Calibri" w:hAnsi="Calibri"/>
                  <w:color w:val="000000"/>
                  <w:sz w:val="22"/>
                  <w:szCs w:val="22"/>
                </w:rPr>
                <w:delText>1.0</w:delText>
              </w:r>
            </w:del>
          </w:p>
        </w:tc>
      </w:tr>
      <w:tr w:rsidR="00186A11" w:rsidRPr="00CC576E" w:rsidTr="00CD4127">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186A11" w:rsidRPr="0012615F" w:rsidRDefault="00186A11" w:rsidP="00186A11">
            <w:pPr>
              <w:widowControl/>
              <w:autoSpaceDE/>
              <w:autoSpaceDN/>
              <w:adjustRightInd/>
              <w:jc w:val="center"/>
              <w:rPr>
                <w:b/>
                <w:bCs/>
                <w:sz w:val="22"/>
                <w:szCs w:val="22"/>
              </w:rPr>
            </w:pPr>
            <w:r w:rsidRPr="0012615F">
              <w:rPr>
                <w:b/>
                <w:bCs/>
                <w:sz w:val="22"/>
                <w:szCs w:val="22"/>
              </w:rPr>
              <w:t>Nov.</w:t>
            </w:r>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186A11">
            <w:pPr>
              <w:widowControl/>
              <w:autoSpaceDE/>
              <w:autoSpaceDN/>
              <w:adjustRightInd/>
              <w:jc w:val="center"/>
              <w:rPr>
                <w:bCs/>
                <w:sz w:val="22"/>
                <w:szCs w:val="22"/>
              </w:rPr>
            </w:pPr>
            <w:ins w:id="488" w:author="ERCOT" w:date="2017-09-26T09:08:00Z">
              <w:r>
                <w:rPr>
                  <w:rFonts w:ascii="Calibri" w:hAnsi="Calibri"/>
                  <w:color w:val="000000"/>
                  <w:sz w:val="22"/>
                  <w:szCs w:val="22"/>
                </w:rPr>
                <w:t>3.4</w:t>
              </w:r>
            </w:ins>
            <w:del w:id="489" w:author="ERCOT" w:date="2017-09-26T09:08:00Z">
              <w:r w:rsidDel="00186A11">
                <w:rPr>
                  <w:rFonts w:ascii="Calibri" w:hAnsi="Calibri"/>
                  <w:color w:val="000000"/>
                  <w:sz w:val="22"/>
                  <w:szCs w:val="22"/>
                </w:rPr>
                <w:delText>1.9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186A11">
            <w:pPr>
              <w:widowControl/>
              <w:autoSpaceDE/>
              <w:autoSpaceDN/>
              <w:adjustRightInd/>
              <w:jc w:val="center"/>
              <w:rPr>
                <w:bCs/>
                <w:sz w:val="22"/>
                <w:szCs w:val="22"/>
              </w:rPr>
            </w:pPr>
            <w:ins w:id="490" w:author="ERCOT" w:date="2017-09-26T09:08:00Z">
              <w:r>
                <w:rPr>
                  <w:rFonts w:ascii="Calibri" w:hAnsi="Calibri"/>
                  <w:color w:val="000000"/>
                  <w:sz w:val="22"/>
                  <w:szCs w:val="22"/>
                </w:rPr>
                <w:t>2.4</w:t>
              </w:r>
            </w:ins>
            <w:del w:id="491" w:author="ERCOT" w:date="2017-09-26T09:08:00Z">
              <w:r w:rsidDel="00186A11">
                <w:rPr>
                  <w:rFonts w:ascii="Calibri" w:hAnsi="Calibri"/>
                  <w:color w:val="000000"/>
                  <w:sz w:val="22"/>
                  <w:szCs w:val="22"/>
                </w:rPr>
                <w:delText>5.6</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876168">
            <w:pPr>
              <w:widowControl/>
              <w:autoSpaceDE/>
              <w:autoSpaceDN/>
              <w:adjustRightInd/>
              <w:jc w:val="center"/>
              <w:rPr>
                <w:bCs/>
                <w:sz w:val="22"/>
                <w:szCs w:val="22"/>
              </w:rPr>
            </w:pPr>
            <w:ins w:id="492" w:author="ERCOT" w:date="2017-09-26T09:08:00Z">
              <w:r>
                <w:rPr>
                  <w:rFonts w:ascii="Calibri" w:hAnsi="Calibri"/>
                  <w:color w:val="000000"/>
                  <w:sz w:val="22"/>
                  <w:szCs w:val="22"/>
                </w:rPr>
                <w:t>3.6</w:t>
              </w:r>
            </w:ins>
            <w:del w:id="493" w:author="ERCOT" w:date="2017-09-26T09:08:00Z">
              <w:r w:rsidDel="00186A11">
                <w:rPr>
                  <w:rFonts w:ascii="Calibri" w:hAnsi="Calibri"/>
                  <w:color w:val="000000"/>
                  <w:sz w:val="22"/>
                  <w:szCs w:val="22"/>
                </w:rPr>
                <w:delText>1.3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080E25">
            <w:pPr>
              <w:widowControl/>
              <w:autoSpaceDE/>
              <w:autoSpaceDN/>
              <w:adjustRightInd/>
              <w:jc w:val="center"/>
              <w:rPr>
                <w:bCs/>
                <w:sz w:val="22"/>
                <w:szCs w:val="22"/>
              </w:rPr>
            </w:pPr>
            <w:ins w:id="494" w:author="ERCOT" w:date="2017-09-26T09:08:00Z">
              <w:r>
                <w:rPr>
                  <w:rFonts w:ascii="Calibri" w:hAnsi="Calibri"/>
                  <w:color w:val="000000"/>
                  <w:sz w:val="22"/>
                  <w:szCs w:val="22"/>
                </w:rPr>
                <w:t>3.4</w:t>
              </w:r>
            </w:ins>
            <w:del w:id="495" w:author="ERCOT" w:date="2017-09-26T09:08:00Z">
              <w:r w:rsidDel="00186A11">
                <w:rPr>
                  <w:rFonts w:ascii="Calibri" w:hAnsi="Calibri"/>
                  <w:color w:val="000000"/>
                  <w:sz w:val="22"/>
                  <w:szCs w:val="22"/>
                </w:rPr>
                <w:delText>0.9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9B212A">
            <w:pPr>
              <w:widowControl/>
              <w:autoSpaceDE/>
              <w:autoSpaceDN/>
              <w:adjustRightInd/>
              <w:jc w:val="center"/>
              <w:rPr>
                <w:bCs/>
                <w:sz w:val="22"/>
                <w:szCs w:val="22"/>
              </w:rPr>
            </w:pPr>
            <w:ins w:id="496" w:author="ERCOT" w:date="2017-09-26T09:08:00Z">
              <w:r>
                <w:rPr>
                  <w:rFonts w:ascii="Calibri" w:hAnsi="Calibri"/>
                  <w:color w:val="000000"/>
                  <w:sz w:val="22"/>
                  <w:szCs w:val="22"/>
                </w:rPr>
                <w:t>3.3</w:t>
              </w:r>
            </w:ins>
            <w:del w:id="497" w:author="ERCOT" w:date="2017-09-26T09:08:00Z">
              <w:r w:rsidDel="00186A11">
                <w:rPr>
                  <w:rFonts w:ascii="Calibri" w:hAnsi="Calibri"/>
                  <w:color w:val="000000"/>
                  <w:sz w:val="22"/>
                  <w:szCs w:val="22"/>
                </w:rPr>
                <w:delText>3.1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498" w:author="ERCOT" w:date="2017-09-26T09:08:00Z">
              <w:r>
                <w:rPr>
                  <w:rFonts w:ascii="Calibri" w:hAnsi="Calibri"/>
                  <w:color w:val="000000"/>
                  <w:sz w:val="22"/>
                  <w:szCs w:val="22"/>
                </w:rPr>
                <w:t>2.8</w:t>
              </w:r>
            </w:ins>
            <w:del w:id="499" w:author="ERCOT" w:date="2017-09-26T09:08:00Z">
              <w:r w:rsidDel="00186A11">
                <w:rPr>
                  <w:rFonts w:ascii="Calibri" w:hAnsi="Calibri"/>
                  <w:color w:val="000000"/>
                  <w:sz w:val="22"/>
                  <w:szCs w:val="22"/>
                </w:rPr>
                <w:delText>1.1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00" w:author="ERCOT" w:date="2017-09-26T09:08:00Z">
              <w:r>
                <w:rPr>
                  <w:rFonts w:ascii="Calibri" w:hAnsi="Calibri"/>
                  <w:color w:val="000000"/>
                  <w:sz w:val="22"/>
                  <w:szCs w:val="22"/>
                </w:rPr>
                <w:t>0.8</w:t>
              </w:r>
            </w:ins>
            <w:del w:id="501" w:author="ERCOT" w:date="2017-09-26T09:08:00Z">
              <w:r w:rsidDel="00186A11">
                <w:rPr>
                  <w:rFonts w:ascii="Calibri" w:hAnsi="Calibri"/>
                  <w:color w:val="000000"/>
                  <w:sz w:val="22"/>
                  <w:szCs w:val="22"/>
                </w:rPr>
                <w:delText>-0.6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02" w:author="ERCOT" w:date="2017-09-26T09:08:00Z">
              <w:r>
                <w:rPr>
                  <w:rFonts w:ascii="Calibri" w:hAnsi="Calibri"/>
                  <w:color w:val="000000"/>
                  <w:sz w:val="22"/>
                  <w:szCs w:val="22"/>
                </w:rPr>
                <w:t>4.7</w:t>
              </w:r>
            </w:ins>
            <w:del w:id="503" w:author="ERCOT" w:date="2017-09-26T09:08:00Z">
              <w:r w:rsidDel="00186A11">
                <w:rPr>
                  <w:rFonts w:ascii="Calibri" w:hAnsi="Calibri"/>
                  <w:color w:val="000000"/>
                  <w:sz w:val="22"/>
                  <w:szCs w:val="22"/>
                </w:rPr>
                <w:delText>2.8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04" w:author="ERCOT" w:date="2017-09-26T09:08:00Z">
              <w:r>
                <w:rPr>
                  <w:rFonts w:ascii="Calibri" w:hAnsi="Calibri"/>
                  <w:color w:val="000000"/>
                  <w:sz w:val="22"/>
                  <w:szCs w:val="22"/>
                </w:rPr>
                <w:t>5.5</w:t>
              </w:r>
            </w:ins>
            <w:del w:id="505" w:author="ERCOT" w:date="2017-09-26T09:08:00Z">
              <w:r w:rsidDel="00186A11">
                <w:rPr>
                  <w:rFonts w:ascii="Calibri" w:hAnsi="Calibri"/>
                  <w:color w:val="000000"/>
                  <w:sz w:val="22"/>
                  <w:szCs w:val="22"/>
                </w:rPr>
                <w:delText>4.5</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06" w:author="ERCOT" w:date="2017-09-26T09:08:00Z">
              <w:r>
                <w:rPr>
                  <w:rFonts w:ascii="Calibri" w:hAnsi="Calibri"/>
                  <w:color w:val="000000"/>
                  <w:sz w:val="22"/>
                  <w:szCs w:val="22"/>
                </w:rPr>
                <w:t>4.1</w:t>
              </w:r>
            </w:ins>
            <w:del w:id="507" w:author="ERCOT" w:date="2017-09-26T09:08:00Z">
              <w:r w:rsidDel="00186A11">
                <w:rPr>
                  <w:rFonts w:ascii="Calibri" w:hAnsi="Calibri"/>
                  <w:color w:val="000000"/>
                  <w:sz w:val="22"/>
                  <w:szCs w:val="22"/>
                </w:rPr>
                <w:delText>4.2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08" w:author="ERCOT" w:date="2017-09-26T09:08:00Z">
              <w:r>
                <w:rPr>
                  <w:rFonts w:ascii="Calibri" w:hAnsi="Calibri"/>
                  <w:color w:val="000000"/>
                  <w:sz w:val="22"/>
                  <w:szCs w:val="22"/>
                </w:rPr>
                <w:t>3.9</w:t>
              </w:r>
            </w:ins>
            <w:del w:id="509" w:author="ERCOT" w:date="2017-09-26T09:08:00Z">
              <w:r w:rsidDel="00186A11">
                <w:rPr>
                  <w:rFonts w:ascii="Calibri" w:hAnsi="Calibri"/>
                  <w:color w:val="000000"/>
                  <w:sz w:val="22"/>
                  <w:szCs w:val="22"/>
                </w:rPr>
                <w:delText>5.5</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10" w:author="ERCOT" w:date="2017-09-26T09:08:00Z">
              <w:r>
                <w:rPr>
                  <w:rFonts w:ascii="Calibri" w:hAnsi="Calibri"/>
                  <w:color w:val="000000"/>
                  <w:sz w:val="22"/>
                  <w:szCs w:val="22"/>
                </w:rPr>
                <w:t>4.1</w:t>
              </w:r>
            </w:ins>
            <w:del w:id="511" w:author="ERCOT" w:date="2017-09-26T09:08:00Z">
              <w:r w:rsidDel="00186A11">
                <w:rPr>
                  <w:rFonts w:ascii="Calibri" w:hAnsi="Calibri"/>
                  <w:color w:val="000000"/>
                  <w:sz w:val="22"/>
                  <w:szCs w:val="22"/>
                </w:rPr>
                <w:delText>3.7</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12" w:author="ERCOT" w:date="2017-09-26T09:08:00Z">
              <w:r>
                <w:rPr>
                  <w:rFonts w:ascii="Calibri" w:hAnsi="Calibri"/>
                  <w:color w:val="000000"/>
                  <w:sz w:val="22"/>
                  <w:szCs w:val="22"/>
                </w:rPr>
                <w:t>2.2</w:t>
              </w:r>
            </w:ins>
            <w:del w:id="513" w:author="ERCOT" w:date="2017-09-26T09:08:00Z">
              <w:r w:rsidDel="00186A11">
                <w:rPr>
                  <w:rFonts w:ascii="Calibri" w:hAnsi="Calibri"/>
                  <w:color w:val="000000"/>
                  <w:sz w:val="22"/>
                  <w:szCs w:val="22"/>
                </w:rPr>
                <w:delText>2.7</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14" w:author="ERCOT" w:date="2017-09-26T09:08:00Z">
              <w:r>
                <w:rPr>
                  <w:rFonts w:ascii="Calibri" w:hAnsi="Calibri"/>
                  <w:color w:val="000000"/>
                  <w:sz w:val="22"/>
                  <w:szCs w:val="22"/>
                </w:rPr>
                <w:t>1.2</w:t>
              </w:r>
            </w:ins>
            <w:del w:id="515" w:author="ERCOT" w:date="2017-09-26T09:08:00Z">
              <w:r w:rsidDel="00186A11">
                <w:rPr>
                  <w:rFonts w:ascii="Calibri" w:hAnsi="Calibri"/>
                  <w:color w:val="000000"/>
                  <w:sz w:val="22"/>
                  <w:szCs w:val="22"/>
                </w:rPr>
                <w:delText>3.4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16" w:author="ERCOT" w:date="2017-09-26T09:08:00Z">
              <w:r>
                <w:rPr>
                  <w:rFonts w:ascii="Calibri" w:hAnsi="Calibri"/>
                  <w:color w:val="000000"/>
                  <w:sz w:val="22"/>
                  <w:szCs w:val="22"/>
                </w:rPr>
                <w:t>2.1</w:t>
              </w:r>
            </w:ins>
            <w:del w:id="517" w:author="ERCOT" w:date="2017-09-26T09:08:00Z">
              <w:r w:rsidDel="00186A11">
                <w:rPr>
                  <w:rFonts w:ascii="Calibri" w:hAnsi="Calibri"/>
                  <w:color w:val="000000"/>
                  <w:sz w:val="22"/>
                  <w:szCs w:val="22"/>
                </w:rPr>
                <w:delText>4.4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18" w:author="ERCOT" w:date="2017-09-26T09:08:00Z">
              <w:r>
                <w:rPr>
                  <w:rFonts w:ascii="Calibri" w:hAnsi="Calibri"/>
                  <w:color w:val="000000"/>
                  <w:sz w:val="22"/>
                  <w:szCs w:val="22"/>
                </w:rPr>
                <w:t>2.9</w:t>
              </w:r>
            </w:ins>
            <w:del w:id="519" w:author="ERCOT" w:date="2017-09-26T09:08:00Z">
              <w:r w:rsidDel="00186A11">
                <w:rPr>
                  <w:rFonts w:ascii="Calibri" w:hAnsi="Calibri"/>
                  <w:color w:val="000000"/>
                  <w:sz w:val="22"/>
                  <w:szCs w:val="22"/>
                </w:rPr>
                <w:delText>2.6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20" w:author="ERCOT" w:date="2017-09-26T09:08:00Z">
              <w:r>
                <w:rPr>
                  <w:rFonts w:ascii="Calibri" w:hAnsi="Calibri"/>
                  <w:color w:val="000000"/>
                  <w:sz w:val="22"/>
                  <w:szCs w:val="22"/>
                </w:rPr>
                <w:t>3.2</w:t>
              </w:r>
            </w:ins>
            <w:del w:id="521" w:author="ERCOT" w:date="2017-09-26T09:08:00Z">
              <w:r w:rsidDel="00186A11">
                <w:rPr>
                  <w:rFonts w:ascii="Calibri" w:hAnsi="Calibri"/>
                  <w:color w:val="000000"/>
                  <w:sz w:val="22"/>
                  <w:szCs w:val="22"/>
                </w:rPr>
                <w:delText>6.6</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22" w:author="ERCOT" w:date="2017-09-26T09:08:00Z">
              <w:r>
                <w:rPr>
                  <w:rFonts w:ascii="Calibri" w:hAnsi="Calibri"/>
                  <w:color w:val="000000"/>
                  <w:sz w:val="22"/>
                  <w:szCs w:val="22"/>
                </w:rPr>
                <w:t>1.1</w:t>
              </w:r>
            </w:ins>
            <w:del w:id="523" w:author="ERCOT" w:date="2017-09-26T09:08:00Z">
              <w:r w:rsidDel="00186A11">
                <w:rPr>
                  <w:rFonts w:ascii="Calibri" w:hAnsi="Calibri"/>
                  <w:color w:val="000000"/>
                  <w:sz w:val="22"/>
                  <w:szCs w:val="22"/>
                </w:rPr>
                <w:delText>4.2</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24" w:author="ERCOT" w:date="2017-09-26T09:08:00Z">
              <w:r>
                <w:rPr>
                  <w:rFonts w:ascii="Calibri" w:hAnsi="Calibri"/>
                  <w:color w:val="000000"/>
                  <w:sz w:val="22"/>
                  <w:szCs w:val="22"/>
                </w:rPr>
                <w:t>-0.1</w:t>
              </w:r>
            </w:ins>
            <w:del w:id="525" w:author="ERCOT" w:date="2017-09-26T09:08:00Z">
              <w:r w:rsidDel="00186A11">
                <w:rPr>
                  <w:rFonts w:ascii="Calibri" w:hAnsi="Calibri"/>
                  <w:color w:val="000000"/>
                  <w:sz w:val="22"/>
                  <w:szCs w:val="22"/>
                </w:rPr>
                <w:delText>1.5</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26" w:author="ERCOT" w:date="2017-09-26T09:08:00Z">
              <w:r>
                <w:rPr>
                  <w:rFonts w:ascii="Calibri" w:hAnsi="Calibri"/>
                  <w:color w:val="000000"/>
                  <w:sz w:val="22"/>
                  <w:szCs w:val="22"/>
                </w:rPr>
                <w:t>-0.1</w:t>
              </w:r>
            </w:ins>
            <w:del w:id="527" w:author="ERCOT" w:date="2017-09-26T09:08:00Z">
              <w:r w:rsidDel="00186A11">
                <w:rPr>
                  <w:rFonts w:ascii="Calibri" w:hAnsi="Calibri"/>
                  <w:color w:val="000000"/>
                  <w:sz w:val="22"/>
                  <w:szCs w:val="22"/>
                </w:rPr>
                <w:delText>1.3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28" w:author="ERCOT" w:date="2017-09-26T09:08:00Z">
              <w:r>
                <w:rPr>
                  <w:rFonts w:ascii="Calibri" w:hAnsi="Calibri"/>
                  <w:color w:val="000000"/>
                  <w:sz w:val="22"/>
                  <w:szCs w:val="22"/>
                </w:rPr>
                <w:t>0.0</w:t>
              </w:r>
            </w:ins>
            <w:del w:id="529" w:author="ERCOT" w:date="2017-09-26T09:08:00Z">
              <w:r w:rsidDel="00186A11">
                <w:rPr>
                  <w:rFonts w:ascii="Calibri" w:hAnsi="Calibri"/>
                  <w:color w:val="000000"/>
                  <w:sz w:val="22"/>
                  <w:szCs w:val="22"/>
                </w:rPr>
                <w:delText>1.7</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30" w:author="ERCOT" w:date="2017-09-26T09:08:00Z">
              <w:r>
                <w:rPr>
                  <w:rFonts w:ascii="Calibri" w:hAnsi="Calibri"/>
                  <w:color w:val="000000"/>
                  <w:sz w:val="22"/>
                  <w:szCs w:val="22"/>
                </w:rPr>
                <w:t>0.7</w:t>
              </w:r>
            </w:ins>
            <w:del w:id="531" w:author="ERCOT" w:date="2017-09-26T09:08:00Z">
              <w:r w:rsidDel="00186A11">
                <w:rPr>
                  <w:rFonts w:ascii="Calibri" w:hAnsi="Calibri"/>
                  <w:color w:val="000000"/>
                  <w:sz w:val="22"/>
                  <w:szCs w:val="22"/>
                </w:rPr>
                <w:delText>0.8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186A11" w:rsidRPr="003A1418" w:rsidRDefault="00186A11" w:rsidP="004F17C9">
            <w:pPr>
              <w:widowControl/>
              <w:autoSpaceDE/>
              <w:autoSpaceDN/>
              <w:adjustRightInd/>
              <w:jc w:val="center"/>
              <w:rPr>
                <w:bCs/>
                <w:sz w:val="22"/>
                <w:szCs w:val="22"/>
              </w:rPr>
            </w:pPr>
            <w:ins w:id="532" w:author="ERCOT" w:date="2017-09-26T09:08:00Z">
              <w:r>
                <w:rPr>
                  <w:rFonts w:ascii="Calibri" w:hAnsi="Calibri"/>
                  <w:color w:val="000000"/>
                  <w:sz w:val="22"/>
                  <w:szCs w:val="22"/>
                </w:rPr>
                <w:t>0.4</w:t>
              </w:r>
            </w:ins>
            <w:del w:id="533" w:author="ERCOT" w:date="2017-09-26T09:08:00Z">
              <w:r w:rsidDel="00186A11">
                <w:rPr>
                  <w:rFonts w:ascii="Calibri" w:hAnsi="Calibri"/>
                  <w:color w:val="000000"/>
                  <w:sz w:val="22"/>
                  <w:szCs w:val="22"/>
                </w:rPr>
                <w:delText>3.8</w:delText>
              </w:r>
            </w:del>
          </w:p>
        </w:tc>
        <w:tc>
          <w:tcPr>
            <w:tcW w:w="190" w:type="pct"/>
            <w:tcBorders>
              <w:top w:val="single" w:sz="8" w:space="0" w:color="000000"/>
              <w:left w:val="single" w:sz="4" w:space="0" w:color="000000"/>
              <w:bottom w:val="single" w:sz="8" w:space="0" w:color="000000"/>
              <w:right w:val="single" w:sz="8" w:space="0" w:color="000000"/>
            </w:tcBorders>
            <w:vAlign w:val="bottom"/>
          </w:tcPr>
          <w:p w:rsidR="00186A11" w:rsidRPr="003A1418" w:rsidRDefault="00186A11" w:rsidP="00E929DB">
            <w:pPr>
              <w:widowControl/>
              <w:autoSpaceDE/>
              <w:autoSpaceDN/>
              <w:adjustRightInd/>
              <w:jc w:val="center"/>
              <w:rPr>
                <w:bCs/>
                <w:sz w:val="22"/>
                <w:szCs w:val="22"/>
              </w:rPr>
            </w:pPr>
            <w:ins w:id="534" w:author="ERCOT" w:date="2017-09-26T09:08:00Z">
              <w:r>
                <w:rPr>
                  <w:rFonts w:ascii="Calibri" w:hAnsi="Calibri"/>
                  <w:color w:val="000000"/>
                  <w:sz w:val="22"/>
                  <w:szCs w:val="22"/>
                </w:rPr>
                <w:t>2.6</w:t>
              </w:r>
            </w:ins>
            <w:del w:id="535" w:author="ERCOT" w:date="2017-09-26T09:08:00Z">
              <w:r w:rsidDel="00186A11">
                <w:rPr>
                  <w:rFonts w:ascii="Calibri" w:hAnsi="Calibri"/>
                  <w:color w:val="000000"/>
                  <w:sz w:val="22"/>
                  <w:szCs w:val="22"/>
                </w:rPr>
                <w:delText>1.2</w:delText>
              </w:r>
            </w:del>
          </w:p>
        </w:tc>
      </w:tr>
      <w:tr w:rsidR="00186A11" w:rsidRPr="00CC576E" w:rsidTr="00CD4127">
        <w:trPr>
          <w:trHeight w:val="555"/>
          <w:tblCellSpacing w:w="0" w:type="dxa"/>
        </w:trPr>
        <w:tc>
          <w:tcPr>
            <w:tcW w:w="260" w:type="pct"/>
            <w:tcBorders>
              <w:top w:val="single" w:sz="8" w:space="0" w:color="000000"/>
              <w:left w:val="single" w:sz="8" w:space="0" w:color="000000"/>
              <w:bottom w:val="single" w:sz="12" w:space="0" w:color="000000"/>
              <w:right w:val="single" w:sz="8" w:space="0" w:color="000000"/>
            </w:tcBorders>
            <w:vAlign w:val="center"/>
          </w:tcPr>
          <w:p w:rsidR="00186A11" w:rsidRPr="0012615F" w:rsidRDefault="00186A11" w:rsidP="00186A11">
            <w:pPr>
              <w:widowControl/>
              <w:autoSpaceDE/>
              <w:autoSpaceDN/>
              <w:adjustRightInd/>
              <w:jc w:val="center"/>
              <w:rPr>
                <w:b/>
                <w:bCs/>
                <w:sz w:val="22"/>
                <w:szCs w:val="22"/>
              </w:rPr>
            </w:pPr>
            <w:r w:rsidRPr="0012615F">
              <w:rPr>
                <w:b/>
                <w:bCs/>
                <w:sz w:val="22"/>
                <w:szCs w:val="22"/>
              </w:rPr>
              <w:t>Dec.</w:t>
            </w:r>
          </w:p>
        </w:tc>
        <w:tc>
          <w:tcPr>
            <w:tcW w:w="190" w:type="pct"/>
            <w:tcBorders>
              <w:top w:val="single" w:sz="8" w:space="0" w:color="000000"/>
              <w:left w:val="single" w:sz="4" w:space="0" w:color="000000"/>
              <w:bottom w:val="single" w:sz="12" w:space="0" w:color="000000"/>
              <w:right w:val="single" w:sz="4" w:space="0" w:color="000000"/>
            </w:tcBorders>
            <w:vAlign w:val="bottom"/>
          </w:tcPr>
          <w:p w:rsidR="00186A11" w:rsidRPr="003A1418" w:rsidRDefault="00186A11" w:rsidP="00186A11">
            <w:pPr>
              <w:widowControl/>
              <w:autoSpaceDE/>
              <w:autoSpaceDN/>
              <w:adjustRightInd/>
              <w:jc w:val="center"/>
              <w:rPr>
                <w:bCs/>
                <w:sz w:val="22"/>
                <w:szCs w:val="22"/>
              </w:rPr>
            </w:pPr>
            <w:ins w:id="536" w:author="ERCOT" w:date="2017-09-26T09:08:00Z">
              <w:r>
                <w:rPr>
                  <w:rFonts w:ascii="Calibri" w:hAnsi="Calibri"/>
                  <w:color w:val="000000"/>
                  <w:sz w:val="22"/>
                  <w:szCs w:val="22"/>
                </w:rPr>
                <w:t>3.0</w:t>
              </w:r>
            </w:ins>
            <w:del w:id="537" w:author="ERCOT" w:date="2017-09-26T09:08:00Z">
              <w:r w:rsidDel="00186A11">
                <w:rPr>
                  <w:rFonts w:ascii="Calibri" w:hAnsi="Calibri"/>
                  <w:color w:val="000000"/>
                  <w:sz w:val="22"/>
                  <w:szCs w:val="22"/>
                </w:rPr>
                <w:delText>4.4</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186A11" w:rsidRPr="003A1418" w:rsidRDefault="00186A11" w:rsidP="00186A11">
            <w:pPr>
              <w:widowControl/>
              <w:autoSpaceDE/>
              <w:autoSpaceDN/>
              <w:adjustRightInd/>
              <w:jc w:val="center"/>
              <w:rPr>
                <w:bCs/>
                <w:sz w:val="22"/>
                <w:szCs w:val="22"/>
              </w:rPr>
            </w:pPr>
            <w:ins w:id="538" w:author="ERCOT" w:date="2017-09-26T09:08:00Z">
              <w:r>
                <w:rPr>
                  <w:rFonts w:ascii="Calibri" w:hAnsi="Calibri"/>
                  <w:color w:val="000000"/>
                  <w:sz w:val="22"/>
                  <w:szCs w:val="22"/>
                </w:rPr>
                <w:t>3.1</w:t>
              </w:r>
            </w:ins>
            <w:del w:id="539" w:author="ERCOT" w:date="2017-09-26T09:08:00Z">
              <w:r w:rsidDel="00186A11">
                <w:rPr>
                  <w:rFonts w:ascii="Calibri" w:hAnsi="Calibri"/>
                  <w:color w:val="000000"/>
                  <w:sz w:val="22"/>
                  <w:szCs w:val="22"/>
                </w:rPr>
                <w:delText>5.2</w:delText>
              </w:r>
            </w:del>
          </w:p>
        </w:tc>
        <w:tc>
          <w:tcPr>
            <w:tcW w:w="226" w:type="pct"/>
            <w:tcBorders>
              <w:top w:val="single" w:sz="8" w:space="0" w:color="000000"/>
              <w:left w:val="single" w:sz="4" w:space="0" w:color="000000"/>
              <w:bottom w:val="single" w:sz="12" w:space="0" w:color="000000"/>
              <w:right w:val="single" w:sz="4" w:space="0" w:color="000000"/>
            </w:tcBorders>
            <w:vAlign w:val="bottom"/>
          </w:tcPr>
          <w:p w:rsidR="00186A11" w:rsidRPr="003A1418" w:rsidRDefault="00186A11" w:rsidP="00876168">
            <w:pPr>
              <w:widowControl/>
              <w:autoSpaceDE/>
              <w:autoSpaceDN/>
              <w:adjustRightInd/>
              <w:jc w:val="center"/>
              <w:rPr>
                <w:bCs/>
                <w:sz w:val="22"/>
                <w:szCs w:val="22"/>
              </w:rPr>
            </w:pPr>
            <w:ins w:id="540" w:author="ERCOT" w:date="2017-09-26T09:08:00Z">
              <w:r>
                <w:rPr>
                  <w:rFonts w:ascii="Calibri" w:hAnsi="Calibri"/>
                  <w:color w:val="000000"/>
                  <w:sz w:val="22"/>
                  <w:szCs w:val="22"/>
                </w:rPr>
                <w:t>3.6</w:t>
              </w:r>
            </w:ins>
            <w:del w:id="541" w:author="ERCOT" w:date="2017-09-26T09:08:00Z">
              <w:r w:rsidDel="00186A11">
                <w:rPr>
                  <w:rFonts w:ascii="Calibri" w:hAnsi="Calibri"/>
                  <w:color w:val="000000"/>
                  <w:sz w:val="22"/>
                  <w:szCs w:val="22"/>
                </w:rPr>
                <w:delText>3.2</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186A11" w:rsidRPr="003A1418" w:rsidRDefault="00186A11" w:rsidP="00080E25">
            <w:pPr>
              <w:widowControl/>
              <w:autoSpaceDE/>
              <w:autoSpaceDN/>
              <w:adjustRightInd/>
              <w:jc w:val="center"/>
              <w:rPr>
                <w:bCs/>
                <w:sz w:val="22"/>
                <w:szCs w:val="22"/>
              </w:rPr>
            </w:pPr>
            <w:ins w:id="542" w:author="ERCOT" w:date="2017-09-26T09:08:00Z">
              <w:r>
                <w:rPr>
                  <w:rFonts w:ascii="Calibri" w:hAnsi="Calibri"/>
                  <w:color w:val="000000"/>
                  <w:sz w:val="22"/>
                  <w:szCs w:val="22"/>
                </w:rPr>
                <w:t>4.8</w:t>
              </w:r>
            </w:ins>
            <w:del w:id="543" w:author="ERCOT" w:date="2017-09-26T09:08:00Z">
              <w:r w:rsidDel="00186A11">
                <w:rPr>
                  <w:rFonts w:ascii="Calibri" w:hAnsi="Calibri"/>
                  <w:color w:val="000000"/>
                  <w:sz w:val="22"/>
                  <w:szCs w:val="22"/>
                </w:rPr>
                <w:delText>2.9</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186A11" w:rsidRPr="003A1418" w:rsidRDefault="00186A11" w:rsidP="009B212A">
            <w:pPr>
              <w:widowControl/>
              <w:autoSpaceDE/>
              <w:autoSpaceDN/>
              <w:adjustRightInd/>
              <w:jc w:val="center"/>
              <w:rPr>
                <w:bCs/>
                <w:sz w:val="22"/>
                <w:szCs w:val="22"/>
              </w:rPr>
            </w:pPr>
            <w:ins w:id="544" w:author="ERCOT" w:date="2017-09-26T09:08:00Z">
              <w:r>
                <w:rPr>
                  <w:rFonts w:ascii="Calibri" w:hAnsi="Calibri"/>
                  <w:color w:val="000000"/>
                  <w:sz w:val="22"/>
                  <w:szCs w:val="22"/>
                </w:rPr>
                <w:t>2.6</w:t>
              </w:r>
            </w:ins>
            <w:del w:id="545" w:author="ERCOT" w:date="2017-09-26T09:08:00Z">
              <w:r w:rsidDel="00186A11">
                <w:rPr>
                  <w:rFonts w:ascii="Calibri" w:hAnsi="Calibri"/>
                  <w:color w:val="000000"/>
                  <w:sz w:val="22"/>
                  <w:szCs w:val="22"/>
                </w:rPr>
                <w:delText>1.3</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46" w:author="ERCOT" w:date="2017-09-26T09:08:00Z">
              <w:r>
                <w:rPr>
                  <w:rFonts w:ascii="Calibri" w:hAnsi="Calibri"/>
                  <w:color w:val="000000"/>
                  <w:sz w:val="22"/>
                  <w:szCs w:val="22"/>
                </w:rPr>
                <w:t>2.6</w:t>
              </w:r>
            </w:ins>
            <w:del w:id="547" w:author="ERCOT" w:date="2017-09-26T09:08:00Z">
              <w:r w:rsidDel="00186A11">
                <w:rPr>
                  <w:rFonts w:ascii="Calibri" w:hAnsi="Calibri"/>
                  <w:color w:val="000000"/>
                  <w:sz w:val="22"/>
                  <w:szCs w:val="22"/>
                </w:rPr>
                <w:delText>3.6</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48" w:author="ERCOT" w:date="2017-09-26T09:08:00Z">
              <w:r>
                <w:rPr>
                  <w:rFonts w:ascii="Calibri" w:hAnsi="Calibri"/>
                  <w:color w:val="000000"/>
                  <w:sz w:val="22"/>
                  <w:szCs w:val="22"/>
                </w:rPr>
                <w:t>0.1</w:t>
              </w:r>
            </w:ins>
            <w:del w:id="549" w:author="ERCOT" w:date="2017-09-26T09:08:00Z">
              <w:r w:rsidDel="00186A11">
                <w:rPr>
                  <w:rFonts w:ascii="Calibri" w:hAnsi="Calibri"/>
                  <w:color w:val="000000"/>
                  <w:sz w:val="22"/>
                  <w:szCs w:val="22"/>
                </w:rPr>
                <w:delText>0.0</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50" w:author="ERCOT" w:date="2017-09-26T09:08:00Z">
              <w:r>
                <w:rPr>
                  <w:rFonts w:ascii="Calibri" w:hAnsi="Calibri"/>
                  <w:color w:val="000000"/>
                  <w:sz w:val="22"/>
                  <w:szCs w:val="22"/>
                </w:rPr>
                <w:t>5.6</w:t>
              </w:r>
            </w:ins>
            <w:del w:id="551" w:author="ERCOT" w:date="2017-09-26T09:08:00Z">
              <w:r w:rsidDel="00186A11">
                <w:rPr>
                  <w:rFonts w:ascii="Calibri" w:hAnsi="Calibri"/>
                  <w:color w:val="000000"/>
                  <w:sz w:val="22"/>
                  <w:szCs w:val="22"/>
                </w:rPr>
                <w:delText>2.3</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52" w:author="ERCOT" w:date="2017-09-26T09:08:00Z">
              <w:r>
                <w:rPr>
                  <w:rFonts w:ascii="Calibri" w:hAnsi="Calibri"/>
                  <w:color w:val="000000"/>
                  <w:sz w:val="22"/>
                  <w:szCs w:val="22"/>
                </w:rPr>
                <w:t>2.1</w:t>
              </w:r>
            </w:ins>
            <w:del w:id="553" w:author="ERCOT" w:date="2017-09-26T09:08:00Z">
              <w:r w:rsidDel="00186A11">
                <w:rPr>
                  <w:rFonts w:ascii="Calibri" w:hAnsi="Calibri"/>
                  <w:color w:val="000000"/>
                  <w:sz w:val="22"/>
                  <w:szCs w:val="22"/>
                </w:rPr>
                <w:delText>4.8</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54" w:author="ERCOT" w:date="2017-09-26T09:08:00Z">
              <w:r>
                <w:rPr>
                  <w:rFonts w:ascii="Calibri" w:hAnsi="Calibri"/>
                  <w:color w:val="000000"/>
                  <w:sz w:val="22"/>
                  <w:szCs w:val="22"/>
                </w:rPr>
                <w:t>6.5</w:t>
              </w:r>
            </w:ins>
            <w:del w:id="555" w:author="ERCOT" w:date="2017-09-26T09:08:00Z">
              <w:r w:rsidDel="00186A11">
                <w:rPr>
                  <w:rFonts w:ascii="Calibri" w:hAnsi="Calibri"/>
                  <w:color w:val="000000"/>
                  <w:sz w:val="22"/>
                  <w:szCs w:val="22"/>
                </w:rPr>
                <w:delText>5.8</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56" w:author="ERCOT" w:date="2017-09-26T09:08:00Z">
              <w:r>
                <w:rPr>
                  <w:rFonts w:ascii="Calibri" w:hAnsi="Calibri"/>
                  <w:color w:val="000000"/>
                  <w:sz w:val="22"/>
                  <w:szCs w:val="22"/>
                </w:rPr>
                <w:t>4.3</w:t>
              </w:r>
            </w:ins>
            <w:del w:id="557" w:author="ERCOT" w:date="2017-09-26T09:08:00Z">
              <w:r w:rsidDel="00186A11">
                <w:rPr>
                  <w:rFonts w:ascii="Calibri" w:hAnsi="Calibri"/>
                  <w:color w:val="000000"/>
                  <w:sz w:val="22"/>
                  <w:szCs w:val="22"/>
                </w:rPr>
                <w:delText>5.9</w:delText>
              </w:r>
            </w:del>
          </w:p>
        </w:tc>
        <w:tc>
          <w:tcPr>
            <w:tcW w:w="226" w:type="pct"/>
            <w:tcBorders>
              <w:top w:val="single" w:sz="8" w:space="0" w:color="000000"/>
              <w:left w:val="single" w:sz="4" w:space="0" w:color="000000"/>
              <w:bottom w:val="single" w:sz="12"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58" w:author="ERCOT" w:date="2017-09-26T09:08:00Z">
              <w:r>
                <w:rPr>
                  <w:rFonts w:ascii="Calibri" w:hAnsi="Calibri"/>
                  <w:color w:val="000000"/>
                  <w:sz w:val="22"/>
                  <w:szCs w:val="22"/>
                </w:rPr>
                <w:t>4.6</w:t>
              </w:r>
            </w:ins>
            <w:del w:id="559" w:author="ERCOT" w:date="2017-09-26T09:08:00Z">
              <w:r w:rsidDel="00186A11">
                <w:rPr>
                  <w:rFonts w:ascii="Calibri" w:hAnsi="Calibri"/>
                  <w:color w:val="000000"/>
                  <w:sz w:val="22"/>
                  <w:szCs w:val="22"/>
                </w:rPr>
                <w:delText>-1.9</w:delText>
              </w:r>
            </w:del>
          </w:p>
        </w:tc>
        <w:tc>
          <w:tcPr>
            <w:tcW w:w="226" w:type="pct"/>
            <w:tcBorders>
              <w:top w:val="single" w:sz="8" w:space="0" w:color="000000"/>
              <w:left w:val="single" w:sz="4" w:space="0" w:color="000000"/>
              <w:bottom w:val="single" w:sz="12"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60" w:author="ERCOT" w:date="2017-09-26T09:08:00Z">
              <w:r>
                <w:rPr>
                  <w:rFonts w:ascii="Calibri" w:hAnsi="Calibri"/>
                  <w:color w:val="000000"/>
                  <w:sz w:val="22"/>
                  <w:szCs w:val="22"/>
                </w:rPr>
                <w:t>7.5</w:t>
              </w:r>
            </w:ins>
            <w:del w:id="561" w:author="ERCOT" w:date="2017-09-26T09:08:00Z">
              <w:r w:rsidDel="00186A11">
                <w:rPr>
                  <w:rFonts w:ascii="Calibri" w:hAnsi="Calibri"/>
                  <w:color w:val="000000"/>
                  <w:sz w:val="22"/>
                  <w:szCs w:val="22"/>
                </w:rPr>
                <w:delText>3.2</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62" w:author="ERCOT" w:date="2017-09-26T09:08:00Z">
              <w:r>
                <w:rPr>
                  <w:rFonts w:ascii="Calibri" w:hAnsi="Calibri"/>
                  <w:color w:val="000000"/>
                  <w:sz w:val="22"/>
                  <w:szCs w:val="22"/>
                </w:rPr>
                <w:t>4.5</w:t>
              </w:r>
            </w:ins>
            <w:del w:id="563" w:author="ERCOT" w:date="2017-09-26T09:08:00Z">
              <w:r w:rsidDel="00186A11">
                <w:rPr>
                  <w:rFonts w:ascii="Calibri" w:hAnsi="Calibri"/>
                  <w:color w:val="000000"/>
                  <w:sz w:val="22"/>
                  <w:szCs w:val="22"/>
                </w:rPr>
                <w:delText>3.6</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64" w:author="ERCOT" w:date="2017-09-26T09:08:00Z">
              <w:r>
                <w:rPr>
                  <w:rFonts w:ascii="Calibri" w:hAnsi="Calibri"/>
                  <w:color w:val="000000"/>
                  <w:sz w:val="22"/>
                  <w:szCs w:val="22"/>
                </w:rPr>
                <w:t>4.3</w:t>
              </w:r>
            </w:ins>
            <w:del w:id="565" w:author="ERCOT" w:date="2017-09-26T09:08:00Z">
              <w:r w:rsidDel="00186A11">
                <w:rPr>
                  <w:rFonts w:ascii="Calibri" w:hAnsi="Calibri"/>
                  <w:color w:val="000000"/>
                  <w:sz w:val="22"/>
                  <w:szCs w:val="22"/>
                </w:rPr>
                <w:delText>4.1</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66" w:author="ERCOT" w:date="2017-09-26T09:08:00Z">
              <w:r>
                <w:rPr>
                  <w:rFonts w:ascii="Calibri" w:hAnsi="Calibri"/>
                  <w:color w:val="000000"/>
                  <w:sz w:val="22"/>
                  <w:szCs w:val="22"/>
                </w:rPr>
                <w:t>1.6</w:t>
              </w:r>
            </w:ins>
            <w:del w:id="567" w:author="ERCOT" w:date="2017-09-26T09:08:00Z">
              <w:r w:rsidDel="00186A11">
                <w:rPr>
                  <w:rFonts w:ascii="Calibri" w:hAnsi="Calibri"/>
                  <w:color w:val="000000"/>
                  <w:sz w:val="22"/>
                  <w:szCs w:val="22"/>
                </w:rPr>
                <w:delText>2.5</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68" w:author="ERCOT" w:date="2017-09-26T09:08:00Z">
              <w:r>
                <w:rPr>
                  <w:rFonts w:ascii="Calibri" w:hAnsi="Calibri"/>
                  <w:color w:val="000000"/>
                  <w:sz w:val="22"/>
                  <w:szCs w:val="22"/>
                </w:rPr>
                <w:t>1.2</w:t>
              </w:r>
            </w:ins>
            <w:del w:id="569" w:author="ERCOT" w:date="2017-09-26T09:08:00Z">
              <w:r w:rsidDel="00186A11">
                <w:rPr>
                  <w:rFonts w:ascii="Calibri" w:hAnsi="Calibri"/>
                  <w:color w:val="000000"/>
                  <w:sz w:val="22"/>
                  <w:szCs w:val="22"/>
                </w:rPr>
                <w:delText>5.8</w:delText>
              </w:r>
            </w:del>
          </w:p>
        </w:tc>
        <w:tc>
          <w:tcPr>
            <w:tcW w:w="226" w:type="pct"/>
            <w:tcBorders>
              <w:top w:val="single" w:sz="8" w:space="0" w:color="000000"/>
              <w:left w:val="single" w:sz="4" w:space="0" w:color="000000"/>
              <w:bottom w:val="single" w:sz="12"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70" w:author="ERCOT" w:date="2017-09-26T09:08:00Z">
              <w:r>
                <w:rPr>
                  <w:rFonts w:ascii="Calibri" w:hAnsi="Calibri"/>
                  <w:color w:val="000000"/>
                  <w:sz w:val="22"/>
                  <w:szCs w:val="22"/>
                </w:rPr>
                <w:t>1.6</w:t>
              </w:r>
            </w:ins>
            <w:del w:id="571" w:author="ERCOT" w:date="2017-09-26T09:08:00Z">
              <w:r w:rsidDel="00186A11">
                <w:rPr>
                  <w:rFonts w:ascii="Calibri" w:hAnsi="Calibri"/>
                  <w:color w:val="000000"/>
                  <w:sz w:val="22"/>
                  <w:szCs w:val="22"/>
                </w:rPr>
                <w:delText>1.2</w:delText>
              </w:r>
            </w:del>
          </w:p>
        </w:tc>
        <w:tc>
          <w:tcPr>
            <w:tcW w:w="226" w:type="pct"/>
            <w:tcBorders>
              <w:top w:val="single" w:sz="8" w:space="0" w:color="000000"/>
              <w:left w:val="single" w:sz="4" w:space="0" w:color="000000"/>
              <w:bottom w:val="single" w:sz="12"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72" w:author="ERCOT" w:date="2017-09-26T09:08:00Z">
              <w:r>
                <w:rPr>
                  <w:rFonts w:ascii="Calibri" w:hAnsi="Calibri"/>
                  <w:color w:val="000000"/>
                  <w:sz w:val="22"/>
                  <w:szCs w:val="22"/>
                </w:rPr>
                <w:t>0.4</w:t>
              </w:r>
            </w:ins>
            <w:del w:id="573" w:author="ERCOT" w:date="2017-09-26T09:08:00Z">
              <w:r w:rsidDel="00186A11">
                <w:rPr>
                  <w:rFonts w:ascii="Calibri" w:hAnsi="Calibri"/>
                  <w:color w:val="000000"/>
                  <w:sz w:val="22"/>
                  <w:szCs w:val="22"/>
                </w:rPr>
                <w:delText>3.3</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74" w:author="ERCOT" w:date="2017-09-26T09:08:00Z">
              <w:r>
                <w:rPr>
                  <w:rFonts w:ascii="Calibri" w:hAnsi="Calibri"/>
                  <w:color w:val="000000"/>
                  <w:sz w:val="22"/>
                  <w:szCs w:val="22"/>
                </w:rPr>
                <w:t>0.4</w:t>
              </w:r>
            </w:ins>
            <w:del w:id="575" w:author="ERCOT" w:date="2017-09-26T09:08:00Z">
              <w:r w:rsidDel="00186A11">
                <w:rPr>
                  <w:rFonts w:ascii="Calibri" w:hAnsi="Calibri"/>
                  <w:color w:val="000000"/>
                  <w:sz w:val="22"/>
                  <w:szCs w:val="22"/>
                </w:rPr>
                <w:delText>2.4</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76" w:author="ERCOT" w:date="2017-09-26T09:08:00Z">
              <w:r>
                <w:rPr>
                  <w:rFonts w:ascii="Calibri" w:hAnsi="Calibri"/>
                  <w:color w:val="000000"/>
                  <w:sz w:val="22"/>
                  <w:szCs w:val="22"/>
                </w:rPr>
                <w:t>0.4</w:t>
              </w:r>
            </w:ins>
            <w:del w:id="577" w:author="ERCOT" w:date="2017-09-26T09:08:00Z">
              <w:r w:rsidDel="00186A11">
                <w:rPr>
                  <w:rFonts w:ascii="Calibri" w:hAnsi="Calibri"/>
                  <w:color w:val="000000"/>
                  <w:sz w:val="22"/>
                  <w:szCs w:val="22"/>
                </w:rPr>
                <w:delText>1.7</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186A11" w:rsidRPr="003A1418" w:rsidRDefault="00186A11" w:rsidP="00CB1780">
            <w:pPr>
              <w:widowControl/>
              <w:autoSpaceDE/>
              <w:autoSpaceDN/>
              <w:adjustRightInd/>
              <w:jc w:val="center"/>
              <w:rPr>
                <w:bCs/>
                <w:sz w:val="22"/>
                <w:szCs w:val="22"/>
              </w:rPr>
            </w:pPr>
            <w:ins w:id="578" w:author="ERCOT" w:date="2017-09-26T09:08:00Z">
              <w:r>
                <w:rPr>
                  <w:rFonts w:ascii="Calibri" w:hAnsi="Calibri"/>
                  <w:color w:val="000000"/>
                  <w:sz w:val="22"/>
                  <w:szCs w:val="22"/>
                </w:rPr>
                <w:t>2.6</w:t>
              </w:r>
            </w:ins>
            <w:del w:id="579" w:author="ERCOT" w:date="2017-09-26T09:08:00Z">
              <w:r w:rsidDel="00186A11">
                <w:rPr>
                  <w:rFonts w:ascii="Calibri" w:hAnsi="Calibri"/>
                  <w:color w:val="000000"/>
                  <w:sz w:val="22"/>
                  <w:szCs w:val="22"/>
                </w:rPr>
                <w:delText>0.6</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186A11" w:rsidRPr="003A1418" w:rsidRDefault="00186A11" w:rsidP="004F17C9">
            <w:pPr>
              <w:widowControl/>
              <w:autoSpaceDE/>
              <w:autoSpaceDN/>
              <w:adjustRightInd/>
              <w:jc w:val="center"/>
              <w:rPr>
                <w:bCs/>
                <w:sz w:val="22"/>
                <w:szCs w:val="22"/>
              </w:rPr>
            </w:pPr>
            <w:ins w:id="580" w:author="ERCOT" w:date="2017-09-26T09:08:00Z">
              <w:r>
                <w:rPr>
                  <w:rFonts w:ascii="Calibri" w:hAnsi="Calibri"/>
                  <w:color w:val="000000"/>
                  <w:sz w:val="22"/>
                  <w:szCs w:val="22"/>
                </w:rPr>
                <w:t>1.0</w:t>
              </w:r>
            </w:ins>
            <w:del w:id="581" w:author="ERCOT" w:date="2017-09-26T09:08:00Z">
              <w:r w:rsidDel="00186A11">
                <w:rPr>
                  <w:rFonts w:ascii="Calibri" w:hAnsi="Calibri"/>
                  <w:color w:val="000000"/>
                  <w:sz w:val="22"/>
                  <w:szCs w:val="22"/>
                </w:rPr>
                <w:delText>0.8</w:delText>
              </w:r>
            </w:del>
          </w:p>
        </w:tc>
        <w:tc>
          <w:tcPr>
            <w:tcW w:w="190" w:type="pct"/>
            <w:tcBorders>
              <w:top w:val="single" w:sz="8" w:space="0" w:color="000000"/>
              <w:left w:val="single" w:sz="8" w:space="0" w:color="000000"/>
              <w:bottom w:val="single" w:sz="12" w:space="0" w:color="000000"/>
              <w:right w:val="single" w:sz="8" w:space="0" w:color="000000"/>
            </w:tcBorders>
            <w:vAlign w:val="bottom"/>
          </w:tcPr>
          <w:p w:rsidR="00186A11" w:rsidRPr="003A1418" w:rsidRDefault="00186A11" w:rsidP="00E929DB">
            <w:pPr>
              <w:widowControl/>
              <w:autoSpaceDE/>
              <w:autoSpaceDN/>
              <w:adjustRightInd/>
              <w:jc w:val="center"/>
              <w:rPr>
                <w:bCs/>
                <w:sz w:val="22"/>
                <w:szCs w:val="22"/>
              </w:rPr>
            </w:pPr>
            <w:ins w:id="582" w:author="ERCOT" w:date="2017-09-26T09:08:00Z">
              <w:r>
                <w:rPr>
                  <w:rFonts w:ascii="Calibri" w:hAnsi="Calibri"/>
                  <w:color w:val="000000"/>
                  <w:sz w:val="22"/>
                  <w:szCs w:val="22"/>
                </w:rPr>
                <w:t>0.2</w:t>
              </w:r>
            </w:ins>
            <w:del w:id="583" w:author="ERCOT" w:date="2017-09-26T09:08:00Z">
              <w:r w:rsidDel="00186A11">
                <w:rPr>
                  <w:rFonts w:ascii="Calibri" w:hAnsi="Calibri"/>
                  <w:color w:val="000000"/>
                  <w:sz w:val="22"/>
                  <w:szCs w:val="22"/>
                </w:rPr>
                <w:delText>1.4</w:delText>
              </w:r>
            </w:del>
          </w:p>
        </w:tc>
      </w:tr>
    </w:tbl>
    <w:p w:rsidR="00C37DBA" w:rsidRDefault="00C37DBA" w:rsidP="00DC7664">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CC576E" w:rsidRPr="00CC576E" w:rsidTr="003A1418">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rsidR="00CC576E" w:rsidRPr="00EC4D96" w:rsidRDefault="00CC576E" w:rsidP="00DC7664">
            <w:pPr>
              <w:widowControl/>
              <w:autoSpaceDE/>
              <w:autoSpaceDN/>
              <w:adjustRightInd/>
              <w:jc w:val="both"/>
              <w:rPr>
                <w:b/>
                <w:bCs/>
                <w:sz w:val="22"/>
                <w:szCs w:val="22"/>
              </w:rPr>
            </w:pPr>
            <w:r w:rsidRPr="00EC4D96">
              <w:rPr>
                <w:b/>
                <w:bCs/>
                <w:sz w:val="22"/>
                <w:szCs w:val="22"/>
              </w:rPr>
              <w:lastRenderedPageBreak/>
              <w:t>Incremental MW Adjustment to Prior-Year Down-Regulation Value, per 1000 MW of Incremental Wind Generation Capacity, to Account for Wind Capacity Growth</w:t>
            </w:r>
          </w:p>
        </w:tc>
      </w:tr>
      <w:tr w:rsidR="00CC576E" w:rsidRPr="00CC576E" w:rsidTr="000357D1">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rsidR="00CC576E" w:rsidRPr="000357D1" w:rsidRDefault="00CC576E" w:rsidP="000357D1">
            <w:pPr>
              <w:widowControl/>
              <w:autoSpaceDE/>
              <w:autoSpaceDN/>
              <w:adjustRightInd/>
              <w:jc w:val="center"/>
              <w:rPr>
                <w:b/>
                <w:bCs/>
                <w:sz w:val="22"/>
                <w:szCs w:val="22"/>
              </w:rPr>
            </w:pPr>
            <w:r w:rsidRPr="000357D1">
              <w:rPr>
                <w:b/>
                <w:bCs/>
                <w:sz w:val="22"/>
                <w:szCs w:val="22"/>
              </w:rPr>
              <w:t>Hour Ending</w:t>
            </w:r>
          </w:p>
        </w:tc>
      </w:tr>
      <w:tr w:rsidR="003A1418" w:rsidRPr="00CC576E" w:rsidTr="000357D1">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rsidR="00AA6A8E" w:rsidRPr="000357D1" w:rsidRDefault="00AA6A8E" w:rsidP="000357D1">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24</w:t>
            </w:r>
          </w:p>
        </w:tc>
      </w:tr>
      <w:tr w:rsidR="00186A11" w:rsidRPr="00CC576E" w:rsidTr="00E929D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186A11" w:rsidRPr="000357D1" w:rsidRDefault="00186A11" w:rsidP="00186A11">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186A11">
            <w:pPr>
              <w:widowControl/>
              <w:autoSpaceDE/>
              <w:autoSpaceDN/>
              <w:adjustRightInd/>
              <w:jc w:val="center"/>
              <w:rPr>
                <w:b/>
                <w:bCs/>
                <w:sz w:val="22"/>
                <w:szCs w:val="22"/>
              </w:rPr>
            </w:pPr>
            <w:ins w:id="584" w:author="ERCOT" w:date="2017-09-26T09:09:00Z">
              <w:r>
                <w:rPr>
                  <w:rFonts w:ascii="Calibri" w:hAnsi="Calibri"/>
                  <w:color w:val="000000"/>
                  <w:sz w:val="22"/>
                  <w:szCs w:val="22"/>
                </w:rPr>
                <w:t>3.7</w:t>
              </w:r>
            </w:ins>
            <w:del w:id="585" w:author="ERCOT" w:date="2017-09-26T09:09:00Z">
              <w:r w:rsidDel="00186A11">
                <w:rPr>
                  <w:rFonts w:ascii="Calibri" w:hAnsi="Calibri"/>
                  <w:color w:val="000000"/>
                  <w:sz w:val="22"/>
                  <w:szCs w:val="22"/>
                </w:rPr>
                <w:delText>3.7</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186A11">
            <w:pPr>
              <w:widowControl/>
              <w:autoSpaceDE/>
              <w:autoSpaceDN/>
              <w:adjustRightInd/>
              <w:jc w:val="center"/>
              <w:rPr>
                <w:b/>
                <w:bCs/>
                <w:sz w:val="22"/>
                <w:szCs w:val="22"/>
              </w:rPr>
            </w:pPr>
            <w:ins w:id="586" w:author="ERCOT" w:date="2017-09-26T09:09:00Z">
              <w:r>
                <w:rPr>
                  <w:rFonts w:ascii="Calibri" w:hAnsi="Calibri"/>
                  <w:color w:val="000000"/>
                  <w:sz w:val="22"/>
                  <w:szCs w:val="22"/>
                </w:rPr>
                <w:t>3.3</w:t>
              </w:r>
            </w:ins>
            <w:del w:id="587" w:author="ERCOT" w:date="2017-09-26T09:09:00Z">
              <w:r w:rsidDel="00186A11">
                <w:rPr>
                  <w:rFonts w:ascii="Calibri" w:hAnsi="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876168">
            <w:pPr>
              <w:widowControl/>
              <w:autoSpaceDE/>
              <w:autoSpaceDN/>
              <w:adjustRightInd/>
              <w:jc w:val="center"/>
              <w:rPr>
                <w:b/>
                <w:bCs/>
                <w:sz w:val="22"/>
                <w:szCs w:val="22"/>
              </w:rPr>
            </w:pPr>
            <w:ins w:id="588" w:author="ERCOT" w:date="2017-09-26T09:09:00Z">
              <w:r>
                <w:rPr>
                  <w:rFonts w:ascii="Calibri" w:hAnsi="Calibri"/>
                  <w:color w:val="000000"/>
                  <w:sz w:val="22"/>
                  <w:szCs w:val="22"/>
                </w:rPr>
                <w:t>1.5</w:t>
              </w:r>
            </w:ins>
            <w:del w:id="589" w:author="ERCOT" w:date="2017-09-26T09:09:00Z">
              <w:r w:rsidDel="00186A11">
                <w:rPr>
                  <w:rFonts w:ascii="Calibri" w:hAnsi="Calibri"/>
                  <w:color w:val="000000"/>
                  <w:sz w:val="22"/>
                  <w:szCs w:val="22"/>
                </w:rPr>
                <w:delText>1.5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080E25">
            <w:pPr>
              <w:widowControl/>
              <w:autoSpaceDE/>
              <w:autoSpaceDN/>
              <w:adjustRightInd/>
              <w:jc w:val="center"/>
              <w:rPr>
                <w:b/>
                <w:bCs/>
                <w:sz w:val="22"/>
                <w:szCs w:val="22"/>
              </w:rPr>
            </w:pPr>
            <w:ins w:id="590" w:author="ERCOT" w:date="2017-09-26T09:09:00Z">
              <w:r>
                <w:rPr>
                  <w:rFonts w:ascii="Calibri" w:hAnsi="Calibri"/>
                  <w:color w:val="000000"/>
                  <w:sz w:val="22"/>
                  <w:szCs w:val="22"/>
                </w:rPr>
                <w:t>-0.8</w:t>
              </w:r>
            </w:ins>
            <w:del w:id="591" w:author="ERCOT" w:date="2017-09-26T09:09:00Z">
              <w:r w:rsidDel="00186A11">
                <w:rPr>
                  <w:rFonts w:ascii="Calibri" w:hAnsi="Calibri"/>
                  <w:color w:val="000000"/>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9B212A">
            <w:pPr>
              <w:widowControl/>
              <w:autoSpaceDE/>
              <w:autoSpaceDN/>
              <w:adjustRightInd/>
              <w:jc w:val="center"/>
              <w:rPr>
                <w:b/>
                <w:bCs/>
                <w:sz w:val="22"/>
                <w:szCs w:val="22"/>
              </w:rPr>
            </w:pPr>
            <w:ins w:id="592" w:author="ERCOT" w:date="2017-09-26T09:09:00Z">
              <w:r>
                <w:rPr>
                  <w:rFonts w:ascii="Calibri" w:hAnsi="Calibri"/>
                  <w:color w:val="000000"/>
                  <w:sz w:val="22"/>
                  <w:szCs w:val="22"/>
                </w:rPr>
                <w:t>0.9</w:t>
              </w:r>
            </w:ins>
            <w:del w:id="593" w:author="ERCOT" w:date="2017-09-26T09:09:00Z">
              <w:r w:rsidDel="00186A11">
                <w:rPr>
                  <w:rFonts w:ascii="Calibri" w:hAnsi="Calibri"/>
                  <w:color w:val="000000"/>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594" w:author="ERCOT" w:date="2017-09-26T09:09:00Z">
              <w:r>
                <w:rPr>
                  <w:rFonts w:ascii="Calibri" w:hAnsi="Calibri"/>
                  <w:color w:val="000000"/>
                  <w:sz w:val="22"/>
                  <w:szCs w:val="22"/>
                </w:rPr>
                <w:t>1.9</w:t>
              </w:r>
            </w:ins>
            <w:del w:id="595" w:author="ERCOT" w:date="2017-09-26T09:09:00Z">
              <w:r w:rsidDel="00186A11">
                <w:rPr>
                  <w:rFonts w:ascii="Calibri" w:hAnsi="Calibri"/>
                  <w:color w:val="000000"/>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596" w:author="ERCOT" w:date="2017-09-26T09:09:00Z">
              <w:r>
                <w:rPr>
                  <w:rFonts w:ascii="Calibri" w:hAnsi="Calibri"/>
                  <w:color w:val="000000"/>
                  <w:sz w:val="22"/>
                  <w:szCs w:val="22"/>
                </w:rPr>
                <w:t>-0.3</w:t>
              </w:r>
            </w:ins>
            <w:del w:id="597" w:author="ERCOT" w:date="2017-09-26T09:09:00Z">
              <w:r w:rsidDel="00186A11">
                <w:rPr>
                  <w:rFonts w:ascii="Calibri" w:hAnsi="Calibri"/>
                  <w:color w:val="000000"/>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598" w:author="ERCOT" w:date="2017-09-26T09:09:00Z">
              <w:r>
                <w:rPr>
                  <w:rFonts w:ascii="Calibri" w:hAnsi="Calibri"/>
                  <w:color w:val="000000"/>
                  <w:sz w:val="22"/>
                  <w:szCs w:val="22"/>
                </w:rPr>
                <w:t>-2.0</w:t>
              </w:r>
            </w:ins>
            <w:del w:id="599" w:author="ERCOT" w:date="2017-09-26T09:09:00Z">
              <w:r w:rsidDel="00186A11">
                <w:rPr>
                  <w:rFonts w:ascii="Calibri" w:hAnsi="Calibri"/>
                  <w:color w:val="000000"/>
                  <w:sz w:val="22"/>
                  <w:szCs w:val="22"/>
                </w:rPr>
                <w:delText>-2.0</w:delText>
              </w:r>
            </w:del>
          </w:p>
        </w:tc>
        <w:tc>
          <w:tcPr>
            <w:tcW w:w="181"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00" w:author="ERCOT" w:date="2017-09-26T09:09:00Z">
              <w:r>
                <w:rPr>
                  <w:rFonts w:ascii="Calibri" w:hAnsi="Calibri"/>
                  <w:color w:val="000000"/>
                  <w:sz w:val="22"/>
                  <w:szCs w:val="22"/>
                </w:rPr>
                <w:t>-3.5</w:t>
              </w:r>
            </w:ins>
            <w:del w:id="601" w:author="ERCOT" w:date="2017-09-26T09:09:00Z">
              <w:r w:rsidDel="00186A11">
                <w:rPr>
                  <w:rFonts w:ascii="Calibri" w:hAnsi="Calibri"/>
                  <w:color w:val="000000"/>
                  <w:sz w:val="22"/>
                  <w:szCs w:val="22"/>
                </w:rPr>
                <w:delText>-3.5</w:delText>
              </w:r>
            </w:del>
          </w:p>
        </w:tc>
        <w:tc>
          <w:tcPr>
            <w:tcW w:w="223"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02" w:author="ERCOT" w:date="2017-09-26T09:09:00Z">
              <w:r>
                <w:rPr>
                  <w:rFonts w:ascii="Calibri" w:hAnsi="Calibri"/>
                  <w:color w:val="000000"/>
                  <w:sz w:val="22"/>
                  <w:szCs w:val="22"/>
                </w:rPr>
                <w:t>-3.3</w:t>
              </w:r>
            </w:ins>
            <w:del w:id="603" w:author="ERCOT" w:date="2017-09-26T09:09:00Z">
              <w:r w:rsidDel="00186A11">
                <w:rPr>
                  <w:rFonts w:ascii="Calibri" w:hAnsi="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04" w:author="ERCOT" w:date="2017-09-26T09:09:00Z">
              <w:r>
                <w:rPr>
                  <w:rFonts w:ascii="Calibri" w:hAnsi="Calibri"/>
                  <w:color w:val="000000"/>
                  <w:sz w:val="22"/>
                  <w:szCs w:val="22"/>
                </w:rPr>
                <w:t>1.2</w:t>
              </w:r>
            </w:ins>
            <w:del w:id="605" w:author="ERCOT" w:date="2017-09-26T09:09:00Z">
              <w:r w:rsidDel="00186A11">
                <w:rPr>
                  <w:rFonts w:ascii="Calibri" w:hAnsi="Calibri"/>
                  <w:color w:val="000000"/>
                  <w:sz w:val="22"/>
                  <w:szCs w:val="22"/>
                </w:rPr>
                <w:delText>1.2</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06" w:author="ERCOT" w:date="2017-09-26T09:09:00Z">
              <w:r>
                <w:rPr>
                  <w:rFonts w:ascii="Calibri" w:hAnsi="Calibri"/>
                  <w:color w:val="000000"/>
                  <w:sz w:val="22"/>
                  <w:szCs w:val="22"/>
                </w:rPr>
                <w:t>2.1</w:t>
              </w:r>
            </w:ins>
            <w:del w:id="607" w:author="ERCOT" w:date="2017-09-26T09:09:00Z">
              <w:r w:rsidDel="00186A11">
                <w:rPr>
                  <w:rFonts w:ascii="Calibri" w:hAnsi="Calibri"/>
                  <w:color w:val="000000"/>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08" w:author="ERCOT" w:date="2017-09-26T09:09:00Z">
              <w:r>
                <w:rPr>
                  <w:rFonts w:ascii="Calibri" w:hAnsi="Calibri"/>
                  <w:color w:val="000000"/>
                  <w:sz w:val="22"/>
                  <w:szCs w:val="22"/>
                </w:rPr>
                <w:t>0.5</w:t>
              </w:r>
            </w:ins>
            <w:del w:id="609" w:author="ERCOT" w:date="2017-09-26T09:09:00Z">
              <w:r w:rsidDel="00186A11">
                <w:rPr>
                  <w:rFonts w:ascii="Calibri" w:hAnsi="Calibri"/>
                  <w:color w:val="000000"/>
                  <w:sz w:val="22"/>
                  <w:szCs w:val="22"/>
                </w:rPr>
                <w:delText>0.5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10" w:author="ERCOT" w:date="2017-09-26T09:09:00Z">
              <w:r>
                <w:rPr>
                  <w:rFonts w:ascii="Calibri" w:hAnsi="Calibri"/>
                  <w:color w:val="000000"/>
                  <w:sz w:val="22"/>
                  <w:szCs w:val="22"/>
                </w:rPr>
                <w:t>-0.8</w:t>
              </w:r>
            </w:ins>
            <w:del w:id="611" w:author="ERCOT" w:date="2017-09-26T09:09:00Z">
              <w:r w:rsidDel="00186A11">
                <w:rPr>
                  <w:rFonts w:ascii="Calibri" w:hAnsi="Calibri"/>
                  <w:color w:val="000000"/>
                  <w:sz w:val="22"/>
                  <w:szCs w:val="22"/>
                </w:rPr>
                <w:delText>-0.8</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12" w:author="ERCOT" w:date="2017-09-26T09:09:00Z">
              <w:r>
                <w:rPr>
                  <w:rFonts w:ascii="Calibri" w:hAnsi="Calibri"/>
                  <w:color w:val="000000"/>
                  <w:sz w:val="22"/>
                  <w:szCs w:val="22"/>
                </w:rPr>
                <w:t>-0.4</w:t>
              </w:r>
            </w:ins>
            <w:del w:id="613" w:author="ERCOT" w:date="2017-09-26T09:09:00Z">
              <w:r w:rsidDel="00186A11">
                <w:rPr>
                  <w:rFonts w:ascii="Calibri" w:hAnsi="Calibri"/>
                  <w:color w:val="000000"/>
                  <w:sz w:val="22"/>
                  <w:szCs w:val="22"/>
                </w:rPr>
                <w:delText>-0.4</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14" w:author="ERCOT" w:date="2017-09-26T09:09:00Z">
              <w:r>
                <w:rPr>
                  <w:rFonts w:ascii="Calibri" w:hAnsi="Calibri"/>
                  <w:color w:val="000000"/>
                  <w:sz w:val="22"/>
                  <w:szCs w:val="22"/>
                </w:rPr>
                <w:t>-0.3</w:t>
              </w:r>
            </w:ins>
            <w:del w:id="615" w:author="ERCOT" w:date="2017-09-26T09:09:00Z">
              <w:r w:rsidDel="00186A11">
                <w:rPr>
                  <w:rFonts w:ascii="Calibri" w:hAnsi="Calibri"/>
                  <w:color w:val="000000"/>
                  <w:sz w:val="22"/>
                  <w:szCs w:val="22"/>
                </w:rPr>
                <w:delText>-0.3</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16" w:author="ERCOT" w:date="2017-09-26T09:09:00Z">
              <w:r>
                <w:rPr>
                  <w:rFonts w:ascii="Calibri" w:hAnsi="Calibri"/>
                  <w:color w:val="000000"/>
                  <w:sz w:val="22"/>
                  <w:szCs w:val="22"/>
                </w:rPr>
                <w:t>0.5</w:t>
              </w:r>
            </w:ins>
            <w:del w:id="617" w:author="ERCOT" w:date="2017-09-26T09:09:00Z">
              <w:r w:rsidDel="00186A11">
                <w:rPr>
                  <w:rFonts w:ascii="Calibri" w:hAnsi="Calibri"/>
                  <w:color w:val="000000"/>
                  <w:sz w:val="22"/>
                  <w:szCs w:val="22"/>
                </w:rPr>
                <w:delText>0.5</w:delText>
              </w:r>
            </w:del>
          </w:p>
        </w:tc>
        <w:tc>
          <w:tcPr>
            <w:tcW w:w="179"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18" w:author="ERCOT" w:date="2017-09-26T09:09:00Z">
              <w:r>
                <w:rPr>
                  <w:rFonts w:ascii="Calibri" w:hAnsi="Calibri"/>
                  <w:color w:val="000000"/>
                  <w:sz w:val="22"/>
                  <w:szCs w:val="22"/>
                </w:rPr>
                <w:t>1.8</w:t>
              </w:r>
            </w:ins>
            <w:del w:id="619" w:author="ERCOT" w:date="2017-09-26T09:09:00Z">
              <w:r w:rsidDel="00186A11">
                <w:rPr>
                  <w:rFonts w:ascii="Calibri" w:hAnsi="Calibri"/>
                  <w:color w:val="000000"/>
                  <w:sz w:val="22"/>
                  <w:szCs w:val="22"/>
                </w:rPr>
                <w:delText>1.8</w:delText>
              </w:r>
            </w:del>
          </w:p>
        </w:tc>
        <w:tc>
          <w:tcPr>
            <w:tcW w:w="191"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20" w:author="ERCOT" w:date="2017-09-26T09:09:00Z">
              <w:r>
                <w:rPr>
                  <w:rFonts w:ascii="Calibri" w:hAnsi="Calibri"/>
                  <w:color w:val="000000"/>
                  <w:sz w:val="22"/>
                  <w:szCs w:val="22"/>
                </w:rPr>
                <w:t>5.8</w:t>
              </w:r>
            </w:ins>
            <w:del w:id="621" w:author="ERCOT" w:date="2017-09-26T09:09:00Z">
              <w:r w:rsidDel="00186A11">
                <w:rPr>
                  <w:rFonts w:ascii="Calibri" w:hAnsi="Calibri"/>
                  <w:color w:val="000000"/>
                  <w:sz w:val="22"/>
                  <w:szCs w:val="22"/>
                </w:rPr>
                <w:delText>5.8</w:delText>
              </w:r>
            </w:del>
          </w:p>
        </w:tc>
        <w:tc>
          <w:tcPr>
            <w:tcW w:w="168"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22" w:author="ERCOT" w:date="2017-09-26T09:09:00Z">
              <w:r>
                <w:rPr>
                  <w:rFonts w:ascii="Calibri" w:hAnsi="Calibri"/>
                  <w:color w:val="000000"/>
                  <w:sz w:val="22"/>
                  <w:szCs w:val="22"/>
                </w:rPr>
                <w:t>4.5</w:t>
              </w:r>
            </w:ins>
            <w:del w:id="623" w:author="ERCOT" w:date="2017-09-26T09:09:00Z">
              <w:r w:rsidDel="00186A11">
                <w:rPr>
                  <w:rFonts w:ascii="Calibri" w:hAnsi="Calibri"/>
                  <w:color w:val="000000"/>
                  <w:sz w:val="22"/>
                  <w:szCs w:val="22"/>
                </w:rPr>
                <w:delText>4.5</w:delText>
              </w:r>
            </w:del>
          </w:p>
        </w:tc>
        <w:tc>
          <w:tcPr>
            <w:tcW w:w="169"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24" w:author="ERCOT" w:date="2017-09-26T09:09:00Z">
              <w:r>
                <w:rPr>
                  <w:rFonts w:ascii="Calibri" w:hAnsi="Calibri"/>
                  <w:color w:val="000000"/>
                  <w:sz w:val="22"/>
                  <w:szCs w:val="22"/>
                </w:rPr>
                <w:t>4.6</w:t>
              </w:r>
            </w:ins>
            <w:del w:id="625" w:author="ERCOT" w:date="2017-09-26T09:09:00Z">
              <w:r w:rsidDel="00186A11">
                <w:rPr>
                  <w:rFonts w:ascii="Calibri" w:hAnsi="Calibri"/>
                  <w:color w:val="000000"/>
                  <w:sz w:val="22"/>
                  <w:szCs w:val="22"/>
                </w:rPr>
                <w:delText>4.6</w:delText>
              </w:r>
            </w:del>
          </w:p>
        </w:tc>
        <w:tc>
          <w:tcPr>
            <w:tcW w:w="183"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26" w:author="ERCOT" w:date="2017-09-26T09:09:00Z">
              <w:r>
                <w:rPr>
                  <w:rFonts w:ascii="Calibri" w:hAnsi="Calibri"/>
                  <w:color w:val="000000"/>
                  <w:sz w:val="22"/>
                  <w:szCs w:val="22"/>
                </w:rPr>
                <w:t>3.0</w:t>
              </w:r>
            </w:ins>
            <w:del w:id="627" w:author="ERCOT" w:date="2017-09-26T09:09:00Z">
              <w:r w:rsidDel="00186A11">
                <w:rPr>
                  <w:rFonts w:ascii="Calibri" w:hAnsi="Calibri"/>
                  <w:color w:val="000000"/>
                  <w:sz w:val="22"/>
                  <w:szCs w:val="22"/>
                </w:rPr>
                <w:delText>3.0</w:delText>
              </w:r>
            </w:del>
          </w:p>
        </w:tc>
        <w:tc>
          <w:tcPr>
            <w:tcW w:w="150"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4F17C9">
            <w:pPr>
              <w:widowControl/>
              <w:autoSpaceDE/>
              <w:autoSpaceDN/>
              <w:adjustRightInd/>
              <w:jc w:val="center"/>
              <w:rPr>
                <w:b/>
                <w:bCs/>
                <w:sz w:val="22"/>
                <w:szCs w:val="22"/>
              </w:rPr>
            </w:pPr>
            <w:ins w:id="628" w:author="ERCOT" w:date="2017-09-26T09:09:00Z">
              <w:r>
                <w:rPr>
                  <w:rFonts w:ascii="Calibri" w:hAnsi="Calibri"/>
                  <w:color w:val="000000"/>
                  <w:sz w:val="22"/>
                  <w:szCs w:val="22"/>
                </w:rPr>
                <w:t>0.5</w:t>
              </w:r>
            </w:ins>
            <w:del w:id="629" w:author="ERCOT" w:date="2017-09-26T09:09:00Z">
              <w:r w:rsidDel="00186A11">
                <w:rPr>
                  <w:rFonts w:ascii="Calibri" w:hAnsi="Calibri"/>
                  <w:color w:val="000000"/>
                  <w:sz w:val="22"/>
                  <w:szCs w:val="22"/>
                </w:rPr>
                <w:delText>0.5</w:delText>
              </w:r>
            </w:del>
          </w:p>
        </w:tc>
        <w:tc>
          <w:tcPr>
            <w:tcW w:w="206" w:type="pct"/>
            <w:tcBorders>
              <w:top w:val="single" w:sz="4" w:space="0" w:color="000000"/>
              <w:left w:val="single" w:sz="4" w:space="0" w:color="000000"/>
              <w:bottom w:val="single" w:sz="4" w:space="0" w:color="000000"/>
              <w:right w:val="single" w:sz="8" w:space="0" w:color="000000"/>
            </w:tcBorders>
            <w:vAlign w:val="bottom"/>
          </w:tcPr>
          <w:p w:rsidR="00186A11" w:rsidRPr="00AA6A8E" w:rsidRDefault="00186A11" w:rsidP="00E929DB">
            <w:pPr>
              <w:widowControl/>
              <w:autoSpaceDE/>
              <w:autoSpaceDN/>
              <w:adjustRightInd/>
              <w:jc w:val="center"/>
              <w:rPr>
                <w:b/>
                <w:bCs/>
                <w:sz w:val="22"/>
                <w:szCs w:val="22"/>
              </w:rPr>
            </w:pPr>
            <w:ins w:id="630" w:author="ERCOT" w:date="2017-09-26T09:09:00Z">
              <w:r>
                <w:rPr>
                  <w:rFonts w:ascii="Calibri" w:hAnsi="Calibri"/>
                  <w:color w:val="000000"/>
                  <w:sz w:val="22"/>
                  <w:szCs w:val="22"/>
                </w:rPr>
                <w:t>4.2</w:t>
              </w:r>
            </w:ins>
            <w:del w:id="631" w:author="ERCOT" w:date="2017-09-26T09:09:00Z">
              <w:r w:rsidDel="00186A11">
                <w:rPr>
                  <w:rFonts w:ascii="Calibri" w:hAnsi="Calibri"/>
                  <w:color w:val="000000"/>
                  <w:sz w:val="22"/>
                  <w:szCs w:val="22"/>
                </w:rPr>
                <w:delText>4.2</w:delText>
              </w:r>
            </w:del>
          </w:p>
        </w:tc>
      </w:tr>
      <w:tr w:rsidR="00186A11" w:rsidRPr="00CC576E" w:rsidTr="00E929D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186A11" w:rsidRPr="000357D1" w:rsidRDefault="00186A11" w:rsidP="00186A11">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186A11">
            <w:pPr>
              <w:widowControl/>
              <w:autoSpaceDE/>
              <w:autoSpaceDN/>
              <w:adjustRightInd/>
              <w:jc w:val="center"/>
              <w:rPr>
                <w:b/>
                <w:bCs/>
                <w:sz w:val="22"/>
                <w:szCs w:val="22"/>
              </w:rPr>
            </w:pPr>
            <w:ins w:id="632" w:author="ERCOT" w:date="2017-09-26T09:09:00Z">
              <w:r>
                <w:rPr>
                  <w:rFonts w:ascii="Calibri" w:hAnsi="Calibri"/>
                  <w:color w:val="000000"/>
                  <w:sz w:val="22"/>
                  <w:szCs w:val="22"/>
                </w:rPr>
                <w:t>4.3</w:t>
              </w:r>
            </w:ins>
            <w:del w:id="633" w:author="ERCOT" w:date="2017-09-26T09:09:00Z">
              <w:r w:rsidDel="00186A11">
                <w:rPr>
                  <w:rFonts w:ascii="Calibri" w:hAnsi="Calibri"/>
                  <w:color w:val="000000"/>
                  <w:sz w:val="22"/>
                  <w:szCs w:val="22"/>
                </w:rPr>
                <w:delText>4.3</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186A11">
            <w:pPr>
              <w:widowControl/>
              <w:autoSpaceDE/>
              <w:autoSpaceDN/>
              <w:adjustRightInd/>
              <w:jc w:val="center"/>
              <w:rPr>
                <w:b/>
                <w:bCs/>
                <w:sz w:val="22"/>
                <w:szCs w:val="22"/>
              </w:rPr>
            </w:pPr>
            <w:ins w:id="634" w:author="ERCOT" w:date="2017-09-26T09:09:00Z">
              <w:r>
                <w:rPr>
                  <w:rFonts w:ascii="Calibri" w:hAnsi="Calibri"/>
                  <w:color w:val="000000"/>
                  <w:sz w:val="22"/>
                  <w:szCs w:val="22"/>
                </w:rPr>
                <w:t>2.1</w:t>
              </w:r>
            </w:ins>
            <w:del w:id="635" w:author="ERCOT" w:date="2017-09-26T09:09:00Z">
              <w:r w:rsidDel="00186A11">
                <w:rPr>
                  <w:rFonts w:ascii="Calibri" w:hAnsi="Calibri"/>
                  <w:color w:val="000000"/>
                  <w:sz w:val="22"/>
                  <w:szCs w:val="22"/>
                </w:rPr>
                <w:delText>1.4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876168">
            <w:pPr>
              <w:widowControl/>
              <w:autoSpaceDE/>
              <w:autoSpaceDN/>
              <w:adjustRightInd/>
              <w:jc w:val="center"/>
              <w:rPr>
                <w:b/>
                <w:bCs/>
                <w:sz w:val="22"/>
                <w:szCs w:val="22"/>
              </w:rPr>
            </w:pPr>
            <w:ins w:id="636" w:author="ERCOT" w:date="2017-09-26T09:09:00Z">
              <w:r>
                <w:rPr>
                  <w:rFonts w:ascii="Calibri" w:hAnsi="Calibri"/>
                  <w:color w:val="000000"/>
                  <w:sz w:val="22"/>
                  <w:szCs w:val="22"/>
                </w:rPr>
                <w:t>1.7</w:t>
              </w:r>
            </w:ins>
            <w:del w:id="637" w:author="ERCOT" w:date="2017-09-26T09:09:00Z">
              <w:r w:rsidDel="00186A11">
                <w:rPr>
                  <w:rFonts w:ascii="Calibri" w:hAnsi="Calibri"/>
                  <w:color w:val="000000"/>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080E25">
            <w:pPr>
              <w:widowControl/>
              <w:autoSpaceDE/>
              <w:autoSpaceDN/>
              <w:adjustRightInd/>
              <w:jc w:val="center"/>
              <w:rPr>
                <w:b/>
                <w:bCs/>
                <w:sz w:val="22"/>
                <w:szCs w:val="22"/>
              </w:rPr>
            </w:pPr>
            <w:ins w:id="638" w:author="ERCOT" w:date="2017-09-26T09:09:00Z">
              <w:r>
                <w:rPr>
                  <w:rFonts w:ascii="Calibri" w:hAnsi="Calibri"/>
                  <w:color w:val="000000"/>
                  <w:sz w:val="22"/>
                  <w:szCs w:val="22"/>
                </w:rPr>
                <w:t>4.2</w:t>
              </w:r>
            </w:ins>
            <w:del w:id="639" w:author="ERCOT" w:date="2017-09-26T09:09:00Z">
              <w:r w:rsidDel="00186A11">
                <w:rPr>
                  <w:rFonts w:ascii="Calibri" w:hAnsi="Calibri"/>
                  <w:color w:val="000000"/>
                  <w:sz w:val="22"/>
                  <w:szCs w:val="22"/>
                </w:rPr>
                <w:delText>7.1</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9B212A">
            <w:pPr>
              <w:widowControl/>
              <w:autoSpaceDE/>
              <w:autoSpaceDN/>
              <w:adjustRightInd/>
              <w:jc w:val="center"/>
              <w:rPr>
                <w:b/>
                <w:bCs/>
                <w:sz w:val="22"/>
                <w:szCs w:val="22"/>
              </w:rPr>
            </w:pPr>
            <w:ins w:id="640" w:author="ERCOT" w:date="2017-09-26T09:09:00Z">
              <w:r>
                <w:rPr>
                  <w:rFonts w:ascii="Calibri" w:hAnsi="Calibri"/>
                  <w:color w:val="000000"/>
                  <w:sz w:val="22"/>
                  <w:szCs w:val="22"/>
                </w:rPr>
                <w:t>3.4</w:t>
              </w:r>
            </w:ins>
            <w:del w:id="641" w:author="ERCOT" w:date="2017-09-26T09:09:00Z">
              <w:r w:rsidDel="00186A11">
                <w:rPr>
                  <w:rFonts w:ascii="Calibri" w:hAnsi="Calibri"/>
                  <w:color w:val="000000"/>
                  <w:sz w:val="22"/>
                  <w:szCs w:val="22"/>
                </w:rPr>
                <w:delText>3.9</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42" w:author="ERCOT" w:date="2017-09-26T09:09:00Z">
              <w:r>
                <w:rPr>
                  <w:rFonts w:ascii="Calibri" w:hAnsi="Calibri"/>
                  <w:color w:val="000000"/>
                  <w:sz w:val="22"/>
                  <w:szCs w:val="22"/>
                </w:rPr>
                <w:t>3.3</w:t>
              </w:r>
            </w:ins>
            <w:del w:id="643" w:author="ERCOT" w:date="2017-09-26T09:09:00Z">
              <w:r w:rsidDel="00186A11">
                <w:rPr>
                  <w:rFonts w:ascii="Calibri" w:hAnsi="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44" w:author="ERCOT" w:date="2017-09-26T09:09:00Z">
              <w:r>
                <w:rPr>
                  <w:rFonts w:ascii="Calibri" w:hAnsi="Calibri"/>
                  <w:color w:val="000000"/>
                  <w:sz w:val="22"/>
                  <w:szCs w:val="22"/>
                </w:rPr>
                <w:t>2.9</w:t>
              </w:r>
            </w:ins>
            <w:del w:id="645" w:author="ERCOT" w:date="2017-09-26T09:09:00Z">
              <w:r w:rsidDel="00186A11">
                <w:rPr>
                  <w:rFonts w:ascii="Calibri" w:hAnsi="Calibri"/>
                  <w:color w:val="000000"/>
                  <w:sz w:val="22"/>
                  <w:szCs w:val="22"/>
                </w:rPr>
                <w:delText>4.4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46" w:author="ERCOT" w:date="2017-09-26T09:09:00Z">
              <w:r>
                <w:rPr>
                  <w:rFonts w:ascii="Calibri" w:hAnsi="Calibri"/>
                  <w:color w:val="000000"/>
                  <w:sz w:val="22"/>
                  <w:szCs w:val="22"/>
                </w:rPr>
                <w:t>1.0</w:t>
              </w:r>
            </w:ins>
            <w:del w:id="647" w:author="ERCOT" w:date="2017-09-26T09:09:00Z">
              <w:r w:rsidDel="00186A11">
                <w:rPr>
                  <w:rFonts w:ascii="Calibri" w:hAnsi="Calibri"/>
                  <w:color w:val="000000"/>
                  <w:sz w:val="22"/>
                  <w:szCs w:val="22"/>
                </w:rPr>
                <w:delText>1.4</w:delText>
              </w:r>
            </w:del>
          </w:p>
        </w:tc>
        <w:tc>
          <w:tcPr>
            <w:tcW w:w="181"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48" w:author="ERCOT" w:date="2017-09-26T09:09:00Z">
              <w:r>
                <w:rPr>
                  <w:rFonts w:ascii="Calibri" w:hAnsi="Calibri"/>
                  <w:color w:val="000000"/>
                  <w:sz w:val="22"/>
                  <w:szCs w:val="22"/>
                </w:rPr>
                <w:t>-0.7</w:t>
              </w:r>
            </w:ins>
            <w:del w:id="649" w:author="ERCOT" w:date="2017-09-26T09:09:00Z">
              <w:r w:rsidDel="00186A11">
                <w:rPr>
                  <w:rFonts w:ascii="Calibri" w:hAnsi="Calibri"/>
                  <w:color w:val="000000"/>
                  <w:sz w:val="22"/>
                  <w:szCs w:val="22"/>
                </w:rPr>
                <w:delText>-3.2</w:delText>
              </w:r>
            </w:del>
          </w:p>
        </w:tc>
        <w:tc>
          <w:tcPr>
            <w:tcW w:w="223"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50" w:author="ERCOT" w:date="2017-09-26T09:09:00Z">
              <w:r>
                <w:rPr>
                  <w:rFonts w:ascii="Calibri" w:hAnsi="Calibri"/>
                  <w:color w:val="000000"/>
                  <w:sz w:val="22"/>
                  <w:szCs w:val="22"/>
                </w:rPr>
                <w:t>3.0</w:t>
              </w:r>
            </w:ins>
            <w:del w:id="651" w:author="ERCOT" w:date="2017-09-26T09:09:00Z">
              <w:r w:rsidDel="00186A11">
                <w:rPr>
                  <w:rFonts w:ascii="Calibri" w:hAnsi="Calibri"/>
                  <w:color w:val="000000"/>
                  <w:sz w:val="22"/>
                  <w:szCs w:val="22"/>
                </w:rPr>
                <w:delText>6.2</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52" w:author="ERCOT" w:date="2017-09-26T09:09:00Z">
              <w:r>
                <w:rPr>
                  <w:rFonts w:ascii="Calibri" w:hAnsi="Calibri"/>
                  <w:color w:val="000000"/>
                  <w:sz w:val="22"/>
                  <w:szCs w:val="22"/>
                </w:rPr>
                <w:t>3.5</w:t>
              </w:r>
            </w:ins>
            <w:del w:id="653" w:author="ERCOT" w:date="2017-09-26T09:09:00Z">
              <w:r w:rsidDel="00186A11">
                <w:rPr>
                  <w:rFonts w:ascii="Calibri" w:hAnsi="Calibri"/>
                  <w:color w:val="000000"/>
                  <w:sz w:val="22"/>
                  <w:szCs w:val="22"/>
                </w:rPr>
                <w:delText>4.5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54" w:author="ERCOT" w:date="2017-09-26T09:09:00Z">
              <w:r>
                <w:rPr>
                  <w:rFonts w:ascii="Calibri" w:hAnsi="Calibri"/>
                  <w:color w:val="000000"/>
                  <w:sz w:val="22"/>
                  <w:szCs w:val="22"/>
                </w:rPr>
                <w:t>2.0</w:t>
              </w:r>
            </w:ins>
            <w:del w:id="655" w:author="ERCOT" w:date="2017-09-26T09:09:00Z">
              <w:r w:rsidDel="00186A11">
                <w:rPr>
                  <w:rFonts w:ascii="Calibri" w:hAnsi="Calibri"/>
                  <w:color w:val="000000"/>
                  <w:sz w:val="22"/>
                  <w:szCs w:val="22"/>
                </w:rPr>
                <w:delText>1.0</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56" w:author="ERCOT" w:date="2017-09-26T09:09:00Z">
              <w:r>
                <w:rPr>
                  <w:rFonts w:ascii="Calibri" w:hAnsi="Calibri"/>
                  <w:color w:val="000000"/>
                  <w:sz w:val="22"/>
                  <w:szCs w:val="22"/>
                </w:rPr>
                <w:t>3.3</w:t>
              </w:r>
            </w:ins>
            <w:del w:id="657" w:author="ERCOT" w:date="2017-09-26T09:09:00Z">
              <w:r w:rsidDel="00186A11">
                <w:rPr>
                  <w:rFonts w:ascii="Calibri" w:hAnsi="Calibri"/>
                  <w:color w:val="000000"/>
                  <w:sz w:val="22"/>
                  <w:szCs w:val="22"/>
                </w:rPr>
                <w:delText>4.3</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58" w:author="ERCOT" w:date="2017-09-26T09:09:00Z">
              <w:r>
                <w:rPr>
                  <w:rFonts w:ascii="Calibri" w:hAnsi="Calibri"/>
                  <w:color w:val="000000"/>
                  <w:sz w:val="22"/>
                  <w:szCs w:val="22"/>
                </w:rPr>
                <w:t>2.6</w:t>
              </w:r>
            </w:ins>
            <w:del w:id="659" w:author="ERCOT" w:date="2017-09-26T09:09:00Z">
              <w:r w:rsidDel="00186A11">
                <w:rPr>
                  <w:rFonts w:ascii="Calibri" w:hAnsi="Calibri"/>
                  <w:color w:val="000000"/>
                  <w:sz w:val="22"/>
                  <w:szCs w:val="22"/>
                </w:rPr>
                <w:delText>3.6</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60" w:author="ERCOT" w:date="2017-09-26T09:09:00Z">
              <w:r>
                <w:rPr>
                  <w:rFonts w:ascii="Calibri" w:hAnsi="Calibri"/>
                  <w:color w:val="000000"/>
                  <w:sz w:val="22"/>
                  <w:szCs w:val="22"/>
                </w:rPr>
                <w:t>2.3</w:t>
              </w:r>
            </w:ins>
            <w:del w:id="661" w:author="ERCOT" w:date="2017-09-26T09:09:00Z">
              <w:r w:rsidDel="00186A11">
                <w:rPr>
                  <w:rFonts w:ascii="Calibri" w:hAnsi="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62" w:author="ERCOT" w:date="2017-09-26T09:09:00Z">
              <w:r>
                <w:rPr>
                  <w:rFonts w:ascii="Calibri" w:hAnsi="Calibri"/>
                  <w:color w:val="000000"/>
                  <w:sz w:val="22"/>
                  <w:szCs w:val="22"/>
                </w:rPr>
                <w:t>2.3</w:t>
              </w:r>
            </w:ins>
            <w:del w:id="663" w:author="ERCOT" w:date="2017-09-26T09:09:00Z">
              <w:r w:rsidDel="00186A11">
                <w:rPr>
                  <w:rFonts w:ascii="Calibri" w:hAnsi="Calibri"/>
                  <w:color w:val="000000"/>
                  <w:sz w:val="22"/>
                  <w:szCs w:val="22"/>
                </w:rPr>
                <w:delText>3.3</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64" w:author="ERCOT" w:date="2017-09-26T09:09:00Z">
              <w:r>
                <w:rPr>
                  <w:rFonts w:ascii="Calibri" w:hAnsi="Calibri"/>
                  <w:color w:val="000000"/>
                  <w:sz w:val="22"/>
                  <w:szCs w:val="22"/>
                </w:rPr>
                <w:t>1.9</w:t>
              </w:r>
            </w:ins>
            <w:del w:id="665" w:author="ERCOT" w:date="2017-09-26T09:09:00Z">
              <w:r w:rsidDel="00186A11">
                <w:rPr>
                  <w:rFonts w:ascii="Calibri" w:hAnsi="Calibri"/>
                  <w:color w:val="000000"/>
                  <w:sz w:val="22"/>
                  <w:szCs w:val="22"/>
                </w:rPr>
                <w:delText>2.4</w:delText>
              </w:r>
            </w:del>
          </w:p>
        </w:tc>
        <w:tc>
          <w:tcPr>
            <w:tcW w:w="179"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66" w:author="ERCOT" w:date="2017-09-26T09:09:00Z">
              <w:r>
                <w:rPr>
                  <w:rFonts w:ascii="Calibri" w:hAnsi="Calibri"/>
                  <w:color w:val="000000"/>
                  <w:sz w:val="22"/>
                  <w:szCs w:val="22"/>
                </w:rPr>
                <w:t>1.8</w:t>
              </w:r>
            </w:ins>
            <w:del w:id="667" w:author="ERCOT" w:date="2017-09-26T09:09:00Z">
              <w:r w:rsidDel="00186A11">
                <w:rPr>
                  <w:rFonts w:ascii="Calibri" w:hAnsi="Calibri"/>
                  <w:color w:val="000000"/>
                  <w:sz w:val="22"/>
                  <w:szCs w:val="22"/>
                </w:rPr>
                <w:delText>0.1</w:delText>
              </w:r>
            </w:del>
          </w:p>
        </w:tc>
        <w:tc>
          <w:tcPr>
            <w:tcW w:w="191"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68" w:author="ERCOT" w:date="2017-09-26T09:09:00Z">
              <w:r>
                <w:rPr>
                  <w:rFonts w:ascii="Calibri" w:hAnsi="Calibri"/>
                  <w:color w:val="000000"/>
                  <w:sz w:val="22"/>
                  <w:szCs w:val="22"/>
                </w:rPr>
                <w:t>5.9</w:t>
              </w:r>
            </w:ins>
            <w:del w:id="669" w:author="ERCOT" w:date="2017-09-26T09:09:00Z">
              <w:r w:rsidDel="00186A11">
                <w:rPr>
                  <w:rFonts w:ascii="Calibri" w:hAnsi="Calibri"/>
                  <w:color w:val="000000"/>
                  <w:sz w:val="22"/>
                  <w:szCs w:val="22"/>
                </w:rPr>
                <w:delText>8.3</w:delText>
              </w:r>
            </w:del>
          </w:p>
        </w:tc>
        <w:tc>
          <w:tcPr>
            <w:tcW w:w="168"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70" w:author="ERCOT" w:date="2017-09-26T09:09:00Z">
              <w:r>
                <w:rPr>
                  <w:rFonts w:ascii="Calibri" w:hAnsi="Calibri"/>
                  <w:color w:val="000000"/>
                  <w:sz w:val="22"/>
                  <w:szCs w:val="22"/>
                </w:rPr>
                <w:t>6.6</w:t>
              </w:r>
            </w:ins>
            <w:del w:id="671" w:author="ERCOT" w:date="2017-09-26T09:09:00Z">
              <w:r w:rsidDel="00186A11">
                <w:rPr>
                  <w:rFonts w:ascii="Calibri" w:hAnsi="Calibri"/>
                  <w:color w:val="000000"/>
                  <w:sz w:val="22"/>
                  <w:szCs w:val="22"/>
                </w:rPr>
                <w:delText>6.7</w:delText>
              </w:r>
            </w:del>
          </w:p>
        </w:tc>
        <w:tc>
          <w:tcPr>
            <w:tcW w:w="169"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72" w:author="ERCOT" w:date="2017-09-26T09:09:00Z">
              <w:r>
                <w:rPr>
                  <w:rFonts w:ascii="Calibri" w:hAnsi="Calibri"/>
                  <w:color w:val="000000"/>
                  <w:sz w:val="22"/>
                  <w:szCs w:val="22"/>
                </w:rPr>
                <w:t>7.1</w:t>
              </w:r>
            </w:ins>
            <w:del w:id="673" w:author="ERCOT" w:date="2017-09-26T09:09:00Z">
              <w:r w:rsidDel="00186A11">
                <w:rPr>
                  <w:rFonts w:ascii="Calibri" w:hAnsi="Calibri"/>
                  <w:color w:val="000000"/>
                  <w:sz w:val="22"/>
                  <w:szCs w:val="22"/>
                </w:rPr>
                <w:delText>8.5</w:delText>
              </w:r>
            </w:del>
          </w:p>
        </w:tc>
        <w:tc>
          <w:tcPr>
            <w:tcW w:w="183"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74" w:author="ERCOT" w:date="2017-09-26T09:09:00Z">
              <w:r>
                <w:rPr>
                  <w:rFonts w:ascii="Calibri" w:hAnsi="Calibri"/>
                  <w:color w:val="000000"/>
                  <w:sz w:val="22"/>
                  <w:szCs w:val="22"/>
                </w:rPr>
                <w:t>6.0</w:t>
              </w:r>
            </w:ins>
            <w:del w:id="675" w:author="ERCOT" w:date="2017-09-26T09:09:00Z">
              <w:r w:rsidDel="00186A11">
                <w:rPr>
                  <w:rFonts w:ascii="Calibri" w:hAnsi="Calibri"/>
                  <w:color w:val="000000"/>
                  <w:sz w:val="22"/>
                  <w:szCs w:val="22"/>
                </w:rPr>
                <w:delText>6.6</w:delText>
              </w:r>
            </w:del>
          </w:p>
        </w:tc>
        <w:tc>
          <w:tcPr>
            <w:tcW w:w="150"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4F17C9">
            <w:pPr>
              <w:widowControl/>
              <w:autoSpaceDE/>
              <w:autoSpaceDN/>
              <w:adjustRightInd/>
              <w:jc w:val="center"/>
              <w:rPr>
                <w:b/>
                <w:bCs/>
                <w:sz w:val="22"/>
                <w:szCs w:val="22"/>
              </w:rPr>
            </w:pPr>
            <w:ins w:id="676" w:author="ERCOT" w:date="2017-09-26T09:09:00Z">
              <w:r>
                <w:rPr>
                  <w:rFonts w:ascii="Calibri" w:hAnsi="Calibri"/>
                  <w:color w:val="000000"/>
                  <w:sz w:val="22"/>
                  <w:szCs w:val="22"/>
                </w:rPr>
                <w:t>5.3</w:t>
              </w:r>
            </w:ins>
            <w:del w:id="677" w:author="ERCOT" w:date="2017-09-26T09:09:00Z">
              <w:r w:rsidDel="00186A11">
                <w:rPr>
                  <w:rFonts w:ascii="Calibri" w:hAnsi="Calibri"/>
                  <w:color w:val="000000"/>
                  <w:sz w:val="22"/>
                  <w:szCs w:val="22"/>
                </w:rPr>
                <w:delText>6.5</w:delText>
              </w:r>
            </w:del>
          </w:p>
        </w:tc>
        <w:tc>
          <w:tcPr>
            <w:tcW w:w="206" w:type="pct"/>
            <w:tcBorders>
              <w:top w:val="single" w:sz="4" w:space="0" w:color="000000"/>
              <w:left w:val="single" w:sz="4" w:space="0" w:color="000000"/>
              <w:bottom w:val="single" w:sz="4" w:space="0" w:color="000000"/>
              <w:right w:val="single" w:sz="8" w:space="0" w:color="000000"/>
            </w:tcBorders>
            <w:vAlign w:val="bottom"/>
          </w:tcPr>
          <w:p w:rsidR="00186A11" w:rsidRPr="00AA6A8E" w:rsidRDefault="00186A11" w:rsidP="00E929DB">
            <w:pPr>
              <w:widowControl/>
              <w:autoSpaceDE/>
              <w:autoSpaceDN/>
              <w:adjustRightInd/>
              <w:jc w:val="center"/>
              <w:rPr>
                <w:b/>
                <w:bCs/>
                <w:sz w:val="22"/>
                <w:szCs w:val="22"/>
              </w:rPr>
            </w:pPr>
            <w:ins w:id="678" w:author="ERCOT" w:date="2017-09-26T09:09:00Z">
              <w:r>
                <w:rPr>
                  <w:rFonts w:ascii="Calibri" w:hAnsi="Calibri"/>
                  <w:color w:val="000000"/>
                  <w:sz w:val="22"/>
                  <w:szCs w:val="22"/>
                </w:rPr>
                <w:t>4.1</w:t>
              </w:r>
            </w:ins>
            <w:del w:id="679" w:author="ERCOT" w:date="2017-09-26T09:09:00Z">
              <w:r w:rsidDel="00186A11">
                <w:rPr>
                  <w:rFonts w:ascii="Calibri" w:hAnsi="Calibri"/>
                  <w:color w:val="000000"/>
                  <w:sz w:val="22"/>
                  <w:szCs w:val="22"/>
                </w:rPr>
                <w:delText>4.1</w:delText>
              </w:r>
            </w:del>
          </w:p>
        </w:tc>
      </w:tr>
      <w:tr w:rsidR="00186A11" w:rsidRPr="00CC576E" w:rsidTr="00E929D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186A11" w:rsidRPr="000357D1" w:rsidRDefault="00186A11" w:rsidP="00186A11">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186A11">
            <w:pPr>
              <w:widowControl/>
              <w:autoSpaceDE/>
              <w:autoSpaceDN/>
              <w:adjustRightInd/>
              <w:jc w:val="center"/>
              <w:rPr>
                <w:b/>
                <w:bCs/>
                <w:sz w:val="22"/>
                <w:szCs w:val="22"/>
              </w:rPr>
            </w:pPr>
            <w:ins w:id="680" w:author="ERCOT" w:date="2017-09-26T09:09:00Z">
              <w:r>
                <w:rPr>
                  <w:rFonts w:ascii="Calibri" w:hAnsi="Calibri"/>
                  <w:color w:val="000000"/>
                  <w:sz w:val="22"/>
                  <w:szCs w:val="22"/>
                </w:rPr>
                <w:t>3.3</w:t>
              </w:r>
            </w:ins>
            <w:del w:id="681" w:author="ERCOT" w:date="2017-09-26T09:09:00Z">
              <w:r w:rsidDel="00186A11">
                <w:rPr>
                  <w:rFonts w:ascii="Calibri" w:hAnsi="Calibri"/>
                  <w:color w:val="000000"/>
                  <w:sz w:val="22"/>
                  <w:szCs w:val="22"/>
                </w:rPr>
                <w:delText>3.3</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186A11">
            <w:pPr>
              <w:widowControl/>
              <w:autoSpaceDE/>
              <w:autoSpaceDN/>
              <w:adjustRightInd/>
              <w:jc w:val="center"/>
              <w:rPr>
                <w:b/>
                <w:bCs/>
                <w:sz w:val="22"/>
                <w:szCs w:val="22"/>
              </w:rPr>
            </w:pPr>
            <w:ins w:id="682" w:author="ERCOT" w:date="2017-09-26T09:09:00Z">
              <w:r>
                <w:rPr>
                  <w:rFonts w:ascii="Calibri" w:hAnsi="Calibri"/>
                  <w:color w:val="000000"/>
                  <w:sz w:val="22"/>
                  <w:szCs w:val="22"/>
                </w:rPr>
                <w:t>2.4</w:t>
              </w:r>
            </w:ins>
            <w:del w:id="683" w:author="ERCOT" w:date="2017-09-26T09:09:00Z">
              <w:r w:rsidDel="00186A11">
                <w:rPr>
                  <w:rFonts w:ascii="Calibri" w:hAnsi="Calibri"/>
                  <w:color w:val="000000"/>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876168">
            <w:pPr>
              <w:widowControl/>
              <w:autoSpaceDE/>
              <w:autoSpaceDN/>
              <w:adjustRightInd/>
              <w:jc w:val="center"/>
              <w:rPr>
                <w:b/>
                <w:bCs/>
                <w:sz w:val="22"/>
                <w:szCs w:val="22"/>
              </w:rPr>
            </w:pPr>
            <w:ins w:id="684" w:author="ERCOT" w:date="2017-09-26T09:09:00Z">
              <w:r>
                <w:rPr>
                  <w:rFonts w:ascii="Calibri" w:hAnsi="Calibri"/>
                  <w:color w:val="000000"/>
                  <w:sz w:val="22"/>
                  <w:szCs w:val="22"/>
                </w:rPr>
                <w:t>1.5</w:t>
              </w:r>
            </w:ins>
            <w:del w:id="685" w:author="ERCOT" w:date="2017-09-26T09:09:00Z">
              <w:r w:rsidDel="00186A11">
                <w:rPr>
                  <w:rFonts w:ascii="Calibri" w:hAnsi="Calibri"/>
                  <w:color w:val="000000"/>
                  <w:sz w:val="22"/>
                  <w:szCs w:val="22"/>
                </w:rPr>
                <w:delText>1.0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080E25">
            <w:pPr>
              <w:widowControl/>
              <w:autoSpaceDE/>
              <w:autoSpaceDN/>
              <w:adjustRightInd/>
              <w:jc w:val="center"/>
              <w:rPr>
                <w:b/>
                <w:bCs/>
                <w:sz w:val="22"/>
                <w:szCs w:val="22"/>
              </w:rPr>
            </w:pPr>
            <w:ins w:id="686" w:author="ERCOT" w:date="2017-09-26T09:09:00Z">
              <w:r>
                <w:rPr>
                  <w:rFonts w:ascii="Calibri" w:hAnsi="Calibri"/>
                  <w:color w:val="000000"/>
                  <w:sz w:val="22"/>
                  <w:szCs w:val="22"/>
                </w:rPr>
                <w:t>2.2</w:t>
              </w:r>
            </w:ins>
            <w:del w:id="687" w:author="ERCOT" w:date="2017-09-26T09:09:00Z">
              <w:r w:rsidDel="00186A11">
                <w:rPr>
                  <w:rFonts w:ascii="Calibri" w:hAnsi="Calibri"/>
                  <w:color w:val="000000"/>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9B212A">
            <w:pPr>
              <w:widowControl/>
              <w:autoSpaceDE/>
              <w:autoSpaceDN/>
              <w:adjustRightInd/>
              <w:jc w:val="center"/>
              <w:rPr>
                <w:b/>
                <w:bCs/>
                <w:sz w:val="22"/>
                <w:szCs w:val="22"/>
              </w:rPr>
            </w:pPr>
            <w:ins w:id="688" w:author="ERCOT" w:date="2017-09-26T09:09:00Z">
              <w:r>
                <w:rPr>
                  <w:rFonts w:ascii="Calibri" w:hAnsi="Calibri"/>
                  <w:color w:val="000000"/>
                  <w:sz w:val="22"/>
                  <w:szCs w:val="22"/>
                </w:rPr>
                <w:t>2.2</w:t>
              </w:r>
            </w:ins>
            <w:del w:id="689" w:author="ERCOT" w:date="2017-09-26T09:09:00Z">
              <w:r w:rsidDel="00186A11">
                <w:rPr>
                  <w:rFonts w:ascii="Calibri" w:hAnsi="Calibri"/>
                  <w:color w:val="000000"/>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90" w:author="ERCOT" w:date="2017-09-26T09:09:00Z">
              <w:r>
                <w:rPr>
                  <w:rFonts w:ascii="Calibri" w:hAnsi="Calibri"/>
                  <w:color w:val="000000"/>
                  <w:sz w:val="22"/>
                  <w:szCs w:val="22"/>
                </w:rPr>
                <w:t>3.2</w:t>
              </w:r>
            </w:ins>
            <w:del w:id="691" w:author="ERCOT" w:date="2017-09-26T09:09:00Z">
              <w:r w:rsidDel="00186A11">
                <w:rPr>
                  <w:rFonts w:ascii="Calibri" w:hAnsi="Calibri"/>
                  <w:color w:val="000000"/>
                  <w:sz w:val="22"/>
                  <w:szCs w:val="22"/>
                </w:rPr>
                <w:delText>4.5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92" w:author="ERCOT" w:date="2017-09-26T09:09:00Z">
              <w:r>
                <w:rPr>
                  <w:rFonts w:ascii="Calibri" w:hAnsi="Calibri"/>
                  <w:color w:val="000000"/>
                  <w:sz w:val="22"/>
                  <w:szCs w:val="22"/>
                </w:rPr>
                <w:t>2.4</w:t>
              </w:r>
            </w:ins>
            <w:del w:id="693" w:author="ERCOT" w:date="2017-09-26T09:09:00Z">
              <w:r w:rsidDel="00186A11">
                <w:rPr>
                  <w:rFonts w:ascii="Calibri" w:hAnsi="Calibri"/>
                  <w:color w:val="000000"/>
                  <w:sz w:val="22"/>
                  <w:szCs w:val="22"/>
                </w:rPr>
                <w:delText>1.5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94" w:author="ERCOT" w:date="2017-09-26T09:09:00Z">
              <w:r>
                <w:rPr>
                  <w:rFonts w:ascii="Calibri" w:hAnsi="Calibri"/>
                  <w:color w:val="000000"/>
                  <w:sz w:val="22"/>
                  <w:szCs w:val="22"/>
                </w:rPr>
                <w:t>2.7</w:t>
              </w:r>
            </w:ins>
            <w:del w:id="695" w:author="ERCOT" w:date="2017-09-26T09:09:00Z">
              <w:r w:rsidDel="00186A11">
                <w:rPr>
                  <w:rFonts w:ascii="Calibri" w:hAnsi="Calibri"/>
                  <w:color w:val="000000"/>
                  <w:sz w:val="22"/>
                  <w:szCs w:val="22"/>
                </w:rPr>
                <w:delText>3.4</w:delText>
              </w:r>
            </w:del>
          </w:p>
        </w:tc>
        <w:tc>
          <w:tcPr>
            <w:tcW w:w="181"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96" w:author="ERCOT" w:date="2017-09-26T09:09:00Z">
              <w:r>
                <w:rPr>
                  <w:rFonts w:ascii="Calibri" w:hAnsi="Calibri"/>
                  <w:color w:val="000000"/>
                  <w:sz w:val="22"/>
                  <w:szCs w:val="22"/>
                </w:rPr>
                <w:t>1.5</w:t>
              </w:r>
            </w:ins>
            <w:del w:id="697" w:author="ERCOT" w:date="2017-09-26T09:09:00Z">
              <w:r w:rsidDel="00186A11">
                <w:rPr>
                  <w:rFonts w:ascii="Calibri" w:hAnsi="Calibri"/>
                  <w:color w:val="000000"/>
                  <w:sz w:val="22"/>
                  <w:szCs w:val="22"/>
                </w:rPr>
                <w:delText>2.9</w:delText>
              </w:r>
            </w:del>
          </w:p>
        </w:tc>
        <w:tc>
          <w:tcPr>
            <w:tcW w:w="223"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698" w:author="ERCOT" w:date="2017-09-26T09:09:00Z">
              <w:r>
                <w:rPr>
                  <w:rFonts w:ascii="Calibri" w:hAnsi="Calibri"/>
                  <w:color w:val="000000"/>
                  <w:sz w:val="22"/>
                  <w:szCs w:val="22"/>
                </w:rPr>
                <w:t>2.3</w:t>
              </w:r>
            </w:ins>
            <w:del w:id="699" w:author="ERCOT" w:date="2017-09-26T09:09:00Z">
              <w:r w:rsidDel="00186A11">
                <w:rPr>
                  <w:rFonts w:ascii="Calibri" w:hAnsi="Calibri"/>
                  <w:color w:val="000000"/>
                  <w:sz w:val="22"/>
                  <w:szCs w:val="22"/>
                </w:rPr>
                <w:delText>1.4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00" w:author="ERCOT" w:date="2017-09-26T09:09:00Z">
              <w:r>
                <w:rPr>
                  <w:rFonts w:ascii="Calibri" w:hAnsi="Calibri"/>
                  <w:color w:val="000000"/>
                  <w:sz w:val="22"/>
                  <w:szCs w:val="22"/>
                </w:rPr>
                <w:t>1.4</w:t>
              </w:r>
            </w:ins>
            <w:del w:id="701" w:author="ERCOT" w:date="2017-09-26T09:09:00Z">
              <w:r w:rsidDel="00186A11">
                <w:rPr>
                  <w:rFonts w:ascii="Calibri" w:hAnsi="Calibri"/>
                  <w:color w:val="000000"/>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02" w:author="ERCOT" w:date="2017-09-26T09:09:00Z">
              <w:r>
                <w:rPr>
                  <w:rFonts w:ascii="Calibri" w:hAnsi="Calibri"/>
                  <w:color w:val="000000"/>
                  <w:sz w:val="22"/>
                  <w:szCs w:val="22"/>
                </w:rPr>
                <w:t>1.4</w:t>
              </w:r>
            </w:ins>
            <w:del w:id="703" w:author="ERCOT" w:date="2017-09-26T09:09:00Z">
              <w:r w:rsidDel="00186A11">
                <w:rPr>
                  <w:rFonts w:ascii="Calibri" w:hAnsi="Calibri"/>
                  <w:color w:val="000000"/>
                  <w:sz w:val="22"/>
                  <w:szCs w:val="22"/>
                </w:rPr>
                <w:delText>1.1</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04" w:author="ERCOT" w:date="2017-09-26T09:09:00Z">
              <w:r>
                <w:rPr>
                  <w:rFonts w:ascii="Calibri" w:hAnsi="Calibri"/>
                  <w:color w:val="000000"/>
                  <w:sz w:val="22"/>
                  <w:szCs w:val="22"/>
                </w:rPr>
                <w:t>3.2</w:t>
              </w:r>
            </w:ins>
            <w:del w:id="705" w:author="ERCOT" w:date="2017-09-26T09:09:00Z">
              <w:r w:rsidDel="00186A11">
                <w:rPr>
                  <w:rFonts w:ascii="Calibri" w:hAnsi="Calibri"/>
                  <w:color w:val="000000"/>
                  <w:sz w:val="22"/>
                  <w:szCs w:val="22"/>
                </w:rPr>
                <w:delText>4.5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06" w:author="ERCOT" w:date="2017-09-26T09:09:00Z">
              <w:r>
                <w:rPr>
                  <w:rFonts w:ascii="Calibri" w:hAnsi="Calibri"/>
                  <w:color w:val="000000"/>
                  <w:sz w:val="22"/>
                  <w:szCs w:val="22"/>
                </w:rPr>
                <w:t>1.2</w:t>
              </w:r>
            </w:ins>
            <w:del w:id="707" w:author="ERCOT" w:date="2017-09-26T09:09:00Z">
              <w:r w:rsidDel="00186A11">
                <w:rPr>
                  <w:rFonts w:ascii="Calibri" w:hAnsi="Calibri"/>
                  <w:color w:val="000000"/>
                  <w:sz w:val="22"/>
                  <w:szCs w:val="22"/>
                </w:rPr>
                <w:delText>0.5</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08" w:author="ERCOT" w:date="2017-09-26T09:09:00Z">
              <w:r>
                <w:rPr>
                  <w:rFonts w:ascii="Calibri" w:hAnsi="Calibri"/>
                  <w:color w:val="000000"/>
                  <w:sz w:val="22"/>
                  <w:szCs w:val="22"/>
                </w:rPr>
                <w:t>0.8</w:t>
              </w:r>
            </w:ins>
            <w:del w:id="709" w:author="ERCOT" w:date="2017-09-26T09:09:00Z">
              <w:r w:rsidDel="00186A11">
                <w:rPr>
                  <w:rFonts w:ascii="Calibri" w:hAnsi="Calibri"/>
                  <w:color w:val="000000"/>
                  <w:sz w:val="22"/>
                  <w:szCs w:val="22"/>
                </w:rPr>
                <w:delText>0.6</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10" w:author="ERCOT" w:date="2017-09-26T09:09:00Z">
              <w:r>
                <w:rPr>
                  <w:rFonts w:ascii="Calibri" w:hAnsi="Calibri"/>
                  <w:color w:val="000000"/>
                  <w:sz w:val="22"/>
                  <w:szCs w:val="22"/>
                </w:rPr>
                <w:t>1.3</w:t>
              </w:r>
            </w:ins>
            <w:del w:id="711" w:author="ERCOT" w:date="2017-09-26T09:09:00Z">
              <w:r w:rsidDel="00186A11">
                <w:rPr>
                  <w:rFonts w:ascii="Calibri" w:hAnsi="Calibri"/>
                  <w:color w:val="000000"/>
                  <w:sz w:val="22"/>
                  <w:szCs w:val="22"/>
                </w:rPr>
                <w:delText>0.6</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12" w:author="ERCOT" w:date="2017-09-26T09:09:00Z">
              <w:r>
                <w:rPr>
                  <w:rFonts w:ascii="Calibri" w:hAnsi="Calibri"/>
                  <w:color w:val="000000"/>
                  <w:sz w:val="22"/>
                  <w:szCs w:val="22"/>
                </w:rPr>
                <w:t>2.3</w:t>
              </w:r>
            </w:ins>
            <w:del w:id="713" w:author="ERCOT" w:date="2017-09-26T09:09:00Z">
              <w:r w:rsidDel="00186A11">
                <w:rPr>
                  <w:rFonts w:ascii="Calibri" w:hAnsi="Calibri"/>
                  <w:color w:val="000000"/>
                  <w:sz w:val="22"/>
                  <w:szCs w:val="22"/>
                </w:rPr>
                <w:delText>1.3</w:delText>
              </w:r>
            </w:del>
          </w:p>
        </w:tc>
        <w:tc>
          <w:tcPr>
            <w:tcW w:w="179"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14" w:author="ERCOT" w:date="2017-09-26T09:09:00Z">
              <w:r>
                <w:rPr>
                  <w:rFonts w:ascii="Calibri" w:hAnsi="Calibri"/>
                  <w:color w:val="000000"/>
                  <w:sz w:val="22"/>
                  <w:szCs w:val="22"/>
                </w:rPr>
                <w:t>1.9</w:t>
              </w:r>
            </w:ins>
            <w:del w:id="715" w:author="ERCOT" w:date="2017-09-26T09:09:00Z">
              <w:r w:rsidDel="00186A11">
                <w:rPr>
                  <w:rFonts w:ascii="Calibri" w:hAnsi="Calibri"/>
                  <w:color w:val="000000"/>
                  <w:sz w:val="22"/>
                  <w:szCs w:val="22"/>
                </w:rPr>
                <w:delText>1.9</w:delText>
              </w:r>
            </w:del>
          </w:p>
        </w:tc>
        <w:tc>
          <w:tcPr>
            <w:tcW w:w="191"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16" w:author="ERCOT" w:date="2017-09-26T09:09:00Z">
              <w:r>
                <w:rPr>
                  <w:rFonts w:ascii="Calibri" w:hAnsi="Calibri"/>
                  <w:color w:val="000000"/>
                  <w:sz w:val="22"/>
                  <w:szCs w:val="22"/>
                </w:rPr>
                <w:t>2.8</w:t>
              </w:r>
            </w:ins>
            <w:del w:id="717" w:author="ERCOT" w:date="2017-09-26T09:09:00Z">
              <w:r w:rsidDel="00186A11">
                <w:rPr>
                  <w:rFonts w:ascii="Calibri" w:hAnsi="Calibri"/>
                  <w:color w:val="000000"/>
                  <w:sz w:val="22"/>
                  <w:szCs w:val="22"/>
                </w:rPr>
                <w:delText>1.0</w:delText>
              </w:r>
            </w:del>
          </w:p>
        </w:tc>
        <w:tc>
          <w:tcPr>
            <w:tcW w:w="168"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18" w:author="ERCOT" w:date="2017-09-26T09:09:00Z">
              <w:r>
                <w:rPr>
                  <w:rFonts w:ascii="Calibri" w:hAnsi="Calibri"/>
                  <w:color w:val="000000"/>
                  <w:sz w:val="22"/>
                  <w:szCs w:val="22"/>
                </w:rPr>
                <w:t>4.9</w:t>
              </w:r>
            </w:ins>
            <w:del w:id="719" w:author="ERCOT" w:date="2017-09-26T09:09:00Z">
              <w:r w:rsidDel="00186A11">
                <w:rPr>
                  <w:rFonts w:ascii="Calibri" w:hAnsi="Calibri"/>
                  <w:color w:val="000000"/>
                  <w:sz w:val="22"/>
                  <w:szCs w:val="22"/>
                </w:rPr>
                <w:delText>4.4</w:delText>
              </w:r>
            </w:del>
          </w:p>
        </w:tc>
        <w:tc>
          <w:tcPr>
            <w:tcW w:w="169"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20" w:author="ERCOT" w:date="2017-09-26T09:09:00Z">
              <w:r>
                <w:rPr>
                  <w:rFonts w:ascii="Calibri" w:hAnsi="Calibri"/>
                  <w:color w:val="000000"/>
                  <w:sz w:val="22"/>
                  <w:szCs w:val="22"/>
                </w:rPr>
                <w:t>5.4</w:t>
              </w:r>
            </w:ins>
            <w:del w:id="721" w:author="ERCOT" w:date="2017-09-26T09:09:00Z">
              <w:r w:rsidDel="00186A11">
                <w:rPr>
                  <w:rFonts w:ascii="Calibri" w:hAnsi="Calibri"/>
                  <w:color w:val="000000"/>
                  <w:sz w:val="22"/>
                  <w:szCs w:val="22"/>
                </w:rPr>
                <w:delText>5.0</w:delText>
              </w:r>
            </w:del>
          </w:p>
        </w:tc>
        <w:tc>
          <w:tcPr>
            <w:tcW w:w="183"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22" w:author="ERCOT" w:date="2017-09-26T09:09:00Z">
              <w:r>
                <w:rPr>
                  <w:rFonts w:ascii="Calibri" w:hAnsi="Calibri"/>
                  <w:color w:val="000000"/>
                  <w:sz w:val="22"/>
                  <w:szCs w:val="22"/>
                </w:rPr>
                <w:t>4.7</w:t>
              </w:r>
            </w:ins>
            <w:del w:id="723" w:author="ERCOT" w:date="2017-09-26T09:09:00Z">
              <w:r w:rsidDel="00186A11">
                <w:rPr>
                  <w:rFonts w:ascii="Calibri" w:hAnsi="Calibri"/>
                  <w:color w:val="000000"/>
                  <w:sz w:val="22"/>
                  <w:szCs w:val="22"/>
                </w:rPr>
                <w:delText>3.2</w:delText>
              </w:r>
            </w:del>
          </w:p>
        </w:tc>
        <w:tc>
          <w:tcPr>
            <w:tcW w:w="150"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4F17C9">
            <w:pPr>
              <w:widowControl/>
              <w:autoSpaceDE/>
              <w:autoSpaceDN/>
              <w:adjustRightInd/>
              <w:jc w:val="center"/>
              <w:rPr>
                <w:b/>
                <w:bCs/>
                <w:sz w:val="22"/>
                <w:szCs w:val="22"/>
              </w:rPr>
            </w:pPr>
            <w:ins w:id="724" w:author="ERCOT" w:date="2017-09-26T09:09:00Z">
              <w:r>
                <w:rPr>
                  <w:rFonts w:ascii="Calibri" w:hAnsi="Calibri"/>
                  <w:color w:val="000000"/>
                  <w:sz w:val="22"/>
                  <w:szCs w:val="22"/>
                </w:rPr>
                <w:t>4.5</w:t>
              </w:r>
            </w:ins>
            <w:del w:id="725" w:author="ERCOT" w:date="2017-09-26T09:09:00Z">
              <w:r w:rsidDel="00186A11">
                <w:rPr>
                  <w:rFonts w:ascii="Calibri" w:hAnsi="Calibri"/>
                  <w:color w:val="000000"/>
                  <w:sz w:val="22"/>
                  <w:szCs w:val="22"/>
                </w:rPr>
                <w:delText>5.2</w:delText>
              </w:r>
            </w:del>
          </w:p>
        </w:tc>
        <w:tc>
          <w:tcPr>
            <w:tcW w:w="206" w:type="pct"/>
            <w:tcBorders>
              <w:top w:val="single" w:sz="4" w:space="0" w:color="000000"/>
              <w:left w:val="single" w:sz="4" w:space="0" w:color="000000"/>
              <w:bottom w:val="single" w:sz="4" w:space="0" w:color="000000"/>
              <w:right w:val="single" w:sz="8" w:space="0" w:color="000000"/>
            </w:tcBorders>
            <w:vAlign w:val="bottom"/>
          </w:tcPr>
          <w:p w:rsidR="00186A11" w:rsidRPr="00AA6A8E" w:rsidRDefault="00186A11" w:rsidP="00E929DB">
            <w:pPr>
              <w:widowControl/>
              <w:autoSpaceDE/>
              <w:autoSpaceDN/>
              <w:adjustRightInd/>
              <w:jc w:val="center"/>
              <w:rPr>
                <w:b/>
                <w:bCs/>
                <w:sz w:val="22"/>
                <w:szCs w:val="22"/>
              </w:rPr>
            </w:pPr>
            <w:ins w:id="726" w:author="ERCOT" w:date="2017-09-26T09:09:00Z">
              <w:r>
                <w:rPr>
                  <w:rFonts w:ascii="Calibri" w:hAnsi="Calibri"/>
                  <w:color w:val="000000"/>
                  <w:sz w:val="22"/>
                  <w:szCs w:val="22"/>
                </w:rPr>
                <w:t>1.7</w:t>
              </w:r>
            </w:ins>
            <w:del w:id="727" w:author="ERCOT" w:date="2017-09-26T09:09:00Z">
              <w:r w:rsidDel="00186A11">
                <w:rPr>
                  <w:rFonts w:ascii="Calibri" w:hAnsi="Calibri"/>
                  <w:color w:val="000000"/>
                  <w:sz w:val="22"/>
                  <w:szCs w:val="22"/>
                </w:rPr>
                <w:delText>1.7</w:delText>
              </w:r>
            </w:del>
          </w:p>
        </w:tc>
      </w:tr>
      <w:tr w:rsidR="00186A11" w:rsidRPr="00CC576E" w:rsidTr="00E929D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186A11" w:rsidRPr="000357D1" w:rsidRDefault="00186A11" w:rsidP="00186A11">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186A11">
            <w:pPr>
              <w:widowControl/>
              <w:autoSpaceDE/>
              <w:autoSpaceDN/>
              <w:adjustRightInd/>
              <w:jc w:val="center"/>
              <w:rPr>
                <w:b/>
                <w:bCs/>
                <w:sz w:val="22"/>
                <w:szCs w:val="22"/>
              </w:rPr>
            </w:pPr>
            <w:ins w:id="728" w:author="ERCOT" w:date="2017-09-26T09:09:00Z">
              <w:r>
                <w:rPr>
                  <w:rFonts w:ascii="Calibri" w:hAnsi="Calibri"/>
                  <w:color w:val="000000"/>
                  <w:sz w:val="22"/>
                  <w:szCs w:val="22"/>
                </w:rPr>
                <w:t>4.0</w:t>
              </w:r>
            </w:ins>
            <w:del w:id="729" w:author="ERCOT" w:date="2017-09-26T09:09:00Z">
              <w:r w:rsidDel="00186A11">
                <w:rPr>
                  <w:rFonts w:ascii="Calibri" w:hAnsi="Calibri"/>
                  <w:color w:val="000000"/>
                  <w:sz w:val="22"/>
                  <w:szCs w:val="22"/>
                </w:rPr>
                <w:delText>4.0</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186A11">
            <w:pPr>
              <w:widowControl/>
              <w:autoSpaceDE/>
              <w:autoSpaceDN/>
              <w:adjustRightInd/>
              <w:jc w:val="center"/>
              <w:rPr>
                <w:b/>
                <w:bCs/>
                <w:sz w:val="22"/>
                <w:szCs w:val="22"/>
              </w:rPr>
            </w:pPr>
            <w:ins w:id="730" w:author="ERCOT" w:date="2017-09-26T09:09:00Z">
              <w:r>
                <w:rPr>
                  <w:rFonts w:ascii="Calibri" w:hAnsi="Calibri"/>
                  <w:color w:val="000000"/>
                  <w:sz w:val="22"/>
                  <w:szCs w:val="22"/>
                </w:rPr>
                <w:t>3.0</w:t>
              </w:r>
            </w:ins>
            <w:del w:id="731" w:author="ERCOT" w:date="2017-09-26T09:09:00Z">
              <w:r w:rsidDel="00186A11">
                <w:rPr>
                  <w:rFonts w:ascii="Calibri" w:hAnsi="Calibri"/>
                  <w:color w:val="000000"/>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876168">
            <w:pPr>
              <w:widowControl/>
              <w:autoSpaceDE/>
              <w:autoSpaceDN/>
              <w:adjustRightInd/>
              <w:jc w:val="center"/>
              <w:rPr>
                <w:b/>
                <w:bCs/>
                <w:sz w:val="22"/>
                <w:szCs w:val="22"/>
              </w:rPr>
            </w:pPr>
            <w:ins w:id="732" w:author="ERCOT" w:date="2017-09-26T09:09:00Z">
              <w:r>
                <w:rPr>
                  <w:rFonts w:ascii="Calibri" w:hAnsi="Calibri"/>
                  <w:color w:val="000000"/>
                  <w:sz w:val="22"/>
                  <w:szCs w:val="22"/>
                </w:rPr>
                <w:t>2.3</w:t>
              </w:r>
            </w:ins>
            <w:del w:id="733" w:author="ERCOT" w:date="2017-09-26T09:09:00Z">
              <w:r w:rsidDel="00186A11">
                <w:rPr>
                  <w:rFonts w:ascii="Calibri" w:hAnsi="Calibri"/>
                  <w:color w:val="000000"/>
                  <w:sz w:val="22"/>
                  <w:szCs w:val="22"/>
                </w:rPr>
                <w:delText>2.5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080E25">
            <w:pPr>
              <w:widowControl/>
              <w:autoSpaceDE/>
              <w:autoSpaceDN/>
              <w:adjustRightInd/>
              <w:jc w:val="center"/>
              <w:rPr>
                <w:b/>
                <w:bCs/>
                <w:sz w:val="22"/>
                <w:szCs w:val="22"/>
              </w:rPr>
            </w:pPr>
            <w:ins w:id="734" w:author="ERCOT" w:date="2017-09-26T09:09:00Z">
              <w:r>
                <w:rPr>
                  <w:rFonts w:ascii="Calibri" w:hAnsi="Calibri"/>
                  <w:color w:val="000000"/>
                  <w:sz w:val="22"/>
                  <w:szCs w:val="22"/>
                </w:rPr>
                <w:t>2.7</w:t>
              </w:r>
            </w:ins>
            <w:del w:id="735" w:author="ERCOT" w:date="2017-09-26T09:09:00Z">
              <w:r w:rsidDel="00186A11">
                <w:rPr>
                  <w:rFonts w:ascii="Calibri" w:hAnsi="Calibri"/>
                  <w:color w:val="000000"/>
                  <w:sz w:val="22"/>
                  <w:szCs w:val="22"/>
                </w:rPr>
                <w:delText>2.0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9B212A">
            <w:pPr>
              <w:widowControl/>
              <w:autoSpaceDE/>
              <w:autoSpaceDN/>
              <w:adjustRightInd/>
              <w:jc w:val="center"/>
              <w:rPr>
                <w:b/>
                <w:bCs/>
                <w:sz w:val="22"/>
                <w:szCs w:val="22"/>
              </w:rPr>
            </w:pPr>
            <w:ins w:id="736" w:author="ERCOT" w:date="2017-09-26T09:09:00Z">
              <w:r>
                <w:rPr>
                  <w:rFonts w:ascii="Calibri" w:hAnsi="Calibri"/>
                  <w:color w:val="000000"/>
                  <w:sz w:val="22"/>
                  <w:szCs w:val="22"/>
                </w:rPr>
                <w:t>3.4</w:t>
              </w:r>
            </w:ins>
            <w:del w:id="737" w:author="ERCOT" w:date="2017-09-26T09:09:00Z">
              <w:r w:rsidDel="00186A11">
                <w:rPr>
                  <w:rFonts w:ascii="Calibri" w:hAnsi="Calibri"/>
                  <w:color w:val="000000"/>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38" w:author="ERCOT" w:date="2017-09-26T09:09:00Z">
              <w:r>
                <w:rPr>
                  <w:rFonts w:ascii="Calibri" w:hAnsi="Calibri"/>
                  <w:color w:val="000000"/>
                  <w:sz w:val="22"/>
                  <w:szCs w:val="22"/>
                </w:rPr>
                <w:t>2.8</w:t>
              </w:r>
            </w:ins>
            <w:del w:id="739" w:author="ERCOT" w:date="2017-09-26T09:09:00Z">
              <w:r w:rsidDel="00186A11">
                <w:rPr>
                  <w:rFonts w:ascii="Calibri" w:hAnsi="Calibri"/>
                  <w:color w:val="000000"/>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40" w:author="ERCOT" w:date="2017-09-26T09:09:00Z">
              <w:r>
                <w:rPr>
                  <w:rFonts w:ascii="Calibri" w:hAnsi="Calibri"/>
                  <w:color w:val="000000"/>
                  <w:sz w:val="22"/>
                  <w:szCs w:val="22"/>
                </w:rPr>
                <w:t>1.4</w:t>
              </w:r>
            </w:ins>
            <w:del w:id="741" w:author="ERCOT" w:date="2017-09-26T09:09:00Z">
              <w:r w:rsidDel="00186A11">
                <w:rPr>
                  <w:rFonts w:ascii="Calibri" w:hAnsi="Calibri"/>
                  <w:color w:val="000000"/>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42" w:author="ERCOT" w:date="2017-09-26T09:09:00Z">
              <w:r>
                <w:rPr>
                  <w:rFonts w:ascii="Calibri" w:hAnsi="Calibri"/>
                  <w:color w:val="000000"/>
                  <w:sz w:val="22"/>
                  <w:szCs w:val="22"/>
                </w:rPr>
                <w:t>1.7</w:t>
              </w:r>
            </w:ins>
            <w:del w:id="743" w:author="ERCOT" w:date="2017-09-26T09:09:00Z">
              <w:r w:rsidDel="00186A11">
                <w:rPr>
                  <w:rFonts w:ascii="Calibri" w:hAnsi="Calibri"/>
                  <w:color w:val="000000"/>
                  <w:sz w:val="22"/>
                  <w:szCs w:val="22"/>
                </w:rPr>
                <w:delText>1.9</w:delText>
              </w:r>
            </w:del>
          </w:p>
        </w:tc>
        <w:tc>
          <w:tcPr>
            <w:tcW w:w="181"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44" w:author="ERCOT" w:date="2017-09-26T09:09:00Z">
              <w:r>
                <w:rPr>
                  <w:rFonts w:ascii="Calibri" w:hAnsi="Calibri"/>
                  <w:color w:val="000000"/>
                  <w:sz w:val="22"/>
                  <w:szCs w:val="22"/>
                </w:rPr>
                <w:t>0.3</w:t>
              </w:r>
            </w:ins>
            <w:del w:id="745" w:author="ERCOT" w:date="2017-09-26T09:09:00Z">
              <w:r w:rsidDel="00186A11">
                <w:rPr>
                  <w:rFonts w:ascii="Calibri" w:hAnsi="Calibri"/>
                  <w:color w:val="000000"/>
                  <w:sz w:val="22"/>
                  <w:szCs w:val="22"/>
                </w:rPr>
                <w:delText>-1.5</w:delText>
              </w:r>
            </w:del>
          </w:p>
        </w:tc>
        <w:tc>
          <w:tcPr>
            <w:tcW w:w="223"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46" w:author="ERCOT" w:date="2017-09-26T09:09:00Z">
              <w:r>
                <w:rPr>
                  <w:rFonts w:ascii="Calibri" w:hAnsi="Calibri"/>
                  <w:color w:val="000000"/>
                  <w:sz w:val="22"/>
                  <w:szCs w:val="22"/>
                </w:rPr>
                <w:t>1.1</w:t>
              </w:r>
            </w:ins>
            <w:del w:id="747" w:author="ERCOT" w:date="2017-09-26T09:09:00Z">
              <w:r w:rsidDel="00186A11">
                <w:rPr>
                  <w:rFonts w:ascii="Calibri" w:hAnsi="Calibri"/>
                  <w:color w:val="000000"/>
                  <w:sz w:val="22"/>
                  <w:szCs w:val="22"/>
                </w:rPr>
                <w:delText>2.3</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48" w:author="ERCOT" w:date="2017-09-26T09:09:00Z">
              <w:r>
                <w:rPr>
                  <w:rFonts w:ascii="Calibri" w:hAnsi="Calibri"/>
                  <w:color w:val="000000"/>
                  <w:sz w:val="22"/>
                  <w:szCs w:val="22"/>
                </w:rPr>
                <w:t>0.2</w:t>
              </w:r>
            </w:ins>
            <w:del w:id="749" w:author="ERCOT" w:date="2017-09-26T09:09:00Z">
              <w:r w:rsidDel="00186A11">
                <w:rPr>
                  <w:rFonts w:ascii="Calibri" w:hAnsi="Calibri"/>
                  <w:color w:val="000000"/>
                  <w:sz w:val="22"/>
                  <w:szCs w:val="22"/>
                </w:rPr>
                <w:delText>-1.2</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50" w:author="ERCOT" w:date="2017-09-26T09:09:00Z">
              <w:r>
                <w:rPr>
                  <w:rFonts w:ascii="Calibri" w:hAnsi="Calibri"/>
                  <w:color w:val="000000"/>
                  <w:sz w:val="22"/>
                  <w:szCs w:val="22"/>
                </w:rPr>
                <w:t>0.4</w:t>
              </w:r>
            </w:ins>
            <w:del w:id="751" w:author="ERCOT" w:date="2017-09-26T09:09:00Z">
              <w:r w:rsidDel="00186A11">
                <w:rPr>
                  <w:rFonts w:ascii="Calibri" w:hAnsi="Calibri"/>
                  <w:color w:val="000000"/>
                  <w:sz w:val="22"/>
                  <w:szCs w:val="22"/>
                </w:rPr>
                <w:delText>0.1</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52" w:author="ERCOT" w:date="2017-09-26T09:09:00Z">
              <w:r>
                <w:rPr>
                  <w:rFonts w:ascii="Calibri" w:hAnsi="Calibri"/>
                  <w:color w:val="000000"/>
                  <w:sz w:val="22"/>
                  <w:szCs w:val="22"/>
                </w:rPr>
                <w:t>1.2</w:t>
              </w:r>
            </w:ins>
            <w:del w:id="753" w:author="ERCOT" w:date="2017-09-26T09:09:00Z">
              <w:r w:rsidDel="00186A11">
                <w:rPr>
                  <w:rFonts w:ascii="Calibri" w:hAnsi="Calibri"/>
                  <w:color w:val="000000"/>
                  <w:sz w:val="22"/>
                  <w:szCs w:val="22"/>
                </w:rPr>
                <w:delText>1.5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54" w:author="ERCOT" w:date="2017-09-26T09:09:00Z">
              <w:r>
                <w:rPr>
                  <w:rFonts w:ascii="Calibri" w:hAnsi="Calibri"/>
                  <w:color w:val="000000"/>
                  <w:sz w:val="22"/>
                  <w:szCs w:val="22"/>
                </w:rPr>
                <w:t>-0.2</w:t>
              </w:r>
            </w:ins>
            <w:del w:id="755" w:author="ERCOT" w:date="2017-09-26T09:09:00Z">
              <w:r w:rsidDel="00186A11">
                <w:rPr>
                  <w:rFonts w:ascii="Calibri" w:hAnsi="Calibri"/>
                  <w:color w:val="000000"/>
                  <w:sz w:val="22"/>
                  <w:szCs w:val="22"/>
                </w:rPr>
                <w:delText>-1.4</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56" w:author="ERCOT" w:date="2017-09-26T09:09:00Z">
              <w:r>
                <w:rPr>
                  <w:rFonts w:ascii="Calibri" w:hAnsi="Calibri"/>
                  <w:color w:val="000000"/>
                  <w:sz w:val="22"/>
                  <w:szCs w:val="22"/>
                </w:rPr>
                <w:t>0.9</w:t>
              </w:r>
            </w:ins>
            <w:del w:id="757" w:author="ERCOT" w:date="2017-09-26T09:09:00Z">
              <w:r w:rsidDel="00186A11">
                <w:rPr>
                  <w:rFonts w:ascii="Calibri" w:hAnsi="Calibri"/>
                  <w:color w:val="000000"/>
                  <w:sz w:val="22"/>
                  <w:szCs w:val="22"/>
                </w:rPr>
                <w:delText>0.1</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58" w:author="ERCOT" w:date="2017-09-26T09:09:00Z">
              <w:r>
                <w:rPr>
                  <w:rFonts w:ascii="Calibri" w:hAnsi="Calibri"/>
                  <w:color w:val="000000"/>
                  <w:sz w:val="22"/>
                  <w:szCs w:val="22"/>
                </w:rPr>
                <w:t>3.0</w:t>
              </w:r>
            </w:ins>
            <w:del w:id="759" w:author="ERCOT" w:date="2017-09-26T09:09:00Z">
              <w:r w:rsidDel="00186A11">
                <w:rPr>
                  <w:rFonts w:ascii="Calibri" w:hAnsi="Calibri"/>
                  <w:color w:val="000000"/>
                  <w:sz w:val="22"/>
                  <w:szCs w:val="22"/>
                </w:rPr>
                <w:delText>2.5</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60" w:author="ERCOT" w:date="2017-09-26T09:09:00Z">
              <w:r>
                <w:rPr>
                  <w:rFonts w:ascii="Calibri" w:hAnsi="Calibri"/>
                  <w:color w:val="000000"/>
                  <w:sz w:val="22"/>
                  <w:szCs w:val="22"/>
                </w:rPr>
                <w:t>5.9</w:t>
              </w:r>
            </w:ins>
            <w:del w:id="761" w:author="ERCOT" w:date="2017-09-26T09:09:00Z">
              <w:r w:rsidDel="00186A11">
                <w:rPr>
                  <w:rFonts w:ascii="Calibri" w:hAnsi="Calibri"/>
                  <w:color w:val="000000"/>
                  <w:sz w:val="22"/>
                  <w:szCs w:val="22"/>
                </w:rPr>
                <w:delText>7.8</w:delText>
              </w:r>
            </w:del>
          </w:p>
        </w:tc>
        <w:tc>
          <w:tcPr>
            <w:tcW w:w="179"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62" w:author="ERCOT" w:date="2017-09-26T09:09:00Z">
              <w:r>
                <w:rPr>
                  <w:rFonts w:ascii="Calibri" w:hAnsi="Calibri"/>
                  <w:color w:val="000000"/>
                  <w:sz w:val="22"/>
                  <w:szCs w:val="22"/>
                </w:rPr>
                <w:t>4.9</w:t>
              </w:r>
            </w:ins>
            <w:del w:id="763" w:author="ERCOT" w:date="2017-09-26T09:09:00Z">
              <w:r w:rsidDel="00186A11">
                <w:rPr>
                  <w:rFonts w:ascii="Calibri" w:hAnsi="Calibri"/>
                  <w:color w:val="000000"/>
                  <w:sz w:val="22"/>
                  <w:szCs w:val="22"/>
                </w:rPr>
                <w:delText>5.4</w:delText>
              </w:r>
            </w:del>
          </w:p>
        </w:tc>
        <w:tc>
          <w:tcPr>
            <w:tcW w:w="191"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64" w:author="ERCOT" w:date="2017-09-26T09:09:00Z">
              <w:r>
                <w:rPr>
                  <w:rFonts w:ascii="Calibri" w:hAnsi="Calibri"/>
                  <w:color w:val="000000"/>
                  <w:sz w:val="22"/>
                  <w:szCs w:val="22"/>
                </w:rPr>
                <w:t>4.4</w:t>
              </w:r>
            </w:ins>
            <w:del w:id="765" w:author="ERCOT" w:date="2017-09-26T09:09:00Z">
              <w:r w:rsidDel="00186A11">
                <w:rPr>
                  <w:rFonts w:ascii="Calibri" w:hAnsi="Calibri"/>
                  <w:color w:val="000000"/>
                  <w:sz w:val="22"/>
                  <w:szCs w:val="22"/>
                </w:rPr>
                <w:delText>3.9</w:delText>
              </w:r>
            </w:del>
          </w:p>
        </w:tc>
        <w:tc>
          <w:tcPr>
            <w:tcW w:w="168"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66" w:author="ERCOT" w:date="2017-09-26T09:09:00Z">
              <w:r>
                <w:rPr>
                  <w:rFonts w:ascii="Calibri" w:hAnsi="Calibri"/>
                  <w:color w:val="000000"/>
                  <w:sz w:val="22"/>
                  <w:szCs w:val="22"/>
                </w:rPr>
                <w:t>7.5</w:t>
              </w:r>
            </w:ins>
            <w:del w:id="767" w:author="ERCOT" w:date="2017-09-26T09:09:00Z">
              <w:r w:rsidDel="00186A11">
                <w:rPr>
                  <w:rFonts w:ascii="Calibri" w:hAnsi="Calibri"/>
                  <w:color w:val="000000"/>
                  <w:sz w:val="22"/>
                  <w:szCs w:val="22"/>
                </w:rPr>
                <w:delText>9.3</w:delText>
              </w:r>
            </w:del>
          </w:p>
        </w:tc>
        <w:tc>
          <w:tcPr>
            <w:tcW w:w="169"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68" w:author="ERCOT" w:date="2017-09-26T09:09:00Z">
              <w:r>
                <w:rPr>
                  <w:rFonts w:ascii="Calibri" w:hAnsi="Calibri"/>
                  <w:color w:val="000000"/>
                  <w:sz w:val="22"/>
                  <w:szCs w:val="22"/>
                </w:rPr>
                <w:t>7.2</w:t>
              </w:r>
            </w:ins>
            <w:del w:id="769" w:author="ERCOT" w:date="2017-09-26T09:09:00Z">
              <w:r w:rsidDel="00186A11">
                <w:rPr>
                  <w:rFonts w:ascii="Calibri" w:hAnsi="Calibri"/>
                  <w:color w:val="000000"/>
                  <w:sz w:val="22"/>
                  <w:szCs w:val="22"/>
                </w:rPr>
                <w:delText>7.2</w:delText>
              </w:r>
            </w:del>
          </w:p>
        </w:tc>
        <w:tc>
          <w:tcPr>
            <w:tcW w:w="183"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70" w:author="ERCOT" w:date="2017-09-26T09:09:00Z">
              <w:r>
                <w:rPr>
                  <w:rFonts w:ascii="Calibri" w:hAnsi="Calibri"/>
                  <w:color w:val="000000"/>
                  <w:sz w:val="22"/>
                  <w:szCs w:val="22"/>
                </w:rPr>
                <w:t>6.9</w:t>
              </w:r>
            </w:ins>
            <w:del w:id="771" w:author="ERCOT" w:date="2017-09-26T09:09:00Z">
              <w:r w:rsidDel="00186A11">
                <w:rPr>
                  <w:rFonts w:ascii="Calibri" w:hAnsi="Calibri"/>
                  <w:color w:val="000000"/>
                  <w:sz w:val="22"/>
                  <w:szCs w:val="22"/>
                </w:rPr>
                <w:delText>7.8</w:delText>
              </w:r>
            </w:del>
          </w:p>
        </w:tc>
        <w:tc>
          <w:tcPr>
            <w:tcW w:w="150"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4F17C9">
            <w:pPr>
              <w:widowControl/>
              <w:autoSpaceDE/>
              <w:autoSpaceDN/>
              <w:adjustRightInd/>
              <w:jc w:val="center"/>
              <w:rPr>
                <w:b/>
                <w:bCs/>
                <w:sz w:val="22"/>
                <w:szCs w:val="22"/>
              </w:rPr>
            </w:pPr>
            <w:ins w:id="772" w:author="ERCOT" w:date="2017-09-26T09:09:00Z">
              <w:r>
                <w:rPr>
                  <w:rFonts w:ascii="Calibri" w:hAnsi="Calibri"/>
                  <w:color w:val="000000"/>
                  <w:sz w:val="22"/>
                  <w:szCs w:val="22"/>
                </w:rPr>
                <w:t>5.2</w:t>
              </w:r>
            </w:ins>
            <w:del w:id="773" w:author="ERCOT" w:date="2017-09-26T09:09:00Z">
              <w:r w:rsidDel="00186A11">
                <w:rPr>
                  <w:rFonts w:ascii="Calibri" w:hAnsi="Calibri"/>
                  <w:color w:val="000000"/>
                  <w:sz w:val="22"/>
                  <w:szCs w:val="22"/>
                </w:rPr>
                <w:delText>3.8</w:delText>
              </w:r>
            </w:del>
          </w:p>
        </w:tc>
        <w:tc>
          <w:tcPr>
            <w:tcW w:w="206" w:type="pct"/>
            <w:tcBorders>
              <w:top w:val="single" w:sz="4" w:space="0" w:color="000000"/>
              <w:left w:val="single" w:sz="4" w:space="0" w:color="000000"/>
              <w:bottom w:val="single" w:sz="4" w:space="0" w:color="000000"/>
              <w:right w:val="single" w:sz="8" w:space="0" w:color="000000"/>
            </w:tcBorders>
            <w:vAlign w:val="bottom"/>
          </w:tcPr>
          <w:p w:rsidR="00186A11" w:rsidRPr="00AA6A8E" w:rsidRDefault="00186A11" w:rsidP="00E929DB">
            <w:pPr>
              <w:widowControl/>
              <w:autoSpaceDE/>
              <w:autoSpaceDN/>
              <w:adjustRightInd/>
              <w:jc w:val="center"/>
              <w:rPr>
                <w:b/>
                <w:bCs/>
                <w:sz w:val="22"/>
                <w:szCs w:val="22"/>
              </w:rPr>
            </w:pPr>
            <w:ins w:id="774" w:author="ERCOT" w:date="2017-09-26T09:09:00Z">
              <w:r>
                <w:rPr>
                  <w:rFonts w:ascii="Calibri" w:hAnsi="Calibri"/>
                  <w:color w:val="000000"/>
                  <w:sz w:val="22"/>
                  <w:szCs w:val="22"/>
                </w:rPr>
                <w:t>8.8</w:t>
              </w:r>
            </w:ins>
            <w:del w:id="775" w:author="ERCOT" w:date="2017-09-26T09:09:00Z">
              <w:r w:rsidDel="00186A11">
                <w:rPr>
                  <w:rFonts w:ascii="Calibri" w:hAnsi="Calibri"/>
                  <w:color w:val="000000"/>
                  <w:sz w:val="22"/>
                  <w:szCs w:val="22"/>
                </w:rPr>
                <w:delText>8.8</w:delText>
              </w:r>
            </w:del>
          </w:p>
        </w:tc>
      </w:tr>
      <w:tr w:rsidR="00186A11" w:rsidRPr="00CC576E" w:rsidTr="00E929D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186A11" w:rsidRPr="000357D1" w:rsidRDefault="00186A11" w:rsidP="00186A11">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186A11">
            <w:pPr>
              <w:widowControl/>
              <w:autoSpaceDE/>
              <w:autoSpaceDN/>
              <w:adjustRightInd/>
              <w:jc w:val="center"/>
              <w:rPr>
                <w:b/>
                <w:bCs/>
                <w:sz w:val="22"/>
                <w:szCs w:val="22"/>
              </w:rPr>
            </w:pPr>
            <w:ins w:id="776" w:author="ERCOT" w:date="2017-09-26T09:09:00Z">
              <w:r>
                <w:rPr>
                  <w:rFonts w:ascii="Calibri" w:hAnsi="Calibri"/>
                  <w:color w:val="000000"/>
                  <w:sz w:val="22"/>
                  <w:szCs w:val="22"/>
                </w:rPr>
                <w:t>4.4</w:t>
              </w:r>
            </w:ins>
            <w:del w:id="777" w:author="ERCOT" w:date="2017-09-26T09:09:00Z">
              <w:r w:rsidDel="00186A11">
                <w:rPr>
                  <w:rFonts w:ascii="Calibri" w:hAnsi="Calibri"/>
                  <w:color w:val="000000"/>
                  <w:sz w:val="22"/>
                  <w:szCs w:val="22"/>
                </w:rPr>
                <w:delText>4.4</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186A11">
            <w:pPr>
              <w:widowControl/>
              <w:autoSpaceDE/>
              <w:autoSpaceDN/>
              <w:adjustRightInd/>
              <w:jc w:val="center"/>
              <w:rPr>
                <w:b/>
                <w:bCs/>
                <w:sz w:val="22"/>
                <w:szCs w:val="22"/>
              </w:rPr>
            </w:pPr>
            <w:ins w:id="778" w:author="ERCOT" w:date="2017-09-26T09:09:00Z">
              <w:r>
                <w:rPr>
                  <w:rFonts w:ascii="Calibri" w:hAnsi="Calibri"/>
                  <w:color w:val="000000"/>
                  <w:sz w:val="22"/>
                  <w:szCs w:val="22"/>
                </w:rPr>
                <w:t>4.0</w:t>
              </w:r>
            </w:ins>
            <w:del w:id="779" w:author="ERCOT" w:date="2017-09-26T09:09:00Z">
              <w:r w:rsidDel="00186A11">
                <w:rPr>
                  <w:rFonts w:ascii="Calibri" w:hAnsi="Calibri"/>
                  <w:color w:val="000000"/>
                  <w:sz w:val="22"/>
                  <w:szCs w:val="22"/>
                </w:rPr>
                <w:delText>4.9</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876168">
            <w:pPr>
              <w:widowControl/>
              <w:autoSpaceDE/>
              <w:autoSpaceDN/>
              <w:adjustRightInd/>
              <w:jc w:val="center"/>
              <w:rPr>
                <w:b/>
                <w:bCs/>
                <w:sz w:val="22"/>
                <w:szCs w:val="22"/>
              </w:rPr>
            </w:pPr>
            <w:ins w:id="780" w:author="ERCOT" w:date="2017-09-26T09:09:00Z">
              <w:r>
                <w:rPr>
                  <w:rFonts w:ascii="Calibri" w:hAnsi="Calibri"/>
                  <w:color w:val="000000"/>
                  <w:sz w:val="22"/>
                  <w:szCs w:val="22"/>
                </w:rPr>
                <w:t>2.9</w:t>
              </w:r>
            </w:ins>
            <w:del w:id="781" w:author="ERCOT" w:date="2017-09-26T09:09:00Z">
              <w:r w:rsidDel="00186A11">
                <w:rPr>
                  <w:rFonts w:ascii="Calibri" w:hAnsi="Calibri"/>
                  <w:color w:val="000000"/>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080E25">
            <w:pPr>
              <w:widowControl/>
              <w:autoSpaceDE/>
              <w:autoSpaceDN/>
              <w:adjustRightInd/>
              <w:jc w:val="center"/>
              <w:rPr>
                <w:b/>
                <w:bCs/>
                <w:sz w:val="22"/>
                <w:szCs w:val="22"/>
              </w:rPr>
            </w:pPr>
            <w:ins w:id="782" w:author="ERCOT" w:date="2017-09-26T09:09:00Z">
              <w:r>
                <w:rPr>
                  <w:rFonts w:ascii="Calibri" w:hAnsi="Calibri"/>
                  <w:color w:val="000000"/>
                  <w:sz w:val="22"/>
                  <w:szCs w:val="22"/>
                </w:rPr>
                <w:t>2.9</w:t>
              </w:r>
            </w:ins>
            <w:del w:id="783" w:author="ERCOT" w:date="2017-09-26T09:09:00Z">
              <w:r w:rsidDel="00186A11">
                <w:rPr>
                  <w:rFonts w:ascii="Calibri" w:hAnsi="Calibri"/>
                  <w:color w:val="000000"/>
                  <w:sz w:val="22"/>
                  <w:szCs w:val="22"/>
                </w:rPr>
                <w:delText>4.2</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9B212A">
            <w:pPr>
              <w:widowControl/>
              <w:autoSpaceDE/>
              <w:autoSpaceDN/>
              <w:adjustRightInd/>
              <w:jc w:val="center"/>
              <w:rPr>
                <w:b/>
                <w:bCs/>
                <w:sz w:val="22"/>
                <w:szCs w:val="22"/>
              </w:rPr>
            </w:pPr>
            <w:ins w:id="784" w:author="ERCOT" w:date="2017-09-26T09:09:00Z">
              <w:r>
                <w:rPr>
                  <w:rFonts w:ascii="Calibri" w:hAnsi="Calibri"/>
                  <w:color w:val="000000"/>
                  <w:sz w:val="22"/>
                  <w:szCs w:val="22"/>
                </w:rPr>
                <w:t>2.3</w:t>
              </w:r>
            </w:ins>
            <w:del w:id="785" w:author="ERCOT" w:date="2017-09-26T09:09:00Z">
              <w:r w:rsidDel="00186A11">
                <w:rPr>
                  <w:rFonts w:ascii="Calibri" w:hAnsi="Calibri"/>
                  <w:color w:val="000000"/>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86" w:author="ERCOT" w:date="2017-09-26T09:09:00Z">
              <w:r>
                <w:rPr>
                  <w:rFonts w:ascii="Calibri" w:hAnsi="Calibri"/>
                  <w:color w:val="000000"/>
                  <w:sz w:val="22"/>
                  <w:szCs w:val="22"/>
                </w:rPr>
                <w:t>1.8</w:t>
              </w:r>
            </w:ins>
            <w:del w:id="787" w:author="ERCOT" w:date="2017-09-26T09:09:00Z">
              <w:r w:rsidDel="00186A11">
                <w:rPr>
                  <w:rFonts w:ascii="Calibri" w:hAnsi="Calibri"/>
                  <w:color w:val="000000"/>
                  <w:sz w:val="22"/>
                  <w:szCs w:val="22"/>
                </w:rPr>
                <w:delText>1.5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88" w:author="ERCOT" w:date="2017-09-26T09:09:00Z">
              <w:r>
                <w:rPr>
                  <w:rFonts w:ascii="Calibri" w:hAnsi="Calibri"/>
                  <w:color w:val="000000"/>
                  <w:sz w:val="22"/>
                  <w:szCs w:val="22"/>
                </w:rPr>
                <w:t>2.1</w:t>
              </w:r>
            </w:ins>
            <w:del w:id="789" w:author="ERCOT" w:date="2017-09-26T09:09:00Z">
              <w:r w:rsidDel="00186A11">
                <w:rPr>
                  <w:rFonts w:ascii="Calibri" w:hAnsi="Calibri"/>
                  <w:color w:val="000000"/>
                  <w:sz w:val="22"/>
                  <w:szCs w:val="22"/>
                </w:rPr>
                <w:delText>2.5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90" w:author="ERCOT" w:date="2017-09-26T09:09:00Z">
              <w:r>
                <w:rPr>
                  <w:rFonts w:ascii="Calibri" w:hAnsi="Calibri"/>
                  <w:color w:val="000000"/>
                  <w:sz w:val="22"/>
                  <w:szCs w:val="22"/>
                </w:rPr>
                <w:t>2.3</w:t>
              </w:r>
            </w:ins>
            <w:del w:id="791" w:author="ERCOT" w:date="2017-09-26T09:09:00Z">
              <w:r w:rsidDel="00186A11">
                <w:rPr>
                  <w:rFonts w:ascii="Calibri" w:hAnsi="Calibri"/>
                  <w:color w:val="000000"/>
                  <w:sz w:val="22"/>
                  <w:szCs w:val="22"/>
                </w:rPr>
                <w:delText>3.1</w:delText>
              </w:r>
            </w:del>
          </w:p>
        </w:tc>
        <w:tc>
          <w:tcPr>
            <w:tcW w:w="181"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92" w:author="ERCOT" w:date="2017-09-26T09:09:00Z">
              <w:r>
                <w:rPr>
                  <w:rFonts w:ascii="Calibri" w:hAnsi="Calibri"/>
                  <w:color w:val="000000"/>
                  <w:sz w:val="22"/>
                  <w:szCs w:val="22"/>
                </w:rPr>
                <w:t>1.1</w:t>
              </w:r>
            </w:ins>
            <w:del w:id="793" w:author="ERCOT" w:date="2017-09-26T09:09:00Z">
              <w:r w:rsidDel="00186A11">
                <w:rPr>
                  <w:rFonts w:ascii="Calibri" w:hAnsi="Calibri"/>
                  <w:color w:val="000000"/>
                  <w:sz w:val="22"/>
                  <w:szCs w:val="22"/>
                </w:rPr>
                <w:delText>1.5</w:delText>
              </w:r>
            </w:del>
          </w:p>
        </w:tc>
        <w:tc>
          <w:tcPr>
            <w:tcW w:w="223"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94" w:author="ERCOT" w:date="2017-09-26T09:09:00Z">
              <w:r>
                <w:rPr>
                  <w:rFonts w:ascii="Calibri" w:hAnsi="Calibri"/>
                  <w:color w:val="000000"/>
                  <w:sz w:val="22"/>
                  <w:szCs w:val="22"/>
                </w:rPr>
                <w:t>1.4</w:t>
              </w:r>
            </w:ins>
            <w:del w:id="795" w:author="ERCOT" w:date="2017-09-26T09:09:00Z">
              <w:r w:rsidDel="00186A11">
                <w:rPr>
                  <w:rFonts w:ascii="Calibri" w:hAnsi="Calibri"/>
                  <w:color w:val="000000"/>
                  <w:sz w:val="22"/>
                  <w:szCs w:val="22"/>
                </w:rPr>
                <w:delText>1.0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96" w:author="ERCOT" w:date="2017-09-26T09:09:00Z">
              <w:r>
                <w:rPr>
                  <w:rFonts w:ascii="Calibri" w:hAnsi="Calibri"/>
                  <w:color w:val="000000"/>
                  <w:sz w:val="22"/>
                  <w:szCs w:val="22"/>
                </w:rPr>
                <w:t>1.6</w:t>
              </w:r>
            </w:ins>
            <w:del w:id="797" w:author="ERCOT" w:date="2017-09-26T09:09:00Z">
              <w:r w:rsidDel="00186A11">
                <w:rPr>
                  <w:rFonts w:ascii="Calibri" w:hAnsi="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798" w:author="ERCOT" w:date="2017-09-26T09:09:00Z">
              <w:r>
                <w:rPr>
                  <w:rFonts w:ascii="Calibri" w:hAnsi="Calibri"/>
                  <w:color w:val="000000"/>
                  <w:sz w:val="22"/>
                  <w:szCs w:val="22"/>
                </w:rPr>
                <w:t>1.3</w:t>
              </w:r>
            </w:ins>
            <w:del w:id="799" w:author="ERCOT" w:date="2017-09-26T09:09:00Z">
              <w:r w:rsidDel="00186A11">
                <w:rPr>
                  <w:rFonts w:ascii="Calibri" w:hAnsi="Calibri"/>
                  <w:color w:val="000000"/>
                  <w:sz w:val="22"/>
                  <w:szCs w:val="22"/>
                </w:rPr>
                <w:delText>1.5</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00" w:author="ERCOT" w:date="2017-09-26T09:09:00Z">
              <w:r>
                <w:rPr>
                  <w:rFonts w:ascii="Calibri" w:hAnsi="Calibri"/>
                  <w:color w:val="000000"/>
                  <w:sz w:val="22"/>
                  <w:szCs w:val="22"/>
                </w:rPr>
                <w:t>1.0</w:t>
              </w:r>
            </w:ins>
            <w:del w:id="801" w:author="ERCOT" w:date="2017-09-26T09:09:00Z">
              <w:r w:rsidDel="00186A11">
                <w:rPr>
                  <w:rFonts w:ascii="Calibri" w:hAnsi="Calibri"/>
                  <w:color w:val="000000"/>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02" w:author="ERCOT" w:date="2017-09-26T09:09:00Z">
              <w:r>
                <w:rPr>
                  <w:rFonts w:ascii="Calibri" w:hAnsi="Calibri"/>
                  <w:color w:val="000000"/>
                  <w:sz w:val="22"/>
                  <w:szCs w:val="22"/>
                </w:rPr>
                <w:t>2.2</w:t>
              </w:r>
            </w:ins>
            <w:del w:id="803" w:author="ERCOT" w:date="2017-09-26T09:09:00Z">
              <w:r w:rsidDel="00186A11">
                <w:rPr>
                  <w:rFonts w:ascii="Calibri" w:hAnsi="Calibri"/>
                  <w:color w:val="000000"/>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04" w:author="ERCOT" w:date="2017-09-26T09:09:00Z">
              <w:r>
                <w:rPr>
                  <w:rFonts w:ascii="Calibri" w:hAnsi="Calibri"/>
                  <w:color w:val="000000"/>
                  <w:sz w:val="22"/>
                  <w:szCs w:val="22"/>
                </w:rPr>
                <w:t>4.4</w:t>
              </w:r>
            </w:ins>
            <w:del w:id="805" w:author="ERCOT" w:date="2017-09-26T09:09:00Z">
              <w:r w:rsidDel="00186A11">
                <w:rPr>
                  <w:rFonts w:ascii="Calibri" w:hAnsi="Calibri"/>
                  <w:color w:val="000000"/>
                  <w:sz w:val="22"/>
                  <w:szCs w:val="22"/>
                </w:rPr>
                <w:delText>5.2</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06" w:author="ERCOT" w:date="2017-09-26T09:09:00Z">
              <w:r>
                <w:rPr>
                  <w:rFonts w:ascii="Calibri" w:hAnsi="Calibri"/>
                  <w:color w:val="000000"/>
                  <w:sz w:val="22"/>
                  <w:szCs w:val="22"/>
                </w:rPr>
                <w:t>5.2</w:t>
              </w:r>
            </w:ins>
            <w:del w:id="807" w:author="ERCOT" w:date="2017-09-26T09:09:00Z">
              <w:r w:rsidDel="00186A11">
                <w:rPr>
                  <w:rFonts w:ascii="Calibri" w:hAnsi="Calibri"/>
                  <w:color w:val="000000"/>
                  <w:sz w:val="22"/>
                  <w:szCs w:val="22"/>
                </w:rPr>
                <w:delText>5.8</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08" w:author="ERCOT" w:date="2017-09-26T09:09:00Z">
              <w:r>
                <w:rPr>
                  <w:rFonts w:ascii="Calibri" w:hAnsi="Calibri"/>
                  <w:color w:val="000000"/>
                  <w:sz w:val="22"/>
                  <w:szCs w:val="22"/>
                </w:rPr>
                <w:t>6.2</w:t>
              </w:r>
            </w:ins>
            <w:del w:id="809" w:author="ERCOT" w:date="2017-09-26T09:09:00Z">
              <w:r w:rsidDel="00186A11">
                <w:rPr>
                  <w:rFonts w:ascii="Calibri" w:hAnsi="Calibri"/>
                  <w:color w:val="000000"/>
                  <w:sz w:val="22"/>
                  <w:szCs w:val="22"/>
                </w:rPr>
                <w:delText>6.5</w:delText>
              </w:r>
            </w:del>
          </w:p>
        </w:tc>
        <w:tc>
          <w:tcPr>
            <w:tcW w:w="179"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10" w:author="ERCOT" w:date="2017-09-26T09:09:00Z">
              <w:r>
                <w:rPr>
                  <w:rFonts w:ascii="Calibri" w:hAnsi="Calibri"/>
                  <w:color w:val="000000"/>
                  <w:sz w:val="22"/>
                  <w:szCs w:val="22"/>
                </w:rPr>
                <w:t>4.1</w:t>
              </w:r>
            </w:ins>
            <w:del w:id="811" w:author="ERCOT" w:date="2017-09-26T09:09:00Z">
              <w:r w:rsidDel="00186A11">
                <w:rPr>
                  <w:rFonts w:ascii="Calibri" w:hAnsi="Calibri"/>
                  <w:color w:val="000000"/>
                  <w:sz w:val="22"/>
                  <w:szCs w:val="22"/>
                </w:rPr>
                <w:delText>3.9</w:delText>
              </w:r>
            </w:del>
          </w:p>
        </w:tc>
        <w:tc>
          <w:tcPr>
            <w:tcW w:w="191"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12" w:author="ERCOT" w:date="2017-09-26T09:09:00Z">
              <w:r>
                <w:rPr>
                  <w:rFonts w:ascii="Calibri" w:hAnsi="Calibri"/>
                  <w:color w:val="000000"/>
                  <w:sz w:val="22"/>
                  <w:szCs w:val="22"/>
                </w:rPr>
                <w:t>4.1</w:t>
              </w:r>
            </w:ins>
            <w:del w:id="813" w:author="ERCOT" w:date="2017-09-26T09:09:00Z">
              <w:r w:rsidDel="00186A11">
                <w:rPr>
                  <w:rFonts w:ascii="Calibri" w:hAnsi="Calibri"/>
                  <w:color w:val="000000"/>
                  <w:sz w:val="22"/>
                  <w:szCs w:val="22"/>
                </w:rPr>
                <w:delText>3.6</w:delText>
              </w:r>
            </w:del>
          </w:p>
        </w:tc>
        <w:tc>
          <w:tcPr>
            <w:tcW w:w="168"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14" w:author="ERCOT" w:date="2017-09-26T09:09:00Z">
              <w:r>
                <w:rPr>
                  <w:rFonts w:ascii="Calibri" w:hAnsi="Calibri"/>
                  <w:color w:val="000000"/>
                  <w:sz w:val="22"/>
                  <w:szCs w:val="22"/>
                </w:rPr>
                <w:t>6.5</w:t>
              </w:r>
            </w:ins>
            <w:del w:id="815" w:author="ERCOT" w:date="2017-09-26T09:09:00Z">
              <w:r w:rsidDel="00186A11">
                <w:rPr>
                  <w:rFonts w:ascii="Calibri" w:hAnsi="Calibri"/>
                  <w:color w:val="000000"/>
                  <w:sz w:val="22"/>
                  <w:szCs w:val="22"/>
                </w:rPr>
                <w:delText>7.3</w:delText>
              </w:r>
            </w:del>
          </w:p>
        </w:tc>
        <w:tc>
          <w:tcPr>
            <w:tcW w:w="169"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16" w:author="ERCOT" w:date="2017-09-26T09:09:00Z">
              <w:r>
                <w:rPr>
                  <w:rFonts w:ascii="Calibri" w:hAnsi="Calibri"/>
                  <w:color w:val="000000"/>
                  <w:sz w:val="22"/>
                  <w:szCs w:val="22"/>
                </w:rPr>
                <w:t>7.2</w:t>
              </w:r>
            </w:ins>
            <w:del w:id="817" w:author="ERCOT" w:date="2017-09-26T09:09:00Z">
              <w:r w:rsidDel="00186A11">
                <w:rPr>
                  <w:rFonts w:ascii="Calibri" w:hAnsi="Calibri"/>
                  <w:color w:val="000000"/>
                  <w:sz w:val="22"/>
                  <w:szCs w:val="22"/>
                </w:rPr>
                <w:delText>6.5</w:delText>
              </w:r>
            </w:del>
          </w:p>
        </w:tc>
        <w:tc>
          <w:tcPr>
            <w:tcW w:w="183"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18" w:author="ERCOT" w:date="2017-09-26T09:09:00Z">
              <w:r>
                <w:rPr>
                  <w:rFonts w:ascii="Calibri" w:hAnsi="Calibri"/>
                  <w:color w:val="000000"/>
                  <w:sz w:val="22"/>
                  <w:szCs w:val="22"/>
                </w:rPr>
                <w:t>8.0</w:t>
              </w:r>
            </w:ins>
            <w:del w:id="819" w:author="ERCOT" w:date="2017-09-26T09:09:00Z">
              <w:r w:rsidDel="00186A11">
                <w:rPr>
                  <w:rFonts w:ascii="Calibri" w:hAnsi="Calibri"/>
                  <w:color w:val="000000"/>
                  <w:sz w:val="22"/>
                  <w:szCs w:val="22"/>
                </w:rPr>
                <w:delText>9.4</w:delText>
              </w:r>
            </w:del>
          </w:p>
        </w:tc>
        <w:tc>
          <w:tcPr>
            <w:tcW w:w="150"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4F17C9">
            <w:pPr>
              <w:widowControl/>
              <w:autoSpaceDE/>
              <w:autoSpaceDN/>
              <w:adjustRightInd/>
              <w:jc w:val="center"/>
              <w:rPr>
                <w:b/>
                <w:bCs/>
                <w:sz w:val="22"/>
                <w:szCs w:val="22"/>
              </w:rPr>
            </w:pPr>
            <w:ins w:id="820" w:author="ERCOT" w:date="2017-09-26T09:09:00Z">
              <w:r>
                <w:rPr>
                  <w:rFonts w:ascii="Calibri" w:hAnsi="Calibri"/>
                  <w:color w:val="000000"/>
                  <w:sz w:val="22"/>
                  <w:szCs w:val="22"/>
                </w:rPr>
                <w:t>5.1</w:t>
              </w:r>
            </w:ins>
            <w:del w:id="821" w:author="ERCOT" w:date="2017-09-26T09:09:00Z">
              <w:r w:rsidDel="00186A11">
                <w:rPr>
                  <w:rFonts w:ascii="Calibri" w:hAnsi="Calibri"/>
                  <w:color w:val="000000"/>
                  <w:sz w:val="22"/>
                  <w:szCs w:val="22"/>
                </w:rPr>
                <w:delText>4.9</w:delText>
              </w:r>
            </w:del>
          </w:p>
        </w:tc>
        <w:tc>
          <w:tcPr>
            <w:tcW w:w="206" w:type="pct"/>
            <w:tcBorders>
              <w:top w:val="single" w:sz="4" w:space="0" w:color="000000"/>
              <w:left w:val="single" w:sz="4" w:space="0" w:color="000000"/>
              <w:bottom w:val="single" w:sz="4" w:space="0" w:color="000000"/>
              <w:right w:val="single" w:sz="8" w:space="0" w:color="000000"/>
            </w:tcBorders>
            <w:vAlign w:val="bottom"/>
          </w:tcPr>
          <w:p w:rsidR="00186A11" w:rsidRPr="00AA6A8E" w:rsidRDefault="00186A11" w:rsidP="00E929DB">
            <w:pPr>
              <w:widowControl/>
              <w:autoSpaceDE/>
              <w:autoSpaceDN/>
              <w:adjustRightInd/>
              <w:jc w:val="center"/>
              <w:rPr>
                <w:b/>
                <w:bCs/>
                <w:sz w:val="22"/>
                <w:szCs w:val="22"/>
              </w:rPr>
            </w:pPr>
            <w:ins w:id="822" w:author="ERCOT" w:date="2017-09-26T09:09:00Z">
              <w:r>
                <w:rPr>
                  <w:rFonts w:ascii="Calibri" w:hAnsi="Calibri"/>
                  <w:color w:val="000000"/>
                  <w:sz w:val="22"/>
                  <w:szCs w:val="22"/>
                </w:rPr>
                <w:t>5.2</w:t>
              </w:r>
            </w:ins>
            <w:del w:id="823" w:author="ERCOT" w:date="2017-09-26T09:09:00Z">
              <w:r w:rsidDel="00186A11">
                <w:rPr>
                  <w:rFonts w:ascii="Calibri" w:hAnsi="Calibri"/>
                  <w:color w:val="000000"/>
                  <w:sz w:val="22"/>
                  <w:szCs w:val="22"/>
                </w:rPr>
                <w:delText>5.2</w:delText>
              </w:r>
            </w:del>
          </w:p>
        </w:tc>
      </w:tr>
      <w:tr w:rsidR="00186A11" w:rsidRPr="00CC576E" w:rsidTr="00E929D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186A11" w:rsidRPr="000357D1" w:rsidRDefault="00186A11" w:rsidP="00186A11">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186A11">
            <w:pPr>
              <w:widowControl/>
              <w:autoSpaceDE/>
              <w:autoSpaceDN/>
              <w:adjustRightInd/>
              <w:jc w:val="center"/>
              <w:rPr>
                <w:b/>
                <w:bCs/>
                <w:sz w:val="22"/>
                <w:szCs w:val="22"/>
              </w:rPr>
            </w:pPr>
            <w:ins w:id="824" w:author="ERCOT" w:date="2017-09-26T09:09:00Z">
              <w:r>
                <w:rPr>
                  <w:rFonts w:ascii="Calibri" w:hAnsi="Calibri"/>
                  <w:color w:val="000000"/>
                  <w:sz w:val="22"/>
                  <w:szCs w:val="22"/>
                </w:rPr>
                <w:t>1.5</w:t>
              </w:r>
            </w:ins>
            <w:del w:id="825" w:author="ERCOT" w:date="2017-09-26T09:09:00Z">
              <w:r w:rsidDel="00186A11">
                <w:rPr>
                  <w:rFonts w:ascii="Calibri" w:hAnsi="Calibri"/>
                  <w:color w:val="000000"/>
                  <w:sz w:val="22"/>
                  <w:szCs w:val="22"/>
                </w:rPr>
                <w:delText>1.5</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186A11">
            <w:pPr>
              <w:widowControl/>
              <w:autoSpaceDE/>
              <w:autoSpaceDN/>
              <w:adjustRightInd/>
              <w:jc w:val="center"/>
              <w:rPr>
                <w:b/>
                <w:bCs/>
                <w:sz w:val="22"/>
                <w:szCs w:val="22"/>
              </w:rPr>
            </w:pPr>
            <w:ins w:id="826" w:author="ERCOT" w:date="2017-09-26T09:09:00Z">
              <w:r>
                <w:rPr>
                  <w:rFonts w:ascii="Calibri" w:hAnsi="Calibri"/>
                  <w:color w:val="000000"/>
                  <w:sz w:val="22"/>
                  <w:szCs w:val="22"/>
                </w:rPr>
                <w:t>2.7</w:t>
              </w:r>
            </w:ins>
            <w:del w:id="827" w:author="ERCOT" w:date="2017-09-26T09:09:00Z">
              <w:r w:rsidDel="00186A11">
                <w:rPr>
                  <w:rFonts w:ascii="Calibri" w:hAnsi="Calibri"/>
                  <w:color w:val="000000"/>
                  <w:sz w:val="22"/>
                  <w:szCs w:val="22"/>
                </w:rPr>
                <w:delText>2.4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876168">
            <w:pPr>
              <w:widowControl/>
              <w:autoSpaceDE/>
              <w:autoSpaceDN/>
              <w:adjustRightInd/>
              <w:jc w:val="center"/>
              <w:rPr>
                <w:b/>
                <w:bCs/>
                <w:sz w:val="22"/>
                <w:szCs w:val="22"/>
              </w:rPr>
            </w:pPr>
            <w:ins w:id="828" w:author="ERCOT" w:date="2017-09-26T09:09:00Z">
              <w:r>
                <w:rPr>
                  <w:rFonts w:ascii="Calibri" w:hAnsi="Calibri"/>
                  <w:color w:val="000000"/>
                  <w:sz w:val="22"/>
                  <w:szCs w:val="22"/>
                </w:rPr>
                <w:t>0.2</w:t>
              </w:r>
            </w:ins>
            <w:del w:id="829" w:author="ERCOT" w:date="2017-09-26T09:09:00Z">
              <w:r w:rsidDel="00186A11">
                <w:rPr>
                  <w:rFonts w:ascii="Calibri" w:hAnsi="Calibri"/>
                  <w:color w:val="000000"/>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080E25">
            <w:pPr>
              <w:widowControl/>
              <w:autoSpaceDE/>
              <w:autoSpaceDN/>
              <w:adjustRightInd/>
              <w:jc w:val="center"/>
              <w:rPr>
                <w:b/>
                <w:bCs/>
                <w:sz w:val="22"/>
                <w:szCs w:val="22"/>
              </w:rPr>
            </w:pPr>
            <w:ins w:id="830" w:author="ERCOT" w:date="2017-09-26T09:09:00Z">
              <w:r>
                <w:rPr>
                  <w:rFonts w:ascii="Calibri" w:hAnsi="Calibri"/>
                  <w:color w:val="000000"/>
                  <w:sz w:val="22"/>
                  <w:szCs w:val="22"/>
                </w:rPr>
                <w:t>0.2</w:t>
              </w:r>
            </w:ins>
            <w:del w:id="831" w:author="ERCOT" w:date="2017-09-26T09:09:00Z">
              <w:r w:rsidDel="00186A11">
                <w:rPr>
                  <w:rFonts w:ascii="Calibri" w:hAnsi="Calibri"/>
                  <w:color w:val="000000"/>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9B212A">
            <w:pPr>
              <w:widowControl/>
              <w:autoSpaceDE/>
              <w:autoSpaceDN/>
              <w:adjustRightInd/>
              <w:jc w:val="center"/>
              <w:rPr>
                <w:b/>
                <w:bCs/>
                <w:sz w:val="22"/>
                <w:szCs w:val="22"/>
              </w:rPr>
            </w:pPr>
            <w:ins w:id="832" w:author="ERCOT" w:date="2017-09-26T09:09:00Z">
              <w:r>
                <w:rPr>
                  <w:rFonts w:ascii="Calibri" w:hAnsi="Calibri"/>
                  <w:color w:val="000000"/>
                  <w:sz w:val="22"/>
                  <w:szCs w:val="22"/>
                </w:rPr>
                <w:t>0.4</w:t>
              </w:r>
            </w:ins>
            <w:del w:id="833" w:author="ERCOT" w:date="2017-09-26T09:09:00Z">
              <w:r w:rsidDel="00186A11">
                <w:rPr>
                  <w:rFonts w:ascii="Calibri" w:hAnsi="Calibri"/>
                  <w:color w:val="000000"/>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34" w:author="ERCOT" w:date="2017-09-26T09:09:00Z">
              <w:r>
                <w:rPr>
                  <w:rFonts w:ascii="Calibri" w:hAnsi="Calibri"/>
                  <w:color w:val="000000"/>
                  <w:sz w:val="22"/>
                  <w:szCs w:val="22"/>
                </w:rPr>
                <w:t>0.7</w:t>
              </w:r>
            </w:ins>
            <w:del w:id="835" w:author="ERCOT" w:date="2017-09-26T09:09:00Z">
              <w:r w:rsidDel="00186A11">
                <w:rPr>
                  <w:rFonts w:ascii="Calibri" w:hAnsi="Calibri"/>
                  <w:color w:val="000000"/>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36" w:author="ERCOT" w:date="2017-09-26T09:09:00Z">
              <w:r>
                <w:rPr>
                  <w:rFonts w:ascii="Calibri" w:hAnsi="Calibri"/>
                  <w:color w:val="000000"/>
                  <w:sz w:val="22"/>
                  <w:szCs w:val="22"/>
                </w:rPr>
                <w:t>1.0</w:t>
              </w:r>
            </w:ins>
            <w:del w:id="837" w:author="ERCOT" w:date="2017-09-26T09:09:00Z">
              <w:r w:rsidDel="00186A11">
                <w:rPr>
                  <w:rFonts w:ascii="Calibri" w:hAnsi="Calibri"/>
                  <w:color w:val="000000"/>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38" w:author="ERCOT" w:date="2017-09-26T09:09:00Z">
              <w:r>
                <w:rPr>
                  <w:rFonts w:ascii="Calibri" w:hAnsi="Calibri"/>
                  <w:color w:val="000000"/>
                  <w:sz w:val="22"/>
                  <w:szCs w:val="22"/>
                </w:rPr>
                <w:t>0.4</w:t>
              </w:r>
            </w:ins>
            <w:del w:id="839" w:author="ERCOT" w:date="2017-09-26T09:09:00Z">
              <w:r w:rsidDel="00186A11">
                <w:rPr>
                  <w:rFonts w:ascii="Calibri" w:hAnsi="Calibri"/>
                  <w:color w:val="000000"/>
                  <w:sz w:val="22"/>
                  <w:szCs w:val="22"/>
                </w:rPr>
                <w:delText>-0.2</w:delText>
              </w:r>
            </w:del>
          </w:p>
        </w:tc>
        <w:tc>
          <w:tcPr>
            <w:tcW w:w="181"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40" w:author="ERCOT" w:date="2017-09-26T09:09:00Z">
              <w:r>
                <w:rPr>
                  <w:rFonts w:ascii="Calibri" w:hAnsi="Calibri"/>
                  <w:color w:val="000000"/>
                  <w:sz w:val="22"/>
                  <w:szCs w:val="22"/>
                </w:rPr>
                <w:t>0.4</w:t>
              </w:r>
            </w:ins>
            <w:del w:id="841" w:author="ERCOT" w:date="2017-09-26T09:09:00Z">
              <w:r w:rsidDel="00186A11">
                <w:rPr>
                  <w:rFonts w:ascii="Calibri" w:hAnsi="Calibri"/>
                  <w:color w:val="000000"/>
                  <w:sz w:val="22"/>
                  <w:szCs w:val="22"/>
                </w:rPr>
                <w:delText>0.1</w:delText>
              </w:r>
            </w:del>
          </w:p>
        </w:tc>
        <w:tc>
          <w:tcPr>
            <w:tcW w:w="223"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42" w:author="ERCOT" w:date="2017-09-26T09:09:00Z">
              <w:r>
                <w:rPr>
                  <w:rFonts w:ascii="Calibri" w:hAnsi="Calibri"/>
                  <w:color w:val="000000"/>
                  <w:sz w:val="22"/>
                  <w:szCs w:val="22"/>
                </w:rPr>
                <w:t>0.3</w:t>
              </w:r>
            </w:ins>
            <w:del w:id="843" w:author="ERCOT" w:date="2017-09-26T09:09:00Z">
              <w:r w:rsidDel="00186A11">
                <w:rPr>
                  <w:rFonts w:ascii="Calibri" w:hAnsi="Calibri"/>
                  <w:color w:val="000000"/>
                  <w:sz w:val="22"/>
                  <w:szCs w:val="22"/>
                </w:rPr>
                <w:delText>0.5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44" w:author="ERCOT" w:date="2017-09-26T09:09:00Z">
              <w:r>
                <w:rPr>
                  <w:rFonts w:ascii="Calibri" w:hAnsi="Calibri"/>
                  <w:color w:val="000000"/>
                  <w:sz w:val="22"/>
                  <w:szCs w:val="22"/>
                </w:rPr>
                <w:t>0.5</w:t>
              </w:r>
            </w:ins>
            <w:del w:id="845" w:author="ERCOT" w:date="2017-09-26T09:09:00Z">
              <w:r w:rsidDel="00186A11">
                <w:rPr>
                  <w:rFonts w:ascii="Calibri" w:hAnsi="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46" w:author="ERCOT" w:date="2017-09-26T09:09:00Z">
              <w:r>
                <w:rPr>
                  <w:rFonts w:ascii="Calibri" w:hAnsi="Calibri"/>
                  <w:color w:val="000000"/>
                  <w:sz w:val="22"/>
                  <w:szCs w:val="22"/>
                </w:rPr>
                <w:t>0.5</w:t>
              </w:r>
            </w:ins>
            <w:del w:id="847" w:author="ERCOT" w:date="2017-09-26T09:09:00Z">
              <w:r w:rsidDel="00186A11">
                <w:rPr>
                  <w:rFonts w:ascii="Calibri" w:hAnsi="Calibri"/>
                  <w:color w:val="000000"/>
                  <w:sz w:val="22"/>
                  <w:szCs w:val="22"/>
                </w:rPr>
                <w:delText>0.7</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48" w:author="ERCOT" w:date="2017-09-26T09:09:00Z">
              <w:r>
                <w:rPr>
                  <w:rFonts w:ascii="Calibri" w:hAnsi="Calibri"/>
                  <w:color w:val="000000"/>
                  <w:sz w:val="22"/>
                  <w:szCs w:val="22"/>
                </w:rPr>
                <w:t>0.5</w:t>
              </w:r>
            </w:ins>
            <w:del w:id="849" w:author="ERCOT" w:date="2017-09-26T09:09:00Z">
              <w:r w:rsidDel="00186A11">
                <w:rPr>
                  <w:rFonts w:ascii="Calibri" w:hAnsi="Calibri"/>
                  <w:color w:val="000000"/>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50" w:author="ERCOT" w:date="2017-09-26T09:09:00Z">
              <w:r>
                <w:rPr>
                  <w:rFonts w:ascii="Calibri" w:hAnsi="Calibri"/>
                  <w:color w:val="000000"/>
                  <w:sz w:val="22"/>
                  <w:szCs w:val="22"/>
                </w:rPr>
                <w:t>3.5</w:t>
              </w:r>
            </w:ins>
            <w:del w:id="851" w:author="ERCOT" w:date="2017-09-26T09:09:00Z">
              <w:r w:rsidDel="00186A11">
                <w:rPr>
                  <w:rFonts w:ascii="Calibri" w:hAnsi="Calibri"/>
                  <w:color w:val="000000"/>
                  <w:sz w:val="22"/>
                  <w:szCs w:val="22"/>
                </w:rPr>
                <w:delText>4.3</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52" w:author="ERCOT" w:date="2017-09-26T09:09:00Z">
              <w:r>
                <w:rPr>
                  <w:rFonts w:ascii="Calibri" w:hAnsi="Calibri"/>
                  <w:color w:val="000000"/>
                  <w:sz w:val="22"/>
                  <w:szCs w:val="22"/>
                </w:rPr>
                <w:t>5.0</w:t>
              </w:r>
            </w:ins>
            <w:del w:id="853" w:author="ERCOT" w:date="2017-09-26T09:09:00Z">
              <w:r w:rsidDel="00186A11">
                <w:rPr>
                  <w:rFonts w:ascii="Calibri" w:hAnsi="Calibri"/>
                  <w:color w:val="000000"/>
                  <w:sz w:val="22"/>
                  <w:szCs w:val="22"/>
                </w:rPr>
                <w:delText>6.2</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54" w:author="ERCOT" w:date="2017-09-26T09:09:00Z">
              <w:r>
                <w:rPr>
                  <w:rFonts w:ascii="Calibri" w:hAnsi="Calibri"/>
                  <w:color w:val="000000"/>
                  <w:sz w:val="22"/>
                  <w:szCs w:val="22"/>
                </w:rPr>
                <w:t>5.0</w:t>
              </w:r>
            </w:ins>
            <w:del w:id="855" w:author="ERCOT" w:date="2017-09-26T09:09:00Z">
              <w:r w:rsidDel="00186A11">
                <w:rPr>
                  <w:rFonts w:ascii="Calibri" w:hAnsi="Calibri"/>
                  <w:color w:val="000000"/>
                  <w:sz w:val="22"/>
                  <w:szCs w:val="22"/>
                </w:rPr>
                <w:delText>4.7</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56" w:author="ERCOT" w:date="2017-09-26T09:09:00Z">
              <w:r>
                <w:rPr>
                  <w:rFonts w:ascii="Calibri" w:hAnsi="Calibri"/>
                  <w:color w:val="000000"/>
                  <w:sz w:val="22"/>
                  <w:szCs w:val="22"/>
                </w:rPr>
                <w:t>5.3</w:t>
              </w:r>
            </w:ins>
            <w:del w:id="857" w:author="ERCOT" w:date="2017-09-26T09:09:00Z">
              <w:r w:rsidDel="00186A11">
                <w:rPr>
                  <w:rFonts w:ascii="Calibri" w:hAnsi="Calibri"/>
                  <w:color w:val="000000"/>
                  <w:sz w:val="22"/>
                  <w:szCs w:val="22"/>
                </w:rPr>
                <w:delText>5.8</w:delText>
              </w:r>
            </w:del>
          </w:p>
        </w:tc>
        <w:tc>
          <w:tcPr>
            <w:tcW w:w="179"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58" w:author="ERCOT" w:date="2017-09-26T09:09:00Z">
              <w:r>
                <w:rPr>
                  <w:rFonts w:ascii="Calibri" w:hAnsi="Calibri"/>
                  <w:color w:val="000000"/>
                  <w:sz w:val="22"/>
                  <w:szCs w:val="22"/>
                </w:rPr>
                <w:t>3.1</w:t>
              </w:r>
            </w:ins>
            <w:del w:id="859" w:author="ERCOT" w:date="2017-09-26T09:09:00Z">
              <w:r w:rsidDel="00186A11">
                <w:rPr>
                  <w:rFonts w:ascii="Calibri" w:hAnsi="Calibri"/>
                  <w:color w:val="000000"/>
                  <w:sz w:val="22"/>
                  <w:szCs w:val="22"/>
                </w:rPr>
                <w:delText>2.1</w:delText>
              </w:r>
            </w:del>
          </w:p>
        </w:tc>
        <w:tc>
          <w:tcPr>
            <w:tcW w:w="191"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60" w:author="ERCOT" w:date="2017-09-26T09:09:00Z">
              <w:r>
                <w:rPr>
                  <w:rFonts w:ascii="Calibri" w:hAnsi="Calibri"/>
                  <w:color w:val="000000"/>
                  <w:sz w:val="22"/>
                  <w:szCs w:val="22"/>
                </w:rPr>
                <w:t>3.2</w:t>
              </w:r>
            </w:ins>
            <w:del w:id="861" w:author="ERCOT" w:date="2017-09-26T09:09:00Z">
              <w:r w:rsidDel="00186A11">
                <w:rPr>
                  <w:rFonts w:ascii="Calibri" w:hAnsi="Calibri"/>
                  <w:color w:val="000000"/>
                  <w:sz w:val="22"/>
                  <w:szCs w:val="22"/>
                </w:rPr>
                <w:delText>3.0</w:delText>
              </w:r>
            </w:del>
          </w:p>
        </w:tc>
        <w:tc>
          <w:tcPr>
            <w:tcW w:w="168"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62" w:author="ERCOT" w:date="2017-09-26T09:09:00Z">
              <w:r>
                <w:rPr>
                  <w:rFonts w:ascii="Calibri" w:hAnsi="Calibri"/>
                  <w:color w:val="000000"/>
                  <w:sz w:val="22"/>
                  <w:szCs w:val="22"/>
                </w:rPr>
                <w:t>4.5</w:t>
              </w:r>
            </w:ins>
            <w:del w:id="863" w:author="ERCOT" w:date="2017-09-26T09:09:00Z">
              <w:r w:rsidDel="00186A11">
                <w:rPr>
                  <w:rFonts w:ascii="Calibri" w:hAnsi="Calibri"/>
                  <w:color w:val="000000"/>
                  <w:sz w:val="22"/>
                  <w:szCs w:val="22"/>
                </w:rPr>
                <w:delText>3.7</w:delText>
              </w:r>
            </w:del>
          </w:p>
        </w:tc>
        <w:tc>
          <w:tcPr>
            <w:tcW w:w="169"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64" w:author="ERCOT" w:date="2017-09-26T09:09:00Z">
              <w:r>
                <w:rPr>
                  <w:rFonts w:ascii="Calibri" w:hAnsi="Calibri"/>
                  <w:color w:val="000000"/>
                  <w:sz w:val="22"/>
                  <w:szCs w:val="22"/>
                </w:rPr>
                <w:t>7.0</w:t>
              </w:r>
            </w:ins>
            <w:del w:id="865" w:author="ERCOT" w:date="2017-09-26T09:09:00Z">
              <w:r w:rsidDel="00186A11">
                <w:rPr>
                  <w:rFonts w:ascii="Calibri" w:hAnsi="Calibri"/>
                  <w:color w:val="000000"/>
                  <w:sz w:val="22"/>
                  <w:szCs w:val="22"/>
                </w:rPr>
                <w:delText>8.0</w:delText>
              </w:r>
            </w:del>
          </w:p>
        </w:tc>
        <w:tc>
          <w:tcPr>
            <w:tcW w:w="183"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66" w:author="ERCOT" w:date="2017-09-26T09:09:00Z">
              <w:r>
                <w:rPr>
                  <w:rFonts w:ascii="Calibri" w:hAnsi="Calibri"/>
                  <w:color w:val="000000"/>
                  <w:sz w:val="22"/>
                  <w:szCs w:val="22"/>
                </w:rPr>
                <w:t>7.1</w:t>
              </w:r>
            </w:ins>
            <w:del w:id="867" w:author="ERCOT" w:date="2017-09-26T09:09:00Z">
              <w:r w:rsidDel="00186A11">
                <w:rPr>
                  <w:rFonts w:ascii="Calibri" w:hAnsi="Calibri"/>
                  <w:color w:val="000000"/>
                  <w:sz w:val="22"/>
                  <w:szCs w:val="22"/>
                </w:rPr>
                <w:delText>7.1</w:delText>
              </w:r>
            </w:del>
          </w:p>
        </w:tc>
        <w:tc>
          <w:tcPr>
            <w:tcW w:w="150"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4F17C9">
            <w:pPr>
              <w:widowControl/>
              <w:autoSpaceDE/>
              <w:autoSpaceDN/>
              <w:adjustRightInd/>
              <w:jc w:val="center"/>
              <w:rPr>
                <w:b/>
                <w:bCs/>
                <w:sz w:val="22"/>
                <w:szCs w:val="22"/>
              </w:rPr>
            </w:pPr>
            <w:ins w:id="868" w:author="ERCOT" w:date="2017-09-26T09:09:00Z">
              <w:r>
                <w:rPr>
                  <w:rFonts w:ascii="Calibri" w:hAnsi="Calibri"/>
                  <w:color w:val="000000"/>
                  <w:sz w:val="22"/>
                  <w:szCs w:val="22"/>
                </w:rPr>
                <w:t>3.5</w:t>
              </w:r>
            </w:ins>
            <w:del w:id="869" w:author="ERCOT" w:date="2017-09-26T09:09:00Z">
              <w:r w:rsidDel="00186A11">
                <w:rPr>
                  <w:rFonts w:ascii="Calibri" w:hAnsi="Calibri"/>
                  <w:color w:val="000000"/>
                  <w:sz w:val="22"/>
                  <w:szCs w:val="22"/>
                </w:rPr>
                <w:delText>2.9</w:delText>
              </w:r>
            </w:del>
          </w:p>
        </w:tc>
        <w:tc>
          <w:tcPr>
            <w:tcW w:w="206" w:type="pct"/>
            <w:tcBorders>
              <w:top w:val="single" w:sz="4" w:space="0" w:color="000000"/>
              <w:left w:val="single" w:sz="4" w:space="0" w:color="000000"/>
              <w:bottom w:val="single" w:sz="4" w:space="0" w:color="000000"/>
              <w:right w:val="single" w:sz="8" w:space="0" w:color="000000"/>
            </w:tcBorders>
            <w:vAlign w:val="bottom"/>
          </w:tcPr>
          <w:p w:rsidR="00186A11" w:rsidRPr="00AA6A8E" w:rsidRDefault="00186A11" w:rsidP="00E929DB">
            <w:pPr>
              <w:widowControl/>
              <w:autoSpaceDE/>
              <w:autoSpaceDN/>
              <w:adjustRightInd/>
              <w:jc w:val="center"/>
              <w:rPr>
                <w:b/>
                <w:bCs/>
                <w:sz w:val="22"/>
                <w:szCs w:val="22"/>
              </w:rPr>
            </w:pPr>
            <w:ins w:id="870" w:author="ERCOT" w:date="2017-09-26T09:09:00Z">
              <w:r>
                <w:rPr>
                  <w:rFonts w:ascii="Calibri" w:hAnsi="Calibri"/>
                  <w:color w:val="000000"/>
                  <w:sz w:val="22"/>
                  <w:szCs w:val="22"/>
                </w:rPr>
                <w:t>0.5</w:t>
              </w:r>
            </w:ins>
            <w:del w:id="871" w:author="ERCOT" w:date="2017-09-26T09:09:00Z">
              <w:r w:rsidDel="00186A11">
                <w:rPr>
                  <w:rFonts w:ascii="Calibri" w:hAnsi="Calibri"/>
                  <w:color w:val="000000"/>
                  <w:sz w:val="22"/>
                  <w:szCs w:val="22"/>
                </w:rPr>
                <w:delText>0.5</w:delText>
              </w:r>
            </w:del>
          </w:p>
        </w:tc>
      </w:tr>
      <w:tr w:rsidR="00186A11" w:rsidRPr="00CC576E" w:rsidTr="00E929D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186A11" w:rsidRPr="000357D1" w:rsidRDefault="00186A11" w:rsidP="00186A11">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186A11">
            <w:pPr>
              <w:widowControl/>
              <w:autoSpaceDE/>
              <w:autoSpaceDN/>
              <w:adjustRightInd/>
              <w:jc w:val="center"/>
              <w:rPr>
                <w:b/>
                <w:bCs/>
                <w:sz w:val="22"/>
                <w:szCs w:val="22"/>
              </w:rPr>
            </w:pPr>
            <w:ins w:id="872" w:author="ERCOT" w:date="2017-09-26T09:09:00Z">
              <w:r>
                <w:rPr>
                  <w:rFonts w:ascii="Calibri" w:hAnsi="Calibri"/>
                  <w:color w:val="000000"/>
                  <w:sz w:val="22"/>
                  <w:szCs w:val="22"/>
                </w:rPr>
                <w:t>2.4</w:t>
              </w:r>
            </w:ins>
            <w:del w:id="873" w:author="ERCOT" w:date="2017-09-26T09:09:00Z">
              <w:r w:rsidDel="00186A11">
                <w:rPr>
                  <w:rFonts w:ascii="Calibri" w:hAnsi="Calibri"/>
                  <w:color w:val="000000"/>
                  <w:sz w:val="22"/>
                  <w:szCs w:val="22"/>
                </w:rPr>
                <w:delText>2.4</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186A11">
            <w:pPr>
              <w:widowControl/>
              <w:autoSpaceDE/>
              <w:autoSpaceDN/>
              <w:adjustRightInd/>
              <w:jc w:val="center"/>
              <w:rPr>
                <w:b/>
                <w:bCs/>
                <w:sz w:val="22"/>
                <w:szCs w:val="22"/>
              </w:rPr>
            </w:pPr>
            <w:ins w:id="874" w:author="ERCOT" w:date="2017-09-26T09:09:00Z">
              <w:r>
                <w:rPr>
                  <w:rFonts w:ascii="Calibri" w:hAnsi="Calibri"/>
                  <w:color w:val="000000"/>
                  <w:sz w:val="22"/>
                  <w:szCs w:val="22"/>
                </w:rPr>
                <w:t>3.6</w:t>
              </w:r>
            </w:ins>
            <w:del w:id="875" w:author="ERCOT" w:date="2017-09-26T09:09:00Z">
              <w:r w:rsidDel="00186A11">
                <w:rPr>
                  <w:rFonts w:ascii="Calibri" w:hAnsi="Calibri"/>
                  <w:color w:val="000000"/>
                  <w:sz w:val="22"/>
                  <w:szCs w:val="22"/>
                </w:rPr>
                <w:delText>6.1</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876168">
            <w:pPr>
              <w:widowControl/>
              <w:autoSpaceDE/>
              <w:autoSpaceDN/>
              <w:adjustRightInd/>
              <w:jc w:val="center"/>
              <w:rPr>
                <w:b/>
                <w:bCs/>
                <w:sz w:val="22"/>
                <w:szCs w:val="22"/>
              </w:rPr>
            </w:pPr>
            <w:ins w:id="876" w:author="ERCOT" w:date="2017-09-26T09:09:00Z">
              <w:r>
                <w:rPr>
                  <w:rFonts w:ascii="Calibri" w:hAnsi="Calibri"/>
                  <w:color w:val="000000"/>
                  <w:sz w:val="22"/>
                  <w:szCs w:val="22"/>
                </w:rPr>
                <w:t>-0.8</w:t>
              </w:r>
            </w:ins>
            <w:del w:id="877" w:author="ERCOT" w:date="2017-09-26T09:09:00Z">
              <w:r w:rsidDel="00186A11">
                <w:rPr>
                  <w:rFonts w:ascii="Calibri" w:hAnsi="Calibri"/>
                  <w:color w:val="000000"/>
                  <w:sz w:val="22"/>
                  <w:szCs w:val="22"/>
                </w:rPr>
                <w:delText>-2.2</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080E25">
            <w:pPr>
              <w:widowControl/>
              <w:autoSpaceDE/>
              <w:autoSpaceDN/>
              <w:adjustRightInd/>
              <w:jc w:val="center"/>
              <w:rPr>
                <w:b/>
                <w:bCs/>
                <w:sz w:val="22"/>
                <w:szCs w:val="22"/>
              </w:rPr>
            </w:pPr>
            <w:ins w:id="878" w:author="ERCOT" w:date="2017-09-26T09:09:00Z">
              <w:r>
                <w:rPr>
                  <w:rFonts w:ascii="Calibri" w:hAnsi="Calibri"/>
                  <w:color w:val="000000"/>
                  <w:sz w:val="22"/>
                  <w:szCs w:val="22"/>
                </w:rPr>
                <w:t>-1.4</w:t>
              </w:r>
            </w:ins>
            <w:del w:id="879" w:author="ERCOT" w:date="2017-09-26T09:09:00Z">
              <w:r w:rsidDel="00186A11">
                <w:rPr>
                  <w:rFonts w:ascii="Calibri" w:hAnsi="Calibri"/>
                  <w:color w:val="000000"/>
                  <w:sz w:val="22"/>
                  <w:szCs w:val="22"/>
                </w:rPr>
                <w:delText>-1.6</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9B212A">
            <w:pPr>
              <w:widowControl/>
              <w:autoSpaceDE/>
              <w:autoSpaceDN/>
              <w:adjustRightInd/>
              <w:jc w:val="center"/>
              <w:rPr>
                <w:b/>
                <w:bCs/>
                <w:sz w:val="22"/>
                <w:szCs w:val="22"/>
              </w:rPr>
            </w:pPr>
            <w:ins w:id="880" w:author="ERCOT" w:date="2017-09-26T09:09:00Z">
              <w:r>
                <w:rPr>
                  <w:rFonts w:ascii="Calibri" w:hAnsi="Calibri"/>
                  <w:color w:val="000000"/>
                  <w:sz w:val="22"/>
                  <w:szCs w:val="22"/>
                </w:rPr>
                <w:t>-1.1</w:t>
              </w:r>
            </w:ins>
            <w:del w:id="881" w:author="ERCOT" w:date="2017-09-26T09:09:00Z">
              <w:r w:rsidDel="00186A11">
                <w:rPr>
                  <w:rFonts w:ascii="Calibri" w:hAnsi="Calibri"/>
                  <w:color w:val="000000"/>
                  <w:sz w:val="22"/>
                  <w:szCs w:val="22"/>
                </w:rPr>
                <w:delText>-1.2</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82" w:author="ERCOT" w:date="2017-09-26T09:09:00Z">
              <w:r>
                <w:rPr>
                  <w:rFonts w:ascii="Calibri" w:hAnsi="Calibri"/>
                  <w:color w:val="000000"/>
                  <w:sz w:val="22"/>
                  <w:szCs w:val="22"/>
                </w:rPr>
                <w:t>-1.1</w:t>
              </w:r>
            </w:ins>
            <w:del w:id="883" w:author="ERCOT" w:date="2017-09-26T09:09:00Z">
              <w:r w:rsidDel="00186A11">
                <w:rPr>
                  <w:rFonts w:ascii="Calibri" w:hAnsi="Calibri"/>
                  <w:color w:val="000000"/>
                  <w:sz w:val="22"/>
                  <w:szCs w:val="22"/>
                </w:rPr>
                <w:delText>-1.5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84" w:author="ERCOT" w:date="2017-09-26T09:09:00Z">
              <w:r>
                <w:rPr>
                  <w:rFonts w:ascii="Calibri" w:hAnsi="Calibri"/>
                  <w:color w:val="000000"/>
                  <w:sz w:val="22"/>
                  <w:szCs w:val="22"/>
                </w:rPr>
                <w:t>-0.1</w:t>
              </w:r>
            </w:ins>
            <w:del w:id="885" w:author="ERCOT" w:date="2017-09-26T09:09:00Z">
              <w:r w:rsidDel="00186A11">
                <w:rPr>
                  <w:rFonts w:ascii="Calibri" w:hAnsi="Calibri"/>
                  <w:color w:val="000000"/>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86" w:author="ERCOT" w:date="2017-09-26T09:09:00Z">
              <w:r>
                <w:rPr>
                  <w:rFonts w:ascii="Calibri" w:hAnsi="Calibri"/>
                  <w:color w:val="000000"/>
                  <w:sz w:val="22"/>
                  <w:szCs w:val="22"/>
                </w:rPr>
                <w:t>-0.1</w:t>
              </w:r>
            </w:ins>
            <w:del w:id="887" w:author="ERCOT" w:date="2017-09-26T09:09:00Z">
              <w:r w:rsidDel="00186A11">
                <w:rPr>
                  <w:rFonts w:ascii="Calibri" w:hAnsi="Calibri"/>
                  <w:color w:val="000000"/>
                  <w:sz w:val="22"/>
                  <w:szCs w:val="22"/>
                </w:rPr>
                <w:delText>0.0</w:delText>
              </w:r>
            </w:del>
          </w:p>
        </w:tc>
        <w:tc>
          <w:tcPr>
            <w:tcW w:w="181"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88" w:author="ERCOT" w:date="2017-09-26T09:09:00Z">
              <w:r>
                <w:rPr>
                  <w:rFonts w:ascii="Calibri" w:hAnsi="Calibri"/>
                  <w:color w:val="000000"/>
                  <w:sz w:val="22"/>
                  <w:szCs w:val="22"/>
                </w:rPr>
                <w:t>0.3</w:t>
              </w:r>
            </w:ins>
            <w:del w:id="889" w:author="ERCOT" w:date="2017-09-26T09:09:00Z">
              <w:r w:rsidDel="00186A11">
                <w:rPr>
                  <w:rFonts w:ascii="Calibri" w:hAnsi="Calibri"/>
                  <w:color w:val="000000"/>
                  <w:sz w:val="22"/>
                  <w:szCs w:val="22"/>
                </w:rPr>
                <w:delText>0.6</w:delText>
              </w:r>
            </w:del>
          </w:p>
        </w:tc>
        <w:tc>
          <w:tcPr>
            <w:tcW w:w="223"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90" w:author="ERCOT" w:date="2017-09-26T09:09:00Z">
              <w:r>
                <w:rPr>
                  <w:rFonts w:ascii="Calibri" w:hAnsi="Calibri"/>
                  <w:color w:val="000000"/>
                  <w:sz w:val="22"/>
                  <w:szCs w:val="22"/>
                </w:rPr>
                <w:t>-0.3</w:t>
              </w:r>
            </w:ins>
            <w:del w:id="891" w:author="ERCOT" w:date="2017-09-26T09:09:00Z">
              <w:r w:rsidDel="00186A11">
                <w:rPr>
                  <w:rFonts w:ascii="Calibri" w:hAnsi="Calibri"/>
                  <w:color w:val="000000"/>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92" w:author="ERCOT" w:date="2017-09-26T09:09:00Z">
              <w:r>
                <w:rPr>
                  <w:rFonts w:ascii="Calibri" w:hAnsi="Calibri"/>
                  <w:color w:val="000000"/>
                  <w:sz w:val="22"/>
                  <w:szCs w:val="22"/>
                </w:rPr>
                <w:t>-0.2</w:t>
              </w:r>
            </w:ins>
            <w:del w:id="893" w:author="ERCOT" w:date="2017-09-26T09:09:00Z">
              <w:r w:rsidDel="00186A11">
                <w:rPr>
                  <w:rFonts w:ascii="Calibri" w:hAnsi="Calibri"/>
                  <w:color w:val="000000"/>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94" w:author="ERCOT" w:date="2017-09-26T09:09:00Z">
              <w:r>
                <w:rPr>
                  <w:rFonts w:ascii="Calibri" w:hAnsi="Calibri"/>
                  <w:color w:val="000000"/>
                  <w:sz w:val="22"/>
                  <w:szCs w:val="22"/>
                </w:rPr>
                <w:t>-0.2</w:t>
              </w:r>
            </w:ins>
            <w:del w:id="895" w:author="ERCOT" w:date="2017-09-26T09:09:00Z">
              <w:r w:rsidDel="00186A11">
                <w:rPr>
                  <w:rFonts w:ascii="Calibri" w:hAnsi="Calibri"/>
                  <w:color w:val="000000"/>
                  <w:sz w:val="22"/>
                  <w:szCs w:val="22"/>
                </w:rPr>
                <w:delText>-0.2</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96" w:author="ERCOT" w:date="2017-09-26T09:09:00Z">
              <w:r>
                <w:rPr>
                  <w:rFonts w:ascii="Calibri" w:hAnsi="Calibri"/>
                  <w:color w:val="000000"/>
                  <w:sz w:val="22"/>
                  <w:szCs w:val="22"/>
                </w:rPr>
                <w:t>0.6</w:t>
              </w:r>
            </w:ins>
            <w:del w:id="897" w:author="ERCOT" w:date="2017-09-26T09:09:00Z">
              <w:r w:rsidDel="00186A11">
                <w:rPr>
                  <w:rFonts w:ascii="Calibri" w:hAnsi="Calibri"/>
                  <w:color w:val="000000"/>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898" w:author="ERCOT" w:date="2017-09-26T09:09:00Z">
              <w:r>
                <w:rPr>
                  <w:rFonts w:ascii="Calibri" w:hAnsi="Calibri"/>
                  <w:color w:val="000000"/>
                  <w:sz w:val="22"/>
                  <w:szCs w:val="22"/>
                </w:rPr>
                <w:t>2.3</w:t>
              </w:r>
            </w:ins>
            <w:del w:id="899" w:author="ERCOT" w:date="2017-09-26T09:09:00Z">
              <w:r w:rsidDel="00186A11">
                <w:rPr>
                  <w:rFonts w:ascii="Calibri" w:hAnsi="Calibri"/>
                  <w:color w:val="000000"/>
                  <w:sz w:val="22"/>
                  <w:szCs w:val="22"/>
                </w:rPr>
                <w:delText>2.5</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00" w:author="ERCOT" w:date="2017-09-26T09:09:00Z">
              <w:r>
                <w:rPr>
                  <w:rFonts w:ascii="Calibri" w:hAnsi="Calibri"/>
                  <w:color w:val="000000"/>
                  <w:sz w:val="22"/>
                  <w:szCs w:val="22"/>
                </w:rPr>
                <w:t>2.5</w:t>
              </w:r>
            </w:ins>
            <w:del w:id="901" w:author="ERCOT" w:date="2017-09-26T09:09:00Z">
              <w:r w:rsidDel="00186A11">
                <w:rPr>
                  <w:rFonts w:ascii="Calibri" w:hAnsi="Calibri"/>
                  <w:color w:val="000000"/>
                  <w:sz w:val="22"/>
                  <w:szCs w:val="22"/>
                </w:rPr>
                <w:delText>1.2</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02" w:author="ERCOT" w:date="2017-09-26T09:09:00Z">
              <w:r>
                <w:rPr>
                  <w:rFonts w:ascii="Calibri" w:hAnsi="Calibri"/>
                  <w:color w:val="000000"/>
                  <w:sz w:val="22"/>
                  <w:szCs w:val="22"/>
                </w:rPr>
                <w:t>3.7</w:t>
              </w:r>
            </w:ins>
            <w:del w:id="903" w:author="ERCOT" w:date="2017-09-26T09:09:00Z">
              <w:r w:rsidDel="00186A11">
                <w:rPr>
                  <w:rFonts w:ascii="Calibri" w:hAnsi="Calibri"/>
                  <w:color w:val="000000"/>
                  <w:sz w:val="22"/>
                  <w:szCs w:val="22"/>
                </w:rPr>
                <w:delText>3.8</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04" w:author="ERCOT" w:date="2017-09-26T09:09:00Z">
              <w:r>
                <w:rPr>
                  <w:rFonts w:ascii="Calibri" w:hAnsi="Calibri"/>
                  <w:color w:val="000000"/>
                  <w:sz w:val="22"/>
                  <w:szCs w:val="22"/>
                </w:rPr>
                <w:t>5.5</w:t>
              </w:r>
            </w:ins>
            <w:del w:id="905" w:author="ERCOT" w:date="2017-09-26T09:09:00Z">
              <w:r w:rsidDel="00186A11">
                <w:rPr>
                  <w:rFonts w:ascii="Calibri" w:hAnsi="Calibri"/>
                  <w:color w:val="000000"/>
                  <w:sz w:val="22"/>
                  <w:szCs w:val="22"/>
                </w:rPr>
                <w:delText>6.2</w:delText>
              </w:r>
            </w:del>
          </w:p>
        </w:tc>
        <w:tc>
          <w:tcPr>
            <w:tcW w:w="179"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06" w:author="ERCOT" w:date="2017-09-26T09:09:00Z">
              <w:r>
                <w:rPr>
                  <w:rFonts w:ascii="Calibri" w:hAnsi="Calibri"/>
                  <w:color w:val="000000"/>
                  <w:sz w:val="22"/>
                  <w:szCs w:val="22"/>
                </w:rPr>
                <w:t>3.7</w:t>
              </w:r>
            </w:ins>
            <w:del w:id="907" w:author="ERCOT" w:date="2017-09-26T09:09:00Z">
              <w:r w:rsidDel="00186A11">
                <w:rPr>
                  <w:rFonts w:ascii="Calibri" w:hAnsi="Calibri"/>
                  <w:color w:val="000000"/>
                  <w:sz w:val="22"/>
                  <w:szCs w:val="22"/>
                </w:rPr>
                <w:delText>3.8</w:delText>
              </w:r>
            </w:del>
          </w:p>
        </w:tc>
        <w:tc>
          <w:tcPr>
            <w:tcW w:w="191"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08" w:author="ERCOT" w:date="2017-09-26T09:09:00Z">
              <w:r>
                <w:rPr>
                  <w:rFonts w:ascii="Calibri" w:hAnsi="Calibri"/>
                  <w:color w:val="000000"/>
                  <w:sz w:val="22"/>
                  <w:szCs w:val="22"/>
                </w:rPr>
                <w:t>3.7</w:t>
              </w:r>
            </w:ins>
            <w:del w:id="909" w:author="ERCOT" w:date="2017-09-26T09:09:00Z">
              <w:r w:rsidDel="00186A11">
                <w:rPr>
                  <w:rFonts w:ascii="Calibri" w:hAnsi="Calibri"/>
                  <w:color w:val="000000"/>
                  <w:sz w:val="22"/>
                  <w:szCs w:val="22"/>
                </w:rPr>
                <w:delText>4.4</w:delText>
              </w:r>
            </w:del>
          </w:p>
        </w:tc>
        <w:tc>
          <w:tcPr>
            <w:tcW w:w="168"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10" w:author="ERCOT" w:date="2017-09-26T09:09:00Z">
              <w:r>
                <w:rPr>
                  <w:rFonts w:ascii="Calibri" w:hAnsi="Calibri"/>
                  <w:color w:val="000000"/>
                  <w:sz w:val="22"/>
                  <w:szCs w:val="22"/>
                </w:rPr>
                <w:t>3.8</w:t>
              </w:r>
            </w:ins>
            <w:del w:id="911" w:author="ERCOT" w:date="2017-09-26T09:09:00Z">
              <w:r w:rsidDel="00186A11">
                <w:rPr>
                  <w:rFonts w:ascii="Calibri" w:hAnsi="Calibri"/>
                  <w:color w:val="000000"/>
                  <w:sz w:val="22"/>
                  <w:szCs w:val="22"/>
                </w:rPr>
                <w:delText>3.0</w:delText>
              </w:r>
            </w:del>
          </w:p>
        </w:tc>
        <w:tc>
          <w:tcPr>
            <w:tcW w:w="169"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12" w:author="ERCOT" w:date="2017-09-26T09:09:00Z">
              <w:r>
                <w:rPr>
                  <w:rFonts w:ascii="Calibri" w:hAnsi="Calibri"/>
                  <w:color w:val="000000"/>
                  <w:sz w:val="22"/>
                  <w:szCs w:val="22"/>
                </w:rPr>
                <w:t>6.5</w:t>
              </w:r>
            </w:ins>
            <w:del w:id="913" w:author="ERCOT" w:date="2017-09-26T09:09:00Z">
              <w:r w:rsidDel="00186A11">
                <w:rPr>
                  <w:rFonts w:ascii="Calibri" w:hAnsi="Calibri"/>
                  <w:color w:val="000000"/>
                  <w:sz w:val="22"/>
                  <w:szCs w:val="22"/>
                </w:rPr>
                <w:delText>6.8</w:delText>
              </w:r>
            </w:del>
          </w:p>
        </w:tc>
        <w:tc>
          <w:tcPr>
            <w:tcW w:w="183"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14" w:author="ERCOT" w:date="2017-09-26T09:09:00Z">
              <w:r>
                <w:rPr>
                  <w:rFonts w:ascii="Calibri" w:hAnsi="Calibri"/>
                  <w:color w:val="000000"/>
                  <w:sz w:val="22"/>
                  <w:szCs w:val="22"/>
                </w:rPr>
                <w:t>7.3</w:t>
              </w:r>
            </w:ins>
            <w:del w:id="915" w:author="ERCOT" w:date="2017-09-26T09:09:00Z">
              <w:r w:rsidDel="00186A11">
                <w:rPr>
                  <w:rFonts w:ascii="Calibri" w:hAnsi="Calibri"/>
                  <w:color w:val="000000"/>
                  <w:sz w:val="22"/>
                  <w:szCs w:val="22"/>
                </w:rPr>
                <w:delText>8.2</w:delText>
              </w:r>
            </w:del>
          </w:p>
        </w:tc>
        <w:tc>
          <w:tcPr>
            <w:tcW w:w="150"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4F17C9">
            <w:pPr>
              <w:widowControl/>
              <w:autoSpaceDE/>
              <w:autoSpaceDN/>
              <w:adjustRightInd/>
              <w:jc w:val="center"/>
              <w:rPr>
                <w:b/>
                <w:bCs/>
                <w:sz w:val="22"/>
                <w:szCs w:val="22"/>
              </w:rPr>
            </w:pPr>
            <w:ins w:id="916" w:author="ERCOT" w:date="2017-09-26T09:09:00Z">
              <w:r>
                <w:rPr>
                  <w:rFonts w:ascii="Calibri" w:hAnsi="Calibri"/>
                  <w:color w:val="000000"/>
                  <w:sz w:val="22"/>
                  <w:szCs w:val="22"/>
                </w:rPr>
                <w:t>4.1</w:t>
              </w:r>
            </w:ins>
            <w:del w:id="917" w:author="ERCOT" w:date="2017-09-26T09:09:00Z">
              <w:r w:rsidDel="00186A11">
                <w:rPr>
                  <w:rFonts w:ascii="Calibri" w:hAnsi="Calibri"/>
                  <w:color w:val="000000"/>
                  <w:sz w:val="22"/>
                  <w:szCs w:val="22"/>
                </w:rPr>
                <w:delText>4.3</w:delText>
              </w:r>
            </w:del>
          </w:p>
        </w:tc>
        <w:tc>
          <w:tcPr>
            <w:tcW w:w="206" w:type="pct"/>
            <w:tcBorders>
              <w:top w:val="single" w:sz="4" w:space="0" w:color="000000"/>
              <w:left w:val="single" w:sz="4" w:space="0" w:color="000000"/>
              <w:bottom w:val="single" w:sz="4" w:space="0" w:color="000000"/>
              <w:right w:val="single" w:sz="8" w:space="0" w:color="000000"/>
            </w:tcBorders>
            <w:vAlign w:val="bottom"/>
          </w:tcPr>
          <w:p w:rsidR="00186A11" w:rsidRPr="00AA6A8E" w:rsidRDefault="00186A11" w:rsidP="00E929DB">
            <w:pPr>
              <w:widowControl/>
              <w:autoSpaceDE/>
              <w:autoSpaceDN/>
              <w:adjustRightInd/>
              <w:jc w:val="center"/>
              <w:rPr>
                <w:b/>
                <w:bCs/>
                <w:sz w:val="22"/>
                <w:szCs w:val="22"/>
              </w:rPr>
            </w:pPr>
            <w:ins w:id="918" w:author="ERCOT" w:date="2017-09-26T09:09:00Z">
              <w:r>
                <w:rPr>
                  <w:rFonts w:ascii="Calibri" w:hAnsi="Calibri"/>
                  <w:color w:val="000000"/>
                  <w:sz w:val="22"/>
                  <w:szCs w:val="22"/>
                </w:rPr>
                <w:t>3.8</w:t>
              </w:r>
            </w:ins>
            <w:del w:id="919" w:author="ERCOT" w:date="2017-09-26T09:09:00Z">
              <w:r w:rsidDel="00186A11">
                <w:rPr>
                  <w:rFonts w:ascii="Calibri" w:hAnsi="Calibri"/>
                  <w:color w:val="000000"/>
                  <w:sz w:val="22"/>
                  <w:szCs w:val="22"/>
                </w:rPr>
                <w:delText>3.8</w:delText>
              </w:r>
            </w:del>
          </w:p>
        </w:tc>
      </w:tr>
      <w:tr w:rsidR="00186A11" w:rsidRPr="00CC576E" w:rsidTr="00E929D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186A11" w:rsidRPr="000357D1" w:rsidRDefault="00186A11" w:rsidP="00186A11">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186A11">
            <w:pPr>
              <w:widowControl/>
              <w:autoSpaceDE/>
              <w:autoSpaceDN/>
              <w:adjustRightInd/>
              <w:jc w:val="center"/>
              <w:rPr>
                <w:b/>
                <w:bCs/>
                <w:sz w:val="22"/>
                <w:szCs w:val="22"/>
              </w:rPr>
            </w:pPr>
            <w:ins w:id="920" w:author="ERCOT" w:date="2017-09-26T09:09:00Z">
              <w:r>
                <w:rPr>
                  <w:rFonts w:ascii="Calibri" w:hAnsi="Calibri"/>
                  <w:color w:val="000000"/>
                  <w:sz w:val="22"/>
                  <w:szCs w:val="22"/>
                </w:rPr>
                <w:t>-0.4</w:t>
              </w:r>
            </w:ins>
            <w:del w:id="921" w:author="ERCOT" w:date="2017-09-26T09:09:00Z">
              <w:r w:rsidDel="00186A11">
                <w:rPr>
                  <w:rFonts w:ascii="Calibri" w:hAnsi="Calibri"/>
                  <w:color w:val="000000"/>
                  <w:sz w:val="22"/>
                  <w:szCs w:val="22"/>
                </w:rPr>
                <w:delText>-0.4</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186A11">
            <w:pPr>
              <w:widowControl/>
              <w:autoSpaceDE/>
              <w:autoSpaceDN/>
              <w:adjustRightInd/>
              <w:jc w:val="center"/>
              <w:rPr>
                <w:b/>
                <w:bCs/>
                <w:sz w:val="22"/>
                <w:szCs w:val="22"/>
              </w:rPr>
            </w:pPr>
            <w:ins w:id="922" w:author="ERCOT" w:date="2017-09-26T09:09:00Z">
              <w:r>
                <w:rPr>
                  <w:rFonts w:ascii="Calibri" w:hAnsi="Calibri"/>
                  <w:color w:val="000000"/>
                  <w:sz w:val="22"/>
                  <w:szCs w:val="22"/>
                </w:rPr>
                <w:t>1.5</w:t>
              </w:r>
            </w:ins>
            <w:del w:id="923" w:author="ERCOT" w:date="2017-09-26T09:09:00Z">
              <w:r w:rsidDel="00186A11">
                <w:rPr>
                  <w:rFonts w:ascii="Calibri" w:hAnsi="Calibri"/>
                  <w:color w:val="000000"/>
                  <w:sz w:val="22"/>
                  <w:szCs w:val="22"/>
                </w:rPr>
                <w:delText>2.2</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876168">
            <w:pPr>
              <w:widowControl/>
              <w:autoSpaceDE/>
              <w:autoSpaceDN/>
              <w:adjustRightInd/>
              <w:jc w:val="center"/>
              <w:rPr>
                <w:b/>
                <w:bCs/>
                <w:sz w:val="22"/>
                <w:szCs w:val="22"/>
              </w:rPr>
            </w:pPr>
            <w:ins w:id="924" w:author="ERCOT" w:date="2017-09-26T09:09:00Z">
              <w:r>
                <w:rPr>
                  <w:rFonts w:ascii="Calibri" w:hAnsi="Calibri"/>
                  <w:color w:val="000000"/>
                  <w:sz w:val="22"/>
                  <w:szCs w:val="22"/>
                </w:rPr>
                <w:t>-1.0</w:t>
              </w:r>
            </w:ins>
            <w:del w:id="925" w:author="ERCOT" w:date="2017-09-26T09:09:00Z">
              <w:r w:rsidDel="00186A11">
                <w:rPr>
                  <w:rFonts w:ascii="Calibri" w:hAnsi="Calibri"/>
                  <w:color w:val="000000"/>
                  <w:sz w:val="22"/>
                  <w:szCs w:val="22"/>
                </w:rPr>
                <w:delText>-1.6</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080E25">
            <w:pPr>
              <w:widowControl/>
              <w:autoSpaceDE/>
              <w:autoSpaceDN/>
              <w:adjustRightInd/>
              <w:jc w:val="center"/>
              <w:rPr>
                <w:b/>
                <w:bCs/>
                <w:sz w:val="22"/>
                <w:szCs w:val="22"/>
              </w:rPr>
            </w:pPr>
            <w:ins w:id="926" w:author="ERCOT" w:date="2017-09-26T09:09:00Z">
              <w:r>
                <w:rPr>
                  <w:rFonts w:ascii="Calibri" w:hAnsi="Calibri"/>
                  <w:color w:val="000000"/>
                  <w:sz w:val="22"/>
                  <w:szCs w:val="22"/>
                </w:rPr>
                <w:t>-1.0</w:t>
              </w:r>
            </w:ins>
            <w:del w:id="927" w:author="ERCOT" w:date="2017-09-26T09:09:00Z">
              <w:r w:rsidDel="00186A11">
                <w:rPr>
                  <w:rFonts w:ascii="Calibri" w:hAnsi="Calibri"/>
                  <w:color w:val="000000"/>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9B212A">
            <w:pPr>
              <w:widowControl/>
              <w:autoSpaceDE/>
              <w:autoSpaceDN/>
              <w:adjustRightInd/>
              <w:jc w:val="center"/>
              <w:rPr>
                <w:b/>
                <w:bCs/>
                <w:sz w:val="22"/>
                <w:szCs w:val="22"/>
              </w:rPr>
            </w:pPr>
            <w:ins w:id="928" w:author="ERCOT" w:date="2017-09-26T09:09:00Z">
              <w:r>
                <w:rPr>
                  <w:rFonts w:ascii="Calibri" w:hAnsi="Calibri"/>
                  <w:color w:val="000000"/>
                  <w:sz w:val="22"/>
                  <w:szCs w:val="22"/>
                </w:rPr>
                <w:t>-1.2</w:t>
              </w:r>
            </w:ins>
            <w:del w:id="929" w:author="ERCOT" w:date="2017-09-26T09:09:00Z">
              <w:r w:rsidDel="00186A11">
                <w:rPr>
                  <w:rFonts w:ascii="Calibri" w:hAnsi="Calibri"/>
                  <w:color w:val="000000"/>
                  <w:sz w:val="22"/>
                  <w:szCs w:val="22"/>
                </w:rPr>
                <w:delText>-1.5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30" w:author="ERCOT" w:date="2017-09-26T09:09:00Z">
              <w:r>
                <w:rPr>
                  <w:rFonts w:ascii="Calibri" w:hAnsi="Calibri"/>
                  <w:color w:val="000000"/>
                  <w:sz w:val="22"/>
                  <w:szCs w:val="22"/>
                </w:rPr>
                <w:t>-1.1</w:t>
              </w:r>
            </w:ins>
            <w:del w:id="931" w:author="ERCOT" w:date="2017-09-26T09:09:00Z">
              <w:r w:rsidDel="00186A11">
                <w:rPr>
                  <w:rFonts w:ascii="Calibri" w:hAnsi="Calibri"/>
                  <w:color w:val="000000"/>
                  <w:sz w:val="22"/>
                  <w:szCs w:val="22"/>
                </w:rPr>
                <w:delText>-1.8</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32" w:author="ERCOT" w:date="2017-09-26T09:09:00Z">
              <w:r>
                <w:rPr>
                  <w:rFonts w:ascii="Calibri" w:hAnsi="Calibri"/>
                  <w:color w:val="000000"/>
                  <w:sz w:val="22"/>
                  <w:szCs w:val="22"/>
                </w:rPr>
                <w:t>0.6</w:t>
              </w:r>
            </w:ins>
            <w:del w:id="933" w:author="ERCOT" w:date="2017-09-26T09:09:00Z">
              <w:r w:rsidDel="00186A11">
                <w:rPr>
                  <w:rFonts w:ascii="Calibri" w:hAnsi="Calibri"/>
                  <w:color w:val="000000"/>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34" w:author="ERCOT" w:date="2017-09-26T09:09:00Z">
              <w:r>
                <w:rPr>
                  <w:rFonts w:ascii="Calibri" w:hAnsi="Calibri"/>
                  <w:color w:val="000000"/>
                  <w:sz w:val="22"/>
                  <w:szCs w:val="22"/>
                </w:rPr>
                <w:t>-0.1</w:t>
              </w:r>
            </w:ins>
            <w:del w:id="935" w:author="ERCOT" w:date="2017-09-26T09:09:00Z">
              <w:r w:rsidDel="00186A11">
                <w:rPr>
                  <w:rFonts w:ascii="Calibri" w:hAnsi="Calibri"/>
                  <w:color w:val="000000"/>
                  <w:sz w:val="22"/>
                  <w:szCs w:val="22"/>
                </w:rPr>
                <w:delText>-0.3</w:delText>
              </w:r>
            </w:del>
          </w:p>
        </w:tc>
        <w:tc>
          <w:tcPr>
            <w:tcW w:w="181"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36" w:author="ERCOT" w:date="2017-09-26T09:09:00Z">
              <w:r>
                <w:rPr>
                  <w:rFonts w:ascii="Calibri" w:hAnsi="Calibri"/>
                  <w:color w:val="000000"/>
                  <w:sz w:val="22"/>
                  <w:szCs w:val="22"/>
                </w:rPr>
                <w:t>0.4</w:t>
              </w:r>
            </w:ins>
            <w:del w:id="937" w:author="ERCOT" w:date="2017-09-26T09:09:00Z">
              <w:r w:rsidDel="00186A11">
                <w:rPr>
                  <w:rFonts w:ascii="Calibri" w:hAnsi="Calibri"/>
                  <w:color w:val="000000"/>
                  <w:sz w:val="22"/>
                  <w:szCs w:val="22"/>
                </w:rPr>
                <w:delText>0.6</w:delText>
              </w:r>
            </w:del>
          </w:p>
        </w:tc>
        <w:tc>
          <w:tcPr>
            <w:tcW w:w="223"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38" w:author="ERCOT" w:date="2017-09-26T09:09:00Z">
              <w:r>
                <w:rPr>
                  <w:rFonts w:ascii="Calibri" w:hAnsi="Calibri"/>
                  <w:color w:val="000000"/>
                  <w:sz w:val="22"/>
                  <w:szCs w:val="22"/>
                </w:rPr>
                <w:t>-0.2</w:t>
              </w:r>
            </w:ins>
            <w:del w:id="939" w:author="ERCOT" w:date="2017-09-26T09:09:00Z">
              <w:r w:rsidDel="00186A11">
                <w:rPr>
                  <w:rFonts w:ascii="Calibri" w:hAnsi="Calibri"/>
                  <w:color w:val="000000"/>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40" w:author="ERCOT" w:date="2017-09-26T09:09:00Z">
              <w:r>
                <w:rPr>
                  <w:rFonts w:ascii="Calibri" w:hAnsi="Calibri"/>
                  <w:color w:val="000000"/>
                  <w:sz w:val="22"/>
                  <w:szCs w:val="22"/>
                </w:rPr>
                <w:t>0.0</w:t>
              </w:r>
            </w:ins>
            <w:del w:id="941" w:author="ERCOT" w:date="2017-09-26T09:09:00Z">
              <w:r w:rsidDel="00186A11">
                <w:rPr>
                  <w:rFonts w:ascii="Calibri" w:hAnsi="Calibri"/>
                  <w:color w:val="000000"/>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42" w:author="ERCOT" w:date="2017-09-26T09:09:00Z">
              <w:r>
                <w:rPr>
                  <w:rFonts w:ascii="Calibri" w:hAnsi="Calibri"/>
                  <w:color w:val="000000"/>
                  <w:sz w:val="22"/>
                  <w:szCs w:val="22"/>
                </w:rPr>
                <w:t>-0.9</w:t>
              </w:r>
            </w:ins>
            <w:del w:id="943" w:author="ERCOT" w:date="2017-09-26T09:09:00Z">
              <w:r w:rsidDel="00186A11">
                <w:rPr>
                  <w:rFonts w:ascii="Calibri" w:hAnsi="Calibri"/>
                  <w:color w:val="000000"/>
                  <w:sz w:val="22"/>
                  <w:szCs w:val="22"/>
                </w:rPr>
                <w:delText>-1.8</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44" w:author="ERCOT" w:date="2017-09-26T09:09:00Z">
              <w:r>
                <w:rPr>
                  <w:rFonts w:ascii="Calibri" w:hAnsi="Calibri"/>
                  <w:color w:val="000000"/>
                  <w:sz w:val="22"/>
                  <w:szCs w:val="22"/>
                </w:rPr>
                <w:t>0.3</w:t>
              </w:r>
            </w:ins>
            <w:del w:id="945" w:author="ERCOT" w:date="2017-09-26T09:09:00Z">
              <w:r w:rsidDel="00186A11">
                <w:rPr>
                  <w:rFonts w:ascii="Calibri" w:hAnsi="Calibri"/>
                  <w:color w:val="000000"/>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46" w:author="ERCOT" w:date="2017-09-26T09:09:00Z">
              <w:r>
                <w:rPr>
                  <w:rFonts w:ascii="Calibri" w:hAnsi="Calibri"/>
                  <w:color w:val="000000"/>
                  <w:sz w:val="22"/>
                  <w:szCs w:val="22"/>
                </w:rPr>
                <w:t>2.3</w:t>
              </w:r>
            </w:ins>
            <w:del w:id="947" w:author="ERCOT" w:date="2017-09-26T09:09:00Z">
              <w:r w:rsidDel="00186A11">
                <w:rPr>
                  <w:rFonts w:ascii="Calibri" w:hAnsi="Calibri"/>
                  <w:color w:val="000000"/>
                  <w:sz w:val="22"/>
                  <w:szCs w:val="22"/>
                </w:rPr>
                <w:delText>2.4</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48" w:author="ERCOT" w:date="2017-09-26T09:09:00Z">
              <w:r>
                <w:rPr>
                  <w:rFonts w:ascii="Calibri" w:hAnsi="Calibri"/>
                  <w:color w:val="000000"/>
                  <w:sz w:val="22"/>
                  <w:szCs w:val="22"/>
                </w:rPr>
                <w:t>2.6</w:t>
              </w:r>
            </w:ins>
            <w:del w:id="949" w:author="ERCOT" w:date="2017-09-26T09:09:00Z">
              <w:r w:rsidDel="00186A11">
                <w:rPr>
                  <w:rFonts w:ascii="Calibri" w:hAnsi="Calibri"/>
                  <w:color w:val="000000"/>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50" w:author="ERCOT" w:date="2017-09-26T09:09:00Z">
              <w:r>
                <w:rPr>
                  <w:rFonts w:ascii="Calibri" w:hAnsi="Calibri"/>
                  <w:color w:val="000000"/>
                  <w:sz w:val="22"/>
                  <w:szCs w:val="22"/>
                </w:rPr>
                <w:t>2.8</w:t>
              </w:r>
            </w:ins>
            <w:del w:id="951" w:author="ERCOT" w:date="2017-09-26T09:09:00Z">
              <w:r w:rsidDel="00186A11">
                <w:rPr>
                  <w:rFonts w:ascii="Calibri" w:hAnsi="Calibri"/>
                  <w:color w:val="000000"/>
                  <w:sz w:val="22"/>
                  <w:szCs w:val="22"/>
                </w:rPr>
                <w:delText>1.8</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52" w:author="ERCOT" w:date="2017-09-26T09:09:00Z">
              <w:r>
                <w:rPr>
                  <w:rFonts w:ascii="Calibri" w:hAnsi="Calibri"/>
                  <w:color w:val="000000"/>
                  <w:sz w:val="22"/>
                  <w:szCs w:val="22"/>
                </w:rPr>
                <w:t>4.9</w:t>
              </w:r>
            </w:ins>
            <w:del w:id="953" w:author="ERCOT" w:date="2017-09-26T09:09:00Z">
              <w:r w:rsidDel="00186A11">
                <w:rPr>
                  <w:rFonts w:ascii="Calibri" w:hAnsi="Calibri"/>
                  <w:color w:val="000000"/>
                  <w:sz w:val="22"/>
                  <w:szCs w:val="22"/>
                </w:rPr>
                <w:delText>6.0</w:delText>
              </w:r>
            </w:del>
          </w:p>
        </w:tc>
        <w:tc>
          <w:tcPr>
            <w:tcW w:w="179"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54" w:author="ERCOT" w:date="2017-09-26T09:09:00Z">
              <w:r>
                <w:rPr>
                  <w:rFonts w:ascii="Calibri" w:hAnsi="Calibri"/>
                  <w:color w:val="000000"/>
                  <w:sz w:val="22"/>
                  <w:szCs w:val="22"/>
                </w:rPr>
                <w:t>3.0</w:t>
              </w:r>
            </w:ins>
            <w:del w:id="955" w:author="ERCOT" w:date="2017-09-26T09:09:00Z">
              <w:r w:rsidDel="00186A11">
                <w:rPr>
                  <w:rFonts w:ascii="Calibri" w:hAnsi="Calibri"/>
                  <w:color w:val="000000"/>
                  <w:sz w:val="22"/>
                  <w:szCs w:val="22"/>
                </w:rPr>
                <w:delText>1.4</w:delText>
              </w:r>
            </w:del>
          </w:p>
        </w:tc>
        <w:tc>
          <w:tcPr>
            <w:tcW w:w="191"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56" w:author="ERCOT" w:date="2017-09-26T09:09:00Z">
              <w:r>
                <w:rPr>
                  <w:rFonts w:ascii="Calibri" w:hAnsi="Calibri"/>
                  <w:color w:val="000000"/>
                  <w:sz w:val="22"/>
                  <w:szCs w:val="22"/>
                </w:rPr>
                <w:t>2.5</w:t>
              </w:r>
            </w:ins>
            <w:del w:id="957" w:author="ERCOT" w:date="2017-09-26T09:09:00Z">
              <w:r w:rsidDel="00186A11">
                <w:rPr>
                  <w:rFonts w:ascii="Calibri" w:hAnsi="Calibri"/>
                  <w:color w:val="000000"/>
                  <w:sz w:val="22"/>
                  <w:szCs w:val="22"/>
                </w:rPr>
                <w:delText>2.1</w:delText>
              </w:r>
            </w:del>
          </w:p>
        </w:tc>
        <w:tc>
          <w:tcPr>
            <w:tcW w:w="168"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58" w:author="ERCOT" w:date="2017-09-26T09:09:00Z">
              <w:r>
                <w:rPr>
                  <w:rFonts w:ascii="Calibri" w:hAnsi="Calibri"/>
                  <w:color w:val="000000"/>
                  <w:sz w:val="22"/>
                  <w:szCs w:val="22"/>
                </w:rPr>
                <w:t>3.9</w:t>
              </w:r>
            </w:ins>
            <w:del w:id="959" w:author="ERCOT" w:date="2017-09-26T09:09:00Z">
              <w:r w:rsidDel="00186A11">
                <w:rPr>
                  <w:rFonts w:ascii="Calibri" w:hAnsi="Calibri"/>
                  <w:color w:val="000000"/>
                  <w:sz w:val="22"/>
                  <w:szCs w:val="22"/>
                </w:rPr>
                <w:delText>3.5</w:delText>
              </w:r>
            </w:del>
          </w:p>
        </w:tc>
        <w:tc>
          <w:tcPr>
            <w:tcW w:w="169"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60" w:author="ERCOT" w:date="2017-09-26T09:09:00Z">
              <w:r>
                <w:rPr>
                  <w:rFonts w:ascii="Calibri" w:hAnsi="Calibri"/>
                  <w:color w:val="000000"/>
                  <w:sz w:val="22"/>
                  <w:szCs w:val="22"/>
                </w:rPr>
                <w:t>5.9</w:t>
              </w:r>
            </w:ins>
            <w:del w:id="961" w:author="ERCOT" w:date="2017-09-26T09:09:00Z">
              <w:r w:rsidDel="00186A11">
                <w:rPr>
                  <w:rFonts w:ascii="Calibri" w:hAnsi="Calibri"/>
                  <w:color w:val="000000"/>
                  <w:sz w:val="22"/>
                  <w:szCs w:val="22"/>
                </w:rPr>
                <w:delText>5.6</w:delText>
              </w:r>
            </w:del>
          </w:p>
        </w:tc>
        <w:tc>
          <w:tcPr>
            <w:tcW w:w="183"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62" w:author="ERCOT" w:date="2017-09-26T09:09:00Z">
              <w:r>
                <w:rPr>
                  <w:rFonts w:ascii="Calibri" w:hAnsi="Calibri"/>
                  <w:color w:val="000000"/>
                  <w:sz w:val="22"/>
                  <w:szCs w:val="22"/>
                </w:rPr>
                <w:t>6.2</w:t>
              </w:r>
            </w:ins>
            <w:del w:id="963" w:author="ERCOT" w:date="2017-09-26T09:09:00Z">
              <w:r w:rsidDel="00186A11">
                <w:rPr>
                  <w:rFonts w:ascii="Calibri" w:hAnsi="Calibri"/>
                  <w:color w:val="000000"/>
                  <w:sz w:val="22"/>
                  <w:szCs w:val="22"/>
                </w:rPr>
                <w:delText>7.8</w:delText>
              </w:r>
            </w:del>
          </w:p>
        </w:tc>
        <w:tc>
          <w:tcPr>
            <w:tcW w:w="150"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4F17C9">
            <w:pPr>
              <w:widowControl/>
              <w:autoSpaceDE/>
              <w:autoSpaceDN/>
              <w:adjustRightInd/>
              <w:jc w:val="center"/>
              <w:rPr>
                <w:b/>
                <w:bCs/>
                <w:sz w:val="22"/>
                <w:szCs w:val="22"/>
              </w:rPr>
            </w:pPr>
            <w:ins w:id="964" w:author="ERCOT" w:date="2017-09-26T09:09:00Z">
              <w:r>
                <w:rPr>
                  <w:rFonts w:ascii="Calibri" w:hAnsi="Calibri"/>
                  <w:color w:val="000000"/>
                  <w:sz w:val="22"/>
                  <w:szCs w:val="22"/>
                </w:rPr>
                <w:t>3.9</w:t>
              </w:r>
            </w:ins>
            <w:del w:id="965" w:author="ERCOT" w:date="2017-09-26T09:09:00Z">
              <w:r w:rsidDel="00186A11">
                <w:rPr>
                  <w:rFonts w:ascii="Calibri" w:hAnsi="Calibri"/>
                  <w:color w:val="000000"/>
                  <w:sz w:val="22"/>
                  <w:szCs w:val="22"/>
                </w:rPr>
                <w:delText>0.9</w:delText>
              </w:r>
            </w:del>
          </w:p>
        </w:tc>
        <w:tc>
          <w:tcPr>
            <w:tcW w:w="206" w:type="pct"/>
            <w:tcBorders>
              <w:top w:val="single" w:sz="4" w:space="0" w:color="000000"/>
              <w:left w:val="single" w:sz="4" w:space="0" w:color="000000"/>
              <w:bottom w:val="single" w:sz="4" w:space="0" w:color="000000"/>
              <w:right w:val="single" w:sz="8" w:space="0" w:color="000000"/>
            </w:tcBorders>
            <w:vAlign w:val="bottom"/>
          </w:tcPr>
          <w:p w:rsidR="00186A11" w:rsidRPr="00AA6A8E" w:rsidRDefault="00186A11" w:rsidP="00E929DB">
            <w:pPr>
              <w:widowControl/>
              <w:autoSpaceDE/>
              <w:autoSpaceDN/>
              <w:adjustRightInd/>
              <w:jc w:val="center"/>
              <w:rPr>
                <w:b/>
                <w:bCs/>
                <w:sz w:val="22"/>
                <w:szCs w:val="22"/>
              </w:rPr>
            </w:pPr>
            <w:ins w:id="966" w:author="ERCOT" w:date="2017-09-26T09:09:00Z">
              <w:r>
                <w:rPr>
                  <w:rFonts w:ascii="Calibri" w:hAnsi="Calibri"/>
                  <w:color w:val="000000"/>
                  <w:sz w:val="22"/>
                  <w:szCs w:val="22"/>
                </w:rPr>
                <w:t>8.6</w:t>
              </w:r>
            </w:ins>
            <w:del w:id="967" w:author="ERCOT" w:date="2017-09-26T09:09:00Z">
              <w:r w:rsidDel="00186A11">
                <w:rPr>
                  <w:rFonts w:ascii="Calibri" w:hAnsi="Calibri"/>
                  <w:color w:val="000000"/>
                  <w:sz w:val="22"/>
                  <w:szCs w:val="22"/>
                </w:rPr>
                <w:delText>8.6</w:delText>
              </w:r>
            </w:del>
          </w:p>
        </w:tc>
      </w:tr>
      <w:tr w:rsidR="00186A11" w:rsidRPr="00CC576E" w:rsidTr="00E929D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186A11" w:rsidRPr="000357D1" w:rsidRDefault="00186A11" w:rsidP="00186A11">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186A11">
            <w:pPr>
              <w:widowControl/>
              <w:autoSpaceDE/>
              <w:autoSpaceDN/>
              <w:adjustRightInd/>
              <w:jc w:val="center"/>
              <w:rPr>
                <w:b/>
                <w:bCs/>
                <w:sz w:val="22"/>
                <w:szCs w:val="22"/>
              </w:rPr>
            </w:pPr>
            <w:ins w:id="968" w:author="ERCOT" w:date="2017-09-26T09:09:00Z">
              <w:r>
                <w:rPr>
                  <w:rFonts w:ascii="Calibri" w:hAnsi="Calibri"/>
                  <w:color w:val="000000"/>
                  <w:sz w:val="22"/>
                  <w:szCs w:val="22"/>
                </w:rPr>
                <w:t>0.7</w:t>
              </w:r>
            </w:ins>
            <w:del w:id="969" w:author="ERCOT" w:date="2017-09-26T09:09:00Z">
              <w:r w:rsidDel="00186A11">
                <w:rPr>
                  <w:rFonts w:ascii="Calibri" w:hAnsi="Calibri"/>
                  <w:color w:val="000000"/>
                  <w:sz w:val="22"/>
                  <w:szCs w:val="22"/>
                </w:rPr>
                <w:delText>-0.1</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186A11">
            <w:pPr>
              <w:widowControl/>
              <w:autoSpaceDE/>
              <w:autoSpaceDN/>
              <w:adjustRightInd/>
              <w:jc w:val="center"/>
              <w:rPr>
                <w:b/>
                <w:bCs/>
                <w:sz w:val="22"/>
                <w:szCs w:val="22"/>
              </w:rPr>
            </w:pPr>
            <w:ins w:id="970" w:author="ERCOT" w:date="2017-09-26T09:09:00Z">
              <w:r>
                <w:rPr>
                  <w:rFonts w:ascii="Calibri" w:hAnsi="Calibri"/>
                  <w:color w:val="000000"/>
                  <w:sz w:val="22"/>
                  <w:szCs w:val="22"/>
                </w:rPr>
                <w:t>0.1</w:t>
              </w:r>
            </w:ins>
            <w:del w:id="971" w:author="ERCOT" w:date="2017-09-26T09:09:00Z">
              <w:r w:rsidDel="00186A11">
                <w:rPr>
                  <w:rFonts w:ascii="Calibri" w:hAnsi="Calibri"/>
                  <w:color w:val="000000"/>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876168">
            <w:pPr>
              <w:widowControl/>
              <w:autoSpaceDE/>
              <w:autoSpaceDN/>
              <w:adjustRightInd/>
              <w:jc w:val="center"/>
              <w:rPr>
                <w:b/>
                <w:bCs/>
                <w:sz w:val="22"/>
                <w:szCs w:val="22"/>
              </w:rPr>
            </w:pPr>
            <w:ins w:id="972" w:author="ERCOT" w:date="2017-09-26T09:09:00Z">
              <w:r>
                <w:rPr>
                  <w:rFonts w:ascii="Calibri" w:hAnsi="Calibri"/>
                  <w:color w:val="000000"/>
                  <w:sz w:val="22"/>
                  <w:szCs w:val="22"/>
                </w:rPr>
                <w:t>0.1</w:t>
              </w:r>
            </w:ins>
            <w:del w:id="973" w:author="ERCOT" w:date="2017-09-26T09:09:00Z">
              <w:r w:rsidDel="00186A11">
                <w:rPr>
                  <w:rFonts w:ascii="Calibri" w:hAnsi="Calibri"/>
                  <w:color w:val="000000"/>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080E25">
            <w:pPr>
              <w:widowControl/>
              <w:autoSpaceDE/>
              <w:autoSpaceDN/>
              <w:adjustRightInd/>
              <w:jc w:val="center"/>
              <w:rPr>
                <w:b/>
                <w:bCs/>
                <w:sz w:val="22"/>
                <w:szCs w:val="22"/>
              </w:rPr>
            </w:pPr>
            <w:ins w:id="974" w:author="ERCOT" w:date="2017-09-26T09:09:00Z">
              <w:r>
                <w:rPr>
                  <w:rFonts w:ascii="Calibri" w:hAnsi="Calibri"/>
                  <w:color w:val="000000"/>
                  <w:sz w:val="22"/>
                  <w:szCs w:val="22"/>
                </w:rPr>
                <w:t>1.3</w:t>
              </w:r>
            </w:ins>
            <w:del w:id="975" w:author="ERCOT" w:date="2017-09-26T09:09:00Z">
              <w:r w:rsidDel="00186A11">
                <w:rPr>
                  <w:rFonts w:ascii="Calibri" w:hAnsi="Calibri"/>
                  <w:color w:val="000000"/>
                  <w:sz w:val="22"/>
                  <w:szCs w:val="22"/>
                </w:rPr>
                <w:delText>-1.8</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9B212A">
            <w:pPr>
              <w:widowControl/>
              <w:autoSpaceDE/>
              <w:autoSpaceDN/>
              <w:adjustRightInd/>
              <w:jc w:val="center"/>
              <w:rPr>
                <w:b/>
                <w:bCs/>
                <w:sz w:val="22"/>
                <w:szCs w:val="22"/>
              </w:rPr>
            </w:pPr>
            <w:ins w:id="976" w:author="ERCOT" w:date="2017-09-26T09:09:00Z">
              <w:r>
                <w:rPr>
                  <w:rFonts w:ascii="Calibri" w:hAnsi="Calibri"/>
                  <w:color w:val="000000"/>
                  <w:sz w:val="22"/>
                  <w:szCs w:val="22"/>
                </w:rPr>
                <w:t>0.7</w:t>
              </w:r>
            </w:ins>
            <w:del w:id="977" w:author="ERCOT" w:date="2017-09-26T09:09:00Z">
              <w:r w:rsidDel="00186A11">
                <w:rPr>
                  <w:rFonts w:ascii="Calibri" w:hAnsi="Calibri"/>
                  <w:color w:val="000000"/>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78" w:author="ERCOT" w:date="2017-09-26T09:09:00Z">
              <w:r>
                <w:rPr>
                  <w:rFonts w:ascii="Calibri" w:hAnsi="Calibri"/>
                  <w:color w:val="000000"/>
                  <w:sz w:val="22"/>
                  <w:szCs w:val="22"/>
                </w:rPr>
                <w:t>-0.3</w:t>
              </w:r>
            </w:ins>
            <w:del w:id="979" w:author="ERCOT" w:date="2017-09-26T09:09:00Z">
              <w:r w:rsidDel="00186A11">
                <w:rPr>
                  <w:rFonts w:ascii="Calibri" w:hAnsi="Calibri"/>
                  <w:color w:val="000000"/>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80" w:author="ERCOT" w:date="2017-09-26T09:09:00Z">
              <w:r>
                <w:rPr>
                  <w:rFonts w:ascii="Calibri" w:hAnsi="Calibri"/>
                  <w:color w:val="000000"/>
                  <w:sz w:val="22"/>
                  <w:szCs w:val="22"/>
                </w:rPr>
                <w:t>-0.3</w:t>
              </w:r>
            </w:ins>
            <w:del w:id="981" w:author="ERCOT" w:date="2017-09-26T09:09:00Z">
              <w:r w:rsidDel="00186A11">
                <w:rPr>
                  <w:rFonts w:ascii="Calibri" w:hAnsi="Calibri"/>
                  <w:color w:val="000000"/>
                  <w:sz w:val="22"/>
                  <w:szCs w:val="22"/>
                </w:rPr>
                <w:delText>-0.5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82" w:author="ERCOT" w:date="2017-09-26T09:09:00Z">
              <w:r>
                <w:rPr>
                  <w:rFonts w:ascii="Calibri" w:hAnsi="Calibri"/>
                  <w:color w:val="000000"/>
                  <w:sz w:val="22"/>
                  <w:szCs w:val="22"/>
                </w:rPr>
                <w:t>-1.3</w:t>
              </w:r>
            </w:ins>
            <w:del w:id="983" w:author="ERCOT" w:date="2017-09-26T09:09:00Z">
              <w:r w:rsidDel="00186A11">
                <w:rPr>
                  <w:rFonts w:ascii="Calibri" w:hAnsi="Calibri"/>
                  <w:color w:val="000000"/>
                  <w:sz w:val="22"/>
                  <w:szCs w:val="22"/>
                </w:rPr>
                <w:delText>-0.8</w:delText>
              </w:r>
            </w:del>
          </w:p>
        </w:tc>
        <w:tc>
          <w:tcPr>
            <w:tcW w:w="181"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84" w:author="ERCOT" w:date="2017-09-26T09:09:00Z">
              <w:r>
                <w:rPr>
                  <w:rFonts w:ascii="Calibri" w:hAnsi="Calibri"/>
                  <w:color w:val="000000"/>
                  <w:sz w:val="22"/>
                  <w:szCs w:val="22"/>
                </w:rPr>
                <w:t>0.2</w:t>
              </w:r>
            </w:ins>
            <w:del w:id="985" w:author="ERCOT" w:date="2017-09-26T09:09:00Z">
              <w:r w:rsidDel="00186A11">
                <w:rPr>
                  <w:rFonts w:ascii="Calibri" w:hAnsi="Calibri"/>
                  <w:color w:val="000000"/>
                  <w:sz w:val="22"/>
                  <w:szCs w:val="22"/>
                </w:rPr>
                <w:delText>0.9</w:delText>
              </w:r>
            </w:del>
          </w:p>
        </w:tc>
        <w:tc>
          <w:tcPr>
            <w:tcW w:w="223"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86" w:author="ERCOT" w:date="2017-09-26T09:09:00Z">
              <w:r>
                <w:rPr>
                  <w:rFonts w:ascii="Calibri" w:hAnsi="Calibri"/>
                  <w:color w:val="000000"/>
                  <w:sz w:val="22"/>
                  <w:szCs w:val="22"/>
                </w:rPr>
                <w:t>0.7</w:t>
              </w:r>
            </w:ins>
            <w:del w:id="987" w:author="ERCOT" w:date="2017-09-26T09:09:00Z">
              <w:r w:rsidDel="00186A11">
                <w:rPr>
                  <w:rFonts w:ascii="Calibri" w:hAnsi="Calibri"/>
                  <w:color w:val="000000"/>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88" w:author="ERCOT" w:date="2017-09-26T09:09:00Z">
              <w:r>
                <w:rPr>
                  <w:rFonts w:ascii="Calibri" w:hAnsi="Calibri"/>
                  <w:color w:val="000000"/>
                  <w:sz w:val="22"/>
                  <w:szCs w:val="22"/>
                </w:rPr>
                <w:t>0.6</w:t>
              </w:r>
            </w:ins>
            <w:del w:id="989" w:author="ERCOT" w:date="2017-09-26T09:09:00Z">
              <w:r w:rsidDel="00186A11">
                <w:rPr>
                  <w:rFonts w:ascii="Calibri" w:hAnsi="Calibri"/>
                  <w:color w:val="000000"/>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90" w:author="ERCOT" w:date="2017-09-26T09:09:00Z">
              <w:r>
                <w:rPr>
                  <w:rFonts w:ascii="Calibri" w:hAnsi="Calibri"/>
                  <w:color w:val="000000"/>
                  <w:sz w:val="22"/>
                  <w:szCs w:val="22"/>
                </w:rPr>
                <w:t>-0.6</w:t>
              </w:r>
            </w:ins>
            <w:del w:id="991" w:author="ERCOT" w:date="2017-09-26T09:09:00Z">
              <w:r w:rsidDel="00186A11">
                <w:rPr>
                  <w:rFonts w:ascii="Calibri" w:hAnsi="Calibri"/>
                  <w:color w:val="000000"/>
                  <w:sz w:val="22"/>
                  <w:szCs w:val="22"/>
                </w:rPr>
                <w:delText>-0.4</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92" w:author="ERCOT" w:date="2017-09-26T09:09:00Z">
              <w:r>
                <w:rPr>
                  <w:rFonts w:ascii="Calibri" w:hAnsi="Calibri"/>
                  <w:color w:val="000000"/>
                  <w:sz w:val="22"/>
                  <w:szCs w:val="22"/>
                </w:rPr>
                <w:t>0.0</w:t>
              </w:r>
            </w:ins>
            <w:del w:id="993" w:author="ERCOT" w:date="2017-09-26T09:09:00Z">
              <w:r w:rsidDel="00186A11">
                <w:rPr>
                  <w:rFonts w:ascii="Calibri" w:hAnsi="Calibri"/>
                  <w:color w:val="000000"/>
                  <w:sz w:val="22"/>
                  <w:szCs w:val="22"/>
                </w:rPr>
                <w:delText>3.0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94" w:author="ERCOT" w:date="2017-09-26T09:09:00Z">
              <w:r>
                <w:rPr>
                  <w:rFonts w:ascii="Calibri" w:hAnsi="Calibri"/>
                  <w:color w:val="000000"/>
                  <w:sz w:val="22"/>
                  <w:szCs w:val="22"/>
                </w:rPr>
                <w:t>2.2</w:t>
              </w:r>
            </w:ins>
            <w:del w:id="995" w:author="ERCOT" w:date="2017-09-26T09:09:00Z">
              <w:r w:rsidDel="00186A11">
                <w:rPr>
                  <w:rFonts w:ascii="Calibri" w:hAnsi="Calibri"/>
                  <w:color w:val="000000"/>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96" w:author="ERCOT" w:date="2017-09-26T09:09:00Z">
              <w:r>
                <w:rPr>
                  <w:rFonts w:ascii="Calibri" w:hAnsi="Calibri"/>
                  <w:color w:val="000000"/>
                  <w:sz w:val="22"/>
                  <w:szCs w:val="22"/>
                </w:rPr>
                <w:t>3.1</w:t>
              </w:r>
            </w:ins>
            <w:del w:id="997" w:author="ERCOT" w:date="2017-09-26T09:09:00Z">
              <w:r w:rsidDel="00186A11">
                <w:rPr>
                  <w:rFonts w:ascii="Calibri" w:hAnsi="Calibri"/>
                  <w:color w:val="000000"/>
                  <w:sz w:val="22"/>
                  <w:szCs w:val="22"/>
                </w:rPr>
                <w:delText>3.7</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998" w:author="ERCOT" w:date="2017-09-26T09:09:00Z">
              <w:r>
                <w:rPr>
                  <w:rFonts w:ascii="Calibri" w:hAnsi="Calibri"/>
                  <w:color w:val="000000"/>
                  <w:sz w:val="22"/>
                  <w:szCs w:val="22"/>
                </w:rPr>
                <w:t>3.1</w:t>
              </w:r>
            </w:ins>
            <w:del w:id="999" w:author="ERCOT" w:date="2017-09-26T09:09:00Z">
              <w:r w:rsidDel="00186A11">
                <w:rPr>
                  <w:rFonts w:ascii="Calibri" w:hAnsi="Calibri"/>
                  <w:color w:val="000000"/>
                  <w:sz w:val="22"/>
                  <w:szCs w:val="22"/>
                </w:rPr>
                <w:delText>3.9</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00" w:author="ERCOT" w:date="2017-09-26T09:09:00Z">
              <w:r>
                <w:rPr>
                  <w:rFonts w:ascii="Calibri" w:hAnsi="Calibri"/>
                  <w:color w:val="000000"/>
                  <w:sz w:val="22"/>
                  <w:szCs w:val="22"/>
                </w:rPr>
                <w:t>5.3</w:t>
              </w:r>
            </w:ins>
            <w:del w:id="1001" w:author="ERCOT" w:date="2017-09-26T09:09:00Z">
              <w:r w:rsidDel="00186A11">
                <w:rPr>
                  <w:rFonts w:ascii="Calibri" w:hAnsi="Calibri"/>
                  <w:color w:val="000000"/>
                  <w:sz w:val="22"/>
                  <w:szCs w:val="22"/>
                </w:rPr>
                <w:delText>3.8</w:delText>
              </w:r>
            </w:del>
          </w:p>
        </w:tc>
        <w:tc>
          <w:tcPr>
            <w:tcW w:w="179"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02" w:author="ERCOT" w:date="2017-09-26T09:09:00Z">
              <w:r>
                <w:rPr>
                  <w:rFonts w:ascii="Calibri" w:hAnsi="Calibri"/>
                  <w:color w:val="000000"/>
                  <w:sz w:val="22"/>
                  <w:szCs w:val="22"/>
                </w:rPr>
                <w:t>4.6</w:t>
              </w:r>
            </w:ins>
            <w:del w:id="1003" w:author="ERCOT" w:date="2017-09-26T09:09:00Z">
              <w:r w:rsidDel="00186A11">
                <w:rPr>
                  <w:rFonts w:ascii="Calibri" w:hAnsi="Calibri"/>
                  <w:color w:val="000000"/>
                  <w:sz w:val="22"/>
                  <w:szCs w:val="22"/>
                </w:rPr>
                <w:delText>3.2</w:delText>
              </w:r>
            </w:del>
          </w:p>
        </w:tc>
        <w:tc>
          <w:tcPr>
            <w:tcW w:w="191"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04" w:author="ERCOT" w:date="2017-09-26T09:09:00Z">
              <w:r>
                <w:rPr>
                  <w:rFonts w:ascii="Calibri" w:hAnsi="Calibri"/>
                  <w:color w:val="000000"/>
                  <w:sz w:val="22"/>
                  <w:szCs w:val="22"/>
                </w:rPr>
                <w:t>4.5</w:t>
              </w:r>
            </w:ins>
            <w:del w:id="1005" w:author="ERCOT" w:date="2017-09-26T09:09:00Z">
              <w:r w:rsidDel="00186A11">
                <w:rPr>
                  <w:rFonts w:ascii="Calibri" w:hAnsi="Calibri"/>
                  <w:color w:val="000000"/>
                  <w:sz w:val="22"/>
                  <w:szCs w:val="22"/>
                </w:rPr>
                <w:delText>-0.3</w:delText>
              </w:r>
            </w:del>
          </w:p>
        </w:tc>
        <w:tc>
          <w:tcPr>
            <w:tcW w:w="168"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06" w:author="ERCOT" w:date="2017-09-26T09:09:00Z">
              <w:r>
                <w:rPr>
                  <w:rFonts w:ascii="Calibri" w:hAnsi="Calibri"/>
                  <w:color w:val="000000"/>
                  <w:sz w:val="22"/>
                  <w:szCs w:val="22"/>
                </w:rPr>
                <w:t>6.0</w:t>
              </w:r>
            </w:ins>
            <w:del w:id="1007" w:author="ERCOT" w:date="2017-09-26T09:09:00Z">
              <w:r w:rsidDel="00186A11">
                <w:rPr>
                  <w:rFonts w:ascii="Calibri" w:hAnsi="Calibri"/>
                  <w:color w:val="000000"/>
                  <w:sz w:val="22"/>
                  <w:szCs w:val="22"/>
                </w:rPr>
                <w:delText>7.3</w:delText>
              </w:r>
            </w:del>
          </w:p>
        </w:tc>
        <w:tc>
          <w:tcPr>
            <w:tcW w:w="169"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08" w:author="ERCOT" w:date="2017-09-26T09:09:00Z">
              <w:r>
                <w:rPr>
                  <w:rFonts w:ascii="Calibri" w:hAnsi="Calibri"/>
                  <w:color w:val="000000"/>
                  <w:sz w:val="22"/>
                  <w:szCs w:val="22"/>
                </w:rPr>
                <w:t>6.2</w:t>
              </w:r>
            </w:ins>
            <w:del w:id="1009" w:author="ERCOT" w:date="2017-09-26T09:09:00Z">
              <w:r w:rsidDel="00186A11">
                <w:rPr>
                  <w:rFonts w:ascii="Calibri" w:hAnsi="Calibri"/>
                  <w:color w:val="000000"/>
                  <w:sz w:val="22"/>
                  <w:szCs w:val="22"/>
                </w:rPr>
                <w:delText>6.2</w:delText>
              </w:r>
            </w:del>
          </w:p>
        </w:tc>
        <w:tc>
          <w:tcPr>
            <w:tcW w:w="183"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10" w:author="ERCOT" w:date="2017-09-26T09:09:00Z">
              <w:r>
                <w:rPr>
                  <w:rFonts w:ascii="Calibri" w:hAnsi="Calibri"/>
                  <w:color w:val="000000"/>
                  <w:sz w:val="22"/>
                  <w:szCs w:val="22"/>
                </w:rPr>
                <w:t>5.0</w:t>
              </w:r>
            </w:ins>
            <w:del w:id="1011" w:author="ERCOT" w:date="2017-09-26T09:09:00Z">
              <w:r w:rsidDel="00186A11">
                <w:rPr>
                  <w:rFonts w:ascii="Calibri" w:hAnsi="Calibri"/>
                  <w:color w:val="000000"/>
                  <w:sz w:val="22"/>
                  <w:szCs w:val="22"/>
                </w:rPr>
                <w:delText>11.2</w:delText>
              </w:r>
            </w:del>
          </w:p>
        </w:tc>
        <w:tc>
          <w:tcPr>
            <w:tcW w:w="150"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4F17C9">
            <w:pPr>
              <w:widowControl/>
              <w:autoSpaceDE/>
              <w:autoSpaceDN/>
              <w:adjustRightInd/>
              <w:jc w:val="center"/>
              <w:rPr>
                <w:b/>
                <w:bCs/>
                <w:sz w:val="22"/>
                <w:szCs w:val="22"/>
              </w:rPr>
            </w:pPr>
            <w:ins w:id="1012" w:author="ERCOT" w:date="2017-09-26T09:09:00Z">
              <w:r>
                <w:rPr>
                  <w:rFonts w:ascii="Calibri" w:hAnsi="Calibri"/>
                  <w:color w:val="000000"/>
                  <w:sz w:val="22"/>
                  <w:szCs w:val="22"/>
                </w:rPr>
                <w:t>4.2</w:t>
              </w:r>
            </w:ins>
            <w:del w:id="1013" w:author="ERCOT" w:date="2017-09-26T09:09:00Z">
              <w:r w:rsidDel="00186A11">
                <w:rPr>
                  <w:rFonts w:ascii="Calibri" w:hAnsi="Calibri"/>
                  <w:color w:val="000000"/>
                  <w:sz w:val="22"/>
                  <w:szCs w:val="22"/>
                </w:rPr>
                <w:delText>-0.9</w:delText>
              </w:r>
            </w:del>
          </w:p>
        </w:tc>
        <w:tc>
          <w:tcPr>
            <w:tcW w:w="206" w:type="pct"/>
            <w:tcBorders>
              <w:top w:val="single" w:sz="4" w:space="0" w:color="000000"/>
              <w:left w:val="single" w:sz="4" w:space="0" w:color="000000"/>
              <w:bottom w:val="single" w:sz="4" w:space="0" w:color="000000"/>
              <w:right w:val="single" w:sz="8" w:space="0" w:color="000000"/>
            </w:tcBorders>
            <w:vAlign w:val="bottom"/>
          </w:tcPr>
          <w:p w:rsidR="00186A11" w:rsidRPr="00AA6A8E" w:rsidRDefault="00186A11" w:rsidP="00E929DB">
            <w:pPr>
              <w:widowControl/>
              <w:autoSpaceDE/>
              <w:autoSpaceDN/>
              <w:adjustRightInd/>
              <w:jc w:val="center"/>
              <w:rPr>
                <w:b/>
                <w:bCs/>
                <w:sz w:val="22"/>
                <w:szCs w:val="22"/>
              </w:rPr>
            </w:pPr>
            <w:ins w:id="1014" w:author="ERCOT" w:date="2017-09-26T09:09:00Z">
              <w:r>
                <w:rPr>
                  <w:rFonts w:ascii="Calibri" w:hAnsi="Calibri"/>
                  <w:color w:val="000000"/>
                  <w:sz w:val="22"/>
                  <w:szCs w:val="22"/>
                </w:rPr>
                <w:t>-0.3</w:t>
              </w:r>
            </w:ins>
            <w:del w:id="1015" w:author="ERCOT" w:date="2017-09-26T09:09:00Z">
              <w:r w:rsidDel="00186A11">
                <w:rPr>
                  <w:rFonts w:ascii="Calibri" w:hAnsi="Calibri"/>
                  <w:color w:val="000000"/>
                  <w:sz w:val="22"/>
                  <w:szCs w:val="22"/>
                </w:rPr>
                <w:delText>1.2</w:delText>
              </w:r>
            </w:del>
          </w:p>
        </w:tc>
      </w:tr>
      <w:tr w:rsidR="00186A11" w:rsidRPr="00CC576E" w:rsidTr="00E929D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186A11" w:rsidRPr="000357D1" w:rsidRDefault="00186A11" w:rsidP="00186A11">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186A11">
            <w:pPr>
              <w:widowControl/>
              <w:autoSpaceDE/>
              <w:autoSpaceDN/>
              <w:adjustRightInd/>
              <w:jc w:val="center"/>
              <w:rPr>
                <w:b/>
                <w:bCs/>
                <w:sz w:val="22"/>
                <w:szCs w:val="22"/>
              </w:rPr>
            </w:pPr>
            <w:ins w:id="1016" w:author="ERCOT" w:date="2017-09-26T09:09:00Z">
              <w:r>
                <w:rPr>
                  <w:rFonts w:ascii="Calibri" w:hAnsi="Calibri"/>
                  <w:color w:val="000000"/>
                  <w:sz w:val="22"/>
                  <w:szCs w:val="22"/>
                </w:rPr>
                <w:t>2.6</w:t>
              </w:r>
            </w:ins>
            <w:del w:id="1017" w:author="ERCOT" w:date="2017-09-26T09:09:00Z">
              <w:r w:rsidDel="00186A11">
                <w:rPr>
                  <w:rFonts w:ascii="Calibri" w:hAnsi="Calibri"/>
                  <w:color w:val="000000"/>
                  <w:sz w:val="22"/>
                  <w:szCs w:val="22"/>
                </w:rPr>
                <w:delText>0.9</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186A11">
            <w:pPr>
              <w:widowControl/>
              <w:autoSpaceDE/>
              <w:autoSpaceDN/>
              <w:adjustRightInd/>
              <w:jc w:val="center"/>
              <w:rPr>
                <w:b/>
                <w:bCs/>
                <w:sz w:val="22"/>
                <w:szCs w:val="22"/>
              </w:rPr>
            </w:pPr>
            <w:ins w:id="1018" w:author="ERCOT" w:date="2017-09-26T09:09:00Z">
              <w:r>
                <w:rPr>
                  <w:rFonts w:ascii="Calibri" w:hAnsi="Calibri"/>
                  <w:color w:val="000000"/>
                  <w:sz w:val="22"/>
                  <w:szCs w:val="22"/>
                </w:rPr>
                <w:t>1.2</w:t>
              </w:r>
            </w:ins>
            <w:del w:id="1019" w:author="ERCOT" w:date="2017-09-26T09:09:00Z">
              <w:r w:rsidDel="00186A11">
                <w:rPr>
                  <w:rFonts w:ascii="Calibri" w:hAnsi="Calibri"/>
                  <w:color w:val="000000"/>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876168">
            <w:pPr>
              <w:widowControl/>
              <w:autoSpaceDE/>
              <w:autoSpaceDN/>
              <w:adjustRightInd/>
              <w:jc w:val="center"/>
              <w:rPr>
                <w:b/>
                <w:bCs/>
                <w:sz w:val="22"/>
                <w:szCs w:val="22"/>
              </w:rPr>
            </w:pPr>
            <w:ins w:id="1020" w:author="ERCOT" w:date="2017-09-26T09:09:00Z">
              <w:r>
                <w:rPr>
                  <w:rFonts w:ascii="Calibri" w:hAnsi="Calibri"/>
                  <w:color w:val="000000"/>
                  <w:sz w:val="22"/>
                  <w:szCs w:val="22"/>
                </w:rPr>
                <w:t>0.6</w:t>
              </w:r>
            </w:ins>
            <w:del w:id="1021" w:author="ERCOT" w:date="2017-09-26T09:09:00Z">
              <w:r w:rsidDel="00186A11">
                <w:rPr>
                  <w:rFonts w:ascii="Calibri" w:hAnsi="Calibri"/>
                  <w:color w:val="000000"/>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080E25">
            <w:pPr>
              <w:widowControl/>
              <w:autoSpaceDE/>
              <w:autoSpaceDN/>
              <w:adjustRightInd/>
              <w:jc w:val="center"/>
              <w:rPr>
                <w:b/>
                <w:bCs/>
                <w:sz w:val="22"/>
                <w:szCs w:val="22"/>
              </w:rPr>
            </w:pPr>
            <w:ins w:id="1022" w:author="ERCOT" w:date="2017-09-26T09:09:00Z">
              <w:r>
                <w:rPr>
                  <w:rFonts w:ascii="Calibri" w:hAnsi="Calibri"/>
                  <w:color w:val="000000"/>
                  <w:sz w:val="22"/>
                  <w:szCs w:val="22"/>
                </w:rPr>
                <w:t>1.0</w:t>
              </w:r>
            </w:ins>
            <w:del w:id="1023" w:author="ERCOT" w:date="2017-09-26T09:09:00Z">
              <w:r w:rsidDel="00186A11">
                <w:rPr>
                  <w:rFonts w:ascii="Calibri" w:hAnsi="Calibri"/>
                  <w:color w:val="000000"/>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9B212A">
            <w:pPr>
              <w:widowControl/>
              <w:autoSpaceDE/>
              <w:autoSpaceDN/>
              <w:adjustRightInd/>
              <w:jc w:val="center"/>
              <w:rPr>
                <w:b/>
                <w:bCs/>
                <w:sz w:val="22"/>
                <w:szCs w:val="22"/>
              </w:rPr>
            </w:pPr>
            <w:ins w:id="1024" w:author="ERCOT" w:date="2017-09-26T09:09:00Z">
              <w:r>
                <w:rPr>
                  <w:rFonts w:ascii="Calibri" w:hAnsi="Calibri"/>
                  <w:color w:val="000000"/>
                  <w:sz w:val="22"/>
                  <w:szCs w:val="22"/>
                </w:rPr>
                <w:t>0.5</w:t>
              </w:r>
            </w:ins>
            <w:del w:id="1025" w:author="ERCOT" w:date="2017-09-26T09:09:00Z">
              <w:r w:rsidDel="00186A11">
                <w:rPr>
                  <w:rFonts w:ascii="Calibri" w:hAnsi="Calibri"/>
                  <w:color w:val="000000"/>
                  <w:sz w:val="22"/>
                  <w:szCs w:val="22"/>
                </w:rPr>
                <w:delText>0.5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26" w:author="ERCOT" w:date="2017-09-26T09:09:00Z">
              <w:r>
                <w:rPr>
                  <w:rFonts w:ascii="Calibri" w:hAnsi="Calibri"/>
                  <w:color w:val="000000"/>
                  <w:sz w:val="22"/>
                  <w:szCs w:val="22"/>
                </w:rPr>
                <w:t>0.0</w:t>
              </w:r>
            </w:ins>
            <w:del w:id="1027" w:author="ERCOT" w:date="2017-09-26T09:09:00Z">
              <w:r w:rsidDel="00186A11">
                <w:rPr>
                  <w:rFonts w:ascii="Calibri" w:hAnsi="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28" w:author="ERCOT" w:date="2017-09-26T09:09:00Z">
              <w:r>
                <w:rPr>
                  <w:rFonts w:ascii="Calibri" w:hAnsi="Calibri"/>
                  <w:color w:val="000000"/>
                  <w:sz w:val="22"/>
                  <w:szCs w:val="22"/>
                </w:rPr>
                <w:t>-0.8</w:t>
              </w:r>
            </w:ins>
            <w:del w:id="1029" w:author="ERCOT" w:date="2017-09-26T09:09:00Z">
              <w:r w:rsidDel="00186A11">
                <w:rPr>
                  <w:rFonts w:ascii="Calibri" w:hAnsi="Calibri"/>
                  <w:color w:val="000000"/>
                  <w:sz w:val="22"/>
                  <w:szCs w:val="22"/>
                </w:rPr>
                <w:delText>6.1</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30" w:author="ERCOT" w:date="2017-09-26T09:09:00Z">
              <w:r>
                <w:rPr>
                  <w:rFonts w:ascii="Calibri" w:hAnsi="Calibri"/>
                  <w:color w:val="000000"/>
                  <w:sz w:val="22"/>
                  <w:szCs w:val="22"/>
                </w:rPr>
                <w:t>-1.3</w:t>
              </w:r>
            </w:ins>
            <w:del w:id="1031" w:author="ERCOT" w:date="2017-09-26T09:09:00Z">
              <w:r w:rsidDel="00186A11">
                <w:rPr>
                  <w:rFonts w:ascii="Calibri" w:hAnsi="Calibri"/>
                  <w:color w:val="000000"/>
                  <w:sz w:val="22"/>
                  <w:szCs w:val="22"/>
                </w:rPr>
                <w:delText>2.2</w:delText>
              </w:r>
            </w:del>
          </w:p>
        </w:tc>
        <w:tc>
          <w:tcPr>
            <w:tcW w:w="181"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32" w:author="ERCOT" w:date="2017-09-26T09:09:00Z">
              <w:r>
                <w:rPr>
                  <w:rFonts w:ascii="Calibri" w:hAnsi="Calibri"/>
                  <w:color w:val="000000"/>
                  <w:sz w:val="22"/>
                  <w:szCs w:val="22"/>
                </w:rPr>
                <w:t>-1.1</w:t>
              </w:r>
            </w:ins>
            <w:del w:id="1033" w:author="ERCOT" w:date="2017-09-26T09:09:00Z">
              <w:r w:rsidDel="00186A11">
                <w:rPr>
                  <w:rFonts w:ascii="Calibri" w:hAnsi="Calibri"/>
                  <w:color w:val="000000"/>
                  <w:sz w:val="22"/>
                  <w:szCs w:val="22"/>
                </w:rPr>
                <w:delText>1.8</w:delText>
              </w:r>
            </w:del>
          </w:p>
        </w:tc>
        <w:tc>
          <w:tcPr>
            <w:tcW w:w="223"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34" w:author="ERCOT" w:date="2017-09-26T09:09:00Z">
              <w:r>
                <w:rPr>
                  <w:rFonts w:ascii="Calibri" w:hAnsi="Calibri"/>
                  <w:color w:val="000000"/>
                  <w:sz w:val="22"/>
                  <w:szCs w:val="22"/>
                </w:rPr>
                <w:t>0.7</w:t>
              </w:r>
            </w:ins>
            <w:del w:id="1035" w:author="ERCOT" w:date="2017-09-26T09:09:00Z">
              <w:r w:rsidDel="00186A11">
                <w:rPr>
                  <w:rFonts w:ascii="Calibri" w:hAnsi="Calibri"/>
                  <w:color w:val="000000"/>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36" w:author="ERCOT" w:date="2017-09-26T09:09:00Z">
              <w:r>
                <w:rPr>
                  <w:rFonts w:ascii="Calibri" w:hAnsi="Calibri"/>
                  <w:color w:val="000000"/>
                  <w:sz w:val="22"/>
                  <w:szCs w:val="22"/>
                </w:rPr>
                <w:t>0.6</w:t>
              </w:r>
            </w:ins>
            <w:del w:id="1037" w:author="ERCOT" w:date="2017-09-26T09:09:00Z">
              <w:r w:rsidDel="00186A11">
                <w:rPr>
                  <w:rFonts w:ascii="Calibri" w:hAnsi="Calibri"/>
                  <w:color w:val="000000"/>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38" w:author="ERCOT" w:date="2017-09-26T09:09:00Z">
              <w:r>
                <w:rPr>
                  <w:rFonts w:ascii="Calibri" w:hAnsi="Calibri"/>
                  <w:color w:val="000000"/>
                  <w:sz w:val="22"/>
                  <w:szCs w:val="22"/>
                </w:rPr>
                <w:t>-0.1</w:t>
              </w:r>
            </w:ins>
            <w:del w:id="1039" w:author="ERCOT" w:date="2017-09-26T09:09:00Z">
              <w:r w:rsidDel="00186A11">
                <w:rPr>
                  <w:rFonts w:ascii="Calibri" w:hAnsi="Calibri"/>
                  <w:color w:val="000000"/>
                  <w:sz w:val="22"/>
                  <w:szCs w:val="22"/>
                </w:rPr>
                <w:delText>1.2</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40" w:author="ERCOT" w:date="2017-09-26T09:09:00Z">
              <w:r>
                <w:rPr>
                  <w:rFonts w:ascii="Calibri" w:hAnsi="Calibri"/>
                  <w:color w:val="000000"/>
                  <w:sz w:val="22"/>
                  <w:szCs w:val="22"/>
                </w:rPr>
                <w:t>-0.3</w:t>
              </w:r>
            </w:ins>
            <w:del w:id="1041" w:author="ERCOT" w:date="2017-09-26T09:09:00Z">
              <w:r w:rsidDel="00186A11">
                <w:rPr>
                  <w:rFonts w:ascii="Calibri" w:hAnsi="Calibri"/>
                  <w:color w:val="000000"/>
                  <w:sz w:val="22"/>
                  <w:szCs w:val="22"/>
                </w:rPr>
                <w:delText>1.0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42" w:author="ERCOT" w:date="2017-09-26T09:09:00Z">
              <w:r>
                <w:rPr>
                  <w:rFonts w:ascii="Calibri" w:hAnsi="Calibri"/>
                  <w:color w:val="000000"/>
                  <w:sz w:val="22"/>
                  <w:szCs w:val="22"/>
                </w:rPr>
                <w:t>0.7</w:t>
              </w:r>
            </w:ins>
            <w:del w:id="1043" w:author="ERCOT" w:date="2017-09-26T09:09:00Z">
              <w:r w:rsidDel="00186A11">
                <w:rPr>
                  <w:rFonts w:ascii="Calibri" w:hAnsi="Calibri"/>
                  <w:color w:val="000000"/>
                  <w:sz w:val="22"/>
                  <w:szCs w:val="22"/>
                </w:rPr>
                <w:delText>1.8</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44" w:author="ERCOT" w:date="2017-09-26T09:09:00Z">
              <w:r>
                <w:rPr>
                  <w:rFonts w:ascii="Calibri" w:hAnsi="Calibri"/>
                  <w:color w:val="000000"/>
                  <w:sz w:val="22"/>
                  <w:szCs w:val="22"/>
                </w:rPr>
                <w:t>0.9</w:t>
              </w:r>
            </w:ins>
            <w:del w:id="1045" w:author="ERCOT" w:date="2017-09-26T09:09:00Z">
              <w:r w:rsidDel="00186A11">
                <w:rPr>
                  <w:rFonts w:ascii="Calibri" w:hAnsi="Calibri"/>
                  <w:color w:val="000000"/>
                  <w:sz w:val="22"/>
                  <w:szCs w:val="22"/>
                </w:rPr>
                <w:delText>3.0</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46" w:author="ERCOT" w:date="2017-09-26T09:09:00Z">
              <w:r>
                <w:rPr>
                  <w:rFonts w:ascii="Calibri" w:hAnsi="Calibri"/>
                  <w:color w:val="000000"/>
                  <w:sz w:val="22"/>
                  <w:szCs w:val="22"/>
                </w:rPr>
                <w:t>2.2</w:t>
              </w:r>
            </w:ins>
            <w:del w:id="1047" w:author="ERCOT" w:date="2017-09-26T09:09:00Z">
              <w:r w:rsidDel="00186A11">
                <w:rPr>
                  <w:rFonts w:ascii="Calibri" w:hAnsi="Calibri"/>
                  <w:color w:val="000000"/>
                  <w:sz w:val="22"/>
                  <w:szCs w:val="22"/>
                </w:rPr>
                <w:delText>4.2</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48" w:author="ERCOT" w:date="2017-09-26T09:09:00Z">
              <w:r>
                <w:rPr>
                  <w:rFonts w:ascii="Calibri" w:hAnsi="Calibri"/>
                  <w:color w:val="000000"/>
                  <w:sz w:val="22"/>
                  <w:szCs w:val="22"/>
                </w:rPr>
                <w:t>2.9</w:t>
              </w:r>
            </w:ins>
            <w:del w:id="1049" w:author="ERCOT" w:date="2017-09-26T09:09:00Z">
              <w:r w:rsidDel="00186A11">
                <w:rPr>
                  <w:rFonts w:ascii="Calibri" w:hAnsi="Calibri"/>
                  <w:color w:val="000000"/>
                  <w:sz w:val="22"/>
                  <w:szCs w:val="22"/>
                </w:rPr>
                <w:delText>2.2</w:delText>
              </w:r>
            </w:del>
          </w:p>
        </w:tc>
        <w:tc>
          <w:tcPr>
            <w:tcW w:w="179"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50" w:author="ERCOT" w:date="2017-09-26T09:09:00Z">
              <w:r>
                <w:rPr>
                  <w:rFonts w:ascii="Calibri" w:hAnsi="Calibri"/>
                  <w:color w:val="000000"/>
                  <w:sz w:val="22"/>
                  <w:szCs w:val="22"/>
                </w:rPr>
                <w:t>2.5</w:t>
              </w:r>
            </w:ins>
            <w:del w:id="1051" w:author="ERCOT" w:date="2017-09-26T09:09:00Z">
              <w:r w:rsidDel="00186A11">
                <w:rPr>
                  <w:rFonts w:ascii="Calibri" w:hAnsi="Calibri"/>
                  <w:color w:val="000000"/>
                  <w:sz w:val="22"/>
                  <w:szCs w:val="22"/>
                </w:rPr>
                <w:delText>-1.7</w:delText>
              </w:r>
            </w:del>
          </w:p>
        </w:tc>
        <w:tc>
          <w:tcPr>
            <w:tcW w:w="191"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52" w:author="ERCOT" w:date="2017-09-26T09:09:00Z">
              <w:r>
                <w:rPr>
                  <w:rFonts w:ascii="Calibri" w:hAnsi="Calibri"/>
                  <w:color w:val="000000"/>
                  <w:sz w:val="22"/>
                  <w:szCs w:val="22"/>
                </w:rPr>
                <w:t>7.4</w:t>
              </w:r>
            </w:ins>
            <w:del w:id="1053" w:author="ERCOT" w:date="2017-09-26T09:09:00Z">
              <w:r w:rsidDel="00186A11">
                <w:rPr>
                  <w:rFonts w:ascii="Calibri" w:hAnsi="Calibri"/>
                  <w:color w:val="000000"/>
                  <w:sz w:val="22"/>
                  <w:szCs w:val="22"/>
                </w:rPr>
                <w:delText>6.6</w:delText>
              </w:r>
            </w:del>
          </w:p>
        </w:tc>
        <w:tc>
          <w:tcPr>
            <w:tcW w:w="168"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54" w:author="ERCOT" w:date="2017-09-26T09:09:00Z">
              <w:r>
                <w:rPr>
                  <w:rFonts w:ascii="Calibri" w:hAnsi="Calibri"/>
                  <w:color w:val="000000"/>
                  <w:sz w:val="22"/>
                  <w:szCs w:val="22"/>
                </w:rPr>
                <w:t>7.4</w:t>
              </w:r>
            </w:ins>
            <w:del w:id="1055" w:author="ERCOT" w:date="2017-09-26T09:09:00Z">
              <w:r w:rsidDel="00186A11">
                <w:rPr>
                  <w:rFonts w:ascii="Calibri" w:hAnsi="Calibri"/>
                  <w:color w:val="000000"/>
                  <w:sz w:val="22"/>
                  <w:szCs w:val="22"/>
                </w:rPr>
                <w:delText>10.5</w:delText>
              </w:r>
            </w:del>
          </w:p>
        </w:tc>
        <w:tc>
          <w:tcPr>
            <w:tcW w:w="169"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56" w:author="ERCOT" w:date="2017-09-26T09:09:00Z">
              <w:r>
                <w:rPr>
                  <w:rFonts w:ascii="Calibri" w:hAnsi="Calibri"/>
                  <w:color w:val="000000"/>
                  <w:sz w:val="22"/>
                  <w:szCs w:val="22"/>
                </w:rPr>
                <w:t>6.0</w:t>
              </w:r>
            </w:ins>
            <w:del w:id="1057" w:author="ERCOT" w:date="2017-09-26T09:09:00Z">
              <w:r w:rsidDel="00186A11">
                <w:rPr>
                  <w:rFonts w:ascii="Calibri" w:hAnsi="Calibri"/>
                  <w:color w:val="000000"/>
                  <w:sz w:val="22"/>
                  <w:szCs w:val="22"/>
                </w:rPr>
                <w:delText>5.6</w:delText>
              </w:r>
            </w:del>
          </w:p>
        </w:tc>
        <w:tc>
          <w:tcPr>
            <w:tcW w:w="183"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58" w:author="ERCOT" w:date="2017-09-26T09:09:00Z">
              <w:r>
                <w:rPr>
                  <w:rFonts w:ascii="Calibri" w:hAnsi="Calibri"/>
                  <w:color w:val="000000"/>
                  <w:sz w:val="22"/>
                  <w:szCs w:val="22"/>
                </w:rPr>
                <w:t>3.0</w:t>
              </w:r>
            </w:ins>
            <w:del w:id="1059" w:author="ERCOT" w:date="2017-09-26T09:09:00Z">
              <w:r w:rsidDel="00186A11">
                <w:rPr>
                  <w:rFonts w:ascii="Calibri" w:hAnsi="Calibri"/>
                  <w:color w:val="000000"/>
                  <w:sz w:val="22"/>
                  <w:szCs w:val="22"/>
                </w:rPr>
                <w:delText>1.3</w:delText>
              </w:r>
            </w:del>
          </w:p>
        </w:tc>
        <w:tc>
          <w:tcPr>
            <w:tcW w:w="150"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4F17C9">
            <w:pPr>
              <w:widowControl/>
              <w:autoSpaceDE/>
              <w:autoSpaceDN/>
              <w:adjustRightInd/>
              <w:jc w:val="center"/>
              <w:rPr>
                <w:b/>
                <w:bCs/>
                <w:sz w:val="22"/>
                <w:szCs w:val="22"/>
              </w:rPr>
            </w:pPr>
            <w:ins w:id="1060" w:author="ERCOT" w:date="2017-09-26T09:09:00Z">
              <w:r>
                <w:rPr>
                  <w:rFonts w:ascii="Calibri" w:hAnsi="Calibri"/>
                  <w:color w:val="000000"/>
                  <w:sz w:val="22"/>
                  <w:szCs w:val="22"/>
                </w:rPr>
                <w:t>2.8</w:t>
              </w:r>
            </w:ins>
            <w:del w:id="1061" w:author="ERCOT" w:date="2017-09-26T09:09:00Z">
              <w:r w:rsidDel="00186A11">
                <w:rPr>
                  <w:rFonts w:ascii="Calibri" w:hAnsi="Calibri"/>
                  <w:color w:val="000000"/>
                  <w:sz w:val="22"/>
                  <w:szCs w:val="22"/>
                </w:rPr>
                <w:delText>0.9</w:delText>
              </w:r>
            </w:del>
          </w:p>
        </w:tc>
        <w:tc>
          <w:tcPr>
            <w:tcW w:w="206" w:type="pct"/>
            <w:tcBorders>
              <w:top w:val="single" w:sz="4" w:space="0" w:color="000000"/>
              <w:left w:val="single" w:sz="4" w:space="0" w:color="000000"/>
              <w:bottom w:val="single" w:sz="4" w:space="0" w:color="000000"/>
              <w:right w:val="single" w:sz="8" w:space="0" w:color="000000"/>
            </w:tcBorders>
            <w:vAlign w:val="bottom"/>
          </w:tcPr>
          <w:p w:rsidR="00186A11" w:rsidRPr="00AA6A8E" w:rsidRDefault="00186A11" w:rsidP="00E929DB">
            <w:pPr>
              <w:widowControl/>
              <w:autoSpaceDE/>
              <w:autoSpaceDN/>
              <w:adjustRightInd/>
              <w:jc w:val="center"/>
              <w:rPr>
                <w:b/>
                <w:bCs/>
                <w:sz w:val="22"/>
                <w:szCs w:val="22"/>
              </w:rPr>
            </w:pPr>
            <w:ins w:id="1062" w:author="ERCOT" w:date="2017-09-26T09:09:00Z">
              <w:r>
                <w:rPr>
                  <w:rFonts w:ascii="Calibri" w:hAnsi="Calibri"/>
                  <w:color w:val="000000"/>
                  <w:sz w:val="22"/>
                  <w:szCs w:val="22"/>
                </w:rPr>
                <w:t>2.9</w:t>
              </w:r>
            </w:ins>
            <w:del w:id="1063" w:author="ERCOT" w:date="2017-09-26T09:09:00Z">
              <w:r w:rsidDel="00186A11">
                <w:rPr>
                  <w:rFonts w:ascii="Calibri" w:hAnsi="Calibri"/>
                  <w:color w:val="000000"/>
                  <w:sz w:val="22"/>
                  <w:szCs w:val="22"/>
                </w:rPr>
                <w:delText>-0.1</w:delText>
              </w:r>
            </w:del>
          </w:p>
        </w:tc>
      </w:tr>
      <w:tr w:rsidR="00186A11" w:rsidRPr="00CC576E" w:rsidTr="00E929D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186A11" w:rsidRPr="000357D1" w:rsidRDefault="00186A11" w:rsidP="00186A11">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186A11">
            <w:pPr>
              <w:widowControl/>
              <w:autoSpaceDE/>
              <w:autoSpaceDN/>
              <w:adjustRightInd/>
              <w:jc w:val="center"/>
              <w:rPr>
                <w:b/>
                <w:bCs/>
                <w:sz w:val="22"/>
                <w:szCs w:val="22"/>
              </w:rPr>
            </w:pPr>
            <w:ins w:id="1064" w:author="ERCOT" w:date="2017-09-26T09:09:00Z">
              <w:r>
                <w:rPr>
                  <w:rFonts w:ascii="Calibri" w:hAnsi="Calibri"/>
                  <w:color w:val="000000"/>
                  <w:sz w:val="22"/>
                  <w:szCs w:val="22"/>
                </w:rPr>
                <w:t>2.6</w:t>
              </w:r>
            </w:ins>
            <w:del w:id="1065" w:author="ERCOT" w:date="2017-09-26T09:09:00Z">
              <w:r w:rsidDel="00186A11">
                <w:rPr>
                  <w:rFonts w:ascii="Calibri" w:hAnsi="Calibri"/>
                  <w:color w:val="000000"/>
                  <w:sz w:val="22"/>
                  <w:szCs w:val="22"/>
                </w:rPr>
                <w:delText>1.4</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186A11">
            <w:pPr>
              <w:widowControl/>
              <w:autoSpaceDE/>
              <w:autoSpaceDN/>
              <w:adjustRightInd/>
              <w:jc w:val="center"/>
              <w:rPr>
                <w:b/>
                <w:bCs/>
                <w:sz w:val="22"/>
                <w:szCs w:val="22"/>
              </w:rPr>
            </w:pPr>
            <w:ins w:id="1066" w:author="ERCOT" w:date="2017-09-26T09:09:00Z">
              <w:r>
                <w:rPr>
                  <w:rFonts w:ascii="Calibri" w:hAnsi="Calibri"/>
                  <w:color w:val="000000"/>
                  <w:sz w:val="22"/>
                  <w:szCs w:val="22"/>
                </w:rPr>
                <w:t>1.6</w:t>
              </w:r>
            </w:ins>
            <w:del w:id="1067" w:author="ERCOT" w:date="2017-09-26T09:09:00Z">
              <w:r w:rsidDel="00186A11">
                <w:rPr>
                  <w:rFonts w:ascii="Calibri" w:hAnsi="Calibri"/>
                  <w:color w:val="000000"/>
                  <w:sz w:val="22"/>
                  <w:szCs w:val="22"/>
                </w:rPr>
                <w:delText>4.2</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876168">
            <w:pPr>
              <w:widowControl/>
              <w:autoSpaceDE/>
              <w:autoSpaceDN/>
              <w:adjustRightInd/>
              <w:jc w:val="center"/>
              <w:rPr>
                <w:b/>
                <w:bCs/>
                <w:sz w:val="22"/>
                <w:szCs w:val="22"/>
              </w:rPr>
            </w:pPr>
            <w:ins w:id="1068" w:author="ERCOT" w:date="2017-09-26T09:09:00Z">
              <w:r>
                <w:rPr>
                  <w:rFonts w:ascii="Calibri" w:hAnsi="Calibri"/>
                  <w:color w:val="000000"/>
                  <w:sz w:val="22"/>
                  <w:szCs w:val="22"/>
                </w:rPr>
                <w:t>0.4</w:t>
              </w:r>
            </w:ins>
            <w:del w:id="1069" w:author="ERCOT" w:date="2017-09-26T09:09:00Z">
              <w:r w:rsidDel="00186A11">
                <w:rPr>
                  <w:rFonts w:ascii="Calibri" w:hAnsi="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080E25">
            <w:pPr>
              <w:widowControl/>
              <w:autoSpaceDE/>
              <w:autoSpaceDN/>
              <w:adjustRightInd/>
              <w:jc w:val="center"/>
              <w:rPr>
                <w:b/>
                <w:bCs/>
                <w:sz w:val="22"/>
                <w:szCs w:val="22"/>
              </w:rPr>
            </w:pPr>
            <w:ins w:id="1070" w:author="ERCOT" w:date="2017-09-26T09:09:00Z">
              <w:r>
                <w:rPr>
                  <w:rFonts w:ascii="Calibri" w:hAnsi="Calibri"/>
                  <w:color w:val="000000"/>
                  <w:sz w:val="22"/>
                  <w:szCs w:val="22"/>
                </w:rPr>
                <w:t>0.5</w:t>
              </w:r>
            </w:ins>
            <w:del w:id="1071" w:author="ERCOT" w:date="2017-09-26T09:09:00Z">
              <w:r w:rsidDel="00186A11">
                <w:rPr>
                  <w:rFonts w:ascii="Calibri" w:hAnsi="Calibri"/>
                  <w:color w:val="000000"/>
                  <w:sz w:val="22"/>
                  <w:szCs w:val="22"/>
                </w:rPr>
                <w:delText>4.7</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9B212A">
            <w:pPr>
              <w:widowControl/>
              <w:autoSpaceDE/>
              <w:autoSpaceDN/>
              <w:adjustRightInd/>
              <w:jc w:val="center"/>
              <w:rPr>
                <w:b/>
                <w:bCs/>
                <w:sz w:val="22"/>
                <w:szCs w:val="22"/>
              </w:rPr>
            </w:pPr>
            <w:ins w:id="1072" w:author="ERCOT" w:date="2017-09-26T09:09:00Z">
              <w:r>
                <w:rPr>
                  <w:rFonts w:ascii="Calibri" w:hAnsi="Calibri"/>
                  <w:color w:val="000000"/>
                  <w:sz w:val="22"/>
                  <w:szCs w:val="22"/>
                </w:rPr>
                <w:t>1.1</w:t>
              </w:r>
            </w:ins>
            <w:del w:id="1073" w:author="ERCOT" w:date="2017-09-26T09:09:00Z">
              <w:r w:rsidDel="00186A11">
                <w:rPr>
                  <w:rFonts w:ascii="Calibri" w:hAnsi="Calibri"/>
                  <w:color w:val="000000"/>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74" w:author="ERCOT" w:date="2017-09-26T09:09:00Z">
              <w:r>
                <w:rPr>
                  <w:rFonts w:ascii="Calibri" w:hAnsi="Calibri"/>
                  <w:color w:val="000000"/>
                  <w:sz w:val="22"/>
                  <w:szCs w:val="22"/>
                </w:rPr>
                <w:t>1.5</w:t>
              </w:r>
            </w:ins>
            <w:del w:id="1075" w:author="ERCOT" w:date="2017-09-26T09:09:00Z">
              <w:r w:rsidDel="00186A11">
                <w:rPr>
                  <w:rFonts w:ascii="Calibri" w:hAnsi="Calibri"/>
                  <w:color w:val="000000"/>
                  <w:sz w:val="22"/>
                  <w:szCs w:val="22"/>
                </w:rPr>
                <w:delText>2.3</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76" w:author="ERCOT" w:date="2017-09-26T09:09:00Z">
              <w:r>
                <w:rPr>
                  <w:rFonts w:ascii="Calibri" w:hAnsi="Calibri"/>
                  <w:color w:val="000000"/>
                  <w:sz w:val="22"/>
                  <w:szCs w:val="22"/>
                </w:rPr>
                <w:t>0.4</w:t>
              </w:r>
            </w:ins>
            <w:del w:id="1077" w:author="ERCOT" w:date="2017-09-26T09:09:00Z">
              <w:r w:rsidDel="00186A11">
                <w:rPr>
                  <w:rFonts w:ascii="Calibri" w:hAnsi="Calibri"/>
                  <w:color w:val="000000"/>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78" w:author="ERCOT" w:date="2017-09-26T09:09:00Z">
              <w:r>
                <w:rPr>
                  <w:rFonts w:ascii="Calibri" w:hAnsi="Calibri"/>
                  <w:color w:val="000000"/>
                  <w:sz w:val="22"/>
                  <w:szCs w:val="22"/>
                </w:rPr>
                <w:t>0.5</w:t>
              </w:r>
            </w:ins>
            <w:del w:id="1079" w:author="ERCOT" w:date="2017-09-26T09:09:00Z">
              <w:r w:rsidDel="00186A11">
                <w:rPr>
                  <w:rFonts w:ascii="Calibri" w:hAnsi="Calibri"/>
                  <w:color w:val="000000"/>
                  <w:sz w:val="22"/>
                  <w:szCs w:val="22"/>
                </w:rPr>
                <w:delText>1.3</w:delText>
              </w:r>
            </w:del>
          </w:p>
        </w:tc>
        <w:tc>
          <w:tcPr>
            <w:tcW w:w="181"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80" w:author="ERCOT" w:date="2017-09-26T09:09:00Z">
              <w:r>
                <w:rPr>
                  <w:rFonts w:ascii="Calibri" w:hAnsi="Calibri"/>
                  <w:color w:val="000000"/>
                  <w:sz w:val="22"/>
                  <w:szCs w:val="22"/>
                </w:rPr>
                <w:t>-1.9</w:t>
              </w:r>
            </w:ins>
            <w:del w:id="1081" w:author="ERCOT" w:date="2017-09-26T09:09:00Z">
              <w:r w:rsidDel="00186A11">
                <w:rPr>
                  <w:rFonts w:ascii="Calibri" w:hAnsi="Calibri"/>
                  <w:color w:val="000000"/>
                  <w:sz w:val="22"/>
                  <w:szCs w:val="22"/>
                </w:rPr>
                <w:delText>-2.7</w:delText>
              </w:r>
            </w:del>
          </w:p>
        </w:tc>
        <w:tc>
          <w:tcPr>
            <w:tcW w:w="223"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82" w:author="ERCOT" w:date="2017-09-26T09:09:00Z">
              <w:r>
                <w:rPr>
                  <w:rFonts w:ascii="Calibri" w:hAnsi="Calibri"/>
                  <w:color w:val="000000"/>
                  <w:sz w:val="22"/>
                  <w:szCs w:val="22"/>
                </w:rPr>
                <w:t>-0.8</w:t>
              </w:r>
            </w:ins>
            <w:del w:id="1083" w:author="ERCOT" w:date="2017-09-26T09:09:00Z">
              <w:r w:rsidDel="00186A11">
                <w:rPr>
                  <w:rFonts w:ascii="Calibri" w:hAnsi="Calibri"/>
                  <w:color w:val="000000"/>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84" w:author="ERCOT" w:date="2017-09-26T09:09:00Z">
              <w:r>
                <w:rPr>
                  <w:rFonts w:ascii="Calibri" w:hAnsi="Calibri"/>
                  <w:color w:val="000000"/>
                  <w:sz w:val="22"/>
                  <w:szCs w:val="22"/>
                </w:rPr>
                <w:t>-0.1</w:t>
              </w:r>
            </w:ins>
            <w:del w:id="1085" w:author="ERCOT" w:date="2017-09-26T09:09:00Z">
              <w:r w:rsidDel="00186A11">
                <w:rPr>
                  <w:rFonts w:ascii="Calibri" w:hAnsi="Calibri"/>
                  <w:color w:val="000000"/>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86" w:author="ERCOT" w:date="2017-09-26T09:09:00Z">
              <w:r>
                <w:rPr>
                  <w:rFonts w:ascii="Calibri" w:hAnsi="Calibri"/>
                  <w:color w:val="000000"/>
                  <w:sz w:val="22"/>
                  <w:szCs w:val="22"/>
                </w:rPr>
                <w:t>-0.1</w:t>
              </w:r>
            </w:ins>
            <w:del w:id="1087" w:author="ERCOT" w:date="2017-09-26T09:09:00Z">
              <w:r w:rsidDel="00186A11">
                <w:rPr>
                  <w:rFonts w:ascii="Calibri" w:hAnsi="Calibri"/>
                  <w:color w:val="000000"/>
                  <w:sz w:val="22"/>
                  <w:szCs w:val="22"/>
                </w:rPr>
                <w:delText>5.0</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88" w:author="ERCOT" w:date="2017-09-26T09:09:00Z">
              <w:r>
                <w:rPr>
                  <w:rFonts w:ascii="Calibri" w:hAnsi="Calibri"/>
                  <w:color w:val="000000"/>
                  <w:sz w:val="22"/>
                  <w:szCs w:val="22"/>
                </w:rPr>
                <w:t>0.0</w:t>
              </w:r>
            </w:ins>
            <w:del w:id="1089" w:author="ERCOT" w:date="2017-09-26T09:09:00Z">
              <w:r w:rsidDel="00186A11">
                <w:rPr>
                  <w:rFonts w:ascii="Calibri" w:hAnsi="Calibri"/>
                  <w:color w:val="000000"/>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90" w:author="ERCOT" w:date="2017-09-26T09:09:00Z">
              <w:r>
                <w:rPr>
                  <w:rFonts w:ascii="Calibri" w:hAnsi="Calibri"/>
                  <w:color w:val="000000"/>
                  <w:sz w:val="22"/>
                  <w:szCs w:val="22"/>
                </w:rPr>
                <w:t>0.7</w:t>
              </w:r>
            </w:ins>
            <w:del w:id="1091" w:author="ERCOT" w:date="2017-09-26T09:09:00Z">
              <w:r w:rsidDel="00186A11">
                <w:rPr>
                  <w:rFonts w:ascii="Calibri" w:hAnsi="Calibri"/>
                  <w:color w:val="000000"/>
                  <w:sz w:val="22"/>
                  <w:szCs w:val="22"/>
                </w:rPr>
                <w:delText>0.7</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92" w:author="ERCOT" w:date="2017-09-26T09:09:00Z">
              <w:r>
                <w:rPr>
                  <w:rFonts w:ascii="Calibri" w:hAnsi="Calibri"/>
                  <w:color w:val="000000"/>
                  <w:sz w:val="22"/>
                  <w:szCs w:val="22"/>
                </w:rPr>
                <w:t>0.5</w:t>
              </w:r>
            </w:ins>
            <w:del w:id="1093" w:author="ERCOT" w:date="2017-09-26T09:09:00Z">
              <w:r w:rsidDel="00186A11">
                <w:rPr>
                  <w:rFonts w:ascii="Calibri" w:hAnsi="Calibri"/>
                  <w:color w:val="000000"/>
                  <w:sz w:val="22"/>
                  <w:szCs w:val="22"/>
                </w:rPr>
                <w:delText>4.2</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94" w:author="ERCOT" w:date="2017-09-26T09:09:00Z">
              <w:r>
                <w:rPr>
                  <w:rFonts w:ascii="Calibri" w:hAnsi="Calibri"/>
                  <w:color w:val="000000"/>
                  <w:sz w:val="22"/>
                  <w:szCs w:val="22"/>
                </w:rPr>
                <w:t>1.0</w:t>
              </w:r>
            </w:ins>
            <w:del w:id="1095" w:author="ERCOT" w:date="2017-09-26T09:09:00Z">
              <w:r w:rsidDel="00186A11">
                <w:rPr>
                  <w:rFonts w:ascii="Calibri" w:hAnsi="Calibri"/>
                  <w:color w:val="000000"/>
                  <w:sz w:val="22"/>
                  <w:szCs w:val="22"/>
                </w:rPr>
                <w:delText>2.4</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96" w:author="ERCOT" w:date="2017-09-26T09:09:00Z">
              <w:r>
                <w:rPr>
                  <w:rFonts w:ascii="Calibri" w:hAnsi="Calibri"/>
                  <w:color w:val="000000"/>
                  <w:sz w:val="22"/>
                  <w:szCs w:val="22"/>
                </w:rPr>
                <w:t>1.1</w:t>
              </w:r>
            </w:ins>
            <w:del w:id="1097" w:author="ERCOT" w:date="2017-09-26T09:09:00Z">
              <w:r w:rsidDel="00186A11">
                <w:rPr>
                  <w:rFonts w:ascii="Calibri" w:hAnsi="Calibri"/>
                  <w:color w:val="000000"/>
                  <w:sz w:val="22"/>
                  <w:szCs w:val="22"/>
                </w:rPr>
                <w:delText>0.7</w:delText>
              </w:r>
            </w:del>
          </w:p>
        </w:tc>
        <w:tc>
          <w:tcPr>
            <w:tcW w:w="179"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098" w:author="ERCOT" w:date="2017-09-26T09:09:00Z">
              <w:r>
                <w:rPr>
                  <w:rFonts w:ascii="Calibri" w:hAnsi="Calibri"/>
                  <w:color w:val="000000"/>
                  <w:sz w:val="22"/>
                  <w:szCs w:val="22"/>
                </w:rPr>
                <w:t>1.1</w:t>
              </w:r>
            </w:ins>
            <w:del w:id="1099" w:author="ERCOT" w:date="2017-09-26T09:09:00Z">
              <w:r w:rsidDel="00186A11">
                <w:rPr>
                  <w:rFonts w:ascii="Calibri" w:hAnsi="Calibri"/>
                  <w:color w:val="000000"/>
                  <w:sz w:val="22"/>
                  <w:szCs w:val="22"/>
                </w:rPr>
                <w:delText>-0.9</w:delText>
              </w:r>
            </w:del>
          </w:p>
        </w:tc>
        <w:tc>
          <w:tcPr>
            <w:tcW w:w="191"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100" w:author="ERCOT" w:date="2017-09-26T09:09:00Z">
              <w:r>
                <w:rPr>
                  <w:rFonts w:ascii="Calibri" w:hAnsi="Calibri"/>
                  <w:color w:val="000000"/>
                  <w:sz w:val="22"/>
                  <w:szCs w:val="22"/>
                </w:rPr>
                <w:t>7.0</w:t>
              </w:r>
            </w:ins>
            <w:del w:id="1101" w:author="ERCOT" w:date="2017-09-26T09:09:00Z">
              <w:r w:rsidDel="00186A11">
                <w:rPr>
                  <w:rFonts w:ascii="Calibri" w:hAnsi="Calibri"/>
                  <w:color w:val="000000"/>
                  <w:sz w:val="22"/>
                  <w:szCs w:val="22"/>
                </w:rPr>
                <w:delText>6.9</w:delText>
              </w:r>
            </w:del>
          </w:p>
        </w:tc>
        <w:tc>
          <w:tcPr>
            <w:tcW w:w="168"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102" w:author="ERCOT" w:date="2017-09-26T09:09:00Z">
              <w:r>
                <w:rPr>
                  <w:rFonts w:ascii="Calibri" w:hAnsi="Calibri"/>
                  <w:color w:val="000000"/>
                  <w:sz w:val="22"/>
                  <w:szCs w:val="22"/>
                </w:rPr>
                <w:t>6.8</w:t>
              </w:r>
            </w:ins>
            <w:del w:id="1103" w:author="ERCOT" w:date="2017-09-26T09:09:00Z">
              <w:r w:rsidDel="00186A11">
                <w:rPr>
                  <w:rFonts w:ascii="Calibri" w:hAnsi="Calibri"/>
                  <w:color w:val="000000"/>
                  <w:sz w:val="22"/>
                  <w:szCs w:val="22"/>
                </w:rPr>
                <w:delText>7.9</w:delText>
              </w:r>
            </w:del>
          </w:p>
        </w:tc>
        <w:tc>
          <w:tcPr>
            <w:tcW w:w="169"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104" w:author="ERCOT" w:date="2017-09-26T09:09:00Z">
              <w:r>
                <w:rPr>
                  <w:rFonts w:ascii="Calibri" w:hAnsi="Calibri"/>
                  <w:color w:val="000000"/>
                  <w:sz w:val="22"/>
                  <w:szCs w:val="22"/>
                </w:rPr>
                <w:t>5.5</w:t>
              </w:r>
            </w:ins>
            <w:del w:id="1105" w:author="ERCOT" w:date="2017-09-26T09:09:00Z">
              <w:r w:rsidDel="00186A11">
                <w:rPr>
                  <w:rFonts w:ascii="Calibri" w:hAnsi="Calibri"/>
                  <w:color w:val="000000"/>
                  <w:sz w:val="22"/>
                  <w:szCs w:val="22"/>
                </w:rPr>
                <w:delText>-1.5</w:delText>
              </w:r>
            </w:del>
          </w:p>
        </w:tc>
        <w:tc>
          <w:tcPr>
            <w:tcW w:w="183"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106" w:author="ERCOT" w:date="2017-09-26T09:09:00Z">
              <w:r>
                <w:rPr>
                  <w:rFonts w:ascii="Calibri" w:hAnsi="Calibri"/>
                  <w:color w:val="000000"/>
                  <w:sz w:val="22"/>
                  <w:szCs w:val="22"/>
                </w:rPr>
                <w:t>2.8</w:t>
              </w:r>
            </w:ins>
            <w:del w:id="1107" w:author="ERCOT" w:date="2017-09-26T09:09:00Z">
              <w:r w:rsidDel="00186A11">
                <w:rPr>
                  <w:rFonts w:ascii="Calibri" w:hAnsi="Calibri"/>
                  <w:color w:val="000000"/>
                  <w:sz w:val="22"/>
                  <w:szCs w:val="22"/>
                </w:rPr>
                <w:delText>3.7</w:delText>
              </w:r>
            </w:del>
          </w:p>
        </w:tc>
        <w:tc>
          <w:tcPr>
            <w:tcW w:w="150" w:type="pct"/>
            <w:tcBorders>
              <w:top w:val="single" w:sz="4" w:space="0" w:color="000000"/>
              <w:left w:val="single" w:sz="4" w:space="0" w:color="000000"/>
              <w:bottom w:val="single" w:sz="4" w:space="0" w:color="000000"/>
              <w:right w:val="single" w:sz="4" w:space="0" w:color="000000"/>
            </w:tcBorders>
            <w:vAlign w:val="bottom"/>
          </w:tcPr>
          <w:p w:rsidR="00186A11" w:rsidRPr="00AA6A8E" w:rsidRDefault="00186A11" w:rsidP="004F17C9">
            <w:pPr>
              <w:widowControl/>
              <w:autoSpaceDE/>
              <w:autoSpaceDN/>
              <w:adjustRightInd/>
              <w:jc w:val="center"/>
              <w:rPr>
                <w:b/>
                <w:bCs/>
                <w:sz w:val="22"/>
                <w:szCs w:val="22"/>
              </w:rPr>
            </w:pPr>
            <w:ins w:id="1108" w:author="ERCOT" w:date="2017-09-26T09:09:00Z">
              <w:r>
                <w:rPr>
                  <w:rFonts w:ascii="Calibri" w:hAnsi="Calibri"/>
                  <w:color w:val="000000"/>
                  <w:sz w:val="22"/>
                  <w:szCs w:val="22"/>
                </w:rPr>
                <w:t>3.2</w:t>
              </w:r>
            </w:ins>
            <w:del w:id="1109" w:author="ERCOT" w:date="2017-09-26T09:09:00Z">
              <w:r w:rsidDel="00186A11">
                <w:rPr>
                  <w:rFonts w:ascii="Calibri" w:hAnsi="Calibri"/>
                  <w:color w:val="000000"/>
                  <w:sz w:val="22"/>
                  <w:szCs w:val="22"/>
                </w:rPr>
                <w:delText>4.6</w:delText>
              </w:r>
            </w:del>
          </w:p>
        </w:tc>
        <w:tc>
          <w:tcPr>
            <w:tcW w:w="206" w:type="pct"/>
            <w:tcBorders>
              <w:top w:val="single" w:sz="4" w:space="0" w:color="000000"/>
              <w:left w:val="single" w:sz="4" w:space="0" w:color="000000"/>
              <w:bottom w:val="single" w:sz="4" w:space="0" w:color="000000"/>
              <w:right w:val="single" w:sz="8" w:space="0" w:color="000000"/>
            </w:tcBorders>
            <w:vAlign w:val="bottom"/>
          </w:tcPr>
          <w:p w:rsidR="00186A11" w:rsidRPr="00AA6A8E" w:rsidRDefault="00186A11" w:rsidP="00E929DB">
            <w:pPr>
              <w:widowControl/>
              <w:autoSpaceDE/>
              <w:autoSpaceDN/>
              <w:adjustRightInd/>
              <w:jc w:val="center"/>
              <w:rPr>
                <w:b/>
                <w:bCs/>
                <w:sz w:val="22"/>
                <w:szCs w:val="22"/>
              </w:rPr>
            </w:pPr>
            <w:ins w:id="1110" w:author="ERCOT" w:date="2017-09-26T09:09:00Z">
              <w:r>
                <w:rPr>
                  <w:rFonts w:ascii="Calibri" w:hAnsi="Calibri"/>
                  <w:color w:val="000000"/>
                  <w:sz w:val="22"/>
                  <w:szCs w:val="22"/>
                </w:rPr>
                <w:t>2.7</w:t>
              </w:r>
            </w:ins>
            <w:del w:id="1111" w:author="ERCOT" w:date="2017-09-26T09:09:00Z">
              <w:r w:rsidDel="00186A11">
                <w:rPr>
                  <w:rFonts w:ascii="Calibri" w:hAnsi="Calibri"/>
                  <w:color w:val="000000"/>
                  <w:sz w:val="22"/>
                  <w:szCs w:val="22"/>
                </w:rPr>
                <w:delText>-0.1</w:delText>
              </w:r>
            </w:del>
          </w:p>
        </w:tc>
      </w:tr>
      <w:tr w:rsidR="00186A11" w:rsidRPr="00CC576E" w:rsidTr="00E929DB">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rsidR="00186A11" w:rsidRPr="000357D1" w:rsidRDefault="00186A11" w:rsidP="00186A11">
            <w:pPr>
              <w:widowControl/>
              <w:autoSpaceDE/>
              <w:autoSpaceDN/>
              <w:adjustRightInd/>
              <w:jc w:val="center"/>
              <w:rPr>
                <w:sz w:val="22"/>
                <w:szCs w:val="22"/>
              </w:rPr>
            </w:pPr>
            <w:r w:rsidRPr="000357D1">
              <w:rPr>
                <w:b/>
                <w:bCs/>
                <w:sz w:val="22"/>
                <w:szCs w:val="22"/>
              </w:rPr>
              <w:lastRenderedPageBreak/>
              <w:t>Dec.</w:t>
            </w:r>
          </w:p>
        </w:tc>
        <w:tc>
          <w:tcPr>
            <w:tcW w:w="202" w:type="pct"/>
            <w:tcBorders>
              <w:top w:val="single" w:sz="4" w:space="0" w:color="000000"/>
              <w:left w:val="single" w:sz="4" w:space="0" w:color="000000"/>
              <w:bottom w:val="single" w:sz="8" w:space="0" w:color="000000"/>
              <w:right w:val="single" w:sz="4" w:space="0" w:color="000000"/>
            </w:tcBorders>
            <w:vAlign w:val="bottom"/>
          </w:tcPr>
          <w:p w:rsidR="00186A11" w:rsidRPr="00AA6A8E" w:rsidRDefault="00186A11" w:rsidP="00186A11">
            <w:pPr>
              <w:widowControl/>
              <w:autoSpaceDE/>
              <w:autoSpaceDN/>
              <w:adjustRightInd/>
              <w:jc w:val="center"/>
              <w:rPr>
                <w:b/>
                <w:bCs/>
                <w:sz w:val="22"/>
                <w:szCs w:val="22"/>
              </w:rPr>
            </w:pPr>
            <w:ins w:id="1112" w:author="ERCOT" w:date="2017-09-26T09:09:00Z">
              <w:r>
                <w:rPr>
                  <w:rFonts w:ascii="Calibri" w:hAnsi="Calibri"/>
                  <w:color w:val="000000"/>
                  <w:sz w:val="22"/>
                  <w:szCs w:val="22"/>
                </w:rPr>
                <w:t>1.0</w:t>
              </w:r>
            </w:ins>
            <w:del w:id="1113" w:author="ERCOT" w:date="2017-09-26T09:09:00Z">
              <w:r w:rsidDel="00186A11">
                <w:rPr>
                  <w:rFonts w:ascii="Calibri" w:hAnsi="Calibri"/>
                  <w:color w:val="000000"/>
                  <w:sz w:val="22"/>
                  <w:szCs w:val="22"/>
                </w:rPr>
                <w:delText>8.4</w:delText>
              </w:r>
            </w:del>
          </w:p>
        </w:tc>
        <w:tc>
          <w:tcPr>
            <w:tcW w:w="197" w:type="pct"/>
            <w:tcBorders>
              <w:top w:val="single" w:sz="4" w:space="0" w:color="000000"/>
              <w:left w:val="single" w:sz="4" w:space="0" w:color="000000"/>
              <w:bottom w:val="single" w:sz="8" w:space="0" w:color="000000"/>
              <w:right w:val="single" w:sz="4" w:space="0" w:color="000000"/>
            </w:tcBorders>
            <w:vAlign w:val="bottom"/>
          </w:tcPr>
          <w:p w:rsidR="00186A11" w:rsidRPr="00AA6A8E" w:rsidRDefault="00186A11" w:rsidP="00186A11">
            <w:pPr>
              <w:widowControl/>
              <w:autoSpaceDE/>
              <w:autoSpaceDN/>
              <w:adjustRightInd/>
              <w:jc w:val="center"/>
              <w:rPr>
                <w:b/>
                <w:bCs/>
                <w:sz w:val="22"/>
                <w:szCs w:val="22"/>
              </w:rPr>
            </w:pPr>
            <w:ins w:id="1114" w:author="ERCOT" w:date="2017-09-26T09:09:00Z">
              <w:r>
                <w:rPr>
                  <w:rFonts w:ascii="Calibri" w:hAnsi="Calibri"/>
                  <w:color w:val="000000"/>
                  <w:sz w:val="22"/>
                  <w:szCs w:val="22"/>
                </w:rPr>
                <w:t>-0.7</w:t>
              </w:r>
            </w:ins>
            <w:del w:id="1115" w:author="ERCOT" w:date="2017-09-26T09:09:00Z">
              <w:r w:rsidDel="00186A11">
                <w:rPr>
                  <w:rFonts w:ascii="Calibri" w:hAnsi="Calibri"/>
                  <w:color w:val="000000"/>
                  <w:sz w:val="22"/>
                  <w:szCs w:val="22"/>
                </w:rPr>
                <w:delText>2.2</w:delText>
              </w:r>
            </w:del>
          </w:p>
        </w:tc>
        <w:tc>
          <w:tcPr>
            <w:tcW w:w="202" w:type="pct"/>
            <w:tcBorders>
              <w:top w:val="single" w:sz="4" w:space="0" w:color="000000"/>
              <w:left w:val="single" w:sz="4" w:space="0" w:color="000000"/>
              <w:bottom w:val="single" w:sz="8" w:space="0" w:color="000000"/>
              <w:right w:val="single" w:sz="4" w:space="0" w:color="000000"/>
            </w:tcBorders>
            <w:vAlign w:val="bottom"/>
          </w:tcPr>
          <w:p w:rsidR="00186A11" w:rsidRPr="00AA6A8E" w:rsidRDefault="00186A11" w:rsidP="00876168">
            <w:pPr>
              <w:widowControl/>
              <w:autoSpaceDE/>
              <w:autoSpaceDN/>
              <w:adjustRightInd/>
              <w:jc w:val="center"/>
              <w:rPr>
                <w:b/>
                <w:bCs/>
                <w:sz w:val="22"/>
                <w:szCs w:val="22"/>
              </w:rPr>
            </w:pPr>
            <w:ins w:id="1116" w:author="ERCOT" w:date="2017-09-26T09:09:00Z">
              <w:r>
                <w:rPr>
                  <w:rFonts w:ascii="Calibri" w:hAnsi="Calibri"/>
                  <w:color w:val="000000"/>
                  <w:sz w:val="22"/>
                  <w:szCs w:val="22"/>
                </w:rPr>
                <w:t>1.7</w:t>
              </w:r>
            </w:ins>
            <w:del w:id="1117" w:author="ERCOT" w:date="2017-09-26T09:09:00Z">
              <w:r w:rsidDel="00186A11">
                <w:rPr>
                  <w:rFonts w:ascii="Calibri" w:hAnsi="Calibri"/>
                  <w:color w:val="000000"/>
                  <w:sz w:val="22"/>
                  <w:szCs w:val="22"/>
                </w:rPr>
                <w:delText>1.8</w:delText>
              </w:r>
            </w:del>
          </w:p>
        </w:tc>
        <w:tc>
          <w:tcPr>
            <w:tcW w:w="202" w:type="pct"/>
            <w:tcBorders>
              <w:top w:val="single" w:sz="4" w:space="0" w:color="000000"/>
              <w:left w:val="single" w:sz="4" w:space="0" w:color="000000"/>
              <w:bottom w:val="single" w:sz="8" w:space="0" w:color="000000"/>
              <w:right w:val="single" w:sz="4" w:space="0" w:color="000000"/>
            </w:tcBorders>
            <w:vAlign w:val="bottom"/>
          </w:tcPr>
          <w:p w:rsidR="00186A11" w:rsidRPr="00AA6A8E" w:rsidRDefault="00186A11" w:rsidP="00080E25">
            <w:pPr>
              <w:widowControl/>
              <w:autoSpaceDE/>
              <w:autoSpaceDN/>
              <w:adjustRightInd/>
              <w:jc w:val="center"/>
              <w:rPr>
                <w:b/>
                <w:bCs/>
                <w:sz w:val="22"/>
                <w:szCs w:val="22"/>
              </w:rPr>
            </w:pPr>
            <w:ins w:id="1118" w:author="ERCOT" w:date="2017-09-26T09:09:00Z">
              <w:r>
                <w:rPr>
                  <w:rFonts w:ascii="Calibri" w:hAnsi="Calibri"/>
                  <w:color w:val="000000"/>
                  <w:sz w:val="22"/>
                  <w:szCs w:val="22"/>
                </w:rPr>
                <w:t>0.8</w:t>
              </w:r>
            </w:ins>
            <w:del w:id="1119" w:author="ERCOT" w:date="2017-09-26T09:09:00Z">
              <w:r w:rsidDel="00186A11">
                <w:rPr>
                  <w:rFonts w:ascii="Calibri" w:hAnsi="Calibri"/>
                  <w:color w:val="000000"/>
                  <w:sz w:val="22"/>
                  <w:szCs w:val="22"/>
                </w:rPr>
                <w:delText>1.9</w:delText>
              </w:r>
            </w:del>
          </w:p>
        </w:tc>
        <w:tc>
          <w:tcPr>
            <w:tcW w:w="202" w:type="pct"/>
            <w:tcBorders>
              <w:top w:val="single" w:sz="4" w:space="0" w:color="000000"/>
              <w:left w:val="single" w:sz="4" w:space="0" w:color="000000"/>
              <w:bottom w:val="single" w:sz="8" w:space="0" w:color="000000"/>
              <w:right w:val="single" w:sz="4" w:space="0" w:color="000000"/>
            </w:tcBorders>
            <w:vAlign w:val="bottom"/>
          </w:tcPr>
          <w:p w:rsidR="00186A11" w:rsidRPr="00AA6A8E" w:rsidRDefault="00186A11" w:rsidP="009B212A">
            <w:pPr>
              <w:widowControl/>
              <w:autoSpaceDE/>
              <w:autoSpaceDN/>
              <w:adjustRightInd/>
              <w:jc w:val="center"/>
              <w:rPr>
                <w:b/>
                <w:bCs/>
                <w:sz w:val="22"/>
                <w:szCs w:val="22"/>
              </w:rPr>
            </w:pPr>
            <w:ins w:id="1120" w:author="ERCOT" w:date="2017-09-26T09:09:00Z">
              <w:r>
                <w:rPr>
                  <w:rFonts w:ascii="Calibri" w:hAnsi="Calibri"/>
                  <w:color w:val="000000"/>
                  <w:sz w:val="22"/>
                  <w:szCs w:val="22"/>
                </w:rPr>
                <w:t>2.0</w:t>
              </w:r>
            </w:ins>
            <w:del w:id="1121" w:author="ERCOT" w:date="2017-09-26T09:09:00Z">
              <w:r w:rsidDel="00186A11">
                <w:rPr>
                  <w:rFonts w:ascii="Calibri" w:hAnsi="Calibri"/>
                  <w:color w:val="000000"/>
                  <w:sz w:val="22"/>
                  <w:szCs w:val="22"/>
                </w:rPr>
                <w:delText>2.3</w:delText>
              </w:r>
            </w:del>
          </w:p>
        </w:tc>
        <w:tc>
          <w:tcPr>
            <w:tcW w:w="202" w:type="pct"/>
            <w:tcBorders>
              <w:top w:val="single" w:sz="4" w:space="0" w:color="000000"/>
              <w:left w:val="single" w:sz="4" w:space="0" w:color="000000"/>
              <w:bottom w:val="single" w:sz="8"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122" w:author="ERCOT" w:date="2017-09-26T09:09:00Z">
              <w:r>
                <w:rPr>
                  <w:rFonts w:ascii="Calibri" w:hAnsi="Calibri"/>
                  <w:color w:val="000000"/>
                  <w:sz w:val="22"/>
                  <w:szCs w:val="22"/>
                </w:rPr>
                <w:t>5.0</w:t>
              </w:r>
            </w:ins>
            <w:del w:id="1123" w:author="ERCOT" w:date="2017-09-26T09:09:00Z">
              <w:r w:rsidDel="00186A11">
                <w:rPr>
                  <w:rFonts w:ascii="Calibri" w:hAnsi="Calibri"/>
                  <w:color w:val="000000"/>
                  <w:sz w:val="22"/>
                  <w:szCs w:val="22"/>
                </w:rPr>
                <w:delText>2.8</w:delText>
              </w:r>
            </w:del>
          </w:p>
        </w:tc>
        <w:tc>
          <w:tcPr>
            <w:tcW w:w="202" w:type="pct"/>
            <w:tcBorders>
              <w:top w:val="single" w:sz="4" w:space="0" w:color="000000"/>
              <w:left w:val="single" w:sz="4" w:space="0" w:color="000000"/>
              <w:bottom w:val="single" w:sz="8"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124" w:author="ERCOT" w:date="2017-09-26T09:09:00Z">
              <w:r>
                <w:rPr>
                  <w:rFonts w:ascii="Calibri" w:hAnsi="Calibri"/>
                  <w:color w:val="000000"/>
                  <w:sz w:val="22"/>
                  <w:szCs w:val="22"/>
                </w:rPr>
                <w:t>0.5</w:t>
              </w:r>
            </w:ins>
            <w:del w:id="1125" w:author="ERCOT" w:date="2017-09-26T09:09:00Z">
              <w:r w:rsidDel="00186A11">
                <w:rPr>
                  <w:rFonts w:ascii="Calibri" w:hAnsi="Calibri"/>
                  <w:color w:val="000000"/>
                  <w:sz w:val="22"/>
                  <w:szCs w:val="22"/>
                </w:rPr>
                <w:delText>1.3</w:delText>
              </w:r>
            </w:del>
          </w:p>
        </w:tc>
        <w:tc>
          <w:tcPr>
            <w:tcW w:w="202" w:type="pct"/>
            <w:tcBorders>
              <w:top w:val="single" w:sz="4" w:space="0" w:color="000000"/>
              <w:left w:val="single" w:sz="4" w:space="0" w:color="000000"/>
              <w:bottom w:val="single" w:sz="8"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126" w:author="ERCOT" w:date="2017-09-26T09:09:00Z">
              <w:r>
                <w:rPr>
                  <w:rFonts w:ascii="Calibri" w:hAnsi="Calibri"/>
                  <w:color w:val="000000"/>
                  <w:sz w:val="22"/>
                  <w:szCs w:val="22"/>
                </w:rPr>
                <w:t>-0.1</w:t>
              </w:r>
            </w:ins>
            <w:del w:id="1127" w:author="ERCOT" w:date="2017-09-26T09:09:00Z">
              <w:r w:rsidDel="00186A11">
                <w:rPr>
                  <w:rFonts w:ascii="Calibri" w:hAnsi="Calibri"/>
                  <w:color w:val="000000"/>
                  <w:sz w:val="22"/>
                  <w:szCs w:val="22"/>
                </w:rPr>
                <w:delText>1.4</w:delText>
              </w:r>
            </w:del>
          </w:p>
        </w:tc>
        <w:tc>
          <w:tcPr>
            <w:tcW w:w="181" w:type="pct"/>
            <w:tcBorders>
              <w:top w:val="single" w:sz="4" w:space="0" w:color="000000"/>
              <w:left w:val="single" w:sz="4" w:space="0" w:color="000000"/>
              <w:bottom w:val="single" w:sz="8"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128" w:author="ERCOT" w:date="2017-09-26T09:09:00Z">
              <w:r>
                <w:rPr>
                  <w:rFonts w:ascii="Calibri" w:hAnsi="Calibri"/>
                  <w:color w:val="000000"/>
                  <w:sz w:val="22"/>
                  <w:szCs w:val="22"/>
                </w:rPr>
                <w:t>-2.1</w:t>
              </w:r>
            </w:ins>
            <w:del w:id="1129" w:author="ERCOT" w:date="2017-09-26T09:09:00Z">
              <w:r w:rsidDel="00186A11">
                <w:rPr>
                  <w:rFonts w:ascii="Calibri" w:hAnsi="Calibri"/>
                  <w:color w:val="000000"/>
                  <w:sz w:val="22"/>
                  <w:szCs w:val="22"/>
                </w:rPr>
                <w:delText>-3.5</w:delText>
              </w:r>
            </w:del>
          </w:p>
        </w:tc>
        <w:tc>
          <w:tcPr>
            <w:tcW w:w="223" w:type="pct"/>
            <w:tcBorders>
              <w:top w:val="single" w:sz="4" w:space="0" w:color="000000"/>
              <w:left w:val="single" w:sz="4" w:space="0" w:color="000000"/>
              <w:bottom w:val="single" w:sz="8"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130" w:author="ERCOT" w:date="2017-09-26T09:09:00Z">
              <w:r>
                <w:rPr>
                  <w:rFonts w:ascii="Calibri" w:hAnsi="Calibri"/>
                  <w:color w:val="000000"/>
                  <w:sz w:val="22"/>
                  <w:szCs w:val="22"/>
                </w:rPr>
                <w:t>-2.2</w:t>
              </w:r>
            </w:ins>
            <w:del w:id="1131" w:author="ERCOT" w:date="2017-09-26T09:09:00Z">
              <w:r w:rsidDel="00186A11">
                <w:rPr>
                  <w:rFonts w:ascii="Calibri" w:hAnsi="Calibri"/>
                  <w:color w:val="000000"/>
                  <w:sz w:val="22"/>
                  <w:szCs w:val="22"/>
                </w:rPr>
                <w:delText>-0.3</w:delText>
              </w:r>
            </w:del>
          </w:p>
        </w:tc>
        <w:tc>
          <w:tcPr>
            <w:tcW w:w="202" w:type="pct"/>
            <w:tcBorders>
              <w:top w:val="single" w:sz="4" w:space="0" w:color="000000"/>
              <w:left w:val="single" w:sz="4" w:space="0" w:color="000000"/>
              <w:bottom w:val="single" w:sz="8"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132" w:author="ERCOT" w:date="2017-09-26T09:09:00Z">
              <w:r>
                <w:rPr>
                  <w:rFonts w:ascii="Calibri" w:hAnsi="Calibri"/>
                  <w:color w:val="000000"/>
                  <w:sz w:val="22"/>
                  <w:szCs w:val="22"/>
                </w:rPr>
                <w:t>0.4</w:t>
              </w:r>
            </w:ins>
            <w:del w:id="1133" w:author="ERCOT" w:date="2017-09-26T09:09:00Z">
              <w:r w:rsidDel="00186A11">
                <w:rPr>
                  <w:rFonts w:ascii="Calibri" w:hAnsi="Calibri"/>
                  <w:color w:val="000000"/>
                  <w:sz w:val="22"/>
                  <w:szCs w:val="22"/>
                </w:rPr>
                <w:delText>5.3</w:delText>
              </w:r>
            </w:del>
          </w:p>
        </w:tc>
        <w:tc>
          <w:tcPr>
            <w:tcW w:w="202" w:type="pct"/>
            <w:tcBorders>
              <w:top w:val="single" w:sz="4" w:space="0" w:color="000000"/>
              <w:left w:val="single" w:sz="4" w:space="0" w:color="000000"/>
              <w:bottom w:val="single" w:sz="8"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134" w:author="ERCOT" w:date="2017-09-26T09:09:00Z">
              <w:r>
                <w:rPr>
                  <w:rFonts w:ascii="Calibri" w:hAnsi="Calibri"/>
                  <w:color w:val="000000"/>
                  <w:sz w:val="22"/>
                  <w:szCs w:val="22"/>
                </w:rPr>
                <w:t>1.0</w:t>
              </w:r>
            </w:ins>
            <w:del w:id="1135" w:author="ERCOT" w:date="2017-09-26T09:09:00Z">
              <w:r w:rsidDel="00186A11">
                <w:rPr>
                  <w:rFonts w:ascii="Calibri" w:hAnsi="Calibri"/>
                  <w:color w:val="000000"/>
                  <w:sz w:val="22"/>
                  <w:szCs w:val="22"/>
                </w:rPr>
                <w:delText>3.5</w:delText>
              </w:r>
            </w:del>
          </w:p>
        </w:tc>
        <w:tc>
          <w:tcPr>
            <w:tcW w:w="197" w:type="pct"/>
            <w:tcBorders>
              <w:top w:val="single" w:sz="4" w:space="0" w:color="000000"/>
              <w:left w:val="single" w:sz="4" w:space="0" w:color="000000"/>
              <w:bottom w:val="single" w:sz="8"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136" w:author="ERCOT" w:date="2017-09-26T09:09:00Z">
              <w:r>
                <w:rPr>
                  <w:rFonts w:ascii="Calibri" w:hAnsi="Calibri"/>
                  <w:color w:val="000000"/>
                  <w:sz w:val="22"/>
                  <w:szCs w:val="22"/>
                </w:rPr>
                <w:t>2.7</w:t>
              </w:r>
            </w:ins>
            <w:del w:id="1137" w:author="ERCOT" w:date="2017-09-26T09:09:00Z">
              <w:r w:rsidDel="00186A11">
                <w:rPr>
                  <w:rFonts w:ascii="Calibri" w:hAnsi="Calibri"/>
                  <w:color w:val="000000"/>
                  <w:sz w:val="22"/>
                  <w:szCs w:val="22"/>
                </w:rPr>
                <w:delText>4.1</w:delText>
              </w:r>
            </w:del>
          </w:p>
        </w:tc>
        <w:tc>
          <w:tcPr>
            <w:tcW w:w="202" w:type="pct"/>
            <w:tcBorders>
              <w:top w:val="single" w:sz="4" w:space="0" w:color="000000"/>
              <w:left w:val="single" w:sz="4" w:space="0" w:color="000000"/>
              <w:bottom w:val="single" w:sz="8"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138" w:author="ERCOT" w:date="2017-09-26T09:09:00Z">
              <w:r>
                <w:rPr>
                  <w:rFonts w:ascii="Calibri" w:hAnsi="Calibri"/>
                  <w:color w:val="000000"/>
                  <w:sz w:val="22"/>
                  <w:szCs w:val="22"/>
                </w:rPr>
                <w:t>1.5</w:t>
              </w:r>
            </w:ins>
            <w:del w:id="1139" w:author="ERCOT" w:date="2017-09-26T09:09:00Z">
              <w:r w:rsidDel="00186A11">
                <w:rPr>
                  <w:rFonts w:ascii="Calibri" w:hAnsi="Calibri"/>
                  <w:color w:val="000000"/>
                  <w:sz w:val="22"/>
                  <w:szCs w:val="22"/>
                </w:rPr>
                <w:delText>4.2</w:delText>
              </w:r>
            </w:del>
          </w:p>
        </w:tc>
        <w:tc>
          <w:tcPr>
            <w:tcW w:w="197" w:type="pct"/>
            <w:tcBorders>
              <w:top w:val="single" w:sz="4" w:space="0" w:color="000000"/>
              <w:left w:val="single" w:sz="4" w:space="0" w:color="000000"/>
              <w:bottom w:val="single" w:sz="8"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140" w:author="ERCOT" w:date="2017-09-26T09:09:00Z">
              <w:r>
                <w:rPr>
                  <w:rFonts w:ascii="Calibri" w:hAnsi="Calibri"/>
                  <w:color w:val="000000"/>
                  <w:sz w:val="22"/>
                  <w:szCs w:val="22"/>
                </w:rPr>
                <w:t>-0.1</w:t>
              </w:r>
            </w:ins>
            <w:del w:id="1141" w:author="ERCOT" w:date="2017-09-26T09:09:00Z">
              <w:r w:rsidDel="00186A11">
                <w:rPr>
                  <w:rFonts w:ascii="Calibri" w:hAnsi="Calibri"/>
                  <w:color w:val="000000"/>
                  <w:sz w:val="22"/>
                  <w:szCs w:val="22"/>
                </w:rPr>
                <w:delText>2.8</w:delText>
              </w:r>
            </w:del>
          </w:p>
        </w:tc>
        <w:tc>
          <w:tcPr>
            <w:tcW w:w="197" w:type="pct"/>
            <w:tcBorders>
              <w:top w:val="single" w:sz="4" w:space="0" w:color="000000"/>
              <w:left w:val="single" w:sz="4" w:space="0" w:color="000000"/>
              <w:bottom w:val="single" w:sz="8"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142" w:author="ERCOT" w:date="2017-09-26T09:09:00Z">
              <w:r>
                <w:rPr>
                  <w:rFonts w:ascii="Calibri" w:hAnsi="Calibri"/>
                  <w:color w:val="000000"/>
                  <w:sz w:val="22"/>
                  <w:szCs w:val="22"/>
                </w:rPr>
                <w:t>1.1</w:t>
              </w:r>
            </w:ins>
            <w:del w:id="1143" w:author="ERCOT" w:date="2017-09-26T09:09:00Z">
              <w:r w:rsidDel="00186A11">
                <w:rPr>
                  <w:rFonts w:ascii="Calibri" w:hAnsi="Calibri"/>
                  <w:color w:val="000000"/>
                  <w:sz w:val="22"/>
                  <w:szCs w:val="22"/>
                </w:rPr>
                <w:delText>-3.1</w:delText>
              </w:r>
            </w:del>
          </w:p>
        </w:tc>
        <w:tc>
          <w:tcPr>
            <w:tcW w:w="197" w:type="pct"/>
            <w:tcBorders>
              <w:top w:val="single" w:sz="4" w:space="0" w:color="000000"/>
              <w:left w:val="single" w:sz="4" w:space="0" w:color="000000"/>
              <w:bottom w:val="single" w:sz="8"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144" w:author="ERCOT" w:date="2017-09-26T09:09:00Z">
              <w:r>
                <w:rPr>
                  <w:rFonts w:ascii="Calibri" w:hAnsi="Calibri"/>
                  <w:color w:val="000000"/>
                  <w:sz w:val="22"/>
                  <w:szCs w:val="22"/>
                </w:rPr>
                <w:t>0.0</w:t>
              </w:r>
            </w:ins>
            <w:del w:id="1145" w:author="ERCOT" w:date="2017-09-26T09:09:00Z">
              <w:r w:rsidDel="00186A11">
                <w:rPr>
                  <w:rFonts w:ascii="Calibri" w:hAnsi="Calibri"/>
                  <w:color w:val="000000"/>
                  <w:sz w:val="22"/>
                  <w:szCs w:val="22"/>
                </w:rPr>
                <w:delText>0.6</w:delText>
              </w:r>
            </w:del>
          </w:p>
        </w:tc>
        <w:tc>
          <w:tcPr>
            <w:tcW w:w="179" w:type="pct"/>
            <w:tcBorders>
              <w:top w:val="single" w:sz="4" w:space="0" w:color="000000"/>
              <w:left w:val="single" w:sz="4" w:space="0" w:color="000000"/>
              <w:bottom w:val="single" w:sz="8"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146" w:author="ERCOT" w:date="2017-09-26T09:09:00Z">
              <w:r>
                <w:rPr>
                  <w:rFonts w:ascii="Calibri" w:hAnsi="Calibri"/>
                  <w:color w:val="000000"/>
                  <w:sz w:val="22"/>
                  <w:szCs w:val="22"/>
                </w:rPr>
                <w:t>2.2</w:t>
              </w:r>
            </w:ins>
            <w:del w:id="1147" w:author="ERCOT" w:date="2017-09-26T09:09:00Z">
              <w:r w:rsidDel="00186A11">
                <w:rPr>
                  <w:rFonts w:ascii="Calibri" w:hAnsi="Calibri"/>
                  <w:color w:val="000000"/>
                  <w:sz w:val="22"/>
                  <w:szCs w:val="22"/>
                </w:rPr>
                <w:delText>3.9</w:delText>
              </w:r>
            </w:del>
          </w:p>
        </w:tc>
        <w:tc>
          <w:tcPr>
            <w:tcW w:w="191" w:type="pct"/>
            <w:tcBorders>
              <w:top w:val="single" w:sz="4" w:space="0" w:color="000000"/>
              <w:left w:val="single" w:sz="4" w:space="0" w:color="000000"/>
              <w:bottom w:val="single" w:sz="8"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148" w:author="ERCOT" w:date="2017-09-26T09:09:00Z">
              <w:r>
                <w:rPr>
                  <w:rFonts w:ascii="Calibri" w:hAnsi="Calibri"/>
                  <w:color w:val="000000"/>
                  <w:sz w:val="22"/>
                  <w:szCs w:val="22"/>
                </w:rPr>
                <w:t>3.9</w:t>
              </w:r>
            </w:ins>
            <w:del w:id="1149" w:author="ERCOT" w:date="2017-09-26T09:09:00Z">
              <w:r w:rsidDel="00186A11">
                <w:rPr>
                  <w:rFonts w:ascii="Calibri" w:hAnsi="Calibri"/>
                  <w:color w:val="000000"/>
                  <w:sz w:val="22"/>
                  <w:szCs w:val="22"/>
                </w:rPr>
                <w:delText>8.9</w:delText>
              </w:r>
            </w:del>
          </w:p>
        </w:tc>
        <w:tc>
          <w:tcPr>
            <w:tcW w:w="168" w:type="pct"/>
            <w:tcBorders>
              <w:top w:val="single" w:sz="4" w:space="0" w:color="000000"/>
              <w:left w:val="single" w:sz="4" w:space="0" w:color="000000"/>
              <w:bottom w:val="single" w:sz="8"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150" w:author="ERCOT" w:date="2017-09-26T09:09:00Z">
              <w:r>
                <w:rPr>
                  <w:rFonts w:ascii="Calibri" w:hAnsi="Calibri"/>
                  <w:color w:val="000000"/>
                  <w:sz w:val="22"/>
                  <w:szCs w:val="22"/>
                </w:rPr>
                <w:t>6.2</w:t>
              </w:r>
            </w:ins>
            <w:del w:id="1151" w:author="ERCOT" w:date="2017-09-26T09:09:00Z">
              <w:r w:rsidDel="00186A11">
                <w:rPr>
                  <w:rFonts w:ascii="Calibri" w:hAnsi="Calibri"/>
                  <w:color w:val="000000"/>
                  <w:sz w:val="22"/>
                  <w:szCs w:val="22"/>
                </w:rPr>
                <w:delText>6.8</w:delText>
              </w:r>
            </w:del>
          </w:p>
        </w:tc>
        <w:tc>
          <w:tcPr>
            <w:tcW w:w="169" w:type="pct"/>
            <w:tcBorders>
              <w:top w:val="single" w:sz="4" w:space="0" w:color="000000"/>
              <w:left w:val="single" w:sz="4" w:space="0" w:color="000000"/>
              <w:bottom w:val="single" w:sz="8"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152" w:author="ERCOT" w:date="2017-09-26T09:09:00Z">
              <w:r>
                <w:rPr>
                  <w:rFonts w:ascii="Calibri" w:hAnsi="Calibri"/>
                  <w:color w:val="000000"/>
                  <w:sz w:val="22"/>
                  <w:szCs w:val="22"/>
                </w:rPr>
                <w:t>5.7</w:t>
              </w:r>
            </w:ins>
            <w:del w:id="1153" w:author="ERCOT" w:date="2017-09-26T09:09:00Z">
              <w:r w:rsidDel="00186A11">
                <w:rPr>
                  <w:rFonts w:ascii="Calibri" w:hAnsi="Calibri"/>
                  <w:color w:val="000000"/>
                  <w:sz w:val="22"/>
                  <w:szCs w:val="22"/>
                </w:rPr>
                <w:delText>4.0</w:delText>
              </w:r>
            </w:del>
          </w:p>
        </w:tc>
        <w:tc>
          <w:tcPr>
            <w:tcW w:w="183" w:type="pct"/>
            <w:tcBorders>
              <w:top w:val="single" w:sz="4" w:space="0" w:color="000000"/>
              <w:left w:val="single" w:sz="4" w:space="0" w:color="000000"/>
              <w:bottom w:val="single" w:sz="8" w:space="0" w:color="000000"/>
              <w:right w:val="single" w:sz="4" w:space="0" w:color="000000"/>
            </w:tcBorders>
            <w:vAlign w:val="bottom"/>
          </w:tcPr>
          <w:p w:rsidR="00186A11" w:rsidRPr="00AA6A8E" w:rsidRDefault="00186A11" w:rsidP="00CB1780">
            <w:pPr>
              <w:widowControl/>
              <w:autoSpaceDE/>
              <w:autoSpaceDN/>
              <w:adjustRightInd/>
              <w:jc w:val="center"/>
              <w:rPr>
                <w:b/>
                <w:bCs/>
                <w:sz w:val="22"/>
                <w:szCs w:val="22"/>
              </w:rPr>
            </w:pPr>
            <w:ins w:id="1154" w:author="ERCOT" w:date="2017-09-26T09:09:00Z">
              <w:r>
                <w:rPr>
                  <w:rFonts w:ascii="Calibri" w:hAnsi="Calibri"/>
                  <w:color w:val="000000"/>
                  <w:sz w:val="22"/>
                  <w:szCs w:val="22"/>
                </w:rPr>
                <w:t>3.2</w:t>
              </w:r>
            </w:ins>
            <w:del w:id="1155" w:author="ERCOT" w:date="2017-09-26T09:09:00Z">
              <w:r w:rsidDel="00186A11">
                <w:rPr>
                  <w:rFonts w:ascii="Calibri" w:hAnsi="Calibri"/>
                  <w:color w:val="000000"/>
                  <w:sz w:val="22"/>
                  <w:szCs w:val="22"/>
                </w:rPr>
                <w:delText>3.9</w:delText>
              </w:r>
            </w:del>
          </w:p>
        </w:tc>
        <w:tc>
          <w:tcPr>
            <w:tcW w:w="150" w:type="pct"/>
            <w:tcBorders>
              <w:top w:val="single" w:sz="4" w:space="0" w:color="000000"/>
              <w:left w:val="single" w:sz="4" w:space="0" w:color="000000"/>
              <w:bottom w:val="single" w:sz="8" w:space="0" w:color="000000"/>
              <w:right w:val="single" w:sz="4" w:space="0" w:color="000000"/>
            </w:tcBorders>
            <w:vAlign w:val="bottom"/>
          </w:tcPr>
          <w:p w:rsidR="00186A11" w:rsidRPr="00AA6A8E" w:rsidRDefault="00186A11" w:rsidP="004F17C9">
            <w:pPr>
              <w:widowControl/>
              <w:autoSpaceDE/>
              <w:autoSpaceDN/>
              <w:adjustRightInd/>
              <w:jc w:val="center"/>
              <w:rPr>
                <w:b/>
                <w:bCs/>
                <w:sz w:val="22"/>
                <w:szCs w:val="22"/>
              </w:rPr>
            </w:pPr>
            <w:ins w:id="1156" w:author="ERCOT" w:date="2017-09-26T09:09:00Z">
              <w:r>
                <w:rPr>
                  <w:rFonts w:ascii="Calibri" w:hAnsi="Calibri"/>
                  <w:color w:val="000000"/>
                  <w:sz w:val="22"/>
                  <w:szCs w:val="22"/>
                </w:rPr>
                <w:t>4.4</w:t>
              </w:r>
            </w:ins>
            <w:del w:id="1157" w:author="ERCOT" w:date="2017-09-26T09:09:00Z">
              <w:r w:rsidDel="00186A11">
                <w:rPr>
                  <w:rFonts w:ascii="Calibri" w:hAnsi="Calibri"/>
                  <w:color w:val="000000"/>
                  <w:sz w:val="22"/>
                  <w:szCs w:val="22"/>
                </w:rPr>
                <w:delText>3.1</w:delText>
              </w:r>
            </w:del>
          </w:p>
        </w:tc>
        <w:tc>
          <w:tcPr>
            <w:tcW w:w="206" w:type="pct"/>
            <w:tcBorders>
              <w:top w:val="single" w:sz="4" w:space="0" w:color="000000"/>
              <w:left w:val="single" w:sz="4" w:space="0" w:color="000000"/>
              <w:bottom w:val="single" w:sz="8" w:space="0" w:color="000000"/>
              <w:right w:val="single" w:sz="8" w:space="0" w:color="000000"/>
            </w:tcBorders>
            <w:vAlign w:val="bottom"/>
          </w:tcPr>
          <w:p w:rsidR="00186A11" w:rsidRPr="00AA6A8E" w:rsidRDefault="00186A11" w:rsidP="00E929DB">
            <w:pPr>
              <w:widowControl/>
              <w:autoSpaceDE/>
              <w:autoSpaceDN/>
              <w:adjustRightInd/>
              <w:jc w:val="center"/>
              <w:rPr>
                <w:b/>
                <w:bCs/>
                <w:sz w:val="22"/>
                <w:szCs w:val="22"/>
              </w:rPr>
            </w:pPr>
            <w:ins w:id="1158" w:author="ERCOT" w:date="2017-09-26T09:09:00Z">
              <w:r>
                <w:rPr>
                  <w:rFonts w:ascii="Calibri" w:hAnsi="Calibri"/>
                  <w:color w:val="000000"/>
                  <w:sz w:val="22"/>
                  <w:szCs w:val="22"/>
                </w:rPr>
                <w:t>0.3</w:t>
              </w:r>
            </w:ins>
            <w:del w:id="1159" w:author="ERCOT" w:date="2017-09-26T09:09:00Z">
              <w:r w:rsidDel="00186A11">
                <w:rPr>
                  <w:rFonts w:ascii="Calibri" w:hAnsi="Calibri"/>
                  <w:color w:val="000000"/>
                  <w:sz w:val="22"/>
                  <w:szCs w:val="22"/>
                </w:rPr>
                <w:delText>5.4</w:delText>
              </w:r>
            </w:del>
          </w:p>
        </w:tc>
      </w:tr>
    </w:tbl>
    <w:p w:rsidR="00CC576E" w:rsidRPr="0012615F" w:rsidRDefault="00CC576E" w:rsidP="00DC7664">
      <w:pPr>
        <w:widowControl/>
        <w:autoSpaceDE/>
        <w:autoSpaceDN/>
        <w:adjustRightInd/>
        <w:jc w:val="both"/>
        <w:rPr>
          <w:b/>
          <w:bCs/>
          <w:sz w:val="22"/>
          <w:szCs w:val="22"/>
        </w:rPr>
        <w:sectPr w:rsidR="00CC576E" w:rsidRPr="0012615F" w:rsidSect="003A374E">
          <w:pgSz w:w="15840" w:h="12240" w:orient="landscape" w:code="1"/>
          <w:pgMar w:top="1440" w:right="1296" w:bottom="1440" w:left="1440" w:header="720" w:footer="720" w:gutter="0"/>
          <w:cols w:space="720"/>
          <w:noEndnote/>
          <w:titlePg/>
        </w:sectPr>
      </w:pPr>
    </w:p>
    <w:p w:rsidR="00B320AB" w:rsidRPr="003A24F9" w:rsidRDefault="00B320AB" w:rsidP="00DC7664">
      <w:pPr>
        <w:pStyle w:val="H3"/>
        <w:spacing w:before="480"/>
        <w:ind w:left="0" w:firstLine="0"/>
        <w:jc w:val="both"/>
      </w:pPr>
      <w:bookmarkStart w:id="1160" w:name="_Toc342049963"/>
      <w:bookmarkStart w:id="1161" w:name="_Toc469653411"/>
      <w:r w:rsidRPr="003A24F9">
        <w:lastRenderedPageBreak/>
        <w:t xml:space="preserve">Non-Spinning Reserve </w:t>
      </w:r>
      <w:r w:rsidR="002A65FF" w:rsidRPr="003A24F9">
        <w:t>Service (</w:t>
      </w:r>
      <w:r w:rsidR="0061205B" w:rsidRPr="003A24F9">
        <w:t>Non-Spin</w:t>
      </w:r>
      <w:r w:rsidR="002A65FF" w:rsidRPr="003A24F9">
        <w:t xml:space="preserve">) </w:t>
      </w:r>
      <w:r w:rsidRPr="003A24F9">
        <w:t>Requirement</w:t>
      </w:r>
      <w:r w:rsidR="006C49B5" w:rsidRPr="003A24F9">
        <w:t xml:space="preserve"> Details</w:t>
      </w:r>
      <w:bookmarkEnd w:id="1160"/>
      <w:bookmarkEnd w:id="1161"/>
    </w:p>
    <w:p w:rsidR="00B320AB" w:rsidRDefault="00B320AB" w:rsidP="00DC7664">
      <w:pPr>
        <w:pStyle w:val="Heading5"/>
        <w:spacing w:after="100" w:afterAutospacing="1"/>
        <w:jc w:val="both"/>
      </w:pPr>
      <w:r>
        <w:t>Introduction</w:t>
      </w:r>
    </w:p>
    <w:p w:rsidR="00525996" w:rsidRDefault="00B320AB" w:rsidP="00DC7664">
      <w:pPr>
        <w:pStyle w:val="BodyTextNumbered"/>
        <w:ind w:left="0" w:firstLine="0"/>
        <w:jc w:val="both"/>
      </w:pPr>
      <w:r>
        <w:t>Non-Spinning Reserve Service (</w:t>
      </w:r>
      <w:r w:rsidR="0061205B">
        <w:t>Non-Spin</w:t>
      </w:r>
      <w:r>
        <w:t xml:space="preserve">) consists of </w:t>
      </w:r>
      <w:r w:rsidR="00584562">
        <w:t>Generation</w:t>
      </w:r>
      <w:r w:rsidR="00D8436E">
        <w:t xml:space="preserve"> </w:t>
      </w:r>
      <w:r w:rsidR="00584562">
        <w:t>R</w:t>
      </w:r>
      <w:r>
        <w:t>esources capable of being ramped to a specified output level within 30 minutes or Load</w:t>
      </w:r>
      <w:r w:rsidR="00584562">
        <w:t xml:space="preserve"> Resource</w:t>
      </w:r>
      <w:r>
        <w:t xml:space="preserve">s that are capable of being interrupted within 30 minutes and that are capable of running (or being interrupted) at a specified output level for at least one hour.  </w:t>
      </w:r>
      <w:r w:rsidR="0061205B">
        <w:t>Non-Spin</w:t>
      </w:r>
      <w:r>
        <w:t xml:space="preserve"> </w:t>
      </w:r>
      <w:r w:rsidR="00D13F4E" w:rsidRPr="00D13F4E">
        <w:t>may be deployed</w:t>
      </w:r>
      <w:r w:rsidR="00D13F4E">
        <w:t xml:space="preserve"> </w:t>
      </w:r>
      <w:r>
        <w:t>to replace loss of generating capacity</w:t>
      </w:r>
      <w:r w:rsidR="00F70C7A">
        <w:t xml:space="preserve">, </w:t>
      </w:r>
      <w:r>
        <w:t xml:space="preserve">to compensate for </w:t>
      </w:r>
      <w:r w:rsidR="00765A97">
        <w:t>L</w:t>
      </w:r>
      <w:r>
        <w:t xml:space="preserve">oad forecast </w:t>
      </w:r>
      <w:r w:rsidR="001A2367">
        <w:t>and/or</w:t>
      </w:r>
      <w:r w:rsidR="002A693A">
        <w:t xml:space="preserve"> </w:t>
      </w:r>
      <w:r w:rsidR="001A2367">
        <w:t xml:space="preserve">forecast </w:t>
      </w:r>
      <w:r w:rsidR="00630E31">
        <w:t xml:space="preserve">uncertainty </w:t>
      </w:r>
      <w:r>
        <w:t>on days in which large amounts of reserve are not available online</w:t>
      </w:r>
      <w:r w:rsidR="001327B8">
        <w:t>,</w:t>
      </w:r>
      <w:r w:rsidR="001327B8" w:rsidRPr="001327B8">
        <w:t xml:space="preserve"> </w:t>
      </w:r>
      <w:r w:rsidR="001327B8">
        <w:t xml:space="preserve">to address the </w:t>
      </w:r>
      <w:r w:rsidR="001327B8">
        <w:rPr>
          <w:iCs/>
        </w:rPr>
        <w:t xml:space="preserve">risk of </w:t>
      </w:r>
      <w:r w:rsidR="00D62CAA">
        <w:rPr>
          <w:iCs/>
        </w:rPr>
        <w:t>net load</w:t>
      </w:r>
      <w:r w:rsidR="001327B8">
        <w:rPr>
          <w:iCs/>
        </w:rPr>
        <w:t xml:space="preserve"> ramp</w:t>
      </w:r>
      <w:r w:rsidR="00525996">
        <w:rPr>
          <w:iCs/>
        </w:rPr>
        <w:t>,</w:t>
      </w:r>
      <w:r w:rsidR="00D13F4E">
        <w:t xml:space="preserve"> or</w:t>
      </w:r>
      <w:r w:rsidR="00F70C7A">
        <w:t xml:space="preserve"> </w:t>
      </w:r>
      <w:r w:rsidR="004C364B">
        <w:t xml:space="preserve">when </w:t>
      </w:r>
      <w:r w:rsidR="005F05D4">
        <w:t>there is a limited amount of capacity available for Security-Constrained Economic Dispatch (SCED)</w:t>
      </w:r>
      <w:r w:rsidR="004C364B">
        <w:t>.</w:t>
      </w:r>
    </w:p>
    <w:p w:rsidR="00547C4D" w:rsidRDefault="0022345B" w:rsidP="00DC7664">
      <w:pPr>
        <w:pStyle w:val="BodyTextNumbered"/>
        <w:ind w:left="0" w:firstLine="0"/>
        <w:jc w:val="both"/>
      </w:pPr>
      <w:r>
        <w:t xml:space="preserve">Historically, the need for Non-Spin has occurred during hot weather, during cold weather, during unexpected changes in weather or </w:t>
      </w:r>
      <w:r w:rsidR="00547C4D">
        <w:t>following</w:t>
      </w:r>
      <w:r>
        <w:t xml:space="preserve"> large unit trips </w:t>
      </w:r>
      <w:r w:rsidR="005A3854">
        <w:t>to replenish reserves</w:t>
      </w:r>
      <w:r w:rsidRPr="00D13F4E">
        <w:t>.</w:t>
      </w:r>
    </w:p>
    <w:p w:rsidR="0022345B" w:rsidRDefault="0022345B" w:rsidP="00DC7664">
      <w:pPr>
        <w:pStyle w:val="BodyTextNumbered"/>
        <w:ind w:left="0" w:firstLine="0"/>
        <w:jc w:val="both"/>
      </w:pPr>
      <w:r>
        <w:t xml:space="preserve">The periods when load is increasing and wind is decreasing requires other generation resources to increase output or come online quickly to compensate for the sudden </w:t>
      </w:r>
      <w:r w:rsidR="00D62CAA">
        <w:t>net load</w:t>
      </w:r>
      <w:r>
        <w:t xml:space="preserve"> increase</w:t>
      </w:r>
      <w:r w:rsidR="005A3854">
        <w:t>s</w:t>
      </w:r>
      <w:r>
        <w:t xml:space="preserve">. </w:t>
      </w:r>
      <w:r w:rsidR="00525996">
        <w:t xml:space="preserve"> </w:t>
      </w:r>
      <w:r>
        <w:t>A</w:t>
      </w:r>
      <w:r w:rsidR="00547C4D">
        <w:t xml:space="preserve">s a result, </w:t>
      </w:r>
      <w:r w:rsidR="00D333E4">
        <w:t>n</w:t>
      </w:r>
      <w:r w:rsidR="00D62CAA">
        <w:t>et load</w:t>
      </w:r>
      <w:r>
        <w:t xml:space="preserve"> ramp risk should be accounted for in the determination of Non-Spin requirements.  </w:t>
      </w:r>
      <w:r w:rsidRPr="00406ADE">
        <w:t xml:space="preserve">While </w:t>
      </w:r>
      <w:r w:rsidR="00D333E4">
        <w:t>n</w:t>
      </w:r>
      <w:r w:rsidR="00D62CAA">
        <w:t>et load</w:t>
      </w:r>
      <w:r w:rsidRPr="00406ADE">
        <w:t xml:space="preserve"> </w:t>
      </w:r>
      <w:ins w:id="1162" w:author="ERCOT" w:date="2017-10-05T12:15:00Z">
        <w:r w:rsidR="004D646C">
          <w:t xml:space="preserve">forecast </w:t>
        </w:r>
      </w:ins>
      <w:r w:rsidRPr="00406ADE">
        <w:t>analysis may cover reserves required for forecast uncertainty, it may not necessarily cover exposure to the loss of generation</w:t>
      </w:r>
      <w:r>
        <w:t xml:space="preserve"> and </w:t>
      </w:r>
      <w:r w:rsidR="00D333E4">
        <w:t>n</w:t>
      </w:r>
      <w:r w:rsidR="00D62CAA">
        <w:t>et load</w:t>
      </w:r>
      <w:r>
        <w:t xml:space="preserve"> ramp risk</w:t>
      </w:r>
      <w:r w:rsidRPr="00406ADE">
        <w:t xml:space="preserve">.  Due to this risk, it may be necessary for ERCOT to have </w:t>
      </w:r>
      <w:r w:rsidR="00A95627">
        <w:t xml:space="preserve">additional </w:t>
      </w:r>
      <w:r w:rsidRPr="00406ADE">
        <w:t xml:space="preserve">reserves available during high risk </w:t>
      </w:r>
      <w:r w:rsidR="005A3854">
        <w:t>using a variable</w:t>
      </w:r>
      <w:r w:rsidR="009D5A8D">
        <w:t xml:space="preserve"> percentile </w:t>
      </w:r>
      <w:r w:rsidR="009D5A8D" w:rsidRPr="00406ADE">
        <w:t>to</w:t>
      </w:r>
      <w:r w:rsidRPr="00406ADE">
        <w:t xml:space="preserve"> protect against forecast uncertainty.</w:t>
      </w:r>
      <w:r>
        <w:t xml:space="preserve">  </w:t>
      </w:r>
    </w:p>
    <w:p w:rsidR="0022345B" w:rsidRDefault="0022345B" w:rsidP="00DC7664">
      <w:pPr>
        <w:pStyle w:val="BodyTextNumbered"/>
        <w:ind w:left="0" w:firstLine="0"/>
        <w:jc w:val="both"/>
      </w:pPr>
      <w:r>
        <w:t>Examples of circumstances when Non-Spin has been used are:</w:t>
      </w:r>
    </w:p>
    <w:p w:rsidR="0022345B" w:rsidRDefault="0022345B" w:rsidP="00DC7664">
      <w:pPr>
        <w:pStyle w:val="List"/>
        <w:numPr>
          <w:ilvl w:val="0"/>
          <w:numId w:val="23"/>
        </w:numPr>
        <w:ind w:hanging="720"/>
        <w:jc w:val="both"/>
      </w:pPr>
      <w:r>
        <w:t>Across peak hours during spring and fall months when hotter than expected weather with large amounts of capacity offline resulted in Energy Emergency Alert (EEA) events;</w:t>
      </w:r>
    </w:p>
    <w:p w:rsidR="0022345B" w:rsidRDefault="0022345B" w:rsidP="00DC7664">
      <w:pPr>
        <w:pStyle w:val="List"/>
        <w:numPr>
          <w:ilvl w:val="0"/>
          <w:numId w:val="23"/>
        </w:numPr>
        <w:ind w:hanging="720"/>
        <w:jc w:val="both"/>
      </w:pPr>
      <w:r>
        <w:t>Afternoons during summer seasons when high loads and unit outages outstripped the capability of base load and normal cyclic units;</w:t>
      </w:r>
    </w:p>
    <w:p w:rsidR="0022345B" w:rsidRDefault="0022345B" w:rsidP="00DC7664">
      <w:pPr>
        <w:pStyle w:val="List"/>
        <w:numPr>
          <w:ilvl w:val="0"/>
          <w:numId w:val="23"/>
        </w:numPr>
        <w:ind w:hanging="720"/>
        <w:jc w:val="both"/>
      </w:pPr>
      <w:r>
        <w:t>Cold weather events when early morning load pickup outpaced the ability of generation to follow;</w:t>
      </w:r>
    </w:p>
    <w:p w:rsidR="0022345B" w:rsidRDefault="0022345B" w:rsidP="00DC7664">
      <w:pPr>
        <w:pStyle w:val="List"/>
        <w:numPr>
          <w:ilvl w:val="0"/>
          <w:numId w:val="23"/>
        </w:numPr>
        <w:ind w:hanging="720"/>
        <w:jc w:val="both"/>
      </w:pPr>
      <w:r>
        <w:t>Major unit trips when large amounts of spinning reserve were not online; and</w:t>
      </w:r>
    </w:p>
    <w:p w:rsidR="0022345B" w:rsidRDefault="0022345B" w:rsidP="00DC7664">
      <w:pPr>
        <w:pStyle w:val="List"/>
        <w:numPr>
          <w:ilvl w:val="0"/>
          <w:numId w:val="23"/>
        </w:numPr>
        <w:ind w:hanging="720"/>
        <w:jc w:val="both"/>
      </w:pPr>
      <w:r>
        <w:t>During periods when the wind decreased and load demand increased.</w:t>
      </w:r>
    </w:p>
    <w:p w:rsidR="00B320AB" w:rsidRDefault="00B320AB" w:rsidP="00DC7664">
      <w:pPr>
        <w:pStyle w:val="Heading5"/>
        <w:spacing w:after="100" w:afterAutospacing="1"/>
        <w:jc w:val="both"/>
      </w:pPr>
      <w:r>
        <w:t>Summary</w:t>
      </w:r>
    </w:p>
    <w:p w:rsidR="005C06D5" w:rsidRDefault="005C06D5" w:rsidP="00DC7664">
      <w:pPr>
        <w:pStyle w:val="BodyTextNumbered"/>
        <w:ind w:left="0" w:firstLine="0"/>
        <w:jc w:val="both"/>
      </w:pPr>
      <w:r>
        <w:t xml:space="preserve">Analysis for Non-Spin requirements are conducted using data from the same month of previous three years.  For the purpose of determining the amount of Non-Spin to purchase for each hour of the day, hours will be placed into four hour blocks.  The </w:t>
      </w:r>
      <w:r w:rsidR="00D62CAA">
        <w:t>net load</w:t>
      </w:r>
      <w:r>
        <w:t xml:space="preserve"> uncertainty for the analyzed days for all hours which are considered to be part of a four hour block will be calculated and a percentile will be assigned to this block of hours based on the risk of </w:t>
      </w:r>
      <w:r w:rsidR="00D62CAA">
        <w:t>net load</w:t>
      </w:r>
      <w:r>
        <w:t xml:space="preserve"> ramp.  The same calculation will be done separately for each block.   The </w:t>
      </w:r>
      <w:r>
        <w:rPr>
          <w:iCs/>
        </w:rPr>
        <w:t>Non-Spin</w:t>
      </w:r>
      <w:r>
        <w:t xml:space="preserve"> requirement for the month for each block </w:t>
      </w:r>
      <w:r>
        <w:lastRenderedPageBreak/>
        <w:t xml:space="preserve">is calculated using the assigned percentile (based on risk of </w:t>
      </w:r>
      <w:r w:rsidR="00D62CAA">
        <w:t>net load</w:t>
      </w:r>
      <w:r>
        <w:t xml:space="preserve"> ramp) block minus the average </w:t>
      </w:r>
      <w:proofErr w:type="spellStart"/>
      <w:r>
        <w:t>Reg</w:t>
      </w:r>
      <w:proofErr w:type="spellEnd"/>
      <w:r>
        <w:t>-Up requirement during the same block of hours.</w:t>
      </w:r>
    </w:p>
    <w:p w:rsidR="005C06D5" w:rsidRDefault="005C06D5" w:rsidP="00DC7664">
      <w:pPr>
        <w:pStyle w:val="BodyTextNumbered"/>
        <w:ind w:left="0" w:firstLine="0"/>
        <w:jc w:val="both"/>
      </w:pPr>
      <w:r w:rsidRPr="00F31EAB">
        <w:t xml:space="preserve">After this analysis has been completed, ERCOT will apply a floor on the final </w:t>
      </w:r>
      <w:r>
        <w:rPr>
          <w:iCs/>
        </w:rPr>
        <w:t>Non-Spin</w:t>
      </w:r>
      <w:r w:rsidRPr="00F31EAB">
        <w:t xml:space="preserve"> requirement equal to the largest unit.  This floor will only be applied to </w:t>
      </w:r>
      <w:r w:rsidR="00253066">
        <w:t>O</w:t>
      </w:r>
      <w:r w:rsidRPr="00F31EAB">
        <w:t>n-</w:t>
      </w:r>
      <w:r w:rsidR="00253066">
        <w:t>P</w:t>
      </w:r>
      <w:r w:rsidRPr="00F31EAB">
        <w:t xml:space="preserve">eak </w:t>
      </w:r>
      <w:r w:rsidR="00253066">
        <w:t>H</w:t>
      </w:r>
      <w:r w:rsidRPr="00F31EAB">
        <w:t>ours, which are hour ending 7 through 22.</w:t>
      </w:r>
      <w:r>
        <w:t xml:space="preserve">  ERCOT will post the monthly amounts for Non-Spin requirements </w:t>
      </w:r>
      <w:r w:rsidRPr="005C28BF">
        <w:t>for</w:t>
      </w:r>
      <w:r>
        <w:t xml:space="preserve"> the upcoming year on the MIS.</w:t>
      </w:r>
    </w:p>
    <w:p w:rsidR="007F24C1" w:rsidRPr="002C73F6" w:rsidRDefault="007F24C1" w:rsidP="00DC7664">
      <w:pPr>
        <w:pStyle w:val="Heading5"/>
        <w:spacing w:after="100" w:afterAutospacing="1"/>
        <w:jc w:val="both"/>
      </w:pPr>
      <w:r w:rsidRPr="002C73F6">
        <w:t>Procedure</w:t>
      </w:r>
    </w:p>
    <w:p w:rsidR="00D62CAA" w:rsidRDefault="005C06D5" w:rsidP="00DC7664">
      <w:pPr>
        <w:pStyle w:val="BodyTextNumbered"/>
        <w:ind w:left="0" w:firstLine="0"/>
        <w:jc w:val="both"/>
      </w:pPr>
      <w:r>
        <w:t>ERCOT will determine the</w:t>
      </w:r>
      <w:r w:rsidR="00D62CAA">
        <w:t xml:space="preserve"> Non-Spin</w:t>
      </w:r>
      <w:del w:id="1163" w:author="ERCOT 112217" w:date="2017-11-08T10:20:00Z">
        <w:r w:rsidR="00D62CAA" w:rsidDel="00D058E5">
          <w:delText>ning reserve</w:delText>
        </w:r>
      </w:del>
      <w:r w:rsidR="00D62CAA">
        <w:t xml:space="preserve"> requirement using the </w:t>
      </w:r>
      <w:r>
        <w:t>70</w:t>
      </w:r>
      <w:r w:rsidRPr="006C525D">
        <w:rPr>
          <w:vertAlign w:val="superscript"/>
        </w:rPr>
        <w:t>th</w:t>
      </w:r>
      <w:r w:rsidR="006C525D">
        <w:t xml:space="preserve"> </w:t>
      </w:r>
      <w:r>
        <w:t>to 95</w:t>
      </w:r>
      <w:r w:rsidRPr="006C525D">
        <w:rPr>
          <w:vertAlign w:val="superscript"/>
        </w:rPr>
        <w:t>th</w:t>
      </w:r>
      <w:r w:rsidR="006C525D">
        <w:t xml:space="preserve"> </w:t>
      </w:r>
      <w:r>
        <w:t>percentile</w:t>
      </w:r>
      <w:r w:rsidR="00D62CAA">
        <w:t xml:space="preserve"> of</w:t>
      </w:r>
      <w:r>
        <w:t xml:space="preserve"> hourly </w:t>
      </w:r>
      <w:r w:rsidR="00D62CAA">
        <w:t>net load</w:t>
      </w:r>
      <w:r>
        <w:t xml:space="preserve"> uncertainty from the same month of the previous three years.  </w:t>
      </w:r>
      <w:r w:rsidR="00D62CAA">
        <w:t>Net load</w:t>
      </w:r>
      <w:r>
        <w:t xml:space="preserve"> is defined as the ERCOT load minus the estimated </w:t>
      </w:r>
      <w:r w:rsidR="00D62CAA">
        <w:t xml:space="preserve">un-curtailed </w:t>
      </w:r>
      <w:r>
        <w:t xml:space="preserve">total output from </w:t>
      </w:r>
      <w:ins w:id="1164" w:author="ERCOT" w:date="2017-10-05T12:17:00Z">
        <w:r w:rsidR="004D646C">
          <w:t>Intermittent Renewable Resource (IRR)</w:t>
        </w:r>
      </w:ins>
      <w:ins w:id="1165" w:author="ERCOT" w:date="2017-10-05T12:18:00Z">
        <w:r w:rsidR="004D646C">
          <w:t>,</w:t>
        </w:r>
      </w:ins>
      <w:ins w:id="1166" w:author="ERCOT" w:date="2017-10-05T12:17:00Z">
        <w:r w:rsidR="004D646C">
          <w:t xml:space="preserve"> which includes both </w:t>
        </w:r>
      </w:ins>
      <w:r>
        <w:t>Wind-powered Generation Resources (WGRs)</w:t>
      </w:r>
      <w:ins w:id="1167" w:author="ERCOT" w:date="2017-10-05T12:18:00Z">
        <w:r w:rsidR="004D646C">
          <w:t xml:space="preserve"> and Photo-Voltaic Generation Resources (PVGR)</w:t>
        </w:r>
      </w:ins>
      <w:r w:rsidR="00D62CAA">
        <w:t xml:space="preserve"> at a point in time. </w:t>
      </w:r>
      <w:r w:rsidR="00525996">
        <w:t xml:space="preserve"> </w:t>
      </w:r>
      <w:r>
        <w:t xml:space="preserve">The forecast of </w:t>
      </w:r>
      <w:r w:rsidR="00D62CAA">
        <w:t>net load</w:t>
      </w:r>
      <w:r>
        <w:t xml:space="preserve"> is computed by subtracting the aggregate </w:t>
      </w:r>
      <w:del w:id="1168" w:author="ERCOT" w:date="2017-10-05T12:18:00Z">
        <w:r w:rsidDel="004D646C">
          <w:delText xml:space="preserve">WGR </w:delText>
        </w:r>
      </w:del>
      <w:ins w:id="1169" w:author="ERCOT" w:date="2017-10-05T12:18:00Z">
        <w:r w:rsidR="004D646C">
          <w:t xml:space="preserve">IRR </w:t>
        </w:r>
      </w:ins>
      <w:r>
        <w:t xml:space="preserve">High Sustained Limits (HSLs) in the Current Operating Plans (COPs) from the Mid-Term Load Forecast (MTLF).  The COPs and MTLF used are the updated values as of three hours prior to each Operating Hour.  The </w:t>
      </w:r>
      <w:r w:rsidR="00D62CAA">
        <w:t>net load</w:t>
      </w:r>
      <w:r>
        <w:t xml:space="preserve"> uncertainty is then defined as the difference between the </w:t>
      </w:r>
      <w:r w:rsidR="00D62CAA">
        <w:t>net load</w:t>
      </w:r>
      <w:r>
        <w:t xml:space="preserve"> and the forecasted </w:t>
      </w:r>
      <w:r w:rsidR="00D62CAA">
        <w:t>net load</w:t>
      </w:r>
      <w:r>
        <w:t xml:space="preserve">.  </w:t>
      </w:r>
    </w:p>
    <w:p w:rsidR="005C06D5" w:rsidRDefault="005C06D5" w:rsidP="00DC7664">
      <w:pPr>
        <w:pStyle w:val="BodyTextNumbered"/>
        <w:ind w:left="0" w:firstLine="0"/>
        <w:jc w:val="both"/>
        <w:rPr>
          <w:ins w:id="1170" w:author="ERCOT" w:date="2017-09-11T12:12:00Z"/>
          <w:iCs/>
        </w:rPr>
      </w:pPr>
      <w:r>
        <w:rPr>
          <w:iCs/>
        </w:rPr>
        <w:t xml:space="preserve">The risk of </w:t>
      </w:r>
      <w:r w:rsidR="00D62CAA">
        <w:rPr>
          <w:iCs/>
        </w:rPr>
        <w:t>net load</w:t>
      </w:r>
      <w:r>
        <w:rPr>
          <w:iCs/>
        </w:rPr>
        <w:t xml:space="preserve"> ramp is determined based on the change in </w:t>
      </w:r>
      <w:r w:rsidR="00D62CAA">
        <w:rPr>
          <w:iCs/>
        </w:rPr>
        <w:t>net load</w:t>
      </w:r>
      <w:r>
        <w:rPr>
          <w:iCs/>
        </w:rPr>
        <w:t xml:space="preserve"> over an hour divided by highest observed </w:t>
      </w:r>
      <w:r w:rsidR="00D62CAA">
        <w:rPr>
          <w:iCs/>
        </w:rPr>
        <w:t>net load</w:t>
      </w:r>
      <w:r>
        <w:rPr>
          <w:iCs/>
        </w:rPr>
        <w:t xml:space="preserve"> for the season. </w:t>
      </w:r>
      <w:r w:rsidR="00525996">
        <w:rPr>
          <w:iCs/>
        </w:rPr>
        <w:t xml:space="preserve"> </w:t>
      </w:r>
      <w:r>
        <w:rPr>
          <w:iCs/>
        </w:rPr>
        <w:t>The fixed value of percentile ranging between 70</w:t>
      </w:r>
      <w:r w:rsidRPr="00F0210F">
        <w:rPr>
          <w:iCs/>
          <w:vertAlign w:val="superscript"/>
        </w:rPr>
        <w:t>th</w:t>
      </w:r>
      <w:r>
        <w:rPr>
          <w:iCs/>
        </w:rPr>
        <w:t xml:space="preserve"> percentile and 95</w:t>
      </w:r>
      <w:r w:rsidRPr="006C525D">
        <w:rPr>
          <w:iCs/>
          <w:vertAlign w:val="superscript"/>
        </w:rPr>
        <w:t>th</w:t>
      </w:r>
      <w:r w:rsidR="006C525D">
        <w:rPr>
          <w:iCs/>
        </w:rPr>
        <w:t xml:space="preserve"> </w:t>
      </w:r>
      <w:r>
        <w:rPr>
          <w:iCs/>
        </w:rPr>
        <w:t xml:space="preserve">percentile will be assigned to the </w:t>
      </w:r>
      <w:r w:rsidR="00D62CAA">
        <w:rPr>
          <w:iCs/>
        </w:rPr>
        <w:t>net load</w:t>
      </w:r>
      <w:r>
        <w:rPr>
          <w:iCs/>
        </w:rPr>
        <w:t xml:space="preserve"> forecast uncertainty calculated previously. </w:t>
      </w:r>
      <w:r w:rsidR="00525996">
        <w:rPr>
          <w:iCs/>
        </w:rPr>
        <w:t xml:space="preserve"> </w:t>
      </w:r>
      <w:r>
        <w:rPr>
          <w:iCs/>
        </w:rPr>
        <w:t xml:space="preserve">Periods where the risk of </w:t>
      </w:r>
      <w:r w:rsidR="00D62CAA">
        <w:rPr>
          <w:iCs/>
        </w:rPr>
        <w:t>net load</w:t>
      </w:r>
      <w:r>
        <w:rPr>
          <w:iCs/>
        </w:rPr>
        <w:t xml:space="preserve"> ramp is highest will use 95</w:t>
      </w:r>
      <w:r w:rsidRPr="006C525D">
        <w:rPr>
          <w:iCs/>
          <w:vertAlign w:val="superscript"/>
        </w:rPr>
        <w:t>th</w:t>
      </w:r>
      <w:r w:rsidR="006C525D">
        <w:rPr>
          <w:iCs/>
        </w:rPr>
        <w:t xml:space="preserve"> </w:t>
      </w:r>
      <w:r>
        <w:rPr>
          <w:iCs/>
        </w:rPr>
        <w:t>percentile compared to 70</w:t>
      </w:r>
      <w:r w:rsidRPr="006C525D">
        <w:rPr>
          <w:iCs/>
          <w:vertAlign w:val="superscript"/>
        </w:rPr>
        <w:t>th</w:t>
      </w:r>
      <w:r w:rsidR="006C525D">
        <w:rPr>
          <w:iCs/>
        </w:rPr>
        <w:t xml:space="preserve"> </w:t>
      </w:r>
      <w:r>
        <w:rPr>
          <w:iCs/>
        </w:rPr>
        <w:t xml:space="preserve">percentile for periods with lowest risks.   </w:t>
      </w:r>
    </w:p>
    <w:p w:rsidR="00853FD4" w:rsidRDefault="00345FE3" w:rsidP="00DC7664">
      <w:pPr>
        <w:pStyle w:val="BodyTextNumbered"/>
        <w:ind w:left="0" w:firstLine="0"/>
        <w:jc w:val="both"/>
        <w:rPr>
          <w:ins w:id="1171" w:author="ERCOT" w:date="2017-10-05T12:02:00Z"/>
          <w:iCs/>
        </w:rPr>
      </w:pPr>
      <w:ins w:id="1172" w:author="ERCOT" w:date="2017-10-05T14:50:00Z">
        <w:r>
          <w:rPr>
            <w:iCs/>
          </w:rPr>
          <w:t>ERCOT has seen significant growth in installed wind capacity from one year to the next; an increase in wind capacity also tend to increase the MW quantity of forecast error</w:t>
        </w:r>
      </w:ins>
      <w:ins w:id="1173" w:author="ERCOT" w:date="2017-10-05T14:51:00Z">
        <w:r>
          <w:rPr>
            <w:iCs/>
          </w:rPr>
          <w:t>. Hence,</w:t>
        </w:r>
      </w:ins>
      <w:ins w:id="1174" w:author="ERCOT" w:date="2017-10-05T14:50:00Z">
        <w:r>
          <w:rPr>
            <w:iCs/>
          </w:rPr>
          <w:t xml:space="preserve"> </w:t>
        </w:r>
      </w:ins>
      <w:ins w:id="1175" w:author="ERCOT" w:date="2017-10-05T11:52:00Z">
        <w:r w:rsidR="00923847">
          <w:rPr>
            <w:iCs/>
          </w:rPr>
          <w:t>ERCOT</w:t>
        </w:r>
      </w:ins>
      <w:ins w:id="1176" w:author="ERCOT" w:date="2017-10-05T12:01:00Z">
        <w:r w:rsidR="00853FD4">
          <w:rPr>
            <w:iCs/>
          </w:rPr>
          <w:t>’s</w:t>
        </w:r>
      </w:ins>
      <w:ins w:id="1177" w:author="ERCOT" w:date="2017-10-05T11:52:00Z">
        <w:r w:rsidR="00923847">
          <w:rPr>
            <w:iCs/>
          </w:rPr>
          <w:t xml:space="preserve"> reliance on historical wind forecast errors </w:t>
        </w:r>
      </w:ins>
      <w:ins w:id="1178" w:author="ERCOT" w:date="2017-10-05T11:54:00Z">
        <w:r w:rsidR="00923847">
          <w:rPr>
            <w:iCs/>
          </w:rPr>
          <w:t xml:space="preserve">alone </w:t>
        </w:r>
      </w:ins>
      <w:ins w:id="1179" w:author="ERCOT" w:date="2017-10-05T11:52:00Z">
        <w:r w:rsidR="00923847">
          <w:rPr>
            <w:iCs/>
          </w:rPr>
          <w:t xml:space="preserve">creates </w:t>
        </w:r>
      </w:ins>
      <w:ins w:id="1180" w:author="ERCOT" w:date="2017-10-05T11:55:00Z">
        <w:r w:rsidR="00923847">
          <w:rPr>
            <w:iCs/>
          </w:rPr>
          <w:t xml:space="preserve">a possibility of under-estimation of </w:t>
        </w:r>
      </w:ins>
      <w:ins w:id="1181" w:author="ERCOT 112217" w:date="2017-11-08T10:21:00Z">
        <w:r w:rsidR="0092355A">
          <w:rPr>
            <w:iCs/>
          </w:rPr>
          <w:t xml:space="preserve">the </w:t>
        </w:r>
      </w:ins>
      <w:ins w:id="1182" w:author="ERCOT" w:date="2017-10-05T11:55:00Z">
        <w:r w:rsidR="00923847">
          <w:rPr>
            <w:iCs/>
          </w:rPr>
          <w:t>Non-Spin</w:t>
        </w:r>
      </w:ins>
      <w:ins w:id="1183" w:author="ERCOT" w:date="2017-10-06T09:33:00Z">
        <w:r w:rsidR="00244AB2">
          <w:rPr>
            <w:iCs/>
          </w:rPr>
          <w:t xml:space="preserve"> </w:t>
        </w:r>
        <w:del w:id="1184" w:author="ERCOT 112217" w:date="2017-11-08T10:21:00Z">
          <w:r w:rsidR="00244AB2" w:rsidDel="0092355A">
            <w:rPr>
              <w:iCs/>
            </w:rPr>
            <w:delText>reserve</w:delText>
          </w:r>
        </w:del>
        <w:r w:rsidR="00244AB2">
          <w:rPr>
            <w:iCs/>
          </w:rPr>
          <w:t xml:space="preserve"> requirement</w:t>
        </w:r>
      </w:ins>
      <w:ins w:id="1185" w:author="ERCOT" w:date="2017-10-05T14:51:00Z">
        <w:r>
          <w:rPr>
            <w:iCs/>
          </w:rPr>
          <w:t>.</w:t>
        </w:r>
      </w:ins>
      <w:ins w:id="1186" w:author="ERCOT" w:date="2017-10-05T11:57:00Z">
        <w:r w:rsidR="00923847">
          <w:rPr>
            <w:iCs/>
          </w:rPr>
          <w:t xml:space="preserve"> </w:t>
        </w:r>
      </w:ins>
    </w:p>
    <w:p w:rsidR="00F248A8" w:rsidRDefault="00876168" w:rsidP="00DC7664">
      <w:pPr>
        <w:pStyle w:val="BodyTextNumbered"/>
        <w:ind w:left="0" w:firstLine="0"/>
        <w:jc w:val="both"/>
      </w:pPr>
      <w:ins w:id="1187" w:author="ERCOT" w:date="2017-09-26T09:19:00Z">
        <w:r>
          <w:rPr>
            <w:iCs/>
          </w:rPr>
          <w:t>To address this</w:t>
        </w:r>
      </w:ins>
      <w:ins w:id="1188" w:author="ERCOT" w:date="2017-09-11T12:12:00Z">
        <w:r w:rsidR="00F248A8" w:rsidRPr="003A24F9">
          <w:rPr>
            <w:iCs/>
          </w:rPr>
          <w:t xml:space="preserve">, ERCOT will </w:t>
        </w:r>
      </w:ins>
      <w:ins w:id="1189" w:author="ERCOT" w:date="2017-09-26T09:21:00Z">
        <w:r>
          <w:rPr>
            <w:iCs/>
          </w:rPr>
          <w:t>include</w:t>
        </w:r>
      </w:ins>
      <w:ins w:id="1190" w:author="ERCOT" w:date="2017-09-26T09:19:00Z">
        <w:r>
          <w:rPr>
            <w:iCs/>
          </w:rPr>
          <w:t xml:space="preserve"> the impact of</w:t>
        </w:r>
      </w:ins>
      <w:ins w:id="1191" w:author="ERCOT" w:date="2017-10-05T12:08:00Z">
        <w:r w:rsidR="00853FD4">
          <w:rPr>
            <w:iCs/>
          </w:rPr>
          <w:t xml:space="preserve"> increase in over</w:t>
        </w:r>
      </w:ins>
      <w:ins w:id="1192" w:author="ERCOT" w:date="2017-10-06T09:34:00Z">
        <w:r w:rsidR="00244AB2">
          <w:rPr>
            <w:iCs/>
          </w:rPr>
          <w:t>-</w:t>
        </w:r>
      </w:ins>
      <w:ins w:id="1193" w:author="ERCOT" w:date="2017-10-05T12:08:00Z">
        <w:r w:rsidR="00853FD4">
          <w:rPr>
            <w:iCs/>
          </w:rPr>
          <w:t>forecast error</w:t>
        </w:r>
      </w:ins>
      <w:ins w:id="1194" w:author="ERCOT" w:date="2017-10-05T12:09:00Z">
        <w:r w:rsidR="004D646C">
          <w:rPr>
            <w:iCs/>
          </w:rPr>
          <w:t xml:space="preserve"> from</w:t>
        </w:r>
      </w:ins>
      <w:ins w:id="1195" w:author="ERCOT" w:date="2017-09-11T12:12:00Z">
        <w:r w:rsidR="00F248A8" w:rsidRPr="003A24F9">
          <w:rPr>
            <w:iCs/>
          </w:rPr>
          <w:t xml:space="preserve"> the </w:t>
        </w:r>
        <w:r w:rsidR="00F248A8">
          <w:rPr>
            <w:iCs/>
          </w:rPr>
          <w:t xml:space="preserve">expected </w:t>
        </w:r>
      </w:ins>
      <w:ins w:id="1196" w:author="ERCOT" w:date="2017-10-05T14:52:00Z">
        <w:r w:rsidR="00345FE3">
          <w:rPr>
            <w:iCs/>
          </w:rPr>
          <w:t>growth</w:t>
        </w:r>
      </w:ins>
      <w:ins w:id="1197" w:author="ERCOT" w:date="2017-09-11T12:12:00Z">
        <w:r w:rsidR="00F248A8" w:rsidRPr="003A24F9">
          <w:rPr>
            <w:iCs/>
          </w:rPr>
          <w:t xml:space="preserve"> in </w:t>
        </w:r>
        <w:r w:rsidR="00F248A8">
          <w:rPr>
            <w:iCs/>
          </w:rPr>
          <w:t xml:space="preserve">wind </w:t>
        </w:r>
        <w:r w:rsidR="00F248A8" w:rsidRPr="003A24F9">
          <w:rPr>
            <w:iCs/>
          </w:rPr>
          <w:t xml:space="preserve">generation </w:t>
        </w:r>
      </w:ins>
      <w:ins w:id="1198" w:author="ERCOT" w:date="2017-09-26T09:19:00Z">
        <w:r w:rsidRPr="003A24F9">
          <w:rPr>
            <w:iCs/>
          </w:rPr>
          <w:t xml:space="preserve">installed </w:t>
        </w:r>
      </w:ins>
      <w:ins w:id="1199" w:author="ERCOT" w:date="2017-09-11T12:12:00Z">
        <w:r w:rsidR="00F248A8" w:rsidRPr="003A24F9">
          <w:rPr>
            <w:iCs/>
          </w:rPr>
          <w:t>capacity</w:t>
        </w:r>
      </w:ins>
      <w:ins w:id="1200" w:author="ERCOT" w:date="2017-09-26T09:20:00Z">
        <w:r w:rsidR="00CB7783">
          <w:rPr>
            <w:iCs/>
          </w:rPr>
          <w:t xml:space="preserve"> </w:t>
        </w:r>
      </w:ins>
      <w:ins w:id="1201" w:author="ERCOT" w:date="2017-10-05T14:52:00Z">
        <w:r w:rsidR="00345FE3">
          <w:rPr>
            <w:iCs/>
          </w:rPr>
          <w:t>in</w:t>
        </w:r>
      </w:ins>
      <w:ins w:id="1202" w:author="ERCOT" w:date="2017-10-06T09:34:00Z">
        <w:r w:rsidR="00244AB2">
          <w:rPr>
            <w:iCs/>
          </w:rPr>
          <w:t>to</w:t>
        </w:r>
      </w:ins>
      <w:ins w:id="1203" w:author="ERCOT" w:date="2017-09-26T09:20:00Z">
        <w:r w:rsidR="00CB7783">
          <w:rPr>
            <w:iCs/>
          </w:rPr>
          <w:t xml:space="preserve"> the future Non-S</w:t>
        </w:r>
        <w:r>
          <w:rPr>
            <w:iCs/>
          </w:rPr>
          <w:t>pin</w:t>
        </w:r>
        <w:del w:id="1204" w:author="ERCOT 112217" w:date="2017-11-08T10:21:00Z">
          <w:r w:rsidDel="0092355A">
            <w:rPr>
              <w:iCs/>
            </w:rPr>
            <w:delText>ning reserve</w:delText>
          </w:r>
        </w:del>
        <w:r>
          <w:rPr>
            <w:iCs/>
          </w:rPr>
          <w:t xml:space="preserve"> requirement</w:t>
        </w:r>
      </w:ins>
      <w:ins w:id="1205" w:author="ERCOT" w:date="2017-09-11T12:12:00Z">
        <w:r w:rsidR="00F248A8">
          <w:rPr>
            <w:iCs/>
          </w:rPr>
          <w:t xml:space="preserve">. </w:t>
        </w:r>
      </w:ins>
      <w:ins w:id="1206" w:author="ERCOT" w:date="2017-09-26T09:21:00Z">
        <w:r>
          <w:rPr>
            <w:iCs/>
          </w:rPr>
          <w:t>Th</w:t>
        </w:r>
      </w:ins>
      <w:ins w:id="1207" w:author="ERCOT" w:date="2017-10-05T12:10:00Z">
        <w:r w:rsidR="004D646C">
          <w:rPr>
            <w:iCs/>
          </w:rPr>
          <w:t>e net</w:t>
        </w:r>
      </w:ins>
      <w:ins w:id="1208" w:author="ERCOT" w:date="2017-09-26T09:21:00Z">
        <w:r>
          <w:rPr>
            <w:iCs/>
          </w:rPr>
          <w:t xml:space="preserve"> impact is </w:t>
        </w:r>
      </w:ins>
      <w:ins w:id="1209" w:author="ERCOT" w:date="2017-09-26T09:22:00Z">
        <w:r>
          <w:rPr>
            <w:iCs/>
          </w:rPr>
          <w:t xml:space="preserve">calculated by a </w:t>
        </w:r>
      </w:ins>
      <w:ins w:id="1210" w:author="ERCOT" w:date="2017-09-26T09:27:00Z">
        <w:r w:rsidR="00080E25">
          <w:rPr>
            <w:iCs/>
          </w:rPr>
          <w:t>multiplication</w:t>
        </w:r>
      </w:ins>
      <w:ins w:id="1211" w:author="ERCOT" w:date="2017-09-26T09:22:00Z">
        <w:r>
          <w:rPr>
            <w:iCs/>
          </w:rPr>
          <w:t xml:space="preserve"> of the projected wind capacity </w:t>
        </w:r>
      </w:ins>
      <w:ins w:id="1212" w:author="ERCOT" w:date="2017-09-26T09:26:00Z">
        <w:r w:rsidR="00080E25">
          <w:rPr>
            <w:iCs/>
          </w:rPr>
          <w:t>growth</w:t>
        </w:r>
      </w:ins>
      <w:ins w:id="1213" w:author="ERCOT" w:date="2017-10-05T12:11:00Z">
        <w:r w:rsidR="004D646C">
          <w:rPr>
            <w:iCs/>
          </w:rPr>
          <w:t xml:space="preserve"> between </w:t>
        </w:r>
      </w:ins>
      <w:ins w:id="1214" w:author="ERCOT" w:date="2017-10-06T09:35:00Z">
        <w:r w:rsidR="00244AB2">
          <w:rPr>
            <w:iCs/>
          </w:rPr>
          <w:t xml:space="preserve">the </w:t>
        </w:r>
      </w:ins>
      <w:ins w:id="1215" w:author="ERCOT" w:date="2017-10-05T12:11:00Z">
        <w:r w:rsidR="004D646C">
          <w:rPr>
            <w:iCs/>
          </w:rPr>
          <w:t>same month of current year and the next year,</w:t>
        </w:r>
      </w:ins>
      <w:ins w:id="1216" w:author="ERCOT" w:date="2017-09-26T09:26:00Z">
        <w:r w:rsidR="00080E25">
          <w:rPr>
            <w:iCs/>
          </w:rPr>
          <w:t xml:space="preserve"> </w:t>
        </w:r>
      </w:ins>
      <w:ins w:id="1217" w:author="ERCOT" w:date="2017-09-26T09:22:00Z">
        <w:r>
          <w:rPr>
            <w:iCs/>
          </w:rPr>
          <w:t xml:space="preserve">and </w:t>
        </w:r>
      </w:ins>
      <w:ins w:id="1218" w:author="ERCOT" w:date="2017-09-26T09:23:00Z">
        <w:r w:rsidR="00F56912">
          <w:rPr>
            <w:iCs/>
          </w:rPr>
          <w:t>i</w:t>
        </w:r>
        <w:r w:rsidRPr="00876168">
          <w:rPr>
            <w:iCs/>
          </w:rPr>
          <w:t xml:space="preserve">ncremental </w:t>
        </w:r>
        <w:r w:rsidR="00F56912">
          <w:rPr>
            <w:iCs/>
          </w:rPr>
          <w:t>MW a</w:t>
        </w:r>
        <w:r w:rsidRPr="00876168">
          <w:rPr>
            <w:iCs/>
          </w:rPr>
          <w:t xml:space="preserve">djustment to </w:t>
        </w:r>
      </w:ins>
      <w:ins w:id="1219" w:author="ERCOT" w:date="2017-09-26T09:24:00Z">
        <w:r w:rsidR="00CB7783">
          <w:rPr>
            <w:iCs/>
          </w:rPr>
          <w:t>Non-S</w:t>
        </w:r>
        <w:r>
          <w:rPr>
            <w:iCs/>
          </w:rPr>
          <w:t>pinning reserve</w:t>
        </w:r>
      </w:ins>
      <w:ins w:id="1220" w:author="ERCOT" w:date="2017-09-26T09:23:00Z">
        <w:r w:rsidRPr="00876168">
          <w:rPr>
            <w:iCs/>
          </w:rPr>
          <w:t xml:space="preserve"> </w:t>
        </w:r>
      </w:ins>
      <w:ins w:id="1221" w:author="ERCOT" w:date="2017-09-26T09:24:00Z">
        <w:r>
          <w:rPr>
            <w:iCs/>
          </w:rPr>
          <w:t>v</w:t>
        </w:r>
      </w:ins>
      <w:ins w:id="1222" w:author="ERCOT" w:date="2017-09-26T09:23:00Z">
        <w:r w:rsidRPr="00876168">
          <w:rPr>
            <w:iCs/>
          </w:rPr>
          <w:t>alue</w:t>
        </w:r>
        <w:r w:rsidR="00F56912">
          <w:rPr>
            <w:iCs/>
          </w:rPr>
          <w:t xml:space="preserve"> per 1000 MW of incremental wind g</w:t>
        </w:r>
        <w:r w:rsidRPr="00876168">
          <w:rPr>
            <w:iCs/>
          </w:rPr>
          <w:t xml:space="preserve">eneration </w:t>
        </w:r>
      </w:ins>
      <w:ins w:id="1223" w:author="ERCOT" w:date="2017-09-26T09:24:00Z">
        <w:r w:rsidR="00F56912">
          <w:rPr>
            <w:iCs/>
          </w:rPr>
          <w:t>c</w:t>
        </w:r>
      </w:ins>
      <w:ins w:id="1224" w:author="ERCOT" w:date="2017-09-26T09:23:00Z">
        <w:r w:rsidRPr="00876168">
          <w:rPr>
            <w:iCs/>
          </w:rPr>
          <w:t>apacity</w:t>
        </w:r>
      </w:ins>
      <w:ins w:id="1225" w:author="ERCOT" w:date="2017-09-26T09:25:00Z">
        <w:r w:rsidR="00F56912">
          <w:rPr>
            <w:iCs/>
          </w:rPr>
          <w:t>.</w:t>
        </w:r>
      </w:ins>
      <w:ins w:id="1226" w:author="ERCOT" w:date="2017-10-05T12:12:00Z">
        <w:r w:rsidR="004D646C">
          <w:rPr>
            <w:iCs/>
          </w:rPr>
          <w:t xml:space="preserve"> The</w:t>
        </w:r>
      </w:ins>
      <w:ins w:id="1227" w:author="ERCOT" w:date="2017-09-26T09:28:00Z">
        <w:del w:id="1228" w:author="ERCOT" w:date="2017-10-05T12:12:00Z">
          <w:r w:rsidR="00AB0FFB" w:rsidDel="004D646C">
            <w:rPr>
              <w:iCs/>
            </w:rPr>
            <w:delText xml:space="preserve"> </w:delText>
          </w:r>
        </w:del>
      </w:ins>
      <w:ins w:id="1229" w:author="ERCOT" w:date="2017-10-05T12:12:00Z">
        <w:r w:rsidR="004D646C">
          <w:rPr>
            <w:iCs/>
          </w:rPr>
          <w:t xml:space="preserve"> i</w:t>
        </w:r>
        <w:r w:rsidR="004D646C" w:rsidRPr="00876168">
          <w:rPr>
            <w:iCs/>
          </w:rPr>
          <w:t xml:space="preserve">ncremental </w:t>
        </w:r>
        <w:r w:rsidR="004D646C">
          <w:rPr>
            <w:iCs/>
          </w:rPr>
          <w:t>MW a</w:t>
        </w:r>
        <w:r w:rsidR="004D646C" w:rsidRPr="00876168">
          <w:rPr>
            <w:iCs/>
          </w:rPr>
          <w:t xml:space="preserve">djustment to </w:t>
        </w:r>
      </w:ins>
      <w:ins w:id="1230" w:author="ERCOT 112217" w:date="2017-11-08T10:21:00Z">
        <w:r w:rsidR="0092355A">
          <w:rPr>
            <w:iCs/>
          </w:rPr>
          <w:t xml:space="preserve">the </w:t>
        </w:r>
      </w:ins>
      <w:ins w:id="1231" w:author="ERCOT" w:date="2017-10-05T12:12:00Z">
        <w:r w:rsidR="004D646C">
          <w:rPr>
            <w:iCs/>
          </w:rPr>
          <w:t>Non-Spin</w:t>
        </w:r>
        <w:del w:id="1232" w:author="ERCOT 112217" w:date="2017-11-08T10:21:00Z">
          <w:r w:rsidR="004D646C" w:rsidDel="0092355A">
            <w:rPr>
              <w:iCs/>
            </w:rPr>
            <w:delText>ning reserve</w:delText>
          </w:r>
        </w:del>
        <w:r w:rsidR="004D646C" w:rsidRPr="00876168">
          <w:rPr>
            <w:iCs/>
          </w:rPr>
          <w:t xml:space="preserve"> </w:t>
        </w:r>
        <w:r w:rsidR="004D646C">
          <w:rPr>
            <w:iCs/>
          </w:rPr>
          <w:t>v</w:t>
        </w:r>
        <w:r w:rsidR="004D646C" w:rsidRPr="00876168">
          <w:rPr>
            <w:iCs/>
          </w:rPr>
          <w:t>alue</w:t>
        </w:r>
        <w:r w:rsidR="004D646C">
          <w:rPr>
            <w:iCs/>
          </w:rPr>
          <w:t xml:space="preserve"> per 1000 MW is calculated </w:t>
        </w:r>
      </w:ins>
      <w:ins w:id="1233" w:author="ERCOT" w:date="2017-10-05T12:13:00Z">
        <w:r w:rsidR="004D646C">
          <w:rPr>
            <w:iCs/>
          </w:rPr>
          <w:t xml:space="preserve">as </w:t>
        </w:r>
      </w:ins>
      <w:ins w:id="1234" w:author="ERCOT" w:date="2017-10-06T09:37:00Z">
        <w:r w:rsidR="00244AB2">
          <w:rPr>
            <w:iCs/>
          </w:rPr>
          <w:t xml:space="preserve">the change in </w:t>
        </w:r>
      </w:ins>
      <w:ins w:id="1235" w:author="ERCOT" w:date="2017-10-05T12:13:00Z">
        <w:r w:rsidR="004D646C">
          <w:rPr>
            <w:iCs/>
          </w:rPr>
          <w:t>50</w:t>
        </w:r>
        <w:r w:rsidR="004D646C" w:rsidRPr="00AA2A4B">
          <w:rPr>
            <w:iCs/>
            <w:vertAlign w:val="superscript"/>
          </w:rPr>
          <w:t>th</w:t>
        </w:r>
        <w:r w:rsidR="004D646C">
          <w:rPr>
            <w:iCs/>
          </w:rPr>
          <w:t xml:space="preserve"> percentile of the</w:t>
        </w:r>
      </w:ins>
      <w:ins w:id="1236" w:author="ERCOT" w:date="2017-10-05T12:12:00Z">
        <w:r w:rsidR="004D646C">
          <w:rPr>
            <w:iCs/>
          </w:rPr>
          <w:t xml:space="preserve"> historical </w:t>
        </w:r>
      </w:ins>
      <w:ins w:id="1237" w:author="ERCOT" w:date="2017-10-05T14:53:00Z">
        <w:r w:rsidR="00345FE3">
          <w:rPr>
            <w:iCs/>
          </w:rPr>
          <w:t xml:space="preserve">wind </w:t>
        </w:r>
      </w:ins>
      <w:ins w:id="1238" w:author="ERCOT" w:date="2017-10-05T12:12:00Z">
        <w:r w:rsidR="004D646C">
          <w:rPr>
            <w:iCs/>
          </w:rPr>
          <w:t>over-forecast</w:t>
        </w:r>
      </w:ins>
      <w:ins w:id="1239" w:author="ERCOT" w:date="2017-10-05T12:14:00Z">
        <w:r w:rsidR="004D646C">
          <w:rPr>
            <w:iCs/>
          </w:rPr>
          <w:t xml:space="preserve"> error</w:t>
        </w:r>
      </w:ins>
      <w:ins w:id="1240" w:author="ERCOT" w:date="2017-10-06T09:37:00Z">
        <w:r w:rsidR="00244AB2">
          <w:rPr>
            <w:iCs/>
          </w:rPr>
          <w:t xml:space="preserve"> </w:t>
        </w:r>
      </w:ins>
      <w:ins w:id="1241" w:author="ERCOT" w:date="2017-10-06T09:38:00Z">
        <w:r w:rsidR="00244AB2">
          <w:rPr>
            <w:iCs/>
          </w:rPr>
          <w:t>for 4-hour block</w:t>
        </w:r>
      </w:ins>
      <w:ins w:id="1242" w:author="ERCOT" w:date="2017-10-06T09:39:00Z">
        <w:r w:rsidR="00244AB2">
          <w:rPr>
            <w:iCs/>
          </w:rPr>
          <w:t>s of each month</w:t>
        </w:r>
      </w:ins>
      <w:ins w:id="1243" w:author="ERCOT" w:date="2017-10-06T09:38:00Z">
        <w:r w:rsidR="00244AB2">
          <w:rPr>
            <w:iCs/>
          </w:rPr>
          <w:t xml:space="preserve"> </w:t>
        </w:r>
      </w:ins>
      <w:ins w:id="1244" w:author="ERCOT" w:date="2017-10-06T09:37:00Z">
        <w:r w:rsidR="00244AB2">
          <w:rPr>
            <w:iCs/>
          </w:rPr>
          <w:t>in the past 5 years</w:t>
        </w:r>
      </w:ins>
      <w:ins w:id="1245" w:author="ERCOT" w:date="2017-10-05T12:14:00Z">
        <w:r w:rsidR="004D646C">
          <w:rPr>
            <w:iCs/>
          </w:rPr>
          <w:t xml:space="preserve">, which is then normalized to per 1000 MW of installed wind capacity. </w:t>
        </w:r>
      </w:ins>
      <w:ins w:id="1246" w:author="ERCOT" w:date="2017-10-05T12:24:00Z">
        <w:r w:rsidR="007E34EA">
          <w:rPr>
            <w:iCs/>
          </w:rPr>
          <w:t>Table below reflects the additional N</w:t>
        </w:r>
        <w:r w:rsidR="00906321">
          <w:rPr>
            <w:iCs/>
          </w:rPr>
          <w:t>on-Spin</w:t>
        </w:r>
        <w:r w:rsidR="007E34EA">
          <w:rPr>
            <w:iCs/>
          </w:rPr>
          <w:t xml:space="preserve"> adjustments per 10</w:t>
        </w:r>
      </w:ins>
      <w:ins w:id="1247" w:author="ERCOT" w:date="2017-10-05T12:25:00Z">
        <w:r w:rsidR="007E34EA">
          <w:rPr>
            <w:iCs/>
          </w:rPr>
          <w:t xml:space="preserve">00 MW of installed wind capacity. </w:t>
        </w:r>
      </w:ins>
      <w:ins w:id="1248" w:author="ERCOT" w:date="2017-09-11T12:12:00Z">
        <w:del w:id="1249" w:author="ERCOT" w:date="2017-09-26T09:25:00Z">
          <w:r w:rsidR="00F248A8" w:rsidRPr="003A24F9" w:rsidDel="00F56912">
            <w:rPr>
              <w:iCs/>
            </w:rPr>
            <w:delText xml:space="preserve"> </w:delText>
          </w:r>
        </w:del>
      </w:ins>
    </w:p>
    <w:p w:rsidR="000A4826" w:rsidRDefault="005C06D5" w:rsidP="00DC7664">
      <w:pPr>
        <w:pStyle w:val="BodyTextNumbered"/>
        <w:ind w:left="0" w:firstLine="0"/>
        <w:jc w:val="both"/>
      </w:pPr>
      <w:r>
        <w:t xml:space="preserve">ERCOT will purchase Non-Spin such that the combination of </w:t>
      </w:r>
      <w:r>
        <w:rPr>
          <w:iCs/>
        </w:rPr>
        <w:t>Non-Spin</w:t>
      </w:r>
      <w:r>
        <w:t xml:space="preserve"> and </w:t>
      </w:r>
      <w:proofErr w:type="spellStart"/>
      <w:r>
        <w:t>Reg</w:t>
      </w:r>
      <w:proofErr w:type="spellEnd"/>
      <w:r>
        <w:t xml:space="preserve">-Up Services cover the uncertainties of </w:t>
      </w:r>
      <w:r w:rsidR="00D62CAA">
        <w:t>net load</w:t>
      </w:r>
      <w:r>
        <w:t xml:space="preserve"> forecast errors depending on the </w:t>
      </w:r>
      <w:r w:rsidR="00D62CAA">
        <w:t>net load</w:t>
      </w:r>
      <w:r>
        <w:t xml:space="preserve"> ramp risk.  </w:t>
      </w:r>
      <w:r w:rsidRPr="00F769D1">
        <w:t xml:space="preserve">For </w:t>
      </w:r>
      <w:r w:rsidR="00D333E4">
        <w:t>O</w:t>
      </w:r>
      <w:r w:rsidRPr="00F769D1">
        <w:t>n-</w:t>
      </w:r>
      <w:r w:rsidR="00D333E4">
        <w:t>P</w:t>
      </w:r>
      <w:r w:rsidRPr="00F769D1">
        <w:t xml:space="preserve">eak </w:t>
      </w:r>
      <w:r w:rsidR="00D333E4">
        <w:t>H</w:t>
      </w:r>
      <w:r w:rsidRPr="00F769D1">
        <w:t xml:space="preserve">ours (hours ending 7 through 22), ERCOT will also set a floor on the </w:t>
      </w:r>
      <w:r>
        <w:rPr>
          <w:iCs/>
        </w:rPr>
        <w:t>Non-Spin</w:t>
      </w:r>
      <w:r w:rsidRPr="00F769D1">
        <w:t xml:space="preserve"> requirement equal to the </w:t>
      </w:r>
      <w:r w:rsidR="00315478">
        <w:t>capacity of the single largest contingency.</w:t>
      </w:r>
    </w:p>
    <w:p w:rsidR="00CB1780" w:rsidRDefault="00CB1780" w:rsidP="00CB1780">
      <w:pPr>
        <w:pStyle w:val="H3"/>
        <w:tabs>
          <w:tab w:val="clear" w:pos="1080"/>
          <w:tab w:val="left" w:pos="7485"/>
        </w:tabs>
        <w:spacing w:before="480"/>
        <w:ind w:left="0" w:firstLine="0"/>
        <w:jc w:val="both"/>
        <w:rPr>
          <w:ins w:id="1250" w:author="ERCOT" w:date="2017-09-28T10:43:00Z"/>
        </w:rPr>
        <w:sectPr w:rsidR="00CB1780" w:rsidSect="00CB1780">
          <w:pgSz w:w="12240" w:h="15840" w:code="1"/>
          <w:pgMar w:top="1296" w:right="1440" w:bottom="1440" w:left="1440" w:header="720" w:footer="720" w:gutter="0"/>
          <w:cols w:space="720"/>
          <w:noEndnote/>
          <w:titlePg/>
        </w:sectPr>
      </w:pPr>
      <w:bookmarkStart w:id="1251" w:name="_Toc342049964"/>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CB1780" w:rsidRPr="00CC576E" w:rsidTr="006B40AB">
        <w:trPr>
          <w:trHeight w:val="414"/>
          <w:tblCellSpacing w:w="0" w:type="dxa"/>
          <w:ins w:id="1252" w:author="ERCOT" w:date="2017-09-28T10:46:00Z"/>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rsidR="00CB1780" w:rsidRPr="00EC4D96" w:rsidRDefault="00CB1780" w:rsidP="00CB7783">
            <w:pPr>
              <w:widowControl/>
              <w:autoSpaceDE/>
              <w:autoSpaceDN/>
              <w:adjustRightInd/>
              <w:jc w:val="both"/>
              <w:rPr>
                <w:ins w:id="1253" w:author="ERCOT" w:date="2017-09-28T10:46:00Z"/>
                <w:b/>
                <w:bCs/>
                <w:sz w:val="22"/>
                <w:szCs w:val="22"/>
              </w:rPr>
            </w:pPr>
            <w:ins w:id="1254" w:author="ERCOT" w:date="2017-09-28T10:46:00Z">
              <w:r w:rsidRPr="00EC4D96">
                <w:rPr>
                  <w:b/>
                  <w:bCs/>
                  <w:sz w:val="22"/>
                  <w:szCs w:val="22"/>
                </w:rPr>
                <w:lastRenderedPageBreak/>
                <w:t xml:space="preserve">Incremental MW Adjustment to </w:t>
              </w:r>
            </w:ins>
            <w:ins w:id="1255" w:author="ERCOT" w:date="2017-09-28T10:47:00Z">
              <w:r>
                <w:rPr>
                  <w:b/>
                  <w:bCs/>
                  <w:sz w:val="22"/>
                  <w:szCs w:val="22"/>
                </w:rPr>
                <w:t>Non-Spinning Reserve</w:t>
              </w:r>
            </w:ins>
            <w:ins w:id="1256" w:author="ERCOT" w:date="2017-09-28T10:46:00Z">
              <w:r w:rsidRPr="00EC4D96">
                <w:rPr>
                  <w:b/>
                  <w:bCs/>
                  <w:sz w:val="22"/>
                  <w:szCs w:val="22"/>
                </w:rPr>
                <w:t>, per 1000 MW of Incremental Wind Generation Capacity</w:t>
              </w:r>
            </w:ins>
          </w:p>
        </w:tc>
      </w:tr>
      <w:tr w:rsidR="00CB1780" w:rsidRPr="00CC576E" w:rsidTr="006B40AB">
        <w:trPr>
          <w:trHeight w:val="432"/>
          <w:tblCellSpacing w:w="0" w:type="dxa"/>
          <w:ins w:id="1257" w:author="ERCOT" w:date="2017-09-28T10:46:00Z"/>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rsidR="00CB1780" w:rsidRPr="000357D1" w:rsidRDefault="00CB1780" w:rsidP="006B40AB">
            <w:pPr>
              <w:widowControl/>
              <w:autoSpaceDE/>
              <w:autoSpaceDN/>
              <w:adjustRightInd/>
              <w:jc w:val="center"/>
              <w:rPr>
                <w:ins w:id="1258" w:author="ERCOT" w:date="2017-09-28T10:46:00Z"/>
                <w:b/>
                <w:bCs/>
                <w:sz w:val="22"/>
                <w:szCs w:val="22"/>
              </w:rPr>
            </w:pPr>
            <w:ins w:id="1259" w:author="ERCOT" w:date="2017-09-28T10:46:00Z">
              <w:r w:rsidRPr="000357D1">
                <w:rPr>
                  <w:b/>
                  <w:bCs/>
                  <w:sz w:val="22"/>
                  <w:szCs w:val="22"/>
                </w:rPr>
                <w:t>Hour Ending</w:t>
              </w:r>
            </w:ins>
          </w:p>
        </w:tc>
      </w:tr>
      <w:tr w:rsidR="00CB1780" w:rsidRPr="00CC576E" w:rsidTr="006B40AB">
        <w:trPr>
          <w:trHeight w:val="576"/>
          <w:tblCellSpacing w:w="0" w:type="dxa"/>
          <w:ins w:id="1260" w:author="ERCOT" w:date="2017-09-28T10:46:00Z"/>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rsidR="00CB1780" w:rsidRPr="000357D1" w:rsidRDefault="00CB1780" w:rsidP="006B40AB">
            <w:pPr>
              <w:widowControl/>
              <w:autoSpaceDE/>
              <w:autoSpaceDN/>
              <w:adjustRightInd/>
              <w:jc w:val="center"/>
              <w:rPr>
                <w:ins w:id="1261" w:author="ERCOT" w:date="2017-09-28T10:46:00Z"/>
                <w:sz w:val="22"/>
                <w:szCs w:val="22"/>
              </w:rPr>
            </w:pPr>
            <w:ins w:id="1262" w:author="ERCOT" w:date="2017-09-28T10:46:00Z">
              <w:r w:rsidRPr="000357D1">
                <w:rPr>
                  <w:b/>
                  <w:bCs/>
                  <w:sz w:val="22"/>
                  <w:szCs w:val="22"/>
                </w:rPr>
                <w:t>Month</w:t>
              </w:r>
            </w:ins>
          </w:p>
        </w:tc>
        <w:tc>
          <w:tcPr>
            <w:tcW w:w="202"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ins w:id="1263" w:author="ERCOT" w:date="2017-09-28T10:46:00Z"/>
                <w:sz w:val="22"/>
                <w:szCs w:val="22"/>
              </w:rPr>
            </w:pPr>
            <w:ins w:id="1264" w:author="ERCOT" w:date="2017-09-28T10:46:00Z">
              <w:r w:rsidRPr="000357D1">
                <w:rPr>
                  <w:b/>
                  <w:bCs/>
                  <w:sz w:val="22"/>
                  <w:szCs w:val="22"/>
                </w:rPr>
                <w:t>1</w:t>
              </w:r>
            </w:ins>
          </w:p>
        </w:tc>
        <w:tc>
          <w:tcPr>
            <w:tcW w:w="197"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ins w:id="1265" w:author="ERCOT" w:date="2017-09-28T10:46:00Z"/>
                <w:sz w:val="22"/>
                <w:szCs w:val="22"/>
              </w:rPr>
            </w:pPr>
            <w:ins w:id="1266" w:author="ERCOT" w:date="2017-09-28T10:46:00Z">
              <w:r w:rsidRPr="000357D1">
                <w:rPr>
                  <w:b/>
                  <w:bCs/>
                  <w:sz w:val="22"/>
                  <w:szCs w:val="22"/>
                </w:rPr>
                <w:t>2</w:t>
              </w:r>
            </w:ins>
          </w:p>
        </w:tc>
        <w:tc>
          <w:tcPr>
            <w:tcW w:w="202"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ins w:id="1267" w:author="ERCOT" w:date="2017-09-28T10:46:00Z"/>
                <w:sz w:val="22"/>
                <w:szCs w:val="22"/>
              </w:rPr>
            </w:pPr>
            <w:ins w:id="1268" w:author="ERCOT" w:date="2017-09-28T10:46:00Z">
              <w:r w:rsidRPr="000357D1">
                <w:rPr>
                  <w:b/>
                  <w:bCs/>
                  <w:sz w:val="22"/>
                  <w:szCs w:val="22"/>
                </w:rPr>
                <w:t>3</w:t>
              </w:r>
            </w:ins>
          </w:p>
        </w:tc>
        <w:tc>
          <w:tcPr>
            <w:tcW w:w="202"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ins w:id="1269" w:author="ERCOT" w:date="2017-09-28T10:46:00Z"/>
                <w:sz w:val="22"/>
                <w:szCs w:val="22"/>
              </w:rPr>
            </w:pPr>
            <w:ins w:id="1270" w:author="ERCOT" w:date="2017-09-28T10:46:00Z">
              <w:r w:rsidRPr="000357D1">
                <w:rPr>
                  <w:b/>
                  <w:bCs/>
                  <w:sz w:val="22"/>
                  <w:szCs w:val="22"/>
                </w:rPr>
                <w:t>4</w:t>
              </w:r>
            </w:ins>
          </w:p>
        </w:tc>
        <w:tc>
          <w:tcPr>
            <w:tcW w:w="202"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ins w:id="1271" w:author="ERCOT" w:date="2017-09-28T10:46:00Z"/>
                <w:sz w:val="22"/>
                <w:szCs w:val="22"/>
              </w:rPr>
            </w:pPr>
            <w:ins w:id="1272" w:author="ERCOT" w:date="2017-09-28T10:46:00Z">
              <w:r w:rsidRPr="000357D1">
                <w:rPr>
                  <w:b/>
                  <w:bCs/>
                  <w:sz w:val="22"/>
                  <w:szCs w:val="22"/>
                </w:rPr>
                <w:t>5</w:t>
              </w:r>
            </w:ins>
          </w:p>
        </w:tc>
        <w:tc>
          <w:tcPr>
            <w:tcW w:w="202"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ins w:id="1273" w:author="ERCOT" w:date="2017-09-28T10:46:00Z"/>
                <w:sz w:val="22"/>
                <w:szCs w:val="22"/>
              </w:rPr>
            </w:pPr>
            <w:ins w:id="1274" w:author="ERCOT" w:date="2017-09-28T10:46:00Z">
              <w:r w:rsidRPr="000357D1">
                <w:rPr>
                  <w:b/>
                  <w:bCs/>
                  <w:sz w:val="22"/>
                  <w:szCs w:val="22"/>
                </w:rPr>
                <w:t>6</w:t>
              </w:r>
            </w:ins>
          </w:p>
        </w:tc>
        <w:tc>
          <w:tcPr>
            <w:tcW w:w="202"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ins w:id="1275" w:author="ERCOT" w:date="2017-09-28T10:46:00Z"/>
                <w:sz w:val="22"/>
                <w:szCs w:val="22"/>
              </w:rPr>
            </w:pPr>
            <w:ins w:id="1276" w:author="ERCOT" w:date="2017-09-28T10:46:00Z">
              <w:r w:rsidRPr="000357D1">
                <w:rPr>
                  <w:b/>
                  <w:bCs/>
                  <w:sz w:val="22"/>
                  <w:szCs w:val="22"/>
                </w:rPr>
                <w:t>7</w:t>
              </w:r>
            </w:ins>
          </w:p>
        </w:tc>
        <w:tc>
          <w:tcPr>
            <w:tcW w:w="202"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ins w:id="1277" w:author="ERCOT" w:date="2017-09-28T10:46:00Z"/>
                <w:sz w:val="22"/>
                <w:szCs w:val="22"/>
              </w:rPr>
            </w:pPr>
            <w:ins w:id="1278" w:author="ERCOT" w:date="2017-09-28T10:46:00Z">
              <w:r w:rsidRPr="000357D1">
                <w:rPr>
                  <w:b/>
                  <w:bCs/>
                  <w:sz w:val="22"/>
                  <w:szCs w:val="22"/>
                </w:rPr>
                <w:t>8</w:t>
              </w:r>
            </w:ins>
          </w:p>
        </w:tc>
        <w:tc>
          <w:tcPr>
            <w:tcW w:w="181"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ins w:id="1279" w:author="ERCOT" w:date="2017-09-28T10:46:00Z"/>
                <w:sz w:val="22"/>
                <w:szCs w:val="22"/>
              </w:rPr>
            </w:pPr>
            <w:ins w:id="1280" w:author="ERCOT" w:date="2017-09-28T10:46:00Z">
              <w:r w:rsidRPr="000357D1">
                <w:rPr>
                  <w:b/>
                  <w:bCs/>
                  <w:sz w:val="22"/>
                  <w:szCs w:val="22"/>
                </w:rPr>
                <w:t>9</w:t>
              </w:r>
            </w:ins>
          </w:p>
        </w:tc>
        <w:tc>
          <w:tcPr>
            <w:tcW w:w="223"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ins w:id="1281" w:author="ERCOT" w:date="2017-09-28T10:46:00Z"/>
                <w:sz w:val="22"/>
                <w:szCs w:val="22"/>
              </w:rPr>
            </w:pPr>
            <w:ins w:id="1282" w:author="ERCOT" w:date="2017-09-28T10:46:00Z">
              <w:r w:rsidRPr="000357D1">
                <w:rPr>
                  <w:b/>
                  <w:bCs/>
                  <w:sz w:val="22"/>
                  <w:szCs w:val="22"/>
                </w:rPr>
                <w:t>10</w:t>
              </w:r>
            </w:ins>
          </w:p>
        </w:tc>
        <w:tc>
          <w:tcPr>
            <w:tcW w:w="202"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ins w:id="1283" w:author="ERCOT" w:date="2017-09-28T10:46:00Z"/>
                <w:sz w:val="22"/>
                <w:szCs w:val="22"/>
              </w:rPr>
            </w:pPr>
            <w:ins w:id="1284" w:author="ERCOT" w:date="2017-09-28T10:46:00Z">
              <w:r w:rsidRPr="000357D1">
                <w:rPr>
                  <w:b/>
                  <w:bCs/>
                  <w:sz w:val="22"/>
                  <w:szCs w:val="22"/>
                </w:rPr>
                <w:t>11</w:t>
              </w:r>
            </w:ins>
          </w:p>
        </w:tc>
        <w:tc>
          <w:tcPr>
            <w:tcW w:w="202"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ins w:id="1285" w:author="ERCOT" w:date="2017-09-28T10:46:00Z"/>
                <w:sz w:val="22"/>
                <w:szCs w:val="22"/>
              </w:rPr>
            </w:pPr>
            <w:ins w:id="1286" w:author="ERCOT" w:date="2017-09-28T10:46:00Z">
              <w:r w:rsidRPr="000357D1">
                <w:rPr>
                  <w:b/>
                  <w:bCs/>
                  <w:sz w:val="22"/>
                  <w:szCs w:val="22"/>
                </w:rPr>
                <w:t>12</w:t>
              </w:r>
            </w:ins>
          </w:p>
        </w:tc>
        <w:tc>
          <w:tcPr>
            <w:tcW w:w="197"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ins w:id="1287" w:author="ERCOT" w:date="2017-09-28T10:46:00Z"/>
                <w:sz w:val="22"/>
                <w:szCs w:val="22"/>
              </w:rPr>
            </w:pPr>
            <w:ins w:id="1288" w:author="ERCOT" w:date="2017-09-28T10:46:00Z">
              <w:r w:rsidRPr="000357D1">
                <w:rPr>
                  <w:b/>
                  <w:bCs/>
                  <w:sz w:val="22"/>
                  <w:szCs w:val="22"/>
                </w:rPr>
                <w:t>13</w:t>
              </w:r>
            </w:ins>
          </w:p>
        </w:tc>
        <w:tc>
          <w:tcPr>
            <w:tcW w:w="202"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ins w:id="1289" w:author="ERCOT" w:date="2017-09-28T10:46:00Z"/>
                <w:sz w:val="22"/>
                <w:szCs w:val="22"/>
              </w:rPr>
            </w:pPr>
            <w:ins w:id="1290" w:author="ERCOT" w:date="2017-09-28T10:46:00Z">
              <w:r w:rsidRPr="000357D1">
                <w:rPr>
                  <w:b/>
                  <w:bCs/>
                  <w:sz w:val="22"/>
                  <w:szCs w:val="22"/>
                </w:rPr>
                <w:t>14</w:t>
              </w:r>
            </w:ins>
          </w:p>
        </w:tc>
        <w:tc>
          <w:tcPr>
            <w:tcW w:w="197"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ins w:id="1291" w:author="ERCOT" w:date="2017-09-28T10:46:00Z"/>
                <w:sz w:val="22"/>
                <w:szCs w:val="22"/>
              </w:rPr>
            </w:pPr>
            <w:ins w:id="1292" w:author="ERCOT" w:date="2017-09-28T10:46:00Z">
              <w:r w:rsidRPr="000357D1">
                <w:rPr>
                  <w:b/>
                  <w:bCs/>
                  <w:sz w:val="22"/>
                  <w:szCs w:val="22"/>
                </w:rPr>
                <w:t>15</w:t>
              </w:r>
            </w:ins>
          </w:p>
        </w:tc>
        <w:tc>
          <w:tcPr>
            <w:tcW w:w="197"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ins w:id="1293" w:author="ERCOT" w:date="2017-09-28T10:46:00Z"/>
                <w:sz w:val="22"/>
                <w:szCs w:val="22"/>
              </w:rPr>
            </w:pPr>
            <w:ins w:id="1294" w:author="ERCOT" w:date="2017-09-28T10:46:00Z">
              <w:r w:rsidRPr="000357D1">
                <w:rPr>
                  <w:b/>
                  <w:bCs/>
                  <w:sz w:val="22"/>
                  <w:szCs w:val="22"/>
                </w:rPr>
                <w:t>16</w:t>
              </w:r>
            </w:ins>
          </w:p>
        </w:tc>
        <w:tc>
          <w:tcPr>
            <w:tcW w:w="197"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ins w:id="1295" w:author="ERCOT" w:date="2017-09-28T10:46:00Z"/>
                <w:sz w:val="22"/>
                <w:szCs w:val="22"/>
              </w:rPr>
            </w:pPr>
            <w:ins w:id="1296" w:author="ERCOT" w:date="2017-09-28T10:46:00Z">
              <w:r w:rsidRPr="000357D1">
                <w:rPr>
                  <w:b/>
                  <w:bCs/>
                  <w:sz w:val="22"/>
                  <w:szCs w:val="22"/>
                </w:rPr>
                <w:t>17</w:t>
              </w:r>
            </w:ins>
          </w:p>
        </w:tc>
        <w:tc>
          <w:tcPr>
            <w:tcW w:w="179"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ins w:id="1297" w:author="ERCOT" w:date="2017-09-28T10:46:00Z"/>
                <w:sz w:val="22"/>
                <w:szCs w:val="22"/>
              </w:rPr>
            </w:pPr>
            <w:ins w:id="1298" w:author="ERCOT" w:date="2017-09-28T10:46:00Z">
              <w:r w:rsidRPr="000357D1">
                <w:rPr>
                  <w:b/>
                  <w:bCs/>
                  <w:sz w:val="22"/>
                  <w:szCs w:val="22"/>
                </w:rPr>
                <w:t>18</w:t>
              </w:r>
            </w:ins>
          </w:p>
        </w:tc>
        <w:tc>
          <w:tcPr>
            <w:tcW w:w="191"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ins w:id="1299" w:author="ERCOT" w:date="2017-09-28T10:46:00Z"/>
                <w:sz w:val="22"/>
                <w:szCs w:val="22"/>
              </w:rPr>
            </w:pPr>
            <w:ins w:id="1300" w:author="ERCOT" w:date="2017-09-28T10:46:00Z">
              <w:r w:rsidRPr="000357D1">
                <w:rPr>
                  <w:b/>
                  <w:bCs/>
                  <w:sz w:val="22"/>
                  <w:szCs w:val="22"/>
                </w:rPr>
                <w:t>19</w:t>
              </w:r>
            </w:ins>
          </w:p>
        </w:tc>
        <w:tc>
          <w:tcPr>
            <w:tcW w:w="168"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ins w:id="1301" w:author="ERCOT" w:date="2017-09-28T10:46:00Z"/>
                <w:sz w:val="22"/>
                <w:szCs w:val="22"/>
              </w:rPr>
            </w:pPr>
            <w:ins w:id="1302" w:author="ERCOT" w:date="2017-09-28T10:46:00Z">
              <w:r w:rsidRPr="000357D1">
                <w:rPr>
                  <w:b/>
                  <w:bCs/>
                  <w:sz w:val="22"/>
                  <w:szCs w:val="22"/>
                </w:rPr>
                <w:t>20</w:t>
              </w:r>
            </w:ins>
          </w:p>
        </w:tc>
        <w:tc>
          <w:tcPr>
            <w:tcW w:w="169"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ins w:id="1303" w:author="ERCOT" w:date="2017-09-28T10:46:00Z"/>
                <w:sz w:val="22"/>
                <w:szCs w:val="22"/>
              </w:rPr>
            </w:pPr>
            <w:ins w:id="1304" w:author="ERCOT" w:date="2017-09-28T10:46:00Z">
              <w:r w:rsidRPr="000357D1">
                <w:rPr>
                  <w:b/>
                  <w:bCs/>
                  <w:sz w:val="22"/>
                  <w:szCs w:val="22"/>
                </w:rPr>
                <w:t>21</w:t>
              </w:r>
            </w:ins>
          </w:p>
        </w:tc>
        <w:tc>
          <w:tcPr>
            <w:tcW w:w="183"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ins w:id="1305" w:author="ERCOT" w:date="2017-09-28T10:46:00Z"/>
                <w:sz w:val="22"/>
                <w:szCs w:val="22"/>
              </w:rPr>
            </w:pPr>
            <w:ins w:id="1306" w:author="ERCOT" w:date="2017-09-28T10:46:00Z">
              <w:r w:rsidRPr="000357D1">
                <w:rPr>
                  <w:b/>
                  <w:bCs/>
                  <w:sz w:val="22"/>
                  <w:szCs w:val="22"/>
                </w:rPr>
                <w:t>22</w:t>
              </w:r>
            </w:ins>
          </w:p>
        </w:tc>
        <w:tc>
          <w:tcPr>
            <w:tcW w:w="150"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ins w:id="1307" w:author="ERCOT" w:date="2017-09-28T10:46:00Z"/>
                <w:sz w:val="22"/>
                <w:szCs w:val="22"/>
              </w:rPr>
            </w:pPr>
            <w:ins w:id="1308" w:author="ERCOT" w:date="2017-09-28T10:46:00Z">
              <w:r w:rsidRPr="000357D1">
                <w:rPr>
                  <w:b/>
                  <w:bCs/>
                  <w:sz w:val="22"/>
                  <w:szCs w:val="22"/>
                </w:rPr>
                <w:t>23</w:t>
              </w:r>
            </w:ins>
          </w:p>
        </w:tc>
        <w:tc>
          <w:tcPr>
            <w:tcW w:w="206" w:type="pct"/>
            <w:tcBorders>
              <w:top w:val="single" w:sz="12" w:space="0" w:color="000000"/>
              <w:left w:val="single" w:sz="4" w:space="0" w:color="000000"/>
              <w:bottom w:val="single" w:sz="4" w:space="0" w:color="000000"/>
              <w:right w:val="single" w:sz="8" w:space="0" w:color="000000"/>
            </w:tcBorders>
            <w:vAlign w:val="center"/>
          </w:tcPr>
          <w:p w:rsidR="00CB1780" w:rsidRPr="000357D1" w:rsidRDefault="00CB1780" w:rsidP="006B40AB">
            <w:pPr>
              <w:widowControl/>
              <w:autoSpaceDE/>
              <w:autoSpaceDN/>
              <w:adjustRightInd/>
              <w:jc w:val="center"/>
              <w:rPr>
                <w:ins w:id="1309" w:author="ERCOT" w:date="2017-09-28T10:46:00Z"/>
                <w:sz w:val="22"/>
                <w:szCs w:val="22"/>
              </w:rPr>
            </w:pPr>
            <w:ins w:id="1310" w:author="ERCOT" w:date="2017-09-28T10:46:00Z">
              <w:r w:rsidRPr="000357D1">
                <w:rPr>
                  <w:b/>
                  <w:bCs/>
                  <w:sz w:val="22"/>
                  <w:szCs w:val="22"/>
                </w:rPr>
                <w:t>24</w:t>
              </w:r>
            </w:ins>
          </w:p>
        </w:tc>
      </w:tr>
      <w:tr w:rsidR="00244AB2" w:rsidRPr="00CC576E" w:rsidTr="006B40AB">
        <w:trPr>
          <w:trHeight w:val="576"/>
          <w:tblCellSpacing w:w="0" w:type="dxa"/>
          <w:ins w:id="1311" w:author="ERCOT" w:date="2017-09-28T10:46:00Z"/>
        </w:trPr>
        <w:tc>
          <w:tcPr>
            <w:tcW w:w="345" w:type="pct"/>
            <w:tcBorders>
              <w:top w:val="single" w:sz="4" w:space="0" w:color="000000"/>
              <w:left w:val="single" w:sz="8" w:space="0" w:color="000000"/>
              <w:bottom w:val="single" w:sz="4" w:space="0" w:color="000000"/>
              <w:right w:val="single" w:sz="4" w:space="0" w:color="000000"/>
            </w:tcBorders>
            <w:vAlign w:val="center"/>
          </w:tcPr>
          <w:p w:rsidR="00244AB2" w:rsidRPr="000357D1" w:rsidRDefault="00244AB2" w:rsidP="00244AB2">
            <w:pPr>
              <w:widowControl/>
              <w:autoSpaceDE/>
              <w:autoSpaceDN/>
              <w:adjustRightInd/>
              <w:jc w:val="center"/>
              <w:rPr>
                <w:ins w:id="1312" w:author="ERCOT" w:date="2017-09-28T10:46:00Z"/>
                <w:sz w:val="22"/>
                <w:szCs w:val="22"/>
              </w:rPr>
            </w:pPr>
            <w:ins w:id="1313" w:author="ERCOT" w:date="2017-09-28T10:46:00Z">
              <w:r w:rsidRPr="000357D1">
                <w:rPr>
                  <w:b/>
                  <w:bCs/>
                  <w:sz w:val="22"/>
                  <w:szCs w:val="22"/>
                </w:rPr>
                <w:t>Jan.</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14" w:author="ERCOT" w:date="2017-09-28T10:46:00Z"/>
                <w:b/>
                <w:bCs/>
                <w:sz w:val="22"/>
                <w:szCs w:val="22"/>
              </w:rPr>
            </w:pPr>
            <w:ins w:id="1315" w:author="ERCOT" w:date="2017-10-06T09:32:00Z">
              <w:r>
                <w:rPr>
                  <w:rFonts w:ascii="Calibri" w:hAnsi="Calibri"/>
                  <w:color w:val="000000"/>
                  <w:sz w:val="22"/>
                  <w:szCs w:val="22"/>
                </w:rPr>
                <w:t>41</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16" w:author="ERCOT" w:date="2017-09-28T10:46:00Z"/>
                <w:b/>
                <w:bCs/>
                <w:sz w:val="22"/>
                <w:szCs w:val="22"/>
              </w:rPr>
            </w:pPr>
            <w:ins w:id="1317" w:author="ERCOT" w:date="2017-10-06T09:32:00Z">
              <w:r>
                <w:rPr>
                  <w:rFonts w:ascii="Calibri" w:hAnsi="Calibri"/>
                  <w:color w:val="000000"/>
                  <w:sz w:val="22"/>
                  <w:szCs w:val="22"/>
                </w:rPr>
                <w:t>41</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18" w:author="ERCOT" w:date="2017-09-28T10:46:00Z"/>
                <w:b/>
                <w:bCs/>
                <w:sz w:val="22"/>
                <w:szCs w:val="22"/>
              </w:rPr>
            </w:pPr>
            <w:ins w:id="1319" w:author="ERCOT" w:date="2017-10-06T09:32:00Z">
              <w:r>
                <w:rPr>
                  <w:rFonts w:ascii="Calibri" w:hAnsi="Calibri"/>
                  <w:color w:val="000000"/>
                  <w:sz w:val="22"/>
                  <w:szCs w:val="22"/>
                </w:rPr>
                <w:t>45</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20" w:author="ERCOT" w:date="2017-09-28T10:46:00Z"/>
                <w:b/>
                <w:bCs/>
                <w:sz w:val="22"/>
                <w:szCs w:val="22"/>
              </w:rPr>
            </w:pPr>
            <w:ins w:id="1321" w:author="ERCOT" w:date="2017-10-06T09:32:00Z">
              <w:r>
                <w:rPr>
                  <w:rFonts w:ascii="Calibri" w:hAnsi="Calibri"/>
                  <w:color w:val="000000"/>
                  <w:sz w:val="22"/>
                  <w:szCs w:val="22"/>
                </w:rPr>
                <w:t>45</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22" w:author="ERCOT" w:date="2017-09-28T10:46:00Z"/>
                <w:b/>
                <w:bCs/>
                <w:sz w:val="22"/>
                <w:szCs w:val="22"/>
              </w:rPr>
            </w:pPr>
            <w:ins w:id="1323" w:author="ERCOT" w:date="2017-10-06T09:32:00Z">
              <w:r>
                <w:rPr>
                  <w:rFonts w:ascii="Calibri" w:hAnsi="Calibri"/>
                  <w:color w:val="000000"/>
                  <w:sz w:val="22"/>
                  <w:szCs w:val="22"/>
                </w:rPr>
                <w:t>45</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24" w:author="ERCOT" w:date="2017-09-28T10:46:00Z"/>
                <w:b/>
                <w:bCs/>
                <w:sz w:val="22"/>
                <w:szCs w:val="22"/>
              </w:rPr>
            </w:pPr>
            <w:ins w:id="1325" w:author="ERCOT" w:date="2017-10-06T09:32:00Z">
              <w:r>
                <w:rPr>
                  <w:rFonts w:ascii="Calibri" w:hAnsi="Calibri"/>
                  <w:color w:val="000000"/>
                  <w:sz w:val="22"/>
                  <w:szCs w:val="22"/>
                </w:rPr>
                <w:t>45</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26" w:author="ERCOT" w:date="2017-09-28T10:46:00Z"/>
                <w:b/>
                <w:bCs/>
                <w:sz w:val="22"/>
                <w:szCs w:val="22"/>
              </w:rPr>
            </w:pPr>
            <w:ins w:id="1327" w:author="ERCOT" w:date="2017-10-06T09:32:00Z">
              <w:r>
                <w:rPr>
                  <w:rFonts w:ascii="Calibri" w:hAnsi="Calibri"/>
                  <w:color w:val="000000"/>
                  <w:sz w:val="22"/>
                  <w:szCs w:val="22"/>
                </w:rPr>
                <w:t>50</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28" w:author="ERCOT" w:date="2017-09-28T10:46:00Z"/>
                <w:b/>
                <w:bCs/>
                <w:sz w:val="22"/>
                <w:szCs w:val="22"/>
              </w:rPr>
            </w:pPr>
            <w:ins w:id="1329" w:author="ERCOT" w:date="2017-10-06T09:32:00Z">
              <w:r>
                <w:rPr>
                  <w:rFonts w:ascii="Calibri" w:hAnsi="Calibri"/>
                  <w:color w:val="000000"/>
                  <w:sz w:val="22"/>
                  <w:szCs w:val="22"/>
                </w:rPr>
                <w:t>50</w:t>
              </w:r>
            </w:ins>
          </w:p>
        </w:tc>
        <w:tc>
          <w:tcPr>
            <w:tcW w:w="181"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30" w:author="ERCOT" w:date="2017-09-28T10:46:00Z"/>
                <w:b/>
                <w:bCs/>
                <w:sz w:val="22"/>
                <w:szCs w:val="22"/>
              </w:rPr>
            </w:pPr>
            <w:ins w:id="1331" w:author="ERCOT" w:date="2017-10-06T09:32:00Z">
              <w:r>
                <w:rPr>
                  <w:rFonts w:ascii="Calibri" w:hAnsi="Calibri"/>
                  <w:color w:val="000000"/>
                  <w:sz w:val="22"/>
                  <w:szCs w:val="22"/>
                </w:rPr>
                <w:t>50</w:t>
              </w:r>
            </w:ins>
          </w:p>
        </w:tc>
        <w:tc>
          <w:tcPr>
            <w:tcW w:w="223"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32" w:author="ERCOT" w:date="2017-09-28T10:46:00Z"/>
                <w:b/>
                <w:bCs/>
                <w:sz w:val="22"/>
                <w:szCs w:val="22"/>
              </w:rPr>
            </w:pPr>
            <w:ins w:id="1333" w:author="ERCOT" w:date="2017-10-06T09:32:00Z">
              <w:r>
                <w:rPr>
                  <w:rFonts w:ascii="Calibri" w:hAnsi="Calibri"/>
                  <w:color w:val="000000"/>
                  <w:sz w:val="22"/>
                  <w:szCs w:val="22"/>
                </w:rPr>
                <w:t>50</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34" w:author="ERCOT" w:date="2017-09-28T10:46:00Z"/>
                <w:b/>
                <w:bCs/>
                <w:sz w:val="22"/>
                <w:szCs w:val="22"/>
              </w:rPr>
            </w:pPr>
            <w:ins w:id="1335" w:author="ERCOT" w:date="2017-10-06T09:32:00Z">
              <w:r>
                <w:rPr>
                  <w:rFonts w:ascii="Calibri" w:hAnsi="Calibri"/>
                  <w:color w:val="000000"/>
                  <w:sz w:val="22"/>
                  <w:szCs w:val="22"/>
                </w:rPr>
                <w:t>42</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36" w:author="ERCOT" w:date="2017-09-28T10:46:00Z"/>
                <w:b/>
                <w:bCs/>
                <w:sz w:val="22"/>
                <w:szCs w:val="22"/>
              </w:rPr>
            </w:pPr>
            <w:ins w:id="1337" w:author="ERCOT" w:date="2017-10-06T09:32:00Z">
              <w:r>
                <w:rPr>
                  <w:rFonts w:ascii="Calibri" w:hAnsi="Calibri"/>
                  <w:color w:val="000000"/>
                  <w:sz w:val="22"/>
                  <w:szCs w:val="22"/>
                </w:rPr>
                <w:t>42</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38" w:author="ERCOT" w:date="2017-09-28T10:46:00Z"/>
                <w:b/>
                <w:bCs/>
                <w:sz w:val="22"/>
                <w:szCs w:val="22"/>
              </w:rPr>
            </w:pPr>
            <w:ins w:id="1339" w:author="ERCOT" w:date="2017-10-06T09:32:00Z">
              <w:r>
                <w:rPr>
                  <w:rFonts w:ascii="Calibri" w:hAnsi="Calibri"/>
                  <w:color w:val="000000"/>
                  <w:sz w:val="22"/>
                  <w:szCs w:val="22"/>
                </w:rPr>
                <w:t>42</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40" w:author="ERCOT" w:date="2017-09-28T10:46:00Z"/>
                <w:b/>
                <w:bCs/>
                <w:sz w:val="22"/>
                <w:szCs w:val="22"/>
              </w:rPr>
            </w:pPr>
            <w:ins w:id="1341" w:author="ERCOT" w:date="2017-10-06T09:32:00Z">
              <w:r>
                <w:rPr>
                  <w:rFonts w:ascii="Calibri" w:hAnsi="Calibri"/>
                  <w:color w:val="000000"/>
                  <w:sz w:val="22"/>
                  <w:szCs w:val="22"/>
                </w:rPr>
                <w:t>42</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42" w:author="ERCOT" w:date="2017-09-28T10:46:00Z"/>
                <w:b/>
                <w:bCs/>
                <w:sz w:val="22"/>
                <w:szCs w:val="22"/>
              </w:rPr>
            </w:pPr>
            <w:ins w:id="1343" w:author="ERCOT" w:date="2017-10-06T09:32:00Z">
              <w:r>
                <w:rPr>
                  <w:rFonts w:ascii="Calibri" w:hAnsi="Calibri"/>
                  <w:color w:val="000000"/>
                  <w:sz w:val="22"/>
                  <w:szCs w:val="22"/>
                </w:rPr>
                <w:t>37</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44" w:author="ERCOT" w:date="2017-09-28T10:46:00Z"/>
                <w:b/>
                <w:bCs/>
                <w:sz w:val="22"/>
                <w:szCs w:val="22"/>
              </w:rPr>
            </w:pPr>
            <w:ins w:id="1345" w:author="ERCOT" w:date="2017-10-06T09:32:00Z">
              <w:r>
                <w:rPr>
                  <w:rFonts w:ascii="Calibri" w:hAnsi="Calibri"/>
                  <w:color w:val="000000"/>
                  <w:sz w:val="22"/>
                  <w:szCs w:val="22"/>
                </w:rPr>
                <w:t>37</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46" w:author="ERCOT" w:date="2017-09-28T10:46:00Z"/>
                <w:b/>
                <w:bCs/>
                <w:sz w:val="22"/>
                <w:szCs w:val="22"/>
              </w:rPr>
            </w:pPr>
            <w:ins w:id="1347" w:author="ERCOT" w:date="2017-10-06T09:32:00Z">
              <w:r>
                <w:rPr>
                  <w:rFonts w:ascii="Calibri" w:hAnsi="Calibri"/>
                  <w:color w:val="000000"/>
                  <w:sz w:val="22"/>
                  <w:szCs w:val="22"/>
                </w:rPr>
                <w:t>37</w:t>
              </w:r>
            </w:ins>
          </w:p>
        </w:tc>
        <w:tc>
          <w:tcPr>
            <w:tcW w:w="179"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48" w:author="ERCOT" w:date="2017-09-28T10:46:00Z"/>
                <w:b/>
                <w:bCs/>
                <w:sz w:val="22"/>
                <w:szCs w:val="22"/>
              </w:rPr>
            </w:pPr>
            <w:ins w:id="1349" w:author="ERCOT" w:date="2017-10-06T09:32:00Z">
              <w:r>
                <w:rPr>
                  <w:rFonts w:ascii="Calibri" w:hAnsi="Calibri"/>
                  <w:color w:val="000000"/>
                  <w:sz w:val="22"/>
                  <w:szCs w:val="22"/>
                </w:rPr>
                <w:t>37</w:t>
              </w:r>
            </w:ins>
          </w:p>
        </w:tc>
        <w:tc>
          <w:tcPr>
            <w:tcW w:w="191"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50" w:author="ERCOT" w:date="2017-09-28T10:46:00Z"/>
                <w:b/>
                <w:bCs/>
                <w:sz w:val="22"/>
                <w:szCs w:val="22"/>
              </w:rPr>
            </w:pPr>
            <w:ins w:id="1351" w:author="ERCOT" w:date="2017-10-06T09:32:00Z">
              <w:r>
                <w:rPr>
                  <w:rFonts w:ascii="Calibri" w:hAnsi="Calibri"/>
                  <w:color w:val="000000"/>
                  <w:sz w:val="22"/>
                  <w:szCs w:val="22"/>
                </w:rPr>
                <w:t>46</w:t>
              </w:r>
            </w:ins>
          </w:p>
        </w:tc>
        <w:tc>
          <w:tcPr>
            <w:tcW w:w="168"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52" w:author="ERCOT" w:date="2017-09-28T10:46:00Z"/>
                <w:b/>
                <w:bCs/>
                <w:sz w:val="22"/>
                <w:szCs w:val="22"/>
              </w:rPr>
            </w:pPr>
            <w:ins w:id="1353" w:author="ERCOT" w:date="2017-10-06T09:32:00Z">
              <w:r>
                <w:rPr>
                  <w:rFonts w:ascii="Calibri" w:hAnsi="Calibri"/>
                  <w:color w:val="000000"/>
                  <w:sz w:val="22"/>
                  <w:szCs w:val="22"/>
                </w:rPr>
                <w:t>46</w:t>
              </w:r>
            </w:ins>
          </w:p>
        </w:tc>
        <w:tc>
          <w:tcPr>
            <w:tcW w:w="169"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54" w:author="ERCOT" w:date="2017-09-28T10:46:00Z"/>
                <w:b/>
                <w:bCs/>
                <w:sz w:val="22"/>
                <w:szCs w:val="22"/>
              </w:rPr>
            </w:pPr>
            <w:ins w:id="1355" w:author="ERCOT" w:date="2017-10-06T09:32:00Z">
              <w:r>
                <w:rPr>
                  <w:rFonts w:ascii="Calibri" w:hAnsi="Calibri"/>
                  <w:color w:val="000000"/>
                  <w:sz w:val="22"/>
                  <w:szCs w:val="22"/>
                </w:rPr>
                <w:t>46</w:t>
              </w:r>
            </w:ins>
          </w:p>
        </w:tc>
        <w:tc>
          <w:tcPr>
            <w:tcW w:w="183"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56" w:author="ERCOT" w:date="2017-09-28T10:46:00Z"/>
                <w:b/>
                <w:bCs/>
                <w:sz w:val="22"/>
                <w:szCs w:val="22"/>
              </w:rPr>
            </w:pPr>
            <w:ins w:id="1357" w:author="ERCOT" w:date="2017-10-06T09:32:00Z">
              <w:r>
                <w:rPr>
                  <w:rFonts w:ascii="Calibri" w:hAnsi="Calibri"/>
                  <w:color w:val="000000"/>
                  <w:sz w:val="22"/>
                  <w:szCs w:val="22"/>
                </w:rPr>
                <w:t>46</w:t>
              </w:r>
            </w:ins>
          </w:p>
        </w:tc>
        <w:tc>
          <w:tcPr>
            <w:tcW w:w="150"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58" w:author="ERCOT" w:date="2017-09-28T10:46:00Z"/>
                <w:b/>
                <w:bCs/>
                <w:sz w:val="22"/>
                <w:szCs w:val="22"/>
              </w:rPr>
            </w:pPr>
            <w:ins w:id="1359" w:author="ERCOT" w:date="2017-10-06T09:32:00Z">
              <w:r>
                <w:rPr>
                  <w:rFonts w:ascii="Calibri" w:hAnsi="Calibri"/>
                  <w:color w:val="000000"/>
                  <w:sz w:val="22"/>
                  <w:szCs w:val="22"/>
                </w:rPr>
                <w:t>41</w:t>
              </w:r>
            </w:ins>
          </w:p>
        </w:tc>
        <w:tc>
          <w:tcPr>
            <w:tcW w:w="206" w:type="pct"/>
            <w:tcBorders>
              <w:top w:val="single" w:sz="4" w:space="0" w:color="000000"/>
              <w:left w:val="single" w:sz="4" w:space="0" w:color="000000"/>
              <w:bottom w:val="single" w:sz="4" w:space="0" w:color="000000"/>
              <w:right w:val="single" w:sz="8" w:space="0" w:color="000000"/>
            </w:tcBorders>
            <w:vAlign w:val="bottom"/>
          </w:tcPr>
          <w:p w:rsidR="00244AB2" w:rsidRPr="00AA6A8E" w:rsidRDefault="00244AB2" w:rsidP="00244AB2">
            <w:pPr>
              <w:widowControl/>
              <w:autoSpaceDE/>
              <w:autoSpaceDN/>
              <w:adjustRightInd/>
              <w:jc w:val="center"/>
              <w:rPr>
                <w:ins w:id="1360" w:author="ERCOT" w:date="2017-09-28T10:46:00Z"/>
                <w:b/>
                <w:bCs/>
                <w:sz w:val="22"/>
                <w:szCs w:val="22"/>
              </w:rPr>
            </w:pPr>
            <w:ins w:id="1361" w:author="ERCOT" w:date="2017-10-06T09:32:00Z">
              <w:r>
                <w:rPr>
                  <w:rFonts w:ascii="Calibri" w:hAnsi="Calibri"/>
                  <w:color w:val="000000"/>
                  <w:sz w:val="22"/>
                  <w:szCs w:val="22"/>
                </w:rPr>
                <w:t>41</w:t>
              </w:r>
            </w:ins>
          </w:p>
        </w:tc>
      </w:tr>
      <w:tr w:rsidR="00244AB2" w:rsidRPr="00CC576E" w:rsidTr="006B40AB">
        <w:trPr>
          <w:trHeight w:val="576"/>
          <w:tblCellSpacing w:w="0" w:type="dxa"/>
          <w:ins w:id="1362" w:author="ERCOT" w:date="2017-09-28T10:46:00Z"/>
        </w:trPr>
        <w:tc>
          <w:tcPr>
            <w:tcW w:w="345" w:type="pct"/>
            <w:tcBorders>
              <w:top w:val="single" w:sz="4" w:space="0" w:color="000000"/>
              <w:left w:val="single" w:sz="8" w:space="0" w:color="000000"/>
              <w:bottom w:val="single" w:sz="4" w:space="0" w:color="000000"/>
              <w:right w:val="single" w:sz="4" w:space="0" w:color="000000"/>
            </w:tcBorders>
            <w:vAlign w:val="center"/>
          </w:tcPr>
          <w:p w:rsidR="00244AB2" w:rsidRPr="000357D1" w:rsidRDefault="00244AB2" w:rsidP="00244AB2">
            <w:pPr>
              <w:widowControl/>
              <w:autoSpaceDE/>
              <w:autoSpaceDN/>
              <w:adjustRightInd/>
              <w:jc w:val="center"/>
              <w:rPr>
                <w:ins w:id="1363" w:author="ERCOT" w:date="2017-09-28T10:46:00Z"/>
                <w:sz w:val="22"/>
                <w:szCs w:val="22"/>
              </w:rPr>
            </w:pPr>
            <w:ins w:id="1364" w:author="ERCOT" w:date="2017-09-28T10:46:00Z">
              <w:r w:rsidRPr="000357D1">
                <w:rPr>
                  <w:b/>
                  <w:bCs/>
                  <w:sz w:val="22"/>
                  <w:szCs w:val="22"/>
                </w:rPr>
                <w:t>Feb.</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65" w:author="ERCOT" w:date="2017-09-28T10:46:00Z"/>
                <w:b/>
                <w:bCs/>
                <w:sz w:val="22"/>
                <w:szCs w:val="22"/>
              </w:rPr>
            </w:pPr>
            <w:ins w:id="1366" w:author="ERCOT" w:date="2017-10-06T09:32:00Z">
              <w:r>
                <w:rPr>
                  <w:rFonts w:ascii="Calibri" w:hAnsi="Calibri"/>
                  <w:color w:val="000000"/>
                  <w:sz w:val="22"/>
                  <w:szCs w:val="22"/>
                </w:rPr>
                <w:t>41</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67" w:author="ERCOT" w:date="2017-09-28T10:46:00Z"/>
                <w:b/>
                <w:bCs/>
                <w:sz w:val="22"/>
                <w:szCs w:val="22"/>
              </w:rPr>
            </w:pPr>
            <w:ins w:id="1368" w:author="ERCOT" w:date="2017-10-06T09:32:00Z">
              <w:r>
                <w:rPr>
                  <w:rFonts w:ascii="Calibri" w:hAnsi="Calibri"/>
                  <w:color w:val="000000"/>
                  <w:sz w:val="22"/>
                  <w:szCs w:val="22"/>
                </w:rPr>
                <w:t>41</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69" w:author="ERCOT" w:date="2017-09-28T10:46:00Z"/>
                <w:b/>
                <w:bCs/>
                <w:sz w:val="22"/>
                <w:szCs w:val="22"/>
              </w:rPr>
            </w:pPr>
            <w:ins w:id="1370" w:author="ERCOT" w:date="2017-10-06T09:32:00Z">
              <w:r>
                <w:rPr>
                  <w:rFonts w:ascii="Calibri" w:hAnsi="Calibri"/>
                  <w:color w:val="000000"/>
                  <w:sz w:val="22"/>
                  <w:szCs w:val="22"/>
                </w:rPr>
                <w:t>45</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71" w:author="ERCOT" w:date="2017-09-28T10:46:00Z"/>
                <w:b/>
                <w:bCs/>
                <w:sz w:val="22"/>
                <w:szCs w:val="22"/>
              </w:rPr>
            </w:pPr>
            <w:ins w:id="1372" w:author="ERCOT" w:date="2017-10-06T09:32:00Z">
              <w:r>
                <w:rPr>
                  <w:rFonts w:ascii="Calibri" w:hAnsi="Calibri"/>
                  <w:color w:val="000000"/>
                  <w:sz w:val="22"/>
                  <w:szCs w:val="22"/>
                </w:rPr>
                <w:t>45</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73" w:author="ERCOT" w:date="2017-09-28T10:46:00Z"/>
                <w:b/>
                <w:bCs/>
                <w:sz w:val="22"/>
                <w:szCs w:val="22"/>
              </w:rPr>
            </w:pPr>
            <w:ins w:id="1374" w:author="ERCOT" w:date="2017-10-06T09:32:00Z">
              <w:r>
                <w:rPr>
                  <w:rFonts w:ascii="Calibri" w:hAnsi="Calibri"/>
                  <w:color w:val="000000"/>
                  <w:sz w:val="22"/>
                  <w:szCs w:val="22"/>
                </w:rPr>
                <w:t>45</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75" w:author="ERCOT" w:date="2017-09-28T10:46:00Z"/>
                <w:b/>
                <w:bCs/>
                <w:sz w:val="22"/>
                <w:szCs w:val="22"/>
              </w:rPr>
            </w:pPr>
            <w:ins w:id="1376" w:author="ERCOT" w:date="2017-10-06T09:32:00Z">
              <w:r>
                <w:rPr>
                  <w:rFonts w:ascii="Calibri" w:hAnsi="Calibri"/>
                  <w:color w:val="000000"/>
                  <w:sz w:val="22"/>
                  <w:szCs w:val="22"/>
                </w:rPr>
                <w:t>45</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77" w:author="ERCOT" w:date="2017-09-28T10:46:00Z"/>
                <w:b/>
                <w:bCs/>
                <w:sz w:val="22"/>
                <w:szCs w:val="22"/>
              </w:rPr>
            </w:pPr>
            <w:ins w:id="1378" w:author="ERCOT" w:date="2017-10-06T09:32:00Z">
              <w:r>
                <w:rPr>
                  <w:rFonts w:ascii="Calibri" w:hAnsi="Calibri"/>
                  <w:color w:val="000000"/>
                  <w:sz w:val="22"/>
                  <w:szCs w:val="22"/>
                </w:rPr>
                <w:t>50</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79" w:author="ERCOT" w:date="2017-09-28T10:46:00Z"/>
                <w:b/>
                <w:bCs/>
                <w:sz w:val="22"/>
                <w:szCs w:val="22"/>
              </w:rPr>
            </w:pPr>
            <w:ins w:id="1380" w:author="ERCOT" w:date="2017-10-06T09:32:00Z">
              <w:r>
                <w:rPr>
                  <w:rFonts w:ascii="Calibri" w:hAnsi="Calibri"/>
                  <w:color w:val="000000"/>
                  <w:sz w:val="22"/>
                  <w:szCs w:val="22"/>
                </w:rPr>
                <w:t>50</w:t>
              </w:r>
            </w:ins>
          </w:p>
        </w:tc>
        <w:tc>
          <w:tcPr>
            <w:tcW w:w="181"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81" w:author="ERCOT" w:date="2017-09-28T10:46:00Z"/>
                <w:b/>
                <w:bCs/>
                <w:sz w:val="22"/>
                <w:szCs w:val="22"/>
              </w:rPr>
            </w:pPr>
            <w:ins w:id="1382" w:author="ERCOT" w:date="2017-10-06T09:32:00Z">
              <w:r>
                <w:rPr>
                  <w:rFonts w:ascii="Calibri" w:hAnsi="Calibri"/>
                  <w:color w:val="000000"/>
                  <w:sz w:val="22"/>
                  <w:szCs w:val="22"/>
                </w:rPr>
                <w:t>50</w:t>
              </w:r>
            </w:ins>
          </w:p>
        </w:tc>
        <w:tc>
          <w:tcPr>
            <w:tcW w:w="223"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83" w:author="ERCOT" w:date="2017-09-28T10:46:00Z"/>
                <w:b/>
                <w:bCs/>
                <w:sz w:val="22"/>
                <w:szCs w:val="22"/>
              </w:rPr>
            </w:pPr>
            <w:ins w:id="1384" w:author="ERCOT" w:date="2017-10-06T09:32:00Z">
              <w:r>
                <w:rPr>
                  <w:rFonts w:ascii="Calibri" w:hAnsi="Calibri"/>
                  <w:color w:val="000000"/>
                  <w:sz w:val="22"/>
                  <w:szCs w:val="22"/>
                </w:rPr>
                <w:t>50</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85" w:author="ERCOT" w:date="2017-09-28T10:46:00Z"/>
                <w:b/>
                <w:bCs/>
                <w:sz w:val="22"/>
                <w:szCs w:val="22"/>
              </w:rPr>
            </w:pPr>
            <w:ins w:id="1386" w:author="ERCOT" w:date="2017-10-06T09:32:00Z">
              <w:r>
                <w:rPr>
                  <w:rFonts w:ascii="Calibri" w:hAnsi="Calibri"/>
                  <w:color w:val="000000"/>
                  <w:sz w:val="22"/>
                  <w:szCs w:val="22"/>
                </w:rPr>
                <w:t>42</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87" w:author="ERCOT" w:date="2017-09-28T10:46:00Z"/>
                <w:b/>
                <w:bCs/>
                <w:sz w:val="22"/>
                <w:szCs w:val="22"/>
              </w:rPr>
            </w:pPr>
            <w:ins w:id="1388" w:author="ERCOT" w:date="2017-10-06T09:32:00Z">
              <w:r>
                <w:rPr>
                  <w:rFonts w:ascii="Calibri" w:hAnsi="Calibri"/>
                  <w:color w:val="000000"/>
                  <w:sz w:val="22"/>
                  <w:szCs w:val="22"/>
                </w:rPr>
                <w:t>42</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89" w:author="ERCOT" w:date="2017-09-28T10:46:00Z"/>
                <w:b/>
                <w:bCs/>
                <w:sz w:val="22"/>
                <w:szCs w:val="22"/>
              </w:rPr>
            </w:pPr>
            <w:ins w:id="1390" w:author="ERCOT" w:date="2017-10-06T09:32:00Z">
              <w:r>
                <w:rPr>
                  <w:rFonts w:ascii="Calibri" w:hAnsi="Calibri"/>
                  <w:color w:val="000000"/>
                  <w:sz w:val="22"/>
                  <w:szCs w:val="22"/>
                </w:rPr>
                <w:t>42</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91" w:author="ERCOT" w:date="2017-09-28T10:46:00Z"/>
                <w:b/>
                <w:bCs/>
                <w:sz w:val="22"/>
                <w:szCs w:val="22"/>
              </w:rPr>
            </w:pPr>
            <w:ins w:id="1392" w:author="ERCOT" w:date="2017-10-06T09:32:00Z">
              <w:r>
                <w:rPr>
                  <w:rFonts w:ascii="Calibri" w:hAnsi="Calibri"/>
                  <w:color w:val="000000"/>
                  <w:sz w:val="22"/>
                  <w:szCs w:val="22"/>
                </w:rPr>
                <w:t>42</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93" w:author="ERCOT" w:date="2017-09-28T10:46:00Z"/>
                <w:b/>
                <w:bCs/>
                <w:sz w:val="22"/>
                <w:szCs w:val="22"/>
              </w:rPr>
            </w:pPr>
            <w:ins w:id="1394" w:author="ERCOT" w:date="2017-10-06T09:32:00Z">
              <w:r>
                <w:rPr>
                  <w:rFonts w:ascii="Calibri" w:hAnsi="Calibri"/>
                  <w:color w:val="000000"/>
                  <w:sz w:val="22"/>
                  <w:szCs w:val="22"/>
                </w:rPr>
                <w:t>37</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95" w:author="ERCOT" w:date="2017-09-28T10:46:00Z"/>
                <w:b/>
                <w:bCs/>
                <w:sz w:val="22"/>
                <w:szCs w:val="22"/>
              </w:rPr>
            </w:pPr>
            <w:ins w:id="1396" w:author="ERCOT" w:date="2017-10-06T09:32:00Z">
              <w:r>
                <w:rPr>
                  <w:rFonts w:ascii="Calibri" w:hAnsi="Calibri"/>
                  <w:color w:val="000000"/>
                  <w:sz w:val="22"/>
                  <w:szCs w:val="22"/>
                </w:rPr>
                <w:t>37</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97" w:author="ERCOT" w:date="2017-09-28T10:46:00Z"/>
                <w:b/>
                <w:bCs/>
                <w:sz w:val="22"/>
                <w:szCs w:val="22"/>
              </w:rPr>
            </w:pPr>
            <w:ins w:id="1398" w:author="ERCOT" w:date="2017-10-06T09:32:00Z">
              <w:r>
                <w:rPr>
                  <w:rFonts w:ascii="Calibri" w:hAnsi="Calibri"/>
                  <w:color w:val="000000"/>
                  <w:sz w:val="22"/>
                  <w:szCs w:val="22"/>
                </w:rPr>
                <w:t>37</w:t>
              </w:r>
            </w:ins>
          </w:p>
        </w:tc>
        <w:tc>
          <w:tcPr>
            <w:tcW w:w="179"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399" w:author="ERCOT" w:date="2017-09-28T10:46:00Z"/>
                <w:b/>
                <w:bCs/>
                <w:sz w:val="22"/>
                <w:szCs w:val="22"/>
              </w:rPr>
            </w:pPr>
            <w:ins w:id="1400" w:author="ERCOT" w:date="2017-10-06T09:32:00Z">
              <w:r>
                <w:rPr>
                  <w:rFonts w:ascii="Calibri" w:hAnsi="Calibri"/>
                  <w:color w:val="000000"/>
                  <w:sz w:val="22"/>
                  <w:szCs w:val="22"/>
                </w:rPr>
                <w:t>37</w:t>
              </w:r>
            </w:ins>
          </w:p>
        </w:tc>
        <w:tc>
          <w:tcPr>
            <w:tcW w:w="191"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01" w:author="ERCOT" w:date="2017-09-28T10:46:00Z"/>
                <w:b/>
                <w:bCs/>
                <w:sz w:val="22"/>
                <w:szCs w:val="22"/>
              </w:rPr>
            </w:pPr>
            <w:ins w:id="1402" w:author="ERCOT" w:date="2017-10-06T09:32:00Z">
              <w:r>
                <w:rPr>
                  <w:rFonts w:ascii="Calibri" w:hAnsi="Calibri"/>
                  <w:color w:val="000000"/>
                  <w:sz w:val="22"/>
                  <w:szCs w:val="22"/>
                </w:rPr>
                <w:t>46</w:t>
              </w:r>
            </w:ins>
          </w:p>
        </w:tc>
        <w:tc>
          <w:tcPr>
            <w:tcW w:w="168"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03" w:author="ERCOT" w:date="2017-09-28T10:46:00Z"/>
                <w:b/>
                <w:bCs/>
                <w:sz w:val="22"/>
                <w:szCs w:val="22"/>
              </w:rPr>
            </w:pPr>
            <w:ins w:id="1404" w:author="ERCOT" w:date="2017-10-06T09:32:00Z">
              <w:r>
                <w:rPr>
                  <w:rFonts w:ascii="Calibri" w:hAnsi="Calibri"/>
                  <w:color w:val="000000"/>
                  <w:sz w:val="22"/>
                  <w:szCs w:val="22"/>
                </w:rPr>
                <w:t>46</w:t>
              </w:r>
            </w:ins>
          </w:p>
        </w:tc>
        <w:tc>
          <w:tcPr>
            <w:tcW w:w="169"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05" w:author="ERCOT" w:date="2017-09-28T10:46:00Z"/>
                <w:b/>
                <w:bCs/>
                <w:sz w:val="22"/>
                <w:szCs w:val="22"/>
              </w:rPr>
            </w:pPr>
            <w:ins w:id="1406" w:author="ERCOT" w:date="2017-10-06T09:32:00Z">
              <w:r>
                <w:rPr>
                  <w:rFonts w:ascii="Calibri" w:hAnsi="Calibri"/>
                  <w:color w:val="000000"/>
                  <w:sz w:val="22"/>
                  <w:szCs w:val="22"/>
                </w:rPr>
                <w:t>46</w:t>
              </w:r>
            </w:ins>
          </w:p>
        </w:tc>
        <w:tc>
          <w:tcPr>
            <w:tcW w:w="183"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07" w:author="ERCOT" w:date="2017-09-28T10:46:00Z"/>
                <w:b/>
                <w:bCs/>
                <w:sz w:val="22"/>
                <w:szCs w:val="22"/>
              </w:rPr>
            </w:pPr>
            <w:ins w:id="1408" w:author="ERCOT" w:date="2017-10-06T09:32:00Z">
              <w:r>
                <w:rPr>
                  <w:rFonts w:ascii="Calibri" w:hAnsi="Calibri"/>
                  <w:color w:val="000000"/>
                  <w:sz w:val="22"/>
                  <w:szCs w:val="22"/>
                </w:rPr>
                <w:t>46</w:t>
              </w:r>
            </w:ins>
          </w:p>
        </w:tc>
        <w:tc>
          <w:tcPr>
            <w:tcW w:w="150"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09" w:author="ERCOT" w:date="2017-09-28T10:46:00Z"/>
                <w:b/>
                <w:bCs/>
                <w:sz w:val="22"/>
                <w:szCs w:val="22"/>
              </w:rPr>
            </w:pPr>
            <w:ins w:id="1410" w:author="ERCOT" w:date="2017-10-06T09:32:00Z">
              <w:r>
                <w:rPr>
                  <w:rFonts w:ascii="Calibri" w:hAnsi="Calibri"/>
                  <w:color w:val="000000"/>
                  <w:sz w:val="22"/>
                  <w:szCs w:val="22"/>
                </w:rPr>
                <w:t>41</w:t>
              </w:r>
            </w:ins>
          </w:p>
        </w:tc>
        <w:tc>
          <w:tcPr>
            <w:tcW w:w="206" w:type="pct"/>
            <w:tcBorders>
              <w:top w:val="single" w:sz="4" w:space="0" w:color="000000"/>
              <w:left w:val="single" w:sz="4" w:space="0" w:color="000000"/>
              <w:bottom w:val="single" w:sz="4" w:space="0" w:color="000000"/>
              <w:right w:val="single" w:sz="8" w:space="0" w:color="000000"/>
            </w:tcBorders>
            <w:vAlign w:val="bottom"/>
          </w:tcPr>
          <w:p w:rsidR="00244AB2" w:rsidRPr="00AA6A8E" w:rsidRDefault="00244AB2" w:rsidP="00244AB2">
            <w:pPr>
              <w:widowControl/>
              <w:autoSpaceDE/>
              <w:autoSpaceDN/>
              <w:adjustRightInd/>
              <w:jc w:val="center"/>
              <w:rPr>
                <w:ins w:id="1411" w:author="ERCOT" w:date="2017-09-28T10:46:00Z"/>
                <w:b/>
                <w:bCs/>
                <w:sz w:val="22"/>
                <w:szCs w:val="22"/>
              </w:rPr>
            </w:pPr>
            <w:ins w:id="1412" w:author="ERCOT" w:date="2017-10-06T09:32:00Z">
              <w:r>
                <w:rPr>
                  <w:rFonts w:ascii="Calibri" w:hAnsi="Calibri"/>
                  <w:color w:val="000000"/>
                  <w:sz w:val="22"/>
                  <w:szCs w:val="22"/>
                </w:rPr>
                <w:t>41</w:t>
              </w:r>
            </w:ins>
          </w:p>
        </w:tc>
      </w:tr>
      <w:tr w:rsidR="00244AB2" w:rsidRPr="00CC576E" w:rsidTr="006B40AB">
        <w:trPr>
          <w:trHeight w:val="576"/>
          <w:tblCellSpacing w:w="0" w:type="dxa"/>
          <w:ins w:id="1413" w:author="ERCOT" w:date="2017-09-28T10:46:00Z"/>
        </w:trPr>
        <w:tc>
          <w:tcPr>
            <w:tcW w:w="345" w:type="pct"/>
            <w:tcBorders>
              <w:top w:val="single" w:sz="4" w:space="0" w:color="000000"/>
              <w:left w:val="single" w:sz="8" w:space="0" w:color="000000"/>
              <w:bottom w:val="single" w:sz="4" w:space="0" w:color="000000"/>
              <w:right w:val="single" w:sz="4" w:space="0" w:color="000000"/>
            </w:tcBorders>
            <w:vAlign w:val="center"/>
          </w:tcPr>
          <w:p w:rsidR="00244AB2" w:rsidRPr="000357D1" w:rsidRDefault="00244AB2" w:rsidP="00244AB2">
            <w:pPr>
              <w:widowControl/>
              <w:autoSpaceDE/>
              <w:autoSpaceDN/>
              <w:adjustRightInd/>
              <w:jc w:val="center"/>
              <w:rPr>
                <w:ins w:id="1414" w:author="ERCOT" w:date="2017-09-28T10:46:00Z"/>
                <w:sz w:val="22"/>
                <w:szCs w:val="22"/>
              </w:rPr>
            </w:pPr>
            <w:ins w:id="1415" w:author="ERCOT" w:date="2017-09-28T10:46:00Z">
              <w:r w:rsidRPr="000357D1">
                <w:rPr>
                  <w:b/>
                  <w:bCs/>
                  <w:sz w:val="22"/>
                  <w:szCs w:val="22"/>
                </w:rPr>
                <w:t>Mar.</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16" w:author="ERCOT" w:date="2017-09-28T10:46:00Z"/>
                <w:b/>
                <w:bCs/>
                <w:sz w:val="22"/>
                <w:szCs w:val="22"/>
              </w:rPr>
            </w:pPr>
            <w:ins w:id="1417" w:author="ERCOT" w:date="2017-10-06T09:32:00Z">
              <w:r>
                <w:rPr>
                  <w:rFonts w:ascii="Calibri" w:hAnsi="Calibri"/>
                  <w:color w:val="000000"/>
                  <w:sz w:val="22"/>
                  <w:szCs w:val="22"/>
                </w:rPr>
                <w:t>54</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18" w:author="ERCOT" w:date="2017-09-28T10:46:00Z"/>
                <w:b/>
                <w:bCs/>
                <w:sz w:val="22"/>
                <w:szCs w:val="22"/>
              </w:rPr>
            </w:pPr>
            <w:ins w:id="1419" w:author="ERCOT" w:date="2017-10-06T09:32:00Z">
              <w:r>
                <w:rPr>
                  <w:rFonts w:ascii="Calibri" w:hAnsi="Calibri"/>
                  <w:color w:val="000000"/>
                  <w:sz w:val="22"/>
                  <w:szCs w:val="22"/>
                </w:rPr>
                <w:t>54</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20" w:author="ERCOT" w:date="2017-09-28T10:46:00Z"/>
                <w:b/>
                <w:bCs/>
                <w:sz w:val="22"/>
                <w:szCs w:val="22"/>
              </w:rPr>
            </w:pPr>
            <w:ins w:id="1421" w:author="ERCOT" w:date="2017-10-06T09:32:00Z">
              <w:r>
                <w:rPr>
                  <w:rFonts w:ascii="Calibri" w:hAnsi="Calibri"/>
                  <w:color w:val="000000"/>
                  <w:sz w:val="22"/>
                  <w:szCs w:val="22"/>
                </w:rPr>
                <w:t>54</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22" w:author="ERCOT" w:date="2017-09-28T10:46:00Z"/>
                <w:b/>
                <w:bCs/>
                <w:sz w:val="22"/>
                <w:szCs w:val="22"/>
              </w:rPr>
            </w:pPr>
            <w:ins w:id="1423" w:author="ERCOT" w:date="2017-10-06T09:32:00Z">
              <w:r>
                <w:rPr>
                  <w:rFonts w:ascii="Calibri" w:hAnsi="Calibri"/>
                  <w:color w:val="000000"/>
                  <w:sz w:val="22"/>
                  <w:szCs w:val="22"/>
                </w:rPr>
                <w:t>54</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24" w:author="ERCOT" w:date="2017-09-28T10:46:00Z"/>
                <w:b/>
                <w:bCs/>
                <w:sz w:val="22"/>
                <w:szCs w:val="22"/>
              </w:rPr>
            </w:pPr>
            <w:ins w:id="1425" w:author="ERCOT" w:date="2017-10-06T09:32:00Z">
              <w:r>
                <w:rPr>
                  <w:rFonts w:ascii="Calibri" w:hAnsi="Calibri"/>
                  <w:color w:val="000000"/>
                  <w:sz w:val="22"/>
                  <w:szCs w:val="22"/>
                </w:rPr>
                <w:t>54</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26" w:author="ERCOT" w:date="2017-09-28T10:46:00Z"/>
                <w:b/>
                <w:bCs/>
                <w:sz w:val="22"/>
                <w:szCs w:val="22"/>
              </w:rPr>
            </w:pPr>
            <w:ins w:id="1427" w:author="ERCOT" w:date="2017-10-06T09:32:00Z">
              <w:r>
                <w:rPr>
                  <w:rFonts w:ascii="Calibri" w:hAnsi="Calibri"/>
                  <w:color w:val="000000"/>
                  <w:sz w:val="22"/>
                  <w:szCs w:val="22"/>
                </w:rPr>
                <w:t>54</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28" w:author="ERCOT" w:date="2017-09-28T10:46:00Z"/>
                <w:b/>
                <w:bCs/>
                <w:sz w:val="22"/>
                <w:szCs w:val="22"/>
              </w:rPr>
            </w:pPr>
            <w:ins w:id="1429" w:author="ERCOT" w:date="2017-10-06T09:32:00Z">
              <w:r>
                <w:rPr>
                  <w:rFonts w:ascii="Calibri" w:hAnsi="Calibri"/>
                  <w:color w:val="000000"/>
                  <w:sz w:val="22"/>
                  <w:szCs w:val="22"/>
                </w:rPr>
                <w:t>58</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30" w:author="ERCOT" w:date="2017-09-28T10:46:00Z"/>
                <w:b/>
                <w:bCs/>
                <w:sz w:val="22"/>
                <w:szCs w:val="22"/>
              </w:rPr>
            </w:pPr>
            <w:ins w:id="1431" w:author="ERCOT" w:date="2017-10-06T09:32:00Z">
              <w:r>
                <w:rPr>
                  <w:rFonts w:ascii="Calibri" w:hAnsi="Calibri"/>
                  <w:color w:val="000000"/>
                  <w:sz w:val="22"/>
                  <w:szCs w:val="22"/>
                </w:rPr>
                <w:t>58</w:t>
              </w:r>
            </w:ins>
          </w:p>
        </w:tc>
        <w:tc>
          <w:tcPr>
            <w:tcW w:w="181"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32" w:author="ERCOT" w:date="2017-09-28T10:46:00Z"/>
                <w:b/>
                <w:bCs/>
                <w:sz w:val="22"/>
                <w:szCs w:val="22"/>
              </w:rPr>
            </w:pPr>
            <w:ins w:id="1433" w:author="ERCOT" w:date="2017-10-06T09:32:00Z">
              <w:r>
                <w:rPr>
                  <w:rFonts w:ascii="Calibri" w:hAnsi="Calibri"/>
                  <w:color w:val="000000"/>
                  <w:sz w:val="22"/>
                  <w:szCs w:val="22"/>
                </w:rPr>
                <w:t>58</w:t>
              </w:r>
            </w:ins>
          </w:p>
        </w:tc>
        <w:tc>
          <w:tcPr>
            <w:tcW w:w="223"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34" w:author="ERCOT" w:date="2017-09-28T10:46:00Z"/>
                <w:b/>
                <w:bCs/>
                <w:sz w:val="22"/>
                <w:szCs w:val="22"/>
              </w:rPr>
            </w:pPr>
            <w:ins w:id="1435" w:author="ERCOT" w:date="2017-10-06T09:32:00Z">
              <w:r>
                <w:rPr>
                  <w:rFonts w:ascii="Calibri" w:hAnsi="Calibri"/>
                  <w:color w:val="000000"/>
                  <w:sz w:val="22"/>
                  <w:szCs w:val="22"/>
                </w:rPr>
                <w:t>58</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36" w:author="ERCOT" w:date="2017-09-28T10:46:00Z"/>
                <w:b/>
                <w:bCs/>
                <w:sz w:val="22"/>
                <w:szCs w:val="22"/>
              </w:rPr>
            </w:pPr>
            <w:ins w:id="1437" w:author="ERCOT" w:date="2017-10-06T09:32:00Z">
              <w:r>
                <w:rPr>
                  <w:rFonts w:ascii="Calibri" w:hAnsi="Calibri"/>
                  <w:color w:val="000000"/>
                  <w:sz w:val="22"/>
                  <w:szCs w:val="22"/>
                </w:rPr>
                <w:t>40</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38" w:author="ERCOT" w:date="2017-09-28T10:46:00Z"/>
                <w:b/>
                <w:bCs/>
                <w:sz w:val="22"/>
                <w:szCs w:val="22"/>
              </w:rPr>
            </w:pPr>
            <w:ins w:id="1439" w:author="ERCOT" w:date="2017-10-06T09:32:00Z">
              <w:r>
                <w:rPr>
                  <w:rFonts w:ascii="Calibri" w:hAnsi="Calibri"/>
                  <w:color w:val="000000"/>
                  <w:sz w:val="22"/>
                  <w:szCs w:val="22"/>
                </w:rPr>
                <w:t>40</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40" w:author="ERCOT" w:date="2017-09-28T10:46:00Z"/>
                <w:b/>
                <w:bCs/>
                <w:sz w:val="22"/>
                <w:szCs w:val="22"/>
              </w:rPr>
            </w:pPr>
            <w:ins w:id="1441" w:author="ERCOT" w:date="2017-10-06T09:32:00Z">
              <w:r>
                <w:rPr>
                  <w:rFonts w:ascii="Calibri" w:hAnsi="Calibri"/>
                  <w:color w:val="000000"/>
                  <w:sz w:val="22"/>
                  <w:szCs w:val="22"/>
                </w:rPr>
                <w:t>40</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42" w:author="ERCOT" w:date="2017-09-28T10:46:00Z"/>
                <w:b/>
                <w:bCs/>
                <w:sz w:val="22"/>
                <w:szCs w:val="22"/>
              </w:rPr>
            </w:pPr>
            <w:ins w:id="1443" w:author="ERCOT" w:date="2017-10-06T09:32:00Z">
              <w:r>
                <w:rPr>
                  <w:rFonts w:ascii="Calibri" w:hAnsi="Calibri"/>
                  <w:color w:val="000000"/>
                  <w:sz w:val="22"/>
                  <w:szCs w:val="22"/>
                </w:rPr>
                <w:t>40</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44" w:author="ERCOT" w:date="2017-09-28T10:46:00Z"/>
                <w:b/>
                <w:bCs/>
                <w:sz w:val="22"/>
                <w:szCs w:val="22"/>
              </w:rPr>
            </w:pPr>
            <w:ins w:id="1445" w:author="ERCOT" w:date="2017-10-06T09:32:00Z">
              <w:r>
                <w:rPr>
                  <w:rFonts w:ascii="Calibri" w:hAnsi="Calibri"/>
                  <w:color w:val="000000"/>
                  <w:sz w:val="22"/>
                  <w:szCs w:val="22"/>
                </w:rPr>
                <w:t>41</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46" w:author="ERCOT" w:date="2017-09-28T10:46:00Z"/>
                <w:b/>
                <w:bCs/>
                <w:sz w:val="22"/>
                <w:szCs w:val="22"/>
              </w:rPr>
            </w:pPr>
            <w:ins w:id="1447" w:author="ERCOT" w:date="2017-10-06T09:32:00Z">
              <w:r>
                <w:rPr>
                  <w:rFonts w:ascii="Calibri" w:hAnsi="Calibri"/>
                  <w:color w:val="000000"/>
                  <w:sz w:val="22"/>
                  <w:szCs w:val="22"/>
                </w:rPr>
                <w:t>41</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48" w:author="ERCOT" w:date="2017-09-28T10:46:00Z"/>
                <w:b/>
                <w:bCs/>
                <w:sz w:val="22"/>
                <w:szCs w:val="22"/>
              </w:rPr>
            </w:pPr>
            <w:ins w:id="1449" w:author="ERCOT" w:date="2017-10-06T09:32:00Z">
              <w:r>
                <w:rPr>
                  <w:rFonts w:ascii="Calibri" w:hAnsi="Calibri"/>
                  <w:color w:val="000000"/>
                  <w:sz w:val="22"/>
                  <w:szCs w:val="22"/>
                </w:rPr>
                <w:t>41</w:t>
              </w:r>
            </w:ins>
          </w:p>
        </w:tc>
        <w:tc>
          <w:tcPr>
            <w:tcW w:w="179"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50" w:author="ERCOT" w:date="2017-09-28T10:46:00Z"/>
                <w:b/>
                <w:bCs/>
                <w:sz w:val="22"/>
                <w:szCs w:val="22"/>
              </w:rPr>
            </w:pPr>
            <w:ins w:id="1451" w:author="ERCOT" w:date="2017-10-06T09:32:00Z">
              <w:r>
                <w:rPr>
                  <w:rFonts w:ascii="Calibri" w:hAnsi="Calibri"/>
                  <w:color w:val="000000"/>
                  <w:sz w:val="22"/>
                  <w:szCs w:val="22"/>
                </w:rPr>
                <w:t>41</w:t>
              </w:r>
            </w:ins>
          </w:p>
        </w:tc>
        <w:tc>
          <w:tcPr>
            <w:tcW w:w="191"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52" w:author="ERCOT" w:date="2017-09-28T10:46:00Z"/>
                <w:b/>
                <w:bCs/>
                <w:sz w:val="22"/>
                <w:szCs w:val="22"/>
              </w:rPr>
            </w:pPr>
            <w:ins w:id="1453" w:author="ERCOT" w:date="2017-10-06T09:32:00Z">
              <w:r>
                <w:rPr>
                  <w:rFonts w:ascii="Calibri" w:hAnsi="Calibri"/>
                  <w:color w:val="000000"/>
                  <w:sz w:val="22"/>
                  <w:szCs w:val="22"/>
                </w:rPr>
                <w:t>50</w:t>
              </w:r>
            </w:ins>
          </w:p>
        </w:tc>
        <w:tc>
          <w:tcPr>
            <w:tcW w:w="168"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54" w:author="ERCOT" w:date="2017-09-28T10:46:00Z"/>
                <w:b/>
                <w:bCs/>
                <w:sz w:val="22"/>
                <w:szCs w:val="22"/>
              </w:rPr>
            </w:pPr>
            <w:ins w:id="1455" w:author="ERCOT" w:date="2017-10-06T09:32:00Z">
              <w:r>
                <w:rPr>
                  <w:rFonts w:ascii="Calibri" w:hAnsi="Calibri"/>
                  <w:color w:val="000000"/>
                  <w:sz w:val="22"/>
                  <w:szCs w:val="22"/>
                </w:rPr>
                <w:t>50</w:t>
              </w:r>
            </w:ins>
          </w:p>
        </w:tc>
        <w:tc>
          <w:tcPr>
            <w:tcW w:w="169"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56" w:author="ERCOT" w:date="2017-09-28T10:46:00Z"/>
                <w:b/>
                <w:bCs/>
                <w:sz w:val="22"/>
                <w:szCs w:val="22"/>
              </w:rPr>
            </w:pPr>
            <w:ins w:id="1457" w:author="ERCOT" w:date="2017-10-06T09:32:00Z">
              <w:r>
                <w:rPr>
                  <w:rFonts w:ascii="Calibri" w:hAnsi="Calibri"/>
                  <w:color w:val="000000"/>
                  <w:sz w:val="22"/>
                  <w:szCs w:val="22"/>
                </w:rPr>
                <w:t>50</w:t>
              </w:r>
            </w:ins>
          </w:p>
        </w:tc>
        <w:tc>
          <w:tcPr>
            <w:tcW w:w="183"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58" w:author="ERCOT" w:date="2017-09-28T10:46:00Z"/>
                <w:b/>
                <w:bCs/>
                <w:sz w:val="22"/>
                <w:szCs w:val="22"/>
              </w:rPr>
            </w:pPr>
            <w:ins w:id="1459" w:author="ERCOT" w:date="2017-10-06T09:32:00Z">
              <w:r>
                <w:rPr>
                  <w:rFonts w:ascii="Calibri" w:hAnsi="Calibri"/>
                  <w:color w:val="000000"/>
                  <w:sz w:val="22"/>
                  <w:szCs w:val="22"/>
                </w:rPr>
                <w:t>50</w:t>
              </w:r>
            </w:ins>
          </w:p>
        </w:tc>
        <w:tc>
          <w:tcPr>
            <w:tcW w:w="150"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60" w:author="ERCOT" w:date="2017-09-28T10:46:00Z"/>
                <w:b/>
                <w:bCs/>
                <w:sz w:val="22"/>
                <w:szCs w:val="22"/>
              </w:rPr>
            </w:pPr>
            <w:ins w:id="1461" w:author="ERCOT" w:date="2017-10-06T09:32:00Z">
              <w:r>
                <w:rPr>
                  <w:rFonts w:ascii="Calibri" w:hAnsi="Calibri"/>
                  <w:color w:val="000000"/>
                  <w:sz w:val="22"/>
                  <w:szCs w:val="22"/>
                </w:rPr>
                <w:t>54</w:t>
              </w:r>
            </w:ins>
          </w:p>
        </w:tc>
        <w:tc>
          <w:tcPr>
            <w:tcW w:w="206" w:type="pct"/>
            <w:tcBorders>
              <w:top w:val="single" w:sz="4" w:space="0" w:color="000000"/>
              <w:left w:val="single" w:sz="4" w:space="0" w:color="000000"/>
              <w:bottom w:val="single" w:sz="4" w:space="0" w:color="000000"/>
              <w:right w:val="single" w:sz="8" w:space="0" w:color="000000"/>
            </w:tcBorders>
            <w:vAlign w:val="bottom"/>
          </w:tcPr>
          <w:p w:rsidR="00244AB2" w:rsidRPr="00AA6A8E" w:rsidRDefault="00244AB2" w:rsidP="00244AB2">
            <w:pPr>
              <w:widowControl/>
              <w:autoSpaceDE/>
              <w:autoSpaceDN/>
              <w:adjustRightInd/>
              <w:jc w:val="center"/>
              <w:rPr>
                <w:ins w:id="1462" w:author="ERCOT" w:date="2017-09-28T10:46:00Z"/>
                <w:b/>
                <w:bCs/>
                <w:sz w:val="22"/>
                <w:szCs w:val="22"/>
              </w:rPr>
            </w:pPr>
            <w:ins w:id="1463" w:author="ERCOT" w:date="2017-10-06T09:32:00Z">
              <w:r>
                <w:rPr>
                  <w:rFonts w:ascii="Calibri" w:hAnsi="Calibri"/>
                  <w:color w:val="000000"/>
                  <w:sz w:val="22"/>
                  <w:szCs w:val="22"/>
                </w:rPr>
                <w:t>54</w:t>
              </w:r>
            </w:ins>
          </w:p>
        </w:tc>
      </w:tr>
      <w:tr w:rsidR="00244AB2" w:rsidRPr="00CC576E" w:rsidTr="006B40AB">
        <w:trPr>
          <w:trHeight w:val="576"/>
          <w:tblCellSpacing w:w="0" w:type="dxa"/>
          <w:ins w:id="1464" w:author="ERCOT" w:date="2017-09-28T10:46:00Z"/>
        </w:trPr>
        <w:tc>
          <w:tcPr>
            <w:tcW w:w="345" w:type="pct"/>
            <w:tcBorders>
              <w:top w:val="single" w:sz="4" w:space="0" w:color="000000"/>
              <w:left w:val="single" w:sz="8" w:space="0" w:color="000000"/>
              <w:bottom w:val="single" w:sz="4" w:space="0" w:color="000000"/>
              <w:right w:val="single" w:sz="4" w:space="0" w:color="000000"/>
            </w:tcBorders>
            <w:vAlign w:val="center"/>
          </w:tcPr>
          <w:p w:rsidR="00244AB2" w:rsidRPr="000357D1" w:rsidRDefault="00244AB2" w:rsidP="00244AB2">
            <w:pPr>
              <w:widowControl/>
              <w:autoSpaceDE/>
              <w:autoSpaceDN/>
              <w:adjustRightInd/>
              <w:jc w:val="center"/>
              <w:rPr>
                <w:ins w:id="1465" w:author="ERCOT" w:date="2017-09-28T10:46:00Z"/>
                <w:sz w:val="22"/>
                <w:szCs w:val="22"/>
              </w:rPr>
            </w:pPr>
            <w:ins w:id="1466" w:author="ERCOT" w:date="2017-09-28T10:46:00Z">
              <w:r w:rsidRPr="000357D1">
                <w:rPr>
                  <w:b/>
                  <w:bCs/>
                  <w:sz w:val="22"/>
                  <w:szCs w:val="22"/>
                </w:rPr>
                <w:t>Apr.</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67" w:author="ERCOT" w:date="2017-09-28T10:46:00Z"/>
                <w:b/>
                <w:bCs/>
                <w:sz w:val="22"/>
                <w:szCs w:val="22"/>
              </w:rPr>
            </w:pPr>
            <w:ins w:id="1468" w:author="ERCOT" w:date="2017-10-06T09:32:00Z">
              <w:r>
                <w:rPr>
                  <w:rFonts w:ascii="Calibri" w:hAnsi="Calibri"/>
                  <w:color w:val="000000"/>
                  <w:sz w:val="22"/>
                  <w:szCs w:val="22"/>
                </w:rPr>
                <w:t>54</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69" w:author="ERCOT" w:date="2017-09-28T10:46:00Z"/>
                <w:b/>
                <w:bCs/>
                <w:sz w:val="22"/>
                <w:szCs w:val="22"/>
              </w:rPr>
            </w:pPr>
            <w:ins w:id="1470" w:author="ERCOT" w:date="2017-10-06T09:32:00Z">
              <w:r>
                <w:rPr>
                  <w:rFonts w:ascii="Calibri" w:hAnsi="Calibri"/>
                  <w:color w:val="000000"/>
                  <w:sz w:val="22"/>
                  <w:szCs w:val="22"/>
                </w:rPr>
                <w:t>54</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71" w:author="ERCOT" w:date="2017-09-28T10:46:00Z"/>
                <w:b/>
                <w:bCs/>
                <w:sz w:val="22"/>
                <w:szCs w:val="22"/>
              </w:rPr>
            </w:pPr>
            <w:ins w:id="1472" w:author="ERCOT" w:date="2017-10-06T09:32:00Z">
              <w:r>
                <w:rPr>
                  <w:rFonts w:ascii="Calibri" w:hAnsi="Calibri"/>
                  <w:color w:val="000000"/>
                  <w:sz w:val="22"/>
                  <w:szCs w:val="22"/>
                </w:rPr>
                <w:t>54</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73" w:author="ERCOT" w:date="2017-09-28T10:46:00Z"/>
                <w:b/>
                <w:bCs/>
                <w:sz w:val="22"/>
                <w:szCs w:val="22"/>
              </w:rPr>
            </w:pPr>
            <w:ins w:id="1474" w:author="ERCOT" w:date="2017-10-06T09:32:00Z">
              <w:r>
                <w:rPr>
                  <w:rFonts w:ascii="Calibri" w:hAnsi="Calibri"/>
                  <w:color w:val="000000"/>
                  <w:sz w:val="22"/>
                  <w:szCs w:val="22"/>
                </w:rPr>
                <w:t>54</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75" w:author="ERCOT" w:date="2017-09-28T10:46:00Z"/>
                <w:b/>
                <w:bCs/>
                <w:sz w:val="22"/>
                <w:szCs w:val="22"/>
              </w:rPr>
            </w:pPr>
            <w:ins w:id="1476" w:author="ERCOT" w:date="2017-10-06T09:32:00Z">
              <w:r>
                <w:rPr>
                  <w:rFonts w:ascii="Calibri" w:hAnsi="Calibri"/>
                  <w:color w:val="000000"/>
                  <w:sz w:val="22"/>
                  <w:szCs w:val="22"/>
                </w:rPr>
                <w:t>54</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77" w:author="ERCOT" w:date="2017-09-28T10:46:00Z"/>
                <w:b/>
                <w:bCs/>
                <w:sz w:val="22"/>
                <w:szCs w:val="22"/>
              </w:rPr>
            </w:pPr>
            <w:ins w:id="1478" w:author="ERCOT" w:date="2017-10-06T09:32:00Z">
              <w:r>
                <w:rPr>
                  <w:rFonts w:ascii="Calibri" w:hAnsi="Calibri"/>
                  <w:color w:val="000000"/>
                  <w:sz w:val="22"/>
                  <w:szCs w:val="22"/>
                </w:rPr>
                <w:t>54</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79" w:author="ERCOT" w:date="2017-09-28T10:46:00Z"/>
                <w:b/>
                <w:bCs/>
                <w:sz w:val="22"/>
                <w:szCs w:val="22"/>
              </w:rPr>
            </w:pPr>
            <w:ins w:id="1480" w:author="ERCOT" w:date="2017-10-06T09:32:00Z">
              <w:r>
                <w:rPr>
                  <w:rFonts w:ascii="Calibri" w:hAnsi="Calibri"/>
                  <w:color w:val="000000"/>
                  <w:sz w:val="22"/>
                  <w:szCs w:val="22"/>
                </w:rPr>
                <w:t>58</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81" w:author="ERCOT" w:date="2017-09-28T10:46:00Z"/>
                <w:b/>
                <w:bCs/>
                <w:sz w:val="22"/>
                <w:szCs w:val="22"/>
              </w:rPr>
            </w:pPr>
            <w:ins w:id="1482" w:author="ERCOT" w:date="2017-10-06T09:32:00Z">
              <w:r>
                <w:rPr>
                  <w:rFonts w:ascii="Calibri" w:hAnsi="Calibri"/>
                  <w:color w:val="000000"/>
                  <w:sz w:val="22"/>
                  <w:szCs w:val="22"/>
                </w:rPr>
                <w:t>58</w:t>
              </w:r>
            </w:ins>
          </w:p>
        </w:tc>
        <w:tc>
          <w:tcPr>
            <w:tcW w:w="181"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83" w:author="ERCOT" w:date="2017-09-28T10:46:00Z"/>
                <w:b/>
                <w:bCs/>
                <w:sz w:val="22"/>
                <w:szCs w:val="22"/>
              </w:rPr>
            </w:pPr>
            <w:ins w:id="1484" w:author="ERCOT" w:date="2017-10-06T09:32:00Z">
              <w:r>
                <w:rPr>
                  <w:rFonts w:ascii="Calibri" w:hAnsi="Calibri"/>
                  <w:color w:val="000000"/>
                  <w:sz w:val="22"/>
                  <w:szCs w:val="22"/>
                </w:rPr>
                <w:t>58</w:t>
              </w:r>
            </w:ins>
          </w:p>
        </w:tc>
        <w:tc>
          <w:tcPr>
            <w:tcW w:w="223"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85" w:author="ERCOT" w:date="2017-09-28T10:46:00Z"/>
                <w:b/>
                <w:bCs/>
                <w:sz w:val="22"/>
                <w:szCs w:val="22"/>
              </w:rPr>
            </w:pPr>
            <w:ins w:id="1486" w:author="ERCOT" w:date="2017-10-06T09:32:00Z">
              <w:r>
                <w:rPr>
                  <w:rFonts w:ascii="Calibri" w:hAnsi="Calibri"/>
                  <w:color w:val="000000"/>
                  <w:sz w:val="22"/>
                  <w:szCs w:val="22"/>
                </w:rPr>
                <w:t>58</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87" w:author="ERCOT" w:date="2017-09-28T10:46:00Z"/>
                <w:b/>
                <w:bCs/>
                <w:sz w:val="22"/>
                <w:szCs w:val="22"/>
              </w:rPr>
            </w:pPr>
            <w:ins w:id="1488" w:author="ERCOT" w:date="2017-10-06T09:32:00Z">
              <w:r>
                <w:rPr>
                  <w:rFonts w:ascii="Calibri" w:hAnsi="Calibri"/>
                  <w:color w:val="000000"/>
                  <w:sz w:val="22"/>
                  <w:szCs w:val="22"/>
                </w:rPr>
                <w:t>40</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89" w:author="ERCOT" w:date="2017-09-28T10:46:00Z"/>
                <w:b/>
                <w:bCs/>
                <w:sz w:val="22"/>
                <w:szCs w:val="22"/>
              </w:rPr>
            </w:pPr>
            <w:ins w:id="1490" w:author="ERCOT" w:date="2017-10-06T09:32:00Z">
              <w:r>
                <w:rPr>
                  <w:rFonts w:ascii="Calibri" w:hAnsi="Calibri"/>
                  <w:color w:val="000000"/>
                  <w:sz w:val="22"/>
                  <w:szCs w:val="22"/>
                </w:rPr>
                <w:t>40</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91" w:author="ERCOT" w:date="2017-09-28T10:46:00Z"/>
                <w:b/>
                <w:bCs/>
                <w:sz w:val="22"/>
                <w:szCs w:val="22"/>
              </w:rPr>
            </w:pPr>
            <w:ins w:id="1492" w:author="ERCOT" w:date="2017-10-06T09:32:00Z">
              <w:r>
                <w:rPr>
                  <w:rFonts w:ascii="Calibri" w:hAnsi="Calibri"/>
                  <w:color w:val="000000"/>
                  <w:sz w:val="22"/>
                  <w:szCs w:val="22"/>
                </w:rPr>
                <w:t>40</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93" w:author="ERCOT" w:date="2017-09-28T10:46:00Z"/>
                <w:b/>
                <w:bCs/>
                <w:sz w:val="22"/>
                <w:szCs w:val="22"/>
              </w:rPr>
            </w:pPr>
            <w:ins w:id="1494" w:author="ERCOT" w:date="2017-10-06T09:32:00Z">
              <w:r>
                <w:rPr>
                  <w:rFonts w:ascii="Calibri" w:hAnsi="Calibri"/>
                  <w:color w:val="000000"/>
                  <w:sz w:val="22"/>
                  <w:szCs w:val="22"/>
                </w:rPr>
                <w:t>40</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95" w:author="ERCOT" w:date="2017-09-28T10:46:00Z"/>
                <w:b/>
                <w:bCs/>
                <w:sz w:val="22"/>
                <w:szCs w:val="22"/>
              </w:rPr>
            </w:pPr>
            <w:ins w:id="1496" w:author="ERCOT" w:date="2017-10-06T09:32:00Z">
              <w:r>
                <w:rPr>
                  <w:rFonts w:ascii="Calibri" w:hAnsi="Calibri"/>
                  <w:color w:val="000000"/>
                  <w:sz w:val="22"/>
                  <w:szCs w:val="22"/>
                </w:rPr>
                <w:t>41</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97" w:author="ERCOT" w:date="2017-09-28T10:46:00Z"/>
                <w:b/>
                <w:bCs/>
                <w:sz w:val="22"/>
                <w:szCs w:val="22"/>
              </w:rPr>
            </w:pPr>
            <w:ins w:id="1498" w:author="ERCOT" w:date="2017-10-06T09:32:00Z">
              <w:r>
                <w:rPr>
                  <w:rFonts w:ascii="Calibri" w:hAnsi="Calibri"/>
                  <w:color w:val="000000"/>
                  <w:sz w:val="22"/>
                  <w:szCs w:val="22"/>
                </w:rPr>
                <w:t>41</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499" w:author="ERCOT" w:date="2017-09-28T10:46:00Z"/>
                <w:b/>
                <w:bCs/>
                <w:sz w:val="22"/>
                <w:szCs w:val="22"/>
              </w:rPr>
            </w:pPr>
            <w:ins w:id="1500" w:author="ERCOT" w:date="2017-10-06T09:32:00Z">
              <w:r>
                <w:rPr>
                  <w:rFonts w:ascii="Calibri" w:hAnsi="Calibri"/>
                  <w:color w:val="000000"/>
                  <w:sz w:val="22"/>
                  <w:szCs w:val="22"/>
                </w:rPr>
                <w:t>41</w:t>
              </w:r>
            </w:ins>
          </w:p>
        </w:tc>
        <w:tc>
          <w:tcPr>
            <w:tcW w:w="179"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01" w:author="ERCOT" w:date="2017-09-28T10:46:00Z"/>
                <w:b/>
                <w:bCs/>
                <w:sz w:val="22"/>
                <w:szCs w:val="22"/>
              </w:rPr>
            </w:pPr>
            <w:ins w:id="1502" w:author="ERCOT" w:date="2017-10-06T09:32:00Z">
              <w:r>
                <w:rPr>
                  <w:rFonts w:ascii="Calibri" w:hAnsi="Calibri"/>
                  <w:color w:val="000000"/>
                  <w:sz w:val="22"/>
                  <w:szCs w:val="22"/>
                </w:rPr>
                <w:t>41</w:t>
              </w:r>
            </w:ins>
          </w:p>
        </w:tc>
        <w:tc>
          <w:tcPr>
            <w:tcW w:w="191"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03" w:author="ERCOT" w:date="2017-09-28T10:46:00Z"/>
                <w:b/>
                <w:bCs/>
                <w:sz w:val="22"/>
                <w:szCs w:val="22"/>
              </w:rPr>
            </w:pPr>
            <w:ins w:id="1504" w:author="ERCOT" w:date="2017-10-06T09:32:00Z">
              <w:r>
                <w:rPr>
                  <w:rFonts w:ascii="Calibri" w:hAnsi="Calibri"/>
                  <w:color w:val="000000"/>
                  <w:sz w:val="22"/>
                  <w:szCs w:val="22"/>
                </w:rPr>
                <w:t>50</w:t>
              </w:r>
            </w:ins>
          </w:p>
        </w:tc>
        <w:tc>
          <w:tcPr>
            <w:tcW w:w="168"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05" w:author="ERCOT" w:date="2017-09-28T10:46:00Z"/>
                <w:b/>
                <w:bCs/>
                <w:sz w:val="22"/>
                <w:szCs w:val="22"/>
              </w:rPr>
            </w:pPr>
            <w:ins w:id="1506" w:author="ERCOT" w:date="2017-10-06T09:32:00Z">
              <w:r>
                <w:rPr>
                  <w:rFonts w:ascii="Calibri" w:hAnsi="Calibri"/>
                  <w:color w:val="000000"/>
                  <w:sz w:val="22"/>
                  <w:szCs w:val="22"/>
                </w:rPr>
                <w:t>50</w:t>
              </w:r>
            </w:ins>
          </w:p>
        </w:tc>
        <w:tc>
          <w:tcPr>
            <w:tcW w:w="169"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07" w:author="ERCOT" w:date="2017-09-28T10:46:00Z"/>
                <w:b/>
                <w:bCs/>
                <w:sz w:val="22"/>
                <w:szCs w:val="22"/>
              </w:rPr>
            </w:pPr>
            <w:ins w:id="1508" w:author="ERCOT" w:date="2017-10-06T09:32:00Z">
              <w:r>
                <w:rPr>
                  <w:rFonts w:ascii="Calibri" w:hAnsi="Calibri"/>
                  <w:color w:val="000000"/>
                  <w:sz w:val="22"/>
                  <w:szCs w:val="22"/>
                </w:rPr>
                <w:t>50</w:t>
              </w:r>
            </w:ins>
          </w:p>
        </w:tc>
        <w:tc>
          <w:tcPr>
            <w:tcW w:w="183"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09" w:author="ERCOT" w:date="2017-09-28T10:46:00Z"/>
                <w:b/>
                <w:bCs/>
                <w:sz w:val="22"/>
                <w:szCs w:val="22"/>
              </w:rPr>
            </w:pPr>
            <w:ins w:id="1510" w:author="ERCOT" w:date="2017-10-06T09:32:00Z">
              <w:r>
                <w:rPr>
                  <w:rFonts w:ascii="Calibri" w:hAnsi="Calibri"/>
                  <w:color w:val="000000"/>
                  <w:sz w:val="22"/>
                  <w:szCs w:val="22"/>
                </w:rPr>
                <w:t>50</w:t>
              </w:r>
            </w:ins>
          </w:p>
        </w:tc>
        <w:tc>
          <w:tcPr>
            <w:tcW w:w="150"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11" w:author="ERCOT" w:date="2017-09-28T10:46:00Z"/>
                <w:b/>
                <w:bCs/>
                <w:sz w:val="22"/>
                <w:szCs w:val="22"/>
              </w:rPr>
            </w:pPr>
            <w:ins w:id="1512" w:author="ERCOT" w:date="2017-10-06T09:32:00Z">
              <w:r>
                <w:rPr>
                  <w:rFonts w:ascii="Calibri" w:hAnsi="Calibri"/>
                  <w:color w:val="000000"/>
                  <w:sz w:val="22"/>
                  <w:szCs w:val="22"/>
                </w:rPr>
                <w:t>54</w:t>
              </w:r>
            </w:ins>
          </w:p>
        </w:tc>
        <w:tc>
          <w:tcPr>
            <w:tcW w:w="206" w:type="pct"/>
            <w:tcBorders>
              <w:top w:val="single" w:sz="4" w:space="0" w:color="000000"/>
              <w:left w:val="single" w:sz="4" w:space="0" w:color="000000"/>
              <w:bottom w:val="single" w:sz="4" w:space="0" w:color="000000"/>
              <w:right w:val="single" w:sz="8" w:space="0" w:color="000000"/>
            </w:tcBorders>
            <w:vAlign w:val="bottom"/>
          </w:tcPr>
          <w:p w:rsidR="00244AB2" w:rsidRPr="00AA6A8E" w:rsidRDefault="00244AB2" w:rsidP="00244AB2">
            <w:pPr>
              <w:widowControl/>
              <w:autoSpaceDE/>
              <w:autoSpaceDN/>
              <w:adjustRightInd/>
              <w:jc w:val="center"/>
              <w:rPr>
                <w:ins w:id="1513" w:author="ERCOT" w:date="2017-09-28T10:46:00Z"/>
                <w:b/>
                <w:bCs/>
                <w:sz w:val="22"/>
                <w:szCs w:val="22"/>
              </w:rPr>
            </w:pPr>
            <w:ins w:id="1514" w:author="ERCOT" w:date="2017-10-06T09:32:00Z">
              <w:r>
                <w:rPr>
                  <w:rFonts w:ascii="Calibri" w:hAnsi="Calibri"/>
                  <w:color w:val="000000"/>
                  <w:sz w:val="22"/>
                  <w:szCs w:val="22"/>
                </w:rPr>
                <w:t>54</w:t>
              </w:r>
            </w:ins>
          </w:p>
        </w:tc>
      </w:tr>
      <w:tr w:rsidR="00244AB2" w:rsidRPr="00CC576E" w:rsidTr="006B40AB">
        <w:trPr>
          <w:trHeight w:val="576"/>
          <w:tblCellSpacing w:w="0" w:type="dxa"/>
          <w:ins w:id="1515" w:author="ERCOT" w:date="2017-09-28T10:46:00Z"/>
        </w:trPr>
        <w:tc>
          <w:tcPr>
            <w:tcW w:w="345" w:type="pct"/>
            <w:tcBorders>
              <w:top w:val="single" w:sz="4" w:space="0" w:color="000000"/>
              <w:left w:val="single" w:sz="8" w:space="0" w:color="000000"/>
              <w:bottom w:val="single" w:sz="4" w:space="0" w:color="000000"/>
              <w:right w:val="single" w:sz="4" w:space="0" w:color="000000"/>
            </w:tcBorders>
            <w:vAlign w:val="center"/>
          </w:tcPr>
          <w:p w:rsidR="00244AB2" w:rsidRPr="000357D1" w:rsidRDefault="00244AB2" w:rsidP="00244AB2">
            <w:pPr>
              <w:widowControl/>
              <w:autoSpaceDE/>
              <w:autoSpaceDN/>
              <w:adjustRightInd/>
              <w:jc w:val="center"/>
              <w:rPr>
                <w:ins w:id="1516" w:author="ERCOT" w:date="2017-09-28T10:46:00Z"/>
                <w:sz w:val="22"/>
                <w:szCs w:val="22"/>
              </w:rPr>
            </w:pPr>
            <w:ins w:id="1517" w:author="ERCOT" w:date="2017-09-28T10:46:00Z">
              <w:r w:rsidRPr="000357D1">
                <w:rPr>
                  <w:b/>
                  <w:bCs/>
                  <w:sz w:val="22"/>
                  <w:szCs w:val="22"/>
                </w:rPr>
                <w:t>May</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18" w:author="ERCOT" w:date="2017-09-28T10:46:00Z"/>
                <w:b/>
                <w:bCs/>
                <w:sz w:val="22"/>
                <w:szCs w:val="22"/>
              </w:rPr>
            </w:pPr>
            <w:ins w:id="1519" w:author="ERCOT" w:date="2017-10-06T09:32:00Z">
              <w:r>
                <w:rPr>
                  <w:rFonts w:ascii="Calibri" w:hAnsi="Calibri"/>
                  <w:color w:val="000000"/>
                  <w:sz w:val="22"/>
                  <w:szCs w:val="22"/>
                </w:rPr>
                <w:t>54</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20" w:author="ERCOT" w:date="2017-09-28T10:46:00Z"/>
                <w:b/>
                <w:bCs/>
                <w:sz w:val="22"/>
                <w:szCs w:val="22"/>
              </w:rPr>
            </w:pPr>
            <w:ins w:id="1521" w:author="ERCOT" w:date="2017-10-06T09:32:00Z">
              <w:r>
                <w:rPr>
                  <w:rFonts w:ascii="Calibri" w:hAnsi="Calibri"/>
                  <w:color w:val="000000"/>
                  <w:sz w:val="22"/>
                  <w:szCs w:val="22"/>
                </w:rPr>
                <w:t>54</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22" w:author="ERCOT" w:date="2017-09-28T10:46:00Z"/>
                <w:b/>
                <w:bCs/>
                <w:sz w:val="22"/>
                <w:szCs w:val="22"/>
              </w:rPr>
            </w:pPr>
            <w:ins w:id="1523" w:author="ERCOT" w:date="2017-10-06T09:32:00Z">
              <w:r>
                <w:rPr>
                  <w:rFonts w:ascii="Calibri" w:hAnsi="Calibri"/>
                  <w:color w:val="000000"/>
                  <w:sz w:val="22"/>
                  <w:szCs w:val="22"/>
                </w:rPr>
                <w:t>54</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24" w:author="ERCOT" w:date="2017-09-28T10:46:00Z"/>
                <w:b/>
                <w:bCs/>
                <w:sz w:val="22"/>
                <w:szCs w:val="22"/>
              </w:rPr>
            </w:pPr>
            <w:ins w:id="1525" w:author="ERCOT" w:date="2017-10-06T09:32:00Z">
              <w:r>
                <w:rPr>
                  <w:rFonts w:ascii="Calibri" w:hAnsi="Calibri"/>
                  <w:color w:val="000000"/>
                  <w:sz w:val="22"/>
                  <w:szCs w:val="22"/>
                </w:rPr>
                <w:t>54</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26" w:author="ERCOT" w:date="2017-09-28T10:46:00Z"/>
                <w:b/>
                <w:bCs/>
                <w:sz w:val="22"/>
                <w:szCs w:val="22"/>
              </w:rPr>
            </w:pPr>
            <w:ins w:id="1527" w:author="ERCOT" w:date="2017-10-06T09:32:00Z">
              <w:r>
                <w:rPr>
                  <w:rFonts w:ascii="Calibri" w:hAnsi="Calibri"/>
                  <w:color w:val="000000"/>
                  <w:sz w:val="22"/>
                  <w:szCs w:val="22"/>
                </w:rPr>
                <w:t>54</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28" w:author="ERCOT" w:date="2017-09-28T10:46:00Z"/>
                <w:b/>
                <w:bCs/>
                <w:sz w:val="22"/>
                <w:szCs w:val="22"/>
              </w:rPr>
            </w:pPr>
            <w:ins w:id="1529" w:author="ERCOT" w:date="2017-10-06T09:32:00Z">
              <w:r>
                <w:rPr>
                  <w:rFonts w:ascii="Calibri" w:hAnsi="Calibri"/>
                  <w:color w:val="000000"/>
                  <w:sz w:val="22"/>
                  <w:szCs w:val="22"/>
                </w:rPr>
                <w:t>54</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30" w:author="ERCOT" w:date="2017-09-28T10:46:00Z"/>
                <w:b/>
                <w:bCs/>
                <w:sz w:val="22"/>
                <w:szCs w:val="22"/>
              </w:rPr>
            </w:pPr>
            <w:ins w:id="1531" w:author="ERCOT" w:date="2017-10-06T09:32:00Z">
              <w:r>
                <w:rPr>
                  <w:rFonts w:ascii="Calibri" w:hAnsi="Calibri"/>
                  <w:color w:val="000000"/>
                  <w:sz w:val="22"/>
                  <w:szCs w:val="22"/>
                </w:rPr>
                <w:t>58</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32" w:author="ERCOT" w:date="2017-09-28T10:46:00Z"/>
                <w:b/>
                <w:bCs/>
                <w:sz w:val="22"/>
                <w:szCs w:val="22"/>
              </w:rPr>
            </w:pPr>
            <w:ins w:id="1533" w:author="ERCOT" w:date="2017-10-06T09:32:00Z">
              <w:r>
                <w:rPr>
                  <w:rFonts w:ascii="Calibri" w:hAnsi="Calibri"/>
                  <w:color w:val="000000"/>
                  <w:sz w:val="22"/>
                  <w:szCs w:val="22"/>
                </w:rPr>
                <w:t>58</w:t>
              </w:r>
            </w:ins>
          </w:p>
        </w:tc>
        <w:tc>
          <w:tcPr>
            <w:tcW w:w="181"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34" w:author="ERCOT" w:date="2017-09-28T10:46:00Z"/>
                <w:b/>
                <w:bCs/>
                <w:sz w:val="22"/>
                <w:szCs w:val="22"/>
              </w:rPr>
            </w:pPr>
            <w:ins w:id="1535" w:author="ERCOT" w:date="2017-10-06T09:32:00Z">
              <w:r>
                <w:rPr>
                  <w:rFonts w:ascii="Calibri" w:hAnsi="Calibri"/>
                  <w:color w:val="000000"/>
                  <w:sz w:val="22"/>
                  <w:szCs w:val="22"/>
                </w:rPr>
                <w:t>58</w:t>
              </w:r>
            </w:ins>
          </w:p>
        </w:tc>
        <w:tc>
          <w:tcPr>
            <w:tcW w:w="223"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36" w:author="ERCOT" w:date="2017-09-28T10:46:00Z"/>
                <w:b/>
                <w:bCs/>
                <w:sz w:val="22"/>
                <w:szCs w:val="22"/>
              </w:rPr>
            </w:pPr>
            <w:ins w:id="1537" w:author="ERCOT" w:date="2017-10-06T09:32:00Z">
              <w:r>
                <w:rPr>
                  <w:rFonts w:ascii="Calibri" w:hAnsi="Calibri"/>
                  <w:color w:val="000000"/>
                  <w:sz w:val="22"/>
                  <w:szCs w:val="22"/>
                </w:rPr>
                <w:t>58</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38" w:author="ERCOT" w:date="2017-09-28T10:46:00Z"/>
                <w:b/>
                <w:bCs/>
                <w:sz w:val="22"/>
                <w:szCs w:val="22"/>
              </w:rPr>
            </w:pPr>
            <w:ins w:id="1539" w:author="ERCOT" w:date="2017-10-06T09:32:00Z">
              <w:r>
                <w:rPr>
                  <w:rFonts w:ascii="Calibri" w:hAnsi="Calibri"/>
                  <w:color w:val="000000"/>
                  <w:sz w:val="22"/>
                  <w:szCs w:val="22"/>
                </w:rPr>
                <w:t>40</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40" w:author="ERCOT" w:date="2017-09-28T10:46:00Z"/>
                <w:b/>
                <w:bCs/>
                <w:sz w:val="22"/>
                <w:szCs w:val="22"/>
              </w:rPr>
            </w:pPr>
            <w:ins w:id="1541" w:author="ERCOT" w:date="2017-10-06T09:32:00Z">
              <w:r>
                <w:rPr>
                  <w:rFonts w:ascii="Calibri" w:hAnsi="Calibri"/>
                  <w:color w:val="000000"/>
                  <w:sz w:val="22"/>
                  <w:szCs w:val="22"/>
                </w:rPr>
                <w:t>40</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42" w:author="ERCOT" w:date="2017-09-28T10:46:00Z"/>
                <w:b/>
                <w:bCs/>
                <w:sz w:val="22"/>
                <w:szCs w:val="22"/>
              </w:rPr>
            </w:pPr>
            <w:ins w:id="1543" w:author="ERCOT" w:date="2017-10-06T09:32:00Z">
              <w:r>
                <w:rPr>
                  <w:rFonts w:ascii="Calibri" w:hAnsi="Calibri"/>
                  <w:color w:val="000000"/>
                  <w:sz w:val="22"/>
                  <w:szCs w:val="22"/>
                </w:rPr>
                <w:t>40</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44" w:author="ERCOT" w:date="2017-09-28T10:46:00Z"/>
                <w:b/>
                <w:bCs/>
                <w:sz w:val="22"/>
                <w:szCs w:val="22"/>
              </w:rPr>
            </w:pPr>
            <w:ins w:id="1545" w:author="ERCOT" w:date="2017-10-06T09:32:00Z">
              <w:r>
                <w:rPr>
                  <w:rFonts w:ascii="Calibri" w:hAnsi="Calibri"/>
                  <w:color w:val="000000"/>
                  <w:sz w:val="22"/>
                  <w:szCs w:val="22"/>
                </w:rPr>
                <w:t>40</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46" w:author="ERCOT" w:date="2017-09-28T10:46:00Z"/>
                <w:b/>
                <w:bCs/>
                <w:sz w:val="22"/>
                <w:szCs w:val="22"/>
              </w:rPr>
            </w:pPr>
            <w:ins w:id="1547" w:author="ERCOT" w:date="2017-10-06T09:32:00Z">
              <w:r>
                <w:rPr>
                  <w:rFonts w:ascii="Calibri" w:hAnsi="Calibri"/>
                  <w:color w:val="000000"/>
                  <w:sz w:val="22"/>
                  <w:szCs w:val="22"/>
                </w:rPr>
                <w:t>41</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48" w:author="ERCOT" w:date="2017-09-28T10:46:00Z"/>
                <w:b/>
                <w:bCs/>
                <w:sz w:val="22"/>
                <w:szCs w:val="22"/>
              </w:rPr>
            </w:pPr>
            <w:ins w:id="1549" w:author="ERCOT" w:date="2017-10-06T09:32:00Z">
              <w:r>
                <w:rPr>
                  <w:rFonts w:ascii="Calibri" w:hAnsi="Calibri"/>
                  <w:color w:val="000000"/>
                  <w:sz w:val="22"/>
                  <w:szCs w:val="22"/>
                </w:rPr>
                <w:t>41</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50" w:author="ERCOT" w:date="2017-09-28T10:46:00Z"/>
                <w:b/>
                <w:bCs/>
                <w:sz w:val="22"/>
                <w:szCs w:val="22"/>
              </w:rPr>
            </w:pPr>
            <w:ins w:id="1551" w:author="ERCOT" w:date="2017-10-06T09:32:00Z">
              <w:r>
                <w:rPr>
                  <w:rFonts w:ascii="Calibri" w:hAnsi="Calibri"/>
                  <w:color w:val="000000"/>
                  <w:sz w:val="22"/>
                  <w:szCs w:val="22"/>
                </w:rPr>
                <w:t>41</w:t>
              </w:r>
            </w:ins>
          </w:p>
        </w:tc>
        <w:tc>
          <w:tcPr>
            <w:tcW w:w="179"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52" w:author="ERCOT" w:date="2017-09-28T10:46:00Z"/>
                <w:b/>
                <w:bCs/>
                <w:sz w:val="22"/>
                <w:szCs w:val="22"/>
              </w:rPr>
            </w:pPr>
            <w:ins w:id="1553" w:author="ERCOT" w:date="2017-10-06T09:32:00Z">
              <w:r>
                <w:rPr>
                  <w:rFonts w:ascii="Calibri" w:hAnsi="Calibri"/>
                  <w:color w:val="000000"/>
                  <w:sz w:val="22"/>
                  <w:szCs w:val="22"/>
                </w:rPr>
                <w:t>41</w:t>
              </w:r>
            </w:ins>
          </w:p>
        </w:tc>
        <w:tc>
          <w:tcPr>
            <w:tcW w:w="191"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54" w:author="ERCOT" w:date="2017-09-28T10:46:00Z"/>
                <w:b/>
                <w:bCs/>
                <w:sz w:val="22"/>
                <w:szCs w:val="22"/>
              </w:rPr>
            </w:pPr>
            <w:ins w:id="1555" w:author="ERCOT" w:date="2017-10-06T09:32:00Z">
              <w:r>
                <w:rPr>
                  <w:rFonts w:ascii="Calibri" w:hAnsi="Calibri"/>
                  <w:color w:val="000000"/>
                  <w:sz w:val="22"/>
                  <w:szCs w:val="22"/>
                </w:rPr>
                <w:t>50</w:t>
              </w:r>
            </w:ins>
          </w:p>
        </w:tc>
        <w:tc>
          <w:tcPr>
            <w:tcW w:w="168"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56" w:author="ERCOT" w:date="2017-09-28T10:46:00Z"/>
                <w:b/>
                <w:bCs/>
                <w:sz w:val="22"/>
                <w:szCs w:val="22"/>
              </w:rPr>
            </w:pPr>
            <w:ins w:id="1557" w:author="ERCOT" w:date="2017-10-06T09:32:00Z">
              <w:r>
                <w:rPr>
                  <w:rFonts w:ascii="Calibri" w:hAnsi="Calibri"/>
                  <w:color w:val="000000"/>
                  <w:sz w:val="22"/>
                  <w:szCs w:val="22"/>
                </w:rPr>
                <w:t>50</w:t>
              </w:r>
            </w:ins>
          </w:p>
        </w:tc>
        <w:tc>
          <w:tcPr>
            <w:tcW w:w="169"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58" w:author="ERCOT" w:date="2017-09-28T10:46:00Z"/>
                <w:b/>
                <w:bCs/>
                <w:sz w:val="22"/>
                <w:szCs w:val="22"/>
              </w:rPr>
            </w:pPr>
            <w:ins w:id="1559" w:author="ERCOT" w:date="2017-10-06T09:32:00Z">
              <w:r>
                <w:rPr>
                  <w:rFonts w:ascii="Calibri" w:hAnsi="Calibri"/>
                  <w:color w:val="000000"/>
                  <w:sz w:val="22"/>
                  <w:szCs w:val="22"/>
                </w:rPr>
                <w:t>50</w:t>
              </w:r>
            </w:ins>
          </w:p>
        </w:tc>
        <w:tc>
          <w:tcPr>
            <w:tcW w:w="183"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60" w:author="ERCOT" w:date="2017-09-28T10:46:00Z"/>
                <w:b/>
                <w:bCs/>
                <w:sz w:val="22"/>
                <w:szCs w:val="22"/>
              </w:rPr>
            </w:pPr>
            <w:ins w:id="1561" w:author="ERCOT" w:date="2017-10-06T09:32:00Z">
              <w:r>
                <w:rPr>
                  <w:rFonts w:ascii="Calibri" w:hAnsi="Calibri"/>
                  <w:color w:val="000000"/>
                  <w:sz w:val="22"/>
                  <w:szCs w:val="22"/>
                </w:rPr>
                <w:t>50</w:t>
              </w:r>
            </w:ins>
          </w:p>
        </w:tc>
        <w:tc>
          <w:tcPr>
            <w:tcW w:w="150"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62" w:author="ERCOT" w:date="2017-09-28T10:46:00Z"/>
                <w:b/>
                <w:bCs/>
                <w:sz w:val="22"/>
                <w:szCs w:val="22"/>
              </w:rPr>
            </w:pPr>
            <w:ins w:id="1563" w:author="ERCOT" w:date="2017-10-06T09:32:00Z">
              <w:r>
                <w:rPr>
                  <w:rFonts w:ascii="Calibri" w:hAnsi="Calibri"/>
                  <w:color w:val="000000"/>
                  <w:sz w:val="22"/>
                  <w:szCs w:val="22"/>
                </w:rPr>
                <w:t>54</w:t>
              </w:r>
            </w:ins>
          </w:p>
        </w:tc>
        <w:tc>
          <w:tcPr>
            <w:tcW w:w="206" w:type="pct"/>
            <w:tcBorders>
              <w:top w:val="single" w:sz="4" w:space="0" w:color="000000"/>
              <w:left w:val="single" w:sz="4" w:space="0" w:color="000000"/>
              <w:bottom w:val="single" w:sz="4" w:space="0" w:color="000000"/>
              <w:right w:val="single" w:sz="8" w:space="0" w:color="000000"/>
            </w:tcBorders>
            <w:vAlign w:val="bottom"/>
          </w:tcPr>
          <w:p w:rsidR="00244AB2" w:rsidRPr="00AA6A8E" w:rsidRDefault="00244AB2" w:rsidP="00244AB2">
            <w:pPr>
              <w:widowControl/>
              <w:autoSpaceDE/>
              <w:autoSpaceDN/>
              <w:adjustRightInd/>
              <w:jc w:val="center"/>
              <w:rPr>
                <w:ins w:id="1564" w:author="ERCOT" w:date="2017-09-28T10:46:00Z"/>
                <w:b/>
                <w:bCs/>
                <w:sz w:val="22"/>
                <w:szCs w:val="22"/>
              </w:rPr>
            </w:pPr>
            <w:ins w:id="1565" w:author="ERCOT" w:date="2017-10-06T09:32:00Z">
              <w:r>
                <w:rPr>
                  <w:rFonts w:ascii="Calibri" w:hAnsi="Calibri"/>
                  <w:color w:val="000000"/>
                  <w:sz w:val="22"/>
                  <w:szCs w:val="22"/>
                </w:rPr>
                <w:t>54</w:t>
              </w:r>
            </w:ins>
          </w:p>
        </w:tc>
      </w:tr>
      <w:tr w:rsidR="00244AB2" w:rsidRPr="00CC576E" w:rsidTr="006B40AB">
        <w:trPr>
          <w:trHeight w:val="576"/>
          <w:tblCellSpacing w:w="0" w:type="dxa"/>
          <w:ins w:id="1566" w:author="ERCOT" w:date="2017-09-28T10:46:00Z"/>
        </w:trPr>
        <w:tc>
          <w:tcPr>
            <w:tcW w:w="345" w:type="pct"/>
            <w:tcBorders>
              <w:top w:val="single" w:sz="4" w:space="0" w:color="000000"/>
              <w:left w:val="single" w:sz="8" w:space="0" w:color="000000"/>
              <w:bottom w:val="single" w:sz="4" w:space="0" w:color="000000"/>
              <w:right w:val="single" w:sz="4" w:space="0" w:color="000000"/>
            </w:tcBorders>
            <w:vAlign w:val="center"/>
          </w:tcPr>
          <w:p w:rsidR="00244AB2" w:rsidRPr="000357D1" w:rsidRDefault="00244AB2" w:rsidP="00244AB2">
            <w:pPr>
              <w:widowControl/>
              <w:autoSpaceDE/>
              <w:autoSpaceDN/>
              <w:adjustRightInd/>
              <w:jc w:val="center"/>
              <w:rPr>
                <w:ins w:id="1567" w:author="ERCOT" w:date="2017-09-28T10:46:00Z"/>
                <w:sz w:val="22"/>
                <w:szCs w:val="22"/>
              </w:rPr>
            </w:pPr>
            <w:ins w:id="1568" w:author="ERCOT" w:date="2017-09-28T10:46:00Z">
              <w:r w:rsidRPr="000357D1">
                <w:rPr>
                  <w:b/>
                  <w:bCs/>
                  <w:sz w:val="22"/>
                  <w:szCs w:val="22"/>
                </w:rPr>
                <w:t>Jun.</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69" w:author="ERCOT" w:date="2017-09-28T10:46:00Z"/>
                <w:b/>
                <w:bCs/>
                <w:sz w:val="22"/>
                <w:szCs w:val="22"/>
              </w:rPr>
            </w:pPr>
            <w:ins w:id="1570" w:author="ERCOT" w:date="2017-10-06T09:32:00Z">
              <w:r>
                <w:rPr>
                  <w:rFonts w:ascii="Calibri" w:hAnsi="Calibri"/>
                  <w:color w:val="000000"/>
                  <w:sz w:val="22"/>
                  <w:szCs w:val="22"/>
                </w:rPr>
                <w:t>51</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71" w:author="ERCOT" w:date="2017-09-28T10:46:00Z"/>
                <w:b/>
                <w:bCs/>
                <w:sz w:val="22"/>
                <w:szCs w:val="22"/>
              </w:rPr>
            </w:pPr>
            <w:ins w:id="1572" w:author="ERCOT" w:date="2017-10-06T09:32:00Z">
              <w:r>
                <w:rPr>
                  <w:rFonts w:ascii="Calibri" w:hAnsi="Calibri"/>
                  <w:color w:val="000000"/>
                  <w:sz w:val="22"/>
                  <w:szCs w:val="22"/>
                </w:rPr>
                <w:t>51</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73" w:author="ERCOT" w:date="2017-09-28T10:46:00Z"/>
                <w:b/>
                <w:bCs/>
                <w:sz w:val="22"/>
                <w:szCs w:val="22"/>
              </w:rPr>
            </w:pPr>
            <w:ins w:id="1574" w:author="ERCOT" w:date="2017-10-06T09:32:00Z">
              <w:r>
                <w:rPr>
                  <w:rFonts w:ascii="Calibri" w:hAnsi="Calibri"/>
                  <w:color w:val="000000"/>
                  <w:sz w:val="22"/>
                  <w:szCs w:val="22"/>
                </w:rPr>
                <w:t>50</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75" w:author="ERCOT" w:date="2017-09-28T10:46:00Z"/>
                <w:b/>
                <w:bCs/>
                <w:sz w:val="22"/>
                <w:szCs w:val="22"/>
              </w:rPr>
            </w:pPr>
            <w:ins w:id="1576" w:author="ERCOT" w:date="2017-10-06T09:32:00Z">
              <w:r>
                <w:rPr>
                  <w:rFonts w:ascii="Calibri" w:hAnsi="Calibri"/>
                  <w:color w:val="000000"/>
                  <w:sz w:val="22"/>
                  <w:szCs w:val="22"/>
                </w:rPr>
                <w:t>50</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77" w:author="ERCOT" w:date="2017-09-28T10:46:00Z"/>
                <w:b/>
                <w:bCs/>
                <w:sz w:val="22"/>
                <w:szCs w:val="22"/>
              </w:rPr>
            </w:pPr>
            <w:ins w:id="1578" w:author="ERCOT" w:date="2017-10-06T09:32:00Z">
              <w:r>
                <w:rPr>
                  <w:rFonts w:ascii="Calibri" w:hAnsi="Calibri"/>
                  <w:color w:val="000000"/>
                  <w:sz w:val="22"/>
                  <w:szCs w:val="22"/>
                </w:rPr>
                <w:t>50</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79" w:author="ERCOT" w:date="2017-09-28T10:46:00Z"/>
                <w:b/>
                <w:bCs/>
                <w:sz w:val="22"/>
                <w:szCs w:val="22"/>
              </w:rPr>
            </w:pPr>
            <w:ins w:id="1580" w:author="ERCOT" w:date="2017-10-06T09:32:00Z">
              <w:r>
                <w:rPr>
                  <w:rFonts w:ascii="Calibri" w:hAnsi="Calibri"/>
                  <w:color w:val="000000"/>
                  <w:sz w:val="22"/>
                  <w:szCs w:val="22"/>
                </w:rPr>
                <w:t>50</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81" w:author="ERCOT" w:date="2017-09-28T10:46:00Z"/>
                <w:b/>
                <w:bCs/>
                <w:sz w:val="22"/>
                <w:szCs w:val="22"/>
              </w:rPr>
            </w:pPr>
            <w:ins w:id="1582" w:author="ERCOT" w:date="2017-10-06T09:32:00Z">
              <w:r>
                <w:rPr>
                  <w:rFonts w:ascii="Calibri" w:hAnsi="Calibri"/>
                  <w:color w:val="000000"/>
                  <w:sz w:val="22"/>
                  <w:szCs w:val="22"/>
                </w:rPr>
                <w:t>46</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83" w:author="ERCOT" w:date="2017-09-28T10:46:00Z"/>
                <w:b/>
                <w:bCs/>
                <w:sz w:val="22"/>
                <w:szCs w:val="22"/>
              </w:rPr>
            </w:pPr>
            <w:ins w:id="1584" w:author="ERCOT" w:date="2017-10-06T09:32:00Z">
              <w:r>
                <w:rPr>
                  <w:rFonts w:ascii="Calibri" w:hAnsi="Calibri"/>
                  <w:color w:val="000000"/>
                  <w:sz w:val="22"/>
                  <w:szCs w:val="22"/>
                </w:rPr>
                <w:t>46</w:t>
              </w:r>
            </w:ins>
          </w:p>
        </w:tc>
        <w:tc>
          <w:tcPr>
            <w:tcW w:w="181"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85" w:author="ERCOT" w:date="2017-09-28T10:46:00Z"/>
                <w:b/>
                <w:bCs/>
                <w:sz w:val="22"/>
                <w:szCs w:val="22"/>
              </w:rPr>
            </w:pPr>
            <w:ins w:id="1586" w:author="ERCOT" w:date="2017-10-06T09:32:00Z">
              <w:r>
                <w:rPr>
                  <w:rFonts w:ascii="Calibri" w:hAnsi="Calibri"/>
                  <w:color w:val="000000"/>
                  <w:sz w:val="22"/>
                  <w:szCs w:val="22"/>
                </w:rPr>
                <w:t>46</w:t>
              </w:r>
            </w:ins>
          </w:p>
        </w:tc>
        <w:tc>
          <w:tcPr>
            <w:tcW w:w="223"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87" w:author="ERCOT" w:date="2017-09-28T10:46:00Z"/>
                <w:b/>
                <w:bCs/>
                <w:sz w:val="22"/>
                <w:szCs w:val="22"/>
              </w:rPr>
            </w:pPr>
            <w:ins w:id="1588" w:author="ERCOT" w:date="2017-10-06T09:32:00Z">
              <w:r>
                <w:rPr>
                  <w:rFonts w:ascii="Calibri" w:hAnsi="Calibri"/>
                  <w:color w:val="000000"/>
                  <w:sz w:val="22"/>
                  <w:szCs w:val="22"/>
                </w:rPr>
                <w:t>46</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89" w:author="ERCOT" w:date="2017-09-28T10:46:00Z"/>
                <w:b/>
                <w:bCs/>
                <w:sz w:val="22"/>
                <w:szCs w:val="22"/>
              </w:rPr>
            </w:pPr>
            <w:ins w:id="1590" w:author="ERCOT" w:date="2017-10-06T09:32:00Z">
              <w:r>
                <w:rPr>
                  <w:rFonts w:ascii="Calibri" w:hAnsi="Calibri"/>
                  <w:color w:val="000000"/>
                  <w:sz w:val="22"/>
                  <w:szCs w:val="22"/>
                </w:rPr>
                <w:t>34</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91" w:author="ERCOT" w:date="2017-09-28T10:46:00Z"/>
                <w:b/>
                <w:bCs/>
                <w:sz w:val="22"/>
                <w:szCs w:val="22"/>
              </w:rPr>
            </w:pPr>
            <w:ins w:id="1592" w:author="ERCOT" w:date="2017-10-06T09:32:00Z">
              <w:r>
                <w:rPr>
                  <w:rFonts w:ascii="Calibri" w:hAnsi="Calibri"/>
                  <w:color w:val="000000"/>
                  <w:sz w:val="22"/>
                  <w:szCs w:val="22"/>
                </w:rPr>
                <w:t>34</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93" w:author="ERCOT" w:date="2017-09-28T10:46:00Z"/>
                <w:b/>
                <w:bCs/>
                <w:sz w:val="22"/>
                <w:szCs w:val="22"/>
              </w:rPr>
            </w:pPr>
            <w:ins w:id="1594" w:author="ERCOT" w:date="2017-10-06T09:32:00Z">
              <w:r>
                <w:rPr>
                  <w:rFonts w:ascii="Calibri" w:hAnsi="Calibri"/>
                  <w:color w:val="000000"/>
                  <w:sz w:val="22"/>
                  <w:szCs w:val="22"/>
                </w:rPr>
                <w:t>34</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95" w:author="ERCOT" w:date="2017-09-28T10:46:00Z"/>
                <w:b/>
                <w:bCs/>
                <w:sz w:val="22"/>
                <w:szCs w:val="22"/>
              </w:rPr>
            </w:pPr>
            <w:ins w:id="1596" w:author="ERCOT" w:date="2017-10-06T09:32:00Z">
              <w:r>
                <w:rPr>
                  <w:rFonts w:ascii="Calibri" w:hAnsi="Calibri"/>
                  <w:color w:val="000000"/>
                  <w:sz w:val="22"/>
                  <w:szCs w:val="22"/>
                </w:rPr>
                <w:t>34</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97" w:author="ERCOT" w:date="2017-09-28T10:46:00Z"/>
                <w:b/>
                <w:bCs/>
                <w:sz w:val="22"/>
                <w:szCs w:val="22"/>
              </w:rPr>
            </w:pPr>
            <w:ins w:id="1598" w:author="ERCOT" w:date="2017-10-06T09:32:00Z">
              <w:r>
                <w:rPr>
                  <w:rFonts w:ascii="Calibri" w:hAnsi="Calibri"/>
                  <w:color w:val="000000"/>
                  <w:sz w:val="22"/>
                  <w:szCs w:val="22"/>
                </w:rPr>
                <w:t>28</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599" w:author="ERCOT" w:date="2017-09-28T10:46:00Z"/>
                <w:b/>
                <w:bCs/>
                <w:sz w:val="22"/>
                <w:szCs w:val="22"/>
              </w:rPr>
            </w:pPr>
            <w:ins w:id="1600" w:author="ERCOT" w:date="2017-10-06T09:32:00Z">
              <w:r>
                <w:rPr>
                  <w:rFonts w:ascii="Calibri" w:hAnsi="Calibri"/>
                  <w:color w:val="000000"/>
                  <w:sz w:val="22"/>
                  <w:szCs w:val="22"/>
                </w:rPr>
                <w:t>28</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01" w:author="ERCOT" w:date="2017-09-28T10:46:00Z"/>
                <w:b/>
                <w:bCs/>
                <w:sz w:val="22"/>
                <w:szCs w:val="22"/>
              </w:rPr>
            </w:pPr>
            <w:ins w:id="1602" w:author="ERCOT" w:date="2017-10-06T09:32:00Z">
              <w:r>
                <w:rPr>
                  <w:rFonts w:ascii="Calibri" w:hAnsi="Calibri"/>
                  <w:color w:val="000000"/>
                  <w:sz w:val="22"/>
                  <w:szCs w:val="22"/>
                </w:rPr>
                <w:t>28</w:t>
              </w:r>
            </w:ins>
          </w:p>
        </w:tc>
        <w:tc>
          <w:tcPr>
            <w:tcW w:w="179"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03" w:author="ERCOT" w:date="2017-09-28T10:46:00Z"/>
                <w:b/>
                <w:bCs/>
                <w:sz w:val="22"/>
                <w:szCs w:val="22"/>
              </w:rPr>
            </w:pPr>
            <w:ins w:id="1604" w:author="ERCOT" w:date="2017-10-06T09:32:00Z">
              <w:r>
                <w:rPr>
                  <w:rFonts w:ascii="Calibri" w:hAnsi="Calibri"/>
                  <w:color w:val="000000"/>
                  <w:sz w:val="22"/>
                  <w:szCs w:val="22"/>
                </w:rPr>
                <w:t>28</w:t>
              </w:r>
            </w:ins>
          </w:p>
        </w:tc>
        <w:tc>
          <w:tcPr>
            <w:tcW w:w="191"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05" w:author="ERCOT" w:date="2017-09-28T10:46:00Z"/>
                <w:b/>
                <w:bCs/>
                <w:sz w:val="22"/>
                <w:szCs w:val="22"/>
              </w:rPr>
            </w:pPr>
            <w:ins w:id="1606" w:author="ERCOT" w:date="2017-10-06T09:32:00Z">
              <w:r>
                <w:rPr>
                  <w:rFonts w:ascii="Calibri" w:hAnsi="Calibri"/>
                  <w:color w:val="000000"/>
                  <w:sz w:val="22"/>
                  <w:szCs w:val="22"/>
                </w:rPr>
                <w:t>35</w:t>
              </w:r>
            </w:ins>
          </w:p>
        </w:tc>
        <w:tc>
          <w:tcPr>
            <w:tcW w:w="168"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07" w:author="ERCOT" w:date="2017-09-28T10:46:00Z"/>
                <w:b/>
                <w:bCs/>
                <w:sz w:val="22"/>
                <w:szCs w:val="22"/>
              </w:rPr>
            </w:pPr>
            <w:ins w:id="1608" w:author="ERCOT" w:date="2017-10-06T09:32:00Z">
              <w:r>
                <w:rPr>
                  <w:rFonts w:ascii="Calibri" w:hAnsi="Calibri"/>
                  <w:color w:val="000000"/>
                  <w:sz w:val="22"/>
                  <w:szCs w:val="22"/>
                </w:rPr>
                <w:t>35</w:t>
              </w:r>
            </w:ins>
          </w:p>
        </w:tc>
        <w:tc>
          <w:tcPr>
            <w:tcW w:w="169"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09" w:author="ERCOT" w:date="2017-09-28T10:46:00Z"/>
                <w:b/>
                <w:bCs/>
                <w:sz w:val="22"/>
                <w:szCs w:val="22"/>
              </w:rPr>
            </w:pPr>
            <w:ins w:id="1610" w:author="ERCOT" w:date="2017-10-06T09:32:00Z">
              <w:r>
                <w:rPr>
                  <w:rFonts w:ascii="Calibri" w:hAnsi="Calibri"/>
                  <w:color w:val="000000"/>
                  <w:sz w:val="22"/>
                  <w:szCs w:val="22"/>
                </w:rPr>
                <w:t>35</w:t>
              </w:r>
            </w:ins>
          </w:p>
        </w:tc>
        <w:tc>
          <w:tcPr>
            <w:tcW w:w="183"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11" w:author="ERCOT" w:date="2017-09-28T10:46:00Z"/>
                <w:b/>
                <w:bCs/>
                <w:sz w:val="22"/>
                <w:szCs w:val="22"/>
              </w:rPr>
            </w:pPr>
            <w:ins w:id="1612" w:author="ERCOT" w:date="2017-10-06T09:32:00Z">
              <w:r>
                <w:rPr>
                  <w:rFonts w:ascii="Calibri" w:hAnsi="Calibri"/>
                  <w:color w:val="000000"/>
                  <w:sz w:val="22"/>
                  <w:szCs w:val="22"/>
                </w:rPr>
                <w:t>35</w:t>
              </w:r>
            </w:ins>
          </w:p>
        </w:tc>
        <w:tc>
          <w:tcPr>
            <w:tcW w:w="150"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13" w:author="ERCOT" w:date="2017-09-28T10:46:00Z"/>
                <w:b/>
                <w:bCs/>
                <w:sz w:val="22"/>
                <w:szCs w:val="22"/>
              </w:rPr>
            </w:pPr>
            <w:ins w:id="1614" w:author="ERCOT" w:date="2017-10-06T09:32:00Z">
              <w:r>
                <w:rPr>
                  <w:rFonts w:ascii="Calibri" w:hAnsi="Calibri"/>
                  <w:color w:val="000000"/>
                  <w:sz w:val="22"/>
                  <w:szCs w:val="22"/>
                </w:rPr>
                <w:t>51</w:t>
              </w:r>
            </w:ins>
          </w:p>
        </w:tc>
        <w:tc>
          <w:tcPr>
            <w:tcW w:w="206" w:type="pct"/>
            <w:tcBorders>
              <w:top w:val="single" w:sz="4" w:space="0" w:color="000000"/>
              <w:left w:val="single" w:sz="4" w:space="0" w:color="000000"/>
              <w:bottom w:val="single" w:sz="4" w:space="0" w:color="000000"/>
              <w:right w:val="single" w:sz="8" w:space="0" w:color="000000"/>
            </w:tcBorders>
            <w:vAlign w:val="bottom"/>
          </w:tcPr>
          <w:p w:rsidR="00244AB2" w:rsidRPr="00AA6A8E" w:rsidRDefault="00244AB2" w:rsidP="00244AB2">
            <w:pPr>
              <w:widowControl/>
              <w:autoSpaceDE/>
              <w:autoSpaceDN/>
              <w:adjustRightInd/>
              <w:jc w:val="center"/>
              <w:rPr>
                <w:ins w:id="1615" w:author="ERCOT" w:date="2017-09-28T10:46:00Z"/>
                <w:b/>
                <w:bCs/>
                <w:sz w:val="22"/>
                <w:szCs w:val="22"/>
              </w:rPr>
            </w:pPr>
            <w:ins w:id="1616" w:author="ERCOT" w:date="2017-10-06T09:32:00Z">
              <w:r>
                <w:rPr>
                  <w:rFonts w:ascii="Calibri" w:hAnsi="Calibri"/>
                  <w:color w:val="000000"/>
                  <w:sz w:val="22"/>
                  <w:szCs w:val="22"/>
                </w:rPr>
                <w:t>51</w:t>
              </w:r>
            </w:ins>
          </w:p>
        </w:tc>
      </w:tr>
      <w:tr w:rsidR="00244AB2" w:rsidRPr="00CC576E" w:rsidTr="006B40AB">
        <w:trPr>
          <w:trHeight w:val="576"/>
          <w:tblCellSpacing w:w="0" w:type="dxa"/>
          <w:ins w:id="1617" w:author="ERCOT" w:date="2017-09-28T10:46:00Z"/>
        </w:trPr>
        <w:tc>
          <w:tcPr>
            <w:tcW w:w="345" w:type="pct"/>
            <w:tcBorders>
              <w:top w:val="single" w:sz="4" w:space="0" w:color="000000"/>
              <w:left w:val="single" w:sz="8" w:space="0" w:color="000000"/>
              <w:bottom w:val="single" w:sz="4" w:space="0" w:color="000000"/>
              <w:right w:val="single" w:sz="4" w:space="0" w:color="000000"/>
            </w:tcBorders>
            <w:vAlign w:val="center"/>
          </w:tcPr>
          <w:p w:rsidR="00244AB2" w:rsidRPr="000357D1" w:rsidRDefault="00244AB2" w:rsidP="00244AB2">
            <w:pPr>
              <w:widowControl/>
              <w:autoSpaceDE/>
              <w:autoSpaceDN/>
              <w:adjustRightInd/>
              <w:jc w:val="center"/>
              <w:rPr>
                <w:ins w:id="1618" w:author="ERCOT" w:date="2017-09-28T10:46:00Z"/>
                <w:sz w:val="22"/>
                <w:szCs w:val="22"/>
              </w:rPr>
            </w:pPr>
            <w:ins w:id="1619" w:author="ERCOT" w:date="2017-09-28T10:46:00Z">
              <w:r w:rsidRPr="000357D1">
                <w:rPr>
                  <w:b/>
                  <w:bCs/>
                  <w:sz w:val="22"/>
                  <w:szCs w:val="22"/>
                </w:rPr>
                <w:t>Jul.</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20" w:author="ERCOT" w:date="2017-09-28T10:46:00Z"/>
                <w:b/>
                <w:bCs/>
                <w:sz w:val="22"/>
                <w:szCs w:val="22"/>
              </w:rPr>
            </w:pPr>
            <w:ins w:id="1621" w:author="ERCOT" w:date="2017-10-06T09:32:00Z">
              <w:r>
                <w:rPr>
                  <w:rFonts w:ascii="Calibri" w:hAnsi="Calibri"/>
                  <w:color w:val="000000"/>
                  <w:sz w:val="22"/>
                  <w:szCs w:val="22"/>
                </w:rPr>
                <w:t>51</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22" w:author="ERCOT" w:date="2017-09-28T10:46:00Z"/>
                <w:b/>
                <w:bCs/>
                <w:sz w:val="22"/>
                <w:szCs w:val="22"/>
              </w:rPr>
            </w:pPr>
            <w:ins w:id="1623" w:author="ERCOT" w:date="2017-10-06T09:32:00Z">
              <w:r>
                <w:rPr>
                  <w:rFonts w:ascii="Calibri" w:hAnsi="Calibri"/>
                  <w:color w:val="000000"/>
                  <w:sz w:val="22"/>
                  <w:szCs w:val="22"/>
                </w:rPr>
                <w:t>51</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24" w:author="ERCOT" w:date="2017-09-28T10:46:00Z"/>
                <w:b/>
                <w:bCs/>
                <w:sz w:val="22"/>
                <w:szCs w:val="22"/>
              </w:rPr>
            </w:pPr>
            <w:ins w:id="1625" w:author="ERCOT" w:date="2017-10-06T09:32:00Z">
              <w:r>
                <w:rPr>
                  <w:rFonts w:ascii="Calibri" w:hAnsi="Calibri"/>
                  <w:color w:val="000000"/>
                  <w:sz w:val="22"/>
                  <w:szCs w:val="22"/>
                </w:rPr>
                <w:t>50</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26" w:author="ERCOT" w:date="2017-09-28T10:46:00Z"/>
                <w:b/>
                <w:bCs/>
                <w:sz w:val="22"/>
                <w:szCs w:val="22"/>
              </w:rPr>
            </w:pPr>
            <w:ins w:id="1627" w:author="ERCOT" w:date="2017-10-06T09:32:00Z">
              <w:r>
                <w:rPr>
                  <w:rFonts w:ascii="Calibri" w:hAnsi="Calibri"/>
                  <w:color w:val="000000"/>
                  <w:sz w:val="22"/>
                  <w:szCs w:val="22"/>
                </w:rPr>
                <w:t>50</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28" w:author="ERCOT" w:date="2017-09-28T10:46:00Z"/>
                <w:b/>
                <w:bCs/>
                <w:sz w:val="22"/>
                <w:szCs w:val="22"/>
              </w:rPr>
            </w:pPr>
            <w:ins w:id="1629" w:author="ERCOT" w:date="2017-10-06T09:32:00Z">
              <w:r>
                <w:rPr>
                  <w:rFonts w:ascii="Calibri" w:hAnsi="Calibri"/>
                  <w:color w:val="000000"/>
                  <w:sz w:val="22"/>
                  <w:szCs w:val="22"/>
                </w:rPr>
                <w:t>50</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30" w:author="ERCOT" w:date="2017-09-28T10:46:00Z"/>
                <w:b/>
                <w:bCs/>
                <w:sz w:val="22"/>
                <w:szCs w:val="22"/>
              </w:rPr>
            </w:pPr>
            <w:ins w:id="1631" w:author="ERCOT" w:date="2017-10-06T09:32:00Z">
              <w:r>
                <w:rPr>
                  <w:rFonts w:ascii="Calibri" w:hAnsi="Calibri"/>
                  <w:color w:val="000000"/>
                  <w:sz w:val="22"/>
                  <w:szCs w:val="22"/>
                </w:rPr>
                <w:t>50</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32" w:author="ERCOT" w:date="2017-09-28T10:46:00Z"/>
                <w:b/>
                <w:bCs/>
                <w:sz w:val="22"/>
                <w:szCs w:val="22"/>
              </w:rPr>
            </w:pPr>
            <w:ins w:id="1633" w:author="ERCOT" w:date="2017-10-06T09:32:00Z">
              <w:r>
                <w:rPr>
                  <w:rFonts w:ascii="Calibri" w:hAnsi="Calibri"/>
                  <w:color w:val="000000"/>
                  <w:sz w:val="22"/>
                  <w:szCs w:val="22"/>
                </w:rPr>
                <w:t>46</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34" w:author="ERCOT" w:date="2017-09-28T10:46:00Z"/>
                <w:b/>
                <w:bCs/>
                <w:sz w:val="22"/>
                <w:szCs w:val="22"/>
              </w:rPr>
            </w:pPr>
            <w:ins w:id="1635" w:author="ERCOT" w:date="2017-10-06T09:32:00Z">
              <w:r>
                <w:rPr>
                  <w:rFonts w:ascii="Calibri" w:hAnsi="Calibri"/>
                  <w:color w:val="000000"/>
                  <w:sz w:val="22"/>
                  <w:szCs w:val="22"/>
                </w:rPr>
                <w:t>46</w:t>
              </w:r>
            </w:ins>
          </w:p>
        </w:tc>
        <w:tc>
          <w:tcPr>
            <w:tcW w:w="181"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36" w:author="ERCOT" w:date="2017-09-28T10:46:00Z"/>
                <w:b/>
                <w:bCs/>
                <w:sz w:val="22"/>
                <w:szCs w:val="22"/>
              </w:rPr>
            </w:pPr>
            <w:ins w:id="1637" w:author="ERCOT" w:date="2017-10-06T09:32:00Z">
              <w:r>
                <w:rPr>
                  <w:rFonts w:ascii="Calibri" w:hAnsi="Calibri"/>
                  <w:color w:val="000000"/>
                  <w:sz w:val="22"/>
                  <w:szCs w:val="22"/>
                </w:rPr>
                <w:t>46</w:t>
              </w:r>
            </w:ins>
          </w:p>
        </w:tc>
        <w:tc>
          <w:tcPr>
            <w:tcW w:w="223"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38" w:author="ERCOT" w:date="2017-09-28T10:46:00Z"/>
                <w:b/>
                <w:bCs/>
                <w:sz w:val="22"/>
                <w:szCs w:val="22"/>
              </w:rPr>
            </w:pPr>
            <w:ins w:id="1639" w:author="ERCOT" w:date="2017-10-06T09:32:00Z">
              <w:r>
                <w:rPr>
                  <w:rFonts w:ascii="Calibri" w:hAnsi="Calibri"/>
                  <w:color w:val="000000"/>
                  <w:sz w:val="22"/>
                  <w:szCs w:val="22"/>
                </w:rPr>
                <w:t>46</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40" w:author="ERCOT" w:date="2017-09-28T10:46:00Z"/>
                <w:b/>
                <w:bCs/>
                <w:sz w:val="22"/>
                <w:szCs w:val="22"/>
              </w:rPr>
            </w:pPr>
            <w:ins w:id="1641" w:author="ERCOT" w:date="2017-10-06T09:32:00Z">
              <w:r>
                <w:rPr>
                  <w:rFonts w:ascii="Calibri" w:hAnsi="Calibri"/>
                  <w:color w:val="000000"/>
                  <w:sz w:val="22"/>
                  <w:szCs w:val="22"/>
                </w:rPr>
                <w:t>34</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42" w:author="ERCOT" w:date="2017-09-28T10:46:00Z"/>
                <w:b/>
                <w:bCs/>
                <w:sz w:val="22"/>
                <w:szCs w:val="22"/>
              </w:rPr>
            </w:pPr>
            <w:ins w:id="1643" w:author="ERCOT" w:date="2017-10-06T09:32:00Z">
              <w:r>
                <w:rPr>
                  <w:rFonts w:ascii="Calibri" w:hAnsi="Calibri"/>
                  <w:color w:val="000000"/>
                  <w:sz w:val="22"/>
                  <w:szCs w:val="22"/>
                </w:rPr>
                <w:t>34</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44" w:author="ERCOT" w:date="2017-09-28T10:46:00Z"/>
                <w:b/>
                <w:bCs/>
                <w:sz w:val="22"/>
                <w:szCs w:val="22"/>
              </w:rPr>
            </w:pPr>
            <w:ins w:id="1645" w:author="ERCOT" w:date="2017-10-06T09:32:00Z">
              <w:r>
                <w:rPr>
                  <w:rFonts w:ascii="Calibri" w:hAnsi="Calibri"/>
                  <w:color w:val="000000"/>
                  <w:sz w:val="22"/>
                  <w:szCs w:val="22"/>
                </w:rPr>
                <w:t>34</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46" w:author="ERCOT" w:date="2017-09-28T10:46:00Z"/>
                <w:b/>
                <w:bCs/>
                <w:sz w:val="22"/>
                <w:szCs w:val="22"/>
              </w:rPr>
            </w:pPr>
            <w:ins w:id="1647" w:author="ERCOT" w:date="2017-10-06T09:32:00Z">
              <w:r>
                <w:rPr>
                  <w:rFonts w:ascii="Calibri" w:hAnsi="Calibri"/>
                  <w:color w:val="000000"/>
                  <w:sz w:val="22"/>
                  <w:szCs w:val="22"/>
                </w:rPr>
                <w:t>34</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48" w:author="ERCOT" w:date="2017-09-28T10:46:00Z"/>
                <w:b/>
                <w:bCs/>
                <w:sz w:val="22"/>
                <w:szCs w:val="22"/>
              </w:rPr>
            </w:pPr>
            <w:ins w:id="1649" w:author="ERCOT" w:date="2017-10-06T09:32:00Z">
              <w:r>
                <w:rPr>
                  <w:rFonts w:ascii="Calibri" w:hAnsi="Calibri"/>
                  <w:color w:val="000000"/>
                  <w:sz w:val="22"/>
                  <w:szCs w:val="22"/>
                </w:rPr>
                <w:t>28</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50" w:author="ERCOT" w:date="2017-09-28T10:46:00Z"/>
                <w:b/>
                <w:bCs/>
                <w:sz w:val="22"/>
                <w:szCs w:val="22"/>
              </w:rPr>
            </w:pPr>
            <w:ins w:id="1651" w:author="ERCOT" w:date="2017-10-06T09:32:00Z">
              <w:r>
                <w:rPr>
                  <w:rFonts w:ascii="Calibri" w:hAnsi="Calibri"/>
                  <w:color w:val="000000"/>
                  <w:sz w:val="22"/>
                  <w:szCs w:val="22"/>
                </w:rPr>
                <w:t>28</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52" w:author="ERCOT" w:date="2017-09-28T10:46:00Z"/>
                <w:b/>
                <w:bCs/>
                <w:sz w:val="22"/>
                <w:szCs w:val="22"/>
              </w:rPr>
            </w:pPr>
            <w:ins w:id="1653" w:author="ERCOT" w:date="2017-10-06T09:32:00Z">
              <w:r>
                <w:rPr>
                  <w:rFonts w:ascii="Calibri" w:hAnsi="Calibri"/>
                  <w:color w:val="000000"/>
                  <w:sz w:val="22"/>
                  <w:szCs w:val="22"/>
                </w:rPr>
                <w:t>28</w:t>
              </w:r>
            </w:ins>
          </w:p>
        </w:tc>
        <w:tc>
          <w:tcPr>
            <w:tcW w:w="179"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54" w:author="ERCOT" w:date="2017-09-28T10:46:00Z"/>
                <w:b/>
                <w:bCs/>
                <w:sz w:val="22"/>
                <w:szCs w:val="22"/>
              </w:rPr>
            </w:pPr>
            <w:ins w:id="1655" w:author="ERCOT" w:date="2017-10-06T09:32:00Z">
              <w:r>
                <w:rPr>
                  <w:rFonts w:ascii="Calibri" w:hAnsi="Calibri"/>
                  <w:color w:val="000000"/>
                  <w:sz w:val="22"/>
                  <w:szCs w:val="22"/>
                </w:rPr>
                <w:t>28</w:t>
              </w:r>
            </w:ins>
          </w:p>
        </w:tc>
        <w:tc>
          <w:tcPr>
            <w:tcW w:w="191"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56" w:author="ERCOT" w:date="2017-09-28T10:46:00Z"/>
                <w:b/>
                <w:bCs/>
                <w:sz w:val="22"/>
                <w:szCs w:val="22"/>
              </w:rPr>
            </w:pPr>
            <w:ins w:id="1657" w:author="ERCOT" w:date="2017-10-06T09:32:00Z">
              <w:r>
                <w:rPr>
                  <w:rFonts w:ascii="Calibri" w:hAnsi="Calibri"/>
                  <w:color w:val="000000"/>
                  <w:sz w:val="22"/>
                  <w:szCs w:val="22"/>
                </w:rPr>
                <w:t>35</w:t>
              </w:r>
            </w:ins>
          </w:p>
        </w:tc>
        <w:tc>
          <w:tcPr>
            <w:tcW w:w="168"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58" w:author="ERCOT" w:date="2017-09-28T10:46:00Z"/>
                <w:b/>
                <w:bCs/>
                <w:sz w:val="22"/>
                <w:szCs w:val="22"/>
              </w:rPr>
            </w:pPr>
            <w:ins w:id="1659" w:author="ERCOT" w:date="2017-10-06T09:32:00Z">
              <w:r>
                <w:rPr>
                  <w:rFonts w:ascii="Calibri" w:hAnsi="Calibri"/>
                  <w:color w:val="000000"/>
                  <w:sz w:val="22"/>
                  <w:szCs w:val="22"/>
                </w:rPr>
                <w:t>35</w:t>
              </w:r>
            </w:ins>
          </w:p>
        </w:tc>
        <w:tc>
          <w:tcPr>
            <w:tcW w:w="169"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60" w:author="ERCOT" w:date="2017-09-28T10:46:00Z"/>
                <w:b/>
                <w:bCs/>
                <w:sz w:val="22"/>
                <w:szCs w:val="22"/>
              </w:rPr>
            </w:pPr>
            <w:ins w:id="1661" w:author="ERCOT" w:date="2017-10-06T09:32:00Z">
              <w:r>
                <w:rPr>
                  <w:rFonts w:ascii="Calibri" w:hAnsi="Calibri"/>
                  <w:color w:val="000000"/>
                  <w:sz w:val="22"/>
                  <w:szCs w:val="22"/>
                </w:rPr>
                <w:t>35</w:t>
              </w:r>
            </w:ins>
          </w:p>
        </w:tc>
        <w:tc>
          <w:tcPr>
            <w:tcW w:w="183"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62" w:author="ERCOT" w:date="2017-09-28T10:46:00Z"/>
                <w:b/>
                <w:bCs/>
                <w:sz w:val="22"/>
                <w:szCs w:val="22"/>
              </w:rPr>
            </w:pPr>
            <w:ins w:id="1663" w:author="ERCOT" w:date="2017-10-06T09:32:00Z">
              <w:r>
                <w:rPr>
                  <w:rFonts w:ascii="Calibri" w:hAnsi="Calibri"/>
                  <w:color w:val="000000"/>
                  <w:sz w:val="22"/>
                  <w:szCs w:val="22"/>
                </w:rPr>
                <w:t>35</w:t>
              </w:r>
            </w:ins>
          </w:p>
        </w:tc>
        <w:tc>
          <w:tcPr>
            <w:tcW w:w="150"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64" w:author="ERCOT" w:date="2017-09-28T10:46:00Z"/>
                <w:b/>
                <w:bCs/>
                <w:sz w:val="22"/>
                <w:szCs w:val="22"/>
              </w:rPr>
            </w:pPr>
            <w:ins w:id="1665" w:author="ERCOT" w:date="2017-10-06T09:32:00Z">
              <w:r>
                <w:rPr>
                  <w:rFonts w:ascii="Calibri" w:hAnsi="Calibri"/>
                  <w:color w:val="000000"/>
                  <w:sz w:val="22"/>
                  <w:szCs w:val="22"/>
                </w:rPr>
                <w:t>51</w:t>
              </w:r>
            </w:ins>
          </w:p>
        </w:tc>
        <w:tc>
          <w:tcPr>
            <w:tcW w:w="206" w:type="pct"/>
            <w:tcBorders>
              <w:top w:val="single" w:sz="4" w:space="0" w:color="000000"/>
              <w:left w:val="single" w:sz="4" w:space="0" w:color="000000"/>
              <w:bottom w:val="single" w:sz="4" w:space="0" w:color="000000"/>
              <w:right w:val="single" w:sz="8" w:space="0" w:color="000000"/>
            </w:tcBorders>
            <w:vAlign w:val="bottom"/>
          </w:tcPr>
          <w:p w:rsidR="00244AB2" w:rsidRPr="00AA6A8E" w:rsidRDefault="00244AB2" w:rsidP="00244AB2">
            <w:pPr>
              <w:widowControl/>
              <w:autoSpaceDE/>
              <w:autoSpaceDN/>
              <w:adjustRightInd/>
              <w:jc w:val="center"/>
              <w:rPr>
                <w:ins w:id="1666" w:author="ERCOT" w:date="2017-09-28T10:46:00Z"/>
                <w:b/>
                <w:bCs/>
                <w:sz w:val="22"/>
                <w:szCs w:val="22"/>
              </w:rPr>
            </w:pPr>
            <w:ins w:id="1667" w:author="ERCOT" w:date="2017-10-06T09:32:00Z">
              <w:r>
                <w:rPr>
                  <w:rFonts w:ascii="Calibri" w:hAnsi="Calibri"/>
                  <w:color w:val="000000"/>
                  <w:sz w:val="22"/>
                  <w:szCs w:val="22"/>
                </w:rPr>
                <w:t>51</w:t>
              </w:r>
            </w:ins>
          </w:p>
        </w:tc>
      </w:tr>
      <w:tr w:rsidR="00244AB2" w:rsidRPr="00CC576E" w:rsidTr="006B40AB">
        <w:trPr>
          <w:trHeight w:val="576"/>
          <w:tblCellSpacing w:w="0" w:type="dxa"/>
          <w:ins w:id="1668" w:author="ERCOT" w:date="2017-09-28T10:46:00Z"/>
        </w:trPr>
        <w:tc>
          <w:tcPr>
            <w:tcW w:w="345" w:type="pct"/>
            <w:tcBorders>
              <w:top w:val="single" w:sz="4" w:space="0" w:color="000000"/>
              <w:left w:val="single" w:sz="8" w:space="0" w:color="000000"/>
              <w:bottom w:val="single" w:sz="4" w:space="0" w:color="000000"/>
              <w:right w:val="single" w:sz="4" w:space="0" w:color="000000"/>
            </w:tcBorders>
            <w:vAlign w:val="center"/>
          </w:tcPr>
          <w:p w:rsidR="00244AB2" w:rsidRPr="000357D1" w:rsidRDefault="00244AB2" w:rsidP="00244AB2">
            <w:pPr>
              <w:widowControl/>
              <w:autoSpaceDE/>
              <w:autoSpaceDN/>
              <w:adjustRightInd/>
              <w:jc w:val="center"/>
              <w:rPr>
                <w:ins w:id="1669" w:author="ERCOT" w:date="2017-09-28T10:46:00Z"/>
                <w:sz w:val="22"/>
                <w:szCs w:val="22"/>
              </w:rPr>
            </w:pPr>
            <w:ins w:id="1670" w:author="ERCOT" w:date="2017-09-28T10:46:00Z">
              <w:r w:rsidRPr="000357D1">
                <w:rPr>
                  <w:b/>
                  <w:bCs/>
                  <w:sz w:val="22"/>
                  <w:szCs w:val="22"/>
                </w:rPr>
                <w:t>Aug.</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71" w:author="ERCOT" w:date="2017-09-28T10:46:00Z"/>
                <w:b/>
                <w:bCs/>
                <w:sz w:val="22"/>
                <w:szCs w:val="22"/>
              </w:rPr>
            </w:pPr>
            <w:ins w:id="1672" w:author="ERCOT" w:date="2017-10-06T09:32:00Z">
              <w:r>
                <w:rPr>
                  <w:rFonts w:ascii="Calibri" w:hAnsi="Calibri"/>
                  <w:color w:val="000000"/>
                  <w:sz w:val="22"/>
                  <w:szCs w:val="22"/>
                </w:rPr>
                <w:t>51</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73" w:author="ERCOT" w:date="2017-09-28T10:46:00Z"/>
                <w:b/>
                <w:bCs/>
                <w:sz w:val="22"/>
                <w:szCs w:val="22"/>
              </w:rPr>
            </w:pPr>
            <w:ins w:id="1674" w:author="ERCOT" w:date="2017-10-06T09:32:00Z">
              <w:r>
                <w:rPr>
                  <w:rFonts w:ascii="Calibri" w:hAnsi="Calibri"/>
                  <w:color w:val="000000"/>
                  <w:sz w:val="22"/>
                  <w:szCs w:val="22"/>
                </w:rPr>
                <w:t>51</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75" w:author="ERCOT" w:date="2017-09-28T10:46:00Z"/>
                <w:b/>
                <w:bCs/>
                <w:sz w:val="22"/>
                <w:szCs w:val="22"/>
              </w:rPr>
            </w:pPr>
            <w:ins w:id="1676" w:author="ERCOT" w:date="2017-10-06T09:32:00Z">
              <w:r>
                <w:rPr>
                  <w:rFonts w:ascii="Calibri" w:hAnsi="Calibri"/>
                  <w:color w:val="000000"/>
                  <w:sz w:val="22"/>
                  <w:szCs w:val="22"/>
                </w:rPr>
                <w:t>50</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77" w:author="ERCOT" w:date="2017-09-28T10:46:00Z"/>
                <w:b/>
                <w:bCs/>
                <w:sz w:val="22"/>
                <w:szCs w:val="22"/>
              </w:rPr>
            </w:pPr>
            <w:ins w:id="1678" w:author="ERCOT" w:date="2017-10-06T09:32:00Z">
              <w:r>
                <w:rPr>
                  <w:rFonts w:ascii="Calibri" w:hAnsi="Calibri"/>
                  <w:color w:val="000000"/>
                  <w:sz w:val="22"/>
                  <w:szCs w:val="22"/>
                </w:rPr>
                <w:t>50</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79" w:author="ERCOT" w:date="2017-09-28T10:46:00Z"/>
                <w:b/>
                <w:bCs/>
                <w:sz w:val="22"/>
                <w:szCs w:val="22"/>
              </w:rPr>
            </w:pPr>
            <w:ins w:id="1680" w:author="ERCOT" w:date="2017-10-06T09:32:00Z">
              <w:r>
                <w:rPr>
                  <w:rFonts w:ascii="Calibri" w:hAnsi="Calibri"/>
                  <w:color w:val="000000"/>
                  <w:sz w:val="22"/>
                  <w:szCs w:val="22"/>
                </w:rPr>
                <w:t>50</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81" w:author="ERCOT" w:date="2017-09-28T10:46:00Z"/>
                <w:b/>
                <w:bCs/>
                <w:sz w:val="22"/>
                <w:szCs w:val="22"/>
              </w:rPr>
            </w:pPr>
            <w:ins w:id="1682" w:author="ERCOT" w:date="2017-10-06T09:32:00Z">
              <w:r>
                <w:rPr>
                  <w:rFonts w:ascii="Calibri" w:hAnsi="Calibri"/>
                  <w:color w:val="000000"/>
                  <w:sz w:val="22"/>
                  <w:szCs w:val="22"/>
                </w:rPr>
                <w:t>50</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83" w:author="ERCOT" w:date="2017-09-28T10:46:00Z"/>
                <w:b/>
                <w:bCs/>
                <w:sz w:val="22"/>
                <w:szCs w:val="22"/>
              </w:rPr>
            </w:pPr>
            <w:ins w:id="1684" w:author="ERCOT" w:date="2017-10-06T09:32:00Z">
              <w:r>
                <w:rPr>
                  <w:rFonts w:ascii="Calibri" w:hAnsi="Calibri"/>
                  <w:color w:val="000000"/>
                  <w:sz w:val="22"/>
                  <w:szCs w:val="22"/>
                </w:rPr>
                <w:t>46</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85" w:author="ERCOT" w:date="2017-09-28T10:46:00Z"/>
                <w:b/>
                <w:bCs/>
                <w:sz w:val="22"/>
                <w:szCs w:val="22"/>
              </w:rPr>
            </w:pPr>
            <w:ins w:id="1686" w:author="ERCOT" w:date="2017-10-06T09:32:00Z">
              <w:r>
                <w:rPr>
                  <w:rFonts w:ascii="Calibri" w:hAnsi="Calibri"/>
                  <w:color w:val="000000"/>
                  <w:sz w:val="22"/>
                  <w:szCs w:val="22"/>
                </w:rPr>
                <w:t>46</w:t>
              </w:r>
            </w:ins>
          </w:p>
        </w:tc>
        <w:tc>
          <w:tcPr>
            <w:tcW w:w="181"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87" w:author="ERCOT" w:date="2017-09-28T10:46:00Z"/>
                <w:b/>
                <w:bCs/>
                <w:sz w:val="22"/>
                <w:szCs w:val="22"/>
              </w:rPr>
            </w:pPr>
            <w:ins w:id="1688" w:author="ERCOT" w:date="2017-10-06T09:32:00Z">
              <w:r>
                <w:rPr>
                  <w:rFonts w:ascii="Calibri" w:hAnsi="Calibri"/>
                  <w:color w:val="000000"/>
                  <w:sz w:val="22"/>
                  <w:szCs w:val="22"/>
                </w:rPr>
                <w:t>46</w:t>
              </w:r>
            </w:ins>
          </w:p>
        </w:tc>
        <w:tc>
          <w:tcPr>
            <w:tcW w:w="223"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89" w:author="ERCOT" w:date="2017-09-28T10:46:00Z"/>
                <w:b/>
                <w:bCs/>
                <w:sz w:val="22"/>
                <w:szCs w:val="22"/>
              </w:rPr>
            </w:pPr>
            <w:ins w:id="1690" w:author="ERCOT" w:date="2017-10-06T09:32:00Z">
              <w:r>
                <w:rPr>
                  <w:rFonts w:ascii="Calibri" w:hAnsi="Calibri"/>
                  <w:color w:val="000000"/>
                  <w:sz w:val="22"/>
                  <w:szCs w:val="22"/>
                </w:rPr>
                <w:t>46</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91" w:author="ERCOT" w:date="2017-09-28T10:46:00Z"/>
                <w:b/>
                <w:bCs/>
                <w:sz w:val="22"/>
                <w:szCs w:val="22"/>
              </w:rPr>
            </w:pPr>
            <w:ins w:id="1692" w:author="ERCOT" w:date="2017-10-06T09:32:00Z">
              <w:r>
                <w:rPr>
                  <w:rFonts w:ascii="Calibri" w:hAnsi="Calibri"/>
                  <w:color w:val="000000"/>
                  <w:sz w:val="22"/>
                  <w:szCs w:val="22"/>
                </w:rPr>
                <w:t>34</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93" w:author="ERCOT" w:date="2017-09-28T10:46:00Z"/>
                <w:b/>
                <w:bCs/>
                <w:sz w:val="22"/>
                <w:szCs w:val="22"/>
              </w:rPr>
            </w:pPr>
            <w:ins w:id="1694" w:author="ERCOT" w:date="2017-10-06T09:32:00Z">
              <w:r>
                <w:rPr>
                  <w:rFonts w:ascii="Calibri" w:hAnsi="Calibri"/>
                  <w:color w:val="000000"/>
                  <w:sz w:val="22"/>
                  <w:szCs w:val="22"/>
                </w:rPr>
                <w:t>34</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95" w:author="ERCOT" w:date="2017-09-28T10:46:00Z"/>
                <w:b/>
                <w:bCs/>
                <w:sz w:val="22"/>
                <w:szCs w:val="22"/>
              </w:rPr>
            </w:pPr>
            <w:ins w:id="1696" w:author="ERCOT" w:date="2017-10-06T09:32:00Z">
              <w:r>
                <w:rPr>
                  <w:rFonts w:ascii="Calibri" w:hAnsi="Calibri"/>
                  <w:color w:val="000000"/>
                  <w:sz w:val="22"/>
                  <w:szCs w:val="22"/>
                </w:rPr>
                <w:t>34</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97" w:author="ERCOT" w:date="2017-09-28T10:46:00Z"/>
                <w:b/>
                <w:bCs/>
                <w:sz w:val="22"/>
                <w:szCs w:val="22"/>
              </w:rPr>
            </w:pPr>
            <w:ins w:id="1698" w:author="ERCOT" w:date="2017-10-06T09:32:00Z">
              <w:r>
                <w:rPr>
                  <w:rFonts w:ascii="Calibri" w:hAnsi="Calibri"/>
                  <w:color w:val="000000"/>
                  <w:sz w:val="22"/>
                  <w:szCs w:val="22"/>
                </w:rPr>
                <w:t>34</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699" w:author="ERCOT" w:date="2017-09-28T10:46:00Z"/>
                <w:b/>
                <w:bCs/>
                <w:sz w:val="22"/>
                <w:szCs w:val="22"/>
              </w:rPr>
            </w:pPr>
            <w:ins w:id="1700" w:author="ERCOT" w:date="2017-10-06T09:32:00Z">
              <w:r>
                <w:rPr>
                  <w:rFonts w:ascii="Calibri" w:hAnsi="Calibri"/>
                  <w:color w:val="000000"/>
                  <w:sz w:val="22"/>
                  <w:szCs w:val="22"/>
                </w:rPr>
                <w:t>28</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701" w:author="ERCOT" w:date="2017-09-28T10:46:00Z"/>
                <w:b/>
                <w:bCs/>
                <w:sz w:val="22"/>
                <w:szCs w:val="22"/>
              </w:rPr>
            </w:pPr>
            <w:ins w:id="1702" w:author="ERCOT" w:date="2017-10-06T09:32:00Z">
              <w:r>
                <w:rPr>
                  <w:rFonts w:ascii="Calibri" w:hAnsi="Calibri"/>
                  <w:color w:val="000000"/>
                  <w:sz w:val="22"/>
                  <w:szCs w:val="22"/>
                </w:rPr>
                <w:t>28</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703" w:author="ERCOT" w:date="2017-09-28T10:46:00Z"/>
                <w:b/>
                <w:bCs/>
                <w:sz w:val="22"/>
                <w:szCs w:val="22"/>
              </w:rPr>
            </w:pPr>
            <w:ins w:id="1704" w:author="ERCOT" w:date="2017-10-06T09:32:00Z">
              <w:r>
                <w:rPr>
                  <w:rFonts w:ascii="Calibri" w:hAnsi="Calibri"/>
                  <w:color w:val="000000"/>
                  <w:sz w:val="22"/>
                  <w:szCs w:val="22"/>
                </w:rPr>
                <w:t>28</w:t>
              </w:r>
            </w:ins>
          </w:p>
        </w:tc>
        <w:tc>
          <w:tcPr>
            <w:tcW w:w="179"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705" w:author="ERCOT" w:date="2017-09-28T10:46:00Z"/>
                <w:b/>
                <w:bCs/>
                <w:sz w:val="22"/>
                <w:szCs w:val="22"/>
              </w:rPr>
            </w:pPr>
            <w:ins w:id="1706" w:author="ERCOT" w:date="2017-10-06T09:32:00Z">
              <w:r>
                <w:rPr>
                  <w:rFonts w:ascii="Calibri" w:hAnsi="Calibri"/>
                  <w:color w:val="000000"/>
                  <w:sz w:val="22"/>
                  <w:szCs w:val="22"/>
                </w:rPr>
                <w:t>28</w:t>
              </w:r>
            </w:ins>
          </w:p>
        </w:tc>
        <w:tc>
          <w:tcPr>
            <w:tcW w:w="191"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707" w:author="ERCOT" w:date="2017-09-28T10:46:00Z"/>
                <w:b/>
                <w:bCs/>
                <w:sz w:val="22"/>
                <w:szCs w:val="22"/>
              </w:rPr>
            </w:pPr>
            <w:ins w:id="1708" w:author="ERCOT" w:date="2017-10-06T09:32:00Z">
              <w:r>
                <w:rPr>
                  <w:rFonts w:ascii="Calibri" w:hAnsi="Calibri"/>
                  <w:color w:val="000000"/>
                  <w:sz w:val="22"/>
                  <w:szCs w:val="22"/>
                </w:rPr>
                <w:t>35</w:t>
              </w:r>
            </w:ins>
          </w:p>
        </w:tc>
        <w:tc>
          <w:tcPr>
            <w:tcW w:w="168"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709" w:author="ERCOT" w:date="2017-09-28T10:46:00Z"/>
                <w:b/>
                <w:bCs/>
                <w:sz w:val="22"/>
                <w:szCs w:val="22"/>
              </w:rPr>
            </w:pPr>
            <w:ins w:id="1710" w:author="ERCOT" w:date="2017-10-06T09:32:00Z">
              <w:r>
                <w:rPr>
                  <w:rFonts w:ascii="Calibri" w:hAnsi="Calibri"/>
                  <w:color w:val="000000"/>
                  <w:sz w:val="22"/>
                  <w:szCs w:val="22"/>
                </w:rPr>
                <w:t>35</w:t>
              </w:r>
            </w:ins>
          </w:p>
        </w:tc>
        <w:tc>
          <w:tcPr>
            <w:tcW w:w="169"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711" w:author="ERCOT" w:date="2017-09-28T10:46:00Z"/>
                <w:b/>
                <w:bCs/>
                <w:sz w:val="22"/>
                <w:szCs w:val="22"/>
              </w:rPr>
            </w:pPr>
            <w:ins w:id="1712" w:author="ERCOT" w:date="2017-10-06T09:32:00Z">
              <w:r>
                <w:rPr>
                  <w:rFonts w:ascii="Calibri" w:hAnsi="Calibri"/>
                  <w:color w:val="000000"/>
                  <w:sz w:val="22"/>
                  <w:szCs w:val="22"/>
                </w:rPr>
                <w:t>35</w:t>
              </w:r>
            </w:ins>
          </w:p>
        </w:tc>
        <w:tc>
          <w:tcPr>
            <w:tcW w:w="183"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713" w:author="ERCOT" w:date="2017-09-28T10:46:00Z"/>
                <w:b/>
                <w:bCs/>
                <w:sz w:val="22"/>
                <w:szCs w:val="22"/>
              </w:rPr>
            </w:pPr>
            <w:ins w:id="1714" w:author="ERCOT" w:date="2017-10-06T09:32:00Z">
              <w:r>
                <w:rPr>
                  <w:rFonts w:ascii="Calibri" w:hAnsi="Calibri"/>
                  <w:color w:val="000000"/>
                  <w:sz w:val="22"/>
                  <w:szCs w:val="22"/>
                </w:rPr>
                <w:t>35</w:t>
              </w:r>
            </w:ins>
          </w:p>
        </w:tc>
        <w:tc>
          <w:tcPr>
            <w:tcW w:w="150"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715" w:author="ERCOT" w:date="2017-09-28T10:46:00Z"/>
                <w:b/>
                <w:bCs/>
                <w:sz w:val="22"/>
                <w:szCs w:val="22"/>
              </w:rPr>
            </w:pPr>
            <w:ins w:id="1716" w:author="ERCOT" w:date="2017-10-06T09:32:00Z">
              <w:r>
                <w:rPr>
                  <w:rFonts w:ascii="Calibri" w:hAnsi="Calibri"/>
                  <w:color w:val="000000"/>
                  <w:sz w:val="22"/>
                  <w:szCs w:val="22"/>
                </w:rPr>
                <w:t>51</w:t>
              </w:r>
            </w:ins>
          </w:p>
        </w:tc>
        <w:tc>
          <w:tcPr>
            <w:tcW w:w="206" w:type="pct"/>
            <w:tcBorders>
              <w:top w:val="single" w:sz="4" w:space="0" w:color="000000"/>
              <w:left w:val="single" w:sz="4" w:space="0" w:color="000000"/>
              <w:bottom w:val="single" w:sz="4" w:space="0" w:color="000000"/>
              <w:right w:val="single" w:sz="8" w:space="0" w:color="000000"/>
            </w:tcBorders>
            <w:vAlign w:val="bottom"/>
          </w:tcPr>
          <w:p w:rsidR="00244AB2" w:rsidRPr="00AA6A8E" w:rsidRDefault="00244AB2" w:rsidP="00244AB2">
            <w:pPr>
              <w:widowControl/>
              <w:autoSpaceDE/>
              <w:autoSpaceDN/>
              <w:adjustRightInd/>
              <w:jc w:val="center"/>
              <w:rPr>
                <w:ins w:id="1717" w:author="ERCOT" w:date="2017-09-28T10:46:00Z"/>
                <w:b/>
                <w:bCs/>
                <w:sz w:val="22"/>
                <w:szCs w:val="22"/>
              </w:rPr>
            </w:pPr>
            <w:ins w:id="1718" w:author="ERCOT" w:date="2017-10-06T09:32:00Z">
              <w:r>
                <w:rPr>
                  <w:rFonts w:ascii="Calibri" w:hAnsi="Calibri"/>
                  <w:color w:val="000000"/>
                  <w:sz w:val="22"/>
                  <w:szCs w:val="22"/>
                </w:rPr>
                <w:t>51</w:t>
              </w:r>
            </w:ins>
          </w:p>
        </w:tc>
      </w:tr>
      <w:tr w:rsidR="00244AB2" w:rsidRPr="00CC576E" w:rsidTr="006B40AB">
        <w:trPr>
          <w:trHeight w:val="576"/>
          <w:tblCellSpacing w:w="0" w:type="dxa"/>
          <w:ins w:id="1719" w:author="ERCOT" w:date="2017-09-28T10:46:00Z"/>
        </w:trPr>
        <w:tc>
          <w:tcPr>
            <w:tcW w:w="345" w:type="pct"/>
            <w:tcBorders>
              <w:top w:val="single" w:sz="4" w:space="0" w:color="000000"/>
              <w:left w:val="single" w:sz="8" w:space="0" w:color="000000"/>
              <w:bottom w:val="single" w:sz="4" w:space="0" w:color="000000"/>
              <w:right w:val="single" w:sz="4" w:space="0" w:color="000000"/>
            </w:tcBorders>
            <w:vAlign w:val="center"/>
          </w:tcPr>
          <w:p w:rsidR="00244AB2" w:rsidRPr="000357D1" w:rsidRDefault="00244AB2" w:rsidP="00244AB2">
            <w:pPr>
              <w:widowControl/>
              <w:autoSpaceDE/>
              <w:autoSpaceDN/>
              <w:adjustRightInd/>
              <w:jc w:val="center"/>
              <w:rPr>
                <w:ins w:id="1720" w:author="ERCOT" w:date="2017-09-28T10:46:00Z"/>
                <w:sz w:val="22"/>
                <w:szCs w:val="22"/>
              </w:rPr>
            </w:pPr>
            <w:ins w:id="1721" w:author="ERCOT" w:date="2017-09-28T10:46:00Z">
              <w:r w:rsidRPr="000357D1">
                <w:rPr>
                  <w:b/>
                  <w:bCs/>
                  <w:sz w:val="22"/>
                  <w:szCs w:val="22"/>
                </w:rPr>
                <w:t>Sep.</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722" w:author="ERCOT" w:date="2017-09-28T10:46:00Z"/>
                <w:b/>
                <w:bCs/>
                <w:sz w:val="22"/>
                <w:szCs w:val="22"/>
              </w:rPr>
            </w:pPr>
            <w:ins w:id="1723" w:author="ERCOT" w:date="2017-10-06T09:32:00Z">
              <w:r>
                <w:rPr>
                  <w:rFonts w:ascii="Calibri" w:hAnsi="Calibri"/>
                  <w:color w:val="000000"/>
                  <w:sz w:val="22"/>
                  <w:szCs w:val="22"/>
                </w:rPr>
                <w:t>46</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724" w:author="ERCOT" w:date="2017-09-28T10:46:00Z"/>
                <w:b/>
                <w:bCs/>
                <w:sz w:val="22"/>
                <w:szCs w:val="22"/>
              </w:rPr>
            </w:pPr>
            <w:ins w:id="1725" w:author="ERCOT" w:date="2017-10-06T09:32:00Z">
              <w:r>
                <w:rPr>
                  <w:rFonts w:ascii="Calibri" w:hAnsi="Calibri"/>
                  <w:color w:val="000000"/>
                  <w:sz w:val="22"/>
                  <w:szCs w:val="22"/>
                </w:rPr>
                <w:t>46</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726" w:author="ERCOT" w:date="2017-09-28T10:46:00Z"/>
                <w:b/>
                <w:bCs/>
                <w:sz w:val="22"/>
                <w:szCs w:val="22"/>
              </w:rPr>
            </w:pPr>
            <w:ins w:id="1727" w:author="ERCOT" w:date="2017-10-06T09:32:00Z">
              <w:r>
                <w:rPr>
                  <w:rFonts w:ascii="Calibri" w:hAnsi="Calibri"/>
                  <w:color w:val="000000"/>
                  <w:sz w:val="22"/>
                  <w:szCs w:val="22"/>
                </w:rPr>
                <w:t>49</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728" w:author="ERCOT" w:date="2017-09-28T10:46:00Z"/>
                <w:b/>
                <w:bCs/>
                <w:sz w:val="22"/>
                <w:szCs w:val="22"/>
              </w:rPr>
            </w:pPr>
            <w:ins w:id="1729" w:author="ERCOT" w:date="2017-10-06T09:32:00Z">
              <w:r>
                <w:rPr>
                  <w:rFonts w:ascii="Calibri" w:hAnsi="Calibri"/>
                  <w:color w:val="000000"/>
                  <w:sz w:val="22"/>
                  <w:szCs w:val="22"/>
                </w:rPr>
                <w:t>49</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730" w:author="ERCOT" w:date="2017-09-28T10:46:00Z"/>
                <w:b/>
                <w:bCs/>
                <w:sz w:val="22"/>
                <w:szCs w:val="22"/>
              </w:rPr>
            </w:pPr>
            <w:ins w:id="1731" w:author="ERCOT" w:date="2017-10-06T09:32:00Z">
              <w:r>
                <w:rPr>
                  <w:rFonts w:ascii="Calibri" w:hAnsi="Calibri"/>
                  <w:color w:val="000000"/>
                  <w:sz w:val="22"/>
                  <w:szCs w:val="22"/>
                </w:rPr>
                <w:t>49</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732" w:author="ERCOT" w:date="2017-09-28T10:46:00Z"/>
                <w:b/>
                <w:bCs/>
                <w:sz w:val="22"/>
                <w:szCs w:val="22"/>
              </w:rPr>
            </w:pPr>
            <w:ins w:id="1733" w:author="ERCOT" w:date="2017-10-06T09:32:00Z">
              <w:r>
                <w:rPr>
                  <w:rFonts w:ascii="Calibri" w:hAnsi="Calibri"/>
                  <w:color w:val="000000"/>
                  <w:sz w:val="22"/>
                  <w:szCs w:val="22"/>
                </w:rPr>
                <w:t>49</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734" w:author="ERCOT" w:date="2017-09-28T10:46:00Z"/>
                <w:b/>
                <w:bCs/>
                <w:sz w:val="22"/>
                <w:szCs w:val="22"/>
              </w:rPr>
            </w:pPr>
            <w:ins w:id="1735" w:author="ERCOT" w:date="2017-10-06T09:32:00Z">
              <w:r>
                <w:rPr>
                  <w:rFonts w:ascii="Calibri" w:hAnsi="Calibri"/>
                  <w:color w:val="000000"/>
                  <w:sz w:val="22"/>
                  <w:szCs w:val="22"/>
                </w:rPr>
                <w:t>50</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736" w:author="ERCOT" w:date="2017-09-28T10:46:00Z"/>
                <w:b/>
                <w:bCs/>
                <w:sz w:val="22"/>
                <w:szCs w:val="22"/>
              </w:rPr>
            </w:pPr>
            <w:ins w:id="1737" w:author="ERCOT" w:date="2017-10-06T09:32:00Z">
              <w:r>
                <w:rPr>
                  <w:rFonts w:ascii="Calibri" w:hAnsi="Calibri"/>
                  <w:color w:val="000000"/>
                  <w:sz w:val="22"/>
                  <w:szCs w:val="22"/>
                </w:rPr>
                <w:t>50</w:t>
              </w:r>
            </w:ins>
          </w:p>
        </w:tc>
        <w:tc>
          <w:tcPr>
            <w:tcW w:w="181"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738" w:author="ERCOT" w:date="2017-09-28T10:46:00Z"/>
                <w:b/>
                <w:bCs/>
                <w:sz w:val="22"/>
                <w:szCs w:val="22"/>
              </w:rPr>
            </w:pPr>
            <w:ins w:id="1739" w:author="ERCOT" w:date="2017-10-06T09:32:00Z">
              <w:r>
                <w:rPr>
                  <w:rFonts w:ascii="Calibri" w:hAnsi="Calibri"/>
                  <w:color w:val="000000"/>
                  <w:sz w:val="22"/>
                  <w:szCs w:val="22"/>
                </w:rPr>
                <w:t>50</w:t>
              </w:r>
            </w:ins>
          </w:p>
        </w:tc>
        <w:tc>
          <w:tcPr>
            <w:tcW w:w="223"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740" w:author="ERCOT" w:date="2017-09-28T10:46:00Z"/>
                <w:b/>
                <w:bCs/>
                <w:sz w:val="22"/>
                <w:szCs w:val="22"/>
              </w:rPr>
            </w:pPr>
            <w:ins w:id="1741" w:author="ERCOT" w:date="2017-10-06T09:32:00Z">
              <w:r>
                <w:rPr>
                  <w:rFonts w:ascii="Calibri" w:hAnsi="Calibri"/>
                  <w:color w:val="000000"/>
                  <w:sz w:val="22"/>
                  <w:szCs w:val="22"/>
                </w:rPr>
                <w:t>50</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742" w:author="ERCOT" w:date="2017-09-28T10:46:00Z"/>
                <w:b/>
                <w:bCs/>
                <w:sz w:val="22"/>
                <w:szCs w:val="22"/>
              </w:rPr>
            </w:pPr>
            <w:ins w:id="1743" w:author="ERCOT" w:date="2017-10-06T09:32:00Z">
              <w:r>
                <w:rPr>
                  <w:rFonts w:ascii="Calibri" w:hAnsi="Calibri"/>
                  <w:color w:val="000000"/>
                  <w:sz w:val="22"/>
                  <w:szCs w:val="22"/>
                </w:rPr>
                <w:t>35</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744" w:author="ERCOT" w:date="2017-09-28T10:46:00Z"/>
                <w:b/>
                <w:bCs/>
                <w:sz w:val="22"/>
                <w:szCs w:val="22"/>
              </w:rPr>
            </w:pPr>
            <w:ins w:id="1745" w:author="ERCOT" w:date="2017-10-06T09:32:00Z">
              <w:r>
                <w:rPr>
                  <w:rFonts w:ascii="Calibri" w:hAnsi="Calibri"/>
                  <w:color w:val="000000"/>
                  <w:sz w:val="22"/>
                  <w:szCs w:val="22"/>
                </w:rPr>
                <w:t>35</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746" w:author="ERCOT" w:date="2017-09-28T10:46:00Z"/>
                <w:b/>
                <w:bCs/>
                <w:sz w:val="22"/>
                <w:szCs w:val="22"/>
              </w:rPr>
            </w:pPr>
            <w:ins w:id="1747" w:author="ERCOT" w:date="2017-10-06T09:32:00Z">
              <w:r>
                <w:rPr>
                  <w:rFonts w:ascii="Calibri" w:hAnsi="Calibri"/>
                  <w:color w:val="000000"/>
                  <w:sz w:val="22"/>
                  <w:szCs w:val="22"/>
                </w:rPr>
                <w:t>35</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748" w:author="ERCOT" w:date="2017-09-28T10:46:00Z"/>
                <w:b/>
                <w:bCs/>
                <w:sz w:val="22"/>
                <w:szCs w:val="22"/>
              </w:rPr>
            </w:pPr>
            <w:ins w:id="1749" w:author="ERCOT" w:date="2017-10-06T09:32:00Z">
              <w:r>
                <w:rPr>
                  <w:rFonts w:ascii="Calibri" w:hAnsi="Calibri"/>
                  <w:color w:val="000000"/>
                  <w:sz w:val="22"/>
                  <w:szCs w:val="22"/>
                </w:rPr>
                <w:t>35</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750" w:author="ERCOT" w:date="2017-09-28T10:46:00Z"/>
                <w:b/>
                <w:bCs/>
                <w:sz w:val="22"/>
                <w:szCs w:val="22"/>
              </w:rPr>
            </w:pPr>
            <w:ins w:id="1751" w:author="ERCOT" w:date="2017-10-06T09:32:00Z">
              <w:r>
                <w:rPr>
                  <w:rFonts w:ascii="Calibri" w:hAnsi="Calibri"/>
                  <w:color w:val="000000"/>
                  <w:sz w:val="22"/>
                  <w:szCs w:val="22"/>
                </w:rPr>
                <w:t>33</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752" w:author="ERCOT" w:date="2017-09-28T10:46:00Z"/>
                <w:b/>
                <w:bCs/>
                <w:sz w:val="22"/>
                <w:szCs w:val="22"/>
              </w:rPr>
            </w:pPr>
            <w:ins w:id="1753" w:author="ERCOT" w:date="2017-10-06T09:32:00Z">
              <w:r>
                <w:rPr>
                  <w:rFonts w:ascii="Calibri" w:hAnsi="Calibri"/>
                  <w:color w:val="000000"/>
                  <w:sz w:val="22"/>
                  <w:szCs w:val="22"/>
                </w:rPr>
                <w:t>33</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754" w:author="ERCOT" w:date="2017-09-28T10:46:00Z"/>
                <w:b/>
                <w:bCs/>
                <w:sz w:val="22"/>
                <w:szCs w:val="22"/>
              </w:rPr>
            </w:pPr>
            <w:ins w:id="1755" w:author="ERCOT" w:date="2017-10-06T09:32:00Z">
              <w:r>
                <w:rPr>
                  <w:rFonts w:ascii="Calibri" w:hAnsi="Calibri"/>
                  <w:color w:val="000000"/>
                  <w:sz w:val="22"/>
                  <w:szCs w:val="22"/>
                </w:rPr>
                <w:t>33</w:t>
              </w:r>
            </w:ins>
          </w:p>
        </w:tc>
        <w:tc>
          <w:tcPr>
            <w:tcW w:w="179"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756" w:author="ERCOT" w:date="2017-09-28T10:46:00Z"/>
                <w:b/>
                <w:bCs/>
                <w:sz w:val="22"/>
                <w:szCs w:val="22"/>
              </w:rPr>
            </w:pPr>
            <w:ins w:id="1757" w:author="ERCOT" w:date="2017-10-06T09:32:00Z">
              <w:r>
                <w:rPr>
                  <w:rFonts w:ascii="Calibri" w:hAnsi="Calibri"/>
                  <w:color w:val="000000"/>
                  <w:sz w:val="22"/>
                  <w:szCs w:val="22"/>
                </w:rPr>
                <w:t>33</w:t>
              </w:r>
            </w:ins>
          </w:p>
        </w:tc>
        <w:tc>
          <w:tcPr>
            <w:tcW w:w="191"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758" w:author="ERCOT" w:date="2017-09-28T10:46:00Z"/>
                <w:b/>
                <w:bCs/>
                <w:sz w:val="22"/>
                <w:szCs w:val="22"/>
              </w:rPr>
            </w:pPr>
            <w:ins w:id="1759" w:author="ERCOT" w:date="2017-10-06T09:32:00Z">
              <w:r>
                <w:rPr>
                  <w:rFonts w:ascii="Calibri" w:hAnsi="Calibri"/>
                  <w:color w:val="000000"/>
                  <w:sz w:val="22"/>
                  <w:szCs w:val="22"/>
                </w:rPr>
                <w:t>42</w:t>
              </w:r>
            </w:ins>
          </w:p>
        </w:tc>
        <w:tc>
          <w:tcPr>
            <w:tcW w:w="168"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760" w:author="ERCOT" w:date="2017-09-28T10:46:00Z"/>
                <w:b/>
                <w:bCs/>
                <w:sz w:val="22"/>
                <w:szCs w:val="22"/>
              </w:rPr>
            </w:pPr>
            <w:ins w:id="1761" w:author="ERCOT" w:date="2017-10-06T09:32:00Z">
              <w:r>
                <w:rPr>
                  <w:rFonts w:ascii="Calibri" w:hAnsi="Calibri"/>
                  <w:color w:val="000000"/>
                  <w:sz w:val="22"/>
                  <w:szCs w:val="22"/>
                </w:rPr>
                <w:t>42</w:t>
              </w:r>
            </w:ins>
          </w:p>
        </w:tc>
        <w:tc>
          <w:tcPr>
            <w:tcW w:w="169"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762" w:author="ERCOT" w:date="2017-09-28T10:46:00Z"/>
                <w:b/>
                <w:bCs/>
                <w:sz w:val="22"/>
                <w:szCs w:val="22"/>
              </w:rPr>
            </w:pPr>
            <w:ins w:id="1763" w:author="ERCOT" w:date="2017-10-06T09:32:00Z">
              <w:r>
                <w:rPr>
                  <w:rFonts w:ascii="Calibri" w:hAnsi="Calibri"/>
                  <w:color w:val="000000"/>
                  <w:sz w:val="22"/>
                  <w:szCs w:val="22"/>
                </w:rPr>
                <w:t>42</w:t>
              </w:r>
            </w:ins>
          </w:p>
        </w:tc>
        <w:tc>
          <w:tcPr>
            <w:tcW w:w="183"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764" w:author="ERCOT" w:date="2017-09-28T10:46:00Z"/>
                <w:b/>
                <w:bCs/>
                <w:sz w:val="22"/>
                <w:szCs w:val="22"/>
              </w:rPr>
            </w:pPr>
            <w:ins w:id="1765" w:author="ERCOT" w:date="2017-10-06T09:32:00Z">
              <w:r>
                <w:rPr>
                  <w:rFonts w:ascii="Calibri" w:hAnsi="Calibri"/>
                  <w:color w:val="000000"/>
                  <w:sz w:val="22"/>
                  <w:szCs w:val="22"/>
                </w:rPr>
                <w:t>42</w:t>
              </w:r>
            </w:ins>
          </w:p>
        </w:tc>
        <w:tc>
          <w:tcPr>
            <w:tcW w:w="150" w:type="pct"/>
            <w:tcBorders>
              <w:top w:val="single" w:sz="4" w:space="0" w:color="000000"/>
              <w:left w:val="single" w:sz="4" w:space="0" w:color="000000"/>
              <w:bottom w:val="single" w:sz="4" w:space="0" w:color="000000"/>
              <w:right w:val="single" w:sz="4" w:space="0" w:color="000000"/>
            </w:tcBorders>
            <w:vAlign w:val="bottom"/>
          </w:tcPr>
          <w:p w:rsidR="00244AB2" w:rsidRPr="00AA6A8E" w:rsidRDefault="00244AB2" w:rsidP="00244AB2">
            <w:pPr>
              <w:widowControl/>
              <w:autoSpaceDE/>
              <w:autoSpaceDN/>
              <w:adjustRightInd/>
              <w:jc w:val="center"/>
              <w:rPr>
                <w:ins w:id="1766" w:author="ERCOT" w:date="2017-09-28T10:46:00Z"/>
                <w:b/>
                <w:bCs/>
                <w:sz w:val="22"/>
                <w:szCs w:val="22"/>
              </w:rPr>
            </w:pPr>
            <w:ins w:id="1767" w:author="ERCOT" w:date="2017-10-06T09:32:00Z">
              <w:r>
                <w:rPr>
                  <w:rFonts w:ascii="Calibri" w:hAnsi="Calibri"/>
                  <w:color w:val="000000"/>
                  <w:sz w:val="22"/>
                  <w:szCs w:val="22"/>
                </w:rPr>
                <w:t>46</w:t>
              </w:r>
            </w:ins>
          </w:p>
        </w:tc>
        <w:tc>
          <w:tcPr>
            <w:tcW w:w="206" w:type="pct"/>
            <w:tcBorders>
              <w:top w:val="single" w:sz="4" w:space="0" w:color="000000"/>
              <w:left w:val="single" w:sz="4" w:space="0" w:color="000000"/>
              <w:bottom w:val="single" w:sz="4" w:space="0" w:color="000000"/>
              <w:right w:val="single" w:sz="8" w:space="0" w:color="000000"/>
            </w:tcBorders>
            <w:vAlign w:val="bottom"/>
          </w:tcPr>
          <w:p w:rsidR="00244AB2" w:rsidRPr="00AA6A8E" w:rsidRDefault="00244AB2" w:rsidP="00244AB2">
            <w:pPr>
              <w:widowControl/>
              <w:autoSpaceDE/>
              <w:autoSpaceDN/>
              <w:adjustRightInd/>
              <w:jc w:val="center"/>
              <w:rPr>
                <w:ins w:id="1768" w:author="ERCOT" w:date="2017-09-28T10:46:00Z"/>
                <w:b/>
                <w:bCs/>
                <w:sz w:val="22"/>
                <w:szCs w:val="22"/>
              </w:rPr>
            </w:pPr>
            <w:ins w:id="1769" w:author="ERCOT" w:date="2017-10-06T09:32:00Z">
              <w:r>
                <w:rPr>
                  <w:rFonts w:ascii="Calibri" w:hAnsi="Calibri"/>
                  <w:color w:val="000000"/>
                  <w:sz w:val="22"/>
                  <w:szCs w:val="22"/>
                </w:rPr>
                <w:t>46</w:t>
              </w:r>
            </w:ins>
          </w:p>
        </w:tc>
      </w:tr>
      <w:tr w:rsidR="007B4C2D" w:rsidRPr="00CC576E" w:rsidTr="006B40AB">
        <w:trPr>
          <w:trHeight w:val="576"/>
          <w:tblCellSpacing w:w="0" w:type="dxa"/>
          <w:ins w:id="1770" w:author="ERCOT" w:date="2017-09-28T10:46:00Z"/>
        </w:trPr>
        <w:tc>
          <w:tcPr>
            <w:tcW w:w="345" w:type="pct"/>
            <w:tcBorders>
              <w:top w:val="single" w:sz="4" w:space="0" w:color="000000"/>
              <w:left w:val="single" w:sz="8" w:space="0" w:color="000000"/>
              <w:bottom w:val="single" w:sz="4" w:space="0" w:color="000000"/>
              <w:right w:val="single" w:sz="4" w:space="0" w:color="000000"/>
            </w:tcBorders>
            <w:vAlign w:val="center"/>
          </w:tcPr>
          <w:p w:rsidR="007B4C2D" w:rsidRPr="000357D1" w:rsidRDefault="007B4C2D" w:rsidP="007B4C2D">
            <w:pPr>
              <w:widowControl/>
              <w:autoSpaceDE/>
              <w:autoSpaceDN/>
              <w:adjustRightInd/>
              <w:jc w:val="center"/>
              <w:rPr>
                <w:ins w:id="1771" w:author="ERCOT" w:date="2017-09-28T10:46:00Z"/>
                <w:sz w:val="22"/>
                <w:szCs w:val="22"/>
              </w:rPr>
            </w:pPr>
            <w:ins w:id="1772" w:author="ERCOT" w:date="2017-09-28T10:46:00Z">
              <w:r w:rsidRPr="000357D1">
                <w:rPr>
                  <w:b/>
                  <w:bCs/>
                  <w:sz w:val="22"/>
                  <w:szCs w:val="22"/>
                </w:rPr>
                <w:t>Oct.</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7B4C2D" w:rsidRPr="00AA6A8E" w:rsidRDefault="007B4C2D" w:rsidP="007B4C2D">
            <w:pPr>
              <w:widowControl/>
              <w:autoSpaceDE/>
              <w:autoSpaceDN/>
              <w:adjustRightInd/>
              <w:jc w:val="center"/>
              <w:rPr>
                <w:ins w:id="1773" w:author="ERCOT" w:date="2017-09-28T10:46:00Z"/>
                <w:b/>
                <w:bCs/>
                <w:sz w:val="22"/>
                <w:szCs w:val="22"/>
              </w:rPr>
            </w:pPr>
            <w:ins w:id="1774" w:author="Du, Pengwei" w:date="2017-11-15T11:15:00Z">
              <w:r>
                <w:rPr>
                  <w:rFonts w:ascii="Calibri" w:hAnsi="Calibri"/>
                  <w:color w:val="000000"/>
                  <w:sz w:val="22"/>
                  <w:szCs w:val="22"/>
                </w:rPr>
                <w:t>46</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7B4C2D" w:rsidRPr="00AA6A8E" w:rsidRDefault="007B4C2D" w:rsidP="007B4C2D">
            <w:pPr>
              <w:widowControl/>
              <w:autoSpaceDE/>
              <w:autoSpaceDN/>
              <w:adjustRightInd/>
              <w:jc w:val="center"/>
              <w:rPr>
                <w:ins w:id="1775" w:author="ERCOT" w:date="2017-09-28T10:46:00Z"/>
                <w:b/>
                <w:bCs/>
                <w:sz w:val="22"/>
                <w:szCs w:val="22"/>
              </w:rPr>
            </w:pPr>
            <w:ins w:id="1776" w:author="Du, Pengwei" w:date="2017-11-15T11:15:00Z">
              <w:r>
                <w:rPr>
                  <w:rFonts w:ascii="Calibri" w:hAnsi="Calibri"/>
                  <w:color w:val="000000"/>
                  <w:sz w:val="22"/>
                  <w:szCs w:val="22"/>
                </w:rPr>
                <w:t>46</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7B4C2D" w:rsidRPr="00AA6A8E" w:rsidRDefault="007B4C2D" w:rsidP="007B4C2D">
            <w:pPr>
              <w:widowControl/>
              <w:autoSpaceDE/>
              <w:autoSpaceDN/>
              <w:adjustRightInd/>
              <w:jc w:val="center"/>
              <w:rPr>
                <w:ins w:id="1777" w:author="ERCOT" w:date="2017-09-28T10:46:00Z"/>
                <w:b/>
                <w:bCs/>
                <w:sz w:val="22"/>
                <w:szCs w:val="22"/>
              </w:rPr>
            </w:pPr>
            <w:ins w:id="1778" w:author="Du, Pengwei" w:date="2017-11-15T11:15:00Z">
              <w:r>
                <w:rPr>
                  <w:rFonts w:ascii="Calibri" w:hAnsi="Calibri"/>
                  <w:color w:val="000000"/>
                  <w:sz w:val="22"/>
                  <w:szCs w:val="22"/>
                </w:rPr>
                <w:t>49</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7B4C2D" w:rsidRPr="00AA6A8E" w:rsidRDefault="007B4C2D" w:rsidP="007B4C2D">
            <w:pPr>
              <w:widowControl/>
              <w:autoSpaceDE/>
              <w:autoSpaceDN/>
              <w:adjustRightInd/>
              <w:jc w:val="center"/>
              <w:rPr>
                <w:ins w:id="1779" w:author="ERCOT" w:date="2017-09-28T10:46:00Z"/>
                <w:b/>
                <w:bCs/>
                <w:sz w:val="22"/>
                <w:szCs w:val="22"/>
              </w:rPr>
            </w:pPr>
            <w:ins w:id="1780" w:author="Du, Pengwei" w:date="2017-11-15T11:15:00Z">
              <w:r>
                <w:rPr>
                  <w:rFonts w:ascii="Calibri" w:hAnsi="Calibri"/>
                  <w:color w:val="000000"/>
                  <w:sz w:val="22"/>
                  <w:szCs w:val="22"/>
                </w:rPr>
                <w:t>49</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7B4C2D" w:rsidRPr="00AA6A8E" w:rsidRDefault="007B4C2D" w:rsidP="007B4C2D">
            <w:pPr>
              <w:widowControl/>
              <w:autoSpaceDE/>
              <w:autoSpaceDN/>
              <w:adjustRightInd/>
              <w:jc w:val="center"/>
              <w:rPr>
                <w:ins w:id="1781" w:author="ERCOT" w:date="2017-09-28T10:46:00Z"/>
                <w:b/>
                <w:bCs/>
                <w:sz w:val="22"/>
                <w:szCs w:val="22"/>
              </w:rPr>
            </w:pPr>
            <w:ins w:id="1782" w:author="Du, Pengwei" w:date="2017-11-15T11:15:00Z">
              <w:r>
                <w:rPr>
                  <w:rFonts w:ascii="Calibri" w:hAnsi="Calibri"/>
                  <w:color w:val="000000"/>
                  <w:sz w:val="22"/>
                  <w:szCs w:val="22"/>
                </w:rPr>
                <w:t>49</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7B4C2D" w:rsidRPr="00AA6A8E" w:rsidRDefault="007B4C2D" w:rsidP="007B4C2D">
            <w:pPr>
              <w:widowControl/>
              <w:autoSpaceDE/>
              <w:autoSpaceDN/>
              <w:adjustRightInd/>
              <w:jc w:val="center"/>
              <w:rPr>
                <w:ins w:id="1783" w:author="ERCOT" w:date="2017-09-28T10:46:00Z"/>
                <w:b/>
                <w:bCs/>
                <w:sz w:val="22"/>
                <w:szCs w:val="22"/>
              </w:rPr>
            </w:pPr>
            <w:ins w:id="1784" w:author="Du, Pengwei" w:date="2017-11-15T11:15:00Z">
              <w:r>
                <w:rPr>
                  <w:rFonts w:ascii="Calibri" w:hAnsi="Calibri"/>
                  <w:color w:val="000000"/>
                  <w:sz w:val="22"/>
                  <w:szCs w:val="22"/>
                </w:rPr>
                <w:t>49</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7B4C2D" w:rsidRPr="00AA6A8E" w:rsidRDefault="007B4C2D" w:rsidP="007B4C2D">
            <w:pPr>
              <w:widowControl/>
              <w:autoSpaceDE/>
              <w:autoSpaceDN/>
              <w:adjustRightInd/>
              <w:jc w:val="center"/>
              <w:rPr>
                <w:ins w:id="1785" w:author="ERCOT" w:date="2017-09-28T10:46:00Z"/>
                <w:b/>
                <w:bCs/>
                <w:sz w:val="22"/>
                <w:szCs w:val="22"/>
              </w:rPr>
            </w:pPr>
            <w:ins w:id="1786" w:author="Du, Pengwei" w:date="2017-11-15T11:15:00Z">
              <w:r>
                <w:rPr>
                  <w:rFonts w:ascii="Calibri" w:hAnsi="Calibri"/>
                  <w:color w:val="000000"/>
                  <w:sz w:val="22"/>
                  <w:szCs w:val="22"/>
                </w:rPr>
                <w:t>50</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7B4C2D" w:rsidRPr="00AA6A8E" w:rsidRDefault="007B4C2D" w:rsidP="007B4C2D">
            <w:pPr>
              <w:widowControl/>
              <w:autoSpaceDE/>
              <w:autoSpaceDN/>
              <w:adjustRightInd/>
              <w:jc w:val="center"/>
              <w:rPr>
                <w:ins w:id="1787" w:author="ERCOT" w:date="2017-09-28T10:46:00Z"/>
                <w:b/>
                <w:bCs/>
                <w:sz w:val="22"/>
                <w:szCs w:val="22"/>
              </w:rPr>
            </w:pPr>
            <w:ins w:id="1788" w:author="Du, Pengwei" w:date="2017-11-15T11:15:00Z">
              <w:r>
                <w:rPr>
                  <w:rFonts w:ascii="Calibri" w:hAnsi="Calibri"/>
                  <w:color w:val="000000"/>
                  <w:sz w:val="22"/>
                  <w:szCs w:val="22"/>
                </w:rPr>
                <w:t>50</w:t>
              </w:r>
            </w:ins>
          </w:p>
        </w:tc>
        <w:tc>
          <w:tcPr>
            <w:tcW w:w="181" w:type="pct"/>
            <w:tcBorders>
              <w:top w:val="single" w:sz="4" w:space="0" w:color="000000"/>
              <w:left w:val="single" w:sz="4" w:space="0" w:color="000000"/>
              <w:bottom w:val="single" w:sz="4" w:space="0" w:color="000000"/>
              <w:right w:val="single" w:sz="4" w:space="0" w:color="000000"/>
            </w:tcBorders>
            <w:vAlign w:val="bottom"/>
          </w:tcPr>
          <w:p w:rsidR="007B4C2D" w:rsidRPr="00AA6A8E" w:rsidRDefault="007B4C2D" w:rsidP="007B4C2D">
            <w:pPr>
              <w:widowControl/>
              <w:autoSpaceDE/>
              <w:autoSpaceDN/>
              <w:adjustRightInd/>
              <w:jc w:val="center"/>
              <w:rPr>
                <w:ins w:id="1789" w:author="ERCOT" w:date="2017-09-28T10:46:00Z"/>
                <w:b/>
                <w:bCs/>
                <w:sz w:val="22"/>
                <w:szCs w:val="22"/>
              </w:rPr>
            </w:pPr>
            <w:ins w:id="1790" w:author="Du, Pengwei" w:date="2017-11-15T11:15:00Z">
              <w:r>
                <w:rPr>
                  <w:rFonts w:ascii="Calibri" w:hAnsi="Calibri"/>
                  <w:color w:val="000000"/>
                  <w:sz w:val="22"/>
                  <w:szCs w:val="22"/>
                </w:rPr>
                <w:t>50</w:t>
              </w:r>
            </w:ins>
          </w:p>
        </w:tc>
        <w:tc>
          <w:tcPr>
            <w:tcW w:w="223" w:type="pct"/>
            <w:tcBorders>
              <w:top w:val="single" w:sz="4" w:space="0" w:color="000000"/>
              <w:left w:val="single" w:sz="4" w:space="0" w:color="000000"/>
              <w:bottom w:val="single" w:sz="4" w:space="0" w:color="000000"/>
              <w:right w:val="single" w:sz="4" w:space="0" w:color="000000"/>
            </w:tcBorders>
            <w:vAlign w:val="bottom"/>
          </w:tcPr>
          <w:p w:rsidR="007B4C2D" w:rsidRPr="00AA6A8E" w:rsidRDefault="007B4C2D" w:rsidP="007B4C2D">
            <w:pPr>
              <w:widowControl/>
              <w:autoSpaceDE/>
              <w:autoSpaceDN/>
              <w:adjustRightInd/>
              <w:jc w:val="center"/>
              <w:rPr>
                <w:ins w:id="1791" w:author="ERCOT" w:date="2017-09-28T10:46:00Z"/>
                <w:b/>
                <w:bCs/>
                <w:sz w:val="22"/>
                <w:szCs w:val="22"/>
              </w:rPr>
            </w:pPr>
            <w:ins w:id="1792" w:author="Du, Pengwei" w:date="2017-11-15T11:15:00Z">
              <w:r>
                <w:rPr>
                  <w:rFonts w:ascii="Calibri" w:hAnsi="Calibri"/>
                  <w:color w:val="000000"/>
                  <w:sz w:val="22"/>
                  <w:szCs w:val="22"/>
                </w:rPr>
                <w:t>50</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7B4C2D" w:rsidRPr="00AA6A8E" w:rsidRDefault="007B4C2D" w:rsidP="007B4C2D">
            <w:pPr>
              <w:widowControl/>
              <w:autoSpaceDE/>
              <w:autoSpaceDN/>
              <w:adjustRightInd/>
              <w:jc w:val="center"/>
              <w:rPr>
                <w:ins w:id="1793" w:author="ERCOT" w:date="2017-09-28T10:46:00Z"/>
                <w:b/>
                <w:bCs/>
                <w:sz w:val="22"/>
                <w:szCs w:val="22"/>
              </w:rPr>
            </w:pPr>
            <w:ins w:id="1794" w:author="Du, Pengwei" w:date="2017-11-15T11:15:00Z">
              <w:r>
                <w:rPr>
                  <w:rFonts w:ascii="Calibri" w:hAnsi="Calibri"/>
                  <w:color w:val="000000"/>
                  <w:sz w:val="22"/>
                  <w:szCs w:val="22"/>
                </w:rPr>
                <w:t>35</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7B4C2D" w:rsidRPr="00AA6A8E" w:rsidRDefault="007B4C2D" w:rsidP="007B4C2D">
            <w:pPr>
              <w:widowControl/>
              <w:autoSpaceDE/>
              <w:autoSpaceDN/>
              <w:adjustRightInd/>
              <w:jc w:val="center"/>
              <w:rPr>
                <w:ins w:id="1795" w:author="ERCOT" w:date="2017-09-28T10:46:00Z"/>
                <w:b/>
                <w:bCs/>
                <w:sz w:val="22"/>
                <w:szCs w:val="22"/>
              </w:rPr>
            </w:pPr>
            <w:ins w:id="1796" w:author="Du, Pengwei" w:date="2017-11-15T11:15:00Z">
              <w:r>
                <w:rPr>
                  <w:rFonts w:ascii="Calibri" w:hAnsi="Calibri"/>
                  <w:color w:val="000000"/>
                  <w:sz w:val="22"/>
                  <w:szCs w:val="22"/>
                </w:rPr>
                <w:t>35</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7B4C2D" w:rsidRPr="00AA6A8E" w:rsidRDefault="007B4C2D" w:rsidP="007B4C2D">
            <w:pPr>
              <w:widowControl/>
              <w:autoSpaceDE/>
              <w:autoSpaceDN/>
              <w:adjustRightInd/>
              <w:jc w:val="center"/>
              <w:rPr>
                <w:ins w:id="1797" w:author="ERCOT" w:date="2017-09-28T10:46:00Z"/>
                <w:b/>
                <w:bCs/>
                <w:sz w:val="22"/>
                <w:szCs w:val="22"/>
              </w:rPr>
            </w:pPr>
            <w:ins w:id="1798" w:author="Du, Pengwei" w:date="2017-11-15T11:15:00Z">
              <w:r>
                <w:rPr>
                  <w:rFonts w:ascii="Calibri" w:hAnsi="Calibri"/>
                  <w:color w:val="000000"/>
                  <w:sz w:val="22"/>
                  <w:szCs w:val="22"/>
                </w:rPr>
                <w:t>35</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7B4C2D" w:rsidRPr="00AA6A8E" w:rsidRDefault="007B4C2D" w:rsidP="007B4C2D">
            <w:pPr>
              <w:widowControl/>
              <w:autoSpaceDE/>
              <w:autoSpaceDN/>
              <w:adjustRightInd/>
              <w:jc w:val="center"/>
              <w:rPr>
                <w:ins w:id="1799" w:author="ERCOT" w:date="2017-09-28T10:46:00Z"/>
                <w:b/>
                <w:bCs/>
                <w:sz w:val="22"/>
                <w:szCs w:val="22"/>
              </w:rPr>
            </w:pPr>
            <w:ins w:id="1800" w:author="Du, Pengwei" w:date="2017-11-15T11:15:00Z">
              <w:r>
                <w:rPr>
                  <w:rFonts w:ascii="Calibri" w:hAnsi="Calibri"/>
                  <w:color w:val="000000"/>
                  <w:sz w:val="22"/>
                  <w:szCs w:val="22"/>
                </w:rPr>
                <w:t>35</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7B4C2D" w:rsidRPr="00AA6A8E" w:rsidRDefault="007B4C2D" w:rsidP="007B4C2D">
            <w:pPr>
              <w:widowControl/>
              <w:autoSpaceDE/>
              <w:autoSpaceDN/>
              <w:adjustRightInd/>
              <w:jc w:val="center"/>
              <w:rPr>
                <w:ins w:id="1801" w:author="ERCOT" w:date="2017-09-28T10:46:00Z"/>
                <w:b/>
                <w:bCs/>
                <w:sz w:val="22"/>
                <w:szCs w:val="22"/>
              </w:rPr>
            </w:pPr>
            <w:ins w:id="1802" w:author="Du, Pengwei" w:date="2017-11-15T11:15:00Z">
              <w:r>
                <w:rPr>
                  <w:rFonts w:ascii="Calibri" w:hAnsi="Calibri"/>
                  <w:color w:val="000000"/>
                  <w:sz w:val="22"/>
                  <w:szCs w:val="22"/>
                </w:rPr>
                <w:t>33</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7B4C2D" w:rsidRPr="00AA6A8E" w:rsidRDefault="007B4C2D" w:rsidP="007B4C2D">
            <w:pPr>
              <w:widowControl/>
              <w:autoSpaceDE/>
              <w:autoSpaceDN/>
              <w:adjustRightInd/>
              <w:jc w:val="center"/>
              <w:rPr>
                <w:ins w:id="1803" w:author="ERCOT" w:date="2017-09-28T10:46:00Z"/>
                <w:b/>
                <w:bCs/>
                <w:sz w:val="22"/>
                <w:szCs w:val="22"/>
              </w:rPr>
            </w:pPr>
            <w:ins w:id="1804" w:author="Du, Pengwei" w:date="2017-11-15T11:15:00Z">
              <w:r>
                <w:rPr>
                  <w:rFonts w:ascii="Calibri" w:hAnsi="Calibri"/>
                  <w:color w:val="000000"/>
                  <w:sz w:val="22"/>
                  <w:szCs w:val="22"/>
                </w:rPr>
                <w:t>33</w:t>
              </w:r>
            </w:ins>
          </w:p>
        </w:tc>
        <w:tc>
          <w:tcPr>
            <w:tcW w:w="197" w:type="pct"/>
            <w:tcBorders>
              <w:top w:val="single" w:sz="4" w:space="0" w:color="000000"/>
              <w:left w:val="single" w:sz="4" w:space="0" w:color="000000"/>
              <w:bottom w:val="single" w:sz="4" w:space="0" w:color="000000"/>
              <w:right w:val="single" w:sz="4" w:space="0" w:color="000000"/>
            </w:tcBorders>
            <w:vAlign w:val="bottom"/>
          </w:tcPr>
          <w:p w:rsidR="007B4C2D" w:rsidRPr="00AA6A8E" w:rsidRDefault="007B4C2D" w:rsidP="007B4C2D">
            <w:pPr>
              <w:widowControl/>
              <w:autoSpaceDE/>
              <w:autoSpaceDN/>
              <w:adjustRightInd/>
              <w:jc w:val="center"/>
              <w:rPr>
                <w:ins w:id="1805" w:author="ERCOT" w:date="2017-09-28T10:46:00Z"/>
                <w:b/>
                <w:bCs/>
                <w:sz w:val="22"/>
                <w:szCs w:val="22"/>
              </w:rPr>
            </w:pPr>
            <w:ins w:id="1806" w:author="Du, Pengwei" w:date="2017-11-15T11:15:00Z">
              <w:r>
                <w:rPr>
                  <w:rFonts w:ascii="Calibri" w:hAnsi="Calibri"/>
                  <w:color w:val="000000"/>
                  <w:sz w:val="22"/>
                  <w:szCs w:val="22"/>
                </w:rPr>
                <w:t>33</w:t>
              </w:r>
            </w:ins>
          </w:p>
        </w:tc>
        <w:tc>
          <w:tcPr>
            <w:tcW w:w="179" w:type="pct"/>
            <w:tcBorders>
              <w:top w:val="single" w:sz="4" w:space="0" w:color="000000"/>
              <w:left w:val="single" w:sz="4" w:space="0" w:color="000000"/>
              <w:bottom w:val="single" w:sz="4" w:space="0" w:color="000000"/>
              <w:right w:val="single" w:sz="4" w:space="0" w:color="000000"/>
            </w:tcBorders>
            <w:vAlign w:val="bottom"/>
          </w:tcPr>
          <w:p w:rsidR="007B4C2D" w:rsidRPr="00AA6A8E" w:rsidRDefault="007B4C2D" w:rsidP="007B4C2D">
            <w:pPr>
              <w:widowControl/>
              <w:autoSpaceDE/>
              <w:autoSpaceDN/>
              <w:adjustRightInd/>
              <w:jc w:val="center"/>
              <w:rPr>
                <w:ins w:id="1807" w:author="ERCOT" w:date="2017-09-28T10:46:00Z"/>
                <w:b/>
                <w:bCs/>
                <w:sz w:val="22"/>
                <w:szCs w:val="22"/>
              </w:rPr>
            </w:pPr>
            <w:ins w:id="1808" w:author="Du, Pengwei" w:date="2017-11-15T11:15:00Z">
              <w:r>
                <w:rPr>
                  <w:rFonts w:ascii="Calibri" w:hAnsi="Calibri"/>
                  <w:color w:val="000000"/>
                  <w:sz w:val="22"/>
                  <w:szCs w:val="22"/>
                </w:rPr>
                <w:t>33</w:t>
              </w:r>
            </w:ins>
          </w:p>
        </w:tc>
        <w:tc>
          <w:tcPr>
            <w:tcW w:w="191" w:type="pct"/>
            <w:tcBorders>
              <w:top w:val="single" w:sz="4" w:space="0" w:color="000000"/>
              <w:left w:val="single" w:sz="4" w:space="0" w:color="000000"/>
              <w:bottom w:val="single" w:sz="4" w:space="0" w:color="000000"/>
              <w:right w:val="single" w:sz="4" w:space="0" w:color="000000"/>
            </w:tcBorders>
            <w:vAlign w:val="bottom"/>
          </w:tcPr>
          <w:p w:rsidR="007B4C2D" w:rsidRPr="00AA6A8E" w:rsidRDefault="007B4C2D" w:rsidP="007B4C2D">
            <w:pPr>
              <w:widowControl/>
              <w:autoSpaceDE/>
              <w:autoSpaceDN/>
              <w:adjustRightInd/>
              <w:jc w:val="center"/>
              <w:rPr>
                <w:ins w:id="1809" w:author="ERCOT" w:date="2017-09-28T10:46:00Z"/>
                <w:b/>
                <w:bCs/>
                <w:sz w:val="22"/>
                <w:szCs w:val="22"/>
              </w:rPr>
            </w:pPr>
            <w:ins w:id="1810" w:author="Du, Pengwei" w:date="2017-11-15T11:15:00Z">
              <w:r>
                <w:rPr>
                  <w:rFonts w:ascii="Calibri" w:hAnsi="Calibri"/>
                  <w:color w:val="000000"/>
                  <w:sz w:val="22"/>
                  <w:szCs w:val="22"/>
                </w:rPr>
                <w:t>42</w:t>
              </w:r>
            </w:ins>
          </w:p>
        </w:tc>
        <w:tc>
          <w:tcPr>
            <w:tcW w:w="168" w:type="pct"/>
            <w:tcBorders>
              <w:top w:val="single" w:sz="4" w:space="0" w:color="000000"/>
              <w:left w:val="single" w:sz="4" w:space="0" w:color="000000"/>
              <w:bottom w:val="single" w:sz="4" w:space="0" w:color="000000"/>
              <w:right w:val="single" w:sz="4" w:space="0" w:color="000000"/>
            </w:tcBorders>
            <w:vAlign w:val="bottom"/>
          </w:tcPr>
          <w:p w:rsidR="007B4C2D" w:rsidRPr="00AA6A8E" w:rsidRDefault="007B4C2D" w:rsidP="007B4C2D">
            <w:pPr>
              <w:widowControl/>
              <w:autoSpaceDE/>
              <w:autoSpaceDN/>
              <w:adjustRightInd/>
              <w:jc w:val="center"/>
              <w:rPr>
                <w:ins w:id="1811" w:author="ERCOT" w:date="2017-09-28T10:46:00Z"/>
                <w:b/>
                <w:bCs/>
                <w:sz w:val="22"/>
                <w:szCs w:val="22"/>
              </w:rPr>
            </w:pPr>
            <w:ins w:id="1812" w:author="Du, Pengwei" w:date="2017-11-15T11:15:00Z">
              <w:r>
                <w:rPr>
                  <w:rFonts w:ascii="Calibri" w:hAnsi="Calibri"/>
                  <w:color w:val="000000"/>
                  <w:sz w:val="22"/>
                  <w:szCs w:val="22"/>
                </w:rPr>
                <w:t>42</w:t>
              </w:r>
            </w:ins>
          </w:p>
        </w:tc>
        <w:tc>
          <w:tcPr>
            <w:tcW w:w="169" w:type="pct"/>
            <w:tcBorders>
              <w:top w:val="single" w:sz="4" w:space="0" w:color="000000"/>
              <w:left w:val="single" w:sz="4" w:space="0" w:color="000000"/>
              <w:bottom w:val="single" w:sz="4" w:space="0" w:color="000000"/>
              <w:right w:val="single" w:sz="4" w:space="0" w:color="000000"/>
            </w:tcBorders>
            <w:vAlign w:val="bottom"/>
          </w:tcPr>
          <w:p w:rsidR="007B4C2D" w:rsidRPr="00AA6A8E" w:rsidRDefault="007B4C2D" w:rsidP="007B4C2D">
            <w:pPr>
              <w:widowControl/>
              <w:autoSpaceDE/>
              <w:autoSpaceDN/>
              <w:adjustRightInd/>
              <w:jc w:val="center"/>
              <w:rPr>
                <w:ins w:id="1813" w:author="ERCOT" w:date="2017-09-28T10:46:00Z"/>
                <w:b/>
                <w:bCs/>
                <w:sz w:val="22"/>
                <w:szCs w:val="22"/>
              </w:rPr>
            </w:pPr>
            <w:ins w:id="1814" w:author="Du, Pengwei" w:date="2017-11-15T11:15:00Z">
              <w:r>
                <w:rPr>
                  <w:rFonts w:ascii="Calibri" w:hAnsi="Calibri"/>
                  <w:color w:val="000000"/>
                  <w:sz w:val="22"/>
                  <w:szCs w:val="22"/>
                </w:rPr>
                <w:t>42</w:t>
              </w:r>
            </w:ins>
          </w:p>
        </w:tc>
        <w:tc>
          <w:tcPr>
            <w:tcW w:w="183" w:type="pct"/>
            <w:tcBorders>
              <w:top w:val="single" w:sz="4" w:space="0" w:color="000000"/>
              <w:left w:val="single" w:sz="4" w:space="0" w:color="000000"/>
              <w:bottom w:val="single" w:sz="4" w:space="0" w:color="000000"/>
              <w:right w:val="single" w:sz="4" w:space="0" w:color="000000"/>
            </w:tcBorders>
            <w:vAlign w:val="bottom"/>
          </w:tcPr>
          <w:p w:rsidR="007B4C2D" w:rsidRPr="00AA6A8E" w:rsidRDefault="007B4C2D" w:rsidP="007B4C2D">
            <w:pPr>
              <w:widowControl/>
              <w:autoSpaceDE/>
              <w:autoSpaceDN/>
              <w:adjustRightInd/>
              <w:jc w:val="center"/>
              <w:rPr>
                <w:ins w:id="1815" w:author="ERCOT" w:date="2017-09-28T10:46:00Z"/>
                <w:b/>
                <w:bCs/>
                <w:sz w:val="22"/>
                <w:szCs w:val="22"/>
              </w:rPr>
            </w:pPr>
            <w:ins w:id="1816" w:author="Du, Pengwei" w:date="2017-11-15T11:15:00Z">
              <w:r>
                <w:rPr>
                  <w:rFonts w:ascii="Calibri" w:hAnsi="Calibri"/>
                  <w:color w:val="000000"/>
                  <w:sz w:val="22"/>
                  <w:szCs w:val="22"/>
                </w:rPr>
                <w:t>42</w:t>
              </w:r>
            </w:ins>
          </w:p>
        </w:tc>
        <w:tc>
          <w:tcPr>
            <w:tcW w:w="150" w:type="pct"/>
            <w:tcBorders>
              <w:top w:val="single" w:sz="4" w:space="0" w:color="000000"/>
              <w:left w:val="single" w:sz="4" w:space="0" w:color="000000"/>
              <w:bottom w:val="single" w:sz="4" w:space="0" w:color="000000"/>
              <w:right w:val="single" w:sz="4" w:space="0" w:color="000000"/>
            </w:tcBorders>
            <w:vAlign w:val="bottom"/>
          </w:tcPr>
          <w:p w:rsidR="007B4C2D" w:rsidRPr="00AA6A8E" w:rsidRDefault="007B4C2D" w:rsidP="007B4C2D">
            <w:pPr>
              <w:widowControl/>
              <w:autoSpaceDE/>
              <w:autoSpaceDN/>
              <w:adjustRightInd/>
              <w:jc w:val="center"/>
              <w:rPr>
                <w:ins w:id="1817" w:author="ERCOT" w:date="2017-09-28T10:46:00Z"/>
                <w:b/>
                <w:bCs/>
                <w:sz w:val="22"/>
                <w:szCs w:val="22"/>
              </w:rPr>
            </w:pPr>
            <w:ins w:id="1818" w:author="Du, Pengwei" w:date="2017-11-15T11:15:00Z">
              <w:r>
                <w:rPr>
                  <w:rFonts w:ascii="Calibri" w:hAnsi="Calibri"/>
                  <w:color w:val="000000"/>
                  <w:sz w:val="22"/>
                  <w:szCs w:val="22"/>
                </w:rPr>
                <w:t>46</w:t>
              </w:r>
            </w:ins>
          </w:p>
        </w:tc>
        <w:tc>
          <w:tcPr>
            <w:tcW w:w="206" w:type="pct"/>
            <w:tcBorders>
              <w:top w:val="single" w:sz="4" w:space="0" w:color="000000"/>
              <w:left w:val="single" w:sz="4" w:space="0" w:color="000000"/>
              <w:bottom w:val="single" w:sz="4" w:space="0" w:color="000000"/>
              <w:right w:val="single" w:sz="8" w:space="0" w:color="000000"/>
            </w:tcBorders>
            <w:vAlign w:val="bottom"/>
          </w:tcPr>
          <w:p w:rsidR="007B4C2D" w:rsidRPr="00AA6A8E" w:rsidRDefault="007B4C2D" w:rsidP="007B4C2D">
            <w:pPr>
              <w:widowControl/>
              <w:autoSpaceDE/>
              <w:autoSpaceDN/>
              <w:adjustRightInd/>
              <w:jc w:val="center"/>
              <w:rPr>
                <w:ins w:id="1819" w:author="ERCOT" w:date="2017-09-28T10:46:00Z"/>
                <w:b/>
                <w:bCs/>
                <w:sz w:val="22"/>
                <w:szCs w:val="22"/>
              </w:rPr>
            </w:pPr>
            <w:ins w:id="1820" w:author="Du, Pengwei" w:date="2017-11-15T11:15:00Z">
              <w:r>
                <w:rPr>
                  <w:rFonts w:ascii="Calibri" w:hAnsi="Calibri"/>
                  <w:color w:val="000000"/>
                  <w:sz w:val="22"/>
                  <w:szCs w:val="22"/>
                </w:rPr>
                <w:t>46</w:t>
              </w:r>
            </w:ins>
          </w:p>
        </w:tc>
      </w:tr>
      <w:tr w:rsidR="00CB1780" w:rsidRPr="00CC576E" w:rsidTr="006B40AB">
        <w:trPr>
          <w:trHeight w:val="576"/>
          <w:tblCellSpacing w:w="0" w:type="dxa"/>
          <w:ins w:id="1821" w:author="ERCOT" w:date="2017-09-28T10:46:00Z"/>
        </w:trPr>
        <w:tc>
          <w:tcPr>
            <w:tcW w:w="345" w:type="pct"/>
            <w:tcBorders>
              <w:top w:val="single" w:sz="4" w:space="0" w:color="000000"/>
              <w:left w:val="single" w:sz="8"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ins w:id="1822" w:author="ERCOT" w:date="2017-09-28T10:46:00Z"/>
                <w:sz w:val="22"/>
                <w:szCs w:val="22"/>
              </w:rPr>
            </w:pPr>
            <w:ins w:id="1823" w:author="ERCOT" w:date="2017-09-28T10:46:00Z">
              <w:r w:rsidRPr="000357D1">
                <w:rPr>
                  <w:b/>
                  <w:bCs/>
                  <w:sz w:val="22"/>
                  <w:szCs w:val="22"/>
                </w:rPr>
                <w:t>Nov.</w:t>
              </w:r>
            </w:ins>
          </w:p>
        </w:tc>
        <w:tc>
          <w:tcPr>
            <w:tcW w:w="202" w:type="pct"/>
            <w:tcBorders>
              <w:top w:val="single" w:sz="4" w:space="0" w:color="000000"/>
              <w:left w:val="single" w:sz="4" w:space="0" w:color="000000"/>
              <w:bottom w:val="single" w:sz="4" w:space="0" w:color="000000"/>
              <w:right w:val="single" w:sz="4" w:space="0" w:color="000000"/>
            </w:tcBorders>
            <w:vAlign w:val="bottom"/>
          </w:tcPr>
          <w:p w:rsidR="00CB1780" w:rsidRPr="00AA6A8E" w:rsidRDefault="00CB1780" w:rsidP="006B40AB">
            <w:pPr>
              <w:widowControl/>
              <w:autoSpaceDE/>
              <w:autoSpaceDN/>
              <w:adjustRightInd/>
              <w:jc w:val="center"/>
              <w:rPr>
                <w:ins w:id="1824" w:author="ERCOT" w:date="2017-09-28T10:46:00Z"/>
                <w:b/>
                <w:bCs/>
                <w:sz w:val="22"/>
                <w:szCs w:val="22"/>
              </w:rPr>
            </w:pPr>
          </w:p>
        </w:tc>
        <w:tc>
          <w:tcPr>
            <w:tcW w:w="197" w:type="pct"/>
            <w:tcBorders>
              <w:top w:val="single" w:sz="4" w:space="0" w:color="000000"/>
              <w:left w:val="single" w:sz="4" w:space="0" w:color="000000"/>
              <w:bottom w:val="single" w:sz="4" w:space="0" w:color="000000"/>
              <w:right w:val="single" w:sz="4" w:space="0" w:color="000000"/>
            </w:tcBorders>
            <w:vAlign w:val="bottom"/>
          </w:tcPr>
          <w:p w:rsidR="00CB1780" w:rsidRPr="00AA6A8E" w:rsidRDefault="00CB1780" w:rsidP="006B40AB">
            <w:pPr>
              <w:widowControl/>
              <w:autoSpaceDE/>
              <w:autoSpaceDN/>
              <w:adjustRightInd/>
              <w:jc w:val="center"/>
              <w:rPr>
                <w:ins w:id="1825" w:author="ERCOT" w:date="2017-09-28T10:46:00Z"/>
                <w:b/>
                <w:bCs/>
                <w:sz w:val="22"/>
                <w:szCs w:val="22"/>
              </w:rPr>
            </w:pPr>
          </w:p>
        </w:tc>
        <w:tc>
          <w:tcPr>
            <w:tcW w:w="202" w:type="pct"/>
            <w:tcBorders>
              <w:top w:val="single" w:sz="4" w:space="0" w:color="000000"/>
              <w:left w:val="single" w:sz="4" w:space="0" w:color="000000"/>
              <w:bottom w:val="single" w:sz="4" w:space="0" w:color="000000"/>
              <w:right w:val="single" w:sz="4" w:space="0" w:color="000000"/>
            </w:tcBorders>
            <w:vAlign w:val="bottom"/>
          </w:tcPr>
          <w:p w:rsidR="00CB1780" w:rsidRPr="00AA6A8E" w:rsidRDefault="00CB1780" w:rsidP="006B40AB">
            <w:pPr>
              <w:widowControl/>
              <w:autoSpaceDE/>
              <w:autoSpaceDN/>
              <w:adjustRightInd/>
              <w:jc w:val="center"/>
              <w:rPr>
                <w:ins w:id="1826" w:author="ERCOT" w:date="2017-09-28T10:46:00Z"/>
                <w:b/>
                <w:bCs/>
                <w:sz w:val="22"/>
                <w:szCs w:val="22"/>
              </w:rPr>
            </w:pPr>
          </w:p>
        </w:tc>
        <w:tc>
          <w:tcPr>
            <w:tcW w:w="202" w:type="pct"/>
            <w:tcBorders>
              <w:top w:val="single" w:sz="4" w:space="0" w:color="000000"/>
              <w:left w:val="single" w:sz="4" w:space="0" w:color="000000"/>
              <w:bottom w:val="single" w:sz="4" w:space="0" w:color="000000"/>
              <w:right w:val="single" w:sz="4" w:space="0" w:color="000000"/>
            </w:tcBorders>
            <w:vAlign w:val="bottom"/>
          </w:tcPr>
          <w:p w:rsidR="00CB1780" w:rsidRPr="00AA6A8E" w:rsidRDefault="00CB1780" w:rsidP="006B40AB">
            <w:pPr>
              <w:widowControl/>
              <w:autoSpaceDE/>
              <w:autoSpaceDN/>
              <w:adjustRightInd/>
              <w:jc w:val="center"/>
              <w:rPr>
                <w:ins w:id="1827" w:author="ERCOT" w:date="2017-09-28T10:46:00Z"/>
                <w:b/>
                <w:bCs/>
                <w:sz w:val="22"/>
                <w:szCs w:val="22"/>
              </w:rPr>
            </w:pPr>
          </w:p>
        </w:tc>
        <w:tc>
          <w:tcPr>
            <w:tcW w:w="202" w:type="pct"/>
            <w:tcBorders>
              <w:top w:val="single" w:sz="4" w:space="0" w:color="000000"/>
              <w:left w:val="single" w:sz="4" w:space="0" w:color="000000"/>
              <w:bottom w:val="single" w:sz="4" w:space="0" w:color="000000"/>
              <w:right w:val="single" w:sz="4" w:space="0" w:color="000000"/>
            </w:tcBorders>
            <w:vAlign w:val="bottom"/>
          </w:tcPr>
          <w:p w:rsidR="00CB1780" w:rsidRPr="00AA6A8E" w:rsidRDefault="00CB1780" w:rsidP="006B40AB">
            <w:pPr>
              <w:widowControl/>
              <w:autoSpaceDE/>
              <w:autoSpaceDN/>
              <w:adjustRightInd/>
              <w:jc w:val="center"/>
              <w:rPr>
                <w:ins w:id="1828" w:author="ERCOT" w:date="2017-09-28T10:46:00Z"/>
                <w:b/>
                <w:bCs/>
                <w:sz w:val="22"/>
                <w:szCs w:val="22"/>
              </w:rPr>
            </w:pPr>
          </w:p>
        </w:tc>
        <w:tc>
          <w:tcPr>
            <w:tcW w:w="202" w:type="pct"/>
            <w:tcBorders>
              <w:top w:val="single" w:sz="4" w:space="0" w:color="000000"/>
              <w:left w:val="single" w:sz="4" w:space="0" w:color="000000"/>
              <w:bottom w:val="single" w:sz="4" w:space="0" w:color="000000"/>
              <w:right w:val="single" w:sz="4" w:space="0" w:color="000000"/>
            </w:tcBorders>
            <w:vAlign w:val="bottom"/>
          </w:tcPr>
          <w:p w:rsidR="00CB1780" w:rsidRPr="00AA6A8E" w:rsidRDefault="00CB1780" w:rsidP="006B40AB">
            <w:pPr>
              <w:widowControl/>
              <w:autoSpaceDE/>
              <w:autoSpaceDN/>
              <w:adjustRightInd/>
              <w:jc w:val="center"/>
              <w:rPr>
                <w:ins w:id="1829" w:author="ERCOT" w:date="2017-09-28T10:46:00Z"/>
                <w:b/>
                <w:bCs/>
                <w:sz w:val="22"/>
                <w:szCs w:val="22"/>
              </w:rPr>
            </w:pPr>
          </w:p>
        </w:tc>
        <w:tc>
          <w:tcPr>
            <w:tcW w:w="202" w:type="pct"/>
            <w:tcBorders>
              <w:top w:val="single" w:sz="4" w:space="0" w:color="000000"/>
              <w:left w:val="single" w:sz="4" w:space="0" w:color="000000"/>
              <w:bottom w:val="single" w:sz="4" w:space="0" w:color="000000"/>
              <w:right w:val="single" w:sz="4" w:space="0" w:color="000000"/>
            </w:tcBorders>
            <w:vAlign w:val="bottom"/>
          </w:tcPr>
          <w:p w:rsidR="00CB1780" w:rsidRPr="00AA6A8E" w:rsidRDefault="00CB1780" w:rsidP="006B40AB">
            <w:pPr>
              <w:widowControl/>
              <w:autoSpaceDE/>
              <w:autoSpaceDN/>
              <w:adjustRightInd/>
              <w:jc w:val="center"/>
              <w:rPr>
                <w:ins w:id="1830" w:author="ERCOT" w:date="2017-09-28T10:46:00Z"/>
                <w:b/>
                <w:bCs/>
                <w:sz w:val="22"/>
                <w:szCs w:val="22"/>
              </w:rPr>
            </w:pPr>
          </w:p>
        </w:tc>
        <w:tc>
          <w:tcPr>
            <w:tcW w:w="202" w:type="pct"/>
            <w:tcBorders>
              <w:top w:val="single" w:sz="4" w:space="0" w:color="000000"/>
              <w:left w:val="single" w:sz="4" w:space="0" w:color="000000"/>
              <w:bottom w:val="single" w:sz="4" w:space="0" w:color="000000"/>
              <w:right w:val="single" w:sz="4" w:space="0" w:color="000000"/>
            </w:tcBorders>
            <w:vAlign w:val="bottom"/>
          </w:tcPr>
          <w:p w:rsidR="00CB1780" w:rsidRPr="00AA6A8E" w:rsidRDefault="00CB1780" w:rsidP="006B40AB">
            <w:pPr>
              <w:widowControl/>
              <w:autoSpaceDE/>
              <w:autoSpaceDN/>
              <w:adjustRightInd/>
              <w:jc w:val="center"/>
              <w:rPr>
                <w:ins w:id="1831" w:author="ERCOT" w:date="2017-09-28T10:46:00Z"/>
                <w:b/>
                <w:bCs/>
                <w:sz w:val="22"/>
                <w:szCs w:val="22"/>
              </w:rPr>
            </w:pPr>
          </w:p>
        </w:tc>
        <w:tc>
          <w:tcPr>
            <w:tcW w:w="181" w:type="pct"/>
            <w:tcBorders>
              <w:top w:val="single" w:sz="4" w:space="0" w:color="000000"/>
              <w:left w:val="single" w:sz="4" w:space="0" w:color="000000"/>
              <w:bottom w:val="single" w:sz="4" w:space="0" w:color="000000"/>
              <w:right w:val="single" w:sz="4" w:space="0" w:color="000000"/>
            </w:tcBorders>
            <w:vAlign w:val="bottom"/>
          </w:tcPr>
          <w:p w:rsidR="00CB1780" w:rsidRPr="00AA6A8E" w:rsidRDefault="00CB1780" w:rsidP="006B40AB">
            <w:pPr>
              <w:widowControl/>
              <w:autoSpaceDE/>
              <w:autoSpaceDN/>
              <w:adjustRightInd/>
              <w:jc w:val="center"/>
              <w:rPr>
                <w:ins w:id="1832" w:author="ERCOT" w:date="2017-09-28T10:46:00Z"/>
                <w:b/>
                <w:bCs/>
                <w:sz w:val="22"/>
                <w:szCs w:val="22"/>
              </w:rPr>
            </w:pPr>
          </w:p>
        </w:tc>
        <w:tc>
          <w:tcPr>
            <w:tcW w:w="223" w:type="pct"/>
            <w:tcBorders>
              <w:top w:val="single" w:sz="4" w:space="0" w:color="000000"/>
              <w:left w:val="single" w:sz="4" w:space="0" w:color="000000"/>
              <w:bottom w:val="single" w:sz="4" w:space="0" w:color="000000"/>
              <w:right w:val="single" w:sz="4" w:space="0" w:color="000000"/>
            </w:tcBorders>
            <w:vAlign w:val="bottom"/>
          </w:tcPr>
          <w:p w:rsidR="00CB1780" w:rsidRPr="00AA6A8E" w:rsidRDefault="00CB1780" w:rsidP="006B40AB">
            <w:pPr>
              <w:widowControl/>
              <w:autoSpaceDE/>
              <w:autoSpaceDN/>
              <w:adjustRightInd/>
              <w:jc w:val="center"/>
              <w:rPr>
                <w:ins w:id="1833" w:author="ERCOT" w:date="2017-09-28T10:46:00Z"/>
                <w:b/>
                <w:bCs/>
                <w:sz w:val="22"/>
                <w:szCs w:val="22"/>
              </w:rPr>
            </w:pPr>
          </w:p>
        </w:tc>
        <w:tc>
          <w:tcPr>
            <w:tcW w:w="202" w:type="pct"/>
            <w:tcBorders>
              <w:top w:val="single" w:sz="4" w:space="0" w:color="000000"/>
              <w:left w:val="single" w:sz="4" w:space="0" w:color="000000"/>
              <w:bottom w:val="single" w:sz="4" w:space="0" w:color="000000"/>
              <w:right w:val="single" w:sz="4" w:space="0" w:color="000000"/>
            </w:tcBorders>
            <w:vAlign w:val="bottom"/>
          </w:tcPr>
          <w:p w:rsidR="00CB1780" w:rsidRPr="00AA6A8E" w:rsidRDefault="00CB1780" w:rsidP="006B40AB">
            <w:pPr>
              <w:widowControl/>
              <w:autoSpaceDE/>
              <w:autoSpaceDN/>
              <w:adjustRightInd/>
              <w:jc w:val="center"/>
              <w:rPr>
                <w:ins w:id="1834" w:author="ERCOT" w:date="2017-09-28T10:46:00Z"/>
                <w:b/>
                <w:bCs/>
                <w:sz w:val="22"/>
                <w:szCs w:val="22"/>
              </w:rPr>
            </w:pPr>
          </w:p>
        </w:tc>
        <w:tc>
          <w:tcPr>
            <w:tcW w:w="202" w:type="pct"/>
            <w:tcBorders>
              <w:top w:val="single" w:sz="4" w:space="0" w:color="000000"/>
              <w:left w:val="single" w:sz="4" w:space="0" w:color="000000"/>
              <w:bottom w:val="single" w:sz="4" w:space="0" w:color="000000"/>
              <w:right w:val="single" w:sz="4" w:space="0" w:color="000000"/>
            </w:tcBorders>
            <w:vAlign w:val="bottom"/>
          </w:tcPr>
          <w:p w:rsidR="00CB1780" w:rsidRPr="00AA6A8E" w:rsidRDefault="00CB1780" w:rsidP="006B40AB">
            <w:pPr>
              <w:widowControl/>
              <w:autoSpaceDE/>
              <w:autoSpaceDN/>
              <w:adjustRightInd/>
              <w:jc w:val="center"/>
              <w:rPr>
                <w:ins w:id="1835" w:author="ERCOT" w:date="2017-09-28T10:46:00Z"/>
                <w:b/>
                <w:bCs/>
                <w:sz w:val="22"/>
                <w:szCs w:val="22"/>
              </w:rPr>
            </w:pPr>
            <w:bookmarkStart w:id="1836" w:name="_GoBack"/>
            <w:bookmarkEnd w:id="1836"/>
          </w:p>
        </w:tc>
        <w:tc>
          <w:tcPr>
            <w:tcW w:w="197" w:type="pct"/>
            <w:tcBorders>
              <w:top w:val="single" w:sz="4" w:space="0" w:color="000000"/>
              <w:left w:val="single" w:sz="4" w:space="0" w:color="000000"/>
              <w:bottom w:val="single" w:sz="4" w:space="0" w:color="000000"/>
              <w:right w:val="single" w:sz="4" w:space="0" w:color="000000"/>
            </w:tcBorders>
            <w:vAlign w:val="bottom"/>
          </w:tcPr>
          <w:p w:rsidR="00CB1780" w:rsidRPr="00AA6A8E" w:rsidRDefault="00CB1780" w:rsidP="006B40AB">
            <w:pPr>
              <w:widowControl/>
              <w:autoSpaceDE/>
              <w:autoSpaceDN/>
              <w:adjustRightInd/>
              <w:jc w:val="center"/>
              <w:rPr>
                <w:ins w:id="1837" w:author="ERCOT" w:date="2017-09-28T10:46:00Z"/>
                <w:b/>
                <w:bCs/>
                <w:sz w:val="22"/>
                <w:szCs w:val="22"/>
              </w:rPr>
            </w:pPr>
          </w:p>
        </w:tc>
        <w:tc>
          <w:tcPr>
            <w:tcW w:w="202" w:type="pct"/>
            <w:tcBorders>
              <w:top w:val="single" w:sz="4" w:space="0" w:color="000000"/>
              <w:left w:val="single" w:sz="4" w:space="0" w:color="000000"/>
              <w:bottom w:val="single" w:sz="4" w:space="0" w:color="000000"/>
              <w:right w:val="single" w:sz="4" w:space="0" w:color="000000"/>
            </w:tcBorders>
            <w:vAlign w:val="bottom"/>
          </w:tcPr>
          <w:p w:rsidR="00CB1780" w:rsidRPr="00AA6A8E" w:rsidRDefault="00CB1780" w:rsidP="006B40AB">
            <w:pPr>
              <w:widowControl/>
              <w:autoSpaceDE/>
              <w:autoSpaceDN/>
              <w:adjustRightInd/>
              <w:jc w:val="center"/>
              <w:rPr>
                <w:ins w:id="1838" w:author="ERCOT" w:date="2017-09-28T10:46:00Z"/>
                <w:b/>
                <w:bCs/>
                <w:sz w:val="22"/>
                <w:szCs w:val="22"/>
              </w:rPr>
            </w:pPr>
          </w:p>
        </w:tc>
        <w:tc>
          <w:tcPr>
            <w:tcW w:w="197" w:type="pct"/>
            <w:tcBorders>
              <w:top w:val="single" w:sz="4" w:space="0" w:color="000000"/>
              <w:left w:val="single" w:sz="4" w:space="0" w:color="000000"/>
              <w:bottom w:val="single" w:sz="4" w:space="0" w:color="000000"/>
              <w:right w:val="single" w:sz="4" w:space="0" w:color="000000"/>
            </w:tcBorders>
            <w:vAlign w:val="bottom"/>
          </w:tcPr>
          <w:p w:rsidR="00CB1780" w:rsidRPr="00AA6A8E" w:rsidRDefault="00CB1780" w:rsidP="006B40AB">
            <w:pPr>
              <w:widowControl/>
              <w:autoSpaceDE/>
              <w:autoSpaceDN/>
              <w:adjustRightInd/>
              <w:jc w:val="center"/>
              <w:rPr>
                <w:ins w:id="1839" w:author="ERCOT" w:date="2017-09-28T10:46:00Z"/>
                <w:b/>
                <w:bCs/>
                <w:sz w:val="22"/>
                <w:szCs w:val="22"/>
              </w:rPr>
            </w:pPr>
          </w:p>
        </w:tc>
        <w:tc>
          <w:tcPr>
            <w:tcW w:w="197" w:type="pct"/>
            <w:tcBorders>
              <w:top w:val="single" w:sz="4" w:space="0" w:color="000000"/>
              <w:left w:val="single" w:sz="4" w:space="0" w:color="000000"/>
              <w:bottom w:val="single" w:sz="4" w:space="0" w:color="000000"/>
              <w:right w:val="single" w:sz="4" w:space="0" w:color="000000"/>
            </w:tcBorders>
            <w:vAlign w:val="bottom"/>
          </w:tcPr>
          <w:p w:rsidR="00CB1780" w:rsidRPr="00AA6A8E" w:rsidRDefault="00CB1780" w:rsidP="006B40AB">
            <w:pPr>
              <w:widowControl/>
              <w:autoSpaceDE/>
              <w:autoSpaceDN/>
              <w:adjustRightInd/>
              <w:jc w:val="center"/>
              <w:rPr>
                <w:ins w:id="1840" w:author="ERCOT" w:date="2017-09-28T10:46:00Z"/>
                <w:b/>
                <w:bCs/>
                <w:sz w:val="22"/>
                <w:szCs w:val="22"/>
              </w:rPr>
            </w:pPr>
          </w:p>
        </w:tc>
        <w:tc>
          <w:tcPr>
            <w:tcW w:w="197" w:type="pct"/>
            <w:tcBorders>
              <w:top w:val="single" w:sz="4" w:space="0" w:color="000000"/>
              <w:left w:val="single" w:sz="4" w:space="0" w:color="000000"/>
              <w:bottom w:val="single" w:sz="4" w:space="0" w:color="000000"/>
              <w:right w:val="single" w:sz="4" w:space="0" w:color="000000"/>
            </w:tcBorders>
            <w:vAlign w:val="bottom"/>
          </w:tcPr>
          <w:p w:rsidR="00CB1780" w:rsidRPr="00AA6A8E" w:rsidRDefault="00CB1780" w:rsidP="006B40AB">
            <w:pPr>
              <w:widowControl/>
              <w:autoSpaceDE/>
              <w:autoSpaceDN/>
              <w:adjustRightInd/>
              <w:jc w:val="center"/>
              <w:rPr>
                <w:ins w:id="1841" w:author="ERCOT" w:date="2017-09-28T10:46:00Z"/>
                <w:b/>
                <w:bCs/>
                <w:sz w:val="22"/>
                <w:szCs w:val="22"/>
              </w:rPr>
            </w:pPr>
          </w:p>
        </w:tc>
        <w:tc>
          <w:tcPr>
            <w:tcW w:w="179" w:type="pct"/>
            <w:tcBorders>
              <w:top w:val="single" w:sz="4" w:space="0" w:color="000000"/>
              <w:left w:val="single" w:sz="4" w:space="0" w:color="000000"/>
              <w:bottom w:val="single" w:sz="4" w:space="0" w:color="000000"/>
              <w:right w:val="single" w:sz="4" w:space="0" w:color="000000"/>
            </w:tcBorders>
            <w:vAlign w:val="bottom"/>
          </w:tcPr>
          <w:p w:rsidR="00CB1780" w:rsidRPr="00AA6A8E" w:rsidRDefault="00CB1780" w:rsidP="006B40AB">
            <w:pPr>
              <w:widowControl/>
              <w:autoSpaceDE/>
              <w:autoSpaceDN/>
              <w:adjustRightInd/>
              <w:jc w:val="center"/>
              <w:rPr>
                <w:ins w:id="1842" w:author="ERCOT" w:date="2017-09-28T10:46:00Z"/>
                <w:b/>
                <w:bCs/>
                <w:sz w:val="22"/>
                <w:szCs w:val="22"/>
              </w:rPr>
            </w:pPr>
          </w:p>
        </w:tc>
        <w:tc>
          <w:tcPr>
            <w:tcW w:w="191" w:type="pct"/>
            <w:tcBorders>
              <w:top w:val="single" w:sz="4" w:space="0" w:color="000000"/>
              <w:left w:val="single" w:sz="4" w:space="0" w:color="000000"/>
              <w:bottom w:val="single" w:sz="4" w:space="0" w:color="000000"/>
              <w:right w:val="single" w:sz="4" w:space="0" w:color="000000"/>
            </w:tcBorders>
            <w:vAlign w:val="bottom"/>
          </w:tcPr>
          <w:p w:rsidR="00CB1780" w:rsidRPr="00AA6A8E" w:rsidRDefault="00CB1780" w:rsidP="006B40AB">
            <w:pPr>
              <w:widowControl/>
              <w:autoSpaceDE/>
              <w:autoSpaceDN/>
              <w:adjustRightInd/>
              <w:jc w:val="center"/>
              <w:rPr>
                <w:ins w:id="1843" w:author="ERCOT" w:date="2017-09-28T10:46:00Z"/>
                <w:b/>
                <w:bCs/>
                <w:sz w:val="22"/>
                <w:szCs w:val="22"/>
              </w:rPr>
            </w:pPr>
          </w:p>
        </w:tc>
        <w:tc>
          <w:tcPr>
            <w:tcW w:w="168" w:type="pct"/>
            <w:tcBorders>
              <w:top w:val="single" w:sz="4" w:space="0" w:color="000000"/>
              <w:left w:val="single" w:sz="4" w:space="0" w:color="000000"/>
              <w:bottom w:val="single" w:sz="4" w:space="0" w:color="000000"/>
              <w:right w:val="single" w:sz="4" w:space="0" w:color="000000"/>
            </w:tcBorders>
            <w:vAlign w:val="bottom"/>
          </w:tcPr>
          <w:p w:rsidR="00CB1780" w:rsidRPr="00AA6A8E" w:rsidRDefault="00CB1780" w:rsidP="006B40AB">
            <w:pPr>
              <w:widowControl/>
              <w:autoSpaceDE/>
              <w:autoSpaceDN/>
              <w:adjustRightInd/>
              <w:jc w:val="center"/>
              <w:rPr>
                <w:ins w:id="1844" w:author="ERCOT" w:date="2017-09-28T10:46:00Z"/>
                <w:b/>
                <w:bCs/>
                <w:sz w:val="22"/>
                <w:szCs w:val="22"/>
              </w:rPr>
            </w:pPr>
          </w:p>
        </w:tc>
        <w:tc>
          <w:tcPr>
            <w:tcW w:w="169" w:type="pct"/>
            <w:tcBorders>
              <w:top w:val="single" w:sz="4" w:space="0" w:color="000000"/>
              <w:left w:val="single" w:sz="4" w:space="0" w:color="000000"/>
              <w:bottom w:val="single" w:sz="4" w:space="0" w:color="000000"/>
              <w:right w:val="single" w:sz="4" w:space="0" w:color="000000"/>
            </w:tcBorders>
            <w:vAlign w:val="bottom"/>
          </w:tcPr>
          <w:p w:rsidR="00CB1780" w:rsidRPr="00AA6A8E" w:rsidRDefault="00CB1780" w:rsidP="006B40AB">
            <w:pPr>
              <w:widowControl/>
              <w:autoSpaceDE/>
              <w:autoSpaceDN/>
              <w:adjustRightInd/>
              <w:jc w:val="center"/>
              <w:rPr>
                <w:ins w:id="1845" w:author="ERCOT" w:date="2017-09-28T10:46:00Z"/>
                <w:b/>
                <w:bCs/>
                <w:sz w:val="22"/>
                <w:szCs w:val="22"/>
              </w:rPr>
            </w:pPr>
          </w:p>
        </w:tc>
        <w:tc>
          <w:tcPr>
            <w:tcW w:w="183" w:type="pct"/>
            <w:tcBorders>
              <w:top w:val="single" w:sz="4" w:space="0" w:color="000000"/>
              <w:left w:val="single" w:sz="4" w:space="0" w:color="000000"/>
              <w:bottom w:val="single" w:sz="4" w:space="0" w:color="000000"/>
              <w:right w:val="single" w:sz="4" w:space="0" w:color="000000"/>
            </w:tcBorders>
            <w:vAlign w:val="bottom"/>
          </w:tcPr>
          <w:p w:rsidR="00CB1780" w:rsidRPr="00AA6A8E" w:rsidRDefault="00CB1780" w:rsidP="006B40AB">
            <w:pPr>
              <w:widowControl/>
              <w:autoSpaceDE/>
              <w:autoSpaceDN/>
              <w:adjustRightInd/>
              <w:jc w:val="center"/>
              <w:rPr>
                <w:ins w:id="1846" w:author="ERCOT" w:date="2017-09-28T10:46:00Z"/>
                <w:b/>
                <w:bCs/>
                <w:sz w:val="22"/>
                <w:szCs w:val="22"/>
              </w:rPr>
            </w:pPr>
          </w:p>
        </w:tc>
        <w:tc>
          <w:tcPr>
            <w:tcW w:w="150" w:type="pct"/>
            <w:tcBorders>
              <w:top w:val="single" w:sz="4" w:space="0" w:color="000000"/>
              <w:left w:val="single" w:sz="4" w:space="0" w:color="000000"/>
              <w:bottom w:val="single" w:sz="4" w:space="0" w:color="000000"/>
              <w:right w:val="single" w:sz="4" w:space="0" w:color="000000"/>
            </w:tcBorders>
            <w:vAlign w:val="bottom"/>
          </w:tcPr>
          <w:p w:rsidR="00CB1780" w:rsidRPr="00AA6A8E" w:rsidRDefault="00CB1780" w:rsidP="006B40AB">
            <w:pPr>
              <w:widowControl/>
              <w:autoSpaceDE/>
              <w:autoSpaceDN/>
              <w:adjustRightInd/>
              <w:jc w:val="center"/>
              <w:rPr>
                <w:ins w:id="1847" w:author="ERCOT" w:date="2017-09-28T10:46:00Z"/>
                <w:b/>
                <w:bCs/>
                <w:sz w:val="22"/>
                <w:szCs w:val="22"/>
              </w:rPr>
            </w:pPr>
          </w:p>
        </w:tc>
        <w:tc>
          <w:tcPr>
            <w:tcW w:w="206" w:type="pct"/>
            <w:tcBorders>
              <w:top w:val="single" w:sz="4" w:space="0" w:color="000000"/>
              <w:left w:val="single" w:sz="4" w:space="0" w:color="000000"/>
              <w:bottom w:val="single" w:sz="4" w:space="0" w:color="000000"/>
              <w:right w:val="single" w:sz="8" w:space="0" w:color="000000"/>
            </w:tcBorders>
            <w:vAlign w:val="bottom"/>
          </w:tcPr>
          <w:p w:rsidR="00CB1780" w:rsidRPr="00AA6A8E" w:rsidRDefault="00CB1780" w:rsidP="006B40AB">
            <w:pPr>
              <w:widowControl/>
              <w:autoSpaceDE/>
              <w:autoSpaceDN/>
              <w:adjustRightInd/>
              <w:jc w:val="center"/>
              <w:rPr>
                <w:ins w:id="1848" w:author="ERCOT" w:date="2017-09-28T10:46:00Z"/>
                <w:b/>
                <w:bCs/>
                <w:sz w:val="22"/>
                <w:szCs w:val="22"/>
              </w:rPr>
            </w:pPr>
          </w:p>
        </w:tc>
      </w:tr>
      <w:tr w:rsidR="00CB1780" w:rsidRPr="00CC576E" w:rsidTr="006B40AB">
        <w:trPr>
          <w:trHeight w:val="576"/>
          <w:tblCellSpacing w:w="0" w:type="dxa"/>
          <w:ins w:id="1849" w:author="ERCOT" w:date="2017-09-28T10:46:00Z"/>
        </w:trPr>
        <w:tc>
          <w:tcPr>
            <w:tcW w:w="345" w:type="pct"/>
            <w:tcBorders>
              <w:top w:val="single" w:sz="4" w:space="0" w:color="000000"/>
              <w:left w:val="single" w:sz="8" w:space="0" w:color="000000"/>
              <w:bottom w:val="single" w:sz="8" w:space="0" w:color="000000"/>
              <w:right w:val="single" w:sz="4" w:space="0" w:color="000000"/>
            </w:tcBorders>
            <w:vAlign w:val="center"/>
          </w:tcPr>
          <w:p w:rsidR="00CB1780" w:rsidRPr="000357D1" w:rsidRDefault="00CB1780" w:rsidP="006B40AB">
            <w:pPr>
              <w:widowControl/>
              <w:autoSpaceDE/>
              <w:autoSpaceDN/>
              <w:adjustRightInd/>
              <w:jc w:val="center"/>
              <w:rPr>
                <w:ins w:id="1850" w:author="ERCOT" w:date="2017-09-28T10:46:00Z"/>
                <w:sz w:val="22"/>
                <w:szCs w:val="22"/>
              </w:rPr>
            </w:pPr>
            <w:ins w:id="1851" w:author="ERCOT" w:date="2017-09-28T10:46:00Z">
              <w:r w:rsidRPr="000357D1">
                <w:rPr>
                  <w:b/>
                  <w:bCs/>
                  <w:sz w:val="22"/>
                  <w:szCs w:val="22"/>
                </w:rPr>
                <w:t>Dec.</w:t>
              </w:r>
            </w:ins>
          </w:p>
        </w:tc>
        <w:tc>
          <w:tcPr>
            <w:tcW w:w="202" w:type="pct"/>
            <w:tcBorders>
              <w:top w:val="single" w:sz="4" w:space="0" w:color="000000"/>
              <w:left w:val="single" w:sz="4" w:space="0" w:color="000000"/>
              <w:bottom w:val="single" w:sz="8" w:space="0" w:color="000000"/>
              <w:right w:val="single" w:sz="4" w:space="0" w:color="000000"/>
            </w:tcBorders>
            <w:vAlign w:val="bottom"/>
          </w:tcPr>
          <w:p w:rsidR="00CB1780" w:rsidRPr="00AA6A8E" w:rsidRDefault="00CB1780" w:rsidP="006B40AB">
            <w:pPr>
              <w:widowControl/>
              <w:autoSpaceDE/>
              <w:autoSpaceDN/>
              <w:adjustRightInd/>
              <w:jc w:val="center"/>
              <w:rPr>
                <w:ins w:id="1852" w:author="ERCOT" w:date="2017-09-28T10:46:00Z"/>
                <w:b/>
                <w:bCs/>
                <w:sz w:val="22"/>
                <w:szCs w:val="22"/>
              </w:rPr>
            </w:pPr>
          </w:p>
        </w:tc>
        <w:tc>
          <w:tcPr>
            <w:tcW w:w="197" w:type="pct"/>
            <w:tcBorders>
              <w:top w:val="single" w:sz="4" w:space="0" w:color="000000"/>
              <w:left w:val="single" w:sz="4" w:space="0" w:color="000000"/>
              <w:bottom w:val="single" w:sz="8" w:space="0" w:color="000000"/>
              <w:right w:val="single" w:sz="4" w:space="0" w:color="000000"/>
            </w:tcBorders>
            <w:vAlign w:val="bottom"/>
          </w:tcPr>
          <w:p w:rsidR="00CB1780" w:rsidRPr="00AA6A8E" w:rsidRDefault="00CB1780" w:rsidP="006B40AB">
            <w:pPr>
              <w:widowControl/>
              <w:autoSpaceDE/>
              <w:autoSpaceDN/>
              <w:adjustRightInd/>
              <w:jc w:val="center"/>
              <w:rPr>
                <w:ins w:id="1853" w:author="ERCOT" w:date="2017-09-28T10:46:00Z"/>
                <w:b/>
                <w:bCs/>
                <w:sz w:val="22"/>
                <w:szCs w:val="22"/>
              </w:rPr>
            </w:pPr>
          </w:p>
        </w:tc>
        <w:tc>
          <w:tcPr>
            <w:tcW w:w="202" w:type="pct"/>
            <w:tcBorders>
              <w:top w:val="single" w:sz="4" w:space="0" w:color="000000"/>
              <w:left w:val="single" w:sz="4" w:space="0" w:color="000000"/>
              <w:bottom w:val="single" w:sz="8" w:space="0" w:color="000000"/>
              <w:right w:val="single" w:sz="4" w:space="0" w:color="000000"/>
            </w:tcBorders>
            <w:vAlign w:val="bottom"/>
          </w:tcPr>
          <w:p w:rsidR="00CB1780" w:rsidRPr="00AA6A8E" w:rsidRDefault="00CB1780" w:rsidP="006B40AB">
            <w:pPr>
              <w:widowControl/>
              <w:autoSpaceDE/>
              <w:autoSpaceDN/>
              <w:adjustRightInd/>
              <w:jc w:val="center"/>
              <w:rPr>
                <w:ins w:id="1854" w:author="ERCOT" w:date="2017-09-28T10:46:00Z"/>
                <w:b/>
                <w:bCs/>
                <w:sz w:val="22"/>
                <w:szCs w:val="22"/>
              </w:rPr>
            </w:pPr>
          </w:p>
        </w:tc>
        <w:tc>
          <w:tcPr>
            <w:tcW w:w="202" w:type="pct"/>
            <w:tcBorders>
              <w:top w:val="single" w:sz="4" w:space="0" w:color="000000"/>
              <w:left w:val="single" w:sz="4" w:space="0" w:color="000000"/>
              <w:bottom w:val="single" w:sz="8" w:space="0" w:color="000000"/>
              <w:right w:val="single" w:sz="4" w:space="0" w:color="000000"/>
            </w:tcBorders>
            <w:vAlign w:val="bottom"/>
          </w:tcPr>
          <w:p w:rsidR="00CB1780" w:rsidRPr="00AA6A8E" w:rsidRDefault="00CB1780" w:rsidP="006B40AB">
            <w:pPr>
              <w:widowControl/>
              <w:autoSpaceDE/>
              <w:autoSpaceDN/>
              <w:adjustRightInd/>
              <w:jc w:val="center"/>
              <w:rPr>
                <w:ins w:id="1855" w:author="ERCOT" w:date="2017-09-28T10:46:00Z"/>
                <w:b/>
                <w:bCs/>
                <w:sz w:val="22"/>
                <w:szCs w:val="22"/>
              </w:rPr>
            </w:pPr>
          </w:p>
        </w:tc>
        <w:tc>
          <w:tcPr>
            <w:tcW w:w="202" w:type="pct"/>
            <w:tcBorders>
              <w:top w:val="single" w:sz="4" w:space="0" w:color="000000"/>
              <w:left w:val="single" w:sz="4" w:space="0" w:color="000000"/>
              <w:bottom w:val="single" w:sz="8" w:space="0" w:color="000000"/>
              <w:right w:val="single" w:sz="4" w:space="0" w:color="000000"/>
            </w:tcBorders>
            <w:vAlign w:val="bottom"/>
          </w:tcPr>
          <w:p w:rsidR="00CB1780" w:rsidRPr="00AA6A8E" w:rsidRDefault="00CB1780" w:rsidP="006B40AB">
            <w:pPr>
              <w:widowControl/>
              <w:autoSpaceDE/>
              <w:autoSpaceDN/>
              <w:adjustRightInd/>
              <w:jc w:val="center"/>
              <w:rPr>
                <w:ins w:id="1856" w:author="ERCOT" w:date="2017-09-28T10:46:00Z"/>
                <w:b/>
                <w:bCs/>
                <w:sz w:val="22"/>
                <w:szCs w:val="22"/>
              </w:rPr>
            </w:pPr>
          </w:p>
        </w:tc>
        <w:tc>
          <w:tcPr>
            <w:tcW w:w="202" w:type="pct"/>
            <w:tcBorders>
              <w:top w:val="single" w:sz="4" w:space="0" w:color="000000"/>
              <w:left w:val="single" w:sz="4" w:space="0" w:color="000000"/>
              <w:bottom w:val="single" w:sz="8" w:space="0" w:color="000000"/>
              <w:right w:val="single" w:sz="4" w:space="0" w:color="000000"/>
            </w:tcBorders>
            <w:vAlign w:val="bottom"/>
          </w:tcPr>
          <w:p w:rsidR="00CB1780" w:rsidRPr="00AA6A8E" w:rsidRDefault="00CB1780" w:rsidP="006B40AB">
            <w:pPr>
              <w:widowControl/>
              <w:autoSpaceDE/>
              <w:autoSpaceDN/>
              <w:adjustRightInd/>
              <w:jc w:val="center"/>
              <w:rPr>
                <w:ins w:id="1857" w:author="ERCOT" w:date="2017-09-28T10:46:00Z"/>
                <w:b/>
                <w:bCs/>
                <w:sz w:val="22"/>
                <w:szCs w:val="22"/>
              </w:rPr>
            </w:pPr>
          </w:p>
        </w:tc>
        <w:tc>
          <w:tcPr>
            <w:tcW w:w="202" w:type="pct"/>
            <w:tcBorders>
              <w:top w:val="single" w:sz="4" w:space="0" w:color="000000"/>
              <w:left w:val="single" w:sz="4" w:space="0" w:color="000000"/>
              <w:bottom w:val="single" w:sz="8" w:space="0" w:color="000000"/>
              <w:right w:val="single" w:sz="4" w:space="0" w:color="000000"/>
            </w:tcBorders>
            <w:vAlign w:val="bottom"/>
          </w:tcPr>
          <w:p w:rsidR="00CB1780" w:rsidRPr="00AA6A8E" w:rsidRDefault="00CB1780" w:rsidP="006B40AB">
            <w:pPr>
              <w:widowControl/>
              <w:autoSpaceDE/>
              <w:autoSpaceDN/>
              <w:adjustRightInd/>
              <w:jc w:val="center"/>
              <w:rPr>
                <w:ins w:id="1858" w:author="ERCOT" w:date="2017-09-28T10:46:00Z"/>
                <w:b/>
                <w:bCs/>
                <w:sz w:val="22"/>
                <w:szCs w:val="22"/>
              </w:rPr>
            </w:pPr>
          </w:p>
        </w:tc>
        <w:tc>
          <w:tcPr>
            <w:tcW w:w="202" w:type="pct"/>
            <w:tcBorders>
              <w:top w:val="single" w:sz="4" w:space="0" w:color="000000"/>
              <w:left w:val="single" w:sz="4" w:space="0" w:color="000000"/>
              <w:bottom w:val="single" w:sz="8" w:space="0" w:color="000000"/>
              <w:right w:val="single" w:sz="4" w:space="0" w:color="000000"/>
            </w:tcBorders>
            <w:vAlign w:val="bottom"/>
          </w:tcPr>
          <w:p w:rsidR="00CB1780" w:rsidRPr="00AA6A8E" w:rsidRDefault="00CB1780" w:rsidP="006B40AB">
            <w:pPr>
              <w:widowControl/>
              <w:autoSpaceDE/>
              <w:autoSpaceDN/>
              <w:adjustRightInd/>
              <w:jc w:val="center"/>
              <w:rPr>
                <w:ins w:id="1859" w:author="ERCOT" w:date="2017-09-28T10:46:00Z"/>
                <w:b/>
                <w:bCs/>
                <w:sz w:val="22"/>
                <w:szCs w:val="22"/>
              </w:rPr>
            </w:pPr>
          </w:p>
        </w:tc>
        <w:tc>
          <w:tcPr>
            <w:tcW w:w="181" w:type="pct"/>
            <w:tcBorders>
              <w:top w:val="single" w:sz="4" w:space="0" w:color="000000"/>
              <w:left w:val="single" w:sz="4" w:space="0" w:color="000000"/>
              <w:bottom w:val="single" w:sz="8" w:space="0" w:color="000000"/>
              <w:right w:val="single" w:sz="4" w:space="0" w:color="000000"/>
            </w:tcBorders>
            <w:vAlign w:val="bottom"/>
          </w:tcPr>
          <w:p w:rsidR="00CB1780" w:rsidRPr="00AA6A8E" w:rsidRDefault="00CB1780" w:rsidP="006B40AB">
            <w:pPr>
              <w:widowControl/>
              <w:autoSpaceDE/>
              <w:autoSpaceDN/>
              <w:adjustRightInd/>
              <w:jc w:val="center"/>
              <w:rPr>
                <w:ins w:id="1860" w:author="ERCOT" w:date="2017-09-28T10:46:00Z"/>
                <w:b/>
                <w:bCs/>
                <w:sz w:val="22"/>
                <w:szCs w:val="22"/>
              </w:rPr>
            </w:pPr>
          </w:p>
        </w:tc>
        <w:tc>
          <w:tcPr>
            <w:tcW w:w="223" w:type="pct"/>
            <w:tcBorders>
              <w:top w:val="single" w:sz="4" w:space="0" w:color="000000"/>
              <w:left w:val="single" w:sz="4" w:space="0" w:color="000000"/>
              <w:bottom w:val="single" w:sz="8" w:space="0" w:color="000000"/>
              <w:right w:val="single" w:sz="4" w:space="0" w:color="000000"/>
            </w:tcBorders>
            <w:vAlign w:val="bottom"/>
          </w:tcPr>
          <w:p w:rsidR="00CB1780" w:rsidRPr="00AA6A8E" w:rsidRDefault="00CB1780" w:rsidP="006B40AB">
            <w:pPr>
              <w:widowControl/>
              <w:autoSpaceDE/>
              <w:autoSpaceDN/>
              <w:adjustRightInd/>
              <w:jc w:val="center"/>
              <w:rPr>
                <w:ins w:id="1861" w:author="ERCOT" w:date="2017-09-28T10:46:00Z"/>
                <w:b/>
                <w:bCs/>
                <w:sz w:val="22"/>
                <w:szCs w:val="22"/>
              </w:rPr>
            </w:pPr>
          </w:p>
        </w:tc>
        <w:tc>
          <w:tcPr>
            <w:tcW w:w="202" w:type="pct"/>
            <w:tcBorders>
              <w:top w:val="single" w:sz="4" w:space="0" w:color="000000"/>
              <w:left w:val="single" w:sz="4" w:space="0" w:color="000000"/>
              <w:bottom w:val="single" w:sz="8" w:space="0" w:color="000000"/>
              <w:right w:val="single" w:sz="4" w:space="0" w:color="000000"/>
            </w:tcBorders>
            <w:vAlign w:val="bottom"/>
          </w:tcPr>
          <w:p w:rsidR="00CB1780" w:rsidRPr="00AA6A8E" w:rsidRDefault="00CB1780" w:rsidP="006B40AB">
            <w:pPr>
              <w:widowControl/>
              <w:autoSpaceDE/>
              <w:autoSpaceDN/>
              <w:adjustRightInd/>
              <w:jc w:val="center"/>
              <w:rPr>
                <w:ins w:id="1862" w:author="ERCOT" w:date="2017-09-28T10:46:00Z"/>
                <w:b/>
                <w:bCs/>
                <w:sz w:val="22"/>
                <w:szCs w:val="22"/>
              </w:rPr>
            </w:pPr>
          </w:p>
        </w:tc>
        <w:tc>
          <w:tcPr>
            <w:tcW w:w="202" w:type="pct"/>
            <w:tcBorders>
              <w:top w:val="single" w:sz="4" w:space="0" w:color="000000"/>
              <w:left w:val="single" w:sz="4" w:space="0" w:color="000000"/>
              <w:bottom w:val="single" w:sz="8" w:space="0" w:color="000000"/>
              <w:right w:val="single" w:sz="4" w:space="0" w:color="000000"/>
            </w:tcBorders>
            <w:vAlign w:val="bottom"/>
          </w:tcPr>
          <w:p w:rsidR="00CB1780" w:rsidRPr="00AA6A8E" w:rsidRDefault="00CB1780" w:rsidP="006B40AB">
            <w:pPr>
              <w:widowControl/>
              <w:autoSpaceDE/>
              <w:autoSpaceDN/>
              <w:adjustRightInd/>
              <w:jc w:val="center"/>
              <w:rPr>
                <w:ins w:id="1863" w:author="ERCOT" w:date="2017-09-28T10:46:00Z"/>
                <w:b/>
                <w:bCs/>
                <w:sz w:val="22"/>
                <w:szCs w:val="22"/>
              </w:rPr>
            </w:pPr>
          </w:p>
        </w:tc>
        <w:tc>
          <w:tcPr>
            <w:tcW w:w="197" w:type="pct"/>
            <w:tcBorders>
              <w:top w:val="single" w:sz="4" w:space="0" w:color="000000"/>
              <w:left w:val="single" w:sz="4" w:space="0" w:color="000000"/>
              <w:bottom w:val="single" w:sz="8" w:space="0" w:color="000000"/>
              <w:right w:val="single" w:sz="4" w:space="0" w:color="000000"/>
            </w:tcBorders>
            <w:vAlign w:val="bottom"/>
          </w:tcPr>
          <w:p w:rsidR="00CB1780" w:rsidRPr="00AA6A8E" w:rsidRDefault="00CB1780" w:rsidP="006B40AB">
            <w:pPr>
              <w:widowControl/>
              <w:autoSpaceDE/>
              <w:autoSpaceDN/>
              <w:adjustRightInd/>
              <w:jc w:val="center"/>
              <w:rPr>
                <w:ins w:id="1864" w:author="ERCOT" w:date="2017-09-28T10:46:00Z"/>
                <w:b/>
                <w:bCs/>
                <w:sz w:val="22"/>
                <w:szCs w:val="22"/>
              </w:rPr>
            </w:pPr>
          </w:p>
        </w:tc>
        <w:tc>
          <w:tcPr>
            <w:tcW w:w="202" w:type="pct"/>
            <w:tcBorders>
              <w:top w:val="single" w:sz="4" w:space="0" w:color="000000"/>
              <w:left w:val="single" w:sz="4" w:space="0" w:color="000000"/>
              <w:bottom w:val="single" w:sz="8" w:space="0" w:color="000000"/>
              <w:right w:val="single" w:sz="4" w:space="0" w:color="000000"/>
            </w:tcBorders>
            <w:vAlign w:val="bottom"/>
          </w:tcPr>
          <w:p w:rsidR="00CB1780" w:rsidRPr="00AA6A8E" w:rsidRDefault="00CB1780" w:rsidP="006B40AB">
            <w:pPr>
              <w:widowControl/>
              <w:autoSpaceDE/>
              <w:autoSpaceDN/>
              <w:adjustRightInd/>
              <w:jc w:val="center"/>
              <w:rPr>
                <w:ins w:id="1865" w:author="ERCOT" w:date="2017-09-28T10:46:00Z"/>
                <w:b/>
                <w:bCs/>
                <w:sz w:val="22"/>
                <w:szCs w:val="22"/>
              </w:rPr>
            </w:pPr>
          </w:p>
        </w:tc>
        <w:tc>
          <w:tcPr>
            <w:tcW w:w="197" w:type="pct"/>
            <w:tcBorders>
              <w:top w:val="single" w:sz="4" w:space="0" w:color="000000"/>
              <w:left w:val="single" w:sz="4" w:space="0" w:color="000000"/>
              <w:bottom w:val="single" w:sz="8" w:space="0" w:color="000000"/>
              <w:right w:val="single" w:sz="4" w:space="0" w:color="000000"/>
            </w:tcBorders>
            <w:vAlign w:val="bottom"/>
          </w:tcPr>
          <w:p w:rsidR="00CB1780" w:rsidRPr="00AA6A8E" w:rsidRDefault="00CB1780" w:rsidP="006B40AB">
            <w:pPr>
              <w:widowControl/>
              <w:autoSpaceDE/>
              <w:autoSpaceDN/>
              <w:adjustRightInd/>
              <w:jc w:val="center"/>
              <w:rPr>
                <w:ins w:id="1866" w:author="ERCOT" w:date="2017-09-28T10:46:00Z"/>
                <w:b/>
                <w:bCs/>
                <w:sz w:val="22"/>
                <w:szCs w:val="22"/>
              </w:rPr>
            </w:pPr>
          </w:p>
        </w:tc>
        <w:tc>
          <w:tcPr>
            <w:tcW w:w="197" w:type="pct"/>
            <w:tcBorders>
              <w:top w:val="single" w:sz="4" w:space="0" w:color="000000"/>
              <w:left w:val="single" w:sz="4" w:space="0" w:color="000000"/>
              <w:bottom w:val="single" w:sz="8" w:space="0" w:color="000000"/>
              <w:right w:val="single" w:sz="4" w:space="0" w:color="000000"/>
            </w:tcBorders>
            <w:vAlign w:val="bottom"/>
          </w:tcPr>
          <w:p w:rsidR="00CB1780" w:rsidRPr="00AA6A8E" w:rsidRDefault="00CB1780" w:rsidP="006B40AB">
            <w:pPr>
              <w:widowControl/>
              <w:autoSpaceDE/>
              <w:autoSpaceDN/>
              <w:adjustRightInd/>
              <w:jc w:val="center"/>
              <w:rPr>
                <w:ins w:id="1867" w:author="ERCOT" w:date="2017-09-28T10:46:00Z"/>
                <w:b/>
                <w:bCs/>
                <w:sz w:val="22"/>
                <w:szCs w:val="22"/>
              </w:rPr>
            </w:pPr>
          </w:p>
        </w:tc>
        <w:tc>
          <w:tcPr>
            <w:tcW w:w="197" w:type="pct"/>
            <w:tcBorders>
              <w:top w:val="single" w:sz="4" w:space="0" w:color="000000"/>
              <w:left w:val="single" w:sz="4" w:space="0" w:color="000000"/>
              <w:bottom w:val="single" w:sz="8" w:space="0" w:color="000000"/>
              <w:right w:val="single" w:sz="4" w:space="0" w:color="000000"/>
            </w:tcBorders>
            <w:vAlign w:val="bottom"/>
          </w:tcPr>
          <w:p w:rsidR="00CB1780" w:rsidRPr="00AA6A8E" w:rsidRDefault="00CB1780" w:rsidP="006B40AB">
            <w:pPr>
              <w:widowControl/>
              <w:autoSpaceDE/>
              <w:autoSpaceDN/>
              <w:adjustRightInd/>
              <w:jc w:val="center"/>
              <w:rPr>
                <w:ins w:id="1868" w:author="ERCOT" w:date="2017-09-28T10:46:00Z"/>
                <w:b/>
                <w:bCs/>
                <w:sz w:val="22"/>
                <w:szCs w:val="22"/>
              </w:rPr>
            </w:pPr>
          </w:p>
        </w:tc>
        <w:tc>
          <w:tcPr>
            <w:tcW w:w="179" w:type="pct"/>
            <w:tcBorders>
              <w:top w:val="single" w:sz="4" w:space="0" w:color="000000"/>
              <w:left w:val="single" w:sz="4" w:space="0" w:color="000000"/>
              <w:bottom w:val="single" w:sz="8" w:space="0" w:color="000000"/>
              <w:right w:val="single" w:sz="4" w:space="0" w:color="000000"/>
            </w:tcBorders>
            <w:vAlign w:val="bottom"/>
          </w:tcPr>
          <w:p w:rsidR="00CB1780" w:rsidRPr="00AA6A8E" w:rsidRDefault="00CB1780" w:rsidP="006B40AB">
            <w:pPr>
              <w:widowControl/>
              <w:autoSpaceDE/>
              <w:autoSpaceDN/>
              <w:adjustRightInd/>
              <w:jc w:val="center"/>
              <w:rPr>
                <w:ins w:id="1869" w:author="ERCOT" w:date="2017-09-28T10:46:00Z"/>
                <w:b/>
                <w:bCs/>
                <w:sz w:val="22"/>
                <w:szCs w:val="22"/>
              </w:rPr>
            </w:pPr>
          </w:p>
        </w:tc>
        <w:tc>
          <w:tcPr>
            <w:tcW w:w="191" w:type="pct"/>
            <w:tcBorders>
              <w:top w:val="single" w:sz="4" w:space="0" w:color="000000"/>
              <w:left w:val="single" w:sz="4" w:space="0" w:color="000000"/>
              <w:bottom w:val="single" w:sz="8" w:space="0" w:color="000000"/>
              <w:right w:val="single" w:sz="4" w:space="0" w:color="000000"/>
            </w:tcBorders>
            <w:vAlign w:val="bottom"/>
          </w:tcPr>
          <w:p w:rsidR="00CB1780" w:rsidRPr="00AA6A8E" w:rsidRDefault="00CB1780" w:rsidP="006B40AB">
            <w:pPr>
              <w:widowControl/>
              <w:autoSpaceDE/>
              <w:autoSpaceDN/>
              <w:adjustRightInd/>
              <w:jc w:val="center"/>
              <w:rPr>
                <w:ins w:id="1870" w:author="ERCOT" w:date="2017-09-28T10:46:00Z"/>
                <w:b/>
                <w:bCs/>
                <w:sz w:val="22"/>
                <w:szCs w:val="22"/>
              </w:rPr>
            </w:pPr>
          </w:p>
        </w:tc>
        <w:tc>
          <w:tcPr>
            <w:tcW w:w="168" w:type="pct"/>
            <w:tcBorders>
              <w:top w:val="single" w:sz="4" w:space="0" w:color="000000"/>
              <w:left w:val="single" w:sz="4" w:space="0" w:color="000000"/>
              <w:bottom w:val="single" w:sz="8" w:space="0" w:color="000000"/>
              <w:right w:val="single" w:sz="4" w:space="0" w:color="000000"/>
            </w:tcBorders>
            <w:vAlign w:val="bottom"/>
          </w:tcPr>
          <w:p w:rsidR="00CB1780" w:rsidRPr="00AA6A8E" w:rsidRDefault="00CB1780" w:rsidP="006B40AB">
            <w:pPr>
              <w:widowControl/>
              <w:autoSpaceDE/>
              <w:autoSpaceDN/>
              <w:adjustRightInd/>
              <w:jc w:val="center"/>
              <w:rPr>
                <w:ins w:id="1871" w:author="ERCOT" w:date="2017-09-28T10:46:00Z"/>
                <w:b/>
                <w:bCs/>
                <w:sz w:val="22"/>
                <w:szCs w:val="22"/>
              </w:rPr>
            </w:pPr>
          </w:p>
        </w:tc>
        <w:tc>
          <w:tcPr>
            <w:tcW w:w="169" w:type="pct"/>
            <w:tcBorders>
              <w:top w:val="single" w:sz="4" w:space="0" w:color="000000"/>
              <w:left w:val="single" w:sz="4" w:space="0" w:color="000000"/>
              <w:bottom w:val="single" w:sz="8" w:space="0" w:color="000000"/>
              <w:right w:val="single" w:sz="4" w:space="0" w:color="000000"/>
            </w:tcBorders>
            <w:vAlign w:val="bottom"/>
          </w:tcPr>
          <w:p w:rsidR="00CB1780" w:rsidRPr="00AA6A8E" w:rsidRDefault="00CB1780" w:rsidP="006B40AB">
            <w:pPr>
              <w:widowControl/>
              <w:autoSpaceDE/>
              <w:autoSpaceDN/>
              <w:adjustRightInd/>
              <w:jc w:val="center"/>
              <w:rPr>
                <w:ins w:id="1872" w:author="ERCOT" w:date="2017-09-28T10:46:00Z"/>
                <w:b/>
                <w:bCs/>
                <w:sz w:val="22"/>
                <w:szCs w:val="22"/>
              </w:rPr>
            </w:pPr>
          </w:p>
        </w:tc>
        <w:tc>
          <w:tcPr>
            <w:tcW w:w="183" w:type="pct"/>
            <w:tcBorders>
              <w:top w:val="single" w:sz="4" w:space="0" w:color="000000"/>
              <w:left w:val="single" w:sz="4" w:space="0" w:color="000000"/>
              <w:bottom w:val="single" w:sz="8" w:space="0" w:color="000000"/>
              <w:right w:val="single" w:sz="4" w:space="0" w:color="000000"/>
            </w:tcBorders>
            <w:vAlign w:val="bottom"/>
          </w:tcPr>
          <w:p w:rsidR="00CB1780" w:rsidRPr="00AA6A8E" w:rsidRDefault="00CB1780" w:rsidP="006B40AB">
            <w:pPr>
              <w:widowControl/>
              <w:autoSpaceDE/>
              <w:autoSpaceDN/>
              <w:adjustRightInd/>
              <w:jc w:val="center"/>
              <w:rPr>
                <w:ins w:id="1873" w:author="ERCOT" w:date="2017-09-28T10:46:00Z"/>
                <w:b/>
                <w:bCs/>
                <w:sz w:val="22"/>
                <w:szCs w:val="22"/>
              </w:rPr>
            </w:pPr>
          </w:p>
        </w:tc>
        <w:tc>
          <w:tcPr>
            <w:tcW w:w="150" w:type="pct"/>
            <w:tcBorders>
              <w:top w:val="single" w:sz="4" w:space="0" w:color="000000"/>
              <w:left w:val="single" w:sz="4" w:space="0" w:color="000000"/>
              <w:bottom w:val="single" w:sz="8" w:space="0" w:color="000000"/>
              <w:right w:val="single" w:sz="4" w:space="0" w:color="000000"/>
            </w:tcBorders>
            <w:vAlign w:val="bottom"/>
          </w:tcPr>
          <w:p w:rsidR="00CB1780" w:rsidRPr="00AA6A8E" w:rsidRDefault="00CB1780" w:rsidP="006B40AB">
            <w:pPr>
              <w:widowControl/>
              <w:autoSpaceDE/>
              <w:autoSpaceDN/>
              <w:adjustRightInd/>
              <w:jc w:val="center"/>
              <w:rPr>
                <w:ins w:id="1874" w:author="ERCOT" w:date="2017-09-28T10:46:00Z"/>
                <w:b/>
                <w:bCs/>
                <w:sz w:val="22"/>
                <w:szCs w:val="22"/>
              </w:rPr>
            </w:pPr>
          </w:p>
        </w:tc>
        <w:tc>
          <w:tcPr>
            <w:tcW w:w="206" w:type="pct"/>
            <w:tcBorders>
              <w:top w:val="single" w:sz="4" w:space="0" w:color="000000"/>
              <w:left w:val="single" w:sz="4" w:space="0" w:color="000000"/>
              <w:bottom w:val="single" w:sz="8" w:space="0" w:color="000000"/>
              <w:right w:val="single" w:sz="8" w:space="0" w:color="000000"/>
            </w:tcBorders>
            <w:vAlign w:val="bottom"/>
          </w:tcPr>
          <w:p w:rsidR="00CB1780" w:rsidRPr="00AA6A8E" w:rsidRDefault="00CB1780" w:rsidP="006B40AB">
            <w:pPr>
              <w:widowControl/>
              <w:autoSpaceDE/>
              <w:autoSpaceDN/>
              <w:adjustRightInd/>
              <w:jc w:val="center"/>
              <w:rPr>
                <w:ins w:id="1875" w:author="ERCOT" w:date="2017-09-28T10:46:00Z"/>
                <w:b/>
                <w:bCs/>
                <w:sz w:val="22"/>
                <w:szCs w:val="22"/>
              </w:rPr>
            </w:pPr>
          </w:p>
        </w:tc>
      </w:tr>
    </w:tbl>
    <w:p w:rsidR="00CB1780" w:rsidRDefault="00DC7664" w:rsidP="00CB1780">
      <w:pPr>
        <w:pStyle w:val="H3"/>
        <w:tabs>
          <w:tab w:val="clear" w:pos="1080"/>
          <w:tab w:val="left" w:pos="7485"/>
        </w:tabs>
        <w:spacing w:before="480"/>
        <w:ind w:left="0" w:firstLine="0"/>
        <w:jc w:val="both"/>
        <w:sectPr w:rsidR="00CB1780" w:rsidSect="00CB1780">
          <w:pgSz w:w="15840" w:h="12240" w:orient="landscape" w:code="1"/>
          <w:pgMar w:top="1440" w:right="1440" w:bottom="1440" w:left="1296" w:header="720" w:footer="720" w:gutter="0"/>
          <w:cols w:space="720"/>
          <w:noEndnote/>
          <w:titlePg/>
        </w:sectPr>
      </w:pPr>
      <w:del w:id="1876" w:author="ERCOT" w:date="2017-09-28T10:44:00Z">
        <w:r w:rsidRPr="00CB1780" w:rsidDel="00CB1780">
          <w:br w:type="page"/>
        </w:r>
      </w:del>
      <w:bookmarkStart w:id="1877" w:name="_Toc469653412"/>
    </w:p>
    <w:p w:rsidR="00B320AB" w:rsidRPr="003A24F9" w:rsidRDefault="00CB1780" w:rsidP="00E929DB">
      <w:pPr>
        <w:pStyle w:val="H3"/>
        <w:tabs>
          <w:tab w:val="clear" w:pos="1080"/>
          <w:tab w:val="left" w:pos="7485"/>
        </w:tabs>
        <w:spacing w:before="480"/>
        <w:ind w:left="0" w:firstLine="0"/>
        <w:jc w:val="both"/>
      </w:pPr>
      <w:r>
        <w:rPr>
          <w:lang w:val="en-US"/>
        </w:rPr>
        <w:lastRenderedPageBreak/>
        <w:t>R</w:t>
      </w:r>
      <w:proofErr w:type="spellStart"/>
      <w:r w:rsidR="00B320AB" w:rsidRPr="003A24F9">
        <w:t>esponsive</w:t>
      </w:r>
      <w:proofErr w:type="spellEnd"/>
      <w:r w:rsidR="00B320AB" w:rsidRPr="003A24F9">
        <w:t xml:space="preserve"> Reserve </w:t>
      </w:r>
      <w:r w:rsidR="00BF733B" w:rsidRPr="003A24F9">
        <w:t xml:space="preserve">Service </w:t>
      </w:r>
      <w:r w:rsidR="00B320AB" w:rsidRPr="003A24F9">
        <w:t>(RRS) Requirement</w:t>
      </w:r>
      <w:r w:rsidR="006C49B5" w:rsidRPr="003A24F9">
        <w:t xml:space="preserve"> Details</w:t>
      </w:r>
      <w:bookmarkEnd w:id="1251"/>
      <w:bookmarkEnd w:id="1877"/>
      <w:r w:rsidR="00B320AB" w:rsidRPr="003A24F9">
        <w:t xml:space="preserve"> </w:t>
      </w:r>
    </w:p>
    <w:p w:rsidR="0009232F" w:rsidRDefault="0092355A" w:rsidP="00DC7664">
      <w:pPr>
        <w:pStyle w:val="BodyTextNumbered"/>
        <w:ind w:left="0" w:firstLine="0"/>
        <w:jc w:val="both"/>
      </w:pPr>
      <w:ins w:id="1878" w:author="ERCOT 112217" w:date="2017-11-08T10:23:00Z">
        <w:r>
          <w:t xml:space="preserve">Operating Guide </w:t>
        </w:r>
      </w:ins>
      <w:ins w:id="1879" w:author="ERCOT" w:date="2017-10-09T13:07:00Z">
        <w:r w:rsidR="00D05F37">
          <w:t>Section 2.3.1</w:t>
        </w:r>
      </w:ins>
      <w:ins w:id="1880" w:author="ERCOT" w:date="2017-10-09T13:08:00Z">
        <w:r w:rsidR="00D05F37">
          <w:t>.1</w:t>
        </w:r>
      </w:ins>
      <w:ins w:id="1881" w:author="ERCOT 112217" w:date="2017-11-08T10:23:00Z">
        <w:r>
          <w:t>, Obligation,</w:t>
        </w:r>
      </w:ins>
      <w:ins w:id="1882" w:author="ERCOT" w:date="2017-10-09T13:07:00Z">
        <w:r w:rsidR="00D05F37">
          <w:t xml:space="preserve"> </w:t>
        </w:r>
      </w:ins>
      <w:ins w:id="1883" w:author="ERCOT" w:date="2017-10-09T13:08:00Z">
        <w:del w:id="1884" w:author="ERCOT 112217" w:date="2017-11-08T10:24:00Z">
          <w:r w:rsidR="00D05F37" w:rsidDel="0092355A">
            <w:delText xml:space="preserve">in </w:delText>
          </w:r>
        </w:del>
      </w:ins>
      <w:del w:id="1885" w:author="ERCOT 112217" w:date="2017-11-08T10:24:00Z">
        <w:r w:rsidR="00B320AB" w:rsidDel="0092355A">
          <w:delText>T</w:delText>
        </w:r>
      </w:del>
      <w:ins w:id="1886" w:author="ERCOT" w:date="2017-10-09T13:08:00Z">
        <w:del w:id="1887" w:author="ERCOT 112217" w:date="2017-11-08T10:24:00Z">
          <w:r w:rsidR="00D05F37" w:rsidDel="0092355A">
            <w:delText>t</w:delText>
          </w:r>
        </w:del>
      </w:ins>
      <w:del w:id="1888" w:author="ERCOT 112217" w:date="2017-11-08T10:24:00Z">
        <w:r w:rsidR="00B320AB" w:rsidDel="0092355A">
          <w:delText xml:space="preserve">he ERCOT Operating Guides </w:delText>
        </w:r>
      </w:del>
      <w:r w:rsidR="00B320AB">
        <w:t>set</w:t>
      </w:r>
      <w:ins w:id="1889" w:author="ERCOT" w:date="2017-10-25T11:24:00Z">
        <w:r w:rsidR="00174A5A">
          <w:t>s</w:t>
        </w:r>
      </w:ins>
      <w:r w:rsidR="00B320AB">
        <w:t xml:space="preserve"> the </w:t>
      </w:r>
      <w:r w:rsidR="000061B7">
        <w:t xml:space="preserve">minimum </w:t>
      </w:r>
      <w:r w:rsidR="00B320AB">
        <w:t>RRS requirement</w:t>
      </w:r>
      <w:del w:id="1890" w:author="ERCOT" w:date="2017-10-09T13:08:00Z">
        <w:r w:rsidR="00B320AB" w:rsidDel="00D05F37">
          <w:delText xml:space="preserve"> at 2</w:delText>
        </w:r>
        <w:r w:rsidR="008B0451" w:rsidDel="00D05F37">
          <w:delText>,</w:delText>
        </w:r>
        <w:r w:rsidR="00B320AB" w:rsidDel="00D05F37">
          <w:delText>300 MW</w:delText>
        </w:r>
      </w:del>
      <w:r w:rsidR="00B320AB">
        <w:t xml:space="preserve"> for all hours under normal conditions. </w:t>
      </w:r>
      <w:r w:rsidR="0009232F">
        <w:t>ERCOT will procure amounts of RRS that var</w:t>
      </w:r>
      <w:r w:rsidR="00525996">
        <w:t>y</w:t>
      </w:r>
      <w:r w:rsidR="0009232F">
        <w:t xml:space="preserve"> by hour of the day and by month.  These RRS amounts will be published by month in </w:t>
      </w:r>
      <w:r w:rsidR="00701E0D">
        <w:t>six</w:t>
      </w:r>
      <w:r w:rsidR="0009232F">
        <w:t xml:space="preserve"> separate blocks covering </w:t>
      </w:r>
      <w:r w:rsidR="00701E0D">
        <w:t>four</w:t>
      </w:r>
      <w:r w:rsidR="0009232F">
        <w:t xml:space="preserve"> hour intervals. </w:t>
      </w:r>
      <w:r w:rsidR="00701E0D">
        <w:t xml:space="preserve"> </w:t>
      </w:r>
      <w:r w:rsidR="0009232F">
        <w:t xml:space="preserve">These amounts will be </w:t>
      </w:r>
      <w:r w:rsidR="0009232F" w:rsidRPr="0009232F">
        <w:t>based on expected diurnal load and wind patterns for the month, will cover 70% of historic system inertia conditions</w:t>
      </w:r>
      <w:r w:rsidR="0009232F" w:rsidRPr="003630EB">
        <w:t xml:space="preserve"> for </w:t>
      </w:r>
      <w:r w:rsidR="0009232F">
        <w:t xml:space="preserve">each block of hours for the </w:t>
      </w:r>
      <w:r w:rsidR="0009232F" w:rsidRPr="003630EB">
        <w:t>month</w:t>
      </w:r>
      <w:r w:rsidR="0009232F">
        <w:t xml:space="preserve">, and will use the equivalency ratio for RRS between Load Resources and Generation Resources to establish the conditions for each block of hours. </w:t>
      </w:r>
      <w:r w:rsidR="00701E0D">
        <w:t xml:space="preserve"> </w:t>
      </w:r>
      <w:r w:rsidR="0009232F">
        <w:t>The equivalency ratio will be used to establish the total reserves assuming the Day</w:t>
      </w:r>
      <w:r w:rsidR="00701E0D">
        <w:t>-</w:t>
      </w:r>
      <w:r w:rsidR="0009232F">
        <w:t xml:space="preserve">Ahead Market </w:t>
      </w:r>
      <w:r w:rsidR="00701E0D">
        <w:t xml:space="preserve">(DAM) </w:t>
      </w:r>
      <w:r w:rsidR="0009232F">
        <w:t xml:space="preserve">will use a </w:t>
      </w:r>
      <w:r w:rsidR="00701E0D">
        <w:t>one</w:t>
      </w:r>
      <w:r w:rsidR="0009232F">
        <w:t xml:space="preserve"> to </w:t>
      </w:r>
      <w:r w:rsidR="00701E0D">
        <w:t>one</w:t>
      </w:r>
      <w:r w:rsidR="0009232F">
        <w:t xml:space="preserve"> equivalency ratio and a 50% limit for Load Resources when procuring the RRS. </w:t>
      </w:r>
      <w:r w:rsidR="00815E4F">
        <w:t xml:space="preserve">ERCOT will procure additional 200 MW of RRS for each percent of </w:t>
      </w:r>
      <w:r w:rsidR="00385CDA">
        <w:t>Reserve Discount Factor (</w:t>
      </w:r>
      <w:r w:rsidR="00815E4F">
        <w:t>RDF</w:t>
      </w:r>
      <w:r w:rsidR="00385CDA">
        <w:t>)</w:t>
      </w:r>
      <w:r w:rsidR="00815E4F">
        <w:t xml:space="preserve"> when ERCOT estimates RDF to be less than 1. </w:t>
      </w:r>
      <w:r w:rsidR="00385CDA">
        <w:t xml:space="preserve"> </w:t>
      </w:r>
      <w:r w:rsidR="00A419DD">
        <w:t>This</w:t>
      </w:r>
      <w:r w:rsidR="00815E4F">
        <w:t xml:space="preserve"> adjustment will only apply for those 4-hour blocks where the 85</w:t>
      </w:r>
      <w:r w:rsidR="006C525D" w:rsidRPr="002C5D5C">
        <w:rPr>
          <w:vertAlign w:val="superscript"/>
        </w:rPr>
        <w:t>th</w:t>
      </w:r>
      <w:r w:rsidR="006C525D">
        <w:t xml:space="preserve"> </w:t>
      </w:r>
      <w:r w:rsidR="00815E4F">
        <w:t>percentile of weighted average temperate is greater than 95</w:t>
      </w:r>
      <w:r w:rsidR="00385CDA" w:rsidRPr="00385CDA">
        <w:t>°F</w:t>
      </w:r>
      <w:r w:rsidR="00815E4F">
        <w:t xml:space="preserve">. </w:t>
      </w:r>
      <w:r w:rsidR="00385CDA">
        <w:t xml:space="preserve"> RDF</w:t>
      </w:r>
      <w:r w:rsidR="00815E4F">
        <w:t xml:space="preserve">s are reviewed and adjusted based on the generators performance during an unannounced test.  </w:t>
      </w:r>
      <w:r w:rsidR="0009232F" w:rsidRPr="003630EB">
        <w:t>RRS amount</w:t>
      </w:r>
      <w:r w:rsidR="0009232F">
        <w:t xml:space="preserve"> will be published as a monthly requirement along with the equivalency ratio for each </w:t>
      </w:r>
      <w:r w:rsidR="00701E0D">
        <w:t>four</w:t>
      </w:r>
      <w:r w:rsidR="0009232F">
        <w:t xml:space="preserve"> hour block. </w:t>
      </w:r>
      <w:r w:rsidR="00701E0D">
        <w:t xml:space="preserve"> </w:t>
      </w:r>
      <w:r w:rsidR="0009232F">
        <w:t>ERCOT will post these monthly amounts for the upcoming year</w:t>
      </w:r>
      <w:r w:rsidR="005C28BF">
        <w:t xml:space="preserve"> on the MIS</w:t>
      </w:r>
      <w:r w:rsidR="0009232F">
        <w:t xml:space="preserve">. </w:t>
      </w:r>
      <w:r w:rsidR="00701E0D">
        <w:t xml:space="preserve"> </w:t>
      </w:r>
      <w:r w:rsidR="0009232F" w:rsidRPr="0009232F">
        <w:t>These annually published amounts are the minimum quantity that will be procured in in the DAM for each hour of the year.</w:t>
      </w:r>
      <w:r w:rsidR="0009232F">
        <w:t xml:space="preserve"> </w:t>
      </w:r>
      <w:r w:rsidR="00701E0D">
        <w:t xml:space="preserve"> </w:t>
      </w:r>
      <w:r w:rsidR="0009232F" w:rsidRPr="0009232F">
        <w:t xml:space="preserve"> </w:t>
      </w:r>
      <w:r w:rsidR="0009232F">
        <w:t xml:space="preserve"> </w:t>
      </w:r>
    </w:p>
    <w:p w:rsidR="00B320AB" w:rsidRDefault="00B320AB" w:rsidP="00DC7664">
      <w:pPr>
        <w:pStyle w:val="BodyTextNumbered"/>
        <w:ind w:left="0" w:firstLine="0"/>
        <w:jc w:val="both"/>
      </w:pPr>
      <w:r>
        <w:t xml:space="preserve">One type of Responsive Reserve is Interruptible Responsive Reserve. </w:t>
      </w:r>
      <w:r w:rsidR="008B0451">
        <w:t xml:space="preserve"> </w:t>
      </w:r>
      <w:r>
        <w:t xml:space="preserve">Interruptible Responsive Reserve is </w:t>
      </w:r>
      <w:r w:rsidR="005525EA">
        <w:t>provided by Load Resources</w:t>
      </w:r>
      <w:r>
        <w:t xml:space="preserve"> that </w:t>
      </w:r>
      <w:r w:rsidR="005525EA">
        <w:t>are</w:t>
      </w:r>
      <w:r>
        <w:t xml:space="preserve"> automatically interrupted when system frequency decreases to 59.7 Hz.</w:t>
      </w:r>
      <w:r w:rsidR="000A7478">
        <w:t xml:space="preserve">  The amount of</w:t>
      </w:r>
      <w:r w:rsidR="00B25205">
        <w:t xml:space="preserve"> </w:t>
      </w:r>
      <w:r w:rsidR="000A7478">
        <w:t xml:space="preserve">RRS </w:t>
      </w:r>
      <w:r w:rsidR="006F4C6E">
        <w:t xml:space="preserve">procured from these types of Resources </w:t>
      </w:r>
      <w:r w:rsidR="000A7478">
        <w:t xml:space="preserve">during any given hour will be limited to 50% of the </w:t>
      </w:r>
      <w:r w:rsidR="006F4C6E">
        <w:t xml:space="preserve">total </w:t>
      </w:r>
      <w:r w:rsidR="000A7478">
        <w:t xml:space="preserve">RRS requirement for that hour.  </w:t>
      </w:r>
      <w:r>
        <w:t>The ERCOT Protocols state, “</w:t>
      </w:r>
      <w:r w:rsidR="00660E9E">
        <w:t>[t]</w:t>
      </w:r>
      <w:r>
        <w:t xml:space="preserve">he amount of Resources on high-set under-frequency relays providing RRS will be limited to 50% of the </w:t>
      </w:r>
      <w:r w:rsidR="00F90AB6">
        <w:t>total</w:t>
      </w:r>
      <w:r w:rsidR="000061B7">
        <w:t xml:space="preserve"> </w:t>
      </w:r>
      <w:r>
        <w:t xml:space="preserve">ERCOT RRS requirement. </w:t>
      </w:r>
      <w:r w:rsidR="008B0451">
        <w:t xml:space="preserve"> </w:t>
      </w:r>
      <w:r>
        <w:t xml:space="preserve">ERCOT may reduce this limit if it believes that this amount will have a negative impact on reliability or if this limit would require additional </w:t>
      </w:r>
      <w:r w:rsidR="00811820">
        <w:t>Regulation Service</w:t>
      </w:r>
      <w:r>
        <w:t xml:space="preserve"> to be deployed.”</w:t>
      </w:r>
    </w:p>
    <w:p w:rsidR="00B320AB" w:rsidRDefault="00B320AB" w:rsidP="00DC7664">
      <w:pPr>
        <w:pStyle w:val="BodyTextNumbered"/>
        <w:ind w:left="0" w:firstLine="0"/>
        <w:jc w:val="both"/>
      </w:pPr>
      <w:r w:rsidRPr="00525996">
        <w:t>Self</w:t>
      </w:r>
      <w:r w:rsidR="00525996" w:rsidRPr="00525996">
        <w:t>-</w:t>
      </w:r>
      <w:r w:rsidRPr="00525996">
        <w:t>arranged</w:t>
      </w:r>
      <w:r>
        <w:t xml:space="preserve"> R</w:t>
      </w:r>
      <w:r w:rsidR="00F90AB6">
        <w:t>RS</w:t>
      </w:r>
      <w:r>
        <w:t xml:space="preserve"> used to fulfill a QSE’s R</w:t>
      </w:r>
      <w:r w:rsidR="00F90AB6">
        <w:t>RS</w:t>
      </w:r>
      <w:r>
        <w:t xml:space="preserve"> requirement </w:t>
      </w:r>
      <w:r w:rsidR="000061B7">
        <w:t>will</w:t>
      </w:r>
      <w:r>
        <w:t xml:space="preserve"> be </w:t>
      </w:r>
      <w:r w:rsidR="000061B7">
        <w:t xml:space="preserve">limited to 50% from </w:t>
      </w:r>
      <w:r w:rsidR="00B25205">
        <w:t>Load Resources excluding Controllable Load Resources</w:t>
      </w:r>
      <w:r w:rsidR="00C51CDD">
        <w:t xml:space="preserve">.  </w:t>
      </w:r>
    </w:p>
    <w:p w:rsidR="00B320AB" w:rsidRDefault="00B320AB" w:rsidP="00DC7664">
      <w:pPr>
        <w:pStyle w:val="BodyTextNumbered"/>
        <w:ind w:left="0" w:firstLine="0"/>
        <w:jc w:val="both"/>
      </w:pPr>
      <w:r>
        <w:t xml:space="preserve">If the </w:t>
      </w:r>
      <w:r w:rsidR="00B25205">
        <w:t>percentage</w:t>
      </w:r>
      <w:r>
        <w:t xml:space="preserve"> level </w:t>
      </w:r>
      <w:r w:rsidR="00B25205">
        <w:t xml:space="preserve">for Load Resources, excluding Controllable Load Resources, </w:t>
      </w:r>
      <w:r>
        <w:t xml:space="preserve">specified in the Protocols is changed, that change will be reflected in these requirements. </w:t>
      </w:r>
    </w:p>
    <w:sectPr w:rsidR="00B320AB" w:rsidSect="00CB1780">
      <w:pgSz w:w="12240" w:h="15840" w:code="1"/>
      <w:pgMar w:top="1296" w:right="1440" w:bottom="1440" w:left="1440"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58E5" w:rsidRDefault="00D058E5">
      <w:r>
        <w:separator/>
      </w:r>
    </w:p>
  </w:endnote>
  <w:endnote w:type="continuationSeparator" w:id="0">
    <w:p w:rsidR="00D058E5" w:rsidRDefault="00D05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8E5" w:rsidRDefault="00D058E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058E5" w:rsidRDefault="00D058E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8E5" w:rsidRDefault="00D058E5" w:rsidP="00C45C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B4C2D">
      <w:rPr>
        <w:rStyle w:val="PageNumber"/>
        <w:noProof/>
      </w:rPr>
      <w:t>9</w:t>
    </w:r>
    <w:r>
      <w:rPr>
        <w:rStyle w:val="PageNumber"/>
      </w:rPr>
      <w:fldChar w:fldCharType="end"/>
    </w:r>
  </w:p>
  <w:p w:rsidR="00D058E5" w:rsidRPr="00C45C33" w:rsidRDefault="00D058E5" w:rsidP="0071158E">
    <w:pPr>
      <w:pStyle w:val="Footer"/>
      <w:ind w:right="360"/>
      <w:rPr>
        <w:sz w:val="20"/>
      </w:rPr>
    </w:pPr>
    <w:r>
      <w:rPr>
        <w:sz w:val="20"/>
      </w:rPr>
      <w:t>ERCOT Methodologies for Determining Minimum Ancillary Service Requirements</w:t>
    </w:r>
    <w:del w:id="7" w:author="ERCOT" w:date="2017-09-11T12:15:00Z">
      <w:r w:rsidDel="000C0E53">
        <w:rPr>
          <w:sz w:val="20"/>
        </w:rPr>
        <w:delText xml:space="preserve"> 010117</w:delText>
      </w:r>
    </w:del>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8E5" w:rsidRDefault="00D058E5" w:rsidP="0071158E">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58E5" w:rsidRDefault="00D058E5">
      <w:r>
        <w:separator/>
      </w:r>
    </w:p>
  </w:footnote>
  <w:footnote w:type="continuationSeparator" w:id="0">
    <w:p w:rsidR="00D058E5" w:rsidRDefault="00D058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FF01494"/>
    <w:lvl w:ilvl="0">
      <w:numFmt w:val="decimal"/>
      <w:lvlText w:val="*"/>
      <w:lvlJc w:val="left"/>
    </w:lvl>
  </w:abstractNum>
  <w:abstractNum w:abstractNumId="1" w15:restartNumberingAfterBreak="0">
    <w:nsid w:val="023E2A3B"/>
    <w:multiLevelType w:val="multilevel"/>
    <w:tmpl w:val="63C609FA"/>
    <w:lvl w:ilvl="0">
      <w:start w:val="1"/>
      <w:numFmt w:val="decimal"/>
      <w:lvlText w:val="%1."/>
      <w:lvlJc w:val="left"/>
      <w:pPr>
        <w:tabs>
          <w:tab w:val="num" w:pos="1800"/>
        </w:tabs>
        <w:ind w:left="180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A45C29"/>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0DEB2D65"/>
    <w:multiLevelType w:val="hybridMultilevel"/>
    <w:tmpl w:val="9B6AD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26863"/>
    <w:multiLevelType w:val="hybridMultilevel"/>
    <w:tmpl w:val="F8269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DF0B36"/>
    <w:multiLevelType w:val="hybridMultilevel"/>
    <w:tmpl w:val="AFD63340"/>
    <w:lvl w:ilvl="0" w:tplc="16BEC93C">
      <w:start w:val="1"/>
      <w:numFmt w:val="bullet"/>
      <w:lvlText w:val="□"/>
      <w:lvlJc w:val="left"/>
      <w:pPr>
        <w:tabs>
          <w:tab w:val="num" w:pos="1800"/>
        </w:tabs>
        <w:ind w:left="180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8564040"/>
    <w:multiLevelType w:val="hybridMultilevel"/>
    <w:tmpl w:val="3214B0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A777C7D"/>
    <w:multiLevelType w:val="hybridMultilevel"/>
    <w:tmpl w:val="6CB4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0B6B67"/>
    <w:multiLevelType w:val="hybridMultilevel"/>
    <w:tmpl w:val="C1182A46"/>
    <w:lvl w:ilvl="0" w:tplc="426A30B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DCA4B2A"/>
    <w:multiLevelType w:val="hybridMultilevel"/>
    <w:tmpl w:val="8E78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D863FF"/>
    <w:multiLevelType w:val="hybridMultilevel"/>
    <w:tmpl w:val="60B8DBE4"/>
    <w:lvl w:ilvl="0" w:tplc="6A80520E">
      <w:start w:val="3"/>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370B543A"/>
    <w:multiLevelType w:val="hybridMultilevel"/>
    <w:tmpl w:val="5A2CAAEA"/>
    <w:lvl w:ilvl="0" w:tplc="14E61C42">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2" w15:restartNumberingAfterBreak="0">
    <w:nsid w:val="41B20B32"/>
    <w:multiLevelType w:val="hybridMultilevel"/>
    <w:tmpl w:val="6C48A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52901D24"/>
    <w:multiLevelType w:val="hybridMultilevel"/>
    <w:tmpl w:val="63C609FA"/>
    <w:lvl w:ilvl="0" w:tplc="0409000F">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58350D2"/>
    <w:multiLevelType w:val="hybridMultilevel"/>
    <w:tmpl w:val="8416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2A26DA"/>
    <w:multiLevelType w:val="hybridMultilevel"/>
    <w:tmpl w:val="55028F00"/>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6" w15:restartNumberingAfterBreak="0">
    <w:nsid w:val="5EF51E57"/>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7" w15:restartNumberingAfterBreak="0">
    <w:nsid w:val="65AB2BE4"/>
    <w:multiLevelType w:val="singleLevel"/>
    <w:tmpl w:val="0409000F"/>
    <w:lvl w:ilvl="0">
      <w:start w:val="1"/>
      <w:numFmt w:val="decimal"/>
      <w:lvlText w:val="%1."/>
      <w:lvlJc w:val="left"/>
      <w:pPr>
        <w:tabs>
          <w:tab w:val="num" w:pos="450"/>
        </w:tabs>
        <w:ind w:left="450" w:hanging="360"/>
      </w:pPr>
      <w:rPr>
        <w:rFonts w:hint="default"/>
      </w:rPr>
    </w:lvl>
  </w:abstractNum>
  <w:abstractNum w:abstractNumId="18" w15:restartNumberingAfterBreak="0">
    <w:nsid w:val="79F46875"/>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9" w15:restartNumberingAfterBreak="0">
    <w:nsid w:val="7DDC463D"/>
    <w:multiLevelType w:val="hybridMultilevel"/>
    <w:tmpl w:val="C9AED39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rPr>
          <w:rFonts w:ascii="Symbol" w:hAnsi="Symbol" w:cs="Times New Roman" w:hint="default"/>
        </w:rPr>
      </w:lvl>
    </w:lvlOverride>
  </w:num>
  <w:num w:numId="2">
    <w:abstractNumId w:val="17"/>
  </w:num>
  <w:num w:numId="3">
    <w:abstractNumId w:val="17"/>
    <w:lvlOverride w:ilvl="0">
      <w:lvl w:ilvl="0">
        <w:start w:val="2"/>
        <w:numFmt w:val="decimal"/>
        <w:lvlText w:val="%1)"/>
        <w:legacy w:legacy="1" w:legacySpace="0" w:legacyIndent="360"/>
        <w:lvlJc w:val="left"/>
        <w:rPr>
          <w:rFonts w:ascii="Times New Roman" w:hAnsi="Times New Roman" w:cs="Times New Roman" w:hint="default"/>
        </w:rPr>
      </w:lvl>
    </w:lvlOverride>
  </w:num>
  <w:num w:numId="4">
    <w:abstractNumId w:val="18"/>
  </w:num>
  <w:num w:numId="5">
    <w:abstractNumId w:val="18"/>
    <w:lvlOverride w:ilvl="0">
      <w:lvl w:ilvl="0">
        <w:start w:val="2"/>
        <w:numFmt w:val="decimal"/>
        <w:lvlText w:val="%1)"/>
        <w:legacy w:legacy="1" w:legacySpace="0" w:legacyIndent="360"/>
        <w:lvlJc w:val="left"/>
        <w:rPr>
          <w:rFonts w:ascii="Times New Roman" w:hAnsi="Times New Roman" w:cs="Times New Roman" w:hint="default"/>
        </w:rPr>
      </w:lvl>
    </w:lvlOverride>
  </w:num>
  <w:num w:numId="6">
    <w:abstractNumId w:val="18"/>
    <w:lvlOverride w:ilvl="0">
      <w:lvl w:ilvl="0">
        <w:start w:val="3"/>
        <w:numFmt w:val="decimal"/>
        <w:lvlText w:val="%1)"/>
        <w:legacy w:legacy="1" w:legacySpace="0" w:legacyIndent="360"/>
        <w:lvlJc w:val="left"/>
        <w:rPr>
          <w:rFonts w:ascii="Times New Roman" w:hAnsi="Times New Roman" w:cs="Times New Roman" w:hint="default"/>
        </w:rPr>
      </w:lvl>
    </w:lvlOverride>
  </w:num>
  <w:num w:numId="7">
    <w:abstractNumId w:val="2"/>
  </w:num>
  <w:num w:numId="8">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9">
    <w:abstractNumId w:val="2"/>
    <w:lvlOverride w:ilvl="0">
      <w:lvl w:ilvl="0">
        <w:start w:val="3"/>
        <w:numFmt w:val="decimal"/>
        <w:lvlText w:val="%1)"/>
        <w:legacy w:legacy="1" w:legacySpace="0" w:legacyIndent="360"/>
        <w:lvlJc w:val="left"/>
        <w:rPr>
          <w:rFonts w:ascii="Times New Roman" w:hAnsi="Times New Roman" w:cs="Times New Roman" w:hint="default"/>
        </w:rPr>
      </w:lvl>
    </w:lvlOverride>
  </w:num>
  <w:num w:numId="10">
    <w:abstractNumId w:val="16"/>
  </w:num>
  <w:num w:numId="11">
    <w:abstractNumId w:val="16"/>
    <w:lvlOverride w:ilvl="0">
      <w:lvl w:ilvl="0">
        <w:start w:val="2"/>
        <w:numFmt w:val="decimal"/>
        <w:lvlText w:val="%1)"/>
        <w:legacy w:legacy="1" w:legacySpace="0" w:legacyIndent="360"/>
        <w:lvlJc w:val="left"/>
        <w:rPr>
          <w:rFonts w:ascii="Times New Roman" w:hAnsi="Times New Roman" w:cs="Times New Roman" w:hint="default"/>
        </w:rPr>
      </w:lvl>
    </w:lvlOverride>
  </w:num>
  <w:num w:numId="12">
    <w:abstractNumId w:val="11"/>
  </w:num>
  <w:num w:numId="13">
    <w:abstractNumId w:val="10"/>
  </w:num>
  <w:num w:numId="14">
    <w:abstractNumId w:val="19"/>
  </w:num>
  <w:num w:numId="15">
    <w:abstractNumId w:val="15"/>
  </w:num>
  <w:num w:numId="16">
    <w:abstractNumId w:val="5"/>
  </w:num>
  <w:num w:numId="17">
    <w:abstractNumId w:val="13"/>
  </w:num>
  <w:num w:numId="18">
    <w:abstractNumId w:val="1"/>
  </w:num>
  <w:num w:numId="19">
    <w:abstractNumId w:val="12"/>
  </w:num>
  <w:num w:numId="20">
    <w:abstractNumId w:val="6"/>
  </w:num>
  <w:num w:numId="21">
    <w:abstractNumId w:val="7"/>
  </w:num>
  <w:num w:numId="22">
    <w:abstractNumId w:val="3"/>
  </w:num>
  <w:num w:numId="23">
    <w:abstractNumId w:val="4"/>
  </w:num>
  <w:num w:numId="24">
    <w:abstractNumId w:val="8"/>
  </w:num>
  <w:num w:numId="25">
    <w:abstractNumId w:val="14"/>
  </w:num>
  <w:num w:numId="26">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112217">
    <w15:presenceInfo w15:providerId="None" w15:userId="ERCOT 112217"/>
  </w15:person>
  <w15:person w15:author="Du, Pengwei">
    <w15:presenceInfo w15:providerId="AD" w15:userId="S-1-5-21-639947351-343809578-3807592339-421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187"/>
    <w:rsid w:val="00001902"/>
    <w:rsid w:val="000061B7"/>
    <w:rsid w:val="000062B2"/>
    <w:rsid w:val="0000714F"/>
    <w:rsid w:val="000075A3"/>
    <w:rsid w:val="000235E1"/>
    <w:rsid w:val="00032238"/>
    <w:rsid w:val="000357D1"/>
    <w:rsid w:val="00036AAE"/>
    <w:rsid w:val="00046FD0"/>
    <w:rsid w:val="00053DFD"/>
    <w:rsid w:val="000561E8"/>
    <w:rsid w:val="0005702F"/>
    <w:rsid w:val="000618E2"/>
    <w:rsid w:val="00067224"/>
    <w:rsid w:val="000703B4"/>
    <w:rsid w:val="00070BB4"/>
    <w:rsid w:val="0007422E"/>
    <w:rsid w:val="00075FFD"/>
    <w:rsid w:val="00080E25"/>
    <w:rsid w:val="0008173F"/>
    <w:rsid w:val="00084922"/>
    <w:rsid w:val="0009232F"/>
    <w:rsid w:val="000924C1"/>
    <w:rsid w:val="000929D7"/>
    <w:rsid w:val="0009624A"/>
    <w:rsid w:val="000A335A"/>
    <w:rsid w:val="000A3554"/>
    <w:rsid w:val="000A41CD"/>
    <w:rsid w:val="000A4826"/>
    <w:rsid w:val="000A64B5"/>
    <w:rsid w:val="000A7478"/>
    <w:rsid w:val="000C0547"/>
    <w:rsid w:val="000C0E53"/>
    <w:rsid w:val="000C2DD3"/>
    <w:rsid w:val="000C302B"/>
    <w:rsid w:val="000C4A4B"/>
    <w:rsid w:val="000C6994"/>
    <w:rsid w:val="000D0621"/>
    <w:rsid w:val="000D0ED0"/>
    <w:rsid w:val="000D3706"/>
    <w:rsid w:val="000E1C39"/>
    <w:rsid w:val="000E1EB9"/>
    <w:rsid w:val="000E46A2"/>
    <w:rsid w:val="000E5824"/>
    <w:rsid w:val="000F2C68"/>
    <w:rsid w:val="000F5F78"/>
    <w:rsid w:val="001001E7"/>
    <w:rsid w:val="0010645D"/>
    <w:rsid w:val="00107487"/>
    <w:rsid w:val="00110306"/>
    <w:rsid w:val="00120B71"/>
    <w:rsid w:val="00122AB8"/>
    <w:rsid w:val="00124B4A"/>
    <w:rsid w:val="0012615F"/>
    <w:rsid w:val="001327B8"/>
    <w:rsid w:val="00133C01"/>
    <w:rsid w:val="00133CE1"/>
    <w:rsid w:val="00133FF3"/>
    <w:rsid w:val="00134647"/>
    <w:rsid w:val="00143296"/>
    <w:rsid w:val="00152AC8"/>
    <w:rsid w:val="001601D0"/>
    <w:rsid w:val="0016787D"/>
    <w:rsid w:val="00167C32"/>
    <w:rsid w:val="0017415B"/>
    <w:rsid w:val="00174A5A"/>
    <w:rsid w:val="00176EA2"/>
    <w:rsid w:val="0018045A"/>
    <w:rsid w:val="0018172B"/>
    <w:rsid w:val="0018252E"/>
    <w:rsid w:val="00184002"/>
    <w:rsid w:val="00186A11"/>
    <w:rsid w:val="00192DCB"/>
    <w:rsid w:val="001948B6"/>
    <w:rsid w:val="001A169F"/>
    <w:rsid w:val="001A2367"/>
    <w:rsid w:val="001A27B4"/>
    <w:rsid w:val="001A3C69"/>
    <w:rsid w:val="001A4009"/>
    <w:rsid w:val="001A42D7"/>
    <w:rsid w:val="001A58AF"/>
    <w:rsid w:val="001A7E98"/>
    <w:rsid w:val="001B160A"/>
    <w:rsid w:val="001B6299"/>
    <w:rsid w:val="001D292B"/>
    <w:rsid w:val="001D41BD"/>
    <w:rsid w:val="001D68D4"/>
    <w:rsid w:val="001E0153"/>
    <w:rsid w:val="001E0CA3"/>
    <w:rsid w:val="001E6F07"/>
    <w:rsid w:val="001F0019"/>
    <w:rsid w:val="001F03E0"/>
    <w:rsid w:val="001F6AA7"/>
    <w:rsid w:val="001F6C09"/>
    <w:rsid w:val="001F6D03"/>
    <w:rsid w:val="00200764"/>
    <w:rsid w:val="00203D69"/>
    <w:rsid w:val="00205C6F"/>
    <w:rsid w:val="00206471"/>
    <w:rsid w:val="002105A2"/>
    <w:rsid w:val="00210D5B"/>
    <w:rsid w:val="00211A63"/>
    <w:rsid w:val="00211C67"/>
    <w:rsid w:val="00214673"/>
    <w:rsid w:val="00221C29"/>
    <w:rsid w:val="002229D8"/>
    <w:rsid w:val="0022337D"/>
    <w:rsid w:val="0022345B"/>
    <w:rsid w:val="00223D49"/>
    <w:rsid w:val="002251DB"/>
    <w:rsid w:val="0022573A"/>
    <w:rsid w:val="00231BEC"/>
    <w:rsid w:val="00231C6F"/>
    <w:rsid w:val="00233883"/>
    <w:rsid w:val="00244AB2"/>
    <w:rsid w:val="00244DC3"/>
    <w:rsid w:val="00253066"/>
    <w:rsid w:val="00262569"/>
    <w:rsid w:val="00262AD3"/>
    <w:rsid w:val="00263CFB"/>
    <w:rsid w:val="00270A7E"/>
    <w:rsid w:val="00275141"/>
    <w:rsid w:val="00277575"/>
    <w:rsid w:val="00282C53"/>
    <w:rsid w:val="002837B3"/>
    <w:rsid w:val="002843CC"/>
    <w:rsid w:val="0028559E"/>
    <w:rsid w:val="0028560D"/>
    <w:rsid w:val="00290250"/>
    <w:rsid w:val="00290E0D"/>
    <w:rsid w:val="002917AD"/>
    <w:rsid w:val="00291978"/>
    <w:rsid w:val="00293090"/>
    <w:rsid w:val="0029432E"/>
    <w:rsid w:val="002944D6"/>
    <w:rsid w:val="002969E4"/>
    <w:rsid w:val="002A14B7"/>
    <w:rsid w:val="002A25C0"/>
    <w:rsid w:val="002A3D9C"/>
    <w:rsid w:val="002A5819"/>
    <w:rsid w:val="002A65FF"/>
    <w:rsid w:val="002A693A"/>
    <w:rsid w:val="002A7831"/>
    <w:rsid w:val="002A7AE1"/>
    <w:rsid w:val="002B4A35"/>
    <w:rsid w:val="002B544E"/>
    <w:rsid w:val="002C10A2"/>
    <w:rsid w:val="002C2D99"/>
    <w:rsid w:val="002C4EF2"/>
    <w:rsid w:val="002C5D5C"/>
    <w:rsid w:val="002C73F6"/>
    <w:rsid w:val="002C75BC"/>
    <w:rsid w:val="002D2FB8"/>
    <w:rsid w:val="002D4E32"/>
    <w:rsid w:val="002D7870"/>
    <w:rsid w:val="002D7EC8"/>
    <w:rsid w:val="002E3BD3"/>
    <w:rsid w:val="002E7C37"/>
    <w:rsid w:val="002F2DEF"/>
    <w:rsid w:val="002F592C"/>
    <w:rsid w:val="003008A0"/>
    <w:rsid w:val="003016B4"/>
    <w:rsid w:val="00305184"/>
    <w:rsid w:val="00305C1B"/>
    <w:rsid w:val="00312EF1"/>
    <w:rsid w:val="00312FA2"/>
    <w:rsid w:val="00315478"/>
    <w:rsid w:val="00316983"/>
    <w:rsid w:val="00316DC6"/>
    <w:rsid w:val="003176F8"/>
    <w:rsid w:val="0032754E"/>
    <w:rsid w:val="00330875"/>
    <w:rsid w:val="00331DC2"/>
    <w:rsid w:val="003356DB"/>
    <w:rsid w:val="00341147"/>
    <w:rsid w:val="00345FE3"/>
    <w:rsid w:val="0036000F"/>
    <w:rsid w:val="00361016"/>
    <w:rsid w:val="00371876"/>
    <w:rsid w:val="00375F55"/>
    <w:rsid w:val="00380267"/>
    <w:rsid w:val="003805ED"/>
    <w:rsid w:val="00380B6E"/>
    <w:rsid w:val="00385CDA"/>
    <w:rsid w:val="0039235B"/>
    <w:rsid w:val="003958FD"/>
    <w:rsid w:val="003A1418"/>
    <w:rsid w:val="003A24F9"/>
    <w:rsid w:val="003A374E"/>
    <w:rsid w:val="003A46FE"/>
    <w:rsid w:val="003B0D28"/>
    <w:rsid w:val="003B7D6C"/>
    <w:rsid w:val="003C5826"/>
    <w:rsid w:val="003D336D"/>
    <w:rsid w:val="003D4B7A"/>
    <w:rsid w:val="003E0024"/>
    <w:rsid w:val="003E224C"/>
    <w:rsid w:val="003E3504"/>
    <w:rsid w:val="003E5623"/>
    <w:rsid w:val="003F1D8C"/>
    <w:rsid w:val="003F6644"/>
    <w:rsid w:val="003F753B"/>
    <w:rsid w:val="0040461D"/>
    <w:rsid w:val="00406ADE"/>
    <w:rsid w:val="00407D38"/>
    <w:rsid w:val="00407D8C"/>
    <w:rsid w:val="00407DCF"/>
    <w:rsid w:val="00407E49"/>
    <w:rsid w:val="004121DF"/>
    <w:rsid w:val="00413058"/>
    <w:rsid w:val="00413358"/>
    <w:rsid w:val="0041511E"/>
    <w:rsid w:val="00415187"/>
    <w:rsid w:val="00416175"/>
    <w:rsid w:val="00416D16"/>
    <w:rsid w:val="00417394"/>
    <w:rsid w:val="004205F2"/>
    <w:rsid w:val="00421571"/>
    <w:rsid w:val="00422B23"/>
    <w:rsid w:val="00422D10"/>
    <w:rsid w:val="00431F1A"/>
    <w:rsid w:val="00442777"/>
    <w:rsid w:val="00450571"/>
    <w:rsid w:val="00451A44"/>
    <w:rsid w:val="00454845"/>
    <w:rsid w:val="004611D5"/>
    <w:rsid w:val="00463676"/>
    <w:rsid w:val="00471209"/>
    <w:rsid w:val="00473F6C"/>
    <w:rsid w:val="00476C88"/>
    <w:rsid w:val="004871D5"/>
    <w:rsid w:val="00487DA1"/>
    <w:rsid w:val="00491277"/>
    <w:rsid w:val="00492960"/>
    <w:rsid w:val="00496DDE"/>
    <w:rsid w:val="004C00F4"/>
    <w:rsid w:val="004C03AD"/>
    <w:rsid w:val="004C0C38"/>
    <w:rsid w:val="004C1783"/>
    <w:rsid w:val="004C2A6B"/>
    <w:rsid w:val="004C364B"/>
    <w:rsid w:val="004C4B51"/>
    <w:rsid w:val="004D14B5"/>
    <w:rsid w:val="004D16D4"/>
    <w:rsid w:val="004D646C"/>
    <w:rsid w:val="004E1212"/>
    <w:rsid w:val="004E3896"/>
    <w:rsid w:val="004F17C9"/>
    <w:rsid w:val="004F63AA"/>
    <w:rsid w:val="004F7B83"/>
    <w:rsid w:val="004F7F8B"/>
    <w:rsid w:val="00501303"/>
    <w:rsid w:val="005147DE"/>
    <w:rsid w:val="00524449"/>
    <w:rsid w:val="00524F5B"/>
    <w:rsid w:val="00525996"/>
    <w:rsid w:val="00527629"/>
    <w:rsid w:val="005326AD"/>
    <w:rsid w:val="005345AD"/>
    <w:rsid w:val="00537D54"/>
    <w:rsid w:val="00541D9D"/>
    <w:rsid w:val="0054348F"/>
    <w:rsid w:val="00547B91"/>
    <w:rsid w:val="00547C4D"/>
    <w:rsid w:val="005508E0"/>
    <w:rsid w:val="005525EA"/>
    <w:rsid w:val="00553817"/>
    <w:rsid w:val="0056464E"/>
    <w:rsid w:val="00570D2A"/>
    <w:rsid w:val="00573179"/>
    <w:rsid w:val="00583BE4"/>
    <w:rsid w:val="00584562"/>
    <w:rsid w:val="005879C2"/>
    <w:rsid w:val="005929B3"/>
    <w:rsid w:val="00595D4A"/>
    <w:rsid w:val="00595F6F"/>
    <w:rsid w:val="00597880"/>
    <w:rsid w:val="005A3787"/>
    <w:rsid w:val="005A3854"/>
    <w:rsid w:val="005A4323"/>
    <w:rsid w:val="005A7620"/>
    <w:rsid w:val="005B0125"/>
    <w:rsid w:val="005B1066"/>
    <w:rsid w:val="005B1352"/>
    <w:rsid w:val="005B6C33"/>
    <w:rsid w:val="005B73DF"/>
    <w:rsid w:val="005B7498"/>
    <w:rsid w:val="005C06D5"/>
    <w:rsid w:val="005C07E9"/>
    <w:rsid w:val="005C2619"/>
    <w:rsid w:val="005C28BF"/>
    <w:rsid w:val="005C2DFA"/>
    <w:rsid w:val="005C4A80"/>
    <w:rsid w:val="005C6DFA"/>
    <w:rsid w:val="005C7834"/>
    <w:rsid w:val="005D0372"/>
    <w:rsid w:val="005D28EA"/>
    <w:rsid w:val="005D4BF3"/>
    <w:rsid w:val="005E0B95"/>
    <w:rsid w:val="005F05D4"/>
    <w:rsid w:val="005F2540"/>
    <w:rsid w:val="005F7CDF"/>
    <w:rsid w:val="00604C13"/>
    <w:rsid w:val="0060514C"/>
    <w:rsid w:val="006053CF"/>
    <w:rsid w:val="00610A60"/>
    <w:rsid w:val="00611084"/>
    <w:rsid w:val="0061205B"/>
    <w:rsid w:val="00614923"/>
    <w:rsid w:val="00617158"/>
    <w:rsid w:val="00617D2C"/>
    <w:rsid w:val="00622E58"/>
    <w:rsid w:val="00626A43"/>
    <w:rsid w:val="00630E31"/>
    <w:rsid w:val="00631483"/>
    <w:rsid w:val="00632144"/>
    <w:rsid w:val="00634BB4"/>
    <w:rsid w:val="00636304"/>
    <w:rsid w:val="006413B8"/>
    <w:rsid w:val="006418B2"/>
    <w:rsid w:val="006418F4"/>
    <w:rsid w:val="00646BCF"/>
    <w:rsid w:val="006501EC"/>
    <w:rsid w:val="006516E0"/>
    <w:rsid w:val="00655882"/>
    <w:rsid w:val="00660E9E"/>
    <w:rsid w:val="00665F47"/>
    <w:rsid w:val="00666945"/>
    <w:rsid w:val="00666D5C"/>
    <w:rsid w:val="00667EC9"/>
    <w:rsid w:val="006712F7"/>
    <w:rsid w:val="00671AB9"/>
    <w:rsid w:val="00674D64"/>
    <w:rsid w:val="00676CD6"/>
    <w:rsid w:val="00682794"/>
    <w:rsid w:val="006902D1"/>
    <w:rsid w:val="00690929"/>
    <w:rsid w:val="00690CB8"/>
    <w:rsid w:val="0069310D"/>
    <w:rsid w:val="006A44F5"/>
    <w:rsid w:val="006A4739"/>
    <w:rsid w:val="006A63B5"/>
    <w:rsid w:val="006B40AB"/>
    <w:rsid w:val="006C49B5"/>
    <w:rsid w:val="006C51BC"/>
    <w:rsid w:val="006C525D"/>
    <w:rsid w:val="006C586A"/>
    <w:rsid w:val="006C6A8A"/>
    <w:rsid w:val="006C7A80"/>
    <w:rsid w:val="006D07F8"/>
    <w:rsid w:val="006D44E7"/>
    <w:rsid w:val="006D634D"/>
    <w:rsid w:val="006E1613"/>
    <w:rsid w:val="006E16F0"/>
    <w:rsid w:val="006F34CB"/>
    <w:rsid w:val="006F4C6E"/>
    <w:rsid w:val="006F6202"/>
    <w:rsid w:val="007015B2"/>
    <w:rsid w:val="00701E0D"/>
    <w:rsid w:val="00701E5A"/>
    <w:rsid w:val="0071158E"/>
    <w:rsid w:val="00716A7B"/>
    <w:rsid w:val="00717423"/>
    <w:rsid w:val="00725F49"/>
    <w:rsid w:val="00726ABF"/>
    <w:rsid w:val="00730EA4"/>
    <w:rsid w:val="00732EDA"/>
    <w:rsid w:val="00734D9F"/>
    <w:rsid w:val="007372A0"/>
    <w:rsid w:val="00737A72"/>
    <w:rsid w:val="00741400"/>
    <w:rsid w:val="00741B77"/>
    <w:rsid w:val="00743D83"/>
    <w:rsid w:val="00750269"/>
    <w:rsid w:val="00754022"/>
    <w:rsid w:val="0075586A"/>
    <w:rsid w:val="007579A6"/>
    <w:rsid w:val="00763B57"/>
    <w:rsid w:val="00765A97"/>
    <w:rsid w:val="00785BE2"/>
    <w:rsid w:val="007921E5"/>
    <w:rsid w:val="007967EE"/>
    <w:rsid w:val="00797ECF"/>
    <w:rsid w:val="007A1667"/>
    <w:rsid w:val="007A4918"/>
    <w:rsid w:val="007B033F"/>
    <w:rsid w:val="007B17A0"/>
    <w:rsid w:val="007B1AD9"/>
    <w:rsid w:val="007B1B42"/>
    <w:rsid w:val="007B2A67"/>
    <w:rsid w:val="007B45F5"/>
    <w:rsid w:val="007B4C2D"/>
    <w:rsid w:val="007B5C85"/>
    <w:rsid w:val="007C06D4"/>
    <w:rsid w:val="007C4EAD"/>
    <w:rsid w:val="007C5DB2"/>
    <w:rsid w:val="007D045C"/>
    <w:rsid w:val="007D045E"/>
    <w:rsid w:val="007E262C"/>
    <w:rsid w:val="007E33DF"/>
    <w:rsid w:val="007E34EA"/>
    <w:rsid w:val="007E3F05"/>
    <w:rsid w:val="007E41AB"/>
    <w:rsid w:val="007E5B97"/>
    <w:rsid w:val="007F01F1"/>
    <w:rsid w:val="007F08C2"/>
    <w:rsid w:val="007F24C1"/>
    <w:rsid w:val="008009C9"/>
    <w:rsid w:val="00801C9B"/>
    <w:rsid w:val="00802162"/>
    <w:rsid w:val="00811820"/>
    <w:rsid w:val="008129B1"/>
    <w:rsid w:val="00815E4F"/>
    <w:rsid w:val="0081640E"/>
    <w:rsid w:val="00817C98"/>
    <w:rsid w:val="00824EF1"/>
    <w:rsid w:val="008270E6"/>
    <w:rsid w:val="00827F1D"/>
    <w:rsid w:val="00833762"/>
    <w:rsid w:val="00835BF5"/>
    <w:rsid w:val="00837574"/>
    <w:rsid w:val="00837E46"/>
    <w:rsid w:val="008410B4"/>
    <w:rsid w:val="00842CA7"/>
    <w:rsid w:val="00845BB7"/>
    <w:rsid w:val="00851E1A"/>
    <w:rsid w:val="00852BDE"/>
    <w:rsid w:val="00853FD4"/>
    <w:rsid w:val="008540E1"/>
    <w:rsid w:val="008608F2"/>
    <w:rsid w:val="00860F9C"/>
    <w:rsid w:val="0087357B"/>
    <w:rsid w:val="00876168"/>
    <w:rsid w:val="00880969"/>
    <w:rsid w:val="00880A1B"/>
    <w:rsid w:val="00881A25"/>
    <w:rsid w:val="00881E6B"/>
    <w:rsid w:val="00886202"/>
    <w:rsid w:val="008873FC"/>
    <w:rsid w:val="008B0451"/>
    <w:rsid w:val="008B07CA"/>
    <w:rsid w:val="008B6300"/>
    <w:rsid w:val="008B7196"/>
    <w:rsid w:val="008C572D"/>
    <w:rsid w:val="008D649A"/>
    <w:rsid w:val="008E7D43"/>
    <w:rsid w:val="008F5F94"/>
    <w:rsid w:val="008F6371"/>
    <w:rsid w:val="008F6718"/>
    <w:rsid w:val="008F68E5"/>
    <w:rsid w:val="00903249"/>
    <w:rsid w:val="009038A3"/>
    <w:rsid w:val="00905644"/>
    <w:rsid w:val="00906321"/>
    <w:rsid w:val="00910320"/>
    <w:rsid w:val="00915F3C"/>
    <w:rsid w:val="00920B78"/>
    <w:rsid w:val="00920B7B"/>
    <w:rsid w:val="0092303B"/>
    <w:rsid w:val="0092355A"/>
    <w:rsid w:val="00923847"/>
    <w:rsid w:val="009266B5"/>
    <w:rsid w:val="00941C81"/>
    <w:rsid w:val="00942BF0"/>
    <w:rsid w:val="00944208"/>
    <w:rsid w:val="00964B0C"/>
    <w:rsid w:val="00966322"/>
    <w:rsid w:val="009734F6"/>
    <w:rsid w:val="00973E7B"/>
    <w:rsid w:val="00975750"/>
    <w:rsid w:val="00976AA7"/>
    <w:rsid w:val="009801E3"/>
    <w:rsid w:val="009855F9"/>
    <w:rsid w:val="00990DC0"/>
    <w:rsid w:val="00991506"/>
    <w:rsid w:val="0099691E"/>
    <w:rsid w:val="009976C4"/>
    <w:rsid w:val="009A0DBB"/>
    <w:rsid w:val="009A27E5"/>
    <w:rsid w:val="009A3CB2"/>
    <w:rsid w:val="009B212A"/>
    <w:rsid w:val="009C09A4"/>
    <w:rsid w:val="009C5D0F"/>
    <w:rsid w:val="009D56D9"/>
    <w:rsid w:val="009D5A8D"/>
    <w:rsid w:val="009D704B"/>
    <w:rsid w:val="009E683D"/>
    <w:rsid w:val="009F77F1"/>
    <w:rsid w:val="00A015C6"/>
    <w:rsid w:val="00A0381C"/>
    <w:rsid w:val="00A03993"/>
    <w:rsid w:val="00A07CD8"/>
    <w:rsid w:val="00A1189B"/>
    <w:rsid w:val="00A15895"/>
    <w:rsid w:val="00A17537"/>
    <w:rsid w:val="00A175B1"/>
    <w:rsid w:val="00A20A01"/>
    <w:rsid w:val="00A2499B"/>
    <w:rsid w:val="00A26CAB"/>
    <w:rsid w:val="00A30E17"/>
    <w:rsid w:val="00A30F53"/>
    <w:rsid w:val="00A37906"/>
    <w:rsid w:val="00A419DD"/>
    <w:rsid w:val="00A43D70"/>
    <w:rsid w:val="00A46144"/>
    <w:rsid w:val="00A50C1E"/>
    <w:rsid w:val="00A542D6"/>
    <w:rsid w:val="00A62BB5"/>
    <w:rsid w:val="00A637B2"/>
    <w:rsid w:val="00A63BA7"/>
    <w:rsid w:val="00A65743"/>
    <w:rsid w:val="00A71A89"/>
    <w:rsid w:val="00A745FA"/>
    <w:rsid w:val="00A80D4C"/>
    <w:rsid w:val="00A81D46"/>
    <w:rsid w:val="00A84A2F"/>
    <w:rsid w:val="00A86855"/>
    <w:rsid w:val="00A910AF"/>
    <w:rsid w:val="00A95627"/>
    <w:rsid w:val="00A973E8"/>
    <w:rsid w:val="00A97B8E"/>
    <w:rsid w:val="00AA0154"/>
    <w:rsid w:val="00AA1D2E"/>
    <w:rsid w:val="00AA2A4B"/>
    <w:rsid w:val="00AA3C56"/>
    <w:rsid w:val="00AA5B4A"/>
    <w:rsid w:val="00AA6A8E"/>
    <w:rsid w:val="00AB0FFB"/>
    <w:rsid w:val="00AB6046"/>
    <w:rsid w:val="00AC7334"/>
    <w:rsid w:val="00AD1297"/>
    <w:rsid w:val="00AD253E"/>
    <w:rsid w:val="00AD5A36"/>
    <w:rsid w:val="00AD6E5C"/>
    <w:rsid w:val="00AD77F2"/>
    <w:rsid w:val="00AE37A7"/>
    <w:rsid w:val="00AE42C2"/>
    <w:rsid w:val="00AF05B8"/>
    <w:rsid w:val="00AF0717"/>
    <w:rsid w:val="00B00B77"/>
    <w:rsid w:val="00B01ACA"/>
    <w:rsid w:val="00B0237D"/>
    <w:rsid w:val="00B02FEC"/>
    <w:rsid w:val="00B121C3"/>
    <w:rsid w:val="00B1395A"/>
    <w:rsid w:val="00B25205"/>
    <w:rsid w:val="00B253A9"/>
    <w:rsid w:val="00B26B74"/>
    <w:rsid w:val="00B320AB"/>
    <w:rsid w:val="00B34976"/>
    <w:rsid w:val="00B459E0"/>
    <w:rsid w:val="00B5464D"/>
    <w:rsid w:val="00B55BBE"/>
    <w:rsid w:val="00B61C54"/>
    <w:rsid w:val="00B61D65"/>
    <w:rsid w:val="00B63DE8"/>
    <w:rsid w:val="00B64F53"/>
    <w:rsid w:val="00B654BC"/>
    <w:rsid w:val="00B666A5"/>
    <w:rsid w:val="00B66E83"/>
    <w:rsid w:val="00B70037"/>
    <w:rsid w:val="00B81D6B"/>
    <w:rsid w:val="00BA0CEC"/>
    <w:rsid w:val="00BA1537"/>
    <w:rsid w:val="00BA23E4"/>
    <w:rsid w:val="00BA6F5C"/>
    <w:rsid w:val="00BA73CE"/>
    <w:rsid w:val="00BB0479"/>
    <w:rsid w:val="00BB47DF"/>
    <w:rsid w:val="00BB750A"/>
    <w:rsid w:val="00BC078C"/>
    <w:rsid w:val="00BC4190"/>
    <w:rsid w:val="00BD6AB8"/>
    <w:rsid w:val="00BE1437"/>
    <w:rsid w:val="00BE4561"/>
    <w:rsid w:val="00BE6FCF"/>
    <w:rsid w:val="00BF0705"/>
    <w:rsid w:val="00BF2839"/>
    <w:rsid w:val="00BF319A"/>
    <w:rsid w:val="00BF35CE"/>
    <w:rsid w:val="00BF5AAE"/>
    <w:rsid w:val="00BF5C8E"/>
    <w:rsid w:val="00BF733B"/>
    <w:rsid w:val="00BF7A03"/>
    <w:rsid w:val="00C02D78"/>
    <w:rsid w:val="00C0538F"/>
    <w:rsid w:val="00C079E6"/>
    <w:rsid w:val="00C12172"/>
    <w:rsid w:val="00C2453B"/>
    <w:rsid w:val="00C3023F"/>
    <w:rsid w:val="00C331CC"/>
    <w:rsid w:val="00C3383F"/>
    <w:rsid w:val="00C373EC"/>
    <w:rsid w:val="00C37DBA"/>
    <w:rsid w:val="00C4173D"/>
    <w:rsid w:val="00C45C33"/>
    <w:rsid w:val="00C468F2"/>
    <w:rsid w:val="00C46C06"/>
    <w:rsid w:val="00C47A53"/>
    <w:rsid w:val="00C501F7"/>
    <w:rsid w:val="00C51CDD"/>
    <w:rsid w:val="00C53000"/>
    <w:rsid w:val="00C53C55"/>
    <w:rsid w:val="00C559FF"/>
    <w:rsid w:val="00C55FAF"/>
    <w:rsid w:val="00C562A2"/>
    <w:rsid w:val="00C62FA0"/>
    <w:rsid w:val="00C76FAB"/>
    <w:rsid w:val="00C805AE"/>
    <w:rsid w:val="00C8115D"/>
    <w:rsid w:val="00C82152"/>
    <w:rsid w:val="00C87B05"/>
    <w:rsid w:val="00C90421"/>
    <w:rsid w:val="00C94199"/>
    <w:rsid w:val="00C94CD7"/>
    <w:rsid w:val="00C96337"/>
    <w:rsid w:val="00C9640A"/>
    <w:rsid w:val="00C97612"/>
    <w:rsid w:val="00CA572E"/>
    <w:rsid w:val="00CA607C"/>
    <w:rsid w:val="00CB0E1A"/>
    <w:rsid w:val="00CB1780"/>
    <w:rsid w:val="00CB2C3A"/>
    <w:rsid w:val="00CB5983"/>
    <w:rsid w:val="00CB5B9B"/>
    <w:rsid w:val="00CB7783"/>
    <w:rsid w:val="00CC25D1"/>
    <w:rsid w:val="00CC4426"/>
    <w:rsid w:val="00CC576E"/>
    <w:rsid w:val="00CD1898"/>
    <w:rsid w:val="00CD19E5"/>
    <w:rsid w:val="00CD4127"/>
    <w:rsid w:val="00CD50FA"/>
    <w:rsid w:val="00CE1A05"/>
    <w:rsid w:val="00CE3A17"/>
    <w:rsid w:val="00CE4E05"/>
    <w:rsid w:val="00CE7CB1"/>
    <w:rsid w:val="00CF1C19"/>
    <w:rsid w:val="00CF479A"/>
    <w:rsid w:val="00CF4CA4"/>
    <w:rsid w:val="00D013EB"/>
    <w:rsid w:val="00D0326A"/>
    <w:rsid w:val="00D04ED5"/>
    <w:rsid w:val="00D057C3"/>
    <w:rsid w:val="00D058E5"/>
    <w:rsid w:val="00D05F37"/>
    <w:rsid w:val="00D137E8"/>
    <w:rsid w:val="00D13E60"/>
    <w:rsid w:val="00D13F4E"/>
    <w:rsid w:val="00D14C8D"/>
    <w:rsid w:val="00D15DEA"/>
    <w:rsid w:val="00D170A9"/>
    <w:rsid w:val="00D20571"/>
    <w:rsid w:val="00D21F17"/>
    <w:rsid w:val="00D24700"/>
    <w:rsid w:val="00D27834"/>
    <w:rsid w:val="00D333E4"/>
    <w:rsid w:val="00D34875"/>
    <w:rsid w:val="00D4695A"/>
    <w:rsid w:val="00D477A9"/>
    <w:rsid w:val="00D5144E"/>
    <w:rsid w:val="00D51B06"/>
    <w:rsid w:val="00D52AB7"/>
    <w:rsid w:val="00D54486"/>
    <w:rsid w:val="00D55D4F"/>
    <w:rsid w:val="00D62415"/>
    <w:rsid w:val="00D62CAA"/>
    <w:rsid w:val="00D62FE5"/>
    <w:rsid w:val="00D639B4"/>
    <w:rsid w:val="00D65995"/>
    <w:rsid w:val="00D65A87"/>
    <w:rsid w:val="00D67396"/>
    <w:rsid w:val="00D6744A"/>
    <w:rsid w:val="00D70532"/>
    <w:rsid w:val="00D72A61"/>
    <w:rsid w:val="00D80F82"/>
    <w:rsid w:val="00D82BEB"/>
    <w:rsid w:val="00D83525"/>
    <w:rsid w:val="00D8436E"/>
    <w:rsid w:val="00D87413"/>
    <w:rsid w:val="00D875FF"/>
    <w:rsid w:val="00D901B0"/>
    <w:rsid w:val="00D927DC"/>
    <w:rsid w:val="00D9337A"/>
    <w:rsid w:val="00DB02AF"/>
    <w:rsid w:val="00DB0DA5"/>
    <w:rsid w:val="00DB3C88"/>
    <w:rsid w:val="00DB3F75"/>
    <w:rsid w:val="00DB6D2E"/>
    <w:rsid w:val="00DB7F69"/>
    <w:rsid w:val="00DC45BF"/>
    <w:rsid w:val="00DC49C5"/>
    <w:rsid w:val="00DC7638"/>
    <w:rsid w:val="00DC7664"/>
    <w:rsid w:val="00DD13B0"/>
    <w:rsid w:val="00DD18A1"/>
    <w:rsid w:val="00DD1CBB"/>
    <w:rsid w:val="00DD6D0B"/>
    <w:rsid w:val="00DD763C"/>
    <w:rsid w:val="00DE1B12"/>
    <w:rsid w:val="00DE5536"/>
    <w:rsid w:val="00DF18A9"/>
    <w:rsid w:val="00DF7945"/>
    <w:rsid w:val="00E02C8A"/>
    <w:rsid w:val="00E05A26"/>
    <w:rsid w:val="00E137B3"/>
    <w:rsid w:val="00E20730"/>
    <w:rsid w:val="00E21052"/>
    <w:rsid w:val="00E2286E"/>
    <w:rsid w:val="00E27F82"/>
    <w:rsid w:val="00E302F5"/>
    <w:rsid w:val="00E36FB6"/>
    <w:rsid w:val="00E42C58"/>
    <w:rsid w:val="00E44DBE"/>
    <w:rsid w:val="00E472E9"/>
    <w:rsid w:val="00E50670"/>
    <w:rsid w:val="00E51956"/>
    <w:rsid w:val="00E5391D"/>
    <w:rsid w:val="00E55F85"/>
    <w:rsid w:val="00E601A9"/>
    <w:rsid w:val="00E61A04"/>
    <w:rsid w:val="00E62123"/>
    <w:rsid w:val="00E632AA"/>
    <w:rsid w:val="00E650E7"/>
    <w:rsid w:val="00E67427"/>
    <w:rsid w:val="00E72A54"/>
    <w:rsid w:val="00E73CB7"/>
    <w:rsid w:val="00E73E6E"/>
    <w:rsid w:val="00E76BE2"/>
    <w:rsid w:val="00E77FCB"/>
    <w:rsid w:val="00E818B8"/>
    <w:rsid w:val="00E854D1"/>
    <w:rsid w:val="00E859B2"/>
    <w:rsid w:val="00E85BA6"/>
    <w:rsid w:val="00E90E9E"/>
    <w:rsid w:val="00E929DB"/>
    <w:rsid w:val="00E95BDD"/>
    <w:rsid w:val="00E97F65"/>
    <w:rsid w:val="00EA2C1E"/>
    <w:rsid w:val="00EA3223"/>
    <w:rsid w:val="00EA51E6"/>
    <w:rsid w:val="00EB6CE8"/>
    <w:rsid w:val="00EC31F8"/>
    <w:rsid w:val="00EC4D96"/>
    <w:rsid w:val="00EC5147"/>
    <w:rsid w:val="00ED1C48"/>
    <w:rsid w:val="00EE0EC6"/>
    <w:rsid w:val="00EE293C"/>
    <w:rsid w:val="00EE5F0E"/>
    <w:rsid w:val="00EE6004"/>
    <w:rsid w:val="00EF0CB5"/>
    <w:rsid w:val="00EF5CEC"/>
    <w:rsid w:val="00F0210F"/>
    <w:rsid w:val="00F02FD4"/>
    <w:rsid w:val="00F248A8"/>
    <w:rsid w:val="00F30573"/>
    <w:rsid w:val="00F30685"/>
    <w:rsid w:val="00F31EAB"/>
    <w:rsid w:val="00F32DF4"/>
    <w:rsid w:val="00F3500B"/>
    <w:rsid w:val="00F36E10"/>
    <w:rsid w:val="00F372E4"/>
    <w:rsid w:val="00F41FA7"/>
    <w:rsid w:val="00F43AA7"/>
    <w:rsid w:val="00F50BB3"/>
    <w:rsid w:val="00F554E7"/>
    <w:rsid w:val="00F555E3"/>
    <w:rsid w:val="00F5669F"/>
    <w:rsid w:val="00F56912"/>
    <w:rsid w:val="00F60205"/>
    <w:rsid w:val="00F6042F"/>
    <w:rsid w:val="00F60C0C"/>
    <w:rsid w:val="00F65FFF"/>
    <w:rsid w:val="00F70C7A"/>
    <w:rsid w:val="00F728C2"/>
    <w:rsid w:val="00F72F8B"/>
    <w:rsid w:val="00F72F8D"/>
    <w:rsid w:val="00F75871"/>
    <w:rsid w:val="00F769D1"/>
    <w:rsid w:val="00F81111"/>
    <w:rsid w:val="00F81986"/>
    <w:rsid w:val="00F909AD"/>
    <w:rsid w:val="00F90AB6"/>
    <w:rsid w:val="00F90EF2"/>
    <w:rsid w:val="00F92191"/>
    <w:rsid w:val="00F93766"/>
    <w:rsid w:val="00FA3983"/>
    <w:rsid w:val="00FA65FB"/>
    <w:rsid w:val="00FA6DB5"/>
    <w:rsid w:val="00FC0098"/>
    <w:rsid w:val="00FC534C"/>
    <w:rsid w:val="00FD13C4"/>
    <w:rsid w:val="00FD1F08"/>
    <w:rsid w:val="00FD3C86"/>
    <w:rsid w:val="00FD4EA9"/>
    <w:rsid w:val="00FD6FC9"/>
    <w:rsid w:val="00FE039F"/>
    <w:rsid w:val="00FE2996"/>
    <w:rsid w:val="00FE5BE1"/>
    <w:rsid w:val="00FE756A"/>
    <w:rsid w:val="00FF021B"/>
    <w:rsid w:val="00FF46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0F446AAE-C9D6-43E7-A100-6212090E8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keepNext/>
      <w:outlineLvl w:val="3"/>
    </w:pPr>
    <w:rPr>
      <w:b/>
      <w:bCs/>
      <w:u w:val="single"/>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outlineLvl w:val="5"/>
    </w:pPr>
    <w:rPr>
      <w:b/>
      <w:bCs/>
      <w:i/>
      <w:iCs/>
    </w:rPr>
  </w:style>
  <w:style w:type="paragraph" w:styleId="Heading7">
    <w:name w:val="heading 7"/>
    <w:basedOn w:val="Normal"/>
    <w:next w:val="Normal"/>
    <w:qFormat/>
    <w:pPr>
      <w:keepNext/>
      <w:outlineLvl w:val="6"/>
    </w:pPr>
    <w:rPr>
      <w:b/>
      <w:bCs/>
      <w:i/>
      <w:iCs/>
      <w:u w:val="single"/>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jc w:val="center"/>
      <w:outlineLvl w:val="8"/>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Indent">
    <w:name w:val="Body Text Indent"/>
    <w:basedOn w:val="Normal"/>
    <w:pPr>
      <w:tabs>
        <w:tab w:val="left" w:pos="1440"/>
      </w:tabs>
      <w:spacing w:before="120" w:after="120"/>
      <w:ind w:left="432"/>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TOC1">
    <w:name w:val="toc 1"/>
    <w:basedOn w:val="Normal"/>
    <w:next w:val="Normal"/>
    <w:autoRedefine/>
    <w:uiPriority w:val="39"/>
    <w:pPr>
      <w:spacing w:before="360" w:after="360"/>
    </w:pPr>
    <w:rPr>
      <w:b/>
      <w:bCs/>
      <w:caps/>
      <w:szCs w:val="26"/>
      <w:u w:val="single"/>
    </w:rPr>
  </w:style>
  <w:style w:type="paragraph" w:styleId="TOC2">
    <w:name w:val="toc 2"/>
    <w:basedOn w:val="Normal"/>
    <w:next w:val="Normal"/>
    <w:autoRedefine/>
    <w:semiHidden/>
    <w:rPr>
      <w:b/>
      <w:bCs/>
      <w:smallCaps/>
      <w:szCs w:val="26"/>
    </w:rPr>
  </w:style>
  <w:style w:type="paragraph" w:styleId="TOC3">
    <w:name w:val="toc 3"/>
    <w:basedOn w:val="Normal"/>
    <w:next w:val="Normal"/>
    <w:autoRedefine/>
    <w:uiPriority w:val="39"/>
    <w:rPr>
      <w:smallCaps/>
      <w:szCs w:val="26"/>
    </w:rPr>
  </w:style>
  <w:style w:type="paragraph" w:styleId="TOC4">
    <w:name w:val="toc 4"/>
    <w:basedOn w:val="Normal"/>
    <w:next w:val="Normal"/>
    <w:autoRedefine/>
    <w:semiHidden/>
    <w:rPr>
      <w:szCs w:val="26"/>
    </w:rPr>
  </w:style>
  <w:style w:type="paragraph" w:styleId="TOC5">
    <w:name w:val="toc 5"/>
    <w:basedOn w:val="Normal"/>
    <w:next w:val="Normal"/>
    <w:autoRedefine/>
    <w:semiHidden/>
    <w:rPr>
      <w:szCs w:val="26"/>
    </w:rPr>
  </w:style>
  <w:style w:type="paragraph" w:styleId="TOC6">
    <w:name w:val="toc 6"/>
    <w:basedOn w:val="Normal"/>
    <w:next w:val="Normal"/>
    <w:autoRedefine/>
    <w:semiHidden/>
    <w:rPr>
      <w:szCs w:val="26"/>
    </w:rPr>
  </w:style>
  <w:style w:type="paragraph" w:styleId="TOC7">
    <w:name w:val="toc 7"/>
    <w:basedOn w:val="Normal"/>
    <w:next w:val="Normal"/>
    <w:autoRedefine/>
    <w:semiHidden/>
    <w:rPr>
      <w:szCs w:val="26"/>
    </w:rPr>
  </w:style>
  <w:style w:type="paragraph" w:styleId="TOC8">
    <w:name w:val="toc 8"/>
    <w:basedOn w:val="Normal"/>
    <w:next w:val="Normal"/>
    <w:autoRedefine/>
    <w:semiHidden/>
    <w:rPr>
      <w:szCs w:val="26"/>
    </w:rPr>
  </w:style>
  <w:style w:type="paragraph" w:styleId="TOC9">
    <w:name w:val="toc 9"/>
    <w:basedOn w:val="Normal"/>
    <w:next w:val="Normal"/>
    <w:autoRedefine/>
    <w:semiHidden/>
    <w:rPr>
      <w:szCs w:val="2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Header">
    <w:name w:val="header"/>
    <w:basedOn w:val="Normal"/>
    <w:pPr>
      <w:tabs>
        <w:tab w:val="center" w:pos="4320"/>
        <w:tab w:val="right" w:pos="8640"/>
      </w:tabs>
    </w:p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keepNext/>
      <w:keepLines/>
      <w:jc w:val="both"/>
    </w:pPr>
  </w:style>
  <w:style w:type="paragraph" w:styleId="Caption">
    <w:name w:val="caption"/>
    <w:basedOn w:val="Normal"/>
    <w:next w:val="Normal"/>
    <w:qFormat/>
    <w:pPr>
      <w:autoSpaceDE/>
      <w:autoSpaceDN/>
      <w:adjustRightInd/>
      <w:spacing w:before="120" w:after="120"/>
    </w:pPr>
    <w:rPr>
      <w:rFonts w:ascii="Arial" w:hAnsi="Arial"/>
      <w:sz w:val="20"/>
      <w:szCs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451A44"/>
    <w:rPr>
      <w:b/>
      <w:bCs/>
    </w:rPr>
  </w:style>
  <w:style w:type="table" w:styleId="TableGrid">
    <w:name w:val="Table Grid"/>
    <w:basedOn w:val="TableNormal"/>
    <w:rsid w:val="00A50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ions">
    <w:name w:val="Instructions"/>
    <w:basedOn w:val="BodyText"/>
    <w:link w:val="InstructionsChar"/>
    <w:rsid w:val="007D045C"/>
    <w:pPr>
      <w:keepNext w:val="0"/>
      <w:keepLines w:val="0"/>
      <w:widowControl/>
      <w:autoSpaceDE/>
      <w:autoSpaceDN/>
      <w:adjustRightInd/>
      <w:spacing w:after="240"/>
      <w:jc w:val="left"/>
    </w:pPr>
    <w:rPr>
      <w:b/>
      <w:i/>
      <w:iCs/>
    </w:rPr>
  </w:style>
  <w:style w:type="character" w:customStyle="1" w:styleId="InstructionsChar">
    <w:name w:val="Instructions Char"/>
    <w:link w:val="Instructions"/>
    <w:rsid w:val="007D045C"/>
    <w:rPr>
      <w:b/>
      <w:i/>
      <w:iCs/>
      <w:sz w:val="24"/>
      <w:szCs w:val="24"/>
    </w:rPr>
  </w:style>
  <w:style w:type="paragraph" w:styleId="Revision">
    <w:name w:val="Revision"/>
    <w:hidden/>
    <w:uiPriority w:val="99"/>
    <w:semiHidden/>
    <w:rsid w:val="004D16D4"/>
    <w:rPr>
      <w:sz w:val="24"/>
      <w:szCs w:val="24"/>
    </w:rPr>
  </w:style>
  <w:style w:type="paragraph" w:customStyle="1" w:styleId="BodyTextNumbered">
    <w:name w:val="Body Text Numbered"/>
    <w:basedOn w:val="BodyText"/>
    <w:link w:val="BodyTextNumberedChar"/>
    <w:rsid w:val="002C73F6"/>
    <w:pPr>
      <w:keepNext w:val="0"/>
      <w:keepLines w:val="0"/>
      <w:widowControl/>
      <w:autoSpaceDE/>
      <w:autoSpaceDN/>
      <w:adjustRightInd/>
      <w:spacing w:after="240"/>
      <w:ind w:left="720" w:hanging="720"/>
      <w:jc w:val="left"/>
    </w:pPr>
    <w:rPr>
      <w:szCs w:val="20"/>
    </w:rPr>
  </w:style>
  <w:style w:type="character" w:customStyle="1" w:styleId="BodyTextNumberedChar">
    <w:name w:val="Body Text Numbered Char"/>
    <w:link w:val="BodyTextNumbered"/>
    <w:rsid w:val="002C73F6"/>
    <w:rPr>
      <w:sz w:val="24"/>
    </w:rPr>
  </w:style>
  <w:style w:type="paragraph" w:styleId="List">
    <w:name w:val="List"/>
    <w:aliases w:val=" Char2 Char Char Char Char, Char2 Char"/>
    <w:basedOn w:val="Normal"/>
    <w:link w:val="ListChar"/>
    <w:rsid w:val="002C73F6"/>
    <w:pPr>
      <w:widowControl/>
      <w:autoSpaceDE/>
      <w:autoSpaceDN/>
      <w:adjustRightInd/>
      <w:spacing w:after="240"/>
      <w:ind w:left="1440" w:hanging="720"/>
    </w:pPr>
    <w:rPr>
      <w:szCs w:val="20"/>
    </w:rPr>
  </w:style>
  <w:style w:type="character" w:customStyle="1" w:styleId="ListChar">
    <w:name w:val="List Char"/>
    <w:aliases w:val=" Char2 Char Char Char Char Char, Char2 Char Char"/>
    <w:link w:val="List"/>
    <w:rsid w:val="002C73F6"/>
    <w:rPr>
      <w:sz w:val="24"/>
    </w:rPr>
  </w:style>
  <w:style w:type="paragraph" w:customStyle="1" w:styleId="H3">
    <w:name w:val="H3"/>
    <w:basedOn w:val="Heading3"/>
    <w:next w:val="BodyText"/>
    <w:link w:val="H3Char"/>
    <w:rsid w:val="003A24F9"/>
    <w:pPr>
      <w:keepNext/>
      <w:widowControl/>
      <w:tabs>
        <w:tab w:val="left" w:pos="1080"/>
      </w:tabs>
      <w:autoSpaceDE/>
      <w:autoSpaceDN/>
      <w:adjustRightInd/>
      <w:spacing w:before="240" w:after="240"/>
      <w:ind w:left="1080" w:hanging="1080"/>
    </w:pPr>
    <w:rPr>
      <w:b/>
      <w:bCs/>
      <w:i/>
      <w:szCs w:val="20"/>
      <w:lang w:val="x-none" w:eastAsia="x-none"/>
    </w:rPr>
  </w:style>
  <w:style w:type="character" w:customStyle="1" w:styleId="H3Char">
    <w:name w:val="H3 Char"/>
    <w:link w:val="H3"/>
    <w:rsid w:val="003A24F9"/>
    <w:rPr>
      <w:b/>
      <w:bCs/>
      <w:i/>
      <w:sz w:val="24"/>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A24F9"/>
    <w:rPr>
      <w:sz w:val="24"/>
      <w:szCs w:val="24"/>
    </w:rPr>
  </w:style>
  <w:style w:type="character" w:customStyle="1" w:styleId="FooterChar">
    <w:name w:val="Footer Char"/>
    <w:link w:val="Footer"/>
    <w:uiPriority w:val="99"/>
    <w:rsid w:val="007115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92702">
      <w:bodyDiv w:val="1"/>
      <w:marLeft w:val="0"/>
      <w:marRight w:val="0"/>
      <w:marTop w:val="0"/>
      <w:marBottom w:val="0"/>
      <w:divBdr>
        <w:top w:val="none" w:sz="0" w:space="0" w:color="auto"/>
        <w:left w:val="none" w:sz="0" w:space="0" w:color="auto"/>
        <w:bottom w:val="none" w:sz="0" w:space="0" w:color="auto"/>
        <w:right w:val="none" w:sz="0" w:space="0" w:color="auto"/>
      </w:divBdr>
    </w:div>
    <w:div w:id="268633415">
      <w:bodyDiv w:val="1"/>
      <w:marLeft w:val="0"/>
      <w:marRight w:val="0"/>
      <w:marTop w:val="0"/>
      <w:marBottom w:val="0"/>
      <w:divBdr>
        <w:top w:val="none" w:sz="0" w:space="0" w:color="auto"/>
        <w:left w:val="none" w:sz="0" w:space="0" w:color="auto"/>
        <w:bottom w:val="none" w:sz="0" w:space="0" w:color="auto"/>
        <w:right w:val="none" w:sz="0" w:space="0" w:color="auto"/>
      </w:divBdr>
    </w:div>
    <w:div w:id="677578970">
      <w:bodyDiv w:val="1"/>
      <w:marLeft w:val="0"/>
      <w:marRight w:val="0"/>
      <w:marTop w:val="0"/>
      <w:marBottom w:val="0"/>
      <w:divBdr>
        <w:top w:val="none" w:sz="0" w:space="0" w:color="auto"/>
        <w:left w:val="none" w:sz="0" w:space="0" w:color="auto"/>
        <w:bottom w:val="none" w:sz="0" w:space="0" w:color="auto"/>
        <w:right w:val="none" w:sz="0" w:space="0" w:color="auto"/>
      </w:divBdr>
    </w:div>
    <w:div w:id="864945489">
      <w:bodyDiv w:val="1"/>
      <w:marLeft w:val="0"/>
      <w:marRight w:val="0"/>
      <w:marTop w:val="0"/>
      <w:marBottom w:val="0"/>
      <w:divBdr>
        <w:top w:val="none" w:sz="0" w:space="0" w:color="auto"/>
        <w:left w:val="none" w:sz="0" w:space="0" w:color="auto"/>
        <w:bottom w:val="none" w:sz="0" w:space="0" w:color="auto"/>
        <w:right w:val="none" w:sz="0" w:space="0" w:color="auto"/>
      </w:divBdr>
    </w:div>
    <w:div w:id="872033545">
      <w:bodyDiv w:val="1"/>
      <w:marLeft w:val="0"/>
      <w:marRight w:val="0"/>
      <w:marTop w:val="0"/>
      <w:marBottom w:val="0"/>
      <w:divBdr>
        <w:top w:val="none" w:sz="0" w:space="0" w:color="auto"/>
        <w:left w:val="none" w:sz="0" w:space="0" w:color="auto"/>
        <w:bottom w:val="none" w:sz="0" w:space="0" w:color="auto"/>
        <w:right w:val="none" w:sz="0" w:space="0" w:color="auto"/>
      </w:divBdr>
    </w:div>
    <w:div w:id="1055157490">
      <w:bodyDiv w:val="1"/>
      <w:marLeft w:val="0"/>
      <w:marRight w:val="0"/>
      <w:marTop w:val="0"/>
      <w:marBottom w:val="0"/>
      <w:divBdr>
        <w:top w:val="none" w:sz="0" w:space="0" w:color="auto"/>
        <w:left w:val="none" w:sz="0" w:space="0" w:color="auto"/>
        <w:bottom w:val="none" w:sz="0" w:space="0" w:color="auto"/>
        <w:right w:val="none" w:sz="0" w:space="0" w:color="auto"/>
      </w:divBdr>
    </w:div>
    <w:div w:id="1091272491">
      <w:bodyDiv w:val="1"/>
      <w:marLeft w:val="0"/>
      <w:marRight w:val="0"/>
      <w:marTop w:val="0"/>
      <w:marBottom w:val="0"/>
      <w:divBdr>
        <w:top w:val="none" w:sz="0" w:space="0" w:color="auto"/>
        <w:left w:val="none" w:sz="0" w:space="0" w:color="auto"/>
        <w:bottom w:val="none" w:sz="0" w:space="0" w:color="auto"/>
        <w:right w:val="none" w:sz="0" w:space="0" w:color="auto"/>
      </w:divBdr>
      <w:divsChild>
        <w:div w:id="126777745">
          <w:marLeft w:val="0"/>
          <w:marRight w:val="0"/>
          <w:marTop w:val="0"/>
          <w:marBottom w:val="0"/>
          <w:divBdr>
            <w:top w:val="none" w:sz="0" w:space="0" w:color="auto"/>
            <w:left w:val="none" w:sz="0" w:space="0" w:color="auto"/>
            <w:bottom w:val="none" w:sz="0" w:space="0" w:color="auto"/>
            <w:right w:val="none" w:sz="0" w:space="0" w:color="auto"/>
          </w:divBdr>
        </w:div>
        <w:div w:id="429277447">
          <w:marLeft w:val="0"/>
          <w:marRight w:val="0"/>
          <w:marTop w:val="0"/>
          <w:marBottom w:val="0"/>
          <w:divBdr>
            <w:top w:val="none" w:sz="0" w:space="0" w:color="auto"/>
            <w:left w:val="none" w:sz="0" w:space="0" w:color="auto"/>
            <w:bottom w:val="none" w:sz="0" w:space="0" w:color="auto"/>
            <w:right w:val="none" w:sz="0" w:space="0" w:color="auto"/>
          </w:divBdr>
        </w:div>
        <w:div w:id="463815281">
          <w:marLeft w:val="0"/>
          <w:marRight w:val="0"/>
          <w:marTop w:val="0"/>
          <w:marBottom w:val="0"/>
          <w:divBdr>
            <w:top w:val="none" w:sz="0" w:space="0" w:color="auto"/>
            <w:left w:val="none" w:sz="0" w:space="0" w:color="auto"/>
            <w:bottom w:val="none" w:sz="0" w:space="0" w:color="auto"/>
            <w:right w:val="none" w:sz="0" w:space="0" w:color="auto"/>
          </w:divBdr>
        </w:div>
        <w:div w:id="495389340">
          <w:marLeft w:val="0"/>
          <w:marRight w:val="0"/>
          <w:marTop w:val="0"/>
          <w:marBottom w:val="0"/>
          <w:divBdr>
            <w:top w:val="none" w:sz="0" w:space="0" w:color="auto"/>
            <w:left w:val="none" w:sz="0" w:space="0" w:color="auto"/>
            <w:bottom w:val="none" w:sz="0" w:space="0" w:color="auto"/>
            <w:right w:val="none" w:sz="0" w:space="0" w:color="auto"/>
          </w:divBdr>
        </w:div>
        <w:div w:id="531846043">
          <w:marLeft w:val="0"/>
          <w:marRight w:val="0"/>
          <w:marTop w:val="0"/>
          <w:marBottom w:val="0"/>
          <w:divBdr>
            <w:top w:val="none" w:sz="0" w:space="0" w:color="auto"/>
            <w:left w:val="none" w:sz="0" w:space="0" w:color="auto"/>
            <w:bottom w:val="none" w:sz="0" w:space="0" w:color="auto"/>
            <w:right w:val="none" w:sz="0" w:space="0" w:color="auto"/>
          </w:divBdr>
        </w:div>
        <w:div w:id="809329348">
          <w:marLeft w:val="0"/>
          <w:marRight w:val="0"/>
          <w:marTop w:val="0"/>
          <w:marBottom w:val="0"/>
          <w:divBdr>
            <w:top w:val="none" w:sz="0" w:space="0" w:color="auto"/>
            <w:left w:val="none" w:sz="0" w:space="0" w:color="auto"/>
            <w:bottom w:val="none" w:sz="0" w:space="0" w:color="auto"/>
            <w:right w:val="none" w:sz="0" w:space="0" w:color="auto"/>
          </w:divBdr>
        </w:div>
        <w:div w:id="1105925863">
          <w:marLeft w:val="0"/>
          <w:marRight w:val="0"/>
          <w:marTop w:val="0"/>
          <w:marBottom w:val="0"/>
          <w:divBdr>
            <w:top w:val="none" w:sz="0" w:space="0" w:color="auto"/>
            <w:left w:val="none" w:sz="0" w:space="0" w:color="auto"/>
            <w:bottom w:val="none" w:sz="0" w:space="0" w:color="auto"/>
            <w:right w:val="none" w:sz="0" w:space="0" w:color="auto"/>
          </w:divBdr>
        </w:div>
        <w:div w:id="1436436738">
          <w:marLeft w:val="0"/>
          <w:marRight w:val="0"/>
          <w:marTop w:val="0"/>
          <w:marBottom w:val="0"/>
          <w:divBdr>
            <w:top w:val="none" w:sz="0" w:space="0" w:color="auto"/>
            <w:left w:val="none" w:sz="0" w:space="0" w:color="auto"/>
            <w:bottom w:val="none" w:sz="0" w:space="0" w:color="auto"/>
            <w:right w:val="none" w:sz="0" w:space="0" w:color="auto"/>
          </w:divBdr>
        </w:div>
        <w:div w:id="1588080276">
          <w:marLeft w:val="0"/>
          <w:marRight w:val="0"/>
          <w:marTop w:val="0"/>
          <w:marBottom w:val="0"/>
          <w:divBdr>
            <w:top w:val="none" w:sz="0" w:space="0" w:color="auto"/>
            <w:left w:val="none" w:sz="0" w:space="0" w:color="auto"/>
            <w:bottom w:val="none" w:sz="0" w:space="0" w:color="auto"/>
            <w:right w:val="none" w:sz="0" w:space="0" w:color="auto"/>
          </w:divBdr>
        </w:div>
        <w:div w:id="1671712254">
          <w:marLeft w:val="0"/>
          <w:marRight w:val="0"/>
          <w:marTop w:val="0"/>
          <w:marBottom w:val="0"/>
          <w:divBdr>
            <w:top w:val="none" w:sz="0" w:space="0" w:color="auto"/>
            <w:left w:val="none" w:sz="0" w:space="0" w:color="auto"/>
            <w:bottom w:val="none" w:sz="0" w:space="0" w:color="auto"/>
            <w:right w:val="none" w:sz="0" w:space="0" w:color="auto"/>
          </w:divBdr>
        </w:div>
        <w:div w:id="1913467623">
          <w:marLeft w:val="0"/>
          <w:marRight w:val="0"/>
          <w:marTop w:val="0"/>
          <w:marBottom w:val="0"/>
          <w:divBdr>
            <w:top w:val="none" w:sz="0" w:space="0" w:color="auto"/>
            <w:left w:val="none" w:sz="0" w:space="0" w:color="auto"/>
            <w:bottom w:val="none" w:sz="0" w:space="0" w:color="auto"/>
            <w:right w:val="none" w:sz="0" w:space="0" w:color="auto"/>
          </w:divBdr>
        </w:div>
        <w:div w:id="1918244156">
          <w:marLeft w:val="0"/>
          <w:marRight w:val="0"/>
          <w:marTop w:val="0"/>
          <w:marBottom w:val="0"/>
          <w:divBdr>
            <w:top w:val="none" w:sz="0" w:space="0" w:color="auto"/>
            <w:left w:val="none" w:sz="0" w:space="0" w:color="auto"/>
            <w:bottom w:val="none" w:sz="0" w:space="0" w:color="auto"/>
            <w:right w:val="none" w:sz="0" w:space="0" w:color="auto"/>
          </w:divBdr>
        </w:div>
        <w:div w:id="1966350333">
          <w:marLeft w:val="0"/>
          <w:marRight w:val="0"/>
          <w:marTop w:val="0"/>
          <w:marBottom w:val="0"/>
          <w:divBdr>
            <w:top w:val="none" w:sz="0" w:space="0" w:color="auto"/>
            <w:left w:val="none" w:sz="0" w:space="0" w:color="auto"/>
            <w:bottom w:val="none" w:sz="0" w:space="0" w:color="auto"/>
            <w:right w:val="none" w:sz="0" w:space="0" w:color="auto"/>
          </w:divBdr>
        </w:div>
      </w:divsChild>
    </w:div>
    <w:div w:id="1257209376">
      <w:bodyDiv w:val="1"/>
      <w:marLeft w:val="0"/>
      <w:marRight w:val="0"/>
      <w:marTop w:val="0"/>
      <w:marBottom w:val="0"/>
      <w:divBdr>
        <w:top w:val="none" w:sz="0" w:space="0" w:color="auto"/>
        <w:left w:val="none" w:sz="0" w:space="0" w:color="auto"/>
        <w:bottom w:val="none" w:sz="0" w:space="0" w:color="auto"/>
        <w:right w:val="none" w:sz="0" w:space="0" w:color="auto"/>
      </w:divBdr>
      <w:divsChild>
        <w:div w:id="578055351">
          <w:marLeft w:val="0"/>
          <w:marRight w:val="0"/>
          <w:marTop w:val="0"/>
          <w:marBottom w:val="0"/>
          <w:divBdr>
            <w:top w:val="none" w:sz="0" w:space="0" w:color="auto"/>
            <w:left w:val="none" w:sz="0" w:space="0" w:color="auto"/>
            <w:bottom w:val="none" w:sz="0" w:space="0" w:color="auto"/>
            <w:right w:val="none" w:sz="0" w:space="0" w:color="auto"/>
          </w:divBdr>
        </w:div>
        <w:div w:id="598680294">
          <w:marLeft w:val="0"/>
          <w:marRight w:val="0"/>
          <w:marTop w:val="0"/>
          <w:marBottom w:val="0"/>
          <w:divBdr>
            <w:top w:val="none" w:sz="0" w:space="0" w:color="auto"/>
            <w:left w:val="none" w:sz="0" w:space="0" w:color="auto"/>
            <w:bottom w:val="none" w:sz="0" w:space="0" w:color="auto"/>
            <w:right w:val="none" w:sz="0" w:space="0" w:color="auto"/>
          </w:divBdr>
        </w:div>
        <w:div w:id="669143575">
          <w:marLeft w:val="0"/>
          <w:marRight w:val="0"/>
          <w:marTop w:val="0"/>
          <w:marBottom w:val="0"/>
          <w:divBdr>
            <w:top w:val="none" w:sz="0" w:space="0" w:color="auto"/>
            <w:left w:val="none" w:sz="0" w:space="0" w:color="auto"/>
            <w:bottom w:val="none" w:sz="0" w:space="0" w:color="auto"/>
            <w:right w:val="none" w:sz="0" w:space="0" w:color="auto"/>
          </w:divBdr>
        </w:div>
        <w:div w:id="683166457">
          <w:marLeft w:val="0"/>
          <w:marRight w:val="0"/>
          <w:marTop w:val="0"/>
          <w:marBottom w:val="0"/>
          <w:divBdr>
            <w:top w:val="none" w:sz="0" w:space="0" w:color="auto"/>
            <w:left w:val="none" w:sz="0" w:space="0" w:color="auto"/>
            <w:bottom w:val="none" w:sz="0" w:space="0" w:color="auto"/>
            <w:right w:val="none" w:sz="0" w:space="0" w:color="auto"/>
          </w:divBdr>
        </w:div>
        <w:div w:id="696346015">
          <w:marLeft w:val="0"/>
          <w:marRight w:val="0"/>
          <w:marTop w:val="0"/>
          <w:marBottom w:val="0"/>
          <w:divBdr>
            <w:top w:val="none" w:sz="0" w:space="0" w:color="auto"/>
            <w:left w:val="none" w:sz="0" w:space="0" w:color="auto"/>
            <w:bottom w:val="none" w:sz="0" w:space="0" w:color="auto"/>
            <w:right w:val="none" w:sz="0" w:space="0" w:color="auto"/>
          </w:divBdr>
        </w:div>
        <w:div w:id="1216238831">
          <w:marLeft w:val="0"/>
          <w:marRight w:val="0"/>
          <w:marTop w:val="0"/>
          <w:marBottom w:val="0"/>
          <w:divBdr>
            <w:top w:val="none" w:sz="0" w:space="0" w:color="auto"/>
            <w:left w:val="none" w:sz="0" w:space="0" w:color="auto"/>
            <w:bottom w:val="none" w:sz="0" w:space="0" w:color="auto"/>
            <w:right w:val="none" w:sz="0" w:space="0" w:color="auto"/>
          </w:divBdr>
        </w:div>
        <w:div w:id="1380399866">
          <w:marLeft w:val="0"/>
          <w:marRight w:val="0"/>
          <w:marTop w:val="0"/>
          <w:marBottom w:val="0"/>
          <w:divBdr>
            <w:top w:val="none" w:sz="0" w:space="0" w:color="auto"/>
            <w:left w:val="none" w:sz="0" w:space="0" w:color="auto"/>
            <w:bottom w:val="none" w:sz="0" w:space="0" w:color="auto"/>
            <w:right w:val="none" w:sz="0" w:space="0" w:color="auto"/>
          </w:divBdr>
        </w:div>
        <w:div w:id="1381903988">
          <w:marLeft w:val="0"/>
          <w:marRight w:val="0"/>
          <w:marTop w:val="0"/>
          <w:marBottom w:val="0"/>
          <w:divBdr>
            <w:top w:val="none" w:sz="0" w:space="0" w:color="auto"/>
            <w:left w:val="none" w:sz="0" w:space="0" w:color="auto"/>
            <w:bottom w:val="none" w:sz="0" w:space="0" w:color="auto"/>
            <w:right w:val="none" w:sz="0" w:space="0" w:color="auto"/>
          </w:divBdr>
        </w:div>
        <w:div w:id="1414089462">
          <w:marLeft w:val="0"/>
          <w:marRight w:val="0"/>
          <w:marTop w:val="0"/>
          <w:marBottom w:val="0"/>
          <w:divBdr>
            <w:top w:val="none" w:sz="0" w:space="0" w:color="auto"/>
            <w:left w:val="none" w:sz="0" w:space="0" w:color="auto"/>
            <w:bottom w:val="none" w:sz="0" w:space="0" w:color="auto"/>
            <w:right w:val="none" w:sz="0" w:space="0" w:color="auto"/>
          </w:divBdr>
        </w:div>
        <w:div w:id="1604461082">
          <w:marLeft w:val="0"/>
          <w:marRight w:val="0"/>
          <w:marTop w:val="0"/>
          <w:marBottom w:val="0"/>
          <w:divBdr>
            <w:top w:val="none" w:sz="0" w:space="0" w:color="auto"/>
            <w:left w:val="none" w:sz="0" w:space="0" w:color="auto"/>
            <w:bottom w:val="none" w:sz="0" w:space="0" w:color="auto"/>
            <w:right w:val="none" w:sz="0" w:space="0" w:color="auto"/>
          </w:divBdr>
        </w:div>
        <w:div w:id="1808814702">
          <w:marLeft w:val="0"/>
          <w:marRight w:val="0"/>
          <w:marTop w:val="0"/>
          <w:marBottom w:val="0"/>
          <w:divBdr>
            <w:top w:val="none" w:sz="0" w:space="0" w:color="auto"/>
            <w:left w:val="none" w:sz="0" w:space="0" w:color="auto"/>
            <w:bottom w:val="none" w:sz="0" w:space="0" w:color="auto"/>
            <w:right w:val="none" w:sz="0" w:space="0" w:color="auto"/>
          </w:divBdr>
        </w:div>
        <w:div w:id="1996451913">
          <w:marLeft w:val="0"/>
          <w:marRight w:val="0"/>
          <w:marTop w:val="0"/>
          <w:marBottom w:val="0"/>
          <w:divBdr>
            <w:top w:val="none" w:sz="0" w:space="0" w:color="auto"/>
            <w:left w:val="none" w:sz="0" w:space="0" w:color="auto"/>
            <w:bottom w:val="none" w:sz="0" w:space="0" w:color="auto"/>
            <w:right w:val="none" w:sz="0" w:space="0" w:color="auto"/>
          </w:divBdr>
        </w:div>
        <w:div w:id="2012751352">
          <w:marLeft w:val="0"/>
          <w:marRight w:val="0"/>
          <w:marTop w:val="0"/>
          <w:marBottom w:val="0"/>
          <w:divBdr>
            <w:top w:val="none" w:sz="0" w:space="0" w:color="auto"/>
            <w:left w:val="none" w:sz="0" w:space="0" w:color="auto"/>
            <w:bottom w:val="none" w:sz="0" w:space="0" w:color="auto"/>
            <w:right w:val="none" w:sz="0" w:space="0" w:color="auto"/>
          </w:divBdr>
        </w:div>
      </w:divsChild>
    </w:div>
    <w:div w:id="1548763621">
      <w:bodyDiv w:val="1"/>
      <w:marLeft w:val="0"/>
      <w:marRight w:val="0"/>
      <w:marTop w:val="0"/>
      <w:marBottom w:val="0"/>
      <w:divBdr>
        <w:top w:val="none" w:sz="0" w:space="0" w:color="auto"/>
        <w:left w:val="none" w:sz="0" w:space="0" w:color="auto"/>
        <w:bottom w:val="none" w:sz="0" w:space="0" w:color="auto"/>
        <w:right w:val="none" w:sz="0" w:space="0" w:color="auto"/>
      </w:divBdr>
    </w:div>
    <w:div w:id="1766996983">
      <w:bodyDiv w:val="1"/>
      <w:marLeft w:val="0"/>
      <w:marRight w:val="0"/>
      <w:marTop w:val="0"/>
      <w:marBottom w:val="0"/>
      <w:divBdr>
        <w:top w:val="none" w:sz="0" w:space="0" w:color="auto"/>
        <w:left w:val="none" w:sz="0" w:space="0" w:color="auto"/>
        <w:bottom w:val="none" w:sz="0" w:space="0" w:color="auto"/>
        <w:right w:val="none" w:sz="0" w:space="0" w:color="auto"/>
      </w:divBdr>
    </w:div>
    <w:div w:id="1834829965">
      <w:bodyDiv w:val="1"/>
      <w:marLeft w:val="0"/>
      <w:marRight w:val="0"/>
      <w:marTop w:val="0"/>
      <w:marBottom w:val="0"/>
      <w:divBdr>
        <w:top w:val="none" w:sz="0" w:space="0" w:color="auto"/>
        <w:left w:val="none" w:sz="0" w:space="0" w:color="auto"/>
        <w:bottom w:val="none" w:sz="0" w:space="0" w:color="auto"/>
        <w:right w:val="none" w:sz="0" w:space="0" w:color="auto"/>
      </w:divBdr>
      <w:divsChild>
        <w:div w:id="851915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13D3D-A936-4D7A-AF93-F4445B102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3268</Words>
  <Characters>17391</Characters>
  <Application>Microsoft Office Word</Application>
  <DocSecurity>0</DocSecurity>
  <Lines>144</Lines>
  <Paragraphs>41</Paragraphs>
  <ScaleCrop>false</ScaleCrop>
  <HeadingPairs>
    <vt:vector size="2" baseType="variant">
      <vt:variant>
        <vt:lpstr>Title</vt:lpstr>
      </vt:variant>
      <vt:variant>
        <vt:i4>1</vt:i4>
      </vt:variant>
    </vt:vector>
  </HeadingPairs>
  <TitlesOfParts>
    <vt:vector size="1" baseType="lpstr">
      <vt:lpstr>ERCOT Methodologies for Determining Ancillary Service Requirements</vt:lpstr>
    </vt:vector>
  </TitlesOfParts>
  <Company>ERCOT</Company>
  <LinksUpToDate>false</LinksUpToDate>
  <CharactersWithSpaces>20618</CharactersWithSpaces>
  <SharedDoc>false</SharedDoc>
  <HLinks>
    <vt:vector size="24" baseType="variant">
      <vt:variant>
        <vt:i4>1376316</vt:i4>
      </vt:variant>
      <vt:variant>
        <vt:i4>20</vt:i4>
      </vt:variant>
      <vt:variant>
        <vt:i4>0</vt:i4>
      </vt:variant>
      <vt:variant>
        <vt:i4>5</vt:i4>
      </vt:variant>
      <vt:variant>
        <vt:lpwstr/>
      </vt:variant>
      <vt:variant>
        <vt:lpwstr>_Toc469653412</vt:lpwstr>
      </vt:variant>
      <vt:variant>
        <vt:i4>1376316</vt:i4>
      </vt:variant>
      <vt:variant>
        <vt:i4>14</vt:i4>
      </vt:variant>
      <vt:variant>
        <vt:i4>0</vt:i4>
      </vt:variant>
      <vt:variant>
        <vt:i4>5</vt:i4>
      </vt:variant>
      <vt:variant>
        <vt:lpwstr/>
      </vt:variant>
      <vt:variant>
        <vt:lpwstr>_Toc469653411</vt:lpwstr>
      </vt:variant>
      <vt:variant>
        <vt:i4>1376316</vt:i4>
      </vt:variant>
      <vt:variant>
        <vt:i4>8</vt:i4>
      </vt:variant>
      <vt:variant>
        <vt:i4>0</vt:i4>
      </vt:variant>
      <vt:variant>
        <vt:i4>5</vt:i4>
      </vt:variant>
      <vt:variant>
        <vt:lpwstr/>
      </vt:variant>
      <vt:variant>
        <vt:lpwstr>_Toc469653410</vt:lpwstr>
      </vt:variant>
      <vt:variant>
        <vt:i4>1310780</vt:i4>
      </vt:variant>
      <vt:variant>
        <vt:i4>2</vt:i4>
      </vt:variant>
      <vt:variant>
        <vt:i4>0</vt:i4>
      </vt:variant>
      <vt:variant>
        <vt:i4>5</vt:i4>
      </vt:variant>
      <vt:variant>
        <vt:lpwstr/>
      </vt:variant>
      <vt:variant>
        <vt:lpwstr>_Toc469653409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Methodologies for Determining Ancillary Service Requirements</dc:title>
  <dc:subject/>
  <dc:creator>jlevine</dc:creator>
  <cp:keywords/>
  <cp:lastModifiedBy>Du, Pengwei</cp:lastModifiedBy>
  <cp:revision>3</cp:revision>
  <cp:lastPrinted>2013-11-25T23:07:00Z</cp:lastPrinted>
  <dcterms:created xsi:type="dcterms:W3CDTF">2017-11-15T17:14:00Z</dcterms:created>
  <dcterms:modified xsi:type="dcterms:W3CDTF">2017-11-15T17:15:00Z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