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60402" w14:textId="77777777" w:rsidR="001131B6" w:rsidRDefault="001131B6" w:rsidP="001131B6">
      <w:pPr>
        <w:ind w:left="1440"/>
      </w:pPr>
    </w:p>
    <w:p w14:paraId="60B60403" w14:textId="27555AAE" w:rsidR="001131B6" w:rsidRDefault="00C3411F" w:rsidP="00C01219">
      <w:pPr>
        <w:ind w:left="1440"/>
        <w:jc w:val="center"/>
      </w:pPr>
      <w:r>
        <w:rPr>
          <w:noProof/>
        </w:rPr>
        <w:drawing>
          <wp:inline distT="0" distB="0" distL="0" distR="0" wp14:anchorId="60B6054E" wp14:editId="5E5C401A">
            <wp:extent cx="415289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52898" cy="2076450"/>
                    </a:xfrm>
                    <a:prstGeom prst="rect">
                      <a:avLst/>
                    </a:prstGeom>
                    <a:noFill/>
                    <a:ln w="9525">
                      <a:noFill/>
                      <a:miter lim="800000"/>
                      <a:headEnd/>
                      <a:tailEnd/>
                    </a:ln>
                  </pic:spPr>
                </pic:pic>
              </a:graphicData>
            </a:graphic>
          </wp:inline>
        </w:drawing>
      </w:r>
    </w:p>
    <w:p w14:paraId="60B60404" w14:textId="77777777" w:rsidR="001131B6" w:rsidRDefault="001131B6" w:rsidP="001131B6">
      <w:pPr>
        <w:ind w:left="1440"/>
      </w:pPr>
    </w:p>
    <w:p w14:paraId="60B60405" w14:textId="77777777" w:rsidR="001131B6" w:rsidRDefault="001131B6" w:rsidP="001131B6">
      <w:pPr>
        <w:ind w:left="1440"/>
      </w:pPr>
    </w:p>
    <w:p w14:paraId="60B60406" w14:textId="77777777" w:rsidR="001131B6" w:rsidRDefault="001131B6" w:rsidP="001131B6">
      <w:pPr>
        <w:ind w:left="2700"/>
        <w:rPr>
          <w:sz w:val="28"/>
          <w:szCs w:val="28"/>
        </w:rPr>
      </w:pPr>
    </w:p>
    <w:p w14:paraId="60B60407" w14:textId="77777777" w:rsidR="001131B6" w:rsidRDefault="001131B6" w:rsidP="001131B6">
      <w:pPr>
        <w:ind w:left="2700"/>
        <w:rPr>
          <w:sz w:val="28"/>
          <w:szCs w:val="28"/>
        </w:rPr>
      </w:pPr>
    </w:p>
    <w:p w14:paraId="60B60408" w14:textId="77777777" w:rsidR="001131B6" w:rsidRDefault="001131B6" w:rsidP="001131B6">
      <w:pPr>
        <w:ind w:left="2700"/>
        <w:rPr>
          <w:sz w:val="28"/>
          <w:szCs w:val="28"/>
        </w:rPr>
      </w:pPr>
      <w:r>
        <w:rPr>
          <w:sz w:val="28"/>
          <w:szCs w:val="28"/>
        </w:rPr>
        <w:t>Electric Reliability Council of Texas</w:t>
      </w:r>
    </w:p>
    <w:p w14:paraId="60B60409" w14:textId="77777777" w:rsidR="001131B6" w:rsidRPr="00FB4F46" w:rsidRDefault="001131B6" w:rsidP="001131B6">
      <w:pPr>
        <w:ind w:left="2700"/>
        <w:rPr>
          <w:sz w:val="24"/>
          <w:szCs w:val="24"/>
        </w:rPr>
      </w:pPr>
    </w:p>
    <w:p w14:paraId="60B6040A" w14:textId="77777777" w:rsidR="009D6EC0" w:rsidRDefault="009D6EC0" w:rsidP="00994586">
      <w:pPr>
        <w:ind w:left="2700"/>
        <w:rPr>
          <w:sz w:val="48"/>
          <w:szCs w:val="48"/>
        </w:rPr>
      </w:pPr>
      <w:r>
        <w:rPr>
          <w:sz w:val="48"/>
          <w:szCs w:val="48"/>
        </w:rPr>
        <w:t>Market Data Transparency</w:t>
      </w:r>
    </w:p>
    <w:p w14:paraId="60B6040B" w14:textId="77777777" w:rsidR="001E6D59" w:rsidRPr="00CB6955" w:rsidRDefault="008C06AA" w:rsidP="00994586">
      <w:pPr>
        <w:ind w:left="2700"/>
        <w:rPr>
          <w:sz w:val="40"/>
          <w:szCs w:val="40"/>
        </w:rPr>
      </w:pPr>
      <w:r w:rsidRPr="00CB6955">
        <w:rPr>
          <w:sz w:val="40"/>
          <w:szCs w:val="40"/>
        </w:rPr>
        <w:t>Service Level Agreement</w:t>
      </w:r>
    </w:p>
    <w:p w14:paraId="60B6040C"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60B60550" wp14:editId="60B60551">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738B6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60B6040D" w14:textId="77777777" w:rsidR="00415767" w:rsidRDefault="00415767" w:rsidP="001131B6">
      <w:pPr>
        <w:ind w:left="2700" w:right="-967"/>
        <w:rPr>
          <w:sz w:val="24"/>
          <w:szCs w:val="24"/>
        </w:rPr>
      </w:pPr>
    </w:p>
    <w:p w14:paraId="60B6040E" w14:textId="77777777" w:rsidR="001131B6" w:rsidRPr="00DF170B" w:rsidRDefault="001131B6" w:rsidP="001131B6">
      <w:pPr>
        <w:ind w:left="2700" w:right="-967"/>
        <w:rPr>
          <w:b/>
          <w:sz w:val="24"/>
          <w:szCs w:val="24"/>
        </w:rPr>
      </w:pPr>
      <w:r w:rsidRPr="00DF170B">
        <w:rPr>
          <w:b/>
          <w:sz w:val="24"/>
          <w:szCs w:val="24"/>
        </w:rPr>
        <w:t>Summary:</w:t>
      </w:r>
    </w:p>
    <w:p w14:paraId="60B6040F" w14:textId="77777777" w:rsidR="001131B6" w:rsidRDefault="001131B6" w:rsidP="001131B6">
      <w:pPr>
        <w:ind w:left="2700" w:right="-967"/>
        <w:rPr>
          <w:sz w:val="24"/>
          <w:szCs w:val="24"/>
        </w:rPr>
      </w:pPr>
    </w:p>
    <w:p w14:paraId="60B60410" w14:textId="074636FC"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w:t>
      </w:r>
      <w:r w:rsidR="00E63EBA">
        <w:rPr>
          <w:sz w:val="24"/>
          <w:szCs w:val="24"/>
        </w:rPr>
        <w:t xml:space="preserve">(MDT) </w:t>
      </w:r>
      <w:r>
        <w:rPr>
          <w:sz w:val="24"/>
          <w:szCs w:val="24"/>
        </w:rPr>
        <w:t>services provided by ERCOT to Market Participants.</w:t>
      </w:r>
      <w:r w:rsidR="0090031C" w:rsidRPr="0008659D">
        <w:rPr>
          <w:sz w:val="22"/>
          <w:szCs w:val="22"/>
        </w:rPr>
        <w:t xml:space="preserve">  </w:t>
      </w:r>
    </w:p>
    <w:p w14:paraId="60B60411" w14:textId="77777777" w:rsidR="001131B6" w:rsidRDefault="001131B6" w:rsidP="001131B6">
      <w:pPr>
        <w:ind w:left="2700" w:right="-967"/>
        <w:rPr>
          <w:sz w:val="24"/>
          <w:szCs w:val="24"/>
        </w:rPr>
      </w:pPr>
    </w:p>
    <w:p w14:paraId="60B60412" w14:textId="40330C91" w:rsidR="008D2F39" w:rsidRPr="00B4712A" w:rsidRDefault="00B4712A" w:rsidP="008D2F39">
      <w:pPr>
        <w:ind w:left="1980" w:firstLine="720"/>
        <w:rPr>
          <w:b/>
        </w:rPr>
      </w:pPr>
      <w:r w:rsidRPr="00B4712A">
        <w:rPr>
          <w:b/>
        </w:rPr>
        <w:t xml:space="preserve">EFFECTIVE: </w:t>
      </w:r>
      <w:r w:rsidR="00343C6F">
        <w:rPr>
          <w:b/>
        </w:rPr>
        <w:t>0</w:t>
      </w:r>
      <w:ins w:id="0" w:author="Pagliai, Dave" w:date="2017-10-09T17:52:00Z">
        <w:r w:rsidR="00EF68EA">
          <w:rPr>
            <w:b/>
          </w:rPr>
          <w:t>1</w:t>
        </w:r>
      </w:ins>
      <w:del w:id="1" w:author="Pagliai, Dave" w:date="2017-10-09T17:52:00Z">
        <w:r w:rsidR="00306D07" w:rsidDel="00EF68EA">
          <w:rPr>
            <w:b/>
          </w:rPr>
          <w:delText>3</w:delText>
        </w:r>
      </w:del>
      <w:r w:rsidR="00343C6F">
        <w:rPr>
          <w:b/>
        </w:rPr>
        <w:t>/0</w:t>
      </w:r>
      <w:ins w:id="2" w:author="Pagliai, Dave" w:date="2017-10-09T17:52:00Z">
        <w:r w:rsidR="00EF68EA">
          <w:rPr>
            <w:b/>
          </w:rPr>
          <w:t>1</w:t>
        </w:r>
      </w:ins>
      <w:del w:id="3" w:author="Pagliai, Dave" w:date="2017-10-09T17:52:00Z">
        <w:r w:rsidR="00343C6F" w:rsidDel="00EF68EA">
          <w:rPr>
            <w:b/>
          </w:rPr>
          <w:delText>8</w:delText>
        </w:r>
      </w:del>
      <w:r w:rsidR="00343C6F">
        <w:rPr>
          <w:b/>
        </w:rPr>
        <w:t>/201</w:t>
      </w:r>
      <w:ins w:id="4" w:author="Pagliai, Dave" w:date="2017-10-09T17:52:00Z">
        <w:r w:rsidR="00EF68EA">
          <w:rPr>
            <w:b/>
          </w:rPr>
          <w:t>8</w:t>
        </w:r>
      </w:ins>
      <w:del w:id="5" w:author="Pagliai, Dave" w:date="2017-10-09T17:52:00Z">
        <w:r w:rsidR="00343C6F" w:rsidDel="00EF68EA">
          <w:rPr>
            <w:b/>
          </w:rPr>
          <w:delText>7</w:delText>
        </w:r>
      </w:del>
    </w:p>
    <w:p w14:paraId="60B60413" w14:textId="77777777" w:rsidR="00835C6F" w:rsidRDefault="00DA2B28" w:rsidP="00A2139A">
      <w:pPr>
        <w:pStyle w:val="TOCHead"/>
      </w:pPr>
      <w:r>
        <w:br w:type="page"/>
      </w:r>
    </w:p>
    <w:p w14:paraId="747EA282"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4CE44677" w14:textId="77777777" w:rsidTr="004B28B6">
        <w:tc>
          <w:tcPr>
            <w:tcW w:w="1608" w:type="dxa"/>
            <w:shd w:val="clear" w:color="auto" w:fill="E6E6E6"/>
          </w:tcPr>
          <w:p w14:paraId="392D586D"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1BA6298A"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509441BD"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62AAC8C0" w14:textId="77777777" w:rsidR="004450DF" w:rsidRPr="00692A81" w:rsidRDefault="004450DF" w:rsidP="004B28B6">
            <w:pPr>
              <w:pStyle w:val="tablehead"/>
              <w:rPr>
                <w:sz w:val="16"/>
                <w:szCs w:val="16"/>
              </w:rPr>
            </w:pPr>
            <w:r w:rsidRPr="00692A81">
              <w:rPr>
                <w:sz w:val="16"/>
                <w:szCs w:val="16"/>
              </w:rPr>
              <w:t>Author(s)</w:t>
            </w:r>
          </w:p>
        </w:tc>
      </w:tr>
      <w:tr w:rsidR="004450DF" w14:paraId="4F7607FB" w14:textId="77777777" w:rsidTr="004B28B6">
        <w:tc>
          <w:tcPr>
            <w:tcW w:w="1608" w:type="dxa"/>
          </w:tcPr>
          <w:p w14:paraId="6C701F77" w14:textId="7F487584" w:rsidR="004450DF" w:rsidRPr="00692A81" w:rsidRDefault="004450DF" w:rsidP="004B28B6">
            <w:pPr>
              <w:pStyle w:val="table"/>
              <w:rPr>
                <w:sz w:val="16"/>
                <w:szCs w:val="16"/>
              </w:rPr>
            </w:pPr>
            <w:r>
              <w:rPr>
                <w:sz w:val="16"/>
                <w:szCs w:val="16"/>
              </w:rPr>
              <w:t>January 2015</w:t>
            </w:r>
          </w:p>
        </w:tc>
        <w:tc>
          <w:tcPr>
            <w:tcW w:w="912" w:type="dxa"/>
          </w:tcPr>
          <w:p w14:paraId="24740913" w14:textId="2A19C5E8" w:rsidR="004450DF" w:rsidRPr="00692A81" w:rsidRDefault="004450DF" w:rsidP="004B28B6">
            <w:pPr>
              <w:pStyle w:val="table"/>
              <w:rPr>
                <w:sz w:val="16"/>
                <w:szCs w:val="16"/>
              </w:rPr>
            </w:pPr>
            <w:r>
              <w:rPr>
                <w:sz w:val="16"/>
                <w:szCs w:val="16"/>
              </w:rPr>
              <w:t>8.0</w:t>
            </w:r>
          </w:p>
        </w:tc>
        <w:tc>
          <w:tcPr>
            <w:tcW w:w="4410" w:type="dxa"/>
          </w:tcPr>
          <w:p w14:paraId="128CE6A9" w14:textId="02329996" w:rsidR="004450DF" w:rsidRPr="00692A81" w:rsidRDefault="004450DF" w:rsidP="004B28B6">
            <w:pPr>
              <w:pStyle w:val="table"/>
              <w:rPr>
                <w:sz w:val="16"/>
                <w:szCs w:val="16"/>
              </w:rPr>
            </w:pPr>
            <w:r>
              <w:rPr>
                <w:sz w:val="16"/>
                <w:szCs w:val="16"/>
              </w:rPr>
              <w:t>2015 Draft</w:t>
            </w:r>
          </w:p>
        </w:tc>
        <w:tc>
          <w:tcPr>
            <w:tcW w:w="2070" w:type="dxa"/>
          </w:tcPr>
          <w:p w14:paraId="4279A32F" w14:textId="3A2BE489" w:rsidR="004450DF" w:rsidRPr="00692A81" w:rsidRDefault="004450DF" w:rsidP="004B28B6">
            <w:pPr>
              <w:pStyle w:val="table"/>
              <w:rPr>
                <w:sz w:val="16"/>
                <w:szCs w:val="16"/>
              </w:rPr>
            </w:pPr>
            <w:r>
              <w:rPr>
                <w:sz w:val="16"/>
                <w:szCs w:val="16"/>
              </w:rPr>
              <w:t>Dave Pagliai</w:t>
            </w:r>
          </w:p>
        </w:tc>
      </w:tr>
      <w:tr w:rsidR="00F77E75" w14:paraId="2DFE361B" w14:textId="77777777" w:rsidTr="004B28B6">
        <w:tc>
          <w:tcPr>
            <w:tcW w:w="1608" w:type="dxa"/>
          </w:tcPr>
          <w:p w14:paraId="3DB45E9C" w14:textId="2D2ED715" w:rsidR="00F77E75" w:rsidRDefault="003A509B" w:rsidP="003A509B">
            <w:pPr>
              <w:pStyle w:val="table"/>
              <w:rPr>
                <w:sz w:val="16"/>
                <w:szCs w:val="16"/>
              </w:rPr>
            </w:pPr>
            <w:r>
              <w:rPr>
                <w:sz w:val="16"/>
                <w:szCs w:val="16"/>
              </w:rPr>
              <w:t>May</w:t>
            </w:r>
            <w:r w:rsidR="00C64BA7">
              <w:rPr>
                <w:sz w:val="16"/>
                <w:szCs w:val="16"/>
              </w:rPr>
              <w:t>, June</w:t>
            </w:r>
            <w:r w:rsidR="007A7E46">
              <w:rPr>
                <w:sz w:val="16"/>
                <w:szCs w:val="16"/>
              </w:rPr>
              <w:t xml:space="preserve"> 2016</w:t>
            </w:r>
          </w:p>
        </w:tc>
        <w:tc>
          <w:tcPr>
            <w:tcW w:w="912" w:type="dxa"/>
          </w:tcPr>
          <w:p w14:paraId="4B9E4EC1" w14:textId="11FBF1B3" w:rsidR="00F77E75" w:rsidRDefault="00F77E75" w:rsidP="004B28B6">
            <w:pPr>
              <w:pStyle w:val="table"/>
              <w:rPr>
                <w:sz w:val="16"/>
                <w:szCs w:val="16"/>
              </w:rPr>
            </w:pPr>
            <w:r>
              <w:rPr>
                <w:sz w:val="16"/>
                <w:szCs w:val="16"/>
              </w:rPr>
              <w:t>9.0</w:t>
            </w:r>
          </w:p>
        </w:tc>
        <w:tc>
          <w:tcPr>
            <w:tcW w:w="4410" w:type="dxa"/>
          </w:tcPr>
          <w:p w14:paraId="09B0A827" w14:textId="77777777" w:rsidR="001843F4" w:rsidRDefault="001843F4" w:rsidP="001843F4">
            <w:pPr>
              <w:pStyle w:val="table"/>
              <w:rPr>
                <w:sz w:val="16"/>
                <w:szCs w:val="16"/>
              </w:rPr>
            </w:pPr>
            <w:r>
              <w:rPr>
                <w:sz w:val="16"/>
                <w:szCs w:val="16"/>
              </w:rPr>
              <w:t>Updated Section 2.2.2 – 2016 Release Calendar</w:t>
            </w:r>
          </w:p>
          <w:p w14:paraId="78FDFE5E" w14:textId="77777777" w:rsidR="00F77E75" w:rsidRDefault="001843F4" w:rsidP="00CB3A35">
            <w:pPr>
              <w:pStyle w:val="table"/>
              <w:rPr>
                <w:sz w:val="16"/>
                <w:szCs w:val="16"/>
              </w:rPr>
            </w:pPr>
            <w:r>
              <w:rPr>
                <w:sz w:val="16"/>
                <w:szCs w:val="16"/>
              </w:rPr>
              <w:t>Updated Section</w:t>
            </w:r>
            <w:r w:rsidR="00CB3A35">
              <w:rPr>
                <w:sz w:val="16"/>
                <w:szCs w:val="16"/>
              </w:rPr>
              <w:t xml:space="preserve">s 1, 2, 3, </w:t>
            </w:r>
            <w:r>
              <w:rPr>
                <w:sz w:val="16"/>
                <w:szCs w:val="16"/>
              </w:rPr>
              <w:t>6</w:t>
            </w:r>
            <w:r w:rsidR="00CB3A35">
              <w:rPr>
                <w:sz w:val="16"/>
                <w:szCs w:val="16"/>
              </w:rPr>
              <w:t>, Appendix B</w:t>
            </w:r>
          </w:p>
          <w:p w14:paraId="134011EA" w14:textId="7FFBF665" w:rsidR="00C64BA7" w:rsidRDefault="00C64BA7" w:rsidP="00CB3A35">
            <w:pPr>
              <w:pStyle w:val="table"/>
              <w:rPr>
                <w:sz w:val="16"/>
                <w:szCs w:val="16"/>
              </w:rPr>
            </w:pPr>
            <w:r>
              <w:rPr>
                <w:sz w:val="16"/>
                <w:szCs w:val="16"/>
              </w:rPr>
              <w:t>General Update – updated ERCOT logo throughout</w:t>
            </w:r>
          </w:p>
        </w:tc>
        <w:tc>
          <w:tcPr>
            <w:tcW w:w="2070" w:type="dxa"/>
          </w:tcPr>
          <w:p w14:paraId="1BFC02A5" w14:textId="6F9B1CBC" w:rsidR="00F77E75" w:rsidRDefault="0054543C" w:rsidP="004B28B6">
            <w:pPr>
              <w:pStyle w:val="table"/>
              <w:rPr>
                <w:sz w:val="16"/>
                <w:szCs w:val="16"/>
              </w:rPr>
            </w:pPr>
            <w:r>
              <w:rPr>
                <w:sz w:val="16"/>
                <w:szCs w:val="16"/>
              </w:rPr>
              <w:t>Dave Pagliai</w:t>
            </w:r>
          </w:p>
        </w:tc>
      </w:tr>
      <w:tr w:rsidR="00343C6F" w14:paraId="0DF4A74D" w14:textId="77777777" w:rsidTr="004B28B6">
        <w:tc>
          <w:tcPr>
            <w:tcW w:w="1608" w:type="dxa"/>
          </w:tcPr>
          <w:p w14:paraId="6299C790" w14:textId="27C0F465" w:rsidR="00343C6F" w:rsidRDefault="00343C6F" w:rsidP="003A509B">
            <w:pPr>
              <w:pStyle w:val="table"/>
              <w:rPr>
                <w:sz w:val="16"/>
                <w:szCs w:val="16"/>
              </w:rPr>
            </w:pPr>
            <w:r>
              <w:rPr>
                <w:sz w:val="16"/>
                <w:szCs w:val="16"/>
              </w:rPr>
              <w:t>January 2017</w:t>
            </w:r>
          </w:p>
        </w:tc>
        <w:tc>
          <w:tcPr>
            <w:tcW w:w="912" w:type="dxa"/>
          </w:tcPr>
          <w:p w14:paraId="4089CD15" w14:textId="306C9B36" w:rsidR="00343C6F" w:rsidRDefault="00343C6F" w:rsidP="004B28B6">
            <w:pPr>
              <w:pStyle w:val="table"/>
              <w:rPr>
                <w:sz w:val="16"/>
                <w:szCs w:val="16"/>
              </w:rPr>
            </w:pPr>
            <w:r>
              <w:rPr>
                <w:sz w:val="16"/>
                <w:szCs w:val="16"/>
              </w:rPr>
              <w:t>10.0</w:t>
            </w:r>
          </w:p>
        </w:tc>
        <w:tc>
          <w:tcPr>
            <w:tcW w:w="4410" w:type="dxa"/>
          </w:tcPr>
          <w:p w14:paraId="018D7C71" w14:textId="07E3E48F" w:rsidR="00343C6F" w:rsidRDefault="00343C6F" w:rsidP="001843F4">
            <w:pPr>
              <w:pStyle w:val="table"/>
              <w:rPr>
                <w:sz w:val="16"/>
                <w:szCs w:val="16"/>
              </w:rPr>
            </w:pPr>
            <w:r>
              <w:rPr>
                <w:sz w:val="16"/>
                <w:szCs w:val="16"/>
              </w:rPr>
              <w:t>Updated Section 2.1.2 – 2017 Release Calendar</w:t>
            </w:r>
          </w:p>
        </w:tc>
        <w:tc>
          <w:tcPr>
            <w:tcW w:w="2070" w:type="dxa"/>
          </w:tcPr>
          <w:p w14:paraId="2BEBBE6A" w14:textId="4CC3EA8F" w:rsidR="00343C6F" w:rsidRDefault="00343C6F" w:rsidP="004B28B6">
            <w:pPr>
              <w:pStyle w:val="table"/>
              <w:rPr>
                <w:sz w:val="16"/>
                <w:szCs w:val="16"/>
              </w:rPr>
            </w:pPr>
            <w:r>
              <w:rPr>
                <w:sz w:val="16"/>
                <w:szCs w:val="16"/>
              </w:rPr>
              <w:t>Dave Pagliai</w:t>
            </w:r>
          </w:p>
        </w:tc>
      </w:tr>
      <w:tr w:rsidR="00EF68EA" w14:paraId="39D11782" w14:textId="77777777" w:rsidTr="004B28B6">
        <w:trPr>
          <w:ins w:id="6" w:author="Pagliai, Dave" w:date="2017-10-09T17:53:00Z"/>
        </w:trPr>
        <w:tc>
          <w:tcPr>
            <w:tcW w:w="1608" w:type="dxa"/>
          </w:tcPr>
          <w:p w14:paraId="39FA7FB5" w14:textId="345C7C7D" w:rsidR="00EF68EA" w:rsidRDefault="00EF68EA" w:rsidP="0003585E">
            <w:pPr>
              <w:pStyle w:val="table"/>
              <w:rPr>
                <w:ins w:id="7" w:author="Pagliai, Dave" w:date="2017-10-09T17:53:00Z"/>
                <w:sz w:val="16"/>
                <w:szCs w:val="16"/>
              </w:rPr>
            </w:pPr>
            <w:ins w:id="8" w:author="Pagliai, Dave" w:date="2017-10-09T17:53:00Z">
              <w:r>
                <w:rPr>
                  <w:sz w:val="16"/>
                  <w:szCs w:val="16"/>
                </w:rPr>
                <w:t>January 201</w:t>
              </w:r>
            </w:ins>
            <w:ins w:id="9" w:author="Pagliai, Dave" w:date="2017-10-09T17:58:00Z">
              <w:r w:rsidR="0003585E">
                <w:rPr>
                  <w:sz w:val="16"/>
                  <w:szCs w:val="16"/>
                </w:rPr>
                <w:t>8</w:t>
              </w:r>
            </w:ins>
          </w:p>
        </w:tc>
        <w:tc>
          <w:tcPr>
            <w:tcW w:w="912" w:type="dxa"/>
          </w:tcPr>
          <w:p w14:paraId="5A02158C" w14:textId="25423E0D" w:rsidR="00EF68EA" w:rsidRDefault="00EF68EA" w:rsidP="00EF68EA">
            <w:pPr>
              <w:pStyle w:val="table"/>
              <w:rPr>
                <w:ins w:id="10" w:author="Pagliai, Dave" w:date="2017-10-09T17:53:00Z"/>
                <w:sz w:val="16"/>
                <w:szCs w:val="16"/>
              </w:rPr>
            </w:pPr>
            <w:ins w:id="11" w:author="Pagliai, Dave" w:date="2017-10-09T17:53:00Z">
              <w:r>
                <w:rPr>
                  <w:sz w:val="16"/>
                  <w:szCs w:val="16"/>
                </w:rPr>
                <w:t>10.</w:t>
              </w:r>
            </w:ins>
            <w:ins w:id="12" w:author="Pagliai, Dave" w:date="2017-10-09T17:54:00Z">
              <w:r>
                <w:rPr>
                  <w:sz w:val="16"/>
                  <w:szCs w:val="16"/>
                </w:rPr>
                <w:t>1</w:t>
              </w:r>
            </w:ins>
          </w:p>
        </w:tc>
        <w:tc>
          <w:tcPr>
            <w:tcW w:w="4410" w:type="dxa"/>
          </w:tcPr>
          <w:p w14:paraId="1D01910D" w14:textId="47E3D48A" w:rsidR="00EF68EA" w:rsidRDefault="00EF68EA" w:rsidP="00EF68EA">
            <w:pPr>
              <w:pStyle w:val="table"/>
              <w:rPr>
                <w:ins w:id="13" w:author="Pagliai, Dave" w:date="2017-10-09T17:53:00Z"/>
                <w:sz w:val="16"/>
                <w:szCs w:val="16"/>
              </w:rPr>
            </w:pPr>
            <w:ins w:id="14" w:author="Pagliai, Dave" w:date="2017-10-09T17:53:00Z">
              <w:r>
                <w:rPr>
                  <w:sz w:val="16"/>
                  <w:szCs w:val="16"/>
                </w:rPr>
                <w:t>Updated Section 2.1.2 – 201</w:t>
              </w:r>
            </w:ins>
            <w:ins w:id="15" w:author="Pagliai, Dave" w:date="2017-10-09T17:54:00Z">
              <w:r>
                <w:rPr>
                  <w:sz w:val="16"/>
                  <w:szCs w:val="16"/>
                </w:rPr>
                <w:t>8</w:t>
              </w:r>
            </w:ins>
            <w:ins w:id="16" w:author="Pagliai, Dave" w:date="2017-10-09T17:53:00Z">
              <w:r>
                <w:rPr>
                  <w:sz w:val="16"/>
                  <w:szCs w:val="16"/>
                </w:rPr>
                <w:t xml:space="preserve"> Release Calendar</w:t>
              </w:r>
            </w:ins>
          </w:p>
        </w:tc>
        <w:tc>
          <w:tcPr>
            <w:tcW w:w="2070" w:type="dxa"/>
          </w:tcPr>
          <w:p w14:paraId="6026567E" w14:textId="06B10FED" w:rsidR="00EF68EA" w:rsidRDefault="00EF68EA" w:rsidP="00EF68EA">
            <w:pPr>
              <w:pStyle w:val="table"/>
              <w:rPr>
                <w:ins w:id="17" w:author="Pagliai, Dave" w:date="2017-10-09T17:53:00Z"/>
                <w:sz w:val="16"/>
                <w:szCs w:val="16"/>
              </w:rPr>
            </w:pPr>
            <w:ins w:id="18" w:author="Pagliai, Dave" w:date="2017-10-09T17:53:00Z">
              <w:r>
                <w:rPr>
                  <w:sz w:val="16"/>
                  <w:szCs w:val="16"/>
                </w:rPr>
                <w:t>Dave Pagliai</w:t>
              </w:r>
            </w:ins>
          </w:p>
        </w:tc>
      </w:tr>
    </w:tbl>
    <w:p w14:paraId="4DD16C2E" w14:textId="33511E97" w:rsidR="004450DF" w:rsidRDefault="004450DF">
      <w:pPr>
        <w:rPr>
          <w:rFonts w:cs="Arial"/>
          <w:i/>
          <w:sz w:val="40"/>
          <w:szCs w:val="40"/>
          <w:u w:val="single"/>
        </w:rPr>
      </w:pPr>
      <w:r>
        <w:rPr>
          <w:rFonts w:cs="Arial"/>
          <w:i/>
          <w:sz w:val="40"/>
          <w:szCs w:val="40"/>
          <w:u w:val="single"/>
        </w:rPr>
        <w:br w:type="page"/>
      </w:r>
    </w:p>
    <w:p w14:paraId="60B60414" w14:textId="5AD58EBA"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60B60415" w14:textId="77777777" w:rsidR="00835C6F" w:rsidRDefault="00835C6F" w:rsidP="005612A0">
      <w:pPr>
        <w:pStyle w:val="TOC1"/>
      </w:pPr>
    </w:p>
    <w:p w14:paraId="60B60416" w14:textId="2E6324E8"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087358">
          <w:rPr>
            <w:noProof/>
            <w:webHidden/>
          </w:rPr>
          <w:t>4</w:t>
        </w:r>
        <w:r>
          <w:rPr>
            <w:noProof/>
            <w:webHidden/>
          </w:rPr>
          <w:fldChar w:fldCharType="end"/>
        </w:r>
      </w:hyperlink>
    </w:p>
    <w:p w14:paraId="60B60417" w14:textId="6470F8B1" w:rsidR="00E234C7" w:rsidRDefault="0003585E"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r w:rsidR="00087358">
          <w:rPr>
            <w:noProof/>
            <w:webHidden/>
          </w:rPr>
          <w:t>4</w:t>
        </w:r>
        <w:r w:rsidR="0078648F">
          <w:rPr>
            <w:noProof/>
            <w:webHidden/>
          </w:rPr>
          <w:fldChar w:fldCharType="end"/>
        </w:r>
      </w:hyperlink>
    </w:p>
    <w:p w14:paraId="60B60419" w14:textId="36E14AC8" w:rsidR="00E234C7" w:rsidRDefault="00E234C7" w:rsidP="00C01219">
      <w:pPr>
        <w:pStyle w:val="TOC2"/>
        <w:rPr>
          <w:rFonts w:ascii="Calibri" w:hAnsi="Calibri"/>
          <w:noProof/>
          <w:szCs w:val="22"/>
        </w:rPr>
      </w:pPr>
    </w:p>
    <w:p w14:paraId="60B6041A" w14:textId="55F95657" w:rsidR="00E234C7" w:rsidRDefault="00E234C7">
      <w:pPr>
        <w:pStyle w:val="TOC3"/>
        <w:tabs>
          <w:tab w:val="left" w:pos="1320"/>
          <w:tab w:val="right" w:leader="dot" w:pos="8918"/>
        </w:tabs>
        <w:rPr>
          <w:rFonts w:ascii="Calibri" w:hAnsi="Calibri"/>
          <w:noProof/>
          <w:szCs w:val="22"/>
        </w:rPr>
      </w:pPr>
    </w:p>
    <w:p w14:paraId="60B6041B" w14:textId="473EAD8F" w:rsidR="00E234C7" w:rsidRDefault="0003585E">
      <w:pPr>
        <w:pStyle w:val="TOC2"/>
        <w:rPr>
          <w:rFonts w:ascii="Calibri" w:hAnsi="Calibri"/>
          <w:b w:val="0"/>
          <w:i w:val="0"/>
          <w:noProof/>
          <w:sz w:val="22"/>
          <w:szCs w:val="22"/>
        </w:rPr>
      </w:pPr>
      <w:hyperlink w:anchor="_Toc240777709" w:history="1">
        <w:r w:rsidR="00E234C7" w:rsidRPr="00B87128">
          <w:rPr>
            <w:rStyle w:val="Hyperlink"/>
            <w:noProof/>
          </w:rPr>
          <w:t>2.</w:t>
        </w:r>
        <w:r w:rsidR="00540B94">
          <w:rPr>
            <w:rStyle w:val="Hyperlink"/>
            <w:noProof/>
          </w:rPr>
          <w:t>1</w:t>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r w:rsidR="00087358">
          <w:rPr>
            <w:noProof/>
            <w:webHidden/>
          </w:rPr>
          <w:t>4</w:t>
        </w:r>
        <w:r w:rsidR="0078648F">
          <w:rPr>
            <w:noProof/>
            <w:webHidden/>
          </w:rPr>
          <w:fldChar w:fldCharType="end"/>
        </w:r>
      </w:hyperlink>
    </w:p>
    <w:p w14:paraId="60B6041C" w14:textId="4A951EFD" w:rsidR="00E234C7" w:rsidRDefault="0003585E">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w:t>
        </w:r>
        <w:r w:rsidR="00540B94">
          <w:rPr>
            <w:rStyle w:val="Hyperlink"/>
            <w:noProof/>
          </w:rPr>
          <w:t>1</w:t>
        </w:r>
        <w:r w:rsidR="00E234C7" w:rsidRPr="00B87128">
          <w:rPr>
            <w:rStyle w:val="Hyperlink"/>
            <w:noProof/>
          </w:rPr>
          <w:t>.1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r w:rsidR="00087358">
          <w:rPr>
            <w:noProof/>
            <w:webHidden/>
          </w:rPr>
          <w:t>4</w:t>
        </w:r>
        <w:r w:rsidR="0078648F">
          <w:rPr>
            <w:noProof/>
            <w:webHidden/>
          </w:rPr>
          <w:fldChar w:fldCharType="end"/>
        </w:r>
      </w:hyperlink>
    </w:p>
    <w:p w14:paraId="60B6041D" w14:textId="55D2BA28" w:rsidR="00E234C7" w:rsidRDefault="0003585E">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w:t>
        </w:r>
        <w:r w:rsidR="00540B94">
          <w:rPr>
            <w:rStyle w:val="Hyperlink"/>
            <w:noProof/>
          </w:rPr>
          <w:t>1</w:t>
        </w:r>
        <w:r w:rsidR="00E234C7" w:rsidRPr="00B87128">
          <w:rPr>
            <w:rStyle w:val="Hyperlink"/>
            <w:noProof/>
          </w:rPr>
          <w:t>.2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r w:rsidR="00087358">
          <w:rPr>
            <w:noProof/>
            <w:webHidden/>
          </w:rPr>
          <w:t>5</w:t>
        </w:r>
        <w:r w:rsidR="0078648F">
          <w:rPr>
            <w:noProof/>
            <w:webHidden/>
          </w:rPr>
          <w:fldChar w:fldCharType="end"/>
        </w:r>
      </w:hyperlink>
    </w:p>
    <w:p w14:paraId="60B6041E" w14:textId="103C801A" w:rsidR="00E234C7" w:rsidRDefault="0003585E"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5E5924">
          <w:rPr>
            <w:noProof/>
            <w:webHidden/>
          </w:rPr>
          <w:t>7</w:t>
        </w:r>
      </w:hyperlink>
    </w:p>
    <w:p w14:paraId="60B6041F" w14:textId="57D31F4B" w:rsidR="00E234C7" w:rsidRDefault="00E234C7">
      <w:pPr>
        <w:pStyle w:val="TOC2"/>
        <w:rPr>
          <w:rFonts w:ascii="Calibri" w:hAnsi="Calibri"/>
          <w:b w:val="0"/>
          <w:i w:val="0"/>
          <w:noProof/>
          <w:sz w:val="22"/>
          <w:szCs w:val="22"/>
        </w:rPr>
      </w:pPr>
    </w:p>
    <w:p w14:paraId="60B60420" w14:textId="7C0B2AAD" w:rsidR="00E234C7" w:rsidRDefault="0003585E">
      <w:pPr>
        <w:pStyle w:val="TOC2"/>
        <w:rPr>
          <w:rFonts w:ascii="Calibri" w:hAnsi="Calibri"/>
          <w:b w:val="0"/>
          <w:i w:val="0"/>
          <w:noProof/>
          <w:sz w:val="22"/>
          <w:szCs w:val="22"/>
        </w:rPr>
      </w:pPr>
      <w:hyperlink w:anchor="_Toc240777714" w:history="1">
        <w:r w:rsidR="00E234C7" w:rsidRPr="00B87128">
          <w:rPr>
            <w:rStyle w:val="Hyperlink"/>
            <w:noProof/>
          </w:rPr>
          <w:t>3.</w:t>
        </w:r>
        <w:r w:rsidR="00540B94">
          <w:rPr>
            <w:rStyle w:val="Hyperlink"/>
            <w:noProof/>
          </w:rPr>
          <w:t>1</w:t>
        </w:r>
        <w:r w:rsidR="005612A0">
          <w:rPr>
            <w:rStyle w:val="Hyperlink"/>
            <w:noProof/>
          </w:rPr>
          <w:t xml:space="preserve"> </w:t>
        </w:r>
        <w:r w:rsidR="00E234C7" w:rsidRPr="00B87128">
          <w:rPr>
            <w:rStyle w:val="Hyperlink"/>
            <w:noProof/>
          </w:rPr>
          <w:t>IT Application Service Reporting</w:t>
        </w:r>
        <w:r w:rsidR="00E234C7">
          <w:rPr>
            <w:noProof/>
            <w:webHidden/>
          </w:rPr>
          <w:tab/>
        </w:r>
        <w:r w:rsidR="005E5924">
          <w:rPr>
            <w:noProof/>
            <w:webHidden/>
          </w:rPr>
          <w:t>7</w:t>
        </w:r>
      </w:hyperlink>
    </w:p>
    <w:p w14:paraId="60B60421" w14:textId="77777777" w:rsidR="00387B31" w:rsidRDefault="00B07C9D" w:rsidP="005612A0">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60B60422" w14:textId="77777777" w:rsidR="00E234C7" w:rsidRDefault="0003585E"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60B60423" w14:textId="537128C1" w:rsidR="00E234C7" w:rsidRDefault="0003585E"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w:t>
        </w:r>
        <w:r w:rsidR="000275EA">
          <w:rPr>
            <w:rStyle w:val="Hyperlink"/>
            <w:noProof/>
          </w:rPr>
          <w:t xml:space="preserve"> </w:t>
        </w:r>
        <w:r w:rsidR="00B07C9D" w:rsidRPr="00B87128">
          <w:rPr>
            <w:rStyle w:val="Hyperlink"/>
            <w:noProof/>
          </w:rPr>
          <w:t>Extract &amp; Report Incident Log</w:t>
        </w:r>
        <w:r w:rsidR="00B07C9D">
          <w:rPr>
            <w:rStyle w:val="Hyperlink"/>
            <w:noProof/>
          </w:rPr>
          <w:t>………………...</w:t>
        </w:r>
      </w:hyperlink>
      <w:r w:rsidR="0068337F">
        <w:rPr>
          <w:noProof/>
        </w:rPr>
        <w:t>.</w:t>
      </w:r>
      <w:r w:rsidR="007920FC">
        <w:rPr>
          <w:noProof/>
        </w:rPr>
        <w:tab/>
      </w:r>
      <w:r w:rsidR="005E5924">
        <w:rPr>
          <w:noProof/>
        </w:rPr>
        <w:t>8</w:t>
      </w:r>
    </w:p>
    <w:p w14:paraId="60B60424" w14:textId="77777777" w:rsidR="00E234C7" w:rsidRDefault="0003585E"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60B60425" w14:textId="37356255" w:rsidR="00200CE8" w:rsidRPr="00200CE8" w:rsidRDefault="005612A0" w:rsidP="00200CE8">
      <w:pPr>
        <w:pStyle w:val="TOC1"/>
        <w:rPr>
          <w:noProof/>
        </w:rPr>
      </w:pPr>
      <w:r w:rsidRPr="005612A0">
        <w:rPr>
          <w:noProof/>
        </w:rPr>
        <w:t>Appendix A: Definitions</w:t>
      </w:r>
      <w:r>
        <w:rPr>
          <w:noProof/>
        </w:rPr>
        <w:t>…………………………………………………….</w:t>
      </w:r>
      <w:r w:rsidR="0068337F">
        <w:rPr>
          <w:noProof/>
        </w:rPr>
        <w:t>..</w:t>
      </w:r>
      <w:r w:rsidR="005E5924">
        <w:rPr>
          <w:noProof/>
        </w:rPr>
        <w:t>9</w:t>
      </w:r>
    </w:p>
    <w:p w14:paraId="60B60427" w14:textId="7407547F" w:rsidR="00200CE8" w:rsidRDefault="00200CE8" w:rsidP="00200CE8">
      <w:pPr>
        <w:pStyle w:val="TOC1"/>
        <w:rPr>
          <w:noProof/>
        </w:rPr>
      </w:pPr>
      <w:r w:rsidRPr="005612A0">
        <w:rPr>
          <w:noProof/>
        </w:rPr>
        <w:t xml:space="preserve">Appendix </w:t>
      </w:r>
      <w:r w:rsidR="0003718D">
        <w:rPr>
          <w:noProof/>
        </w:rPr>
        <w:t>B</w:t>
      </w:r>
      <w:r w:rsidRPr="005612A0">
        <w:rPr>
          <w:noProof/>
        </w:rPr>
        <w:t xml:space="preserve">: </w:t>
      </w:r>
      <w:r w:rsidR="003D0F4C" w:rsidRPr="003D0F4C">
        <w:rPr>
          <w:noProof/>
        </w:rPr>
        <w:t>COPS Market Guide, Section 5: ERCOT Market Notice Communication Process, Table 2: E-mail Notification Subscription Lists</w:t>
      </w:r>
      <w:r w:rsidR="003D0F4C" w:rsidDel="003D0F4C">
        <w:rPr>
          <w:noProof/>
        </w:rPr>
        <w:t xml:space="preserve"> </w:t>
      </w:r>
      <w:r>
        <w:rPr>
          <w:noProof/>
        </w:rPr>
        <w:t>………………………………………………</w:t>
      </w:r>
      <w:r w:rsidR="003D0F4C">
        <w:rPr>
          <w:noProof/>
        </w:rPr>
        <w:tab/>
      </w:r>
      <w:r w:rsidR="00863769">
        <w:rPr>
          <w:noProof/>
        </w:rPr>
        <w:t>9</w:t>
      </w:r>
    </w:p>
    <w:p w14:paraId="60B60428" w14:textId="77777777" w:rsidR="0068337F" w:rsidRPr="0068337F" w:rsidRDefault="0068337F" w:rsidP="0068337F">
      <w:pPr>
        <w:rPr>
          <w:noProof/>
        </w:rPr>
      </w:pPr>
    </w:p>
    <w:p w14:paraId="60B60429" w14:textId="77777777" w:rsidR="00E64BE3" w:rsidRPr="00E64BE3" w:rsidRDefault="00E64BE3" w:rsidP="00E64BE3">
      <w:pPr>
        <w:rPr>
          <w:noProof/>
        </w:rPr>
      </w:pPr>
    </w:p>
    <w:p w14:paraId="60B6042A" w14:textId="77777777" w:rsidR="005612A0" w:rsidRPr="005612A0" w:rsidRDefault="005612A0" w:rsidP="005612A0">
      <w:pPr>
        <w:rPr>
          <w:noProof/>
        </w:rPr>
      </w:pPr>
    </w:p>
    <w:p w14:paraId="60B6042B"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60B6042C" w14:textId="4A45C495" w:rsidR="00341064" w:rsidRPr="00B64515" w:rsidRDefault="009A6083" w:rsidP="00341064">
      <w:pPr>
        <w:pStyle w:val="Heading1"/>
      </w:pPr>
      <w:r>
        <w:br w:type="page"/>
      </w:r>
      <w:bookmarkStart w:id="19" w:name="_Toc240777704"/>
      <w:r w:rsidR="00341064" w:rsidRPr="00B64515">
        <w:lastRenderedPageBreak/>
        <w:t>1.</w:t>
      </w:r>
      <w:r w:rsidR="00341064" w:rsidRPr="00B64515">
        <w:tab/>
        <w:t>Introduction</w:t>
      </w:r>
      <w:bookmarkEnd w:id="19"/>
    </w:p>
    <w:p w14:paraId="26528746" w14:textId="415CBFAB" w:rsidR="003A6E3A" w:rsidRDefault="004D79E3" w:rsidP="005949DC">
      <w:pPr>
        <w:rPr>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w:t>
      </w:r>
      <w:r w:rsidR="00E63EBA">
        <w:rPr>
          <w:sz w:val="24"/>
          <w:szCs w:val="24"/>
        </w:rPr>
        <w:t xml:space="preserve">(MDT) </w:t>
      </w:r>
      <w:r w:rsidR="005949DC" w:rsidRPr="005949DC">
        <w:rPr>
          <w:sz w:val="24"/>
          <w:szCs w:val="24"/>
        </w:rPr>
        <w:t>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r w:rsidR="007E01AC">
        <w:rPr>
          <w:bCs/>
          <w:sz w:val="24"/>
          <w:szCs w:val="24"/>
        </w:rPr>
        <w:t xml:space="preserve">systems which support </w:t>
      </w:r>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22C572D9" w14:textId="77777777" w:rsidR="003A6E3A" w:rsidRDefault="003A6E3A" w:rsidP="005949DC">
      <w:pPr>
        <w:rPr>
          <w:bCs/>
          <w:sz w:val="24"/>
          <w:szCs w:val="24"/>
        </w:rPr>
      </w:pPr>
    </w:p>
    <w:p w14:paraId="0BD3C6BA" w14:textId="77777777" w:rsidR="003A6E3A" w:rsidRDefault="003A6E3A" w:rsidP="003A6E3A">
      <w:pPr>
        <w:rPr>
          <w:sz w:val="24"/>
          <w:szCs w:val="24"/>
        </w:rPr>
      </w:pPr>
      <w:r>
        <w:rPr>
          <w:sz w:val="24"/>
          <w:szCs w:val="24"/>
        </w:rPr>
        <w:t>ERCOT provides market data in the form of reports, extracts, dashboards and web services. These products are summarized in the</w:t>
      </w:r>
      <w:r w:rsidRPr="00342FB3">
        <w:rPr>
          <w:sz w:val="24"/>
          <w:szCs w:val="24"/>
        </w:rPr>
        <w:t xml:space="preserve"> </w:t>
      </w:r>
      <w:hyperlink r:id="rId12" w:history="1">
        <w:r w:rsidRPr="00342FB3">
          <w:rPr>
            <w:rStyle w:val="Hyperlink"/>
            <w:sz w:val="24"/>
            <w:szCs w:val="24"/>
          </w:rPr>
          <w:t>ERCOT Market Information List</w:t>
        </w:r>
      </w:hyperlink>
      <w:r>
        <w:rPr>
          <w:sz w:val="24"/>
          <w:szCs w:val="24"/>
        </w:rPr>
        <w:t xml:space="preserve"> (EMIL).  Issues associated with specific data products are circulated via Market Notice and discussed at the appropriate Working Group(s).  Individual data products are out of scope for this document.</w:t>
      </w:r>
    </w:p>
    <w:p w14:paraId="60B6042F" w14:textId="470E6C35"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60B60430" w14:textId="77777777" w:rsidR="0013439B" w:rsidRDefault="0013439B" w:rsidP="0013439B">
      <w:pPr>
        <w:rPr>
          <w:sz w:val="24"/>
          <w:szCs w:val="24"/>
        </w:rPr>
      </w:pPr>
    </w:p>
    <w:p w14:paraId="60B60431" w14:textId="77777777" w:rsidR="00E75262" w:rsidRPr="00E02036" w:rsidRDefault="00C14034" w:rsidP="00E02036">
      <w:pPr>
        <w:rPr>
          <w:sz w:val="24"/>
          <w:szCs w:val="24"/>
        </w:rPr>
      </w:pPr>
      <w:bookmarkStart w:id="20" w:name="_Toc197335023"/>
      <w:bookmarkStart w:id="21" w:name="_Toc197336755"/>
      <w:bookmarkStart w:id="22"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20"/>
      <w:bookmarkEnd w:id="21"/>
      <w:bookmarkEnd w:id="22"/>
      <w:r w:rsidR="00171988">
        <w:rPr>
          <w:sz w:val="24"/>
          <w:szCs w:val="24"/>
        </w:rPr>
        <w:t>.</w:t>
      </w:r>
      <w:r w:rsidRPr="00E02036" w:rsidDel="00C14034">
        <w:rPr>
          <w:sz w:val="24"/>
          <w:szCs w:val="24"/>
        </w:rPr>
        <w:t xml:space="preserve"> </w:t>
      </w:r>
    </w:p>
    <w:p w14:paraId="60B60432" w14:textId="402C4848" w:rsidR="0047665D" w:rsidRDefault="00F718E8" w:rsidP="0047665D">
      <w:pPr>
        <w:pStyle w:val="Heading1"/>
      </w:pPr>
      <w:bookmarkStart w:id="23" w:name="_Toc240777705"/>
      <w:r w:rsidRPr="0047665D">
        <w:t>2</w:t>
      </w:r>
      <w:r w:rsidR="00484B61" w:rsidRPr="0047665D">
        <w:t>.</w:t>
      </w:r>
      <w:r w:rsidR="00484B61" w:rsidRPr="0047665D">
        <w:tab/>
      </w:r>
      <w:r w:rsidR="0047665D" w:rsidRPr="0047665D">
        <w:t>Services</w:t>
      </w:r>
      <w:bookmarkEnd w:id="23"/>
    </w:p>
    <w:p w14:paraId="60B60433" w14:textId="0C701144" w:rsidR="007747CA" w:rsidRDefault="0040059F" w:rsidP="00AB0B78">
      <w:pPr>
        <w:rPr>
          <w:sz w:val="24"/>
          <w:szCs w:val="24"/>
        </w:rPr>
      </w:pPr>
      <w:r>
        <w:rPr>
          <w:sz w:val="24"/>
          <w:szCs w:val="24"/>
        </w:rPr>
        <w:t xml:space="preserve">The service </w:t>
      </w:r>
      <w:r w:rsidR="00CB6955">
        <w:rPr>
          <w:sz w:val="24"/>
          <w:szCs w:val="24"/>
        </w:rPr>
        <w:t>associated with this agreement:</w:t>
      </w:r>
      <w:r>
        <w:rPr>
          <w:sz w:val="24"/>
          <w:szCs w:val="24"/>
        </w:rPr>
        <w:t xml:space="preserve">  </w:t>
      </w:r>
    </w:p>
    <w:p w14:paraId="60B60435"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60B60446" w14:textId="751E33AC" w:rsidR="00F718E8" w:rsidRPr="00484B61" w:rsidRDefault="00BE753A" w:rsidP="00BE753A">
      <w:pPr>
        <w:pStyle w:val="Heading2"/>
      </w:pPr>
      <w:bookmarkStart w:id="24" w:name="_Toc240777709"/>
      <w:r>
        <w:t>2.</w:t>
      </w:r>
      <w:r w:rsidR="00540B94">
        <w:t>1</w:t>
      </w:r>
      <w:r>
        <w:tab/>
        <w:t xml:space="preserve">IT </w:t>
      </w:r>
      <w:r w:rsidR="00F718E8">
        <w:t>Application</w:t>
      </w:r>
      <w:r w:rsidR="005C04F7">
        <w:t>s</w:t>
      </w:r>
      <w:bookmarkEnd w:id="24"/>
    </w:p>
    <w:p w14:paraId="60B60447" w14:textId="14C24088" w:rsidR="00F718E8" w:rsidRPr="00AE3FC6" w:rsidRDefault="00BE753A" w:rsidP="000044F4">
      <w:pPr>
        <w:pStyle w:val="Heading3"/>
      </w:pPr>
      <w:bookmarkStart w:id="25" w:name="_Toc240777710"/>
      <w:r>
        <w:t>2.</w:t>
      </w:r>
      <w:r w:rsidR="00540B94">
        <w:t>1</w:t>
      </w:r>
      <w:r>
        <w:t>.1</w:t>
      </w:r>
      <w:r>
        <w:tab/>
      </w:r>
      <w:r>
        <w:tab/>
      </w:r>
      <w:r w:rsidR="00F718E8" w:rsidRPr="00C4216C">
        <w:t>Service scope</w:t>
      </w:r>
      <w:bookmarkEnd w:id="25"/>
    </w:p>
    <w:p w14:paraId="60B60448" w14:textId="77777777" w:rsidR="007628EF" w:rsidRDefault="007628EF" w:rsidP="009D533D">
      <w:pPr>
        <w:rPr>
          <w:sz w:val="24"/>
          <w:szCs w:val="24"/>
        </w:rPr>
      </w:pPr>
    </w:p>
    <w:p w14:paraId="60B60449"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60B6044A" w14:textId="77777777" w:rsidR="009D533D" w:rsidRDefault="009D533D" w:rsidP="009D533D">
      <w:pPr>
        <w:ind w:left="360"/>
        <w:rPr>
          <w:sz w:val="24"/>
          <w:szCs w:val="24"/>
        </w:rPr>
      </w:pPr>
    </w:p>
    <w:p w14:paraId="60B6044B" w14:textId="7777777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Public, Secure, and </w:t>
      </w:r>
      <w:r w:rsidR="00B94456">
        <w:rPr>
          <w:sz w:val="24"/>
          <w:szCs w:val="24"/>
        </w:rPr>
        <w:t>Certified</w:t>
      </w:r>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0B6044C" w14:textId="77777777" w:rsidR="006F5043" w:rsidRDefault="006F5043" w:rsidP="006F5043">
      <w:pPr>
        <w:ind w:left="360"/>
        <w:rPr>
          <w:sz w:val="24"/>
          <w:szCs w:val="24"/>
        </w:rPr>
      </w:pPr>
    </w:p>
    <w:p w14:paraId="60B6044D"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60B6044E" w14:textId="77777777" w:rsidR="006F5043" w:rsidRDefault="006F5043" w:rsidP="006F5043">
      <w:pPr>
        <w:ind w:left="360"/>
        <w:rPr>
          <w:sz w:val="24"/>
          <w:szCs w:val="24"/>
        </w:rPr>
      </w:pPr>
    </w:p>
    <w:p w14:paraId="60B6044F"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60B60450" w14:textId="77777777" w:rsidR="00D94FD9" w:rsidRDefault="00D94FD9" w:rsidP="00D94FD9">
      <w:pPr>
        <w:pStyle w:val="ListParagraph"/>
        <w:rPr>
          <w:b/>
          <w:sz w:val="24"/>
          <w:szCs w:val="24"/>
        </w:rPr>
      </w:pPr>
    </w:p>
    <w:p w14:paraId="60B6045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60B60452" w14:textId="77777777" w:rsidR="003D4178" w:rsidRDefault="003D4178" w:rsidP="003D4178">
      <w:pPr>
        <w:pStyle w:val="ListParagraph"/>
        <w:rPr>
          <w:b/>
          <w:sz w:val="24"/>
          <w:szCs w:val="24"/>
        </w:rPr>
      </w:pPr>
    </w:p>
    <w:p w14:paraId="60B60453"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60B60454" w14:textId="77777777" w:rsidR="00727C29" w:rsidRDefault="00727C29" w:rsidP="00727C29">
      <w:pPr>
        <w:pStyle w:val="ListParagraph"/>
        <w:rPr>
          <w:b/>
          <w:sz w:val="24"/>
          <w:szCs w:val="24"/>
        </w:rPr>
      </w:pPr>
    </w:p>
    <w:p w14:paraId="60B60455" w14:textId="2D2AFFF6" w:rsidR="00727C29" w:rsidRPr="006F5043" w:rsidRDefault="003D4178" w:rsidP="00E503ED">
      <w:pPr>
        <w:numPr>
          <w:ilvl w:val="0"/>
          <w:numId w:val="4"/>
        </w:numPr>
        <w:rPr>
          <w:b/>
          <w:sz w:val="24"/>
          <w:szCs w:val="24"/>
        </w:rPr>
      </w:pPr>
      <w:r>
        <w:rPr>
          <w:b/>
          <w:sz w:val="24"/>
          <w:szCs w:val="24"/>
        </w:rPr>
        <w:lastRenderedPageBreak/>
        <w:t xml:space="preserve">Market Management </w:t>
      </w:r>
      <w:r w:rsidR="00ED263E">
        <w:rPr>
          <w:b/>
          <w:sz w:val="24"/>
          <w:szCs w:val="24"/>
        </w:rPr>
        <w:t xml:space="preserve">System </w:t>
      </w:r>
      <w:r w:rsidR="00727C29">
        <w:rPr>
          <w:b/>
          <w:sz w:val="24"/>
          <w:szCs w:val="24"/>
        </w:rPr>
        <w:t>User Interface (</w:t>
      </w:r>
      <w:r>
        <w:rPr>
          <w:b/>
          <w:sz w:val="24"/>
          <w:szCs w:val="24"/>
        </w:rPr>
        <w:t>MM</w:t>
      </w:r>
      <w:r w:rsidR="00ED263E">
        <w:rPr>
          <w:b/>
          <w:sz w:val="24"/>
          <w:szCs w:val="24"/>
        </w:rPr>
        <w:t>S</w:t>
      </w:r>
      <w:r w:rsidR="00727C29">
        <w:rPr>
          <w:b/>
          <w:sz w:val="24"/>
          <w:szCs w:val="24"/>
        </w:rPr>
        <w:t xml:space="preserve">UI): </w:t>
      </w:r>
      <w:r w:rsidRPr="003D4178">
        <w:rPr>
          <w:sz w:val="24"/>
          <w:szCs w:val="24"/>
        </w:rPr>
        <w:t>P</w:t>
      </w:r>
      <w:r>
        <w:rPr>
          <w:sz w:val="24"/>
          <w:szCs w:val="24"/>
        </w:rPr>
        <w:t>oint of entry for Market Transactions</w:t>
      </w:r>
    </w:p>
    <w:p w14:paraId="60B60456" w14:textId="642FF955" w:rsidR="006F5043" w:rsidRDefault="006F5043" w:rsidP="006F5043">
      <w:pPr>
        <w:ind w:left="360"/>
        <w:rPr>
          <w:sz w:val="24"/>
          <w:szCs w:val="24"/>
        </w:rPr>
      </w:pPr>
    </w:p>
    <w:p w14:paraId="60B60458" w14:textId="333345DD" w:rsidR="003D4178" w:rsidRPr="00B052CE" w:rsidRDefault="003D4178" w:rsidP="00C01219">
      <w:pPr>
        <w:numPr>
          <w:ilvl w:val="0"/>
          <w:numId w:val="4"/>
        </w:numPr>
        <w:rPr>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0B60459" w14:textId="3CE34516" w:rsidR="00495906" w:rsidRPr="0050362D" w:rsidRDefault="00BE753A" w:rsidP="000044F4">
      <w:pPr>
        <w:pStyle w:val="Heading3"/>
      </w:pPr>
      <w:bookmarkStart w:id="26" w:name="_Toc165705263"/>
      <w:bookmarkStart w:id="27" w:name="_Toc240777711"/>
      <w:r>
        <w:t>2</w:t>
      </w:r>
      <w:r w:rsidR="00484B61">
        <w:t>.</w:t>
      </w:r>
      <w:r w:rsidR="00540B94">
        <w:t>1</w:t>
      </w:r>
      <w:r>
        <w:t>.2</w:t>
      </w:r>
      <w:r>
        <w:tab/>
      </w:r>
      <w:r>
        <w:tab/>
      </w:r>
      <w:bookmarkEnd w:id="26"/>
      <w:r>
        <w:t>Service Characteristics</w:t>
      </w:r>
      <w:bookmarkEnd w:id="27"/>
    </w:p>
    <w:p w14:paraId="60B6045A" w14:textId="77777777" w:rsidR="00F96D5E" w:rsidRDefault="00F96D5E" w:rsidP="00F96D5E"/>
    <w:p w14:paraId="60B6045B" w14:textId="77777777" w:rsidR="00004C76" w:rsidRPr="00F96D5E" w:rsidRDefault="00004C76" w:rsidP="00F96D5E">
      <w:pPr>
        <w:rPr>
          <w:b/>
          <w:i/>
          <w:sz w:val="24"/>
          <w:szCs w:val="24"/>
        </w:rPr>
      </w:pPr>
      <w:r w:rsidRPr="00F96D5E">
        <w:rPr>
          <w:b/>
          <w:i/>
          <w:sz w:val="24"/>
          <w:szCs w:val="24"/>
        </w:rPr>
        <w:t>Hours of operation</w:t>
      </w:r>
    </w:p>
    <w:p w14:paraId="60B6045C" w14:textId="3429491B"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r w:rsidR="00740C27">
        <w:rPr>
          <w:sz w:val="24"/>
          <w:szCs w:val="24"/>
        </w:rPr>
        <w:t>supporting</w:t>
      </w:r>
      <w:r w:rsidR="00D255D0">
        <w:rPr>
          <w:sz w:val="24"/>
          <w:szCs w:val="24"/>
        </w:rPr>
        <w:t xml:space="preserve"> the applications of this</w:t>
      </w:r>
      <w:r w:rsidR="00D202E4">
        <w:rPr>
          <w:sz w:val="24"/>
          <w:szCs w:val="24"/>
        </w:rPr>
        <w:t xml:space="preserve"> service 24</w:t>
      </w:r>
      <w:r w:rsidR="00BA2FA3">
        <w:rPr>
          <w:sz w:val="24"/>
          <w:szCs w:val="24"/>
        </w:rPr>
        <w:t xml:space="preserve"> x </w:t>
      </w:r>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w:t>
      </w:r>
      <w:r w:rsidR="00E22B30">
        <w:rPr>
          <w:sz w:val="24"/>
          <w:szCs w:val="24"/>
        </w:rPr>
        <w:t>-</w:t>
      </w:r>
      <w:r w:rsidR="00B94456">
        <w:rPr>
          <w:sz w:val="24"/>
          <w:szCs w:val="24"/>
        </w:rPr>
        <w:t>Time, 24 x 7.</w:t>
      </w:r>
    </w:p>
    <w:p w14:paraId="60B6045D" w14:textId="77777777" w:rsidR="00711A3F" w:rsidRDefault="00711A3F" w:rsidP="00711A3F">
      <w:pPr>
        <w:rPr>
          <w:b/>
          <w:i/>
          <w:sz w:val="24"/>
          <w:szCs w:val="24"/>
        </w:rPr>
      </w:pPr>
    </w:p>
    <w:p w14:paraId="60B6045E" w14:textId="77777777" w:rsidR="00711A3F" w:rsidRPr="00F96D5E" w:rsidRDefault="00711A3F" w:rsidP="00711A3F">
      <w:pPr>
        <w:rPr>
          <w:b/>
          <w:i/>
          <w:sz w:val="24"/>
          <w:szCs w:val="24"/>
        </w:rPr>
      </w:pPr>
      <w:r w:rsidRPr="00F96D5E">
        <w:rPr>
          <w:b/>
          <w:i/>
          <w:sz w:val="24"/>
          <w:szCs w:val="24"/>
        </w:rPr>
        <w:t>Availability Targets</w:t>
      </w:r>
    </w:p>
    <w:p w14:paraId="60B6045F"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60B60460" w14:textId="77777777" w:rsidR="00E14E92" w:rsidRDefault="00E14E92" w:rsidP="00711A3F">
      <w:pPr>
        <w:rPr>
          <w:sz w:val="24"/>
          <w:szCs w:val="24"/>
        </w:rPr>
      </w:pPr>
    </w:p>
    <w:p w14:paraId="60B60461"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60B60464" w14:textId="77777777" w:rsidTr="00E14E92">
        <w:trPr>
          <w:trHeight w:val="210"/>
        </w:trPr>
        <w:tc>
          <w:tcPr>
            <w:tcW w:w="2988" w:type="dxa"/>
          </w:tcPr>
          <w:p w14:paraId="60B60462" w14:textId="77777777" w:rsidR="00E14E92" w:rsidRPr="009E7453" w:rsidRDefault="00E14E92" w:rsidP="00E14E92">
            <w:pPr>
              <w:rPr>
                <w:b/>
              </w:rPr>
            </w:pPr>
            <w:r w:rsidRPr="009E7453">
              <w:rPr>
                <w:b/>
              </w:rPr>
              <w:t>Support Tier</w:t>
            </w:r>
          </w:p>
        </w:tc>
        <w:tc>
          <w:tcPr>
            <w:tcW w:w="5850" w:type="dxa"/>
          </w:tcPr>
          <w:p w14:paraId="60B60463" w14:textId="77777777" w:rsidR="00E14E92" w:rsidRPr="009E7453" w:rsidRDefault="00E14E92" w:rsidP="00E14E92">
            <w:pPr>
              <w:rPr>
                <w:b/>
              </w:rPr>
            </w:pPr>
            <w:r w:rsidRPr="009E7453">
              <w:rPr>
                <w:b/>
              </w:rPr>
              <w:t>Specification</w:t>
            </w:r>
          </w:p>
        </w:tc>
      </w:tr>
      <w:tr w:rsidR="00E14E92" w14:paraId="60B60469" w14:textId="77777777" w:rsidTr="00E14E92">
        <w:trPr>
          <w:trHeight w:val="1372"/>
        </w:trPr>
        <w:tc>
          <w:tcPr>
            <w:tcW w:w="2988" w:type="dxa"/>
          </w:tcPr>
          <w:p w14:paraId="60B60465" w14:textId="77777777" w:rsidR="00E14E92" w:rsidRDefault="00E14E92" w:rsidP="00E14E92">
            <w:r>
              <w:t>Real-Time</w:t>
            </w:r>
          </w:p>
        </w:tc>
        <w:tc>
          <w:tcPr>
            <w:tcW w:w="5850" w:type="dxa"/>
          </w:tcPr>
          <w:p w14:paraId="60B60466"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0B60467" w14:textId="77777777" w:rsidR="00E14E92" w:rsidRDefault="00E14E92" w:rsidP="00E14E92">
            <w:pPr>
              <w:pStyle w:val="ListParagraph"/>
              <w:numPr>
                <w:ilvl w:val="0"/>
                <w:numId w:val="6"/>
              </w:numPr>
            </w:pPr>
            <w:r>
              <w:t>Work until resolution for issues affecting system performance or availability</w:t>
            </w:r>
          </w:p>
          <w:p w14:paraId="60B60468" w14:textId="77777777" w:rsidR="00E14E92" w:rsidRDefault="00E14E92" w:rsidP="00E14E92">
            <w:pPr>
              <w:pStyle w:val="ListParagraph"/>
              <w:numPr>
                <w:ilvl w:val="0"/>
                <w:numId w:val="6"/>
              </w:numPr>
            </w:pPr>
            <w:r>
              <w:t>Problem and Issue Escalation happens in real-time</w:t>
            </w:r>
          </w:p>
        </w:tc>
      </w:tr>
    </w:tbl>
    <w:p w14:paraId="60B6046A" w14:textId="77777777" w:rsidR="00F96D5E" w:rsidRDefault="00F96D5E" w:rsidP="00C6306D">
      <w:pPr>
        <w:rPr>
          <w:sz w:val="24"/>
          <w:szCs w:val="24"/>
        </w:rPr>
      </w:pPr>
    </w:p>
    <w:p w14:paraId="60B6046B" w14:textId="77777777" w:rsidR="00C81BF6" w:rsidRDefault="00C81BF6" w:rsidP="00F96D5E">
      <w:pPr>
        <w:rPr>
          <w:b/>
          <w:i/>
          <w:sz w:val="24"/>
          <w:szCs w:val="24"/>
        </w:rPr>
      </w:pPr>
    </w:p>
    <w:p w14:paraId="60B6046C" w14:textId="77777777" w:rsidR="00C81BF6" w:rsidRDefault="00C81BF6" w:rsidP="00F96D5E">
      <w:pPr>
        <w:rPr>
          <w:b/>
          <w:i/>
          <w:sz w:val="24"/>
          <w:szCs w:val="24"/>
        </w:rPr>
      </w:pPr>
    </w:p>
    <w:p w14:paraId="60B6046D" w14:textId="77777777" w:rsidR="00C81BF6" w:rsidRDefault="00C81BF6" w:rsidP="00F96D5E">
      <w:pPr>
        <w:rPr>
          <w:b/>
          <w:i/>
          <w:sz w:val="24"/>
          <w:szCs w:val="24"/>
        </w:rPr>
      </w:pPr>
    </w:p>
    <w:p w14:paraId="60B6046E" w14:textId="77777777" w:rsidR="00C81BF6" w:rsidRDefault="00C81BF6" w:rsidP="00F96D5E">
      <w:pPr>
        <w:rPr>
          <w:b/>
          <w:i/>
          <w:sz w:val="24"/>
          <w:szCs w:val="24"/>
        </w:rPr>
      </w:pPr>
    </w:p>
    <w:p w14:paraId="60B6046F" w14:textId="77777777" w:rsidR="00C81BF6" w:rsidRDefault="00C81BF6" w:rsidP="00F96D5E">
      <w:pPr>
        <w:rPr>
          <w:b/>
          <w:i/>
          <w:sz w:val="24"/>
          <w:szCs w:val="24"/>
        </w:rPr>
      </w:pPr>
    </w:p>
    <w:p w14:paraId="60B60470" w14:textId="77777777" w:rsidR="008D2833" w:rsidRDefault="008D2833" w:rsidP="00F96D5E">
      <w:pPr>
        <w:rPr>
          <w:b/>
          <w:i/>
          <w:sz w:val="24"/>
          <w:szCs w:val="24"/>
        </w:rPr>
      </w:pPr>
    </w:p>
    <w:p w14:paraId="60B60471"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60B60472" w14:textId="77777777" w:rsidR="0069219C" w:rsidRPr="00F96D5E" w:rsidRDefault="0069219C" w:rsidP="00F96D5E">
      <w:pPr>
        <w:rPr>
          <w:b/>
          <w:i/>
          <w:sz w:val="24"/>
          <w:szCs w:val="24"/>
        </w:rPr>
      </w:pPr>
    </w:p>
    <w:p w14:paraId="60B60473" w14:textId="77777777" w:rsidR="008D1C36" w:rsidRDefault="008D1C36" w:rsidP="008D1C36">
      <w:pPr>
        <w:rPr>
          <w:sz w:val="24"/>
          <w:szCs w:val="24"/>
        </w:rPr>
      </w:pPr>
      <w:bookmarkStart w:id="28"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0B60474" w14:textId="77777777" w:rsidR="00BB0BEA" w:rsidRDefault="00BB0BEA" w:rsidP="008D1C36">
      <w:pPr>
        <w:rPr>
          <w:sz w:val="24"/>
          <w:szCs w:val="24"/>
        </w:rPr>
      </w:pPr>
    </w:p>
    <w:bookmarkEnd w:id="28"/>
    <w:p w14:paraId="60B60475"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0B60476" w14:textId="77777777" w:rsidR="009A6083" w:rsidRDefault="009A6083" w:rsidP="009A6083"/>
    <w:p w14:paraId="60B60477" w14:textId="77777777" w:rsidR="009A6083" w:rsidRDefault="00990ACB" w:rsidP="00B94456">
      <w:pPr>
        <w:jc w:val="center"/>
      </w:pPr>
      <w:r>
        <w:object w:dxaOrig="14398" w:dyaOrig="5250" w14:anchorId="60B60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126.75pt" o:ole="">
            <v:imagedata r:id="rId13" o:title=""/>
          </v:shape>
          <o:OLEObject Type="Embed" ProgID="Visio.Drawing.11" ShapeID="_x0000_i1025" DrawAspect="Content" ObjectID="_1569077114" r:id="rId14"/>
        </w:object>
      </w:r>
    </w:p>
    <w:p w14:paraId="60B60478" w14:textId="77777777" w:rsidR="009A6083" w:rsidRDefault="009A6083" w:rsidP="009A6083">
      <w:pPr>
        <w:tabs>
          <w:tab w:val="left" w:pos="2700"/>
        </w:tabs>
      </w:pPr>
    </w:p>
    <w:p w14:paraId="60B60479" w14:textId="77777777" w:rsidR="00CD6C12" w:rsidRPr="000E6A34" w:rsidRDefault="00CD6C12" w:rsidP="00CD6C12">
      <w:pPr>
        <w:rPr>
          <w:b/>
          <w:i/>
          <w:sz w:val="24"/>
          <w:szCs w:val="24"/>
        </w:rPr>
      </w:pPr>
      <w:r w:rsidRPr="000E6A34">
        <w:rPr>
          <w:b/>
          <w:i/>
          <w:sz w:val="24"/>
          <w:szCs w:val="24"/>
        </w:rPr>
        <w:t>Release Window:</w:t>
      </w:r>
    </w:p>
    <w:p w14:paraId="60B6047A" w14:textId="030C2F12" w:rsidR="00CD6C12" w:rsidRDefault="00CD6C12" w:rsidP="00CD6C12">
      <w:pPr>
        <w:numPr>
          <w:ilvl w:val="0"/>
          <w:numId w:val="1"/>
        </w:numPr>
        <w:rPr>
          <w:sz w:val="24"/>
          <w:szCs w:val="24"/>
        </w:rPr>
      </w:pPr>
      <w:r>
        <w:rPr>
          <w:sz w:val="24"/>
          <w:szCs w:val="24"/>
        </w:rPr>
        <w:t xml:space="preserve">ERCOT will schedule </w:t>
      </w:r>
      <w:r w:rsidR="000F6D6D">
        <w:rPr>
          <w:sz w:val="24"/>
          <w:szCs w:val="24"/>
        </w:rPr>
        <w:t>6</w:t>
      </w:r>
      <w:r>
        <w:rPr>
          <w:sz w:val="24"/>
          <w:szCs w:val="24"/>
        </w:rPr>
        <w:t xml:space="preserve"> planned </w:t>
      </w:r>
      <w:r w:rsidR="00525553">
        <w:rPr>
          <w:sz w:val="24"/>
          <w:szCs w:val="24"/>
        </w:rPr>
        <w:t xml:space="preserve">application </w:t>
      </w:r>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60B6047B" w14:textId="6FF95272" w:rsidR="00CD6C12" w:rsidRDefault="00CD6C12" w:rsidP="00CD6C12">
      <w:pPr>
        <w:numPr>
          <w:ilvl w:val="0"/>
          <w:numId w:val="1"/>
        </w:numPr>
        <w:rPr>
          <w:sz w:val="24"/>
          <w:szCs w:val="24"/>
        </w:rPr>
      </w:pPr>
      <w:r>
        <w:rPr>
          <w:sz w:val="24"/>
          <w:szCs w:val="24"/>
        </w:rPr>
        <w:lastRenderedPageBreak/>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0B6047C" w14:textId="4ADCDDBE" w:rsidR="00CD6C12" w:rsidRDefault="00525553" w:rsidP="00CD6C12">
      <w:pPr>
        <w:tabs>
          <w:tab w:val="left" w:pos="2700"/>
        </w:tabs>
      </w:pPr>
      <w:r>
        <w:object w:dxaOrig="13725" w:dyaOrig="4500" w14:anchorId="60B60555">
          <v:shape id="_x0000_i1026" type="#_x0000_t75" style="width:364.5pt;height:119.25pt" o:ole="">
            <v:imagedata r:id="rId15" o:title=""/>
          </v:shape>
          <o:OLEObject Type="Embed" ProgID="Visio.Drawing.11" ShapeID="_x0000_i1026" DrawAspect="Content" ObjectID="_1569077115" r:id="rId16"/>
        </w:object>
      </w:r>
    </w:p>
    <w:p w14:paraId="60B6047D" w14:textId="77777777" w:rsidR="00CD6C12" w:rsidRDefault="00CD6C12" w:rsidP="00CD6C12">
      <w:pPr>
        <w:rPr>
          <w:b/>
          <w:i/>
          <w:sz w:val="24"/>
          <w:szCs w:val="24"/>
        </w:rPr>
      </w:pPr>
    </w:p>
    <w:p w14:paraId="363BBF5E" w14:textId="77777777" w:rsidR="0074556A" w:rsidRDefault="0074556A" w:rsidP="00CD6C12">
      <w:pPr>
        <w:rPr>
          <w:b/>
          <w:i/>
          <w:sz w:val="24"/>
          <w:szCs w:val="24"/>
        </w:rPr>
      </w:pPr>
    </w:p>
    <w:p w14:paraId="50DC11E3" w14:textId="77777777" w:rsidR="008A3DC9" w:rsidRDefault="008A3DC9" w:rsidP="008A3DC9">
      <w:pPr>
        <w:rPr>
          <w:b/>
          <w:i/>
          <w:sz w:val="24"/>
          <w:szCs w:val="24"/>
        </w:rPr>
      </w:pPr>
    </w:p>
    <w:p w14:paraId="1E7E4B4A" w14:textId="1B07A60A" w:rsidR="00306D07" w:rsidDel="00C02584" w:rsidRDefault="00306D07" w:rsidP="00306D07">
      <w:pPr>
        <w:rPr>
          <w:del w:id="29" w:author="Pagliai, Dave" w:date="2017-10-09T17:55:00Z"/>
          <w:b/>
          <w:i/>
          <w:sz w:val="24"/>
          <w:szCs w:val="24"/>
        </w:rPr>
      </w:pPr>
      <w:del w:id="30" w:author="Pagliai, Dave" w:date="2017-10-09T17:55:00Z">
        <w:r w:rsidDel="00C02584">
          <w:rPr>
            <w:b/>
            <w:i/>
            <w:sz w:val="24"/>
            <w:szCs w:val="24"/>
          </w:rPr>
          <w:delText>2017 Release Calendar</w:delText>
        </w:r>
      </w:del>
    </w:p>
    <w:p w14:paraId="6E1B1A11" w14:textId="0F799B1D" w:rsidR="00306D07" w:rsidDel="00C02584" w:rsidRDefault="00306D07" w:rsidP="00306D07">
      <w:pPr>
        <w:rPr>
          <w:del w:id="31" w:author="Pagliai, Dave" w:date="2017-10-09T17:55:00Z"/>
          <w:b/>
          <w:i/>
          <w:sz w:val="24"/>
          <w:szCs w:val="24"/>
        </w:rPr>
      </w:pPr>
    </w:p>
    <w:p w14:paraId="20C3F0E5" w14:textId="09E21FEC" w:rsidR="00306D07" w:rsidDel="00C02584" w:rsidRDefault="00306D07" w:rsidP="00306D07">
      <w:pPr>
        <w:rPr>
          <w:del w:id="32" w:author="Pagliai, Dave" w:date="2017-10-09T17:55:00Z"/>
          <w:b/>
          <w:i/>
          <w:sz w:val="24"/>
          <w:szCs w:val="24"/>
        </w:rPr>
      </w:pPr>
      <w:del w:id="33" w:author="Pagliai, Dave" w:date="2017-10-09T17:55:00Z">
        <w:r w:rsidDel="00C02584">
          <w:rPr>
            <w:b/>
            <w:i/>
            <w:sz w:val="24"/>
            <w:szCs w:val="24"/>
          </w:rPr>
          <w:delText>Weekend/Retail Release</w:delText>
        </w:r>
      </w:del>
    </w:p>
    <w:tbl>
      <w:tblPr>
        <w:tblW w:w="3010" w:type="dxa"/>
        <w:tblInd w:w="93" w:type="dxa"/>
        <w:tblLook w:val="04A0" w:firstRow="1" w:lastRow="0" w:firstColumn="1" w:lastColumn="0" w:noHBand="0" w:noVBand="1"/>
      </w:tblPr>
      <w:tblGrid>
        <w:gridCol w:w="1081"/>
        <w:gridCol w:w="839"/>
        <w:gridCol w:w="1090"/>
      </w:tblGrid>
      <w:tr w:rsidR="00306D07" w:rsidRPr="000776D9" w:rsidDel="00C02584" w14:paraId="47457D04" w14:textId="4560E3C4" w:rsidTr="00301F66">
        <w:trPr>
          <w:trHeight w:val="600"/>
          <w:del w:id="34" w:author="Pagliai, Dave" w:date="2017-10-09T17:55: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17FD3844" w14:textId="42EF5782" w:rsidR="00306D07" w:rsidDel="00C02584" w:rsidRDefault="00306D07" w:rsidP="00301F66">
            <w:pPr>
              <w:jc w:val="center"/>
              <w:rPr>
                <w:del w:id="35" w:author="Pagliai, Dave" w:date="2017-10-09T17:55:00Z"/>
                <w:rFonts w:ascii="Calibri" w:hAnsi="Calibri"/>
                <w:b/>
                <w:bCs/>
                <w:color w:val="000000"/>
                <w:sz w:val="22"/>
                <w:szCs w:val="22"/>
              </w:rPr>
            </w:pPr>
          </w:p>
          <w:p w14:paraId="68644F95" w14:textId="6B4DBC76" w:rsidR="00306D07" w:rsidRPr="000776D9" w:rsidDel="00C02584" w:rsidRDefault="00306D07" w:rsidP="00301F66">
            <w:pPr>
              <w:jc w:val="center"/>
              <w:rPr>
                <w:del w:id="36" w:author="Pagliai, Dave" w:date="2017-10-09T17:55:00Z"/>
                <w:rFonts w:ascii="Calibri" w:hAnsi="Calibri"/>
                <w:b/>
                <w:bCs/>
                <w:color w:val="000000"/>
                <w:sz w:val="22"/>
                <w:szCs w:val="22"/>
              </w:rPr>
            </w:pPr>
            <w:del w:id="37" w:author="Pagliai, Dave" w:date="2017-10-09T17:55:00Z">
              <w:r w:rsidDel="00C02584">
                <w:rPr>
                  <w:rFonts w:ascii="Calibri" w:hAnsi="Calibri"/>
                  <w:b/>
                  <w:bCs/>
                  <w:color w:val="000000"/>
                  <w:sz w:val="22"/>
                  <w:szCs w:val="22"/>
                </w:rPr>
                <w:delText>Release</w:delText>
              </w:r>
            </w:del>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B4E00E3" w14:textId="6601ACF7" w:rsidR="00306D07" w:rsidRPr="000776D9" w:rsidDel="00C02584" w:rsidRDefault="00306D07" w:rsidP="00301F66">
            <w:pPr>
              <w:jc w:val="center"/>
              <w:rPr>
                <w:del w:id="38" w:author="Pagliai, Dave" w:date="2017-10-09T17:55:00Z"/>
                <w:rFonts w:ascii="Calibri" w:hAnsi="Calibri"/>
                <w:b/>
                <w:bCs/>
                <w:color w:val="000000"/>
                <w:sz w:val="22"/>
                <w:szCs w:val="22"/>
              </w:rPr>
            </w:pPr>
            <w:del w:id="39" w:author="Pagliai, Dave" w:date="2017-10-09T17:55:00Z">
              <w:r w:rsidRPr="000776D9" w:rsidDel="00C02584">
                <w:rPr>
                  <w:rFonts w:ascii="Calibri" w:hAnsi="Calibri"/>
                  <w:b/>
                  <w:bCs/>
                  <w:color w:val="000000"/>
                  <w:sz w:val="22"/>
                  <w:szCs w:val="22"/>
                </w:rPr>
                <w:delText>Month</w:delText>
              </w:r>
            </w:del>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2A84E4AD" w14:textId="642DA006" w:rsidR="00306D07" w:rsidRPr="000776D9" w:rsidDel="00C02584" w:rsidRDefault="00306D07" w:rsidP="00301F66">
            <w:pPr>
              <w:jc w:val="center"/>
              <w:rPr>
                <w:del w:id="40" w:author="Pagliai, Dave" w:date="2017-10-09T17:55:00Z"/>
                <w:rFonts w:ascii="Calibri" w:hAnsi="Calibri"/>
                <w:b/>
                <w:bCs/>
                <w:color w:val="000000"/>
                <w:sz w:val="22"/>
                <w:szCs w:val="22"/>
              </w:rPr>
            </w:pPr>
            <w:del w:id="41" w:author="Pagliai, Dave" w:date="2017-10-09T17:55:00Z">
              <w:r w:rsidRPr="000776D9" w:rsidDel="00C02584">
                <w:rPr>
                  <w:rFonts w:ascii="Calibri" w:hAnsi="Calibri"/>
                  <w:b/>
                  <w:bCs/>
                  <w:color w:val="000000"/>
                  <w:sz w:val="22"/>
                  <w:szCs w:val="22"/>
                </w:rPr>
                <w:delText xml:space="preserve">Weekend </w:delText>
              </w:r>
              <w:r w:rsidDel="00C02584">
                <w:rPr>
                  <w:rFonts w:ascii="Calibri" w:hAnsi="Calibri"/>
                  <w:b/>
                  <w:bCs/>
                  <w:color w:val="000000"/>
                  <w:sz w:val="22"/>
                  <w:szCs w:val="22"/>
                </w:rPr>
                <w:delText>Release</w:delText>
              </w:r>
            </w:del>
          </w:p>
        </w:tc>
      </w:tr>
      <w:tr w:rsidR="00306D07" w:rsidRPr="000776D9" w:rsidDel="00C02584" w14:paraId="3E974243" w14:textId="6893DEF8" w:rsidTr="00301F66">
        <w:trPr>
          <w:trHeight w:val="300"/>
          <w:del w:id="42" w:author="Pagliai, Dave" w:date="2017-10-09T17:55:00Z"/>
        </w:trPr>
        <w:tc>
          <w:tcPr>
            <w:tcW w:w="1095" w:type="dxa"/>
            <w:tcBorders>
              <w:top w:val="nil"/>
              <w:left w:val="single" w:sz="4" w:space="0" w:color="auto"/>
              <w:bottom w:val="single" w:sz="4" w:space="0" w:color="auto"/>
              <w:right w:val="single" w:sz="4" w:space="0" w:color="auto"/>
            </w:tcBorders>
          </w:tcPr>
          <w:p w14:paraId="4FD9D6D2" w14:textId="1AC3D056" w:rsidR="00306D07" w:rsidDel="00C02584" w:rsidRDefault="00306D07" w:rsidP="00301F66">
            <w:pPr>
              <w:jc w:val="center"/>
              <w:rPr>
                <w:del w:id="43" w:author="Pagliai, Dave" w:date="2017-10-09T17:55:00Z"/>
                <w:rFonts w:ascii="Calibri" w:hAnsi="Calibri"/>
                <w:color w:val="000000"/>
                <w:sz w:val="22"/>
                <w:szCs w:val="22"/>
              </w:rPr>
            </w:pPr>
            <w:del w:id="44" w:author="Pagliai, Dave" w:date="2017-10-09T17:55:00Z">
              <w:r w:rsidDel="00C02584">
                <w:rPr>
                  <w:rFonts w:ascii="Calibri" w:hAnsi="Calibri"/>
                  <w:color w:val="000000"/>
                  <w:sz w:val="22"/>
                  <w:szCs w:val="22"/>
                </w:rPr>
                <w:delText>Retail R1</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313245B" w14:textId="0517463C" w:rsidR="00306D07" w:rsidRPr="000776D9" w:rsidDel="00C02584" w:rsidRDefault="00306D07" w:rsidP="00301F66">
            <w:pPr>
              <w:jc w:val="center"/>
              <w:rPr>
                <w:del w:id="45" w:author="Pagliai, Dave" w:date="2017-10-09T17:55:00Z"/>
                <w:rFonts w:ascii="Calibri" w:hAnsi="Calibri"/>
                <w:color w:val="000000"/>
                <w:sz w:val="22"/>
                <w:szCs w:val="22"/>
              </w:rPr>
            </w:pPr>
            <w:del w:id="46" w:author="Pagliai, Dave" w:date="2017-10-09T17:55:00Z">
              <w:r w:rsidDel="00C02584">
                <w:rPr>
                  <w:rFonts w:ascii="Calibri" w:hAnsi="Calibri"/>
                  <w:color w:val="000000"/>
                  <w:sz w:val="22"/>
                  <w:szCs w:val="22"/>
                </w:rPr>
                <w:delText>Mar</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4066B0BE" w14:textId="10F38076" w:rsidR="00306D07" w:rsidRPr="000776D9" w:rsidDel="00C02584" w:rsidRDefault="00306D07" w:rsidP="00301F66">
            <w:pPr>
              <w:jc w:val="center"/>
              <w:rPr>
                <w:del w:id="47" w:author="Pagliai, Dave" w:date="2017-10-09T17:55:00Z"/>
                <w:rFonts w:ascii="Calibri" w:hAnsi="Calibri"/>
                <w:color w:val="000000"/>
                <w:sz w:val="22"/>
                <w:szCs w:val="22"/>
              </w:rPr>
            </w:pPr>
            <w:del w:id="48" w:author="Pagliai, Dave" w:date="2017-10-09T17:55:00Z">
              <w:r w:rsidDel="00C02584">
                <w:rPr>
                  <w:rFonts w:ascii="Calibri" w:hAnsi="Calibri"/>
                  <w:color w:val="000000"/>
                  <w:sz w:val="22"/>
                  <w:szCs w:val="22"/>
                </w:rPr>
                <w:delText>25, 26</w:delText>
              </w:r>
            </w:del>
          </w:p>
        </w:tc>
      </w:tr>
      <w:tr w:rsidR="00306D07" w:rsidRPr="000776D9" w:rsidDel="00C02584" w14:paraId="62D2152B" w14:textId="23298116" w:rsidTr="00301F66">
        <w:trPr>
          <w:trHeight w:val="300"/>
          <w:del w:id="49" w:author="Pagliai, Dave" w:date="2017-10-09T17:55:00Z"/>
        </w:trPr>
        <w:tc>
          <w:tcPr>
            <w:tcW w:w="1095" w:type="dxa"/>
            <w:tcBorders>
              <w:top w:val="nil"/>
              <w:left w:val="single" w:sz="4" w:space="0" w:color="auto"/>
              <w:bottom w:val="single" w:sz="4" w:space="0" w:color="auto"/>
              <w:right w:val="single" w:sz="4" w:space="0" w:color="auto"/>
            </w:tcBorders>
          </w:tcPr>
          <w:p w14:paraId="4BD5EAFE" w14:textId="55539EE3" w:rsidR="00306D07" w:rsidDel="00C02584" w:rsidRDefault="00306D07" w:rsidP="00301F66">
            <w:pPr>
              <w:jc w:val="center"/>
              <w:rPr>
                <w:del w:id="50" w:author="Pagliai, Dave" w:date="2017-10-09T17:55:00Z"/>
                <w:rFonts w:ascii="Calibri" w:hAnsi="Calibri"/>
                <w:color w:val="000000"/>
                <w:sz w:val="22"/>
                <w:szCs w:val="22"/>
              </w:rPr>
            </w:pPr>
            <w:del w:id="51" w:author="Pagliai, Dave" w:date="2017-10-09T17:55:00Z">
              <w:r w:rsidDel="00C02584">
                <w:rPr>
                  <w:rFonts w:ascii="Calibri" w:hAnsi="Calibri"/>
                  <w:color w:val="000000"/>
                  <w:sz w:val="22"/>
                  <w:szCs w:val="22"/>
                </w:rPr>
                <w:delText>Retail R2</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68A4E644" w14:textId="0DDBA4F1" w:rsidR="00306D07" w:rsidRPr="000776D9" w:rsidDel="00C02584" w:rsidRDefault="00306D07" w:rsidP="00301F66">
            <w:pPr>
              <w:jc w:val="center"/>
              <w:rPr>
                <w:del w:id="52" w:author="Pagliai, Dave" w:date="2017-10-09T17:55:00Z"/>
                <w:rFonts w:ascii="Calibri" w:hAnsi="Calibri"/>
                <w:color w:val="000000"/>
                <w:sz w:val="22"/>
                <w:szCs w:val="22"/>
              </w:rPr>
            </w:pPr>
            <w:del w:id="53" w:author="Pagliai, Dave" w:date="2017-10-09T17:55:00Z">
              <w:r w:rsidDel="00C02584">
                <w:rPr>
                  <w:rFonts w:ascii="Calibri" w:hAnsi="Calibri"/>
                  <w:color w:val="000000"/>
                  <w:sz w:val="22"/>
                  <w:szCs w:val="22"/>
                </w:rPr>
                <w:delText>Jun</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1922B04C" w14:textId="1F3DDBE4" w:rsidR="00306D07" w:rsidRPr="000776D9" w:rsidDel="00C02584" w:rsidRDefault="00306D07" w:rsidP="00301F66">
            <w:pPr>
              <w:jc w:val="center"/>
              <w:rPr>
                <w:del w:id="54" w:author="Pagliai, Dave" w:date="2017-10-09T17:55:00Z"/>
                <w:rFonts w:ascii="Calibri" w:hAnsi="Calibri"/>
                <w:color w:val="000000"/>
                <w:sz w:val="22"/>
                <w:szCs w:val="22"/>
              </w:rPr>
            </w:pPr>
            <w:del w:id="55" w:author="Pagliai, Dave" w:date="2017-10-09T17:55:00Z">
              <w:r w:rsidDel="00C02584">
                <w:rPr>
                  <w:rFonts w:ascii="Calibri" w:hAnsi="Calibri"/>
                  <w:color w:val="000000"/>
                  <w:sz w:val="22"/>
                  <w:szCs w:val="22"/>
                </w:rPr>
                <w:delText>03, 04</w:delText>
              </w:r>
            </w:del>
          </w:p>
        </w:tc>
      </w:tr>
      <w:tr w:rsidR="00306D07" w:rsidRPr="000776D9" w:rsidDel="00C02584" w14:paraId="2A841B08" w14:textId="12414A3F" w:rsidTr="00301F66">
        <w:trPr>
          <w:trHeight w:val="300"/>
          <w:del w:id="56" w:author="Pagliai, Dave" w:date="2017-10-09T17:55:00Z"/>
        </w:trPr>
        <w:tc>
          <w:tcPr>
            <w:tcW w:w="1095" w:type="dxa"/>
            <w:tcBorders>
              <w:top w:val="nil"/>
              <w:left w:val="single" w:sz="4" w:space="0" w:color="auto"/>
              <w:bottom w:val="single" w:sz="4" w:space="0" w:color="auto"/>
              <w:right w:val="single" w:sz="4" w:space="0" w:color="auto"/>
            </w:tcBorders>
          </w:tcPr>
          <w:p w14:paraId="3083105A" w14:textId="52DD2840" w:rsidR="00306D07" w:rsidDel="00C02584" w:rsidRDefault="00306D07" w:rsidP="00301F66">
            <w:pPr>
              <w:jc w:val="center"/>
              <w:rPr>
                <w:del w:id="57" w:author="Pagliai, Dave" w:date="2017-10-09T17:55:00Z"/>
                <w:rFonts w:ascii="Calibri" w:hAnsi="Calibri"/>
                <w:color w:val="000000"/>
                <w:sz w:val="22"/>
                <w:szCs w:val="22"/>
              </w:rPr>
            </w:pPr>
            <w:del w:id="58" w:author="Pagliai, Dave" w:date="2017-10-09T17:55:00Z">
              <w:r w:rsidDel="00C02584">
                <w:rPr>
                  <w:rFonts w:ascii="Calibri" w:hAnsi="Calibri"/>
                  <w:color w:val="000000"/>
                  <w:sz w:val="22"/>
                  <w:szCs w:val="22"/>
                </w:rPr>
                <w:delText>Retail R3</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2F171E98" w14:textId="76BF06CA" w:rsidR="00306D07" w:rsidRPr="000776D9" w:rsidDel="00C02584" w:rsidRDefault="00306D07" w:rsidP="00301F66">
            <w:pPr>
              <w:jc w:val="center"/>
              <w:rPr>
                <w:del w:id="59" w:author="Pagliai, Dave" w:date="2017-10-09T17:55:00Z"/>
                <w:rFonts w:ascii="Calibri" w:hAnsi="Calibri"/>
                <w:color w:val="000000"/>
                <w:sz w:val="22"/>
                <w:szCs w:val="22"/>
              </w:rPr>
            </w:pPr>
            <w:del w:id="60" w:author="Pagliai, Dave" w:date="2017-10-09T17:55:00Z">
              <w:r w:rsidDel="00C02584">
                <w:rPr>
                  <w:rFonts w:ascii="Calibri" w:hAnsi="Calibri"/>
                  <w:color w:val="000000"/>
                  <w:sz w:val="22"/>
                  <w:szCs w:val="22"/>
                </w:rPr>
                <w:delText>Jul</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24FD7527" w14:textId="229A3DCB" w:rsidR="00306D07" w:rsidRPr="000776D9" w:rsidDel="00C02584" w:rsidRDefault="00306D07" w:rsidP="00301F66">
            <w:pPr>
              <w:jc w:val="center"/>
              <w:rPr>
                <w:del w:id="61" w:author="Pagliai, Dave" w:date="2017-10-09T17:55:00Z"/>
                <w:rFonts w:ascii="Calibri" w:hAnsi="Calibri"/>
                <w:color w:val="000000"/>
                <w:sz w:val="22"/>
                <w:szCs w:val="22"/>
              </w:rPr>
            </w:pPr>
            <w:del w:id="62" w:author="Pagliai, Dave" w:date="2017-10-09T17:55:00Z">
              <w:r w:rsidDel="00C02584">
                <w:rPr>
                  <w:rFonts w:ascii="Calibri" w:hAnsi="Calibri"/>
                  <w:color w:val="000000"/>
                  <w:sz w:val="22"/>
                  <w:szCs w:val="22"/>
                </w:rPr>
                <w:delText>15, 16</w:delText>
              </w:r>
            </w:del>
          </w:p>
        </w:tc>
      </w:tr>
      <w:tr w:rsidR="00306D07" w:rsidRPr="000776D9" w:rsidDel="00C02584" w14:paraId="4EFA8B40" w14:textId="2A0DFDF4" w:rsidTr="00301F66">
        <w:trPr>
          <w:trHeight w:val="300"/>
          <w:del w:id="63" w:author="Pagliai, Dave" w:date="2017-10-09T17:55:00Z"/>
        </w:trPr>
        <w:tc>
          <w:tcPr>
            <w:tcW w:w="1095" w:type="dxa"/>
            <w:tcBorders>
              <w:top w:val="nil"/>
              <w:left w:val="single" w:sz="4" w:space="0" w:color="auto"/>
              <w:bottom w:val="single" w:sz="4" w:space="0" w:color="auto"/>
              <w:right w:val="single" w:sz="4" w:space="0" w:color="auto"/>
            </w:tcBorders>
          </w:tcPr>
          <w:p w14:paraId="290DCEC9" w14:textId="7E5C81AC" w:rsidR="00306D07" w:rsidDel="00C02584" w:rsidRDefault="00306D07" w:rsidP="00301F66">
            <w:pPr>
              <w:jc w:val="center"/>
              <w:rPr>
                <w:del w:id="64" w:author="Pagliai, Dave" w:date="2017-10-09T17:55:00Z"/>
                <w:rFonts w:ascii="Calibri" w:hAnsi="Calibri"/>
                <w:color w:val="000000"/>
                <w:sz w:val="22"/>
                <w:szCs w:val="22"/>
              </w:rPr>
            </w:pPr>
            <w:del w:id="65" w:author="Pagliai, Dave" w:date="2017-10-09T17:55:00Z">
              <w:r w:rsidDel="00C02584">
                <w:rPr>
                  <w:rFonts w:ascii="Calibri" w:hAnsi="Calibri"/>
                  <w:color w:val="000000"/>
                  <w:sz w:val="22"/>
                  <w:szCs w:val="22"/>
                </w:rPr>
                <w:delText>Retail R4</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1C2B66F" w14:textId="7A45EB44" w:rsidR="00306D07" w:rsidRPr="000776D9" w:rsidDel="00C02584" w:rsidRDefault="00306D07" w:rsidP="00301F66">
            <w:pPr>
              <w:jc w:val="center"/>
              <w:rPr>
                <w:del w:id="66" w:author="Pagliai, Dave" w:date="2017-10-09T17:55:00Z"/>
                <w:rFonts w:ascii="Calibri" w:hAnsi="Calibri"/>
                <w:color w:val="000000"/>
                <w:sz w:val="22"/>
                <w:szCs w:val="22"/>
              </w:rPr>
            </w:pPr>
            <w:del w:id="67" w:author="Pagliai, Dave" w:date="2017-10-09T17:55:00Z">
              <w:r w:rsidDel="00C02584">
                <w:rPr>
                  <w:rFonts w:ascii="Calibri" w:hAnsi="Calibri"/>
                  <w:color w:val="000000"/>
                  <w:sz w:val="22"/>
                  <w:szCs w:val="22"/>
                </w:rPr>
                <w:delText>Sep</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75DD89C0" w14:textId="59F51406" w:rsidR="00306D07" w:rsidRPr="000776D9" w:rsidDel="00C02584" w:rsidRDefault="00306D07" w:rsidP="00301F66">
            <w:pPr>
              <w:jc w:val="center"/>
              <w:rPr>
                <w:del w:id="68" w:author="Pagliai, Dave" w:date="2017-10-09T17:55:00Z"/>
                <w:rFonts w:ascii="Calibri" w:hAnsi="Calibri"/>
                <w:color w:val="000000"/>
                <w:sz w:val="22"/>
                <w:szCs w:val="22"/>
              </w:rPr>
            </w:pPr>
            <w:del w:id="69" w:author="Pagliai, Dave" w:date="2017-10-09T17:55:00Z">
              <w:r w:rsidDel="00C02584">
                <w:rPr>
                  <w:rFonts w:ascii="Calibri" w:hAnsi="Calibri"/>
                  <w:color w:val="000000"/>
                  <w:sz w:val="22"/>
                  <w:szCs w:val="22"/>
                </w:rPr>
                <w:delText>16, 17</w:delText>
              </w:r>
            </w:del>
          </w:p>
        </w:tc>
      </w:tr>
      <w:tr w:rsidR="00306D07" w:rsidRPr="000776D9" w:rsidDel="00C02584" w14:paraId="3F1D5965" w14:textId="6DDE37D5" w:rsidTr="00301F66">
        <w:trPr>
          <w:trHeight w:val="300"/>
          <w:del w:id="70" w:author="Pagliai, Dave" w:date="2017-10-09T17:55:00Z"/>
        </w:trPr>
        <w:tc>
          <w:tcPr>
            <w:tcW w:w="1095" w:type="dxa"/>
            <w:tcBorders>
              <w:top w:val="nil"/>
              <w:left w:val="single" w:sz="4" w:space="0" w:color="auto"/>
              <w:bottom w:val="single" w:sz="4" w:space="0" w:color="auto"/>
              <w:right w:val="single" w:sz="4" w:space="0" w:color="auto"/>
            </w:tcBorders>
          </w:tcPr>
          <w:p w14:paraId="7CBD03DE" w14:textId="6840E4A7" w:rsidR="00306D07" w:rsidDel="00C02584" w:rsidRDefault="00306D07" w:rsidP="00301F66">
            <w:pPr>
              <w:jc w:val="center"/>
              <w:rPr>
                <w:del w:id="71" w:author="Pagliai, Dave" w:date="2017-10-09T17:55:00Z"/>
                <w:rFonts w:ascii="Calibri" w:hAnsi="Calibri"/>
                <w:color w:val="000000"/>
                <w:sz w:val="22"/>
                <w:szCs w:val="22"/>
              </w:rPr>
            </w:pPr>
            <w:del w:id="72" w:author="Pagliai, Dave" w:date="2017-10-09T17:55:00Z">
              <w:r w:rsidDel="00C02584">
                <w:rPr>
                  <w:rFonts w:ascii="Calibri" w:hAnsi="Calibri"/>
                  <w:color w:val="000000"/>
                  <w:sz w:val="22"/>
                  <w:szCs w:val="22"/>
                </w:rPr>
                <w:delText>Retail R5</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A4A51E2" w14:textId="7B9F74E3" w:rsidR="00306D07" w:rsidRPr="000776D9" w:rsidDel="00C02584" w:rsidRDefault="00306D07" w:rsidP="00301F66">
            <w:pPr>
              <w:jc w:val="center"/>
              <w:rPr>
                <w:del w:id="73" w:author="Pagliai, Dave" w:date="2017-10-09T17:55:00Z"/>
                <w:rFonts w:ascii="Calibri" w:hAnsi="Calibri"/>
                <w:color w:val="000000"/>
                <w:sz w:val="22"/>
                <w:szCs w:val="22"/>
              </w:rPr>
            </w:pPr>
            <w:del w:id="74" w:author="Pagliai, Dave" w:date="2017-10-09T17:55:00Z">
              <w:r w:rsidDel="00C02584">
                <w:rPr>
                  <w:rFonts w:ascii="Calibri" w:hAnsi="Calibri"/>
                  <w:color w:val="000000"/>
                  <w:sz w:val="22"/>
                  <w:szCs w:val="22"/>
                </w:rPr>
                <w:delText>Nov</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10343D38" w14:textId="2FE135EB" w:rsidR="00306D07" w:rsidRPr="000776D9" w:rsidDel="00C02584" w:rsidRDefault="00306D07" w:rsidP="00301F66">
            <w:pPr>
              <w:jc w:val="center"/>
              <w:rPr>
                <w:del w:id="75" w:author="Pagliai, Dave" w:date="2017-10-09T17:55:00Z"/>
                <w:rFonts w:ascii="Calibri" w:hAnsi="Calibri"/>
                <w:color w:val="000000"/>
                <w:sz w:val="22"/>
                <w:szCs w:val="22"/>
              </w:rPr>
            </w:pPr>
            <w:del w:id="76" w:author="Pagliai, Dave" w:date="2017-10-09T17:55:00Z">
              <w:r w:rsidDel="00C02584">
                <w:rPr>
                  <w:rFonts w:ascii="Calibri" w:hAnsi="Calibri"/>
                  <w:color w:val="000000"/>
                  <w:sz w:val="22"/>
                  <w:szCs w:val="22"/>
                </w:rPr>
                <w:delText>11, 12</w:delText>
              </w:r>
            </w:del>
          </w:p>
        </w:tc>
      </w:tr>
      <w:tr w:rsidR="00306D07" w:rsidRPr="000776D9" w:rsidDel="00C02584" w14:paraId="1D9EA92D" w14:textId="7EFBDFC6" w:rsidTr="00301F66">
        <w:trPr>
          <w:trHeight w:val="300"/>
          <w:del w:id="77" w:author="Pagliai, Dave" w:date="2017-10-09T17:55:00Z"/>
        </w:trPr>
        <w:tc>
          <w:tcPr>
            <w:tcW w:w="1095" w:type="dxa"/>
            <w:tcBorders>
              <w:top w:val="nil"/>
              <w:left w:val="single" w:sz="4" w:space="0" w:color="auto"/>
              <w:bottom w:val="single" w:sz="4" w:space="0" w:color="auto"/>
              <w:right w:val="single" w:sz="4" w:space="0" w:color="auto"/>
            </w:tcBorders>
          </w:tcPr>
          <w:p w14:paraId="63FB5F8A" w14:textId="7F8D5DE8" w:rsidR="00306D07" w:rsidRPr="000776D9" w:rsidDel="00C02584" w:rsidRDefault="00306D07" w:rsidP="00301F66">
            <w:pPr>
              <w:jc w:val="center"/>
              <w:rPr>
                <w:del w:id="78" w:author="Pagliai, Dave" w:date="2017-10-09T17:55:00Z"/>
                <w:rFonts w:ascii="Calibri" w:hAnsi="Calibri"/>
                <w:color w:val="000000"/>
                <w:sz w:val="22"/>
                <w:szCs w:val="22"/>
              </w:rPr>
            </w:pPr>
            <w:del w:id="79" w:author="Pagliai, Dave" w:date="2017-10-09T17:55:00Z">
              <w:r w:rsidDel="00C02584">
                <w:rPr>
                  <w:rFonts w:ascii="Calibri" w:hAnsi="Calibri"/>
                  <w:color w:val="000000"/>
                  <w:sz w:val="22"/>
                  <w:szCs w:val="22"/>
                </w:rPr>
                <w:delText>Retail R6</w:delText>
              </w:r>
            </w:del>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8D27E5" w14:textId="770DE437" w:rsidR="00306D07" w:rsidRPr="000776D9" w:rsidDel="00C02584" w:rsidRDefault="00306D07" w:rsidP="00301F66">
            <w:pPr>
              <w:jc w:val="center"/>
              <w:rPr>
                <w:del w:id="80" w:author="Pagliai, Dave" w:date="2017-10-09T17:55:00Z"/>
                <w:rFonts w:ascii="Calibri" w:hAnsi="Calibri"/>
                <w:color w:val="000000"/>
                <w:sz w:val="22"/>
                <w:szCs w:val="22"/>
              </w:rPr>
            </w:pPr>
            <w:del w:id="81" w:author="Pagliai, Dave" w:date="2017-10-09T17:55:00Z">
              <w:r w:rsidRPr="000776D9" w:rsidDel="00C02584">
                <w:rPr>
                  <w:rFonts w:ascii="Calibri" w:hAnsi="Calibri"/>
                  <w:color w:val="000000"/>
                  <w:sz w:val="22"/>
                  <w:szCs w:val="22"/>
                </w:rPr>
                <w:delText>Dec</w:delText>
              </w:r>
            </w:del>
          </w:p>
        </w:tc>
        <w:tc>
          <w:tcPr>
            <w:tcW w:w="1090" w:type="dxa"/>
            <w:tcBorders>
              <w:top w:val="nil"/>
              <w:left w:val="nil"/>
              <w:bottom w:val="single" w:sz="4" w:space="0" w:color="auto"/>
              <w:right w:val="single" w:sz="4" w:space="0" w:color="auto"/>
            </w:tcBorders>
            <w:shd w:val="clear" w:color="000000" w:fill="92D050"/>
            <w:noWrap/>
            <w:vAlign w:val="bottom"/>
            <w:hideMark/>
          </w:tcPr>
          <w:p w14:paraId="6B405235" w14:textId="6E7AFAFE" w:rsidR="00306D07" w:rsidRPr="000776D9" w:rsidDel="00C02584" w:rsidRDefault="00306D07" w:rsidP="00301F66">
            <w:pPr>
              <w:jc w:val="center"/>
              <w:rPr>
                <w:del w:id="82" w:author="Pagliai, Dave" w:date="2017-10-09T17:55:00Z"/>
                <w:rFonts w:ascii="Calibri" w:hAnsi="Calibri"/>
                <w:color w:val="000000"/>
                <w:sz w:val="22"/>
                <w:szCs w:val="22"/>
              </w:rPr>
            </w:pPr>
            <w:del w:id="83" w:author="Pagliai, Dave" w:date="2017-10-09T17:55:00Z">
              <w:r w:rsidDel="00C02584">
                <w:rPr>
                  <w:rFonts w:ascii="Calibri" w:hAnsi="Calibri"/>
                  <w:color w:val="000000"/>
                  <w:sz w:val="22"/>
                  <w:szCs w:val="22"/>
                </w:rPr>
                <w:delText>09, 10</w:delText>
              </w:r>
            </w:del>
          </w:p>
        </w:tc>
      </w:tr>
    </w:tbl>
    <w:p w14:paraId="6ACCE8CE" w14:textId="1FC4B8BA" w:rsidR="00306D07" w:rsidDel="00C02584" w:rsidRDefault="00306D07" w:rsidP="00306D07">
      <w:pPr>
        <w:rPr>
          <w:del w:id="84" w:author="Pagliai, Dave" w:date="2017-10-09T17:55:00Z"/>
          <w:b/>
          <w:i/>
          <w:sz w:val="24"/>
          <w:szCs w:val="24"/>
        </w:rPr>
      </w:pPr>
    </w:p>
    <w:p w14:paraId="520C0F49" w14:textId="7423FA71" w:rsidR="00306D07" w:rsidDel="00C02584" w:rsidRDefault="00306D07" w:rsidP="00306D07">
      <w:pPr>
        <w:rPr>
          <w:del w:id="85" w:author="Pagliai, Dave" w:date="2017-10-09T17:55:00Z"/>
          <w:b/>
          <w:i/>
          <w:sz w:val="24"/>
          <w:szCs w:val="24"/>
        </w:rPr>
      </w:pPr>
      <w:del w:id="86" w:author="Pagliai, Dave" w:date="2017-10-09T17:55:00Z">
        <w:r w:rsidDel="00C02584">
          <w:rPr>
            <w:b/>
            <w:i/>
            <w:sz w:val="24"/>
            <w:szCs w:val="24"/>
          </w:rPr>
          <w:delText>Weekday Release</w:delText>
        </w:r>
      </w:del>
    </w:p>
    <w:tbl>
      <w:tblPr>
        <w:tblW w:w="3016" w:type="dxa"/>
        <w:tblInd w:w="93" w:type="dxa"/>
        <w:tblLook w:val="04A0" w:firstRow="1" w:lastRow="0" w:firstColumn="1" w:lastColumn="0" w:noHBand="0" w:noVBand="1"/>
      </w:tblPr>
      <w:tblGrid>
        <w:gridCol w:w="971"/>
        <w:gridCol w:w="971"/>
        <w:gridCol w:w="1074"/>
      </w:tblGrid>
      <w:tr w:rsidR="00306D07" w:rsidRPr="000776D9" w:rsidDel="00C02584" w14:paraId="38B72688" w14:textId="0A278B79" w:rsidTr="00301F66">
        <w:trPr>
          <w:trHeight w:val="600"/>
          <w:del w:id="87" w:author="Pagliai, Dave" w:date="2017-10-09T17:55: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33B34574" w14:textId="234BBB1C" w:rsidR="00306D07" w:rsidDel="00C02584" w:rsidRDefault="00306D07" w:rsidP="00301F66">
            <w:pPr>
              <w:jc w:val="center"/>
              <w:rPr>
                <w:del w:id="88" w:author="Pagliai, Dave" w:date="2017-10-09T17:55:00Z"/>
                <w:rFonts w:ascii="Calibri" w:hAnsi="Calibri"/>
                <w:b/>
                <w:bCs/>
                <w:color w:val="000000"/>
                <w:sz w:val="22"/>
                <w:szCs w:val="22"/>
              </w:rPr>
            </w:pPr>
          </w:p>
          <w:p w14:paraId="7F7C361F" w14:textId="1BF03ABF" w:rsidR="00306D07" w:rsidRPr="000776D9" w:rsidDel="00C02584" w:rsidRDefault="00306D07" w:rsidP="00301F66">
            <w:pPr>
              <w:jc w:val="center"/>
              <w:rPr>
                <w:del w:id="89" w:author="Pagliai, Dave" w:date="2017-10-09T17:55:00Z"/>
                <w:rFonts w:ascii="Calibri" w:hAnsi="Calibri"/>
                <w:b/>
                <w:bCs/>
                <w:color w:val="000000"/>
                <w:sz w:val="22"/>
                <w:szCs w:val="22"/>
              </w:rPr>
            </w:pPr>
            <w:del w:id="90" w:author="Pagliai, Dave" w:date="2017-10-09T17:55:00Z">
              <w:r w:rsidDel="00C02584">
                <w:rPr>
                  <w:rFonts w:ascii="Calibri" w:hAnsi="Calibri"/>
                  <w:b/>
                  <w:bCs/>
                  <w:color w:val="000000"/>
                  <w:sz w:val="22"/>
                  <w:szCs w:val="22"/>
                </w:rPr>
                <w:delText>Release</w:delText>
              </w:r>
            </w:del>
          </w:p>
        </w:tc>
        <w:tc>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B35524C" w14:textId="30558FB6" w:rsidR="00306D07" w:rsidRPr="000776D9" w:rsidDel="00C02584" w:rsidRDefault="00306D07" w:rsidP="00301F66">
            <w:pPr>
              <w:jc w:val="center"/>
              <w:rPr>
                <w:del w:id="91" w:author="Pagliai, Dave" w:date="2017-10-09T17:55:00Z"/>
                <w:rFonts w:ascii="Calibri" w:hAnsi="Calibri"/>
                <w:b/>
                <w:bCs/>
                <w:color w:val="000000"/>
                <w:sz w:val="22"/>
                <w:szCs w:val="22"/>
              </w:rPr>
            </w:pPr>
            <w:del w:id="92" w:author="Pagliai, Dave" w:date="2017-10-09T17:55:00Z">
              <w:r w:rsidRPr="000776D9" w:rsidDel="00C02584">
                <w:rPr>
                  <w:rFonts w:ascii="Calibri" w:hAnsi="Calibri"/>
                  <w:b/>
                  <w:bCs/>
                  <w:color w:val="000000"/>
                  <w:sz w:val="22"/>
                  <w:szCs w:val="22"/>
                </w:rPr>
                <w:delText>Month</w:delText>
              </w:r>
            </w:del>
          </w:p>
        </w:tc>
        <w:tc>
          <w:tcPr>
            <w:tcW w:w="1074" w:type="dxa"/>
            <w:tcBorders>
              <w:top w:val="single" w:sz="4" w:space="0" w:color="auto"/>
              <w:left w:val="nil"/>
              <w:bottom w:val="single" w:sz="4" w:space="0" w:color="auto"/>
              <w:right w:val="single" w:sz="4" w:space="0" w:color="auto"/>
            </w:tcBorders>
            <w:shd w:val="clear" w:color="000000" w:fill="D9D9D9"/>
            <w:vAlign w:val="bottom"/>
            <w:hideMark/>
          </w:tcPr>
          <w:p w14:paraId="27A3245F" w14:textId="385AB03B" w:rsidR="00306D07" w:rsidRPr="000776D9" w:rsidDel="00C02584" w:rsidRDefault="00306D07" w:rsidP="00301F66">
            <w:pPr>
              <w:jc w:val="center"/>
              <w:rPr>
                <w:del w:id="93" w:author="Pagliai, Dave" w:date="2017-10-09T17:55:00Z"/>
                <w:rFonts w:ascii="Calibri" w:hAnsi="Calibri"/>
                <w:b/>
                <w:bCs/>
                <w:color w:val="000000"/>
                <w:sz w:val="22"/>
                <w:szCs w:val="22"/>
              </w:rPr>
            </w:pPr>
            <w:del w:id="94" w:author="Pagliai, Dave" w:date="2017-10-09T17:55:00Z">
              <w:r w:rsidRPr="000776D9" w:rsidDel="00C02584">
                <w:rPr>
                  <w:rFonts w:ascii="Calibri" w:hAnsi="Calibri"/>
                  <w:b/>
                  <w:bCs/>
                  <w:color w:val="000000"/>
                  <w:sz w:val="22"/>
                  <w:szCs w:val="22"/>
                </w:rPr>
                <w:delText>Week</w:delText>
              </w:r>
              <w:r w:rsidDel="00C02584">
                <w:rPr>
                  <w:rFonts w:ascii="Calibri" w:hAnsi="Calibri"/>
                  <w:b/>
                  <w:bCs/>
                  <w:color w:val="000000"/>
                  <w:sz w:val="22"/>
                  <w:szCs w:val="22"/>
                </w:rPr>
                <w:delText>day</w:delText>
              </w:r>
              <w:r w:rsidRPr="000776D9" w:rsidDel="00C02584">
                <w:rPr>
                  <w:rFonts w:ascii="Calibri" w:hAnsi="Calibri"/>
                  <w:b/>
                  <w:bCs/>
                  <w:color w:val="000000"/>
                  <w:sz w:val="22"/>
                  <w:szCs w:val="22"/>
                </w:rPr>
                <w:delText xml:space="preserve"> </w:delText>
              </w:r>
              <w:r w:rsidDel="00C02584">
                <w:rPr>
                  <w:rFonts w:ascii="Calibri" w:hAnsi="Calibri"/>
                  <w:b/>
                  <w:bCs/>
                  <w:color w:val="000000"/>
                  <w:sz w:val="22"/>
                  <w:szCs w:val="22"/>
                </w:rPr>
                <w:delText>Release</w:delText>
              </w:r>
            </w:del>
          </w:p>
        </w:tc>
      </w:tr>
      <w:tr w:rsidR="00306D07" w:rsidRPr="000776D9" w:rsidDel="00C02584" w14:paraId="361D306E" w14:textId="702371AC" w:rsidTr="00301F66">
        <w:trPr>
          <w:trHeight w:val="300"/>
          <w:del w:id="95" w:author="Pagliai, Dave" w:date="2017-10-09T17:55:00Z"/>
        </w:trPr>
        <w:tc>
          <w:tcPr>
            <w:tcW w:w="971" w:type="dxa"/>
            <w:tcBorders>
              <w:top w:val="nil"/>
              <w:left w:val="single" w:sz="4" w:space="0" w:color="auto"/>
              <w:bottom w:val="single" w:sz="4" w:space="0" w:color="auto"/>
              <w:right w:val="single" w:sz="4" w:space="0" w:color="auto"/>
            </w:tcBorders>
          </w:tcPr>
          <w:p w14:paraId="654DF6F6" w14:textId="68327CA6" w:rsidR="00306D07" w:rsidDel="00C02584" w:rsidRDefault="00306D07" w:rsidP="00301F66">
            <w:pPr>
              <w:jc w:val="center"/>
              <w:rPr>
                <w:del w:id="96" w:author="Pagliai, Dave" w:date="2017-10-09T17:55:00Z"/>
                <w:rFonts w:ascii="Calibri" w:hAnsi="Calibri"/>
                <w:color w:val="000000"/>
                <w:sz w:val="22"/>
                <w:szCs w:val="22"/>
              </w:rPr>
            </w:pPr>
            <w:del w:id="97" w:author="Pagliai, Dave" w:date="2017-10-09T17:55:00Z">
              <w:r w:rsidDel="00C02584">
                <w:rPr>
                  <w:rFonts w:ascii="Calibri" w:hAnsi="Calibri"/>
                  <w:color w:val="000000"/>
                  <w:sz w:val="22"/>
                  <w:szCs w:val="22"/>
                </w:rPr>
                <w:delText>R1</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7B08271C" w14:textId="2F7D5278" w:rsidR="00306D07" w:rsidRPr="000776D9" w:rsidDel="00C02584" w:rsidRDefault="00306D07" w:rsidP="00301F66">
            <w:pPr>
              <w:jc w:val="center"/>
              <w:rPr>
                <w:del w:id="98" w:author="Pagliai, Dave" w:date="2017-10-09T17:55:00Z"/>
                <w:rFonts w:ascii="Calibri" w:hAnsi="Calibri"/>
                <w:color w:val="000000"/>
                <w:sz w:val="22"/>
                <w:szCs w:val="22"/>
              </w:rPr>
            </w:pPr>
            <w:del w:id="99" w:author="Pagliai, Dave" w:date="2017-10-09T17:55:00Z">
              <w:r w:rsidDel="00C02584">
                <w:rPr>
                  <w:rFonts w:ascii="Calibri" w:hAnsi="Calibri"/>
                  <w:color w:val="000000"/>
                  <w:sz w:val="22"/>
                  <w:szCs w:val="22"/>
                </w:rPr>
                <w:delText>Mar</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02D16505" w14:textId="05823B23" w:rsidR="00306D07" w:rsidRPr="000776D9" w:rsidDel="00C02584" w:rsidRDefault="00306D07" w:rsidP="00301F66">
            <w:pPr>
              <w:jc w:val="center"/>
              <w:rPr>
                <w:del w:id="100" w:author="Pagliai, Dave" w:date="2017-10-09T17:55:00Z"/>
                <w:rFonts w:ascii="Calibri" w:hAnsi="Calibri"/>
                <w:color w:val="000000"/>
                <w:sz w:val="22"/>
                <w:szCs w:val="22"/>
              </w:rPr>
            </w:pPr>
            <w:del w:id="101" w:author="Pagliai, Dave" w:date="2017-10-09T17:55:00Z">
              <w:r w:rsidDel="00C02584">
                <w:rPr>
                  <w:rFonts w:ascii="Calibri" w:hAnsi="Calibri"/>
                  <w:color w:val="000000"/>
                  <w:sz w:val="22"/>
                  <w:szCs w:val="22"/>
                </w:rPr>
                <w:delText>07 – 09</w:delText>
              </w:r>
            </w:del>
          </w:p>
        </w:tc>
      </w:tr>
      <w:tr w:rsidR="00306D07" w:rsidRPr="000776D9" w:rsidDel="00C02584" w14:paraId="2ED26324" w14:textId="7B9A6651" w:rsidTr="00301F66">
        <w:trPr>
          <w:trHeight w:val="300"/>
          <w:del w:id="102" w:author="Pagliai, Dave" w:date="2017-10-09T17:55:00Z"/>
        </w:trPr>
        <w:tc>
          <w:tcPr>
            <w:tcW w:w="971" w:type="dxa"/>
            <w:tcBorders>
              <w:top w:val="nil"/>
              <w:left w:val="single" w:sz="4" w:space="0" w:color="auto"/>
              <w:bottom w:val="single" w:sz="4" w:space="0" w:color="auto"/>
              <w:right w:val="single" w:sz="4" w:space="0" w:color="auto"/>
            </w:tcBorders>
          </w:tcPr>
          <w:p w14:paraId="18D7CDF9" w14:textId="3D6F0971" w:rsidR="00306D07" w:rsidDel="00C02584" w:rsidRDefault="00306D07" w:rsidP="00301F66">
            <w:pPr>
              <w:jc w:val="center"/>
              <w:rPr>
                <w:del w:id="103" w:author="Pagliai, Dave" w:date="2017-10-09T17:55:00Z"/>
                <w:rFonts w:ascii="Calibri" w:hAnsi="Calibri"/>
                <w:color w:val="000000"/>
                <w:sz w:val="22"/>
                <w:szCs w:val="22"/>
              </w:rPr>
            </w:pPr>
            <w:del w:id="104" w:author="Pagliai, Dave" w:date="2017-10-09T17:55:00Z">
              <w:r w:rsidDel="00C02584">
                <w:rPr>
                  <w:rFonts w:ascii="Calibri" w:hAnsi="Calibri"/>
                  <w:color w:val="000000"/>
                  <w:sz w:val="22"/>
                  <w:szCs w:val="22"/>
                </w:rPr>
                <w:delText>R2</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2A05840D" w14:textId="4EB747A9" w:rsidR="00306D07" w:rsidRPr="000776D9" w:rsidDel="00C02584" w:rsidRDefault="00306D07" w:rsidP="00301F66">
            <w:pPr>
              <w:jc w:val="center"/>
              <w:rPr>
                <w:del w:id="105" w:author="Pagliai, Dave" w:date="2017-10-09T17:55:00Z"/>
                <w:rFonts w:ascii="Calibri" w:hAnsi="Calibri"/>
                <w:color w:val="000000"/>
                <w:sz w:val="22"/>
                <w:szCs w:val="22"/>
              </w:rPr>
            </w:pPr>
            <w:del w:id="106" w:author="Pagliai, Dave" w:date="2017-10-09T17:55:00Z">
              <w:r w:rsidDel="00C02584">
                <w:rPr>
                  <w:rFonts w:ascii="Calibri" w:hAnsi="Calibri"/>
                  <w:color w:val="000000"/>
                  <w:sz w:val="22"/>
                  <w:szCs w:val="22"/>
                </w:rPr>
                <w:delText>May</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30A7C236" w14:textId="3BCB26C0" w:rsidR="00306D07" w:rsidRPr="000776D9" w:rsidDel="00C02584" w:rsidRDefault="00306D07" w:rsidP="00301F66">
            <w:pPr>
              <w:jc w:val="center"/>
              <w:rPr>
                <w:del w:id="107" w:author="Pagliai, Dave" w:date="2017-10-09T17:55:00Z"/>
                <w:rFonts w:ascii="Calibri" w:hAnsi="Calibri"/>
                <w:color w:val="000000"/>
                <w:sz w:val="22"/>
                <w:szCs w:val="22"/>
              </w:rPr>
            </w:pPr>
            <w:del w:id="108" w:author="Pagliai, Dave" w:date="2017-10-09T17:55:00Z">
              <w:r w:rsidDel="00C02584">
                <w:rPr>
                  <w:rFonts w:ascii="Calibri" w:hAnsi="Calibri"/>
                  <w:color w:val="000000"/>
                  <w:sz w:val="22"/>
                  <w:szCs w:val="22"/>
                </w:rPr>
                <w:delText>01 – 11</w:delText>
              </w:r>
            </w:del>
          </w:p>
        </w:tc>
      </w:tr>
      <w:tr w:rsidR="00306D07" w:rsidRPr="000776D9" w:rsidDel="00C02584" w14:paraId="44BCBA42" w14:textId="7E035886" w:rsidTr="00301F66">
        <w:trPr>
          <w:trHeight w:val="300"/>
          <w:del w:id="109" w:author="Pagliai, Dave" w:date="2017-10-09T17:55:00Z"/>
        </w:trPr>
        <w:tc>
          <w:tcPr>
            <w:tcW w:w="971" w:type="dxa"/>
            <w:tcBorders>
              <w:top w:val="nil"/>
              <w:left w:val="single" w:sz="4" w:space="0" w:color="auto"/>
              <w:bottom w:val="single" w:sz="4" w:space="0" w:color="auto"/>
              <w:right w:val="single" w:sz="4" w:space="0" w:color="auto"/>
            </w:tcBorders>
          </w:tcPr>
          <w:p w14:paraId="58322788" w14:textId="52F7F41D" w:rsidR="00306D07" w:rsidDel="00C02584" w:rsidRDefault="00306D07" w:rsidP="00301F66">
            <w:pPr>
              <w:jc w:val="center"/>
              <w:rPr>
                <w:del w:id="110" w:author="Pagliai, Dave" w:date="2017-10-09T17:55:00Z"/>
                <w:rFonts w:ascii="Calibri" w:hAnsi="Calibri"/>
                <w:color w:val="000000"/>
                <w:sz w:val="22"/>
                <w:szCs w:val="22"/>
              </w:rPr>
            </w:pPr>
            <w:del w:id="111" w:author="Pagliai, Dave" w:date="2017-10-09T17:55:00Z">
              <w:r w:rsidDel="00C02584">
                <w:rPr>
                  <w:rFonts w:ascii="Calibri" w:hAnsi="Calibri"/>
                  <w:color w:val="000000"/>
                  <w:sz w:val="22"/>
                  <w:szCs w:val="22"/>
                </w:rPr>
                <w:delText>R3</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172362E0" w14:textId="3D3736F2" w:rsidR="00306D07" w:rsidRPr="000776D9" w:rsidDel="00C02584" w:rsidRDefault="00306D07" w:rsidP="00301F66">
            <w:pPr>
              <w:jc w:val="center"/>
              <w:rPr>
                <w:del w:id="112" w:author="Pagliai, Dave" w:date="2017-10-09T17:55:00Z"/>
                <w:rFonts w:ascii="Calibri" w:hAnsi="Calibri"/>
                <w:color w:val="000000"/>
                <w:sz w:val="22"/>
                <w:szCs w:val="22"/>
              </w:rPr>
            </w:pPr>
            <w:del w:id="113" w:author="Pagliai, Dave" w:date="2017-10-09T17:55:00Z">
              <w:r w:rsidDel="00C02584">
                <w:rPr>
                  <w:rFonts w:ascii="Calibri" w:hAnsi="Calibri"/>
                  <w:color w:val="000000"/>
                  <w:sz w:val="22"/>
                  <w:szCs w:val="22"/>
                </w:rPr>
                <w:delText>Jun</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4394F661" w14:textId="6175C494" w:rsidR="00306D07" w:rsidRPr="000776D9" w:rsidDel="00C02584" w:rsidRDefault="00306D07" w:rsidP="00301F66">
            <w:pPr>
              <w:jc w:val="center"/>
              <w:rPr>
                <w:del w:id="114" w:author="Pagliai, Dave" w:date="2017-10-09T17:55:00Z"/>
                <w:rFonts w:ascii="Calibri" w:hAnsi="Calibri"/>
                <w:color w:val="000000"/>
                <w:sz w:val="22"/>
                <w:szCs w:val="22"/>
              </w:rPr>
            </w:pPr>
            <w:del w:id="115" w:author="Pagliai, Dave" w:date="2017-10-09T17:55:00Z">
              <w:r w:rsidDel="00C02584">
                <w:rPr>
                  <w:rFonts w:ascii="Calibri" w:hAnsi="Calibri"/>
                  <w:color w:val="000000"/>
                  <w:sz w:val="22"/>
                  <w:szCs w:val="22"/>
                </w:rPr>
                <w:delText>27 – 29</w:delText>
              </w:r>
            </w:del>
          </w:p>
        </w:tc>
      </w:tr>
      <w:tr w:rsidR="00306D07" w:rsidRPr="000776D9" w:rsidDel="00C02584" w14:paraId="61706D72" w14:textId="045442EC" w:rsidTr="00301F66">
        <w:trPr>
          <w:trHeight w:val="300"/>
          <w:del w:id="116" w:author="Pagliai, Dave" w:date="2017-10-09T17:55:00Z"/>
        </w:trPr>
        <w:tc>
          <w:tcPr>
            <w:tcW w:w="971" w:type="dxa"/>
            <w:tcBorders>
              <w:top w:val="nil"/>
              <w:left w:val="single" w:sz="4" w:space="0" w:color="auto"/>
              <w:bottom w:val="single" w:sz="4" w:space="0" w:color="auto"/>
              <w:right w:val="single" w:sz="4" w:space="0" w:color="auto"/>
            </w:tcBorders>
          </w:tcPr>
          <w:p w14:paraId="174259B5" w14:textId="6F30725E" w:rsidR="00306D07" w:rsidDel="00C02584" w:rsidRDefault="00306D07" w:rsidP="00301F66">
            <w:pPr>
              <w:jc w:val="center"/>
              <w:rPr>
                <w:del w:id="117" w:author="Pagliai, Dave" w:date="2017-10-09T17:55:00Z"/>
                <w:rFonts w:ascii="Calibri" w:hAnsi="Calibri"/>
                <w:color w:val="000000"/>
                <w:sz w:val="22"/>
                <w:szCs w:val="22"/>
              </w:rPr>
            </w:pPr>
            <w:del w:id="118" w:author="Pagliai, Dave" w:date="2017-10-09T17:55:00Z">
              <w:r w:rsidDel="00C02584">
                <w:rPr>
                  <w:rFonts w:ascii="Calibri" w:hAnsi="Calibri"/>
                  <w:color w:val="000000"/>
                  <w:sz w:val="22"/>
                  <w:szCs w:val="22"/>
                </w:rPr>
                <w:delText>R4</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67784586" w14:textId="155811D3" w:rsidR="00306D07" w:rsidRPr="000776D9" w:rsidDel="00C02584" w:rsidRDefault="00306D07" w:rsidP="00301F66">
            <w:pPr>
              <w:jc w:val="center"/>
              <w:rPr>
                <w:del w:id="119" w:author="Pagliai, Dave" w:date="2017-10-09T17:55:00Z"/>
                <w:rFonts w:ascii="Calibri" w:hAnsi="Calibri"/>
                <w:color w:val="000000"/>
                <w:sz w:val="22"/>
                <w:szCs w:val="22"/>
              </w:rPr>
            </w:pPr>
            <w:del w:id="120" w:author="Pagliai, Dave" w:date="2017-10-09T17:55:00Z">
              <w:r w:rsidDel="00C02584">
                <w:rPr>
                  <w:rFonts w:ascii="Calibri" w:hAnsi="Calibri"/>
                  <w:color w:val="000000"/>
                  <w:sz w:val="22"/>
                  <w:szCs w:val="22"/>
                </w:rPr>
                <w:delText>Aug</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0C101E8B" w14:textId="07EF59CA" w:rsidR="00306D07" w:rsidRPr="000776D9" w:rsidDel="00C02584" w:rsidRDefault="00306D07" w:rsidP="00301F66">
            <w:pPr>
              <w:jc w:val="center"/>
              <w:rPr>
                <w:del w:id="121" w:author="Pagliai, Dave" w:date="2017-10-09T17:55:00Z"/>
                <w:rFonts w:ascii="Calibri" w:hAnsi="Calibri"/>
                <w:color w:val="000000"/>
                <w:sz w:val="22"/>
                <w:szCs w:val="22"/>
              </w:rPr>
            </w:pPr>
            <w:del w:id="122" w:author="Pagliai, Dave" w:date="2017-10-09T17:55:00Z">
              <w:r w:rsidDel="00C02584">
                <w:rPr>
                  <w:rFonts w:ascii="Calibri" w:hAnsi="Calibri"/>
                  <w:color w:val="000000"/>
                  <w:sz w:val="22"/>
                  <w:szCs w:val="22"/>
                </w:rPr>
                <w:delText>29 – 31</w:delText>
              </w:r>
            </w:del>
          </w:p>
        </w:tc>
      </w:tr>
      <w:tr w:rsidR="00306D07" w:rsidRPr="000776D9" w:rsidDel="00C02584" w14:paraId="4E976266" w14:textId="1A897616" w:rsidTr="00301F66">
        <w:trPr>
          <w:trHeight w:val="300"/>
          <w:del w:id="123" w:author="Pagliai, Dave" w:date="2017-10-09T17:55:00Z"/>
        </w:trPr>
        <w:tc>
          <w:tcPr>
            <w:tcW w:w="971" w:type="dxa"/>
            <w:tcBorders>
              <w:top w:val="nil"/>
              <w:left w:val="single" w:sz="4" w:space="0" w:color="auto"/>
              <w:bottom w:val="single" w:sz="4" w:space="0" w:color="auto"/>
              <w:right w:val="single" w:sz="4" w:space="0" w:color="auto"/>
            </w:tcBorders>
          </w:tcPr>
          <w:p w14:paraId="31239C09" w14:textId="787CB691" w:rsidR="00306D07" w:rsidDel="00C02584" w:rsidRDefault="00306D07" w:rsidP="00301F66">
            <w:pPr>
              <w:jc w:val="center"/>
              <w:rPr>
                <w:del w:id="124" w:author="Pagliai, Dave" w:date="2017-10-09T17:55:00Z"/>
                <w:rFonts w:ascii="Calibri" w:hAnsi="Calibri"/>
                <w:color w:val="000000"/>
                <w:sz w:val="22"/>
                <w:szCs w:val="22"/>
              </w:rPr>
            </w:pPr>
            <w:del w:id="125" w:author="Pagliai, Dave" w:date="2017-10-09T17:55:00Z">
              <w:r w:rsidDel="00C02584">
                <w:rPr>
                  <w:rFonts w:ascii="Calibri" w:hAnsi="Calibri"/>
                  <w:color w:val="000000"/>
                  <w:sz w:val="22"/>
                  <w:szCs w:val="22"/>
                </w:rPr>
                <w:delText>R5</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3E25D525" w14:textId="16408F96" w:rsidR="00306D07" w:rsidRPr="000776D9" w:rsidDel="00C02584" w:rsidRDefault="00306D07" w:rsidP="00301F66">
            <w:pPr>
              <w:jc w:val="center"/>
              <w:rPr>
                <w:del w:id="126" w:author="Pagliai, Dave" w:date="2017-10-09T17:55:00Z"/>
                <w:rFonts w:ascii="Calibri" w:hAnsi="Calibri"/>
                <w:color w:val="000000"/>
                <w:sz w:val="22"/>
                <w:szCs w:val="22"/>
              </w:rPr>
            </w:pPr>
            <w:del w:id="127" w:author="Pagliai, Dave" w:date="2017-10-09T17:55:00Z">
              <w:r w:rsidDel="00C02584">
                <w:rPr>
                  <w:rFonts w:ascii="Calibri" w:hAnsi="Calibri"/>
                  <w:color w:val="000000"/>
                  <w:sz w:val="22"/>
                  <w:szCs w:val="22"/>
                </w:rPr>
                <w:delText>Oct/Nov</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4C6EB80B" w14:textId="05549FF7" w:rsidR="00306D07" w:rsidRPr="000776D9" w:rsidDel="00C02584" w:rsidRDefault="00306D07" w:rsidP="00301F66">
            <w:pPr>
              <w:jc w:val="center"/>
              <w:rPr>
                <w:del w:id="128" w:author="Pagliai, Dave" w:date="2017-10-09T17:55:00Z"/>
                <w:rFonts w:ascii="Calibri" w:hAnsi="Calibri"/>
                <w:color w:val="000000"/>
                <w:sz w:val="22"/>
                <w:szCs w:val="22"/>
              </w:rPr>
            </w:pPr>
            <w:del w:id="129" w:author="Pagliai, Dave" w:date="2017-10-09T17:55:00Z">
              <w:r w:rsidDel="00C02584">
                <w:rPr>
                  <w:rFonts w:ascii="Calibri" w:hAnsi="Calibri"/>
                  <w:color w:val="000000"/>
                  <w:sz w:val="22"/>
                  <w:szCs w:val="22"/>
                </w:rPr>
                <w:delText>31 – 02</w:delText>
              </w:r>
            </w:del>
          </w:p>
        </w:tc>
      </w:tr>
      <w:tr w:rsidR="00306D07" w:rsidRPr="000776D9" w:rsidDel="00C02584" w14:paraId="4A90BD70" w14:textId="6B0F67FB" w:rsidTr="00301F66">
        <w:trPr>
          <w:trHeight w:val="300"/>
          <w:del w:id="130" w:author="Pagliai, Dave" w:date="2017-10-09T17:55:00Z"/>
        </w:trPr>
        <w:tc>
          <w:tcPr>
            <w:tcW w:w="971" w:type="dxa"/>
            <w:tcBorders>
              <w:top w:val="nil"/>
              <w:left w:val="single" w:sz="4" w:space="0" w:color="auto"/>
              <w:bottom w:val="single" w:sz="4" w:space="0" w:color="auto"/>
              <w:right w:val="single" w:sz="4" w:space="0" w:color="auto"/>
            </w:tcBorders>
          </w:tcPr>
          <w:p w14:paraId="20A6CC2E" w14:textId="3068E180" w:rsidR="00306D07" w:rsidRPr="000776D9" w:rsidDel="00C02584" w:rsidRDefault="00306D07" w:rsidP="00301F66">
            <w:pPr>
              <w:jc w:val="center"/>
              <w:rPr>
                <w:del w:id="131" w:author="Pagliai, Dave" w:date="2017-10-09T17:55:00Z"/>
                <w:rFonts w:ascii="Calibri" w:hAnsi="Calibri"/>
                <w:color w:val="000000"/>
                <w:sz w:val="22"/>
                <w:szCs w:val="22"/>
              </w:rPr>
            </w:pPr>
            <w:del w:id="132" w:author="Pagliai, Dave" w:date="2017-10-09T17:55:00Z">
              <w:r w:rsidDel="00C02584">
                <w:rPr>
                  <w:rFonts w:ascii="Calibri" w:hAnsi="Calibri"/>
                  <w:color w:val="000000"/>
                  <w:sz w:val="22"/>
                  <w:szCs w:val="22"/>
                </w:rPr>
                <w:delText>R6</w:delText>
              </w:r>
            </w:del>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39F3D47B" w14:textId="074E21AD" w:rsidR="00306D07" w:rsidRPr="000776D9" w:rsidDel="00C02584" w:rsidRDefault="00306D07" w:rsidP="00301F66">
            <w:pPr>
              <w:jc w:val="center"/>
              <w:rPr>
                <w:del w:id="133" w:author="Pagliai, Dave" w:date="2017-10-09T17:55:00Z"/>
                <w:rFonts w:ascii="Calibri" w:hAnsi="Calibri"/>
                <w:color w:val="000000"/>
                <w:sz w:val="22"/>
                <w:szCs w:val="22"/>
              </w:rPr>
            </w:pPr>
            <w:del w:id="134" w:author="Pagliai, Dave" w:date="2017-10-09T17:55:00Z">
              <w:r w:rsidRPr="000776D9" w:rsidDel="00C02584">
                <w:rPr>
                  <w:rFonts w:ascii="Calibri" w:hAnsi="Calibri"/>
                  <w:color w:val="000000"/>
                  <w:sz w:val="22"/>
                  <w:szCs w:val="22"/>
                </w:rPr>
                <w:delText>Dec</w:delText>
              </w:r>
            </w:del>
          </w:p>
        </w:tc>
        <w:tc>
          <w:tcPr>
            <w:tcW w:w="1074" w:type="dxa"/>
            <w:tcBorders>
              <w:top w:val="nil"/>
              <w:left w:val="nil"/>
              <w:bottom w:val="single" w:sz="4" w:space="0" w:color="auto"/>
              <w:right w:val="single" w:sz="4" w:space="0" w:color="auto"/>
            </w:tcBorders>
            <w:shd w:val="clear" w:color="000000" w:fill="92D050"/>
            <w:noWrap/>
            <w:vAlign w:val="bottom"/>
            <w:hideMark/>
          </w:tcPr>
          <w:p w14:paraId="5A2B4F5E" w14:textId="3E9EBEED" w:rsidR="00306D07" w:rsidRPr="000776D9" w:rsidDel="00C02584" w:rsidRDefault="00306D07" w:rsidP="00301F66">
            <w:pPr>
              <w:jc w:val="center"/>
              <w:rPr>
                <w:del w:id="135" w:author="Pagliai, Dave" w:date="2017-10-09T17:55:00Z"/>
                <w:rFonts w:ascii="Calibri" w:hAnsi="Calibri"/>
                <w:color w:val="000000"/>
                <w:sz w:val="22"/>
                <w:szCs w:val="22"/>
              </w:rPr>
            </w:pPr>
            <w:del w:id="136" w:author="Pagliai, Dave" w:date="2017-10-09T17:55:00Z">
              <w:r w:rsidDel="00C02584">
                <w:rPr>
                  <w:rFonts w:ascii="Calibri" w:hAnsi="Calibri"/>
                  <w:color w:val="000000"/>
                  <w:sz w:val="22"/>
                  <w:szCs w:val="22"/>
                </w:rPr>
                <w:delText>05 - 07</w:delText>
              </w:r>
            </w:del>
          </w:p>
        </w:tc>
      </w:tr>
    </w:tbl>
    <w:p w14:paraId="2DC047EE" w14:textId="77777777" w:rsidR="00306D07" w:rsidRDefault="00306D07" w:rsidP="00306D07">
      <w:pPr>
        <w:rPr>
          <w:ins w:id="137" w:author="Pagliai, Dave" w:date="2017-10-09T17:55:00Z"/>
          <w:b/>
          <w:i/>
          <w:sz w:val="24"/>
          <w:szCs w:val="24"/>
        </w:rPr>
      </w:pPr>
    </w:p>
    <w:p w14:paraId="6B939485" w14:textId="0EA77A6C" w:rsidR="00C02584" w:rsidRDefault="00C02584" w:rsidP="00306D07">
      <w:pPr>
        <w:rPr>
          <w:ins w:id="138" w:author="Pagliai, Dave" w:date="2017-10-09T17:55:00Z"/>
          <w:b/>
          <w:i/>
          <w:sz w:val="24"/>
          <w:szCs w:val="24"/>
        </w:rPr>
      </w:pPr>
    </w:p>
    <w:p w14:paraId="3E811D1D" w14:textId="77777777" w:rsidR="00C02584" w:rsidRDefault="00C02584" w:rsidP="00C02584">
      <w:pPr>
        <w:rPr>
          <w:ins w:id="139" w:author="Pagliai, Dave" w:date="2017-10-09T17:55:00Z"/>
          <w:b/>
          <w:i/>
          <w:sz w:val="24"/>
          <w:szCs w:val="24"/>
        </w:rPr>
      </w:pPr>
      <w:ins w:id="140" w:author="Pagliai, Dave" w:date="2017-10-09T17:55:00Z">
        <w:r>
          <w:rPr>
            <w:b/>
            <w:i/>
            <w:sz w:val="24"/>
            <w:szCs w:val="24"/>
          </w:rPr>
          <w:t>2018 Release Calendar</w:t>
        </w:r>
      </w:ins>
    </w:p>
    <w:p w14:paraId="7A46C2CA" w14:textId="77777777" w:rsidR="00C02584" w:rsidRDefault="00C02584" w:rsidP="00C02584">
      <w:pPr>
        <w:rPr>
          <w:ins w:id="141" w:author="Pagliai, Dave" w:date="2017-10-09T17:55:00Z"/>
          <w:b/>
          <w:i/>
          <w:sz w:val="24"/>
          <w:szCs w:val="24"/>
        </w:rPr>
      </w:pPr>
    </w:p>
    <w:p w14:paraId="07ABB6BF" w14:textId="77777777" w:rsidR="00C02584" w:rsidRDefault="00C02584" w:rsidP="00C02584">
      <w:pPr>
        <w:rPr>
          <w:ins w:id="142" w:author="Pagliai, Dave" w:date="2017-10-09T17:55:00Z"/>
          <w:b/>
          <w:i/>
          <w:sz w:val="24"/>
          <w:szCs w:val="24"/>
        </w:rPr>
      </w:pPr>
      <w:ins w:id="143" w:author="Pagliai, Dave" w:date="2017-10-09T17:55:00Z">
        <w:r>
          <w:rPr>
            <w:b/>
            <w:i/>
            <w:sz w:val="24"/>
            <w:szCs w:val="24"/>
          </w:rPr>
          <w:t>Weekend/Retail Release</w:t>
        </w:r>
      </w:ins>
    </w:p>
    <w:tbl>
      <w:tblPr>
        <w:tblW w:w="3010" w:type="dxa"/>
        <w:tblInd w:w="93" w:type="dxa"/>
        <w:tblLook w:val="04A0" w:firstRow="1" w:lastRow="0" w:firstColumn="1" w:lastColumn="0" w:noHBand="0" w:noVBand="1"/>
      </w:tblPr>
      <w:tblGrid>
        <w:gridCol w:w="1081"/>
        <w:gridCol w:w="839"/>
        <w:gridCol w:w="1090"/>
      </w:tblGrid>
      <w:tr w:rsidR="00C02584" w:rsidRPr="000776D9" w14:paraId="0D807B49" w14:textId="77777777" w:rsidTr="0094057F">
        <w:trPr>
          <w:trHeight w:val="600"/>
          <w:ins w:id="144" w:author="Pagliai, Dave" w:date="2017-10-09T17:55:00Z"/>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618E7E7F" w14:textId="77777777" w:rsidR="00C02584" w:rsidRDefault="00C02584" w:rsidP="0094057F">
            <w:pPr>
              <w:jc w:val="center"/>
              <w:rPr>
                <w:ins w:id="145" w:author="Pagliai, Dave" w:date="2017-10-09T17:55:00Z"/>
                <w:rFonts w:ascii="Calibri" w:hAnsi="Calibri"/>
                <w:b/>
                <w:bCs/>
                <w:color w:val="000000"/>
                <w:sz w:val="22"/>
                <w:szCs w:val="22"/>
              </w:rPr>
            </w:pPr>
          </w:p>
          <w:p w14:paraId="3297C86C" w14:textId="77777777" w:rsidR="00C02584" w:rsidRPr="000776D9" w:rsidRDefault="00C02584" w:rsidP="0094057F">
            <w:pPr>
              <w:jc w:val="center"/>
              <w:rPr>
                <w:ins w:id="146" w:author="Pagliai, Dave" w:date="2017-10-09T17:55:00Z"/>
                <w:rFonts w:ascii="Calibri" w:hAnsi="Calibri"/>
                <w:b/>
                <w:bCs/>
                <w:color w:val="000000"/>
                <w:sz w:val="22"/>
                <w:szCs w:val="22"/>
              </w:rPr>
            </w:pPr>
            <w:ins w:id="147" w:author="Pagliai, Dave" w:date="2017-10-09T17:55:00Z">
              <w:r>
                <w:rPr>
                  <w:rFonts w:ascii="Calibri" w:hAnsi="Calibri"/>
                  <w:b/>
                  <w:bCs/>
                  <w:color w:val="000000"/>
                  <w:sz w:val="22"/>
                  <w:szCs w:val="22"/>
                </w:rPr>
                <w:t>Release</w:t>
              </w:r>
            </w:ins>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3F09B7F" w14:textId="77777777" w:rsidR="00C02584" w:rsidRPr="000776D9" w:rsidRDefault="00C02584" w:rsidP="0094057F">
            <w:pPr>
              <w:jc w:val="center"/>
              <w:rPr>
                <w:ins w:id="148" w:author="Pagliai, Dave" w:date="2017-10-09T17:55:00Z"/>
                <w:rFonts w:ascii="Calibri" w:hAnsi="Calibri"/>
                <w:b/>
                <w:bCs/>
                <w:color w:val="000000"/>
                <w:sz w:val="22"/>
                <w:szCs w:val="22"/>
              </w:rPr>
            </w:pPr>
            <w:ins w:id="149" w:author="Pagliai, Dave" w:date="2017-10-09T17:55:00Z">
              <w:r w:rsidRPr="000776D9">
                <w:rPr>
                  <w:rFonts w:ascii="Calibri" w:hAnsi="Calibri"/>
                  <w:b/>
                  <w:bCs/>
                  <w:color w:val="000000"/>
                  <w:sz w:val="22"/>
                  <w:szCs w:val="22"/>
                </w:rPr>
                <w:t>Month</w:t>
              </w:r>
            </w:ins>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408A1CD2" w14:textId="77777777" w:rsidR="00C02584" w:rsidRPr="000776D9" w:rsidRDefault="00C02584" w:rsidP="0094057F">
            <w:pPr>
              <w:jc w:val="center"/>
              <w:rPr>
                <w:ins w:id="150" w:author="Pagliai, Dave" w:date="2017-10-09T17:55:00Z"/>
                <w:rFonts w:ascii="Calibri" w:hAnsi="Calibri"/>
                <w:b/>
                <w:bCs/>
                <w:color w:val="000000"/>
                <w:sz w:val="22"/>
                <w:szCs w:val="22"/>
              </w:rPr>
            </w:pPr>
            <w:ins w:id="151" w:author="Pagliai, Dave" w:date="2017-10-09T17:55:00Z">
              <w:r w:rsidRPr="000776D9">
                <w:rPr>
                  <w:rFonts w:ascii="Calibri" w:hAnsi="Calibri"/>
                  <w:b/>
                  <w:bCs/>
                  <w:color w:val="000000"/>
                  <w:sz w:val="22"/>
                  <w:szCs w:val="22"/>
                </w:rPr>
                <w:t xml:space="preserve">Weekend </w:t>
              </w:r>
              <w:r>
                <w:rPr>
                  <w:rFonts w:ascii="Calibri" w:hAnsi="Calibri"/>
                  <w:b/>
                  <w:bCs/>
                  <w:color w:val="000000"/>
                  <w:sz w:val="22"/>
                  <w:szCs w:val="22"/>
                </w:rPr>
                <w:t>Release</w:t>
              </w:r>
            </w:ins>
          </w:p>
        </w:tc>
      </w:tr>
      <w:tr w:rsidR="00C02584" w:rsidRPr="000776D9" w14:paraId="49BA969E" w14:textId="77777777" w:rsidTr="0094057F">
        <w:trPr>
          <w:trHeight w:val="300"/>
          <w:ins w:id="152" w:author="Pagliai, Dave" w:date="2017-10-09T17:55:00Z"/>
        </w:trPr>
        <w:tc>
          <w:tcPr>
            <w:tcW w:w="1095" w:type="dxa"/>
            <w:tcBorders>
              <w:top w:val="nil"/>
              <w:left w:val="single" w:sz="4" w:space="0" w:color="auto"/>
              <w:bottom w:val="single" w:sz="4" w:space="0" w:color="auto"/>
              <w:right w:val="single" w:sz="4" w:space="0" w:color="auto"/>
            </w:tcBorders>
          </w:tcPr>
          <w:p w14:paraId="15064E94" w14:textId="77777777" w:rsidR="00C02584" w:rsidRDefault="00C02584" w:rsidP="0094057F">
            <w:pPr>
              <w:jc w:val="center"/>
              <w:rPr>
                <w:ins w:id="153" w:author="Pagliai, Dave" w:date="2017-10-09T17:55:00Z"/>
                <w:rFonts w:ascii="Calibri" w:hAnsi="Calibri"/>
                <w:color w:val="000000"/>
                <w:sz w:val="22"/>
                <w:szCs w:val="22"/>
              </w:rPr>
            </w:pPr>
            <w:ins w:id="154" w:author="Pagliai, Dave" w:date="2017-10-09T17:55:00Z">
              <w:r>
                <w:rPr>
                  <w:rFonts w:ascii="Calibri" w:hAnsi="Calibri"/>
                  <w:color w:val="000000"/>
                  <w:sz w:val="22"/>
                  <w:szCs w:val="22"/>
                </w:rPr>
                <w:t>Retail R1</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2E0139F1" w14:textId="77777777" w:rsidR="00C02584" w:rsidRPr="000776D9" w:rsidRDefault="00C02584" w:rsidP="0094057F">
            <w:pPr>
              <w:jc w:val="center"/>
              <w:rPr>
                <w:ins w:id="155" w:author="Pagliai, Dave" w:date="2017-10-09T17:55:00Z"/>
                <w:rFonts w:ascii="Calibri" w:hAnsi="Calibri"/>
                <w:color w:val="000000"/>
                <w:sz w:val="22"/>
                <w:szCs w:val="22"/>
              </w:rPr>
            </w:pPr>
            <w:ins w:id="156" w:author="Pagliai, Dave" w:date="2017-10-09T17:55:00Z">
              <w:r>
                <w:rPr>
                  <w:rFonts w:ascii="Calibri" w:hAnsi="Calibri"/>
                  <w:color w:val="000000"/>
                  <w:sz w:val="22"/>
                  <w:szCs w:val="22"/>
                </w:rPr>
                <w:t>Feb</w:t>
              </w:r>
            </w:ins>
          </w:p>
        </w:tc>
        <w:tc>
          <w:tcPr>
            <w:tcW w:w="1090" w:type="dxa"/>
            <w:tcBorders>
              <w:top w:val="nil"/>
              <w:left w:val="nil"/>
              <w:bottom w:val="single" w:sz="4" w:space="0" w:color="auto"/>
              <w:right w:val="single" w:sz="4" w:space="0" w:color="auto"/>
            </w:tcBorders>
            <w:shd w:val="clear" w:color="000000" w:fill="92D050"/>
            <w:noWrap/>
            <w:vAlign w:val="bottom"/>
            <w:hideMark/>
          </w:tcPr>
          <w:p w14:paraId="0018928B" w14:textId="77777777" w:rsidR="00C02584" w:rsidRPr="000776D9" w:rsidRDefault="00C02584" w:rsidP="0094057F">
            <w:pPr>
              <w:jc w:val="center"/>
              <w:rPr>
                <w:ins w:id="157" w:author="Pagliai, Dave" w:date="2017-10-09T17:55:00Z"/>
                <w:rFonts w:ascii="Calibri" w:hAnsi="Calibri"/>
                <w:color w:val="000000"/>
                <w:sz w:val="22"/>
                <w:szCs w:val="22"/>
              </w:rPr>
            </w:pPr>
            <w:ins w:id="158" w:author="Pagliai, Dave" w:date="2017-10-09T17:55:00Z">
              <w:r>
                <w:rPr>
                  <w:rFonts w:ascii="Calibri" w:hAnsi="Calibri"/>
                  <w:color w:val="000000"/>
                  <w:sz w:val="22"/>
                  <w:szCs w:val="22"/>
                </w:rPr>
                <w:t>10, 11</w:t>
              </w:r>
            </w:ins>
          </w:p>
        </w:tc>
      </w:tr>
      <w:tr w:rsidR="00C02584" w:rsidRPr="000776D9" w14:paraId="77041AF5" w14:textId="77777777" w:rsidTr="0094057F">
        <w:trPr>
          <w:trHeight w:val="300"/>
          <w:ins w:id="159" w:author="Pagliai, Dave" w:date="2017-10-09T17:55:00Z"/>
        </w:trPr>
        <w:tc>
          <w:tcPr>
            <w:tcW w:w="1095" w:type="dxa"/>
            <w:tcBorders>
              <w:top w:val="nil"/>
              <w:left w:val="single" w:sz="4" w:space="0" w:color="auto"/>
              <w:bottom w:val="single" w:sz="4" w:space="0" w:color="auto"/>
              <w:right w:val="single" w:sz="4" w:space="0" w:color="auto"/>
            </w:tcBorders>
          </w:tcPr>
          <w:p w14:paraId="1631071D" w14:textId="77777777" w:rsidR="00C02584" w:rsidRDefault="00C02584" w:rsidP="0094057F">
            <w:pPr>
              <w:jc w:val="center"/>
              <w:rPr>
                <w:ins w:id="160" w:author="Pagliai, Dave" w:date="2017-10-09T17:55:00Z"/>
                <w:rFonts w:ascii="Calibri" w:hAnsi="Calibri"/>
                <w:color w:val="000000"/>
                <w:sz w:val="22"/>
                <w:szCs w:val="22"/>
              </w:rPr>
            </w:pPr>
            <w:ins w:id="161" w:author="Pagliai, Dave" w:date="2017-10-09T17:55:00Z">
              <w:r>
                <w:rPr>
                  <w:rFonts w:ascii="Calibri" w:hAnsi="Calibri"/>
                  <w:color w:val="000000"/>
                  <w:sz w:val="22"/>
                  <w:szCs w:val="22"/>
                </w:rPr>
                <w:t>Retail R2</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1EAB13C" w14:textId="77777777" w:rsidR="00C02584" w:rsidRPr="000776D9" w:rsidRDefault="00C02584" w:rsidP="0094057F">
            <w:pPr>
              <w:jc w:val="center"/>
              <w:rPr>
                <w:ins w:id="162" w:author="Pagliai, Dave" w:date="2017-10-09T17:55:00Z"/>
                <w:rFonts w:ascii="Calibri" w:hAnsi="Calibri"/>
                <w:color w:val="000000"/>
                <w:sz w:val="22"/>
                <w:szCs w:val="22"/>
              </w:rPr>
            </w:pPr>
            <w:ins w:id="163" w:author="Pagliai, Dave" w:date="2017-10-09T17:55:00Z">
              <w:r>
                <w:rPr>
                  <w:rFonts w:ascii="Calibri" w:hAnsi="Calibri"/>
                  <w:color w:val="000000"/>
                  <w:sz w:val="22"/>
                  <w:szCs w:val="22"/>
                </w:rPr>
                <w:t>Apr</w:t>
              </w:r>
            </w:ins>
          </w:p>
        </w:tc>
        <w:tc>
          <w:tcPr>
            <w:tcW w:w="1090" w:type="dxa"/>
            <w:tcBorders>
              <w:top w:val="nil"/>
              <w:left w:val="nil"/>
              <w:bottom w:val="single" w:sz="4" w:space="0" w:color="auto"/>
              <w:right w:val="single" w:sz="4" w:space="0" w:color="auto"/>
            </w:tcBorders>
            <w:shd w:val="clear" w:color="000000" w:fill="92D050"/>
            <w:noWrap/>
            <w:vAlign w:val="bottom"/>
            <w:hideMark/>
          </w:tcPr>
          <w:p w14:paraId="539E327F" w14:textId="77777777" w:rsidR="00C02584" w:rsidRPr="000776D9" w:rsidRDefault="00C02584" w:rsidP="0094057F">
            <w:pPr>
              <w:jc w:val="center"/>
              <w:rPr>
                <w:ins w:id="164" w:author="Pagliai, Dave" w:date="2017-10-09T17:55:00Z"/>
                <w:rFonts w:ascii="Calibri" w:hAnsi="Calibri"/>
                <w:color w:val="000000"/>
                <w:sz w:val="22"/>
                <w:szCs w:val="22"/>
              </w:rPr>
            </w:pPr>
            <w:ins w:id="165" w:author="Pagliai, Dave" w:date="2017-10-09T17:55:00Z">
              <w:r>
                <w:rPr>
                  <w:rFonts w:ascii="Calibri" w:hAnsi="Calibri"/>
                  <w:color w:val="000000"/>
                  <w:sz w:val="22"/>
                  <w:szCs w:val="22"/>
                </w:rPr>
                <w:t>07, 08</w:t>
              </w:r>
            </w:ins>
          </w:p>
        </w:tc>
      </w:tr>
      <w:tr w:rsidR="00C02584" w:rsidRPr="000776D9" w14:paraId="61EBA140" w14:textId="77777777" w:rsidTr="0094057F">
        <w:trPr>
          <w:trHeight w:val="300"/>
          <w:ins w:id="166" w:author="Pagliai, Dave" w:date="2017-10-09T17:55:00Z"/>
        </w:trPr>
        <w:tc>
          <w:tcPr>
            <w:tcW w:w="1095" w:type="dxa"/>
            <w:tcBorders>
              <w:top w:val="nil"/>
              <w:left w:val="single" w:sz="4" w:space="0" w:color="auto"/>
              <w:bottom w:val="single" w:sz="4" w:space="0" w:color="auto"/>
              <w:right w:val="single" w:sz="4" w:space="0" w:color="auto"/>
            </w:tcBorders>
          </w:tcPr>
          <w:p w14:paraId="738B2DA0" w14:textId="77777777" w:rsidR="00C02584" w:rsidRDefault="00C02584" w:rsidP="0094057F">
            <w:pPr>
              <w:jc w:val="center"/>
              <w:rPr>
                <w:ins w:id="167" w:author="Pagliai, Dave" w:date="2017-10-09T17:55:00Z"/>
                <w:rFonts w:ascii="Calibri" w:hAnsi="Calibri"/>
                <w:color w:val="000000"/>
                <w:sz w:val="22"/>
                <w:szCs w:val="22"/>
              </w:rPr>
            </w:pPr>
            <w:ins w:id="168" w:author="Pagliai, Dave" w:date="2017-10-09T17:55:00Z">
              <w:r>
                <w:rPr>
                  <w:rFonts w:ascii="Calibri" w:hAnsi="Calibri"/>
                  <w:color w:val="000000"/>
                  <w:sz w:val="22"/>
                  <w:szCs w:val="22"/>
                </w:rPr>
                <w:t>Retail R3</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624072" w14:textId="77777777" w:rsidR="00C02584" w:rsidRPr="000776D9" w:rsidRDefault="00C02584" w:rsidP="0094057F">
            <w:pPr>
              <w:jc w:val="center"/>
              <w:rPr>
                <w:ins w:id="169" w:author="Pagliai, Dave" w:date="2017-10-09T17:55:00Z"/>
                <w:rFonts w:ascii="Calibri" w:hAnsi="Calibri"/>
                <w:color w:val="000000"/>
                <w:sz w:val="22"/>
                <w:szCs w:val="22"/>
              </w:rPr>
            </w:pPr>
            <w:ins w:id="170" w:author="Pagliai, Dave" w:date="2017-10-09T17:55:00Z">
              <w:r>
                <w:rPr>
                  <w:rFonts w:ascii="Calibri" w:hAnsi="Calibri"/>
                  <w:color w:val="000000"/>
                  <w:sz w:val="22"/>
                  <w:szCs w:val="22"/>
                </w:rPr>
                <w:t>Jun</w:t>
              </w:r>
            </w:ins>
          </w:p>
        </w:tc>
        <w:tc>
          <w:tcPr>
            <w:tcW w:w="1090" w:type="dxa"/>
            <w:tcBorders>
              <w:top w:val="nil"/>
              <w:left w:val="nil"/>
              <w:bottom w:val="single" w:sz="4" w:space="0" w:color="auto"/>
              <w:right w:val="single" w:sz="4" w:space="0" w:color="auto"/>
            </w:tcBorders>
            <w:shd w:val="clear" w:color="000000" w:fill="92D050"/>
            <w:noWrap/>
            <w:vAlign w:val="bottom"/>
            <w:hideMark/>
          </w:tcPr>
          <w:p w14:paraId="7D4F2FD9" w14:textId="77777777" w:rsidR="00C02584" w:rsidRPr="000776D9" w:rsidRDefault="00C02584" w:rsidP="0094057F">
            <w:pPr>
              <w:jc w:val="center"/>
              <w:rPr>
                <w:ins w:id="171" w:author="Pagliai, Dave" w:date="2017-10-09T17:55:00Z"/>
                <w:rFonts w:ascii="Calibri" w:hAnsi="Calibri"/>
                <w:color w:val="000000"/>
                <w:sz w:val="22"/>
                <w:szCs w:val="22"/>
              </w:rPr>
            </w:pPr>
            <w:ins w:id="172" w:author="Pagliai, Dave" w:date="2017-10-09T17:55:00Z">
              <w:r>
                <w:rPr>
                  <w:rFonts w:ascii="Calibri" w:hAnsi="Calibri"/>
                  <w:color w:val="000000"/>
                  <w:sz w:val="22"/>
                  <w:szCs w:val="22"/>
                </w:rPr>
                <w:t>02, 03</w:t>
              </w:r>
            </w:ins>
          </w:p>
        </w:tc>
      </w:tr>
      <w:tr w:rsidR="00C02584" w:rsidRPr="000776D9" w14:paraId="6F5727D6" w14:textId="77777777" w:rsidTr="0094057F">
        <w:trPr>
          <w:trHeight w:val="300"/>
          <w:ins w:id="173" w:author="Pagliai, Dave" w:date="2017-10-09T17:55:00Z"/>
        </w:trPr>
        <w:tc>
          <w:tcPr>
            <w:tcW w:w="1095" w:type="dxa"/>
            <w:tcBorders>
              <w:top w:val="nil"/>
              <w:left w:val="single" w:sz="4" w:space="0" w:color="auto"/>
              <w:bottom w:val="single" w:sz="4" w:space="0" w:color="auto"/>
              <w:right w:val="single" w:sz="4" w:space="0" w:color="auto"/>
            </w:tcBorders>
          </w:tcPr>
          <w:p w14:paraId="2795F330" w14:textId="77777777" w:rsidR="00C02584" w:rsidRDefault="00C02584" w:rsidP="0094057F">
            <w:pPr>
              <w:jc w:val="center"/>
              <w:rPr>
                <w:ins w:id="174" w:author="Pagliai, Dave" w:date="2017-10-09T17:55:00Z"/>
                <w:rFonts w:ascii="Calibri" w:hAnsi="Calibri"/>
                <w:color w:val="000000"/>
                <w:sz w:val="22"/>
                <w:szCs w:val="22"/>
              </w:rPr>
            </w:pPr>
            <w:ins w:id="175" w:author="Pagliai, Dave" w:date="2017-10-09T17:55:00Z">
              <w:r>
                <w:rPr>
                  <w:rFonts w:ascii="Calibri" w:hAnsi="Calibri"/>
                  <w:color w:val="000000"/>
                  <w:sz w:val="22"/>
                  <w:szCs w:val="22"/>
                </w:rPr>
                <w:t>Retail R4</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E9F313C" w14:textId="77777777" w:rsidR="00C02584" w:rsidRPr="000776D9" w:rsidRDefault="00C02584" w:rsidP="0094057F">
            <w:pPr>
              <w:jc w:val="center"/>
              <w:rPr>
                <w:ins w:id="176" w:author="Pagliai, Dave" w:date="2017-10-09T17:55:00Z"/>
                <w:rFonts w:ascii="Calibri" w:hAnsi="Calibri"/>
                <w:color w:val="000000"/>
                <w:sz w:val="22"/>
                <w:szCs w:val="22"/>
              </w:rPr>
            </w:pPr>
            <w:ins w:id="177" w:author="Pagliai, Dave" w:date="2017-10-09T17:55:00Z">
              <w:r>
                <w:rPr>
                  <w:rFonts w:ascii="Calibri" w:hAnsi="Calibri"/>
                  <w:color w:val="000000"/>
                  <w:sz w:val="22"/>
                  <w:szCs w:val="22"/>
                </w:rPr>
                <w:t>Aug</w:t>
              </w:r>
            </w:ins>
          </w:p>
        </w:tc>
        <w:tc>
          <w:tcPr>
            <w:tcW w:w="1090" w:type="dxa"/>
            <w:tcBorders>
              <w:top w:val="nil"/>
              <w:left w:val="nil"/>
              <w:bottom w:val="single" w:sz="4" w:space="0" w:color="auto"/>
              <w:right w:val="single" w:sz="4" w:space="0" w:color="auto"/>
            </w:tcBorders>
            <w:shd w:val="clear" w:color="000000" w:fill="92D050"/>
            <w:noWrap/>
            <w:vAlign w:val="bottom"/>
            <w:hideMark/>
          </w:tcPr>
          <w:p w14:paraId="7C30987F" w14:textId="77777777" w:rsidR="00C02584" w:rsidRPr="000776D9" w:rsidRDefault="00C02584" w:rsidP="0094057F">
            <w:pPr>
              <w:jc w:val="center"/>
              <w:rPr>
                <w:ins w:id="178" w:author="Pagliai, Dave" w:date="2017-10-09T17:55:00Z"/>
                <w:rFonts w:ascii="Calibri" w:hAnsi="Calibri"/>
                <w:color w:val="000000"/>
                <w:sz w:val="22"/>
                <w:szCs w:val="22"/>
              </w:rPr>
            </w:pPr>
            <w:ins w:id="179" w:author="Pagliai, Dave" w:date="2017-10-09T17:55:00Z">
              <w:r>
                <w:rPr>
                  <w:rFonts w:ascii="Calibri" w:hAnsi="Calibri"/>
                  <w:color w:val="000000"/>
                  <w:sz w:val="22"/>
                  <w:szCs w:val="22"/>
                </w:rPr>
                <w:t>11, 12</w:t>
              </w:r>
            </w:ins>
          </w:p>
        </w:tc>
      </w:tr>
      <w:tr w:rsidR="00C02584" w:rsidRPr="000776D9" w14:paraId="76A906D2" w14:textId="77777777" w:rsidTr="0094057F">
        <w:trPr>
          <w:trHeight w:val="300"/>
          <w:ins w:id="180" w:author="Pagliai, Dave" w:date="2017-10-09T17:55:00Z"/>
        </w:trPr>
        <w:tc>
          <w:tcPr>
            <w:tcW w:w="1095" w:type="dxa"/>
            <w:tcBorders>
              <w:top w:val="nil"/>
              <w:left w:val="single" w:sz="4" w:space="0" w:color="auto"/>
              <w:bottom w:val="single" w:sz="4" w:space="0" w:color="auto"/>
              <w:right w:val="single" w:sz="4" w:space="0" w:color="auto"/>
            </w:tcBorders>
          </w:tcPr>
          <w:p w14:paraId="7DA02590" w14:textId="77777777" w:rsidR="00C02584" w:rsidRDefault="00C02584" w:rsidP="0094057F">
            <w:pPr>
              <w:jc w:val="center"/>
              <w:rPr>
                <w:ins w:id="181" w:author="Pagliai, Dave" w:date="2017-10-09T17:55:00Z"/>
                <w:rFonts w:ascii="Calibri" w:hAnsi="Calibri"/>
                <w:color w:val="000000"/>
                <w:sz w:val="22"/>
                <w:szCs w:val="22"/>
              </w:rPr>
            </w:pPr>
            <w:ins w:id="182" w:author="Pagliai, Dave" w:date="2017-10-09T17:55:00Z">
              <w:r>
                <w:rPr>
                  <w:rFonts w:ascii="Calibri" w:hAnsi="Calibri"/>
                  <w:color w:val="000000"/>
                  <w:sz w:val="22"/>
                  <w:szCs w:val="22"/>
                </w:rPr>
                <w:t>Retail R5</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03CE0A04" w14:textId="77777777" w:rsidR="00C02584" w:rsidRPr="000776D9" w:rsidRDefault="00C02584" w:rsidP="0094057F">
            <w:pPr>
              <w:jc w:val="center"/>
              <w:rPr>
                <w:ins w:id="183" w:author="Pagliai, Dave" w:date="2017-10-09T17:55:00Z"/>
                <w:rFonts w:ascii="Calibri" w:hAnsi="Calibri"/>
                <w:color w:val="000000"/>
                <w:sz w:val="22"/>
                <w:szCs w:val="22"/>
              </w:rPr>
            </w:pPr>
            <w:ins w:id="184" w:author="Pagliai, Dave" w:date="2017-10-09T17:55:00Z">
              <w:r>
                <w:rPr>
                  <w:rFonts w:ascii="Calibri" w:hAnsi="Calibri"/>
                  <w:color w:val="000000"/>
                  <w:sz w:val="22"/>
                  <w:szCs w:val="22"/>
                </w:rPr>
                <w:t>Oct</w:t>
              </w:r>
            </w:ins>
          </w:p>
        </w:tc>
        <w:tc>
          <w:tcPr>
            <w:tcW w:w="1090" w:type="dxa"/>
            <w:tcBorders>
              <w:top w:val="nil"/>
              <w:left w:val="nil"/>
              <w:bottom w:val="single" w:sz="4" w:space="0" w:color="auto"/>
              <w:right w:val="single" w:sz="4" w:space="0" w:color="auto"/>
            </w:tcBorders>
            <w:shd w:val="clear" w:color="000000" w:fill="92D050"/>
            <w:noWrap/>
            <w:vAlign w:val="bottom"/>
            <w:hideMark/>
          </w:tcPr>
          <w:p w14:paraId="1262E2F2" w14:textId="77777777" w:rsidR="00C02584" w:rsidRPr="000776D9" w:rsidRDefault="00C02584" w:rsidP="0094057F">
            <w:pPr>
              <w:jc w:val="center"/>
              <w:rPr>
                <w:ins w:id="185" w:author="Pagliai, Dave" w:date="2017-10-09T17:55:00Z"/>
                <w:rFonts w:ascii="Calibri" w:hAnsi="Calibri"/>
                <w:color w:val="000000"/>
                <w:sz w:val="22"/>
                <w:szCs w:val="22"/>
              </w:rPr>
            </w:pPr>
            <w:ins w:id="186" w:author="Pagliai, Dave" w:date="2017-10-09T17:55:00Z">
              <w:r>
                <w:rPr>
                  <w:rFonts w:ascii="Calibri" w:hAnsi="Calibri"/>
                  <w:color w:val="000000"/>
                  <w:sz w:val="22"/>
                  <w:szCs w:val="22"/>
                </w:rPr>
                <w:t>27, 28</w:t>
              </w:r>
            </w:ins>
          </w:p>
        </w:tc>
      </w:tr>
      <w:tr w:rsidR="00C02584" w:rsidRPr="000776D9" w14:paraId="0C8A8835" w14:textId="77777777" w:rsidTr="0094057F">
        <w:trPr>
          <w:trHeight w:val="300"/>
          <w:ins w:id="187" w:author="Pagliai, Dave" w:date="2017-10-09T17:55:00Z"/>
        </w:trPr>
        <w:tc>
          <w:tcPr>
            <w:tcW w:w="1095" w:type="dxa"/>
            <w:tcBorders>
              <w:top w:val="nil"/>
              <w:left w:val="single" w:sz="4" w:space="0" w:color="auto"/>
              <w:bottom w:val="single" w:sz="4" w:space="0" w:color="auto"/>
              <w:right w:val="single" w:sz="4" w:space="0" w:color="auto"/>
            </w:tcBorders>
          </w:tcPr>
          <w:p w14:paraId="4D77AD3C" w14:textId="77777777" w:rsidR="00C02584" w:rsidRPr="000776D9" w:rsidRDefault="00C02584" w:rsidP="0094057F">
            <w:pPr>
              <w:jc w:val="center"/>
              <w:rPr>
                <w:ins w:id="188" w:author="Pagliai, Dave" w:date="2017-10-09T17:55:00Z"/>
                <w:rFonts w:ascii="Calibri" w:hAnsi="Calibri"/>
                <w:color w:val="000000"/>
                <w:sz w:val="22"/>
                <w:szCs w:val="22"/>
              </w:rPr>
            </w:pPr>
            <w:ins w:id="189" w:author="Pagliai, Dave" w:date="2017-10-09T17:55:00Z">
              <w:r>
                <w:rPr>
                  <w:rFonts w:ascii="Calibri" w:hAnsi="Calibri"/>
                  <w:color w:val="000000"/>
                  <w:sz w:val="22"/>
                  <w:szCs w:val="22"/>
                </w:rPr>
                <w:t>Retail R6</w:t>
              </w:r>
            </w:ins>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033DB5E3" w14:textId="77777777" w:rsidR="00C02584" w:rsidRPr="000776D9" w:rsidRDefault="00C02584" w:rsidP="0094057F">
            <w:pPr>
              <w:jc w:val="center"/>
              <w:rPr>
                <w:ins w:id="190" w:author="Pagliai, Dave" w:date="2017-10-09T17:55:00Z"/>
                <w:rFonts w:ascii="Calibri" w:hAnsi="Calibri"/>
                <w:color w:val="000000"/>
                <w:sz w:val="22"/>
                <w:szCs w:val="22"/>
              </w:rPr>
            </w:pPr>
            <w:ins w:id="191" w:author="Pagliai, Dave" w:date="2017-10-09T17:55:00Z">
              <w:r w:rsidRPr="000776D9">
                <w:rPr>
                  <w:rFonts w:ascii="Calibri" w:hAnsi="Calibri"/>
                  <w:color w:val="000000"/>
                  <w:sz w:val="22"/>
                  <w:szCs w:val="22"/>
                </w:rPr>
                <w:t>Dec</w:t>
              </w:r>
            </w:ins>
          </w:p>
        </w:tc>
        <w:tc>
          <w:tcPr>
            <w:tcW w:w="1090" w:type="dxa"/>
            <w:tcBorders>
              <w:top w:val="nil"/>
              <w:left w:val="nil"/>
              <w:bottom w:val="single" w:sz="4" w:space="0" w:color="auto"/>
              <w:right w:val="single" w:sz="4" w:space="0" w:color="auto"/>
            </w:tcBorders>
            <w:shd w:val="clear" w:color="000000" w:fill="92D050"/>
            <w:noWrap/>
            <w:vAlign w:val="bottom"/>
            <w:hideMark/>
          </w:tcPr>
          <w:p w14:paraId="717765D5" w14:textId="77777777" w:rsidR="00C02584" w:rsidRPr="000776D9" w:rsidRDefault="00C02584" w:rsidP="0094057F">
            <w:pPr>
              <w:jc w:val="center"/>
              <w:rPr>
                <w:ins w:id="192" w:author="Pagliai, Dave" w:date="2017-10-09T17:55:00Z"/>
                <w:rFonts w:ascii="Calibri" w:hAnsi="Calibri"/>
                <w:color w:val="000000"/>
                <w:sz w:val="22"/>
                <w:szCs w:val="22"/>
              </w:rPr>
            </w:pPr>
            <w:ins w:id="193" w:author="Pagliai, Dave" w:date="2017-10-09T17:55:00Z">
              <w:r>
                <w:rPr>
                  <w:rFonts w:ascii="Calibri" w:hAnsi="Calibri"/>
                  <w:color w:val="000000"/>
                  <w:sz w:val="22"/>
                  <w:szCs w:val="22"/>
                </w:rPr>
                <w:t>15, 16</w:t>
              </w:r>
            </w:ins>
          </w:p>
        </w:tc>
      </w:tr>
    </w:tbl>
    <w:p w14:paraId="39980BFB" w14:textId="77777777" w:rsidR="00C02584" w:rsidRDefault="00C02584" w:rsidP="00C02584">
      <w:pPr>
        <w:rPr>
          <w:ins w:id="194" w:author="Pagliai, Dave" w:date="2017-10-09T17:55:00Z"/>
          <w:b/>
          <w:i/>
          <w:sz w:val="24"/>
          <w:szCs w:val="24"/>
        </w:rPr>
      </w:pPr>
    </w:p>
    <w:p w14:paraId="191074E7" w14:textId="77777777" w:rsidR="00C02584" w:rsidRDefault="00C02584" w:rsidP="00C02584">
      <w:pPr>
        <w:rPr>
          <w:ins w:id="195" w:author="Pagliai, Dave" w:date="2017-10-09T17:55:00Z"/>
          <w:b/>
          <w:i/>
          <w:sz w:val="24"/>
          <w:szCs w:val="24"/>
        </w:rPr>
      </w:pPr>
      <w:ins w:id="196" w:author="Pagliai, Dave" w:date="2017-10-09T17:55:00Z">
        <w:r>
          <w:rPr>
            <w:b/>
            <w:i/>
            <w:sz w:val="24"/>
            <w:szCs w:val="24"/>
          </w:rPr>
          <w:t>Weekday Release</w:t>
        </w:r>
      </w:ins>
    </w:p>
    <w:tbl>
      <w:tblPr>
        <w:tblW w:w="3016" w:type="dxa"/>
        <w:tblInd w:w="93" w:type="dxa"/>
        <w:tblLook w:val="04A0" w:firstRow="1" w:lastRow="0" w:firstColumn="1" w:lastColumn="0" w:noHBand="0" w:noVBand="1"/>
      </w:tblPr>
      <w:tblGrid>
        <w:gridCol w:w="971"/>
        <w:gridCol w:w="971"/>
        <w:gridCol w:w="1074"/>
      </w:tblGrid>
      <w:tr w:rsidR="00C02584" w:rsidRPr="000776D9" w14:paraId="285BB4F7" w14:textId="77777777" w:rsidTr="0094057F">
        <w:trPr>
          <w:trHeight w:val="600"/>
          <w:ins w:id="197" w:author="Pagliai, Dave" w:date="2017-10-09T17:55:00Z"/>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276177CB" w14:textId="77777777" w:rsidR="00C02584" w:rsidRDefault="00C02584" w:rsidP="0094057F">
            <w:pPr>
              <w:jc w:val="center"/>
              <w:rPr>
                <w:ins w:id="198" w:author="Pagliai, Dave" w:date="2017-10-09T17:55:00Z"/>
                <w:rFonts w:ascii="Calibri" w:hAnsi="Calibri"/>
                <w:b/>
                <w:bCs/>
                <w:color w:val="000000"/>
                <w:sz w:val="22"/>
                <w:szCs w:val="22"/>
              </w:rPr>
            </w:pPr>
          </w:p>
          <w:p w14:paraId="613D7139" w14:textId="77777777" w:rsidR="00C02584" w:rsidRPr="000776D9" w:rsidRDefault="00C02584" w:rsidP="0094057F">
            <w:pPr>
              <w:jc w:val="center"/>
              <w:rPr>
                <w:ins w:id="199" w:author="Pagliai, Dave" w:date="2017-10-09T17:55:00Z"/>
                <w:rFonts w:ascii="Calibri" w:hAnsi="Calibri"/>
                <w:b/>
                <w:bCs/>
                <w:color w:val="000000"/>
                <w:sz w:val="22"/>
                <w:szCs w:val="22"/>
              </w:rPr>
            </w:pPr>
            <w:ins w:id="200" w:author="Pagliai, Dave" w:date="2017-10-09T17:55:00Z">
              <w:r>
                <w:rPr>
                  <w:rFonts w:ascii="Calibri" w:hAnsi="Calibri"/>
                  <w:b/>
                  <w:bCs/>
                  <w:color w:val="000000"/>
                  <w:sz w:val="22"/>
                  <w:szCs w:val="22"/>
                </w:rPr>
                <w:t>Release</w:t>
              </w:r>
            </w:ins>
          </w:p>
        </w:tc>
        <w:tc>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D2D86AE" w14:textId="77777777" w:rsidR="00C02584" w:rsidRPr="000776D9" w:rsidRDefault="00C02584" w:rsidP="0094057F">
            <w:pPr>
              <w:jc w:val="center"/>
              <w:rPr>
                <w:ins w:id="201" w:author="Pagliai, Dave" w:date="2017-10-09T17:55:00Z"/>
                <w:rFonts w:ascii="Calibri" w:hAnsi="Calibri"/>
                <w:b/>
                <w:bCs/>
                <w:color w:val="000000"/>
                <w:sz w:val="22"/>
                <w:szCs w:val="22"/>
              </w:rPr>
            </w:pPr>
            <w:ins w:id="202" w:author="Pagliai, Dave" w:date="2017-10-09T17:55:00Z">
              <w:r w:rsidRPr="000776D9">
                <w:rPr>
                  <w:rFonts w:ascii="Calibri" w:hAnsi="Calibri"/>
                  <w:b/>
                  <w:bCs/>
                  <w:color w:val="000000"/>
                  <w:sz w:val="22"/>
                  <w:szCs w:val="22"/>
                </w:rPr>
                <w:t>Month</w:t>
              </w:r>
            </w:ins>
          </w:p>
        </w:tc>
        <w:tc>
          <w:tcPr>
            <w:tcW w:w="1074" w:type="dxa"/>
            <w:tcBorders>
              <w:top w:val="single" w:sz="4" w:space="0" w:color="auto"/>
              <w:left w:val="nil"/>
              <w:bottom w:val="single" w:sz="4" w:space="0" w:color="auto"/>
              <w:right w:val="single" w:sz="4" w:space="0" w:color="auto"/>
            </w:tcBorders>
            <w:shd w:val="clear" w:color="000000" w:fill="D9D9D9"/>
            <w:vAlign w:val="bottom"/>
            <w:hideMark/>
          </w:tcPr>
          <w:p w14:paraId="26947510" w14:textId="77777777" w:rsidR="00C02584" w:rsidRPr="000776D9" w:rsidRDefault="00C02584" w:rsidP="0094057F">
            <w:pPr>
              <w:jc w:val="center"/>
              <w:rPr>
                <w:ins w:id="203" w:author="Pagliai, Dave" w:date="2017-10-09T17:55:00Z"/>
                <w:rFonts w:ascii="Calibri" w:hAnsi="Calibri"/>
                <w:b/>
                <w:bCs/>
                <w:color w:val="000000"/>
                <w:sz w:val="22"/>
                <w:szCs w:val="22"/>
              </w:rPr>
            </w:pPr>
            <w:ins w:id="204" w:author="Pagliai, Dave" w:date="2017-10-09T17:55:00Z">
              <w:r w:rsidRPr="000776D9">
                <w:rPr>
                  <w:rFonts w:ascii="Calibri" w:hAnsi="Calibri"/>
                  <w:b/>
                  <w:bCs/>
                  <w:color w:val="000000"/>
                  <w:sz w:val="22"/>
                  <w:szCs w:val="22"/>
                </w:rPr>
                <w:t>Week</w:t>
              </w:r>
              <w:r>
                <w:rPr>
                  <w:rFonts w:ascii="Calibri" w:hAnsi="Calibri"/>
                  <w:b/>
                  <w:bCs/>
                  <w:color w:val="000000"/>
                  <w:sz w:val="22"/>
                  <w:szCs w:val="22"/>
                </w:rPr>
                <w:t>day</w:t>
              </w:r>
              <w:r w:rsidRPr="000776D9">
                <w:rPr>
                  <w:rFonts w:ascii="Calibri" w:hAnsi="Calibri"/>
                  <w:b/>
                  <w:bCs/>
                  <w:color w:val="000000"/>
                  <w:sz w:val="22"/>
                  <w:szCs w:val="22"/>
                </w:rPr>
                <w:t xml:space="preserve"> </w:t>
              </w:r>
              <w:r>
                <w:rPr>
                  <w:rFonts w:ascii="Calibri" w:hAnsi="Calibri"/>
                  <w:b/>
                  <w:bCs/>
                  <w:color w:val="000000"/>
                  <w:sz w:val="22"/>
                  <w:szCs w:val="22"/>
                </w:rPr>
                <w:t>Release</w:t>
              </w:r>
            </w:ins>
          </w:p>
        </w:tc>
      </w:tr>
      <w:tr w:rsidR="00C02584" w:rsidRPr="000776D9" w14:paraId="041C8A7A" w14:textId="77777777" w:rsidTr="0094057F">
        <w:trPr>
          <w:trHeight w:val="300"/>
          <w:ins w:id="205" w:author="Pagliai, Dave" w:date="2017-10-09T17:55:00Z"/>
        </w:trPr>
        <w:tc>
          <w:tcPr>
            <w:tcW w:w="971" w:type="dxa"/>
            <w:tcBorders>
              <w:top w:val="nil"/>
              <w:left w:val="single" w:sz="4" w:space="0" w:color="auto"/>
              <w:bottom w:val="single" w:sz="4" w:space="0" w:color="auto"/>
              <w:right w:val="single" w:sz="4" w:space="0" w:color="auto"/>
            </w:tcBorders>
          </w:tcPr>
          <w:p w14:paraId="613A2C83" w14:textId="77777777" w:rsidR="00C02584" w:rsidRDefault="00C02584" w:rsidP="0094057F">
            <w:pPr>
              <w:jc w:val="center"/>
              <w:rPr>
                <w:ins w:id="206" w:author="Pagliai, Dave" w:date="2017-10-09T17:55:00Z"/>
                <w:rFonts w:ascii="Calibri" w:hAnsi="Calibri"/>
                <w:color w:val="000000"/>
                <w:sz w:val="22"/>
                <w:szCs w:val="22"/>
              </w:rPr>
            </w:pPr>
            <w:ins w:id="207" w:author="Pagliai, Dave" w:date="2017-10-09T17:55:00Z">
              <w:r>
                <w:rPr>
                  <w:rFonts w:ascii="Calibri" w:hAnsi="Calibri"/>
                  <w:color w:val="000000"/>
                  <w:sz w:val="22"/>
                  <w:szCs w:val="22"/>
                </w:rPr>
                <w:t>R1</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0FCA940E" w14:textId="77777777" w:rsidR="00C02584" w:rsidRPr="000776D9" w:rsidRDefault="00C02584" w:rsidP="0094057F">
            <w:pPr>
              <w:jc w:val="center"/>
              <w:rPr>
                <w:ins w:id="208" w:author="Pagliai, Dave" w:date="2017-10-09T17:55:00Z"/>
                <w:rFonts w:ascii="Calibri" w:hAnsi="Calibri"/>
                <w:color w:val="000000"/>
                <w:sz w:val="22"/>
                <w:szCs w:val="22"/>
              </w:rPr>
            </w:pPr>
            <w:ins w:id="209" w:author="Pagliai, Dave" w:date="2017-10-09T17:55:00Z">
              <w:r>
                <w:rPr>
                  <w:rFonts w:ascii="Calibri" w:hAnsi="Calibri"/>
                  <w:color w:val="000000"/>
                  <w:sz w:val="22"/>
                  <w:szCs w:val="22"/>
                </w:rPr>
                <w:t>Feb</w:t>
              </w:r>
            </w:ins>
          </w:p>
        </w:tc>
        <w:tc>
          <w:tcPr>
            <w:tcW w:w="1074" w:type="dxa"/>
            <w:tcBorders>
              <w:top w:val="nil"/>
              <w:left w:val="nil"/>
              <w:bottom w:val="single" w:sz="4" w:space="0" w:color="auto"/>
              <w:right w:val="single" w:sz="4" w:space="0" w:color="auto"/>
            </w:tcBorders>
            <w:shd w:val="clear" w:color="000000" w:fill="92D050"/>
            <w:noWrap/>
            <w:vAlign w:val="bottom"/>
            <w:hideMark/>
          </w:tcPr>
          <w:p w14:paraId="699E973A" w14:textId="77777777" w:rsidR="00C02584" w:rsidRPr="000776D9" w:rsidRDefault="00C02584" w:rsidP="0094057F">
            <w:pPr>
              <w:jc w:val="center"/>
              <w:rPr>
                <w:ins w:id="210" w:author="Pagliai, Dave" w:date="2017-10-09T17:55:00Z"/>
                <w:rFonts w:ascii="Calibri" w:hAnsi="Calibri"/>
                <w:color w:val="000000"/>
                <w:sz w:val="22"/>
                <w:szCs w:val="22"/>
              </w:rPr>
            </w:pPr>
            <w:ins w:id="211" w:author="Pagliai, Dave" w:date="2017-10-09T17:55:00Z">
              <w:r>
                <w:rPr>
                  <w:rFonts w:ascii="Calibri" w:hAnsi="Calibri"/>
                  <w:color w:val="000000"/>
                  <w:sz w:val="22"/>
                  <w:szCs w:val="22"/>
                </w:rPr>
                <w:t>06 – 08</w:t>
              </w:r>
            </w:ins>
          </w:p>
        </w:tc>
      </w:tr>
      <w:tr w:rsidR="00C02584" w:rsidRPr="000776D9" w14:paraId="14BECCFE" w14:textId="77777777" w:rsidTr="0094057F">
        <w:trPr>
          <w:trHeight w:val="300"/>
          <w:ins w:id="212" w:author="Pagliai, Dave" w:date="2017-10-09T17:55:00Z"/>
        </w:trPr>
        <w:tc>
          <w:tcPr>
            <w:tcW w:w="971" w:type="dxa"/>
            <w:tcBorders>
              <w:top w:val="nil"/>
              <w:left w:val="single" w:sz="4" w:space="0" w:color="auto"/>
              <w:bottom w:val="single" w:sz="4" w:space="0" w:color="auto"/>
              <w:right w:val="single" w:sz="4" w:space="0" w:color="auto"/>
            </w:tcBorders>
          </w:tcPr>
          <w:p w14:paraId="55F92E34" w14:textId="77777777" w:rsidR="00C02584" w:rsidRDefault="00C02584" w:rsidP="0094057F">
            <w:pPr>
              <w:jc w:val="center"/>
              <w:rPr>
                <w:ins w:id="213" w:author="Pagliai, Dave" w:date="2017-10-09T17:55:00Z"/>
                <w:rFonts w:ascii="Calibri" w:hAnsi="Calibri"/>
                <w:color w:val="000000"/>
                <w:sz w:val="22"/>
                <w:szCs w:val="22"/>
              </w:rPr>
            </w:pPr>
            <w:ins w:id="214" w:author="Pagliai, Dave" w:date="2017-10-09T17:55:00Z">
              <w:r>
                <w:rPr>
                  <w:rFonts w:ascii="Calibri" w:hAnsi="Calibri"/>
                  <w:color w:val="000000"/>
                  <w:sz w:val="22"/>
                  <w:szCs w:val="22"/>
                </w:rPr>
                <w:t>R2</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536E7075" w14:textId="77777777" w:rsidR="00C02584" w:rsidRPr="000776D9" w:rsidRDefault="00C02584" w:rsidP="0094057F">
            <w:pPr>
              <w:jc w:val="center"/>
              <w:rPr>
                <w:ins w:id="215" w:author="Pagliai, Dave" w:date="2017-10-09T17:55:00Z"/>
                <w:rFonts w:ascii="Calibri" w:hAnsi="Calibri"/>
                <w:color w:val="000000"/>
                <w:sz w:val="22"/>
                <w:szCs w:val="22"/>
              </w:rPr>
            </w:pPr>
            <w:ins w:id="216" w:author="Pagliai, Dave" w:date="2017-10-09T17:55:00Z">
              <w:r>
                <w:rPr>
                  <w:rFonts w:ascii="Calibri" w:hAnsi="Calibri"/>
                  <w:color w:val="000000"/>
                  <w:sz w:val="22"/>
                  <w:szCs w:val="22"/>
                </w:rPr>
                <w:t>Apr</w:t>
              </w:r>
            </w:ins>
          </w:p>
        </w:tc>
        <w:tc>
          <w:tcPr>
            <w:tcW w:w="1074" w:type="dxa"/>
            <w:tcBorders>
              <w:top w:val="nil"/>
              <w:left w:val="nil"/>
              <w:bottom w:val="single" w:sz="4" w:space="0" w:color="auto"/>
              <w:right w:val="single" w:sz="4" w:space="0" w:color="auto"/>
            </w:tcBorders>
            <w:shd w:val="clear" w:color="000000" w:fill="92D050"/>
            <w:noWrap/>
            <w:vAlign w:val="bottom"/>
            <w:hideMark/>
          </w:tcPr>
          <w:p w14:paraId="4EDD241A" w14:textId="77777777" w:rsidR="00C02584" w:rsidRPr="000776D9" w:rsidRDefault="00C02584" w:rsidP="0094057F">
            <w:pPr>
              <w:jc w:val="center"/>
              <w:rPr>
                <w:ins w:id="217" w:author="Pagliai, Dave" w:date="2017-10-09T17:55:00Z"/>
                <w:rFonts w:ascii="Calibri" w:hAnsi="Calibri"/>
                <w:color w:val="000000"/>
                <w:sz w:val="22"/>
                <w:szCs w:val="22"/>
              </w:rPr>
            </w:pPr>
            <w:ins w:id="218" w:author="Pagliai, Dave" w:date="2017-10-09T17:55:00Z">
              <w:r>
                <w:rPr>
                  <w:rFonts w:ascii="Calibri" w:hAnsi="Calibri"/>
                  <w:color w:val="000000"/>
                  <w:sz w:val="22"/>
                  <w:szCs w:val="22"/>
                </w:rPr>
                <w:t>03 – 05</w:t>
              </w:r>
            </w:ins>
          </w:p>
        </w:tc>
      </w:tr>
      <w:tr w:rsidR="00C02584" w:rsidRPr="000776D9" w14:paraId="0FFD612C" w14:textId="77777777" w:rsidTr="0094057F">
        <w:trPr>
          <w:trHeight w:val="300"/>
          <w:ins w:id="219" w:author="Pagliai, Dave" w:date="2017-10-09T17:55:00Z"/>
        </w:trPr>
        <w:tc>
          <w:tcPr>
            <w:tcW w:w="971" w:type="dxa"/>
            <w:tcBorders>
              <w:top w:val="nil"/>
              <w:left w:val="single" w:sz="4" w:space="0" w:color="auto"/>
              <w:bottom w:val="single" w:sz="4" w:space="0" w:color="auto"/>
              <w:right w:val="single" w:sz="4" w:space="0" w:color="auto"/>
            </w:tcBorders>
          </w:tcPr>
          <w:p w14:paraId="76CAF40D" w14:textId="77777777" w:rsidR="00C02584" w:rsidRDefault="00C02584" w:rsidP="0094057F">
            <w:pPr>
              <w:jc w:val="center"/>
              <w:rPr>
                <w:ins w:id="220" w:author="Pagliai, Dave" w:date="2017-10-09T17:55:00Z"/>
                <w:rFonts w:ascii="Calibri" w:hAnsi="Calibri"/>
                <w:color w:val="000000"/>
                <w:sz w:val="22"/>
                <w:szCs w:val="22"/>
              </w:rPr>
            </w:pPr>
            <w:ins w:id="221" w:author="Pagliai, Dave" w:date="2017-10-09T17:55:00Z">
              <w:r>
                <w:rPr>
                  <w:rFonts w:ascii="Calibri" w:hAnsi="Calibri"/>
                  <w:color w:val="000000"/>
                  <w:sz w:val="22"/>
                  <w:szCs w:val="22"/>
                </w:rPr>
                <w:t>R3</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6301975F" w14:textId="77777777" w:rsidR="00C02584" w:rsidRPr="000776D9" w:rsidRDefault="00C02584" w:rsidP="0094057F">
            <w:pPr>
              <w:jc w:val="center"/>
              <w:rPr>
                <w:ins w:id="222" w:author="Pagliai, Dave" w:date="2017-10-09T17:55:00Z"/>
                <w:rFonts w:ascii="Calibri" w:hAnsi="Calibri"/>
                <w:color w:val="000000"/>
                <w:sz w:val="22"/>
                <w:szCs w:val="22"/>
              </w:rPr>
            </w:pPr>
            <w:ins w:id="223" w:author="Pagliai, Dave" w:date="2017-10-09T17:55:00Z">
              <w:r>
                <w:rPr>
                  <w:rFonts w:ascii="Calibri" w:hAnsi="Calibri"/>
                  <w:color w:val="000000"/>
                  <w:sz w:val="22"/>
                  <w:szCs w:val="22"/>
                </w:rPr>
                <w:t>May</w:t>
              </w:r>
            </w:ins>
          </w:p>
        </w:tc>
        <w:tc>
          <w:tcPr>
            <w:tcW w:w="1074" w:type="dxa"/>
            <w:tcBorders>
              <w:top w:val="nil"/>
              <w:left w:val="nil"/>
              <w:bottom w:val="single" w:sz="4" w:space="0" w:color="auto"/>
              <w:right w:val="single" w:sz="4" w:space="0" w:color="auto"/>
            </w:tcBorders>
            <w:shd w:val="clear" w:color="000000" w:fill="92D050"/>
            <w:noWrap/>
            <w:vAlign w:val="bottom"/>
            <w:hideMark/>
          </w:tcPr>
          <w:p w14:paraId="4F191311" w14:textId="77777777" w:rsidR="00C02584" w:rsidRPr="000776D9" w:rsidRDefault="00C02584" w:rsidP="0094057F">
            <w:pPr>
              <w:jc w:val="center"/>
              <w:rPr>
                <w:ins w:id="224" w:author="Pagliai, Dave" w:date="2017-10-09T17:55:00Z"/>
                <w:rFonts w:ascii="Calibri" w:hAnsi="Calibri"/>
                <w:color w:val="000000"/>
                <w:sz w:val="22"/>
                <w:szCs w:val="22"/>
              </w:rPr>
            </w:pPr>
            <w:ins w:id="225" w:author="Pagliai, Dave" w:date="2017-10-09T17:55:00Z">
              <w:r>
                <w:rPr>
                  <w:rFonts w:ascii="Calibri" w:hAnsi="Calibri"/>
                  <w:color w:val="000000"/>
                  <w:sz w:val="22"/>
                  <w:szCs w:val="22"/>
                </w:rPr>
                <w:t>29 – 31</w:t>
              </w:r>
            </w:ins>
          </w:p>
        </w:tc>
      </w:tr>
      <w:tr w:rsidR="00C02584" w:rsidRPr="000776D9" w14:paraId="119F193A" w14:textId="77777777" w:rsidTr="0094057F">
        <w:trPr>
          <w:trHeight w:val="300"/>
          <w:ins w:id="226" w:author="Pagliai, Dave" w:date="2017-10-09T17:55:00Z"/>
        </w:trPr>
        <w:tc>
          <w:tcPr>
            <w:tcW w:w="971" w:type="dxa"/>
            <w:tcBorders>
              <w:top w:val="nil"/>
              <w:left w:val="single" w:sz="4" w:space="0" w:color="auto"/>
              <w:bottom w:val="single" w:sz="4" w:space="0" w:color="auto"/>
              <w:right w:val="single" w:sz="4" w:space="0" w:color="auto"/>
            </w:tcBorders>
          </w:tcPr>
          <w:p w14:paraId="0685A157" w14:textId="77777777" w:rsidR="00C02584" w:rsidRDefault="00C02584" w:rsidP="0094057F">
            <w:pPr>
              <w:jc w:val="center"/>
              <w:rPr>
                <w:ins w:id="227" w:author="Pagliai, Dave" w:date="2017-10-09T17:55:00Z"/>
                <w:rFonts w:ascii="Calibri" w:hAnsi="Calibri"/>
                <w:color w:val="000000"/>
                <w:sz w:val="22"/>
                <w:szCs w:val="22"/>
              </w:rPr>
            </w:pPr>
            <w:ins w:id="228" w:author="Pagliai, Dave" w:date="2017-10-09T17:55:00Z">
              <w:r>
                <w:rPr>
                  <w:rFonts w:ascii="Calibri" w:hAnsi="Calibri"/>
                  <w:color w:val="000000"/>
                  <w:sz w:val="22"/>
                  <w:szCs w:val="22"/>
                </w:rPr>
                <w:t>R4</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4F8B3D9A" w14:textId="77777777" w:rsidR="00C02584" w:rsidRPr="000776D9" w:rsidRDefault="00C02584" w:rsidP="0094057F">
            <w:pPr>
              <w:jc w:val="center"/>
              <w:rPr>
                <w:ins w:id="229" w:author="Pagliai, Dave" w:date="2017-10-09T17:55:00Z"/>
                <w:rFonts w:ascii="Calibri" w:hAnsi="Calibri"/>
                <w:color w:val="000000"/>
                <w:sz w:val="22"/>
                <w:szCs w:val="22"/>
              </w:rPr>
            </w:pPr>
            <w:ins w:id="230" w:author="Pagliai, Dave" w:date="2017-10-09T17:55:00Z">
              <w:r>
                <w:rPr>
                  <w:rFonts w:ascii="Calibri" w:hAnsi="Calibri"/>
                  <w:color w:val="000000"/>
                  <w:sz w:val="22"/>
                  <w:szCs w:val="22"/>
                </w:rPr>
                <w:t>Aug</w:t>
              </w:r>
            </w:ins>
          </w:p>
        </w:tc>
        <w:tc>
          <w:tcPr>
            <w:tcW w:w="1074" w:type="dxa"/>
            <w:tcBorders>
              <w:top w:val="nil"/>
              <w:left w:val="nil"/>
              <w:bottom w:val="single" w:sz="4" w:space="0" w:color="auto"/>
              <w:right w:val="single" w:sz="4" w:space="0" w:color="auto"/>
            </w:tcBorders>
            <w:shd w:val="clear" w:color="000000" w:fill="92D050"/>
            <w:noWrap/>
            <w:vAlign w:val="bottom"/>
            <w:hideMark/>
          </w:tcPr>
          <w:p w14:paraId="2BC72339" w14:textId="77777777" w:rsidR="00C02584" w:rsidRPr="000776D9" w:rsidRDefault="00C02584" w:rsidP="0094057F">
            <w:pPr>
              <w:jc w:val="center"/>
              <w:rPr>
                <w:ins w:id="231" w:author="Pagliai, Dave" w:date="2017-10-09T17:55:00Z"/>
                <w:rFonts w:ascii="Calibri" w:hAnsi="Calibri"/>
                <w:color w:val="000000"/>
                <w:sz w:val="22"/>
                <w:szCs w:val="22"/>
              </w:rPr>
            </w:pPr>
            <w:ins w:id="232" w:author="Pagliai, Dave" w:date="2017-10-09T17:55:00Z">
              <w:r>
                <w:rPr>
                  <w:rFonts w:ascii="Calibri" w:hAnsi="Calibri"/>
                  <w:color w:val="000000"/>
                  <w:sz w:val="22"/>
                  <w:szCs w:val="22"/>
                </w:rPr>
                <w:t>07 – 09</w:t>
              </w:r>
            </w:ins>
          </w:p>
        </w:tc>
      </w:tr>
      <w:tr w:rsidR="00C02584" w:rsidRPr="000776D9" w14:paraId="11550B8F" w14:textId="77777777" w:rsidTr="0094057F">
        <w:trPr>
          <w:trHeight w:val="300"/>
          <w:ins w:id="233" w:author="Pagliai, Dave" w:date="2017-10-09T17:55:00Z"/>
        </w:trPr>
        <w:tc>
          <w:tcPr>
            <w:tcW w:w="971" w:type="dxa"/>
            <w:tcBorders>
              <w:top w:val="nil"/>
              <w:left w:val="single" w:sz="4" w:space="0" w:color="auto"/>
              <w:bottom w:val="single" w:sz="4" w:space="0" w:color="auto"/>
              <w:right w:val="single" w:sz="4" w:space="0" w:color="auto"/>
            </w:tcBorders>
          </w:tcPr>
          <w:p w14:paraId="1F977F8B" w14:textId="77777777" w:rsidR="00C02584" w:rsidRDefault="00C02584" w:rsidP="0094057F">
            <w:pPr>
              <w:jc w:val="center"/>
              <w:rPr>
                <w:ins w:id="234" w:author="Pagliai, Dave" w:date="2017-10-09T17:55:00Z"/>
                <w:rFonts w:ascii="Calibri" w:hAnsi="Calibri"/>
                <w:color w:val="000000"/>
                <w:sz w:val="22"/>
                <w:szCs w:val="22"/>
              </w:rPr>
            </w:pPr>
            <w:ins w:id="235" w:author="Pagliai, Dave" w:date="2017-10-09T17:55:00Z">
              <w:r>
                <w:rPr>
                  <w:rFonts w:ascii="Calibri" w:hAnsi="Calibri"/>
                  <w:color w:val="000000"/>
                  <w:sz w:val="22"/>
                  <w:szCs w:val="22"/>
                </w:rPr>
                <w:t>R5</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1204B730" w14:textId="77777777" w:rsidR="00C02584" w:rsidRPr="000776D9" w:rsidRDefault="00C02584" w:rsidP="0094057F">
            <w:pPr>
              <w:jc w:val="center"/>
              <w:rPr>
                <w:ins w:id="236" w:author="Pagliai, Dave" w:date="2017-10-09T17:55:00Z"/>
                <w:rFonts w:ascii="Calibri" w:hAnsi="Calibri"/>
                <w:color w:val="000000"/>
                <w:sz w:val="22"/>
                <w:szCs w:val="22"/>
              </w:rPr>
            </w:pPr>
            <w:ins w:id="237" w:author="Pagliai, Dave" w:date="2017-10-09T17:55:00Z">
              <w:r>
                <w:rPr>
                  <w:rFonts w:ascii="Calibri" w:hAnsi="Calibri"/>
                  <w:color w:val="000000"/>
                  <w:sz w:val="22"/>
                  <w:szCs w:val="22"/>
                </w:rPr>
                <w:t>Oct</w:t>
              </w:r>
            </w:ins>
          </w:p>
        </w:tc>
        <w:tc>
          <w:tcPr>
            <w:tcW w:w="1074" w:type="dxa"/>
            <w:tcBorders>
              <w:top w:val="nil"/>
              <w:left w:val="nil"/>
              <w:bottom w:val="single" w:sz="4" w:space="0" w:color="auto"/>
              <w:right w:val="single" w:sz="4" w:space="0" w:color="auto"/>
            </w:tcBorders>
            <w:shd w:val="clear" w:color="000000" w:fill="92D050"/>
            <w:noWrap/>
            <w:vAlign w:val="bottom"/>
            <w:hideMark/>
          </w:tcPr>
          <w:p w14:paraId="59F46F0C" w14:textId="77777777" w:rsidR="00C02584" w:rsidRPr="000776D9" w:rsidRDefault="00C02584" w:rsidP="0094057F">
            <w:pPr>
              <w:jc w:val="center"/>
              <w:rPr>
                <w:ins w:id="238" w:author="Pagliai, Dave" w:date="2017-10-09T17:55:00Z"/>
                <w:rFonts w:ascii="Calibri" w:hAnsi="Calibri"/>
                <w:color w:val="000000"/>
                <w:sz w:val="22"/>
                <w:szCs w:val="22"/>
              </w:rPr>
            </w:pPr>
            <w:ins w:id="239" w:author="Pagliai, Dave" w:date="2017-10-09T17:55:00Z">
              <w:r>
                <w:rPr>
                  <w:rFonts w:ascii="Calibri" w:hAnsi="Calibri"/>
                  <w:color w:val="000000"/>
                  <w:sz w:val="22"/>
                  <w:szCs w:val="22"/>
                </w:rPr>
                <w:t>23 – 25</w:t>
              </w:r>
            </w:ins>
          </w:p>
        </w:tc>
      </w:tr>
      <w:tr w:rsidR="00C02584" w:rsidRPr="000776D9" w14:paraId="56C563BD" w14:textId="77777777" w:rsidTr="0094057F">
        <w:trPr>
          <w:trHeight w:val="300"/>
          <w:ins w:id="240" w:author="Pagliai, Dave" w:date="2017-10-09T17:55:00Z"/>
        </w:trPr>
        <w:tc>
          <w:tcPr>
            <w:tcW w:w="971" w:type="dxa"/>
            <w:tcBorders>
              <w:top w:val="nil"/>
              <w:left w:val="single" w:sz="4" w:space="0" w:color="auto"/>
              <w:bottom w:val="single" w:sz="4" w:space="0" w:color="auto"/>
              <w:right w:val="single" w:sz="4" w:space="0" w:color="auto"/>
            </w:tcBorders>
          </w:tcPr>
          <w:p w14:paraId="06A92B85" w14:textId="77777777" w:rsidR="00C02584" w:rsidRPr="000776D9" w:rsidRDefault="00C02584" w:rsidP="0094057F">
            <w:pPr>
              <w:jc w:val="center"/>
              <w:rPr>
                <w:ins w:id="241" w:author="Pagliai, Dave" w:date="2017-10-09T17:55:00Z"/>
                <w:rFonts w:ascii="Calibri" w:hAnsi="Calibri"/>
                <w:color w:val="000000"/>
                <w:sz w:val="22"/>
                <w:szCs w:val="22"/>
              </w:rPr>
            </w:pPr>
            <w:ins w:id="242" w:author="Pagliai, Dave" w:date="2017-10-09T17:55:00Z">
              <w:r>
                <w:rPr>
                  <w:rFonts w:ascii="Calibri" w:hAnsi="Calibri"/>
                  <w:color w:val="000000"/>
                  <w:sz w:val="22"/>
                  <w:szCs w:val="22"/>
                </w:rPr>
                <w:t>R6</w:t>
              </w:r>
            </w:ins>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22F73422" w14:textId="77777777" w:rsidR="00C02584" w:rsidRPr="000776D9" w:rsidRDefault="00C02584" w:rsidP="0094057F">
            <w:pPr>
              <w:jc w:val="center"/>
              <w:rPr>
                <w:ins w:id="243" w:author="Pagliai, Dave" w:date="2017-10-09T17:55:00Z"/>
                <w:rFonts w:ascii="Calibri" w:hAnsi="Calibri"/>
                <w:color w:val="000000"/>
                <w:sz w:val="22"/>
                <w:szCs w:val="22"/>
              </w:rPr>
            </w:pPr>
            <w:ins w:id="244" w:author="Pagliai, Dave" w:date="2017-10-09T17:55:00Z">
              <w:r w:rsidRPr="000776D9">
                <w:rPr>
                  <w:rFonts w:ascii="Calibri" w:hAnsi="Calibri"/>
                  <w:color w:val="000000"/>
                  <w:sz w:val="22"/>
                  <w:szCs w:val="22"/>
                </w:rPr>
                <w:t>Dec</w:t>
              </w:r>
            </w:ins>
          </w:p>
        </w:tc>
        <w:tc>
          <w:tcPr>
            <w:tcW w:w="1074" w:type="dxa"/>
            <w:tcBorders>
              <w:top w:val="nil"/>
              <w:left w:val="nil"/>
              <w:bottom w:val="single" w:sz="4" w:space="0" w:color="auto"/>
              <w:right w:val="single" w:sz="4" w:space="0" w:color="auto"/>
            </w:tcBorders>
            <w:shd w:val="clear" w:color="000000" w:fill="92D050"/>
            <w:noWrap/>
            <w:vAlign w:val="bottom"/>
            <w:hideMark/>
          </w:tcPr>
          <w:p w14:paraId="0097B347" w14:textId="77777777" w:rsidR="00C02584" w:rsidRPr="000776D9" w:rsidRDefault="00C02584" w:rsidP="0094057F">
            <w:pPr>
              <w:jc w:val="center"/>
              <w:rPr>
                <w:ins w:id="245" w:author="Pagliai, Dave" w:date="2017-10-09T17:55:00Z"/>
                <w:rFonts w:ascii="Calibri" w:hAnsi="Calibri"/>
                <w:color w:val="000000"/>
                <w:sz w:val="22"/>
                <w:szCs w:val="22"/>
              </w:rPr>
            </w:pPr>
            <w:ins w:id="246" w:author="Pagliai, Dave" w:date="2017-10-09T17:55:00Z">
              <w:r>
                <w:rPr>
                  <w:rFonts w:ascii="Calibri" w:hAnsi="Calibri"/>
                  <w:color w:val="000000"/>
                  <w:sz w:val="22"/>
                  <w:szCs w:val="22"/>
                </w:rPr>
                <w:t>11 – 13</w:t>
              </w:r>
            </w:ins>
          </w:p>
        </w:tc>
      </w:tr>
    </w:tbl>
    <w:p w14:paraId="6D90254C" w14:textId="77777777" w:rsidR="00C02584" w:rsidRDefault="00C02584" w:rsidP="00C02584">
      <w:pPr>
        <w:rPr>
          <w:ins w:id="247" w:author="Pagliai, Dave" w:date="2017-10-09T17:55:00Z"/>
          <w:b/>
          <w:i/>
          <w:sz w:val="24"/>
          <w:szCs w:val="24"/>
        </w:rPr>
      </w:pPr>
    </w:p>
    <w:p w14:paraId="61D6F5FB" w14:textId="77777777" w:rsidR="00C02584" w:rsidRDefault="00C02584" w:rsidP="00306D07">
      <w:pPr>
        <w:rPr>
          <w:ins w:id="248" w:author="Pagliai, Dave" w:date="2017-10-09T17:55:00Z"/>
          <w:b/>
          <w:i/>
          <w:sz w:val="24"/>
          <w:szCs w:val="24"/>
        </w:rPr>
      </w:pPr>
    </w:p>
    <w:p w14:paraId="6032A167" w14:textId="77777777" w:rsidR="00C02584" w:rsidRDefault="00C02584" w:rsidP="00306D07">
      <w:pPr>
        <w:rPr>
          <w:b/>
          <w:i/>
          <w:sz w:val="24"/>
          <w:szCs w:val="24"/>
        </w:rPr>
      </w:pPr>
    </w:p>
    <w:p w14:paraId="60B60485" w14:textId="15145957" w:rsidR="00795E12" w:rsidRDefault="00BA0CF9" w:rsidP="00C01219">
      <w:pPr>
        <w:pStyle w:val="Heading1"/>
      </w:pPr>
      <w:bookmarkStart w:id="249" w:name="_Toc240777712"/>
      <w:r>
        <w:lastRenderedPageBreak/>
        <w:t>3.</w:t>
      </w:r>
      <w:r w:rsidR="00DB25CE" w:rsidRPr="0050362D">
        <w:tab/>
      </w:r>
      <w:r w:rsidR="001F6414" w:rsidRPr="0050362D">
        <w:t>Reporting</w:t>
      </w:r>
      <w:bookmarkEnd w:id="249"/>
    </w:p>
    <w:p w14:paraId="60B60488" w14:textId="3F571CCB" w:rsidR="00DB25CE" w:rsidRPr="001B06DE" w:rsidRDefault="00BA0CF9" w:rsidP="00FD0886">
      <w:pPr>
        <w:pStyle w:val="Heading2"/>
      </w:pPr>
      <w:bookmarkStart w:id="250" w:name="_Toc240777714"/>
      <w:r>
        <w:t>3.</w:t>
      </w:r>
      <w:r w:rsidR="00954663">
        <w:t>1</w:t>
      </w:r>
      <w:r w:rsidR="00FD0886">
        <w:tab/>
      </w:r>
      <w:r w:rsidR="0040059F">
        <w:t>IT Application Service Reporting</w:t>
      </w:r>
      <w:bookmarkEnd w:id="250"/>
    </w:p>
    <w:p w14:paraId="1728C74B" w14:textId="33373979" w:rsidR="00954663" w:rsidRDefault="009A0886" w:rsidP="00954663">
      <w:pPr>
        <w:rPr>
          <w:sz w:val="24"/>
          <w:szCs w:val="24"/>
        </w:rPr>
      </w:pPr>
      <w:bookmarkStart w:id="251" w:name="_Toc165705258"/>
      <w:r w:rsidRPr="001B06DE">
        <w:rPr>
          <w:sz w:val="24"/>
          <w:szCs w:val="24"/>
        </w:rPr>
        <w:t xml:space="preserve">ERCOT will measure and report </w:t>
      </w:r>
      <w:r w:rsidR="00DB6874">
        <w:rPr>
          <w:sz w:val="24"/>
          <w:szCs w:val="24"/>
        </w:rPr>
        <w:t>availability and performance</w:t>
      </w:r>
      <w:r w:rsidR="00954663">
        <w:rPr>
          <w:sz w:val="24"/>
          <w:szCs w:val="24"/>
        </w:rPr>
        <w:t xml:space="preserve"> in an incident log</w:t>
      </w:r>
      <w:r w:rsidRPr="001B06DE">
        <w:rPr>
          <w:sz w:val="24"/>
          <w:szCs w:val="24"/>
        </w:rPr>
        <w:t>.</w:t>
      </w:r>
      <w:r w:rsidR="001033BE">
        <w:rPr>
          <w:sz w:val="24"/>
          <w:szCs w:val="24"/>
        </w:rPr>
        <w:t xml:space="preserve"> </w:t>
      </w:r>
      <w:r w:rsidR="00684F5E">
        <w:rPr>
          <w:sz w:val="24"/>
          <w:szCs w:val="24"/>
        </w:rPr>
        <w:t xml:space="preserve"> </w:t>
      </w:r>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hyperlink r:id="rId17" w:history="1">
        <w:r w:rsidR="00954663" w:rsidRPr="00793BCC">
          <w:rPr>
            <w:rStyle w:val="Hyperlink"/>
            <w:sz w:val="24"/>
            <w:szCs w:val="24"/>
          </w:rPr>
          <w:t>http://www.ercot.com/services/sla/</w:t>
        </w:r>
      </w:hyperlink>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r w:rsidR="00120002">
        <w:rPr>
          <w:sz w:val="24"/>
          <w:szCs w:val="24"/>
        </w:rPr>
        <w:t>S</w:t>
      </w:r>
      <w:r w:rsidR="00954663">
        <w:rPr>
          <w:sz w:val="24"/>
          <w:szCs w:val="24"/>
        </w:rPr>
        <w:t>ection 6</w:t>
      </w:r>
      <w:r w:rsidR="00120002">
        <w:rPr>
          <w:sz w:val="24"/>
          <w:szCs w:val="24"/>
        </w:rPr>
        <w:t xml:space="preserve">, </w:t>
      </w:r>
      <w:r w:rsidR="00120002" w:rsidRPr="00120002">
        <w:rPr>
          <w:sz w:val="24"/>
          <w:szCs w:val="24"/>
        </w:rPr>
        <w:t>MDT IT Application Incident Log</w:t>
      </w:r>
      <w:r w:rsidR="00954663">
        <w:rPr>
          <w:sz w:val="24"/>
          <w:szCs w:val="24"/>
        </w:rPr>
        <w:t>.</w:t>
      </w:r>
    </w:p>
    <w:p w14:paraId="12724B3C" w14:textId="77777777" w:rsidR="00954663" w:rsidRDefault="00954663" w:rsidP="00954663">
      <w:pPr>
        <w:rPr>
          <w:sz w:val="24"/>
          <w:szCs w:val="24"/>
        </w:rPr>
      </w:pPr>
    </w:p>
    <w:p w14:paraId="60B60489" w14:textId="006C70FD" w:rsidR="009A0886" w:rsidRDefault="00954663" w:rsidP="00954663">
      <w:pPr>
        <w:rPr>
          <w:sz w:val="24"/>
          <w:szCs w:val="24"/>
        </w:rPr>
      </w:pPr>
      <w:r>
        <w:rPr>
          <w:sz w:val="24"/>
          <w:szCs w:val="24"/>
        </w:rPr>
        <w:t xml:space="preserve"> Additionally, t</w:t>
      </w:r>
      <w:r w:rsidR="009A0886" w:rsidRPr="001B06DE">
        <w:rPr>
          <w:sz w:val="24"/>
          <w:szCs w:val="24"/>
        </w:rPr>
        <w:t xml:space="preserve">hese results will be reported monthly through the ERCOT governance process that includes the </w:t>
      </w:r>
      <w:r w:rsidR="00D43B2C" w:rsidRPr="001B06DE">
        <w:rPr>
          <w:sz w:val="24"/>
          <w:szCs w:val="24"/>
        </w:rPr>
        <w:t>Commercial Operations Subcommittee</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251"/>
      <w:r w:rsidR="009A0886" w:rsidRPr="001B06DE">
        <w:rPr>
          <w:sz w:val="24"/>
          <w:szCs w:val="24"/>
        </w:rPr>
        <w:t xml:space="preserve">  </w:t>
      </w:r>
    </w:p>
    <w:p w14:paraId="123F9FC7" w14:textId="699BA3CD" w:rsidR="00954663" w:rsidRDefault="00954663" w:rsidP="001B06DE">
      <w:pPr>
        <w:rPr>
          <w:sz w:val="24"/>
          <w:szCs w:val="24"/>
        </w:rPr>
      </w:pPr>
    </w:p>
    <w:p w14:paraId="60B6048A" w14:textId="77777777" w:rsidR="00D10ADB" w:rsidRDefault="00D10ADB" w:rsidP="001B06DE">
      <w:pPr>
        <w:rPr>
          <w:sz w:val="24"/>
          <w:szCs w:val="24"/>
        </w:rPr>
      </w:pPr>
    </w:p>
    <w:p w14:paraId="60B6048B"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60B6048C"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60B6048D" w14:textId="77777777" w:rsidR="00D202E4" w:rsidRDefault="00D202E4" w:rsidP="00E503ED">
      <w:pPr>
        <w:numPr>
          <w:ilvl w:val="0"/>
          <w:numId w:val="1"/>
        </w:numPr>
        <w:rPr>
          <w:b/>
          <w:sz w:val="24"/>
          <w:szCs w:val="24"/>
        </w:rPr>
      </w:pPr>
      <w:r>
        <w:rPr>
          <w:b/>
          <w:sz w:val="24"/>
          <w:szCs w:val="24"/>
        </w:rPr>
        <w:t>ERCOT.com</w:t>
      </w:r>
    </w:p>
    <w:p w14:paraId="60B6048E"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60B6048F"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60B60490" w14:textId="77777777" w:rsidR="00F13FBD" w:rsidRDefault="00863769" w:rsidP="00E503ED">
      <w:pPr>
        <w:numPr>
          <w:ilvl w:val="0"/>
          <w:numId w:val="1"/>
        </w:numPr>
        <w:rPr>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4F22A9A7" w14:textId="77777777" w:rsidR="00217FC9" w:rsidRPr="006F5043" w:rsidRDefault="00217FC9" w:rsidP="00217FC9">
      <w:pPr>
        <w:numPr>
          <w:ilvl w:val="0"/>
          <w:numId w:val="1"/>
        </w:numPr>
        <w:rPr>
          <w:b/>
          <w:sz w:val="24"/>
          <w:szCs w:val="24"/>
        </w:rPr>
      </w:pPr>
      <w:r>
        <w:rPr>
          <w:b/>
          <w:sz w:val="24"/>
          <w:szCs w:val="24"/>
        </w:rPr>
        <w:t xml:space="preserve">Market Management System User Interface (MMSUI): </w:t>
      </w:r>
      <w:r w:rsidRPr="003D4178">
        <w:rPr>
          <w:sz w:val="24"/>
          <w:szCs w:val="24"/>
        </w:rPr>
        <w:t>P</w:t>
      </w:r>
      <w:r>
        <w:rPr>
          <w:sz w:val="24"/>
          <w:szCs w:val="24"/>
        </w:rPr>
        <w:t>oint of entry for Market Transactions</w:t>
      </w:r>
    </w:p>
    <w:p w14:paraId="60B60493" w14:textId="045DE478" w:rsidR="00BD75EA" w:rsidRPr="00EF49CB" w:rsidRDefault="00217FC9" w:rsidP="00905EDF">
      <w:pPr>
        <w:ind w:left="720"/>
        <w:rPr>
          <w:b/>
          <w:sz w:val="24"/>
          <w:szCs w:val="24"/>
        </w:rPr>
      </w:pPr>
      <w:r>
        <w:rPr>
          <w:b/>
          <w:sz w:val="24"/>
          <w:szCs w:val="24"/>
        </w:rPr>
        <w:t xml:space="preserve">Outage Scheduler User Interface (OSUI): </w:t>
      </w:r>
      <w:r w:rsidRPr="003D4178">
        <w:rPr>
          <w:sz w:val="24"/>
          <w:szCs w:val="24"/>
        </w:rPr>
        <w:t xml:space="preserve">Point of entry for </w:t>
      </w:r>
      <w:r>
        <w:rPr>
          <w:sz w:val="24"/>
          <w:szCs w:val="24"/>
        </w:rPr>
        <w:t>entering or managing outages</w:t>
      </w:r>
    </w:p>
    <w:p w14:paraId="60B60494" w14:textId="77777777" w:rsidR="009A0886" w:rsidRPr="001B06DE" w:rsidRDefault="009A0886" w:rsidP="001B06DE">
      <w:pPr>
        <w:rPr>
          <w:b/>
          <w:sz w:val="24"/>
          <w:szCs w:val="24"/>
        </w:rPr>
      </w:pPr>
      <w:r w:rsidRPr="001B06DE">
        <w:rPr>
          <w:b/>
          <w:sz w:val="24"/>
          <w:szCs w:val="24"/>
        </w:rPr>
        <w:t>Availability:</w:t>
      </w:r>
    </w:p>
    <w:p w14:paraId="60B60497" w14:textId="051EAA2A" w:rsidR="00711A3F" w:rsidRDefault="00854A3D" w:rsidP="00DB6874">
      <w:pPr>
        <w:rPr>
          <w:b/>
          <w:sz w:val="24"/>
          <w:szCs w:val="24"/>
        </w:rPr>
      </w:pPr>
      <w:r>
        <w:rPr>
          <w:sz w:val="24"/>
          <w:szCs w:val="24"/>
        </w:rPr>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14:paraId="60B60498" w14:textId="77777777" w:rsidR="00843796" w:rsidRPr="000055B6" w:rsidRDefault="00B07C9D" w:rsidP="000055B6">
      <w:pPr>
        <w:pStyle w:val="Heading1"/>
      </w:pPr>
      <w:bookmarkStart w:id="252" w:name="_Toc165705268"/>
      <w:bookmarkStart w:id="253"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252"/>
      <w:bookmarkEnd w:id="253"/>
    </w:p>
    <w:p w14:paraId="60B60499" w14:textId="681207B8"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r w:rsidR="007D45D7">
        <w:rPr>
          <w:sz w:val="24"/>
          <w:szCs w:val="24"/>
        </w:rPr>
        <w:t>,</w:t>
      </w:r>
      <w:r w:rsidR="00D24978">
        <w:rPr>
          <w:sz w:val="24"/>
          <w:szCs w:val="24"/>
        </w:rPr>
        <w:t xml:space="preserve"> including delivery times required by protocols or market guides</w:t>
      </w:r>
      <w:r w:rsidR="007D45D7">
        <w:rPr>
          <w:sz w:val="24"/>
          <w:szCs w:val="24"/>
        </w:rPr>
        <w:t>,</w:t>
      </w:r>
      <w:r w:rsidR="00D24978">
        <w:rPr>
          <w:sz w:val="24"/>
          <w:szCs w:val="24"/>
        </w:rPr>
        <w:t xml:space="preserve"> will require use of the stakeholder process including Protocol revision requests.  </w:t>
      </w:r>
    </w:p>
    <w:p w14:paraId="60B6049A" w14:textId="77777777" w:rsidR="00834004" w:rsidRDefault="00834004" w:rsidP="00843796">
      <w:pPr>
        <w:rPr>
          <w:sz w:val="24"/>
          <w:szCs w:val="24"/>
        </w:rPr>
      </w:pPr>
    </w:p>
    <w:p w14:paraId="60B6049B" w14:textId="76B8285A"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60B6049C" w14:textId="076C1698" w:rsidR="0094263B" w:rsidRPr="000055B6" w:rsidRDefault="00B07C9D" w:rsidP="000055B6">
      <w:pPr>
        <w:pStyle w:val="Heading1"/>
      </w:pPr>
      <w:bookmarkStart w:id="254" w:name="_Toc165705270"/>
      <w:bookmarkStart w:id="255" w:name="_Toc240777716"/>
      <w:r>
        <w:t>5</w:t>
      </w:r>
      <w:r w:rsidR="00004C76" w:rsidRPr="000055B6">
        <w:t>.</w:t>
      </w:r>
      <w:r w:rsidR="00004C76" w:rsidRPr="000055B6">
        <w:tab/>
      </w:r>
      <w:r w:rsidR="0094263B" w:rsidRPr="000055B6">
        <w:t>Annual Review Process</w:t>
      </w:r>
      <w:bookmarkEnd w:id="254"/>
      <w:bookmarkEnd w:id="255"/>
    </w:p>
    <w:p w14:paraId="60B6049D" w14:textId="20823E3E"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120002">
        <w:rPr>
          <w:sz w:val="24"/>
          <w:szCs w:val="24"/>
        </w:rPr>
        <w:t>M</w:t>
      </w:r>
      <w:r w:rsidR="00C4786A">
        <w:rPr>
          <w:sz w:val="24"/>
          <w:szCs w:val="24"/>
        </w:rPr>
        <w:t xml:space="preserve">arket </w:t>
      </w:r>
      <w:r w:rsidR="00120002">
        <w:rPr>
          <w:sz w:val="24"/>
          <w:szCs w:val="24"/>
        </w:rPr>
        <w:t>P</w:t>
      </w:r>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120002">
        <w:rPr>
          <w:sz w:val="24"/>
          <w:szCs w:val="24"/>
        </w:rPr>
        <w:t>M</w:t>
      </w:r>
      <w:r w:rsidR="00C4786A">
        <w:rPr>
          <w:sz w:val="24"/>
          <w:szCs w:val="24"/>
        </w:rPr>
        <w:t xml:space="preserve">arket </w:t>
      </w:r>
      <w:r w:rsidR="00120002">
        <w:rPr>
          <w:sz w:val="24"/>
          <w:szCs w:val="24"/>
        </w:rPr>
        <w:t>P</w:t>
      </w:r>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lastRenderedPageBreak/>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0B6049E" w14:textId="3F9A8FD7" w:rsidR="007F7F1F" w:rsidRDefault="00B07C9D" w:rsidP="00026679">
      <w:pPr>
        <w:pStyle w:val="Heading1"/>
      </w:pPr>
      <w:bookmarkStart w:id="256" w:name="_6._Extract_&amp;"/>
      <w:bookmarkStart w:id="257" w:name="_Toc240777717"/>
      <w:bookmarkStart w:id="258" w:name="_Toc165705271"/>
      <w:bookmarkEnd w:id="256"/>
      <w:r>
        <w:t>6</w:t>
      </w:r>
      <w:r w:rsidR="007C68CD">
        <w:t>.</w:t>
      </w:r>
      <w:r w:rsidR="007C68CD">
        <w:tab/>
      </w:r>
      <w:r w:rsidR="00A579E1">
        <w:t xml:space="preserve">MDT IT </w:t>
      </w:r>
      <w:r w:rsidR="00AD1101">
        <w:t xml:space="preserve">Application </w:t>
      </w:r>
      <w:r w:rsidR="007F7F1F" w:rsidRPr="007F7F1F">
        <w:t xml:space="preserve">Incident </w:t>
      </w:r>
      <w:r w:rsidR="00625CB2">
        <w:t>L</w:t>
      </w:r>
      <w:r w:rsidR="007F7F1F" w:rsidRPr="007F7F1F">
        <w:t xml:space="preserve">og </w:t>
      </w:r>
      <w:bookmarkEnd w:id="257"/>
    </w:p>
    <w:p w14:paraId="60B6049F" w14:textId="206B4FA4" w:rsidR="00DE0117" w:rsidRPr="00E02036" w:rsidRDefault="00DE0117" w:rsidP="00E02036">
      <w:pPr>
        <w:rPr>
          <w:sz w:val="24"/>
          <w:szCs w:val="24"/>
        </w:rPr>
      </w:pPr>
      <w:bookmarkStart w:id="259" w:name="_Toc197334386"/>
      <w:bookmarkStart w:id="260" w:name="_Toc197336813"/>
      <w:bookmarkStart w:id="261" w:name="_Toc197335037"/>
      <w:r w:rsidRPr="00E02036">
        <w:rPr>
          <w:sz w:val="24"/>
          <w:szCs w:val="24"/>
        </w:rPr>
        <w:t xml:space="preserve">A spreadsheet including the </w:t>
      </w:r>
      <w:r w:rsidR="00A579E1">
        <w:rPr>
          <w:sz w:val="24"/>
          <w:szCs w:val="24"/>
        </w:rPr>
        <w:t xml:space="preserve">MDT IT </w:t>
      </w:r>
      <w:r w:rsidR="00AD1101">
        <w:rPr>
          <w:sz w:val="24"/>
          <w:szCs w:val="24"/>
        </w:rPr>
        <w:t>Application</w:t>
      </w:r>
      <w:r w:rsidR="00EF76EA" w:rsidRPr="00E02036">
        <w:rPr>
          <w:sz w:val="24"/>
          <w:szCs w:val="24"/>
        </w:rPr>
        <w:t xml:space="preserve"> </w:t>
      </w:r>
      <w:r w:rsidRPr="00E02036">
        <w:rPr>
          <w:sz w:val="24"/>
          <w:szCs w:val="24"/>
        </w:rPr>
        <w:t>Incident Log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259"/>
      <w:bookmarkEnd w:id="260"/>
    </w:p>
    <w:p w14:paraId="60B604A0" w14:textId="77777777" w:rsidR="00DE0117" w:rsidRPr="00E02036" w:rsidRDefault="00DE0117" w:rsidP="00E02036">
      <w:pPr>
        <w:rPr>
          <w:sz w:val="24"/>
          <w:szCs w:val="24"/>
        </w:rPr>
      </w:pPr>
    </w:p>
    <w:bookmarkEnd w:id="258"/>
    <w:bookmarkEnd w:id="261"/>
    <w:p w14:paraId="60B604A1" w14:textId="77777777" w:rsidR="00E24295" w:rsidRDefault="0078648F" w:rsidP="00224C79">
      <w:pPr>
        <w:rPr>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14:paraId="60B604A2" w14:textId="77777777" w:rsidR="00977D68" w:rsidRDefault="00977D68">
      <w:pPr>
        <w:rPr>
          <w:sz w:val="24"/>
          <w:szCs w:val="24"/>
        </w:rPr>
      </w:pPr>
    </w:p>
    <w:p w14:paraId="60B604A3" w14:textId="77777777"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14:paraId="60B604A4" w14:textId="77777777" w:rsidR="000E1058" w:rsidRDefault="000E1058">
      <w:pPr>
        <w:rPr>
          <w:sz w:val="24"/>
          <w:szCs w:val="24"/>
        </w:rPr>
      </w:pPr>
    </w:p>
    <w:p w14:paraId="60B604A5" w14:textId="77777777" w:rsidR="000E1058" w:rsidRDefault="000E1058" w:rsidP="00E503ED">
      <w:pPr>
        <w:numPr>
          <w:ilvl w:val="0"/>
          <w:numId w:val="3"/>
        </w:numPr>
        <w:rPr>
          <w:sz w:val="24"/>
          <w:szCs w:val="24"/>
        </w:rPr>
      </w:pPr>
      <w:r>
        <w:rPr>
          <w:sz w:val="24"/>
          <w:szCs w:val="24"/>
        </w:rPr>
        <w:t>Introduction / How to use</w:t>
      </w:r>
    </w:p>
    <w:p w14:paraId="60B604A6" w14:textId="3AED9CA2" w:rsidR="000E1058" w:rsidRDefault="000E1058" w:rsidP="00E503ED">
      <w:pPr>
        <w:numPr>
          <w:ilvl w:val="0"/>
          <w:numId w:val="3"/>
        </w:numPr>
        <w:rPr>
          <w:sz w:val="24"/>
          <w:szCs w:val="24"/>
        </w:rPr>
      </w:pPr>
      <w:r>
        <w:rPr>
          <w:sz w:val="24"/>
          <w:szCs w:val="24"/>
        </w:rPr>
        <w:t>Annual summary</w:t>
      </w:r>
      <w:r w:rsidR="00321542">
        <w:rPr>
          <w:sz w:val="24"/>
          <w:szCs w:val="24"/>
        </w:rPr>
        <w:t xml:space="preserve"> of </w:t>
      </w:r>
      <w:r w:rsidR="00AD1101">
        <w:rPr>
          <w:sz w:val="24"/>
          <w:szCs w:val="24"/>
        </w:rPr>
        <w:t>IT application availability</w:t>
      </w:r>
    </w:p>
    <w:p w14:paraId="60B604A7" w14:textId="1409F22A" w:rsidR="000E1058" w:rsidRDefault="000E1058" w:rsidP="00E503ED">
      <w:pPr>
        <w:numPr>
          <w:ilvl w:val="0"/>
          <w:numId w:val="3"/>
        </w:numPr>
        <w:rPr>
          <w:sz w:val="24"/>
          <w:szCs w:val="24"/>
        </w:rPr>
      </w:pPr>
      <w:r>
        <w:rPr>
          <w:sz w:val="24"/>
          <w:szCs w:val="24"/>
        </w:rPr>
        <w:t>Monthly summary</w:t>
      </w:r>
      <w:r w:rsidR="00321542">
        <w:rPr>
          <w:sz w:val="24"/>
          <w:szCs w:val="24"/>
        </w:rPr>
        <w:t xml:space="preserve"> of </w:t>
      </w:r>
      <w:r w:rsidR="00AD1101">
        <w:rPr>
          <w:sz w:val="24"/>
          <w:szCs w:val="24"/>
        </w:rPr>
        <w:t>IT application availability</w:t>
      </w:r>
    </w:p>
    <w:p w14:paraId="60B604A8" w14:textId="12EE763C" w:rsidR="000E1058" w:rsidRDefault="000E1058" w:rsidP="00E503ED">
      <w:pPr>
        <w:numPr>
          <w:ilvl w:val="0"/>
          <w:numId w:val="3"/>
        </w:numPr>
        <w:rPr>
          <w:sz w:val="24"/>
          <w:szCs w:val="24"/>
        </w:rPr>
      </w:pPr>
      <w:r>
        <w:rPr>
          <w:sz w:val="24"/>
          <w:szCs w:val="24"/>
        </w:rPr>
        <w:t>Detailed incident data</w:t>
      </w:r>
      <w:r w:rsidR="006F47CD">
        <w:rPr>
          <w:sz w:val="24"/>
          <w:szCs w:val="24"/>
        </w:rPr>
        <w:t xml:space="preserve"> of </w:t>
      </w:r>
      <w:r w:rsidR="00AD1101">
        <w:rPr>
          <w:sz w:val="24"/>
          <w:szCs w:val="24"/>
        </w:rPr>
        <w:t>IT application availability</w:t>
      </w:r>
    </w:p>
    <w:p w14:paraId="60B604AA" w14:textId="77777777" w:rsidR="000E1058" w:rsidRDefault="000E1058">
      <w:pPr>
        <w:rPr>
          <w:sz w:val="24"/>
          <w:szCs w:val="24"/>
        </w:rPr>
      </w:pPr>
    </w:p>
    <w:p w14:paraId="60B604AB" w14:textId="77777777"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14:paraId="60B604AC" w14:textId="77777777" w:rsidR="00977D68" w:rsidRDefault="00977D68" w:rsidP="00977D68">
      <w:pPr>
        <w:rPr>
          <w:sz w:val="24"/>
          <w:szCs w:val="24"/>
        </w:rPr>
      </w:pPr>
    </w:p>
    <w:p w14:paraId="60B604AD" w14:textId="77777777" w:rsidR="00977D68" w:rsidRDefault="00977D68" w:rsidP="00E503ED">
      <w:pPr>
        <w:numPr>
          <w:ilvl w:val="0"/>
          <w:numId w:val="3"/>
        </w:numPr>
        <w:rPr>
          <w:sz w:val="24"/>
          <w:szCs w:val="24"/>
        </w:rPr>
      </w:pPr>
      <w:r>
        <w:rPr>
          <w:sz w:val="24"/>
          <w:szCs w:val="24"/>
        </w:rPr>
        <w:t>Incident date</w:t>
      </w:r>
    </w:p>
    <w:p w14:paraId="60B604AE" w14:textId="77777777" w:rsidR="00977D68" w:rsidRDefault="00977D68" w:rsidP="00E503ED">
      <w:pPr>
        <w:numPr>
          <w:ilvl w:val="0"/>
          <w:numId w:val="3"/>
        </w:numPr>
        <w:rPr>
          <w:sz w:val="24"/>
          <w:szCs w:val="24"/>
        </w:rPr>
      </w:pPr>
      <w:r>
        <w:rPr>
          <w:sz w:val="24"/>
          <w:szCs w:val="24"/>
        </w:rPr>
        <w:t>Date of initial Market Notice (if applicable)</w:t>
      </w:r>
    </w:p>
    <w:p w14:paraId="60B604AF" w14:textId="77777777" w:rsidR="00977D68" w:rsidRDefault="00977D68" w:rsidP="00E503ED">
      <w:pPr>
        <w:numPr>
          <w:ilvl w:val="0"/>
          <w:numId w:val="3"/>
        </w:numPr>
        <w:rPr>
          <w:sz w:val="24"/>
          <w:szCs w:val="24"/>
        </w:rPr>
      </w:pPr>
      <w:r>
        <w:rPr>
          <w:sz w:val="24"/>
          <w:szCs w:val="24"/>
        </w:rPr>
        <w:t>Market Notice ID tag (if applicable)</w:t>
      </w:r>
    </w:p>
    <w:p w14:paraId="60B604B0" w14:textId="77777777" w:rsidR="00977D68" w:rsidRDefault="00977D68" w:rsidP="00E503ED">
      <w:pPr>
        <w:numPr>
          <w:ilvl w:val="0"/>
          <w:numId w:val="3"/>
        </w:numPr>
        <w:rPr>
          <w:sz w:val="24"/>
          <w:szCs w:val="24"/>
        </w:rPr>
      </w:pPr>
      <w:r>
        <w:rPr>
          <w:sz w:val="24"/>
          <w:szCs w:val="24"/>
        </w:rPr>
        <w:t>Incident start and end times and duration</w:t>
      </w:r>
    </w:p>
    <w:p w14:paraId="60B604B1" w14:textId="51A0E1FB" w:rsidR="00977D68" w:rsidRDefault="00E9406B" w:rsidP="00E503ED">
      <w:pPr>
        <w:numPr>
          <w:ilvl w:val="0"/>
          <w:numId w:val="3"/>
        </w:numPr>
        <w:rPr>
          <w:sz w:val="24"/>
          <w:szCs w:val="24"/>
        </w:rPr>
      </w:pPr>
      <w:r>
        <w:rPr>
          <w:sz w:val="24"/>
          <w:szCs w:val="24"/>
        </w:rPr>
        <w:t>Application</w:t>
      </w:r>
      <w:r w:rsidR="00B20573">
        <w:rPr>
          <w:sz w:val="24"/>
          <w:szCs w:val="24"/>
        </w:rPr>
        <w:t>(s)</w:t>
      </w:r>
      <w:r>
        <w:rPr>
          <w:sz w:val="24"/>
          <w:szCs w:val="24"/>
        </w:rPr>
        <w:t xml:space="preserve"> impacted</w:t>
      </w:r>
    </w:p>
    <w:p w14:paraId="240A433C" w14:textId="7CE1F980" w:rsidR="00B20573" w:rsidRDefault="00B20573" w:rsidP="00E503ED">
      <w:pPr>
        <w:numPr>
          <w:ilvl w:val="0"/>
          <w:numId w:val="3"/>
        </w:numPr>
        <w:rPr>
          <w:sz w:val="24"/>
          <w:szCs w:val="24"/>
        </w:rPr>
      </w:pPr>
      <w:r>
        <w:rPr>
          <w:sz w:val="24"/>
          <w:szCs w:val="24"/>
        </w:rPr>
        <w:t>Extract or Report Impacted</w:t>
      </w:r>
    </w:p>
    <w:p w14:paraId="497A88E1" w14:textId="44612F0C" w:rsidR="00B20573" w:rsidRDefault="00B20573" w:rsidP="00E503ED">
      <w:pPr>
        <w:numPr>
          <w:ilvl w:val="0"/>
          <w:numId w:val="3"/>
        </w:numPr>
        <w:rPr>
          <w:sz w:val="24"/>
          <w:szCs w:val="24"/>
        </w:rPr>
      </w:pPr>
      <w:r>
        <w:rPr>
          <w:sz w:val="24"/>
          <w:szCs w:val="24"/>
        </w:rPr>
        <w:t>Service Impact</w:t>
      </w:r>
    </w:p>
    <w:p w14:paraId="60B604B2" w14:textId="77777777"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14:paraId="60B604B3" w14:textId="77777777" w:rsidR="007C7720" w:rsidRDefault="007C7720" w:rsidP="00E503ED">
      <w:pPr>
        <w:numPr>
          <w:ilvl w:val="0"/>
          <w:numId w:val="3"/>
        </w:numPr>
        <w:rPr>
          <w:sz w:val="24"/>
          <w:szCs w:val="24"/>
        </w:rPr>
      </w:pPr>
      <w:r>
        <w:rPr>
          <w:sz w:val="24"/>
          <w:szCs w:val="24"/>
        </w:rPr>
        <w:t xml:space="preserve">Root Cause </w:t>
      </w:r>
    </w:p>
    <w:p w14:paraId="60B604B4" w14:textId="77777777"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14:paraId="60B604B5" w14:textId="5D6CC0BB" w:rsidR="00977D68" w:rsidRDefault="00977D68" w:rsidP="00E503ED">
      <w:pPr>
        <w:numPr>
          <w:ilvl w:val="0"/>
          <w:numId w:val="3"/>
        </w:numPr>
        <w:rPr>
          <w:sz w:val="24"/>
          <w:szCs w:val="24"/>
        </w:rPr>
      </w:pPr>
      <w:r>
        <w:rPr>
          <w:sz w:val="24"/>
          <w:szCs w:val="24"/>
        </w:rPr>
        <w:t xml:space="preserve">Market impact – the impact of the incident to </w:t>
      </w:r>
      <w:r w:rsidR="00120002">
        <w:rPr>
          <w:sz w:val="24"/>
          <w:szCs w:val="24"/>
        </w:rPr>
        <w:t>M</w:t>
      </w:r>
      <w:r>
        <w:rPr>
          <w:sz w:val="24"/>
          <w:szCs w:val="24"/>
        </w:rPr>
        <w:t xml:space="preserve">arket </w:t>
      </w:r>
      <w:r w:rsidR="00120002">
        <w:rPr>
          <w:sz w:val="24"/>
          <w:szCs w:val="24"/>
        </w:rPr>
        <w:t>P</w:t>
      </w:r>
      <w:r>
        <w:rPr>
          <w:sz w:val="24"/>
          <w:szCs w:val="24"/>
        </w:rPr>
        <w:t>articipants and end use customers</w:t>
      </w:r>
    </w:p>
    <w:p w14:paraId="60B604B6" w14:textId="30D7E27B" w:rsidR="007C7720" w:rsidRDefault="007C7720" w:rsidP="00E503ED">
      <w:pPr>
        <w:numPr>
          <w:ilvl w:val="0"/>
          <w:numId w:val="3"/>
        </w:numPr>
        <w:rPr>
          <w:sz w:val="24"/>
          <w:szCs w:val="24"/>
        </w:rPr>
      </w:pPr>
      <w:r>
        <w:rPr>
          <w:sz w:val="24"/>
          <w:szCs w:val="24"/>
        </w:rPr>
        <w:t>Root Cause Details</w:t>
      </w:r>
    </w:p>
    <w:p w14:paraId="678A0A58" w14:textId="7C3C500C" w:rsidR="00B20573" w:rsidRDefault="00B20573" w:rsidP="00C01219">
      <w:pPr>
        <w:numPr>
          <w:ilvl w:val="0"/>
          <w:numId w:val="3"/>
        </w:numPr>
        <w:rPr>
          <w:sz w:val="24"/>
          <w:szCs w:val="24"/>
        </w:rPr>
      </w:pPr>
      <w:r>
        <w:rPr>
          <w:sz w:val="24"/>
          <w:szCs w:val="24"/>
        </w:rPr>
        <w:t>Market Participant Input</w:t>
      </w:r>
    </w:p>
    <w:p w14:paraId="4AA9F43D" w14:textId="5AF17F67" w:rsidR="00B20573" w:rsidRDefault="00B20573" w:rsidP="00C01219">
      <w:pPr>
        <w:numPr>
          <w:ilvl w:val="0"/>
          <w:numId w:val="3"/>
        </w:numPr>
        <w:rPr>
          <w:sz w:val="24"/>
          <w:szCs w:val="24"/>
        </w:rPr>
      </w:pPr>
      <w:r>
        <w:rPr>
          <w:sz w:val="24"/>
          <w:szCs w:val="24"/>
        </w:rPr>
        <w:t xml:space="preserve">Identification method – the way that ERCOT learned of the incident (i.e.monitoring, notification from </w:t>
      </w:r>
      <w:r w:rsidR="00120002">
        <w:rPr>
          <w:sz w:val="24"/>
          <w:szCs w:val="24"/>
        </w:rPr>
        <w:t>M</w:t>
      </w:r>
      <w:r>
        <w:rPr>
          <w:sz w:val="24"/>
          <w:szCs w:val="24"/>
        </w:rPr>
        <w:t xml:space="preserve">arket </w:t>
      </w:r>
      <w:r w:rsidR="00120002">
        <w:rPr>
          <w:sz w:val="24"/>
          <w:szCs w:val="24"/>
        </w:rPr>
        <w:t>P</w:t>
      </w:r>
      <w:r>
        <w:rPr>
          <w:sz w:val="24"/>
          <w:szCs w:val="24"/>
        </w:rPr>
        <w:t>articipant, etc</w:t>
      </w:r>
      <w:r w:rsidR="00120002">
        <w:rPr>
          <w:sz w:val="24"/>
          <w:szCs w:val="24"/>
        </w:rPr>
        <w:t>.</w:t>
      </w:r>
      <w:r>
        <w:rPr>
          <w:sz w:val="24"/>
          <w:szCs w:val="24"/>
        </w:rPr>
        <w:t>)</w:t>
      </w:r>
    </w:p>
    <w:p w14:paraId="60B604B8" w14:textId="77777777" w:rsidR="00977D68" w:rsidRDefault="007C7720" w:rsidP="00E503ED">
      <w:pPr>
        <w:numPr>
          <w:ilvl w:val="0"/>
          <w:numId w:val="3"/>
        </w:numPr>
        <w:rPr>
          <w:sz w:val="24"/>
          <w:szCs w:val="24"/>
        </w:rPr>
      </w:pPr>
      <w:r>
        <w:rPr>
          <w:sz w:val="24"/>
          <w:szCs w:val="24"/>
        </w:rPr>
        <w:t xml:space="preserve">Resolution </w:t>
      </w:r>
    </w:p>
    <w:p w14:paraId="60B604B9" w14:textId="77777777" w:rsidR="00977D68" w:rsidRDefault="00977D68" w:rsidP="00E503ED">
      <w:pPr>
        <w:numPr>
          <w:ilvl w:val="0"/>
          <w:numId w:val="3"/>
        </w:numPr>
        <w:rPr>
          <w:sz w:val="24"/>
          <w:szCs w:val="24"/>
        </w:rPr>
      </w:pPr>
      <w:r>
        <w:rPr>
          <w:sz w:val="24"/>
          <w:szCs w:val="24"/>
        </w:rPr>
        <w:t>Date of any identified fix to be implemented</w:t>
      </w:r>
    </w:p>
    <w:p w14:paraId="60B604BA" w14:textId="77777777" w:rsidR="00977D68" w:rsidRDefault="00977D68" w:rsidP="00E503ED">
      <w:pPr>
        <w:numPr>
          <w:ilvl w:val="0"/>
          <w:numId w:val="3"/>
        </w:numPr>
        <w:rPr>
          <w:sz w:val="24"/>
          <w:szCs w:val="24"/>
        </w:rPr>
      </w:pPr>
      <w:r>
        <w:rPr>
          <w:sz w:val="24"/>
          <w:szCs w:val="24"/>
        </w:rPr>
        <w:t>Additional comments or notes</w:t>
      </w:r>
    </w:p>
    <w:p w14:paraId="60B604BB" w14:textId="77777777" w:rsidR="007C7720" w:rsidRDefault="007C7720" w:rsidP="00E503ED">
      <w:pPr>
        <w:numPr>
          <w:ilvl w:val="0"/>
          <w:numId w:val="3"/>
        </w:numPr>
        <w:rPr>
          <w:sz w:val="24"/>
          <w:szCs w:val="24"/>
        </w:rPr>
      </w:pPr>
      <w:r>
        <w:rPr>
          <w:sz w:val="24"/>
          <w:szCs w:val="24"/>
        </w:rPr>
        <w:t>Current Status</w:t>
      </w:r>
    </w:p>
    <w:p w14:paraId="60B604BC" w14:textId="77777777" w:rsidR="00977D68" w:rsidRDefault="00977D68" w:rsidP="00977D68">
      <w:pPr>
        <w:rPr>
          <w:sz w:val="24"/>
          <w:szCs w:val="24"/>
        </w:rPr>
      </w:pPr>
    </w:p>
    <w:p w14:paraId="60B604BD" w14:textId="77777777"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14:paraId="60B604BE" w14:textId="77777777" w:rsidR="00EF3086" w:rsidRDefault="00EF3086" w:rsidP="00EF3086">
      <w:pPr>
        <w:outlineLvl w:val="0"/>
        <w:rPr>
          <w:i/>
          <w:sz w:val="36"/>
          <w:szCs w:val="36"/>
        </w:rPr>
      </w:pPr>
    </w:p>
    <w:p w14:paraId="60B604BF" w14:textId="77777777" w:rsidR="00EF3086" w:rsidRPr="00EF3086" w:rsidRDefault="00B07C9D" w:rsidP="00EF3086">
      <w:pPr>
        <w:outlineLvl w:val="0"/>
        <w:rPr>
          <w:b/>
          <w:sz w:val="32"/>
          <w:szCs w:val="32"/>
        </w:rPr>
      </w:pPr>
      <w:bookmarkStart w:id="262" w:name="_Toc240777718"/>
      <w:r>
        <w:rPr>
          <w:b/>
          <w:sz w:val="32"/>
          <w:szCs w:val="32"/>
        </w:rPr>
        <w:t>7</w:t>
      </w:r>
      <w:r w:rsidR="00EF3086" w:rsidRPr="00EF3086">
        <w:rPr>
          <w:b/>
          <w:sz w:val="32"/>
          <w:szCs w:val="32"/>
        </w:rPr>
        <w:t>. Approvals</w:t>
      </w:r>
      <w:bookmarkEnd w:id="2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60B604C5" w14:textId="77777777" w:rsidTr="00F43182">
        <w:tc>
          <w:tcPr>
            <w:tcW w:w="2297" w:type="dxa"/>
            <w:shd w:val="clear" w:color="auto" w:fill="99CCFF"/>
          </w:tcPr>
          <w:p w14:paraId="60B604C0" w14:textId="77777777" w:rsidR="00265ED8" w:rsidRPr="00EC1515" w:rsidRDefault="00265ED8" w:rsidP="00D06D0C">
            <w:pPr>
              <w:jc w:val="center"/>
              <w:rPr>
                <w:rFonts w:cs="Arial"/>
                <w:b/>
              </w:rPr>
            </w:pPr>
            <w:r w:rsidRPr="00EC1515">
              <w:rPr>
                <w:rFonts w:cs="Arial"/>
                <w:b/>
              </w:rPr>
              <w:lastRenderedPageBreak/>
              <w:t>Area of Responsibility</w:t>
            </w:r>
          </w:p>
          <w:p w14:paraId="60B604C1" w14:textId="77777777" w:rsidR="00265ED8" w:rsidRPr="00EC1515" w:rsidRDefault="00265ED8" w:rsidP="00D06D0C">
            <w:pPr>
              <w:jc w:val="center"/>
              <w:rPr>
                <w:rFonts w:cs="Arial"/>
                <w:b/>
              </w:rPr>
            </w:pPr>
          </w:p>
        </w:tc>
        <w:tc>
          <w:tcPr>
            <w:tcW w:w="2728" w:type="dxa"/>
            <w:shd w:val="clear" w:color="auto" w:fill="99CCFF"/>
          </w:tcPr>
          <w:p w14:paraId="15FA2ED8" w14:textId="65B3F181" w:rsidR="00265ED8" w:rsidRPr="00EC1515" w:rsidRDefault="00265ED8" w:rsidP="00D06D0C">
            <w:pPr>
              <w:jc w:val="center"/>
              <w:rPr>
                <w:rFonts w:cs="Arial"/>
                <w:b/>
              </w:rPr>
            </w:pPr>
            <w:r>
              <w:rPr>
                <w:rFonts w:cs="Arial"/>
                <w:b/>
              </w:rPr>
              <w:t>Name</w:t>
            </w:r>
          </w:p>
        </w:tc>
        <w:tc>
          <w:tcPr>
            <w:tcW w:w="2728" w:type="dxa"/>
            <w:shd w:val="clear" w:color="auto" w:fill="99CCFF"/>
          </w:tcPr>
          <w:p w14:paraId="60B604C2" w14:textId="14BC46F0" w:rsidR="00265ED8" w:rsidRPr="00EC1515" w:rsidRDefault="00265ED8" w:rsidP="00D06D0C">
            <w:pPr>
              <w:jc w:val="center"/>
              <w:rPr>
                <w:rFonts w:cs="Arial"/>
                <w:b/>
              </w:rPr>
            </w:pPr>
            <w:r w:rsidRPr="00EC1515">
              <w:rPr>
                <w:rFonts w:cs="Arial"/>
                <w:b/>
              </w:rPr>
              <w:t>Reviewed / Approved</w:t>
            </w:r>
          </w:p>
          <w:p w14:paraId="60B604C3" w14:textId="77777777" w:rsidR="00265ED8" w:rsidRPr="00EC1515" w:rsidRDefault="00265ED8" w:rsidP="00D06D0C">
            <w:pPr>
              <w:jc w:val="center"/>
              <w:rPr>
                <w:rFonts w:cs="Arial"/>
                <w:b/>
              </w:rPr>
            </w:pPr>
          </w:p>
        </w:tc>
        <w:tc>
          <w:tcPr>
            <w:tcW w:w="1541" w:type="dxa"/>
            <w:shd w:val="clear" w:color="auto" w:fill="99CCFF"/>
          </w:tcPr>
          <w:p w14:paraId="60B604C4" w14:textId="77777777" w:rsidR="00265ED8" w:rsidRPr="00EC1515" w:rsidRDefault="00265ED8" w:rsidP="00D06D0C">
            <w:pPr>
              <w:jc w:val="center"/>
              <w:rPr>
                <w:rFonts w:cs="Arial"/>
                <w:b/>
              </w:rPr>
            </w:pPr>
            <w:r w:rsidRPr="00EC1515">
              <w:rPr>
                <w:rFonts w:cs="Arial"/>
                <w:b/>
              </w:rPr>
              <w:t>Date</w:t>
            </w:r>
          </w:p>
        </w:tc>
      </w:tr>
      <w:tr w:rsidR="00265ED8" w:rsidRPr="00EC1515" w14:paraId="60B604C9" w14:textId="77777777" w:rsidTr="00F43182">
        <w:trPr>
          <w:trHeight w:val="576"/>
        </w:trPr>
        <w:tc>
          <w:tcPr>
            <w:tcW w:w="2297" w:type="dxa"/>
          </w:tcPr>
          <w:p w14:paraId="60B604C6" w14:textId="2B4C698E" w:rsidR="00265ED8" w:rsidRPr="00EC1515" w:rsidRDefault="00265ED8" w:rsidP="00EF280B">
            <w:pPr>
              <w:rPr>
                <w:rFonts w:cs="Arial"/>
              </w:rPr>
            </w:pPr>
            <w:r>
              <w:rPr>
                <w:rFonts w:cs="Arial"/>
              </w:rPr>
              <w:t>Manager, ERCOT IT Support Services</w:t>
            </w:r>
          </w:p>
        </w:tc>
        <w:tc>
          <w:tcPr>
            <w:tcW w:w="2728" w:type="dxa"/>
          </w:tcPr>
          <w:p w14:paraId="4344DD92" w14:textId="77777777" w:rsidR="00265ED8" w:rsidRDefault="00265ED8" w:rsidP="00D06D0C">
            <w:pPr>
              <w:jc w:val="both"/>
              <w:rPr>
                <w:rFonts w:cs="Arial"/>
              </w:rPr>
            </w:pPr>
          </w:p>
          <w:p w14:paraId="35A7DCB6" w14:textId="28FEC7C9" w:rsidR="00265ED8" w:rsidRPr="00EC1515" w:rsidRDefault="00265ED8" w:rsidP="00D06D0C">
            <w:pPr>
              <w:jc w:val="both"/>
              <w:rPr>
                <w:rFonts w:cs="Arial"/>
              </w:rPr>
            </w:pPr>
            <w:r>
              <w:rPr>
                <w:rFonts w:cs="Arial"/>
              </w:rPr>
              <w:t>Dave Pagliai</w:t>
            </w:r>
          </w:p>
        </w:tc>
        <w:tc>
          <w:tcPr>
            <w:tcW w:w="2728" w:type="dxa"/>
          </w:tcPr>
          <w:p w14:paraId="60B604C7" w14:textId="43AF42F0" w:rsidR="00265ED8" w:rsidRPr="00EC1515" w:rsidRDefault="00265ED8" w:rsidP="00D06D0C">
            <w:pPr>
              <w:jc w:val="both"/>
              <w:rPr>
                <w:rFonts w:cs="Arial"/>
              </w:rPr>
            </w:pPr>
          </w:p>
        </w:tc>
        <w:tc>
          <w:tcPr>
            <w:tcW w:w="1541" w:type="dxa"/>
          </w:tcPr>
          <w:p w14:paraId="60B604C8" w14:textId="77777777" w:rsidR="00265ED8" w:rsidRPr="00EC1515" w:rsidRDefault="00265ED8" w:rsidP="00D06D0C">
            <w:pPr>
              <w:jc w:val="both"/>
              <w:rPr>
                <w:rFonts w:cs="Arial"/>
              </w:rPr>
            </w:pPr>
          </w:p>
        </w:tc>
      </w:tr>
      <w:tr w:rsidR="00265ED8" w:rsidRPr="00EC1515" w14:paraId="60B604CD" w14:textId="77777777" w:rsidTr="00F43182">
        <w:trPr>
          <w:trHeight w:val="576"/>
        </w:trPr>
        <w:tc>
          <w:tcPr>
            <w:tcW w:w="2297" w:type="dxa"/>
          </w:tcPr>
          <w:p w14:paraId="60B604CA" w14:textId="4F3001C3" w:rsidR="00265ED8" w:rsidDel="008658BE" w:rsidRDefault="00265ED8" w:rsidP="00FC11F7">
            <w:pPr>
              <w:rPr>
                <w:rFonts w:cs="Arial"/>
              </w:rPr>
            </w:pPr>
            <w:r>
              <w:rPr>
                <w:rFonts w:cs="Arial"/>
              </w:rPr>
              <w:t>Manager, ERCOT Market Data Services</w:t>
            </w:r>
          </w:p>
        </w:tc>
        <w:tc>
          <w:tcPr>
            <w:tcW w:w="2728" w:type="dxa"/>
          </w:tcPr>
          <w:p w14:paraId="19A76B80" w14:textId="77777777" w:rsidR="00265ED8" w:rsidRPr="00EC1515" w:rsidRDefault="00265ED8" w:rsidP="00D06D0C">
            <w:pPr>
              <w:jc w:val="both"/>
              <w:rPr>
                <w:rFonts w:cs="Arial"/>
              </w:rPr>
            </w:pPr>
          </w:p>
        </w:tc>
        <w:tc>
          <w:tcPr>
            <w:tcW w:w="2728" w:type="dxa"/>
          </w:tcPr>
          <w:p w14:paraId="60B604CB" w14:textId="2E309A97" w:rsidR="00265ED8" w:rsidRPr="00EC1515" w:rsidRDefault="00265ED8" w:rsidP="00D06D0C">
            <w:pPr>
              <w:jc w:val="both"/>
              <w:rPr>
                <w:rFonts w:cs="Arial"/>
              </w:rPr>
            </w:pPr>
          </w:p>
        </w:tc>
        <w:tc>
          <w:tcPr>
            <w:tcW w:w="1541" w:type="dxa"/>
          </w:tcPr>
          <w:p w14:paraId="60B604CC" w14:textId="77777777" w:rsidR="00265ED8" w:rsidRPr="00EC1515" w:rsidRDefault="00265ED8" w:rsidP="00D06D0C">
            <w:pPr>
              <w:jc w:val="both"/>
              <w:rPr>
                <w:rFonts w:cs="Arial"/>
              </w:rPr>
            </w:pPr>
          </w:p>
        </w:tc>
      </w:tr>
      <w:tr w:rsidR="00265ED8" w:rsidRPr="00EC1515" w14:paraId="60B604D1" w14:textId="77777777" w:rsidTr="00F43182">
        <w:trPr>
          <w:trHeight w:val="576"/>
        </w:trPr>
        <w:tc>
          <w:tcPr>
            <w:tcW w:w="2297" w:type="dxa"/>
          </w:tcPr>
          <w:p w14:paraId="60B604CE" w14:textId="77777777" w:rsidR="00265ED8" w:rsidRPr="00EC1515" w:rsidRDefault="00265ED8" w:rsidP="008F19A8">
            <w:pPr>
              <w:rPr>
                <w:rFonts w:cs="Arial"/>
              </w:rPr>
            </w:pPr>
            <w:r>
              <w:rPr>
                <w:rFonts w:cs="Arial"/>
              </w:rPr>
              <w:t>Stakeholder</w:t>
            </w:r>
            <w:r w:rsidRPr="00EC1515">
              <w:rPr>
                <w:rFonts w:cs="Arial"/>
              </w:rPr>
              <w:t xml:space="preserve"> Sponsor – </w:t>
            </w:r>
          </w:p>
        </w:tc>
        <w:tc>
          <w:tcPr>
            <w:tcW w:w="2728" w:type="dxa"/>
          </w:tcPr>
          <w:p w14:paraId="23F2341E" w14:textId="77777777" w:rsidR="00265ED8" w:rsidRPr="00EC1515" w:rsidRDefault="00265ED8" w:rsidP="00D06D0C">
            <w:pPr>
              <w:rPr>
                <w:rFonts w:cs="Arial"/>
              </w:rPr>
            </w:pPr>
          </w:p>
        </w:tc>
        <w:tc>
          <w:tcPr>
            <w:tcW w:w="2728" w:type="dxa"/>
          </w:tcPr>
          <w:p w14:paraId="60B604CF" w14:textId="5D4E67D5" w:rsidR="00265ED8" w:rsidRPr="00EC1515" w:rsidRDefault="00265ED8" w:rsidP="00D06D0C">
            <w:pPr>
              <w:rPr>
                <w:rFonts w:cs="Arial"/>
              </w:rPr>
            </w:pPr>
          </w:p>
        </w:tc>
        <w:tc>
          <w:tcPr>
            <w:tcW w:w="1541" w:type="dxa"/>
          </w:tcPr>
          <w:p w14:paraId="60B604D0" w14:textId="77777777" w:rsidR="00265ED8" w:rsidRPr="00EC1515" w:rsidRDefault="00265ED8" w:rsidP="00D06D0C">
            <w:pPr>
              <w:rPr>
                <w:rFonts w:cs="Arial"/>
              </w:rPr>
            </w:pPr>
          </w:p>
        </w:tc>
      </w:tr>
    </w:tbl>
    <w:p w14:paraId="60B604D2" w14:textId="77777777" w:rsidR="000A24A6" w:rsidRDefault="000A24A6" w:rsidP="00EF3086">
      <w:pPr>
        <w:outlineLvl w:val="0"/>
        <w:rPr>
          <w:i/>
          <w:sz w:val="36"/>
          <w:szCs w:val="36"/>
        </w:rPr>
      </w:pPr>
      <w:bookmarkStart w:id="263" w:name="_Toc240777719"/>
    </w:p>
    <w:p w14:paraId="60B604D3" w14:textId="77777777" w:rsidR="00EF3086" w:rsidRPr="00D36D47" w:rsidRDefault="00EF3086" w:rsidP="00EF3086">
      <w:pPr>
        <w:outlineLvl w:val="0"/>
        <w:rPr>
          <w:i/>
          <w:sz w:val="36"/>
          <w:szCs w:val="36"/>
        </w:rPr>
      </w:pPr>
      <w:r w:rsidRPr="00D36D47">
        <w:rPr>
          <w:i/>
          <w:sz w:val="36"/>
          <w:szCs w:val="36"/>
        </w:rPr>
        <w:t>Appendix A: Definitions</w:t>
      </w:r>
      <w:bookmarkEnd w:id="263"/>
      <w:r>
        <w:rPr>
          <w:i/>
          <w:sz w:val="36"/>
          <w:szCs w:val="36"/>
        </w:rPr>
        <w:t xml:space="preserve"> </w:t>
      </w:r>
    </w:p>
    <w:p w14:paraId="60B604D4"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60B604D5"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60B604D6"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60B604D7"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60B604D8"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60B604D9"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60B604DA"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60B604DB" w14:textId="77777777"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60B604DC"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0B6054D" w14:textId="77777777" w:rsidR="00D0491F" w:rsidRDefault="00D0491F" w:rsidP="00D0491F">
      <w:pPr>
        <w:rPr>
          <w:sz w:val="24"/>
          <w:szCs w:val="24"/>
        </w:rPr>
      </w:pPr>
    </w:p>
    <w:p w14:paraId="7B981DC4" w14:textId="6A19F504" w:rsidR="001666B8" w:rsidRPr="00C01219" w:rsidRDefault="001666B8" w:rsidP="00D0491F">
      <w:pPr>
        <w:rPr>
          <w:i/>
          <w:sz w:val="36"/>
          <w:szCs w:val="36"/>
        </w:rPr>
      </w:pPr>
      <w:r w:rsidRPr="00C01219">
        <w:rPr>
          <w:i/>
          <w:sz w:val="36"/>
          <w:szCs w:val="36"/>
        </w:rPr>
        <w:t xml:space="preserve">Appendix B: COPS Market Guide, </w:t>
      </w:r>
      <w:r w:rsidR="00534099">
        <w:rPr>
          <w:i/>
          <w:sz w:val="36"/>
          <w:szCs w:val="36"/>
        </w:rPr>
        <w:t>Section 5: ERCOT Market Notice Communication Process</w:t>
      </w:r>
      <w:r w:rsidRPr="00C01219">
        <w:rPr>
          <w:i/>
          <w:sz w:val="36"/>
          <w:szCs w:val="36"/>
        </w:rPr>
        <w:t xml:space="preserve">, Table </w:t>
      </w:r>
      <w:r w:rsidR="00534099">
        <w:rPr>
          <w:i/>
          <w:sz w:val="36"/>
          <w:szCs w:val="36"/>
        </w:rPr>
        <w:t>2</w:t>
      </w:r>
      <w:r w:rsidRPr="00C01219">
        <w:rPr>
          <w:i/>
          <w:sz w:val="36"/>
          <w:szCs w:val="36"/>
        </w:rPr>
        <w:t>: E-mail Notification Subscription Lists</w:t>
      </w:r>
    </w:p>
    <w:p w14:paraId="315D8486" w14:textId="77777777" w:rsidR="001666B8" w:rsidRDefault="001666B8" w:rsidP="00D0491F">
      <w:pPr>
        <w:rPr>
          <w:sz w:val="24"/>
          <w:szCs w:val="24"/>
        </w:rPr>
      </w:pPr>
    </w:p>
    <w:p w14:paraId="3BA44266" w14:textId="4E0BA7AA" w:rsidR="001666B8" w:rsidRDefault="001666B8" w:rsidP="00D0491F">
      <w:pPr>
        <w:rPr>
          <w:sz w:val="24"/>
          <w:szCs w:val="24"/>
        </w:rPr>
      </w:pPr>
      <w:r>
        <w:rPr>
          <w:sz w:val="24"/>
          <w:szCs w:val="24"/>
        </w:rPr>
        <w:t>COPS Market Guide:</w:t>
      </w:r>
    </w:p>
    <w:p w14:paraId="302C0F9B" w14:textId="600E6EDF" w:rsidR="001666B8" w:rsidRDefault="0003585E" w:rsidP="00D0491F">
      <w:pPr>
        <w:rPr>
          <w:sz w:val="24"/>
          <w:szCs w:val="24"/>
        </w:rPr>
      </w:pPr>
      <w:hyperlink r:id="rId18" w:history="1">
        <w:r w:rsidR="001666B8" w:rsidRPr="001666B8">
          <w:rPr>
            <w:rStyle w:val="Hyperlink"/>
            <w:sz w:val="24"/>
            <w:szCs w:val="24"/>
          </w:rPr>
          <w:t>http://www.ercot.com/mktrules/guides/commercialops/current</w:t>
        </w:r>
      </w:hyperlink>
    </w:p>
    <w:p w14:paraId="6B282CD4" w14:textId="160EFB3B" w:rsidR="001666B8" w:rsidRDefault="00534099" w:rsidP="00D0491F">
      <w:pPr>
        <w:rPr>
          <w:sz w:val="24"/>
          <w:szCs w:val="24"/>
        </w:rPr>
      </w:pPr>
      <w:r>
        <w:rPr>
          <w:sz w:val="24"/>
          <w:szCs w:val="24"/>
        </w:rPr>
        <w:t>Section 5</w:t>
      </w:r>
      <w:r w:rsidR="001666B8">
        <w:rPr>
          <w:sz w:val="24"/>
          <w:szCs w:val="24"/>
        </w:rPr>
        <w:t xml:space="preserve">, Table </w:t>
      </w:r>
      <w:r>
        <w:rPr>
          <w:sz w:val="24"/>
          <w:szCs w:val="24"/>
        </w:rPr>
        <w:t>2</w:t>
      </w:r>
      <w:r w:rsidR="001666B8">
        <w:rPr>
          <w:sz w:val="24"/>
          <w:szCs w:val="24"/>
        </w:rPr>
        <w:t>: E-mail Notification Subscription Lists</w:t>
      </w:r>
    </w:p>
    <w:p w14:paraId="4864897A" w14:textId="77777777" w:rsidR="001666B8" w:rsidRDefault="001666B8" w:rsidP="00D0491F">
      <w:pPr>
        <w:rPr>
          <w:sz w:val="24"/>
          <w:szCs w:val="24"/>
        </w:rPr>
      </w:pPr>
    </w:p>
    <w:p w14:paraId="76778BAF" w14:textId="3B84C9FF" w:rsidR="001666B8" w:rsidRDefault="001666B8" w:rsidP="00D0491F">
      <w:pPr>
        <w:rPr>
          <w:sz w:val="24"/>
          <w:szCs w:val="24"/>
        </w:rPr>
      </w:pPr>
      <w:r>
        <w:rPr>
          <w:sz w:val="24"/>
          <w:szCs w:val="24"/>
        </w:rPr>
        <w:t>Subscribe at:</w:t>
      </w:r>
    </w:p>
    <w:p w14:paraId="53A6A7EB" w14:textId="4B4E488F" w:rsidR="001666B8" w:rsidRDefault="0003585E" w:rsidP="00D0491F">
      <w:pPr>
        <w:rPr>
          <w:sz w:val="24"/>
          <w:szCs w:val="24"/>
        </w:rPr>
      </w:pPr>
      <w:hyperlink r:id="rId19" w:history="1">
        <w:r w:rsidR="00DB6BBC" w:rsidRPr="00DB6BBC">
          <w:rPr>
            <w:rStyle w:val="Hyperlink"/>
            <w:sz w:val="24"/>
            <w:szCs w:val="24"/>
          </w:rPr>
          <w:t>http://lists.ercot.com</w:t>
        </w:r>
      </w:hyperlink>
    </w:p>
    <w:p w14:paraId="4FC17264" w14:textId="77777777" w:rsidR="00DB6BBC" w:rsidRDefault="00DB6BBC" w:rsidP="00D0491F">
      <w:pPr>
        <w:rPr>
          <w:sz w:val="24"/>
          <w:szCs w:val="24"/>
        </w:rPr>
      </w:pPr>
    </w:p>
    <w:sectPr w:rsidR="00DB6BBC" w:rsidSect="00011D56">
      <w:headerReference w:type="default" r:id="rId20"/>
      <w:footerReference w:type="default" r:id="rId21"/>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50B61" w14:textId="77777777" w:rsidR="007C3281" w:rsidRDefault="007C3281">
      <w:r>
        <w:separator/>
      </w:r>
    </w:p>
  </w:endnote>
  <w:endnote w:type="continuationSeparator" w:id="0">
    <w:p w14:paraId="14859250" w14:textId="77777777" w:rsidR="007C3281" w:rsidRDefault="007C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B" w14:textId="77777777" w:rsidR="0095389D" w:rsidRPr="009A0368" w:rsidRDefault="0095389D">
    <w:pPr>
      <w:pStyle w:val="Footer"/>
      <w:rPr>
        <w:i/>
        <w:sz w:val="16"/>
        <w:szCs w:val="16"/>
      </w:rPr>
    </w:pPr>
    <w:r>
      <w:rPr>
        <w:i/>
        <w:sz w:val="16"/>
        <w:szCs w:val="16"/>
      </w:rPr>
      <w:t>Market Data Transparency Service Level Agreement</w:t>
    </w:r>
  </w:p>
  <w:p w14:paraId="60B6055C" w14:textId="0F15C0E1" w:rsidR="0095389D" w:rsidRDefault="0095389D">
    <w:pPr>
      <w:pStyle w:val="Footer"/>
      <w:rPr>
        <w:i/>
        <w:sz w:val="16"/>
        <w:szCs w:val="16"/>
      </w:rPr>
    </w:pPr>
    <w:r w:rsidRPr="009A0368">
      <w:rPr>
        <w:i/>
        <w:sz w:val="16"/>
        <w:szCs w:val="16"/>
      </w:rPr>
      <w:t xml:space="preserve">ERCOT </w:t>
    </w:r>
    <w:r>
      <w:rPr>
        <w:i/>
        <w:sz w:val="16"/>
        <w:szCs w:val="16"/>
      </w:rPr>
      <w:t>– 201</w:t>
    </w:r>
    <w:ins w:id="265" w:author="Pagliai, Dave" w:date="2017-10-09T17:52:00Z">
      <w:r w:rsidR="00EF68EA">
        <w:rPr>
          <w:i/>
          <w:sz w:val="16"/>
          <w:szCs w:val="16"/>
        </w:rPr>
        <w:t>8</w:t>
      </w:r>
    </w:ins>
    <w:del w:id="266" w:author="Pagliai, Dave" w:date="2017-10-09T17:52:00Z">
      <w:r w:rsidR="006339A2" w:rsidDel="00EF68EA">
        <w:rPr>
          <w:i/>
          <w:sz w:val="16"/>
          <w:szCs w:val="16"/>
        </w:rPr>
        <w:delText>7</w:delText>
      </w:r>
    </w:del>
    <w:r>
      <w:rPr>
        <w:i/>
        <w:sz w:val="16"/>
        <w:szCs w:val="16"/>
      </w:rPr>
      <w:tab/>
    </w:r>
    <w:r>
      <w:rPr>
        <w:i/>
        <w:sz w:val="16"/>
        <w:szCs w:val="16"/>
      </w:rPr>
      <w:tab/>
    </w:r>
  </w:p>
  <w:p w14:paraId="60B6055D"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60B6055E"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03585E">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1FF9A" w14:textId="77777777" w:rsidR="007C3281" w:rsidRDefault="007C3281">
      <w:r>
        <w:separator/>
      </w:r>
    </w:p>
  </w:footnote>
  <w:footnote w:type="continuationSeparator" w:id="0">
    <w:p w14:paraId="4C20DE3C" w14:textId="77777777" w:rsidR="007C3281" w:rsidRDefault="007C3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264" w:name="_GoBack"/>
  <w:bookmarkEnd w:id="264"/>
  <w:p w14:paraId="60B6055A"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60B6055F" wp14:editId="60B60560">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F2D82"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60B60561" wp14:editId="380E173A">
          <wp:extent cx="723900" cy="3619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9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gliai, Dave">
    <w15:presenceInfo w15:providerId="AD" w15:userId="S-1-5-21-639947351-343809578-3807592339-319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275EA"/>
    <w:rsid w:val="000333A9"/>
    <w:rsid w:val="0003585E"/>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87358"/>
    <w:rsid w:val="000934CB"/>
    <w:rsid w:val="000A24A6"/>
    <w:rsid w:val="000A2C05"/>
    <w:rsid w:val="000A39EB"/>
    <w:rsid w:val="000A4768"/>
    <w:rsid w:val="000B04A4"/>
    <w:rsid w:val="000B54DF"/>
    <w:rsid w:val="000B5E34"/>
    <w:rsid w:val="000C210E"/>
    <w:rsid w:val="000C7225"/>
    <w:rsid w:val="000D24A8"/>
    <w:rsid w:val="000D5195"/>
    <w:rsid w:val="000D633F"/>
    <w:rsid w:val="000D7956"/>
    <w:rsid w:val="000E1058"/>
    <w:rsid w:val="000E215B"/>
    <w:rsid w:val="000E3F12"/>
    <w:rsid w:val="000E42AC"/>
    <w:rsid w:val="000E4EA1"/>
    <w:rsid w:val="000E6A34"/>
    <w:rsid w:val="000F296C"/>
    <w:rsid w:val="000F4288"/>
    <w:rsid w:val="000F6D6D"/>
    <w:rsid w:val="000F7F81"/>
    <w:rsid w:val="001033BE"/>
    <w:rsid w:val="00112DB7"/>
    <w:rsid w:val="0011303D"/>
    <w:rsid w:val="001131B6"/>
    <w:rsid w:val="001173FF"/>
    <w:rsid w:val="00120002"/>
    <w:rsid w:val="00122B5E"/>
    <w:rsid w:val="00126D9C"/>
    <w:rsid w:val="00133065"/>
    <w:rsid w:val="00134187"/>
    <w:rsid w:val="0013439B"/>
    <w:rsid w:val="00134E14"/>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C311E"/>
    <w:rsid w:val="001C38F7"/>
    <w:rsid w:val="001C39EF"/>
    <w:rsid w:val="001C4276"/>
    <w:rsid w:val="001C499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FFD"/>
    <w:rsid w:val="002A4A1B"/>
    <w:rsid w:val="002A4E17"/>
    <w:rsid w:val="002B0467"/>
    <w:rsid w:val="002B2475"/>
    <w:rsid w:val="002B5D03"/>
    <w:rsid w:val="002B75C7"/>
    <w:rsid w:val="002C02F6"/>
    <w:rsid w:val="002C65F4"/>
    <w:rsid w:val="002D0C01"/>
    <w:rsid w:val="002D3F18"/>
    <w:rsid w:val="002D403B"/>
    <w:rsid w:val="002E3015"/>
    <w:rsid w:val="002E3EE0"/>
    <w:rsid w:val="002E5B3B"/>
    <w:rsid w:val="002F0CF6"/>
    <w:rsid w:val="002F1F82"/>
    <w:rsid w:val="002F25D2"/>
    <w:rsid w:val="002F38D8"/>
    <w:rsid w:val="00302350"/>
    <w:rsid w:val="0030617E"/>
    <w:rsid w:val="00306D07"/>
    <w:rsid w:val="0031032F"/>
    <w:rsid w:val="00313321"/>
    <w:rsid w:val="00315389"/>
    <w:rsid w:val="00315696"/>
    <w:rsid w:val="00317AE0"/>
    <w:rsid w:val="00321542"/>
    <w:rsid w:val="00323AED"/>
    <w:rsid w:val="00323D99"/>
    <w:rsid w:val="00324385"/>
    <w:rsid w:val="00326D3D"/>
    <w:rsid w:val="00327E67"/>
    <w:rsid w:val="00330C6F"/>
    <w:rsid w:val="00333DA2"/>
    <w:rsid w:val="00336EB4"/>
    <w:rsid w:val="0034056C"/>
    <w:rsid w:val="00341064"/>
    <w:rsid w:val="003416C3"/>
    <w:rsid w:val="00342FB3"/>
    <w:rsid w:val="00343C6F"/>
    <w:rsid w:val="0034415D"/>
    <w:rsid w:val="00344F7E"/>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0F4C"/>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40C4"/>
    <w:rsid w:val="0040496E"/>
    <w:rsid w:val="00404B4C"/>
    <w:rsid w:val="00405E72"/>
    <w:rsid w:val="00410310"/>
    <w:rsid w:val="00411E67"/>
    <w:rsid w:val="00412726"/>
    <w:rsid w:val="0041442A"/>
    <w:rsid w:val="00415767"/>
    <w:rsid w:val="00420901"/>
    <w:rsid w:val="00421B24"/>
    <w:rsid w:val="00430EFC"/>
    <w:rsid w:val="004326C5"/>
    <w:rsid w:val="004331E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EB3"/>
    <w:rsid w:val="004A20B6"/>
    <w:rsid w:val="004A2D0C"/>
    <w:rsid w:val="004A5589"/>
    <w:rsid w:val="004B2E73"/>
    <w:rsid w:val="004B48BD"/>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099"/>
    <w:rsid w:val="00534447"/>
    <w:rsid w:val="005350E6"/>
    <w:rsid w:val="005369A5"/>
    <w:rsid w:val="00536EC8"/>
    <w:rsid w:val="00537273"/>
    <w:rsid w:val="0054023A"/>
    <w:rsid w:val="00540B94"/>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5924"/>
    <w:rsid w:val="005E7EE2"/>
    <w:rsid w:val="005F00CE"/>
    <w:rsid w:val="005F21C2"/>
    <w:rsid w:val="005F79CF"/>
    <w:rsid w:val="00601A7C"/>
    <w:rsid w:val="00604B46"/>
    <w:rsid w:val="006102C6"/>
    <w:rsid w:val="00611374"/>
    <w:rsid w:val="006127EB"/>
    <w:rsid w:val="00616001"/>
    <w:rsid w:val="00623253"/>
    <w:rsid w:val="0062379E"/>
    <w:rsid w:val="00623A44"/>
    <w:rsid w:val="00624376"/>
    <w:rsid w:val="00625CB2"/>
    <w:rsid w:val="0063267C"/>
    <w:rsid w:val="00632F22"/>
    <w:rsid w:val="006339A2"/>
    <w:rsid w:val="006438D8"/>
    <w:rsid w:val="00644930"/>
    <w:rsid w:val="006450A3"/>
    <w:rsid w:val="00646D65"/>
    <w:rsid w:val="00647A90"/>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A0610"/>
    <w:rsid w:val="006A0782"/>
    <w:rsid w:val="006A2BEF"/>
    <w:rsid w:val="006A55EF"/>
    <w:rsid w:val="006B0950"/>
    <w:rsid w:val="006B0EBA"/>
    <w:rsid w:val="006B17D0"/>
    <w:rsid w:val="006B1B49"/>
    <w:rsid w:val="006B6C84"/>
    <w:rsid w:val="006C1358"/>
    <w:rsid w:val="006C39F5"/>
    <w:rsid w:val="006C3C85"/>
    <w:rsid w:val="006C5BAD"/>
    <w:rsid w:val="006C64BF"/>
    <w:rsid w:val="006C792C"/>
    <w:rsid w:val="006C7D0A"/>
    <w:rsid w:val="006D33DF"/>
    <w:rsid w:val="006D4225"/>
    <w:rsid w:val="006D6490"/>
    <w:rsid w:val="006E2DBA"/>
    <w:rsid w:val="006E4244"/>
    <w:rsid w:val="006E4893"/>
    <w:rsid w:val="006E54A4"/>
    <w:rsid w:val="006E5563"/>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7527"/>
    <w:rsid w:val="007C0D73"/>
    <w:rsid w:val="007C19BC"/>
    <w:rsid w:val="007C3281"/>
    <w:rsid w:val="007C3B7A"/>
    <w:rsid w:val="007C4853"/>
    <w:rsid w:val="007C68CD"/>
    <w:rsid w:val="007C7720"/>
    <w:rsid w:val="007D22C5"/>
    <w:rsid w:val="007D23A0"/>
    <w:rsid w:val="007D45D7"/>
    <w:rsid w:val="007D65E9"/>
    <w:rsid w:val="007D6C40"/>
    <w:rsid w:val="007E01AC"/>
    <w:rsid w:val="007E1FC6"/>
    <w:rsid w:val="007E2A1E"/>
    <w:rsid w:val="007E3809"/>
    <w:rsid w:val="007E477A"/>
    <w:rsid w:val="007F31DF"/>
    <w:rsid w:val="007F3CDC"/>
    <w:rsid w:val="007F3FA4"/>
    <w:rsid w:val="007F5D5F"/>
    <w:rsid w:val="007F7F1F"/>
    <w:rsid w:val="008056CC"/>
    <w:rsid w:val="00805FA5"/>
    <w:rsid w:val="00806264"/>
    <w:rsid w:val="00812916"/>
    <w:rsid w:val="00814AF6"/>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A3DC9"/>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8F7159"/>
    <w:rsid w:val="0090031C"/>
    <w:rsid w:val="00903D1D"/>
    <w:rsid w:val="0090414D"/>
    <w:rsid w:val="00905EDF"/>
    <w:rsid w:val="00907DED"/>
    <w:rsid w:val="00912C75"/>
    <w:rsid w:val="00913CA4"/>
    <w:rsid w:val="00920282"/>
    <w:rsid w:val="00920304"/>
    <w:rsid w:val="00923C2F"/>
    <w:rsid w:val="00924325"/>
    <w:rsid w:val="00924E21"/>
    <w:rsid w:val="0092799D"/>
    <w:rsid w:val="00927F02"/>
    <w:rsid w:val="00927FA3"/>
    <w:rsid w:val="00930194"/>
    <w:rsid w:val="0093197A"/>
    <w:rsid w:val="009327EA"/>
    <w:rsid w:val="009354D6"/>
    <w:rsid w:val="00937DBE"/>
    <w:rsid w:val="0094263B"/>
    <w:rsid w:val="00942B4E"/>
    <w:rsid w:val="00943392"/>
    <w:rsid w:val="00943BF3"/>
    <w:rsid w:val="00943EE9"/>
    <w:rsid w:val="0094545A"/>
    <w:rsid w:val="009468E1"/>
    <w:rsid w:val="0094751D"/>
    <w:rsid w:val="0095389D"/>
    <w:rsid w:val="009544BC"/>
    <w:rsid w:val="00954663"/>
    <w:rsid w:val="0095635F"/>
    <w:rsid w:val="00956E18"/>
    <w:rsid w:val="00957D24"/>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805"/>
    <w:rsid w:val="009C489B"/>
    <w:rsid w:val="009C7B75"/>
    <w:rsid w:val="009D09FB"/>
    <w:rsid w:val="009D0A79"/>
    <w:rsid w:val="009D0B72"/>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295A"/>
    <w:rsid w:val="00AB52EA"/>
    <w:rsid w:val="00AB76B8"/>
    <w:rsid w:val="00AC4851"/>
    <w:rsid w:val="00AC67CF"/>
    <w:rsid w:val="00AD0138"/>
    <w:rsid w:val="00AD0871"/>
    <w:rsid w:val="00AD110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2FA3"/>
    <w:rsid w:val="00BA68F0"/>
    <w:rsid w:val="00BB0BEA"/>
    <w:rsid w:val="00BB356A"/>
    <w:rsid w:val="00BB42FC"/>
    <w:rsid w:val="00BB529E"/>
    <w:rsid w:val="00BB6E8D"/>
    <w:rsid w:val="00BC09C8"/>
    <w:rsid w:val="00BC2F0B"/>
    <w:rsid w:val="00BC637C"/>
    <w:rsid w:val="00BC63BF"/>
    <w:rsid w:val="00BC7E51"/>
    <w:rsid w:val="00BD2496"/>
    <w:rsid w:val="00BD4BA3"/>
    <w:rsid w:val="00BD75EA"/>
    <w:rsid w:val="00BE4AF1"/>
    <w:rsid w:val="00BE5C18"/>
    <w:rsid w:val="00BE753A"/>
    <w:rsid w:val="00BE76B5"/>
    <w:rsid w:val="00BE7BC6"/>
    <w:rsid w:val="00BF1B86"/>
    <w:rsid w:val="00BF4D91"/>
    <w:rsid w:val="00C0077B"/>
    <w:rsid w:val="00C01219"/>
    <w:rsid w:val="00C01489"/>
    <w:rsid w:val="00C02212"/>
    <w:rsid w:val="00C02584"/>
    <w:rsid w:val="00C13F00"/>
    <w:rsid w:val="00C14034"/>
    <w:rsid w:val="00C212CB"/>
    <w:rsid w:val="00C225DD"/>
    <w:rsid w:val="00C22C6D"/>
    <w:rsid w:val="00C24E35"/>
    <w:rsid w:val="00C26A97"/>
    <w:rsid w:val="00C26F5B"/>
    <w:rsid w:val="00C318FA"/>
    <w:rsid w:val="00C33676"/>
    <w:rsid w:val="00C3411F"/>
    <w:rsid w:val="00C354C2"/>
    <w:rsid w:val="00C36BC4"/>
    <w:rsid w:val="00C36F8A"/>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64BA7"/>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4CF1"/>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0140"/>
    <w:rsid w:val="00D01F4B"/>
    <w:rsid w:val="00D0491F"/>
    <w:rsid w:val="00D05740"/>
    <w:rsid w:val="00D05D8B"/>
    <w:rsid w:val="00D06D0C"/>
    <w:rsid w:val="00D0758C"/>
    <w:rsid w:val="00D10ADB"/>
    <w:rsid w:val="00D202E4"/>
    <w:rsid w:val="00D20A4C"/>
    <w:rsid w:val="00D2462F"/>
    <w:rsid w:val="00D2489B"/>
    <w:rsid w:val="00D24978"/>
    <w:rsid w:val="00D25201"/>
    <w:rsid w:val="00D255D0"/>
    <w:rsid w:val="00D26943"/>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66C89"/>
    <w:rsid w:val="00D67BAA"/>
    <w:rsid w:val="00D709F3"/>
    <w:rsid w:val="00D70D82"/>
    <w:rsid w:val="00D71E6A"/>
    <w:rsid w:val="00D770CB"/>
    <w:rsid w:val="00D82191"/>
    <w:rsid w:val="00D83F8D"/>
    <w:rsid w:val="00D90820"/>
    <w:rsid w:val="00D938C4"/>
    <w:rsid w:val="00D93965"/>
    <w:rsid w:val="00D93B1B"/>
    <w:rsid w:val="00D9449D"/>
    <w:rsid w:val="00D94FD9"/>
    <w:rsid w:val="00D978FC"/>
    <w:rsid w:val="00DA0D51"/>
    <w:rsid w:val="00DA1793"/>
    <w:rsid w:val="00DA2B28"/>
    <w:rsid w:val="00DB1B53"/>
    <w:rsid w:val="00DB25CE"/>
    <w:rsid w:val="00DB3EB9"/>
    <w:rsid w:val="00DB4528"/>
    <w:rsid w:val="00DB52E2"/>
    <w:rsid w:val="00DB5BCD"/>
    <w:rsid w:val="00DB5E87"/>
    <w:rsid w:val="00DB5F64"/>
    <w:rsid w:val="00DB6874"/>
    <w:rsid w:val="00DB6BBC"/>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C6"/>
    <w:rsid w:val="00E1172F"/>
    <w:rsid w:val="00E14B4A"/>
    <w:rsid w:val="00E14E92"/>
    <w:rsid w:val="00E16183"/>
    <w:rsid w:val="00E16E77"/>
    <w:rsid w:val="00E1724C"/>
    <w:rsid w:val="00E20DFC"/>
    <w:rsid w:val="00E21D37"/>
    <w:rsid w:val="00E22B30"/>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3EBA"/>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935DB"/>
    <w:rsid w:val="00E9406B"/>
    <w:rsid w:val="00E94439"/>
    <w:rsid w:val="00E94CFD"/>
    <w:rsid w:val="00E95E2A"/>
    <w:rsid w:val="00E97B4E"/>
    <w:rsid w:val="00EA0416"/>
    <w:rsid w:val="00EA662E"/>
    <w:rsid w:val="00EA7A80"/>
    <w:rsid w:val="00EB0F6A"/>
    <w:rsid w:val="00EB1B7F"/>
    <w:rsid w:val="00EB4A0D"/>
    <w:rsid w:val="00EB7439"/>
    <w:rsid w:val="00EC2711"/>
    <w:rsid w:val="00EC4BEA"/>
    <w:rsid w:val="00ED0DF4"/>
    <w:rsid w:val="00ED1AF4"/>
    <w:rsid w:val="00ED263E"/>
    <w:rsid w:val="00ED42AD"/>
    <w:rsid w:val="00EE13D3"/>
    <w:rsid w:val="00EE3F08"/>
    <w:rsid w:val="00EF0CD0"/>
    <w:rsid w:val="00EF11BA"/>
    <w:rsid w:val="00EF280B"/>
    <w:rsid w:val="00EF3086"/>
    <w:rsid w:val="00EF30FC"/>
    <w:rsid w:val="00EF3212"/>
    <w:rsid w:val="00EF49CB"/>
    <w:rsid w:val="00EF6244"/>
    <w:rsid w:val="00EF68EA"/>
    <w:rsid w:val="00EF6C23"/>
    <w:rsid w:val="00EF7153"/>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6D09"/>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858C8"/>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0B60402"/>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 w:type="paragraph" w:styleId="TOCHeading">
    <w:name w:val="TOC Heading"/>
    <w:basedOn w:val="Heading1"/>
    <w:next w:val="Normal"/>
    <w:uiPriority w:val="39"/>
    <w:unhideWhenUsed/>
    <w:qFormat/>
    <w:rsid w:val="003D0F4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ercot.com/mktrules/guides/commercialops/curren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ercot.com/services/mdt/" TargetMode="External"/><Relationship Id="rId17" Type="http://schemas.openxmlformats.org/officeDocument/2006/relationships/hyperlink" Target="http://www.ercot.com/services/sla/" TargetMode="Externa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lists.ercot.com/scripts/wa-ERCOT.exe?INDE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2.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839286-1634-4477-BFB0-262FBA305E6B}">
  <ds:schemaRefs>
    <ds:schemaRef ds:uri="http://purl.org/dc/elements/1.1/"/>
    <ds:schemaRef ds:uri="http://schemas.microsoft.com/office/infopath/2007/PartnerControls"/>
    <ds:schemaRef ds:uri="c34af464-7aa1-4edd-9be4-83dffc1cb926"/>
    <ds:schemaRef ds:uri="http://purl.org/dc/dcmitype/"/>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2006/metadata/properties"/>
  </ds:schemaRefs>
</ds:datastoreItem>
</file>

<file path=customXml/itemProps4.xml><?xml version="1.0" encoding="utf-8"?>
<ds:datastoreItem xmlns:ds="http://schemas.openxmlformats.org/officeDocument/2006/customXml" ds:itemID="{E273F0AD-B182-4BD4-BFD7-7B5E29CAB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1793</Words>
  <Characters>10224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11994</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Aaron Smallwood</dc:creator>
  <cp:lastModifiedBy>Pagliai, Dave</cp:lastModifiedBy>
  <cp:revision>5</cp:revision>
  <cp:lastPrinted>2016-07-25T21:45:00Z</cp:lastPrinted>
  <dcterms:created xsi:type="dcterms:W3CDTF">2017-10-09T22:50:00Z</dcterms:created>
  <dcterms:modified xsi:type="dcterms:W3CDTF">2017-10-09T22:59:00Z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