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:rsidR="00EB6CF3" w:rsidRDefault="00E86327" w:rsidP="00D44105">
      <w:pPr>
        <w:pStyle w:val="NoSpacing"/>
        <w:jc w:val="center"/>
        <w:rPr>
          <w:rFonts w:ascii="Times New Roman" w:hAnsi="Times New Roman" w:cs="Times New Roman"/>
        </w:rPr>
      </w:pPr>
      <w:r w:rsidRPr="00E86327">
        <w:rPr>
          <w:rFonts w:ascii="Times New Roman" w:hAnsi="Times New Roman" w:cs="Times New Roman"/>
          <w:b/>
        </w:rPr>
        <w:t xml:space="preserve">Thursday, </w:t>
      </w:r>
      <w:r w:rsidR="00932EAF">
        <w:rPr>
          <w:rFonts w:ascii="Times New Roman" w:hAnsi="Times New Roman" w:cs="Times New Roman"/>
          <w:b/>
        </w:rPr>
        <w:t>J</w:t>
      </w:r>
      <w:r w:rsidR="00A74849">
        <w:rPr>
          <w:rFonts w:ascii="Times New Roman" w:hAnsi="Times New Roman" w:cs="Times New Roman"/>
          <w:b/>
        </w:rPr>
        <w:t xml:space="preserve">uly 20, </w:t>
      </w:r>
      <w:r w:rsidR="008C78A8">
        <w:rPr>
          <w:rFonts w:ascii="Times New Roman" w:hAnsi="Times New Roman" w:cs="Times New Roman"/>
          <w:b/>
        </w:rPr>
        <w:t xml:space="preserve">2017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:rsidR="00861C8C" w:rsidRDefault="00861C8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861C8C" w:rsidRDefault="00861C8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E1846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A14CCE" w:rsidRPr="001328AF" w:rsidTr="00E313E4">
        <w:trPr>
          <w:trHeight w:val="135"/>
        </w:trPr>
        <w:tc>
          <w:tcPr>
            <w:tcW w:w="2520" w:type="dxa"/>
            <w:vAlign w:val="bottom"/>
          </w:tcPr>
          <w:p w:rsidR="00A14CCE" w:rsidRPr="00E33F61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2" w:type="dxa"/>
            <w:vAlign w:val="bottom"/>
          </w:tcPr>
          <w:p w:rsidR="00A14CCE" w:rsidRPr="00E33F61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:rsidR="00A14CCE" w:rsidRPr="001328AF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33F61" w:rsidRPr="001328AF" w:rsidTr="00E313E4">
        <w:trPr>
          <w:trHeight w:val="135"/>
        </w:trPr>
        <w:tc>
          <w:tcPr>
            <w:tcW w:w="2520" w:type="dxa"/>
            <w:vAlign w:val="bottom"/>
          </w:tcPr>
          <w:p w:rsidR="00E33F61" w:rsidRPr="00E33F61" w:rsidRDefault="00E33F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Brandt, Adrianne</w:t>
            </w:r>
          </w:p>
        </w:tc>
        <w:tc>
          <w:tcPr>
            <w:tcW w:w="3782" w:type="dxa"/>
            <w:vAlign w:val="bottom"/>
          </w:tcPr>
          <w:p w:rsidR="00E33F61" w:rsidRPr="00E33F61" w:rsidRDefault="00E33F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:rsidR="00E33F61" w:rsidRPr="001328AF" w:rsidRDefault="00E33F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23D67" w:rsidRPr="001328AF" w:rsidTr="00E313E4">
        <w:trPr>
          <w:trHeight w:val="135"/>
        </w:trPr>
        <w:tc>
          <w:tcPr>
            <w:tcW w:w="2520" w:type="dxa"/>
            <w:vAlign w:val="bottom"/>
          </w:tcPr>
          <w:p w:rsidR="00523D67" w:rsidRPr="00E33F61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782" w:type="dxa"/>
            <w:vAlign w:val="bottom"/>
          </w:tcPr>
          <w:p w:rsidR="00523D67" w:rsidRPr="00E33F61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590" w:type="dxa"/>
            <w:vAlign w:val="bottom"/>
          </w:tcPr>
          <w:p w:rsidR="00523D67" w:rsidRPr="001328AF" w:rsidRDefault="00E33F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8B0CF6" w:rsidRPr="001328AF" w:rsidTr="00E313E4">
        <w:trPr>
          <w:trHeight w:val="135"/>
        </w:trPr>
        <w:tc>
          <w:tcPr>
            <w:tcW w:w="2520" w:type="dxa"/>
            <w:vAlign w:val="bottom"/>
          </w:tcPr>
          <w:p w:rsidR="008B0CF6" w:rsidRPr="00E33F61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:rsidR="008B0CF6" w:rsidRPr="00E33F61" w:rsidRDefault="008B0CF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:rsidR="008B0CF6" w:rsidRPr="001328AF" w:rsidRDefault="008B0CF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19B5" w:rsidRPr="001328AF" w:rsidTr="00E313E4">
        <w:trPr>
          <w:trHeight w:val="135"/>
        </w:trPr>
        <w:tc>
          <w:tcPr>
            <w:tcW w:w="2520" w:type="dxa"/>
            <w:vAlign w:val="bottom"/>
          </w:tcPr>
          <w:p w:rsidR="008119B5" w:rsidRPr="00E33F61" w:rsidRDefault="008119B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2" w:type="dxa"/>
            <w:vAlign w:val="bottom"/>
          </w:tcPr>
          <w:p w:rsidR="008119B5" w:rsidRPr="00E33F61" w:rsidRDefault="008119B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:rsidR="008119B5" w:rsidRPr="001328AF" w:rsidRDefault="008119B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237B2" w:rsidRPr="001328AF" w:rsidTr="00E313E4">
        <w:trPr>
          <w:trHeight w:val="135"/>
        </w:trPr>
        <w:tc>
          <w:tcPr>
            <w:tcW w:w="2520" w:type="dxa"/>
            <w:vAlign w:val="bottom"/>
          </w:tcPr>
          <w:p w:rsidR="003237B2" w:rsidRPr="00E33F61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 xml:space="preserve">Gibson, C. </w:t>
            </w:r>
          </w:p>
        </w:tc>
        <w:tc>
          <w:tcPr>
            <w:tcW w:w="3782" w:type="dxa"/>
            <w:vAlign w:val="bottom"/>
          </w:tcPr>
          <w:p w:rsidR="003237B2" w:rsidRPr="00E33F61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 xml:space="preserve">Discount Power </w:t>
            </w:r>
          </w:p>
        </w:tc>
        <w:tc>
          <w:tcPr>
            <w:tcW w:w="2590" w:type="dxa"/>
            <w:vAlign w:val="bottom"/>
          </w:tcPr>
          <w:p w:rsidR="003237B2" w:rsidRPr="001328AF" w:rsidRDefault="003237B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43FF" w:rsidRPr="001328AF" w:rsidTr="00E313E4">
        <w:trPr>
          <w:trHeight w:val="135"/>
        </w:trPr>
        <w:tc>
          <w:tcPr>
            <w:tcW w:w="2520" w:type="dxa"/>
            <w:vAlign w:val="bottom"/>
          </w:tcPr>
          <w:p w:rsidR="00F643FF" w:rsidRPr="00E33F61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:rsidR="00F643FF" w:rsidRPr="00E33F61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:rsidR="00F643FF" w:rsidRPr="001328AF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1328AF" w:rsidTr="00E313E4">
        <w:trPr>
          <w:trHeight w:val="135"/>
        </w:trPr>
        <w:tc>
          <w:tcPr>
            <w:tcW w:w="2520" w:type="dxa"/>
            <w:vAlign w:val="bottom"/>
          </w:tcPr>
          <w:p w:rsidR="00A14CCE" w:rsidRPr="00E33F61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:rsidR="00A14CCE" w:rsidRPr="00E33F61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:rsidR="00A14CCE" w:rsidRPr="001328AF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61D1C" w:rsidRPr="001328AF" w:rsidTr="00E313E4">
        <w:trPr>
          <w:trHeight w:val="135"/>
        </w:trPr>
        <w:tc>
          <w:tcPr>
            <w:tcW w:w="2520" w:type="dxa"/>
            <w:vAlign w:val="bottom"/>
          </w:tcPr>
          <w:p w:rsidR="00561D1C" w:rsidRPr="00E33F61" w:rsidRDefault="00561D1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Peters, Patrick</w:t>
            </w:r>
          </w:p>
        </w:tc>
        <w:tc>
          <w:tcPr>
            <w:tcW w:w="3782" w:type="dxa"/>
            <w:vAlign w:val="bottom"/>
          </w:tcPr>
          <w:p w:rsidR="00561D1C" w:rsidRPr="00E33F61" w:rsidRDefault="00561D1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590" w:type="dxa"/>
            <w:vAlign w:val="bottom"/>
          </w:tcPr>
          <w:p w:rsidR="00561D1C" w:rsidRPr="001328AF" w:rsidRDefault="00561D1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1328AF" w:rsidTr="00E313E4">
        <w:tc>
          <w:tcPr>
            <w:tcW w:w="2520" w:type="dxa"/>
            <w:vAlign w:val="bottom"/>
          </w:tcPr>
          <w:p w:rsidR="00EF73CC" w:rsidRPr="00E33F61" w:rsidRDefault="000E5CE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Ricketts, David</w:t>
            </w:r>
          </w:p>
        </w:tc>
        <w:tc>
          <w:tcPr>
            <w:tcW w:w="3782" w:type="dxa"/>
            <w:vAlign w:val="bottom"/>
          </w:tcPr>
          <w:p w:rsidR="00EF73CC" w:rsidRPr="00E33F61" w:rsidRDefault="000E5CE4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E33F61">
              <w:rPr>
                <w:rFonts w:ascii="Times New Roman" w:hAnsi="Times New Roman" w:cs="Times New Roman"/>
              </w:rPr>
              <w:t>Luminant</w:t>
            </w:r>
            <w:proofErr w:type="spellEnd"/>
          </w:p>
        </w:tc>
        <w:tc>
          <w:tcPr>
            <w:tcW w:w="2590" w:type="dxa"/>
            <w:vAlign w:val="bottom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237B2" w:rsidRPr="001328AF" w:rsidTr="00E313E4">
        <w:tc>
          <w:tcPr>
            <w:tcW w:w="2520" w:type="dxa"/>
            <w:vAlign w:val="bottom"/>
          </w:tcPr>
          <w:p w:rsidR="003237B2" w:rsidRPr="00E33F61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 xml:space="preserve">Shaw, </w:t>
            </w:r>
            <w:proofErr w:type="spellStart"/>
            <w:r w:rsidRPr="00E33F61">
              <w:rPr>
                <w:rFonts w:ascii="Times New Roman" w:hAnsi="Times New Roman" w:cs="Times New Roman"/>
              </w:rPr>
              <w:t>Marka</w:t>
            </w:r>
            <w:proofErr w:type="spellEnd"/>
          </w:p>
        </w:tc>
        <w:tc>
          <w:tcPr>
            <w:tcW w:w="3782" w:type="dxa"/>
            <w:vAlign w:val="bottom"/>
          </w:tcPr>
          <w:p w:rsidR="003237B2" w:rsidRPr="00E33F61" w:rsidRDefault="003237B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590" w:type="dxa"/>
            <w:vAlign w:val="bottom"/>
          </w:tcPr>
          <w:p w:rsidR="003237B2" w:rsidRPr="001328AF" w:rsidRDefault="003237B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1846" w:rsidRPr="001328AF" w:rsidTr="00E313E4">
        <w:tc>
          <w:tcPr>
            <w:tcW w:w="2520" w:type="dxa"/>
            <w:vAlign w:val="bottom"/>
          </w:tcPr>
          <w:p w:rsidR="00DE1846" w:rsidRPr="00E33F61" w:rsidRDefault="00DE184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:rsidR="00DE1846" w:rsidRPr="00E33F61" w:rsidRDefault="00DE184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90" w:type="dxa"/>
            <w:vAlign w:val="bottom"/>
          </w:tcPr>
          <w:p w:rsidR="00DE1846" w:rsidRPr="001328AF" w:rsidRDefault="00DE184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33F61" w:rsidTr="00E313E4">
        <w:trPr>
          <w:trHeight w:val="80"/>
        </w:trPr>
        <w:tc>
          <w:tcPr>
            <w:tcW w:w="2520" w:type="dxa"/>
            <w:vAlign w:val="bottom"/>
            <w:hideMark/>
          </w:tcPr>
          <w:p w:rsidR="00EF73CC" w:rsidRPr="00E33F6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  <w:hideMark/>
          </w:tcPr>
          <w:p w:rsidR="00EF73CC" w:rsidRPr="00E33F6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:rsidR="00EF73CC" w:rsidRPr="00E33F6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EF73CC" w:rsidRPr="00E33F61" w:rsidRDefault="00EF73CC" w:rsidP="00EF73CC">
      <w:pPr>
        <w:pStyle w:val="NoSpacing"/>
        <w:rPr>
          <w:rFonts w:ascii="Times New Roman" w:hAnsi="Times New Roman" w:cs="Times New Roman"/>
        </w:rPr>
      </w:pPr>
      <w:r w:rsidRPr="00E33F61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  <w:gridCol w:w="72"/>
      </w:tblGrid>
      <w:tr w:rsidR="00EF73CC" w:rsidRPr="00E33F61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EF73CC" w:rsidRPr="00E33F61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E33F61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:rsidR="00EF73CC" w:rsidRPr="00E33F61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:rsidR="00EF73CC" w:rsidRPr="00E33F61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927F80" w:rsidRPr="001328AF" w:rsidTr="00596597">
        <w:trPr>
          <w:gridAfter w:val="1"/>
          <w:wAfter w:w="72" w:type="dxa"/>
        </w:trPr>
        <w:tc>
          <w:tcPr>
            <w:tcW w:w="2482" w:type="dxa"/>
            <w:gridSpan w:val="2"/>
          </w:tcPr>
          <w:p w:rsidR="00927F80" w:rsidRPr="00927F80" w:rsidRDefault="00927F80" w:rsidP="008E13C3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27F80">
              <w:rPr>
                <w:rFonts w:ascii="Times New Roman" w:hAnsi="Times New Roman" w:cs="Times New Roman"/>
              </w:rPr>
              <w:t>Ainspan</w:t>
            </w:r>
            <w:proofErr w:type="spellEnd"/>
            <w:r w:rsidRPr="00927F80">
              <w:rPr>
                <w:rFonts w:ascii="Times New Roman" w:hAnsi="Times New Roman" w:cs="Times New Roman"/>
              </w:rPr>
              <w:t>, Malcolm</w:t>
            </w:r>
          </w:p>
        </w:tc>
        <w:tc>
          <w:tcPr>
            <w:tcW w:w="3946" w:type="dxa"/>
            <w:gridSpan w:val="2"/>
          </w:tcPr>
          <w:p w:rsidR="00927F80" w:rsidRPr="00927F80" w:rsidRDefault="00927F80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:rsidR="00927F80" w:rsidRPr="001328AF" w:rsidRDefault="00927F80" w:rsidP="008E13C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36E1A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36E1A" w:rsidRPr="00927F80" w:rsidRDefault="00836E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Blakey, Eric</w:t>
            </w:r>
          </w:p>
        </w:tc>
        <w:tc>
          <w:tcPr>
            <w:tcW w:w="3946" w:type="dxa"/>
            <w:gridSpan w:val="2"/>
            <w:vAlign w:val="bottom"/>
          </w:tcPr>
          <w:p w:rsidR="00836E1A" w:rsidRPr="00927F80" w:rsidRDefault="00836E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468" w:type="dxa"/>
            <w:vAlign w:val="bottom"/>
          </w:tcPr>
          <w:p w:rsidR="00836E1A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27F80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927F80" w:rsidRPr="00927F80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946" w:type="dxa"/>
            <w:gridSpan w:val="2"/>
            <w:vAlign w:val="bottom"/>
          </w:tcPr>
          <w:p w:rsidR="00927F80" w:rsidRPr="00927F80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927F80">
              <w:rPr>
                <w:rFonts w:ascii="Times New Roman" w:hAnsi="Times New Roman" w:cs="Times New Roman"/>
              </w:rPr>
              <w:t>Cratylus</w:t>
            </w:r>
            <w:proofErr w:type="spellEnd"/>
            <w:r w:rsidRPr="00927F80">
              <w:rPr>
                <w:rFonts w:ascii="Times New Roman" w:hAnsi="Times New Roman" w:cs="Times New Roman"/>
              </w:rPr>
              <w:t xml:space="preserve"> Advisors</w:t>
            </w:r>
          </w:p>
        </w:tc>
        <w:tc>
          <w:tcPr>
            <w:tcW w:w="2468" w:type="dxa"/>
            <w:vAlign w:val="bottom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23D67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523D67" w:rsidRPr="00186E18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:rsidR="00523D67" w:rsidRPr="00186E18" w:rsidRDefault="00523D6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:rsidR="00523D67" w:rsidRPr="00186E18" w:rsidRDefault="00523D67" w:rsidP="00EF73CC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36E1A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36E1A" w:rsidRPr="008B2B3B" w:rsidRDefault="00836E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Checkley, Jim</w:t>
            </w:r>
          </w:p>
        </w:tc>
        <w:tc>
          <w:tcPr>
            <w:tcW w:w="3946" w:type="dxa"/>
            <w:gridSpan w:val="2"/>
            <w:vAlign w:val="bottom"/>
          </w:tcPr>
          <w:p w:rsidR="00836E1A" w:rsidRPr="008B2B3B" w:rsidRDefault="00836E1A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8" w:type="dxa"/>
            <w:vAlign w:val="bottom"/>
          </w:tcPr>
          <w:p w:rsidR="00836E1A" w:rsidRPr="001328AF" w:rsidRDefault="00836E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59E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59E" w:rsidRPr="008B2B3B" w:rsidRDefault="0018659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Coleman, Katie</w:t>
            </w:r>
          </w:p>
        </w:tc>
        <w:tc>
          <w:tcPr>
            <w:tcW w:w="3946" w:type="dxa"/>
            <w:gridSpan w:val="2"/>
            <w:vAlign w:val="bottom"/>
          </w:tcPr>
          <w:p w:rsidR="0018659E" w:rsidRPr="008B2B3B" w:rsidRDefault="0018659E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8" w:type="dxa"/>
            <w:vAlign w:val="bottom"/>
          </w:tcPr>
          <w:p w:rsidR="0018659E" w:rsidRPr="001328AF" w:rsidRDefault="0018659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F7A0F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6F7A0F" w:rsidRPr="00E33F61" w:rsidRDefault="006F7A0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Comstock, Read</w:t>
            </w:r>
          </w:p>
        </w:tc>
        <w:tc>
          <w:tcPr>
            <w:tcW w:w="3946" w:type="dxa"/>
            <w:gridSpan w:val="2"/>
            <w:vAlign w:val="bottom"/>
          </w:tcPr>
          <w:p w:rsidR="006F7A0F" w:rsidRPr="00E33F61" w:rsidRDefault="006F7A0F" w:rsidP="0006229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Power and Gas</w:t>
            </w:r>
          </w:p>
        </w:tc>
        <w:tc>
          <w:tcPr>
            <w:tcW w:w="2468" w:type="dxa"/>
            <w:vAlign w:val="bottom"/>
          </w:tcPr>
          <w:p w:rsidR="006F7A0F" w:rsidRPr="001328AF" w:rsidRDefault="006F7A0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27F80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927F80" w:rsidRPr="00E33F61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946" w:type="dxa"/>
            <w:gridSpan w:val="2"/>
            <w:vAlign w:val="bottom"/>
          </w:tcPr>
          <w:p w:rsidR="00927F80" w:rsidRPr="00E33F61" w:rsidRDefault="00927F80" w:rsidP="0006229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8" w:type="dxa"/>
            <w:vAlign w:val="bottom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33F61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E33F61" w:rsidRPr="00E33F61" w:rsidRDefault="00E33F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Coon, Patrick</w:t>
            </w:r>
          </w:p>
        </w:tc>
        <w:tc>
          <w:tcPr>
            <w:tcW w:w="3946" w:type="dxa"/>
            <w:gridSpan w:val="2"/>
            <w:vAlign w:val="bottom"/>
          </w:tcPr>
          <w:p w:rsidR="00E33F61" w:rsidRPr="00E33F61" w:rsidRDefault="00E33F6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Megawatt Analytics</w:t>
            </w:r>
          </w:p>
        </w:tc>
        <w:tc>
          <w:tcPr>
            <w:tcW w:w="2468" w:type="dxa"/>
            <w:vAlign w:val="bottom"/>
          </w:tcPr>
          <w:p w:rsidR="00E33F61" w:rsidRPr="001328AF" w:rsidRDefault="00E33F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B5F05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FB5F05" w:rsidRPr="008B2B3B" w:rsidRDefault="00FB5F05" w:rsidP="00631EB1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 xml:space="preserve">Courtney, </w:t>
            </w:r>
            <w:r w:rsidR="00631EB1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3946" w:type="dxa"/>
            <w:gridSpan w:val="2"/>
            <w:vAlign w:val="bottom"/>
          </w:tcPr>
          <w:p w:rsidR="00FB5F05" w:rsidRPr="008B2B3B" w:rsidRDefault="00FB5F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City of Burnet</w:t>
            </w:r>
          </w:p>
        </w:tc>
        <w:tc>
          <w:tcPr>
            <w:tcW w:w="2468" w:type="dxa"/>
            <w:vAlign w:val="bottom"/>
          </w:tcPr>
          <w:p w:rsidR="00FB5F05" w:rsidRPr="001328AF" w:rsidRDefault="00FB5F0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2B3B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proofErr w:type="spellStart"/>
            <w:r w:rsidRPr="008B2B3B">
              <w:rPr>
                <w:rFonts w:ascii="Times New Roman" w:hAnsi="Times New Roman" w:cs="Times New Roman"/>
              </w:rPr>
              <w:t>Daigneault</w:t>
            </w:r>
            <w:proofErr w:type="spellEnd"/>
            <w:r w:rsidRPr="008B2B3B">
              <w:rPr>
                <w:rFonts w:ascii="Times New Roman" w:hAnsi="Times New Roman" w:cs="Times New Roman"/>
              </w:rPr>
              <w:t>, Ralph</w:t>
            </w:r>
          </w:p>
        </w:tc>
        <w:tc>
          <w:tcPr>
            <w:tcW w:w="3946" w:type="dxa"/>
            <w:gridSpan w:val="2"/>
            <w:vAlign w:val="bottom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2B3B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510E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A0510E" w:rsidRPr="00927F80" w:rsidRDefault="00A0510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Dotson-Westphalen, Peter</w:t>
            </w:r>
          </w:p>
        </w:tc>
        <w:tc>
          <w:tcPr>
            <w:tcW w:w="3946" w:type="dxa"/>
            <w:gridSpan w:val="2"/>
            <w:vAlign w:val="bottom"/>
          </w:tcPr>
          <w:p w:rsidR="00A0510E" w:rsidRPr="00927F80" w:rsidRDefault="00A0510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CPower</w:t>
            </w:r>
          </w:p>
        </w:tc>
        <w:tc>
          <w:tcPr>
            <w:tcW w:w="2468" w:type="dxa"/>
            <w:vAlign w:val="bottom"/>
          </w:tcPr>
          <w:p w:rsidR="00A0510E" w:rsidRPr="00927F80" w:rsidRDefault="00A0510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EF73CC" w:rsidRPr="008B2B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:rsidR="00EF73CC" w:rsidRPr="008B2B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B2B3B">
              <w:rPr>
                <w:rFonts w:ascii="Times New Roman" w:hAnsi="Times New Roman" w:cs="Times New Roman"/>
              </w:rPr>
              <w:t>Viridity</w:t>
            </w:r>
            <w:proofErr w:type="spellEnd"/>
          </w:p>
        </w:tc>
        <w:tc>
          <w:tcPr>
            <w:tcW w:w="2468" w:type="dxa"/>
            <w:vAlign w:val="bottom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27F80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927F80" w:rsidRPr="008B2B3B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Foos</w:t>
            </w:r>
            <w:proofErr w:type="spellEnd"/>
            <w:r>
              <w:rPr>
                <w:rFonts w:ascii="Times New Roman" w:hAnsi="Times New Roman" w:cs="Times New Roman"/>
              </w:rPr>
              <w:t>, Richard</w:t>
            </w:r>
          </w:p>
        </w:tc>
        <w:tc>
          <w:tcPr>
            <w:tcW w:w="3946" w:type="dxa"/>
            <w:gridSpan w:val="2"/>
            <w:vAlign w:val="bottom"/>
          </w:tcPr>
          <w:p w:rsidR="00927F80" w:rsidRPr="008B2B3B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B2B3B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B2B3B" w:rsidRPr="008B2B3B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Foster, Chris</w:t>
            </w:r>
          </w:p>
        </w:tc>
        <w:tc>
          <w:tcPr>
            <w:tcW w:w="3946" w:type="dxa"/>
            <w:gridSpan w:val="2"/>
            <w:vAlign w:val="bottom"/>
          </w:tcPr>
          <w:p w:rsidR="008B2B3B" w:rsidRPr="008B2B3B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City of Georgetown</w:t>
            </w:r>
          </w:p>
        </w:tc>
        <w:tc>
          <w:tcPr>
            <w:tcW w:w="2468" w:type="dxa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E1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E18" w:rsidRPr="00927F80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Galliguez, Percy</w:t>
            </w:r>
          </w:p>
        </w:tc>
        <w:tc>
          <w:tcPr>
            <w:tcW w:w="3946" w:type="dxa"/>
            <w:gridSpan w:val="2"/>
            <w:vAlign w:val="bottom"/>
          </w:tcPr>
          <w:p w:rsidR="00186E18" w:rsidRPr="00927F80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Brazos Electric</w:t>
            </w:r>
          </w:p>
        </w:tc>
        <w:tc>
          <w:tcPr>
            <w:tcW w:w="2468" w:type="dxa"/>
          </w:tcPr>
          <w:p w:rsidR="00186E18" w:rsidRPr="00927F80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A5D56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5A5D56" w:rsidRPr="00927F80" w:rsidRDefault="005A5D5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Garza, Beth</w:t>
            </w:r>
          </w:p>
        </w:tc>
        <w:tc>
          <w:tcPr>
            <w:tcW w:w="3946" w:type="dxa"/>
            <w:gridSpan w:val="2"/>
            <w:vAlign w:val="bottom"/>
          </w:tcPr>
          <w:p w:rsidR="005A5D56" w:rsidRPr="00927F80" w:rsidRDefault="005A5D5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</w:tcPr>
          <w:p w:rsidR="005A5D56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6E1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E18" w:rsidRPr="00927F80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Gaytan, Jose</w:t>
            </w:r>
          </w:p>
        </w:tc>
        <w:tc>
          <w:tcPr>
            <w:tcW w:w="3946" w:type="dxa"/>
            <w:gridSpan w:val="2"/>
            <w:vAlign w:val="bottom"/>
          </w:tcPr>
          <w:p w:rsidR="00186E18" w:rsidRPr="00927F80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Denton</w:t>
            </w:r>
          </w:p>
        </w:tc>
        <w:tc>
          <w:tcPr>
            <w:tcW w:w="2468" w:type="dxa"/>
          </w:tcPr>
          <w:p w:rsidR="00186E18" w:rsidRPr="00927F80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44BC2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944BC2" w:rsidRPr="008B2B3B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:rsidR="00944BC2" w:rsidRPr="008B2B3B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Citigroup Energy</w:t>
            </w:r>
          </w:p>
        </w:tc>
        <w:tc>
          <w:tcPr>
            <w:tcW w:w="2468" w:type="dxa"/>
          </w:tcPr>
          <w:p w:rsidR="00944BC2" w:rsidRPr="001328AF" w:rsidRDefault="00944BC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EF73CC" w:rsidRPr="008B2B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946" w:type="dxa"/>
            <w:gridSpan w:val="2"/>
            <w:vAlign w:val="bottom"/>
          </w:tcPr>
          <w:p w:rsidR="00EF73CC" w:rsidRPr="008B2B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468" w:type="dxa"/>
          </w:tcPr>
          <w:p w:rsidR="00EF73CC" w:rsidRPr="001328AF" w:rsidRDefault="009640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328A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86E1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E18" w:rsidRPr="00E33F61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Hellinghausen</w:t>
            </w:r>
            <w:proofErr w:type="spellEnd"/>
            <w:r>
              <w:rPr>
                <w:rFonts w:ascii="Times New Roman" w:hAnsi="Times New Roman" w:cs="Times New Roman"/>
              </w:rPr>
              <w:t>, Bill</w:t>
            </w:r>
          </w:p>
        </w:tc>
        <w:tc>
          <w:tcPr>
            <w:tcW w:w="3946" w:type="dxa"/>
            <w:gridSpan w:val="2"/>
            <w:vAlign w:val="bottom"/>
          </w:tcPr>
          <w:p w:rsidR="00186E18" w:rsidRPr="00E33F61" w:rsidRDefault="00186E18" w:rsidP="000538A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 Energy Services</w:t>
            </w:r>
          </w:p>
        </w:tc>
        <w:tc>
          <w:tcPr>
            <w:tcW w:w="2468" w:type="dxa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640E1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9640E1" w:rsidRPr="00E33F61" w:rsidRDefault="009640E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:rsidR="009640E1" w:rsidRPr="00E33F61" w:rsidRDefault="009640E1" w:rsidP="000538A1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Dynegy</w:t>
            </w:r>
          </w:p>
        </w:tc>
        <w:tc>
          <w:tcPr>
            <w:tcW w:w="2468" w:type="dxa"/>
          </w:tcPr>
          <w:p w:rsidR="009640E1" w:rsidRPr="001328AF" w:rsidRDefault="009640E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B2B3B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B2B3B" w:rsidRPr="00E33F61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Hourihan</w:t>
            </w:r>
            <w:proofErr w:type="spellEnd"/>
            <w:r>
              <w:rPr>
                <w:rFonts w:ascii="Times New Roman" w:hAnsi="Times New Roman" w:cs="Times New Roman"/>
              </w:rPr>
              <w:t>, Michael</w:t>
            </w:r>
          </w:p>
        </w:tc>
        <w:tc>
          <w:tcPr>
            <w:tcW w:w="3946" w:type="dxa"/>
            <w:gridSpan w:val="2"/>
            <w:vAlign w:val="bottom"/>
          </w:tcPr>
          <w:p w:rsidR="008B2B3B" w:rsidRPr="00E33F61" w:rsidRDefault="008B2B3B" w:rsidP="000538A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CPower</w:t>
            </w:r>
          </w:p>
        </w:tc>
        <w:tc>
          <w:tcPr>
            <w:tcW w:w="2468" w:type="dxa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92DA4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292DA4" w:rsidRPr="00E33F61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:rsidR="00292DA4" w:rsidRPr="00E33F61" w:rsidRDefault="00292DA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</w:tcPr>
          <w:p w:rsidR="00292DA4" w:rsidRPr="001328AF" w:rsidRDefault="00292DA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14D25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214D25" w:rsidRPr="00927F80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Juricek, Mike</w:t>
            </w:r>
          </w:p>
        </w:tc>
        <w:tc>
          <w:tcPr>
            <w:tcW w:w="3946" w:type="dxa"/>
            <w:gridSpan w:val="2"/>
            <w:vAlign w:val="bottom"/>
          </w:tcPr>
          <w:p w:rsidR="00214D25" w:rsidRPr="00927F80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:rsidR="00214D25" w:rsidRPr="00927F80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6E1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E18" w:rsidRPr="008B2B3B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Lange, </w:t>
            </w:r>
            <w:proofErr w:type="spellStart"/>
            <w:r>
              <w:rPr>
                <w:rFonts w:ascii="Times New Roman" w:hAnsi="Times New Roman" w:cs="Times New Roman"/>
              </w:rPr>
              <w:t>Clif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:rsidR="00186E18" w:rsidRPr="008B2B3B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STEC</w:t>
            </w:r>
          </w:p>
        </w:tc>
        <w:tc>
          <w:tcPr>
            <w:tcW w:w="2468" w:type="dxa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E69A3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5E69A3" w:rsidRPr="008B2B3B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946" w:type="dxa"/>
            <w:gridSpan w:val="2"/>
            <w:vAlign w:val="bottom"/>
          </w:tcPr>
          <w:p w:rsidR="005E69A3" w:rsidRPr="008B2B3B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468" w:type="dxa"/>
          </w:tcPr>
          <w:p w:rsidR="005E69A3" w:rsidRPr="001328AF" w:rsidRDefault="005E69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E1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E18" w:rsidRPr="006F7A0F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Li, Young</w:t>
            </w:r>
          </w:p>
        </w:tc>
        <w:tc>
          <w:tcPr>
            <w:tcW w:w="3946" w:type="dxa"/>
            <w:gridSpan w:val="2"/>
            <w:vAlign w:val="bottom"/>
          </w:tcPr>
          <w:p w:rsidR="00186E18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F7A0F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6F7A0F" w:rsidRPr="008B2B3B" w:rsidRDefault="006F7A0F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F7A0F">
              <w:rPr>
                <w:rFonts w:ascii="Times New Roman" w:hAnsi="Times New Roman" w:cs="Times New Roman"/>
              </w:rPr>
              <w:lastRenderedPageBreak/>
              <w:t>McCamant</w:t>
            </w:r>
            <w:proofErr w:type="spellEnd"/>
            <w:r w:rsidRPr="006F7A0F">
              <w:rPr>
                <w:rFonts w:ascii="Times New Roman" w:hAnsi="Times New Roman" w:cs="Times New Roman"/>
              </w:rPr>
              <w:t>, Frank</w:t>
            </w:r>
          </w:p>
        </w:tc>
        <w:tc>
          <w:tcPr>
            <w:tcW w:w="3946" w:type="dxa"/>
            <w:gridSpan w:val="2"/>
            <w:vAlign w:val="bottom"/>
          </w:tcPr>
          <w:p w:rsidR="006F7A0F" w:rsidRPr="008B2B3B" w:rsidRDefault="006F7A0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Bluebonnet</w:t>
            </w:r>
          </w:p>
        </w:tc>
        <w:tc>
          <w:tcPr>
            <w:tcW w:w="2468" w:type="dxa"/>
          </w:tcPr>
          <w:p w:rsidR="006F7A0F" w:rsidRPr="001328AF" w:rsidRDefault="006F7A0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96597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596597" w:rsidRPr="008B2B3B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:rsidR="00596597" w:rsidRPr="008B2B3B" w:rsidRDefault="0059659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:rsidR="00596597" w:rsidRPr="001328AF" w:rsidRDefault="0059659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E1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E18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Moeller, Jason</w:t>
            </w:r>
          </w:p>
        </w:tc>
        <w:tc>
          <w:tcPr>
            <w:tcW w:w="3946" w:type="dxa"/>
            <w:gridSpan w:val="2"/>
            <w:vAlign w:val="bottom"/>
          </w:tcPr>
          <w:p w:rsidR="00186E18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B2B3B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B2B3B" w:rsidRPr="008B2B3B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:rsidR="008B2B3B" w:rsidRPr="008B2B3B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716B6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F716B6" w:rsidRPr="008B2B3B" w:rsidRDefault="00F716B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Moss, Steven</w:t>
            </w:r>
          </w:p>
        </w:tc>
        <w:tc>
          <w:tcPr>
            <w:tcW w:w="3946" w:type="dxa"/>
            <w:gridSpan w:val="2"/>
            <w:vAlign w:val="bottom"/>
          </w:tcPr>
          <w:p w:rsidR="00F716B6" w:rsidRPr="008B2B3B" w:rsidRDefault="00F716B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E</w:t>
            </w:r>
            <w:r w:rsidR="00E25B95">
              <w:rPr>
                <w:rFonts w:ascii="Times New Roman" w:hAnsi="Times New Roman" w:cs="Times New Roman"/>
              </w:rPr>
              <w:t>.</w:t>
            </w:r>
            <w:r w:rsidRPr="008B2B3B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2468" w:type="dxa"/>
          </w:tcPr>
          <w:p w:rsidR="00F716B6" w:rsidRPr="001328AF" w:rsidRDefault="00F716B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E1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E18" w:rsidRPr="008B2B3B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Mueller, Paula</w:t>
            </w:r>
          </w:p>
        </w:tc>
        <w:tc>
          <w:tcPr>
            <w:tcW w:w="3946" w:type="dxa"/>
            <w:gridSpan w:val="2"/>
            <w:vAlign w:val="bottom"/>
          </w:tcPr>
          <w:p w:rsidR="00186E18" w:rsidRPr="008B2B3B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964E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A964E8" w:rsidRPr="008B2B3B" w:rsidRDefault="00A964E8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B2B3B">
              <w:rPr>
                <w:rFonts w:ascii="Times New Roman" w:hAnsi="Times New Roman" w:cs="Times New Roman"/>
              </w:rPr>
              <w:t>Ongudu</w:t>
            </w:r>
            <w:proofErr w:type="spellEnd"/>
            <w:r w:rsidRPr="008B2B3B">
              <w:rPr>
                <w:rFonts w:ascii="Times New Roman" w:hAnsi="Times New Roman" w:cs="Times New Roman"/>
              </w:rPr>
              <w:t>, Luke</w:t>
            </w:r>
          </w:p>
        </w:tc>
        <w:tc>
          <w:tcPr>
            <w:tcW w:w="3946" w:type="dxa"/>
            <w:gridSpan w:val="2"/>
            <w:vAlign w:val="bottom"/>
          </w:tcPr>
          <w:p w:rsidR="00A964E8" w:rsidRPr="008B2B3B" w:rsidRDefault="00A964E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City of Brenham</w:t>
            </w:r>
          </w:p>
        </w:tc>
        <w:tc>
          <w:tcPr>
            <w:tcW w:w="2468" w:type="dxa"/>
          </w:tcPr>
          <w:p w:rsidR="00A964E8" w:rsidRPr="001328AF" w:rsidRDefault="00A964E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33F61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E33F61" w:rsidRPr="00E33F61" w:rsidRDefault="00E33F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Palen, John</w:t>
            </w:r>
          </w:p>
        </w:tc>
        <w:tc>
          <w:tcPr>
            <w:tcW w:w="3946" w:type="dxa"/>
            <w:gridSpan w:val="2"/>
            <w:vAlign w:val="bottom"/>
          </w:tcPr>
          <w:p w:rsidR="00E33F61" w:rsidRPr="00E33F61" w:rsidRDefault="00E33F61" w:rsidP="00520DC6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  <w:vAlign w:val="bottom"/>
          </w:tcPr>
          <w:p w:rsidR="00E33F61" w:rsidRPr="001328AF" w:rsidRDefault="00E33F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4EEA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A44EEA" w:rsidRPr="00E33F61" w:rsidRDefault="00A44E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Powell, Chris</w:t>
            </w:r>
            <w:r w:rsidR="00A964E8" w:rsidRPr="00E33F61">
              <w:rPr>
                <w:rFonts w:ascii="Times New Roman" w:hAnsi="Times New Roman" w:cs="Times New Roman"/>
              </w:rPr>
              <w:t>tian</w:t>
            </w:r>
          </w:p>
        </w:tc>
        <w:tc>
          <w:tcPr>
            <w:tcW w:w="3946" w:type="dxa"/>
            <w:gridSpan w:val="2"/>
            <w:vAlign w:val="bottom"/>
          </w:tcPr>
          <w:p w:rsidR="00A44EEA" w:rsidRPr="00E33F61" w:rsidRDefault="00A44EEA" w:rsidP="00520DC6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:rsidR="00A44EEA" w:rsidRPr="001328AF" w:rsidRDefault="00E33F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10DAE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F10DAE" w:rsidRPr="00186E18" w:rsidRDefault="00F10DAE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186E18">
              <w:rPr>
                <w:rFonts w:ascii="Times New Roman" w:hAnsi="Times New Roman" w:cs="Times New Roman"/>
              </w:rPr>
              <w:t>Rehfeldt</w:t>
            </w:r>
            <w:proofErr w:type="spellEnd"/>
            <w:r w:rsidRPr="00186E18">
              <w:rPr>
                <w:rFonts w:ascii="Times New Roman" w:hAnsi="Times New Roman" w:cs="Times New Roman"/>
              </w:rPr>
              <w:t>, Diana</w:t>
            </w:r>
          </w:p>
        </w:tc>
        <w:tc>
          <w:tcPr>
            <w:tcW w:w="3946" w:type="dxa"/>
            <w:gridSpan w:val="2"/>
            <w:vAlign w:val="bottom"/>
          </w:tcPr>
          <w:p w:rsidR="00F10DAE" w:rsidRPr="00186E18" w:rsidRDefault="00F10DA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Texas New Mexico Power</w:t>
            </w:r>
          </w:p>
        </w:tc>
        <w:tc>
          <w:tcPr>
            <w:tcW w:w="2468" w:type="dxa"/>
            <w:vAlign w:val="bottom"/>
          </w:tcPr>
          <w:p w:rsidR="00F10DAE" w:rsidRPr="00186E18" w:rsidRDefault="00F10DA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33F61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E33F61" w:rsidRPr="008B2B3B" w:rsidRDefault="00E33F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:rsidR="00E33F61" w:rsidRPr="008B2B3B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Wind Coalition</w:t>
            </w:r>
          </w:p>
        </w:tc>
        <w:tc>
          <w:tcPr>
            <w:tcW w:w="2468" w:type="dxa"/>
            <w:vAlign w:val="bottom"/>
          </w:tcPr>
          <w:p w:rsidR="00E33F61" w:rsidRPr="001328AF" w:rsidRDefault="00E33F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169A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70169A" w:rsidRPr="008B2B3B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:rsidR="0070169A" w:rsidRPr="008B2B3B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:rsidR="0070169A" w:rsidRPr="001328AF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14D25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214D25" w:rsidRPr="008B2B3B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Rochelle, Jenni</w:t>
            </w:r>
          </w:p>
        </w:tc>
        <w:tc>
          <w:tcPr>
            <w:tcW w:w="3946" w:type="dxa"/>
            <w:gridSpan w:val="2"/>
            <w:vAlign w:val="bottom"/>
          </w:tcPr>
          <w:p w:rsidR="00214D25" w:rsidRPr="008B2B3B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468" w:type="dxa"/>
            <w:vAlign w:val="bottom"/>
          </w:tcPr>
          <w:p w:rsidR="00214D25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836E1A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36E1A" w:rsidRPr="008B2B3B" w:rsidRDefault="00836E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Rodgers, Vance</w:t>
            </w:r>
          </w:p>
        </w:tc>
        <w:tc>
          <w:tcPr>
            <w:tcW w:w="3946" w:type="dxa"/>
            <w:gridSpan w:val="2"/>
            <w:vAlign w:val="bottom"/>
          </w:tcPr>
          <w:p w:rsidR="00836E1A" w:rsidRPr="008B2B3B" w:rsidRDefault="00836E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City of Lockhart</w:t>
            </w:r>
          </w:p>
        </w:tc>
        <w:tc>
          <w:tcPr>
            <w:tcW w:w="2468" w:type="dxa"/>
            <w:vAlign w:val="bottom"/>
          </w:tcPr>
          <w:p w:rsidR="00836E1A" w:rsidRPr="001328AF" w:rsidRDefault="00836E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E1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E18" w:rsidRPr="00E33F61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Roth, Werner</w:t>
            </w:r>
          </w:p>
        </w:tc>
        <w:tc>
          <w:tcPr>
            <w:tcW w:w="3946" w:type="dxa"/>
            <w:gridSpan w:val="2"/>
            <w:vAlign w:val="bottom"/>
          </w:tcPr>
          <w:p w:rsidR="00186E18" w:rsidRPr="00E33F61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716B6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F716B6" w:rsidRPr="00E33F61" w:rsidRDefault="00F716B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946" w:type="dxa"/>
            <w:gridSpan w:val="2"/>
            <w:vAlign w:val="bottom"/>
          </w:tcPr>
          <w:p w:rsidR="00F716B6" w:rsidRPr="00E33F61" w:rsidRDefault="00F716B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33F61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  <w:vAlign w:val="bottom"/>
          </w:tcPr>
          <w:p w:rsidR="00F716B6" w:rsidRPr="001328AF" w:rsidRDefault="00F716B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F7A0F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6F7A0F" w:rsidRPr="00E33F61" w:rsidRDefault="006F7A0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Sandidge, Clint</w:t>
            </w:r>
          </w:p>
        </w:tc>
        <w:tc>
          <w:tcPr>
            <w:tcW w:w="3946" w:type="dxa"/>
            <w:gridSpan w:val="2"/>
            <w:vAlign w:val="bottom"/>
          </w:tcPr>
          <w:p w:rsidR="006F7A0F" w:rsidRPr="00E33F61" w:rsidRDefault="006F7A0F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Calpine Solutions </w:t>
            </w:r>
          </w:p>
        </w:tc>
        <w:tc>
          <w:tcPr>
            <w:tcW w:w="2468" w:type="dxa"/>
            <w:vAlign w:val="bottom"/>
          </w:tcPr>
          <w:p w:rsidR="006F7A0F" w:rsidRPr="001328AF" w:rsidRDefault="006F7A0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716B6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F716B6" w:rsidRPr="008B2B3B" w:rsidRDefault="00F716B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:rsidR="00F716B6" w:rsidRPr="008B2B3B" w:rsidRDefault="00F716B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:rsidR="00F716B6" w:rsidRPr="001328AF" w:rsidRDefault="00F716B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EF73CC" w:rsidRPr="008B2B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:rsidR="00EF73CC" w:rsidRPr="008B2B3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:rsidR="00EF73CC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643FF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F643FF" w:rsidRPr="008B2B3B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B2B3B">
              <w:rPr>
                <w:rFonts w:ascii="Times New Roman" w:hAnsi="Times New Roman" w:cs="Times New Roman"/>
              </w:rPr>
              <w:t>Sithuraj</w:t>
            </w:r>
            <w:proofErr w:type="spellEnd"/>
            <w:r w:rsidRPr="008B2B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B3B">
              <w:rPr>
                <w:rFonts w:ascii="Times New Roman" w:hAnsi="Times New Roman" w:cs="Times New Roman"/>
              </w:rPr>
              <w:t>Murali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:rsidR="00F643FF" w:rsidRPr="008B2B3B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:rsidR="00F643FF" w:rsidRPr="001328AF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B5F05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FB5F05" w:rsidRPr="00631EB1" w:rsidRDefault="00FB5F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1EB1">
              <w:rPr>
                <w:rFonts w:ascii="Times New Roman" w:hAnsi="Times New Roman" w:cs="Times New Roman"/>
              </w:rPr>
              <w:t>Smith, Tom</w:t>
            </w:r>
          </w:p>
        </w:tc>
        <w:tc>
          <w:tcPr>
            <w:tcW w:w="3946" w:type="dxa"/>
            <w:gridSpan w:val="2"/>
            <w:vAlign w:val="bottom"/>
          </w:tcPr>
          <w:p w:rsidR="00FB5F05" w:rsidRPr="00631EB1" w:rsidRDefault="00FB5F0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1EB1">
              <w:rPr>
                <w:rFonts w:ascii="Times New Roman" w:hAnsi="Times New Roman" w:cs="Times New Roman"/>
              </w:rPr>
              <w:t>Public Citizen</w:t>
            </w:r>
          </w:p>
        </w:tc>
        <w:tc>
          <w:tcPr>
            <w:tcW w:w="2468" w:type="dxa"/>
          </w:tcPr>
          <w:p w:rsidR="00FB5F05" w:rsidRPr="001328AF" w:rsidRDefault="00631EB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1EB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B2B3B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B2B3B">
              <w:rPr>
                <w:rFonts w:ascii="Times New Roman" w:hAnsi="Times New Roman" w:cs="Times New Roman"/>
              </w:rPr>
              <w:t>Smyth, Scott</w:t>
            </w:r>
          </w:p>
        </w:tc>
        <w:tc>
          <w:tcPr>
            <w:tcW w:w="3946" w:type="dxa"/>
            <w:gridSpan w:val="2"/>
            <w:vAlign w:val="bottom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1EB1">
              <w:rPr>
                <w:rFonts w:ascii="Times New Roman" w:hAnsi="Times New Roman" w:cs="Times New Roman"/>
              </w:rPr>
              <w:t>B</w:t>
            </w:r>
            <w:r w:rsidR="00631EB1" w:rsidRPr="00631EB1">
              <w:rPr>
                <w:rFonts w:ascii="Times New Roman" w:hAnsi="Times New Roman" w:cs="Times New Roman"/>
              </w:rPr>
              <w:t xml:space="preserve">rownsville </w:t>
            </w:r>
            <w:r w:rsidRPr="00631EB1">
              <w:rPr>
                <w:rFonts w:ascii="Times New Roman" w:hAnsi="Times New Roman" w:cs="Times New Roman"/>
              </w:rPr>
              <w:t>P</w:t>
            </w:r>
            <w:r w:rsidR="00631EB1" w:rsidRPr="00631EB1">
              <w:rPr>
                <w:rFonts w:ascii="Times New Roman" w:hAnsi="Times New Roman" w:cs="Times New Roman"/>
              </w:rPr>
              <w:t xml:space="preserve">ublic </w:t>
            </w:r>
            <w:r w:rsidRPr="00631EB1">
              <w:rPr>
                <w:rFonts w:ascii="Times New Roman" w:hAnsi="Times New Roman" w:cs="Times New Roman"/>
              </w:rPr>
              <w:t>U</w:t>
            </w:r>
            <w:r w:rsidR="00631EB1" w:rsidRPr="00631EB1">
              <w:rPr>
                <w:rFonts w:ascii="Times New Roman" w:hAnsi="Times New Roman" w:cs="Times New Roman"/>
              </w:rPr>
              <w:t xml:space="preserve">tilities </w:t>
            </w:r>
            <w:r w:rsidRPr="00631EB1">
              <w:rPr>
                <w:rFonts w:ascii="Times New Roman" w:hAnsi="Times New Roman" w:cs="Times New Roman"/>
              </w:rPr>
              <w:t>B</w:t>
            </w:r>
            <w:r w:rsidR="00631EB1" w:rsidRPr="00631EB1">
              <w:rPr>
                <w:rFonts w:ascii="Times New Roman" w:hAnsi="Times New Roman" w:cs="Times New Roman"/>
              </w:rPr>
              <w:t>oard</w:t>
            </w:r>
          </w:p>
        </w:tc>
        <w:tc>
          <w:tcPr>
            <w:tcW w:w="2468" w:type="dxa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27F80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927F80" w:rsidRPr="008B2B3B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Stanfield, Leonard</w:t>
            </w:r>
          </w:p>
        </w:tc>
        <w:tc>
          <w:tcPr>
            <w:tcW w:w="3946" w:type="dxa"/>
            <w:gridSpan w:val="2"/>
            <w:vAlign w:val="bottom"/>
          </w:tcPr>
          <w:p w:rsidR="00927F80" w:rsidRPr="008B2B3B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8" w:type="dxa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B2B3B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B2B3B" w:rsidRPr="008B2B3B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Stubblefield, Lee</w:t>
            </w:r>
          </w:p>
        </w:tc>
        <w:tc>
          <w:tcPr>
            <w:tcW w:w="3946" w:type="dxa"/>
            <w:gridSpan w:val="2"/>
            <w:vAlign w:val="bottom"/>
          </w:tcPr>
          <w:p w:rsidR="008B2B3B" w:rsidRPr="008B2B3B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City of Fredericksburg</w:t>
            </w:r>
          </w:p>
        </w:tc>
        <w:tc>
          <w:tcPr>
            <w:tcW w:w="2468" w:type="dxa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50F67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C50F67" w:rsidRPr="008B2B3B" w:rsidRDefault="00C50F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946" w:type="dxa"/>
            <w:gridSpan w:val="2"/>
            <w:vAlign w:val="bottom"/>
          </w:tcPr>
          <w:p w:rsidR="00C50F67" w:rsidRPr="008B2B3B" w:rsidRDefault="00C50F67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68" w:type="dxa"/>
          </w:tcPr>
          <w:p w:rsidR="00C50F67" w:rsidRPr="001328AF" w:rsidRDefault="00C50F6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144C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2C144C" w:rsidRPr="008B2B3B" w:rsidRDefault="002C1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Thompson, David</w:t>
            </w:r>
          </w:p>
        </w:tc>
        <w:tc>
          <w:tcPr>
            <w:tcW w:w="3946" w:type="dxa"/>
            <w:gridSpan w:val="2"/>
            <w:vAlign w:val="bottom"/>
          </w:tcPr>
          <w:p w:rsidR="002C144C" w:rsidRPr="008B2B3B" w:rsidRDefault="002C144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B2B3B">
              <w:rPr>
                <w:rFonts w:ascii="Times New Roman" w:hAnsi="Times New Roman" w:cs="Times New Roman"/>
              </w:rPr>
              <w:t>Pedernales</w:t>
            </w:r>
            <w:proofErr w:type="spellEnd"/>
            <w:r w:rsidRPr="008B2B3B">
              <w:rPr>
                <w:rFonts w:ascii="Times New Roman" w:hAnsi="Times New Roman" w:cs="Times New Roman"/>
              </w:rPr>
              <w:t xml:space="preserve"> Electric Cooperative</w:t>
            </w:r>
          </w:p>
        </w:tc>
        <w:tc>
          <w:tcPr>
            <w:tcW w:w="2468" w:type="dxa"/>
          </w:tcPr>
          <w:p w:rsidR="002C144C" w:rsidRPr="001328AF" w:rsidRDefault="00A964E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328A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44EEA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A44EEA" w:rsidRPr="00186E18" w:rsidRDefault="00A44E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Trenary, Michelle</w:t>
            </w:r>
          </w:p>
        </w:tc>
        <w:tc>
          <w:tcPr>
            <w:tcW w:w="3946" w:type="dxa"/>
            <w:gridSpan w:val="2"/>
            <w:vAlign w:val="bottom"/>
          </w:tcPr>
          <w:p w:rsidR="00A44EEA" w:rsidRPr="00186E18" w:rsidRDefault="00A44E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468" w:type="dxa"/>
          </w:tcPr>
          <w:p w:rsidR="00A44EEA" w:rsidRPr="00186E18" w:rsidRDefault="00A44EE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1EB1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631EB1" w:rsidRPr="00631EB1" w:rsidRDefault="00631EB1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31EB1">
              <w:rPr>
                <w:rFonts w:ascii="Times New Roman" w:hAnsi="Times New Roman" w:cs="Times New Roman"/>
              </w:rPr>
              <w:t>Troxell</w:t>
            </w:r>
            <w:proofErr w:type="spellEnd"/>
            <w:r w:rsidRPr="00631EB1">
              <w:rPr>
                <w:rFonts w:ascii="Times New Roman" w:hAnsi="Times New Roman" w:cs="Times New Roman"/>
              </w:rPr>
              <w:t>, Greg</w:t>
            </w:r>
          </w:p>
        </w:tc>
        <w:tc>
          <w:tcPr>
            <w:tcW w:w="3946" w:type="dxa"/>
            <w:gridSpan w:val="2"/>
            <w:vAlign w:val="bottom"/>
          </w:tcPr>
          <w:p w:rsidR="00631EB1" w:rsidRPr="00631EB1" w:rsidRDefault="00631EB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1EB1">
              <w:rPr>
                <w:rFonts w:ascii="Times New Roman" w:hAnsi="Times New Roman" w:cs="Times New Roman"/>
              </w:rPr>
              <w:t>City of San Marcos</w:t>
            </w:r>
          </w:p>
        </w:tc>
        <w:tc>
          <w:tcPr>
            <w:tcW w:w="2468" w:type="dxa"/>
          </w:tcPr>
          <w:p w:rsidR="00631EB1" w:rsidRPr="001328AF" w:rsidRDefault="00631EB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E69A3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5E69A3" w:rsidRPr="008B2B3B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946" w:type="dxa"/>
            <w:gridSpan w:val="2"/>
            <w:vAlign w:val="bottom"/>
          </w:tcPr>
          <w:p w:rsidR="005E69A3" w:rsidRPr="008B2B3B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:rsidR="005E69A3" w:rsidRPr="001328AF" w:rsidRDefault="00F716B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328A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86E1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E18" w:rsidRPr="00186E18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Watson, Mark</w:t>
            </w:r>
          </w:p>
        </w:tc>
        <w:tc>
          <w:tcPr>
            <w:tcW w:w="3946" w:type="dxa"/>
            <w:gridSpan w:val="2"/>
            <w:vAlign w:val="bottom"/>
          </w:tcPr>
          <w:p w:rsidR="00186E18" w:rsidRPr="00186E18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186E18">
              <w:rPr>
                <w:rFonts w:ascii="Times New Roman" w:hAnsi="Times New Roman" w:cs="Times New Roman"/>
              </w:rPr>
              <w:t>SPGlobal</w:t>
            </w:r>
            <w:proofErr w:type="spellEnd"/>
          </w:p>
        </w:tc>
        <w:tc>
          <w:tcPr>
            <w:tcW w:w="2468" w:type="dxa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B2B3B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8B2B3B" w:rsidRPr="008B2B3B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B2B3B">
              <w:rPr>
                <w:rFonts w:ascii="Times New Roman" w:hAnsi="Times New Roman" w:cs="Times New Roman"/>
              </w:rPr>
              <w:t>Whito</w:t>
            </w:r>
            <w:proofErr w:type="spellEnd"/>
            <w:r w:rsidRPr="008B2B3B">
              <w:rPr>
                <w:rFonts w:ascii="Times New Roman" w:hAnsi="Times New Roman" w:cs="Times New Roman"/>
              </w:rPr>
              <w:t>, Sarah</w:t>
            </w:r>
          </w:p>
        </w:tc>
        <w:tc>
          <w:tcPr>
            <w:tcW w:w="3946" w:type="dxa"/>
            <w:gridSpan w:val="2"/>
            <w:vAlign w:val="bottom"/>
          </w:tcPr>
          <w:p w:rsidR="008B2B3B" w:rsidRPr="008B2B3B" w:rsidRDefault="008B2B3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8" w:type="dxa"/>
          </w:tcPr>
          <w:p w:rsidR="008B2B3B" w:rsidRPr="001328AF" w:rsidRDefault="008B2B3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016A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48016A" w:rsidRPr="00927F80" w:rsidRDefault="0048016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  <w:vAlign w:val="bottom"/>
          </w:tcPr>
          <w:p w:rsidR="0048016A" w:rsidRPr="00927F80" w:rsidRDefault="0048016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 xml:space="preserve">Megawatt Analytics </w:t>
            </w:r>
          </w:p>
        </w:tc>
        <w:tc>
          <w:tcPr>
            <w:tcW w:w="2468" w:type="dxa"/>
          </w:tcPr>
          <w:p w:rsidR="0048016A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14D25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214D25" w:rsidRPr="008B2B3B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B2B3B">
              <w:rPr>
                <w:rFonts w:ascii="Times New Roman" w:hAnsi="Times New Roman" w:cs="Times New Roman"/>
              </w:rPr>
              <w:t>Wittmeyer</w:t>
            </w:r>
            <w:proofErr w:type="spellEnd"/>
            <w:r w:rsidRPr="008B2B3B">
              <w:rPr>
                <w:rFonts w:ascii="Times New Roman" w:hAnsi="Times New Roman" w:cs="Times New Roman"/>
              </w:rPr>
              <w:t>, Bob</w:t>
            </w:r>
          </w:p>
        </w:tc>
        <w:tc>
          <w:tcPr>
            <w:tcW w:w="3946" w:type="dxa"/>
            <w:gridSpan w:val="2"/>
            <w:vAlign w:val="bottom"/>
          </w:tcPr>
          <w:p w:rsidR="00214D25" w:rsidRPr="008B2B3B" w:rsidRDefault="00214D2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8" w:type="dxa"/>
          </w:tcPr>
          <w:p w:rsidR="00214D25" w:rsidRPr="001328AF" w:rsidRDefault="00214D2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59E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18659E" w:rsidRPr="008B2B3B" w:rsidRDefault="0018659E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B2B3B">
              <w:rPr>
                <w:rFonts w:ascii="Times New Roman" w:hAnsi="Times New Roman" w:cs="Times New Roman"/>
              </w:rPr>
              <w:t>Zake</w:t>
            </w:r>
            <w:proofErr w:type="spellEnd"/>
            <w:r w:rsidRPr="008B2B3B">
              <w:rPr>
                <w:rFonts w:ascii="Times New Roman" w:hAnsi="Times New Roman" w:cs="Times New Roman"/>
              </w:rPr>
              <w:t>, Diana</w:t>
            </w:r>
          </w:p>
        </w:tc>
        <w:tc>
          <w:tcPr>
            <w:tcW w:w="3946" w:type="dxa"/>
            <w:gridSpan w:val="2"/>
            <w:vAlign w:val="bottom"/>
          </w:tcPr>
          <w:p w:rsidR="0018659E" w:rsidRPr="008B2B3B" w:rsidRDefault="0018659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68" w:type="dxa"/>
          </w:tcPr>
          <w:p w:rsidR="0018659E" w:rsidRPr="001328AF" w:rsidRDefault="0018659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964E8" w:rsidRPr="001328AF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:rsidR="00A964E8" w:rsidRPr="008B2B3B" w:rsidRDefault="00A964E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>Zella, Raymond</w:t>
            </w:r>
          </w:p>
        </w:tc>
        <w:tc>
          <w:tcPr>
            <w:tcW w:w="3946" w:type="dxa"/>
            <w:gridSpan w:val="2"/>
            <w:vAlign w:val="bottom"/>
          </w:tcPr>
          <w:p w:rsidR="00A964E8" w:rsidRPr="008B2B3B" w:rsidRDefault="00A964E8" w:rsidP="00A964E8">
            <w:pPr>
              <w:pStyle w:val="NoSpacing"/>
              <w:rPr>
                <w:rFonts w:ascii="Times New Roman" w:hAnsi="Times New Roman" w:cs="Times New Roman"/>
              </w:rPr>
            </w:pPr>
            <w:r w:rsidRPr="008B2B3B">
              <w:rPr>
                <w:rFonts w:ascii="Times New Roman" w:hAnsi="Times New Roman" w:cs="Times New Roman"/>
              </w:rPr>
              <w:t xml:space="preserve">City of Cuero </w:t>
            </w:r>
          </w:p>
        </w:tc>
        <w:tc>
          <w:tcPr>
            <w:tcW w:w="2468" w:type="dxa"/>
          </w:tcPr>
          <w:p w:rsidR="00A964E8" w:rsidRPr="001328AF" w:rsidRDefault="00A964E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10D9A" w:rsidRPr="001328AF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:rsidR="00610D9A" w:rsidRPr="001328AF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:rsidR="00610D9A" w:rsidRPr="001328AF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:rsidR="00610D9A" w:rsidRPr="001328AF" w:rsidRDefault="00610D9A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1328AF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:rsidR="00EF73CC" w:rsidRPr="006F7A0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6F7A0F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0B6DB9" w:rsidRPr="001328AF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:rsidR="000B6DB9" w:rsidRPr="006F7A0F" w:rsidRDefault="000B6DB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F7A0F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:rsidR="000B6DB9" w:rsidRPr="001328AF" w:rsidRDefault="000B6DB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:rsidR="000B6DB9" w:rsidRPr="001328AF" w:rsidRDefault="000B6DB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1328AF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F7A0F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E69A3" w:rsidRPr="001328AF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:rsidR="005E69A3" w:rsidRPr="006F7A0F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F7A0F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:rsidR="005E69A3" w:rsidRPr="006F7A0F" w:rsidRDefault="005E69A3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:rsidR="005E69A3" w:rsidRPr="001328AF" w:rsidRDefault="005E69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1328AF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:rsidR="00A14CCE" w:rsidRPr="006F7A0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F7A0F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:rsidR="00A14CCE" w:rsidRPr="006F7A0F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:rsidR="00A14CCE" w:rsidRPr="001328AF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1328AF" w:rsidTr="000012D9">
        <w:trPr>
          <w:trHeight w:val="20"/>
        </w:trPr>
        <w:tc>
          <w:tcPr>
            <w:tcW w:w="2482" w:type="dxa"/>
            <w:gridSpan w:val="2"/>
          </w:tcPr>
          <w:p w:rsidR="00EF73CC" w:rsidRPr="006F7A0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F7A0F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:rsidR="00EF73CC" w:rsidRPr="001328AF" w:rsidRDefault="00567F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328A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540" w:type="dxa"/>
            <w:gridSpan w:val="2"/>
          </w:tcPr>
          <w:p w:rsidR="00EF73CC" w:rsidRPr="001328AF" w:rsidRDefault="00567F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328A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1328AF" w:rsidTr="000012D9">
        <w:trPr>
          <w:trHeight w:val="20"/>
        </w:trPr>
        <w:tc>
          <w:tcPr>
            <w:tcW w:w="2482" w:type="dxa"/>
            <w:gridSpan w:val="2"/>
          </w:tcPr>
          <w:p w:rsidR="00EF73CC" w:rsidRPr="006F7A0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F7A0F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E18" w:rsidRPr="001328AF" w:rsidTr="000012D9">
        <w:trPr>
          <w:trHeight w:val="20"/>
        </w:trPr>
        <w:tc>
          <w:tcPr>
            <w:tcW w:w="2482" w:type="dxa"/>
            <w:gridSpan w:val="2"/>
          </w:tcPr>
          <w:p w:rsidR="00186E18" w:rsidRPr="006F7A0F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1328AF" w:rsidTr="000012D9">
        <w:trPr>
          <w:trHeight w:val="20"/>
        </w:trPr>
        <w:tc>
          <w:tcPr>
            <w:tcW w:w="2482" w:type="dxa"/>
            <w:gridSpan w:val="2"/>
          </w:tcPr>
          <w:p w:rsidR="00EF73CC" w:rsidRPr="006F7A0F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F7A0F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E18" w:rsidRPr="001328AF" w:rsidTr="000012D9">
        <w:trPr>
          <w:trHeight w:val="20"/>
        </w:trPr>
        <w:tc>
          <w:tcPr>
            <w:tcW w:w="2482" w:type="dxa"/>
            <w:gridSpan w:val="2"/>
          </w:tcPr>
          <w:p w:rsidR="00186E18" w:rsidRPr="006F7A0F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Day, Betty</w:t>
            </w:r>
          </w:p>
        </w:tc>
        <w:tc>
          <w:tcPr>
            <w:tcW w:w="3946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14D25" w:rsidRPr="001328AF" w:rsidTr="000012D9">
        <w:trPr>
          <w:trHeight w:val="20"/>
        </w:trPr>
        <w:tc>
          <w:tcPr>
            <w:tcW w:w="2482" w:type="dxa"/>
            <w:gridSpan w:val="2"/>
          </w:tcPr>
          <w:p w:rsidR="00214D25" w:rsidRPr="001328AF" w:rsidRDefault="00214D2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F7A0F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:rsidR="00214D25" w:rsidRPr="001328AF" w:rsidRDefault="00214D2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214D25" w:rsidRPr="001328AF" w:rsidRDefault="00214D2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8765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F7A0F" w:rsidRPr="001328AF" w:rsidTr="000012D9">
        <w:trPr>
          <w:trHeight w:val="20"/>
        </w:trPr>
        <w:tc>
          <w:tcPr>
            <w:tcW w:w="2482" w:type="dxa"/>
            <w:gridSpan w:val="2"/>
          </w:tcPr>
          <w:p w:rsidR="006F7A0F" w:rsidRPr="001328AF" w:rsidRDefault="006F7A0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F7A0F">
              <w:rPr>
                <w:rFonts w:ascii="Times New Roman" w:hAnsi="Times New Roman" w:cs="Times New Roman"/>
              </w:rPr>
              <w:t>Gnanam, Gnanaprabhu</w:t>
            </w:r>
          </w:p>
        </w:tc>
        <w:tc>
          <w:tcPr>
            <w:tcW w:w="3946" w:type="dxa"/>
            <w:gridSpan w:val="2"/>
          </w:tcPr>
          <w:p w:rsidR="006F7A0F" w:rsidRPr="001328AF" w:rsidRDefault="006F7A0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6F7A0F" w:rsidRPr="001328AF" w:rsidRDefault="006F7A0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27F80" w:rsidRPr="001328AF" w:rsidTr="000012D9">
        <w:trPr>
          <w:trHeight w:val="20"/>
        </w:trPr>
        <w:tc>
          <w:tcPr>
            <w:tcW w:w="2482" w:type="dxa"/>
            <w:gridSpan w:val="2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Krein, Steve</w:t>
            </w:r>
          </w:p>
        </w:tc>
        <w:tc>
          <w:tcPr>
            <w:tcW w:w="3946" w:type="dxa"/>
            <w:gridSpan w:val="2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1328AF" w:rsidTr="000012D9">
        <w:trPr>
          <w:trHeight w:val="20"/>
        </w:trPr>
        <w:tc>
          <w:tcPr>
            <w:tcW w:w="2482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F7A0F">
              <w:rPr>
                <w:rFonts w:ascii="Times New Roman" w:hAnsi="Times New Roman" w:cs="Times New Roman"/>
              </w:rPr>
              <w:t>Landry, Kelly</w:t>
            </w:r>
          </w:p>
        </w:tc>
        <w:tc>
          <w:tcPr>
            <w:tcW w:w="3946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F7A0F" w:rsidRPr="001328AF" w:rsidTr="000012D9">
        <w:trPr>
          <w:trHeight w:val="20"/>
        </w:trPr>
        <w:tc>
          <w:tcPr>
            <w:tcW w:w="2482" w:type="dxa"/>
            <w:gridSpan w:val="2"/>
          </w:tcPr>
          <w:p w:rsidR="006F7A0F" w:rsidRPr="001328AF" w:rsidRDefault="006F7A0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F7A0F">
              <w:rPr>
                <w:rFonts w:ascii="Times New Roman" w:hAnsi="Times New Roman" w:cs="Times New Roman"/>
              </w:rPr>
              <w:lastRenderedPageBreak/>
              <w:t>Mele, Cheryl</w:t>
            </w:r>
          </w:p>
        </w:tc>
        <w:tc>
          <w:tcPr>
            <w:tcW w:w="3946" w:type="dxa"/>
            <w:gridSpan w:val="2"/>
          </w:tcPr>
          <w:p w:rsidR="006F7A0F" w:rsidRPr="001328AF" w:rsidRDefault="006F7A0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6F7A0F" w:rsidRPr="001328AF" w:rsidRDefault="006F7A0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1328AF" w:rsidTr="000012D9">
        <w:trPr>
          <w:trHeight w:val="20"/>
        </w:trPr>
        <w:tc>
          <w:tcPr>
            <w:tcW w:w="2482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F7A0F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E18" w:rsidRPr="001328AF" w:rsidTr="000012D9">
        <w:trPr>
          <w:trHeight w:val="20"/>
        </w:trPr>
        <w:tc>
          <w:tcPr>
            <w:tcW w:w="2482" w:type="dxa"/>
            <w:gridSpan w:val="2"/>
          </w:tcPr>
          <w:p w:rsidR="00186E18" w:rsidRPr="006F7A0F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Prichard, Lloyd</w:t>
            </w:r>
          </w:p>
        </w:tc>
        <w:tc>
          <w:tcPr>
            <w:tcW w:w="3946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6E18" w:rsidRPr="001328AF" w:rsidTr="000012D9">
        <w:trPr>
          <w:trHeight w:val="20"/>
        </w:trPr>
        <w:tc>
          <w:tcPr>
            <w:tcW w:w="2482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Reed, Bobby</w:t>
            </w:r>
          </w:p>
        </w:tc>
        <w:tc>
          <w:tcPr>
            <w:tcW w:w="3946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119B5" w:rsidRPr="001328AF" w:rsidTr="000012D9">
        <w:trPr>
          <w:trHeight w:val="20"/>
        </w:trPr>
        <w:tc>
          <w:tcPr>
            <w:tcW w:w="2482" w:type="dxa"/>
            <w:gridSpan w:val="2"/>
          </w:tcPr>
          <w:p w:rsidR="008119B5" w:rsidRPr="00927F80" w:rsidRDefault="008119B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:rsidR="008119B5" w:rsidRPr="00927F80" w:rsidRDefault="008119B5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:rsidR="008119B5" w:rsidRPr="00927F80" w:rsidRDefault="008119B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27F80" w:rsidRPr="001328AF" w:rsidTr="000012D9">
        <w:trPr>
          <w:trHeight w:val="20"/>
        </w:trPr>
        <w:tc>
          <w:tcPr>
            <w:tcW w:w="2482" w:type="dxa"/>
            <w:gridSpan w:val="2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946" w:type="dxa"/>
            <w:gridSpan w:val="2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927F80" w:rsidRPr="001328AF" w:rsidRDefault="00927F8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27F80" w:rsidRPr="001328AF" w:rsidTr="000012D9">
        <w:trPr>
          <w:trHeight w:val="20"/>
        </w:trPr>
        <w:tc>
          <w:tcPr>
            <w:tcW w:w="2482" w:type="dxa"/>
            <w:gridSpan w:val="2"/>
          </w:tcPr>
          <w:p w:rsidR="00927F80" w:rsidRPr="00927F80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:rsidR="00927F80" w:rsidRPr="00927F80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:rsidR="00927F80" w:rsidRPr="00927F80" w:rsidRDefault="00927F8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07C88" w:rsidRPr="001328AF" w:rsidTr="000012D9">
        <w:trPr>
          <w:trHeight w:val="20"/>
        </w:trPr>
        <w:tc>
          <w:tcPr>
            <w:tcW w:w="2482" w:type="dxa"/>
            <w:gridSpan w:val="2"/>
          </w:tcPr>
          <w:p w:rsidR="00307C88" w:rsidRPr="00927F80" w:rsidRDefault="00307C8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:rsidR="00307C88" w:rsidRPr="00927F80" w:rsidRDefault="00307C8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:rsidR="00307C88" w:rsidRPr="00927F80" w:rsidRDefault="00F10DA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27F8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6E18" w:rsidRPr="001328AF" w:rsidTr="000012D9">
        <w:trPr>
          <w:trHeight w:val="20"/>
        </w:trPr>
        <w:tc>
          <w:tcPr>
            <w:tcW w:w="2482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946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186E18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1328AF" w:rsidTr="000012D9">
        <w:trPr>
          <w:trHeight w:val="20"/>
        </w:trPr>
        <w:tc>
          <w:tcPr>
            <w:tcW w:w="2482" w:type="dxa"/>
            <w:gridSpan w:val="2"/>
          </w:tcPr>
          <w:p w:rsidR="00EF73CC" w:rsidRPr="00186E18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86E18">
              <w:rPr>
                <w:rFonts w:ascii="Times New Roman" w:hAnsi="Times New Roman" w:cs="Times New Roman"/>
              </w:rPr>
              <w:t>Zeplin, Rachel</w:t>
            </w:r>
          </w:p>
          <w:p w:rsidR="002C4823" w:rsidRPr="001328AF" w:rsidRDefault="002C482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  <w:p w:rsidR="00A2666D" w:rsidRPr="001328AF" w:rsidRDefault="00A2666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:rsidR="00EF73CC" w:rsidRPr="001328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:rsidR="00EF73CC" w:rsidRPr="001328AF" w:rsidRDefault="00186E1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86E18">
              <w:rPr>
                <w:rFonts w:ascii="Times New Roman" w:hAnsi="Times New Roman" w:cs="Times New Roman"/>
              </w:rPr>
              <w:t>Via Teleconference</w:t>
            </w:r>
          </w:p>
        </w:tc>
      </w:tr>
    </w:tbl>
    <w:p w:rsidR="00EB6CF3" w:rsidRPr="004B1D9A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4B1D9A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4B1D9A">
        <w:rPr>
          <w:rFonts w:ascii="Times New Roman" w:hAnsi="Times New Roman" w:cs="Times New Roman"/>
          <w:i/>
        </w:rPr>
        <w:t>.</w:t>
      </w:r>
    </w:p>
    <w:p w:rsidR="009F1FD3" w:rsidRPr="001328AF" w:rsidRDefault="009F1FD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E01B23" w:rsidRPr="001328AF" w:rsidRDefault="00E01B2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EF73CC" w:rsidRPr="004B1D9A" w:rsidRDefault="00526989" w:rsidP="00D16019">
      <w:pPr>
        <w:pStyle w:val="NoSpacing"/>
        <w:jc w:val="both"/>
        <w:rPr>
          <w:rFonts w:ascii="Times New Roman" w:hAnsi="Times New Roman" w:cs="Times New Roman"/>
        </w:rPr>
      </w:pPr>
      <w:r w:rsidRPr="004B1D9A">
        <w:rPr>
          <w:rFonts w:ascii="Times New Roman" w:hAnsi="Times New Roman" w:cs="Times New Roman"/>
        </w:rPr>
        <w:t xml:space="preserve">Martha Henson </w:t>
      </w:r>
      <w:r w:rsidR="00507B37" w:rsidRPr="004B1D9A">
        <w:rPr>
          <w:rFonts w:ascii="Times New Roman" w:hAnsi="Times New Roman" w:cs="Times New Roman"/>
        </w:rPr>
        <w:t>c</w:t>
      </w:r>
      <w:r w:rsidR="00EF73CC" w:rsidRPr="004B1D9A">
        <w:rPr>
          <w:rFonts w:ascii="Times New Roman" w:hAnsi="Times New Roman" w:cs="Times New Roman"/>
        </w:rPr>
        <w:t xml:space="preserve">alled the </w:t>
      </w:r>
      <w:r w:rsidR="00E01B23" w:rsidRPr="004B1D9A">
        <w:rPr>
          <w:rFonts w:ascii="Times New Roman" w:hAnsi="Times New Roman" w:cs="Times New Roman"/>
        </w:rPr>
        <w:t>Ju</w:t>
      </w:r>
      <w:r w:rsidR="004B1D9A" w:rsidRPr="004B1D9A">
        <w:rPr>
          <w:rFonts w:ascii="Times New Roman" w:hAnsi="Times New Roman" w:cs="Times New Roman"/>
        </w:rPr>
        <w:t xml:space="preserve">ly 20, </w:t>
      </w:r>
      <w:r w:rsidR="00A24691" w:rsidRPr="004B1D9A">
        <w:rPr>
          <w:rFonts w:ascii="Times New Roman" w:hAnsi="Times New Roman" w:cs="Times New Roman"/>
        </w:rPr>
        <w:t xml:space="preserve">2017 </w:t>
      </w:r>
      <w:r w:rsidR="00EF73CC" w:rsidRPr="004B1D9A">
        <w:rPr>
          <w:rFonts w:ascii="Times New Roman" w:hAnsi="Times New Roman" w:cs="Times New Roman"/>
        </w:rPr>
        <w:t xml:space="preserve">PRS meeting to order at </w:t>
      </w:r>
      <w:r w:rsidR="00D6396A" w:rsidRPr="004B1D9A">
        <w:rPr>
          <w:rFonts w:ascii="Times New Roman" w:hAnsi="Times New Roman" w:cs="Times New Roman"/>
        </w:rPr>
        <w:t xml:space="preserve">9:30 a.m. </w:t>
      </w:r>
    </w:p>
    <w:p w:rsidR="00EF73CC" w:rsidRPr="004B1D9A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:rsidR="000B6DB9" w:rsidRPr="004B1D9A" w:rsidRDefault="000B6DB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:rsidR="00EB6CF3" w:rsidRPr="004B1D9A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B1D9A">
        <w:rPr>
          <w:rFonts w:ascii="Times New Roman" w:hAnsi="Times New Roman" w:cs="Times New Roman"/>
          <w:u w:val="single"/>
        </w:rPr>
        <w:t>Antitrust Admonition</w:t>
      </w:r>
    </w:p>
    <w:p w:rsidR="007D279F" w:rsidRPr="004B1D9A" w:rsidRDefault="0013399D" w:rsidP="00AB3C43">
      <w:pPr>
        <w:pStyle w:val="NoSpacing"/>
        <w:jc w:val="both"/>
        <w:rPr>
          <w:rFonts w:ascii="Times New Roman" w:hAnsi="Times New Roman" w:cs="Times New Roman"/>
        </w:rPr>
      </w:pPr>
      <w:r w:rsidRPr="004B1D9A">
        <w:rPr>
          <w:rFonts w:ascii="Times New Roman" w:hAnsi="Times New Roman" w:cs="Times New Roman"/>
        </w:rPr>
        <w:t>M</w:t>
      </w:r>
      <w:r w:rsidR="00507B37" w:rsidRPr="004B1D9A">
        <w:rPr>
          <w:rFonts w:ascii="Times New Roman" w:hAnsi="Times New Roman" w:cs="Times New Roman"/>
        </w:rPr>
        <w:t xml:space="preserve">s. </w:t>
      </w:r>
      <w:r w:rsidR="00526989" w:rsidRPr="004B1D9A">
        <w:rPr>
          <w:rFonts w:ascii="Times New Roman" w:hAnsi="Times New Roman" w:cs="Times New Roman"/>
        </w:rPr>
        <w:t xml:space="preserve">Henson </w:t>
      </w:r>
      <w:r w:rsidR="00EB6CF3" w:rsidRPr="004B1D9A">
        <w:rPr>
          <w:rFonts w:ascii="Times New Roman" w:hAnsi="Times New Roman" w:cs="Times New Roman"/>
        </w:rPr>
        <w:t>directed attention to the Antitrust A</w:t>
      </w:r>
      <w:r w:rsidR="00C21AA8" w:rsidRPr="004B1D9A">
        <w:rPr>
          <w:rFonts w:ascii="Times New Roman" w:hAnsi="Times New Roman" w:cs="Times New Roman"/>
        </w:rPr>
        <w:t xml:space="preserve">dmonition, which was displayed.  </w:t>
      </w:r>
    </w:p>
    <w:p w:rsidR="000B6DB9" w:rsidRPr="004B1D9A" w:rsidRDefault="000B6DB9" w:rsidP="00AB3C43">
      <w:pPr>
        <w:pStyle w:val="NoSpacing"/>
        <w:jc w:val="both"/>
        <w:rPr>
          <w:rFonts w:ascii="Times New Roman" w:hAnsi="Times New Roman" w:cs="Times New Roman"/>
        </w:rPr>
      </w:pPr>
    </w:p>
    <w:p w:rsidR="000B6DB9" w:rsidRPr="001328AF" w:rsidRDefault="000B6DB9" w:rsidP="00AB3C43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EB6CF3" w:rsidRPr="004B1D9A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B1D9A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4B1D9A">
        <w:rPr>
          <w:rFonts w:ascii="Times New Roman" w:hAnsi="Times New Roman" w:cs="Times New Roman"/>
          <w:u w:val="single"/>
        </w:rPr>
        <w:t>(see Key Documents)</w:t>
      </w:r>
      <w:r w:rsidR="00C96B32" w:rsidRPr="004B1D9A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:rsidR="00EB6CF3" w:rsidRPr="004B1D9A" w:rsidRDefault="004B1D9A" w:rsidP="00D16019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 xml:space="preserve">June 15, </w:t>
      </w:r>
      <w:r w:rsidR="00AB3C43" w:rsidRPr="004B1D9A">
        <w:rPr>
          <w:rFonts w:ascii="Times New Roman" w:hAnsi="Times New Roman" w:cs="Times New Roman"/>
          <w:i/>
        </w:rPr>
        <w:t>201</w:t>
      </w:r>
      <w:r w:rsidR="00CC0C96" w:rsidRPr="004B1D9A">
        <w:rPr>
          <w:rFonts w:ascii="Times New Roman" w:hAnsi="Times New Roman" w:cs="Times New Roman"/>
          <w:i/>
        </w:rPr>
        <w:t>7</w:t>
      </w:r>
    </w:p>
    <w:p w:rsidR="007A0397" w:rsidRPr="004B1D9A" w:rsidRDefault="004B1D9A" w:rsidP="00CE2F88">
      <w:pPr>
        <w:pStyle w:val="NoSpacing"/>
        <w:jc w:val="both"/>
        <w:rPr>
          <w:rFonts w:ascii="Times New Roman" w:hAnsi="Times New Roman" w:cs="Times New Roman"/>
          <w:b/>
        </w:rPr>
      </w:pPr>
      <w:r w:rsidRPr="004B1D9A">
        <w:rPr>
          <w:rFonts w:ascii="Times New Roman" w:hAnsi="Times New Roman" w:cs="Times New Roman"/>
          <w:b/>
        </w:rPr>
        <w:t xml:space="preserve">Patrick Peters </w:t>
      </w:r>
      <w:r w:rsidR="00A24691" w:rsidRPr="004B1D9A">
        <w:rPr>
          <w:rFonts w:ascii="Times New Roman" w:hAnsi="Times New Roman" w:cs="Times New Roman"/>
          <w:b/>
        </w:rPr>
        <w:t>mov</w:t>
      </w:r>
      <w:r w:rsidR="0013399D" w:rsidRPr="004B1D9A">
        <w:rPr>
          <w:rFonts w:ascii="Times New Roman" w:hAnsi="Times New Roman" w:cs="Times New Roman"/>
          <w:b/>
        </w:rPr>
        <w:t xml:space="preserve">ed to approve the </w:t>
      </w:r>
      <w:r w:rsidRPr="004B1D9A">
        <w:rPr>
          <w:rFonts w:ascii="Times New Roman" w:hAnsi="Times New Roman" w:cs="Times New Roman"/>
          <w:b/>
        </w:rPr>
        <w:t xml:space="preserve">June 15, </w:t>
      </w:r>
      <w:r w:rsidR="00521ED9" w:rsidRPr="004B1D9A">
        <w:rPr>
          <w:rFonts w:ascii="Times New Roman" w:hAnsi="Times New Roman" w:cs="Times New Roman"/>
          <w:b/>
        </w:rPr>
        <w:t>2017</w:t>
      </w:r>
      <w:r w:rsidR="005A1BE5" w:rsidRPr="004B1D9A">
        <w:rPr>
          <w:rFonts w:ascii="Times New Roman" w:hAnsi="Times New Roman" w:cs="Times New Roman"/>
          <w:b/>
        </w:rPr>
        <w:t xml:space="preserve"> </w:t>
      </w:r>
      <w:r w:rsidR="0013399D" w:rsidRPr="004B1D9A">
        <w:rPr>
          <w:rFonts w:ascii="Times New Roman" w:hAnsi="Times New Roman" w:cs="Times New Roman"/>
          <w:b/>
        </w:rPr>
        <w:t xml:space="preserve">meeting minutes as </w:t>
      </w:r>
      <w:r w:rsidR="00A93E65" w:rsidRPr="004B1D9A">
        <w:rPr>
          <w:rFonts w:ascii="Times New Roman" w:hAnsi="Times New Roman" w:cs="Times New Roman"/>
          <w:b/>
        </w:rPr>
        <w:t xml:space="preserve">submitted.  </w:t>
      </w:r>
      <w:r w:rsidR="001C0987" w:rsidRPr="004B1D9A">
        <w:rPr>
          <w:rFonts w:ascii="Times New Roman" w:hAnsi="Times New Roman" w:cs="Times New Roman"/>
          <w:b/>
        </w:rPr>
        <w:t xml:space="preserve">Bob Helton </w:t>
      </w:r>
      <w:r w:rsidR="00BC68B9" w:rsidRPr="004B1D9A">
        <w:rPr>
          <w:rFonts w:ascii="Times New Roman" w:hAnsi="Times New Roman" w:cs="Times New Roman"/>
          <w:b/>
        </w:rPr>
        <w:t>s</w:t>
      </w:r>
      <w:r w:rsidR="0013399D" w:rsidRPr="004B1D9A">
        <w:rPr>
          <w:rFonts w:ascii="Times New Roman" w:hAnsi="Times New Roman" w:cs="Times New Roman"/>
          <w:b/>
        </w:rPr>
        <w:t xml:space="preserve">econded the motion.  </w:t>
      </w:r>
      <w:r w:rsidR="00E96634" w:rsidRPr="004B1D9A">
        <w:rPr>
          <w:rFonts w:ascii="Times New Roman" w:hAnsi="Times New Roman" w:cs="Times New Roman"/>
          <w:b/>
        </w:rPr>
        <w:t>The motion carried unanimously.</w:t>
      </w:r>
    </w:p>
    <w:p w:rsidR="00777142" w:rsidRPr="004B1D9A" w:rsidRDefault="00777142" w:rsidP="00CE2F88">
      <w:pPr>
        <w:pStyle w:val="NoSpacing"/>
        <w:rPr>
          <w:b/>
        </w:rPr>
      </w:pPr>
    </w:p>
    <w:p w:rsidR="00DA7FE2" w:rsidRPr="004B1D9A" w:rsidRDefault="00DA7FE2" w:rsidP="00CE2F88">
      <w:pPr>
        <w:pStyle w:val="NoSpacing"/>
        <w:rPr>
          <w:b/>
        </w:rPr>
      </w:pPr>
    </w:p>
    <w:p w:rsidR="007A0397" w:rsidRPr="004B1D9A" w:rsidRDefault="007A0397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B1D9A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4B1D9A">
        <w:rPr>
          <w:rFonts w:ascii="Times New Roman" w:hAnsi="Times New Roman" w:cs="Times New Roman"/>
          <w:u w:val="single"/>
        </w:rPr>
        <w:t>and Board Report</w:t>
      </w:r>
      <w:r w:rsidR="003A4157" w:rsidRPr="004B1D9A">
        <w:rPr>
          <w:rFonts w:ascii="Times New Roman" w:hAnsi="Times New Roman" w:cs="Times New Roman"/>
          <w:u w:val="single"/>
        </w:rPr>
        <w:t xml:space="preserve"> </w:t>
      </w:r>
    </w:p>
    <w:p w:rsidR="00AF0F7D" w:rsidRDefault="008979B6" w:rsidP="00D16019">
      <w:pPr>
        <w:pStyle w:val="NoSpacing"/>
        <w:jc w:val="both"/>
        <w:rPr>
          <w:rFonts w:ascii="Times New Roman" w:hAnsi="Times New Roman" w:cs="Times New Roman"/>
        </w:rPr>
      </w:pPr>
      <w:r w:rsidRPr="00AF0F7D">
        <w:rPr>
          <w:rFonts w:ascii="Times New Roman" w:hAnsi="Times New Roman" w:cs="Times New Roman"/>
        </w:rPr>
        <w:t xml:space="preserve">Ms. Henson </w:t>
      </w:r>
      <w:r w:rsidR="00AF0F7D" w:rsidRPr="00AF0F7D">
        <w:rPr>
          <w:rFonts w:ascii="Times New Roman" w:hAnsi="Times New Roman" w:cs="Times New Roman"/>
        </w:rPr>
        <w:t>reminded Market Participants that TAC did not meet in June 2017</w:t>
      </w:r>
      <w:r w:rsidR="00D462E9">
        <w:rPr>
          <w:rFonts w:ascii="Times New Roman" w:hAnsi="Times New Roman" w:cs="Times New Roman"/>
        </w:rPr>
        <w:t xml:space="preserve">, </w:t>
      </w:r>
      <w:r w:rsidR="00AF0F7D">
        <w:rPr>
          <w:rFonts w:ascii="Times New Roman" w:hAnsi="Times New Roman" w:cs="Times New Roman"/>
        </w:rPr>
        <w:t xml:space="preserve">however </w:t>
      </w:r>
      <w:r w:rsidR="00AF0F7D" w:rsidRPr="00AF0F7D">
        <w:rPr>
          <w:rFonts w:ascii="Times New Roman" w:hAnsi="Times New Roman" w:cs="Times New Roman"/>
        </w:rPr>
        <w:t>Resource Registration Glossary Revision Request (RRGRR)</w:t>
      </w:r>
      <w:r w:rsidR="00AF0F7D">
        <w:rPr>
          <w:rFonts w:ascii="Times New Roman" w:hAnsi="Times New Roman" w:cs="Times New Roman"/>
        </w:rPr>
        <w:t xml:space="preserve"> </w:t>
      </w:r>
      <w:r w:rsidR="00AF0F7D" w:rsidRPr="00AF0F7D">
        <w:rPr>
          <w:rFonts w:ascii="Times New Roman" w:hAnsi="Times New Roman" w:cs="Times New Roman"/>
        </w:rPr>
        <w:t>014</w:t>
      </w:r>
      <w:r w:rsidR="00AF0F7D">
        <w:rPr>
          <w:rFonts w:ascii="Times New Roman" w:hAnsi="Times New Roman" w:cs="Times New Roman"/>
        </w:rPr>
        <w:t xml:space="preserve">, </w:t>
      </w:r>
      <w:r w:rsidR="00AF0F7D" w:rsidRPr="00AF0F7D">
        <w:rPr>
          <w:rFonts w:ascii="Times New Roman" w:hAnsi="Times New Roman" w:cs="Times New Roman"/>
        </w:rPr>
        <w:t>As-Built Clarification for RRGRRs 006, 007, and 009</w:t>
      </w:r>
      <w:r w:rsidR="00EC0ED0">
        <w:rPr>
          <w:rFonts w:ascii="Times New Roman" w:hAnsi="Times New Roman" w:cs="Times New Roman"/>
        </w:rPr>
        <w:t>,</w:t>
      </w:r>
      <w:r w:rsidR="00AF0F7D" w:rsidRPr="00AF0F7D">
        <w:rPr>
          <w:rFonts w:ascii="Times New Roman" w:hAnsi="Times New Roman" w:cs="Times New Roman"/>
        </w:rPr>
        <w:t xml:space="preserve"> and Nodal Operating Guide Revision Request (NOGRR)</w:t>
      </w:r>
      <w:r w:rsidR="00AF0F7D">
        <w:rPr>
          <w:rFonts w:ascii="Times New Roman" w:hAnsi="Times New Roman" w:cs="Times New Roman"/>
        </w:rPr>
        <w:t xml:space="preserve"> </w:t>
      </w:r>
      <w:r w:rsidR="00AF0F7D" w:rsidRPr="00AF0F7D">
        <w:rPr>
          <w:rFonts w:ascii="Times New Roman" w:hAnsi="Times New Roman" w:cs="Times New Roman"/>
        </w:rPr>
        <w:t>170</w:t>
      </w:r>
      <w:r w:rsidR="00AF0F7D">
        <w:rPr>
          <w:rFonts w:ascii="Times New Roman" w:hAnsi="Times New Roman" w:cs="Times New Roman"/>
        </w:rPr>
        <w:t xml:space="preserve">, </w:t>
      </w:r>
      <w:r w:rsidR="00AF0F7D" w:rsidRPr="00AF0F7D">
        <w:rPr>
          <w:rFonts w:ascii="Times New Roman" w:hAnsi="Times New Roman" w:cs="Times New Roman"/>
        </w:rPr>
        <w:t>Alignment with NPRR824, Alignment of EEA Level 3 with NERC Reliability Standards EOP-011-1 and BAL-001-2</w:t>
      </w:r>
      <w:r w:rsidR="00EC0ED0">
        <w:rPr>
          <w:rFonts w:ascii="Times New Roman" w:hAnsi="Times New Roman" w:cs="Times New Roman"/>
        </w:rPr>
        <w:t>,</w:t>
      </w:r>
      <w:r w:rsidR="00AF0F7D">
        <w:rPr>
          <w:rFonts w:ascii="Times New Roman" w:hAnsi="Times New Roman" w:cs="Times New Roman"/>
        </w:rPr>
        <w:t xml:space="preserve"> were approved </w:t>
      </w:r>
      <w:r w:rsidR="00AF0F7D" w:rsidRPr="00A50CE4">
        <w:rPr>
          <w:rFonts w:ascii="Times New Roman" w:hAnsi="Times New Roman" w:cs="Times New Roman"/>
        </w:rPr>
        <w:t>by email vote</w:t>
      </w:r>
      <w:r w:rsidR="00AF0F7D">
        <w:rPr>
          <w:rFonts w:ascii="Times New Roman" w:hAnsi="Times New Roman" w:cs="Times New Roman"/>
        </w:rPr>
        <w:t>s.</w:t>
      </w:r>
      <w:r w:rsidR="00AF0F7D" w:rsidRPr="00AF0F7D">
        <w:rPr>
          <w:rFonts w:ascii="Times New Roman" w:hAnsi="Times New Roman" w:cs="Times New Roman"/>
        </w:rPr>
        <w:t xml:space="preserve">  </w:t>
      </w:r>
    </w:p>
    <w:p w:rsidR="00AF0F7D" w:rsidRDefault="00AF0F7D" w:rsidP="00D16019">
      <w:pPr>
        <w:pStyle w:val="NoSpacing"/>
        <w:jc w:val="both"/>
        <w:rPr>
          <w:rFonts w:ascii="Times New Roman" w:hAnsi="Times New Roman" w:cs="Times New Roman"/>
        </w:rPr>
      </w:pPr>
    </w:p>
    <w:p w:rsidR="00110AFF" w:rsidRDefault="00110AFF" w:rsidP="00D16019">
      <w:pPr>
        <w:pStyle w:val="NoSpacing"/>
        <w:jc w:val="both"/>
        <w:rPr>
          <w:rFonts w:ascii="Times New Roman" w:hAnsi="Times New Roman" w:cs="Times New Roman"/>
        </w:rPr>
      </w:pPr>
    </w:p>
    <w:p w:rsidR="00FB78FB" w:rsidRPr="00371BC3" w:rsidRDefault="00D1601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71BC3">
        <w:rPr>
          <w:rFonts w:ascii="Times New Roman" w:hAnsi="Times New Roman" w:cs="Times New Roman"/>
          <w:u w:val="single"/>
        </w:rPr>
        <w:t>Project Update and Summary of Project Priority List (PPL) Activity to Date (see Key Documents)</w:t>
      </w:r>
      <w:r w:rsidR="00FB78FB" w:rsidRPr="00371BC3">
        <w:rPr>
          <w:rFonts w:ascii="Times New Roman" w:hAnsi="Times New Roman" w:cs="Times New Roman"/>
          <w:u w:val="single"/>
        </w:rPr>
        <w:t xml:space="preserve"> </w:t>
      </w:r>
    </w:p>
    <w:p w:rsidR="00452020" w:rsidRPr="001328AF" w:rsidRDefault="00D16019" w:rsidP="00DE73F7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371BC3">
        <w:rPr>
          <w:rFonts w:ascii="Times New Roman" w:hAnsi="Times New Roman" w:cs="Times New Roman"/>
        </w:rPr>
        <w:t>Troy Anderson provided a project update and summary of PPL activity</w:t>
      </w:r>
      <w:r w:rsidR="00DA29C6" w:rsidRPr="00371BC3">
        <w:rPr>
          <w:rFonts w:ascii="Times New Roman" w:hAnsi="Times New Roman" w:cs="Times New Roman"/>
        </w:rPr>
        <w:t xml:space="preserve">, </w:t>
      </w:r>
      <w:r w:rsidR="00861C8C" w:rsidRPr="00371BC3">
        <w:rPr>
          <w:rFonts w:ascii="Times New Roman" w:hAnsi="Times New Roman" w:cs="Times New Roman"/>
        </w:rPr>
        <w:t xml:space="preserve">reviewed </w:t>
      </w:r>
      <w:r w:rsidR="00371BC3" w:rsidRPr="00371BC3">
        <w:rPr>
          <w:rFonts w:ascii="Times New Roman" w:hAnsi="Times New Roman" w:cs="Times New Roman"/>
        </w:rPr>
        <w:t>t</w:t>
      </w:r>
      <w:r w:rsidR="00861C8C" w:rsidRPr="00371BC3">
        <w:rPr>
          <w:rFonts w:ascii="Times New Roman" w:hAnsi="Times New Roman" w:cs="Times New Roman"/>
        </w:rPr>
        <w:t>he 201</w:t>
      </w:r>
      <w:r w:rsidR="00DA29C6" w:rsidRPr="00371BC3">
        <w:rPr>
          <w:rFonts w:ascii="Times New Roman" w:hAnsi="Times New Roman" w:cs="Times New Roman"/>
        </w:rPr>
        <w:t>7</w:t>
      </w:r>
      <w:r w:rsidR="00986A8A" w:rsidRPr="00371BC3">
        <w:rPr>
          <w:rFonts w:ascii="Times New Roman" w:hAnsi="Times New Roman" w:cs="Times New Roman"/>
        </w:rPr>
        <w:t>/</w:t>
      </w:r>
      <w:r w:rsidR="00F658AD" w:rsidRPr="00371BC3">
        <w:rPr>
          <w:rFonts w:ascii="Times New Roman" w:hAnsi="Times New Roman" w:cs="Times New Roman"/>
        </w:rPr>
        <w:t xml:space="preserve">2018 </w:t>
      </w:r>
      <w:r w:rsidR="00986A8A" w:rsidRPr="00371BC3">
        <w:rPr>
          <w:rFonts w:ascii="Times New Roman" w:hAnsi="Times New Roman" w:cs="Times New Roman"/>
        </w:rPr>
        <w:t>r</w:t>
      </w:r>
      <w:r w:rsidR="00F658AD" w:rsidRPr="00371BC3">
        <w:rPr>
          <w:rFonts w:ascii="Times New Roman" w:hAnsi="Times New Roman" w:cs="Times New Roman"/>
        </w:rPr>
        <w:t xml:space="preserve">elease </w:t>
      </w:r>
      <w:r w:rsidR="00986A8A" w:rsidRPr="00371BC3">
        <w:rPr>
          <w:rFonts w:ascii="Times New Roman" w:hAnsi="Times New Roman" w:cs="Times New Roman"/>
        </w:rPr>
        <w:t>t</w:t>
      </w:r>
      <w:r w:rsidR="00F658AD" w:rsidRPr="00371BC3">
        <w:rPr>
          <w:rFonts w:ascii="Times New Roman" w:hAnsi="Times New Roman" w:cs="Times New Roman"/>
        </w:rPr>
        <w:t>arget dates</w:t>
      </w:r>
      <w:r w:rsidR="00371BC3" w:rsidRPr="00371BC3">
        <w:rPr>
          <w:rFonts w:ascii="Times New Roman" w:hAnsi="Times New Roman" w:cs="Times New Roman"/>
        </w:rPr>
        <w:t xml:space="preserve"> and project spending and </w:t>
      </w:r>
      <w:r w:rsidR="00371BC3" w:rsidRPr="004E608F">
        <w:rPr>
          <w:rFonts w:ascii="Times New Roman" w:hAnsi="Times New Roman" w:cs="Times New Roman"/>
        </w:rPr>
        <w:t xml:space="preserve">presented the priority and rank options for Revision Requests with impacts.  </w:t>
      </w:r>
    </w:p>
    <w:p w:rsidR="00C64C61" w:rsidRDefault="00C64C61" w:rsidP="00DE73F7">
      <w:pPr>
        <w:pStyle w:val="NoSpacing"/>
        <w:jc w:val="both"/>
        <w:rPr>
          <w:rFonts w:ascii="Times New Roman" w:hAnsi="Times New Roman" w:cs="Times New Roman"/>
        </w:rPr>
      </w:pPr>
    </w:p>
    <w:p w:rsidR="00371BC3" w:rsidRPr="004B1D9A" w:rsidRDefault="00371BC3" w:rsidP="00DE73F7">
      <w:pPr>
        <w:pStyle w:val="NoSpacing"/>
        <w:jc w:val="both"/>
        <w:rPr>
          <w:rFonts w:ascii="Times New Roman" w:hAnsi="Times New Roman" w:cs="Times New Roman"/>
        </w:rPr>
      </w:pPr>
    </w:p>
    <w:p w:rsidR="003E013A" w:rsidRPr="004B1D9A" w:rsidRDefault="00D16019" w:rsidP="003E013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B1D9A">
        <w:rPr>
          <w:rFonts w:ascii="Times New Roman" w:hAnsi="Times New Roman" w:cs="Times New Roman"/>
          <w:u w:val="single"/>
        </w:rPr>
        <w:t>Review PRS Reports, Impact Analyses, and Prioritization</w:t>
      </w:r>
      <w:r w:rsidR="003E013A" w:rsidRPr="004B1D9A">
        <w:rPr>
          <w:rFonts w:ascii="Times New Roman" w:hAnsi="Times New Roman" w:cs="Times New Roman"/>
          <w:u w:val="single"/>
        </w:rPr>
        <w:t xml:space="preserve"> (see Key Documents) </w:t>
      </w:r>
    </w:p>
    <w:p w:rsidR="004B1D9A" w:rsidRPr="004B1D9A" w:rsidRDefault="006E1DA8" w:rsidP="004B1D9A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>Nodal Protocol Revision Request (</w:t>
      </w:r>
      <w:r w:rsidR="008B2638" w:rsidRPr="004B1D9A">
        <w:rPr>
          <w:rFonts w:ascii="Times New Roman" w:hAnsi="Times New Roman" w:cs="Times New Roman"/>
          <w:i/>
        </w:rPr>
        <w:t>NPRR</w:t>
      </w:r>
      <w:r w:rsidRPr="004B1D9A">
        <w:rPr>
          <w:rFonts w:ascii="Times New Roman" w:hAnsi="Times New Roman" w:cs="Times New Roman"/>
          <w:i/>
        </w:rPr>
        <w:t xml:space="preserve">) </w:t>
      </w:r>
      <w:r w:rsidR="004B1D9A" w:rsidRPr="004B1D9A">
        <w:rPr>
          <w:rFonts w:ascii="Times New Roman" w:hAnsi="Times New Roman" w:cs="Times New Roman"/>
          <w:i/>
        </w:rPr>
        <w:t>768, Revisions to Real-Time On-Line Reliability Deployment Price Adder Categories</w:t>
      </w:r>
    </w:p>
    <w:p w:rsidR="004B1D9A" w:rsidRPr="0057202B" w:rsidRDefault="0057202B" w:rsidP="00A267D8">
      <w:pPr>
        <w:pStyle w:val="NoSpacing"/>
        <w:jc w:val="both"/>
        <w:rPr>
          <w:rFonts w:ascii="Times New Roman" w:hAnsi="Times New Roman" w:cs="Times New Roman"/>
        </w:rPr>
      </w:pPr>
      <w:r w:rsidRPr="0057202B">
        <w:rPr>
          <w:rFonts w:ascii="Times New Roman" w:hAnsi="Times New Roman" w:cs="Times New Roman"/>
        </w:rPr>
        <w:t>Market Participant</w:t>
      </w:r>
      <w:r>
        <w:rPr>
          <w:rFonts w:ascii="Times New Roman" w:hAnsi="Times New Roman" w:cs="Times New Roman"/>
        </w:rPr>
        <w:t>s</w:t>
      </w:r>
      <w:r w:rsidRPr="0057202B">
        <w:rPr>
          <w:rFonts w:ascii="Times New Roman" w:hAnsi="Times New Roman" w:cs="Times New Roman"/>
        </w:rPr>
        <w:t xml:space="preserve"> reviewed the Business Case and revised Impact Analysis for NPRR768. </w:t>
      </w:r>
    </w:p>
    <w:p w:rsidR="0057202B" w:rsidRDefault="0057202B" w:rsidP="00A267D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57202B" w:rsidRPr="0057202B" w:rsidRDefault="0057202B" w:rsidP="00A267D8">
      <w:pPr>
        <w:pStyle w:val="NoSpacing"/>
        <w:jc w:val="both"/>
        <w:rPr>
          <w:rFonts w:ascii="Times New Roman" w:hAnsi="Times New Roman" w:cs="Times New Roman"/>
          <w:b/>
        </w:rPr>
      </w:pPr>
      <w:r w:rsidRPr="0057202B">
        <w:rPr>
          <w:rFonts w:ascii="Times New Roman" w:hAnsi="Times New Roman" w:cs="Times New Roman"/>
          <w:b/>
        </w:rPr>
        <w:lastRenderedPageBreak/>
        <w:t xml:space="preserve">Clayton Greer moved to endorse and forward to TAC the 6/15/17 PRS Report and the Impact Analysis for NPRR768 with a recommended priority of 2017 and a rank of 2050. Tom Burke seconded the motion.  The motion carried with one objection from the Consumer (Occidental Chemical) Market Segment.  </w:t>
      </w:r>
    </w:p>
    <w:p w:rsidR="0057202B" w:rsidRDefault="0057202B" w:rsidP="00A267D8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:rsidR="004B1D9A" w:rsidRPr="00390CF8" w:rsidRDefault="004B1D9A" w:rsidP="00A267D8">
      <w:pPr>
        <w:pStyle w:val="NoSpacing"/>
        <w:jc w:val="both"/>
        <w:rPr>
          <w:rFonts w:ascii="Times New Roman" w:hAnsi="Times New Roman" w:cs="Times New Roman"/>
          <w:i/>
        </w:rPr>
      </w:pPr>
      <w:r w:rsidRPr="00390CF8">
        <w:rPr>
          <w:rFonts w:ascii="Times New Roman" w:hAnsi="Times New Roman" w:cs="Times New Roman"/>
          <w:i/>
        </w:rPr>
        <w:t>NPRR821, Elimination of the CRR Deration Process</w:t>
      </w:r>
    </w:p>
    <w:p w:rsidR="00390CF8" w:rsidRDefault="00390CF8" w:rsidP="00BD572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and ERCOT staff discussed the Impact Analysis for NPRR821. </w:t>
      </w:r>
    </w:p>
    <w:p w:rsidR="00390CF8" w:rsidRPr="00390CF8" w:rsidRDefault="00390CF8" w:rsidP="00BD5728">
      <w:pPr>
        <w:pStyle w:val="NoSpacing"/>
        <w:jc w:val="both"/>
        <w:rPr>
          <w:rFonts w:ascii="Times New Roman" w:hAnsi="Times New Roman" w:cs="Times New Roman"/>
        </w:rPr>
      </w:pPr>
    </w:p>
    <w:p w:rsidR="00BD5728" w:rsidRPr="0057202B" w:rsidRDefault="00BD5728" w:rsidP="00BD5728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Pr="0057202B">
        <w:rPr>
          <w:rFonts w:ascii="Times New Roman" w:hAnsi="Times New Roman" w:cs="Times New Roman"/>
          <w:b/>
        </w:rPr>
        <w:t>Greer moved to endorse and forward to TAC the 6/15/17 PRS Report and the Impact Analysis for NPRR</w:t>
      </w:r>
      <w:r>
        <w:rPr>
          <w:rFonts w:ascii="Times New Roman" w:hAnsi="Times New Roman" w:cs="Times New Roman"/>
          <w:b/>
        </w:rPr>
        <w:t xml:space="preserve">821 </w:t>
      </w:r>
      <w:r w:rsidRPr="0057202B">
        <w:rPr>
          <w:rFonts w:ascii="Times New Roman" w:hAnsi="Times New Roman" w:cs="Times New Roman"/>
          <w:b/>
        </w:rPr>
        <w:t>with a recommended priority of 201</w:t>
      </w:r>
      <w:r>
        <w:rPr>
          <w:rFonts w:ascii="Times New Roman" w:hAnsi="Times New Roman" w:cs="Times New Roman"/>
          <w:b/>
        </w:rPr>
        <w:t>9</w:t>
      </w:r>
      <w:r w:rsidRPr="0057202B">
        <w:rPr>
          <w:rFonts w:ascii="Times New Roman" w:hAnsi="Times New Roman" w:cs="Times New Roman"/>
          <w:b/>
        </w:rPr>
        <w:t xml:space="preserve"> and a rank of 2</w:t>
      </w:r>
      <w:r>
        <w:rPr>
          <w:rFonts w:ascii="Times New Roman" w:hAnsi="Times New Roman" w:cs="Times New Roman"/>
          <w:b/>
        </w:rPr>
        <w:t>500</w:t>
      </w:r>
      <w:r w:rsidR="00390CF8">
        <w:rPr>
          <w:rFonts w:ascii="Times New Roman" w:hAnsi="Times New Roman" w:cs="Times New Roman"/>
          <w:b/>
        </w:rPr>
        <w:t>, and a proposed effective date of upon system i</w:t>
      </w:r>
      <w:r w:rsidRPr="00390CF8">
        <w:rPr>
          <w:rFonts w:ascii="Times New Roman" w:hAnsi="Times New Roman" w:cs="Times New Roman"/>
          <w:b/>
        </w:rPr>
        <w:t xml:space="preserve">mplementation date </w:t>
      </w:r>
      <w:r w:rsidR="00390CF8" w:rsidRPr="00390CF8">
        <w:rPr>
          <w:rFonts w:ascii="Times New Roman" w:hAnsi="Times New Roman" w:cs="Times New Roman"/>
          <w:b/>
        </w:rPr>
        <w:t xml:space="preserve">but </w:t>
      </w:r>
      <w:r w:rsidRPr="00390CF8">
        <w:rPr>
          <w:rFonts w:ascii="Times New Roman" w:hAnsi="Times New Roman" w:cs="Times New Roman"/>
          <w:b/>
        </w:rPr>
        <w:t>no earlier than July 1, 2019</w:t>
      </w:r>
      <w:r w:rsidRPr="0057202B">
        <w:rPr>
          <w:rFonts w:ascii="Times New Roman" w:hAnsi="Times New Roman" w:cs="Times New Roman"/>
          <w:b/>
        </w:rPr>
        <w:t xml:space="preserve">. </w:t>
      </w:r>
      <w:r w:rsidR="00390CF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Mr. B</w:t>
      </w:r>
      <w:r w:rsidRPr="0057202B">
        <w:rPr>
          <w:rFonts w:ascii="Times New Roman" w:hAnsi="Times New Roman" w:cs="Times New Roman"/>
          <w:b/>
        </w:rPr>
        <w:t xml:space="preserve">urke seconded the motion.  The motion carried </w:t>
      </w:r>
      <w:r>
        <w:rPr>
          <w:rFonts w:ascii="Times New Roman" w:hAnsi="Times New Roman" w:cs="Times New Roman"/>
          <w:b/>
        </w:rPr>
        <w:t xml:space="preserve">via roll call with six </w:t>
      </w:r>
      <w:r w:rsidRPr="0057202B">
        <w:rPr>
          <w:rFonts w:ascii="Times New Roman" w:hAnsi="Times New Roman" w:cs="Times New Roman"/>
          <w:b/>
        </w:rPr>
        <w:t>objection</w:t>
      </w:r>
      <w:r>
        <w:rPr>
          <w:rFonts w:ascii="Times New Roman" w:hAnsi="Times New Roman" w:cs="Times New Roman"/>
          <w:b/>
        </w:rPr>
        <w:t>s</w:t>
      </w:r>
      <w:r w:rsidRPr="0057202B">
        <w:rPr>
          <w:rFonts w:ascii="Times New Roman" w:hAnsi="Times New Roman" w:cs="Times New Roman"/>
          <w:b/>
        </w:rPr>
        <w:t xml:space="preserve"> from the Consumer (Occidental Chemical)</w:t>
      </w:r>
      <w:r>
        <w:rPr>
          <w:rFonts w:ascii="Times New Roman" w:hAnsi="Times New Roman" w:cs="Times New Roman"/>
          <w:b/>
        </w:rPr>
        <w:t>, Independent Generator (</w:t>
      </w:r>
      <w:proofErr w:type="spellStart"/>
      <w:r>
        <w:rPr>
          <w:rFonts w:ascii="Times New Roman" w:hAnsi="Times New Roman" w:cs="Times New Roman"/>
          <w:b/>
        </w:rPr>
        <w:t>Luminant</w:t>
      </w:r>
      <w:proofErr w:type="spellEnd"/>
      <w:r>
        <w:rPr>
          <w:rFonts w:ascii="Times New Roman" w:hAnsi="Times New Roman" w:cs="Times New Roman"/>
          <w:b/>
        </w:rPr>
        <w:t>), Independent Retail Electric Provider (IREP) (2) (</w:t>
      </w:r>
      <w:r w:rsidR="00390CF8">
        <w:rPr>
          <w:rFonts w:ascii="Times New Roman" w:hAnsi="Times New Roman" w:cs="Times New Roman"/>
          <w:b/>
        </w:rPr>
        <w:t>Direct Energy, Source Power and Gas</w:t>
      </w:r>
      <w:r>
        <w:rPr>
          <w:rFonts w:ascii="Times New Roman" w:hAnsi="Times New Roman" w:cs="Times New Roman"/>
          <w:b/>
        </w:rPr>
        <w:t>), Investor Owned Utilities (IOU) (AEP</w:t>
      </w:r>
      <w:r w:rsidR="00390CF8">
        <w:rPr>
          <w:rFonts w:ascii="Times New Roman" w:hAnsi="Times New Roman" w:cs="Times New Roman"/>
          <w:b/>
        </w:rPr>
        <w:t>SC</w:t>
      </w:r>
      <w:r>
        <w:rPr>
          <w:rFonts w:ascii="Times New Roman" w:hAnsi="Times New Roman" w:cs="Times New Roman"/>
          <w:b/>
        </w:rPr>
        <w:t xml:space="preserve">), and Municipal (Austin Energy) </w:t>
      </w:r>
      <w:r w:rsidRPr="0057202B">
        <w:rPr>
          <w:rFonts w:ascii="Times New Roman" w:hAnsi="Times New Roman" w:cs="Times New Roman"/>
          <w:b/>
        </w:rPr>
        <w:t>Market Segment</w:t>
      </w:r>
      <w:r>
        <w:rPr>
          <w:rFonts w:ascii="Times New Roman" w:hAnsi="Times New Roman" w:cs="Times New Roman"/>
          <w:b/>
        </w:rPr>
        <w:t>s and three abstentions from the Independent Power Marketer (IPM) (Citigroup), IREP (Reliant</w:t>
      </w:r>
      <w:r w:rsidR="00390CF8">
        <w:rPr>
          <w:rFonts w:ascii="Times New Roman" w:hAnsi="Times New Roman" w:cs="Times New Roman"/>
          <w:b/>
        </w:rPr>
        <w:t xml:space="preserve"> Energy Retail Services</w:t>
      </w:r>
      <w:r>
        <w:rPr>
          <w:rFonts w:ascii="Times New Roman" w:hAnsi="Times New Roman" w:cs="Times New Roman"/>
          <w:b/>
        </w:rPr>
        <w:t>), and IOU (CenterPoint Energy) Market Segments</w:t>
      </w:r>
      <w:r w:rsidRPr="0057202B">
        <w:rPr>
          <w:rFonts w:ascii="Times New Roman" w:hAnsi="Times New Roman" w:cs="Times New Roman"/>
          <w:b/>
        </w:rPr>
        <w:t xml:space="preserve">.  </w:t>
      </w:r>
    </w:p>
    <w:p w:rsidR="004B1D9A" w:rsidRDefault="004B1D9A" w:rsidP="00A267D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:rsidR="004B1D9A" w:rsidRDefault="004B1D9A" w:rsidP="00A267D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4B1D9A">
        <w:rPr>
          <w:rFonts w:ascii="Times New Roman" w:hAnsi="Times New Roman" w:cs="Times New Roman"/>
          <w:i/>
        </w:rPr>
        <w:t>SCR792, Enhance Communications of BAAL Exceedances</w:t>
      </w:r>
    </w:p>
    <w:p w:rsidR="00C763C8" w:rsidRPr="00C763C8" w:rsidRDefault="0057202B" w:rsidP="00C763C8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C763C8">
        <w:rPr>
          <w:rFonts w:ascii="Times New Roman" w:hAnsi="Times New Roman" w:cs="Times New Roman"/>
          <w:b/>
        </w:rPr>
        <w:t>Greer moved to endorse and forward to TAC</w:t>
      </w:r>
      <w:r w:rsidR="00EC0ED0">
        <w:rPr>
          <w:rFonts w:ascii="Times New Roman" w:hAnsi="Times New Roman" w:cs="Times New Roman"/>
          <w:b/>
        </w:rPr>
        <w:t xml:space="preserve"> the</w:t>
      </w:r>
      <w:r w:rsidR="00C763C8">
        <w:rPr>
          <w:rFonts w:ascii="Times New Roman" w:hAnsi="Times New Roman" w:cs="Times New Roman"/>
          <w:b/>
        </w:rPr>
        <w:t xml:space="preserve"> 6/15/17 PRS Report and the Impact Analysis for System Change Request (SCR) 792 with a </w:t>
      </w:r>
      <w:r w:rsidR="00C763C8" w:rsidRPr="00C763C8">
        <w:rPr>
          <w:rFonts w:ascii="Times New Roman" w:hAnsi="Times New Roman" w:cs="Times New Roman"/>
          <w:b/>
        </w:rPr>
        <w:t xml:space="preserve">recommended priority of 2017 and a rank of 2060.  </w:t>
      </w:r>
      <w:r>
        <w:rPr>
          <w:rFonts w:ascii="Times New Roman" w:hAnsi="Times New Roman" w:cs="Times New Roman"/>
          <w:b/>
        </w:rPr>
        <w:t xml:space="preserve">Mr. </w:t>
      </w:r>
      <w:r w:rsidR="00C763C8" w:rsidRPr="00C763C8">
        <w:rPr>
          <w:rFonts w:ascii="Times New Roman" w:hAnsi="Times New Roman" w:cs="Times New Roman"/>
          <w:b/>
        </w:rPr>
        <w:t>Burke seconded the motion.  The motion carried unanimously.</w:t>
      </w:r>
    </w:p>
    <w:p w:rsidR="00BC33DD" w:rsidRDefault="00BC33DD" w:rsidP="00A267D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AF0F7D" w:rsidRPr="001328AF" w:rsidRDefault="00AF0F7D" w:rsidP="00A267D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8B139E" w:rsidRPr="004B1D9A" w:rsidRDefault="008B139E" w:rsidP="0053456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B1D9A">
        <w:rPr>
          <w:rFonts w:ascii="Times New Roman" w:hAnsi="Times New Roman" w:cs="Times New Roman"/>
          <w:u w:val="single"/>
        </w:rPr>
        <w:t xml:space="preserve">Review of </w:t>
      </w:r>
      <w:r w:rsidR="003438DE" w:rsidRPr="004B1D9A">
        <w:rPr>
          <w:rFonts w:ascii="Times New Roman" w:hAnsi="Times New Roman" w:cs="Times New Roman"/>
          <w:u w:val="single"/>
        </w:rPr>
        <w:t>Pending Project Priorities (see Key Documents)</w:t>
      </w:r>
    </w:p>
    <w:p w:rsidR="002C0D1F" w:rsidRPr="00D462E9" w:rsidRDefault="00322296" w:rsidP="002009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62E9">
        <w:rPr>
          <w:rFonts w:ascii="Times New Roman" w:hAnsi="Times New Roman" w:cs="Times New Roman"/>
        </w:rPr>
        <w:t xml:space="preserve">Mr. Anderson reviewed the list of projects planned for </w:t>
      </w:r>
      <w:r w:rsidR="00986A8A" w:rsidRPr="00D462E9">
        <w:rPr>
          <w:rFonts w:ascii="Times New Roman" w:hAnsi="Times New Roman" w:cs="Times New Roman"/>
        </w:rPr>
        <w:t xml:space="preserve">initiation </w:t>
      </w:r>
      <w:r w:rsidRPr="00D462E9">
        <w:rPr>
          <w:rFonts w:ascii="Times New Roman" w:hAnsi="Times New Roman" w:cs="Times New Roman"/>
        </w:rPr>
        <w:t>in Ju</w:t>
      </w:r>
      <w:r w:rsidR="00D462E9" w:rsidRPr="00D462E9">
        <w:rPr>
          <w:rFonts w:ascii="Times New Roman" w:hAnsi="Times New Roman" w:cs="Times New Roman"/>
        </w:rPr>
        <w:t xml:space="preserve">ly </w:t>
      </w:r>
      <w:r w:rsidR="00986A8A" w:rsidRPr="00D462E9">
        <w:rPr>
          <w:rFonts w:ascii="Times New Roman" w:hAnsi="Times New Roman" w:cs="Times New Roman"/>
        </w:rPr>
        <w:t xml:space="preserve">2017, </w:t>
      </w:r>
      <w:r w:rsidR="00D462E9" w:rsidRPr="00D462E9">
        <w:rPr>
          <w:rFonts w:ascii="Times New Roman" w:hAnsi="Times New Roman" w:cs="Times New Roman"/>
        </w:rPr>
        <w:t xml:space="preserve">August 2017, </w:t>
      </w:r>
      <w:r w:rsidRPr="00D462E9">
        <w:rPr>
          <w:rFonts w:ascii="Times New Roman" w:hAnsi="Times New Roman" w:cs="Times New Roman"/>
        </w:rPr>
        <w:t>September 2017</w:t>
      </w:r>
      <w:r w:rsidR="000A2DD0" w:rsidRPr="00D462E9">
        <w:rPr>
          <w:rFonts w:ascii="Times New Roman" w:hAnsi="Times New Roman" w:cs="Times New Roman"/>
        </w:rPr>
        <w:t xml:space="preserve">, </w:t>
      </w:r>
      <w:r w:rsidRPr="00D462E9">
        <w:rPr>
          <w:rFonts w:ascii="Times New Roman" w:hAnsi="Times New Roman" w:cs="Times New Roman"/>
        </w:rPr>
        <w:t>and February 2018.</w:t>
      </w:r>
    </w:p>
    <w:p w:rsidR="004B74D9" w:rsidRPr="001328AF" w:rsidRDefault="004B74D9" w:rsidP="0053456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6C66F2" w:rsidRPr="001328AF" w:rsidRDefault="006C66F2" w:rsidP="00521ED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EF51BD" w:rsidRPr="004B1D9A" w:rsidRDefault="0053456A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B1D9A">
        <w:rPr>
          <w:rFonts w:ascii="Times New Roman" w:hAnsi="Times New Roman" w:cs="Times New Roman"/>
          <w:u w:val="single"/>
        </w:rPr>
        <w:t>Revision Requests Tabled at PRS</w:t>
      </w:r>
      <w:r w:rsidR="00EF51BD" w:rsidRPr="004B1D9A">
        <w:rPr>
          <w:rFonts w:ascii="Times New Roman" w:hAnsi="Times New Roman" w:cs="Times New Roman"/>
          <w:u w:val="single"/>
        </w:rPr>
        <w:t xml:space="preserve"> (see Key Documents)</w:t>
      </w:r>
    </w:p>
    <w:p w:rsidR="00F3150A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F969EE">
        <w:rPr>
          <w:rFonts w:ascii="Times New Roman" w:hAnsi="Times New Roman" w:cs="Times New Roman"/>
          <w:i/>
        </w:rPr>
        <w:t>NPRR697, Disclosure of Protected Information for Research and Coordination Purposes</w:t>
      </w:r>
    </w:p>
    <w:p w:rsidR="00F969EE" w:rsidRPr="00F969EE" w:rsidRDefault="00F969EE" w:rsidP="00F3150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requested ERCOT provide an update on NPRR697 at the August </w:t>
      </w:r>
      <w:r w:rsidR="00D02F90">
        <w:rPr>
          <w:rFonts w:ascii="Times New Roman" w:hAnsi="Times New Roman" w:cs="Times New Roman"/>
        </w:rPr>
        <w:t xml:space="preserve">11, 2017 </w:t>
      </w:r>
      <w:r>
        <w:rPr>
          <w:rFonts w:ascii="Times New Roman" w:hAnsi="Times New Roman" w:cs="Times New Roman"/>
        </w:rPr>
        <w:t xml:space="preserve">PRS Meeting.  </w:t>
      </w:r>
    </w:p>
    <w:p w:rsidR="00F3150A" w:rsidRPr="00F969EE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F969EE">
        <w:rPr>
          <w:rFonts w:ascii="Times New Roman" w:hAnsi="Times New Roman" w:cs="Times New Roman"/>
          <w:i/>
        </w:rPr>
        <w:t>NPRR807, Day-Ahead Market Price Correction</w:t>
      </w:r>
    </w:p>
    <w:p w:rsidR="00F3150A" w:rsidRPr="00F969EE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F969EE">
        <w:rPr>
          <w:rFonts w:ascii="Times New Roman" w:hAnsi="Times New Roman" w:cs="Times New Roman"/>
          <w:i/>
        </w:rPr>
        <w:t>NPRR814, Modify Black Start Procurement Cycle</w:t>
      </w:r>
    </w:p>
    <w:p w:rsidR="00976A65" w:rsidRPr="00F969EE" w:rsidRDefault="00976A65" w:rsidP="00976A65">
      <w:pPr>
        <w:pStyle w:val="NoSpacing"/>
        <w:jc w:val="both"/>
        <w:rPr>
          <w:rFonts w:ascii="Times New Roman" w:hAnsi="Times New Roman" w:cs="Times New Roman"/>
          <w:i/>
        </w:rPr>
      </w:pPr>
      <w:r w:rsidRPr="00F969EE">
        <w:rPr>
          <w:rFonts w:ascii="Times New Roman" w:hAnsi="Times New Roman" w:cs="Times New Roman"/>
          <w:i/>
        </w:rPr>
        <w:t xml:space="preserve">NPRR819, Resettlement Clean-Ups </w:t>
      </w:r>
    </w:p>
    <w:p w:rsidR="00976A65" w:rsidRPr="00F969EE" w:rsidRDefault="00976A65" w:rsidP="00976A65">
      <w:pPr>
        <w:pStyle w:val="NoSpacing"/>
        <w:jc w:val="both"/>
        <w:rPr>
          <w:rFonts w:ascii="Times New Roman" w:hAnsi="Times New Roman" w:cs="Times New Roman"/>
          <w:i/>
        </w:rPr>
      </w:pPr>
      <w:r w:rsidRPr="00F969EE">
        <w:rPr>
          <w:rFonts w:ascii="Times New Roman" w:hAnsi="Times New Roman" w:cs="Times New Roman"/>
          <w:i/>
        </w:rPr>
        <w:t>NPRR823, Amend the Definition of an Affiliate</w:t>
      </w:r>
    </w:p>
    <w:p w:rsidR="00976A65" w:rsidRPr="00F969EE" w:rsidRDefault="00976A65" w:rsidP="00976A65">
      <w:pPr>
        <w:pStyle w:val="NoSpacing"/>
        <w:jc w:val="both"/>
        <w:rPr>
          <w:rFonts w:ascii="Times New Roman" w:hAnsi="Times New Roman" w:cs="Times New Roman"/>
          <w:i/>
        </w:rPr>
      </w:pPr>
      <w:r w:rsidRPr="00F969EE">
        <w:rPr>
          <w:rFonts w:ascii="Times New Roman" w:hAnsi="Times New Roman" w:cs="Times New Roman"/>
          <w:i/>
        </w:rPr>
        <w:t>NPRR825, Require ERCOT to Declare an Emergency Condition Prior to Curtailing any DC Tie Load</w:t>
      </w:r>
    </w:p>
    <w:p w:rsidR="00976A65" w:rsidRPr="00F969EE" w:rsidRDefault="00976A65" w:rsidP="00976A65">
      <w:pPr>
        <w:pStyle w:val="NoSpacing"/>
        <w:jc w:val="both"/>
        <w:rPr>
          <w:rFonts w:ascii="Times New Roman" w:hAnsi="Times New Roman" w:cs="Times New Roman"/>
          <w:i/>
        </w:rPr>
      </w:pPr>
      <w:r w:rsidRPr="00F969EE">
        <w:rPr>
          <w:rFonts w:ascii="Times New Roman" w:hAnsi="Times New Roman" w:cs="Times New Roman"/>
          <w:i/>
        </w:rPr>
        <w:t>NPRR828, Include Fast Frequency Response as a Subset of Responsive Reserve</w:t>
      </w:r>
    </w:p>
    <w:p w:rsidR="004B1D9A" w:rsidRPr="004B1D9A" w:rsidRDefault="004B1D9A" w:rsidP="004B1D9A">
      <w:pPr>
        <w:pStyle w:val="NoSpacing"/>
        <w:jc w:val="both"/>
        <w:rPr>
          <w:rFonts w:ascii="Times New Roman" w:hAnsi="Times New Roman" w:cs="Times New Roman"/>
        </w:rPr>
      </w:pPr>
      <w:r w:rsidRPr="00F969EE">
        <w:rPr>
          <w:rFonts w:ascii="Times New Roman" w:hAnsi="Times New Roman" w:cs="Times New Roman"/>
        </w:rPr>
        <w:t>PRS took no action on these items.</w:t>
      </w:r>
    </w:p>
    <w:p w:rsidR="004B1D9A" w:rsidRDefault="004B1D9A" w:rsidP="00F3150A">
      <w:pPr>
        <w:pStyle w:val="NoSpacing"/>
        <w:jc w:val="both"/>
        <w:rPr>
          <w:rFonts w:ascii="Times New Roman" w:hAnsi="Times New Roman" w:cs="Times New Roman"/>
          <w:i/>
        </w:rPr>
      </w:pPr>
    </w:p>
    <w:p w:rsidR="004B1D9A" w:rsidRDefault="004B1D9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>NPRR815, Revise the Limitation of Load Resources Providing Responsive Reserve (RRS) Service</w:t>
      </w:r>
    </w:p>
    <w:p w:rsidR="00E25B95" w:rsidRPr="00AF5A5C" w:rsidRDefault="00E25B95" w:rsidP="00E25B95">
      <w:pPr>
        <w:pStyle w:val="NoSpacing"/>
        <w:jc w:val="both"/>
        <w:rPr>
          <w:rFonts w:ascii="Times New Roman" w:hAnsi="Times New Roman" w:cs="Times New Roman"/>
          <w:b/>
        </w:rPr>
      </w:pPr>
      <w:r w:rsidRPr="00AF5A5C">
        <w:rPr>
          <w:rFonts w:ascii="Times New Roman" w:hAnsi="Times New Roman" w:cs="Times New Roman"/>
          <w:b/>
        </w:rPr>
        <w:t xml:space="preserve">Jennifer Robertson moved to reject NPRR815.  Melissa Trevino seconded the motion.  The motion failed via roll call with </w:t>
      </w:r>
      <w:r w:rsidR="00AF5A5C" w:rsidRPr="00AF5A5C">
        <w:rPr>
          <w:rFonts w:ascii="Times New Roman" w:hAnsi="Times New Roman" w:cs="Times New Roman"/>
          <w:b/>
        </w:rPr>
        <w:t xml:space="preserve">15 </w:t>
      </w:r>
      <w:r w:rsidRPr="00AF5A5C">
        <w:rPr>
          <w:rFonts w:ascii="Times New Roman" w:hAnsi="Times New Roman" w:cs="Times New Roman"/>
          <w:b/>
        </w:rPr>
        <w:t xml:space="preserve">objections from the Consumer (OPUC), Independent Generator (E.ON), IPM (4) (Morgan Stanley, Shell Energy, </w:t>
      </w:r>
      <w:proofErr w:type="spellStart"/>
      <w:r w:rsidRPr="00AF5A5C">
        <w:rPr>
          <w:rFonts w:ascii="Times New Roman" w:hAnsi="Times New Roman" w:cs="Times New Roman"/>
          <w:b/>
        </w:rPr>
        <w:t>CitiGroup</w:t>
      </w:r>
      <w:proofErr w:type="spellEnd"/>
      <w:r w:rsidRPr="00AF5A5C">
        <w:rPr>
          <w:rFonts w:ascii="Times New Roman" w:hAnsi="Times New Roman" w:cs="Times New Roman"/>
          <w:b/>
        </w:rPr>
        <w:t xml:space="preserve">, Tenaska), </w:t>
      </w:r>
      <w:r w:rsidR="001212C3">
        <w:rPr>
          <w:rFonts w:ascii="Times New Roman" w:hAnsi="Times New Roman" w:cs="Times New Roman"/>
          <w:b/>
        </w:rPr>
        <w:t>IREP (</w:t>
      </w:r>
      <w:r w:rsidR="000D56C7">
        <w:rPr>
          <w:rFonts w:ascii="Times New Roman" w:hAnsi="Times New Roman" w:cs="Times New Roman"/>
          <w:b/>
        </w:rPr>
        <w:t>5</w:t>
      </w:r>
      <w:r w:rsidR="001212C3">
        <w:rPr>
          <w:rFonts w:ascii="Times New Roman" w:hAnsi="Times New Roman" w:cs="Times New Roman"/>
          <w:b/>
        </w:rPr>
        <w:t>) (Discount Power</w:t>
      </w:r>
      <w:r w:rsidR="000D56C7">
        <w:rPr>
          <w:rFonts w:ascii="Times New Roman" w:hAnsi="Times New Roman" w:cs="Times New Roman"/>
          <w:b/>
        </w:rPr>
        <w:t>, Reliant</w:t>
      </w:r>
      <w:r w:rsidR="007C28DB">
        <w:rPr>
          <w:rFonts w:ascii="Times New Roman" w:hAnsi="Times New Roman" w:cs="Times New Roman"/>
          <w:b/>
        </w:rPr>
        <w:t xml:space="preserve"> Energy Retail Services</w:t>
      </w:r>
      <w:r w:rsidR="000D56C7">
        <w:rPr>
          <w:rFonts w:ascii="Times New Roman" w:hAnsi="Times New Roman" w:cs="Times New Roman"/>
          <w:b/>
        </w:rPr>
        <w:t xml:space="preserve">, </w:t>
      </w:r>
      <w:proofErr w:type="spellStart"/>
      <w:r w:rsidR="000D56C7">
        <w:rPr>
          <w:rFonts w:ascii="Times New Roman" w:hAnsi="Times New Roman" w:cs="Times New Roman"/>
          <w:b/>
        </w:rPr>
        <w:t>Viridity</w:t>
      </w:r>
      <w:proofErr w:type="spellEnd"/>
      <w:r w:rsidR="000D56C7">
        <w:rPr>
          <w:rFonts w:ascii="Times New Roman" w:hAnsi="Times New Roman" w:cs="Times New Roman"/>
          <w:b/>
        </w:rPr>
        <w:t>, CPower, Direct Energy</w:t>
      </w:r>
      <w:r w:rsidR="007C28DB">
        <w:rPr>
          <w:rFonts w:ascii="Times New Roman" w:hAnsi="Times New Roman" w:cs="Times New Roman"/>
          <w:b/>
        </w:rPr>
        <w:t>)</w:t>
      </w:r>
      <w:r w:rsidR="000D56C7">
        <w:rPr>
          <w:rFonts w:ascii="Times New Roman" w:hAnsi="Times New Roman" w:cs="Times New Roman"/>
          <w:b/>
        </w:rPr>
        <w:t xml:space="preserve">, </w:t>
      </w:r>
      <w:r w:rsidRPr="00AF5A5C">
        <w:rPr>
          <w:rFonts w:ascii="Times New Roman" w:hAnsi="Times New Roman" w:cs="Times New Roman"/>
          <w:b/>
        </w:rPr>
        <w:t>IOU (Oncor</w:t>
      </w:r>
      <w:r w:rsidR="000D56C7">
        <w:rPr>
          <w:rFonts w:ascii="Times New Roman" w:hAnsi="Times New Roman" w:cs="Times New Roman"/>
          <w:b/>
        </w:rPr>
        <w:t xml:space="preserve">), </w:t>
      </w:r>
      <w:r w:rsidRPr="00AF5A5C">
        <w:rPr>
          <w:rFonts w:ascii="Times New Roman" w:hAnsi="Times New Roman" w:cs="Times New Roman"/>
          <w:b/>
        </w:rPr>
        <w:t>and Municipal (</w:t>
      </w:r>
      <w:r w:rsidR="00AF5A5C" w:rsidRPr="00AF5A5C">
        <w:rPr>
          <w:rFonts w:ascii="Times New Roman" w:hAnsi="Times New Roman" w:cs="Times New Roman"/>
          <w:b/>
        </w:rPr>
        <w:t xml:space="preserve">CPS Energy, </w:t>
      </w:r>
      <w:r w:rsidR="000D56C7">
        <w:rPr>
          <w:rFonts w:ascii="Times New Roman" w:hAnsi="Times New Roman" w:cs="Times New Roman"/>
          <w:b/>
        </w:rPr>
        <w:t xml:space="preserve">DME, </w:t>
      </w:r>
      <w:r w:rsidR="00AF5A5C" w:rsidRPr="00AF5A5C">
        <w:rPr>
          <w:rFonts w:ascii="Times New Roman" w:hAnsi="Times New Roman" w:cs="Times New Roman"/>
          <w:b/>
        </w:rPr>
        <w:t>City of Georgetown</w:t>
      </w:r>
      <w:r w:rsidR="000D56C7">
        <w:rPr>
          <w:rFonts w:ascii="Times New Roman" w:hAnsi="Times New Roman" w:cs="Times New Roman"/>
          <w:b/>
        </w:rPr>
        <w:t>)</w:t>
      </w:r>
      <w:r w:rsidR="00AF5A5C" w:rsidRPr="00AF5A5C">
        <w:rPr>
          <w:rFonts w:ascii="Times New Roman" w:hAnsi="Times New Roman" w:cs="Times New Roman"/>
          <w:b/>
        </w:rPr>
        <w:t xml:space="preserve"> Market Segments </w:t>
      </w:r>
      <w:r w:rsidRPr="00AF5A5C">
        <w:rPr>
          <w:rFonts w:ascii="Times New Roman" w:hAnsi="Times New Roman" w:cs="Times New Roman"/>
          <w:b/>
        </w:rPr>
        <w:t xml:space="preserve">and three abstentions from the Independent </w:t>
      </w:r>
      <w:r w:rsidR="00AF5A5C" w:rsidRPr="00AF5A5C">
        <w:rPr>
          <w:rFonts w:ascii="Times New Roman" w:hAnsi="Times New Roman" w:cs="Times New Roman"/>
          <w:b/>
        </w:rPr>
        <w:t>Generator (Exelon), IOU (CenterPoint Energy), and Municipal (Austin Energy</w:t>
      </w:r>
      <w:r w:rsidRPr="00AF5A5C">
        <w:rPr>
          <w:rFonts w:ascii="Times New Roman" w:hAnsi="Times New Roman" w:cs="Times New Roman"/>
          <w:b/>
        </w:rPr>
        <w:t>) Market Segments</w:t>
      </w:r>
      <w:r w:rsidR="00AF5A5C" w:rsidRPr="00AF5A5C">
        <w:rPr>
          <w:rFonts w:ascii="Times New Roman" w:hAnsi="Times New Roman" w:cs="Times New Roman"/>
          <w:b/>
        </w:rPr>
        <w:t xml:space="preserve">.  </w:t>
      </w:r>
      <w:r w:rsidR="00AF5A5C" w:rsidRPr="00AF5A5C">
        <w:rPr>
          <w:rFonts w:ascii="Times New Roman" w:hAnsi="Times New Roman" w:cs="Times New Roman"/>
          <w:i/>
        </w:rPr>
        <w:t>(Please see ballot posted with Key Documents</w:t>
      </w:r>
      <w:r w:rsidR="00AF5A5C" w:rsidRPr="00AF5A5C">
        <w:rPr>
          <w:rFonts w:ascii="Times New Roman" w:hAnsi="Times New Roman" w:cs="Times New Roman"/>
          <w:b/>
        </w:rPr>
        <w:t>)</w:t>
      </w:r>
    </w:p>
    <w:p w:rsidR="00E25B95" w:rsidRPr="00AF5A5C" w:rsidRDefault="00E25B95" w:rsidP="00E25B95">
      <w:pPr>
        <w:pStyle w:val="NoSpacing"/>
        <w:jc w:val="both"/>
        <w:rPr>
          <w:rFonts w:ascii="Times New Roman" w:hAnsi="Times New Roman" w:cs="Times New Roman"/>
          <w:i/>
        </w:rPr>
      </w:pPr>
    </w:p>
    <w:p w:rsidR="00D431C8" w:rsidRPr="00D431C8" w:rsidRDefault="00AF5A5C" w:rsidP="00D431C8">
      <w:pPr>
        <w:pStyle w:val="NoSpacing"/>
        <w:jc w:val="both"/>
        <w:rPr>
          <w:rFonts w:ascii="Times New Roman" w:hAnsi="Times New Roman" w:cs="Times New Roman"/>
        </w:rPr>
      </w:pPr>
      <w:r w:rsidRPr="00D431C8">
        <w:rPr>
          <w:rFonts w:ascii="Times New Roman" w:hAnsi="Times New Roman" w:cs="Times New Roman"/>
          <w:b/>
        </w:rPr>
        <w:lastRenderedPageBreak/>
        <w:t xml:space="preserve">Mr. </w:t>
      </w:r>
      <w:r w:rsidR="00E25B95" w:rsidRPr="00D431C8">
        <w:rPr>
          <w:rFonts w:ascii="Times New Roman" w:hAnsi="Times New Roman" w:cs="Times New Roman"/>
          <w:b/>
        </w:rPr>
        <w:t>Greer</w:t>
      </w:r>
      <w:r w:rsidRPr="00D431C8">
        <w:rPr>
          <w:rFonts w:ascii="Times New Roman" w:hAnsi="Times New Roman" w:cs="Times New Roman"/>
          <w:b/>
        </w:rPr>
        <w:t xml:space="preserve"> </w:t>
      </w:r>
      <w:r w:rsidR="00E25B95" w:rsidRPr="00D431C8">
        <w:rPr>
          <w:rFonts w:ascii="Times New Roman" w:hAnsi="Times New Roman" w:cs="Times New Roman"/>
          <w:b/>
        </w:rPr>
        <w:t xml:space="preserve">move to recommend approval of NPRR815 as amended by the 6/14/17 Sierra Club comments.  </w:t>
      </w:r>
      <w:r w:rsidRPr="00D431C8">
        <w:rPr>
          <w:rFonts w:ascii="Times New Roman" w:hAnsi="Times New Roman" w:cs="Times New Roman"/>
          <w:b/>
        </w:rPr>
        <w:t xml:space="preserve">Michael </w:t>
      </w:r>
      <w:proofErr w:type="spellStart"/>
      <w:r w:rsidRPr="00D431C8">
        <w:rPr>
          <w:rFonts w:ascii="Times New Roman" w:hAnsi="Times New Roman" w:cs="Times New Roman"/>
          <w:b/>
        </w:rPr>
        <w:t>Hourihan</w:t>
      </w:r>
      <w:proofErr w:type="spellEnd"/>
      <w:r w:rsidRPr="00D431C8">
        <w:rPr>
          <w:rFonts w:ascii="Times New Roman" w:hAnsi="Times New Roman" w:cs="Times New Roman"/>
          <w:b/>
        </w:rPr>
        <w:t xml:space="preserve"> seconded the motion.   The motion carried via roll call with </w:t>
      </w:r>
      <w:r w:rsidR="00D431C8" w:rsidRPr="00D431C8">
        <w:rPr>
          <w:rFonts w:ascii="Times New Roman" w:hAnsi="Times New Roman" w:cs="Times New Roman"/>
          <w:b/>
        </w:rPr>
        <w:t>12</w:t>
      </w:r>
      <w:r w:rsidRPr="00D431C8">
        <w:rPr>
          <w:rFonts w:ascii="Times New Roman" w:hAnsi="Times New Roman" w:cs="Times New Roman"/>
          <w:b/>
        </w:rPr>
        <w:t xml:space="preserve"> objections from the Consumer (O</w:t>
      </w:r>
      <w:r w:rsidR="00D431C8" w:rsidRPr="00D431C8">
        <w:rPr>
          <w:rFonts w:ascii="Times New Roman" w:hAnsi="Times New Roman" w:cs="Times New Roman"/>
          <w:b/>
        </w:rPr>
        <w:t>ccidental Chemical), Cooperative (4) (Brazos Electric, LCRA, STEC, GSEC)</w:t>
      </w:r>
      <w:r w:rsidRPr="00D431C8">
        <w:rPr>
          <w:rFonts w:ascii="Times New Roman" w:hAnsi="Times New Roman" w:cs="Times New Roman"/>
          <w:b/>
        </w:rPr>
        <w:t>, Independent Generator (</w:t>
      </w:r>
      <w:proofErr w:type="spellStart"/>
      <w:r w:rsidR="00D431C8" w:rsidRPr="00D431C8">
        <w:rPr>
          <w:rFonts w:ascii="Times New Roman" w:hAnsi="Times New Roman" w:cs="Times New Roman"/>
          <w:b/>
        </w:rPr>
        <w:t>Luminant</w:t>
      </w:r>
      <w:proofErr w:type="spellEnd"/>
      <w:r w:rsidR="00D431C8" w:rsidRPr="00D431C8">
        <w:rPr>
          <w:rFonts w:ascii="Times New Roman" w:hAnsi="Times New Roman" w:cs="Times New Roman"/>
          <w:b/>
        </w:rPr>
        <w:t xml:space="preserve">), </w:t>
      </w:r>
      <w:r w:rsidRPr="00D431C8">
        <w:rPr>
          <w:rFonts w:ascii="Times New Roman" w:hAnsi="Times New Roman" w:cs="Times New Roman"/>
          <w:b/>
        </w:rPr>
        <w:t>IOU (</w:t>
      </w:r>
      <w:r w:rsidR="00D431C8" w:rsidRPr="00D431C8">
        <w:rPr>
          <w:rFonts w:ascii="Times New Roman" w:hAnsi="Times New Roman" w:cs="Times New Roman"/>
          <w:b/>
        </w:rPr>
        <w:t>AEPSC</w:t>
      </w:r>
      <w:r w:rsidRPr="00D431C8">
        <w:rPr>
          <w:rFonts w:ascii="Times New Roman" w:hAnsi="Times New Roman" w:cs="Times New Roman"/>
          <w:b/>
        </w:rPr>
        <w:t xml:space="preserve">), and Municipal </w:t>
      </w:r>
      <w:r w:rsidR="00D431C8" w:rsidRPr="00D431C8">
        <w:rPr>
          <w:rFonts w:ascii="Times New Roman" w:hAnsi="Times New Roman" w:cs="Times New Roman"/>
          <w:b/>
        </w:rPr>
        <w:t xml:space="preserve">(5) </w:t>
      </w:r>
      <w:r w:rsidRPr="00D431C8">
        <w:rPr>
          <w:rFonts w:ascii="Times New Roman" w:hAnsi="Times New Roman" w:cs="Times New Roman"/>
          <w:b/>
        </w:rPr>
        <w:t>(</w:t>
      </w:r>
      <w:r w:rsidR="00D431C8" w:rsidRPr="00D431C8">
        <w:rPr>
          <w:rFonts w:ascii="Times New Roman" w:hAnsi="Times New Roman" w:cs="Times New Roman"/>
          <w:b/>
        </w:rPr>
        <w:t>City of Brenham, City of Burnet, City of Cuero, City of Fredericksburg, City of Lockhart) Market S</w:t>
      </w:r>
      <w:r w:rsidRPr="00D431C8">
        <w:rPr>
          <w:rFonts w:ascii="Times New Roman" w:hAnsi="Times New Roman" w:cs="Times New Roman"/>
          <w:b/>
        </w:rPr>
        <w:t>egments and three abstentions from the Independent Generator (</w:t>
      </w:r>
      <w:r w:rsidR="00D431C8" w:rsidRPr="00D431C8">
        <w:rPr>
          <w:rFonts w:ascii="Times New Roman" w:hAnsi="Times New Roman" w:cs="Times New Roman"/>
          <w:b/>
        </w:rPr>
        <w:t xml:space="preserve">2) (Exelon, Dynegy) and </w:t>
      </w:r>
      <w:r w:rsidRPr="00D431C8">
        <w:rPr>
          <w:rFonts w:ascii="Times New Roman" w:hAnsi="Times New Roman" w:cs="Times New Roman"/>
          <w:b/>
        </w:rPr>
        <w:t>IOU (CenterPoint Energy)</w:t>
      </w:r>
      <w:r w:rsidR="00D431C8" w:rsidRPr="00D431C8">
        <w:rPr>
          <w:rFonts w:ascii="Times New Roman" w:hAnsi="Times New Roman" w:cs="Times New Roman"/>
          <w:b/>
        </w:rPr>
        <w:t xml:space="preserve"> </w:t>
      </w:r>
      <w:r w:rsidRPr="00D431C8">
        <w:rPr>
          <w:rFonts w:ascii="Times New Roman" w:hAnsi="Times New Roman" w:cs="Times New Roman"/>
          <w:b/>
        </w:rPr>
        <w:t xml:space="preserve">Market Segments.  </w:t>
      </w:r>
      <w:r w:rsidR="00D431C8" w:rsidRPr="00D431C8">
        <w:rPr>
          <w:rFonts w:ascii="Times New Roman" w:hAnsi="Times New Roman" w:cs="Times New Roman"/>
          <w:i/>
        </w:rPr>
        <w:t>(Please see ballot posted with Key Documents.</w:t>
      </w:r>
      <w:r w:rsidR="00D431C8" w:rsidRPr="00D431C8">
        <w:rPr>
          <w:rStyle w:val="FootnoteReference"/>
          <w:rFonts w:ascii="Times New Roman" w:hAnsi="Times New Roman" w:cs="Times New Roman"/>
          <w:i/>
        </w:rPr>
        <w:footnoteReference w:id="2"/>
      </w:r>
      <w:r w:rsidR="00D431C8" w:rsidRPr="00D431C8">
        <w:rPr>
          <w:rFonts w:ascii="Times New Roman" w:hAnsi="Times New Roman" w:cs="Times New Roman"/>
          <w:i/>
        </w:rPr>
        <w:t>)</w:t>
      </w:r>
    </w:p>
    <w:p w:rsidR="00E25B95" w:rsidRPr="00D431C8" w:rsidRDefault="00E25B95" w:rsidP="00D431C8">
      <w:pPr>
        <w:pStyle w:val="NoSpacing"/>
        <w:jc w:val="both"/>
        <w:rPr>
          <w:rFonts w:ascii="Times New Roman" w:hAnsi="Times New Roman" w:cs="Times New Roman"/>
          <w:b/>
        </w:rPr>
      </w:pPr>
    </w:p>
    <w:p w:rsidR="00F3150A" w:rsidRDefault="00F3150A" w:rsidP="00F3150A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>NPRR817, Create a Panhandle Hub</w:t>
      </w:r>
    </w:p>
    <w:p w:rsidR="004B1D9A" w:rsidRPr="008555CA" w:rsidRDefault="008555CA" w:rsidP="00F3150A">
      <w:pPr>
        <w:pStyle w:val="NoSpacing"/>
        <w:jc w:val="both"/>
        <w:rPr>
          <w:rFonts w:ascii="Times New Roman" w:hAnsi="Times New Roman" w:cs="Times New Roman"/>
          <w:b/>
        </w:rPr>
      </w:pPr>
      <w:r w:rsidRPr="008555CA">
        <w:rPr>
          <w:rFonts w:ascii="Times New Roman" w:hAnsi="Times New Roman" w:cs="Times New Roman"/>
          <w:b/>
        </w:rPr>
        <w:t>Bill Barnes moved to recommend approval of NPRR817 as amended by 6/8/17 Megawatt Analytics comments.  Mr. Greer seconded the motion.  The motion carried with one objection from the Cooperative (GSEC) Market Segment</w:t>
      </w:r>
      <w:r>
        <w:rPr>
          <w:rFonts w:ascii="Times New Roman" w:hAnsi="Times New Roman" w:cs="Times New Roman"/>
          <w:b/>
        </w:rPr>
        <w:t>.</w:t>
      </w:r>
    </w:p>
    <w:p w:rsidR="004B1D9A" w:rsidRPr="004B1D9A" w:rsidRDefault="004B1D9A" w:rsidP="009E70CE">
      <w:pPr>
        <w:pStyle w:val="NoSpacing"/>
        <w:jc w:val="both"/>
        <w:rPr>
          <w:rFonts w:ascii="Times New Roman" w:hAnsi="Times New Roman" w:cs="Times New Roman"/>
          <w:i/>
        </w:rPr>
      </w:pPr>
    </w:p>
    <w:p w:rsidR="009E70CE" w:rsidRPr="004B1D9A" w:rsidRDefault="009E70CE" w:rsidP="009E70CE">
      <w:pPr>
        <w:pStyle w:val="NoSpacing"/>
        <w:jc w:val="both"/>
        <w:rPr>
          <w:rFonts w:ascii="Times New Roman" w:hAnsi="Times New Roman" w:cs="Times New Roman"/>
          <w:i/>
        </w:rPr>
      </w:pPr>
      <w:r w:rsidRPr="00161B32">
        <w:rPr>
          <w:rFonts w:ascii="Times New Roman" w:hAnsi="Times New Roman" w:cs="Times New Roman"/>
          <w:i/>
        </w:rPr>
        <w:t>NPRR826, Mitigated Offer Caps for RMR Resources</w:t>
      </w:r>
    </w:p>
    <w:p w:rsidR="00841F14" w:rsidRDefault="00161B32" w:rsidP="00711AC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Mr. Greer moved to recommend approval of NPRR826 as amended by the 6/23/17 ERCOT comments.  Mr. Barnes seconded the motion.  </w:t>
      </w:r>
      <w:r w:rsidR="00FB7CEF">
        <w:rPr>
          <w:rFonts w:ascii="Times New Roman" w:hAnsi="Times New Roman" w:cs="Times New Roman"/>
        </w:rPr>
        <w:t xml:space="preserve">Some Market Participants </w:t>
      </w:r>
      <w:r w:rsidR="007C28DB">
        <w:rPr>
          <w:rFonts w:ascii="Times New Roman" w:hAnsi="Times New Roman" w:cs="Times New Roman"/>
        </w:rPr>
        <w:t>requested</w:t>
      </w:r>
      <w:r w:rsidR="00FB7CEF">
        <w:rPr>
          <w:rFonts w:ascii="Times New Roman" w:hAnsi="Times New Roman" w:cs="Times New Roman"/>
        </w:rPr>
        <w:t xml:space="preserve"> additional time to consider NPRR826</w:t>
      </w:r>
      <w:r w:rsidR="00C00443">
        <w:rPr>
          <w:rFonts w:ascii="Times New Roman" w:hAnsi="Times New Roman" w:cs="Times New Roman"/>
        </w:rPr>
        <w:t xml:space="preserve">, pending </w:t>
      </w:r>
      <w:r w:rsidR="00FB7CEF">
        <w:rPr>
          <w:rFonts w:ascii="Times New Roman" w:hAnsi="Times New Roman" w:cs="Times New Roman"/>
        </w:rPr>
        <w:t xml:space="preserve">Public Utility Commission of Texas (PUCT) </w:t>
      </w:r>
      <w:r w:rsidR="00C00443">
        <w:rPr>
          <w:rFonts w:ascii="Times New Roman" w:hAnsi="Times New Roman" w:cs="Times New Roman"/>
        </w:rPr>
        <w:t xml:space="preserve">direction on the issues of local scarcity and Reliability Must-Run (RMR) units.  </w:t>
      </w:r>
    </w:p>
    <w:p w:rsidR="00841F14" w:rsidRDefault="00841F14" w:rsidP="00711AC3">
      <w:pPr>
        <w:pStyle w:val="NoSpacing"/>
        <w:jc w:val="both"/>
        <w:rPr>
          <w:rFonts w:ascii="Times New Roman" w:hAnsi="Times New Roman" w:cs="Times New Roman"/>
        </w:rPr>
      </w:pPr>
    </w:p>
    <w:p w:rsidR="00711AC3" w:rsidRPr="008555CA" w:rsidRDefault="00841F14" w:rsidP="00711AC3">
      <w:pPr>
        <w:pStyle w:val="NoSpacing"/>
        <w:jc w:val="both"/>
        <w:rPr>
          <w:rFonts w:ascii="Times New Roman" w:hAnsi="Times New Roman" w:cs="Times New Roman"/>
          <w:b/>
        </w:rPr>
      </w:pPr>
      <w:r w:rsidRPr="00742B75">
        <w:rPr>
          <w:rFonts w:ascii="Times New Roman" w:hAnsi="Times New Roman" w:cs="Times New Roman"/>
          <w:b/>
        </w:rPr>
        <w:t xml:space="preserve">David Ricketts moved to table NPRR826.  Ms. </w:t>
      </w:r>
      <w:r w:rsidRPr="00AF5A5C">
        <w:rPr>
          <w:rFonts w:ascii="Times New Roman" w:hAnsi="Times New Roman" w:cs="Times New Roman"/>
          <w:b/>
        </w:rPr>
        <w:t>Trevino</w:t>
      </w:r>
      <w:r>
        <w:rPr>
          <w:rFonts w:ascii="Times New Roman" w:hAnsi="Times New Roman" w:cs="Times New Roman"/>
          <w:b/>
        </w:rPr>
        <w:t xml:space="preserve"> </w:t>
      </w:r>
      <w:r w:rsidRPr="008555CA">
        <w:rPr>
          <w:rFonts w:ascii="Times New Roman" w:hAnsi="Times New Roman" w:cs="Times New Roman"/>
          <w:b/>
        </w:rPr>
        <w:t xml:space="preserve">seconded the motion.  </w:t>
      </w:r>
      <w:r w:rsidR="007C28DB">
        <w:rPr>
          <w:rFonts w:ascii="Times New Roman" w:hAnsi="Times New Roman" w:cs="Times New Roman"/>
        </w:rPr>
        <w:t xml:space="preserve">Some </w:t>
      </w:r>
      <w:r w:rsidR="008C047A">
        <w:rPr>
          <w:rFonts w:ascii="Times New Roman" w:hAnsi="Times New Roman" w:cs="Times New Roman"/>
        </w:rPr>
        <w:t>Market Participants support</w:t>
      </w:r>
      <w:r w:rsidR="007C28DB">
        <w:rPr>
          <w:rFonts w:ascii="Times New Roman" w:hAnsi="Times New Roman" w:cs="Times New Roman"/>
        </w:rPr>
        <w:t>ed</w:t>
      </w:r>
      <w:r w:rsidR="008C047A">
        <w:rPr>
          <w:rFonts w:ascii="Times New Roman" w:hAnsi="Times New Roman" w:cs="Times New Roman"/>
        </w:rPr>
        <w:t xml:space="preserve"> </w:t>
      </w:r>
      <w:r w:rsidR="007C28DB">
        <w:rPr>
          <w:rFonts w:ascii="Times New Roman" w:hAnsi="Times New Roman" w:cs="Times New Roman"/>
        </w:rPr>
        <w:t>rejection of</w:t>
      </w:r>
      <w:r w:rsidR="008C047A">
        <w:rPr>
          <w:rFonts w:ascii="Times New Roman" w:hAnsi="Times New Roman" w:cs="Times New Roman"/>
        </w:rPr>
        <w:t xml:space="preserve"> NPRR826</w:t>
      </w:r>
      <w:r w:rsidR="007C28DB">
        <w:rPr>
          <w:rFonts w:ascii="Times New Roman" w:hAnsi="Times New Roman" w:cs="Times New Roman"/>
        </w:rPr>
        <w:t xml:space="preserve"> stating that </w:t>
      </w:r>
      <w:r w:rsidR="00612204">
        <w:rPr>
          <w:rFonts w:ascii="Times New Roman" w:hAnsi="Times New Roman" w:cs="Times New Roman"/>
        </w:rPr>
        <w:t xml:space="preserve">it </w:t>
      </w:r>
      <w:r w:rsidR="008C047A">
        <w:rPr>
          <w:rFonts w:ascii="Times New Roman" w:hAnsi="Times New Roman" w:cs="Times New Roman"/>
        </w:rPr>
        <w:t xml:space="preserve">does not create incentives to </w:t>
      </w:r>
      <w:r w:rsidR="00612204">
        <w:rPr>
          <w:rFonts w:ascii="Times New Roman" w:hAnsi="Times New Roman" w:cs="Times New Roman"/>
        </w:rPr>
        <w:t xml:space="preserve">support investment in new </w:t>
      </w:r>
      <w:r w:rsidR="007C28DB">
        <w:rPr>
          <w:rFonts w:ascii="Times New Roman" w:hAnsi="Times New Roman" w:cs="Times New Roman"/>
        </w:rPr>
        <w:t>R</w:t>
      </w:r>
      <w:r w:rsidR="00612204">
        <w:rPr>
          <w:rFonts w:ascii="Times New Roman" w:hAnsi="Times New Roman" w:cs="Times New Roman"/>
        </w:rPr>
        <w:t xml:space="preserve">esources and that other solutions should be considered.  </w:t>
      </w:r>
      <w:r w:rsidR="00FB7CEF">
        <w:rPr>
          <w:rFonts w:ascii="Times New Roman" w:hAnsi="Times New Roman" w:cs="Times New Roman"/>
        </w:rPr>
        <w:t xml:space="preserve">Market Participants </w:t>
      </w:r>
      <w:r w:rsidR="007C28DB">
        <w:rPr>
          <w:rFonts w:ascii="Times New Roman" w:hAnsi="Times New Roman" w:cs="Times New Roman"/>
        </w:rPr>
        <w:t>supporting</w:t>
      </w:r>
      <w:r w:rsidR="00A83912">
        <w:rPr>
          <w:rFonts w:ascii="Times New Roman" w:hAnsi="Times New Roman" w:cs="Times New Roman"/>
        </w:rPr>
        <w:t xml:space="preserve"> </w:t>
      </w:r>
      <w:r w:rsidR="00FB7CEF">
        <w:rPr>
          <w:rFonts w:ascii="Times New Roman" w:hAnsi="Times New Roman" w:cs="Times New Roman"/>
        </w:rPr>
        <w:t>NPRR826</w:t>
      </w:r>
      <w:r w:rsidR="007F2836">
        <w:rPr>
          <w:rFonts w:ascii="Times New Roman" w:hAnsi="Times New Roman" w:cs="Times New Roman"/>
        </w:rPr>
        <w:t xml:space="preserve"> </w:t>
      </w:r>
      <w:r w:rsidR="00FB7CEF">
        <w:rPr>
          <w:rFonts w:ascii="Times New Roman" w:hAnsi="Times New Roman" w:cs="Times New Roman"/>
        </w:rPr>
        <w:t xml:space="preserve">objected to </w:t>
      </w:r>
      <w:r w:rsidR="007C28DB">
        <w:rPr>
          <w:rFonts w:ascii="Times New Roman" w:hAnsi="Times New Roman" w:cs="Times New Roman"/>
        </w:rPr>
        <w:t xml:space="preserve">tabling NPRR826 citing the </w:t>
      </w:r>
      <w:r w:rsidR="00FB7CEF">
        <w:rPr>
          <w:rFonts w:ascii="Times New Roman" w:hAnsi="Times New Roman" w:cs="Times New Roman"/>
        </w:rPr>
        <w:t xml:space="preserve">extensive vetting at </w:t>
      </w:r>
      <w:r w:rsidR="00025652">
        <w:rPr>
          <w:rFonts w:ascii="Times New Roman" w:hAnsi="Times New Roman" w:cs="Times New Roman"/>
        </w:rPr>
        <w:t xml:space="preserve">the </w:t>
      </w:r>
      <w:r w:rsidR="00025652" w:rsidRPr="00025652">
        <w:rPr>
          <w:rFonts w:ascii="Times New Roman" w:hAnsi="Times New Roman" w:cs="Times New Roman"/>
        </w:rPr>
        <w:t xml:space="preserve">Wholesale Market Subcommittee (WMS) </w:t>
      </w:r>
      <w:r w:rsidR="00FB7CEF">
        <w:rPr>
          <w:rFonts w:ascii="Times New Roman" w:hAnsi="Times New Roman" w:cs="Times New Roman"/>
        </w:rPr>
        <w:t xml:space="preserve">and </w:t>
      </w:r>
      <w:r w:rsidR="00025652" w:rsidRPr="001D6E36">
        <w:rPr>
          <w:rFonts w:ascii="Times New Roman" w:hAnsi="Times New Roman" w:cs="Times New Roman"/>
        </w:rPr>
        <w:t>Qualified Scheduling Entit</w:t>
      </w:r>
      <w:r w:rsidR="00025652">
        <w:rPr>
          <w:rFonts w:ascii="Times New Roman" w:hAnsi="Times New Roman" w:cs="Times New Roman"/>
        </w:rPr>
        <w:t xml:space="preserve">y </w:t>
      </w:r>
      <w:r w:rsidR="00025652" w:rsidRPr="001D6E36">
        <w:rPr>
          <w:rFonts w:ascii="Times New Roman" w:hAnsi="Times New Roman" w:cs="Times New Roman"/>
        </w:rPr>
        <w:t xml:space="preserve">(QSE) </w:t>
      </w:r>
      <w:r w:rsidR="00025652" w:rsidRPr="00025652">
        <w:rPr>
          <w:rFonts w:ascii="Times New Roman" w:hAnsi="Times New Roman" w:cs="Times New Roman"/>
        </w:rPr>
        <w:t>Managers Working Group (QMWG)</w:t>
      </w:r>
      <w:r w:rsidR="00FB7CEF">
        <w:rPr>
          <w:rFonts w:ascii="Times New Roman" w:hAnsi="Times New Roman" w:cs="Times New Roman"/>
        </w:rPr>
        <w:t xml:space="preserve"> meetings</w:t>
      </w:r>
      <w:r w:rsidR="008C047A">
        <w:rPr>
          <w:rFonts w:ascii="Times New Roman" w:hAnsi="Times New Roman" w:cs="Times New Roman"/>
        </w:rPr>
        <w:t xml:space="preserve">, </w:t>
      </w:r>
      <w:r w:rsidR="00C00443">
        <w:rPr>
          <w:rFonts w:ascii="Times New Roman" w:hAnsi="Times New Roman" w:cs="Times New Roman"/>
        </w:rPr>
        <w:t xml:space="preserve">but </w:t>
      </w:r>
      <w:r w:rsidR="007C28DB">
        <w:rPr>
          <w:rFonts w:ascii="Times New Roman" w:hAnsi="Times New Roman" w:cs="Times New Roman"/>
        </w:rPr>
        <w:t xml:space="preserve">suggested compromising by tabling for a </w:t>
      </w:r>
      <w:r w:rsidR="00A83912">
        <w:rPr>
          <w:rFonts w:ascii="Times New Roman" w:hAnsi="Times New Roman" w:cs="Times New Roman"/>
        </w:rPr>
        <w:t xml:space="preserve">limited time period.  </w:t>
      </w:r>
      <w:r>
        <w:rPr>
          <w:rFonts w:ascii="Times New Roman" w:hAnsi="Times New Roman" w:cs="Times New Roman"/>
          <w:b/>
        </w:rPr>
        <w:t xml:space="preserve">Mr. Goff moved to amend the motion to table NPRR826 for two months.  Mr. Barnes seconded the motion.  </w:t>
      </w:r>
      <w:r w:rsidR="002F0D2B">
        <w:rPr>
          <w:rFonts w:ascii="Times New Roman" w:hAnsi="Times New Roman" w:cs="Times New Roman"/>
        </w:rPr>
        <w:t xml:space="preserve">Market Participants further discussed the timeline.  </w:t>
      </w:r>
      <w:r w:rsidR="00270623" w:rsidRPr="00270623">
        <w:rPr>
          <w:rFonts w:ascii="Times New Roman" w:hAnsi="Times New Roman" w:cs="Times New Roman"/>
        </w:rPr>
        <w:t>Mr. Goff withdrew the motion</w:t>
      </w:r>
      <w:r w:rsidR="00270623">
        <w:rPr>
          <w:rFonts w:ascii="Times New Roman" w:hAnsi="Times New Roman" w:cs="Times New Roman"/>
          <w:b/>
        </w:rPr>
        <w:t xml:space="preserve">.  </w:t>
      </w:r>
      <w:r w:rsidR="00711AC3" w:rsidRPr="008555CA">
        <w:rPr>
          <w:rFonts w:ascii="Times New Roman" w:hAnsi="Times New Roman" w:cs="Times New Roman"/>
          <w:b/>
        </w:rPr>
        <w:t xml:space="preserve">The motion </w:t>
      </w:r>
      <w:r>
        <w:rPr>
          <w:rFonts w:ascii="Times New Roman" w:hAnsi="Times New Roman" w:cs="Times New Roman"/>
          <w:b/>
        </w:rPr>
        <w:t xml:space="preserve">to table NPRR826 </w:t>
      </w:r>
      <w:r w:rsidR="00711AC3" w:rsidRPr="008555CA">
        <w:rPr>
          <w:rFonts w:ascii="Times New Roman" w:hAnsi="Times New Roman" w:cs="Times New Roman"/>
          <w:b/>
        </w:rPr>
        <w:t xml:space="preserve">carried with one </w:t>
      </w:r>
      <w:r w:rsidR="00711AC3">
        <w:rPr>
          <w:rFonts w:ascii="Times New Roman" w:hAnsi="Times New Roman" w:cs="Times New Roman"/>
          <w:b/>
        </w:rPr>
        <w:t xml:space="preserve">abstention </w:t>
      </w:r>
      <w:r w:rsidR="00711AC3" w:rsidRPr="008555CA">
        <w:rPr>
          <w:rFonts w:ascii="Times New Roman" w:hAnsi="Times New Roman" w:cs="Times New Roman"/>
          <w:b/>
        </w:rPr>
        <w:t xml:space="preserve">from the </w:t>
      </w:r>
      <w:r w:rsidR="00711AC3">
        <w:rPr>
          <w:rFonts w:ascii="Times New Roman" w:hAnsi="Times New Roman" w:cs="Times New Roman"/>
          <w:b/>
        </w:rPr>
        <w:t xml:space="preserve">IPM (Morgan Stanley) </w:t>
      </w:r>
      <w:r w:rsidR="00711AC3" w:rsidRPr="008555CA">
        <w:rPr>
          <w:rFonts w:ascii="Times New Roman" w:hAnsi="Times New Roman" w:cs="Times New Roman"/>
          <w:b/>
        </w:rPr>
        <w:t>Market Segment</w:t>
      </w:r>
      <w:r w:rsidR="00711AC3">
        <w:rPr>
          <w:rFonts w:ascii="Times New Roman" w:hAnsi="Times New Roman" w:cs="Times New Roman"/>
          <w:b/>
        </w:rPr>
        <w:t>.</w:t>
      </w:r>
    </w:p>
    <w:p w:rsidR="00A83912" w:rsidRDefault="00A83912" w:rsidP="009E70CE">
      <w:pPr>
        <w:pStyle w:val="NoSpacing"/>
        <w:jc w:val="both"/>
        <w:rPr>
          <w:rFonts w:ascii="Times New Roman" w:hAnsi="Times New Roman" w:cs="Times New Roman"/>
        </w:rPr>
      </w:pPr>
    </w:p>
    <w:p w:rsidR="004B1D9A" w:rsidRDefault="004B1D9A" w:rsidP="009E70CE">
      <w:pPr>
        <w:pStyle w:val="NoSpacing"/>
        <w:jc w:val="both"/>
        <w:rPr>
          <w:rFonts w:ascii="Times New Roman" w:hAnsi="Times New Roman" w:cs="Times New Roman"/>
          <w:i/>
        </w:rPr>
      </w:pPr>
      <w:r w:rsidRPr="001D6E36">
        <w:rPr>
          <w:rFonts w:ascii="Times New Roman" w:hAnsi="Times New Roman" w:cs="Times New Roman"/>
          <w:i/>
        </w:rPr>
        <w:t>NPRR829, Incorporate Real-Time Non-Modeled Telemetered Net Generation by Load Zone into the Estimate of RTL</w:t>
      </w:r>
    </w:p>
    <w:p w:rsidR="00161B32" w:rsidRDefault="001D6E36" w:rsidP="009E70C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reviewed the 7/14/17 ERCOT comments and provided recommendations for the values of “x” and “y”</w:t>
      </w:r>
      <w:r w:rsidR="00E84DD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five as the minimum number of </w:t>
      </w:r>
      <w:r w:rsidRPr="001D6E36">
        <w:rPr>
          <w:rFonts w:ascii="Times New Roman" w:hAnsi="Times New Roman" w:cs="Times New Roman"/>
        </w:rPr>
        <w:t xml:space="preserve">QSEs </w:t>
      </w:r>
      <w:r w:rsidR="00696883">
        <w:rPr>
          <w:rFonts w:ascii="Times New Roman" w:hAnsi="Times New Roman" w:cs="Times New Roman"/>
        </w:rPr>
        <w:t xml:space="preserve">and 750 </w:t>
      </w:r>
      <w:r w:rsidR="00696883" w:rsidRPr="00E84DD3">
        <w:rPr>
          <w:rFonts w:ascii="Times New Roman" w:hAnsi="Times New Roman" w:cs="Times New Roman"/>
        </w:rPr>
        <w:t>megawatts (MW</w:t>
      </w:r>
      <w:r w:rsidR="00E84DD3" w:rsidRPr="00E84DD3">
        <w:rPr>
          <w:rFonts w:ascii="Times New Roman" w:hAnsi="Times New Roman" w:cs="Times New Roman"/>
        </w:rPr>
        <w:t>s</w:t>
      </w:r>
      <w:r w:rsidR="00696883" w:rsidRPr="00E84DD3">
        <w:rPr>
          <w:rFonts w:ascii="Times New Roman" w:hAnsi="Times New Roman" w:cs="Times New Roman"/>
        </w:rPr>
        <w:t xml:space="preserve">) </w:t>
      </w:r>
      <w:r w:rsidR="00E84DD3" w:rsidRPr="00E84DD3">
        <w:rPr>
          <w:rFonts w:ascii="Times New Roman" w:hAnsi="Times New Roman" w:cs="Times New Roman"/>
        </w:rPr>
        <w:t>ne</w:t>
      </w:r>
      <w:r w:rsidR="00E84DD3">
        <w:rPr>
          <w:rFonts w:ascii="Times New Roman" w:hAnsi="Times New Roman" w:cs="Times New Roman"/>
        </w:rPr>
        <w:t xml:space="preserve">cessary </w:t>
      </w:r>
      <w:r w:rsidR="00E84DD3" w:rsidRPr="00E84DD3">
        <w:rPr>
          <w:rFonts w:ascii="Times New Roman" w:hAnsi="Times New Roman" w:cs="Times New Roman"/>
        </w:rPr>
        <w:t xml:space="preserve">before the aggregate amount of net injection from Non-Modeled Generators that provide Real-Time telemetry to ERCOT can be posted to the Market Information System (MIS).  </w:t>
      </w:r>
    </w:p>
    <w:p w:rsidR="00F06C40" w:rsidRDefault="00F06C40" w:rsidP="009E70CE">
      <w:pPr>
        <w:pStyle w:val="NoSpacing"/>
        <w:jc w:val="both"/>
        <w:rPr>
          <w:rFonts w:ascii="Times New Roman" w:hAnsi="Times New Roman" w:cs="Times New Roman"/>
        </w:rPr>
      </w:pPr>
    </w:p>
    <w:p w:rsidR="001D6E36" w:rsidRPr="001D6E36" w:rsidRDefault="001D6E36" w:rsidP="001D6E36">
      <w:pPr>
        <w:pStyle w:val="NoSpacing"/>
        <w:jc w:val="both"/>
        <w:rPr>
          <w:rFonts w:ascii="Times New Roman" w:hAnsi="Times New Roman" w:cs="Times New Roman"/>
          <w:b/>
        </w:rPr>
      </w:pPr>
      <w:r w:rsidRPr="001D6E36">
        <w:rPr>
          <w:rFonts w:ascii="Times New Roman" w:hAnsi="Times New Roman" w:cs="Times New Roman"/>
          <w:b/>
        </w:rPr>
        <w:t>Mr. Barnes moved to recommend approval of NPRR829 as amended by the 7/14/17 ERCOT comments and as revised by PRS.  Mr. Greer seconded the motion.  The motion carried with one abstention from the Consumer (Occidental</w:t>
      </w:r>
      <w:r w:rsidR="00C302A9">
        <w:rPr>
          <w:rFonts w:ascii="Times New Roman" w:hAnsi="Times New Roman" w:cs="Times New Roman"/>
          <w:b/>
        </w:rPr>
        <w:t xml:space="preserve"> Chemical</w:t>
      </w:r>
      <w:r w:rsidRPr="001D6E36">
        <w:rPr>
          <w:rFonts w:ascii="Times New Roman" w:hAnsi="Times New Roman" w:cs="Times New Roman"/>
          <w:b/>
        </w:rPr>
        <w:t xml:space="preserve">) Market Segment.   </w:t>
      </w:r>
    </w:p>
    <w:p w:rsidR="001D6E36" w:rsidRPr="001D6E36" w:rsidRDefault="001D6E36" w:rsidP="001D6E36">
      <w:pPr>
        <w:pStyle w:val="NoSpacing"/>
        <w:jc w:val="both"/>
        <w:rPr>
          <w:rFonts w:ascii="Times New Roman" w:hAnsi="Times New Roman" w:cs="Times New Roman"/>
          <w:b/>
        </w:rPr>
      </w:pPr>
    </w:p>
    <w:p w:rsidR="004B1D9A" w:rsidRDefault="004B1D9A" w:rsidP="009E70CE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>NPRR832, Disallow PTP Obligation Bids and DAM Energy Bids that Sink at Private Use Network Settlement Points Without a Load Distribution Factor – URGENT</w:t>
      </w:r>
    </w:p>
    <w:p w:rsidR="00E45D8D" w:rsidRPr="00E45D8D" w:rsidRDefault="00E45D8D" w:rsidP="009E70C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7/13/17 WMS comments.  </w:t>
      </w:r>
    </w:p>
    <w:p w:rsidR="00E45D8D" w:rsidRDefault="00E45D8D" w:rsidP="009E70CE">
      <w:pPr>
        <w:pStyle w:val="NoSpacing"/>
        <w:jc w:val="both"/>
        <w:rPr>
          <w:rFonts w:ascii="Times New Roman" w:hAnsi="Times New Roman" w:cs="Times New Roman"/>
          <w:i/>
        </w:rPr>
      </w:pPr>
    </w:p>
    <w:p w:rsidR="00E45D8D" w:rsidRPr="00E45D8D" w:rsidRDefault="00E45D8D" w:rsidP="00E45D8D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Ricketts moved to table NPRR832 until November 2017.  Mr. Barnes seconded the motion.  </w:t>
      </w:r>
      <w:r w:rsidRPr="00E45D8D">
        <w:rPr>
          <w:rFonts w:ascii="Times New Roman" w:hAnsi="Times New Roman" w:cs="Times New Roman"/>
          <w:b/>
        </w:rPr>
        <w:t>The motion carried unanimously.</w:t>
      </w:r>
    </w:p>
    <w:p w:rsidR="004B1D9A" w:rsidRDefault="004B1D9A" w:rsidP="009E70CE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lastRenderedPageBreak/>
        <w:t>NPRR833, Modify PTP Obligation Bid Clearing Change</w:t>
      </w:r>
    </w:p>
    <w:p w:rsidR="00453687" w:rsidRPr="00E45D8D" w:rsidRDefault="00453687" w:rsidP="00453687">
      <w:pPr>
        <w:pStyle w:val="NoSpacing"/>
        <w:jc w:val="both"/>
        <w:rPr>
          <w:rFonts w:ascii="Times New Roman" w:hAnsi="Times New Roman" w:cs="Times New Roman"/>
          <w:b/>
        </w:rPr>
      </w:pPr>
      <w:r w:rsidRPr="00D02F90">
        <w:rPr>
          <w:rFonts w:ascii="Times New Roman" w:hAnsi="Times New Roman" w:cs="Times New Roman"/>
          <w:b/>
        </w:rPr>
        <w:t xml:space="preserve">Mr. Goff moved to grant NPRR833 Urgent status.  Mr. Greer seconded the motion.  </w:t>
      </w:r>
      <w:r w:rsidRPr="00E45D8D">
        <w:rPr>
          <w:rFonts w:ascii="Times New Roman" w:hAnsi="Times New Roman" w:cs="Times New Roman"/>
          <w:b/>
        </w:rPr>
        <w:t>The motion carried unanimously.</w:t>
      </w:r>
    </w:p>
    <w:p w:rsidR="00453687" w:rsidRDefault="00453687" w:rsidP="009E70CE">
      <w:pPr>
        <w:pStyle w:val="NoSpacing"/>
        <w:jc w:val="both"/>
        <w:rPr>
          <w:rFonts w:ascii="Times New Roman" w:hAnsi="Times New Roman" w:cs="Times New Roman"/>
        </w:rPr>
      </w:pPr>
    </w:p>
    <w:p w:rsidR="00D02F90" w:rsidRDefault="00D02F90" w:rsidP="009E70C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Impact Analysis for NPRR833.  In response to Market Participant questions, Carrie Bivens stated </w:t>
      </w:r>
      <w:r w:rsidR="0037253E">
        <w:rPr>
          <w:rFonts w:ascii="Times New Roman" w:hAnsi="Times New Roman" w:cs="Times New Roman"/>
        </w:rPr>
        <w:t xml:space="preserve">the high cost to implement NRRR833 is due to the contractual obligations for a guaranteed number of hours with the vendor.  </w:t>
      </w:r>
      <w:r>
        <w:rPr>
          <w:rFonts w:ascii="Times New Roman" w:hAnsi="Times New Roman" w:cs="Times New Roman"/>
        </w:rPr>
        <w:t xml:space="preserve">Market Participants requested </w:t>
      </w:r>
      <w:r w:rsidR="009C5C86">
        <w:rPr>
          <w:rFonts w:ascii="Times New Roman" w:hAnsi="Times New Roman" w:cs="Times New Roman"/>
        </w:rPr>
        <w:t xml:space="preserve">ERCOT update the Impact Analysis </w:t>
      </w:r>
      <w:r>
        <w:rPr>
          <w:rFonts w:ascii="Times New Roman" w:hAnsi="Times New Roman" w:cs="Times New Roman"/>
        </w:rPr>
        <w:t xml:space="preserve">to </w:t>
      </w:r>
      <w:r w:rsidR="009C5C86">
        <w:rPr>
          <w:rFonts w:ascii="Times New Roman" w:hAnsi="Times New Roman" w:cs="Times New Roman"/>
        </w:rPr>
        <w:t xml:space="preserve">reflect </w:t>
      </w:r>
      <w:r w:rsidR="00085D49">
        <w:rPr>
          <w:rFonts w:ascii="Times New Roman" w:hAnsi="Times New Roman" w:cs="Times New Roman"/>
        </w:rPr>
        <w:t>committed vendor costs</w:t>
      </w:r>
      <w:r w:rsidR="009C5C86">
        <w:rPr>
          <w:rFonts w:ascii="Times New Roman" w:hAnsi="Times New Roman" w:cs="Times New Roman"/>
        </w:rPr>
        <w:t>.  Market Partic</w:t>
      </w:r>
      <w:r w:rsidR="0037253E">
        <w:rPr>
          <w:rFonts w:ascii="Times New Roman" w:hAnsi="Times New Roman" w:cs="Times New Roman"/>
        </w:rPr>
        <w:t>i</w:t>
      </w:r>
      <w:r w:rsidR="009C5C86">
        <w:rPr>
          <w:rFonts w:ascii="Times New Roman" w:hAnsi="Times New Roman" w:cs="Times New Roman"/>
        </w:rPr>
        <w:t xml:space="preserve">pants further requested to </w:t>
      </w:r>
      <w:r>
        <w:rPr>
          <w:rFonts w:ascii="Times New Roman" w:hAnsi="Times New Roman" w:cs="Times New Roman"/>
        </w:rPr>
        <w:t xml:space="preserve">review </w:t>
      </w:r>
      <w:r w:rsidR="0037253E">
        <w:rPr>
          <w:rFonts w:ascii="Times New Roman" w:hAnsi="Times New Roman" w:cs="Times New Roman"/>
        </w:rPr>
        <w:t xml:space="preserve">the process for recording </w:t>
      </w:r>
      <w:r w:rsidR="00085D49">
        <w:rPr>
          <w:rFonts w:ascii="Times New Roman" w:hAnsi="Times New Roman" w:cs="Times New Roman"/>
        </w:rPr>
        <w:t xml:space="preserve">committed vendor </w:t>
      </w:r>
      <w:r w:rsidR="0037253E">
        <w:rPr>
          <w:rFonts w:ascii="Times New Roman" w:hAnsi="Times New Roman" w:cs="Times New Roman"/>
        </w:rPr>
        <w:t xml:space="preserve">costs in the Impact Analysis at the </w:t>
      </w:r>
      <w:r>
        <w:rPr>
          <w:rFonts w:ascii="Times New Roman" w:hAnsi="Times New Roman" w:cs="Times New Roman"/>
        </w:rPr>
        <w:t xml:space="preserve">August 11, 2017 PRS meeting.  </w:t>
      </w:r>
      <w:r w:rsidR="003A4BA9">
        <w:rPr>
          <w:rFonts w:ascii="Times New Roman" w:hAnsi="Times New Roman" w:cs="Times New Roman"/>
        </w:rPr>
        <w:t xml:space="preserve">Mr. Anderson offered priority and rank options for PRS consideration.  </w:t>
      </w:r>
    </w:p>
    <w:p w:rsidR="00D02F90" w:rsidRDefault="00D02F90" w:rsidP="00D02F9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D02F90" w:rsidRPr="00C763C8" w:rsidRDefault="00D02F90" w:rsidP="00D02F90">
      <w:pPr>
        <w:pStyle w:val="NoSpacing"/>
        <w:jc w:val="both"/>
        <w:rPr>
          <w:rFonts w:ascii="Times New Roman" w:hAnsi="Times New Roman" w:cs="Times New Roman"/>
          <w:b/>
        </w:rPr>
      </w:pPr>
      <w:r w:rsidRPr="00453687">
        <w:rPr>
          <w:rFonts w:ascii="Times New Roman" w:hAnsi="Times New Roman" w:cs="Times New Roman"/>
          <w:b/>
        </w:rPr>
        <w:t xml:space="preserve">Mr. Greer moved to recommend approval of NPRR833 as amended by the 6/29/17 ERCOT comments with a recommended priority </w:t>
      </w:r>
      <w:r w:rsidRPr="00C763C8">
        <w:rPr>
          <w:rFonts w:ascii="Times New Roman" w:hAnsi="Times New Roman" w:cs="Times New Roman"/>
          <w:b/>
        </w:rPr>
        <w:t xml:space="preserve">of 2017 and a rank of </w:t>
      </w:r>
      <w:r>
        <w:rPr>
          <w:rFonts w:ascii="Times New Roman" w:hAnsi="Times New Roman" w:cs="Times New Roman"/>
          <w:b/>
        </w:rPr>
        <w:t>1945</w:t>
      </w:r>
      <w:r w:rsidR="009C5C86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and to forward to TAC.  Mr. </w:t>
      </w:r>
      <w:r w:rsidR="00453687">
        <w:rPr>
          <w:rFonts w:ascii="Times New Roman" w:hAnsi="Times New Roman" w:cs="Times New Roman"/>
          <w:b/>
        </w:rPr>
        <w:t xml:space="preserve">Goff </w:t>
      </w:r>
      <w:r w:rsidRPr="00C763C8">
        <w:rPr>
          <w:rFonts w:ascii="Times New Roman" w:hAnsi="Times New Roman" w:cs="Times New Roman"/>
          <w:b/>
        </w:rPr>
        <w:t>seconded the motion.  The motion carried unanimously.</w:t>
      </w:r>
    </w:p>
    <w:p w:rsidR="00D02F90" w:rsidRPr="00D02F90" w:rsidRDefault="00D02F90" w:rsidP="009E70CE">
      <w:pPr>
        <w:pStyle w:val="NoSpacing"/>
        <w:jc w:val="both"/>
        <w:rPr>
          <w:rFonts w:ascii="Times New Roman" w:hAnsi="Times New Roman" w:cs="Times New Roman"/>
        </w:rPr>
      </w:pPr>
    </w:p>
    <w:p w:rsidR="004B1D9A" w:rsidRPr="004B1D9A" w:rsidRDefault="004B1D9A" w:rsidP="009E70CE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>SCR791, Correction of 60-day SCED GRD Disclosure Report</w:t>
      </w:r>
    </w:p>
    <w:p w:rsidR="00460867" w:rsidRPr="00C763C8" w:rsidRDefault="00460867" w:rsidP="00460867">
      <w:pPr>
        <w:pStyle w:val="NoSpacing"/>
        <w:jc w:val="both"/>
        <w:rPr>
          <w:rFonts w:ascii="Times New Roman" w:hAnsi="Times New Roman" w:cs="Times New Roman"/>
          <w:b/>
        </w:rPr>
      </w:pPr>
      <w:r w:rsidRPr="00460867">
        <w:rPr>
          <w:rFonts w:ascii="Times New Roman" w:hAnsi="Times New Roman" w:cs="Times New Roman"/>
          <w:b/>
        </w:rPr>
        <w:t xml:space="preserve">Mr. Greer moved to recommend approval of SCR791 as submitted.  Mr. Burke </w:t>
      </w:r>
      <w:r w:rsidRPr="00C763C8">
        <w:rPr>
          <w:rFonts w:ascii="Times New Roman" w:hAnsi="Times New Roman" w:cs="Times New Roman"/>
          <w:b/>
        </w:rPr>
        <w:t>seconded the motion.  The motion carried unanimously.</w:t>
      </w:r>
    </w:p>
    <w:p w:rsidR="009E70CE" w:rsidRDefault="009E70CE" w:rsidP="00521ED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110AFF" w:rsidRDefault="00110AFF" w:rsidP="00521ED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:rsidR="00CC228B" w:rsidRPr="004B1D9A" w:rsidRDefault="00CC228B" w:rsidP="0003259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B1D9A">
        <w:rPr>
          <w:rFonts w:ascii="Times New Roman" w:hAnsi="Times New Roman" w:cs="Times New Roman"/>
          <w:u w:val="single"/>
        </w:rPr>
        <w:t>Review of Revision Request Language (see Key Documents)</w:t>
      </w:r>
    </w:p>
    <w:p w:rsidR="004B1D9A" w:rsidRDefault="004B1D9A" w:rsidP="000741DE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4B1D9A">
        <w:rPr>
          <w:rFonts w:ascii="Times New Roman" w:hAnsi="Times New Roman" w:cs="Times New Roman"/>
          <w:i/>
        </w:rPr>
        <w:t>NPRR834, Clarifications for Repossessions of CRRs by ERCOT</w:t>
      </w:r>
    </w:p>
    <w:p w:rsidR="00025652" w:rsidRPr="00025652" w:rsidRDefault="00025652" w:rsidP="00025652">
      <w:pPr>
        <w:pStyle w:val="NoSpacing"/>
        <w:jc w:val="both"/>
        <w:rPr>
          <w:rFonts w:ascii="Times New Roman" w:hAnsi="Times New Roman" w:cs="Times New Roman"/>
          <w:b/>
        </w:rPr>
      </w:pPr>
      <w:r w:rsidRPr="00025652">
        <w:rPr>
          <w:rFonts w:ascii="Times New Roman" w:hAnsi="Times New Roman" w:cs="Times New Roman"/>
          <w:b/>
        </w:rPr>
        <w:t xml:space="preserve">Mr. Greer moved to table NPRR834 </w:t>
      </w:r>
      <w:del w:id="0" w:author="Suzy Clifton " w:date="2017-08-10T17:46:00Z">
        <w:r w:rsidRPr="00025652" w:rsidDel="00B36B07">
          <w:rPr>
            <w:rFonts w:ascii="Times New Roman" w:hAnsi="Times New Roman" w:cs="Times New Roman"/>
            <w:b/>
          </w:rPr>
          <w:delText xml:space="preserve">for one month </w:delText>
        </w:r>
      </w:del>
      <w:bookmarkStart w:id="1" w:name="_GoBack"/>
      <w:bookmarkEnd w:id="1"/>
      <w:r w:rsidRPr="00025652">
        <w:rPr>
          <w:rFonts w:ascii="Times New Roman" w:hAnsi="Times New Roman" w:cs="Times New Roman"/>
          <w:b/>
        </w:rPr>
        <w:t>and refer the issue to WMS.  Mr.  Burke seconded the motion.  The motion carried unanimously.</w:t>
      </w:r>
    </w:p>
    <w:p w:rsidR="00025652" w:rsidRDefault="00025652" w:rsidP="000741DE">
      <w:pPr>
        <w:pStyle w:val="NoSpacing"/>
        <w:jc w:val="both"/>
        <w:rPr>
          <w:rFonts w:ascii="Times New Roman" w:hAnsi="Times New Roman" w:cs="Times New Roman"/>
          <w:i/>
        </w:rPr>
      </w:pPr>
    </w:p>
    <w:p w:rsidR="004B1D9A" w:rsidRDefault="004B1D9A" w:rsidP="000741DE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>NPRR835, Removing the Capacity Limits from Resources Providing Fast Responding Regulation Service (FRRS)</w:t>
      </w:r>
    </w:p>
    <w:p w:rsidR="00025652" w:rsidRPr="007F2292" w:rsidRDefault="00025652" w:rsidP="000741DE">
      <w:pPr>
        <w:pStyle w:val="NoSpacing"/>
        <w:jc w:val="both"/>
        <w:rPr>
          <w:rFonts w:ascii="Times New Roman" w:hAnsi="Times New Roman" w:cs="Times New Roman"/>
        </w:rPr>
      </w:pPr>
      <w:r w:rsidRPr="008B2B3B">
        <w:rPr>
          <w:rFonts w:ascii="Times New Roman" w:hAnsi="Times New Roman" w:cs="Times New Roman"/>
        </w:rPr>
        <w:t>Steven</w:t>
      </w:r>
      <w:r>
        <w:rPr>
          <w:rFonts w:ascii="Times New Roman" w:hAnsi="Times New Roman" w:cs="Times New Roman"/>
        </w:rPr>
        <w:t xml:space="preserve"> Moss reviewed NPRR835 and stated E.ON supports the 7</w:t>
      </w:r>
      <w:r w:rsidR="007F2292">
        <w:rPr>
          <w:rFonts w:ascii="Times New Roman" w:hAnsi="Times New Roman" w:cs="Times New Roman"/>
        </w:rPr>
        <w:t xml:space="preserve">/11/17 ERCOT comments.  Market Participants expressed support for the concept of moving the MW capacity limits </w:t>
      </w:r>
      <w:r w:rsidR="007F2292" w:rsidRPr="007F2292">
        <w:rPr>
          <w:rFonts w:ascii="Times New Roman" w:hAnsi="Times New Roman" w:cs="Times New Roman"/>
        </w:rPr>
        <w:t>of Resources providing Fast Responding Regulation Service Up (FRRS-Up) and Fast Responding Regulation Service Down (FRRS-Down)</w:t>
      </w:r>
      <w:r w:rsidR="007F2292">
        <w:rPr>
          <w:rFonts w:ascii="Times New Roman" w:hAnsi="Times New Roman" w:cs="Times New Roman"/>
        </w:rPr>
        <w:t xml:space="preserve"> from the Protocols to the </w:t>
      </w:r>
      <w:r w:rsidR="007F2292" w:rsidRPr="007F2292">
        <w:rPr>
          <w:rFonts w:ascii="Times New Roman" w:hAnsi="Times New Roman" w:cs="Times New Roman"/>
        </w:rPr>
        <w:t xml:space="preserve">Ancillary Service </w:t>
      </w:r>
      <w:r w:rsidR="00C26430">
        <w:rPr>
          <w:rFonts w:ascii="Times New Roman" w:hAnsi="Times New Roman" w:cs="Times New Roman"/>
        </w:rPr>
        <w:t>M</w:t>
      </w:r>
      <w:r w:rsidR="007F2292">
        <w:rPr>
          <w:rFonts w:ascii="Times New Roman" w:hAnsi="Times New Roman" w:cs="Times New Roman"/>
        </w:rPr>
        <w:t xml:space="preserve">ethodology; but requested additional review by the </w:t>
      </w:r>
      <w:r w:rsidR="007F2292" w:rsidRPr="007F2292">
        <w:rPr>
          <w:rFonts w:ascii="Times New Roman" w:hAnsi="Times New Roman" w:cs="Times New Roman"/>
        </w:rPr>
        <w:t>Reliability and Operations Subcommittee (ROS)</w:t>
      </w:r>
      <w:r w:rsidR="00AD5E6B">
        <w:rPr>
          <w:rFonts w:ascii="Times New Roman" w:hAnsi="Times New Roman" w:cs="Times New Roman"/>
        </w:rPr>
        <w:t xml:space="preserve"> and WMS</w:t>
      </w:r>
      <w:r w:rsidR="007F2292" w:rsidRPr="007F2292">
        <w:rPr>
          <w:rFonts w:ascii="Times New Roman" w:hAnsi="Times New Roman" w:cs="Times New Roman"/>
        </w:rPr>
        <w:t xml:space="preserve">. </w:t>
      </w:r>
    </w:p>
    <w:p w:rsidR="007F2292" w:rsidRDefault="007F2292" w:rsidP="000741DE">
      <w:pPr>
        <w:pStyle w:val="NoSpacing"/>
        <w:jc w:val="both"/>
        <w:rPr>
          <w:rFonts w:ascii="Times New Roman" w:hAnsi="Times New Roman" w:cs="Times New Roman"/>
        </w:rPr>
      </w:pPr>
    </w:p>
    <w:p w:rsidR="00FD1C90" w:rsidRPr="00025652" w:rsidRDefault="00FD1C90" w:rsidP="00FD1C90">
      <w:pPr>
        <w:pStyle w:val="NoSpacing"/>
        <w:jc w:val="both"/>
        <w:rPr>
          <w:rFonts w:ascii="Times New Roman" w:hAnsi="Times New Roman" w:cs="Times New Roman"/>
          <w:b/>
        </w:rPr>
      </w:pPr>
      <w:r w:rsidRPr="00025652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Ricketts </w:t>
      </w:r>
      <w:r w:rsidRPr="00025652">
        <w:rPr>
          <w:rFonts w:ascii="Times New Roman" w:hAnsi="Times New Roman" w:cs="Times New Roman"/>
          <w:b/>
        </w:rPr>
        <w:t>moved to table NPRR83</w:t>
      </w:r>
      <w:r>
        <w:rPr>
          <w:rFonts w:ascii="Times New Roman" w:hAnsi="Times New Roman" w:cs="Times New Roman"/>
          <w:b/>
        </w:rPr>
        <w:t>5</w:t>
      </w:r>
      <w:r w:rsidRPr="0002565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an</w:t>
      </w:r>
      <w:r w:rsidRPr="00025652">
        <w:rPr>
          <w:rFonts w:ascii="Times New Roman" w:hAnsi="Times New Roman" w:cs="Times New Roman"/>
          <w:b/>
        </w:rPr>
        <w:t xml:space="preserve">d refer the issue to </w:t>
      </w:r>
      <w:r>
        <w:rPr>
          <w:rFonts w:ascii="Times New Roman" w:hAnsi="Times New Roman" w:cs="Times New Roman"/>
          <w:b/>
        </w:rPr>
        <w:t>ROS</w:t>
      </w:r>
      <w:r w:rsidR="00AD5E6B">
        <w:rPr>
          <w:rFonts w:ascii="Times New Roman" w:hAnsi="Times New Roman" w:cs="Times New Roman"/>
          <w:b/>
        </w:rPr>
        <w:t xml:space="preserve"> and WMS</w:t>
      </w:r>
      <w:r>
        <w:rPr>
          <w:rFonts w:ascii="Times New Roman" w:hAnsi="Times New Roman" w:cs="Times New Roman"/>
          <w:b/>
        </w:rPr>
        <w:t xml:space="preserve">.  Ms. Trevino </w:t>
      </w:r>
      <w:r w:rsidRPr="00025652">
        <w:rPr>
          <w:rFonts w:ascii="Times New Roman" w:hAnsi="Times New Roman" w:cs="Times New Roman"/>
          <w:b/>
        </w:rPr>
        <w:t>seconded the motion.  The motion carried unanimously.</w:t>
      </w:r>
    </w:p>
    <w:p w:rsidR="00FD1C90" w:rsidRPr="00025652" w:rsidRDefault="00FD1C90" w:rsidP="000741DE">
      <w:pPr>
        <w:pStyle w:val="NoSpacing"/>
        <w:jc w:val="both"/>
        <w:rPr>
          <w:rFonts w:ascii="Times New Roman" w:hAnsi="Times New Roman" w:cs="Times New Roman"/>
        </w:rPr>
      </w:pPr>
    </w:p>
    <w:p w:rsidR="004B1D9A" w:rsidRDefault="004B1D9A" w:rsidP="000741DE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>NPRR836, Incorporation of Other Binding Document Forms into Protocol Section 23</w:t>
      </w:r>
    </w:p>
    <w:p w:rsidR="009C0876" w:rsidRPr="009C0876" w:rsidRDefault="00A63BF3" w:rsidP="000741D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Some </w:t>
      </w:r>
      <w:r w:rsidR="00A75DD9">
        <w:rPr>
          <w:rFonts w:ascii="Times New Roman" w:hAnsi="Times New Roman" w:cs="Times New Roman"/>
        </w:rPr>
        <w:t xml:space="preserve">Market Participants expressed support for NPRR836, </w:t>
      </w:r>
      <w:r w:rsidR="00A75DD9" w:rsidRPr="009C0876">
        <w:rPr>
          <w:rFonts w:ascii="Times New Roman" w:hAnsi="Times New Roman" w:cs="Times New Roman"/>
        </w:rPr>
        <w:t xml:space="preserve">noting the improvements in transparency and efficiency and the ability to utilize the Administrative NPRR process for </w:t>
      </w:r>
      <w:r w:rsidR="009C0876" w:rsidRPr="009C0876">
        <w:rPr>
          <w:rFonts w:ascii="Times New Roman" w:hAnsi="Times New Roman" w:cs="Times New Roman"/>
        </w:rPr>
        <w:t>c</w:t>
      </w:r>
      <w:r w:rsidR="00A75DD9" w:rsidRPr="009C0876">
        <w:rPr>
          <w:rFonts w:ascii="Times New Roman" w:hAnsi="Times New Roman" w:cs="Times New Roman"/>
        </w:rPr>
        <w:t>hanges</w:t>
      </w:r>
      <w:r w:rsidR="00110AFF">
        <w:rPr>
          <w:rFonts w:ascii="Times New Roman" w:hAnsi="Times New Roman" w:cs="Times New Roman"/>
        </w:rPr>
        <w:t xml:space="preserve">.  </w:t>
      </w:r>
      <w:r w:rsidRPr="009C0876">
        <w:rPr>
          <w:rFonts w:ascii="Times New Roman" w:hAnsi="Times New Roman" w:cs="Times New Roman"/>
        </w:rPr>
        <w:t xml:space="preserve">Other Market Participants expressed concern for </w:t>
      </w:r>
      <w:r w:rsidR="009C0876" w:rsidRPr="009C0876">
        <w:rPr>
          <w:rFonts w:ascii="Times New Roman" w:hAnsi="Times New Roman" w:cs="Times New Roman"/>
        </w:rPr>
        <w:t xml:space="preserve">bypassing the formal stakeholder review process. </w:t>
      </w:r>
      <w:r w:rsidR="009C0876">
        <w:rPr>
          <w:rFonts w:ascii="Times New Roman" w:hAnsi="Times New Roman" w:cs="Times New Roman"/>
        </w:rPr>
        <w:t xml:space="preserve"> </w:t>
      </w:r>
      <w:r w:rsidRPr="009C0876">
        <w:rPr>
          <w:rFonts w:ascii="Times New Roman" w:hAnsi="Times New Roman" w:cs="Times New Roman"/>
        </w:rPr>
        <w:t xml:space="preserve">Cory Phillips reviewed the </w:t>
      </w:r>
      <w:r w:rsidR="009C0876" w:rsidRPr="009C0876">
        <w:rPr>
          <w:rFonts w:ascii="Times New Roman" w:hAnsi="Times New Roman" w:cs="Times New Roman"/>
        </w:rPr>
        <w:t xml:space="preserve">stakeholder process for </w:t>
      </w:r>
      <w:r w:rsidR="00110AFF">
        <w:rPr>
          <w:rFonts w:ascii="Times New Roman" w:hAnsi="Times New Roman" w:cs="Times New Roman"/>
        </w:rPr>
        <w:t>A</w:t>
      </w:r>
      <w:r w:rsidR="009C0876" w:rsidRPr="009C0876">
        <w:rPr>
          <w:rFonts w:ascii="Times New Roman" w:hAnsi="Times New Roman" w:cs="Times New Roman"/>
        </w:rPr>
        <w:t xml:space="preserve">dministrative Revision Requests.  </w:t>
      </w:r>
    </w:p>
    <w:p w:rsidR="009C0876" w:rsidRDefault="009C0876" w:rsidP="00A75DD9">
      <w:pPr>
        <w:pStyle w:val="NoSpacing"/>
        <w:jc w:val="both"/>
        <w:rPr>
          <w:rFonts w:ascii="Times New Roman" w:hAnsi="Times New Roman" w:cs="Times New Roman"/>
          <w:b/>
        </w:rPr>
      </w:pPr>
    </w:p>
    <w:p w:rsidR="00A75DD9" w:rsidRPr="00A75DD9" w:rsidRDefault="00A75DD9" w:rsidP="00A75DD9">
      <w:pPr>
        <w:pStyle w:val="NoSpacing"/>
        <w:jc w:val="both"/>
        <w:rPr>
          <w:rFonts w:ascii="Times New Roman" w:hAnsi="Times New Roman" w:cs="Times New Roman"/>
          <w:b/>
        </w:rPr>
      </w:pPr>
      <w:r w:rsidRPr="00A75DD9">
        <w:rPr>
          <w:rFonts w:ascii="Times New Roman" w:hAnsi="Times New Roman" w:cs="Times New Roman"/>
          <w:b/>
        </w:rPr>
        <w:t xml:space="preserve">Mr. Goff moved to </w:t>
      </w:r>
      <w:r>
        <w:rPr>
          <w:rFonts w:ascii="Times New Roman" w:hAnsi="Times New Roman" w:cs="Times New Roman"/>
          <w:b/>
        </w:rPr>
        <w:t xml:space="preserve">recommend approval of </w:t>
      </w:r>
      <w:r w:rsidRPr="00A75DD9">
        <w:rPr>
          <w:rFonts w:ascii="Times New Roman" w:hAnsi="Times New Roman" w:cs="Times New Roman"/>
          <w:b/>
        </w:rPr>
        <w:t xml:space="preserve">NPRR836 as submitted.  Adrianne Brandt seconded the motion. </w:t>
      </w:r>
      <w:r w:rsidR="00077114">
        <w:rPr>
          <w:rFonts w:ascii="Times New Roman" w:hAnsi="Times New Roman" w:cs="Times New Roman"/>
          <w:b/>
        </w:rPr>
        <w:t xml:space="preserve"> </w:t>
      </w:r>
      <w:r w:rsidR="00077114" w:rsidRPr="001D6E36">
        <w:rPr>
          <w:rFonts w:ascii="Times New Roman" w:hAnsi="Times New Roman" w:cs="Times New Roman"/>
          <w:b/>
        </w:rPr>
        <w:t xml:space="preserve">The motion carried with one </w:t>
      </w:r>
      <w:r w:rsidR="00077114">
        <w:rPr>
          <w:rFonts w:ascii="Times New Roman" w:hAnsi="Times New Roman" w:cs="Times New Roman"/>
          <w:b/>
        </w:rPr>
        <w:t xml:space="preserve">objection </w:t>
      </w:r>
      <w:r w:rsidR="00077114" w:rsidRPr="001D6E36">
        <w:rPr>
          <w:rFonts w:ascii="Times New Roman" w:hAnsi="Times New Roman" w:cs="Times New Roman"/>
          <w:b/>
        </w:rPr>
        <w:t xml:space="preserve">from the </w:t>
      </w:r>
      <w:r w:rsidR="00077114">
        <w:rPr>
          <w:rFonts w:ascii="Times New Roman" w:hAnsi="Times New Roman" w:cs="Times New Roman"/>
          <w:b/>
        </w:rPr>
        <w:t xml:space="preserve">IPM </w:t>
      </w:r>
      <w:r w:rsidR="00077114" w:rsidRPr="001D6E36">
        <w:rPr>
          <w:rFonts w:ascii="Times New Roman" w:hAnsi="Times New Roman" w:cs="Times New Roman"/>
          <w:b/>
        </w:rPr>
        <w:t>(</w:t>
      </w:r>
      <w:r w:rsidR="00077114">
        <w:rPr>
          <w:rFonts w:ascii="Times New Roman" w:hAnsi="Times New Roman" w:cs="Times New Roman"/>
          <w:b/>
        </w:rPr>
        <w:t>Morgan Stanley</w:t>
      </w:r>
      <w:r w:rsidR="00077114" w:rsidRPr="001D6E36">
        <w:rPr>
          <w:rFonts w:ascii="Times New Roman" w:hAnsi="Times New Roman" w:cs="Times New Roman"/>
          <w:b/>
        </w:rPr>
        <w:t xml:space="preserve">) Market Segment.   </w:t>
      </w:r>
    </w:p>
    <w:p w:rsidR="00A75DD9" w:rsidRDefault="00A75DD9" w:rsidP="000741DE">
      <w:pPr>
        <w:pStyle w:val="NoSpacing"/>
        <w:jc w:val="both"/>
        <w:rPr>
          <w:rFonts w:ascii="Times New Roman" w:hAnsi="Times New Roman" w:cs="Times New Roman"/>
          <w:i/>
        </w:rPr>
      </w:pPr>
    </w:p>
    <w:p w:rsidR="00C302A9" w:rsidRDefault="00C302A9" w:rsidP="000741DE">
      <w:pPr>
        <w:pStyle w:val="NoSpacing"/>
        <w:jc w:val="both"/>
        <w:rPr>
          <w:rFonts w:ascii="Times New Roman" w:hAnsi="Times New Roman" w:cs="Times New Roman"/>
          <w:i/>
        </w:rPr>
      </w:pPr>
    </w:p>
    <w:p w:rsidR="004B1D9A" w:rsidRDefault="004B1D9A" w:rsidP="000741DE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>NPRR837, Regional Planning Group (RPG) Process Reform</w:t>
      </w:r>
    </w:p>
    <w:p w:rsidR="003B72F7" w:rsidRDefault="00A26B2B" w:rsidP="003B72F7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3B72F7" w:rsidRPr="003B72F7">
        <w:rPr>
          <w:rFonts w:ascii="Times New Roman" w:hAnsi="Times New Roman" w:cs="Times New Roman"/>
          <w:b/>
        </w:rPr>
        <w:t xml:space="preserve">Peters moved to table NPRR837 and refer the </w:t>
      </w:r>
      <w:r w:rsidR="003B72F7" w:rsidRPr="00025652">
        <w:rPr>
          <w:rFonts w:ascii="Times New Roman" w:hAnsi="Times New Roman" w:cs="Times New Roman"/>
          <w:b/>
        </w:rPr>
        <w:t xml:space="preserve">issue to </w:t>
      </w:r>
      <w:r w:rsidR="003B72F7">
        <w:rPr>
          <w:rFonts w:ascii="Times New Roman" w:hAnsi="Times New Roman" w:cs="Times New Roman"/>
          <w:b/>
        </w:rPr>
        <w:t xml:space="preserve">ROS and WMS.  Mr. Barnes </w:t>
      </w:r>
      <w:r w:rsidR="003B72F7" w:rsidRPr="00025652">
        <w:rPr>
          <w:rFonts w:ascii="Times New Roman" w:hAnsi="Times New Roman" w:cs="Times New Roman"/>
          <w:b/>
        </w:rPr>
        <w:t>seconded the motion.  The motion carried unanimously.</w:t>
      </w:r>
    </w:p>
    <w:p w:rsidR="00C87659" w:rsidRPr="00025652" w:rsidRDefault="00C87659" w:rsidP="003B72F7">
      <w:pPr>
        <w:pStyle w:val="NoSpacing"/>
        <w:jc w:val="both"/>
        <w:rPr>
          <w:rFonts w:ascii="Times New Roman" w:hAnsi="Times New Roman" w:cs="Times New Roman"/>
          <w:b/>
        </w:rPr>
      </w:pPr>
    </w:p>
    <w:p w:rsidR="004B1D9A" w:rsidRDefault="004B1D9A" w:rsidP="000741DE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4B1D9A">
        <w:rPr>
          <w:rFonts w:ascii="Times New Roman" w:hAnsi="Times New Roman" w:cs="Times New Roman"/>
          <w:i/>
        </w:rPr>
        <w:lastRenderedPageBreak/>
        <w:t>NPRR838, Updated O&amp;M Cost for RMR Resources</w:t>
      </w:r>
    </w:p>
    <w:p w:rsidR="003B72F7" w:rsidRPr="003B72F7" w:rsidRDefault="003B72F7" w:rsidP="003B72F7">
      <w:pPr>
        <w:pStyle w:val="NoSpacing"/>
        <w:jc w:val="both"/>
        <w:rPr>
          <w:rFonts w:ascii="Times New Roman" w:hAnsi="Times New Roman" w:cs="Times New Roman"/>
          <w:b/>
        </w:rPr>
      </w:pPr>
      <w:r w:rsidRPr="003B72F7">
        <w:rPr>
          <w:rFonts w:ascii="Times New Roman" w:hAnsi="Times New Roman" w:cs="Times New Roman"/>
          <w:b/>
        </w:rPr>
        <w:t>Mr. Barnes moved to table NPRR838 and refer the issue to WMS.  Mr.  Greer seconded the motion.  The motion carried unanimously.</w:t>
      </w:r>
    </w:p>
    <w:p w:rsidR="003B72F7" w:rsidRPr="003B72F7" w:rsidRDefault="003B72F7" w:rsidP="000741DE">
      <w:pPr>
        <w:pStyle w:val="NoSpacing"/>
        <w:jc w:val="both"/>
        <w:rPr>
          <w:rFonts w:ascii="Times New Roman" w:hAnsi="Times New Roman" w:cs="Times New Roman"/>
          <w:i/>
        </w:rPr>
      </w:pPr>
    </w:p>
    <w:p w:rsidR="00110AFF" w:rsidRDefault="00110AFF" w:rsidP="00707A79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707A79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4B1D9A">
        <w:rPr>
          <w:rFonts w:ascii="Times New Roman" w:hAnsi="Times New Roman" w:cs="Times New Roman"/>
          <w:u w:val="single"/>
        </w:rPr>
        <w:t>Other Business</w:t>
      </w:r>
    </w:p>
    <w:p w:rsidR="004B1D9A" w:rsidRPr="004B1D9A" w:rsidRDefault="004B1D9A" w:rsidP="004B1D9A">
      <w:pPr>
        <w:pStyle w:val="NoSpacing"/>
        <w:jc w:val="both"/>
        <w:rPr>
          <w:rFonts w:ascii="Times New Roman" w:hAnsi="Times New Roman" w:cs="Times New Roman"/>
          <w:i/>
        </w:rPr>
      </w:pPr>
      <w:r w:rsidRPr="004B1D9A">
        <w:rPr>
          <w:rFonts w:ascii="Times New Roman" w:hAnsi="Times New Roman" w:cs="Times New Roman"/>
          <w:i/>
        </w:rPr>
        <w:t>August PRS meeting date</w:t>
      </w:r>
    </w:p>
    <w:p w:rsidR="004B1D9A" w:rsidRPr="004B1D9A" w:rsidRDefault="004B1D9A" w:rsidP="004B1D9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:rsidR="00EC4B63" w:rsidRDefault="003B72F7" w:rsidP="001C0987">
      <w:pPr>
        <w:pStyle w:val="NoSpacing"/>
        <w:jc w:val="both"/>
        <w:rPr>
          <w:rFonts w:ascii="Times New Roman" w:hAnsi="Times New Roman" w:cs="Times New Roman"/>
        </w:rPr>
      </w:pPr>
      <w:r w:rsidRPr="00EC4B63">
        <w:rPr>
          <w:rFonts w:ascii="Times New Roman" w:hAnsi="Times New Roman" w:cs="Times New Roman"/>
        </w:rPr>
        <w:t xml:space="preserve">Market Participants discussed the </w:t>
      </w:r>
      <w:r w:rsidR="00EC4B63" w:rsidRPr="00EC4B63">
        <w:rPr>
          <w:rFonts w:ascii="Times New Roman" w:hAnsi="Times New Roman" w:cs="Times New Roman"/>
        </w:rPr>
        <w:t xml:space="preserve">conflict with </w:t>
      </w:r>
      <w:r w:rsidR="00C26430">
        <w:rPr>
          <w:rFonts w:ascii="Times New Roman" w:hAnsi="Times New Roman" w:cs="Times New Roman"/>
        </w:rPr>
        <w:t xml:space="preserve">the </w:t>
      </w:r>
      <w:r w:rsidR="00EC4B63">
        <w:rPr>
          <w:rFonts w:ascii="Times New Roman" w:hAnsi="Times New Roman" w:cs="Times New Roman"/>
        </w:rPr>
        <w:t xml:space="preserve">PUCT meeting and rescheduled the </w:t>
      </w:r>
      <w:r w:rsidR="00EC4B63" w:rsidRPr="00EC4B63">
        <w:rPr>
          <w:rFonts w:ascii="Times New Roman" w:hAnsi="Times New Roman" w:cs="Times New Roman"/>
        </w:rPr>
        <w:t>August 10</w:t>
      </w:r>
      <w:r w:rsidR="00EC4B63">
        <w:rPr>
          <w:rFonts w:ascii="Times New Roman" w:hAnsi="Times New Roman" w:cs="Times New Roman"/>
        </w:rPr>
        <w:t xml:space="preserve">, 2017 </w:t>
      </w:r>
      <w:r w:rsidR="00EC4B63" w:rsidRPr="00EC4B63">
        <w:rPr>
          <w:rFonts w:ascii="Times New Roman" w:hAnsi="Times New Roman" w:cs="Times New Roman"/>
        </w:rPr>
        <w:t xml:space="preserve">PRS meeting </w:t>
      </w:r>
      <w:r w:rsidR="00EC4B63">
        <w:rPr>
          <w:rFonts w:ascii="Times New Roman" w:hAnsi="Times New Roman" w:cs="Times New Roman"/>
        </w:rPr>
        <w:t xml:space="preserve">to Friday, August 11, 2017.  </w:t>
      </w:r>
    </w:p>
    <w:p w:rsidR="00EC4B63" w:rsidRDefault="00EC4B63" w:rsidP="001C0987">
      <w:pPr>
        <w:pStyle w:val="NoSpacing"/>
        <w:jc w:val="both"/>
        <w:rPr>
          <w:rFonts w:ascii="Times New Roman" w:hAnsi="Times New Roman" w:cs="Times New Roman"/>
        </w:rPr>
      </w:pPr>
    </w:p>
    <w:p w:rsidR="003B72F7" w:rsidRPr="00EC4B63" w:rsidRDefault="003B72F7" w:rsidP="00E61629">
      <w:pPr>
        <w:pStyle w:val="NoSpacing"/>
        <w:jc w:val="both"/>
        <w:rPr>
          <w:rFonts w:ascii="Times New Roman" w:hAnsi="Times New Roman" w:cs="Times New Roman"/>
          <w:i/>
        </w:rPr>
      </w:pPr>
      <w:r w:rsidRPr="00EC4B63">
        <w:rPr>
          <w:rFonts w:ascii="Times New Roman" w:hAnsi="Times New Roman" w:cs="Times New Roman"/>
          <w:i/>
        </w:rPr>
        <w:t xml:space="preserve">Resource Definition Task Force  </w:t>
      </w:r>
    </w:p>
    <w:p w:rsidR="006D7E03" w:rsidRPr="00EC4B63" w:rsidRDefault="003B72F7" w:rsidP="006D7E03">
      <w:pPr>
        <w:pStyle w:val="NoSpacing"/>
        <w:jc w:val="both"/>
        <w:rPr>
          <w:rFonts w:ascii="Times New Roman" w:hAnsi="Times New Roman" w:cs="Times New Roman"/>
        </w:rPr>
      </w:pPr>
      <w:r w:rsidRPr="00EC4B63">
        <w:rPr>
          <w:rFonts w:ascii="Times New Roman" w:hAnsi="Times New Roman" w:cs="Times New Roman"/>
        </w:rPr>
        <w:t xml:space="preserve">Ms. Henson reminded Market Participants the Resource Definition Task Force meeting begins at 1:30 p.m. </w:t>
      </w:r>
    </w:p>
    <w:p w:rsidR="003B72F7" w:rsidRDefault="003B72F7" w:rsidP="006D7E03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:rsidR="00A26B2B" w:rsidRPr="003B72F7" w:rsidRDefault="00A26B2B" w:rsidP="006D7E03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:rsidR="00707A79" w:rsidRPr="004B1D9A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4B1D9A">
        <w:rPr>
          <w:rFonts w:ascii="Times New Roman" w:hAnsi="Times New Roman" w:cs="Times New Roman"/>
          <w:u w:val="single"/>
        </w:rPr>
        <w:t>Adjournment</w:t>
      </w:r>
    </w:p>
    <w:p w:rsidR="00707A79" w:rsidRDefault="00707A79" w:rsidP="00707A79">
      <w:pPr>
        <w:spacing w:after="0"/>
        <w:jc w:val="both"/>
        <w:rPr>
          <w:rFonts w:ascii="Times New Roman" w:hAnsi="Times New Roman" w:cs="Times New Roman"/>
        </w:rPr>
      </w:pPr>
      <w:r w:rsidRPr="004B1D9A">
        <w:rPr>
          <w:rFonts w:ascii="Times New Roman" w:hAnsi="Times New Roman" w:cs="Times New Roman"/>
        </w:rPr>
        <w:t>M</w:t>
      </w:r>
      <w:r w:rsidR="00A14CCE" w:rsidRPr="004B1D9A">
        <w:rPr>
          <w:rFonts w:ascii="Times New Roman" w:hAnsi="Times New Roman" w:cs="Times New Roman"/>
        </w:rPr>
        <w:t xml:space="preserve">s. </w:t>
      </w:r>
      <w:r w:rsidR="005A4743" w:rsidRPr="004B1D9A">
        <w:rPr>
          <w:rFonts w:ascii="Times New Roman" w:hAnsi="Times New Roman" w:cs="Times New Roman"/>
        </w:rPr>
        <w:t xml:space="preserve">Henson </w:t>
      </w:r>
      <w:r w:rsidRPr="004B1D9A">
        <w:rPr>
          <w:rFonts w:ascii="Times New Roman" w:hAnsi="Times New Roman" w:cs="Times New Roman"/>
        </w:rPr>
        <w:t xml:space="preserve">adjourned the </w:t>
      </w:r>
      <w:r w:rsidR="004B1D9A" w:rsidRPr="004B1D9A">
        <w:rPr>
          <w:rFonts w:ascii="Times New Roman" w:hAnsi="Times New Roman" w:cs="Times New Roman"/>
        </w:rPr>
        <w:t xml:space="preserve">July 20, </w:t>
      </w:r>
      <w:r w:rsidR="005A4743" w:rsidRPr="004B1D9A">
        <w:rPr>
          <w:rFonts w:ascii="Times New Roman" w:hAnsi="Times New Roman" w:cs="Times New Roman"/>
        </w:rPr>
        <w:t xml:space="preserve">2017 </w:t>
      </w:r>
      <w:r w:rsidRPr="004B1D9A">
        <w:rPr>
          <w:rFonts w:ascii="Times New Roman" w:hAnsi="Times New Roman" w:cs="Times New Roman"/>
        </w:rPr>
        <w:t xml:space="preserve">PRS meeting at </w:t>
      </w:r>
      <w:r w:rsidR="00521ED9" w:rsidRPr="004B1D9A">
        <w:rPr>
          <w:rFonts w:ascii="Times New Roman" w:hAnsi="Times New Roman" w:cs="Times New Roman"/>
        </w:rPr>
        <w:t>1</w:t>
      </w:r>
      <w:r w:rsidR="004B1D9A" w:rsidRPr="004B1D9A">
        <w:rPr>
          <w:rFonts w:ascii="Times New Roman" w:hAnsi="Times New Roman" w:cs="Times New Roman"/>
        </w:rPr>
        <w:t xml:space="preserve">1:07 </w:t>
      </w:r>
      <w:r w:rsidR="00D755D3" w:rsidRPr="004B1D9A">
        <w:rPr>
          <w:rFonts w:ascii="Times New Roman" w:hAnsi="Times New Roman" w:cs="Times New Roman"/>
        </w:rPr>
        <w:t>a</w:t>
      </w:r>
      <w:r w:rsidR="00DD7CEF" w:rsidRPr="004B1D9A">
        <w:rPr>
          <w:rFonts w:ascii="Times New Roman" w:hAnsi="Times New Roman" w:cs="Times New Roman"/>
        </w:rPr>
        <w:t>.m.</w:t>
      </w:r>
      <w:r w:rsidR="00DD7CEF">
        <w:rPr>
          <w:rFonts w:ascii="Times New Roman" w:hAnsi="Times New Roman" w:cs="Times New Roman"/>
        </w:rPr>
        <w:t xml:space="preserve"> </w:t>
      </w:r>
    </w:p>
    <w:sectPr w:rsidR="00707A79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F62" w:rsidRDefault="005A0F62" w:rsidP="00C96B32">
      <w:pPr>
        <w:spacing w:after="0" w:line="240" w:lineRule="auto"/>
      </w:pPr>
      <w:r>
        <w:separator/>
      </w:r>
    </w:p>
  </w:endnote>
  <w:endnote w:type="continuationSeparator" w:id="0">
    <w:p w:rsidR="005A0F62" w:rsidRDefault="005A0F62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728" w:rsidRPr="00EF73CC" w:rsidRDefault="00BD572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>Draft Minutes of the</w:t>
    </w:r>
    <w:r>
      <w:rPr>
        <w:rFonts w:ascii="Times New Roman" w:hAnsi="Times New Roman" w:cs="Times New Roman"/>
        <w:b/>
        <w:sz w:val="16"/>
        <w:szCs w:val="16"/>
      </w:rPr>
      <w:t xml:space="preserve"> July 20, 2017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:rsidR="00BD5728" w:rsidRPr="00EF73CC" w:rsidRDefault="00BD572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B36B07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B36B07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:rsidR="00BD5728" w:rsidRDefault="00BD5728" w:rsidP="00A9222E">
    <w:pPr>
      <w:pStyle w:val="Footer"/>
    </w:pPr>
  </w:p>
  <w:p w:rsidR="00BD5728" w:rsidRDefault="00BD57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F62" w:rsidRDefault="005A0F62" w:rsidP="00C96B32">
      <w:pPr>
        <w:spacing w:after="0" w:line="240" w:lineRule="auto"/>
      </w:pPr>
      <w:r>
        <w:separator/>
      </w:r>
    </w:p>
  </w:footnote>
  <w:footnote w:type="continuationSeparator" w:id="0">
    <w:p w:rsidR="005A0F62" w:rsidRDefault="005A0F62" w:rsidP="00C96B32">
      <w:pPr>
        <w:spacing w:after="0" w:line="240" w:lineRule="auto"/>
      </w:pPr>
      <w:r>
        <w:continuationSeparator/>
      </w:r>
    </w:p>
  </w:footnote>
  <w:footnote w:id="1">
    <w:p w:rsidR="00BD5728" w:rsidRPr="00FE11E4" w:rsidRDefault="00BD5728" w:rsidP="00D16019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467C24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http://www.ercot.com/calendar/2017/7/20/108232-PRS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</w:footnote>
  <w:footnote w:id="2">
    <w:p w:rsidR="00D431C8" w:rsidRDefault="00D431C8" w:rsidP="00D431C8">
      <w:pPr>
        <w:pStyle w:val="FootnoteText"/>
        <w:rPr>
          <w:rFonts w:ascii="Times New Roman" w:hAnsi="Times New Roman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hyperlink r:id="rId2" w:anchor="keydocs" w:history="1">
        <w:r w:rsidRPr="00C71777">
          <w:rPr>
            <w:rStyle w:val="Hyperlink"/>
            <w:rFonts w:ascii="Times New Roman" w:hAnsi="Times New Roman"/>
          </w:rPr>
          <w:t>http://www.ercot.com/mktrules/issues/NPRR815#keydocs</w:t>
        </w:r>
      </w:hyperlink>
    </w:p>
    <w:p w:rsidR="00D431C8" w:rsidRDefault="00D431C8" w:rsidP="00D431C8">
      <w:pPr>
        <w:pStyle w:val="FootnoteText"/>
        <w:rPr>
          <w:rFonts w:ascii="Times New Roman" w:hAnsi="Times New Roman"/>
        </w:rPr>
      </w:pPr>
    </w:p>
    <w:p w:rsidR="00D431C8" w:rsidRDefault="00D431C8" w:rsidP="00D431C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15"/>
  </w:num>
  <w:num w:numId="10">
    <w:abstractNumId w:val="2"/>
  </w:num>
  <w:num w:numId="11">
    <w:abstractNumId w:val="0"/>
  </w:num>
  <w:num w:numId="12">
    <w:abstractNumId w:val="12"/>
  </w:num>
  <w:num w:numId="13">
    <w:abstractNumId w:val="14"/>
  </w:num>
  <w:num w:numId="14">
    <w:abstractNumId w:val="10"/>
  </w:num>
  <w:num w:numId="15">
    <w:abstractNumId w:val="7"/>
  </w:num>
  <w:num w:numId="16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zy Clifton ">
    <w15:presenceInfo w15:providerId="None" w15:userId="Suzy Clifton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2D9"/>
    <w:rsid w:val="00001C8C"/>
    <w:rsid w:val="00003600"/>
    <w:rsid w:val="000111C3"/>
    <w:rsid w:val="000124CB"/>
    <w:rsid w:val="000132D1"/>
    <w:rsid w:val="0001443F"/>
    <w:rsid w:val="0002416F"/>
    <w:rsid w:val="00025402"/>
    <w:rsid w:val="00025652"/>
    <w:rsid w:val="0002782F"/>
    <w:rsid w:val="00027A68"/>
    <w:rsid w:val="00030C80"/>
    <w:rsid w:val="00032592"/>
    <w:rsid w:val="00033330"/>
    <w:rsid w:val="00034EBD"/>
    <w:rsid w:val="0003552A"/>
    <w:rsid w:val="0003569A"/>
    <w:rsid w:val="00042EFA"/>
    <w:rsid w:val="0004511F"/>
    <w:rsid w:val="0004521A"/>
    <w:rsid w:val="00045A75"/>
    <w:rsid w:val="000514E2"/>
    <w:rsid w:val="000538A1"/>
    <w:rsid w:val="00053A0A"/>
    <w:rsid w:val="00056C2A"/>
    <w:rsid w:val="00062290"/>
    <w:rsid w:val="0006761D"/>
    <w:rsid w:val="00073CFD"/>
    <w:rsid w:val="0007407C"/>
    <w:rsid w:val="000741DE"/>
    <w:rsid w:val="00074E8C"/>
    <w:rsid w:val="00077114"/>
    <w:rsid w:val="00077BF5"/>
    <w:rsid w:val="000820C5"/>
    <w:rsid w:val="0008220B"/>
    <w:rsid w:val="00085801"/>
    <w:rsid w:val="00085D49"/>
    <w:rsid w:val="00086A97"/>
    <w:rsid w:val="000905E6"/>
    <w:rsid w:val="0009229F"/>
    <w:rsid w:val="000930C0"/>
    <w:rsid w:val="00093223"/>
    <w:rsid w:val="000945A0"/>
    <w:rsid w:val="00096E9D"/>
    <w:rsid w:val="000A1DBA"/>
    <w:rsid w:val="000A2678"/>
    <w:rsid w:val="000A2DD0"/>
    <w:rsid w:val="000A327F"/>
    <w:rsid w:val="000B366C"/>
    <w:rsid w:val="000B3E37"/>
    <w:rsid w:val="000B3ECC"/>
    <w:rsid w:val="000B49B1"/>
    <w:rsid w:val="000B49FA"/>
    <w:rsid w:val="000B6DB9"/>
    <w:rsid w:val="000C232B"/>
    <w:rsid w:val="000D2096"/>
    <w:rsid w:val="000D56C7"/>
    <w:rsid w:val="000D72BE"/>
    <w:rsid w:val="000E0029"/>
    <w:rsid w:val="000E1A47"/>
    <w:rsid w:val="000E36A7"/>
    <w:rsid w:val="000E41C0"/>
    <w:rsid w:val="000E44D3"/>
    <w:rsid w:val="000E487A"/>
    <w:rsid w:val="000E4974"/>
    <w:rsid w:val="000E5CE4"/>
    <w:rsid w:val="000E766B"/>
    <w:rsid w:val="000E76DC"/>
    <w:rsid w:val="000E7EE5"/>
    <w:rsid w:val="000F23B2"/>
    <w:rsid w:val="001061BC"/>
    <w:rsid w:val="001104F4"/>
    <w:rsid w:val="00110AFF"/>
    <w:rsid w:val="00111D9D"/>
    <w:rsid w:val="0011344C"/>
    <w:rsid w:val="00113FB0"/>
    <w:rsid w:val="001149B0"/>
    <w:rsid w:val="00117BA5"/>
    <w:rsid w:val="001203FC"/>
    <w:rsid w:val="001212C3"/>
    <w:rsid w:val="00121F25"/>
    <w:rsid w:val="001229CB"/>
    <w:rsid w:val="00123454"/>
    <w:rsid w:val="00126D16"/>
    <w:rsid w:val="00127345"/>
    <w:rsid w:val="00127B24"/>
    <w:rsid w:val="001319A6"/>
    <w:rsid w:val="001328AF"/>
    <w:rsid w:val="0013399D"/>
    <w:rsid w:val="0013521F"/>
    <w:rsid w:val="00136D8E"/>
    <w:rsid w:val="0014058F"/>
    <w:rsid w:val="00145ADD"/>
    <w:rsid w:val="0014657A"/>
    <w:rsid w:val="00146CAC"/>
    <w:rsid w:val="001479E4"/>
    <w:rsid w:val="0015055F"/>
    <w:rsid w:val="0015153B"/>
    <w:rsid w:val="00152F70"/>
    <w:rsid w:val="00160B46"/>
    <w:rsid w:val="00161B32"/>
    <w:rsid w:val="00161FC6"/>
    <w:rsid w:val="001661C8"/>
    <w:rsid w:val="001667C2"/>
    <w:rsid w:val="001755BC"/>
    <w:rsid w:val="00175790"/>
    <w:rsid w:val="0017644F"/>
    <w:rsid w:val="00180D83"/>
    <w:rsid w:val="001824F8"/>
    <w:rsid w:val="0018659E"/>
    <w:rsid w:val="00186770"/>
    <w:rsid w:val="00186AF8"/>
    <w:rsid w:val="00186E18"/>
    <w:rsid w:val="001923A2"/>
    <w:rsid w:val="00192598"/>
    <w:rsid w:val="00192B26"/>
    <w:rsid w:val="00193282"/>
    <w:rsid w:val="001A1327"/>
    <w:rsid w:val="001A2C74"/>
    <w:rsid w:val="001A2E88"/>
    <w:rsid w:val="001A6ABC"/>
    <w:rsid w:val="001A7714"/>
    <w:rsid w:val="001B34A0"/>
    <w:rsid w:val="001C0987"/>
    <w:rsid w:val="001C0CBE"/>
    <w:rsid w:val="001C1B29"/>
    <w:rsid w:val="001C2476"/>
    <w:rsid w:val="001C3990"/>
    <w:rsid w:val="001C40B5"/>
    <w:rsid w:val="001C486C"/>
    <w:rsid w:val="001C71D4"/>
    <w:rsid w:val="001D0706"/>
    <w:rsid w:val="001D0D13"/>
    <w:rsid w:val="001D1AF6"/>
    <w:rsid w:val="001D3892"/>
    <w:rsid w:val="001D47AC"/>
    <w:rsid w:val="001D4D30"/>
    <w:rsid w:val="001D6E36"/>
    <w:rsid w:val="001D7E76"/>
    <w:rsid w:val="001F0124"/>
    <w:rsid w:val="001F1B44"/>
    <w:rsid w:val="001F1DB5"/>
    <w:rsid w:val="001F2072"/>
    <w:rsid w:val="001F516D"/>
    <w:rsid w:val="0020097A"/>
    <w:rsid w:val="0020512C"/>
    <w:rsid w:val="00206854"/>
    <w:rsid w:val="00206F1F"/>
    <w:rsid w:val="00211389"/>
    <w:rsid w:val="00214D25"/>
    <w:rsid w:val="00215B0A"/>
    <w:rsid w:val="00215EAB"/>
    <w:rsid w:val="0021763F"/>
    <w:rsid w:val="00221D09"/>
    <w:rsid w:val="0022391A"/>
    <w:rsid w:val="0022661B"/>
    <w:rsid w:val="002346C3"/>
    <w:rsid w:val="002435BC"/>
    <w:rsid w:val="00244151"/>
    <w:rsid w:val="002473FA"/>
    <w:rsid w:val="0025338A"/>
    <w:rsid w:val="002533EC"/>
    <w:rsid w:val="002613E5"/>
    <w:rsid w:val="00261945"/>
    <w:rsid w:val="0026464B"/>
    <w:rsid w:val="0026496D"/>
    <w:rsid w:val="00265A28"/>
    <w:rsid w:val="00266BDC"/>
    <w:rsid w:val="0026779F"/>
    <w:rsid w:val="00270623"/>
    <w:rsid w:val="002821E7"/>
    <w:rsid w:val="0029256D"/>
    <w:rsid w:val="0029277C"/>
    <w:rsid w:val="00292BF1"/>
    <w:rsid w:val="00292DA4"/>
    <w:rsid w:val="00292F30"/>
    <w:rsid w:val="00293140"/>
    <w:rsid w:val="002A0821"/>
    <w:rsid w:val="002A223E"/>
    <w:rsid w:val="002A29B9"/>
    <w:rsid w:val="002A2C3D"/>
    <w:rsid w:val="002A3397"/>
    <w:rsid w:val="002A6ACA"/>
    <w:rsid w:val="002B186A"/>
    <w:rsid w:val="002B339E"/>
    <w:rsid w:val="002B7377"/>
    <w:rsid w:val="002C0D1F"/>
    <w:rsid w:val="002C0D64"/>
    <w:rsid w:val="002C144C"/>
    <w:rsid w:val="002C1DAB"/>
    <w:rsid w:val="002C3DDE"/>
    <w:rsid w:val="002C4823"/>
    <w:rsid w:val="002C58C4"/>
    <w:rsid w:val="002C6EFE"/>
    <w:rsid w:val="002C7D42"/>
    <w:rsid w:val="002C7E65"/>
    <w:rsid w:val="002D2004"/>
    <w:rsid w:val="002D3C69"/>
    <w:rsid w:val="002D5803"/>
    <w:rsid w:val="002D59BA"/>
    <w:rsid w:val="002D6375"/>
    <w:rsid w:val="002E0B64"/>
    <w:rsid w:val="002E5B8E"/>
    <w:rsid w:val="002E7FA2"/>
    <w:rsid w:val="002F0D2B"/>
    <w:rsid w:val="002F0EDE"/>
    <w:rsid w:val="002F10E1"/>
    <w:rsid w:val="002F3715"/>
    <w:rsid w:val="002F4E34"/>
    <w:rsid w:val="002F5A75"/>
    <w:rsid w:val="002F6E89"/>
    <w:rsid w:val="002F7F34"/>
    <w:rsid w:val="00301023"/>
    <w:rsid w:val="003026BE"/>
    <w:rsid w:val="003060E4"/>
    <w:rsid w:val="00307C88"/>
    <w:rsid w:val="00312771"/>
    <w:rsid w:val="00312F93"/>
    <w:rsid w:val="00312FF1"/>
    <w:rsid w:val="00314A32"/>
    <w:rsid w:val="00317014"/>
    <w:rsid w:val="00322296"/>
    <w:rsid w:val="00322B5A"/>
    <w:rsid w:val="003237B2"/>
    <w:rsid w:val="00323C06"/>
    <w:rsid w:val="00325351"/>
    <w:rsid w:val="003309B8"/>
    <w:rsid w:val="0033172B"/>
    <w:rsid w:val="00340C69"/>
    <w:rsid w:val="00340E02"/>
    <w:rsid w:val="003411C8"/>
    <w:rsid w:val="0034236F"/>
    <w:rsid w:val="003438DE"/>
    <w:rsid w:val="00343E7B"/>
    <w:rsid w:val="003473F0"/>
    <w:rsid w:val="0035569D"/>
    <w:rsid w:val="00364363"/>
    <w:rsid w:val="00365701"/>
    <w:rsid w:val="00367ED6"/>
    <w:rsid w:val="00371BC3"/>
    <w:rsid w:val="0037253E"/>
    <w:rsid w:val="00374E1C"/>
    <w:rsid w:val="00375EBA"/>
    <w:rsid w:val="00376B4C"/>
    <w:rsid w:val="0038017B"/>
    <w:rsid w:val="003832DB"/>
    <w:rsid w:val="00383FFA"/>
    <w:rsid w:val="00385D74"/>
    <w:rsid w:val="003860B9"/>
    <w:rsid w:val="00386533"/>
    <w:rsid w:val="00387569"/>
    <w:rsid w:val="0039008F"/>
    <w:rsid w:val="00390CF8"/>
    <w:rsid w:val="003947B8"/>
    <w:rsid w:val="0039490F"/>
    <w:rsid w:val="00396CE4"/>
    <w:rsid w:val="00397F1B"/>
    <w:rsid w:val="003A03AB"/>
    <w:rsid w:val="003A2E58"/>
    <w:rsid w:val="003A4157"/>
    <w:rsid w:val="003A4BA9"/>
    <w:rsid w:val="003A5AF7"/>
    <w:rsid w:val="003B5714"/>
    <w:rsid w:val="003B7214"/>
    <w:rsid w:val="003B72F7"/>
    <w:rsid w:val="003C0CCB"/>
    <w:rsid w:val="003D0116"/>
    <w:rsid w:val="003D25A0"/>
    <w:rsid w:val="003D2F45"/>
    <w:rsid w:val="003D3704"/>
    <w:rsid w:val="003D3EE2"/>
    <w:rsid w:val="003D6EED"/>
    <w:rsid w:val="003E013A"/>
    <w:rsid w:val="004013C2"/>
    <w:rsid w:val="00403F33"/>
    <w:rsid w:val="00410F53"/>
    <w:rsid w:val="00414849"/>
    <w:rsid w:val="00415622"/>
    <w:rsid w:val="00416312"/>
    <w:rsid w:val="00421BD0"/>
    <w:rsid w:val="00421EE7"/>
    <w:rsid w:val="00425E35"/>
    <w:rsid w:val="004317E1"/>
    <w:rsid w:val="004325EF"/>
    <w:rsid w:val="004348CD"/>
    <w:rsid w:val="0043543C"/>
    <w:rsid w:val="00435812"/>
    <w:rsid w:val="00436FF3"/>
    <w:rsid w:val="00442C5A"/>
    <w:rsid w:val="00445F44"/>
    <w:rsid w:val="00450808"/>
    <w:rsid w:val="00451B5A"/>
    <w:rsid w:val="00452020"/>
    <w:rsid w:val="004528FB"/>
    <w:rsid w:val="00453687"/>
    <w:rsid w:val="00454E49"/>
    <w:rsid w:val="00460867"/>
    <w:rsid w:val="004611DC"/>
    <w:rsid w:val="004651CE"/>
    <w:rsid w:val="004665DB"/>
    <w:rsid w:val="00470E07"/>
    <w:rsid w:val="00472906"/>
    <w:rsid w:val="00473C83"/>
    <w:rsid w:val="00475DAB"/>
    <w:rsid w:val="004766B0"/>
    <w:rsid w:val="00476E25"/>
    <w:rsid w:val="0048016A"/>
    <w:rsid w:val="00480276"/>
    <w:rsid w:val="00486326"/>
    <w:rsid w:val="00492B24"/>
    <w:rsid w:val="00493A9B"/>
    <w:rsid w:val="004A001B"/>
    <w:rsid w:val="004A03B5"/>
    <w:rsid w:val="004A52C1"/>
    <w:rsid w:val="004A6E5B"/>
    <w:rsid w:val="004B0F6C"/>
    <w:rsid w:val="004B198A"/>
    <w:rsid w:val="004B1D9A"/>
    <w:rsid w:val="004B45C9"/>
    <w:rsid w:val="004B4A1B"/>
    <w:rsid w:val="004B5987"/>
    <w:rsid w:val="004B668F"/>
    <w:rsid w:val="004B672F"/>
    <w:rsid w:val="004B705B"/>
    <w:rsid w:val="004B74D9"/>
    <w:rsid w:val="004C00CA"/>
    <w:rsid w:val="004C1511"/>
    <w:rsid w:val="004C4E6E"/>
    <w:rsid w:val="004C5983"/>
    <w:rsid w:val="004D0473"/>
    <w:rsid w:val="004D2097"/>
    <w:rsid w:val="004D225E"/>
    <w:rsid w:val="004D2B58"/>
    <w:rsid w:val="004D30C5"/>
    <w:rsid w:val="004D60E0"/>
    <w:rsid w:val="004E01D1"/>
    <w:rsid w:val="004E3062"/>
    <w:rsid w:val="004E3E17"/>
    <w:rsid w:val="004E608F"/>
    <w:rsid w:val="004E771C"/>
    <w:rsid w:val="004F0456"/>
    <w:rsid w:val="004F7EDC"/>
    <w:rsid w:val="004F7FDF"/>
    <w:rsid w:val="005062F3"/>
    <w:rsid w:val="00507B37"/>
    <w:rsid w:val="00512243"/>
    <w:rsid w:val="005178BB"/>
    <w:rsid w:val="00520DC6"/>
    <w:rsid w:val="00521ED9"/>
    <w:rsid w:val="005234A0"/>
    <w:rsid w:val="00523D67"/>
    <w:rsid w:val="00524C08"/>
    <w:rsid w:val="00526989"/>
    <w:rsid w:val="00526D70"/>
    <w:rsid w:val="005274EF"/>
    <w:rsid w:val="005302A0"/>
    <w:rsid w:val="005328EA"/>
    <w:rsid w:val="00532B06"/>
    <w:rsid w:val="0053456A"/>
    <w:rsid w:val="005366FD"/>
    <w:rsid w:val="00537B9A"/>
    <w:rsid w:val="00540349"/>
    <w:rsid w:val="00542F36"/>
    <w:rsid w:val="0054310D"/>
    <w:rsid w:val="005442DC"/>
    <w:rsid w:val="00546F2F"/>
    <w:rsid w:val="00547617"/>
    <w:rsid w:val="00550004"/>
    <w:rsid w:val="0055230E"/>
    <w:rsid w:val="005539EE"/>
    <w:rsid w:val="005543B8"/>
    <w:rsid w:val="00554BDD"/>
    <w:rsid w:val="005572CD"/>
    <w:rsid w:val="00557F06"/>
    <w:rsid w:val="0056098C"/>
    <w:rsid w:val="00560EFD"/>
    <w:rsid w:val="00561D1C"/>
    <w:rsid w:val="0056685B"/>
    <w:rsid w:val="00567F56"/>
    <w:rsid w:val="0057202B"/>
    <w:rsid w:val="00573AF2"/>
    <w:rsid w:val="00574D76"/>
    <w:rsid w:val="00575C4C"/>
    <w:rsid w:val="00575C6D"/>
    <w:rsid w:val="0057637F"/>
    <w:rsid w:val="0057654E"/>
    <w:rsid w:val="00576D8F"/>
    <w:rsid w:val="005800F4"/>
    <w:rsid w:val="00584534"/>
    <w:rsid w:val="00586063"/>
    <w:rsid w:val="0058708E"/>
    <w:rsid w:val="00587946"/>
    <w:rsid w:val="00592FE6"/>
    <w:rsid w:val="00593D4D"/>
    <w:rsid w:val="0059594C"/>
    <w:rsid w:val="00596597"/>
    <w:rsid w:val="005A0F62"/>
    <w:rsid w:val="005A1BD2"/>
    <w:rsid w:val="005A1BE5"/>
    <w:rsid w:val="005A35B8"/>
    <w:rsid w:val="005A42CC"/>
    <w:rsid w:val="005A4743"/>
    <w:rsid w:val="005A5D56"/>
    <w:rsid w:val="005A7067"/>
    <w:rsid w:val="005B11BF"/>
    <w:rsid w:val="005B1EC0"/>
    <w:rsid w:val="005B3E47"/>
    <w:rsid w:val="005B4A25"/>
    <w:rsid w:val="005B54EA"/>
    <w:rsid w:val="005B5D33"/>
    <w:rsid w:val="005C1C1B"/>
    <w:rsid w:val="005C2437"/>
    <w:rsid w:val="005C2537"/>
    <w:rsid w:val="005C4260"/>
    <w:rsid w:val="005C5400"/>
    <w:rsid w:val="005C6231"/>
    <w:rsid w:val="005C6A3F"/>
    <w:rsid w:val="005D1523"/>
    <w:rsid w:val="005D2C31"/>
    <w:rsid w:val="005D54CC"/>
    <w:rsid w:val="005E0A81"/>
    <w:rsid w:val="005E1F39"/>
    <w:rsid w:val="005E5CCB"/>
    <w:rsid w:val="005E69A3"/>
    <w:rsid w:val="005E7C24"/>
    <w:rsid w:val="005F216B"/>
    <w:rsid w:val="006003FB"/>
    <w:rsid w:val="00610D9A"/>
    <w:rsid w:val="0061131E"/>
    <w:rsid w:val="00612204"/>
    <w:rsid w:val="00612C51"/>
    <w:rsid w:val="00613250"/>
    <w:rsid w:val="0061449F"/>
    <w:rsid w:val="006148E7"/>
    <w:rsid w:val="00615D17"/>
    <w:rsid w:val="00617B84"/>
    <w:rsid w:val="006201A4"/>
    <w:rsid w:val="00620CAA"/>
    <w:rsid w:val="00623EA1"/>
    <w:rsid w:val="00624E85"/>
    <w:rsid w:val="00630B4A"/>
    <w:rsid w:val="00631EB1"/>
    <w:rsid w:val="006431CE"/>
    <w:rsid w:val="006475AC"/>
    <w:rsid w:val="00650093"/>
    <w:rsid w:val="00652C54"/>
    <w:rsid w:val="00652FC2"/>
    <w:rsid w:val="006531EB"/>
    <w:rsid w:val="006538C6"/>
    <w:rsid w:val="00655850"/>
    <w:rsid w:val="00656D1D"/>
    <w:rsid w:val="006579C9"/>
    <w:rsid w:val="00661DFD"/>
    <w:rsid w:val="0066266B"/>
    <w:rsid w:val="00677E3E"/>
    <w:rsid w:val="006822EB"/>
    <w:rsid w:val="006835AB"/>
    <w:rsid w:val="0068433E"/>
    <w:rsid w:val="0068438C"/>
    <w:rsid w:val="0068576B"/>
    <w:rsid w:val="00687914"/>
    <w:rsid w:val="0069073A"/>
    <w:rsid w:val="00692637"/>
    <w:rsid w:val="00696883"/>
    <w:rsid w:val="006A048A"/>
    <w:rsid w:val="006A19D5"/>
    <w:rsid w:val="006A2940"/>
    <w:rsid w:val="006A2B82"/>
    <w:rsid w:val="006A3C2F"/>
    <w:rsid w:val="006A4408"/>
    <w:rsid w:val="006A4733"/>
    <w:rsid w:val="006A4F4F"/>
    <w:rsid w:val="006B13F7"/>
    <w:rsid w:val="006B2F63"/>
    <w:rsid w:val="006B60D5"/>
    <w:rsid w:val="006B7C25"/>
    <w:rsid w:val="006C0000"/>
    <w:rsid w:val="006C1791"/>
    <w:rsid w:val="006C66F2"/>
    <w:rsid w:val="006D0850"/>
    <w:rsid w:val="006D20CD"/>
    <w:rsid w:val="006D7E03"/>
    <w:rsid w:val="006E1DA8"/>
    <w:rsid w:val="006E2E12"/>
    <w:rsid w:val="006F7A0F"/>
    <w:rsid w:val="00700ABD"/>
    <w:rsid w:val="00700BA9"/>
    <w:rsid w:val="0070169A"/>
    <w:rsid w:val="00703C3C"/>
    <w:rsid w:val="00707A79"/>
    <w:rsid w:val="00707FAB"/>
    <w:rsid w:val="00711AC3"/>
    <w:rsid w:val="00715015"/>
    <w:rsid w:val="00717688"/>
    <w:rsid w:val="00722857"/>
    <w:rsid w:val="00723BD6"/>
    <w:rsid w:val="00723E7C"/>
    <w:rsid w:val="00723FAE"/>
    <w:rsid w:val="00726C4A"/>
    <w:rsid w:val="007273C7"/>
    <w:rsid w:val="00727F07"/>
    <w:rsid w:val="00731D6A"/>
    <w:rsid w:val="00732ACB"/>
    <w:rsid w:val="00734597"/>
    <w:rsid w:val="00734D5B"/>
    <w:rsid w:val="00742B75"/>
    <w:rsid w:val="00744D93"/>
    <w:rsid w:val="00747F83"/>
    <w:rsid w:val="00751616"/>
    <w:rsid w:val="007525D8"/>
    <w:rsid w:val="00752B39"/>
    <w:rsid w:val="0075309A"/>
    <w:rsid w:val="00754774"/>
    <w:rsid w:val="007575AD"/>
    <w:rsid w:val="00760609"/>
    <w:rsid w:val="00762A92"/>
    <w:rsid w:val="00774757"/>
    <w:rsid w:val="00774D29"/>
    <w:rsid w:val="00774F98"/>
    <w:rsid w:val="007761BA"/>
    <w:rsid w:val="00777142"/>
    <w:rsid w:val="007778B2"/>
    <w:rsid w:val="00780A65"/>
    <w:rsid w:val="00780F43"/>
    <w:rsid w:val="00781E6B"/>
    <w:rsid w:val="00782F35"/>
    <w:rsid w:val="007839CB"/>
    <w:rsid w:val="00785D3F"/>
    <w:rsid w:val="00787CAA"/>
    <w:rsid w:val="007A0397"/>
    <w:rsid w:val="007A33BA"/>
    <w:rsid w:val="007A38B4"/>
    <w:rsid w:val="007A402A"/>
    <w:rsid w:val="007A49F8"/>
    <w:rsid w:val="007A6536"/>
    <w:rsid w:val="007A780E"/>
    <w:rsid w:val="007A793D"/>
    <w:rsid w:val="007B0A64"/>
    <w:rsid w:val="007B0DB1"/>
    <w:rsid w:val="007B1CBE"/>
    <w:rsid w:val="007B242F"/>
    <w:rsid w:val="007B3E79"/>
    <w:rsid w:val="007B429C"/>
    <w:rsid w:val="007B43DE"/>
    <w:rsid w:val="007B7E30"/>
    <w:rsid w:val="007C1253"/>
    <w:rsid w:val="007C19ED"/>
    <w:rsid w:val="007C28DB"/>
    <w:rsid w:val="007C47DA"/>
    <w:rsid w:val="007C4C9F"/>
    <w:rsid w:val="007C5239"/>
    <w:rsid w:val="007C6AFE"/>
    <w:rsid w:val="007D279F"/>
    <w:rsid w:val="007D3D76"/>
    <w:rsid w:val="007D5271"/>
    <w:rsid w:val="007D5F86"/>
    <w:rsid w:val="007D77FF"/>
    <w:rsid w:val="007E516F"/>
    <w:rsid w:val="007F01D5"/>
    <w:rsid w:val="007F04EF"/>
    <w:rsid w:val="007F2292"/>
    <w:rsid w:val="007F2836"/>
    <w:rsid w:val="007F4B33"/>
    <w:rsid w:val="007F7EA8"/>
    <w:rsid w:val="00802A75"/>
    <w:rsid w:val="008036FF"/>
    <w:rsid w:val="008047BB"/>
    <w:rsid w:val="00806FB6"/>
    <w:rsid w:val="00810617"/>
    <w:rsid w:val="00810B6E"/>
    <w:rsid w:val="008119B5"/>
    <w:rsid w:val="00815031"/>
    <w:rsid w:val="00816E5E"/>
    <w:rsid w:val="008179A8"/>
    <w:rsid w:val="00821226"/>
    <w:rsid w:val="00821ADA"/>
    <w:rsid w:val="00822B8B"/>
    <w:rsid w:val="00834D0E"/>
    <w:rsid w:val="00834E6D"/>
    <w:rsid w:val="00836E1A"/>
    <w:rsid w:val="00841F14"/>
    <w:rsid w:val="00843687"/>
    <w:rsid w:val="00843F15"/>
    <w:rsid w:val="00845230"/>
    <w:rsid w:val="008555CA"/>
    <w:rsid w:val="008567C6"/>
    <w:rsid w:val="00861C8C"/>
    <w:rsid w:val="00862B3C"/>
    <w:rsid w:val="008632ED"/>
    <w:rsid w:val="00870D4A"/>
    <w:rsid w:val="00871B40"/>
    <w:rsid w:val="00871EAD"/>
    <w:rsid w:val="008724FE"/>
    <w:rsid w:val="00875993"/>
    <w:rsid w:val="00876469"/>
    <w:rsid w:val="00876D93"/>
    <w:rsid w:val="00877080"/>
    <w:rsid w:val="008809AA"/>
    <w:rsid w:val="00881421"/>
    <w:rsid w:val="00883310"/>
    <w:rsid w:val="00883F5C"/>
    <w:rsid w:val="00884B63"/>
    <w:rsid w:val="0088547B"/>
    <w:rsid w:val="008877D8"/>
    <w:rsid w:val="00892F8B"/>
    <w:rsid w:val="0089380F"/>
    <w:rsid w:val="0089520E"/>
    <w:rsid w:val="008979B6"/>
    <w:rsid w:val="008A2ECC"/>
    <w:rsid w:val="008A3ABF"/>
    <w:rsid w:val="008A4E4B"/>
    <w:rsid w:val="008A6F70"/>
    <w:rsid w:val="008A78F4"/>
    <w:rsid w:val="008A7972"/>
    <w:rsid w:val="008B0CF6"/>
    <w:rsid w:val="008B1286"/>
    <w:rsid w:val="008B139E"/>
    <w:rsid w:val="008B1A88"/>
    <w:rsid w:val="008B2638"/>
    <w:rsid w:val="008B2B3B"/>
    <w:rsid w:val="008B3C77"/>
    <w:rsid w:val="008C047A"/>
    <w:rsid w:val="008C104E"/>
    <w:rsid w:val="008C1D3B"/>
    <w:rsid w:val="008C2C41"/>
    <w:rsid w:val="008C732B"/>
    <w:rsid w:val="008C78A8"/>
    <w:rsid w:val="008C7CA7"/>
    <w:rsid w:val="008D03CB"/>
    <w:rsid w:val="008D238E"/>
    <w:rsid w:val="008D2A3E"/>
    <w:rsid w:val="008D49B8"/>
    <w:rsid w:val="008D4CDD"/>
    <w:rsid w:val="008D71C1"/>
    <w:rsid w:val="008E037C"/>
    <w:rsid w:val="008E13C3"/>
    <w:rsid w:val="008E1BD9"/>
    <w:rsid w:val="008E49C8"/>
    <w:rsid w:val="008E6F0F"/>
    <w:rsid w:val="008F1144"/>
    <w:rsid w:val="008F1592"/>
    <w:rsid w:val="00902F36"/>
    <w:rsid w:val="00904EC4"/>
    <w:rsid w:val="00904FCB"/>
    <w:rsid w:val="00906EDB"/>
    <w:rsid w:val="00907DDE"/>
    <w:rsid w:val="0091548C"/>
    <w:rsid w:val="009164CE"/>
    <w:rsid w:val="00916779"/>
    <w:rsid w:val="009229BF"/>
    <w:rsid w:val="009237B0"/>
    <w:rsid w:val="009257FF"/>
    <w:rsid w:val="00925ACC"/>
    <w:rsid w:val="00925C11"/>
    <w:rsid w:val="00927A65"/>
    <w:rsid w:val="00927F80"/>
    <w:rsid w:val="00930187"/>
    <w:rsid w:val="00931442"/>
    <w:rsid w:val="009316F7"/>
    <w:rsid w:val="00932EAF"/>
    <w:rsid w:val="009342EA"/>
    <w:rsid w:val="00935954"/>
    <w:rsid w:val="009378DB"/>
    <w:rsid w:val="00944BC2"/>
    <w:rsid w:val="00960428"/>
    <w:rsid w:val="009640E1"/>
    <w:rsid w:val="00965EEB"/>
    <w:rsid w:val="00966023"/>
    <w:rsid w:val="009675A4"/>
    <w:rsid w:val="009713A5"/>
    <w:rsid w:val="00976A65"/>
    <w:rsid w:val="0097785A"/>
    <w:rsid w:val="00977B88"/>
    <w:rsid w:val="00981BA5"/>
    <w:rsid w:val="00982B73"/>
    <w:rsid w:val="00985AD5"/>
    <w:rsid w:val="00986A8A"/>
    <w:rsid w:val="0098713B"/>
    <w:rsid w:val="00991BB6"/>
    <w:rsid w:val="00992348"/>
    <w:rsid w:val="009939C6"/>
    <w:rsid w:val="009A1650"/>
    <w:rsid w:val="009A17FD"/>
    <w:rsid w:val="009A594B"/>
    <w:rsid w:val="009A63A5"/>
    <w:rsid w:val="009A6F73"/>
    <w:rsid w:val="009B131F"/>
    <w:rsid w:val="009B2816"/>
    <w:rsid w:val="009B2920"/>
    <w:rsid w:val="009B4E45"/>
    <w:rsid w:val="009C0876"/>
    <w:rsid w:val="009C5C86"/>
    <w:rsid w:val="009D2E6B"/>
    <w:rsid w:val="009D43F6"/>
    <w:rsid w:val="009D43FA"/>
    <w:rsid w:val="009D4E24"/>
    <w:rsid w:val="009D58FE"/>
    <w:rsid w:val="009E13B7"/>
    <w:rsid w:val="009E2BD6"/>
    <w:rsid w:val="009E7043"/>
    <w:rsid w:val="009E70CE"/>
    <w:rsid w:val="009F17FC"/>
    <w:rsid w:val="009F1FD3"/>
    <w:rsid w:val="009F3604"/>
    <w:rsid w:val="009F51D4"/>
    <w:rsid w:val="00A02998"/>
    <w:rsid w:val="00A04565"/>
    <w:rsid w:val="00A0484A"/>
    <w:rsid w:val="00A0510E"/>
    <w:rsid w:val="00A10233"/>
    <w:rsid w:val="00A1182D"/>
    <w:rsid w:val="00A14CCE"/>
    <w:rsid w:val="00A2025D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E1F"/>
    <w:rsid w:val="00A30B08"/>
    <w:rsid w:val="00A32896"/>
    <w:rsid w:val="00A33642"/>
    <w:rsid w:val="00A34AE9"/>
    <w:rsid w:val="00A361CF"/>
    <w:rsid w:val="00A361EC"/>
    <w:rsid w:val="00A40035"/>
    <w:rsid w:val="00A40164"/>
    <w:rsid w:val="00A40B74"/>
    <w:rsid w:val="00A44EEA"/>
    <w:rsid w:val="00A47E9B"/>
    <w:rsid w:val="00A50CE4"/>
    <w:rsid w:val="00A51C4C"/>
    <w:rsid w:val="00A61569"/>
    <w:rsid w:val="00A63BF3"/>
    <w:rsid w:val="00A67F84"/>
    <w:rsid w:val="00A704FE"/>
    <w:rsid w:val="00A70FB4"/>
    <w:rsid w:val="00A715E7"/>
    <w:rsid w:val="00A74849"/>
    <w:rsid w:val="00A75DD9"/>
    <w:rsid w:val="00A8083E"/>
    <w:rsid w:val="00A816E8"/>
    <w:rsid w:val="00A83912"/>
    <w:rsid w:val="00A8490E"/>
    <w:rsid w:val="00A851FD"/>
    <w:rsid w:val="00A8752C"/>
    <w:rsid w:val="00A9222E"/>
    <w:rsid w:val="00A93144"/>
    <w:rsid w:val="00A934DB"/>
    <w:rsid w:val="00A93E65"/>
    <w:rsid w:val="00A95945"/>
    <w:rsid w:val="00A964E8"/>
    <w:rsid w:val="00AA231F"/>
    <w:rsid w:val="00AA26DE"/>
    <w:rsid w:val="00AA3C04"/>
    <w:rsid w:val="00AB3C43"/>
    <w:rsid w:val="00AB53DD"/>
    <w:rsid w:val="00AB79CB"/>
    <w:rsid w:val="00AD3F16"/>
    <w:rsid w:val="00AD5E6B"/>
    <w:rsid w:val="00AD6E05"/>
    <w:rsid w:val="00AD6F7A"/>
    <w:rsid w:val="00AE4EA5"/>
    <w:rsid w:val="00AE61DD"/>
    <w:rsid w:val="00AE732C"/>
    <w:rsid w:val="00AE7D88"/>
    <w:rsid w:val="00AF0F7D"/>
    <w:rsid w:val="00AF141A"/>
    <w:rsid w:val="00AF448D"/>
    <w:rsid w:val="00AF5A5C"/>
    <w:rsid w:val="00B00B82"/>
    <w:rsid w:val="00B013AF"/>
    <w:rsid w:val="00B0469E"/>
    <w:rsid w:val="00B04F7A"/>
    <w:rsid w:val="00B12126"/>
    <w:rsid w:val="00B14B3F"/>
    <w:rsid w:val="00B2624C"/>
    <w:rsid w:val="00B2672E"/>
    <w:rsid w:val="00B26A85"/>
    <w:rsid w:val="00B3223D"/>
    <w:rsid w:val="00B340D3"/>
    <w:rsid w:val="00B341EA"/>
    <w:rsid w:val="00B350C0"/>
    <w:rsid w:val="00B36B07"/>
    <w:rsid w:val="00B41E65"/>
    <w:rsid w:val="00B46D6A"/>
    <w:rsid w:val="00B50118"/>
    <w:rsid w:val="00B5067C"/>
    <w:rsid w:val="00B508A4"/>
    <w:rsid w:val="00B56A5A"/>
    <w:rsid w:val="00B611D5"/>
    <w:rsid w:val="00B616A5"/>
    <w:rsid w:val="00B6237F"/>
    <w:rsid w:val="00B67D1F"/>
    <w:rsid w:val="00B72C72"/>
    <w:rsid w:val="00B741A5"/>
    <w:rsid w:val="00B75134"/>
    <w:rsid w:val="00B75E98"/>
    <w:rsid w:val="00B77120"/>
    <w:rsid w:val="00B80110"/>
    <w:rsid w:val="00B81931"/>
    <w:rsid w:val="00B81A39"/>
    <w:rsid w:val="00B85BF5"/>
    <w:rsid w:val="00B86229"/>
    <w:rsid w:val="00B907B5"/>
    <w:rsid w:val="00B90D6E"/>
    <w:rsid w:val="00B9123F"/>
    <w:rsid w:val="00B93B46"/>
    <w:rsid w:val="00B94DD9"/>
    <w:rsid w:val="00B95D04"/>
    <w:rsid w:val="00B9739C"/>
    <w:rsid w:val="00BA09DD"/>
    <w:rsid w:val="00BA667F"/>
    <w:rsid w:val="00BA6D13"/>
    <w:rsid w:val="00BB102E"/>
    <w:rsid w:val="00BB1C1E"/>
    <w:rsid w:val="00BB1FCE"/>
    <w:rsid w:val="00BB33AA"/>
    <w:rsid w:val="00BB4B50"/>
    <w:rsid w:val="00BB544C"/>
    <w:rsid w:val="00BB5B4D"/>
    <w:rsid w:val="00BB6895"/>
    <w:rsid w:val="00BB6D9A"/>
    <w:rsid w:val="00BB7096"/>
    <w:rsid w:val="00BC2399"/>
    <w:rsid w:val="00BC2789"/>
    <w:rsid w:val="00BC29E2"/>
    <w:rsid w:val="00BC33DD"/>
    <w:rsid w:val="00BC4ECF"/>
    <w:rsid w:val="00BC68B9"/>
    <w:rsid w:val="00BD2801"/>
    <w:rsid w:val="00BD40FE"/>
    <w:rsid w:val="00BD4779"/>
    <w:rsid w:val="00BD5728"/>
    <w:rsid w:val="00BD5B70"/>
    <w:rsid w:val="00BE092E"/>
    <w:rsid w:val="00BE7F3C"/>
    <w:rsid w:val="00BF13B5"/>
    <w:rsid w:val="00C00443"/>
    <w:rsid w:val="00C009B0"/>
    <w:rsid w:val="00C021FC"/>
    <w:rsid w:val="00C0431A"/>
    <w:rsid w:val="00C06644"/>
    <w:rsid w:val="00C12BB3"/>
    <w:rsid w:val="00C15DE5"/>
    <w:rsid w:val="00C17B27"/>
    <w:rsid w:val="00C21AA8"/>
    <w:rsid w:val="00C23143"/>
    <w:rsid w:val="00C249A8"/>
    <w:rsid w:val="00C251E0"/>
    <w:rsid w:val="00C25586"/>
    <w:rsid w:val="00C26430"/>
    <w:rsid w:val="00C27CD5"/>
    <w:rsid w:val="00C302A9"/>
    <w:rsid w:val="00C3276B"/>
    <w:rsid w:val="00C32CBB"/>
    <w:rsid w:val="00C33D19"/>
    <w:rsid w:val="00C36A1B"/>
    <w:rsid w:val="00C41120"/>
    <w:rsid w:val="00C43846"/>
    <w:rsid w:val="00C45317"/>
    <w:rsid w:val="00C50DE9"/>
    <w:rsid w:val="00C50F67"/>
    <w:rsid w:val="00C51B7A"/>
    <w:rsid w:val="00C54F1B"/>
    <w:rsid w:val="00C64147"/>
    <w:rsid w:val="00C644D6"/>
    <w:rsid w:val="00C64C61"/>
    <w:rsid w:val="00C6562E"/>
    <w:rsid w:val="00C704EE"/>
    <w:rsid w:val="00C70845"/>
    <w:rsid w:val="00C7418C"/>
    <w:rsid w:val="00C763C8"/>
    <w:rsid w:val="00C77930"/>
    <w:rsid w:val="00C77C00"/>
    <w:rsid w:val="00C81879"/>
    <w:rsid w:val="00C828CB"/>
    <w:rsid w:val="00C85A88"/>
    <w:rsid w:val="00C86819"/>
    <w:rsid w:val="00C87659"/>
    <w:rsid w:val="00C90FF4"/>
    <w:rsid w:val="00C9128E"/>
    <w:rsid w:val="00C935AF"/>
    <w:rsid w:val="00C94E90"/>
    <w:rsid w:val="00C95FE7"/>
    <w:rsid w:val="00C96B32"/>
    <w:rsid w:val="00C96E69"/>
    <w:rsid w:val="00CA059D"/>
    <w:rsid w:val="00CA0F36"/>
    <w:rsid w:val="00CA5E90"/>
    <w:rsid w:val="00CA6F42"/>
    <w:rsid w:val="00CA71C0"/>
    <w:rsid w:val="00CB07EB"/>
    <w:rsid w:val="00CB1121"/>
    <w:rsid w:val="00CB1A95"/>
    <w:rsid w:val="00CB2507"/>
    <w:rsid w:val="00CB2571"/>
    <w:rsid w:val="00CB2AD4"/>
    <w:rsid w:val="00CB3179"/>
    <w:rsid w:val="00CB4EFD"/>
    <w:rsid w:val="00CB5849"/>
    <w:rsid w:val="00CB72C7"/>
    <w:rsid w:val="00CC0C96"/>
    <w:rsid w:val="00CC228B"/>
    <w:rsid w:val="00CC275C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E199A"/>
    <w:rsid w:val="00CE2F88"/>
    <w:rsid w:val="00CE5E69"/>
    <w:rsid w:val="00CE6C9D"/>
    <w:rsid w:val="00CE6DC8"/>
    <w:rsid w:val="00CE7B84"/>
    <w:rsid w:val="00CF07A9"/>
    <w:rsid w:val="00CF133E"/>
    <w:rsid w:val="00CF30B0"/>
    <w:rsid w:val="00CF3EE8"/>
    <w:rsid w:val="00CF4865"/>
    <w:rsid w:val="00CF7537"/>
    <w:rsid w:val="00D0051B"/>
    <w:rsid w:val="00D01AE0"/>
    <w:rsid w:val="00D02F90"/>
    <w:rsid w:val="00D03778"/>
    <w:rsid w:val="00D042C8"/>
    <w:rsid w:val="00D05567"/>
    <w:rsid w:val="00D06983"/>
    <w:rsid w:val="00D07AAF"/>
    <w:rsid w:val="00D1207B"/>
    <w:rsid w:val="00D13C3A"/>
    <w:rsid w:val="00D16019"/>
    <w:rsid w:val="00D174B3"/>
    <w:rsid w:val="00D20905"/>
    <w:rsid w:val="00D21F1D"/>
    <w:rsid w:val="00D22946"/>
    <w:rsid w:val="00D27587"/>
    <w:rsid w:val="00D34FF1"/>
    <w:rsid w:val="00D36029"/>
    <w:rsid w:val="00D360CF"/>
    <w:rsid w:val="00D36C17"/>
    <w:rsid w:val="00D371B7"/>
    <w:rsid w:val="00D4045E"/>
    <w:rsid w:val="00D41799"/>
    <w:rsid w:val="00D431C8"/>
    <w:rsid w:val="00D43CD0"/>
    <w:rsid w:val="00D44105"/>
    <w:rsid w:val="00D45D0C"/>
    <w:rsid w:val="00D462E9"/>
    <w:rsid w:val="00D5664D"/>
    <w:rsid w:val="00D60328"/>
    <w:rsid w:val="00D61EF0"/>
    <w:rsid w:val="00D62EF6"/>
    <w:rsid w:val="00D63048"/>
    <w:rsid w:val="00D6396A"/>
    <w:rsid w:val="00D659CC"/>
    <w:rsid w:val="00D67204"/>
    <w:rsid w:val="00D737BC"/>
    <w:rsid w:val="00D755D3"/>
    <w:rsid w:val="00D76183"/>
    <w:rsid w:val="00D81D5B"/>
    <w:rsid w:val="00D82CE1"/>
    <w:rsid w:val="00D85175"/>
    <w:rsid w:val="00D85D7E"/>
    <w:rsid w:val="00D8675F"/>
    <w:rsid w:val="00D868EA"/>
    <w:rsid w:val="00D94627"/>
    <w:rsid w:val="00D95341"/>
    <w:rsid w:val="00D9587D"/>
    <w:rsid w:val="00D97135"/>
    <w:rsid w:val="00DA29C6"/>
    <w:rsid w:val="00DA4F2A"/>
    <w:rsid w:val="00DA7FE2"/>
    <w:rsid w:val="00DB4621"/>
    <w:rsid w:val="00DB53F7"/>
    <w:rsid w:val="00DB5536"/>
    <w:rsid w:val="00DB56EE"/>
    <w:rsid w:val="00DB7ACB"/>
    <w:rsid w:val="00DC6992"/>
    <w:rsid w:val="00DD386F"/>
    <w:rsid w:val="00DD38AC"/>
    <w:rsid w:val="00DD4E21"/>
    <w:rsid w:val="00DD7454"/>
    <w:rsid w:val="00DD7CEF"/>
    <w:rsid w:val="00DE0DB3"/>
    <w:rsid w:val="00DE131B"/>
    <w:rsid w:val="00DE1846"/>
    <w:rsid w:val="00DE2174"/>
    <w:rsid w:val="00DE73F7"/>
    <w:rsid w:val="00DE7E57"/>
    <w:rsid w:val="00DF0AA2"/>
    <w:rsid w:val="00DF0B26"/>
    <w:rsid w:val="00DF1D5A"/>
    <w:rsid w:val="00DF4664"/>
    <w:rsid w:val="00DF5BC9"/>
    <w:rsid w:val="00DF6243"/>
    <w:rsid w:val="00DF66B1"/>
    <w:rsid w:val="00DF6E2C"/>
    <w:rsid w:val="00DF7D45"/>
    <w:rsid w:val="00E012A3"/>
    <w:rsid w:val="00E01B23"/>
    <w:rsid w:val="00E0510E"/>
    <w:rsid w:val="00E07A08"/>
    <w:rsid w:val="00E10D27"/>
    <w:rsid w:val="00E15570"/>
    <w:rsid w:val="00E16766"/>
    <w:rsid w:val="00E21500"/>
    <w:rsid w:val="00E25B95"/>
    <w:rsid w:val="00E26757"/>
    <w:rsid w:val="00E313E4"/>
    <w:rsid w:val="00E327D1"/>
    <w:rsid w:val="00E33F61"/>
    <w:rsid w:val="00E3547D"/>
    <w:rsid w:val="00E3690F"/>
    <w:rsid w:val="00E373B0"/>
    <w:rsid w:val="00E40251"/>
    <w:rsid w:val="00E41B6B"/>
    <w:rsid w:val="00E45906"/>
    <w:rsid w:val="00E45D8D"/>
    <w:rsid w:val="00E46958"/>
    <w:rsid w:val="00E47B92"/>
    <w:rsid w:val="00E50310"/>
    <w:rsid w:val="00E5183B"/>
    <w:rsid w:val="00E518B1"/>
    <w:rsid w:val="00E520E3"/>
    <w:rsid w:val="00E552BA"/>
    <w:rsid w:val="00E55796"/>
    <w:rsid w:val="00E55D0B"/>
    <w:rsid w:val="00E60605"/>
    <w:rsid w:val="00E61629"/>
    <w:rsid w:val="00E618AE"/>
    <w:rsid w:val="00E6627E"/>
    <w:rsid w:val="00E663BF"/>
    <w:rsid w:val="00E700BF"/>
    <w:rsid w:val="00E72B6B"/>
    <w:rsid w:val="00E736EF"/>
    <w:rsid w:val="00E824CF"/>
    <w:rsid w:val="00E84DD3"/>
    <w:rsid w:val="00E86285"/>
    <w:rsid w:val="00E86327"/>
    <w:rsid w:val="00E923A0"/>
    <w:rsid w:val="00E93C5F"/>
    <w:rsid w:val="00E94022"/>
    <w:rsid w:val="00E9417B"/>
    <w:rsid w:val="00E96634"/>
    <w:rsid w:val="00E96AB3"/>
    <w:rsid w:val="00E979F0"/>
    <w:rsid w:val="00EA0061"/>
    <w:rsid w:val="00EA0C1F"/>
    <w:rsid w:val="00EA114F"/>
    <w:rsid w:val="00EA11E2"/>
    <w:rsid w:val="00EA21AD"/>
    <w:rsid w:val="00EA49A7"/>
    <w:rsid w:val="00EA5386"/>
    <w:rsid w:val="00EA601D"/>
    <w:rsid w:val="00EA602A"/>
    <w:rsid w:val="00EA63CF"/>
    <w:rsid w:val="00EB19BF"/>
    <w:rsid w:val="00EB409A"/>
    <w:rsid w:val="00EB51A0"/>
    <w:rsid w:val="00EB6CF3"/>
    <w:rsid w:val="00EC04E0"/>
    <w:rsid w:val="00EC0ED0"/>
    <w:rsid w:val="00EC2348"/>
    <w:rsid w:val="00EC2609"/>
    <w:rsid w:val="00EC4B63"/>
    <w:rsid w:val="00EC7068"/>
    <w:rsid w:val="00ED1C58"/>
    <w:rsid w:val="00ED3250"/>
    <w:rsid w:val="00ED33B5"/>
    <w:rsid w:val="00ED706E"/>
    <w:rsid w:val="00EE21C2"/>
    <w:rsid w:val="00EE4D22"/>
    <w:rsid w:val="00EE4D78"/>
    <w:rsid w:val="00EE518E"/>
    <w:rsid w:val="00EE6350"/>
    <w:rsid w:val="00EE7B69"/>
    <w:rsid w:val="00EF1A02"/>
    <w:rsid w:val="00EF33E1"/>
    <w:rsid w:val="00EF51BD"/>
    <w:rsid w:val="00EF6FBF"/>
    <w:rsid w:val="00EF73CC"/>
    <w:rsid w:val="00F0020A"/>
    <w:rsid w:val="00F02F29"/>
    <w:rsid w:val="00F0358E"/>
    <w:rsid w:val="00F06B45"/>
    <w:rsid w:val="00F06C40"/>
    <w:rsid w:val="00F07D75"/>
    <w:rsid w:val="00F10DAE"/>
    <w:rsid w:val="00F11DE2"/>
    <w:rsid w:val="00F13904"/>
    <w:rsid w:val="00F147B0"/>
    <w:rsid w:val="00F14E8C"/>
    <w:rsid w:val="00F157D2"/>
    <w:rsid w:val="00F17063"/>
    <w:rsid w:val="00F2032C"/>
    <w:rsid w:val="00F23005"/>
    <w:rsid w:val="00F24927"/>
    <w:rsid w:val="00F2530A"/>
    <w:rsid w:val="00F313FB"/>
    <w:rsid w:val="00F3150A"/>
    <w:rsid w:val="00F31ABD"/>
    <w:rsid w:val="00F31E8A"/>
    <w:rsid w:val="00F3470A"/>
    <w:rsid w:val="00F4066C"/>
    <w:rsid w:val="00F419CB"/>
    <w:rsid w:val="00F4691B"/>
    <w:rsid w:val="00F46A0C"/>
    <w:rsid w:val="00F46A5A"/>
    <w:rsid w:val="00F472C8"/>
    <w:rsid w:val="00F47F27"/>
    <w:rsid w:val="00F532E5"/>
    <w:rsid w:val="00F5350E"/>
    <w:rsid w:val="00F5374D"/>
    <w:rsid w:val="00F558ED"/>
    <w:rsid w:val="00F611D1"/>
    <w:rsid w:val="00F62078"/>
    <w:rsid w:val="00F643FF"/>
    <w:rsid w:val="00F658AD"/>
    <w:rsid w:val="00F679B6"/>
    <w:rsid w:val="00F70C8E"/>
    <w:rsid w:val="00F716B6"/>
    <w:rsid w:val="00F722A6"/>
    <w:rsid w:val="00F723D3"/>
    <w:rsid w:val="00F7327C"/>
    <w:rsid w:val="00F74E98"/>
    <w:rsid w:val="00F7646E"/>
    <w:rsid w:val="00F76854"/>
    <w:rsid w:val="00F76C4F"/>
    <w:rsid w:val="00F82419"/>
    <w:rsid w:val="00F8367B"/>
    <w:rsid w:val="00F836EF"/>
    <w:rsid w:val="00F8592A"/>
    <w:rsid w:val="00F86060"/>
    <w:rsid w:val="00F86B27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6380"/>
    <w:rsid w:val="00F969EE"/>
    <w:rsid w:val="00F972A9"/>
    <w:rsid w:val="00FA0B9C"/>
    <w:rsid w:val="00FA28F4"/>
    <w:rsid w:val="00FA41D2"/>
    <w:rsid w:val="00FA6D2B"/>
    <w:rsid w:val="00FA758A"/>
    <w:rsid w:val="00FB05A8"/>
    <w:rsid w:val="00FB452F"/>
    <w:rsid w:val="00FB5F05"/>
    <w:rsid w:val="00FB6359"/>
    <w:rsid w:val="00FB78FB"/>
    <w:rsid w:val="00FB7CEF"/>
    <w:rsid w:val="00FC5723"/>
    <w:rsid w:val="00FC5A52"/>
    <w:rsid w:val="00FC7D23"/>
    <w:rsid w:val="00FD1C90"/>
    <w:rsid w:val="00FD5F4D"/>
    <w:rsid w:val="00FD629F"/>
    <w:rsid w:val="00FE03AB"/>
    <w:rsid w:val="00FE11E4"/>
    <w:rsid w:val="00FE2CFF"/>
    <w:rsid w:val="00FE3619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F5F6DE3-1B96-4FBD-BD2B-EBC060398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rcot.com/mktrules/issues/NPRR815" TargetMode="External"/><Relationship Id="rId1" Type="http://schemas.openxmlformats.org/officeDocument/2006/relationships/hyperlink" Target="http://www.ercot.com/calendar/2017/7/20/108232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B5A62-1096-49E9-89CA-61B77F81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3</cp:revision>
  <cp:lastPrinted>2016-08-15T23:02:00Z</cp:lastPrinted>
  <dcterms:created xsi:type="dcterms:W3CDTF">2017-08-10T22:46:00Z</dcterms:created>
  <dcterms:modified xsi:type="dcterms:W3CDTF">2017-08-10T22:46:00Z</dcterms:modified>
</cp:coreProperties>
</file>