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8232DD" w14:textId="73477C18" w:rsidR="00CB4862" w:rsidRDefault="00AA6CD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Agenda</w:t>
      </w:r>
    </w:p>
    <w:p w14:paraId="74C1C8C6" w14:textId="0CF0217F" w:rsidR="004E6E22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8426C7">
        <w:rPr>
          <w:b/>
          <w:color w:val="000000"/>
          <w:sz w:val="22"/>
          <w:szCs w:val="22"/>
        </w:rPr>
        <w:t xml:space="preserve">ERCOT </w:t>
      </w:r>
      <w:r w:rsidR="009B6D47">
        <w:rPr>
          <w:b/>
          <w:color w:val="000000"/>
          <w:sz w:val="22"/>
          <w:szCs w:val="22"/>
        </w:rPr>
        <w:t>Retail Market</w:t>
      </w:r>
      <w:r w:rsidRPr="008426C7">
        <w:rPr>
          <w:b/>
          <w:color w:val="000000"/>
          <w:sz w:val="22"/>
          <w:szCs w:val="22"/>
        </w:rPr>
        <w:t xml:space="preserve"> Subcommittee (</w:t>
      </w:r>
      <w:r w:rsidR="009B6D47">
        <w:rPr>
          <w:b/>
          <w:color w:val="000000"/>
          <w:sz w:val="22"/>
          <w:szCs w:val="22"/>
        </w:rPr>
        <w:t>RMS</w:t>
      </w:r>
      <w:r w:rsidRPr="008426C7">
        <w:rPr>
          <w:b/>
          <w:color w:val="000000"/>
          <w:sz w:val="22"/>
          <w:szCs w:val="22"/>
        </w:rPr>
        <w:t>) Meeting</w:t>
      </w:r>
      <w:r>
        <w:rPr>
          <w:b/>
          <w:color w:val="000000"/>
          <w:sz w:val="22"/>
          <w:szCs w:val="22"/>
        </w:rPr>
        <w:t xml:space="preserve"> Agenda</w:t>
      </w:r>
    </w:p>
    <w:p w14:paraId="42617FB0" w14:textId="4A4B22EF" w:rsidR="004E6E22" w:rsidRPr="00424FB6" w:rsidRDefault="004E6E22" w:rsidP="000100A0">
      <w:pPr>
        <w:tabs>
          <w:tab w:val="left" w:pos="7440"/>
        </w:tabs>
        <w:rPr>
          <w:color w:val="000000"/>
          <w:sz w:val="22"/>
          <w:szCs w:val="22"/>
        </w:rPr>
      </w:pPr>
      <w:r w:rsidRPr="00424FB6">
        <w:rPr>
          <w:sz w:val="22"/>
          <w:szCs w:val="22"/>
        </w:rPr>
        <w:t>ERCOT Austin / 7620 Metro Center Drive / Austin, Texas 78744</w:t>
      </w:r>
    </w:p>
    <w:p w14:paraId="316C5450" w14:textId="74249499" w:rsidR="004E6E22" w:rsidRDefault="00884188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Tuesday</w:t>
      </w:r>
      <w:r w:rsidR="004E6E22">
        <w:rPr>
          <w:b/>
          <w:color w:val="000000"/>
          <w:sz w:val="22"/>
          <w:szCs w:val="22"/>
        </w:rPr>
        <w:t xml:space="preserve">, </w:t>
      </w:r>
      <w:r w:rsidR="00F12581">
        <w:rPr>
          <w:b/>
          <w:color w:val="000000"/>
          <w:sz w:val="22"/>
          <w:szCs w:val="22"/>
        </w:rPr>
        <w:t>March 28,</w:t>
      </w:r>
      <w:r w:rsidR="004E6E22">
        <w:rPr>
          <w:b/>
          <w:color w:val="000000"/>
          <w:sz w:val="22"/>
          <w:szCs w:val="22"/>
        </w:rPr>
        <w:t xml:space="preserve"> 20</w:t>
      </w:r>
      <w:r>
        <w:rPr>
          <w:b/>
          <w:color w:val="000000"/>
          <w:sz w:val="22"/>
          <w:szCs w:val="22"/>
        </w:rPr>
        <w:t>1</w:t>
      </w:r>
      <w:r w:rsidR="0049073A">
        <w:rPr>
          <w:b/>
          <w:color w:val="000000"/>
          <w:sz w:val="22"/>
          <w:szCs w:val="22"/>
        </w:rPr>
        <w:t>7</w:t>
      </w:r>
      <w:r w:rsidR="004E6E22">
        <w:rPr>
          <w:b/>
          <w:color w:val="000000"/>
          <w:sz w:val="22"/>
          <w:szCs w:val="22"/>
        </w:rPr>
        <w:t xml:space="preserve"> </w:t>
      </w:r>
      <w:r w:rsidR="004E6E22" w:rsidRPr="003C3DAE">
        <w:rPr>
          <w:b/>
          <w:color w:val="000000"/>
          <w:sz w:val="22"/>
          <w:szCs w:val="22"/>
        </w:rPr>
        <w:t xml:space="preserve">/ </w:t>
      </w:r>
      <w:r w:rsidR="004E6E22">
        <w:rPr>
          <w:b/>
          <w:color w:val="000000"/>
          <w:sz w:val="22"/>
          <w:szCs w:val="22"/>
        </w:rPr>
        <w:t>9:30 a.</w:t>
      </w:r>
      <w:r w:rsidR="009C3202">
        <w:rPr>
          <w:b/>
          <w:color w:val="000000"/>
          <w:sz w:val="22"/>
          <w:szCs w:val="22"/>
        </w:rPr>
        <w:t>m.</w:t>
      </w:r>
    </w:p>
    <w:p w14:paraId="23EB3E95" w14:textId="77777777" w:rsidR="004E6E22" w:rsidRDefault="004E6E22" w:rsidP="000100A0">
      <w:pPr>
        <w:rPr>
          <w:color w:val="000000"/>
          <w:sz w:val="22"/>
          <w:szCs w:val="22"/>
        </w:rPr>
      </w:pPr>
    </w:p>
    <w:p w14:paraId="12CC927A" w14:textId="77777777" w:rsidR="004E6E22" w:rsidRPr="00BD7B82" w:rsidRDefault="007D7200" w:rsidP="000100A0">
      <w:pPr>
        <w:rPr>
          <w:b/>
          <w:color w:val="000000"/>
          <w:sz w:val="22"/>
          <w:szCs w:val="22"/>
        </w:rPr>
      </w:pPr>
      <w:hyperlink r:id="rId8" w:history="1">
        <w:r w:rsidR="004E6E22" w:rsidRPr="00BD7B82">
          <w:rPr>
            <w:rStyle w:val="Hyperlink"/>
            <w:b/>
            <w:sz w:val="22"/>
            <w:szCs w:val="22"/>
          </w:rPr>
          <w:t>http://ercot.webex.com</w:t>
        </w:r>
      </w:hyperlink>
    </w:p>
    <w:p w14:paraId="4A810D77" w14:textId="561029ED" w:rsidR="004E6E22" w:rsidRPr="00B41AC7" w:rsidRDefault="00063530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Number: </w:t>
      </w:r>
      <w:r w:rsidR="00AC198D">
        <w:rPr>
          <w:sz w:val="22"/>
          <w:szCs w:val="22"/>
        </w:rPr>
        <w:t>622 494 956</w:t>
      </w:r>
    </w:p>
    <w:p w14:paraId="53EE74CE" w14:textId="35557585" w:rsidR="004E6E22" w:rsidRPr="00BD7B82" w:rsidRDefault="00C97317" w:rsidP="000100A0">
      <w:pPr>
        <w:rPr>
          <w:sz w:val="22"/>
          <w:szCs w:val="22"/>
        </w:rPr>
      </w:pPr>
      <w:r>
        <w:rPr>
          <w:sz w:val="22"/>
          <w:szCs w:val="22"/>
        </w:rPr>
        <w:t>Meeting Password:</w:t>
      </w:r>
      <w:r w:rsidR="00AA6CD2">
        <w:rPr>
          <w:sz w:val="22"/>
          <w:szCs w:val="22"/>
        </w:rPr>
        <w:t xml:space="preserve"> </w:t>
      </w:r>
      <w:r w:rsidR="007D7200">
        <w:rPr>
          <w:sz w:val="22"/>
          <w:szCs w:val="22"/>
        </w:rPr>
        <w:t>RMS</w:t>
      </w:r>
    </w:p>
    <w:p w14:paraId="1D4DF23C" w14:textId="77777777" w:rsidR="00333F9F" w:rsidRPr="00B41AC7" w:rsidRDefault="00333F9F" w:rsidP="00333F9F">
      <w:pPr>
        <w:rPr>
          <w:sz w:val="22"/>
          <w:szCs w:val="22"/>
        </w:rPr>
      </w:pPr>
      <w:r>
        <w:rPr>
          <w:sz w:val="22"/>
          <w:szCs w:val="22"/>
        </w:rPr>
        <w:t>Teleconference: 1.</w:t>
      </w:r>
      <w:r w:rsidRPr="00B41AC7">
        <w:rPr>
          <w:sz w:val="22"/>
          <w:szCs w:val="22"/>
        </w:rPr>
        <w:t>877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668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4493</w:t>
      </w:r>
    </w:p>
    <w:p w14:paraId="7909DE6B" w14:textId="77777777" w:rsidR="004E6E22" w:rsidRDefault="004E6E22" w:rsidP="000100A0">
      <w:pPr>
        <w:rPr>
          <w:color w:val="000000"/>
          <w:sz w:val="22"/>
          <w:szCs w:val="22"/>
        </w:rPr>
      </w:pPr>
    </w:p>
    <w:tbl>
      <w:tblPr>
        <w:tblW w:w="10440" w:type="dxa"/>
        <w:tblInd w:w="-162" w:type="dxa"/>
        <w:tblLook w:val="01E0" w:firstRow="1" w:lastRow="1" w:firstColumn="1" w:lastColumn="1" w:noHBand="0" w:noVBand="0"/>
      </w:tblPr>
      <w:tblGrid>
        <w:gridCol w:w="227"/>
        <w:gridCol w:w="485"/>
        <w:gridCol w:w="2800"/>
        <w:gridCol w:w="2610"/>
        <w:gridCol w:w="628"/>
        <w:gridCol w:w="884"/>
        <w:gridCol w:w="1470"/>
        <w:gridCol w:w="418"/>
        <w:gridCol w:w="918"/>
      </w:tblGrid>
      <w:tr w:rsidR="004E6E22" w:rsidRPr="00EE7B91" w14:paraId="37C5FB86" w14:textId="77777777" w:rsidTr="00DA2A4E">
        <w:trPr>
          <w:trHeight w:val="387"/>
        </w:trPr>
        <w:tc>
          <w:tcPr>
            <w:tcW w:w="712" w:type="dxa"/>
            <w:gridSpan w:val="2"/>
          </w:tcPr>
          <w:p w14:paraId="0AA69680" w14:textId="77777777" w:rsidR="004E6E22" w:rsidRPr="00AA4DF8" w:rsidRDefault="004E6E22" w:rsidP="000100A0">
            <w:pPr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AA4DF8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6038" w:type="dxa"/>
            <w:gridSpan w:val="3"/>
          </w:tcPr>
          <w:p w14:paraId="75ED3D86" w14:textId="5E9956CC" w:rsidR="00F64FE4" w:rsidRPr="00EE7B91" w:rsidRDefault="004E6E22" w:rsidP="000100A0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>Antitrust Admonition</w:t>
            </w:r>
          </w:p>
        </w:tc>
        <w:tc>
          <w:tcPr>
            <w:tcW w:w="2354" w:type="dxa"/>
            <w:gridSpan w:val="2"/>
          </w:tcPr>
          <w:p w14:paraId="295E265B" w14:textId="6576CBBA" w:rsidR="004E6E22" w:rsidRPr="00EE7B91" w:rsidRDefault="00F52A32" w:rsidP="007378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336" w:type="dxa"/>
            <w:gridSpan w:val="2"/>
          </w:tcPr>
          <w:p w14:paraId="1BF24176" w14:textId="682A7936" w:rsidR="004E6E22" w:rsidRPr="00EE7B91" w:rsidRDefault="00DE1C41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4E6E22">
              <w:rPr>
                <w:sz w:val="22"/>
                <w:szCs w:val="22"/>
              </w:rPr>
              <w:t>9:30 a</w:t>
            </w:r>
            <w:r w:rsidR="004E6E22" w:rsidRPr="00EE7B91">
              <w:rPr>
                <w:sz w:val="22"/>
                <w:szCs w:val="22"/>
              </w:rPr>
              <w:t>.m.</w:t>
            </w:r>
          </w:p>
        </w:tc>
      </w:tr>
      <w:tr w:rsidR="004E6E22" w:rsidRPr="00EE7B91" w14:paraId="609EA53E" w14:textId="77777777" w:rsidTr="00DA2A4E">
        <w:trPr>
          <w:trHeight w:val="405"/>
        </w:trPr>
        <w:tc>
          <w:tcPr>
            <w:tcW w:w="712" w:type="dxa"/>
            <w:gridSpan w:val="2"/>
          </w:tcPr>
          <w:p w14:paraId="414F0B3D" w14:textId="3797E2F2" w:rsidR="004E6E22" w:rsidRPr="00AA4DF8" w:rsidRDefault="00393447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</w:t>
            </w:r>
            <w:r w:rsidR="004E6E22" w:rsidRPr="00AA4DF8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106EE88C" w14:textId="35B241D6" w:rsidR="004E6E22" w:rsidRPr="00EE7B91" w:rsidRDefault="00333F9F" w:rsidP="00333F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Agenda Review</w:t>
            </w:r>
          </w:p>
        </w:tc>
        <w:tc>
          <w:tcPr>
            <w:tcW w:w="2354" w:type="dxa"/>
            <w:gridSpan w:val="2"/>
          </w:tcPr>
          <w:p w14:paraId="09DBFDFB" w14:textId="6F79D441" w:rsidR="004E6E22" w:rsidRPr="00EE7B91" w:rsidRDefault="00F52A3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336" w:type="dxa"/>
            <w:gridSpan w:val="2"/>
          </w:tcPr>
          <w:p w14:paraId="57AB45B9" w14:textId="5BA05A74" w:rsidR="004E6E22" w:rsidRPr="00EE7B91" w:rsidRDefault="00DE1C41" w:rsidP="007378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8A4509">
              <w:rPr>
                <w:sz w:val="22"/>
                <w:szCs w:val="22"/>
              </w:rPr>
              <w:t>9:3</w:t>
            </w:r>
            <w:r w:rsidR="0073782A">
              <w:rPr>
                <w:sz w:val="22"/>
                <w:szCs w:val="22"/>
              </w:rPr>
              <w:t>5</w:t>
            </w:r>
            <w:r w:rsidR="004E6E22">
              <w:rPr>
                <w:sz w:val="22"/>
                <w:szCs w:val="22"/>
              </w:rPr>
              <w:t xml:space="preserve"> a.</w:t>
            </w:r>
            <w:r w:rsidR="004E6E22" w:rsidRPr="00EE7B91">
              <w:rPr>
                <w:sz w:val="22"/>
                <w:szCs w:val="22"/>
              </w:rPr>
              <w:t xml:space="preserve">m. </w:t>
            </w:r>
          </w:p>
        </w:tc>
      </w:tr>
      <w:tr w:rsidR="004E6E22" w:rsidRPr="00EE7B91" w14:paraId="5E8E2529" w14:textId="77777777" w:rsidTr="00DA2A4E">
        <w:trPr>
          <w:trHeight w:val="585"/>
        </w:trPr>
        <w:tc>
          <w:tcPr>
            <w:tcW w:w="712" w:type="dxa"/>
            <w:gridSpan w:val="2"/>
          </w:tcPr>
          <w:p w14:paraId="41362FF6" w14:textId="2947BCDE" w:rsidR="004E6E22" w:rsidRPr="00AA4DF8" w:rsidRDefault="00393447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</w:t>
            </w:r>
            <w:r w:rsidR="004E6E22" w:rsidRPr="00AA4DF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038" w:type="dxa"/>
            <w:gridSpan w:val="3"/>
          </w:tcPr>
          <w:p w14:paraId="56DAD48C" w14:textId="3ABBEE8E" w:rsidR="004E6E22" w:rsidRPr="00EE7B91" w:rsidRDefault="004E6E22" w:rsidP="000100A0">
            <w:pPr>
              <w:rPr>
                <w:b/>
                <w:sz w:val="22"/>
                <w:szCs w:val="22"/>
              </w:rPr>
            </w:pPr>
            <w:r w:rsidRPr="00EE7B91">
              <w:rPr>
                <w:b/>
                <w:sz w:val="22"/>
                <w:szCs w:val="22"/>
              </w:rPr>
              <w:t xml:space="preserve">Approval of </w:t>
            </w:r>
            <w:r w:rsidR="009B6D47">
              <w:rPr>
                <w:b/>
                <w:sz w:val="22"/>
                <w:szCs w:val="22"/>
              </w:rPr>
              <w:t>RMS</w:t>
            </w:r>
            <w:r w:rsidRPr="00EE7B91">
              <w:rPr>
                <w:b/>
                <w:sz w:val="22"/>
                <w:szCs w:val="22"/>
              </w:rPr>
              <w:t xml:space="preserve"> Meeting Minutes (Vote)</w:t>
            </w:r>
          </w:p>
          <w:p w14:paraId="67668666" w14:textId="157E9CB5" w:rsidR="00F64FE4" w:rsidRPr="003C12D0" w:rsidRDefault="007D7200" w:rsidP="007449B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February 7</w:t>
            </w:r>
            <w:r w:rsidR="004E6E22" w:rsidRPr="003C12D0">
              <w:rPr>
                <w:sz w:val="22"/>
                <w:szCs w:val="22"/>
              </w:rPr>
              <w:t>, 20</w:t>
            </w:r>
            <w:r w:rsidR="00884188">
              <w:rPr>
                <w:sz w:val="22"/>
                <w:szCs w:val="22"/>
              </w:rPr>
              <w:t>1</w:t>
            </w:r>
            <w:r w:rsidR="007449B1">
              <w:rPr>
                <w:sz w:val="22"/>
                <w:szCs w:val="22"/>
              </w:rPr>
              <w:t>7</w:t>
            </w:r>
            <w:r w:rsidR="004E6E22" w:rsidRPr="003C12D0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54" w:type="dxa"/>
            <w:gridSpan w:val="2"/>
          </w:tcPr>
          <w:p w14:paraId="633ED29E" w14:textId="760FE799" w:rsidR="004E6E22" w:rsidRPr="00EE7B91" w:rsidRDefault="00F52A3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336" w:type="dxa"/>
            <w:gridSpan w:val="2"/>
          </w:tcPr>
          <w:p w14:paraId="7C22CFE3" w14:textId="6CCF7644" w:rsidR="004E6E22" w:rsidRPr="00EE7B91" w:rsidRDefault="00DE1C41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8A4509">
              <w:rPr>
                <w:sz w:val="22"/>
                <w:szCs w:val="22"/>
              </w:rPr>
              <w:t>9:4</w:t>
            </w:r>
            <w:r w:rsidR="0073782A">
              <w:rPr>
                <w:sz w:val="22"/>
                <w:szCs w:val="22"/>
              </w:rPr>
              <w:t>0</w:t>
            </w:r>
            <w:r w:rsidR="004E6E22">
              <w:rPr>
                <w:sz w:val="22"/>
                <w:szCs w:val="22"/>
              </w:rPr>
              <w:t xml:space="preserve"> a.m.</w:t>
            </w:r>
            <w:r w:rsidR="004E6E22" w:rsidRPr="00EE7B91">
              <w:rPr>
                <w:sz w:val="22"/>
                <w:szCs w:val="22"/>
              </w:rPr>
              <w:t xml:space="preserve"> </w:t>
            </w:r>
          </w:p>
        </w:tc>
      </w:tr>
      <w:tr w:rsidR="004E6E22" w:rsidRPr="00EE7B91" w14:paraId="3E76846D" w14:textId="77777777" w:rsidTr="00DA2A4E">
        <w:trPr>
          <w:trHeight w:val="594"/>
        </w:trPr>
        <w:tc>
          <w:tcPr>
            <w:tcW w:w="712" w:type="dxa"/>
            <w:gridSpan w:val="2"/>
          </w:tcPr>
          <w:p w14:paraId="0E346CBD" w14:textId="7636B1CB" w:rsidR="004E6E22" w:rsidRPr="00AA4DF8" w:rsidRDefault="00393447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</w:t>
            </w:r>
            <w:r w:rsidR="004E6E22" w:rsidRPr="00AA4DF8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0A14AD1E" w14:textId="77777777" w:rsidR="004E6E22" w:rsidRDefault="004E6E22" w:rsidP="000775B0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>Technical Advisory Committee (TAC) Update</w:t>
            </w:r>
          </w:p>
          <w:p w14:paraId="0C3C5625" w14:textId="4E89A5F4" w:rsidR="001C6665" w:rsidRPr="00992CA4" w:rsidRDefault="001C6665" w:rsidP="00992CA4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992CA4">
              <w:rPr>
                <w:b/>
                <w:sz w:val="22"/>
                <w:szCs w:val="22"/>
              </w:rPr>
              <w:t xml:space="preserve">2017 RMS Goals </w:t>
            </w:r>
            <w:r w:rsidR="00992CA4" w:rsidRPr="00992CA4">
              <w:rPr>
                <w:b/>
                <w:sz w:val="22"/>
                <w:szCs w:val="22"/>
              </w:rPr>
              <w:t>(Vote)</w:t>
            </w:r>
          </w:p>
        </w:tc>
        <w:tc>
          <w:tcPr>
            <w:tcW w:w="2354" w:type="dxa"/>
            <w:gridSpan w:val="2"/>
          </w:tcPr>
          <w:p w14:paraId="01C187DC" w14:textId="15AF85DF" w:rsidR="004E6E22" w:rsidRPr="00EE7B91" w:rsidRDefault="00F52A32" w:rsidP="008841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336" w:type="dxa"/>
            <w:gridSpan w:val="2"/>
          </w:tcPr>
          <w:p w14:paraId="7885C229" w14:textId="530BD92E" w:rsidR="004E6E22" w:rsidRPr="00EE7B91" w:rsidRDefault="00C10E6E" w:rsidP="006B2A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</w:t>
            </w:r>
            <w:r w:rsidR="00300807">
              <w:rPr>
                <w:sz w:val="22"/>
                <w:szCs w:val="22"/>
              </w:rPr>
              <w:t>:</w:t>
            </w:r>
            <w:r w:rsidR="008A4509">
              <w:rPr>
                <w:sz w:val="22"/>
                <w:szCs w:val="22"/>
              </w:rPr>
              <w:t>4</w:t>
            </w:r>
            <w:r w:rsidR="0073782A">
              <w:rPr>
                <w:sz w:val="22"/>
                <w:szCs w:val="22"/>
              </w:rPr>
              <w:t>5</w:t>
            </w:r>
            <w:r w:rsidR="004E6E22">
              <w:rPr>
                <w:sz w:val="22"/>
                <w:szCs w:val="22"/>
              </w:rPr>
              <w:t xml:space="preserve"> a.</w:t>
            </w:r>
            <w:r w:rsidR="004E6E22" w:rsidRPr="00EE7B91">
              <w:rPr>
                <w:sz w:val="22"/>
                <w:szCs w:val="22"/>
              </w:rPr>
              <w:t xml:space="preserve">m. </w:t>
            </w:r>
          </w:p>
        </w:tc>
      </w:tr>
      <w:tr w:rsidR="00DE1C41" w:rsidRPr="00EE7B91" w14:paraId="256EB1FE" w14:textId="77777777" w:rsidTr="00DA2A4E">
        <w:trPr>
          <w:trHeight w:val="450"/>
        </w:trPr>
        <w:tc>
          <w:tcPr>
            <w:tcW w:w="712" w:type="dxa"/>
            <w:gridSpan w:val="2"/>
          </w:tcPr>
          <w:p w14:paraId="30B4C699" w14:textId="2DDE63C9" w:rsidR="00DE1C41" w:rsidRPr="00AA4DF8" w:rsidRDefault="00300807" w:rsidP="002D66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393447">
              <w:rPr>
                <w:sz w:val="22"/>
                <w:szCs w:val="22"/>
              </w:rPr>
              <w:t>5</w:t>
            </w:r>
            <w:r w:rsidR="00DE1C41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2233A1F1" w14:textId="34024651" w:rsidR="00DE1C41" w:rsidRPr="00EE7B91" w:rsidRDefault="00DE1C41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Commercial Operations Subcommittee (COPS) Update</w:t>
            </w:r>
          </w:p>
        </w:tc>
        <w:tc>
          <w:tcPr>
            <w:tcW w:w="2354" w:type="dxa"/>
            <w:gridSpan w:val="2"/>
          </w:tcPr>
          <w:p w14:paraId="31D86388" w14:textId="28B8C73B" w:rsidR="00DE1C41" w:rsidRDefault="00E3272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336" w:type="dxa"/>
            <w:gridSpan w:val="2"/>
          </w:tcPr>
          <w:p w14:paraId="556F2F19" w14:textId="3C48E1D1" w:rsidR="00DE1C41" w:rsidRDefault="00DE1C41" w:rsidP="006B2A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</w:t>
            </w:r>
            <w:r w:rsidR="006B2AD7">
              <w:rPr>
                <w:sz w:val="22"/>
                <w:szCs w:val="22"/>
              </w:rPr>
              <w:t>0</w:t>
            </w:r>
            <w:r w:rsidR="008A450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a.m.</w:t>
            </w:r>
            <w:r w:rsidR="00C343E0">
              <w:rPr>
                <w:sz w:val="22"/>
                <w:szCs w:val="22"/>
              </w:rPr>
              <w:t xml:space="preserve"> </w:t>
            </w:r>
          </w:p>
        </w:tc>
      </w:tr>
      <w:bookmarkEnd w:id="0"/>
      <w:bookmarkEnd w:id="1"/>
      <w:bookmarkEnd w:id="2"/>
      <w:bookmarkEnd w:id="3"/>
      <w:tr w:rsidR="005971A9" w:rsidRPr="00EE7B91" w14:paraId="4425E12A" w14:textId="77777777" w:rsidTr="00992CA4">
        <w:trPr>
          <w:trHeight w:val="630"/>
        </w:trPr>
        <w:tc>
          <w:tcPr>
            <w:tcW w:w="712" w:type="dxa"/>
            <w:gridSpan w:val="2"/>
          </w:tcPr>
          <w:p w14:paraId="5D7FCFCA" w14:textId="7859643C" w:rsidR="005971A9" w:rsidRDefault="00261B8A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</w:t>
            </w:r>
            <w:r w:rsidR="005971A9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0B53590B" w14:textId="433847E6" w:rsidR="006127D3" w:rsidRPr="005A528F" w:rsidRDefault="00955060" w:rsidP="005A52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Texas Standard Electronic Transaction (Texas SET) Working Group</w:t>
            </w:r>
          </w:p>
        </w:tc>
        <w:tc>
          <w:tcPr>
            <w:tcW w:w="2354" w:type="dxa"/>
            <w:gridSpan w:val="2"/>
          </w:tcPr>
          <w:p w14:paraId="178BBA9D" w14:textId="30D742E0" w:rsidR="005971A9" w:rsidRDefault="00992CA4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Rehfeldt</w:t>
            </w:r>
          </w:p>
        </w:tc>
        <w:tc>
          <w:tcPr>
            <w:tcW w:w="1336" w:type="dxa"/>
            <w:gridSpan w:val="2"/>
          </w:tcPr>
          <w:p w14:paraId="6682D4AD" w14:textId="6C7F8293" w:rsidR="005971A9" w:rsidRDefault="006B2AD7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10:2</w:t>
            </w:r>
            <w:r w:rsidR="005971A9">
              <w:rPr>
                <w:sz w:val="22"/>
                <w:szCs w:val="22"/>
              </w:rPr>
              <w:t>0 a.m.</w:t>
            </w:r>
          </w:p>
        </w:tc>
      </w:tr>
      <w:tr w:rsidR="001A59CE" w:rsidRPr="00EE7B91" w14:paraId="714D15A8" w14:textId="77777777" w:rsidTr="00992CA4">
        <w:trPr>
          <w:trHeight w:val="630"/>
        </w:trPr>
        <w:tc>
          <w:tcPr>
            <w:tcW w:w="712" w:type="dxa"/>
            <w:gridSpan w:val="2"/>
          </w:tcPr>
          <w:p w14:paraId="7ABE748D" w14:textId="16E23017" w:rsidR="001A59CE" w:rsidRDefault="001A59CE" w:rsidP="005A52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A528F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2A9A71B4" w14:textId="77777777" w:rsidR="001A59CE" w:rsidRDefault="001A59CE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New PRS Referrals</w:t>
            </w:r>
          </w:p>
          <w:p w14:paraId="778A3C35" w14:textId="2559199B" w:rsidR="001A59CE" w:rsidRPr="001A59CE" w:rsidRDefault="001A59CE" w:rsidP="005971A9">
            <w:pPr>
              <w:rPr>
                <w:i/>
                <w:sz w:val="22"/>
                <w:szCs w:val="22"/>
              </w:rPr>
            </w:pPr>
            <w:r w:rsidRPr="001A59CE">
              <w:rPr>
                <w:i/>
                <w:sz w:val="22"/>
                <w:szCs w:val="22"/>
              </w:rPr>
              <w:t>No Referrals from March 9, 2017 PRS Meeting</w:t>
            </w:r>
          </w:p>
        </w:tc>
        <w:tc>
          <w:tcPr>
            <w:tcW w:w="2354" w:type="dxa"/>
            <w:gridSpan w:val="2"/>
          </w:tcPr>
          <w:p w14:paraId="0D34A82E" w14:textId="77777777" w:rsidR="001A59CE" w:rsidRDefault="001A59CE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3824A7FB" w14:textId="77777777" w:rsidR="001A59CE" w:rsidRDefault="001A59CE" w:rsidP="005971A9">
            <w:pPr>
              <w:rPr>
                <w:sz w:val="22"/>
                <w:szCs w:val="22"/>
              </w:rPr>
            </w:pPr>
          </w:p>
        </w:tc>
        <w:bookmarkStart w:id="4" w:name="_GoBack"/>
        <w:bookmarkEnd w:id="4"/>
      </w:tr>
      <w:tr w:rsidR="0067414A" w:rsidRPr="00EE7B91" w14:paraId="03D90466" w14:textId="77777777" w:rsidTr="00992CA4">
        <w:trPr>
          <w:trHeight w:val="630"/>
        </w:trPr>
        <w:tc>
          <w:tcPr>
            <w:tcW w:w="712" w:type="dxa"/>
            <w:gridSpan w:val="2"/>
          </w:tcPr>
          <w:p w14:paraId="013EED51" w14:textId="1ABDDBFC" w:rsidR="0067414A" w:rsidRDefault="005A528F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</w:t>
            </w:r>
            <w:r w:rsidR="0067414A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547C298B" w14:textId="77777777" w:rsidR="0067414A" w:rsidRDefault="0067414A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Revision Requests Tabled at PRS, Previously Referred to RMS</w:t>
            </w:r>
          </w:p>
          <w:p w14:paraId="6622F1C6" w14:textId="6DF5284F" w:rsidR="0067414A" w:rsidRPr="0067414A" w:rsidRDefault="0067414A" w:rsidP="0067414A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67414A">
              <w:rPr>
                <w:b/>
                <w:sz w:val="22"/>
                <w:szCs w:val="22"/>
              </w:rPr>
              <w:t>NPRR796, Extended Character Set Clean Up (Vote)</w:t>
            </w:r>
          </w:p>
        </w:tc>
        <w:tc>
          <w:tcPr>
            <w:tcW w:w="2354" w:type="dxa"/>
            <w:gridSpan w:val="2"/>
          </w:tcPr>
          <w:p w14:paraId="65A21F5B" w14:textId="71185B84" w:rsidR="0067414A" w:rsidRDefault="0067414A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336" w:type="dxa"/>
            <w:gridSpan w:val="2"/>
          </w:tcPr>
          <w:p w14:paraId="1799D6FA" w14:textId="76334033" w:rsidR="0067414A" w:rsidRDefault="006B2AD7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10:3</w:t>
            </w:r>
            <w:r w:rsidR="0070164E">
              <w:rPr>
                <w:sz w:val="22"/>
                <w:szCs w:val="22"/>
              </w:rPr>
              <w:t>0</w:t>
            </w:r>
            <w:r w:rsidR="001A59CE">
              <w:rPr>
                <w:sz w:val="22"/>
                <w:szCs w:val="22"/>
              </w:rPr>
              <w:t xml:space="preserve"> a.m.</w:t>
            </w:r>
          </w:p>
        </w:tc>
      </w:tr>
      <w:tr w:rsidR="005A528F" w:rsidRPr="00EE7B91" w14:paraId="2F023317" w14:textId="77777777" w:rsidTr="005A528F">
        <w:trPr>
          <w:trHeight w:val="900"/>
        </w:trPr>
        <w:tc>
          <w:tcPr>
            <w:tcW w:w="712" w:type="dxa"/>
            <w:gridSpan w:val="2"/>
          </w:tcPr>
          <w:p w14:paraId="4071A768" w14:textId="026EB7C6" w:rsidR="005A528F" w:rsidRDefault="005A528F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9.</w:t>
            </w:r>
          </w:p>
        </w:tc>
        <w:tc>
          <w:tcPr>
            <w:tcW w:w="6038" w:type="dxa"/>
            <w:gridSpan w:val="3"/>
          </w:tcPr>
          <w:p w14:paraId="529ACA2D" w14:textId="77777777" w:rsidR="005A528F" w:rsidRPr="005A528F" w:rsidRDefault="005A528F" w:rsidP="005A528F">
            <w:pPr>
              <w:rPr>
                <w:b/>
                <w:sz w:val="22"/>
                <w:szCs w:val="22"/>
              </w:rPr>
            </w:pPr>
            <w:r w:rsidRPr="005A528F">
              <w:rPr>
                <w:b/>
                <w:sz w:val="22"/>
                <w:szCs w:val="22"/>
              </w:rPr>
              <w:t>Change Control 2017-805 – Special Characters (Vote)</w:t>
            </w:r>
          </w:p>
          <w:p w14:paraId="633005AD" w14:textId="3BC7FC8C" w:rsidR="005A528F" w:rsidRDefault="005A528F" w:rsidP="005A528F">
            <w:pPr>
              <w:rPr>
                <w:sz w:val="22"/>
                <w:szCs w:val="22"/>
              </w:rPr>
            </w:pPr>
            <w:r w:rsidRPr="005A528F">
              <w:rPr>
                <w:b/>
                <w:sz w:val="22"/>
                <w:szCs w:val="22"/>
              </w:rPr>
              <w:t>Change Control 2017-806 – MOU/EC TDSP Standardization (Vote)</w:t>
            </w:r>
          </w:p>
        </w:tc>
        <w:tc>
          <w:tcPr>
            <w:tcW w:w="2354" w:type="dxa"/>
            <w:gridSpan w:val="2"/>
          </w:tcPr>
          <w:p w14:paraId="4456AB8B" w14:textId="00F94B37" w:rsidR="005A528F" w:rsidRDefault="005A528F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Thurman</w:t>
            </w:r>
          </w:p>
        </w:tc>
        <w:tc>
          <w:tcPr>
            <w:tcW w:w="1336" w:type="dxa"/>
            <w:gridSpan w:val="2"/>
          </w:tcPr>
          <w:p w14:paraId="4BFFCA56" w14:textId="65AEB4FD" w:rsidR="005A528F" w:rsidRDefault="0070164E" w:rsidP="006B2A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</w:t>
            </w:r>
            <w:r w:rsidR="006B2AD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5 a.m.</w:t>
            </w:r>
          </w:p>
        </w:tc>
      </w:tr>
      <w:tr w:rsidR="005971A9" w:rsidRPr="00EE7B91" w14:paraId="58789233" w14:textId="77777777" w:rsidTr="00992CA4">
        <w:trPr>
          <w:trHeight w:val="450"/>
        </w:trPr>
        <w:tc>
          <w:tcPr>
            <w:tcW w:w="712" w:type="dxa"/>
            <w:gridSpan w:val="2"/>
          </w:tcPr>
          <w:p w14:paraId="53D2A305" w14:textId="571E43D5" w:rsidR="005971A9" w:rsidRDefault="001A59CE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5971A9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52C4E988" w14:textId="73D767DE" w:rsidR="005971A9" w:rsidRPr="00A76CE9" w:rsidRDefault="00992CA4" w:rsidP="00992CA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RMGRR145</w:t>
            </w:r>
            <w:r w:rsidR="00A76CE9" w:rsidRPr="00A76CE9">
              <w:rPr>
                <w:b/>
                <w:sz w:val="22"/>
                <w:szCs w:val="22"/>
              </w:rPr>
              <w:t xml:space="preserve">, </w:t>
            </w:r>
            <w:r>
              <w:rPr>
                <w:b/>
                <w:sz w:val="22"/>
                <w:szCs w:val="22"/>
              </w:rPr>
              <w:t>Appendix for a Mass Customer List (MCL)</w:t>
            </w:r>
          </w:p>
        </w:tc>
        <w:tc>
          <w:tcPr>
            <w:tcW w:w="2354" w:type="dxa"/>
            <w:gridSpan w:val="2"/>
          </w:tcPr>
          <w:p w14:paraId="673FE3C4" w14:textId="4A03F784" w:rsidR="005971A9" w:rsidRPr="00EE7B91" w:rsidRDefault="00A76CE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336" w:type="dxa"/>
            <w:gridSpan w:val="2"/>
          </w:tcPr>
          <w:p w14:paraId="1911BC7C" w14:textId="27CEA68C" w:rsidR="005971A9" w:rsidRDefault="005971A9" w:rsidP="009550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</w:t>
            </w:r>
            <w:r w:rsidR="006B2AD7">
              <w:rPr>
                <w:sz w:val="22"/>
                <w:szCs w:val="22"/>
              </w:rPr>
              <w:t>4</w:t>
            </w:r>
            <w:r w:rsidR="0095506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a.m.</w:t>
            </w:r>
          </w:p>
        </w:tc>
      </w:tr>
      <w:tr w:rsidR="005971A9" w:rsidRPr="00EE7B91" w14:paraId="5D94ADBE" w14:textId="77777777" w:rsidTr="00992CA4">
        <w:trPr>
          <w:trHeight w:val="1440"/>
        </w:trPr>
        <w:tc>
          <w:tcPr>
            <w:tcW w:w="712" w:type="dxa"/>
            <w:gridSpan w:val="2"/>
          </w:tcPr>
          <w:p w14:paraId="108BE3A1" w14:textId="5CB34C4A" w:rsidR="005971A9" w:rsidRDefault="001A59CE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5971A9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24F15F9A" w14:textId="317D162C" w:rsidR="00473C46" w:rsidRDefault="006127D3" w:rsidP="00992C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New Retail M</w:t>
            </w:r>
            <w:r w:rsidR="00A76CE9">
              <w:rPr>
                <w:sz w:val="22"/>
                <w:szCs w:val="22"/>
              </w:rPr>
              <w:t>arket Guide Revision Requests</w:t>
            </w:r>
          </w:p>
          <w:p w14:paraId="39F11445" w14:textId="242DE435" w:rsidR="00992CA4" w:rsidRPr="00992CA4" w:rsidRDefault="00992CA4" w:rsidP="00992CA4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RMGRR146, Retail Market Guide Revision Request Process</w:t>
            </w:r>
            <w:r w:rsidR="00261B8A">
              <w:rPr>
                <w:b/>
                <w:sz w:val="22"/>
                <w:szCs w:val="22"/>
              </w:rPr>
              <w:t xml:space="preserve"> (Vote)</w:t>
            </w:r>
          </w:p>
          <w:p w14:paraId="61A863D7" w14:textId="3A7AFF18" w:rsidR="00992CA4" w:rsidRPr="00992CA4" w:rsidRDefault="00992CA4" w:rsidP="00261B8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RMGRR14</w:t>
            </w:r>
            <w:r w:rsidR="00261B8A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>, Stand-Alone Discretionary Meter Tampering Charges</w:t>
            </w:r>
            <w:r w:rsidR="00261B8A">
              <w:rPr>
                <w:b/>
                <w:sz w:val="22"/>
                <w:szCs w:val="22"/>
              </w:rPr>
              <w:t xml:space="preserve"> (Vote)</w:t>
            </w:r>
          </w:p>
        </w:tc>
        <w:tc>
          <w:tcPr>
            <w:tcW w:w="2354" w:type="dxa"/>
            <w:gridSpan w:val="2"/>
          </w:tcPr>
          <w:p w14:paraId="140B0C78" w14:textId="3ACC42A2" w:rsidR="005971A9" w:rsidRPr="00EE7B91" w:rsidRDefault="00A76CE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336" w:type="dxa"/>
            <w:gridSpan w:val="2"/>
          </w:tcPr>
          <w:p w14:paraId="06EA1783" w14:textId="236DF01B" w:rsidR="005971A9" w:rsidRDefault="005971A9" w:rsidP="00992C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92CA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:</w:t>
            </w:r>
            <w:r w:rsidR="006B2AD7">
              <w:rPr>
                <w:sz w:val="22"/>
                <w:szCs w:val="22"/>
              </w:rPr>
              <w:t>4</w:t>
            </w:r>
            <w:r w:rsidR="00992CA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a.m.</w:t>
            </w:r>
          </w:p>
        </w:tc>
      </w:tr>
      <w:tr w:rsidR="005971A9" w:rsidRPr="00EE7B91" w14:paraId="3843645F" w14:textId="77777777" w:rsidTr="00A76CE9">
        <w:trPr>
          <w:trHeight w:val="60"/>
        </w:trPr>
        <w:tc>
          <w:tcPr>
            <w:tcW w:w="712" w:type="dxa"/>
            <w:gridSpan w:val="2"/>
          </w:tcPr>
          <w:p w14:paraId="759FD219" w14:textId="3E7B9668" w:rsidR="005971A9" w:rsidRPr="00AA4DF8" w:rsidRDefault="001A59CE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5971A9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0F4BFE46" w14:textId="49250E7A" w:rsidR="00A76CE9" w:rsidRPr="00A76CE9" w:rsidRDefault="00A76CE9" w:rsidP="00A76C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Revision Requests Tabled at RMS</w:t>
            </w:r>
          </w:p>
        </w:tc>
        <w:tc>
          <w:tcPr>
            <w:tcW w:w="2354" w:type="dxa"/>
            <w:gridSpan w:val="2"/>
          </w:tcPr>
          <w:p w14:paraId="71667A33" w14:textId="0E6167CB" w:rsidR="005971A9" w:rsidRPr="00EE7B91" w:rsidRDefault="006127D3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T. Burke</w:t>
            </w:r>
          </w:p>
        </w:tc>
        <w:tc>
          <w:tcPr>
            <w:tcW w:w="1336" w:type="dxa"/>
            <w:gridSpan w:val="2"/>
          </w:tcPr>
          <w:p w14:paraId="036AEE44" w14:textId="782B13A3" w:rsidR="005971A9" w:rsidRDefault="00955060" w:rsidP="00992C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5971A9">
              <w:rPr>
                <w:sz w:val="22"/>
                <w:szCs w:val="22"/>
              </w:rPr>
              <w:t>:</w:t>
            </w:r>
            <w:r w:rsidR="006B2AD7">
              <w:rPr>
                <w:sz w:val="22"/>
                <w:szCs w:val="22"/>
              </w:rPr>
              <w:t>0</w:t>
            </w:r>
            <w:r w:rsidR="00992CA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a.m.</w:t>
            </w:r>
          </w:p>
        </w:tc>
      </w:tr>
      <w:tr w:rsidR="00A76CE9" w:rsidRPr="00EE7B91" w14:paraId="1F8F7D86" w14:textId="77777777" w:rsidTr="00DA2A4E">
        <w:trPr>
          <w:trHeight w:val="675"/>
        </w:trPr>
        <w:tc>
          <w:tcPr>
            <w:tcW w:w="712" w:type="dxa"/>
            <w:gridSpan w:val="2"/>
          </w:tcPr>
          <w:p w14:paraId="7AAE88D8" w14:textId="77777777" w:rsidR="00A76CE9" w:rsidRDefault="00A76CE9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14C4C33A" w14:textId="762F70EC" w:rsidR="00A76CE9" w:rsidRPr="00A76CE9" w:rsidDel="00A76CE9" w:rsidRDefault="00A76CE9" w:rsidP="00A76CE9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RMGRR132, NOIE Disconnect and Reconnect Process (Possible Vote)</w:t>
            </w:r>
          </w:p>
        </w:tc>
        <w:tc>
          <w:tcPr>
            <w:tcW w:w="2354" w:type="dxa"/>
            <w:gridSpan w:val="2"/>
          </w:tcPr>
          <w:p w14:paraId="5B824C2E" w14:textId="49D77DDC" w:rsidR="00A76CE9" w:rsidRDefault="00A76CE9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30B15ED2" w14:textId="77777777" w:rsidR="00A76CE9" w:rsidRDefault="00A76CE9" w:rsidP="00955060">
            <w:pPr>
              <w:rPr>
                <w:sz w:val="22"/>
                <w:szCs w:val="22"/>
              </w:rPr>
            </w:pPr>
          </w:p>
        </w:tc>
      </w:tr>
      <w:tr w:rsidR="005971A9" w:rsidRPr="0036372E" w14:paraId="0DFFE447" w14:textId="77777777" w:rsidTr="00A76CE9">
        <w:trPr>
          <w:trHeight w:val="396"/>
        </w:trPr>
        <w:tc>
          <w:tcPr>
            <w:tcW w:w="712" w:type="dxa"/>
            <w:gridSpan w:val="2"/>
          </w:tcPr>
          <w:p w14:paraId="2172F7DB" w14:textId="2732BA9C" w:rsidR="005971A9" w:rsidRPr="00AA4DF8" w:rsidRDefault="00261B8A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5971A9" w:rsidRPr="00AA4DF8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529B5DC8" w14:textId="2B7D5A9D" w:rsidR="00955060" w:rsidRPr="00955060" w:rsidRDefault="00A76CE9" w:rsidP="005971A9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Retail Market Training Task Force (RMTTF)</w:t>
            </w:r>
          </w:p>
        </w:tc>
        <w:tc>
          <w:tcPr>
            <w:tcW w:w="2354" w:type="dxa"/>
            <w:gridSpan w:val="2"/>
          </w:tcPr>
          <w:p w14:paraId="2D69979A" w14:textId="39029B60" w:rsidR="005971A9" w:rsidRPr="0036372E" w:rsidRDefault="00261B8A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McKeever</w:t>
            </w:r>
          </w:p>
        </w:tc>
        <w:tc>
          <w:tcPr>
            <w:tcW w:w="1336" w:type="dxa"/>
            <w:gridSpan w:val="2"/>
          </w:tcPr>
          <w:p w14:paraId="46E9AF89" w14:textId="5801B288" w:rsidR="005971A9" w:rsidRPr="0036372E" w:rsidRDefault="006B2AD7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11:1</w:t>
            </w:r>
            <w:r w:rsidR="00A76CE9">
              <w:rPr>
                <w:sz w:val="22"/>
                <w:szCs w:val="22"/>
              </w:rPr>
              <w:t>0 a.m.</w:t>
            </w:r>
          </w:p>
        </w:tc>
      </w:tr>
      <w:tr w:rsidR="005971A9" w:rsidRPr="0036372E" w14:paraId="3B60D768" w14:textId="77777777" w:rsidTr="00B67CD8">
        <w:trPr>
          <w:trHeight w:val="666"/>
        </w:trPr>
        <w:tc>
          <w:tcPr>
            <w:tcW w:w="712" w:type="dxa"/>
            <w:gridSpan w:val="2"/>
          </w:tcPr>
          <w:p w14:paraId="3B9B04A0" w14:textId="5417BCC9" w:rsidR="005971A9" w:rsidRDefault="00261B8A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5971A9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02AC11CE" w14:textId="7D988BD9" w:rsidR="00203BF8" w:rsidRDefault="00A76CE9" w:rsidP="00A76CE9">
            <w:pPr>
              <w:rPr>
                <w:sz w:val="22"/>
                <w:szCs w:val="22"/>
              </w:rPr>
            </w:pPr>
            <w:r w:rsidRPr="00A76CE9">
              <w:rPr>
                <w:sz w:val="22"/>
                <w:szCs w:val="22"/>
              </w:rPr>
              <w:t xml:space="preserve">Texas Data </w:t>
            </w:r>
            <w:r w:rsidR="00E51BF3">
              <w:rPr>
                <w:sz w:val="22"/>
                <w:szCs w:val="22"/>
              </w:rPr>
              <w:t xml:space="preserve">Transport </w:t>
            </w:r>
            <w:r w:rsidRPr="00A76CE9">
              <w:rPr>
                <w:sz w:val="22"/>
                <w:szCs w:val="22"/>
              </w:rPr>
              <w:t xml:space="preserve">and </w:t>
            </w:r>
            <w:proofErr w:type="spellStart"/>
            <w:r w:rsidRPr="00A76CE9">
              <w:rPr>
                <w:sz w:val="22"/>
                <w:szCs w:val="22"/>
              </w:rPr>
              <w:t>MarkeTrak</w:t>
            </w:r>
            <w:proofErr w:type="spellEnd"/>
            <w:r w:rsidRPr="00A76CE9">
              <w:rPr>
                <w:sz w:val="22"/>
                <w:szCs w:val="22"/>
              </w:rPr>
              <w:t xml:space="preserve"> Systems (TDTMS) Working Group</w:t>
            </w:r>
          </w:p>
          <w:p w14:paraId="450D524E" w14:textId="7E3B3A46" w:rsidR="00203BF8" w:rsidRPr="00A76CE9" w:rsidRDefault="00203BF8" w:rsidP="00A76CE9">
            <w:pPr>
              <w:rPr>
                <w:sz w:val="22"/>
                <w:szCs w:val="22"/>
              </w:rPr>
            </w:pPr>
          </w:p>
        </w:tc>
        <w:tc>
          <w:tcPr>
            <w:tcW w:w="2354" w:type="dxa"/>
            <w:gridSpan w:val="2"/>
          </w:tcPr>
          <w:p w14:paraId="2B1B4E8F" w14:textId="533BFF7B" w:rsidR="005971A9" w:rsidRDefault="00261B8A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Lee</w:t>
            </w:r>
          </w:p>
        </w:tc>
        <w:tc>
          <w:tcPr>
            <w:tcW w:w="1336" w:type="dxa"/>
            <w:gridSpan w:val="2"/>
          </w:tcPr>
          <w:p w14:paraId="51A17DB8" w14:textId="10C2A45C" w:rsidR="005971A9" w:rsidRDefault="006B2AD7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11:2</w:t>
            </w:r>
            <w:r w:rsidR="005971A9">
              <w:rPr>
                <w:sz w:val="22"/>
                <w:szCs w:val="22"/>
              </w:rPr>
              <w:t>0 a.m.</w:t>
            </w:r>
          </w:p>
        </w:tc>
      </w:tr>
      <w:tr w:rsidR="005971A9" w:rsidRPr="0036372E" w14:paraId="67EED0EF" w14:textId="77777777" w:rsidTr="00DA2A4E">
        <w:trPr>
          <w:trHeight w:val="351"/>
        </w:trPr>
        <w:tc>
          <w:tcPr>
            <w:tcW w:w="712" w:type="dxa"/>
            <w:gridSpan w:val="2"/>
          </w:tcPr>
          <w:p w14:paraId="4EDE4EDE" w14:textId="29E34AC9" w:rsidR="005971A9" w:rsidRDefault="00261B8A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5971A9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41847709" w14:textId="741AB834" w:rsidR="005971A9" w:rsidRDefault="005971A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 Updates</w:t>
            </w:r>
          </w:p>
        </w:tc>
        <w:tc>
          <w:tcPr>
            <w:tcW w:w="2354" w:type="dxa"/>
            <w:gridSpan w:val="2"/>
          </w:tcPr>
          <w:p w14:paraId="11D76CB0" w14:textId="77777777" w:rsidR="005971A9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10715C4E" w14:textId="18D847D8" w:rsidR="005971A9" w:rsidRDefault="00261B8A" w:rsidP="008D11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D115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:</w:t>
            </w:r>
            <w:r w:rsidR="006B2AD7">
              <w:rPr>
                <w:sz w:val="22"/>
                <w:szCs w:val="22"/>
              </w:rPr>
              <w:t>3</w:t>
            </w:r>
            <w:r w:rsidR="005971A9">
              <w:rPr>
                <w:sz w:val="22"/>
                <w:szCs w:val="22"/>
              </w:rPr>
              <w:t xml:space="preserve">0 </w:t>
            </w:r>
            <w:r w:rsidR="008D115C">
              <w:rPr>
                <w:sz w:val="22"/>
                <w:szCs w:val="22"/>
              </w:rPr>
              <w:t>a</w:t>
            </w:r>
            <w:r w:rsidR="005971A9">
              <w:rPr>
                <w:sz w:val="22"/>
                <w:szCs w:val="22"/>
              </w:rPr>
              <w:t>.m.</w:t>
            </w:r>
          </w:p>
        </w:tc>
      </w:tr>
      <w:tr w:rsidR="005971A9" w:rsidRPr="0036372E" w14:paraId="6CEE485E" w14:textId="77777777" w:rsidTr="00261B8A">
        <w:trPr>
          <w:trHeight w:val="315"/>
        </w:trPr>
        <w:tc>
          <w:tcPr>
            <w:tcW w:w="712" w:type="dxa"/>
            <w:gridSpan w:val="2"/>
          </w:tcPr>
          <w:p w14:paraId="436D042A" w14:textId="77777777" w:rsidR="005971A9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484595E0" w14:textId="0765AB09" w:rsidR="005971A9" w:rsidRPr="00261B8A" w:rsidRDefault="005971A9" w:rsidP="00261B8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B54639">
              <w:rPr>
                <w:sz w:val="22"/>
                <w:szCs w:val="22"/>
              </w:rPr>
              <w:t>IT Report</w:t>
            </w:r>
          </w:p>
        </w:tc>
        <w:tc>
          <w:tcPr>
            <w:tcW w:w="2354" w:type="dxa"/>
            <w:gridSpan w:val="2"/>
          </w:tcPr>
          <w:p w14:paraId="30938B51" w14:textId="718B936F" w:rsidR="005971A9" w:rsidRDefault="005971A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Pagliai</w:t>
            </w:r>
          </w:p>
        </w:tc>
        <w:tc>
          <w:tcPr>
            <w:tcW w:w="1336" w:type="dxa"/>
            <w:gridSpan w:val="2"/>
          </w:tcPr>
          <w:p w14:paraId="27546D35" w14:textId="77777777" w:rsidR="005971A9" w:rsidRDefault="005971A9" w:rsidP="005971A9">
            <w:pPr>
              <w:rPr>
                <w:sz w:val="22"/>
                <w:szCs w:val="22"/>
              </w:rPr>
            </w:pPr>
          </w:p>
        </w:tc>
      </w:tr>
      <w:tr w:rsidR="005971A9" w:rsidRPr="0036372E" w14:paraId="4D4DEC7E" w14:textId="77777777" w:rsidTr="00DA2A4E">
        <w:trPr>
          <w:trHeight w:val="279"/>
        </w:trPr>
        <w:tc>
          <w:tcPr>
            <w:tcW w:w="712" w:type="dxa"/>
            <w:gridSpan w:val="2"/>
          </w:tcPr>
          <w:p w14:paraId="44138BD7" w14:textId="77777777" w:rsidR="005971A9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013730EB" w14:textId="77777777" w:rsidR="005971A9" w:rsidRDefault="005971A9" w:rsidP="005971A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B54639">
              <w:rPr>
                <w:sz w:val="22"/>
                <w:szCs w:val="22"/>
              </w:rPr>
              <w:t>Flight Update</w:t>
            </w:r>
          </w:p>
          <w:p w14:paraId="3CE89571" w14:textId="0F0B9646" w:rsidR="005971A9" w:rsidRPr="00B54639" w:rsidRDefault="00195062" w:rsidP="00261B8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Inadvertent Gain/Loss Report</w:t>
            </w:r>
          </w:p>
        </w:tc>
        <w:tc>
          <w:tcPr>
            <w:tcW w:w="2354" w:type="dxa"/>
            <w:gridSpan w:val="2"/>
          </w:tcPr>
          <w:p w14:paraId="41B9DDD4" w14:textId="12A40F60" w:rsidR="005971A9" w:rsidRDefault="005971A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Michelsen</w:t>
            </w:r>
          </w:p>
        </w:tc>
        <w:tc>
          <w:tcPr>
            <w:tcW w:w="1336" w:type="dxa"/>
            <w:gridSpan w:val="2"/>
          </w:tcPr>
          <w:p w14:paraId="127FD653" w14:textId="77777777" w:rsidR="005971A9" w:rsidRDefault="005971A9" w:rsidP="005971A9">
            <w:pPr>
              <w:rPr>
                <w:sz w:val="22"/>
                <w:szCs w:val="22"/>
              </w:rPr>
            </w:pPr>
          </w:p>
        </w:tc>
      </w:tr>
      <w:tr w:rsidR="005971A9" w:rsidRPr="0036372E" w14:paraId="06AD2C22" w14:textId="77777777" w:rsidTr="004D0E16">
        <w:trPr>
          <w:trHeight w:val="270"/>
        </w:trPr>
        <w:tc>
          <w:tcPr>
            <w:tcW w:w="712" w:type="dxa"/>
            <w:gridSpan w:val="2"/>
          </w:tcPr>
          <w:p w14:paraId="5E84D85C" w14:textId="77777777" w:rsidR="005971A9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296D2142" w14:textId="2D2259FA" w:rsidR="00261B8A" w:rsidRPr="00261B8A" w:rsidRDefault="00195062" w:rsidP="00261B8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343E0">
              <w:rPr>
                <w:sz w:val="22"/>
                <w:szCs w:val="22"/>
              </w:rPr>
              <w:t>2016 Q4 Performance Measures Reporting</w:t>
            </w:r>
          </w:p>
        </w:tc>
        <w:tc>
          <w:tcPr>
            <w:tcW w:w="2354" w:type="dxa"/>
            <w:gridSpan w:val="2"/>
          </w:tcPr>
          <w:p w14:paraId="5AA1A0AA" w14:textId="77777777" w:rsidR="005971A9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059D82BC" w14:textId="77777777" w:rsidR="005971A9" w:rsidRDefault="005971A9" w:rsidP="005971A9">
            <w:pPr>
              <w:rPr>
                <w:sz w:val="22"/>
                <w:szCs w:val="22"/>
              </w:rPr>
            </w:pPr>
          </w:p>
        </w:tc>
      </w:tr>
      <w:tr w:rsidR="00195062" w:rsidRPr="0036372E" w14:paraId="42A85397" w14:textId="77777777" w:rsidTr="00CB4BD5">
        <w:trPr>
          <w:trHeight w:val="270"/>
        </w:trPr>
        <w:tc>
          <w:tcPr>
            <w:tcW w:w="712" w:type="dxa"/>
            <w:gridSpan w:val="2"/>
          </w:tcPr>
          <w:p w14:paraId="14DCF260" w14:textId="77777777" w:rsidR="00195062" w:rsidRPr="00195062" w:rsidRDefault="00195062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7B4B02BF" w14:textId="0B6BA0C6" w:rsidR="00EC15E3" w:rsidRPr="00C343E0" w:rsidRDefault="00195062" w:rsidP="00C343E0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proofErr w:type="spellStart"/>
            <w:r w:rsidRPr="00195062">
              <w:rPr>
                <w:sz w:val="22"/>
                <w:szCs w:val="22"/>
              </w:rPr>
              <w:t>MarkeTrak</w:t>
            </w:r>
            <w:proofErr w:type="spellEnd"/>
            <w:r w:rsidRPr="00195062">
              <w:rPr>
                <w:sz w:val="22"/>
                <w:szCs w:val="22"/>
              </w:rPr>
              <w:t xml:space="preserve"> Upgrade</w:t>
            </w:r>
            <w:r>
              <w:rPr>
                <w:sz w:val="22"/>
                <w:szCs w:val="22"/>
              </w:rPr>
              <w:t xml:space="preserve"> &amp; RMGRR134/NPRR753 Production Implementation</w:t>
            </w:r>
          </w:p>
        </w:tc>
        <w:tc>
          <w:tcPr>
            <w:tcW w:w="2354" w:type="dxa"/>
            <w:gridSpan w:val="2"/>
          </w:tcPr>
          <w:p w14:paraId="5D081E55" w14:textId="77777777" w:rsidR="00195062" w:rsidRDefault="00195062" w:rsidP="005971A9">
            <w:pPr>
              <w:rPr>
                <w:sz w:val="22"/>
                <w:szCs w:val="22"/>
              </w:rPr>
            </w:pPr>
          </w:p>
          <w:p w14:paraId="07B54A3C" w14:textId="0E6EBEE4" w:rsidR="00EC15E3" w:rsidRDefault="00EC15E3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50ED8230" w14:textId="77777777" w:rsidR="00195062" w:rsidRDefault="00195062" w:rsidP="005971A9">
            <w:pPr>
              <w:rPr>
                <w:sz w:val="22"/>
                <w:szCs w:val="22"/>
              </w:rPr>
            </w:pPr>
          </w:p>
        </w:tc>
      </w:tr>
      <w:tr w:rsidR="00CB78A3" w:rsidRPr="0036372E" w14:paraId="07AD64D0" w14:textId="77777777" w:rsidTr="00CB4BD5">
        <w:trPr>
          <w:trHeight w:val="252"/>
        </w:trPr>
        <w:tc>
          <w:tcPr>
            <w:tcW w:w="712" w:type="dxa"/>
            <w:gridSpan w:val="2"/>
          </w:tcPr>
          <w:p w14:paraId="68C35C70" w14:textId="77777777" w:rsidR="00CB78A3" w:rsidRDefault="00CB78A3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29BE236F" w14:textId="232F76E2" w:rsidR="00CB78A3" w:rsidRPr="00C343E0" w:rsidRDefault="00CB78A3" w:rsidP="00261B8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Price Responsive Load Survey</w:t>
            </w:r>
          </w:p>
        </w:tc>
        <w:tc>
          <w:tcPr>
            <w:tcW w:w="2354" w:type="dxa"/>
            <w:gridSpan w:val="2"/>
          </w:tcPr>
          <w:p w14:paraId="7E621EA1" w14:textId="7E0140FE" w:rsidR="00CB78A3" w:rsidRPr="00C343E0" w:rsidRDefault="00CB78A3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C. Raish</w:t>
            </w:r>
          </w:p>
        </w:tc>
        <w:tc>
          <w:tcPr>
            <w:tcW w:w="1336" w:type="dxa"/>
            <w:gridSpan w:val="2"/>
          </w:tcPr>
          <w:p w14:paraId="153E075E" w14:textId="77777777" w:rsidR="00CB78A3" w:rsidRDefault="00CB78A3" w:rsidP="005971A9">
            <w:pPr>
              <w:rPr>
                <w:sz w:val="22"/>
                <w:szCs w:val="22"/>
              </w:rPr>
            </w:pPr>
          </w:p>
        </w:tc>
      </w:tr>
      <w:tr w:rsidR="00261B8A" w:rsidRPr="0036372E" w14:paraId="31323D1E" w14:textId="77777777" w:rsidTr="00565B00">
        <w:trPr>
          <w:trHeight w:val="540"/>
        </w:trPr>
        <w:tc>
          <w:tcPr>
            <w:tcW w:w="712" w:type="dxa"/>
            <w:gridSpan w:val="2"/>
          </w:tcPr>
          <w:p w14:paraId="68C415C6" w14:textId="77777777" w:rsidR="00261B8A" w:rsidRDefault="00261B8A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45844723" w14:textId="1DF8BA69" w:rsidR="00261B8A" w:rsidRPr="00C343E0" w:rsidRDefault="00261B8A" w:rsidP="00261B8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343E0">
              <w:rPr>
                <w:sz w:val="22"/>
                <w:szCs w:val="22"/>
              </w:rPr>
              <w:t>Digital</w:t>
            </w:r>
            <w:r w:rsidR="00195062" w:rsidRPr="00C343E0">
              <w:rPr>
                <w:sz w:val="22"/>
                <w:szCs w:val="22"/>
              </w:rPr>
              <w:t xml:space="preserve"> Certificates Renewal Process</w:t>
            </w:r>
          </w:p>
        </w:tc>
        <w:tc>
          <w:tcPr>
            <w:tcW w:w="2354" w:type="dxa"/>
            <w:gridSpan w:val="2"/>
          </w:tcPr>
          <w:p w14:paraId="7EA9ED5E" w14:textId="7FC5C22B" w:rsidR="00261B8A" w:rsidRPr="00C343E0" w:rsidRDefault="00C343E0" w:rsidP="005971A9">
            <w:pPr>
              <w:rPr>
                <w:sz w:val="22"/>
                <w:szCs w:val="22"/>
              </w:rPr>
            </w:pPr>
            <w:r w:rsidRPr="00C343E0">
              <w:rPr>
                <w:sz w:val="22"/>
                <w:szCs w:val="22"/>
              </w:rPr>
              <w:t>L. Angele</w:t>
            </w:r>
          </w:p>
        </w:tc>
        <w:tc>
          <w:tcPr>
            <w:tcW w:w="1336" w:type="dxa"/>
            <w:gridSpan w:val="2"/>
          </w:tcPr>
          <w:p w14:paraId="58041F51" w14:textId="77777777" w:rsidR="00261B8A" w:rsidRDefault="00261B8A" w:rsidP="005971A9">
            <w:pPr>
              <w:rPr>
                <w:sz w:val="22"/>
                <w:szCs w:val="22"/>
              </w:rPr>
            </w:pPr>
          </w:p>
        </w:tc>
      </w:tr>
      <w:tr w:rsidR="005971A9" w:rsidRPr="0036372E" w14:paraId="6B243B3E" w14:textId="77777777" w:rsidTr="00DA2A4E">
        <w:trPr>
          <w:trHeight w:val="333"/>
        </w:trPr>
        <w:tc>
          <w:tcPr>
            <w:tcW w:w="712" w:type="dxa"/>
            <w:gridSpan w:val="2"/>
          </w:tcPr>
          <w:p w14:paraId="727DDD96" w14:textId="41607F37" w:rsidR="005971A9" w:rsidRPr="0068231F" w:rsidRDefault="005971A9" w:rsidP="00261B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61B8A">
              <w:rPr>
                <w:sz w:val="22"/>
                <w:szCs w:val="22"/>
              </w:rPr>
              <w:t>6</w:t>
            </w:r>
            <w:r w:rsidRPr="0068231F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76D3B01F" w14:textId="6BC234EA" w:rsidR="005971A9" w:rsidRPr="00D64013" w:rsidRDefault="005971A9" w:rsidP="005971A9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Other Business</w:t>
            </w:r>
          </w:p>
        </w:tc>
        <w:tc>
          <w:tcPr>
            <w:tcW w:w="2354" w:type="dxa"/>
            <w:gridSpan w:val="2"/>
          </w:tcPr>
          <w:p w14:paraId="6E7ED9BE" w14:textId="6788C1EC" w:rsidR="005971A9" w:rsidRPr="0036372E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13742E63" w14:textId="729B7C38" w:rsidR="005971A9" w:rsidRPr="0036372E" w:rsidRDefault="005971A9" w:rsidP="00251D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D115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:</w:t>
            </w:r>
            <w:r w:rsidR="008D115C">
              <w:rPr>
                <w:sz w:val="22"/>
                <w:szCs w:val="22"/>
              </w:rPr>
              <w:t>1</w:t>
            </w:r>
            <w:r w:rsidR="0019506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p.</w:t>
            </w:r>
            <w:r w:rsidRPr="0036372E">
              <w:rPr>
                <w:sz w:val="22"/>
                <w:szCs w:val="22"/>
              </w:rPr>
              <w:t xml:space="preserve">m. </w:t>
            </w:r>
          </w:p>
        </w:tc>
      </w:tr>
      <w:tr w:rsidR="005971A9" w:rsidRPr="0036372E" w14:paraId="6EB4D06F" w14:textId="77777777" w:rsidTr="00335B4E">
        <w:trPr>
          <w:trHeight w:val="288"/>
        </w:trPr>
        <w:tc>
          <w:tcPr>
            <w:tcW w:w="712" w:type="dxa"/>
            <w:gridSpan w:val="2"/>
          </w:tcPr>
          <w:p w14:paraId="07575677" w14:textId="433D6F6B" w:rsidR="005971A9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3C9CB925" w14:textId="44E6EA0B" w:rsidR="005971A9" w:rsidRPr="00335B4E" w:rsidRDefault="001A59CE" w:rsidP="00335B4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Left In Hot – Follow-up</w:t>
            </w:r>
          </w:p>
        </w:tc>
        <w:tc>
          <w:tcPr>
            <w:tcW w:w="2354" w:type="dxa"/>
            <w:gridSpan w:val="2"/>
          </w:tcPr>
          <w:p w14:paraId="637796D5" w14:textId="27E97B44" w:rsidR="00335B4E" w:rsidRDefault="00335B4E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336" w:type="dxa"/>
            <w:gridSpan w:val="2"/>
          </w:tcPr>
          <w:p w14:paraId="7DE253C6" w14:textId="77777777" w:rsidR="005971A9" w:rsidRDefault="005971A9" w:rsidP="005971A9">
            <w:pPr>
              <w:rPr>
                <w:sz w:val="22"/>
                <w:szCs w:val="22"/>
              </w:rPr>
            </w:pPr>
          </w:p>
        </w:tc>
      </w:tr>
      <w:tr w:rsidR="00335B4E" w:rsidRPr="0036372E" w14:paraId="0CD4E6EA" w14:textId="77777777" w:rsidTr="00335B4E">
        <w:trPr>
          <w:trHeight w:val="540"/>
        </w:trPr>
        <w:tc>
          <w:tcPr>
            <w:tcW w:w="712" w:type="dxa"/>
            <w:gridSpan w:val="2"/>
          </w:tcPr>
          <w:p w14:paraId="140A4B15" w14:textId="77777777" w:rsidR="00335B4E" w:rsidRDefault="00335B4E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5EAB5CAC" w14:textId="77777777" w:rsidR="00335B4E" w:rsidRDefault="00335B4E" w:rsidP="00335B4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Save the Date: </w:t>
            </w:r>
            <w:proofErr w:type="spellStart"/>
            <w:r>
              <w:rPr>
                <w:sz w:val="22"/>
                <w:szCs w:val="22"/>
              </w:rPr>
              <w:t>Sharyland</w:t>
            </w:r>
            <w:proofErr w:type="spellEnd"/>
            <w:r>
              <w:rPr>
                <w:sz w:val="22"/>
                <w:szCs w:val="22"/>
              </w:rPr>
              <w:t xml:space="preserve"> Utilities REP Workshop</w:t>
            </w:r>
          </w:p>
          <w:p w14:paraId="69EF27EA" w14:textId="6F0F1F21" w:rsidR="00335B4E" w:rsidRDefault="00335B4E" w:rsidP="00335B4E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May 2, 2017</w:t>
            </w:r>
          </w:p>
        </w:tc>
        <w:tc>
          <w:tcPr>
            <w:tcW w:w="2354" w:type="dxa"/>
            <w:gridSpan w:val="2"/>
          </w:tcPr>
          <w:p w14:paraId="16DB1A32" w14:textId="432A9580" w:rsidR="00335B4E" w:rsidRDefault="00335B4E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Glass</w:t>
            </w:r>
          </w:p>
        </w:tc>
        <w:tc>
          <w:tcPr>
            <w:tcW w:w="1336" w:type="dxa"/>
            <w:gridSpan w:val="2"/>
          </w:tcPr>
          <w:p w14:paraId="6E88B000" w14:textId="77777777" w:rsidR="00335B4E" w:rsidRDefault="00335B4E" w:rsidP="005971A9">
            <w:pPr>
              <w:rPr>
                <w:sz w:val="22"/>
                <w:szCs w:val="22"/>
              </w:rPr>
            </w:pPr>
          </w:p>
        </w:tc>
      </w:tr>
      <w:tr w:rsidR="00335B4E" w:rsidRPr="0036372E" w14:paraId="5DF0ED92" w14:textId="77777777" w:rsidTr="00565B00">
        <w:trPr>
          <w:trHeight w:val="837"/>
        </w:trPr>
        <w:tc>
          <w:tcPr>
            <w:tcW w:w="712" w:type="dxa"/>
            <w:gridSpan w:val="2"/>
          </w:tcPr>
          <w:p w14:paraId="0F343BE6" w14:textId="77777777" w:rsidR="00335B4E" w:rsidRDefault="00335B4E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61EA9FE0" w14:textId="16FC0D4D" w:rsidR="00335B4E" w:rsidRDefault="00335B4E" w:rsidP="005971A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Review of Open Action Items</w:t>
            </w:r>
          </w:p>
        </w:tc>
        <w:tc>
          <w:tcPr>
            <w:tcW w:w="2354" w:type="dxa"/>
            <w:gridSpan w:val="2"/>
          </w:tcPr>
          <w:p w14:paraId="01042C7F" w14:textId="53B6395F" w:rsidR="00335B4E" w:rsidRDefault="00335B4E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336" w:type="dxa"/>
            <w:gridSpan w:val="2"/>
          </w:tcPr>
          <w:p w14:paraId="182BA8A1" w14:textId="77777777" w:rsidR="00335B4E" w:rsidRDefault="00335B4E" w:rsidP="005971A9">
            <w:pPr>
              <w:rPr>
                <w:sz w:val="22"/>
                <w:szCs w:val="22"/>
              </w:rPr>
            </w:pPr>
          </w:p>
        </w:tc>
      </w:tr>
      <w:tr w:rsidR="005971A9" w:rsidRPr="0036372E" w14:paraId="3855B05F" w14:textId="77777777" w:rsidTr="00DA2A4E">
        <w:trPr>
          <w:trHeight w:val="630"/>
        </w:trPr>
        <w:tc>
          <w:tcPr>
            <w:tcW w:w="712" w:type="dxa"/>
            <w:gridSpan w:val="2"/>
          </w:tcPr>
          <w:p w14:paraId="6801AAF6" w14:textId="42B3BC4C" w:rsidR="005971A9" w:rsidRPr="0036372E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1CE9F532" w14:textId="477CB26D" w:rsidR="005971A9" w:rsidRPr="0036372E" w:rsidRDefault="005971A9" w:rsidP="005971A9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Adjourn</w:t>
            </w:r>
          </w:p>
        </w:tc>
        <w:tc>
          <w:tcPr>
            <w:tcW w:w="2354" w:type="dxa"/>
            <w:gridSpan w:val="2"/>
          </w:tcPr>
          <w:p w14:paraId="56704811" w14:textId="6F799C98" w:rsidR="005971A9" w:rsidRPr="0036372E" w:rsidRDefault="005971A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336" w:type="dxa"/>
            <w:gridSpan w:val="2"/>
          </w:tcPr>
          <w:p w14:paraId="2C89AA44" w14:textId="5E3A83C9" w:rsidR="005971A9" w:rsidRPr="0036372E" w:rsidRDefault="00195062" w:rsidP="008D11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D115C">
              <w:rPr>
                <w:sz w:val="22"/>
                <w:szCs w:val="22"/>
              </w:rPr>
              <w:t>1</w:t>
            </w:r>
            <w:r w:rsidR="00251D61">
              <w:rPr>
                <w:sz w:val="22"/>
                <w:szCs w:val="22"/>
              </w:rPr>
              <w:t>2</w:t>
            </w:r>
            <w:r w:rsidR="005971A9">
              <w:rPr>
                <w:sz w:val="22"/>
                <w:szCs w:val="22"/>
              </w:rPr>
              <w:t>:</w:t>
            </w:r>
            <w:r w:rsidR="008D115C">
              <w:rPr>
                <w:sz w:val="22"/>
                <w:szCs w:val="22"/>
              </w:rPr>
              <w:t>3</w:t>
            </w:r>
            <w:r w:rsidR="005971A9">
              <w:rPr>
                <w:sz w:val="22"/>
                <w:szCs w:val="22"/>
              </w:rPr>
              <w:t>0 p</w:t>
            </w:r>
            <w:r w:rsidR="005971A9" w:rsidRPr="0036372E">
              <w:rPr>
                <w:sz w:val="22"/>
                <w:szCs w:val="22"/>
              </w:rPr>
              <w:t xml:space="preserve">.m. </w:t>
            </w:r>
          </w:p>
        </w:tc>
      </w:tr>
      <w:tr w:rsidR="005971A9" w:rsidRPr="0036372E" w14:paraId="3C92DEB9" w14:textId="77777777" w:rsidTr="00DA2A4E">
        <w:trPr>
          <w:trHeight w:val="360"/>
        </w:trPr>
        <w:tc>
          <w:tcPr>
            <w:tcW w:w="712" w:type="dxa"/>
            <w:gridSpan w:val="2"/>
          </w:tcPr>
          <w:p w14:paraId="4A5BF2CB" w14:textId="77777777" w:rsidR="005971A9" w:rsidRPr="0036372E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464FE670" w14:textId="78C25D51" w:rsidR="005971A9" w:rsidRPr="000100A0" w:rsidRDefault="005971A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Future RMS Meetings</w:t>
            </w:r>
          </w:p>
        </w:tc>
        <w:tc>
          <w:tcPr>
            <w:tcW w:w="2354" w:type="dxa"/>
            <w:gridSpan w:val="2"/>
          </w:tcPr>
          <w:p w14:paraId="024820DF" w14:textId="77777777" w:rsidR="005971A9" w:rsidRPr="0036372E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2421B7BF" w14:textId="77777777" w:rsidR="005971A9" w:rsidRPr="0036372E" w:rsidRDefault="005971A9" w:rsidP="005971A9">
            <w:pPr>
              <w:rPr>
                <w:sz w:val="22"/>
                <w:szCs w:val="22"/>
              </w:rPr>
            </w:pPr>
          </w:p>
        </w:tc>
      </w:tr>
      <w:tr w:rsidR="005971A9" w:rsidRPr="0036372E" w14:paraId="2F658438" w14:textId="77777777" w:rsidTr="00DA2A4E">
        <w:trPr>
          <w:trHeight w:val="1251"/>
        </w:trPr>
        <w:tc>
          <w:tcPr>
            <w:tcW w:w="712" w:type="dxa"/>
            <w:gridSpan w:val="2"/>
          </w:tcPr>
          <w:p w14:paraId="61F1D824" w14:textId="77777777" w:rsidR="005971A9" w:rsidRPr="0036372E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549F0EF5" w14:textId="77777777" w:rsidR="005971A9" w:rsidRDefault="005971A9" w:rsidP="005971A9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May 02, 2017</w:t>
            </w:r>
          </w:p>
          <w:p w14:paraId="15FDC7EE" w14:textId="750DA711" w:rsidR="00261B8A" w:rsidRDefault="00261B8A" w:rsidP="005971A9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June 6, 2017</w:t>
            </w:r>
          </w:p>
        </w:tc>
        <w:tc>
          <w:tcPr>
            <w:tcW w:w="2354" w:type="dxa"/>
            <w:gridSpan w:val="2"/>
          </w:tcPr>
          <w:p w14:paraId="43EBA9B0" w14:textId="77777777" w:rsidR="005971A9" w:rsidRPr="0036372E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42D98F91" w14:textId="77777777" w:rsidR="005971A9" w:rsidRPr="0036372E" w:rsidRDefault="005971A9" w:rsidP="005971A9">
            <w:pPr>
              <w:rPr>
                <w:sz w:val="22"/>
                <w:szCs w:val="22"/>
              </w:rPr>
            </w:pPr>
          </w:p>
        </w:tc>
      </w:tr>
      <w:tr w:rsidR="005971A9" w:rsidRPr="00B44500" w14:paraId="15088081" w14:textId="77777777" w:rsidTr="005404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27" w:type="dxa"/>
          <w:wAfter w:w="918" w:type="dxa"/>
          <w:trHeight w:val="345"/>
        </w:trPr>
        <w:tc>
          <w:tcPr>
            <w:tcW w:w="3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E5CDD" w14:textId="77777777" w:rsidR="005971A9" w:rsidRPr="00B44500" w:rsidRDefault="005971A9" w:rsidP="005971A9">
            <w:pPr>
              <w:rPr>
                <w:sz w:val="22"/>
                <w:szCs w:val="22"/>
                <w:u w:val="single"/>
              </w:rPr>
            </w:pPr>
            <w:r w:rsidRPr="00B44500">
              <w:rPr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D7BE1" w14:textId="77777777" w:rsidR="005971A9" w:rsidRPr="00B44500" w:rsidRDefault="005971A9" w:rsidP="005971A9">
            <w:pPr>
              <w:rPr>
                <w:sz w:val="22"/>
                <w:szCs w:val="22"/>
                <w:u w:val="single"/>
              </w:rPr>
            </w:pPr>
            <w:r w:rsidRPr="00B44500">
              <w:rPr>
                <w:sz w:val="22"/>
                <w:szCs w:val="22"/>
                <w:u w:val="single"/>
              </w:rPr>
              <w:t>Responsible Party</w:t>
            </w:r>
          </w:p>
        </w:tc>
        <w:tc>
          <w:tcPr>
            <w:tcW w:w="15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6284D" w14:textId="77777777" w:rsidR="005971A9" w:rsidRPr="00B44500" w:rsidRDefault="005971A9" w:rsidP="005971A9">
            <w:pPr>
              <w:jc w:val="center"/>
              <w:rPr>
                <w:sz w:val="22"/>
                <w:szCs w:val="22"/>
                <w:u w:val="single"/>
              </w:rPr>
            </w:pPr>
            <w:r w:rsidRPr="00B44500">
              <w:rPr>
                <w:sz w:val="22"/>
                <w:szCs w:val="22"/>
                <w:u w:val="single"/>
              </w:rPr>
              <w:t>Assignment Date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4E957" w14:textId="77777777" w:rsidR="005971A9" w:rsidRPr="00B44500" w:rsidRDefault="005971A9" w:rsidP="005971A9">
            <w:pPr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Complete</w:t>
            </w:r>
          </w:p>
        </w:tc>
      </w:tr>
      <w:tr w:rsidR="005971A9" w14:paraId="63F9128F" w14:textId="77777777" w:rsidTr="005404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27" w:type="dxa"/>
          <w:wAfter w:w="918" w:type="dxa"/>
          <w:trHeight w:val="498"/>
        </w:trPr>
        <w:tc>
          <w:tcPr>
            <w:tcW w:w="3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B3CEE" w14:textId="77777777" w:rsidR="005971A9" w:rsidRDefault="005971A9" w:rsidP="005971A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Retail Market Continuity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D2EBB" w14:textId="77777777" w:rsidR="005971A9" w:rsidRDefault="005971A9" w:rsidP="005971A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Texas SET WG/TDTMS/AMWG</w:t>
            </w:r>
          </w:p>
        </w:tc>
        <w:tc>
          <w:tcPr>
            <w:tcW w:w="15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6A596" w14:textId="77777777" w:rsidR="005971A9" w:rsidRDefault="005971A9" w:rsidP="005971A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06/08/2016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B3A50" w14:textId="77777777" w:rsidR="005971A9" w:rsidRDefault="005971A9" w:rsidP="005971A9">
            <w:pPr>
              <w:rPr>
                <w:i/>
                <w:sz w:val="22"/>
                <w:szCs w:val="22"/>
              </w:rPr>
            </w:pPr>
          </w:p>
        </w:tc>
      </w:tr>
    </w:tbl>
    <w:p w14:paraId="76754034" w14:textId="77777777" w:rsidR="009163CE" w:rsidRDefault="009163CE" w:rsidP="00CA2A74"/>
    <w:tbl>
      <w:tblPr>
        <w:tblW w:w="947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8370"/>
      </w:tblGrid>
      <w:tr w:rsidR="006355B8" w:rsidRPr="00697033" w14:paraId="4ACB003F" w14:textId="77777777" w:rsidTr="001A79BD">
        <w:trPr>
          <w:trHeight w:val="327"/>
        </w:trPr>
        <w:tc>
          <w:tcPr>
            <w:tcW w:w="1106" w:type="dxa"/>
          </w:tcPr>
          <w:p w14:paraId="366194D6" w14:textId="77777777" w:rsidR="006355B8" w:rsidRPr="00697033" w:rsidRDefault="006355B8" w:rsidP="001A79BD">
            <w:pPr>
              <w:ind w:right="-378"/>
              <w:rPr>
                <w:highlight w:val="lightGray"/>
                <w:u w:val="single"/>
              </w:rPr>
            </w:pPr>
          </w:p>
        </w:tc>
        <w:tc>
          <w:tcPr>
            <w:tcW w:w="8370" w:type="dxa"/>
          </w:tcPr>
          <w:p w14:paraId="589798BA" w14:textId="77777777" w:rsidR="006355B8" w:rsidRPr="00B74320" w:rsidRDefault="006355B8" w:rsidP="001A79BD">
            <w:pPr>
              <w:ind w:right="-378"/>
              <w:rPr>
                <w:u w:val="single"/>
              </w:rPr>
            </w:pPr>
            <w:r w:rsidRPr="00F62377">
              <w:rPr>
                <w:i/>
                <w:sz w:val="22"/>
                <w:szCs w:val="22"/>
              </w:rPr>
              <w:t xml:space="preserve">PUCT Open Project List – Specific Retail/RMS Impact  </w:t>
            </w:r>
          </w:p>
        </w:tc>
      </w:tr>
      <w:tr w:rsidR="006355B8" w:rsidRPr="00697033" w14:paraId="312B377C" w14:textId="77777777" w:rsidTr="001A79BD">
        <w:tc>
          <w:tcPr>
            <w:tcW w:w="1106" w:type="dxa"/>
          </w:tcPr>
          <w:p w14:paraId="68D54135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583383AA" w14:textId="77777777" w:rsidR="006355B8" w:rsidRPr="00B74320" w:rsidRDefault="006355B8" w:rsidP="001A79BD">
            <w:pPr>
              <w:rPr>
                <w:sz w:val="22"/>
                <w:szCs w:val="22"/>
              </w:rPr>
            </w:pPr>
            <w:r w:rsidRPr="00B74320">
              <w:rPr>
                <w:b/>
                <w:sz w:val="22"/>
                <w:szCs w:val="22"/>
              </w:rPr>
              <w:t>39410</w:t>
            </w:r>
            <w:r w:rsidRPr="00B74320">
              <w:rPr>
                <w:sz w:val="22"/>
                <w:szCs w:val="22"/>
              </w:rPr>
              <w:t xml:space="preserve"> – Payment Plan Switch-Hold Tracking Reports.</w:t>
            </w:r>
          </w:p>
          <w:p w14:paraId="4B4F02CC" w14:textId="77777777" w:rsidR="006355B8" w:rsidRPr="00B74320" w:rsidRDefault="006355B8" w:rsidP="001A79BD">
            <w:pPr>
              <w:rPr>
                <w:sz w:val="22"/>
                <w:szCs w:val="22"/>
              </w:rPr>
            </w:pPr>
          </w:p>
        </w:tc>
      </w:tr>
      <w:tr w:rsidR="006355B8" w:rsidRPr="00697033" w14:paraId="2FB7EB6E" w14:textId="77777777" w:rsidTr="001A79BD">
        <w:tc>
          <w:tcPr>
            <w:tcW w:w="1106" w:type="dxa"/>
          </w:tcPr>
          <w:p w14:paraId="61FC4EAF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27638A15" w14:textId="77777777" w:rsidR="006355B8" w:rsidRPr="00B74320" w:rsidRDefault="006355B8" w:rsidP="001A79BD">
            <w:pPr>
              <w:rPr>
                <w:iCs/>
                <w:sz w:val="22"/>
                <w:szCs w:val="22"/>
              </w:rPr>
            </w:pPr>
            <w:r w:rsidRPr="00B74320">
              <w:rPr>
                <w:b/>
                <w:bCs/>
                <w:sz w:val="22"/>
                <w:szCs w:val="22"/>
              </w:rPr>
              <w:t>38353 –</w:t>
            </w:r>
            <w:r w:rsidRPr="00B74320">
              <w:rPr>
                <w:sz w:val="22"/>
                <w:szCs w:val="22"/>
              </w:rPr>
              <w:t xml:space="preserve"> Annual </w:t>
            </w:r>
            <w:r w:rsidRPr="00B74320">
              <w:rPr>
                <w:iCs/>
                <w:sz w:val="22"/>
                <w:szCs w:val="22"/>
              </w:rPr>
              <w:t>Reports by Electric Utilities relating to meter tampering pursuant to §25.126(</w:t>
            </w:r>
            <w:proofErr w:type="spellStart"/>
            <w:r w:rsidRPr="00B74320">
              <w:rPr>
                <w:iCs/>
                <w:sz w:val="22"/>
                <w:szCs w:val="22"/>
              </w:rPr>
              <w:t>i</w:t>
            </w:r>
            <w:proofErr w:type="spellEnd"/>
            <w:proofErr w:type="gramStart"/>
            <w:r w:rsidRPr="00B74320">
              <w:rPr>
                <w:iCs/>
                <w:sz w:val="22"/>
                <w:szCs w:val="22"/>
              </w:rPr>
              <w:t>)(</w:t>
            </w:r>
            <w:proofErr w:type="gramEnd"/>
            <w:r w:rsidRPr="00B74320">
              <w:rPr>
                <w:iCs/>
                <w:sz w:val="22"/>
                <w:szCs w:val="22"/>
              </w:rPr>
              <w:t>1).  Reports are due April 1st.</w:t>
            </w:r>
          </w:p>
          <w:p w14:paraId="30B520CB" w14:textId="77777777" w:rsidR="006355B8" w:rsidRPr="00B74320" w:rsidRDefault="006355B8" w:rsidP="001A79BD">
            <w:pPr>
              <w:rPr>
                <w:b/>
                <w:iCs/>
                <w:sz w:val="22"/>
                <w:szCs w:val="22"/>
              </w:rPr>
            </w:pPr>
          </w:p>
        </w:tc>
      </w:tr>
      <w:tr w:rsidR="006355B8" w:rsidRPr="00F95769" w14:paraId="34045759" w14:textId="77777777" w:rsidTr="001A79BD">
        <w:tc>
          <w:tcPr>
            <w:tcW w:w="1106" w:type="dxa"/>
          </w:tcPr>
          <w:p w14:paraId="3DCFB314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6415D11E" w14:textId="77777777" w:rsidR="006355B8" w:rsidRPr="00B74320" w:rsidRDefault="006355B8" w:rsidP="001A79BD">
            <w:pPr>
              <w:rPr>
                <w:b/>
                <w:iCs/>
                <w:sz w:val="22"/>
                <w:szCs w:val="22"/>
              </w:rPr>
            </w:pPr>
            <w:r w:rsidRPr="00B74320">
              <w:rPr>
                <w:b/>
                <w:iCs/>
                <w:sz w:val="22"/>
                <w:szCs w:val="22"/>
              </w:rPr>
              <w:t>41172</w:t>
            </w:r>
            <w:r w:rsidRPr="00B74320">
              <w:t xml:space="preserve"> - Staff Monitoring of Final Releases for the Joint TDU Web Portal (timekeeping).  This project will be the repository for documents related to Third Party Access to the SMT.  </w:t>
            </w:r>
          </w:p>
        </w:tc>
      </w:tr>
      <w:tr w:rsidR="006355B8" w:rsidRPr="00F95769" w14:paraId="0E92DFF2" w14:textId="77777777" w:rsidTr="001A79BD">
        <w:tc>
          <w:tcPr>
            <w:tcW w:w="1106" w:type="dxa"/>
          </w:tcPr>
          <w:p w14:paraId="2597B6F1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48520B93" w14:textId="77777777" w:rsidR="006355B8" w:rsidRPr="00B74320" w:rsidRDefault="006355B8" w:rsidP="001A79BD">
            <w:pPr>
              <w:rPr>
                <w:b/>
                <w:iCs/>
                <w:sz w:val="22"/>
                <w:szCs w:val="22"/>
              </w:rPr>
            </w:pPr>
            <w:r>
              <w:rPr>
                <w:b/>
                <w:bCs/>
              </w:rPr>
              <w:t xml:space="preserve">42786 – </w:t>
            </w:r>
            <w:r>
              <w:t xml:space="preserve">Review of Advanced Metering System Web Portals </w:t>
            </w:r>
          </w:p>
        </w:tc>
      </w:tr>
      <w:tr w:rsidR="006355B8" w:rsidRPr="00F95769" w14:paraId="0C24CC01" w14:textId="77777777" w:rsidTr="001A79BD">
        <w:trPr>
          <w:trHeight w:val="363"/>
        </w:trPr>
        <w:tc>
          <w:tcPr>
            <w:tcW w:w="1106" w:type="dxa"/>
          </w:tcPr>
          <w:p w14:paraId="33A5FCB7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31DD18C9" w14:textId="77777777" w:rsidR="006355B8" w:rsidRDefault="006355B8" w:rsidP="001A79BD">
            <w:r>
              <w:rPr>
                <w:b/>
                <w:bCs/>
              </w:rPr>
              <w:t xml:space="preserve">45540 – </w:t>
            </w:r>
            <w:r>
              <w:t>Designation of Electric Providers of Last Resort for 2017-2018</w:t>
            </w:r>
          </w:p>
          <w:p w14:paraId="01DCBBFF" w14:textId="4B4BB149" w:rsidR="006355B8" w:rsidRPr="00F62377" w:rsidRDefault="006355B8" w:rsidP="001A79BD">
            <w:pPr>
              <w:rPr>
                <w:i/>
                <w:sz w:val="22"/>
                <w:szCs w:val="22"/>
              </w:rPr>
            </w:pPr>
            <w:r>
              <w:t>Pursuant to 16 Texas Admin. Code §25.43 and Submission of LSP EFLs</w:t>
            </w:r>
          </w:p>
        </w:tc>
      </w:tr>
      <w:tr w:rsidR="006355B8" w:rsidRPr="00F95769" w14:paraId="6DB26A0A" w14:textId="77777777" w:rsidTr="001A79BD">
        <w:trPr>
          <w:trHeight w:val="363"/>
        </w:trPr>
        <w:tc>
          <w:tcPr>
            <w:tcW w:w="1106" w:type="dxa"/>
          </w:tcPr>
          <w:p w14:paraId="7AB2F5D7" w14:textId="0A0C93A4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3E8E21C5" w14:textId="77777777" w:rsidR="006355B8" w:rsidRPr="007D1951" w:rsidRDefault="006355B8" w:rsidP="001A79BD">
            <w:pPr>
              <w:rPr>
                <w:b/>
                <w:bCs/>
                <w:strike/>
              </w:rPr>
            </w:pPr>
            <w:r w:rsidRPr="007D1951">
              <w:rPr>
                <w:b/>
                <w:bCs/>
                <w:strike/>
                <w:color w:val="FF0000"/>
              </w:rPr>
              <w:t xml:space="preserve">45625– </w:t>
            </w:r>
            <w:r w:rsidRPr="007D1951">
              <w:rPr>
                <w:bCs/>
                <w:strike/>
                <w:color w:val="FF0000"/>
              </w:rPr>
              <w:t>Rulemaking</w:t>
            </w:r>
            <w:r w:rsidRPr="007D1951">
              <w:rPr>
                <w:strike/>
                <w:color w:val="FF0000"/>
              </w:rPr>
              <w:t xml:space="preserve"> </w:t>
            </w:r>
            <w:r w:rsidRPr="007D1951">
              <w:rPr>
                <w:bCs/>
                <w:strike/>
                <w:color w:val="FF0000"/>
              </w:rPr>
              <w:t>Relating to the Use of Hand-Held Devices for Retail Electric Customer Enrollment</w:t>
            </w:r>
          </w:p>
        </w:tc>
      </w:tr>
      <w:tr w:rsidR="006355B8" w:rsidRPr="00F95769" w14:paraId="34D34E9C" w14:textId="77777777" w:rsidTr="001A79BD">
        <w:trPr>
          <w:trHeight w:val="363"/>
        </w:trPr>
        <w:tc>
          <w:tcPr>
            <w:tcW w:w="1106" w:type="dxa"/>
          </w:tcPr>
          <w:p w14:paraId="709AFBEA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04BF2AA2" w14:textId="77777777" w:rsidR="006355B8" w:rsidRPr="00F62377" w:rsidRDefault="006355B8" w:rsidP="001A79BD">
            <w:pPr>
              <w:rPr>
                <w:i/>
                <w:sz w:val="22"/>
                <w:szCs w:val="22"/>
              </w:rPr>
            </w:pPr>
            <w:r w:rsidRPr="008623B0">
              <w:rPr>
                <w:b/>
                <w:bCs/>
              </w:rPr>
              <w:t xml:space="preserve">45730 – </w:t>
            </w:r>
            <w:r w:rsidRPr="008623B0">
              <w:rPr>
                <w:bCs/>
              </w:rPr>
              <w:t>Project to Evaluate the Power to Choose Website</w:t>
            </w:r>
          </w:p>
        </w:tc>
      </w:tr>
      <w:tr w:rsidR="006355B8" w:rsidRPr="00F95769" w14:paraId="33677AB8" w14:textId="77777777" w:rsidTr="001A79BD">
        <w:trPr>
          <w:trHeight w:val="363"/>
        </w:trPr>
        <w:tc>
          <w:tcPr>
            <w:tcW w:w="1106" w:type="dxa"/>
          </w:tcPr>
          <w:p w14:paraId="297B94A2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0501DC27" w14:textId="77777777" w:rsidR="006355B8" w:rsidRPr="00F62377" w:rsidRDefault="006355B8" w:rsidP="001A79BD">
            <w:pPr>
              <w:rPr>
                <w:i/>
                <w:sz w:val="22"/>
                <w:szCs w:val="22"/>
              </w:rPr>
            </w:pPr>
            <w:r w:rsidRPr="008623B0">
              <w:rPr>
                <w:b/>
                <w:bCs/>
              </w:rPr>
              <w:t xml:space="preserve">45927– </w:t>
            </w:r>
            <w:r w:rsidRPr="008623B0">
              <w:rPr>
                <w:bCs/>
              </w:rPr>
              <w:t>Rulemaking Regarding Emergency Response Service</w:t>
            </w:r>
          </w:p>
        </w:tc>
      </w:tr>
      <w:tr w:rsidR="006355B8" w:rsidRPr="00F95769" w14:paraId="0CE35224" w14:textId="77777777" w:rsidTr="001A79BD">
        <w:trPr>
          <w:trHeight w:val="363"/>
        </w:trPr>
        <w:tc>
          <w:tcPr>
            <w:tcW w:w="1106" w:type="dxa"/>
          </w:tcPr>
          <w:p w14:paraId="23DBA150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3BC843F1" w14:textId="77777777" w:rsidR="006355B8" w:rsidRPr="00F62377" w:rsidRDefault="006355B8" w:rsidP="001A79BD">
            <w:pPr>
              <w:rPr>
                <w:i/>
                <w:sz w:val="22"/>
                <w:szCs w:val="22"/>
              </w:rPr>
            </w:pPr>
            <w:r w:rsidRPr="008623B0">
              <w:rPr>
                <w:b/>
                <w:bCs/>
              </w:rPr>
              <w:t xml:space="preserve">46204– </w:t>
            </w:r>
            <w:r w:rsidRPr="008623B0">
              <w:rPr>
                <w:bCs/>
              </w:rPr>
              <w:t>Rulemaking Regarding Third Party Authorization to Access Smart Meter Texas Data</w:t>
            </w:r>
          </w:p>
        </w:tc>
      </w:tr>
      <w:tr w:rsidR="006355B8" w:rsidRPr="00F95769" w14:paraId="1D2F8DB2" w14:textId="77777777" w:rsidTr="001A79BD">
        <w:trPr>
          <w:trHeight w:val="363"/>
        </w:trPr>
        <w:tc>
          <w:tcPr>
            <w:tcW w:w="1106" w:type="dxa"/>
          </w:tcPr>
          <w:p w14:paraId="07D2DD8A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3F899BEC" w14:textId="25914296" w:rsidR="006355B8" w:rsidRPr="00F62377" w:rsidRDefault="006355B8" w:rsidP="001A79BD">
            <w:pPr>
              <w:rPr>
                <w:i/>
                <w:sz w:val="22"/>
                <w:szCs w:val="22"/>
              </w:rPr>
            </w:pPr>
            <w:r w:rsidRPr="008623B0">
              <w:rPr>
                <w:b/>
                <w:bCs/>
              </w:rPr>
              <w:t xml:space="preserve">46206– </w:t>
            </w:r>
            <w:r w:rsidR="00A14418">
              <w:rPr>
                <w:bCs/>
              </w:rPr>
              <w:t>Rulemaking R</w:t>
            </w:r>
            <w:r w:rsidRPr="008623B0">
              <w:rPr>
                <w:bCs/>
              </w:rPr>
              <w:t>egarding Governance, Performance, and Funding of Smart Meter Texas</w:t>
            </w:r>
          </w:p>
        </w:tc>
      </w:tr>
      <w:tr w:rsidR="006355B8" w:rsidRPr="00F95769" w14:paraId="11B877BD" w14:textId="77777777" w:rsidTr="001A79BD">
        <w:trPr>
          <w:trHeight w:val="363"/>
        </w:trPr>
        <w:tc>
          <w:tcPr>
            <w:tcW w:w="1106" w:type="dxa"/>
          </w:tcPr>
          <w:p w14:paraId="445B9ACA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094E08E9" w14:textId="77777777" w:rsidR="006355B8" w:rsidRPr="00B74320" w:rsidRDefault="006355B8" w:rsidP="001A79BD">
            <w:pPr>
              <w:rPr>
                <w:b/>
                <w:iCs/>
                <w:sz w:val="22"/>
                <w:szCs w:val="22"/>
              </w:rPr>
            </w:pPr>
            <w:r w:rsidRPr="00F62377">
              <w:rPr>
                <w:i/>
                <w:sz w:val="22"/>
                <w:szCs w:val="22"/>
              </w:rPr>
              <w:t xml:space="preserve">PUCT Open Project List – Related Administrative Projects </w:t>
            </w:r>
          </w:p>
        </w:tc>
      </w:tr>
      <w:tr w:rsidR="006355B8" w:rsidRPr="00F95769" w14:paraId="5DE0EB59" w14:textId="77777777" w:rsidTr="001A79BD">
        <w:tc>
          <w:tcPr>
            <w:tcW w:w="1106" w:type="dxa"/>
          </w:tcPr>
          <w:p w14:paraId="6CD63DC3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720C5334" w14:textId="77777777" w:rsidR="006355B8" w:rsidRPr="00B74320" w:rsidRDefault="006355B8" w:rsidP="001A79BD">
            <w:pPr>
              <w:rPr>
                <w:b/>
                <w:iCs/>
                <w:sz w:val="22"/>
                <w:szCs w:val="22"/>
              </w:rPr>
            </w:pPr>
            <w:r w:rsidRPr="00B74320">
              <w:rPr>
                <w:b/>
                <w:sz w:val="22"/>
                <w:szCs w:val="22"/>
              </w:rPr>
              <w:t>36141</w:t>
            </w:r>
            <w:r w:rsidRPr="00B74320">
              <w:rPr>
                <w:sz w:val="22"/>
                <w:szCs w:val="22"/>
              </w:rPr>
              <w:t xml:space="preserve"> – Quarterly Performance Measures for the Retail Electric Market (See filing requirements for reporting Pursuant to </w:t>
            </w:r>
            <w:r w:rsidRPr="00B74320">
              <w:rPr>
                <w:caps/>
                <w:color w:val="000000"/>
                <w:sz w:val="22"/>
                <w:szCs w:val="22"/>
              </w:rPr>
              <w:t>P.U.C. Subst. R. 25.88)</w:t>
            </w:r>
          </w:p>
        </w:tc>
      </w:tr>
      <w:tr w:rsidR="006355B8" w:rsidRPr="00F95769" w14:paraId="57EEEDB6" w14:textId="77777777" w:rsidTr="001A79BD">
        <w:tc>
          <w:tcPr>
            <w:tcW w:w="1106" w:type="dxa"/>
          </w:tcPr>
          <w:p w14:paraId="18B1A01C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7157FF6D" w14:textId="77777777" w:rsidR="006355B8" w:rsidRPr="00B74320" w:rsidRDefault="006355B8" w:rsidP="001A79BD">
            <w:pPr>
              <w:rPr>
                <w:iCs/>
                <w:sz w:val="22"/>
                <w:szCs w:val="22"/>
              </w:rPr>
            </w:pPr>
            <w:r w:rsidRPr="00B74320">
              <w:rPr>
                <w:b/>
                <w:iCs/>
                <w:sz w:val="22"/>
                <w:szCs w:val="22"/>
              </w:rPr>
              <w:t xml:space="preserve">44989 – </w:t>
            </w:r>
            <w:r w:rsidRPr="00B74320">
              <w:rPr>
                <w:sz w:val="22"/>
                <w:szCs w:val="22"/>
              </w:rPr>
              <w:t>Rule Review Plan of PUC Rules Pursuant to the Administrative Procedures Act §2001.039 for Fiscal Years 2016-2019</w:t>
            </w:r>
          </w:p>
        </w:tc>
      </w:tr>
      <w:tr w:rsidR="006355B8" w:rsidRPr="00F95769" w14:paraId="73574B7C" w14:textId="77777777" w:rsidTr="001A79BD">
        <w:tc>
          <w:tcPr>
            <w:tcW w:w="1106" w:type="dxa"/>
          </w:tcPr>
          <w:p w14:paraId="0422355D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2F65E6E2" w14:textId="39856ED5" w:rsidR="006355B8" w:rsidRPr="00B74320" w:rsidRDefault="0066647A" w:rsidP="0066647A">
            <w:pPr>
              <w:rPr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46721</w:t>
            </w:r>
            <w:r w:rsidRPr="00B74320">
              <w:rPr>
                <w:b/>
                <w:iCs/>
                <w:sz w:val="22"/>
                <w:szCs w:val="22"/>
              </w:rPr>
              <w:t xml:space="preserve"> </w:t>
            </w:r>
            <w:r w:rsidR="006355B8" w:rsidRPr="00B74320">
              <w:rPr>
                <w:iCs/>
                <w:sz w:val="22"/>
                <w:szCs w:val="22"/>
              </w:rPr>
              <w:t xml:space="preserve">– Retail Electric Providers (REP) Annual Reports for </w:t>
            </w:r>
            <w:r w:rsidRPr="00B74320">
              <w:rPr>
                <w:iCs/>
                <w:sz w:val="22"/>
                <w:szCs w:val="22"/>
              </w:rPr>
              <w:t>201</w:t>
            </w:r>
            <w:r>
              <w:rPr>
                <w:iCs/>
                <w:sz w:val="22"/>
                <w:szCs w:val="22"/>
              </w:rPr>
              <w:t>6</w:t>
            </w:r>
            <w:r w:rsidRPr="00B74320">
              <w:rPr>
                <w:iCs/>
                <w:sz w:val="22"/>
                <w:szCs w:val="22"/>
              </w:rPr>
              <w:t xml:space="preserve"> </w:t>
            </w:r>
            <w:r w:rsidR="006355B8" w:rsidRPr="00B74320">
              <w:rPr>
                <w:iCs/>
                <w:sz w:val="22"/>
                <w:szCs w:val="22"/>
              </w:rPr>
              <w:t xml:space="preserve">and Semi-Annual Reports for </w:t>
            </w:r>
            <w:r w:rsidRPr="00B74320">
              <w:rPr>
                <w:iCs/>
                <w:sz w:val="22"/>
                <w:szCs w:val="22"/>
              </w:rPr>
              <w:t>201</w:t>
            </w:r>
            <w:r>
              <w:rPr>
                <w:iCs/>
                <w:sz w:val="22"/>
                <w:szCs w:val="22"/>
              </w:rPr>
              <w:t>7</w:t>
            </w:r>
            <w:r w:rsidRPr="00B74320">
              <w:rPr>
                <w:iCs/>
                <w:sz w:val="22"/>
                <w:szCs w:val="22"/>
              </w:rPr>
              <w:t xml:space="preserve"> </w:t>
            </w:r>
          </w:p>
        </w:tc>
      </w:tr>
    </w:tbl>
    <w:p w14:paraId="50DAE2E7" w14:textId="77777777" w:rsidR="006355B8" w:rsidRDefault="006355B8" w:rsidP="00CA2A74"/>
    <w:sectPr w:rsidR="006355B8" w:rsidSect="00B934C4">
      <w:headerReference w:type="default" r:id="rId9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480EA1" w14:textId="77777777" w:rsidR="00601E0E" w:rsidRDefault="00601E0E" w:rsidP="004E6E22">
      <w:r>
        <w:separator/>
      </w:r>
    </w:p>
  </w:endnote>
  <w:endnote w:type="continuationSeparator" w:id="0">
    <w:p w14:paraId="6CBF1B0C" w14:textId="77777777" w:rsidR="00601E0E" w:rsidRDefault="00601E0E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95C306" w14:textId="77777777" w:rsidR="00601E0E" w:rsidRDefault="00601E0E" w:rsidP="004E6E22">
      <w:r>
        <w:separator/>
      </w:r>
    </w:p>
  </w:footnote>
  <w:footnote w:type="continuationSeparator" w:id="0">
    <w:p w14:paraId="71E04618" w14:textId="77777777" w:rsidR="00601E0E" w:rsidRDefault="00601E0E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F7EB6" w14:textId="2A79AAE6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71693"/>
    <w:multiLevelType w:val="hybridMultilevel"/>
    <w:tmpl w:val="F2DA2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C5649"/>
    <w:multiLevelType w:val="hybridMultilevel"/>
    <w:tmpl w:val="EB966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3015C"/>
    <w:multiLevelType w:val="hybridMultilevel"/>
    <w:tmpl w:val="A4B8B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287CAC"/>
    <w:multiLevelType w:val="hybridMultilevel"/>
    <w:tmpl w:val="3D904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2F0565"/>
    <w:multiLevelType w:val="hybridMultilevel"/>
    <w:tmpl w:val="FD4E4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545FA3"/>
    <w:multiLevelType w:val="hybridMultilevel"/>
    <w:tmpl w:val="84288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75290A"/>
    <w:multiLevelType w:val="hybridMultilevel"/>
    <w:tmpl w:val="DBE6A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3A0"/>
    <w:rsid w:val="000100A0"/>
    <w:rsid w:val="00025652"/>
    <w:rsid w:val="00025D47"/>
    <w:rsid w:val="0005455D"/>
    <w:rsid w:val="000623D3"/>
    <w:rsid w:val="00063530"/>
    <w:rsid w:val="00077339"/>
    <w:rsid w:val="000775B0"/>
    <w:rsid w:val="00084E97"/>
    <w:rsid w:val="00085AAB"/>
    <w:rsid w:val="000B0106"/>
    <w:rsid w:val="000D0384"/>
    <w:rsid w:val="0010170F"/>
    <w:rsid w:val="00136EE0"/>
    <w:rsid w:val="00144075"/>
    <w:rsid w:val="00146C80"/>
    <w:rsid w:val="00151078"/>
    <w:rsid w:val="00180DE7"/>
    <w:rsid w:val="00195062"/>
    <w:rsid w:val="00197700"/>
    <w:rsid w:val="001A308E"/>
    <w:rsid w:val="001A341E"/>
    <w:rsid w:val="001A59CE"/>
    <w:rsid w:val="001B4FC1"/>
    <w:rsid w:val="001C6665"/>
    <w:rsid w:val="001D1EAC"/>
    <w:rsid w:val="001D67E0"/>
    <w:rsid w:val="001F51EF"/>
    <w:rsid w:val="0020014A"/>
    <w:rsid w:val="00203BF8"/>
    <w:rsid w:val="002058BF"/>
    <w:rsid w:val="00207715"/>
    <w:rsid w:val="002252AC"/>
    <w:rsid w:val="00230652"/>
    <w:rsid w:val="00246AB4"/>
    <w:rsid w:val="00251D61"/>
    <w:rsid w:val="00256318"/>
    <w:rsid w:val="00261B8A"/>
    <w:rsid w:val="00294714"/>
    <w:rsid w:val="002B31DA"/>
    <w:rsid w:val="002C03FC"/>
    <w:rsid w:val="002D5F8A"/>
    <w:rsid w:val="002D66CE"/>
    <w:rsid w:val="002F5622"/>
    <w:rsid w:val="002F7D5B"/>
    <w:rsid w:val="00300807"/>
    <w:rsid w:val="00316B7A"/>
    <w:rsid w:val="003302D8"/>
    <w:rsid w:val="003308D1"/>
    <w:rsid w:val="003327F1"/>
    <w:rsid w:val="00333F9F"/>
    <w:rsid w:val="00335B4E"/>
    <w:rsid w:val="00335FB9"/>
    <w:rsid w:val="00340704"/>
    <w:rsid w:val="00343AA9"/>
    <w:rsid w:val="00345114"/>
    <w:rsid w:val="0034609A"/>
    <w:rsid w:val="00351E6F"/>
    <w:rsid w:val="00353DF6"/>
    <w:rsid w:val="00357348"/>
    <w:rsid w:val="003606EB"/>
    <w:rsid w:val="0036636A"/>
    <w:rsid w:val="0036700C"/>
    <w:rsid w:val="00372813"/>
    <w:rsid w:val="00393447"/>
    <w:rsid w:val="003B16D2"/>
    <w:rsid w:val="003B216B"/>
    <w:rsid w:val="003B48F0"/>
    <w:rsid w:val="003B4D94"/>
    <w:rsid w:val="003C12D0"/>
    <w:rsid w:val="003C144F"/>
    <w:rsid w:val="003D2E58"/>
    <w:rsid w:val="003D53D1"/>
    <w:rsid w:val="00403874"/>
    <w:rsid w:val="00422696"/>
    <w:rsid w:val="00432AD5"/>
    <w:rsid w:val="00434856"/>
    <w:rsid w:val="00454991"/>
    <w:rsid w:val="00473C46"/>
    <w:rsid w:val="00474383"/>
    <w:rsid w:val="0049073A"/>
    <w:rsid w:val="00492106"/>
    <w:rsid w:val="004965F6"/>
    <w:rsid w:val="004B4B50"/>
    <w:rsid w:val="004B6FAB"/>
    <w:rsid w:val="004D0B7D"/>
    <w:rsid w:val="004D0E16"/>
    <w:rsid w:val="004E6E22"/>
    <w:rsid w:val="0052196F"/>
    <w:rsid w:val="0054048F"/>
    <w:rsid w:val="005655AA"/>
    <w:rsid w:val="00565B00"/>
    <w:rsid w:val="00573359"/>
    <w:rsid w:val="005971A9"/>
    <w:rsid w:val="005A4C64"/>
    <w:rsid w:val="005A528F"/>
    <w:rsid w:val="005B6D40"/>
    <w:rsid w:val="005E10A1"/>
    <w:rsid w:val="005E67DF"/>
    <w:rsid w:val="00601E0E"/>
    <w:rsid w:val="006127D3"/>
    <w:rsid w:val="00615E24"/>
    <w:rsid w:val="006355B8"/>
    <w:rsid w:val="0066016D"/>
    <w:rsid w:val="00661C4F"/>
    <w:rsid w:val="0066647A"/>
    <w:rsid w:val="0067414A"/>
    <w:rsid w:val="006B2AD7"/>
    <w:rsid w:val="006C2CB0"/>
    <w:rsid w:val="006D3751"/>
    <w:rsid w:val="006F546B"/>
    <w:rsid w:val="0070029C"/>
    <w:rsid w:val="0070164E"/>
    <w:rsid w:val="00716FAE"/>
    <w:rsid w:val="00733650"/>
    <w:rsid w:val="0073749F"/>
    <w:rsid w:val="0073782A"/>
    <w:rsid w:val="007449B1"/>
    <w:rsid w:val="00745EF0"/>
    <w:rsid w:val="007729F5"/>
    <w:rsid w:val="00773ED4"/>
    <w:rsid w:val="00774B04"/>
    <w:rsid w:val="007A39D7"/>
    <w:rsid w:val="007A7E46"/>
    <w:rsid w:val="007B52FA"/>
    <w:rsid w:val="007B7FD7"/>
    <w:rsid w:val="007D1951"/>
    <w:rsid w:val="007D7200"/>
    <w:rsid w:val="007E46C9"/>
    <w:rsid w:val="007E65BE"/>
    <w:rsid w:val="007F1A7C"/>
    <w:rsid w:val="007F7AE5"/>
    <w:rsid w:val="0081176B"/>
    <w:rsid w:val="00812A94"/>
    <w:rsid w:val="00817819"/>
    <w:rsid w:val="00823B40"/>
    <w:rsid w:val="00850FEC"/>
    <w:rsid w:val="00854FF7"/>
    <w:rsid w:val="00871BA2"/>
    <w:rsid w:val="00884188"/>
    <w:rsid w:val="00885909"/>
    <w:rsid w:val="0089187C"/>
    <w:rsid w:val="008A4509"/>
    <w:rsid w:val="008B2156"/>
    <w:rsid w:val="008C7447"/>
    <w:rsid w:val="008D115C"/>
    <w:rsid w:val="008F481E"/>
    <w:rsid w:val="008F6A7A"/>
    <w:rsid w:val="00900588"/>
    <w:rsid w:val="009036EC"/>
    <w:rsid w:val="009163CE"/>
    <w:rsid w:val="00924A85"/>
    <w:rsid w:val="00927010"/>
    <w:rsid w:val="009307FB"/>
    <w:rsid w:val="00933520"/>
    <w:rsid w:val="009507FE"/>
    <w:rsid w:val="00955060"/>
    <w:rsid w:val="00956736"/>
    <w:rsid w:val="00991BD4"/>
    <w:rsid w:val="009923F8"/>
    <w:rsid w:val="00992CA4"/>
    <w:rsid w:val="009A1EC5"/>
    <w:rsid w:val="009A547E"/>
    <w:rsid w:val="009B6D47"/>
    <w:rsid w:val="009C0EEC"/>
    <w:rsid w:val="009C3202"/>
    <w:rsid w:val="009D596F"/>
    <w:rsid w:val="009F0963"/>
    <w:rsid w:val="00A05C8C"/>
    <w:rsid w:val="00A14418"/>
    <w:rsid w:val="00A50B48"/>
    <w:rsid w:val="00A61614"/>
    <w:rsid w:val="00A61E4D"/>
    <w:rsid w:val="00A67B36"/>
    <w:rsid w:val="00A71258"/>
    <w:rsid w:val="00A7653B"/>
    <w:rsid w:val="00A76CE9"/>
    <w:rsid w:val="00A83239"/>
    <w:rsid w:val="00AA6CD2"/>
    <w:rsid w:val="00AB66F7"/>
    <w:rsid w:val="00AC198D"/>
    <w:rsid w:val="00AD0F26"/>
    <w:rsid w:val="00AF066B"/>
    <w:rsid w:val="00B162A8"/>
    <w:rsid w:val="00B25920"/>
    <w:rsid w:val="00B44667"/>
    <w:rsid w:val="00B54639"/>
    <w:rsid w:val="00B62CEC"/>
    <w:rsid w:val="00B67CD8"/>
    <w:rsid w:val="00BB31C6"/>
    <w:rsid w:val="00BD4DA9"/>
    <w:rsid w:val="00BE28B9"/>
    <w:rsid w:val="00BE64CE"/>
    <w:rsid w:val="00BF14AF"/>
    <w:rsid w:val="00C05BB2"/>
    <w:rsid w:val="00C07AB8"/>
    <w:rsid w:val="00C10E6E"/>
    <w:rsid w:val="00C27EBF"/>
    <w:rsid w:val="00C343E0"/>
    <w:rsid w:val="00C41908"/>
    <w:rsid w:val="00C44D35"/>
    <w:rsid w:val="00C62B17"/>
    <w:rsid w:val="00C66E1E"/>
    <w:rsid w:val="00C97317"/>
    <w:rsid w:val="00CA2A74"/>
    <w:rsid w:val="00CB0FE8"/>
    <w:rsid w:val="00CB4862"/>
    <w:rsid w:val="00CB4BD5"/>
    <w:rsid w:val="00CB72F8"/>
    <w:rsid w:val="00CB78A3"/>
    <w:rsid w:val="00CC5280"/>
    <w:rsid w:val="00CD2766"/>
    <w:rsid w:val="00CD3D81"/>
    <w:rsid w:val="00CE0D4F"/>
    <w:rsid w:val="00CE14E2"/>
    <w:rsid w:val="00CF6605"/>
    <w:rsid w:val="00D00251"/>
    <w:rsid w:val="00D03F04"/>
    <w:rsid w:val="00D204F8"/>
    <w:rsid w:val="00D31560"/>
    <w:rsid w:val="00D42193"/>
    <w:rsid w:val="00D532D1"/>
    <w:rsid w:val="00D56F51"/>
    <w:rsid w:val="00D64013"/>
    <w:rsid w:val="00D7712A"/>
    <w:rsid w:val="00D902A2"/>
    <w:rsid w:val="00D924C7"/>
    <w:rsid w:val="00DA2A4E"/>
    <w:rsid w:val="00DA61AB"/>
    <w:rsid w:val="00DB4906"/>
    <w:rsid w:val="00DD13D5"/>
    <w:rsid w:val="00DE1C41"/>
    <w:rsid w:val="00DF0560"/>
    <w:rsid w:val="00DF4DF9"/>
    <w:rsid w:val="00DF6C08"/>
    <w:rsid w:val="00E13686"/>
    <w:rsid w:val="00E3226A"/>
    <w:rsid w:val="00E32724"/>
    <w:rsid w:val="00E44C92"/>
    <w:rsid w:val="00E5042A"/>
    <w:rsid w:val="00E51BF3"/>
    <w:rsid w:val="00E52347"/>
    <w:rsid w:val="00E830D6"/>
    <w:rsid w:val="00E85DD0"/>
    <w:rsid w:val="00E85EB2"/>
    <w:rsid w:val="00E92733"/>
    <w:rsid w:val="00EA01A0"/>
    <w:rsid w:val="00EB142A"/>
    <w:rsid w:val="00EB7494"/>
    <w:rsid w:val="00EC15E3"/>
    <w:rsid w:val="00EC281A"/>
    <w:rsid w:val="00EF20CD"/>
    <w:rsid w:val="00EF399F"/>
    <w:rsid w:val="00F077FA"/>
    <w:rsid w:val="00F12581"/>
    <w:rsid w:val="00F3168C"/>
    <w:rsid w:val="00F31F22"/>
    <w:rsid w:val="00F35223"/>
    <w:rsid w:val="00F45940"/>
    <w:rsid w:val="00F52A32"/>
    <w:rsid w:val="00F55C48"/>
    <w:rsid w:val="00F61007"/>
    <w:rsid w:val="00F64FE4"/>
    <w:rsid w:val="00F81C32"/>
    <w:rsid w:val="00F84F88"/>
    <w:rsid w:val="00F85F8E"/>
    <w:rsid w:val="00F8643B"/>
    <w:rsid w:val="00F872B4"/>
    <w:rsid w:val="00F902A7"/>
    <w:rsid w:val="00F9571F"/>
    <w:rsid w:val="00F9758F"/>
    <w:rsid w:val="00FA67BF"/>
    <w:rsid w:val="00FF13D6"/>
    <w:rsid w:val="00FF1AD5"/>
    <w:rsid w:val="00FF2324"/>
    <w:rsid w:val="00FF5BFA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3C836"/>
  <w15:docId w15:val="{55F3FC75-8A2C-4883-BD0A-6EC70C56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6EF3A-7137-4495-BCF0-C5E93376F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3782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Bracy, Phillip</dc:creator>
  <cp:lastModifiedBy>Bracy, Phillip</cp:lastModifiedBy>
  <cp:revision>13</cp:revision>
  <cp:lastPrinted>2016-10-18T19:34:00Z</cp:lastPrinted>
  <dcterms:created xsi:type="dcterms:W3CDTF">2017-03-09T17:31:00Z</dcterms:created>
  <dcterms:modified xsi:type="dcterms:W3CDTF">2017-03-21T16:17:00Z</dcterms:modified>
</cp:coreProperties>
</file>