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72B231A9" w14:textId="77777777" w:rsidTr="00C524B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DA069D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C3C7B8B" w14:textId="083904A5" w:rsidR="00067FE2" w:rsidRDefault="003F218E" w:rsidP="00F44236">
            <w:pPr>
              <w:pStyle w:val="Header"/>
            </w:pPr>
            <w:hyperlink r:id="rId8" w:history="1">
              <w:r>
                <w:rPr>
                  <w:rStyle w:val="Hyperlink"/>
                </w:rPr>
                <w:t>147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5C5A6A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1D0562F6" w14:textId="39C64A3B" w:rsidR="00067FE2" w:rsidRDefault="003F218E" w:rsidP="00140829">
            <w:pPr>
              <w:pStyle w:val="Header"/>
            </w:pPr>
            <w:r>
              <w:t>Stand-A</w:t>
            </w:r>
            <w:r w:rsidR="006F516C">
              <w:t>lone Discretionary Meter Tampering Charges</w:t>
            </w:r>
          </w:p>
        </w:tc>
      </w:tr>
      <w:tr w:rsidR="00067FE2" w:rsidRPr="00E01925" w14:paraId="614C342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28065F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F894C98" w14:textId="0E73DD60" w:rsidR="00067FE2" w:rsidRPr="00E01925" w:rsidRDefault="003F218E" w:rsidP="00F44236">
            <w:pPr>
              <w:pStyle w:val="NormalArial"/>
            </w:pPr>
            <w:r>
              <w:t>February 22, 2017</w:t>
            </w:r>
          </w:p>
        </w:tc>
      </w:tr>
      <w:tr w:rsidR="00067FE2" w14:paraId="4B41DCC3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792983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A57AA" w14:textId="77777777" w:rsidR="00067FE2" w:rsidRDefault="00067FE2" w:rsidP="00F44236">
            <w:pPr>
              <w:pStyle w:val="NormalArial"/>
            </w:pPr>
          </w:p>
        </w:tc>
      </w:tr>
      <w:tr w:rsidR="009D17F0" w14:paraId="1406DC55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F1409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5706607" w14:textId="77777777" w:rsidR="009D17F0" w:rsidRPr="00A439C7" w:rsidRDefault="0066370F" w:rsidP="001114AF">
            <w:pPr>
              <w:pStyle w:val="NormalArial"/>
              <w:rPr>
                <w:rFonts w:cs="Arial"/>
              </w:rPr>
            </w:pPr>
            <w:r w:rsidRPr="00A439C7">
              <w:rPr>
                <w:rFonts w:cs="Arial"/>
              </w:rPr>
              <w:t>Normal</w:t>
            </w:r>
          </w:p>
        </w:tc>
      </w:tr>
      <w:tr w:rsidR="009D17F0" w14:paraId="0B52006E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F6EC9" w14:textId="77777777" w:rsidR="009D17F0" w:rsidRDefault="00694309" w:rsidP="00F44236">
            <w:pPr>
              <w:pStyle w:val="Header"/>
            </w:pPr>
            <w:r>
              <w:t>Retail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A8A00EB" w14:textId="64C84977" w:rsidR="003F218E" w:rsidRPr="002F1DCA" w:rsidRDefault="003F218E" w:rsidP="00716A2E">
            <w:pPr>
              <w:pStyle w:val="NormalArial"/>
            </w:pPr>
            <w:r>
              <w:t xml:space="preserve">7.16.5.1, </w:t>
            </w:r>
            <w:r w:rsidRPr="003F218E">
              <w:t>Meter Tampering Cancel Rebill No Change in Consumption</w:t>
            </w:r>
          </w:p>
        </w:tc>
      </w:tr>
      <w:tr w:rsidR="00C9766A" w14:paraId="00F5943D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E73342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7A646C4" w14:textId="77777777" w:rsidR="00C9766A" w:rsidRPr="00A439C7" w:rsidRDefault="001114AF" w:rsidP="001114AF">
            <w:pPr>
              <w:pStyle w:val="NormalArial"/>
              <w:rPr>
                <w:rFonts w:cs="Arial"/>
              </w:rPr>
            </w:pPr>
            <w:r w:rsidRPr="00A439C7">
              <w:rPr>
                <w:rFonts w:cs="Arial"/>
              </w:rPr>
              <w:t>None</w:t>
            </w:r>
          </w:p>
        </w:tc>
      </w:tr>
      <w:tr w:rsidR="009D17F0" w14:paraId="3BB87F6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44A320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3300F5" w14:textId="7035B097" w:rsidR="009D17F0" w:rsidRPr="00FB509B" w:rsidRDefault="00A439C7" w:rsidP="003F218E">
            <w:pPr>
              <w:pStyle w:val="NormalArial"/>
              <w:spacing w:before="120" w:after="120"/>
            </w:pPr>
            <w:r>
              <w:t xml:space="preserve">This Retail Market Guide Revision Request (RMGRR) </w:t>
            </w:r>
            <w:r w:rsidR="00514AED">
              <w:t>updates</w:t>
            </w:r>
            <w:r w:rsidR="00F059AC">
              <w:t xml:space="preserve"> </w:t>
            </w:r>
            <w:r w:rsidR="003D7287">
              <w:t>S</w:t>
            </w:r>
            <w:r w:rsidR="00F059AC">
              <w:t>ection 7.16.5.</w:t>
            </w:r>
            <w:r w:rsidR="00514AED">
              <w:t>1</w:t>
            </w:r>
            <w:r w:rsidR="00F059AC">
              <w:t xml:space="preserve">, Meter Tampering </w:t>
            </w:r>
            <w:r w:rsidR="00514AED">
              <w:t xml:space="preserve">Cancel Rebill </w:t>
            </w:r>
            <w:r w:rsidR="00F059AC">
              <w:t>N</w:t>
            </w:r>
            <w:r w:rsidR="002B0B50">
              <w:t>o Change in Consumption</w:t>
            </w:r>
            <w:r w:rsidR="003D7287">
              <w:t>,</w:t>
            </w:r>
            <w:r w:rsidR="00514AED">
              <w:t xml:space="preserve"> by</w:t>
            </w:r>
            <w:r w:rsidR="008C1277">
              <w:t xml:space="preserve"> </w:t>
            </w:r>
            <w:r w:rsidR="00514AED">
              <w:t xml:space="preserve">providing </w:t>
            </w:r>
            <w:r w:rsidR="008C1277">
              <w:t xml:space="preserve">the option of generating a stand-alone </w:t>
            </w:r>
            <w:r w:rsidR="00140829">
              <w:t>invoic</w:t>
            </w:r>
            <w:r w:rsidR="008C1277">
              <w:t>e</w:t>
            </w:r>
            <w:r w:rsidR="00140829">
              <w:t xml:space="preserve"> for Meter Tampering Charges when there is no change in usage consumption</w:t>
            </w:r>
            <w:r w:rsidR="008C1277">
              <w:t>.</w:t>
            </w:r>
            <w:r w:rsidR="00E65CD3">
              <w:t xml:space="preserve">  Additionally, this process </w:t>
            </w:r>
            <w:r w:rsidR="006F516C">
              <w:t>align</w:t>
            </w:r>
            <w:r w:rsidR="00E65CD3">
              <w:t>s</w:t>
            </w:r>
            <w:r w:rsidR="006F516C">
              <w:t xml:space="preserve"> with the</w:t>
            </w:r>
            <w:r w:rsidR="00140829">
              <w:t xml:space="preserve"> Texas </w:t>
            </w:r>
            <w:r w:rsidR="003D7287" w:rsidRPr="003D7287">
              <w:t xml:space="preserve">Standard Electronic Transaction </w:t>
            </w:r>
            <w:r w:rsidR="003D7287">
              <w:t>(</w:t>
            </w:r>
            <w:r w:rsidR="00140829">
              <w:t>SET</w:t>
            </w:r>
            <w:r w:rsidR="003D7287">
              <w:t>)</w:t>
            </w:r>
            <w:r w:rsidR="00140829">
              <w:t xml:space="preserve"> </w:t>
            </w:r>
            <w:r w:rsidR="006F516C">
              <w:t>Implementation</w:t>
            </w:r>
            <w:r w:rsidR="00140829">
              <w:t xml:space="preserve"> Guide</w:t>
            </w:r>
            <w:r w:rsidR="006F516C">
              <w:t xml:space="preserve"> for the</w:t>
            </w:r>
            <w:r w:rsidR="00140829">
              <w:t xml:space="preserve"> 810_02, TDSP Invoice.</w:t>
            </w:r>
          </w:p>
        </w:tc>
      </w:tr>
      <w:tr w:rsidR="009D17F0" w14:paraId="3D783360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FFBBE46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7BF5DF1" w14:textId="77777777" w:rsidR="00E71C39" w:rsidRDefault="00B10701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1980844F" wp14:editId="72608A16">
                  <wp:extent cx="198755" cy="1911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39C7">
              <w:t xml:space="preserve">  </w:t>
            </w:r>
            <w:r w:rsidR="00E71C39">
              <w:rPr>
                <w:rFonts w:cs="Arial"/>
                <w:color w:val="000000"/>
              </w:rPr>
              <w:t>Addresses current operational issues.</w:t>
            </w:r>
          </w:p>
          <w:p w14:paraId="3383D093" w14:textId="77777777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C9E61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5.75pt;height:15pt" o:ole="">
                  <v:imagedata r:id="rId10" o:title=""/>
                </v:shape>
                <w:control r:id="rId11" w:name="TextBox1" w:shapeid="_x0000_i1035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62E57210" w14:textId="77777777" w:rsidR="00F80648" w:rsidRDefault="00F80648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6629C8">
              <w:object w:dxaOrig="225" w:dyaOrig="225" w14:anchorId="630D9BE5">
                <v:shape id="_x0000_i1037" type="#_x0000_t75" style="width:15.75pt;height:15pt" o:ole="">
                  <v:imagedata r:id="rId10" o:title=""/>
                </v:shape>
                <w:control r:id="rId13" w:name="TextBox141" w:shapeid="_x0000_i1037"/>
              </w:object>
            </w:r>
            <w:r w:rsidRPr="006629C8">
              <w:t xml:space="preserve">  </w:t>
            </w:r>
            <w:r>
              <w:t>Market efficiencies or enhancements</w:t>
            </w:r>
          </w:p>
          <w:p w14:paraId="1755C7C7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C228AAB">
                <v:shape id="_x0000_i1039" type="#_x0000_t75" style="width:15.75pt;height:15pt" o:ole="">
                  <v:imagedata r:id="rId14" o:title=""/>
                </v:shape>
                <w:control r:id="rId15" w:name="TextBox13" w:shapeid="_x0000_i1039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0DDC95A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42E79DD">
                <v:shape id="_x0000_i1041" type="#_x0000_t75" style="width:15.75pt;height:15pt" o:ole="">
                  <v:imagedata r:id="rId10" o:title=""/>
                </v:shape>
                <w:control r:id="rId16" w:name="TextBox14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6782540A" w14:textId="77777777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60618E2">
                <v:shape id="_x0000_i1043" type="#_x0000_t75" style="width:15.75pt;height:15pt" o:ole="">
                  <v:imagedata r:id="rId10" o:title=""/>
                </v:shape>
                <w:control r:id="rId17" w:name="TextBox15" w:shapeid="_x0000_i1043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DDEF561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46F2C3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57B900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B6107A6" w14:textId="77777777" w:rsidR="00625E5D" w:rsidRPr="00625E5D" w:rsidRDefault="005B3F27" w:rsidP="003F218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RMGRR </w:t>
            </w:r>
            <w:r w:rsidR="005D5C15">
              <w:t>update</w:t>
            </w:r>
            <w:r w:rsidR="00590F2A">
              <w:t>s</w:t>
            </w:r>
            <w:r w:rsidR="006F516C">
              <w:t xml:space="preserve"> the Retail Market Guide to</w:t>
            </w:r>
            <w:r w:rsidR="005D5C15">
              <w:t xml:space="preserve"> </w:t>
            </w:r>
            <w:r w:rsidR="00093A86">
              <w:t>align current  business practices with</w:t>
            </w:r>
            <w:r w:rsidR="005D5C15">
              <w:t xml:space="preserve"> the </w:t>
            </w:r>
            <w:r w:rsidRPr="005B3F27">
              <w:t xml:space="preserve">Texas SET </w:t>
            </w:r>
            <w:r w:rsidR="006F516C">
              <w:t xml:space="preserve">Implementation </w:t>
            </w:r>
            <w:r w:rsidRPr="005B3F27">
              <w:t xml:space="preserve">Guide </w:t>
            </w:r>
            <w:r w:rsidR="006F516C">
              <w:t>for the</w:t>
            </w:r>
            <w:r w:rsidRPr="005B3F27">
              <w:t xml:space="preserve"> 810_02, TDSP Invoice, </w:t>
            </w:r>
            <w:r w:rsidR="005D5C15">
              <w:t xml:space="preserve">that </w:t>
            </w:r>
            <w:r w:rsidRPr="005B3F27">
              <w:t xml:space="preserve">states a </w:t>
            </w:r>
            <w:r w:rsidR="003D7287" w:rsidRPr="003D7287">
              <w:t xml:space="preserve">Transmission and/or Distribution Service Provider </w:t>
            </w:r>
            <w:r w:rsidR="003D7287">
              <w:t>(</w:t>
            </w:r>
            <w:r w:rsidRPr="005B3F27">
              <w:t>TDSP</w:t>
            </w:r>
            <w:r w:rsidR="003D7287">
              <w:t>)</w:t>
            </w:r>
            <w:r w:rsidRPr="005B3F27">
              <w:t xml:space="preserve"> </w:t>
            </w:r>
            <w:r w:rsidR="00A46D36">
              <w:t>may use</w:t>
            </w:r>
            <w:r w:rsidR="00A46D36" w:rsidRPr="005B3F27">
              <w:t xml:space="preserve"> </w:t>
            </w:r>
            <w:r w:rsidR="006F516C">
              <w:t xml:space="preserve">a </w:t>
            </w:r>
            <w:r w:rsidR="00A46D36">
              <w:t>t</w:t>
            </w:r>
            <w:r w:rsidR="006F516C">
              <w:t xml:space="preserve">ransaction </w:t>
            </w:r>
            <w:r w:rsidR="00A46D36">
              <w:t>t</w:t>
            </w:r>
            <w:r w:rsidR="006F516C">
              <w:t xml:space="preserve">ype </w:t>
            </w:r>
            <w:r w:rsidR="00A46D36">
              <w:t>c</w:t>
            </w:r>
            <w:r w:rsidR="006F516C">
              <w:t>ode of</w:t>
            </w:r>
            <w:r w:rsidR="006F516C" w:rsidRPr="005B3F27">
              <w:t xml:space="preserve"> </w:t>
            </w:r>
            <w:r w:rsidRPr="005B3F27">
              <w:t>A5</w:t>
            </w:r>
            <w:r w:rsidR="00DE1F08">
              <w:t xml:space="preserve">, </w:t>
            </w:r>
            <w:r w:rsidR="00DE1F08" w:rsidRPr="005B3F27">
              <w:t>Meter Tampering Discretionary Invoice</w:t>
            </w:r>
            <w:r w:rsidR="00DE1F08">
              <w:t>,</w:t>
            </w:r>
            <w:r w:rsidRPr="005B3F27">
              <w:t xml:space="preserve"> </w:t>
            </w:r>
            <w:r w:rsidR="006F516C">
              <w:t>on the 810_02</w:t>
            </w:r>
            <w:r w:rsidR="003D7287">
              <w:t>,</w:t>
            </w:r>
            <w:r w:rsidR="00DE1F08">
              <w:t xml:space="preserve"> TDSP Invoice</w:t>
            </w:r>
            <w:r w:rsidR="00093A86">
              <w:t xml:space="preserve">. </w:t>
            </w:r>
          </w:p>
        </w:tc>
      </w:tr>
    </w:tbl>
    <w:p w14:paraId="57FF392D" w14:textId="77777777" w:rsidR="00D85807" w:rsidRPr="00D85807" w:rsidRDefault="00D85807">
      <w:pPr>
        <w:rPr>
          <w:rFonts w:ascii="Arial" w:hAnsi="Arial" w:cs="Arial"/>
        </w:rPr>
      </w:pPr>
    </w:p>
    <w:p w14:paraId="75416A5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33E57F1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9929CD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CCFA54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649FC4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5F604F50" w14:textId="35529BD0" w:rsidR="009A3772" w:rsidRDefault="00192FBE" w:rsidP="003D7287">
            <w:pPr>
              <w:pStyle w:val="NormalArial"/>
            </w:pPr>
            <w:r>
              <w:t xml:space="preserve">Diana Rehfeldt on behalf of </w:t>
            </w:r>
            <w:r w:rsidR="003F218E">
              <w:t xml:space="preserve">the </w:t>
            </w:r>
            <w:r>
              <w:t>Texas SET</w:t>
            </w:r>
            <w:r w:rsidR="003D7287">
              <w:t xml:space="preserve"> Working Group</w:t>
            </w:r>
          </w:p>
        </w:tc>
      </w:tr>
      <w:tr w:rsidR="009A3772" w14:paraId="6B2ABF1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503656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E-mail Address</w:t>
            </w:r>
          </w:p>
        </w:tc>
        <w:tc>
          <w:tcPr>
            <w:tcW w:w="7560" w:type="dxa"/>
            <w:vAlign w:val="center"/>
          </w:tcPr>
          <w:p w14:paraId="3E555856" w14:textId="77777777" w:rsidR="004E1480" w:rsidRDefault="00192FBE" w:rsidP="004E1480">
            <w:pPr>
              <w:pStyle w:val="NormalArial"/>
            </w:pPr>
            <w:r>
              <w:t>diana.rehfeldt@tnmp.com</w:t>
            </w:r>
          </w:p>
        </w:tc>
      </w:tr>
      <w:tr w:rsidR="009A3772" w14:paraId="41BC2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F2E6F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E93A8B6" w14:textId="77777777" w:rsidR="009A3772" w:rsidRDefault="00192FBE">
            <w:pPr>
              <w:pStyle w:val="NormalArial"/>
            </w:pPr>
            <w:r>
              <w:t>TNMP</w:t>
            </w:r>
          </w:p>
        </w:tc>
      </w:tr>
      <w:tr w:rsidR="009A3772" w14:paraId="12E55BF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5E534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FAE0AE9" w14:textId="77777777" w:rsidR="009A3772" w:rsidRDefault="00192FBE">
            <w:pPr>
              <w:pStyle w:val="NormalArial"/>
            </w:pPr>
            <w:r>
              <w:t>800-738-5579 Ext 5204</w:t>
            </w:r>
          </w:p>
        </w:tc>
      </w:tr>
      <w:tr w:rsidR="009A3772" w14:paraId="67313FA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40706D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C9DA78B" w14:textId="77777777" w:rsidR="009A3772" w:rsidRDefault="00192FBE">
            <w:pPr>
              <w:pStyle w:val="NormalArial"/>
            </w:pPr>
            <w:r>
              <w:t>832-221-9905</w:t>
            </w:r>
          </w:p>
        </w:tc>
      </w:tr>
      <w:tr w:rsidR="009A3772" w14:paraId="2691B4B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631645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F5A4EE6" w14:textId="77777777" w:rsidR="009A3772" w:rsidRDefault="00192FBE">
            <w:pPr>
              <w:pStyle w:val="NormalArial"/>
            </w:pPr>
            <w:r>
              <w:t>N/A</w:t>
            </w:r>
          </w:p>
        </w:tc>
      </w:tr>
    </w:tbl>
    <w:p w14:paraId="3ECF485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11B2CAA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1172CB7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FF50C9A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8D5AD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BE29EDB" w14:textId="77777777" w:rsidR="009A3772" w:rsidRPr="00D56D61" w:rsidRDefault="003D7287">
            <w:pPr>
              <w:pStyle w:val="NormalArial"/>
            </w:pPr>
            <w:r>
              <w:t>Lindsay Butterfield</w:t>
            </w:r>
          </w:p>
        </w:tc>
      </w:tr>
      <w:tr w:rsidR="009A3772" w:rsidRPr="00D56D61" w14:paraId="278C359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6F1500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970AF4" w14:textId="77777777" w:rsidR="009A3772" w:rsidRPr="00D56D61" w:rsidRDefault="003D7287">
            <w:pPr>
              <w:pStyle w:val="NormalArial"/>
            </w:pPr>
            <w:hyperlink r:id="rId18" w:history="1">
              <w:r w:rsidRPr="006443D7">
                <w:rPr>
                  <w:rStyle w:val="Hyperlink"/>
                </w:rPr>
                <w:t>Lindsay.butterfield@ercot.com</w:t>
              </w:r>
            </w:hyperlink>
          </w:p>
        </w:tc>
      </w:tr>
      <w:tr w:rsidR="009A3772" w:rsidRPr="005370B5" w14:paraId="25B2915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8F1B55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BC73E6B" w14:textId="77777777" w:rsidR="009A3772" w:rsidRDefault="003D7287">
            <w:pPr>
              <w:pStyle w:val="NormalArial"/>
            </w:pPr>
            <w:r>
              <w:t>512-248-6521</w:t>
            </w:r>
          </w:p>
        </w:tc>
      </w:tr>
    </w:tbl>
    <w:p w14:paraId="4E7DD9C5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451AEF2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183262" w14:textId="77777777" w:rsidR="009A3772" w:rsidRDefault="009A3772" w:rsidP="00BE2ECA">
            <w:pPr>
              <w:pStyle w:val="Header"/>
              <w:jc w:val="center"/>
            </w:pPr>
            <w:r>
              <w:t xml:space="preserve">Proposed </w:t>
            </w:r>
            <w:r w:rsidR="00BE2ECA">
              <w:t xml:space="preserve">Guide </w:t>
            </w:r>
            <w:r>
              <w:t>Language Revision</w:t>
            </w:r>
          </w:p>
        </w:tc>
      </w:tr>
    </w:tbl>
    <w:p w14:paraId="3CB14F7C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059FA7E" w14:textId="77777777" w:rsidR="00250F90" w:rsidRPr="005E4A58" w:rsidRDefault="000D6812" w:rsidP="00250F90">
      <w:pPr>
        <w:pStyle w:val="H4"/>
        <w:rPr>
          <w:bCs w:val="0"/>
        </w:rPr>
      </w:pPr>
      <w:r>
        <w:t xml:space="preserve">  </w:t>
      </w:r>
      <w:r w:rsidR="00250F90" w:rsidRPr="005E4A58">
        <w:rPr>
          <w:bCs w:val="0"/>
        </w:rPr>
        <w:t>7.16.5.1</w:t>
      </w:r>
      <w:r w:rsidR="00250F90" w:rsidRPr="005E4A58">
        <w:rPr>
          <w:bCs w:val="0"/>
        </w:rPr>
        <w:tab/>
        <w:t>Meter Tampering</w:t>
      </w:r>
      <w:del w:id="0" w:author="Texas SET" w:date="2017-02-22T14:20:00Z">
        <w:r w:rsidR="00250F90" w:rsidRPr="005E4A58" w:rsidDel="00550920">
          <w:rPr>
            <w:bCs w:val="0"/>
          </w:rPr>
          <w:delText xml:space="preserve"> Cancel Rebill</w:delText>
        </w:r>
      </w:del>
      <w:r w:rsidR="00250F90" w:rsidRPr="005E4A58">
        <w:rPr>
          <w:bCs w:val="0"/>
        </w:rPr>
        <w:t xml:space="preserve"> No Change in Consumption</w:t>
      </w:r>
    </w:p>
    <w:p w14:paraId="36EB8838" w14:textId="77777777" w:rsidR="00250F90" w:rsidRDefault="00250F90">
      <w:pPr>
        <w:spacing w:after="240"/>
        <w:ind w:left="720" w:hanging="720"/>
        <w:rPr>
          <w:ins w:id="1" w:author="Texas SET" w:date="2017-02-22T14:21:00Z"/>
          <w:iCs/>
          <w:szCs w:val="20"/>
        </w:rPr>
        <w:pPrChange w:id="2" w:author="Texas SET" w:date="2017-02-22T14:20:00Z">
          <w:pPr>
            <w:spacing w:after="240"/>
          </w:pPr>
        </w:pPrChange>
      </w:pPr>
      <w:ins w:id="3" w:author="Texas SET" w:date="2017-02-22T14:20:00Z">
        <w:r w:rsidRPr="00FD5626">
          <w:rPr>
            <w:iCs/>
            <w:szCs w:val="20"/>
          </w:rPr>
          <w:t>(1)</w:t>
        </w:r>
        <w:r w:rsidRPr="00FD5626">
          <w:rPr>
            <w:iCs/>
            <w:szCs w:val="20"/>
          </w:rPr>
          <w:tab/>
        </w:r>
      </w:ins>
      <w:r w:rsidRPr="00550920">
        <w:rPr>
          <w:iCs/>
          <w:szCs w:val="20"/>
        </w:rPr>
        <w:t>If tampering related discretionary charges apply with no consumption impact</w:t>
      </w:r>
      <w:ins w:id="4" w:author="Texas SET" w:date="2017-02-22T14:21:00Z">
        <w:r>
          <w:rPr>
            <w:iCs/>
            <w:szCs w:val="20"/>
          </w:rPr>
          <w:t>:</w:t>
        </w:r>
      </w:ins>
      <w:del w:id="5" w:author="Texas SET" w:date="2017-02-22T14:21:00Z">
        <w:r w:rsidRPr="00550920" w:rsidDel="00550920">
          <w:rPr>
            <w:iCs/>
            <w:szCs w:val="20"/>
          </w:rPr>
          <w:delText>,</w:delText>
        </w:r>
      </w:del>
      <w:r w:rsidRPr="00550920">
        <w:rPr>
          <w:iCs/>
          <w:szCs w:val="20"/>
        </w:rPr>
        <w:t xml:space="preserve"> </w:t>
      </w:r>
    </w:p>
    <w:p w14:paraId="04D59B06" w14:textId="77777777" w:rsidR="00250F90" w:rsidRDefault="00250F90">
      <w:pPr>
        <w:spacing w:after="240"/>
        <w:ind w:left="1440" w:hanging="720"/>
        <w:rPr>
          <w:ins w:id="6" w:author="Texas SET" w:date="2017-02-22T14:25:00Z"/>
          <w:szCs w:val="20"/>
        </w:rPr>
        <w:pPrChange w:id="7" w:author="Texas SET" w:date="2017-02-22T14:22:00Z">
          <w:pPr>
            <w:spacing w:after="240"/>
          </w:pPr>
        </w:pPrChange>
      </w:pPr>
      <w:ins w:id="8" w:author="Texas SET" w:date="2017-02-22T14:21:00Z">
        <w:r w:rsidRPr="00FD5626">
          <w:rPr>
            <w:szCs w:val="20"/>
          </w:rPr>
          <w:t>(a)</w:t>
        </w:r>
        <w:r w:rsidRPr="00FD5626">
          <w:rPr>
            <w:szCs w:val="20"/>
          </w:rPr>
          <w:tab/>
        </w:r>
        <w:r w:rsidRPr="00550920">
          <w:rPr>
            <w:szCs w:val="20"/>
          </w:rPr>
          <w:t>T</w:t>
        </w:r>
      </w:ins>
      <w:del w:id="9" w:author="Texas SET" w:date="2017-02-22T14:21:00Z">
        <w:r w:rsidRPr="00550920" w:rsidDel="00550920">
          <w:rPr>
            <w:szCs w:val="20"/>
          </w:rPr>
          <w:delText>t</w:delText>
        </w:r>
      </w:del>
      <w:r w:rsidRPr="00550920">
        <w:rPr>
          <w:szCs w:val="20"/>
        </w:rPr>
        <w:t xml:space="preserve">he TDSP </w:t>
      </w:r>
      <w:ins w:id="10" w:author="Texas SET" w:date="2017-02-22T14:22:00Z">
        <w:r>
          <w:rPr>
            <w:szCs w:val="20"/>
          </w:rPr>
          <w:t xml:space="preserve">may </w:t>
        </w:r>
      </w:ins>
      <w:r w:rsidRPr="00550920">
        <w:rPr>
          <w:szCs w:val="20"/>
        </w:rPr>
        <w:t>generate</w:t>
      </w:r>
      <w:del w:id="11" w:author="Texas SET" w:date="2017-02-22T14:22:00Z">
        <w:r w:rsidRPr="00550920" w:rsidDel="00550920">
          <w:rPr>
            <w:szCs w:val="20"/>
          </w:rPr>
          <w:delText>s</w:delText>
        </w:r>
      </w:del>
      <w:r w:rsidRPr="00550920">
        <w:rPr>
          <w:szCs w:val="20"/>
        </w:rPr>
        <w:t xml:space="preserve"> cancel/rebill transactions that have a </w:t>
      </w:r>
      <w:del w:id="12" w:author="Texas SET" w:date="2017-02-22T14:22:00Z">
        <w:r w:rsidRPr="00550920" w:rsidDel="00550920">
          <w:rPr>
            <w:szCs w:val="20"/>
          </w:rPr>
          <w:delText>zero usage</w:delText>
        </w:r>
      </w:del>
      <w:ins w:id="13" w:author="Texas SET" w:date="2017-02-22T14:22:00Z">
        <w:r>
          <w:rPr>
            <w:szCs w:val="20"/>
          </w:rPr>
          <w:t>no consumption</w:t>
        </w:r>
      </w:ins>
      <w:r w:rsidRPr="00550920">
        <w:rPr>
          <w:szCs w:val="20"/>
        </w:rPr>
        <w:t xml:space="preserve"> impact but add the tampering related discretionary charges to the prior billing period immediately preceding the tampering determination</w:t>
      </w:r>
      <w:ins w:id="14" w:author="Texas SET" w:date="2017-02-22T14:25:00Z">
        <w:r>
          <w:rPr>
            <w:szCs w:val="20"/>
          </w:rPr>
          <w:t>;</w:t>
        </w:r>
      </w:ins>
      <w:del w:id="15" w:author="Texas SET" w:date="2017-02-22T14:25:00Z">
        <w:r w:rsidRPr="00550920" w:rsidDel="00550920">
          <w:rPr>
            <w:szCs w:val="20"/>
          </w:rPr>
          <w:delText>.</w:delText>
        </w:r>
      </w:del>
      <w:ins w:id="16" w:author="Texas SET" w:date="2017-02-22T14:25:00Z">
        <w:r>
          <w:rPr>
            <w:szCs w:val="20"/>
          </w:rPr>
          <w:t xml:space="preserve"> or</w:t>
        </w:r>
      </w:ins>
    </w:p>
    <w:p w14:paraId="11A8DE05" w14:textId="7F6DE3AA" w:rsidR="00250F90" w:rsidRPr="00550920" w:rsidRDefault="00250F90">
      <w:pPr>
        <w:spacing w:after="240"/>
        <w:ind w:left="1440" w:hanging="720"/>
        <w:rPr>
          <w:szCs w:val="20"/>
        </w:rPr>
        <w:pPrChange w:id="17" w:author="Texas SET" w:date="2017-02-22T14:22:00Z">
          <w:pPr>
            <w:spacing w:after="240"/>
          </w:pPr>
        </w:pPrChange>
      </w:pPr>
      <w:ins w:id="18" w:author="Texas SET" w:date="2017-02-22T14:25:00Z">
        <w:r>
          <w:rPr>
            <w:szCs w:val="20"/>
          </w:rPr>
          <w:t>(b)</w:t>
        </w:r>
        <w:r>
          <w:rPr>
            <w:szCs w:val="20"/>
          </w:rPr>
          <w:tab/>
          <w:t xml:space="preserve">The TDSP </w:t>
        </w:r>
        <w:r w:rsidRPr="005B35E6">
          <w:rPr>
            <w:szCs w:val="20"/>
          </w:rPr>
          <w:t>may</w:t>
        </w:r>
        <w:r>
          <w:rPr>
            <w:color w:val="0070C0"/>
            <w:szCs w:val="20"/>
          </w:rPr>
          <w:t xml:space="preserve"> </w:t>
        </w:r>
        <w:r>
          <w:rPr>
            <w:szCs w:val="20"/>
          </w:rPr>
          <w:t xml:space="preserve">generate </w:t>
        </w:r>
        <w:r w:rsidRPr="00E65CD3">
          <w:rPr>
            <w:szCs w:val="20"/>
          </w:rPr>
          <w:t>a stand</w:t>
        </w:r>
        <w:r>
          <w:rPr>
            <w:szCs w:val="20"/>
          </w:rPr>
          <w:t>-</w:t>
        </w:r>
        <w:r w:rsidRPr="00E65CD3">
          <w:rPr>
            <w:szCs w:val="20"/>
          </w:rPr>
          <w:t>alone</w:t>
        </w:r>
        <w:r>
          <w:rPr>
            <w:szCs w:val="20"/>
          </w:rPr>
          <w:t xml:space="preserve"> 810_02, </w:t>
        </w:r>
        <w:r w:rsidRPr="003D3B34">
          <w:rPr>
            <w:szCs w:val="20"/>
          </w:rPr>
          <w:t xml:space="preserve">TDSP Invoice, with a </w:t>
        </w:r>
        <w:r w:rsidR="00F06223" w:rsidRPr="003D3B34">
          <w:rPr>
            <w:szCs w:val="20"/>
          </w:rPr>
          <w:t>t</w:t>
        </w:r>
        <w:r w:rsidRPr="003D3B34">
          <w:rPr>
            <w:szCs w:val="20"/>
          </w:rPr>
          <w:t xml:space="preserve">ransaction </w:t>
        </w:r>
        <w:r w:rsidR="00F06223" w:rsidRPr="003D3B34">
          <w:rPr>
            <w:szCs w:val="20"/>
          </w:rPr>
          <w:t>type</w:t>
        </w:r>
        <w:r w:rsidRPr="003D3B34">
          <w:rPr>
            <w:szCs w:val="20"/>
          </w:rPr>
          <w:t xml:space="preserve"> </w:t>
        </w:r>
        <w:r w:rsidR="00F06223" w:rsidRPr="003D3B34">
          <w:rPr>
            <w:szCs w:val="20"/>
          </w:rPr>
          <w:t>c</w:t>
        </w:r>
        <w:r w:rsidRPr="003D3B34">
          <w:rPr>
            <w:szCs w:val="20"/>
          </w:rPr>
          <w:t xml:space="preserve">ode of A5, Meter Tampering Discretionary Invoice.  This invoice type is not to be used with a monthly invoice, and a corresponding 867_03, Monthly Usage, will not be sent for this </w:t>
        </w:r>
        <w:r>
          <w:rPr>
            <w:szCs w:val="20"/>
          </w:rPr>
          <w:t>invoice type</w:t>
        </w:r>
      </w:ins>
      <w:ins w:id="19" w:author="Texas SET" w:date="2017-02-22T14:28:00Z">
        <w:r>
          <w:rPr>
            <w:szCs w:val="20"/>
          </w:rPr>
          <w:t>.</w:t>
        </w:r>
      </w:ins>
      <w:r w:rsidRPr="00550920">
        <w:rPr>
          <w:szCs w:val="20"/>
        </w:rPr>
        <w:t xml:space="preserve"> </w:t>
      </w:r>
      <w:bookmarkStart w:id="20" w:name="_GoBack"/>
      <w:bookmarkEnd w:id="20"/>
    </w:p>
    <w:p w14:paraId="165A1912" w14:textId="77777777" w:rsidR="00845C87" w:rsidRPr="00250F90" w:rsidRDefault="00845C87" w:rsidP="00250F90">
      <w:pPr>
        <w:spacing w:after="240"/>
        <w:rPr>
          <w:szCs w:val="20"/>
        </w:rPr>
      </w:pPr>
    </w:p>
    <w:sectPr w:rsidR="00845C87" w:rsidRPr="00250F90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895E8" w14:textId="77777777" w:rsidR="000D6555" w:rsidRDefault="000D6555">
      <w:r>
        <w:separator/>
      </w:r>
    </w:p>
  </w:endnote>
  <w:endnote w:type="continuationSeparator" w:id="0">
    <w:p w14:paraId="204D9166" w14:textId="77777777" w:rsidR="000D6555" w:rsidRDefault="000D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94C56" w14:textId="77777777" w:rsidR="000D6555" w:rsidRPr="00412DCA" w:rsidRDefault="000D6555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6ADDA" w14:textId="7B2DBF3C" w:rsidR="000D6555" w:rsidRDefault="003F218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147</w:t>
    </w:r>
    <w:r w:rsidR="000D6555">
      <w:rPr>
        <w:rFonts w:ascii="Arial" w:hAnsi="Arial" w:cs="Arial"/>
        <w:sz w:val="18"/>
      </w:rPr>
      <w:t>RMGRR</w:t>
    </w:r>
    <w:r>
      <w:rPr>
        <w:rFonts w:ascii="Arial" w:hAnsi="Arial" w:cs="Arial"/>
        <w:sz w:val="18"/>
      </w:rPr>
      <w:t xml:space="preserve">-01 </w:t>
    </w:r>
    <w:r w:rsidRPr="003F218E">
      <w:rPr>
        <w:rFonts w:ascii="Arial" w:hAnsi="Arial" w:cs="Arial"/>
        <w:sz w:val="18"/>
      </w:rPr>
      <w:t>Stand-Alone Discretionary Meter Tampering Charges</w:t>
    </w:r>
    <w:r>
      <w:rPr>
        <w:rFonts w:ascii="Arial" w:hAnsi="Arial" w:cs="Arial"/>
        <w:sz w:val="18"/>
      </w:rPr>
      <w:t xml:space="preserve"> 022217</w:t>
    </w:r>
    <w:r w:rsidR="000D6555">
      <w:rPr>
        <w:rFonts w:ascii="Arial" w:hAnsi="Arial" w:cs="Arial"/>
        <w:sz w:val="18"/>
      </w:rPr>
      <w:tab/>
      <w:t>Pa</w:t>
    </w:r>
    <w:r w:rsidR="000D6555" w:rsidRPr="00412DCA">
      <w:rPr>
        <w:rFonts w:ascii="Arial" w:hAnsi="Arial" w:cs="Arial"/>
        <w:sz w:val="18"/>
      </w:rPr>
      <w:t xml:space="preserve">ge </w:t>
    </w:r>
    <w:r w:rsidR="000D6555" w:rsidRPr="00412DCA">
      <w:rPr>
        <w:rFonts w:ascii="Arial" w:hAnsi="Arial" w:cs="Arial"/>
        <w:sz w:val="18"/>
      </w:rPr>
      <w:fldChar w:fldCharType="begin"/>
    </w:r>
    <w:r w:rsidR="000D6555" w:rsidRPr="00412DCA">
      <w:rPr>
        <w:rFonts w:ascii="Arial" w:hAnsi="Arial" w:cs="Arial"/>
        <w:sz w:val="18"/>
      </w:rPr>
      <w:instrText xml:space="preserve"> PAGE </w:instrText>
    </w:r>
    <w:r w:rsidR="000D6555" w:rsidRPr="00412DCA">
      <w:rPr>
        <w:rFonts w:ascii="Arial" w:hAnsi="Arial" w:cs="Arial"/>
        <w:sz w:val="18"/>
      </w:rPr>
      <w:fldChar w:fldCharType="separate"/>
    </w:r>
    <w:r w:rsidR="00F06223">
      <w:rPr>
        <w:rFonts w:ascii="Arial" w:hAnsi="Arial" w:cs="Arial"/>
        <w:noProof/>
        <w:sz w:val="18"/>
      </w:rPr>
      <w:t>2</w:t>
    </w:r>
    <w:r w:rsidR="000D6555" w:rsidRPr="00412DCA">
      <w:rPr>
        <w:rFonts w:ascii="Arial" w:hAnsi="Arial" w:cs="Arial"/>
        <w:sz w:val="18"/>
      </w:rPr>
      <w:fldChar w:fldCharType="end"/>
    </w:r>
    <w:r w:rsidR="000D6555" w:rsidRPr="00412DCA">
      <w:rPr>
        <w:rFonts w:ascii="Arial" w:hAnsi="Arial" w:cs="Arial"/>
        <w:sz w:val="18"/>
      </w:rPr>
      <w:t xml:space="preserve"> of </w:t>
    </w:r>
    <w:r w:rsidR="000D6555" w:rsidRPr="00412DCA">
      <w:rPr>
        <w:rFonts w:ascii="Arial" w:hAnsi="Arial" w:cs="Arial"/>
        <w:sz w:val="18"/>
      </w:rPr>
      <w:fldChar w:fldCharType="begin"/>
    </w:r>
    <w:r w:rsidR="000D6555" w:rsidRPr="00412DCA">
      <w:rPr>
        <w:rFonts w:ascii="Arial" w:hAnsi="Arial" w:cs="Arial"/>
        <w:sz w:val="18"/>
      </w:rPr>
      <w:instrText xml:space="preserve"> NUMPAGES </w:instrText>
    </w:r>
    <w:r w:rsidR="000D6555" w:rsidRPr="00412DCA">
      <w:rPr>
        <w:rFonts w:ascii="Arial" w:hAnsi="Arial" w:cs="Arial"/>
        <w:sz w:val="18"/>
      </w:rPr>
      <w:fldChar w:fldCharType="separate"/>
    </w:r>
    <w:r w:rsidR="00F06223">
      <w:rPr>
        <w:rFonts w:ascii="Arial" w:hAnsi="Arial" w:cs="Arial"/>
        <w:noProof/>
        <w:sz w:val="18"/>
      </w:rPr>
      <w:t>2</w:t>
    </w:r>
    <w:r w:rsidR="000D6555" w:rsidRPr="00412DCA">
      <w:rPr>
        <w:rFonts w:ascii="Arial" w:hAnsi="Arial" w:cs="Arial"/>
        <w:sz w:val="18"/>
      </w:rPr>
      <w:fldChar w:fldCharType="end"/>
    </w:r>
  </w:p>
  <w:p w14:paraId="55187D6E" w14:textId="77777777" w:rsidR="000D6555" w:rsidRPr="00412DCA" w:rsidRDefault="000D655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95720" w14:textId="77777777" w:rsidR="000D6555" w:rsidRPr="00412DCA" w:rsidRDefault="000D6555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D13DA" w14:textId="77777777" w:rsidR="000D6555" w:rsidRDefault="000D6555">
      <w:r>
        <w:separator/>
      </w:r>
    </w:p>
  </w:footnote>
  <w:footnote w:type="continuationSeparator" w:id="0">
    <w:p w14:paraId="1E493664" w14:textId="77777777" w:rsidR="000D6555" w:rsidRDefault="000D6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1DC96" w14:textId="77777777" w:rsidR="000D6555" w:rsidRDefault="000D6555">
    <w:pPr>
      <w:pStyle w:val="Header"/>
      <w:jc w:val="center"/>
      <w:rPr>
        <w:sz w:val="32"/>
      </w:rPr>
    </w:pPr>
    <w:r>
      <w:rPr>
        <w:sz w:val="32"/>
      </w:rPr>
      <w:t>Retail Market Guide Revision Request</w:t>
    </w:r>
  </w:p>
  <w:p w14:paraId="3E08565C" w14:textId="77777777" w:rsidR="000D6555" w:rsidRDefault="000D6555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A6CB1"/>
    <w:multiLevelType w:val="hybridMultilevel"/>
    <w:tmpl w:val="C2723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4"/>
  </w:num>
  <w:num w:numId="15">
    <w:abstractNumId w:val="6"/>
  </w:num>
  <w:num w:numId="16">
    <w:abstractNumId w:val="9"/>
  </w:num>
  <w:num w:numId="17">
    <w:abstractNumId w:val="10"/>
  </w:num>
  <w:num w:numId="18">
    <w:abstractNumId w:val="5"/>
  </w:num>
  <w:num w:numId="19">
    <w:abstractNumId w:val="8"/>
  </w:num>
  <w:num w:numId="20">
    <w:abstractNumId w:val="2"/>
  </w:num>
  <w:num w:numId="2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xas SET">
    <w15:presenceInfo w15:providerId="None" w15:userId="Texas S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488A"/>
    <w:rsid w:val="00006711"/>
    <w:rsid w:val="00032BC3"/>
    <w:rsid w:val="00060A5A"/>
    <w:rsid w:val="00064B44"/>
    <w:rsid w:val="00067FE2"/>
    <w:rsid w:val="0007682E"/>
    <w:rsid w:val="00093A86"/>
    <w:rsid w:val="000D1AEB"/>
    <w:rsid w:val="000D3E64"/>
    <w:rsid w:val="000D6555"/>
    <w:rsid w:val="000D6812"/>
    <w:rsid w:val="000F13C5"/>
    <w:rsid w:val="00104443"/>
    <w:rsid w:val="00105A36"/>
    <w:rsid w:val="001114AF"/>
    <w:rsid w:val="001313B4"/>
    <w:rsid w:val="00140829"/>
    <w:rsid w:val="0014089C"/>
    <w:rsid w:val="0014546D"/>
    <w:rsid w:val="001500D9"/>
    <w:rsid w:val="00156DB7"/>
    <w:rsid w:val="00157228"/>
    <w:rsid w:val="00160C3C"/>
    <w:rsid w:val="0017783C"/>
    <w:rsid w:val="00192FBE"/>
    <w:rsid w:val="0019314C"/>
    <w:rsid w:val="001F18EF"/>
    <w:rsid w:val="001F38F0"/>
    <w:rsid w:val="00226817"/>
    <w:rsid w:val="00237430"/>
    <w:rsid w:val="00250F90"/>
    <w:rsid w:val="00254E5B"/>
    <w:rsid w:val="002616E1"/>
    <w:rsid w:val="002644E8"/>
    <w:rsid w:val="00276A99"/>
    <w:rsid w:val="00286AD9"/>
    <w:rsid w:val="0029055F"/>
    <w:rsid w:val="002966F3"/>
    <w:rsid w:val="002B0B50"/>
    <w:rsid w:val="002B13DD"/>
    <w:rsid w:val="002B4939"/>
    <w:rsid w:val="002B69F3"/>
    <w:rsid w:val="002B763A"/>
    <w:rsid w:val="002D382A"/>
    <w:rsid w:val="002F1DCA"/>
    <w:rsid w:val="002F1EDD"/>
    <w:rsid w:val="003013F2"/>
    <w:rsid w:val="0030232A"/>
    <w:rsid w:val="0030694A"/>
    <w:rsid w:val="003069F4"/>
    <w:rsid w:val="00360920"/>
    <w:rsid w:val="00384709"/>
    <w:rsid w:val="003867E3"/>
    <w:rsid w:val="00386C35"/>
    <w:rsid w:val="003A3D77"/>
    <w:rsid w:val="003B5AED"/>
    <w:rsid w:val="003C6B7B"/>
    <w:rsid w:val="003D3B34"/>
    <w:rsid w:val="003D7287"/>
    <w:rsid w:val="003F218E"/>
    <w:rsid w:val="004135BD"/>
    <w:rsid w:val="004302A4"/>
    <w:rsid w:val="004463BA"/>
    <w:rsid w:val="00465EE6"/>
    <w:rsid w:val="00470520"/>
    <w:rsid w:val="004725C6"/>
    <w:rsid w:val="004822D4"/>
    <w:rsid w:val="0049290B"/>
    <w:rsid w:val="004A4451"/>
    <w:rsid w:val="004D3958"/>
    <w:rsid w:val="004E1480"/>
    <w:rsid w:val="004E462C"/>
    <w:rsid w:val="004E7464"/>
    <w:rsid w:val="005008DF"/>
    <w:rsid w:val="005045D0"/>
    <w:rsid w:val="00514AED"/>
    <w:rsid w:val="00530058"/>
    <w:rsid w:val="00534C6C"/>
    <w:rsid w:val="00563E06"/>
    <w:rsid w:val="005841C0"/>
    <w:rsid w:val="00590F2A"/>
    <w:rsid w:val="0059260F"/>
    <w:rsid w:val="005B3F27"/>
    <w:rsid w:val="005D5C15"/>
    <w:rsid w:val="005E5074"/>
    <w:rsid w:val="005F6F53"/>
    <w:rsid w:val="005F7F6A"/>
    <w:rsid w:val="00612E4F"/>
    <w:rsid w:val="00615D5E"/>
    <w:rsid w:val="00622E99"/>
    <w:rsid w:val="00625E5D"/>
    <w:rsid w:val="006578EF"/>
    <w:rsid w:val="0066370F"/>
    <w:rsid w:val="00680A10"/>
    <w:rsid w:val="00694309"/>
    <w:rsid w:val="006A0784"/>
    <w:rsid w:val="006A697B"/>
    <w:rsid w:val="006B4DDE"/>
    <w:rsid w:val="006F516C"/>
    <w:rsid w:val="00716A2E"/>
    <w:rsid w:val="00743968"/>
    <w:rsid w:val="00755468"/>
    <w:rsid w:val="00785415"/>
    <w:rsid w:val="00791CB9"/>
    <w:rsid w:val="00793130"/>
    <w:rsid w:val="007B3233"/>
    <w:rsid w:val="007B5A42"/>
    <w:rsid w:val="007C199B"/>
    <w:rsid w:val="007C2648"/>
    <w:rsid w:val="007D3073"/>
    <w:rsid w:val="007D64B9"/>
    <w:rsid w:val="007D72D4"/>
    <w:rsid w:val="007E0452"/>
    <w:rsid w:val="007F6065"/>
    <w:rsid w:val="008070C0"/>
    <w:rsid w:val="00811C12"/>
    <w:rsid w:val="00845778"/>
    <w:rsid w:val="00845C87"/>
    <w:rsid w:val="00887184"/>
    <w:rsid w:val="00887E28"/>
    <w:rsid w:val="008C1277"/>
    <w:rsid w:val="008D5C3A"/>
    <w:rsid w:val="008E2DD9"/>
    <w:rsid w:val="008E6DA2"/>
    <w:rsid w:val="00907B1E"/>
    <w:rsid w:val="00915FFE"/>
    <w:rsid w:val="00943AFD"/>
    <w:rsid w:val="00963A51"/>
    <w:rsid w:val="009641FA"/>
    <w:rsid w:val="009821E5"/>
    <w:rsid w:val="00983B6E"/>
    <w:rsid w:val="009936F8"/>
    <w:rsid w:val="009A3772"/>
    <w:rsid w:val="009D17F0"/>
    <w:rsid w:val="00A42796"/>
    <w:rsid w:val="00A439C7"/>
    <w:rsid w:val="00A46D36"/>
    <w:rsid w:val="00A5311D"/>
    <w:rsid w:val="00A66B1A"/>
    <w:rsid w:val="00AD23E8"/>
    <w:rsid w:val="00AD3B58"/>
    <w:rsid w:val="00AF44A6"/>
    <w:rsid w:val="00AF56C6"/>
    <w:rsid w:val="00B032E8"/>
    <w:rsid w:val="00B10701"/>
    <w:rsid w:val="00B56535"/>
    <w:rsid w:val="00B57F96"/>
    <w:rsid w:val="00B67892"/>
    <w:rsid w:val="00B76490"/>
    <w:rsid w:val="00BA4D33"/>
    <w:rsid w:val="00BC2D06"/>
    <w:rsid w:val="00BE2ECA"/>
    <w:rsid w:val="00BF7D3B"/>
    <w:rsid w:val="00C524B7"/>
    <w:rsid w:val="00C744EB"/>
    <w:rsid w:val="00C90702"/>
    <w:rsid w:val="00C917FF"/>
    <w:rsid w:val="00C9766A"/>
    <w:rsid w:val="00CA61FE"/>
    <w:rsid w:val="00CC4F39"/>
    <w:rsid w:val="00CD544C"/>
    <w:rsid w:val="00CF4256"/>
    <w:rsid w:val="00D04FE8"/>
    <w:rsid w:val="00D06664"/>
    <w:rsid w:val="00D128BE"/>
    <w:rsid w:val="00D176CF"/>
    <w:rsid w:val="00D271E3"/>
    <w:rsid w:val="00D47A80"/>
    <w:rsid w:val="00D85807"/>
    <w:rsid w:val="00D87349"/>
    <w:rsid w:val="00D91EE9"/>
    <w:rsid w:val="00D97220"/>
    <w:rsid w:val="00DE1F08"/>
    <w:rsid w:val="00DE5FD4"/>
    <w:rsid w:val="00DF746C"/>
    <w:rsid w:val="00E14D47"/>
    <w:rsid w:val="00E1641C"/>
    <w:rsid w:val="00E26708"/>
    <w:rsid w:val="00E34958"/>
    <w:rsid w:val="00E37AB0"/>
    <w:rsid w:val="00E65CD3"/>
    <w:rsid w:val="00E66A49"/>
    <w:rsid w:val="00E71C39"/>
    <w:rsid w:val="00EA56E6"/>
    <w:rsid w:val="00EC335F"/>
    <w:rsid w:val="00EC48FB"/>
    <w:rsid w:val="00EF232A"/>
    <w:rsid w:val="00F059AC"/>
    <w:rsid w:val="00F05A69"/>
    <w:rsid w:val="00F06223"/>
    <w:rsid w:val="00F156F6"/>
    <w:rsid w:val="00F43FFD"/>
    <w:rsid w:val="00F44236"/>
    <w:rsid w:val="00F52517"/>
    <w:rsid w:val="00F80648"/>
    <w:rsid w:val="00FA57B2"/>
    <w:rsid w:val="00FB509B"/>
    <w:rsid w:val="00FC2703"/>
    <w:rsid w:val="00FC3D4B"/>
    <w:rsid w:val="00FC6312"/>
    <w:rsid w:val="00FD5135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F8571BC"/>
  <w15:docId w15:val="{670271A4-25C8-46C0-9DD8-430E4EAD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2F1DCA"/>
    <w:pPr>
      <w:ind w:left="720" w:hanging="720"/>
    </w:pPr>
    <w:rPr>
      <w:iCs/>
      <w:szCs w:val="20"/>
      <w:lang w:val="x-none" w:eastAsia="x-none"/>
    </w:rPr>
  </w:style>
  <w:style w:type="character" w:customStyle="1" w:styleId="H4Char">
    <w:name w:val="H4 Char"/>
    <w:link w:val="H4"/>
    <w:rsid w:val="002F1DCA"/>
    <w:rPr>
      <w:b/>
      <w:bCs/>
      <w:snapToGrid w:val="0"/>
      <w:sz w:val="24"/>
    </w:rPr>
  </w:style>
  <w:style w:type="character" w:customStyle="1" w:styleId="BodyTextNumberedChar1">
    <w:name w:val="Body Text Numbered Char1"/>
    <w:link w:val="BodyTextNumbered"/>
    <w:rsid w:val="002F1DCA"/>
    <w:rPr>
      <w:iCs/>
      <w:sz w:val="24"/>
      <w:lang w:val="x-none" w:eastAsia="x-none"/>
    </w:rPr>
  </w:style>
  <w:style w:type="character" w:customStyle="1" w:styleId="H3Char">
    <w:name w:val="H3 Char"/>
    <w:link w:val="H3"/>
    <w:locked/>
    <w:rsid w:val="003D3B34"/>
    <w:rPr>
      <w:b/>
      <w:bCs/>
      <w:i/>
      <w:sz w:val="24"/>
    </w:rPr>
  </w:style>
  <w:style w:type="paragraph" w:styleId="ListParagraph">
    <w:name w:val="List Paragraph"/>
    <w:basedOn w:val="Normal"/>
    <w:uiPriority w:val="34"/>
    <w:qFormat/>
    <w:rsid w:val="00D06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RMGRR147" TargetMode="External"/><Relationship Id="rId13" Type="http://schemas.openxmlformats.org/officeDocument/2006/relationships/control" Target="activeX/activeX2.xml"/><Relationship Id="rId18" Type="http://schemas.openxmlformats.org/officeDocument/2006/relationships/hyperlink" Target="mailto:Lindsay.butterfield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7E4EB-9567-4343-83BA-DECE11BE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2788</CharactersWithSpaces>
  <SharedDoc>false</SharedDoc>
  <HLinks>
    <vt:vector size="6" baseType="variant">
      <vt:variant>
        <vt:i4>6291513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LButterfield</cp:lastModifiedBy>
  <cp:revision>3</cp:revision>
  <cp:lastPrinted>2013-11-15T22:11:00Z</cp:lastPrinted>
  <dcterms:created xsi:type="dcterms:W3CDTF">2017-02-22T21:21:00Z</dcterms:created>
  <dcterms:modified xsi:type="dcterms:W3CDTF">2017-02-22T21:34:00Z</dcterms:modified>
</cp:coreProperties>
</file>