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A3D7401" w14:textId="77777777">
        <w:tc>
          <w:tcPr>
            <w:tcW w:w="1620" w:type="dxa"/>
            <w:tcBorders>
              <w:bottom w:val="single" w:sz="4" w:space="0" w:color="auto"/>
            </w:tcBorders>
            <w:shd w:val="clear" w:color="auto" w:fill="FFFFFF"/>
            <w:vAlign w:val="center"/>
          </w:tcPr>
          <w:p w14:paraId="33D502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DC9C538" w14:textId="77777777" w:rsidR="00152993" w:rsidRDefault="001A4E5B">
            <w:pPr>
              <w:pStyle w:val="Header"/>
            </w:pPr>
            <w:hyperlink r:id="rId7" w:history="1">
              <w:r w:rsidR="00BE5031" w:rsidRPr="005D35EA">
                <w:rPr>
                  <w:rStyle w:val="Hyperlink"/>
                </w:rPr>
                <w:t>809</w:t>
              </w:r>
            </w:hyperlink>
          </w:p>
        </w:tc>
        <w:tc>
          <w:tcPr>
            <w:tcW w:w="900" w:type="dxa"/>
            <w:tcBorders>
              <w:bottom w:val="single" w:sz="4" w:space="0" w:color="auto"/>
            </w:tcBorders>
            <w:shd w:val="clear" w:color="auto" w:fill="FFFFFF"/>
            <w:vAlign w:val="center"/>
          </w:tcPr>
          <w:p w14:paraId="109FB7BC" w14:textId="77777777" w:rsidR="00152993" w:rsidRDefault="00EE6681">
            <w:pPr>
              <w:pStyle w:val="Header"/>
            </w:pPr>
            <w:r>
              <w:t>N</w:t>
            </w:r>
            <w:r w:rsidR="00152993">
              <w:t>PRR Title</w:t>
            </w:r>
          </w:p>
        </w:tc>
        <w:tc>
          <w:tcPr>
            <w:tcW w:w="6660" w:type="dxa"/>
            <w:tcBorders>
              <w:bottom w:val="single" w:sz="4" w:space="0" w:color="auto"/>
            </w:tcBorders>
            <w:vAlign w:val="center"/>
          </w:tcPr>
          <w:p w14:paraId="5A585839" w14:textId="77777777" w:rsidR="00152993" w:rsidRDefault="00BE5031">
            <w:pPr>
              <w:pStyle w:val="Header"/>
            </w:pPr>
            <w:r>
              <w:t>GTC or GTL for New Generation Interconnection</w:t>
            </w:r>
          </w:p>
        </w:tc>
      </w:tr>
      <w:tr w:rsidR="00152993" w14:paraId="595F79F3" w14:textId="77777777">
        <w:trPr>
          <w:trHeight w:val="413"/>
        </w:trPr>
        <w:tc>
          <w:tcPr>
            <w:tcW w:w="2880" w:type="dxa"/>
            <w:gridSpan w:val="2"/>
            <w:tcBorders>
              <w:top w:val="nil"/>
              <w:left w:val="nil"/>
              <w:bottom w:val="single" w:sz="4" w:space="0" w:color="auto"/>
              <w:right w:val="nil"/>
            </w:tcBorders>
            <w:vAlign w:val="center"/>
          </w:tcPr>
          <w:p w14:paraId="7297F00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9E10A93" w14:textId="77777777" w:rsidR="00152993" w:rsidRDefault="00152993">
            <w:pPr>
              <w:pStyle w:val="NormalArial"/>
            </w:pPr>
          </w:p>
        </w:tc>
      </w:tr>
      <w:tr w:rsidR="00BE5031" w14:paraId="2EB662A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ED6433B" w14:textId="77777777" w:rsidR="00BE5031" w:rsidRPr="00810899" w:rsidRDefault="00BE5031" w:rsidP="00BE5031">
            <w:pPr>
              <w:pStyle w:val="Header"/>
            </w:pPr>
            <w:r w:rsidRPr="00810899">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DE141D" w14:textId="29502EAA" w:rsidR="00BE5031" w:rsidRPr="00810899" w:rsidRDefault="00BE5031" w:rsidP="00BE5031">
            <w:pPr>
              <w:pStyle w:val="NormalArial"/>
            </w:pPr>
            <w:r w:rsidRPr="00810899">
              <w:t xml:space="preserve">January </w:t>
            </w:r>
            <w:r w:rsidR="00810899" w:rsidRPr="00810899">
              <w:t>24</w:t>
            </w:r>
            <w:r w:rsidRPr="00810899">
              <w:t>, 2017</w:t>
            </w:r>
          </w:p>
        </w:tc>
      </w:tr>
      <w:tr w:rsidR="00BE5031" w14:paraId="79F22625" w14:textId="77777777">
        <w:trPr>
          <w:trHeight w:val="467"/>
        </w:trPr>
        <w:tc>
          <w:tcPr>
            <w:tcW w:w="2880" w:type="dxa"/>
            <w:gridSpan w:val="2"/>
            <w:tcBorders>
              <w:top w:val="single" w:sz="4" w:space="0" w:color="auto"/>
              <w:left w:val="nil"/>
              <w:bottom w:val="nil"/>
              <w:right w:val="nil"/>
            </w:tcBorders>
            <w:shd w:val="clear" w:color="auto" w:fill="FFFFFF"/>
            <w:vAlign w:val="center"/>
          </w:tcPr>
          <w:p w14:paraId="25F41490" w14:textId="77777777" w:rsidR="00BE5031" w:rsidRDefault="00BE5031" w:rsidP="00BE5031">
            <w:pPr>
              <w:pStyle w:val="NormalArial"/>
            </w:pPr>
          </w:p>
        </w:tc>
        <w:tc>
          <w:tcPr>
            <w:tcW w:w="7560" w:type="dxa"/>
            <w:gridSpan w:val="2"/>
            <w:tcBorders>
              <w:top w:val="nil"/>
              <w:left w:val="nil"/>
              <w:bottom w:val="nil"/>
              <w:right w:val="nil"/>
            </w:tcBorders>
            <w:vAlign w:val="center"/>
          </w:tcPr>
          <w:p w14:paraId="1FC59502" w14:textId="77777777" w:rsidR="00BE5031" w:rsidRDefault="00BE5031" w:rsidP="00BE5031">
            <w:pPr>
              <w:pStyle w:val="NormalArial"/>
            </w:pPr>
          </w:p>
        </w:tc>
      </w:tr>
      <w:tr w:rsidR="00BE5031" w14:paraId="0F674F7D" w14:textId="77777777">
        <w:trPr>
          <w:trHeight w:val="440"/>
        </w:trPr>
        <w:tc>
          <w:tcPr>
            <w:tcW w:w="10440" w:type="dxa"/>
            <w:gridSpan w:val="4"/>
            <w:tcBorders>
              <w:top w:val="single" w:sz="4" w:space="0" w:color="auto"/>
            </w:tcBorders>
            <w:shd w:val="clear" w:color="auto" w:fill="FFFFFF"/>
            <w:vAlign w:val="center"/>
          </w:tcPr>
          <w:p w14:paraId="59AE5107" w14:textId="77777777" w:rsidR="00BE5031" w:rsidRDefault="00BE5031" w:rsidP="00BE5031">
            <w:pPr>
              <w:pStyle w:val="Header"/>
              <w:jc w:val="center"/>
            </w:pPr>
            <w:r>
              <w:t>Submitter’s Information</w:t>
            </w:r>
          </w:p>
        </w:tc>
      </w:tr>
      <w:tr w:rsidR="00BE5031" w14:paraId="029C21F9" w14:textId="77777777">
        <w:trPr>
          <w:trHeight w:val="350"/>
        </w:trPr>
        <w:tc>
          <w:tcPr>
            <w:tcW w:w="2880" w:type="dxa"/>
            <w:gridSpan w:val="2"/>
            <w:shd w:val="clear" w:color="auto" w:fill="FFFFFF"/>
            <w:vAlign w:val="center"/>
          </w:tcPr>
          <w:p w14:paraId="09612F01" w14:textId="77777777" w:rsidR="00BE5031" w:rsidRPr="00EC55B3" w:rsidRDefault="00BE5031" w:rsidP="00BE5031">
            <w:pPr>
              <w:pStyle w:val="Header"/>
            </w:pPr>
            <w:r w:rsidRPr="00EC55B3">
              <w:t>Name</w:t>
            </w:r>
          </w:p>
        </w:tc>
        <w:tc>
          <w:tcPr>
            <w:tcW w:w="7560" w:type="dxa"/>
            <w:gridSpan w:val="2"/>
            <w:vAlign w:val="center"/>
          </w:tcPr>
          <w:p w14:paraId="7054DC81" w14:textId="77777777" w:rsidR="00BE5031" w:rsidRDefault="00BE5031" w:rsidP="00BE5031">
            <w:pPr>
              <w:pStyle w:val="NormalArial"/>
            </w:pPr>
            <w:r>
              <w:t>Jeff Billo</w:t>
            </w:r>
          </w:p>
        </w:tc>
      </w:tr>
      <w:tr w:rsidR="00BE5031" w14:paraId="0A5CDBCA" w14:textId="77777777">
        <w:trPr>
          <w:trHeight w:val="350"/>
        </w:trPr>
        <w:tc>
          <w:tcPr>
            <w:tcW w:w="2880" w:type="dxa"/>
            <w:gridSpan w:val="2"/>
            <w:shd w:val="clear" w:color="auto" w:fill="FFFFFF"/>
            <w:vAlign w:val="center"/>
          </w:tcPr>
          <w:p w14:paraId="3AD01085" w14:textId="77777777" w:rsidR="00BE5031" w:rsidRPr="00EC55B3" w:rsidRDefault="00BE5031" w:rsidP="00BE5031">
            <w:pPr>
              <w:pStyle w:val="Header"/>
            </w:pPr>
            <w:r w:rsidRPr="00EC55B3">
              <w:t>E-mail Address</w:t>
            </w:r>
          </w:p>
        </w:tc>
        <w:tc>
          <w:tcPr>
            <w:tcW w:w="7560" w:type="dxa"/>
            <w:gridSpan w:val="2"/>
            <w:vAlign w:val="center"/>
          </w:tcPr>
          <w:p w14:paraId="5B168799" w14:textId="77777777" w:rsidR="00BE5031" w:rsidRDefault="001A4E5B" w:rsidP="00BE5031">
            <w:pPr>
              <w:pStyle w:val="NormalArial"/>
            </w:pPr>
            <w:hyperlink r:id="rId8" w:history="1">
              <w:r w:rsidR="00BE5031" w:rsidRPr="00554559">
                <w:rPr>
                  <w:rStyle w:val="Hyperlink"/>
                </w:rPr>
                <w:t>jbillo@ercot.com</w:t>
              </w:r>
            </w:hyperlink>
          </w:p>
        </w:tc>
      </w:tr>
      <w:tr w:rsidR="00BE5031" w14:paraId="29A8E10F" w14:textId="77777777">
        <w:trPr>
          <w:trHeight w:val="350"/>
        </w:trPr>
        <w:tc>
          <w:tcPr>
            <w:tcW w:w="2880" w:type="dxa"/>
            <w:gridSpan w:val="2"/>
            <w:shd w:val="clear" w:color="auto" w:fill="FFFFFF"/>
            <w:vAlign w:val="center"/>
          </w:tcPr>
          <w:p w14:paraId="27689ABE" w14:textId="77777777" w:rsidR="00BE5031" w:rsidRPr="00EC55B3" w:rsidRDefault="00BE5031" w:rsidP="00BE5031">
            <w:pPr>
              <w:pStyle w:val="Header"/>
            </w:pPr>
            <w:r w:rsidRPr="00EC55B3">
              <w:t>Company</w:t>
            </w:r>
          </w:p>
        </w:tc>
        <w:tc>
          <w:tcPr>
            <w:tcW w:w="7560" w:type="dxa"/>
            <w:gridSpan w:val="2"/>
            <w:vAlign w:val="center"/>
          </w:tcPr>
          <w:p w14:paraId="73053400" w14:textId="77777777" w:rsidR="00BE5031" w:rsidRDefault="00BE5031" w:rsidP="00BE5031">
            <w:pPr>
              <w:pStyle w:val="NormalArial"/>
            </w:pPr>
            <w:r>
              <w:t>ERCOT</w:t>
            </w:r>
          </w:p>
        </w:tc>
      </w:tr>
      <w:tr w:rsidR="00BE5031" w14:paraId="035F91FF" w14:textId="77777777">
        <w:trPr>
          <w:trHeight w:val="350"/>
        </w:trPr>
        <w:tc>
          <w:tcPr>
            <w:tcW w:w="2880" w:type="dxa"/>
            <w:gridSpan w:val="2"/>
            <w:tcBorders>
              <w:bottom w:val="single" w:sz="4" w:space="0" w:color="auto"/>
            </w:tcBorders>
            <w:shd w:val="clear" w:color="auto" w:fill="FFFFFF"/>
            <w:vAlign w:val="center"/>
          </w:tcPr>
          <w:p w14:paraId="4ECEB612" w14:textId="77777777" w:rsidR="00BE5031" w:rsidRPr="00EC55B3" w:rsidRDefault="00BE5031" w:rsidP="00BE5031">
            <w:pPr>
              <w:pStyle w:val="Header"/>
            </w:pPr>
            <w:r w:rsidRPr="00EC55B3">
              <w:t>Phone Number</w:t>
            </w:r>
          </w:p>
        </w:tc>
        <w:tc>
          <w:tcPr>
            <w:tcW w:w="7560" w:type="dxa"/>
            <w:gridSpan w:val="2"/>
            <w:tcBorders>
              <w:bottom w:val="single" w:sz="4" w:space="0" w:color="auto"/>
            </w:tcBorders>
            <w:vAlign w:val="center"/>
          </w:tcPr>
          <w:p w14:paraId="6B2B9E2A" w14:textId="77777777" w:rsidR="00BE5031" w:rsidRDefault="00BE5031" w:rsidP="00BE5031">
            <w:pPr>
              <w:pStyle w:val="NormalArial"/>
            </w:pPr>
            <w:r>
              <w:t>512-248-6334</w:t>
            </w:r>
          </w:p>
        </w:tc>
      </w:tr>
      <w:tr w:rsidR="00BE5031" w14:paraId="7B04B7A1" w14:textId="77777777">
        <w:trPr>
          <w:trHeight w:val="350"/>
        </w:trPr>
        <w:tc>
          <w:tcPr>
            <w:tcW w:w="2880" w:type="dxa"/>
            <w:gridSpan w:val="2"/>
            <w:shd w:val="clear" w:color="auto" w:fill="FFFFFF"/>
            <w:vAlign w:val="center"/>
          </w:tcPr>
          <w:p w14:paraId="047083EF" w14:textId="77777777" w:rsidR="00BE5031" w:rsidRPr="00EC55B3" w:rsidRDefault="00BE5031" w:rsidP="00BE5031">
            <w:pPr>
              <w:pStyle w:val="Header"/>
            </w:pPr>
            <w:r>
              <w:t>Cell</w:t>
            </w:r>
            <w:r w:rsidRPr="00EC55B3">
              <w:t xml:space="preserve"> Number</w:t>
            </w:r>
          </w:p>
        </w:tc>
        <w:tc>
          <w:tcPr>
            <w:tcW w:w="7560" w:type="dxa"/>
            <w:gridSpan w:val="2"/>
            <w:vAlign w:val="center"/>
          </w:tcPr>
          <w:p w14:paraId="6B822650" w14:textId="77777777" w:rsidR="00BE5031" w:rsidRDefault="00BE5031" w:rsidP="00BE5031">
            <w:pPr>
              <w:pStyle w:val="NormalArial"/>
            </w:pPr>
          </w:p>
        </w:tc>
      </w:tr>
      <w:tr w:rsidR="00BE5031" w14:paraId="434D88A4" w14:textId="77777777">
        <w:trPr>
          <w:trHeight w:val="350"/>
        </w:trPr>
        <w:tc>
          <w:tcPr>
            <w:tcW w:w="2880" w:type="dxa"/>
            <w:gridSpan w:val="2"/>
            <w:tcBorders>
              <w:bottom w:val="single" w:sz="4" w:space="0" w:color="auto"/>
            </w:tcBorders>
            <w:shd w:val="clear" w:color="auto" w:fill="FFFFFF"/>
            <w:vAlign w:val="center"/>
          </w:tcPr>
          <w:p w14:paraId="7F05A354" w14:textId="77777777" w:rsidR="00BE5031" w:rsidRPr="00EC55B3" w:rsidDel="00075A94" w:rsidRDefault="00BE5031" w:rsidP="00BE5031">
            <w:pPr>
              <w:pStyle w:val="Header"/>
            </w:pPr>
            <w:r>
              <w:t>Market Segment</w:t>
            </w:r>
          </w:p>
        </w:tc>
        <w:tc>
          <w:tcPr>
            <w:tcW w:w="7560" w:type="dxa"/>
            <w:gridSpan w:val="2"/>
            <w:tcBorders>
              <w:bottom w:val="single" w:sz="4" w:space="0" w:color="auto"/>
            </w:tcBorders>
            <w:vAlign w:val="center"/>
          </w:tcPr>
          <w:p w14:paraId="1657D9DC" w14:textId="77777777" w:rsidR="00BE5031" w:rsidRDefault="00BE5031" w:rsidP="00BE5031">
            <w:pPr>
              <w:pStyle w:val="NormalArial"/>
            </w:pPr>
            <w:r>
              <w:t>Not Applicable</w:t>
            </w:r>
          </w:p>
        </w:tc>
      </w:tr>
    </w:tbl>
    <w:p w14:paraId="107FCC81" w14:textId="77777777" w:rsidR="00152993" w:rsidRDefault="00152993">
      <w:pPr>
        <w:pStyle w:val="NormalArial"/>
      </w:pPr>
    </w:p>
    <w:p w14:paraId="11D52AF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A1FB68F" w14:textId="77777777" w:rsidTr="00B5080A">
        <w:trPr>
          <w:trHeight w:val="422"/>
          <w:jc w:val="center"/>
        </w:trPr>
        <w:tc>
          <w:tcPr>
            <w:tcW w:w="10440" w:type="dxa"/>
            <w:vAlign w:val="center"/>
          </w:tcPr>
          <w:p w14:paraId="39DCE3E6" w14:textId="77777777" w:rsidR="00075A94" w:rsidRPr="00075A94" w:rsidRDefault="00075A94" w:rsidP="00B5080A">
            <w:pPr>
              <w:pStyle w:val="Header"/>
              <w:jc w:val="center"/>
            </w:pPr>
            <w:r w:rsidRPr="00075A94">
              <w:t>Comments</w:t>
            </w:r>
          </w:p>
        </w:tc>
      </w:tr>
    </w:tbl>
    <w:p w14:paraId="5DAB7B24" w14:textId="77777777" w:rsidR="00152993" w:rsidRDefault="00152993">
      <w:pPr>
        <w:pStyle w:val="NormalArial"/>
      </w:pPr>
    </w:p>
    <w:p w14:paraId="131778B2" w14:textId="360CCB05" w:rsidR="008B33C7" w:rsidRDefault="008B33C7" w:rsidP="00BD7258">
      <w:pPr>
        <w:pStyle w:val="NormalArial"/>
      </w:pPr>
      <w:r w:rsidRPr="003B44A1">
        <w:t>ERCOT submits these comments to refine the definitions for Initial Energizati</w:t>
      </w:r>
      <w:r w:rsidR="00810899">
        <w:t xml:space="preserve">on and Initial Synchronization, and to </w:t>
      </w:r>
      <w:r w:rsidRPr="003B44A1">
        <w:t>clarify the status of Protected Information as it relates to a</w:t>
      </w:r>
      <w:r w:rsidR="00CD76C3" w:rsidRPr="00CD76C3">
        <w:t xml:space="preserve"> Full Interconnect Study (FIS), </w:t>
      </w:r>
      <w:r w:rsidR="00CD76C3">
        <w:t>conditions for inclusion in a Network Operations Model update, and conditions which will prevent an Interconnect Entity from proceeding to Initial Synchronization of an All-Inclusive Generation Resource.</w:t>
      </w:r>
    </w:p>
    <w:p w14:paraId="7F8F9247" w14:textId="1437D790" w:rsidR="006B6B0C" w:rsidRDefault="006B6B0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6D87FE9" w14:textId="77777777">
        <w:trPr>
          <w:trHeight w:val="350"/>
        </w:trPr>
        <w:tc>
          <w:tcPr>
            <w:tcW w:w="10440" w:type="dxa"/>
            <w:tcBorders>
              <w:bottom w:val="single" w:sz="4" w:space="0" w:color="auto"/>
            </w:tcBorders>
            <w:shd w:val="clear" w:color="auto" w:fill="FFFFFF"/>
            <w:vAlign w:val="center"/>
          </w:tcPr>
          <w:p w14:paraId="41EB9C50" w14:textId="77777777" w:rsidR="00152993" w:rsidRDefault="00152993">
            <w:pPr>
              <w:pStyle w:val="Header"/>
              <w:jc w:val="center"/>
            </w:pPr>
            <w:r>
              <w:t>Revised Proposed Protocol Language</w:t>
            </w:r>
          </w:p>
        </w:tc>
      </w:tr>
    </w:tbl>
    <w:p w14:paraId="3AAFAEC3" w14:textId="77777777" w:rsidR="00BE5031" w:rsidRDefault="00BE5031" w:rsidP="00BE5031">
      <w:pPr>
        <w:pStyle w:val="Heading2"/>
        <w:numPr>
          <w:ilvl w:val="0"/>
          <w:numId w:val="0"/>
        </w:numPr>
        <w:tabs>
          <w:tab w:val="left" w:pos="720"/>
        </w:tabs>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00D0539F" w14:textId="77777777" w:rsidR="00BE5031" w:rsidRPr="007B429C" w:rsidRDefault="00BE5031" w:rsidP="00BE5031">
      <w:pPr>
        <w:pStyle w:val="H2"/>
        <w:ind w:left="0" w:firstLine="0"/>
        <w:rPr>
          <w:ins w:id="4" w:author="PLWG"/>
        </w:rPr>
      </w:pPr>
      <w:bookmarkStart w:id="5" w:name="_Toc73847664"/>
      <w:bookmarkStart w:id="6" w:name="_Toc118224378"/>
      <w:bookmarkStart w:id="7" w:name="_Toc118909446"/>
      <w:bookmarkStart w:id="8" w:name="_Toc205190239"/>
      <w:ins w:id="9" w:author="PLWG">
        <w:r>
          <w:t>Initial Energization</w:t>
        </w:r>
        <w:bookmarkEnd w:id="5"/>
        <w:bookmarkEnd w:id="6"/>
        <w:bookmarkEnd w:id="7"/>
        <w:bookmarkEnd w:id="8"/>
      </w:ins>
    </w:p>
    <w:p w14:paraId="5324BA00" w14:textId="7E76BF73" w:rsidR="00BE5031" w:rsidRPr="006A6231" w:rsidRDefault="00BE5031" w:rsidP="00BE5031">
      <w:pPr>
        <w:spacing w:after="240"/>
        <w:rPr>
          <w:ins w:id="10" w:author="PLWG"/>
          <w:color w:val="000000"/>
        </w:rPr>
      </w:pPr>
      <w:ins w:id="11" w:author="PLWG">
        <w:r w:rsidRPr="006A6231">
          <w:rPr>
            <w:color w:val="000000"/>
          </w:rPr>
          <w:t xml:space="preserve">The first time an All-Inclusive Generation Resource facility’s equipment connects to the ERCOT </w:t>
        </w:r>
      </w:ins>
      <w:ins w:id="12" w:author="PLWG" w:date="2016-11-15T10:50:00Z">
        <w:r>
          <w:rPr>
            <w:color w:val="000000"/>
          </w:rPr>
          <w:t>S</w:t>
        </w:r>
      </w:ins>
      <w:ins w:id="13" w:author="PLWG">
        <w:r w:rsidRPr="006A6231">
          <w:rPr>
            <w:color w:val="000000"/>
          </w:rPr>
          <w:t>ystem</w:t>
        </w:r>
      </w:ins>
      <w:ins w:id="14" w:author="ERCOT 012317" w:date="2017-01-23T09:29:00Z">
        <w:r w:rsidR="002067AE">
          <w:rPr>
            <w:color w:val="000000"/>
          </w:rPr>
          <w:t xml:space="preserve"> during commissioning</w:t>
        </w:r>
      </w:ins>
      <w:ins w:id="15" w:author="PLWG">
        <w:r w:rsidRPr="006A6231">
          <w:rPr>
            <w:color w:val="000000"/>
          </w:rPr>
          <w:t xml:space="preserve">.  </w:t>
        </w:r>
        <w:del w:id="16" w:author="ERCOT 012317" w:date="2017-01-23T09:29:00Z">
          <w:r w:rsidRPr="006A6231" w:rsidDel="002067AE">
            <w:rPr>
              <w:color w:val="000000"/>
            </w:rPr>
            <w:delText>This occurs prior to any Commercial Operations Dates or Resource Commissioning Dates as defined in these Protocols.</w:delText>
          </w:r>
        </w:del>
      </w:ins>
    </w:p>
    <w:p w14:paraId="43007787" w14:textId="77777777" w:rsidR="00BE5031" w:rsidRPr="007B429C" w:rsidRDefault="00BE5031" w:rsidP="00BE5031">
      <w:pPr>
        <w:pStyle w:val="H2"/>
        <w:ind w:left="0" w:firstLine="0"/>
        <w:rPr>
          <w:ins w:id="17" w:author="PLWG"/>
        </w:rPr>
      </w:pPr>
      <w:ins w:id="18" w:author="PLWG">
        <w:r>
          <w:t>Initial Synchronization</w:t>
        </w:r>
      </w:ins>
    </w:p>
    <w:p w14:paraId="03F66012" w14:textId="18907A1D" w:rsidR="00BE5031" w:rsidRPr="006A6231" w:rsidRDefault="00BE5031" w:rsidP="00BE5031">
      <w:pPr>
        <w:spacing w:after="240"/>
        <w:rPr>
          <w:ins w:id="19" w:author="PLWG"/>
          <w:color w:val="000000"/>
        </w:rPr>
      </w:pPr>
      <w:ins w:id="20" w:author="PLWG">
        <w:r w:rsidRPr="006A6231">
          <w:rPr>
            <w:color w:val="000000"/>
          </w:rPr>
          <w:t xml:space="preserve">The first time an All-Inclusive Generation Resource facility’s equipment </w:t>
        </w:r>
      </w:ins>
      <w:ins w:id="21" w:author="ERCOT 012317" w:date="2017-01-23T09:30:00Z">
        <w:r w:rsidR="002067AE">
          <w:rPr>
            <w:color w:val="000000"/>
          </w:rPr>
          <w:t>injects</w:t>
        </w:r>
      </w:ins>
      <w:ins w:id="22" w:author="PLWG">
        <w:del w:id="23" w:author="ERCOT 012317" w:date="2017-01-23T09:30:00Z">
          <w:r w:rsidRPr="006A6231" w:rsidDel="002067AE">
            <w:rPr>
              <w:color w:val="000000"/>
            </w:rPr>
            <w:delText>produces</w:delText>
          </w:r>
        </w:del>
        <w:r w:rsidRPr="006A6231">
          <w:rPr>
            <w:color w:val="000000"/>
          </w:rPr>
          <w:t xml:space="preserve"> power</w:t>
        </w:r>
        <w:del w:id="24" w:author="ERCOT 012317" w:date="2017-01-23T09:30:00Z">
          <w:r w:rsidRPr="006A6231" w:rsidDel="002067AE">
            <w:rPr>
              <w:color w:val="000000"/>
            </w:rPr>
            <w:delText>, for testing purposes,</w:delText>
          </w:r>
        </w:del>
        <w:r w:rsidRPr="006A6231">
          <w:rPr>
            <w:color w:val="000000"/>
          </w:rPr>
          <w:t xml:space="preserve"> to the ERCOT </w:t>
        </w:r>
      </w:ins>
      <w:ins w:id="25" w:author="PLWG" w:date="2016-11-15T10:51:00Z">
        <w:r>
          <w:rPr>
            <w:color w:val="000000"/>
          </w:rPr>
          <w:t>S</w:t>
        </w:r>
      </w:ins>
      <w:ins w:id="26" w:author="PLWG">
        <w:r w:rsidRPr="006A6231">
          <w:rPr>
            <w:color w:val="000000"/>
          </w:rPr>
          <w:t>ystem</w:t>
        </w:r>
        <w:del w:id="27" w:author="ERCOT 012317" w:date="2017-01-23T09:30:00Z">
          <w:r w:rsidRPr="006A6231" w:rsidDel="002067AE">
            <w:rPr>
              <w:color w:val="000000"/>
            </w:rPr>
            <w:delText>,</w:delText>
          </w:r>
        </w:del>
        <w:r w:rsidRPr="006A6231">
          <w:rPr>
            <w:color w:val="000000"/>
          </w:rPr>
          <w:t xml:space="preserve"> during </w:t>
        </w:r>
        <w:del w:id="28" w:author="ERCOT 012317" w:date="2017-01-23T09:30:00Z">
          <w:r w:rsidRPr="006A6231" w:rsidDel="002067AE">
            <w:rPr>
              <w:color w:val="000000"/>
            </w:rPr>
            <w:delText xml:space="preserve">its </w:delText>
          </w:r>
        </w:del>
        <w:r w:rsidRPr="006A6231">
          <w:rPr>
            <w:color w:val="000000"/>
          </w:rPr>
          <w:t xml:space="preserve">commissioning.  </w:t>
        </w:r>
        <w:del w:id="29" w:author="ERCOT 012317" w:date="2017-01-23T09:30:00Z">
          <w:r w:rsidRPr="006A6231" w:rsidDel="002067AE">
            <w:rPr>
              <w:color w:val="000000"/>
            </w:rPr>
            <w:delText>This occurs prior to any Commercial Operations Dates or Resource Commissioning Dates as defined in these Protocols.</w:delText>
          </w:r>
        </w:del>
      </w:ins>
    </w:p>
    <w:p w14:paraId="1DD046D7" w14:textId="77777777" w:rsidR="00BE5031" w:rsidRDefault="00BE5031" w:rsidP="00BE5031">
      <w:pPr>
        <w:pStyle w:val="H3"/>
      </w:pPr>
      <w:bookmarkStart w:id="30" w:name="_Toc113073424"/>
      <w:bookmarkStart w:id="31" w:name="_Toc141685010"/>
      <w:bookmarkStart w:id="32" w:name="_Toc448140976"/>
      <w:r>
        <w:lastRenderedPageBreak/>
        <w:t>1.3.3</w:t>
      </w:r>
      <w:r>
        <w:tab/>
        <w:t>Expiration of Confidentiality</w:t>
      </w:r>
      <w:bookmarkEnd w:id="30"/>
      <w:bookmarkEnd w:id="31"/>
      <w:bookmarkEnd w:id="32"/>
    </w:p>
    <w:p w14:paraId="5A3A77B3" w14:textId="77777777" w:rsidR="00BE5031" w:rsidRDefault="00BE5031" w:rsidP="00BE5031">
      <w:pPr>
        <w:pStyle w:val="BodyTextNumbered"/>
      </w:pPr>
      <w:r>
        <w:t>(1)</w:t>
      </w:r>
      <w: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100F06D1" w14:textId="77777777" w:rsidR="00BE5031" w:rsidRDefault="00BE5031" w:rsidP="00BE5031">
      <w:pPr>
        <w:pStyle w:val="BodyTextNumbered"/>
      </w:pPr>
      <w:r>
        <w:t>(2)</w:t>
      </w:r>
      <w:r>
        <w:tab/>
        <w:t>ERCOT shall make the following information available on the MIS Public Area in a standard reporting format:</w:t>
      </w:r>
    </w:p>
    <w:p w14:paraId="2B852BE9" w14:textId="77777777" w:rsidR="00BE5031" w:rsidRDefault="00BE5031" w:rsidP="00BE5031">
      <w:pPr>
        <w:spacing w:after="240"/>
        <w:ind w:left="1440" w:hanging="720"/>
      </w:pPr>
      <w:r>
        <w:t>(a)</w:t>
      </w:r>
      <w:r>
        <w:tab/>
        <w:t>Ancillary Service Obligation and Ancillary Service Supply Responsibility for each QSE.  This information shall be made available 180 days after the Operating Day; and</w:t>
      </w:r>
    </w:p>
    <w:p w14:paraId="2EF25506" w14:textId="77777777" w:rsidR="00BE5031" w:rsidRDefault="00BE5031" w:rsidP="00BE5031">
      <w:pPr>
        <w:spacing w:after="240"/>
        <w:ind w:left="1440" w:hanging="720"/>
      </w:pPr>
      <w:r>
        <w:t>(b)</w:t>
      </w:r>
      <w:r>
        <w:tab/>
        <w:t xml:space="preserve">Complete COP data for each QSE snapshot on each hour.  This information shall be made available 60 days after the Operating Day. </w:t>
      </w:r>
    </w:p>
    <w:p w14:paraId="21B496AE" w14:textId="77777777" w:rsidR="00BE5031" w:rsidRDefault="00BE5031" w:rsidP="00BE5031">
      <w:pPr>
        <w:pStyle w:val="BodyTextNumbered"/>
      </w:pPr>
      <w:r>
        <w:t>(3)</w:t>
      </w:r>
      <w:r>
        <w:tab/>
        <w:t>ERCOT shall make available the AML for each QSE by LSE, by Load Zone and by Settlement Interval, from the True</w:t>
      </w:r>
      <w:r>
        <w:rPr>
          <w:lang w:val="en-US"/>
        </w:rPr>
        <w:t>-</w:t>
      </w:r>
      <w:r>
        <w:t xml:space="preserve">Up settlement.  This data shall be made available within two Business Days of the 180 day expiration of confidentiality date.  Data for the posting will remain accessible for six months after </w:t>
      </w:r>
      <w:r>
        <w:rPr>
          <w:lang w:val="en-US"/>
        </w:rPr>
        <w:t>such data are posted</w:t>
      </w:r>
      <w:r>
        <w:t>.</w:t>
      </w:r>
    </w:p>
    <w:p w14:paraId="28056056" w14:textId="5808BDFD" w:rsidR="00BE5031" w:rsidRPr="00397525" w:rsidRDefault="00BE5031" w:rsidP="00BE5031">
      <w:pPr>
        <w:spacing w:after="240"/>
        <w:ind w:left="720" w:hanging="720"/>
        <w:rPr>
          <w:iCs/>
        </w:rPr>
      </w:pPr>
      <w:r w:rsidRPr="00397525">
        <w:rPr>
          <w:iCs/>
        </w:rPr>
        <w:t>(4)</w:t>
      </w:r>
      <w:r w:rsidRPr="00397525">
        <w:rPr>
          <w:iCs/>
        </w:rPr>
        <w:tab/>
        <w:t xml:space="preserve">The Protected Information status of </w:t>
      </w:r>
      <w:del w:id="33" w:author="ERCOT 012317" w:date="2017-01-23T09:31:00Z">
        <w:r w:rsidRPr="00397525" w:rsidDel="002067AE">
          <w:rPr>
            <w:iCs/>
          </w:rPr>
          <w:delText xml:space="preserve">the following </w:delText>
        </w:r>
      </w:del>
      <w:r w:rsidRPr="00397525">
        <w:rPr>
          <w:iCs/>
        </w:rPr>
        <w:t>information related to generation interconnection requests expires once ERCOT receives a request from an Interconnecting Entity (IE) for a Full Interconnection Study (FIS)</w:t>
      </w:r>
      <w:ins w:id="34" w:author="ERCOT 012317" w:date="2017-01-23T09:31:00Z">
        <w:r w:rsidR="002067AE">
          <w:rPr>
            <w:iCs/>
          </w:rPr>
          <w:t>, except that information described in item (m) of Section 1.3.1.1, Items Considered Protected Information, shall remain Protected Information.</w:t>
        </w:r>
      </w:ins>
      <w:del w:id="35" w:author="ERCOT 012317" w:date="2017-01-23T09:32:00Z">
        <w:r w:rsidRPr="00397525" w:rsidDel="002067AE">
          <w:rPr>
            <w:iCs/>
          </w:rPr>
          <w:delText>:</w:delText>
        </w:r>
      </w:del>
    </w:p>
    <w:p w14:paraId="714D95E3" w14:textId="089A8EF4" w:rsidR="00BE5031" w:rsidRPr="00397525" w:rsidDel="002067AE" w:rsidRDefault="00BE5031" w:rsidP="00BE5031">
      <w:pPr>
        <w:spacing w:after="240"/>
        <w:ind w:left="1440" w:hanging="720"/>
        <w:rPr>
          <w:del w:id="36" w:author="ERCOT 012317" w:date="2017-01-23T09:32:00Z"/>
        </w:rPr>
      </w:pPr>
      <w:del w:id="37" w:author="ERCOT 012317" w:date="2017-01-23T09:32:00Z">
        <w:r w:rsidRPr="00397525" w:rsidDel="002067AE">
          <w:delText>(a)</w:delText>
        </w:r>
        <w:r w:rsidRPr="00397525" w:rsidDel="002067AE">
          <w:tab/>
          <w:delText>County in which the Facility is located;</w:delText>
        </w:r>
      </w:del>
    </w:p>
    <w:p w14:paraId="487C0CB7" w14:textId="1C244CB7" w:rsidR="00BE5031" w:rsidRPr="00397525" w:rsidDel="002067AE" w:rsidRDefault="00BE5031" w:rsidP="00BE5031">
      <w:pPr>
        <w:spacing w:after="240"/>
        <w:ind w:left="1440" w:hanging="720"/>
        <w:rPr>
          <w:del w:id="38" w:author="ERCOT 012317" w:date="2017-01-23T09:32:00Z"/>
        </w:rPr>
      </w:pPr>
      <w:del w:id="39" w:author="ERCOT 012317" w:date="2017-01-23T09:32:00Z">
        <w:r w:rsidRPr="00397525" w:rsidDel="002067AE">
          <w:delText xml:space="preserve">(b) </w:delText>
        </w:r>
        <w:r w:rsidRPr="00397525" w:rsidDel="002067AE">
          <w:tab/>
          <w:delText>Facility fuel type(s);</w:delText>
        </w:r>
      </w:del>
    </w:p>
    <w:p w14:paraId="5A00AE02" w14:textId="6440A08C" w:rsidR="00BE5031" w:rsidRPr="00397525" w:rsidDel="002067AE" w:rsidRDefault="00BE5031" w:rsidP="00BE5031">
      <w:pPr>
        <w:spacing w:after="240"/>
        <w:ind w:left="1440" w:hanging="720"/>
        <w:rPr>
          <w:del w:id="40" w:author="ERCOT 012317" w:date="2017-01-23T09:32:00Z"/>
        </w:rPr>
      </w:pPr>
      <w:del w:id="41" w:author="ERCOT 012317" w:date="2017-01-23T09:32:00Z">
        <w:r w:rsidRPr="00397525" w:rsidDel="002067AE">
          <w:delText xml:space="preserve">(c) </w:delText>
        </w:r>
        <w:r w:rsidRPr="00397525" w:rsidDel="002067AE">
          <w:tab/>
          <w:delText xml:space="preserve">Facility nameplate capacity; and </w:delText>
        </w:r>
      </w:del>
    </w:p>
    <w:p w14:paraId="67206149" w14:textId="5636FD2E" w:rsidR="00BE5031" w:rsidDel="002067AE" w:rsidRDefault="00BE5031" w:rsidP="00BE5031">
      <w:pPr>
        <w:spacing w:after="240"/>
        <w:ind w:left="1440" w:hanging="720"/>
        <w:rPr>
          <w:ins w:id="42" w:author="PLWG"/>
          <w:del w:id="43" w:author="ERCOT 012317" w:date="2017-01-23T09:32:00Z"/>
        </w:rPr>
      </w:pPr>
      <w:del w:id="44" w:author="ERCOT 012317" w:date="2017-01-23T09:32:00Z">
        <w:r w:rsidRPr="00397525" w:rsidDel="002067AE">
          <w:delText xml:space="preserve">(d) </w:delText>
        </w:r>
        <w:r w:rsidRPr="00397525" w:rsidDel="002067AE">
          <w:tab/>
          <w:delText xml:space="preserve">Anticipated </w:delText>
        </w:r>
        <w:r w:rsidDel="002067AE">
          <w:delText>Commercial Operations Date</w:delText>
        </w:r>
        <w:r w:rsidRPr="00397525" w:rsidDel="002067AE">
          <w:delText>(s)</w:delText>
        </w:r>
        <w:r w:rsidDel="002067AE">
          <w:delText>.</w:delText>
        </w:r>
      </w:del>
      <w:ins w:id="45" w:author="PLWG">
        <w:del w:id="46" w:author="ERCOT 012317" w:date="2017-01-23T09:32:00Z">
          <w:r w:rsidDel="002067AE">
            <w:delText>;</w:delText>
          </w:r>
        </w:del>
      </w:ins>
    </w:p>
    <w:p w14:paraId="60411033" w14:textId="6BAE66F2" w:rsidR="00BE5031" w:rsidDel="002067AE" w:rsidRDefault="00BE5031" w:rsidP="00BE5031">
      <w:pPr>
        <w:spacing w:after="240"/>
        <w:ind w:left="1440" w:hanging="720"/>
        <w:rPr>
          <w:ins w:id="47" w:author="PLWG"/>
          <w:del w:id="48" w:author="ERCOT 012317" w:date="2017-01-23T09:32:00Z"/>
        </w:rPr>
      </w:pPr>
      <w:ins w:id="49" w:author="PLWG">
        <w:del w:id="50" w:author="ERCOT 012317" w:date="2017-01-23T09:32:00Z">
          <w:r w:rsidDel="002067AE">
            <w:delText>(e)</w:delText>
          </w:r>
          <w:r w:rsidDel="002067AE">
            <w:tab/>
            <w:delText>Facility name;</w:delText>
          </w:r>
        </w:del>
      </w:ins>
    </w:p>
    <w:p w14:paraId="3B1756D5" w14:textId="3076BB3D" w:rsidR="00BE5031" w:rsidDel="002067AE" w:rsidRDefault="00BE5031" w:rsidP="00BE5031">
      <w:pPr>
        <w:spacing w:after="240"/>
        <w:ind w:left="1440" w:hanging="720"/>
        <w:rPr>
          <w:ins w:id="51" w:author="PLWG"/>
          <w:del w:id="52" w:author="ERCOT 012317" w:date="2017-01-23T09:32:00Z"/>
        </w:rPr>
      </w:pPr>
      <w:ins w:id="53" w:author="PLWG">
        <w:del w:id="54" w:author="ERCOT 012317" w:date="2017-01-23T09:32:00Z">
          <w:r w:rsidDel="002067AE">
            <w:delText>(f)</w:delText>
          </w:r>
          <w:r w:rsidDel="002067AE">
            <w:tab/>
            <w:delText>Identity of the IE; and</w:delText>
          </w:r>
        </w:del>
      </w:ins>
    </w:p>
    <w:p w14:paraId="096B0F36" w14:textId="6BA7BCFA" w:rsidR="00BE5031" w:rsidDel="002067AE" w:rsidRDefault="00BE5031" w:rsidP="00BE5031">
      <w:pPr>
        <w:spacing w:after="240"/>
        <w:ind w:left="1440" w:hanging="720"/>
        <w:rPr>
          <w:ins w:id="55" w:author="PLWG"/>
          <w:del w:id="56" w:author="ERCOT 012317" w:date="2017-01-23T09:32:00Z"/>
        </w:rPr>
      </w:pPr>
      <w:ins w:id="57" w:author="PLWG">
        <w:del w:id="58" w:author="ERCOT 012317" w:date="2017-01-23T09:32:00Z">
          <w:r w:rsidDel="002067AE">
            <w:delText>(g)</w:delText>
          </w:r>
          <w:r w:rsidDel="002067AE">
            <w:tab/>
            <w:delText>The security screening study.</w:delText>
          </w:r>
        </w:del>
      </w:ins>
    </w:p>
    <w:p w14:paraId="6B333852" w14:textId="4B8B541D" w:rsidR="00BE5031" w:rsidRPr="00397525" w:rsidDel="002067AE" w:rsidRDefault="002067AE" w:rsidP="00BE5031">
      <w:pPr>
        <w:spacing w:after="240"/>
        <w:ind w:left="720"/>
        <w:rPr>
          <w:del w:id="59" w:author="ERCOT 012317" w:date="2017-01-23T09:32:00Z"/>
          <w:iCs/>
        </w:rPr>
      </w:pPr>
      <w:ins w:id="60" w:author="ERCOT 012317" w:date="2017-01-23T09:32:00Z">
        <w:r w:rsidRPr="00397525" w:rsidDel="002067AE">
          <w:rPr>
            <w:iCs/>
          </w:rPr>
          <w:t xml:space="preserve"> </w:t>
        </w:r>
      </w:ins>
      <w:del w:id="61" w:author="ERCOT 012317" w:date="2017-01-23T09:32:00Z">
        <w:r w:rsidR="00BE5031" w:rsidRPr="00397525" w:rsidDel="002067AE">
          <w:rPr>
            <w:iCs/>
          </w:rPr>
          <w:delText>This i</w:delText>
        </w:r>
      </w:del>
      <w:ins w:id="62" w:author="PLWG">
        <w:del w:id="63" w:author="ERCOT 012317" w:date="2017-01-23T09:32:00Z">
          <w:r w:rsidR="00BE5031" w:rsidDel="002067AE">
            <w:rPr>
              <w:iCs/>
            </w:rPr>
            <w:delText>I</w:delText>
          </w:r>
        </w:del>
      </w:ins>
      <w:del w:id="64" w:author="ERCOT 012317" w:date="2017-01-23T09:32:00Z">
        <w:r w:rsidR="00BE5031" w:rsidRPr="00397525" w:rsidDel="002067AE">
          <w:rPr>
            <w:iCs/>
          </w:rPr>
          <w:delText xml:space="preserve">nformation </w:delText>
        </w:r>
      </w:del>
      <w:ins w:id="65" w:author="PLWG">
        <w:del w:id="66" w:author="ERCOT 012317" w:date="2017-01-23T09:32:00Z">
          <w:r w:rsidR="00BE5031" w:rsidDel="002067AE">
            <w:rPr>
              <w:iCs/>
            </w:rPr>
            <w:delText>related to items (a) through (f) above</w:delText>
          </w:r>
        </w:del>
      </w:ins>
      <w:del w:id="67" w:author="ERCOT 012317" w:date="2017-01-23T09:32:00Z">
        <w:r w:rsidR="00BE5031" w:rsidRPr="00397525" w:rsidDel="002067AE">
          <w:rPr>
            <w:iCs/>
          </w:rPr>
          <w:delText xml:space="preserve"> will be updated and posted at least once per month on the ERCOT MIS Public Area.</w:delText>
        </w:r>
      </w:del>
    </w:p>
    <w:p w14:paraId="27049A5A" w14:textId="77777777" w:rsidR="00BE5031" w:rsidDel="002710B6" w:rsidRDefault="00BE5031" w:rsidP="00BE5031">
      <w:pPr>
        <w:pStyle w:val="List"/>
        <w:rPr>
          <w:del w:id="68" w:author="PLWG"/>
        </w:rPr>
      </w:pPr>
      <w:del w:id="69" w:author="PLWG">
        <w:r w:rsidRPr="00397525" w:rsidDel="002710B6">
          <w:delText>(5)</w:delText>
        </w:r>
        <w:r w:rsidRPr="00397525" w:rsidDel="002710B6">
          <w:tab/>
          <w:delText xml:space="preserve">For each generation interconnection or change request, the Protected Information status of the security screening study and all parts of the FIS except for the dynamic and </w:delText>
        </w:r>
        <w:r w:rsidRPr="00397525" w:rsidDel="002710B6">
          <w:lastRenderedPageBreak/>
          <w:delText xml:space="preserve">transient stability study and any subsynchronous oscillation study expires when the IE and TSP have executed a generation interconnection agreement, or if no interconnection agreement is required, when ERCOT receives a </w:delText>
        </w:r>
        <w:r w:rsidRPr="007A3904" w:rsidDel="002710B6">
          <w:delText>letter from the Municipally Owned Utility (MOU) or Electric Cooperative (EC) indicating an intention to interconnect a new All-Inclusive Generation Resource to the MOU’s or EC’s transmission facilities</w:delText>
        </w:r>
        <w:r w:rsidRPr="00397525" w:rsidDel="002710B6">
          <w:delText>.</w:delText>
        </w:r>
      </w:del>
      <w:ins w:id="70" w:author="PLWG" w:date="2016-10-24T15:40:00Z">
        <w:del w:id="71" w:author="PLWG" w:date="2016-11-15T10:44:00Z">
          <w:r w:rsidDel="00A557F4">
            <w:delText xml:space="preserve"> </w:delText>
          </w:r>
        </w:del>
      </w:ins>
    </w:p>
    <w:p w14:paraId="76A22C35" w14:textId="77777777" w:rsidR="00BE5031" w:rsidRDefault="00BE5031" w:rsidP="00BE5031">
      <w:pPr>
        <w:pStyle w:val="BodyTextNumbered"/>
      </w:pPr>
      <w:r>
        <w:t>(</w:t>
      </w:r>
      <w:del w:id="72" w:author="PLWG">
        <w:r w:rsidDel="002710B6">
          <w:delText>6</w:delText>
        </w:r>
      </w:del>
      <w:ins w:id="73" w:author="PLWG">
        <w:r>
          <w:rPr>
            <w:lang w:val="en-US"/>
          </w:rPr>
          <w:t>5</w:t>
        </w:r>
      </w:ins>
      <w:r>
        <w:t>)</w:t>
      </w:r>
      <w:r>
        <w:tab/>
        <w:t>Upon the expiration of the Protected Information status of any data specified in Section 1.3.1.1, which does not have specific posting requirements, that data must be made available to the extent required under Section 12, Market Information System.</w:t>
      </w:r>
    </w:p>
    <w:p w14:paraId="4686F254" w14:textId="77777777" w:rsidR="00BE5031" w:rsidRDefault="00BE5031" w:rsidP="00BE5031">
      <w:pPr>
        <w:pStyle w:val="BodyTextNumbered"/>
      </w:pPr>
      <w:r>
        <w:t>(</w:t>
      </w:r>
      <w:del w:id="74" w:author="PLWG">
        <w:r w:rsidDel="002710B6">
          <w:delText>7</w:delText>
        </w:r>
      </w:del>
      <w:ins w:id="75" w:author="PLWG">
        <w:r>
          <w:rPr>
            <w:lang w:val="en-US"/>
          </w:rPr>
          <w:t>6</w:t>
        </w:r>
      </w:ins>
      <w:r>
        <w:t>)</w:t>
      </w:r>
      <w: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420B4AC5" w14:textId="77777777" w:rsidR="00BE5031" w:rsidRPr="00C66074" w:rsidRDefault="00BE5031" w:rsidP="00BE5031">
      <w:pPr>
        <w:pStyle w:val="H3"/>
      </w:pPr>
      <w:bookmarkStart w:id="76" w:name="_Toc204048545"/>
      <w:bookmarkStart w:id="77" w:name="_Toc400526145"/>
      <w:bookmarkStart w:id="78" w:name="_Toc405534463"/>
      <w:bookmarkStart w:id="79" w:name="_Toc406570476"/>
      <w:bookmarkStart w:id="80" w:name="_Toc410910628"/>
      <w:bookmarkStart w:id="81" w:name="_Toc411841056"/>
      <w:bookmarkStart w:id="82" w:name="_Toc422147018"/>
      <w:bookmarkStart w:id="83" w:name="_Toc433020614"/>
      <w:bookmarkStart w:id="84" w:name="_Toc437262055"/>
      <w:bookmarkStart w:id="85" w:name="_Toc452966977"/>
      <w:r w:rsidRPr="00C66074">
        <w:t>3.10.1</w:t>
      </w:r>
      <w:r w:rsidRPr="00C66074">
        <w:tab/>
        <w:t>Time Line for Network Operations Model Changes</w:t>
      </w:r>
      <w:bookmarkEnd w:id="76"/>
      <w:bookmarkEnd w:id="77"/>
      <w:bookmarkEnd w:id="78"/>
      <w:bookmarkEnd w:id="79"/>
      <w:bookmarkEnd w:id="80"/>
      <w:bookmarkEnd w:id="81"/>
      <w:bookmarkEnd w:id="82"/>
      <w:bookmarkEnd w:id="83"/>
      <w:bookmarkEnd w:id="84"/>
      <w:bookmarkEnd w:id="85"/>
    </w:p>
    <w:p w14:paraId="464041A1" w14:textId="77777777" w:rsidR="00BE5031" w:rsidRDefault="00BE5031" w:rsidP="00BE5031">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2A22A411" w14:textId="26FA36F4" w:rsidR="00BE5031" w:rsidRDefault="00BE5031" w:rsidP="00BE5031">
      <w:pPr>
        <w:ind w:left="720" w:hanging="720"/>
        <w:rPr>
          <w:iCs/>
          <w:szCs w:val="20"/>
        </w:rPr>
      </w:pPr>
      <w:r>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w:t>
      </w:r>
      <w:ins w:id="86" w:author="ERCOT 012317" w:date="2017-01-23T09:34:00Z">
        <w:r w:rsidR="002067AE">
          <w:t xml:space="preserve">  If a Resource Entity is required to follow the generation interconnection process</w:t>
        </w:r>
      </w:ins>
      <w:ins w:id="87" w:author="ERCOT 012317" w:date="2017-01-23T15:35:00Z">
        <w:r w:rsidR="0039194F">
          <w:t xml:space="preserve"> for a new </w:t>
        </w:r>
      </w:ins>
      <w:ins w:id="88" w:author="ERCOT 012317" w:date="2017-01-23T15:56:00Z">
        <w:r w:rsidR="00BE2FC1">
          <w:t xml:space="preserve">All-Inclusive Generation </w:t>
        </w:r>
      </w:ins>
      <w:ins w:id="89" w:author="ERCOT 012317" w:date="2017-01-23T15:35:00Z">
        <w:r w:rsidR="0039194F">
          <w:t>Resource</w:t>
        </w:r>
      </w:ins>
      <w:ins w:id="90" w:author="ERCOT 012317" w:date="2017-01-23T09:34:00Z">
        <w:r w:rsidR="002067AE">
          <w:t xml:space="preserve"> as described in Planning Guide Section 5,</w:t>
        </w:r>
      </w:ins>
      <w:ins w:id="91" w:author="ERCOT 012317" w:date="2017-01-23T09:46:00Z">
        <w:r w:rsidR="00B65BA2">
          <w:t xml:space="preserve"> Generation Resource Interconnection or Change Request,</w:t>
        </w:r>
      </w:ins>
      <w:ins w:id="92" w:author="ERCOT 012317" w:date="2017-01-23T09:34:00Z">
        <w:r w:rsidR="002067AE">
          <w:t xml:space="preserve"> it</w:t>
        </w:r>
      </w:ins>
      <w:r>
        <w:t xml:space="preserve"> </w:t>
      </w:r>
      <w:del w:id="93" w:author="ERCOT 012317" w:date="2017-01-23T09:35:00Z">
        <w:r w:rsidDel="002067AE">
          <w:delText xml:space="preserve"> </w:delText>
        </w:r>
      </w:del>
      <w:ins w:id="94" w:author="PLWG">
        <w:del w:id="95" w:author="ERCOT 012317" w:date="2017-01-23T09:35:00Z">
          <w:r w:rsidDel="002067AE">
            <w:rPr>
              <w:iCs/>
              <w:szCs w:val="20"/>
            </w:rPr>
            <w:delText>Resource Entiti</w:delText>
          </w:r>
        </w:del>
        <w:del w:id="96" w:author="ERCOT 012317" w:date="2017-01-23T09:45:00Z">
          <w:r w:rsidDel="00B65BA2">
            <w:rPr>
              <w:iCs/>
              <w:szCs w:val="20"/>
            </w:rPr>
            <w:delText>es</w:delText>
          </w:r>
        </w:del>
        <w:del w:id="97" w:author="ERCOT 012317" w:date="2017-01-23T09:46:00Z">
          <w:r w:rsidDel="00B65BA2">
            <w:rPr>
              <w:iCs/>
              <w:szCs w:val="20"/>
            </w:rPr>
            <w:delText xml:space="preserve"> </w:delText>
          </w:r>
        </w:del>
        <w:r>
          <w:rPr>
            <w:iCs/>
            <w:szCs w:val="20"/>
          </w:rPr>
          <w:t xml:space="preserve">must meet the </w:t>
        </w:r>
        <w:r w:rsidRPr="00FB5F5F">
          <w:t>conditions of Planning Guide Section 6.9</w:t>
        </w:r>
      </w:ins>
      <w:ins w:id="98" w:author="PLWG" w:date="2016-11-15T11:03:00Z">
        <w:r>
          <w:t xml:space="preserve">, Addition of Proposed </w:t>
        </w:r>
      </w:ins>
      <w:ins w:id="99" w:author="PLWG" w:date="2016-11-15T11:09:00Z">
        <w:r>
          <w:t xml:space="preserve">All-Inclusive </w:t>
        </w:r>
      </w:ins>
      <w:ins w:id="100" w:author="PLWG" w:date="2016-11-15T11:03:00Z">
        <w:r>
          <w:t>Generation Resources to the Planning Models</w:t>
        </w:r>
      </w:ins>
      <w:ins w:id="101" w:author="PLWG" w:date="2016-11-15T11:04:00Z">
        <w:r>
          <w:t>,</w:t>
        </w:r>
      </w:ins>
      <w:ins w:id="102" w:author="PLWG">
        <w:r w:rsidRPr="00FB5F5F">
          <w:t xml:space="preserve"> for inclusion in the planning models</w:t>
        </w:r>
        <w:r w:rsidRPr="00726471">
          <w:rPr>
            <w:iCs/>
            <w:szCs w:val="20"/>
          </w:rPr>
          <w:t xml:space="preserve"> </w:t>
        </w:r>
        <w:r w:rsidRPr="003D3F09">
          <w:rPr>
            <w:iCs/>
            <w:szCs w:val="20"/>
          </w:rPr>
          <w:t xml:space="preserve">before </w:t>
        </w:r>
      </w:ins>
      <w:ins w:id="103" w:author="ERCOT 012317" w:date="2017-01-23T15:36:00Z">
        <w:r w:rsidR="0039194F">
          <w:rPr>
            <w:iCs/>
            <w:szCs w:val="20"/>
          </w:rPr>
          <w:t>submitting</w:t>
        </w:r>
      </w:ins>
      <w:ins w:id="104" w:author="ERCOT 012317" w:date="2017-01-23T09:42:00Z">
        <w:r w:rsidR="00B65BA2">
          <w:rPr>
            <w:iCs/>
            <w:szCs w:val="20"/>
          </w:rPr>
          <w:t xml:space="preserve"> a change to the Network Operations Model to </w:t>
        </w:r>
      </w:ins>
      <w:ins w:id="105" w:author="ERCOT 012317" w:date="2017-01-23T09:43:00Z">
        <w:r w:rsidR="00B65BA2">
          <w:rPr>
            <w:iCs/>
            <w:szCs w:val="20"/>
          </w:rPr>
          <w:t>reflect</w:t>
        </w:r>
      </w:ins>
      <w:ins w:id="106" w:author="ERCOT 012317" w:date="2017-01-23T09:42:00Z">
        <w:r w:rsidR="00B65BA2">
          <w:rPr>
            <w:iCs/>
            <w:szCs w:val="20"/>
          </w:rPr>
          <w:t xml:space="preserve"> </w:t>
        </w:r>
      </w:ins>
      <w:ins w:id="107" w:author="ERCOT 012317" w:date="2017-01-23T15:57:00Z">
        <w:r w:rsidR="00BE2FC1">
          <w:rPr>
            <w:iCs/>
            <w:szCs w:val="20"/>
          </w:rPr>
          <w:t>the</w:t>
        </w:r>
      </w:ins>
      <w:ins w:id="108" w:author="ERCOT 012317" w:date="2017-01-23T09:43:00Z">
        <w:r w:rsidR="00B65BA2">
          <w:rPr>
            <w:iCs/>
            <w:szCs w:val="20"/>
          </w:rPr>
          <w:t xml:space="preserve"> new All-Inclusive Generation Resource</w:t>
        </w:r>
      </w:ins>
      <w:ins w:id="109" w:author="ERCOT 012317" w:date="2017-01-23T15:39:00Z">
        <w:r w:rsidR="0039194F">
          <w:rPr>
            <w:iCs/>
            <w:szCs w:val="20"/>
          </w:rPr>
          <w:t>.</w:t>
        </w:r>
      </w:ins>
      <w:ins w:id="110" w:author="ERCOT 012317" w:date="2017-01-23T09:43:00Z">
        <w:r w:rsidR="00B65BA2">
          <w:rPr>
            <w:iCs/>
            <w:szCs w:val="20"/>
          </w:rPr>
          <w:t xml:space="preserve"> </w:t>
        </w:r>
      </w:ins>
      <w:ins w:id="111" w:author="PLWG">
        <w:del w:id="112" w:author="ERCOT 012317" w:date="2017-01-23T09:43:00Z">
          <w:r w:rsidRPr="003D3F09" w:rsidDel="00B65BA2">
            <w:rPr>
              <w:iCs/>
              <w:szCs w:val="20"/>
            </w:rPr>
            <w:delText>subm</w:delText>
          </w:r>
          <w:r w:rsidDel="00B65BA2">
            <w:rPr>
              <w:iCs/>
              <w:szCs w:val="20"/>
            </w:rPr>
            <w:delText xml:space="preserve">itting data to add a new, </w:delText>
          </w:r>
        </w:del>
        <w:del w:id="113" w:author="ERCOT 012317" w:date="2017-01-23T15:37:00Z">
          <w:r w:rsidDel="0039194F">
            <w:rPr>
              <w:iCs/>
              <w:szCs w:val="20"/>
            </w:rPr>
            <w:delText xml:space="preserve">or increase the </w:delText>
          </w:r>
        </w:del>
        <w:del w:id="114" w:author="ERCOT 012317" w:date="2017-01-23T15:39:00Z">
          <w:r w:rsidDel="0039194F">
            <w:rPr>
              <w:iCs/>
              <w:szCs w:val="20"/>
            </w:rPr>
            <w:delText>capacity of</w:delText>
          </w:r>
        </w:del>
        <w:del w:id="115" w:author="ERCOT 012317" w:date="2017-01-23T09:43:00Z">
          <w:r w:rsidDel="00B65BA2">
            <w:rPr>
              <w:iCs/>
              <w:szCs w:val="20"/>
            </w:rPr>
            <w:delText>,</w:delText>
          </w:r>
        </w:del>
        <w:r>
          <w:rPr>
            <w:iCs/>
            <w:szCs w:val="20"/>
          </w:rPr>
          <w:t xml:space="preserve"> </w:t>
        </w:r>
        <w:del w:id="116" w:author="ERCOT 012317" w:date="2017-01-23T15:39:00Z">
          <w:r w:rsidDel="0039194F">
            <w:rPr>
              <w:iCs/>
              <w:szCs w:val="20"/>
            </w:rPr>
            <w:delText>an All-Inclusive Generation Resource</w:delText>
          </w:r>
        </w:del>
        <w:del w:id="117" w:author="ERCOT 012317" w:date="2017-01-23T09:44:00Z">
          <w:r w:rsidDel="00B65BA2">
            <w:rPr>
              <w:iCs/>
              <w:szCs w:val="20"/>
            </w:rPr>
            <w:delText xml:space="preserve"> to the Network Operations Model.  </w:delText>
          </w:r>
        </w:del>
      </w:ins>
    </w:p>
    <w:p w14:paraId="0DFCED35" w14:textId="77777777" w:rsidR="00BE5031" w:rsidRDefault="00BE5031" w:rsidP="00BE5031">
      <w:pPr>
        <w:ind w:left="720" w:hanging="720"/>
        <w:rPr>
          <w:iCs/>
          <w:szCs w:val="20"/>
        </w:rPr>
      </w:pPr>
    </w:p>
    <w:p w14:paraId="3B24B33E" w14:textId="77777777" w:rsidR="00BE5031" w:rsidRDefault="00BE5031" w:rsidP="00BE503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E5031" w:rsidRPr="00846A5C" w14:paraId="257ECF55" w14:textId="77777777" w:rsidTr="00B510D6">
        <w:trPr>
          <w:tblHeader/>
        </w:trPr>
        <w:tc>
          <w:tcPr>
            <w:tcW w:w="1035" w:type="pct"/>
          </w:tcPr>
          <w:p w14:paraId="09FD12B7" w14:textId="77777777" w:rsidR="00BE5031" w:rsidRPr="00846A5C" w:rsidRDefault="00BE5031" w:rsidP="00B510D6">
            <w:pPr>
              <w:pStyle w:val="TableHead"/>
            </w:pPr>
            <w:r w:rsidRPr="00846A5C">
              <w:lastRenderedPageBreak/>
              <w:t xml:space="preserve">Deadline to Submit Information to ERCOT </w:t>
            </w:r>
          </w:p>
          <w:p w14:paraId="4CC3AB01" w14:textId="77777777" w:rsidR="00BE5031" w:rsidRPr="00846A5C" w:rsidRDefault="00BE5031" w:rsidP="00B510D6">
            <w:pPr>
              <w:pStyle w:val="TableHead"/>
            </w:pPr>
            <w:r w:rsidRPr="00846A5C">
              <w:t>Note 1</w:t>
            </w:r>
          </w:p>
        </w:tc>
        <w:tc>
          <w:tcPr>
            <w:tcW w:w="991" w:type="pct"/>
          </w:tcPr>
          <w:p w14:paraId="09842BDE" w14:textId="77777777" w:rsidR="00BE5031" w:rsidRPr="00846A5C" w:rsidRDefault="00BE5031" w:rsidP="00B510D6">
            <w:pPr>
              <w:pStyle w:val="TableHead"/>
            </w:pPr>
            <w:r w:rsidRPr="00846A5C">
              <w:t xml:space="preserve">Model Complete and Available for Test </w:t>
            </w:r>
          </w:p>
          <w:p w14:paraId="2E93A9B5" w14:textId="77777777" w:rsidR="00BE5031" w:rsidRPr="00846A5C" w:rsidRDefault="00BE5031" w:rsidP="00B510D6">
            <w:pPr>
              <w:pStyle w:val="TableHead"/>
            </w:pPr>
            <w:r w:rsidRPr="00846A5C">
              <w:t>Note 2</w:t>
            </w:r>
          </w:p>
        </w:tc>
        <w:tc>
          <w:tcPr>
            <w:tcW w:w="991" w:type="pct"/>
          </w:tcPr>
          <w:p w14:paraId="71E25839" w14:textId="77777777" w:rsidR="00BE5031" w:rsidRPr="00846A5C" w:rsidRDefault="00BE5031" w:rsidP="00B510D6">
            <w:pPr>
              <w:pStyle w:val="TableHead"/>
            </w:pPr>
            <w:r w:rsidRPr="00846A5C">
              <w:t>Updated Network Operations Model Testing Complete</w:t>
            </w:r>
          </w:p>
          <w:p w14:paraId="135F69E3" w14:textId="77777777" w:rsidR="00BE5031" w:rsidRPr="00846A5C" w:rsidRDefault="00BE5031" w:rsidP="00B510D6">
            <w:pPr>
              <w:pStyle w:val="TableHead"/>
            </w:pPr>
            <w:r w:rsidRPr="00846A5C">
              <w:t>Note 3</w:t>
            </w:r>
          </w:p>
          <w:p w14:paraId="4E6DE196" w14:textId="77777777" w:rsidR="00BE5031" w:rsidRPr="00846A5C" w:rsidRDefault="00BE5031" w:rsidP="00B510D6">
            <w:pPr>
              <w:pStyle w:val="TableHead"/>
            </w:pPr>
            <w:r>
              <w:t>Paragraph (5</w:t>
            </w:r>
            <w:r w:rsidRPr="00846A5C">
              <w:t>)</w:t>
            </w:r>
          </w:p>
        </w:tc>
        <w:tc>
          <w:tcPr>
            <w:tcW w:w="991" w:type="pct"/>
          </w:tcPr>
          <w:p w14:paraId="68741334" w14:textId="77777777" w:rsidR="00BE5031" w:rsidRPr="00846A5C" w:rsidRDefault="00BE5031" w:rsidP="00B510D6">
            <w:pPr>
              <w:pStyle w:val="TableHead"/>
            </w:pPr>
            <w:r w:rsidRPr="00846A5C">
              <w:t>Update Network Operations Model Production Environment</w:t>
            </w:r>
          </w:p>
        </w:tc>
        <w:tc>
          <w:tcPr>
            <w:tcW w:w="991" w:type="pct"/>
          </w:tcPr>
          <w:p w14:paraId="48119851" w14:textId="77777777" w:rsidR="00BE5031" w:rsidRPr="00846A5C" w:rsidRDefault="00BE5031" w:rsidP="00B510D6">
            <w:pPr>
              <w:pStyle w:val="TableHead"/>
            </w:pPr>
            <w:r w:rsidRPr="00846A5C">
              <w:t xml:space="preserve">Target Physical Equipment included in Production Model </w:t>
            </w:r>
          </w:p>
          <w:p w14:paraId="660D40E0" w14:textId="77777777" w:rsidR="00BE5031" w:rsidRPr="00846A5C" w:rsidRDefault="00BE5031" w:rsidP="00B510D6">
            <w:pPr>
              <w:pStyle w:val="TableHead"/>
            </w:pPr>
            <w:r w:rsidRPr="00846A5C">
              <w:t>Note 4</w:t>
            </w:r>
          </w:p>
        </w:tc>
      </w:tr>
      <w:tr w:rsidR="00BE5031" w:rsidRPr="00846A5C" w14:paraId="44F61AF0" w14:textId="77777777" w:rsidTr="00B510D6">
        <w:tc>
          <w:tcPr>
            <w:tcW w:w="1035" w:type="pct"/>
          </w:tcPr>
          <w:p w14:paraId="0CE4B052" w14:textId="77777777" w:rsidR="00BE5031" w:rsidRPr="00846A5C" w:rsidRDefault="00BE5031" w:rsidP="00B510D6">
            <w:pPr>
              <w:pStyle w:val="TableBody"/>
            </w:pPr>
            <w:r w:rsidRPr="00846A5C">
              <w:t>Jan 1</w:t>
            </w:r>
          </w:p>
        </w:tc>
        <w:tc>
          <w:tcPr>
            <w:tcW w:w="991" w:type="pct"/>
          </w:tcPr>
          <w:p w14:paraId="3C4CF55C" w14:textId="77777777" w:rsidR="00BE5031" w:rsidRPr="00846A5C" w:rsidRDefault="00BE5031" w:rsidP="00B510D6">
            <w:pPr>
              <w:pStyle w:val="TableBody"/>
            </w:pPr>
            <w:r w:rsidRPr="00846A5C">
              <w:t>Feb 15</w:t>
            </w:r>
          </w:p>
        </w:tc>
        <w:tc>
          <w:tcPr>
            <w:tcW w:w="991" w:type="pct"/>
          </w:tcPr>
          <w:p w14:paraId="6F6D8D68" w14:textId="77777777" w:rsidR="00BE5031" w:rsidRPr="00846A5C" w:rsidRDefault="00BE5031" w:rsidP="00B510D6">
            <w:pPr>
              <w:pStyle w:val="TableBody"/>
            </w:pPr>
            <w:r w:rsidRPr="00846A5C">
              <w:t>March 15</w:t>
            </w:r>
          </w:p>
        </w:tc>
        <w:tc>
          <w:tcPr>
            <w:tcW w:w="991" w:type="pct"/>
          </w:tcPr>
          <w:p w14:paraId="58D6B774" w14:textId="77777777" w:rsidR="00BE5031" w:rsidRPr="00846A5C" w:rsidRDefault="00BE5031" w:rsidP="00B510D6">
            <w:pPr>
              <w:pStyle w:val="TableBody"/>
            </w:pPr>
            <w:r w:rsidRPr="00846A5C">
              <w:t>April 1</w:t>
            </w:r>
          </w:p>
        </w:tc>
        <w:tc>
          <w:tcPr>
            <w:tcW w:w="991" w:type="pct"/>
          </w:tcPr>
          <w:p w14:paraId="4048D3E7" w14:textId="77777777" w:rsidR="00BE5031" w:rsidRPr="00846A5C" w:rsidRDefault="00BE5031" w:rsidP="00B510D6">
            <w:pPr>
              <w:pStyle w:val="TableBody"/>
            </w:pPr>
            <w:r w:rsidRPr="00846A5C">
              <w:t>Month of April</w:t>
            </w:r>
          </w:p>
        </w:tc>
      </w:tr>
      <w:tr w:rsidR="00BE5031" w:rsidRPr="00846A5C" w14:paraId="5CC7CB34" w14:textId="77777777" w:rsidTr="00B510D6">
        <w:tc>
          <w:tcPr>
            <w:tcW w:w="1035" w:type="pct"/>
          </w:tcPr>
          <w:p w14:paraId="307430BF" w14:textId="77777777" w:rsidR="00BE5031" w:rsidRPr="00846A5C" w:rsidRDefault="00BE5031" w:rsidP="00B510D6">
            <w:pPr>
              <w:pStyle w:val="TableBody"/>
            </w:pPr>
            <w:r w:rsidRPr="00846A5C">
              <w:t>Feb 1</w:t>
            </w:r>
          </w:p>
        </w:tc>
        <w:tc>
          <w:tcPr>
            <w:tcW w:w="991" w:type="pct"/>
          </w:tcPr>
          <w:p w14:paraId="747ED4C4" w14:textId="77777777" w:rsidR="00BE5031" w:rsidRPr="00846A5C" w:rsidRDefault="00BE5031" w:rsidP="00B510D6">
            <w:pPr>
              <w:pStyle w:val="TableBody"/>
            </w:pPr>
            <w:r w:rsidRPr="00846A5C">
              <w:t>March 15</w:t>
            </w:r>
          </w:p>
        </w:tc>
        <w:tc>
          <w:tcPr>
            <w:tcW w:w="991" w:type="pct"/>
          </w:tcPr>
          <w:p w14:paraId="40B56B0C" w14:textId="77777777" w:rsidR="00BE5031" w:rsidRPr="00846A5C" w:rsidRDefault="00BE5031" w:rsidP="00B510D6">
            <w:pPr>
              <w:pStyle w:val="TableBody"/>
            </w:pPr>
            <w:r w:rsidRPr="00846A5C">
              <w:t>April 15</w:t>
            </w:r>
          </w:p>
        </w:tc>
        <w:tc>
          <w:tcPr>
            <w:tcW w:w="991" w:type="pct"/>
          </w:tcPr>
          <w:p w14:paraId="0AD89157" w14:textId="77777777" w:rsidR="00BE5031" w:rsidRPr="00846A5C" w:rsidRDefault="00BE5031" w:rsidP="00B510D6">
            <w:pPr>
              <w:pStyle w:val="TableBody"/>
            </w:pPr>
            <w:r w:rsidRPr="00846A5C">
              <w:t>May 1</w:t>
            </w:r>
          </w:p>
        </w:tc>
        <w:tc>
          <w:tcPr>
            <w:tcW w:w="991" w:type="pct"/>
          </w:tcPr>
          <w:p w14:paraId="314C7240" w14:textId="77777777" w:rsidR="00BE5031" w:rsidRPr="00846A5C" w:rsidRDefault="00BE5031" w:rsidP="00B510D6">
            <w:pPr>
              <w:pStyle w:val="TableBody"/>
            </w:pPr>
            <w:r w:rsidRPr="00846A5C">
              <w:t>Month of May</w:t>
            </w:r>
          </w:p>
        </w:tc>
      </w:tr>
      <w:tr w:rsidR="00BE5031" w:rsidRPr="00846A5C" w14:paraId="5A6A4CF3" w14:textId="77777777" w:rsidTr="00B510D6">
        <w:tc>
          <w:tcPr>
            <w:tcW w:w="1035" w:type="pct"/>
          </w:tcPr>
          <w:p w14:paraId="77CB6E71" w14:textId="77777777" w:rsidR="00BE5031" w:rsidRPr="00846A5C" w:rsidRDefault="00BE5031" w:rsidP="00B510D6">
            <w:pPr>
              <w:pStyle w:val="TableBody"/>
            </w:pPr>
            <w:r w:rsidRPr="00846A5C">
              <w:t>March 1</w:t>
            </w:r>
          </w:p>
        </w:tc>
        <w:tc>
          <w:tcPr>
            <w:tcW w:w="991" w:type="pct"/>
          </w:tcPr>
          <w:p w14:paraId="5258DC1C" w14:textId="77777777" w:rsidR="00BE5031" w:rsidRPr="00846A5C" w:rsidRDefault="00BE5031" w:rsidP="00B510D6">
            <w:pPr>
              <w:pStyle w:val="TableBody"/>
            </w:pPr>
            <w:r w:rsidRPr="00846A5C">
              <w:t>April 15</w:t>
            </w:r>
          </w:p>
        </w:tc>
        <w:tc>
          <w:tcPr>
            <w:tcW w:w="991" w:type="pct"/>
          </w:tcPr>
          <w:p w14:paraId="36011024" w14:textId="77777777" w:rsidR="00BE5031" w:rsidRPr="00846A5C" w:rsidRDefault="00BE5031" w:rsidP="00B510D6">
            <w:pPr>
              <w:pStyle w:val="TableBody"/>
            </w:pPr>
            <w:r w:rsidRPr="00846A5C">
              <w:t>May 15</w:t>
            </w:r>
          </w:p>
        </w:tc>
        <w:tc>
          <w:tcPr>
            <w:tcW w:w="991" w:type="pct"/>
          </w:tcPr>
          <w:p w14:paraId="61D4F31E" w14:textId="77777777" w:rsidR="00BE5031" w:rsidRPr="00846A5C" w:rsidRDefault="00BE5031" w:rsidP="00B510D6">
            <w:pPr>
              <w:pStyle w:val="TableBody"/>
            </w:pPr>
            <w:r w:rsidRPr="00846A5C">
              <w:t>June 1</w:t>
            </w:r>
          </w:p>
        </w:tc>
        <w:tc>
          <w:tcPr>
            <w:tcW w:w="991" w:type="pct"/>
          </w:tcPr>
          <w:p w14:paraId="417FAF06" w14:textId="77777777" w:rsidR="00BE5031" w:rsidRPr="00846A5C" w:rsidRDefault="00BE5031" w:rsidP="00B510D6">
            <w:pPr>
              <w:pStyle w:val="TableBody"/>
            </w:pPr>
            <w:r w:rsidRPr="00846A5C">
              <w:t>Month</w:t>
            </w:r>
            <w:r>
              <w:t xml:space="preserve"> </w:t>
            </w:r>
            <w:r w:rsidRPr="00846A5C">
              <w:t>of June</w:t>
            </w:r>
          </w:p>
        </w:tc>
      </w:tr>
      <w:tr w:rsidR="00BE5031" w:rsidRPr="00846A5C" w14:paraId="7DF7D143" w14:textId="77777777" w:rsidTr="00B510D6">
        <w:tc>
          <w:tcPr>
            <w:tcW w:w="1035" w:type="pct"/>
          </w:tcPr>
          <w:p w14:paraId="3B16E2F7" w14:textId="77777777" w:rsidR="00BE5031" w:rsidRPr="00846A5C" w:rsidRDefault="00BE5031" w:rsidP="00B510D6">
            <w:pPr>
              <w:pStyle w:val="TableBody"/>
            </w:pPr>
            <w:r>
              <w:t>April 1</w:t>
            </w:r>
          </w:p>
        </w:tc>
        <w:tc>
          <w:tcPr>
            <w:tcW w:w="991" w:type="pct"/>
          </w:tcPr>
          <w:p w14:paraId="780DEBA7" w14:textId="77777777" w:rsidR="00BE5031" w:rsidRPr="00846A5C" w:rsidRDefault="00BE5031" w:rsidP="00B510D6">
            <w:pPr>
              <w:pStyle w:val="TableBody"/>
            </w:pPr>
            <w:r>
              <w:t>May 15</w:t>
            </w:r>
          </w:p>
        </w:tc>
        <w:tc>
          <w:tcPr>
            <w:tcW w:w="991" w:type="pct"/>
          </w:tcPr>
          <w:p w14:paraId="49166246" w14:textId="77777777" w:rsidR="00BE5031" w:rsidRPr="00846A5C" w:rsidRDefault="00BE5031" w:rsidP="00B510D6">
            <w:pPr>
              <w:pStyle w:val="TableBody"/>
            </w:pPr>
            <w:r>
              <w:t>June 15</w:t>
            </w:r>
          </w:p>
        </w:tc>
        <w:tc>
          <w:tcPr>
            <w:tcW w:w="991" w:type="pct"/>
          </w:tcPr>
          <w:p w14:paraId="7AC4F3F6" w14:textId="77777777" w:rsidR="00BE5031" w:rsidRPr="00846A5C" w:rsidRDefault="00BE5031" w:rsidP="00B510D6">
            <w:pPr>
              <w:pStyle w:val="TableBody"/>
            </w:pPr>
            <w:r>
              <w:t>July 1</w:t>
            </w:r>
          </w:p>
        </w:tc>
        <w:tc>
          <w:tcPr>
            <w:tcW w:w="991" w:type="pct"/>
          </w:tcPr>
          <w:p w14:paraId="70D03114" w14:textId="77777777" w:rsidR="00BE5031" w:rsidRPr="00846A5C" w:rsidRDefault="00BE5031" w:rsidP="00B510D6">
            <w:pPr>
              <w:pStyle w:val="TableBody"/>
            </w:pPr>
            <w:r>
              <w:t>Month of July</w:t>
            </w:r>
          </w:p>
        </w:tc>
      </w:tr>
      <w:tr w:rsidR="00BE5031" w:rsidRPr="00846A5C" w14:paraId="3DB6A420" w14:textId="77777777" w:rsidTr="00B510D6">
        <w:tc>
          <w:tcPr>
            <w:tcW w:w="1035" w:type="pct"/>
          </w:tcPr>
          <w:p w14:paraId="2723E111" w14:textId="77777777" w:rsidR="00BE5031" w:rsidRPr="00846A5C" w:rsidRDefault="00BE5031" w:rsidP="00B510D6">
            <w:pPr>
              <w:pStyle w:val="TableBody"/>
            </w:pPr>
            <w:r>
              <w:t>May 1</w:t>
            </w:r>
          </w:p>
        </w:tc>
        <w:tc>
          <w:tcPr>
            <w:tcW w:w="991" w:type="pct"/>
          </w:tcPr>
          <w:p w14:paraId="267E080B" w14:textId="77777777" w:rsidR="00BE5031" w:rsidRPr="00846A5C" w:rsidRDefault="00BE5031" w:rsidP="00B510D6">
            <w:pPr>
              <w:pStyle w:val="TableBody"/>
            </w:pPr>
            <w:r>
              <w:t>June 15</w:t>
            </w:r>
          </w:p>
        </w:tc>
        <w:tc>
          <w:tcPr>
            <w:tcW w:w="991" w:type="pct"/>
          </w:tcPr>
          <w:p w14:paraId="4C0750AF" w14:textId="77777777" w:rsidR="00BE5031" w:rsidRPr="00846A5C" w:rsidRDefault="00BE5031" w:rsidP="00B510D6">
            <w:pPr>
              <w:pStyle w:val="TableBody"/>
            </w:pPr>
            <w:r>
              <w:t>July 15</w:t>
            </w:r>
          </w:p>
        </w:tc>
        <w:tc>
          <w:tcPr>
            <w:tcW w:w="991" w:type="pct"/>
          </w:tcPr>
          <w:p w14:paraId="4FAF1660" w14:textId="77777777" w:rsidR="00BE5031" w:rsidRPr="00846A5C" w:rsidRDefault="00BE5031" w:rsidP="00B510D6">
            <w:pPr>
              <w:pStyle w:val="TableBody"/>
            </w:pPr>
            <w:r>
              <w:t>August 1</w:t>
            </w:r>
          </w:p>
        </w:tc>
        <w:tc>
          <w:tcPr>
            <w:tcW w:w="991" w:type="pct"/>
          </w:tcPr>
          <w:p w14:paraId="0AFA41B0" w14:textId="77777777" w:rsidR="00BE5031" w:rsidRPr="00846A5C" w:rsidRDefault="00BE5031" w:rsidP="00B510D6">
            <w:pPr>
              <w:pStyle w:val="TableBody"/>
            </w:pPr>
            <w:r>
              <w:t>Month of August</w:t>
            </w:r>
          </w:p>
        </w:tc>
      </w:tr>
      <w:tr w:rsidR="00BE5031" w:rsidRPr="00846A5C" w14:paraId="67C7496A" w14:textId="77777777" w:rsidTr="00B510D6">
        <w:tc>
          <w:tcPr>
            <w:tcW w:w="1035" w:type="pct"/>
          </w:tcPr>
          <w:p w14:paraId="22C33964" w14:textId="77777777" w:rsidR="00BE5031" w:rsidRPr="00846A5C" w:rsidRDefault="00BE5031" w:rsidP="00B510D6">
            <w:pPr>
              <w:pStyle w:val="TableBody"/>
            </w:pPr>
            <w:r w:rsidRPr="00846A5C">
              <w:t>June 1</w:t>
            </w:r>
          </w:p>
        </w:tc>
        <w:tc>
          <w:tcPr>
            <w:tcW w:w="991" w:type="pct"/>
          </w:tcPr>
          <w:p w14:paraId="367D7C08" w14:textId="77777777" w:rsidR="00BE5031" w:rsidRPr="00846A5C" w:rsidRDefault="00BE5031" w:rsidP="00B510D6">
            <w:pPr>
              <w:pStyle w:val="TableBody"/>
            </w:pPr>
            <w:r w:rsidRPr="00846A5C">
              <w:t>July 15</w:t>
            </w:r>
          </w:p>
        </w:tc>
        <w:tc>
          <w:tcPr>
            <w:tcW w:w="991" w:type="pct"/>
          </w:tcPr>
          <w:p w14:paraId="070C1C6C" w14:textId="77777777" w:rsidR="00BE5031" w:rsidRPr="00846A5C" w:rsidRDefault="00BE5031" w:rsidP="00B510D6">
            <w:pPr>
              <w:pStyle w:val="TableBody"/>
            </w:pPr>
            <w:r w:rsidRPr="00846A5C">
              <w:t>August 15</w:t>
            </w:r>
          </w:p>
        </w:tc>
        <w:tc>
          <w:tcPr>
            <w:tcW w:w="991" w:type="pct"/>
          </w:tcPr>
          <w:p w14:paraId="76AB02B8" w14:textId="77777777" w:rsidR="00BE5031" w:rsidRPr="00846A5C" w:rsidRDefault="00BE5031" w:rsidP="00B510D6">
            <w:pPr>
              <w:pStyle w:val="TableBody"/>
            </w:pPr>
            <w:r w:rsidRPr="00846A5C">
              <w:t>September 1</w:t>
            </w:r>
          </w:p>
        </w:tc>
        <w:tc>
          <w:tcPr>
            <w:tcW w:w="991" w:type="pct"/>
          </w:tcPr>
          <w:p w14:paraId="1994427C" w14:textId="77777777" w:rsidR="00BE5031" w:rsidRPr="00846A5C" w:rsidRDefault="00BE5031" w:rsidP="00B510D6">
            <w:pPr>
              <w:pStyle w:val="TableBody"/>
            </w:pPr>
            <w:r w:rsidRPr="00846A5C">
              <w:t>Month of September</w:t>
            </w:r>
          </w:p>
        </w:tc>
      </w:tr>
      <w:tr w:rsidR="00BE5031" w:rsidRPr="00846A5C" w14:paraId="4768758B" w14:textId="77777777" w:rsidTr="00B510D6">
        <w:tc>
          <w:tcPr>
            <w:tcW w:w="1035" w:type="pct"/>
          </w:tcPr>
          <w:p w14:paraId="63585474" w14:textId="77777777" w:rsidR="00BE5031" w:rsidRPr="00846A5C" w:rsidRDefault="00BE5031" w:rsidP="00B510D6">
            <w:pPr>
              <w:pStyle w:val="TableBody"/>
            </w:pPr>
            <w:r w:rsidRPr="00846A5C">
              <w:t>July 1</w:t>
            </w:r>
          </w:p>
        </w:tc>
        <w:tc>
          <w:tcPr>
            <w:tcW w:w="991" w:type="pct"/>
          </w:tcPr>
          <w:p w14:paraId="4EACC406" w14:textId="77777777" w:rsidR="00BE5031" w:rsidRPr="00846A5C" w:rsidRDefault="00BE5031" w:rsidP="00B510D6">
            <w:pPr>
              <w:pStyle w:val="TableBody"/>
            </w:pPr>
            <w:r w:rsidRPr="00846A5C">
              <w:t>August 15</w:t>
            </w:r>
          </w:p>
        </w:tc>
        <w:tc>
          <w:tcPr>
            <w:tcW w:w="991" w:type="pct"/>
          </w:tcPr>
          <w:p w14:paraId="54E90ADF" w14:textId="77777777" w:rsidR="00BE5031" w:rsidRPr="00846A5C" w:rsidRDefault="00BE5031" w:rsidP="00B510D6">
            <w:pPr>
              <w:pStyle w:val="TableBody"/>
            </w:pPr>
            <w:r w:rsidRPr="00846A5C">
              <w:t>September 15</w:t>
            </w:r>
          </w:p>
        </w:tc>
        <w:tc>
          <w:tcPr>
            <w:tcW w:w="991" w:type="pct"/>
          </w:tcPr>
          <w:p w14:paraId="0B52EE0C" w14:textId="77777777" w:rsidR="00BE5031" w:rsidRPr="00846A5C" w:rsidRDefault="00BE5031" w:rsidP="00B510D6">
            <w:pPr>
              <w:pStyle w:val="TableBody"/>
            </w:pPr>
            <w:r w:rsidRPr="00846A5C">
              <w:t>October 1</w:t>
            </w:r>
          </w:p>
        </w:tc>
        <w:tc>
          <w:tcPr>
            <w:tcW w:w="991" w:type="pct"/>
          </w:tcPr>
          <w:p w14:paraId="0782FE75" w14:textId="77777777" w:rsidR="00BE5031" w:rsidRPr="00846A5C" w:rsidRDefault="00BE5031" w:rsidP="00B510D6">
            <w:pPr>
              <w:pStyle w:val="TableBody"/>
            </w:pPr>
            <w:r w:rsidRPr="00846A5C">
              <w:t>Month of October</w:t>
            </w:r>
          </w:p>
        </w:tc>
      </w:tr>
      <w:tr w:rsidR="00BE5031" w:rsidRPr="00846A5C" w14:paraId="2722E40D" w14:textId="77777777" w:rsidTr="00B510D6">
        <w:tc>
          <w:tcPr>
            <w:tcW w:w="1035" w:type="pct"/>
          </w:tcPr>
          <w:p w14:paraId="0D722154" w14:textId="77777777" w:rsidR="00BE5031" w:rsidRPr="00846A5C" w:rsidRDefault="00BE5031" w:rsidP="00B510D6">
            <w:pPr>
              <w:pStyle w:val="TableBody"/>
            </w:pPr>
            <w:r w:rsidRPr="00846A5C">
              <w:t>August 1</w:t>
            </w:r>
          </w:p>
        </w:tc>
        <w:tc>
          <w:tcPr>
            <w:tcW w:w="991" w:type="pct"/>
          </w:tcPr>
          <w:p w14:paraId="6E754018" w14:textId="77777777" w:rsidR="00BE5031" w:rsidRPr="00846A5C" w:rsidRDefault="00BE5031" w:rsidP="00B510D6">
            <w:pPr>
              <w:pStyle w:val="TableBody"/>
            </w:pPr>
            <w:r w:rsidRPr="00846A5C">
              <w:t>September 15</w:t>
            </w:r>
          </w:p>
        </w:tc>
        <w:tc>
          <w:tcPr>
            <w:tcW w:w="991" w:type="pct"/>
          </w:tcPr>
          <w:p w14:paraId="2328DBD8" w14:textId="77777777" w:rsidR="00BE5031" w:rsidRPr="00846A5C" w:rsidRDefault="00BE5031" w:rsidP="00B510D6">
            <w:pPr>
              <w:pStyle w:val="TableBody"/>
            </w:pPr>
            <w:r w:rsidRPr="00846A5C">
              <w:t>October 15</w:t>
            </w:r>
          </w:p>
        </w:tc>
        <w:tc>
          <w:tcPr>
            <w:tcW w:w="991" w:type="pct"/>
          </w:tcPr>
          <w:p w14:paraId="7186C282" w14:textId="77777777" w:rsidR="00BE5031" w:rsidRPr="00846A5C" w:rsidRDefault="00BE5031" w:rsidP="00B510D6">
            <w:pPr>
              <w:pStyle w:val="TableBody"/>
            </w:pPr>
            <w:r w:rsidRPr="00846A5C">
              <w:t>November 1</w:t>
            </w:r>
          </w:p>
        </w:tc>
        <w:tc>
          <w:tcPr>
            <w:tcW w:w="991" w:type="pct"/>
          </w:tcPr>
          <w:p w14:paraId="59E0FBA6" w14:textId="77777777" w:rsidR="00BE5031" w:rsidRPr="00846A5C" w:rsidRDefault="00BE5031" w:rsidP="00B510D6">
            <w:pPr>
              <w:pStyle w:val="TableBody"/>
            </w:pPr>
            <w:r w:rsidRPr="00846A5C">
              <w:t>Month of November</w:t>
            </w:r>
          </w:p>
        </w:tc>
      </w:tr>
      <w:tr w:rsidR="00BE5031" w:rsidRPr="00846A5C" w14:paraId="2E751BA1" w14:textId="77777777" w:rsidTr="00B510D6">
        <w:tc>
          <w:tcPr>
            <w:tcW w:w="1035" w:type="pct"/>
          </w:tcPr>
          <w:p w14:paraId="00938AE9" w14:textId="77777777" w:rsidR="00BE5031" w:rsidRPr="00846A5C" w:rsidRDefault="00BE5031" w:rsidP="00B510D6">
            <w:pPr>
              <w:pStyle w:val="TableBody"/>
            </w:pPr>
            <w:r w:rsidRPr="00846A5C">
              <w:t>September 1</w:t>
            </w:r>
          </w:p>
        </w:tc>
        <w:tc>
          <w:tcPr>
            <w:tcW w:w="991" w:type="pct"/>
          </w:tcPr>
          <w:p w14:paraId="3744CB5C" w14:textId="77777777" w:rsidR="00BE5031" w:rsidRPr="00846A5C" w:rsidRDefault="00BE5031" w:rsidP="00B510D6">
            <w:pPr>
              <w:pStyle w:val="TableBody"/>
            </w:pPr>
            <w:r w:rsidRPr="00846A5C">
              <w:t>October 15</w:t>
            </w:r>
          </w:p>
        </w:tc>
        <w:tc>
          <w:tcPr>
            <w:tcW w:w="991" w:type="pct"/>
          </w:tcPr>
          <w:p w14:paraId="653A6389" w14:textId="77777777" w:rsidR="00BE5031" w:rsidRPr="00846A5C" w:rsidRDefault="00BE5031" w:rsidP="00B510D6">
            <w:pPr>
              <w:pStyle w:val="TableBody"/>
            </w:pPr>
            <w:r w:rsidRPr="00846A5C">
              <w:t>November 15</w:t>
            </w:r>
          </w:p>
        </w:tc>
        <w:tc>
          <w:tcPr>
            <w:tcW w:w="991" w:type="pct"/>
          </w:tcPr>
          <w:p w14:paraId="0C095F48" w14:textId="77777777" w:rsidR="00BE5031" w:rsidRPr="00846A5C" w:rsidRDefault="00BE5031" w:rsidP="00B510D6">
            <w:pPr>
              <w:pStyle w:val="TableBody"/>
            </w:pPr>
            <w:r w:rsidRPr="00846A5C">
              <w:t>December 1</w:t>
            </w:r>
          </w:p>
        </w:tc>
        <w:tc>
          <w:tcPr>
            <w:tcW w:w="991" w:type="pct"/>
          </w:tcPr>
          <w:p w14:paraId="5E98FED5" w14:textId="77777777" w:rsidR="00BE5031" w:rsidRPr="00846A5C" w:rsidRDefault="00BE5031" w:rsidP="00B510D6">
            <w:pPr>
              <w:pStyle w:val="TableBody"/>
            </w:pPr>
            <w:r w:rsidRPr="00846A5C">
              <w:t>Month of December</w:t>
            </w:r>
          </w:p>
        </w:tc>
      </w:tr>
      <w:tr w:rsidR="00BE5031" w:rsidRPr="00846A5C" w14:paraId="0D37028B" w14:textId="77777777" w:rsidTr="00B510D6">
        <w:tc>
          <w:tcPr>
            <w:tcW w:w="1035" w:type="pct"/>
          </w:tcPr>
          <w:p w14:paraId="5DB1B8B1" w14:textId="77777777" w:rsidR="00BE5031" w:rsidRPr="00846A5C" w:rsidRDefault="00BE5031" w:rsidP="00B510D6">
            <w:pPr>
              <w:pStyle w:val="TableBody"/>
            </w:pPr>
            <w:r w:rsidRPr="00846A5C">
              <w:t>October 1</w:t>
            </w:r>
          </w:p>
        </w:tc>
        <w:tc>
          <w:tcPr>
            <w:tcW w:w="991" w:type="pct"/>
          </w:tcPr>
          <w:p w14:paraId="060749E7" w14:textId="77777777" w:rsidR="00BE5031" w:rsidRPr="00846A5C" w:rsidRDefault="00BE5031" w:rsidP="00B510D6">
            <w:pPr>
              <w:pStyle w:val="TableBody"/>
            </w:pPr>
            <w:r w:rsidRPr="00846A5C">
              <w:t>November 15</w:t>
            </w:r>
          </w:p>
        </w:tc>
        <w:tc>
          <w:tcPr>
            <w:tcW w:w="991" w:type="pct"/>
          </w:tcPr>
          <w:p w14:paraId="60AAD019" w14:textId="77777777" w:rsidR="00BE5031" w:rsidRPr="00846A5C" w:rsidRDefault="00BE5031" w:rsidP="00B510D6">
            <w:pPr>
              <w:pStyle w:val="TableBody"/>
            </w:pPr>
            <w:r w:rsidRPr="00846A5C">
              <w:t>December 15</w:t>
            </w:r>
          </w:p>
        </w:tc>
        <w:tc>
          <w:tcPr>
            <w:tcW w:w="991" w:type="pct"/>
          </w:tcPr>
          <w:p w14:paraId="13FE3D3B" w14:textId="77777777" w:rsidR="00BE5031" w:rsidRPr="00846A5C" w:rsidRDefault="00BE5031" w:rsidP="00B510D6">
            <w:pPr>
              <w:pStyle w:val="TableBody"/>
            </w:pPr>
            <w:r w:rsidRPr="00846A5C">
              <w:t>January 1</w:t>
            </w:r>
          </w:p>
        </w:tc>
        <w:tc>
          <w:tcPr>
            <w:tcW w:w="991" w:type="pct"/>
          </w:tcPr>
          <w:p w14:paraId="1B7FB45D" w14:textId="77777777" w:rsidR="00BE5031" w:rsidRPr="00846A5C" w:rsidRDefault="00BE5031" w:rsidP="00B510D6">
            <w:pPr>
              <w:pStyle w:val="TableBody"/>
            </w:pPr>
            <w:r w:rsidRPr="00846A5C">
              <w:t>Month of January (the next year)</w:t>
            </w:r>
          </w:p>
        </w:tc>
      </w:tr>
      <w:tr w:rsidR="00BE5031" w:rsidRPr="00846A5C" w14:paraId="7A134DF2" w14:textId="77777777" w:rsidTr="00B510D6">
        <w:tc>
          <w:tcPr>
            <w:tcW w:w="1035" w:type="pct"/>
          </w:tcPr>
          <w:p w14:paraId="12694F2A" w14:textId="77777777" w:rsidR="00BE5031" w:rsidRPr="00846A5C" w:rsidRDefault="00BE5031" w:rsidP="00B510D6">
            <w:pPr>
              <w:pStyle w:val="TableBody"/>
            </w:pPr>
            <w:r w:rsidRPr="00846A5C">
              <w:t>November 1</w:t>
            </w:r>
          </w:p>
        </w:tc>
        <w:tc>
          <w:tcPr>
            <w:tcW w:w="991" w:type="pct"/>
          </w:tcPr>
          <w:p w14:paraId="6D0EA85D" w14:textId="77777777" w:rsidR="00BE5031" w:rsidRPr="00846A5C" w:rsidRDefault="00BE5031" w:rsidP="00B510D6">
            <w:pPr>
              <w:pStyle w:val="TableBody"/>
            </w:pPr>
            <w:r w:rsidRPr="00846A5C">
              <w:t>December 15</w:t>
            </w:r>
          </w:p>
        </w:tc>
        <w:tc>
          <w:tcPr>
            <w:tcW w:w="991" w:type="pct"/>
          </w:tcPr>
          <w:p w14:paraId="665DFB22" w14:textId="77777777" w:rsidR="00BE5031" w:rsidRPr="00846A5C" w:rsidRDefault="00BE5031" w:rsidP="00B510D6">
            <w:pPr>
              <w:pStyle w:val="TableBody"/>
            </w:pPr>
            <w:r w:rsidRPr="00846A5C">
              <w:t>January 15</w:t>
            </w:r>
          </w:p>
        </w:tc>
        <w:tc>
          <w:tcPr>
            <w:tcW w:w="991" w:type="pct"/>
          </w:tcPr>
          <w:p w14:paraId="3E78313A" w14:textId="77777777" w:rsidR="00BE5031" w:rsidRPr="00846A5C" w:rsidRDefault="00BE5031" w:rsidP="00B510D6">
            <w:pPr>
              <w:pStyle w:val="TableBody"/>
            </w:pPr>
            <w:r w:rsidRPr="00846A5C">
              <w:t>February 1</w:t>
            </w:r>
          </w:p>
        </w:tc>
        <w:tc>
          <w:tcPr>
            <w:tcW w:w="991" w:type="pct"/>
          </w:tcPr>
          <w:p w14:paraId="24054ACD" w14:textId="77777777" w:rsidR="00BE5031" w:rsidRPr="00846A5C" w:rsidRDefault="00BE5031" w:rsidP="00B510D6">
            <w:pPr>
              <w:pStyle w:val="TableBody"/>
            </w:pPr>
            <w:r w:rsidRPr="00846A5C">
              <w:t>Month of February (the next year)</w:t>
            </w:r>
          </w:p>
        </w:tc>
      </w:tr>
      <w:tr w:rsidR="00BE5031" w:rsidRPr="00846A5C" w14:paraId="778EA3A8" w14:textId="77777777" w:rsidTr="00B510D6">
        <w:tc>
          <w:tcPr>
            <w:tcW w:w="1035" w:type="pct"/>
          </w:tcPr>
          <w:p w14:paraId="51A234F3" w14:textId="77777777" w:rsidR="00BE5031" w:rsidRPr="00846A5C" w:rsidRDefault="00BE5031" w:rsidP="00B510D6">
            <w:pPr>
              <w:pStyle w:val="TableBody"/>
            </w:pPr>
            <w:r w:rsidRPr="00846A5C">
              <w:t>December 1</w:t>
            </w:r>
          </w:p>
        </w:tc>
        <w:tc>
          <w:tcPr>
            <w:tcW w:w="991" w:type="pct"/>
          </w:tcPr>
          <w:p w14:paraId="56D627D1" w14:textId="77777777" w:rsidR="00BE5031" w:rsidRPr="00846A5C" w:rsidRDefault="00BE5031" w:rsidP="00B510D6">
            <w:pPr>
              <w:pStyle w:val="TableBody"/>
            </w:pPr>
            <w:r w:rsidRPr="00846A5C">
              <w:t>January 15</w:t>
            </w:r>
          </w:p>
        </w:tc>
        <w:tc>
          <w:tcPr>
            <w:tcW w:w="991" w:type="pct"/>
          </w:tcPr>
          <w:p w14:paraId="70C25916" w14:textId="77777777" w:rsidR="00BE5031" w:rsidRPr="00846A5C" w:rsidRDefault="00BE5031" w:rsidP="00B510D6">
            <w:pPr>
              <w:pStyle w:val="TableBody"/>
            </w:pPr>
            <w:r w:rsidRPr="00846A5C">
              <w:t>February 15</w:t>
            </w:r>
          </w:p>
        </w:tc>
        <w:tc>
          <w:tcPr>
            <w:tcW w:w="991" w:type="pct"/>
          </w:tcPr>
          <w:p w14:paraId="6AE08ADD" w14:textId="77777777" w:rsidR="00BE5031" w:rsidRPr="00846A5C" w:rsidRDefault="00BE5031" w:rsidP="00B510D6">
            <w:pPr>
              <w:pStyle w:val="TableBody"/>
            </w:pPr>
            <w:r w:rsidRPr="00846A5C">
              <w:t>March 1</w:t>
            </w:r>
          </w:p>
        </w:tc>
        <w:tc>
          <w:tcPr>
            <w:tcW w:w="991" w:type="pct"/>
          </w:tcPr>
          <w:p w14:paraId="433C3373" w14:textId="77777777" w:rsidR="00BE5031" w:rsidRPr="00846A5C" w:rsidRDefault="00BE5031" w:rsidP="00B510D6">
            <w:pPr>
              <w:pStyle w:val="TableBody"/>
            </w:pPr>
            <w:r w:rsidRPr="00846A5C">
              <w:t>Month of March (the next year)</w:t>
            </w:r>
          </w:p>
        </w:tc>
      </w:tr>
    </w:tbl>
    <w:p w14:paraId="36295EEA" w14:textId="77777777" w:rsidR="00BE5031" w:rsidRPr="00846A5C" w:rsidRDefault="00BE5031" w:rsidP="00BE5031">
      <w:pPr>
        <w:pStyle w:val="note"/>
        <w:rPr>
          <w:szCs w:val="22"/>
        </w:rPr>
      </w:pPr>
      <w:r w:rsidRPr="00846A5C">
        <w:rPr>
          <w:szCs w:val="22"/>
        </w:rPr>
        <w:t xml:space="preserve">Notes: </w:t>
      </w:r>
    </w:p>
    <w:p w14:paraId="6C2B0CA6" w14:textId="77777777" w:rsidR="00BE5031" w:rsidRDefault="00BE5031" w:rsidP="00BE5031">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4A912DBF" w14:textId="77777777" w:rsidR="00BE5031" w:rsidRDefault="00BE5031" w:rsidP="00BE5031">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E94D287" w14:textId="77777777" w:rsidR="00BE5031" w:rsidRDefault="00BE5031" w:rsidP="00BE5031">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6E5D4C39" w14:textId="77777777" w:rsidR="00BE5031" w:rsidRDefault="00BE5031" w:rsidP="00BE5031">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0C4215FB" w14:textId="77777777" w:rsidR="00BE5031" w:rsidRDefault="00BE5031" w:rsidP="00BE5031">
      <w:pPr>
        <w:pStyle w:val="note"/>
        <w:ind w:left="1440" w:hanging="720"/>
        <w:rPr>
          <w:szCs w:val="22"/>
        </w:rPr>
      </w:pPr>
    </w:p>
    <w:p w14:paraId="5E51E79E" w14:textId="77777777" w:rsidR="00BE5031" w:rsidRDefault="00BE5031" w:rsidP="00BE5031">
      <w:pPr>
        <w:pStyle w:val="BodyTextNumbered"/>
      </w:pPr>
      <w:r>
        <w:t>(4)</w:t>
      </w:r>
      <w:r>
        <w:tab/>
        <w:t xml:space="preserve">ERCOT shall only approve energization requests when the Transmission Element is satisfactorily modeled in the Network Operations Model.  </w:t>
      </w:r>
    </w:p>
    <w:p w14:paraId="072F8366" w14:textId="77777777" w:rsidR="00BE5031" w:rsidRDefault="00BE5031" w:rsidP="00BE5031">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 xml:space="preserve">interim update reporting to the Independent Market Monitor </w:t>
      </w:r>
      <w:r>
        <w:rPr>
          <w:szCs w:val="24"/>
        </w:rPr>
        <w:lastRenderedPageBreak/>
        <w:t>(</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E5031" w:rsidRPr="008D032A" w14:paraId="2107C500" w14:textId="77777777" w:rsidTr="00B510D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4D0A237" w14:textId="77777777" w:rsidR="00BE5031" w:rsidRPr="008D032A" w:rsidRDefault="00BE5031" w:rsidP="00B510D6">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2EC00BC" w14:textId="77777777" w:rsidR="00BE5031" w:rsidRPr="008D032A" w:rsidRDefault="00BE5031" w:rsidP="00B510D6">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02E4DD3B" w14:textId="77777777" w:rsidR="00BE5031" w:rsidRPr="008D032A" w:rsidRDefault="00BE5031" w:rsidP="00B510D6">
            <w:pPr>
              <w:spacing w:before="60" w:after="60"/>
              <w:jc w:val="center"/>
              <w:rPr>
                <w:b/>
                <w:i/>
                <w:sz w:val="22"/>
                <w:szCs w:val="22"/>
              </w:rPr>
            </w:pPr>
            <w:r w:rsidRPr="008D032A">
              <w:rPr>
                <w:b/>
                <w:i/>
                <w:sz w:val="22"/>
                <w:szCs w:val="22"/>
              </w:rPr>
              <w:t>Subject to IMM &amp; PUC Reporting</w:t>
            </w:r>
          </w:p>
        </w:tc>
      </w:tr>
      <w:tr w:rsidR="00BE5031" w:rsidRPr="008D032A" w14:paraId="1F04A0ED" w14:textId="77777777" w:rsidTr="00B510D6">
        <w:trPr>
          <w:jc w:val="center"/>
        </w:trPr>
        <w:tc>
          <w:tcPr>
            <w:tcW w:w="2952" w:type="dxa"/>
            <w:tcBorders>
              <w:top w:val="single" w:sz="4" w:space="0" w:color="auto"/>
              <w:left w:val="single" w:sz="4" w:space="0" w:color="auto"/>
              <w:bottom w:val="single" w:sz="4" w:space="0" w:color="auto"/>
              <w:right w:val="single" w:sz="4" w:space="0" w:color="auto"/>
            </w:tcBorders>
          </w:tcPr>
          <w:p w14:paraId="421D5D0E" w14:textId="77777777" w:rsidR="00BE5031" w:rsidRPr="008D032A" w:rsidRDefault="00BE5031" w:rsidP="00B510D6">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7B87BA93" w14:textId="77777777" w:rsidR="00BE5031" w:rsidRPr="008D032A" w:rsidRDefault="00BE5031" w:rsidP="00B510D6">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10D8719" w14:textId="77777777" w:rsidR="00BE5031" w:rsidRPr="008D032A" w:rsidRDefault="00BE5031" w:rsidP="00B510D6">
            <w:pPr>
              <w:spacing w:before="60" w:after="60"/>
              <w:jc w:val="center"/>
              <w:rPr>
                <w:sz w:val="20"/>
              </w:rPr>
            </w:pPr>
            <w:r w:rsidRPr="008D032A">
              <w:rPr>
                <w:sz w:val="20"/>
              </w:rPr>
              <w:t>No</w:t>
            </w:r>
          </w:p>
        </w:tc>
      </w:tr>
      <w:tr w:rsidR="00BE5031" w:rsidRPr="008D032A" w14:paraId="5B706F9C" w14:textId="77777777" w:rsidTr="00B510D6">
        <w:trPr>
          <w:jc w:val="center"/>
        </w:trPr>
        <w:tc>
          <w:tcPr>
            <w:tcW w:w="2952" w:type="dxa"/>
            <w:tcBorders>
              <w:top w:val="single" w:sz="4" w:space="0" w:color="auto"/>
              <w:left w:val="single" w:sz="4" w:space="0" w:color="auto"/>
              <w:bottom w:val="single" w:sz="4" w:space="0" w:color="auto"/>
              <w:right w:val="single" w:sz="4" w:space="0" w:color="auto"/>
            </w:tcBorders>
          </w:tcPr>
          <w:p w14:paraId="0F9E6B95" w14:textId="77777777" w:rsidR="00BE5031" w:rsidRPr="008D032A" w:rsidRDefault="00BE5031" w:rsidP="00B510D6">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B91F18B" w14:textId="77777777" w:rsidR="00BE5031" w:rsidRPr="008D032A" w:rsidRDefault="00BE5031" w:rsidP="00B510D6">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38EC471A" w14:textId="77777777" w:rsidR="00BE5031" w:rsidRPr="008D032A" w:rsidRDefault="00BE5031" w:rsidP="00B510D6">
            <w:pPr>
              <w:spacing w:before="60" w:after="60"/>
              <w:jc w:val="center"/>
              <w:rPr>
                <w:sz w:val="20"/>
              </w:rPr>
            </w:pPr>
            <w:r w:rsidRPr="008D032A">
              <w:rPr>
                <w:sz w:val="20"/>
              </w:rPr>
              <w:t>No</w:t>
            </w:r>
          </w:p>
        </w:tc>
      </w:tr>
      <w:tr w:rsidR="00BE5031" w:rsidRPr="008D032A" w14:paraId="1CCD13EF" w14:textId="77777777" w:rsidTr="00B510D6">
        <w:trPr>
          <w:jc w:val="center"/>
        </w:trPr>
        <w:tc>
          <w:tcPr>
            <w:tcW w:w="2952" w:type="dxa"/>
            <w:tcBorders>
              <w:top w:val="single" w:sz="4" w:space="0" w:color="auto"/>
              <w:left w:val="single" w:sz="4" w:space="0" w:color="auto"/>
              <w:bottom w:val="single" w:sz="4" w:space="0" w:color="auto"/>
              <w:right w:val="single" w:sz="4" w:space="0" w:color="auto"/>
            </w:tcBorders>
          </w:tcPr>
          <w:p w14:paraId="0376923C" w14:textId="77777777" w:rsidR="00BE5031" w:rsidRPr="008D032A" w:rsidRDefault="00BE5031" w:rsidP="00B510D6">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76D4C41C" w14:textId="77777777" w:rsidR="00BE5031" w:rsidRPr="008D032A" w:rsidRDefault="00BE5031" w:rsidP="00B510D6">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B746ED7" w14:textId="77777777" w:rsidR="00BE5031" w:rsidRPr="008D032A" w:rsidRDefault="00BE5031" w:rsidP="00B510D6">
            <w:pPr>
              <w:spacing w:before="60" w:after="60"/>
              <w:jc w:val="center"/>
              <w:rPr>
                <w:sz w:val="20"/>
              </w:rPr>
            </w:pPr>
            <w:r w:rsidRPr="008D032A">
              <w:rPr>
                <w:sz w:val="20"/>
              </w:rPr>
              <w:t>Yes</w:t>
            </w:r>
          </w:p>
        </w:tc>
      </w:tr>
    </w:tbl>
    <w:p w14:paraId="653DA263" w14:textId="77777777" w:rsidR="00BE5031" w:rsidRDefault="00BE5031" w:rsidP="00BE5031">
      <w:pPr>
        <w:rPr>
          <w:rFonts w:ascii="Arial" w:hAnsi="Arial" w:cs="Arial"/>
        </w:rPr>
      </w:pPr>
      <w:bookmarkStart w:id="118" w:name="_GoBack"/>
      <w:bookmarkEnd w:id="118"/>
    </w:p>
    <w:p w14:paraId="088B93C6" w14:textId="77777777" w:rsidR="00BE5031" w:rsidRPr="00FB5F5F" w:rsidRDefault="00BE5031" w:rsidP="00BE5031">
      <w:pPr>
        <w:pStyle w:val="H4"/>
      </w:pPr>
      <w:bookmarkStart w:id="119" w:name="_Toc204048564"/>
      <w:bookmarkStart w:id="120" w:name="_Toc400526166"/>
      <w:bookmarkStart w:id="121" w:name="_Toc405534484"/>
      <w:bookmarkStart w:id="122" w:name="_Toc406570497"/>
      <w:bookmarkStart w:id="123" w:name="_Toc410910649"/>
      <w:bookmarkStart w:id="124" w:name="_Toc411841077"/>
      <w:bookmarkStart w:id="125" w:name="_Toc422147039"/>
      <w:bookmarkStart w:id="126" w:name="_Toc433020635"/>
      <w:bookmarkStart w:id="127" w:name="_Toc437262076"/>
      <w:bookmarkStart w:id="128" w:name="_Toc452966998"/>
      <w:r w:rsidRPr="00FB5F5F">
        <w:t>3.10.7.6</w:t>
      </w:r>
      <w:r w:rsidRPr="00FB5F5F">
        <w:tab/>
        <w:t xml:space="preserve">Use of Generic Transmission </w:t>
      </w:r>
      <w:bookmarkEnd w:id="119"/>
      <w:r w:rsidRPr="00FB5F5F">
        <w:t>Constraints and Generic Transmission Limits</w:t>
      </w:r>
      <w:bookmarkEnd w:id="120"/>
      <w:bookmarkEnd w:id="121"/>
      <w:bookmarkEnd w:id="122"/>
      <w:bookmarkEnd w:id="123"/>
      <w:bookmarkEnd w:id="124"/>
      <w:bookmarkEnd w:id="125"/>
      <w:bookmarkEnd w:id="126"/>
      <w:bookmarkEnd w:id="127"/>
      <w:bookmarkEnd w:id="128"/>
    </w:p>
    <w:p w14:paraId="6DB0DB4F" w14:textId="77777777" w:rsidR="00BE5031" w:rsidRDefault="00BE5031" w:rsidP="00BE5031">
      <w:pPr>
        <w:pStyle w:val="BodyTextNumbered"/>
      </w:pPr>
      <w:r>
        <w:t>(1)</w:t>
      </w:r>
      <w:r>
        <w:tab/>
        <w:t>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w:t>
      </w:r>
      <w:r w:rsidRPr="004661C6">
        <w:t xml:space="preserve"> </w:t>
      </w:r>
      <w:r>
        <w:t xml:space="preserve"> GTCs created or modified as described in this Section shall be used in the SCED application.  ERCOT shall not use GTCs in ERCOT applications to replace other constraints already capable of being directly modeled in the SCED application. </w:t>
      </w:r>
    </w:p>
    <w:p w14:paraId="34DA515F" w14:textId="77777777" w:rsidR="00BE5031" w:rsidRDefault="00BE5031" w:rsidP="00BE5031">
      <w:pPr>
        <w:pStyle w:val="BodyTextNumbered"/>
      </w:pPr>
      <w:ins w:id="129" w:author="PLWG">
        <w:r>
          <w:t xml:space="preserve">(2) </w:t>
        </w:r>
        <w:r>
          <w:tab/>
          <w:t xml:space="preserve">During the ERCOT </w:t>
        </w:r>
        <w:r>
          <w:rPr>
            <w:lang w:val="en-US"/>
          </w:rPr>
          <w:t>quarterly stability</w:t>
        </w:r>
        <w:r>
          <w:t xml:space="preserve"> assessment, performed pursuant to </w:t>
        </w:r>
      </w:ins>
      <w:ins w:id="130" w:author="PLWG" w:date="2016-11-15T10:45:00Z">
        <w:r>
          <w:rPr>
            <w:lang w:val="en-US"/>
          </w:rPr>
          <w:t xml:space="preserve">Planning Guide </w:t>
        </w:r>
      </w:ins>
      <w:ins w:id="131" w:author="PLWG">
        <w:r>
          <w:t>Section 5.9</w:t>
        </w:r>
      </w:ins>
      <w:ins w:id="132" w:author="PLWG" w:date="2016-11-15T11:07:00Z">
        <w:r>
          <w:rPr>
            <w:lang w:val="en-US"/>
          </w:rPr>
          <w:t xml:space="preserve">, </w:t>
        </w:r>
        <w:r w:rsidRPr="00BB2060">
          <w:rPr>
            <w:lang w:val="en-US"/>
          </w:rPr>
          <w:t>Quarterly Stability Assessment</w:t>
        </w:r>
      </w:ins>
      <w:ins w:id="133" w:author="PLWG">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w:t>
        </w:r>
      </w:ins>
      <w:ins w:id="134" w:author="PLWG" w:date="2016-10-25T11:29:00Z">
        <w:r>
          <w:rPr>
            <w:lang w:val="en-US"/>
          </w:rPr>
          <w:t>s</w:t>
        </w:r>
      </w:ins>
      <w:ins w:id="135" w:author="PLWG">
        <w:r>
          <w:t xml:space="preserve"> outside those in which the limit is zero</w:t>
        </w:r>
      </w:ins>
      <w:ins w:id="136" w:author="PLWG" w:date="2016-10-25T11:31:00Z">
        <w:r>
          <w:rPr>
            <w:lang w:val="en-US"/>
          </w:rPr>
          <w:t>.</w:t>
        </w:r>
      </w:ins>
    </w:p>
    <w:p w14:paraId="3670841A" w14:textId="77777777" w:rsidR="00BE5031" w:rsidRDefault="00BE5031" w:rsidP="00BE5031">
      <w:pPr>
        <w:pStyle w:val="BodyTextNumbered"/>
      </w:pPr>
      <w:r>
        <w:t>(</w:t>
      </w:r>
      <w:del w:id="137" w:author="PLWG">
        <w:r w:rsidDel="007F4D7A">
          <w:delText>2</w:delText>
        </w:r>
      </w:del>
      <w:ins w:id="138" w:author="PLWG">
        <w:r>
          <w:rPr>
            <w:lang w:val="en-US"/>
          </w:rPr>
          <w:t>3</w:t>
        </w:r>
      </w:ins>
      <w:r>
        <w:t>)</w:t>
      </w:r>
      <w:r>
        <w:tab/>
        <w:t>Except as provided in paragraph (</w:t>
      </w:r>
      <w:del w:id="139" w:author="PLWG">
        <w:r w:rsidDel="007F4D7A">
          <w:delText>5</w:delText>
        </w:r>
      </w:del>
      <w:ins w:id="140" w:author="PLWG">
        <w:r>
          <w:rPr>
            <w:lang w:val="en-US"/>
          </w:rPr>
          <w:t>6</w:t>
        </w:r>
      </w:ins>
      <w:r>
        <w:t>)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588A414" w14:textId="77777777" w:rsidR="00BE5031" w:rsidRDefault="00BE5031" w:rsidP="00BE5031">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360B4372" w14:textId="77777777" w:rsidR="00BE5031" w:rsidRDefault="00BE5031" w:rsidP="00BE5031">
      <w:pPr>
        <w:pStyle w:val="BodyTextNumbered"/>
        <w:ind w:left="1440"/>
      </w:pPr>
      <w:r>
        <w:t>(b)</w:t>
      </w:r>
      <w:r>
        <w:tab/>
        <w:t>The effective date of the new or modified GTC;</w:t>
      </w:r>
    </w:p>
    <w:p w14:paraId="69273E62" w14:textId="77777777" w:rsidR="00BE5031" w:rsidRDefault="00BE5031" w:rsidP="00BE5031">
      <w:pPr>
        <w:pStyle w:val="BodyTextNumbered"/>
        <w:ind w:left="1440"/>
      </w:pPr>
      <w:r>
        <w:t>(c)</w:t>
      </w:r>
      <w:r>
        <w:tab/>
        <w:t>The identity of all constrained Transmission Elements that make up the GTC, including the defined interface where applicable; and</w:t>
      </w:r>
    </w:p>
    <w:p w14:paraId="21912ADE" w14:textId="77777777" w:rsidR="00BE5031" w:rsidRDefault="00BE5031" w:rsidP="00BE5031">
      <w:pPr>
        <w:pStyle w:val="BodyTextNumbered"/>
        <w:ind w:left="1440"/>
      </w:pPr>
      <w:r>
        <w:lastRenderedPageBreak/>
        <w:t>(d)</w:t>
      </w:r>
      <w:r>
        <w:tab/>
        <w:t>Detailed information on the development of each GTC, including the defined constraint or interface where applicable; and data and studies used for development of each new or modified GTC, including the GTL associated with each new or modified GTC.  This information shall be redacted or omitted to protect the confidentiality of certain stability-related GTCs.</w:t>
      </w:r>
    </w:p>
    <w:p w14:paraId="59264463" w14:textId="77777777" w:rsidR="00BE5031" w:rsidRDefault="00BE5031" w:rsidP="00BE5031">
      <w:pPr>
        <w:pStyle w:val="BodyTextNumbered"/>
      </w:pPr>
      <w:r>
        <w:t>(</w:t>
      </w:r>
      <w:del w:id="141" w:author="PLWG">
        <w:r w:rsidDel="007F4D7A">
          <w:delText>3</w:delText>
        </w:r>
      </w:del>
      <w:ins w:id="142" w:author="PLWG">
        <w:r>
          <w:rPr>
            <w:lang w:val="en-US"/>
          </w:rPr>
          <w:t>4</w:t>
        </w:r>
      </w:ins>
      <w:r>
        <w:t>)</w:t>
      </w:r>
      <w: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2C1A7D95" w14:textId="77777777" w:rsidR="00BE5031" w:rsidRDefault="00BE5031" w:rsidP="00BE5031">
      <w:pPr>
        <w:pStyle w:val="BodyTextNumbered"/>
      </w:pPr>
      <w:r>
        <w:t>(</w:t>
      </w:r>
      <w:ins w:id="143" w:author="PLWG">
        <w:r>
          <w:rPr>
            <w:lang w:val="en-US"/>
          </w:rPr>
          <w:t>5</w:t>
        </w:r>
      </w:ins>
      <w:del w:id="144" w:author="PLWG">
        <w:r w:rsidDel="007F4D7A">
          <w:delText>4</w:delText>
        </w:r>
      </w:del>
      <w:r>
        <w:t>)</w:t>
      </w:r>
      <w:r>
        <w:tab/>
        <w:t>Anticipated GTLs, except those determined pursuant to paragraph (</w:t>
      </w:r>
      <w:ins w:id="145" w:author="PLWG" w:date="2016-11-15T11:10:00Z">
        <w:r>
          <w:rPr>
            <w:lang w:val="en-US"/>
          </w:rPr>
          <w:t>6</w:t>
        </w:r>
      </w:ins>
      <w:del w:id="146" w:author="PLWG" w:date="2016-11-15T11:10:00Z">
        <w:r w:rsidDel="00BB2060">
          <w:delText>5</w:delText>
        </w:r>
      </w:del>
      <w:r>
        <w:t xml:space="preserve">) below, shall be posted to the MIS Secure Area no later than one day before the Operating Day. </w:t>
      </w:r>
    </w:p>
    <w:p w14:paraId="0F507B06" w14:textId="77777777" w:rsidR="00BE5031" w:rsidRDefault="00BE5031" w:rsidP="00BE5031">
      <w:pPr>
        <w:pStyle w:val="BodyTextNumbered"/>
      </w:pPr>
      <w:r>
        <w:t>(</w:t>
      </w:r>
      <w:ins w:id="147" w:author="PLWG">
        <w:r>
          <w:rPr>
            <w:lang w:val="en-US"/>
          </w:rPr>
          <w:t>6</w:t>
        </w:r>
      </w:ins>
      <w:del w:id="148" w:author="PLWG">
        <w:r w:rsidDel="007F4D7A">
          <w:delText>5</w:delText>
        </w:r>
      </w:del>
      <w:r>
        <w:t>)</w:t>
      </w:r>
      <w:r>
        <w:tab/>
        <w:t>If an unexpected change to ERCOT System conditions requires the creation of a new GTC or the modification of an existing GTC to manage ERCOT System reliability, and the GTC has not been posted pursuant to paragraph (</w:t>
      </w:r>
      <w:ins w:id="149" w:author="PLWG" w:date="2016-11-15T11:10:00Z">
        <w:r>
          <w:rPr>
            <w:lang w:val="en-US"/>
          </w:rPr>
          <w:t>3</w:t>
        </w:r>
      </w:ins>
      <w:del w:id="150" w:author="PLWG" w:date="2016-11-15T11:10:00Z">
        <w:r w:rsidDel="00BB2060">
          <w:delText>2</w:delText>
        </w:r>
      </w:del>
      <w:r>
        <w:t>) above, ERCOT shall issue an Operating Condition Notice (OCN) and post on the MIS Secure Area the new or modified GTC and its associated GTL(s), including the detailed information described in paragraphs (</w:t>
      </w:r>
      <w:del w:id="151" w:author="PLWG" w:date="2016-11-15T11:11:00Z">
        <w:r w:rsidDel="00BB2060">
          <w:delText>2</w:delText>
        </w:r>
      </w:del>
      <w:ins w:id="152" w:author="PLWG" w:date="2016-11-15T11:11:00Z">
        <w:r>
          <w:rPr>
            <w:lang w:val="en-US"/>
          </w:rPr>
          <w:t>3</w:t>
        </w:r>
      </w:ins>
      <w:r>
        <w:t>) and (</w:t>
      </w:r>
      <w:del w:id="153" w:author="PLWG" w:date="2016-11-15T11:11:00Z">
        <w:r w:rsidDel="00BB2060">
          <w:delText>4</w:delText>
        </w:r>
      </w:del>
      <w:ins w:id="154" w:author="PLWG" w:date="2016-11-15T11:11:00Z">
        <w:r>
          <w:rPr>
            <w:lang w:val="en-US"/>
          </w:rPr>
          <w:t>5</w:t>
        </w:r>
      </w:ins>
      <w:r>
        <w:t>) above.  ERCOT shall include an explanation regarding why it did not post the GTC or modification on the previous day.</w:t>
      </w:r>
    </w:p>
    <w:p w14:paraId="1D8C4A02" w14:textId="6DC9F9C5" w:rsidR="00BE5031" w:rsidRDefault="00BE5031" w:rsidP="00BE5031">
      <w:pPr>
        <w:pStyle w:val="BodyTextNumbered"/>
      </w:pPr>
      <w:ins w:id="155" w:author="PLWG">
        <w:r>
          <w:t>(7)</w:t>
        </w:r>
        <w:r>
          <w:tab/>
        </w:r>
        <w:r w:rsidRPr="00496FC7">
          <w:t>No later than 180 days after the effective date of a new GTC</w:t>
        </w:r>
        <w:del w:id="156" w:author="ERCOT 012317" w:date="2017-01-23T09:48:00Z">
          <w:r w:rsidRPr="00496FC7" w:rsidDel="00234C32">
            <w:delText xml:space="preserve"> (or December 31, 2017 for GTCs effective before December 31, 2016)</w:delText>
          </w:r>
        </w:del>
        <w:r w:rsidRPr="00496FC7">
          <w:t>, ERCOT shall post a report listing alternatives for exiting the GTC to the MIS Secure Area.  The listed alternatives may include but are not limited to the implementation or modification of a Remedial Action Scheme (RAS) or a transmission improvement project.</w:t>
        </w:r>
      </w:ins>
    </w:p>
    <w:p w14:paraId="29FFE460" w14:textId="77777777" w:rsidR="00BE5031" w:rsidRPr="00776998" w:rsidRDefault="00BE5031" w:rsidP="00BE5031">
      <w:pPr>
        <w:pStyle w:val="H4"/>
      </w:pPr>
      <w:bookmarkStart w:id="157" w:name="_Toc400526184"/>
      <w:bookmarkStart w:id="158" w:name="_Toc405534502"/>
      <w:bookmarkStart w:id="159" w:name="_Toc406570515"/>
      <w:bookmarkStart w:id="160" w:name="_Toc410910667"/>
      <w:bookmarkStart w:id="161" w:name="_Toc411841095"/>
      <w:bookmarkStart w:id="162" w:name="_Toc422147057"/>
      <w:bookmarkStart w:id="163" w:name="_Toc433020653"/>
      <w:bookmarkStart w:id="164" w:name="_Toc437262094"/>
      <w:bookmarkStart w:id="165" w:name="_Toc463258811"/>
      <w:r w:rsidRPr="00776998">
        <w:t>3.11.4.4</w:t>
      </w:r>
      <w:r w:rsidRPr="00776998">
        <w:tab/>
        <w:t>Tier 4</w:t>
      </w:r>
      <w:bookmarkEnd w:id="157"/>
      <w:bookmarkEnd w:id="158"/>
      <w:bookmarkEnd w:id="159"/>
      <w:bookmarkEnd w:id="160"/>
      <w:bookmarkEnd w:id="161"/>
      <w:bookmarkEnd w:id="162"/>
      <w:bookmarkEnd w:id="163"/>
      <w:bookmarkEnd w:id="164"/>
      <w:bookmarkEnd w:id="165"/>
    </w:p>
    <w:p w14:paraId="58E912D0" w14:textId="77777777" w:rsidR="00BE5031" w:rsidRDefault="00BE5031" w:rsidP="00BE5031">
      <w:pPr>
        <w:pStyle w:val="BodyTextNumbered"/>
      </w:pPr>
      <w:r>
        <w:t>(1)</w:t>
      </w:r>
      <w:r>
        <w:tab/>
      </w:r>
      <w:r w:rsidRPr="00350910">
        <w:t>This category consists of</w:t>
      </w:r>
      <w:r>
        <w:t xml:space="preserve"> </w:t>
      </w:r>
      <w:r w:rsidRPr="00350910">
        <w:t>small system upgrades with estimated capital cost less than or equal to $15,000,000 and that do not require a CCN</w:t>
      </w:r>
      <w:ins w:id="166" w:author="PLWG" w:date="2016-11-02T11:12:00Z">
        <w:r>
          <w:rPr>
            <w:lang w:val="en-US"/>
          </w:rPr>
          <w:t>.</w:t>
        </w:r>
      </w:ins>
      <w:del w:id="167" w:author="PLWG" w:date="2016-11-02T11:12:00Z">
        <w:r w:rsidRPr="00350910" w:rsidDel="00776998">
          <w:delText>,</w:delText>
        </w:r>
      </w:del>
      <w:r w:rsidRPr="00350910">
        <w:t xml:space="preserve"> </w:t>
      </w:r>
      <w:del w:id="168" w:author="PLWG" w:date="2016-11-02T11:12:00Z">
        <w:r w:rsidRPr="00350910" w:rsidDel="00776998">
          <w:delText>as well as certain</w:delText>
        </w:r>
      </w:del>
      <w:r w:rsidRPr="00350910">
        <w:t xml:space="preserve"> “</w:t>
      </w:r>
      <w:r>
        <w:t>N</w:t>
      </w:r>
      <w:r w:rsidRPr="00350910">
        <w:t>eutral” projects</w:t>
      </w:r>
      <w:ins w:id="169" w:author="PLWG" w:date="2016-11-02T11:12:00Z">
        <w:r>
          <w:rPr>
            <w:lang w:val="en-US"/>
          </w:rPr>
          <w:t xml:space="preserve"> are also classified as Tier 4 projects, irrespective of estimated capital cost and </w:t>
        </w:r>
      </w:ins>
      <w:ins w:id="170" w:author="PLWG" w:date="2016-11-02T11:15:00Z">
        <w:r>
          <w:rPr>
            <w:lang w:val="en-US"/>
          </w:rPr>
          <w:t xml:space="preserve">whether a </w:t>
        </w:r>
      </w:ins>
      <w:ins w:id="171" w:author="PLWG" w:date="2016-11-02T11:12:00Z">
        <w:r>
          <w:rPr>
            <w:lang w:val="en-US"/>
          </w:rPr>
          <w:t xml:space="preserve">CCN </w:t>
        </w:r>
      </w:ins>
      <w:ins w:id="172" w:author="PLWG" w:date="2016-11-02T11:15:00Z">
        <w:r>
          <w:rPr>
            <w:lang w:val="en-US"/>
          </w:rPr>
          <w:t xml:space="preserve">is </w:t>
        </w:r>
      </w:ins>
      <w:ins w:id="173" w:author="PLWG" w:date="2016-11-02T11:12:00Z">
        <w:r>
          <w:rPr>
            <w:lang w:val="en-US"/>
          </w:rPr>
          <w:t>required</w:t>
        </w:r>
      </w:ins>
      <w:r w:rsidRPr="00350910">
        <w:t xml:space="preserve">.  Neutral projects are: </w:t>
      </w:r>
    </w:p>
    <w:p w14:paraId="00838A89" w14:textId="77777777" w:rsidR="00BE5031" w:rsidRDefault="00BE5031" w:rsidP="00BE5031">
      <w:pPr>
        <w:pStyle w:val="List"/>
        <w:ind w:left="1440"/>
      </w:pPr>
      <w:r>
        <w:t>(a)</w:t>
      </w:r>
      <w:r>
        <w:tab/>
        <w:t>T</w:t>
      </w:r>
      <w:r w:rsidRPr="00350910">
        <w:t>he addition of or upgrades to radial transmission lines; the addition of equipment that does not affect the transfer capability of a line;</w:t>
      </w:r>
    </w:p>
    <w:p w14:paraId="51665C7F" w14:textId="77777777" w:rsidR="00BE5031" w:rsidRDefault="00BE5031" w:rsidP="00BE5031">
      <w:pPr>
        <w:pStyle w:val="List"/>
        <w:ind w:left="1440"/>
      </w:pPr>
      <w:r>
        <w:t>(b)</w:t>
      </w:r>
      <w:r>
        <w:tab/>
        <w:t>R</w:t>
      </w:r>
      <w:r w:rsidRPr="00350910">
        <w:t xml:space="preserve">epair and replacement-in-kind projects; </w:t>
      </w:r>
    </w:p>
    <w:p w14:paraId="5EF74CDA" w14:textId="77777777" w:rsidR="00BE5031" w:rsidRDefault="00BE5031" w:rsidP="00BE5031">
      <w:pPr>
        <w:pStyle w:val="List"/>
        <w:ind w:left="1440"/>
      </w:pPr>
      <w:r>
        <w:t>(c)</w:t>
      </w:r>
      <w:r>
        <w:tab/>
        <w:t>P</w:t>
      </w:r>
      <w:r w:rsidRPr="00350910">
        <w:t xml:space="preserve">rojects that are </w:t>
      </w:r>
      <w:del w:id="174" w:author="PLWG" w:date="2016-11-02T11:10:00Z">
        <w:r w:rsidRPr="00350910" w:rsidDel="00776998">
          <w:delText xml:space="preserve">directly </w:delText>
        </w:r>
      </w:del>
      <w:r w:rsidRPr="00350910">
        <w:t xml:space="preserve">associated with the </w:t>
      </w:r>
      <w:ins w:id="175" w:author="PLWG" w:date="2016-11-02T11:10:00Z">
        <w:r>
          <w:t xml:space="preserve">direct </w:t>
        </w:r>
      </w:ins>
      <w:r w:rsidRPr="00350910">
        <w:t xml:space="preserve">interconnection of new generation; </w:t>
      </w:r>
      <w:del w:id="176" w:author="PLWG" w:date="2016-11-02T11:17:00Z">
        <w:r w:rsidRPr="00350910" w:rsidDel="00402D74">
          <w:delText xml:space="preserve">and </w:delText>
        </w:r>
      </w:del>
    </w:p>
    <w:p w14:paraId="504C2EE5" w14:textId="77777777" w:rsidR="00BE5031" w:rsidRDefault="00BE5031" w:rsidP="00BE5031">
      <w:pPr>
        <w:pStyle w:val="List"/>
        <w:ind w:left="1440"/>
      </w:pPr>
      <w:r>
        <w:t>(d)</w:t>
      </w:r>
      <w:r>
        <w:tab/>
        <w:t>T</w:t>
      </w:r>
      <w:r w:rsidRPr="00350910">
        <w:t>he addition of static reactive devices</w:t>
      </w:r>
      <w:ins w:id="177" w:author="PLWG" w:date="2016-11-02T11:17:00Z">
        <w:r>
          <w:t>; and</w:t>
        </w:r>
      </w:ins>
      <w:del w:id="178" w:author="PLWG" w:date="2016-11-02T11:17:00Z">
        <w:r w:rsidRPr="00350910" w:rsidDel="00402D74">
          <w:delText xml:space="preserve">. </w:delText>
        </w:r>
      </w:del>
      <w:r w:rsidRPr="00350910">
        <w:t xml:space="preserve"> </w:t>
      </w:r>
    </w:p>
    <w:p w14:paraId="15AFF005" w14:textId="77777777" w:rsidR="00BE5031" w:rsidRPr="00350910" w:rsidRDefault="00BE5031" w:rsidP="00BE5031">
      <w:pPr>
        <w:pStyle w:val="BodyTextNumbered"/>
        <w:ind w:left="1440"/>
      </w:pPr>
      <w:r>
        <w:lastRenderedPageBreak/>
        <w:t>(</w:t>
      </w:r>
      <w:del w:id="179" w:author="PLWG" w:date="2016-11-02T11:16:00Z">
        <w:r w:rsidDel="00402D74">
          <w:delText>2</w:delText>
        </w:r>
      </w:del>
      <w:ins w:id="180" w:author="PLWG" w:date="2016-11-02T11:16:00Z">
        <w:r>
          <w:rPr>
            <w:lang w:val="en-US"/>
          </w:rPr>
          <w:t>e</w:t>
        </w:r>
      </w:ins>
      <w:r>
        <w:t>)</w:t>
      </w:r>
      <w:r>
        <w:tab/>
      </w:r>
      <w:r w:rsidRPr="00350910">
        <w:t>A project</w:t>
      </w:r>
      <w:del w:id="181" w:author="PLWG" w:date="2016-11-02T11:16:00Z">
        <w:r w:rsidRPr="00350910" w:rsidDel="00402D74">
          <w:delText>,</w:delText>
        </w:r>
      </w:del>
      <w:r w:rsidRPr="00350910">
        <w:t xml:space="preserve"> </w:t>
      </w:r>
      <w:del w:id="182" w:author="PLWG" w:date="2016-11-02T11:16:00Z">
        <w:r w:rsidRPr="00350910" w:rsidDel="00402D74">
          <w:delText xml:space="preserve">irrespective of estimated capital cost, </w:delText>
        </w:r>
      </w:del>
      <w:r w:rsidRPr="00350910">
        <w:t>to serve a new Load</w:t>
      </w:r>
      <w:del w:id="183" w:author="PLWG" w:date="2016-11-02T11:16:00Z">
        <w:r w:rsidRPr="00350910" w:rsidDel="00402D74">
          <w:delText xml:space="preserve"> is considered to be a </w:delText>
        </w:r>
        <w:r w:rsidDel="00402D74">
          <w:delText>N</w:delText>
        </w:r>
        <w:r w:rsidRPr="00350910" w:rsidDel="00402D74">
          <w:delText>eutral project even if a CCN is required</w:delText>
        </w:r>
      </w:del>
      <w:r w:rsidRPr="00350910">
        <w:t xml:space="preserve">, unless such project would create a new transmission line connection between two stations (other than looping an existing line into the new Load-serving station).  </w:t>
      </w:r>
    </w:p>
    <w:p w14:paraId="1997A7B7" w14:textId="77777777" w:rsidR="00BE5031" w:rsidRPr="00350910" w:rsidRDefault="00BE5031" w:rsidP="00BE5031">
      <w:pPr>
        <w:pStyle w:val="H3"/>
      </w:pPr>
      <w:bookmarkStart w:id="184" w:name="_Toc400526192"/>
      <w:bookmarkStart w:id="185" w:name="_Toc405534510"/>
      <w:bookmarkStart w:id="186" w:name="_Toc406570523"/>
      <w:bookmarkStart w:id="187" w:name="_Toc410910675"/>
      <w:bookmarkStart w:id="188" w:name="_Toc411841103"/>
      <w:bookmarkStart w:id="189" w:name="_Toc422147065"/>
      <w:bookmarkStart w:id="190" w:name="_Toc433020661"/>
      <w:bookmarkStart w:id="191" w:name="_Toc437262102"/>
      <w:bookmarkStart w:id="192" w:name="_Toc452967024"/>
      <w:r w:rsidRPr="00350910">
        <w:t>3.11.</w:t>
      </w:r>
      <w:r>
        <w:t>6</w:t>
      </w:r>
      <w:r w:rsidRPr="00350910">
        <w:tab/>
        <w:t>Generation Interconnection Process</w:t>
      </w:r>
      <w:bookmarkEnd w:id="184"/>
      <w:bookmarkEnd w:id="185"/>
      <w:bookmarkEnd w:id="186"/>
      <w:bookmarkEnd w:id="187"/>
      <w:bookmarkEnd w:id="188"/>
      <w:bookmarkEnd w:id="189"/>
      <w:bookmarkEnd w:id="190"/>
      <w:bookmarkEnd w:id="191"/>
      <w:bookmarkEnd w:id="192"/>
    </w:p>
    <w:p w14:paraId="6A09DE49" w14:textId="77777777" w:rsidR="00BE5031" w:rsidRDefault="00BE5031" w:rsidP="00BE5031">
      <w:pPr>
        <w:pStyle w:val="BodyText"/>
        <w:ind w:left="720" w:hanging="720"/>
        <w:rPr>
          <w:ins w:id="193" w:author="PLWG"/>
          <w:iCs/>
        </w:rPr>
      </w:pPr>
      <w:r>
        <w:rPr>
          <w:iCs/>
        </w:rPr>
        <w:t>(1)</w:t>
      </w:r>
      <w:r>
        <w:rPr>
          <w:iCs/>
        </w:rPr>
        <w:tab/>
      </w:r>
      <w:r w:rsidRPr="00561821">
        <w:rPr>
          <w:iCs/>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ins w:id="194" w:author="PLWG">
        <w:r>
          <w:rPr>
            <w:iCs/>
          </w:rPr>
          <w:t xml:space="preserve">in </w:t>
        </w:r>
        <w:del w:id="195" w:author="PLWG" w:date="2016-11-15T10:47:00Z">
          <w:r w:rsidDel="00A557F4">
            <w:rPr>
              <w:iCs/>
            </w:rPr>
            <w:delText xml:space="preserve">Protocol </w:delText>
          </w:r>
        </w:del>
        <w:r>
          <w:rPr>
            <w:iCs/>
          </w:rPr>
          <w:t>Section 1.3, Confidentiality</w:t>
        </w:r>
      </w:ins>
      <w:del w:id="196" w:author="PLWG">
        <w:r w:rsidRPr="00561821" w:rsidDel="00C56601">
          <w:rPr>
            <w:iCs/>
          </w:rPr>
          <w:delText>of the generation interconnection procedure</w:delText>
        </w:r>
      </w:del>
      <w:r w:rsidRPr="00561821">
        <w:rPr>
          <w:iCs/>
        </w:rPr>
        <w:t>.</w:t>
      </w:r>
      <w:del w:id="197" w:author="PLWG">
        <w:r w:rsidRPr="00561821" w:rsidDel="00C56601">
          <w:rPr>
            <w:iCs/>
          </w:rPr>
          <w:delText xml:space="preserve">  </w:delText>
        </w:r>
      </w:del>
    </w:p>
    <w:p w14:paraId="17A18950" w14:textId="77777777" w:rsidR="00BE5031" w:rsidRDefault="00BE5031" w:rsidP="00BE5031">
      <w:pPr>
        <w:pStyle w:val="BodyText"/>
        <w:ind w:left="720" w:hanging="720"/>
        <w:rPr>
          <w:ins w:id="198" w:author="PLWG"/>
          <w:iCs/>
        </w:rPr>
      </w:pPr>
      <w:ins w:id="199" w:author="PLWG">
        <w:r>
          <w:rPr>
            <w:iCs/>
          </w:rPr>
          <w:t>(2)</w:t>
        </w:r>
        <w:r>
          <w:rPr>
            <w:iCs/>
          </w:rPr>
          <w:tab/>
        </w:r>
      </w:ins>
      <w:r w:rsidRPr="00561821">
        <w:rPr>
          <w:iCs/>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rPr>
        <w:t>.</w:t>
      </w:r>
    </w:p>
    <w:p w14:paraId="2B1D8008" w14:textId="77777777" w:rsidR="00BE5031" w:rsidRDefault="00BE5031" w:rsidP="00BE5031">
      <w:pPr>
        <w:pStyle w:val="BodyText"/>
        <w:ind w:left="720" w:hanging="720"/>
      </w:pPr>
      <w:ins w:id="200" w:author="PLWG">
        <w:r>
          <w:rPr>
            <w:iCs/>
          </w:rPr>
          <w:t>(3)</w:t>
        </w:r>
        <w:r>
          <w:rPr>
            <w:iCs/>
          </w:rPr>
          <w:tab/>
        </w:r>
      </w:ins>
      <w:r w:rsidRPr="00561821">
        <w:rPr>
          <w:iCs/>
        </w:rPr>
        <w:t>Additional upgrades to the ERCOT Transmission Grid that might be cost-effective as a result of new or modified generation may be initiated by any stakeholder through the RPG Project Review procedure described in Section 3.11.4, R</w:t>
      </w:r>
      <w:r>
        <w:rPr>
          <w:iCs/>
        </w:rPr>
        <w:t xml:space="preserve">egional </w:t>
      </w:r>
      <w:r w:rsidRPr="00561821">
        <w:rPr>
          <w:iCs/>
        </w:rPr>
        <w:t>P</w:t>
      </w:r>
      <w:r>
        <w:rPr>
          <w:iCs/>
        </w:rPr>
        <w:t xml:space="preserve">lanning </w:t>
      </w:r>
      <w:r w:rsidRPr="00561821">
        <w:rPr>
          <w:iCs/>
        </w:rPr>
        <w:t>G</w:t>
      </w:r>
      <w:r>
        <w:rPr>
          <w:iCs/>
        </w:rPr>
        <w:t>roup</w:t>
      </w:r>
      <w:r w:rsidRPr="00561821">
        <w:rPr>
          <w:iCs/>
        </w:rPr>
        <w:t xml:space="preserve"> Project Review Process, at the appropriate time, subject to the confidentiality provisions of the generation interconnection procedure.</w:t>
      </w:r>
    </w:p>
    <w:p w14:paraId="25C56EB3" w14:textId="77777777" w:rsidR="00BE5031" w:rsidRDefault="00BE5031" w:rsidP="00BE5031">
      <w:pPr>
        <w:pStyle w:val="H2"/>
      </w:pPr>
      <w:bookmarkStart w:id="201" w:name="_Toc390438939"/>
      <w:bookmarkStart w:id="202" w:name="_Toc405897636"/>
      <w:bookmarkStart w:id="203" w:name="_Toc415055740"/>
      <w:bookmarkStart w:id="204" w:name="_Toc415055866"/>
      <w:bookmarkStart w:id="205" w:name="_Toc415055965"/>
      <w:bookmarkStart w:id="206" w:name="_Toc415056066"/>
      <w:bookmarkStart w:id="207" w:name="_Toc448139536"/>
      <w:bookmarkStart w:id="208" w:name="_Toc71369190"/>
      <w:bookmarkStart w:id="209" w:name="_Toc71539406"/>
      <w:commentRangeStart w:id="210"/>
      <w:r>
        <w:t>16.5</w:t>
      </w:r>
      <w:commentRangeEnd w:id="210"/>
      <w:r>
        <w:rPr>
          <w:rStyle w:val="CommentReference"/>
          <w:b w:val="0"/>
        </w:rPr>
        <w:commentReference w:id="210"/>
      </w:r>
      <w:r>
        <w:tab/>
        <w:t>Registration of a Resource Entity</w:t>
      </w:r>
      <w:bookmarkEnd w:id="201"/>
      <w:bookmarkEnd w:id="202"/>
      <w:bookmarkEnd w:id="203"/>
      <w:bookmarkEnd w:id="204"/>
      <w:bookmarkEnd w:id="205"/>
      <w:bookmarkEnd w:id="206"/>
      <w:bookmarkEnd w:id="207"/>
      <w:r>
        <w:t xml:space="preserve"> </w:t>
      </w:r>
      <w:bookmarkEnd w:id="208"/>
      <w:bookmarkEnd w:id="209"/>
    </w:p>
    <w:p w14:paraId="2234A0EC" w14:textId="77777777" w:rsidR="00BE5031" w:rsidRDefault="00BE5031" w:rsidP="00BE5031">
      <w:pPr>
        <w:pStyle w:val="BodyText"/>
        <w:ind w:left="720" w:hanging="720"/>
      </w:pPr>
      <w:r>
        <w:t>(1)</w:t>
      </w:r>
      <w:r>
        <w:tab/>
        <w:t xml:space="preserve">A Resource Entity owns or controls an All-Inclusive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All-Inclusive Resource through ERCOT registration, except for Distributed Generation (DG) with an installed capacity equal to or lower than the DG registration threshold.  </w:t>
      </w:r>
      <w:r w:rsidRPr="009E5389">
        <w:t>A Resource Entity may submit a proposal to register the aggregation of non-</w:t>
      </w:r>
      <w:r w:rsidRPr="001868F9">
        <w:t xml:space="preserve">Intermittent Renewable </w:t>
      </w:r>
      <w:r w:rsidRPr="001868F9">
        <w:lastRenderedPageBreak/>
        <w:t>Re</w:t>
      </w:r>
      <w:r>
        <w:t>source (IRR)</w:t>
      </w:r>
      <w:r w:rsidRPr="009E5389">
        <w:t xml:space="preserve"> generators as an Aggregate Generation Resource (AGR) which ERCOT may grant at its sole discretion.</w:t>
      </w:r>
    </w:p>
    <w:p w14:paraId="580E33AE" w14:textId="77777777" w:rsidR="00BE5031" w:rsidRDefault="00BE5031" w:rsidP="00BE5031">
      <w:pPr>
        <w:pStyle w:val="BodyText"/>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33E19206" w14:textId="0533C4A0" w:rsidR="00BE5031" w:rsidRDefault="00BE5031" w:rsidP="00BE5031">
      <w:pPr>
        <w:pStyle w:val="BodyText"/>
        <w:ind w:left="720" w:hanging="720"/>
      </w:pPr>
      <w:r>
        <w:t>(3)</w:t>
      </w:r>
      <w:r>
        <w:tab/>
      </w:r>
      <w:del w:id="211" w:author="ERCOT 012317" w:date="2017-01-23T09:50:00Z">
        <w:r w:rsidRPr="00854641" w:rsidDel="00DE4324">
          <w:delText xml:space="preserve">Following </w:delText>
        </w:r>
      </w:del>
      <w:ins w:id="212" w:author="ERCOT 012317" w:date="2017-01-23T09:50:00Z">
        <w:r w:rsidR="00DE4324">
          <w:t>Once</w:t>
        </w:r>
        <w:r w:rsidR="00DE4324" w:rsidRPr="00854641">
          <w:t xml:space="preserve"> </w:t>
        </w:r>
      </w:ins>
      <w:r>
        <w:t>ERCOT</w:t>
      </w:r>
      <w:del w:id="213" w:author="ERCOT 012317" w:date="2017-01-23T09:50:00Z">
        <w:r w:rsidDel="00DE4324">
          <w:delText>’s receipt of</w:delText>
        </w:r>
      </w:del>
      <w:ins w:id="214" w:author="ERCOT 012317" w:date="2017-01-23T10:04:00Z">
        <w:r w:rsidR="006C4B62">
          <w:t xml:space="preserve"> </w:t>
        </w:r>
      </w:ins>
      <w:ins w:id="215" w:author="ERCOT 012317" w:date="2017-01-23T09:50:00Z">
        <w:r w:rsidR="00DE4324">
          <w:t>has received</w:t>
        </w:r>
      </w:ins>
      <w:r>
        <w:t xml:space="preserve"> </w:t>
      </w:r>
      <w:r w:rsidRPr="00854641">
        <w:t xml:space="preserve">a new or amended </w:t>
      </w:r>
      <w:r w:rsidRPr="00C5454B">
        <w:t>Standard Generation Interconnection Agreement (</w:t>
      </w:r>
      <w:r w:rsidRPr="00854641">
        <w:t>SGIA</w:t>
      </w:r>
      <w:r>
        <w:t xml:space="preserve">) </w:t>
      </w:r>
      <w:r w:rsidRPr="00C5454B">
        <w:t xml:space="preserve">or a letter from a duly </w:t>
      </w:r>
      <w:r w:rsidRPr="008E54DB">
        <w:t xml:space="preserve">authorized official </w:t>
      </w:r>
      <w:r w:rsidRPr="00C5454B">
        <w:t>from the Municipally Owned Utility (MOU) or</w:t>
      </w:r>
      <w:r>
        <w:t xml:space="preserve"> </w:t>
      </w:r>
      <w:r w:rsidRPr="00A35A73">
        <w:t>Electric Cooperative (EC)</w:t>
      </w:r>
      <w:ins w:id="216" w:author="ERCOT 012317" w:date="2017-01-23T09:50:00Z">
        <w:r w:rsidR="00DE4324">
          <w:t xml:space="preserve"> and has determined that the proposed All-Inclusive Generation Resource meets the requirements of </w:t>
        </w:r>
      </w:ins>
      <w:ins w:id="217" w:author="ERCOT 012317" w:date="2017-01-23T09:55:00Z">
        <w:r w:rsidR="00DE4324">
          <w:t xml:space="preserve">Planning Guide </w:t>
        </w:r>
      </w:ins>
      <w:ins w:id="218" w:author="ERCOT 012317" w:date="2017-01-23T09:50:00Z">
        <w:r w:rsidR="00DE4324">
          <w:t>Section 6.9</w:t>
        </w:r>
      </w:ins>
      <w:r w:rsidRPr="00A35A73">
        <w:t>,</w:t>
      </w:r>
      <w:ins w:id="219" w:author="ERCOT 012317" w:date="2017-01-23T09:56:00Z">
        <w:r w:rsidR="00DE4324">
          <w:t xml:space="preserve"> Addition of Proposed All-Inclusive Generation Resources to the Planning Models,</w:t>
        </w:r>
      </w:ins>
      <w:r w:rsidRPr="00854641">
        <w:t xml:space="preserve"> ERCOT shall review the description of the proposed All-Inclusive Generation Resource in Exhibit “C” (or similar exhibit) to the SGIA </w:t>
      </w:r>
      <w:r>
        <w:t>and the data submitted pursuant to Planning Guide Section 6</w:t>
      </w:r>
      <w:ins w:id="220" w:author="ERCOT 012317" w:date="2017-01-23T15:44:00Z">
        <w:r w:rsidR="002D24C5">
          <w:t xml:space="preserve">.8.2, </w:t>
        </w:r>
      </w:ins>
      <w:del w:id="221" w:author="ERCOT 012317" w:date="2017-01-23T15:46:00Z">
        <w:r w:rsidDel="002D24C5">
          <w:delText>.</w:delText>
        </w:r>
      </w:del>
      <w:ins w:id="222" w:author="ERCOT 012317" w:date="2017-01-23T15:46:00Z">
        <w:r w:rsidR="002D24C5">
          <w:t>Resource Registration Process</w:t>
        </w:r>
      </w:ins>
      <w:del w:id="223" w:author="PLWG">
        <w:r w:rsidDel="00B06FD9">
          <w:delText>8.2</w:delText>
        </w:r>
      </w:del>
      <w:ins w:id="224" w:author="PLWG">
        <w:del w:id="225" w:author="ERCOT 012317" w:date="2017-01-23T15:44:00Z">
          <w:r w:rsidDel="002D24C5">
            <w:delText xml:space="preserve">9, Addition of Proposed </w:delText>
          </w:r>
        </w:del>
      </w:ins>
      <w:ins w:id="226" w:author="PLWG" w:date="2016-11-15T11:24:00Z">
        <w:del w:id="227" w:author="ERCOT 012317" w:date="2017-01-23T15:44:00Z">
          <w:r w:rsidDel="002D24C5">
            <w:delText xml:space="preserve">All-Inclusive </w:delText>
          </w:r>
        </w:del>
      </w:ins>
      <w:ins w:id="228" w:author="PLWG">
        <w:del w:id="229" w:author="ERCOT 012317" w:date="2017-01-23T15:44:00Z">
          <w:r w:rsidDel="002D24C5">
            <w:delText>Generation Resources to the Planning Models</w:delText>
          </w:r>
        </w:del>
      </w:ins>
      <w:r>
        <w:t xml:space="preserve">, </w:t>
      </w:r>
      <w:r w:rsidRPr="00854641">
        <w:t xml:space="preserve">to assess whether the </w:t>
      </w:r>
      <w:ins w:id="230" w:author="ERCOT 012317" w:date="2017-01-23T09:51:00Z">
        <w:r w:rsidR="00DE4324">
          <w:t xml:space="preserve">All-Inclusive Generation </w:t>
        </w:r>
      </w:ins>
      <w:r w:rsidRPr="00854641">
        <w:t xml:space="preserve">Resource, as proposed, would violate any operational standards established in the Protocols, Planning Guide, </w:t>
      </w:r>
      <w:r>
        <w:t xml:space="preserve">Nodal </w:t>
      </w:r>
      <w:r w:rsidRPr="00854641">
        <w:t xml:space="preserve">Operating Guides, and Other Binding Documents.  ERCOT must provide its determination to the </w:t>
      </w:r>
      <w:r>
        <w:t>Transmission Service Provider (</w:t>
      </w:r>
      <w:r w:rsidRPr="00854641">
        <w:t>TSP</w:t>
      </w:r>
      <w:r>
        <w:t>)</w:t>
      </w:r>
      <w:r w:rsidRPr="00854641">
        <w:t xml:space="preserve"> and the owner of the proposed </w:t>
      </w:r>
      <w:ins w:id="231" w:author="PLWG">
        <w:r>
          <w:t xml:space="preserve">All-Inclusive Generation </w:t>
        </w:r>
      </w:ins>
      <w:r w:rsidRPr="00854641">
        <w:t xml:space="preserve">Resource within </w:t>
      </w:r>
      <w:del w:id="232" w:author="PLWG">
        <w:r w:rsidRPr="00854641" w:rsidDel="00B06FD9">
          <w:delText xml:space="preserve">60 </w:delText>
        </w:r>
      </w:del>
      <w:ins w:id="233" w:author="PLWG">
        <w:r>
          <w:t>9</w:t>
        </w:r>
        <w:r w:rsidRPr="00854641">
          <w:t xml:space="preserve">0 </w:t>
        </w:r>
      </w:ins>
      <w:r w:rsidRPr="00854641">
        <w:t xml:space="preserve">days of the date </w:t>
      </w:r>
      <w:ins w:id="234" w:author="ERCOT 012317" w:date="2017-01-23T09:52:00Z">
        <w:r w:rsidR="00DE4324">
          <w:t xml:space="preserve">the All-Inclusive Generation Resource meets the conditions for review.  </w:t>
        </w:r>
      </w:ins>
      <w:del w:id="235" w:author="ERCOT 012317" w:date="2017-01-23T09:53:00Z">
        <w:r w:rsidRPr="00854641" w:rsidDel="00DE4324">
          <w:delText>ERCOT receives the new or amended</w:delText>
        </w:r>
        <w:r w:rsidDel="00DE4324">
          <w:delText xml:space="preserve"> SGIA </w:delText>
        </w:r>
        <w:r w:rsidRPr="00C5454B" w:rsidDel="00DE4324">
          <w:delText xml:space="preserve">or letter from a duly </w:delText>
        </w:r>
        <w:r w:rsidRPr="008E54DB" w:rsidDel="00DE4324">
          <w:delText xml:space="preserve">authorized official </w:delText>
        </w:r>
        <w:r w:rsidRPr="00C5454B" w:rsidDel="00DE4324">
          <w:delText xml:space="preserve">from the MOU or </w:delText>
        </w:r>
        <w:r w:rsidDel="00DE4324">
          <w:delText>EC</w:delText>
        </w:r>
      </w:del>
      <w:ins w:id="236" w:author="PLWG">
        <w:del w:id="237" w:author="ERCOT 012317" w:date="2017-01-23T09:53:00Z">
          <w:r w:rsidDel="00DE4324">
            <w:delText>, and All-Inclusive Generation Resource has met the conditions of Planning Guide Section 6.9 for inclusion in the planning models</w:delText>
          </w:r>
        </w:del>
      </w:ins>
      <w:del w:id="238" w:author="ERCOT 012317" w:date="2017-01-23T09:53:00Z">
        <w:r w:rsidRPr="00854641" w:rsidDel="00DE4324">
          <w:delText xml:space="preserve">.  </w:delText>
        </w:r>
      </w:del>
      <w:r w:rsidRPr="00854641">
        <w:t xml:space="preserve">Notwithstanding the foregoing, this determination shall not preclude ERCOT from subsequently determining that the </w:t>
      </w:r>
      <w:ins w:id="239" w:author="ERCOT 012317" w:date="2017-01-23T09:53:00Z">
        <w:r w:rsidR="00DE4324">
          <w:t xml:space="preserve">All-Inclusive Generation </w:t>
        </w:r>
      </w:ins>
      <w:r w:rsidRPr="00854641">
        <w:t xml:space="preserve">Resource violates any </w:t>
      </w:r>
      <w:r w:rsidRPr="0072501A">
        <w:t xml:space="preserve">operational standards established in the Protocols, Planning Guide, </w:t>
      </w:r>
      <w:r>
        <w:t xml:space="preserve">Nodal </w:t>
      </w:r>
      <w:r w:rsidRPr="0072501A">
        <w:t>Operating Guides, and Other Binding Documents</w:t>
      </w:r>
      <w:r w:rsidRPr="00854641">
        <w:t xml:space="preserve"> or from taking any appropriate action based on that determination.</w:t>
      </w:r>
    </w:p>
    <w:p w14:paraId="6FABB4A9" w14:textId="66DC40D0" w:rsidR="0032758A" w:rsidRDefault="00325176" w:rsidP="0032758A">
      <w:pPr>
        <w:pStyle w:val="BodyText"/>
        <w:ind w:left="720" w:hanging="720"/>
        <w:rPr>
          <w:ins w:id="240" w:author="PLWG" w:date="2016-11-15T10:48:00Z"/>
        </w:rPr>
      </w:pPr>
      <w:r>
        <w:t xml:space="preserve"> </w:t>
      </w:r>
      <w:r w:rsidR="0032758A">
        <w:t>(4)</w:t>
      </w:r>
      <w:r w:rsidR="0032758A">
        <w:tab/>
      </w:r>
      <w:ins w:id="241" w:author="PLWG" w:date="2016-11-15T09:58:00Z">
        <w:del w:id="242" w:author="ERCOT 012317" w:date="2017-01-23T10:00:00Z">
          <w:r w:rsidR="0032758A" w:rsidDel="00DC4A85">
            <w:delText>ERCOT</w:delText>
          </w:r>
        </w:del>
      </w:ins>
      <w:ins w:id="243" w:author="ERCOT 012317" w:date="2017-01-23T10:00:00Z">
        <w:r w:rsidR="00DC4A85">
          <w:t>An IE</w:t>
        </w:r>
      </w:ins>
      <w:ins w:id="244" w:author="PLWG" w:date="2016-11-15T09:58:00Z">
        <w:r w:rsidR="0032758A">
          <w:t xml:space="preserve"> shall not </w:t>
        </w:r>
      </w:ins>
      <w:ins w:id="245" w:author="ERCOT 012317" w:date="2017-01-23T10:01:00Z">
        <w:r w:rsidR="00DC4A85">
          <w:t>proceed to</w:t>
        </w:r>
      </w:ins>
      <w:ins w:id="246" w:author="PLWG" w:date="2016-11-15T09:58:00Z">
        <w:del w:id="247" w:author="ERCOT 012317" w:date="2017-01-23T10:01:00Z">
          <w:r w:rsidR="0032758A" w:rsidDel="00DC4A85">
            <w:delText>permit</w:delText>
          </w:r>
        </w:del>
        <w:r w:rsidR="0032758A">
          <w:t xml:space="preserve"> Initial Synchronization of an All-Inclusive Generation Resource </w:t>
        </w:r>
        <w:del w:id="248" w:author="ERCOT 012317" w:date="2017-01-23T10:01:00Z">
          <w:r w:rsidR="0032758A" w:rsidDel="00DC4A85">
            <w:delText>if</w:delText>
          </w:r>
        </w:del>
      </w:ins>
      <w:ins w:id="249" w:author="ERCOT 012317" w:date="2017-01-23T10:01:00Z">
        <w:r w:rsidR="00DC4A85">
          <w:t>in the event of</w:t>
        </w:r>
      </w:ins>
      <w:ins w:id="250" w:author="PLWG" w:date="2016-11-15T09:58:00Z">
        <w:r w:rsidR="0032758A">
          <w:t xml:space="preserve"> any of the following</w:t>
        </w:r>
        <w:del w:id="251" w:author="ERCOT 012317" w:date="2017-01-23T10:01:00Z">
          <w:r w:rsidR="0032758A" w:rsidDel="00DC4A85">
            <w:delText xml:space="preserve"> occur</w:delText>
          </w:r>
        </w:del>
      </w:ins>
      <w:ins w:id="252" w:author="ERCOT 012317" w:date="2017-01-23T10:04:00Z">
        <w:r w:rsidR="006C4B62">
          <w:t xml:space="preserve"> </w:t>
        </w:r>
      </w:ins>
      <w:ins w:id="253" w:author="ERCOT 012317" w:date="2017-01-23T10:01:00Z">
        <w:r w:rsidR="00DC4A85">
          <w:t>conditions</w:t>
        </w:r>
      </w:ins>
      <w:ins w:id="254" w:author="PLWG" w:date="2016-11-15T09:58:00Z">
        <w:r w:rsidR="0032758A">
          <w:t>:</w:t>
        </w:r>
      </w:ins>
    </w:p>
    <w:p w14:paraId="293EB859" w14:textId="3DD4F28B" w:rsidR="0032758A" w:rsidRDefault="0032758A" w:rsidP="0032758A">
      <w:pPr>
        <w:pStyle w:val="BodyText"/>
        <w:ind w:left="1440" w:hanging="720"/>
        <w:rPr>
          <w:ins w:id="255" w:author="PLWG" w:date="2016-11-15T10:02:00Z"/>
        </w:rPr>
      </w:pPr>
      <w:ins w:id="256" w:author="PLWG" w:date="2016-11-15T09:58:00Z">
        <w:r>
          <w:t>(a)</w:t>
        </w:r>
        <w:r>
          <w:tab/>
        </w:r>
      </w:ins>
      <w:del w:id="257" w:author="PLWG" w:date="2016-11-15T09:59:00Z">
        <w:r w:rsidRPr="00C5454B" w:rsidDel="004B19F2">
          <w:delText xml:space="preserve">If, at any time before allowing initial synchronization of an All-Inclusive Generation Resource with the ERCOT System following the execution of a new or amended SGIA or ERCOT’s receipt of a letter from a duly </w:delText>
        </w:r>
        <w:r w:rsidRPr="008E54DB" w:rsidDel="004B19F2">
          <w:delText>authorized official from</w:delText>
        </w:r>
        <w:r w:rsidRPr="00C5454B" w:rsidDel="004B19F2">
          <w:delText xml:space="preserve"> the MOU or </w:delText>
        </w:r>
        <w:r w:rsidDel="004B19F2">
          <w:delText>EC</w:delText>
        </w:r>
        <w:r w:rsidRPr="00A35A73" w:rsidDel="004B19F2">
          <w:delText>,</w:delText>
        </w:r>
        <w:r w:rsidRPr="00C5454B" w:rsidDel="004B19F2">
          <w:delText xml:space="preserve"> </w:delText>
        </w:r>
      </w:del>
      <w:ins w:id="258" w:author="PLWG" w:date="2016-11-15T10:00:00Z">
        <w:r>
          <w:t xml:space="preserve">Pursuant to paragraph (3) above, </w:t>
        </w:r>
      </w:ins>
      <w:r w:rsidRPr="00C5454B">
        <w:t xml:space="preserve">ERCOT </w:t>
      </w:r>
      <w:ins w:id="259" w:author="ERCOT 012317" w:date="2017-01-23T10:01:00Z">
        <w:r w:rsidR="00DC4A85">
          <w:t xml:space="preserve">has </w:t>
        </w:r>
      </w:ins>
      <w:r w:rsidRPr="00C5454B">
        <w:t xml:space="preserve">reasonably </w:t>
      </w:r>
      <w:del w:id="260" w:author="ERCOT 012317" w:date="2017-01-23T10:02:00Z">
        <w:r w:rsidRPr="00C5454B" w:rsidDel="00DC4A85">
          <w:delText xml:space="preserve">determines </w:delText>
        </w:r>
      </w:del>
      <w:ins w:id="261" w:author="ERCOT 012317" w:date="2017-01-23T10:02:00Z">
        <w:r w:rsidR="00DC4A85" w:rsidRPr="00C5454B">
          <w:t>determine</w:t>
        </w:r>
        <w:r w:rsidR="00DC4A85">
          <w:t>d</w:t>
        </w:r>
        <w:r w:rsidR="00DC4A85" w:rsidRPr="00C5454B">
          <w:t xml:space="preserve"> </w:t>
        </w:r>
      </w:ins>
      <w:r w:rsidRPr="00C5454B">
        <w:t xml:space="preserve">that the </w:t>
      </w:r>
      <w:ins w:id="262" w:author="PLWG" w:date="2016-11-15T10:00:00Z">
        <w:r>
          <w:t xml:space="preserve">All-Inclusive Generation </w:t>
        </w:r>
      </w:ins>
      <w:r w:rsidRPr="00C5454B">
        <w:t xml:space="preserve">Resource may violate operational standards established in the Protocols, Planning Guide, </w:t>
      </w:r>
      <w:r>
        <w:t xml:space="preserve">Nodal </w:t>
      </w:r>
      <w:r w:rsidRPr="00C5454B">
        <w:t xml:space="preserve">Operating Guides, </w:t>
      </w:r>
      <w:ins w:id="263" w:author="PLWG" w:date="2016-11-15T10:01:00Z">
        <w:del w:id="264" w:author="ERCOT 012317" w:date="2017-01-23T10:02:00Z">
          <w:r w:rsidDel="00DC4A85">
            <w:delText xml:space="preserve">ERCOT procedures, </w:delText>
          </w:r>
        </w:del>
      </w:ins>
      <w:r w:rsidRPr="00C5454B">
        <w:t>and Other Binding Document</w:t>
      </w:r>
      <w:r w:rsidRPr="00496FC7">
        <w:t xml:space="preserve">s, </w:t>
      </w:r>
      <w:ins w:id="265" w:author="ERCOT 012317" w:date="2017-01-23T10:02:00Z">
        <w:r w:rsidR="00DC4A85">
          <w:t xml:space="preserve">and </w:t>
        </w:r>
      </w:ins>
      <w:ins w:id="266" w:author="PLWG" w:date="2016-11-15T10:01:00Z">
        <w:del w:id="267" w:author="ERCOT 012317" w:date="2017-01-23T10:02:00Z">
          <w:r w:rsidRPr="00496FC7" w:rsidDel="00DC4A85">
            <w:delText xml:space="preserve">unless </w:delText>
          </w:r>
        </w:del>
        <w:r w:rsidRPr="00496FC7">
          <w:t xml:space="preserve">the Resource Entity </w:t>
        </w:r>
        <w:del w:id="268" w:author="ERCOT 012317" w:date="2017-01-23T10:02:00Z">
          <w:r w:rsidRPr="00496FC7" w:rsidDel="00DC4A85">
            <w:delText>can</w:delText>
          </w:r>
        </w:del>
      </w:ins>
      <w:ins w:id="269" w:author="ERCOT 012317" w:date="2017-01-23T10:02:00Z">
        <w:r w:rsidR="00DC4A85">
          <w:t>has not yet</w:t>
        </w:r>
      </w:ins>
      <w:ins w:id="270" w:author="PLWG" w:date="2016-11-15T10:01:00Z">
        <w:r w:rsidRPr="00496FC7">
          <w:t xml:space="preserve"> demonstrate</w:t>
        </w:r>
      </w:ins>
      <w:ins w:id="271" w:author="ERCOT 012317" w:date="2017-01-23T10:02:00Z">
        <w:r w:rsidR="00DC4A85">
          <w:t>d to ERCOT’s satisfaction</w:t>
        </w:r>
      </w:ins>
      <w:ins w:id="272" w:author="PLWG" w:date="2016-11-15T10:01:00Z">
        <w:r w:rsidRPr="00496FC7">
          <w:t xml:space="preserve"> that the All-Inclusive Generation Resource can comply with the</w:t>
        </w:r>
      </w:ins>
      <w:ins w:id="273" w:author="ERCOT 012317" w:date="2017-01-23T10:03:00Z">
        <w:r w:rsidR="00DC4A85">
          <w:t>se</w:t>
        </w:r>
      </w:ins>
      <w:ins w:id="274" w:author="PLWG" w:date="2016-11-15T10:01:00Z">
        <w:r w:rsidRPr="00496FC7">
          <w:t xml:space="preserve"> standards</w:t>
        </w:r>
      </w:ins>
      <w:ins w:id="275" w:author="ERCOT 012317" w:date="2017-01-23T10:03:00Z">
        <w:r w:rsidR="00DC4A85">
          <w:t>;</w:t>
        </w:r>
      </w:ins>
      <w:ins w:id="276" w:author="PLWG" w:date="2016-11-15T10:01:00Z">
        <w:del w:id="277" w:author="ERCOT 012317" w:date="2017-01-23T10:03:00Z">
          <w:r w:rsidRPr="00496FC7" w:rsidDel="00DC4A85">
            <w:delText xml:space="preserve"> indicated in paragraph (3) above to ERCOT</w:delText>
          </w:r>
        </w:del>
      </w:ins>
      <w:ins w:id="278" w:author="PLWG" w:date="2016-11-15T10:02:00Z">
        <w:del w:id="279" w:author="ERCOT 012317" w:date="2017-01-23T10:03:00Z">
          <w:r w:rsidRPr="00496FC7" w:rsidDel="00DC4A85">
            <w:delText>’s satisfaction; or</w:delText>
          </w:r>
        </w:del>
      </w:ins>
    </w:p>
    <w:p w14:paraId="6632F909" w14:textId="77777777" w:rsidR="00325176" w:rsidRDefault="0032758A" w:rsidP="0032758A">
      <w:pPr>
        <w:pStyle w:val="BodyText"/>
        <w:ind w:left="1440" w:hanging="720"/>
        <w:rPr>
          <w:ins w:id="280" w:author="ERCOT 010617" w:date="2017-01-06T10:09:00Z"/>
        </w:rPr>
      </w:pPr>
      <w:ins w:id="281" w:author="PLWG" w:date="2016-11-15T10:02:00Z">
        <w:r>
          <w:t>(b)</w:t>
        </w:r>
        <w:r>
          <w:tab/>
          <w:t xml:space="preserve">The requirements of </w:t>
        </w:r>
      </w:ins>
      <w:ins w:id="282" w:author="PLWG" w:date="2016-11-15T10:49:00Z">
        <w:r>
          <w:t xml:space="preserve">Planning Guide </w:t>
        </w:r>
      </w:ins>
      <w:ins w:id="283" w:author="PLWG" w:date="2016-11-15T10:02:00Z">
        <w:r>
          <w:t>Sections 5.4</w:t>
        </w:r>
      </w:ins>
      <w:ins w:id="284" w:author="PLWG" w:date="2016-11-15T11:25:00Z">
        <w:r>
          <w:t>, Study Processes and Procedures,</w:t>
        </w:r>
      </w:ins>
      <w:ins w:id="285" w:author="PLWG" w:date="2016-11-15T10:02:00Z">
        <w:r>
          <w:t xml:space="preserve"> and 5.9</w:t>
        </w:r>
      </w:ins>
      <w:ins w:id="286" w:author="PLWG" w:date="2016-11-15T11:24:00Z">
        <w:r>
          <w:t>, Quarterly Stability Assessment,</w:t>
        </w:r>
      </w:ins>
      <w:ins w:id="287" w:author="PLWG" w:date="2016-11-15T10:02:00Z">
        <w:del w:id="288" w:author="PLWG" w:date="2016-11-15T10:49:00Z">
          <w:r w:rsidDel="00F3717E">
            <w:delText xml:space="preserve"> of the Planning Guide</w:delText>
          </w:r>
        </w:del>
        <w:r>
          <w:t xml:space="preserve"> have not been completed for the All-Inclusive Generation Resource</w:t>
        </w:r>
        <w:del w:id="289" w:author="ERCOT 010617" w:date="2017-01-06T10:09:00Z">
          <w:r w:rsidDel="00325176">
            <w:delText>.</w:delText>
          </w:r>
        </w:del>
      </w:ins>
      <w:ins w:id="290" w:author="ERCOT 010617" w:date="2017-01-06T10:09:00Z">
        <w:r w:rsidR="00325176">
          <w:t>; or</w:t>
        </w:r>
      </w:ins>
    </w:p>
    <w:p w14:paraId="4C88ABC8" w14:textId="6D0033E7" w:rsidR="0032758A" w:rsidRDefault="00325176" w:rsidP="0032758A">
      <w:pPr>
        <w:pStyle w:val="BodyText"/>
        <w:ind w:left="1440" w:hanging="720"/>
      </w:pPr>
      <w:ins w:id="291" w:author="ERCOT 010617" w:date="2017-01-06T10:09:00Z">
        <w:r>
          <w:lastRenderedPageBreak/>
          <w:t>(c)</w:t>
        </w:r>
        <w:r>
          <w:tab/>
          <w:t>Any required sub-</w:t>
        </w:r>
      </w:ins>
      <w:ins w:id="292" w:author="ERCOT 010617" w:date="2017-01-06T10:10:00Z">
        <w:r>
          <w:t>synchronous resonance studies have not been complete</w:t>
        </w:r>
      </w:ins>
      <w:ins w:id="293" w:author="ERCOT 012317" w:date="2017-01-23T15:47:00Z">
        <w:r w:rsidR="00D055E8">
          <w:t xml:space="preserve"> and approved by ERCOT</w:t>
        </w:r>
      </w:ins>
      <w:ins w:id="294" w:author="ERCOT 010617" w:date="2017-01-06T10:10:00Z">
        <w:r>
          <w:t xml:space="preserve"> for at least 90 days.</w:t>
        </w:r>
      </w:ins>
      <w:ins w:id="295" w:author="PLWG" w:date="2016-11-15T10:02:00Z">
        <w:r w:rsidR="0032758A">
          <w:t xml:space="preserve"> </w:t>
        </w:r>
      </w:ins>
      <w:del w:id="296" w:author="PLWG" w:date="2016-11-15T10:03:00Z">
        <w:r w:rsidR="0032758A" w:rsidRPr="00C5454B" w:rsidDel="004B19F2">
          <w:delText>ERCOT may require the affected Resource Entity to demonstrate to ERCOT’s reasonable satisfaction that the Resource can comply with these standards before the Resource will be permitted to synchronize.  ERCOT must promptly identify the particular provision that it determines may be violated and the factual basis for this determination.  ERCOT may refuse to allow initial synchronization if the Resource Entity cannot demonstrate that the Resource can comply with these standards.  Upon review of the Resource Entity’s response to th</w:delText>
        </w:r>
        <w:r w:rsidR="0032758A" w:rsidDel="004B19F2">
          <w:delText>at</w:delText>
        </w:r>
        <w:r w:rsidR="0032758A" w:rsidRPr="00C5454B" w:rsidDel="004B19F2">
          <w:delText xml:space="preserve"> </w:delText>
        </w:r>
        <w:r w:rsidR="0032758A" w:rsidDel="004B19F2">
          <w:delText>determination</w:delText>
        </w:r>
        <w:r w:rsidR="0032758A" w:rsidRPr="00C5454B" w:rsidDel="004B19F2">
          <w:delText xml:space="preserve">, ERCOT must promptly notify the Resource Entity </w:delText>
        </w:r>
        <w:r w:rsidR="0032758A" w:rsidRPr="008430AA" w:rsidDel="004B19F2">
          <w:delText xml:space="preserve">whether the possible violation </w:delText>
        </w:r>
        <w:r w:rsidR="0032758A" w:rsidDel="004B19F2">
          <w:delText xml:space="preserve">of </w:delText>
        </w:r>
        <w:r w:rsidR="0032758A" w:rsidRPr="002F2EFE" w:rsidDel="004B19F2">
          <w:delText xml:space="preserve">operational standards established in the Protocols, Planning Guide, Nodal Operating Guides, and Other Binding Documents </w:delText>
        </w:r>
        <w:r w:rsidR="0032758A" w:rsidRPr="008430AA" w:rsidDel="004B19F2">
          <w:delText xml:space="preserve">has been remedied.  </w:delText>
        </w:r>
      </w:del>
    </w:p>
    <w:p w14:paraId="3232E582" w14:textId="77777777" w:rsidR="00BE5031" w:rsidRPr="00BA2009" w:rsidRDefault="0032758A" w:rsidP="0032758A">
      <w:pPr>
        <w:pStyle w:val="BodyText"/>
        <w:ind w:left="720" w:hanging="720"/>
      </w:pPr>
      <w:r>
        <w:t xml:space="preserve"> </w:t>
      </w:r>
      <w:r w:rsidR="00BE5031">
        <w:t>(5)</w:t>
      </w:r>
      <w:r w:rsidR="00BE5031">
        <w:tab/>
      </w:r>
      <w:r w:rsidR="00BE5031" w:rsidRPr="006730E5">
        <w:rPr>
          <w:iCs/>
        </w:rPr>
        <w:t>DG with an installed capacity greater than one MW, the DG registration threshold,</w:t>
      </w:r>
      <w:r w:rsidR="00BE5031">
        <w:rPr>
          <w:iCs/>
        </w:rPr>
        <w:t xml:space="preserve"> which exports energy into a Distribution System, </w:t>
      </w:r>
      <w:r w:rsidR="00BE5031" w:rsidRPr="006730E5">
        <w:rPr>
          <w:iCs/>
        </w:rPr>
        <w:t>must register with ERCOT</w:t>
      </w:r>
      <w:r w:rsidR="00BE5031">
        <w:rPr>
          <w:iCs/>
        </w:rPr>
        <w:t xml:space="preserve">.  </w:t>
      </w:r>
      <w:r w:rsidR="00BE5031" w:rsidRPr="006730E5">
        <w:rPr>
          <w:iCs/>
        </w:rPr>
        <w:t xml:space="preserve">ERCOT shall produce quarterly reports on the total unregistered installed capacity of DG </w:t>
      </w:r>
      <w:r w:rsidR="00BE5031">
        <w:rPr>
          <w:iCs/>
        </w:rPr>
        <w:t xml:space="preserve">as specified </w:t>
      </w:r>
      <w:r w:rsidR="00BE5031" w:rsidRPr="003365CC">
        <w:rPr>
          <w:iCs/>
        </w:rPr>
        <w:t>in Commercial Operations Market Guide Section 10.3, Unr</w:t>
      </w:r>
      <w:r w:rsidR="00BE5031" w:rsidRPr="00301312">
        <w:rPr>
          <w:iCs/>
        </w:rPr>
        <w:t>egistered Distributed Generation Reports</w:t>
      </w:r>
      <w:r w:rsidR="00BE5031" w:rsidRPr="006730E5">
        <w:rPr>
          <w:iCs/>
        </w:rPr>
        <w:t xml:space="preserve">.  </w:t>
      </w:r>
    </w:p>
    <w:p w14:paraId="659B7B80"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10" w:author="ERCOT Market Rules" w:date="2016-11-15T10:59:00Z" w:initials="CP">
    <w:p w14:paraId="573B138C" w14:textId="77777777" w:rsidR="00D12E7A" w:rsidRDefault="00D12E7A" w:rsidP="00BE5031">
      <w:pPr>
        <w:pStyle w:val="CommentText"/>
      </w:pPr>
      <w:r>
        <w:rPr>
          <w:rStyle w:val="CommentReference"/>
        </w:rPr>
        <w:annotationRef/>
      </w:r>
      <w:r>
        <w:t>Please note NPRR794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3B13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2E96A" w14:textId="77777777" w:rsidR="00392F60" w:rsidRDefault="00392F60">
      <w:r>
        <w:separator/>
      </w:r>
    </w:p>
  </w:endnote>
  <w:endnote w:type="continuationSeparator" w:id="0">
    <w:p w14:paraId="23EC09D9" w14:textId="77777777" w:rsidR="00392F60" w:rsidRDefault="0039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0E7E6" w14:textId="243F2483" w:rsidR="00D12E7A" w:rsidRPr="00806F5D" w:rsidRDefault="00262796" w:rsidP="0074209E">
    <w:pPr>
      <w:pStyle w:val="Footer"/>
      <w:tabs>
        <w:tab w:val="clear" w:pos="4320"/>
        <w:tab w:val="clear" w:pos="8640"/>
        <w:tab w:val="right" w:pos="9360"/>
      </w:tabs>
      <w:rPr>
        <w:rFonts w:ascii="Arial" w:hAnsi="Arial"/>
        <w:sz w:val="18"/>
      </w:rPr>
    </w:pPr>
    <w:r w:rsidRPr="00806F5D">
      <w:rPr>
        <w:rFonts w:ascii="Arial" w:hAnsi="Arial"/>
        <w:sz w:val="18"/>
      </w:rPr>
      <w:t xml:space="preserve">809NPRR-03 ERCOT Comments </w:t>
    </w:r>
    <w:r w:rsidR="003B44A1">
      <w:rPr>
        <w:rFonts w:ascii="Arial" w:hAnsi="Arial"/>
        <w:sz w:val="18"/>
      </w:rPr>
      <w:t>012417</w:t>
    </w:r>
    <w:r w:rsidR="00D12E7A" w:rsidRPr="00806F5D">
      <w:rPr>
        <w:rFonts w:ascii="Arial" w:hAnsi="Arial"/>
        <w:sz w:val="18"/>
      </w:rPr>
      <w:tab/>
      <w:t xml:space="preserve">Page </w:t>
    </w:r>
    <w:r w:rsidR="00D12E7A" w:rsidRPr="00806F5D">
      <w:rPr>
        <w:rFonts w:ascii="Arial" w:hAnsi="Arial"/>
        <w:sz w:val="18"/>
      </w:rPr>
      <w:fldChar w:fldCharType="begin"/>
    </w:r>
    <w:r w:rsidR="00D12E7A" w:rsidRPr="00806F5D">
      <w:rPr>
        <w:rFonts w:ascii="Arial" w:hAnsi="Arial"/>
        <w:sz w:val="18"/>
      </w:rPr>
      <w:instrText xml:space="preserve"> PAGE </w:instrText>
    </w:r>
    <w:r w:rsidR="00D12E7A" w:rsidRPr="00806F5D">
      <w:rPr>
        <w:rFonts w:ascii="Arial" w:hAnsi="Arial"/>
        <w:sz w:val="18"/>
      </w:rPr>
      <w:fldChar w:fldCharType="separate"/>
    </w:r>
    <w:r w:rsidR="001A4E5B">
      <w:rPr>
        <w:rFonts w:ascii="Arial" w:hAnsi="Arial"/>
        <w:noProof/>
        <w:sz w:val="18"/>
      </w:rPr>
      <w:t>8</w:t>
    </w:r>
    <w:r w:rsidR="00D12E7A" w:rsidRPr="00806F5D">
      <w:rPr>
        <w:rFonts w:ascii="Arial" w:hAnsi="Arial"/>
        <w:sz w:val="18"/>
      </w:rPr>
      <w:fldChar w:fldCharType="end"/>
    </w:r>
    <w:r w:rsidR="00D12E7A" w:rsidRPr="00806F5D">
      <w:rPr>
        <w:rFonts w:ascii="Arial" w:hAnsi="Arial"/>
        <w:sz w:val="18"/>
      </w:rPr>
      <w:t xml:space="preserve"> of </w:t>
    </w:r>
    <w:r w:rsidR="00D12E7A" w:rsidRPr="00806F5D">
      <w:rPr>
        <w:rFonts w:ascii="Arial" w:hAnsi="Arial"/>
        <w:sz w:val="18"/>
      </w:rPr>
      <w:fldChar w:fldCharType="begin"/>
    </w:r>
    <w:r w:rsidR="00D12E7A" w:rsidRPr="00806F5D">
      <w:rPr>
        <w:rFonts w:ascii="Arial" w:hAnsi="Arial"/>
        <w:sz w:val="18"/>
      </w:rPr>
      <w:instrText xml:space="preserve"> NUMPAGES </w:instrText>
    </w:r>
    <w:r w:rsidR="00D12E7A" w:rsidRPr="00806F5D">
      <w:rPr>
        <w:rFonts w:ascii="Arial" w:hAnsi="Arial"/>
        <w:sz w:val="18"/>
      </w:rPr>
      <w:fldChar w:fldCharType="separate"/>
    </w:r>
    <w:r w:rsidR="001A4E5B">
      <w:rPr>
        <w:rFonts w:ascii="Arial" w:hAnsi="Arial"/>
        <w:noProof/>
        <w:sz w:val="18"/>
      </w:rPr>
      <w:t>9</w:t>
    </w:r>
    <w:r w:rsidR="00D12E7A" w:rsidRPr="00806F5D">
      <w:rPr>
        <w:rFonts w:ascii="Arial" w:hAnsi="Arial"/>
        <w:sz w:val="18"/>
      </w:rPr>
      <w:fldChar w:fldCharType="end"/>
    </w:r>
  </w:p>
  <w:p w14:paraId="4ACD5844" w14:textId="77777777" w:rsidR="00D12E7A" w:rsidRDefault="00D12E7A" w:rsidP="0074209E">
    <w:pPr>
      <w:pStyle w:val="Footer"/>
      <w:tabs>
        <w:tab w:val="clear" w:pos="4320"/>
        <w:tab w:val="clear" w:pos="8640"/>
        <w:tab w:val="right" w:pos="9360"/>
      </w:tabs>
      <w:rPr>
        <w:rFonts w:ascii="Arial" w:hAnsi="Arial"/>
        <w:sz w:val="18"/>
      </w:rPr>
    </w:pPr>
    <w:r w:rsidRPr="00806F5D">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C932A" w14:textId="77777777" w:rsidR="00392F60" w:rsidRDefault="00392F60">
      <w:r>
        <w:separator/>
      </w:r>
    </w:p>
  </w:footnote>
  <w:footnote w:type="continuationSeparator" w:id="0">
    <w:p w14:paraId="2FFDA6CE" w14:textId="77777777" w:rsidR="00392F60" w:rsidRDefault="00392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2D658" w14:textId="77777777" w:rsidR="00D12E7A" w:rsidRDefault="00D12E7A">
    <w:pPr>
      <w:pStyle w:val="Header"/>
      <w:jc w:val="center"/>
      <w:rPr>
        <w:sz w:val="32"/>
      </w:rPr>
    </w:pPr>
    <w:r>
      <w:rPr>
        <w:sz w:val="32"/>
      </w:rPr>
      <w:t>NPRR Comments</w:t>
    </w:r>
  </w:p>
  <w:p w14:paraId="28A5A950" w14:textId="77777777" w:rsidR="00D12E7A" w:rsidRDefault="00D12E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WG">
    <w15:presenceInfo w15:providerId="None" w15:userId="Brittney Albracht"/>
  </w15:person>
  <w15:person w15:author="ERCOT 012317">
    <w15:presenceInfo w15:providerId="None" w15:userId="ERCOT 012317"/>
  </w15:person>
  <w15:person w15:author="ERCOT 010617">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5A94"/>
    <w:rsid w:val="000B6939"/>
    <w:rsid w:val="000F5AB1"/>
    <w:rsid w:val="00132855"/>
    <w:rsid w:val="00152993"/>
    <w:rsid w:val="00170297"/>
    <w:rsid w:val="00174398"/>
    <w:rsid w:val="001A227D"/>
    <w:rsid w:val="001A4E5B"/>
    <w:rsid w:val="001E2032"/>
    <w:rsid w:val="002067AE"/>
    <w:rsid w:val="00234C32"/>
    <w:rsid w:val="00262796"/>
    <w:rsid w:val="002B732C"/>
    <w:rsid w:val="002C7A75"/>
    <w:rsid w:val="002D24C5"/>
    <w:rsid w:val="003010C0"/>
    <w:rsid w:val="00305021"/>
    <w:rsid w:val="00325176"/>
    <w:rsid w:val="0032758A"/>
    <w:rsid w:val="00332A97"/>
    <w:rsid w:val="00350C00"/>
    <w:rsid w:val="00366113"/>
    <w:rsid w:val="003749A1"/>
    <w:rsid w:val="0039194F"/>
    <w:rsid w:val="00392F60"/>
    <w:rsid w:val="003B20EF"/>
    <w:rsid w:val="003B44A1"/>
    <w:rsid w:val="003C270C"/>
    <w:rsid w:val="003D0994"/>
    <w:rsid w:val="00423824"/>
    <w:rsid w:val="0043567D"/>
    <w:rsid w:val="00496FC7"/>
    <w:rsid w:val="004B7B90"/>
    <w:rsid w:val="004E2C19"/>
    <w:rsid w:val="00540C8B"/>
    <w:rsid w:val="005D284C"/>
    <w:rsid w:val="005D35EA"/>
    <w:rsid w:val="005E5C75"/>
    <w:rsid w:val="005F2358"/>
    <w:rsid w:val="006016D5"/>
    <w:rsid w:val="00604512"/>
    <w:rsid w:val="00633E23"/>
    <w:rsid w:val="00645C94"/>
    <w:rsid w:val="00660920"/>
    <w:rsid w:val="0067179F"/>
    <w:rsid w:val="00673B94"/>
    <w:rsid w:val="00680AC6"/>
    <w:rsid w:val="006835D8"/>
    <w:rsid w:val="006B6B0C"/>
    <w:rsid w:val="006C316E"/>
    <w:rsid w:val="006C4B62"/>
    <w:rsid w:val="006D0F7C"/>
    <w:rsid w:val="007269C4"/>
    <w:rsid w:val="0074209E"/>
    <w:rsid w:val="00754390"/>
    <w:rsid w:val="007753A2"/>
    <w:rsid w:val="007F2CA8"/>
    <w:rsid w:val="007F7161"/>
    <w:rsid w:val="00806F5D"/>
    <w:rsid w:val="00810899"/>
    <w:rsid w:val="00853A3B"/>
    <w:rsid w:val="0085559E"/>
    <w:rsid w:val="00896B1B"/>
    <w:rsid w:val="00896E8F"/>
    <w:rsid w:val="008B33C7"/>
    <w:rsid w:val="008D15E3"/>
    <w:rsid w:val="008E559E"/>
    <w:rsid w:val="008E79BE"/>
    <w:rsid w:val="008F54B9"/>
    <w:rsid w:val="00916080"/>
    <w:rsid w:val="00921A68"/>
    <w:rsid w:val="00952686"/>
    <w:rsid w:val="009D55AE"/>
    <w:rsid w:val="00A015C4"/>
    <w:rsid w:val="00A15172"/>
    <w:rsid w:val="00AA2F65"/>
    <w:rsid w:val="00AA793B"/>
    <w:rsid w:val="00B5080A"/>
    <w:rsid w:val="00B510D6"/>
    <w:rsid w:val="00B65BA2"/>
    <w:rsid w:val="00B943AE"/>
    <w:rsid w:val="00BD7258"/>
    <w:rsid w:val="00BD79F2"/>
    <w:rsid w:val="00BE2FC1"/>
    <w:rsid w:val="00BE5031"/>
    <w:rsid w:val="00C0598D"/>
    <w:rsid w:val="00C11956"/>
    <w:rsid w:val="00C602E5"/>
    <w:rsid w:val="00C66074"/>
    <w:rsid w:val="00C748FD"/>
    <w:rsid w:val="00C97EF3"/>
    <w:rsid w:val="00CA2B65"/>
    <w:rsid w:val="00CD76C3"/>
    <w:rsid w:val="00D055E8"/>
    <w:rsid w:val="00D12E7A"/>
    <w:rsid w:val="00D4046E"/>
    <w:rsid w:val="00D4362F"/>
    <w:rsid w:val="00DC4A85"/>
    <w:rsid w:val="00DD4739"/>
    <w:rsid w:val="00DE4324"/>
    <w:rsid w:val="00DE485B"/>
    <w:rsid w:val="00DE5F33"/>
    <w:rsid w:val="00E07B54"/>
    <w:rsid w:val="00E10BB3"/>
    <w:rsid w:val="00E11F78"/>
    <w:rsid w:val="00E34CC2"/>
    <w:rsid w:val="00E3606E"/>
    <w:rsid w:val="00E621E1"/>
    <w:rsid w:val="00EC55B3"/>
    <w:rsid w:val="00ED1307"/>
    <w:rsid w:val="00EE6681"/>
    <w:rsid w:val="00F05B71"/>
    <w:rsid w:val="00F435C9"/>
    <w:rsid w:val="00F54CD5"/>
    <w:rsid w:val="00F96FB2"/>
    <w:rsid w:val="00FB480C"/>
    <w:rsid w:val="00FB51D8"/>
    <w:rsid w:val="00FB6482"/>
    <w:rsid w:val="00FD08E8"/>
    <w:rsid w:val="00FE45FA"/>
    <w:rsid w:val="00FF0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C5543D"/>
  <w15:chartTrackingRefBased/>
  <w15:docId w15:val="{2CDAA53D-8EE9-42BB-9164-13517FB80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BE5031"/>
    <w:rPr>
      <w:rFonts w:ascii="Arial" w:hAnsi="Arial"/>
      <w:sz w:val="24"/>
      <w:szCs w:val="24"/>
    </w:rPr>
  </w:style>
  <w:style w:type="paragraph" w:customStyle="1" w:styleId="H2">
    <w:name w:val="H2"/>
    <w:basedOn w:val="Heading2"/>
    <w:next w:val="BodyText"/>
    <w:link w:val="H2Char"/>
    <w:rsid w:val="00BE5031"/>
    <w:pPr>
      <w:numPr>
        <w:ilvl w:val="0"/>
        <w:numId w:val="0"/>
      </w:numPr>
      <w:tabs>
        <w:tab w:val="left" w:pos="900"/>
      </w:tabs>
      <w:ind w:left="900" w:hanging="900"/>
    </w:pPr>
  </w:style>
  <w:style w:type="paragraph" w:customStyle="1" w:styleId="H3">
    <w:name w:val="H3"/>
    <w:basedOn w:val="Heading3"/>
    <w:next w:val="BodyText"/>
    <w:link w:val="H3Char"/>
    <w:rsid w:val="00BE5031"/>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BE5031"/>
    <w:pPr>
      <w:numPr>
        <w:ilvl w:val="0"/>
        <w:numId w:val="0"/>
      </w:numPr>
      <w:tabs>
        <w:tab w:val="left" w:pos="1260"/>
      </w:tabs>
      <w:spacing w:before="240"/>
      <w:ind w:left="1260" w:hanging="1260"/>
    </w:pPr>
  </w:style>
  <w:style w:type="paragraph" w:styleId="List">
    <w:name w:val="List"/>
    <w:aliases w:val=" Char2 Char Char Char Char, Char2 Char"/>
    <w:basedOn w:val="Normal"/>
    <w:link w:val="ListChar"/>
    <w:rsid w:val="00BE5031"/>
    <w:pPr>
      <w:spacing w:after="240"/>
      <w:ind w:left="720" w:hanging="720"/>
    </w:pPr>
    <w:rPr>
      <w:szCs w:val="20"/>
    </w:rPr>
  </w:style>
  <w:style w:type="paragraph" w:customStyle="1" w:styleId="TableBody">
    <w:name w:val="Table Body"/>
    <w:basedOn w:val="BodyText"/>
    <w:rsid w:val="00BE5031"/>
    <w:pPr>
      <w:spacing w:before="0" w:after="60"/>
    </w:pPr>
    <w:rPr>
      <w:iCs/>
      <w:sz w:val="20"/>
      <w:szCs w:val="20"/>
    </w:rPr>
  </w:style>
  <w:style w:type="paragraph" w:customStyle="1" w:styleId="TableHead">
    <w:name w:val="Table Head"/>
    <w:basedOn w:val="BodyText"/>
    <w:rsid w:val="00BE5031"/>
    <w:pPr>
      <w:spacing w:before="0" w:after="240"/>
    </w:pPr>
    <w:rPr>
      <w:b/>
      <w:iCs/>
      <w:sz w:val="20"/>
      <w:szCs w:val="20"/>
    </w:rPr>
  </w:style>
  <w:style w:type="character" w:customStyle="1" w:styleId="ListChar">
    <w:name w:val="List Char"/>
    <w:aliases w:val=" Char2 Char Char Char Char Char, Char2 Char Char"/>
    <w:link w:val="List"/>
    <w:rsid w:val="00BE5031"/>
    <w:rPr>
      <w:sz w:val="24"/>
    </w:rPr>
  </w:style>
  <w:style w:type="paragraph" w:customStyle="1" w:styleId="BodyTextNumbered">
    <w:name w:val="Body Text Numbered"/>
    <w:basedOn w:val="BodyText"/>
    <w:link w:val="BodyTextNumberedChar"/>
    <w:rsid w:val="00BE5031"/>
    <w:pPr>
      <w:spacing w:before="0" w:after="240"/>
      <w:ind w:left="720" w:hanging="720"/>
    </w:pPr>
    <w:rPr>
      <w:iCs/>
      <w:szCs w:val="20"/>
      <w:lang w:val="x-none" w:eastAsia="x-none"/>
    </w:rPr>
  </w:style>
  <w:style w:type="character" w:customStyle="1" w:styleId="BodyTextNumberedChar">
    <w:name w:val="Body Text Numbered Char"/>
    <w:link w:val="BodyTextNumbered"/>
    <w:rsid w:val="00BE5031"/>
    <w:rPr>
      <w:iCs/>
      <w:sz w:val="24"/>
      <w:lang w:val="x-none" w:eastAsia="x-none"/>
    </w:rPr>
  </w:style>
  <w:style w:type="character" w:customStyle="1" w:styleId="H2Char">
    <w:name w:val="H2 Char"/>
    <w:link w:val="H2"/>
    <w:rsid w:val="00BE5031"/>
    <w:rPr>
      <w:b/>
      <w:sz w:val="24"/>
    </w:rPr>
  </w:style>
  <w:style w:type="character" w:customStyle="1" w:styleId="H3Char">
    <w:name w:val="H3 Char"/>
    <w:link w:val="H3"/>
    <w:rsid w:val="00BE5031"/>
    <w:rPr>
      <w:b/>
      <w:bCs/>
      <w:i/>
      <w:sz w:val="24"/>
    </w:rPr>
  </w:style>
  <w:style w:type="character" w:customStyle="1" w:styleId="H4Char">
    <w:name w:val="H4 Char"/>
    <w:link w:val="H4"/>
    <w:rsid w:val="00BE5031"/>
    <w:rPr>
      <w:b/>
      <w:bCs/>
      <w:snapToGrid w:val="0"/>
      <w:sz w:val="24"/>
    </w:rPr>
  </w:style>
  <w:style w:type="paragraph" w:customStyle="1" w:styleId="note">
    <w:name w:val="note"/>
    <w:basedOn w:val="Normal"/>
    <w:rsid w:val="00BE5031"/>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billo@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NPRR809"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2728</Words>
  <Characters>18688</Characters>
  <Application>Microsoft Office Word</Application>
  <DocSecurity>0</DocSecurity>
  <Lines>155</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21374</CharactersWithSpaces>
  <SharedDoc>false</SharedDoc>
  <HLinks>
    <vt:vector size="12" baseType="variant">
      <vt:variant>
        <vt:i4>1114170</vt:i4>
      </vt:variant>
      <vt:variant>
        <vt:i4>3</vt:i4>
      </vt:variant>
      <vt:variant>
        <vt:i4>0</vt:i4>
      </vt:variant>
      <vt:variant>
        <vt:i4>5</vt:i4>
      </vt:variant>
      <vt:variant>
        <vt:lpwstr>mailto:jbillo@ercot.com</vt:lpwstr>
      </vt:variant>
      <vt:variant>
        <vt:lpwstr/>
      </vt:variant>
      <vt:variant>
        <vt:i4>1638471</vt:i4>
      </vt:variant>
      <vt:variant>
        <vt:i4>0</vt:i4>
      </vt:variant>
      <vt:variant>
        <vt:i4>0</vt:i4>
      </vt:variant>
      <vt:variant>
        <vt:i4>5</vt:i4>
      </vt:variant>
      <vt:variant>
        <vt:lpwstr>http://www.ercot.com/mktrules/issues/NPRR809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5</cp:revision>
  <cp:lastPrinted>2001-06-20T17:28:00Z</cp:lastPrinted>
  <dcterms:created xsi:type="dcterms:W3CDTF">2017-01-24T15:38:00Z</dcterms:created>
  <dcterms:modified xsi:type="dcterms:W3CDTF">2017-01-24T15:44:00Z</dcterms:modified>
</cp:coreProperties>
</file>