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0AA1F691" w:rsidR="00CB4862" w:rsidRDefault="00854FF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F06A24">
        <w:rPr>
          <w:b/>
          <w:color w:val="000000"/>
          <w:sz w:val="22"/>
          <w:szCs w:val="22"/>
        </w:rPr>
        <w:t>AGENDA</w:t>
      </w:r>
    </w:p>
    <w:p w14:paraId="74C1C8C6" w14:textId="1FEF392C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19E75E53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F773A2">
        <w:rPr>
          <w:b/>
          <w:color w:val="000000"/>
          <w:sz w:val="22"/>
          <w:szCs w:val="22"/>
        </w:rPr>
        <w:t xml:space="preserve">February </w:t>
      </w:r>
      <w:r w:rsidR="00E743A3">
        <w:rPr>
          <w:b/>
          <w:color w:val="000000"/>
          <w:sz w:val="22"/>
          <w:szCs w:val="22"/>
        </w:rPr>
        <w:t>2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7E73E0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2C07FA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05919577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F2089F">
        <w:rPr>
          <w:sz w:val="22"/>
          <w:szCs w:val="22"/>
        </w:rPr>
        <w:t>629 447 277</w:t>
      </w:r>
    </w:p>
    <w:p w14:paraId="53EE74CE" w14:textId="3D1FAD14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F2089F">
        <w:rPr>
          <w:sz w:val="22"/>
          <w:szCs w:val="22"/>
        </w:rPr>
        <w:t>ROS</w:t>
      </w:r>
      <w:bookmarkStart w:id="0" w:name="_GoBack"/>
      <w:bookmarkEnd w:id="0"/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242" w:type="dxa"/>
        <w:tblInd w:w="-162" w:type="dxa"/>
        <w:tblLook w:val="01E0" w:firstRow="1" w:lastRow="1" w:firstColumn="1" w:lastColumn="1" w:noHBand="0" w:noVBand="0"/>
      </w:tblPr>
      <w:tblGrid>
        <w:gridCol w:w="227"/>
        <w:gridCol w:w="484"/>
        <w:gridCol w:w="6243"/>
        <w:gridCol w:w="537"/>
        <w:gridCol w:w="1581"/>
        <w:gridCol w:w="1170"/>
      </w:tblGrid>
      <w:tr w:rsidR="004E6E22" w:rsidRPr="00EE7B91" w14:paraId="37C5FB86" w14:textId="77777777" w:rsidTr="00F2089F">
        <w:trPr>
          <w:trHeight w:val="387"/>
        </w:trPr>
        <w:tc>
          <w:tcPr>
            <w:tcW w:w="711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243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118" w:type="dxa"/>
            <w:gridSpan w:val="2"/>
          </w:tcPr>
          <w:p w14:paraId="295E265B" w14:textId="2459910D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1BF24176" w14:textId="3A00F5DD" w:rsidR="004E6E22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F2089F">
        <w:trPr>
          <w:trHeight w:val="405"/>
        </w:trPr>
        <w:tc>
          <w:tcPr>
            <w:tcW w:w="711" w:type="dxa"/>
            <w:gridSpan w:val="2"/>
          </w:tcPr>
          <w:p w14:paraId="414F0B3D" w14:textId="7DF574B6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118" w:type="dxa"/>
            <w:gridSpan w:val="2"/>
          </w:tcPr>
          <w:p w14:paraId="09DBFDFB" w14:textId="64452E09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57AB45B9" w14:textId="7794FAFE" w:rsidR="004E6E22" w:rsidRPr="00EE7B91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</w:t>
            </w:r>
            <w:r w:rsidR="00606C84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5E8E2529" w14:textId="77777777" w:rsidTr="00F2089F">
        <w:trPr>
          <w:trHeight w:val="738"/>
        </w:trPr>
        <w:tc>
          <w:tcPr>
            <w:tcW w:w="711" w:type="dxa"/>
            <w:gridSpan w:val="2"/>
          </w:tcPr>
          <w:p w14:paraId="41362FF6" w14:textId="1CC80E89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3" w:type="dxa"/>
          </w:tcPr>
          <w:p w14:paraId="56DAD48C" w14:textId="69B6BC4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761EA">
              <w:rPr>
                <w:b/>
                <w:sz w:val="22"/>
                <w:szCs w:val="22"/>
              </w:rPr>
              <w:t>ROS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458CDE9A" w:rsidR="00F64FE4" w:rsidRPr="003C12D0" w:rsidRDefault="00F773A2" w:rsidP="00F773A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</w:t>
            </w:r>
            <w:r w:rsidR="00606C84">
              <w:rPr>
                <w:sz w:val="22"/>
                <w:szCs w:val="22"/>
              </w:rPr>
              <w:t>2</w:t>
            </w:r>
            <w:r w:rsidR="000761EA">
              <w:rPr>
                <w:sz w:val="22"/>
                <w:szCs w:val="22"/>
              </w:rPr>
              <w:t>, 201</w:t>
            </w:r>
            <w:r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8" w:type="dxa"/>
            <w:gridSpan w:val="2"/>
          </w:tcPr>
          <w:p w14:paraId="633ED29E" w14:textId="2AC7C0B3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7C22CFE3" w14:textId="74999677" w:rsidR="004E6E22" w:rsidRPr="00EE7B91" w:rsidRDefault="00624FB4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606C84">
              <w:rPr>
                <w:sz w:val="22"/>
                <w:szCs w:val="22"/>
              </w:rPr>
              <w:t>9:4</w:t>
            </w:r>
            <w:r w:rsidR="00841C3B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F2089F">
        <w:trPr>
          <w:trHeight w:val="351"/>
        </w:trPr>
        <w:tc>
          <w:tcPr>
            <w:tcW w:w="711" w:type="dxa"/>
            <w:gridSpan w:val="2"/>
          </w:tcPr>
          <w:p w14:paraId="0E346CBD" w14:textId="2667209D" w:rsidR="004E6E22" w:rsidRPr="00AA4DF8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0C3C5625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2118" w:type="dxa"/>
            <w:gridSpan w:val="2"/>
          </w:tcPr>
          <w:p w14:paraId="01C187DC" w14:textId="273A65EC" w:rsidR="004E6E22" w:rsidRPr="00EE7B91" w:rsidRDefault="00F773A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7885C229" w14:textId="4595D259" w:rsidR="004E6E22" w:rsidRPr="00EE7B91" w:rsidRDefault="00624FB4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41C3B">
              <w:rPr>
                <w:sz w:val="22"/>
                <w:szCs w:val="22"/>
              </w:rPr>
              <w:t>9:45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8463D4" w:rsidRPr="00EE7B91" w14:paraId="7DE18C80" w14:textId="77777777" w:rsidTr="00F2089F">
        <w:trPr>
          <w:trHeight w:val="1710"/>
        </w:trPr>
        <w:tc>
          <w:tcPr>
            <w:tcW w:w="711" w:type="dxa"/>
            <w:gridSpan w:val="2"/>
          </w:tcPr>
          <w:p w14:paraId="351E62A1" w14:textId="77777777" w:rsidR="008463D4" w:rsidRDefault="008463D4" w:rsidP="000100A0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7D751F0B" w14:textId="0C8647D1" w:rsidR="008463D4" w:rsidRDefault="008463D4" w:rsidP="00846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463D4">
              <w:rPr>
                <w:sz w:val="22"/>
                <w:szCs w:val="22"/>
              </w:rPr>
              <w:t>Posting of Emergency Operations Plans re NOGRR165</w:t>
            </w:r>
            <w:r w:rsidR="00A81EF5">
              <w:rPr>
                <w:sz w:val="22"/>
                <w:szCs w:val="22"/>
              </w:rPr>
              <w:t>, Emergency Operations Plan as Required by NERC Reliability Standards</w:t>
            </w:r>
          </w:p>
          <w:p w14:paraId="69BA7AED" w14:textId="345C9835" w:rsidR="008463D4" w:rsidRPr="008463D4" w:rsidRDefault="008463D4" w:rsidP="00846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 of All-Inclusive Generation Resources re PGRR053</w:t>
            </w:r>
            <w:r w:rsidR="00A81EF5">
              <w:rPr>
                <w:sz w:val="22"/>
                <w:szCs w:val="22"/>
              </w:rPr>
              <w:t>, Addition of Proposed All-Inclusive Generation Resources to the Planning Models</w:t>
            </w:r>
          </w:p>
        </w:tc>
        <w:tc>
          <w:tcPr>
            <w:tcW w:w="2118" w:type="dxa"/>
            <w:gridSpan w:val="2"/>
          </w:tcPr>
          <w:p w14:paraId="320AB808" w14:textId="77777777" w:rsidR="008463D4" w:rsidRDefault="008463D4" w:rsidP="000100A0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042CDE4" w14:textId="77777777" w:rsidR="008463D4" w:rsidRDefault="008463D4" w:rsidP="000761EA">
            <w:pPr>
              <w:rPr>
                <w:sz w:val="22"/>
                <w:szCs w:val="22"/>
              </w:rPr>
            </w:pPr>
          </w:p>
        </w:tc>
      </w:tr>
      <w:tr w:rsidR="007C1A0C" w:rsidRPr="00EE7B91" w14:paraId="5F787262" w14:textId="77777777" w:rsidTr="00F2089F">
        <w:trPr>
          <w:trHeight w:val="441"/>
        </w:trPr>
        <w:tc>
          <w:tcPr>
            <w:tcW w:w="711" w:type="dxa"/>
            <w:gridSpan w:val="2"/>
          </w:tcPr>
          <w:p w14:paraId="65C709A9" w14:textId="0734C370" w:rsidR="007C1A0C" w:rsidRDefault="00841C3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7C1A0C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1FCA8844" w14:textId="72DA81B7" w:rsidR="007C1A0C" w:rsidRPr="001C3943" w:rsidRDefault="001C3943" w:rsidP="000100A0">
            <w:pPr>
              <w:rPr>
                <w:b/>
                <w:sz w:val="22"/>
                <w:szCs w:val="22"/>
              </w:rPr>
            </w:pPr>
            <w:r w:rsidRPr="001C3943">
              <w:rPr>
                <w:b/>
                <w:sz w:val="22"/>
                <w:szCs w:val="22"/>
              </w:rPr>
              <w:t>2017 Working Group/Task Force Leadership (Vote)</w:t>
            </w:r>
          </w:p>
        </w:tc>
        <w:tc>
          <w:tcPr>
            <w:tcW w:w="2118" w:type="dxa"/>
            <w:gridSpan w:val="2"/>
          </w:tcPr>
          <w:p w14:paraId="37DA5373" w14:textId="43AF323B" w:rsidR="007C1A0C" w:rsidRDefault="001C39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4DC025D6" w14:textId="6CA27A05" w:rsidR="007C1A0C" w:rsidRDefault="00841C3B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1C3943">
              <w:rPr>
                <w:sz w:val="22"/>
                <w:szCs w:val="22"/>
              </w:rPr>
              <w:t xml:space="preserve"> a.m.</w:t>
            </w:r>
          </w:p>
        </w:tc>
      </w:tr>
      <w:tr w:rsidR="001C3943" w:rsidRPr="006E000C" w14:paraId="44ED4077" w14:textId="77777777" w:rsidTr="00F2089F">
        <w:trPr>
          <w:trHeight w:val="441"/>
        </w:trPr>
        <w:tc>
          <w:tcPr>
            <w:tcW w:w="711" w:type="dxa"/>
            <w:gridSpan w:val="2"/>
          </w:tcPr>
          <w:p w14:paraId="54A30490" w14:textId="1918F6C9" w:rsidR="001C3943" w:rsidRDefault="001C39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1C3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0CF2FA95" w14:textId="08072A9D" w:rsidR="001C3943" w:rsidRPr="001C3943" w:rsidRDefault="001C3943" w:rsidP="000100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 ROS Goals (Vote)</w:t>
            </w:r>
          </w:p>
        </w:tc>
        <w:tc>
          <w:tcPr>
            <w:tcW w:w="2118" w:type="dxa"/>
            <w:gridSpan w:val="2"/>
          </w:tcPr>
          <w:p w14:paraId="6083D9AE" w14:textId="15FA8069" w:rsidR="001C3943" w:rsidRDefault="001C39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3D42C0DA" w14:textId="70B88FB5" w:rsidR="001C3943" w:rsidRDefault="00841C3B" w:rsidP="000761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10:00 </w:t>
            </w:r>
            <w:r w:rsidR="001C3943">
              <w:rPr>
                <w:sz w:val="22"/>
                <w:szCs w:val="22"/>
              </w:rPr>
              <w:t>a.m.</w:t>
            </w:r>
          </w:p>
        </w:tc>
      </w:tr>
      <w:tr w:rsidR="00CA2D27" w:rsidRPr="00EE7B91" w14:paraId="5E459CE0" w14:textId="77777777" w:rsidTr="00F2089F">
        <w:trPr>
          <w:trHeight w:val="369"/>
        </w:trPr>
        <w:tc>
          <w:tcPr>
            <w:tcW w:w="711" w:type="dxa"/>
            <w:gridSpan w:val="2"/>
          </w:tcPr>
          <w:p w14:paraId="19216E2A" w14:textId="5F480198" w:rsidR="00CA2D27" w:rsidRDefault="00F1187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2089F">
              <w:rPr>
                <w:sz w:val="22"/>
                <w:szCs w:val="22"/>
              </w:rPr>
              <w:t>7</w:t>
            </w:r>
            <w:r w:rsidR="00CA2D27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328C0FEF" w14:textId="3A44FEA4" w:rsidR="00CA2D27" w:rsidRDefault="00CA2D27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2118" w:type="dxa"/>
            <w:gridSpan w:val="2"/>
          </w:tcPr>
          <w:p w14:paraId="424C1306" w14:textId="4D9606F0" w:rsidR="00CA2D27" w:rsidRPr="00EE7B91" w:rsidRDefault="00624F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170" w:type="dxa"/>
          </w:tcPr>
          <w:p w14:paraId="7B82A6CA" w14:textId="687203FA" w:rsidR="00CA2D27" w:rsidRDefault="00F1187A" w:rsidP="00F06A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24321">
              <w:rPr>
                <w:sz w:val="22"/>
                <w:szCs w:val="22"/>
              </w:rPr>
              <w:t>1</w:t>
            </w:r>
            <w:r w:rsidR="00841C3B">
              <w:rPr>
                <w:sz w:val="22"/>
                <w:szCs w:val="22"/>
              </w:rPr>
              <w:t>0</w:t>
            </w:r>
            <w:r w:rsidR="00624FB4">
              <w:rPr>
                <w:sz w:val="22"/>
                <w:szCs w:val="22"/>
              </w:rPr>
              <w:t xml:space="preserve"> a.m.</w:t>
            </w:r>
          </w:p>
        </w:tc>
      </w:tr>
      <w:tr w:rsidR="00CA2D27" w:rsidRPr="00EE7B91" w14:paraId="3AEAEFFB" w14:textId="77777777" w:rsidTr="00F2089F">
        <w:trPr>
          <w:trHeight w:val="315"/>
        </w:trPr>
        <w:tc>
          <w:tcPr>
            <w:tcW w:w="711" w:type="dxa"/>
            <w:gridSpan w:val="2"/>
          </w:tcPr>
          <w:p w14:paraId="7518863F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48E30FF4" w14:textId="7992B5D3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Report</w:t>
            </w:r>
          </w:p>
        </w:tc>
        <w:tc>
          <w:tcPr>
            <w:tcW w:w="2118" w:type="dxa"/>
            <w:gridSpan w:val="2"/>
          </w:tcPr>
          <w:p w14:paraId="49E7E13A" w14:textId="567895B4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Steffan</w:t>
            </w:r>
          </w:p>
        </w:tc>
        <w:tc>
          <w:tcPr>
            <w:tcW w:w="1170" w:type="dxa"/>
          </w:tcPr>
          <w:p w14:paraId="5FB842E3" w14:textId="06E9ACC7" w:rsidR="00CA2D27" w:rsidRDefault="00624FB4" w:rsidP="00624F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CA2D27" w:rsidRPr="00EE7B91" w14:paraId="25771856" w14:textId="77777777" w:rsidTr="00F2089F">
        <w:trPr>
          <w:trHeight w:val="315"/>
        </w:trPr>
        <w:tc>
          <w:tcPr>
            <w:tcW w:w="711" w:type="dxa"/>
            <w:gridSpan w:val="2"/>
          </w:tcPr>
          <w:p w14:paraId="65388CD7" w14:textId="77777777" w:rsidR="00CA2D27" w:rsidRDefault="00CA2D27" w:rsidP="003D2E5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45801402" w14:textId="7E107914" w:rsidR="00CA2D27" w:rsidRPr="00CA2D27" w:rsidRDefault="000761EA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Planning Report</w:t>
            </w:r>
          </w:p>
        </w:tc>
        <w:tc>
          <w:tcPr>
            <w:tcW w:w="2118" w:type="dxa"/>
            <w:gridSpan w:val="2"/>
          </w:tcPr>
          <w:p w14:paraId="5D8C6CE3" w14:textId="66AE3D11" w:rsidR="00CA2D27" w:rsidRDefault="000761E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170" w:type="dxa"/>
          </w:tcPr>
          <w:p w14:paraId="6F3A2A56" w14:textId="30A6B7E6" w:rsidR="00CA2D27" w:rsidRDefault="00CA2D27" w:rsidP="00624FB4">
            <w:pPr>
              <w:rPr>
                <w:sz w:val="22"/>
                <w:szCs w:val="22"/>
              </w:rPr>
            </w:pPr>
          </w:p>
        </w:tc>
      </w:tr>
      <w:tr w:rsidR="007600F9" w:rsidRPr="00EE7B91" w14:paraId="3B9F8AC5" w14:textId="77777777" w:rsidTr="00F2089F">
        <w:trPr>
          <w:trHeight w:val="315"/>
        </w:trPr>
        <w:tc>
          <w:tcPr>
            <w:tcW w:w="711" w:type="dxa"/>
            <w:gridSpan w:val="2"/>
          </w:tcPr>
          <w:p w14:paraId="2BECD797" w14:textId="77777777" w:rsidR="007600F9" w:rsidRDefault="007600F9" w:rsidP="003D2E5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381790C0" w14:textId="22C98783" w:rsidR="007600F9" w:rsidRDefault="007600F9" w:rsidP="00CA2D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Draft PGRR, Geomagnetic Disturbance (GMD)  Vulnerability Assessment</w:t>
            </w:r>
          </w:p>
        </w:tc>
        <w:tc>
          <w:tcPr>
            <w:tcW w:w="2118" w:type="dxa"/>
            <w:gridSpan w:val="2"/>
          </w:tcPr>
          <w:p w14:paraId="612DD135" w14:textId="77777777" w:rsidR="00A81EF5" w:rsidRDefault="007600F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Y. Landin</w:t>
            </w:r>
            <w:r w:rsidR="00A81EF5">
              <w:rPr>
                <w:sz w:val="22"/>
                <w:szCs w:val="22"/>
              </w:rPr>
              <w:t xml:space="preserve"> </w:t>
            </w:r>
            <w:r w:rsidR="00F11334">
              <w:rPr>
                <w:sz w:val="22"/>
                <w:szCs w:val="22"/>
              </w:rPr>
              <w:t>/</w:t>
            </w:r>
            <w:r w:rsidR="00A81EF5">
              <w:rPr>
                <w:sz w:val="22"/>
                <w:szCs w:val="22"/>
              </w:rPr>
              <w:t xml:space="preserve"> </w:t>
            </w:r>
          </w:p>
          <w:p w14:paraId="7B18E7DE" w14:textId="76882CDB" w:rsidR="007600F9" w:rsidRDefault="00F1133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Richardson</w:t>
            </w:r>
          </w:p>
        </w:tc>
        <w:tc>
          <w:tcPr>
            <w:tcW w:w="1170" w:type="dxa"/>
          </w:tcPr>
          <w:p w14:paraId="058432DA" w14:textId="77777777" w:rsidR="007600F9" w:rsidRDefault="007600F9" w:rsidP="00624FB4">
            <w:pPr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965838" w:rsidRPr="00EE7B91" w14:paraId="3AF39F8E" w14:textId="77777777" w:rsidTr="00F2089F">
        <w:trPr>
          <w:trHeight w:val="495"/>
        </w:trPr>
        <w:tc>
          <w:tcPr>
            <w:tcW w:w="711" w:type="dxa"/>
            <w:gridSpan w:val="2"/>
          </w:tcPr>
          <w:p w14:paraId="79FA75F1" w14:textId="35BFBDA3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188B9BE9" w14:textId="675DCB08" w:rsidR="00965838" w:rsidRDefault="00F773A2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Overview of New Control Room Desk</w:t>
            </w:r>
          </w:p>
        </w:tc>
        <w:tc>
          <w:tcPr>
            <w:tcW w:w="2118" w:type="dxa"/>
            <w:gridSpan w:val="2"/>
          </w:tcPr>
          <w:p w14:paraId="3EE8E8C6" w14:textId="630D7EDB" w:rsidR="00965838" w:rsidRDefault="00F773A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Woodfin</w:t>
            </w:r>
          </w:p>
        </w:tc>
        <w:tc>
          <w:tcPr>
            <w:tcW w:w="1170" w:type="dxa"/>
          </w:tcPr>
          <w:p w14:paraId="0836D770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EE7B91" w14:paraId="3843645F" w14:textId="77777777" w:rsidTr="00F2089F">
        <w:trPr>
          <w:trHeight w:val="657"/>
        </w:trPr>
        <w:tc>
          <w:tcPr>
            <w:tcW w:w="711" w:type="dxa"/>
            <w:gridSpan w:val="2"/>
          </w:tcPr>
          <w:p w14:paraId="759FD219" w14:textId="1A37D281" w:rsidR="00965838" w:rsidRPr="00AA4DF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2089F">
              <w:rPr>
                <w:sz w:val="22"/>
                <w:szCs w:val="22"/>
              </w:rPr>
              <w:t>8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5ACBDA70" w14:textId="603A3D6B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0F4BFE46" w14:textId="77BCA12E" w:rsidR="00965838" w:rsidRPr="00FE522C" w:rsidRDefault="00FE522C" w:rsidP="00FE522C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Referrals from January 19,2017 PRS</w:t>
            </w:r>
          </w:p>
        </w:tc>
        <w:tc>
          <w:tcPr>
            <w:tcW w:w="2118" w:type="dxa"/>
            <w:gridSpan w:val="2"/>
          </w:tcPr>
          <w:p w14:paraId="71667A33" w14:textId="5C6A52AB" w:rsidR="00965838" w:rsidRPr="00EE7B91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36AEE44" w14:textId="026E4C1B" w:rsidR="00965838" w:rsidRDefault="00965838" w:rsidP="00BC0213">
            <w:pPr>
              <w:rPr>
                <w:sz w:val="22"/>
                <w:szCs w:val="22"/>
              </w:rPr>
            </w:pPr>
          </w:p>
        </w:tc>
      </w:tr>
      <w:tr w:rsidR="00965838" w:rsidRPr="00EE7B91" w14:paraId="262F1562" w14:textId="77777777" w:rsidTr="00F2089F">
        <w:trPr>
          <w:trHeight w:val="360"/>
        </w:trPr>
        <w:tc>
          <w:tcPr>
            <w:tcW w:w="711" w:type="dxa"/>
            <w:gridSpan w:val="2"/>
          </w:tcPr>
          <w:p w14:paraId="5E33C2C9" w14:textId="677D3163" w:rsidR="00965838" w:rsidRDefault="00F2089F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02C47A6E" w14:textId="0AD551D8" w:rsidR="00965838" w:rsidRPr="000761EA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ROS</w:t>
            </w:r>
          </w:p>
        </w:tc>
        <w:tc>
          <w:tcPr>
            <w:tcW w:w="2118" w:type="dxa"/>
            <w:gridSpan w:val="2"/>
          </w:tcPr>
          <w:p w14:paraId="46998688" w14:textId="44C59B63" w:rsidR="00965838" w:rsidRPr="00316B7A" w:rsidRDefault="00F773A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0ACAEE92" w14:textId="634087C6" w:rsidR="00965838" w:rsidRPr="00180DE7" w:rsidRDefault="00F1187A" w:rsidP="00841C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624321">
              <w:rPr>
                <w:sz w:val="22"/>
                <w:szCs w:val="22"/>
              </w:rPr>
              <w:t>0</w:t>
            </w:r>
            <w:r w:rsidR="007600F9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a.m.</w:t>
            </w:r>
          </w:p>
        </w:tc>
      </w:tr>
      <w:tr w:rsidR="00965838" w:rsidRPr="00EE7B91" w14:paraId="075AB642" w14:textId="77777777" w:rsidTr="00F2089F">
        <w:trPr>
          <w:trHeight w:val="1107"/>
        </w:trPr>
        <w:tc>
          <w:tcPr>
            <w:tcW w:w="711" w:type="dxa"/>
            <w:gridSpan w:val="2"/>
          </w:tcPr>
          <w:p w14:paraId="21C33D5D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26467EB1" w14:textId="77777777" w:rsidR="00965838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NPRR776, Voltage Set Point Communication (Possible Vote)</w:t>
            </w:r>
          </w:p>
          <w:p w14:paraId="5A15E5E3" w14:textId="3DA5B3C3" w:rsidR="00F773A2" w:rsidRPr="00F2089F" w:rsidRDefault="00F773A2" w:rsidP="00A81EF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2089F">
              <w:rPr>
                <w:b/>
                <w:sz w:val="22"/>
                <w:szCs w:val="22"/>
              </w:rPr>
              <w:t>NPRR809, GTC or GTL for New Generation Interconnection (Vote)</w:t>
            </w:r>
          </w:p>
        </w:tc>
        <w:tc>
          <w:tcPr>
            <w:tcW w:w="2118" w:type="dxa"/>
            <w:gridSpan w:val="2"/>
          </w:tcPr>
          <w:p w14:paraId="15210BC9" w14:textId="77777777" w:rsidR="00965838" w:rsidRPr="00316B7A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FCDDB16" w14:textId="77777777" w:rsidR="00965838" w:rsidRPr="00180DE7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DF35F5" w14:paraId="4056BDF9" w14:textId="77777777" w:rsidTr="00F2089F">
        <w:trPr>
          <w:trHeight w:val="882"/>
        </w:trPr>
        <w:tc>
          <w:tcPr>
            <w:tcW w:w="711" w:type="dxa"/>
            <w:gridSpan w:val="2"/>
          </w:tcPr>
          <w:p w14:paraId="7282B11F" w14:textId="18EE0AD9" w:rsidR="00965838" w:rsidRDefault="00841C3B" w:rsidP="00F208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7E1946FB" w14:textId="7B734BBF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ROS</w:t>
            </w:r>
          </w:p>
          <w:p w14:paraId="1AD1DE9C" w14:textId="27E115B0" w:rsidR="00965838" w:rsidRPr="00F773A2" w:rsidRDefault="00F773A2" w:rsidP="00F773A2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NOGRR166, Daily Grid Operations Summary Reports (Vote)</w:t>
            </w:r>
          </w:p>
        </w:tc>
        <w:tc>
          <w:tcPr>
            <w:tcW w:w="2118" w:type="dxa"/>
            <w:gridSpan w:val="2"/>
          </w:tcPr>
          <w:p w14:paraId="0055D354" w14:textId="07B6512B" w:rsidR="00965838" w:rsidRDefault="00841C3B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7798EA05" w14:textId="7F22D37C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624321">
              <w:rPr>
                <w:sz w:val="22"/>
                <w:szCs w:val="22"/>
              </w:rPr>
              <w:t>1</w:t>
            </w:r>
            <w:r w:rsidR="007600F9">
              <w:rPr>
                <w:sz w:val="22"/>
                <w:szCs w:val="22"/>
              </w:rPr>
              <w:t>5 a.m.</w:t>
            </w:r>
          </w:p>
        </w:tc>
      </w:tr>
      <w:tr w:rsidR="00965838" w:rsidRPr="00DF35F5" w14:paraId="222C883B" w14:textId="77777777" w:rsidTr="00F2089F">
        <w:trPr>
          <w:trHeight w:val="846"/>
        </w:trPr>
        <w:tc>
          <w:tcPr>
            <w:tcW w:w="711" w:type="dxa"/>
            <w:gridSpan w:val="2"/>
          </w:tcPr>
          <w:p w14:paraId="5A2ADA24" w14:textId="76184623" w:rsidR="00965838" w:rsidRPr="00AA4DF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1</w:t>
            </w:r>
            <w:r w:rsidR="0096583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3" w:type="dxa"/>
          </w:tcPr>
          <w:p w14:paraId="38FF7CC2" w14:textId="14523894" w:rsidR="00965838" w:rsidRPr="003D2E5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Working Group</w:t>
            </w:r>
          </w:p>
        </w:tc>
        <w:tc>
          <w:tcPr>
            <w:tcW w:w="2118" w:type="dxa"/>
            <w:gridSpan w:val="2"/>
          </w:tcPr>
          <w:p w14:paraId="3C61E49C" w14:textId="4BA6C79F" w:rsidR="00965838" w:rsidRPr="00DF35F5" w:rsidRDefault="00FE522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</w:t>
            </w:r>
            <w:r w:rsidR="004F7C88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170" w:type="dxa"/>
          </w:tcPr>
          <w:p w14:paraId="128C0F1D" w14:textId="036894A4" w:rsidR="00965838" w:rsidRPr="00DF35F5" w:rsidRDefault="00BE2FC9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624321">
              <w:rPr>
                <w:sz w:val="22"/>
                <w:szCs w:val="22"/>
              </w:rPr>
              <w:t>20</w:t>
            </w:r>
            <w:r w:rsidR="00965838">
              <w:rPr>
                <w:sz w:val="22"/>
                <w:szCs w:val="22"/>
              </w:rPr>
              <w:t xml:space="preserve"> a.m. </w:t>
            </w:r>
          </w:p>
        </w:tc>
      </w:tr>
      <w:tr w:rsidR="00965838" w:rsidRPr="0036372E" w14:paraId="0DFFE447" w14:textId="77777777" w:rsidTr="00F2089F">
        <w:trPr>
          <w:trHeight w:val="441"/>
        </w:trPr>
        <w:tc>
          <w:tcPr>
            <w:tcW w:w="711" w:type="dxa"/>
            <w:gridSpan w:val="2"/>
          </w:tcPr>
          <w:p w14:paraId="2172F7DB" w14:textId="5E1B0D60" w:rsidR="00965838" w:rsidRPr="00AA4DF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2</w:t>
            </w:r>
            <w:r w:rsidR="00965838" w:rsidRPr="00AA4DF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529B5DC8" w14:textId="12AC411B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Working Group</w:t>
            </w:r>
          </w:p>
        </w:tc>
        <w:tc>
          <w:tcPr>
            <w:tcW w:w="2118" w:type="dxa"/>
            <w:gridSpan w:val="2"/>
          </w:tcPr>
          <w:p w14:paraId="2D69979A" w14:textId="7BC9855B" w:rsidR="00965838" w:rsidRPr="0036372E" w:rsidRDefault="00FE522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  <w:r w:rsidR="009A2190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170" w:type="dxa"/>
          </w:tcPr>
          <w:p w14:paraId="46E9AF89" w14:textId="4EDD05C0" w:rsidR="00965838" w:rsidRPr="0036372E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624321">
              <w:rPr>
                <w:sz w:val="22"/>
                <w:szCs w:val="22"/>
              </w:rPr>
              <w:t>3</w:t>
            </w:r>
            <w:r w:rsidR="007600F9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a</w:t>
            </w:r>
            <w:r w:rsidR="00965838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266FFC" w:rsidRPr="0036372E" w14:paraId="77D03C74" w14:textId="77777777" w:rsidTr="00F2089F">
        <w:trPr>
          <w:trHeight w:val="630"/>
        </w:trPr>
        <w:tc>
          <w:tcPr>
            <w:tcW w:w="711" w:type="dxa"/>
            <w:gridSpan w:val="2"/>
          </w:tcPr>
          <w:p w14:paraId="04CD4BC9" w14:textId="77777777" w:rsidR="00266FFC" w:rsidRDefault="00266FFC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52E10715" w14:textId="1C6D01ED" w:rsidR="00266FFC" w:rsidRPr="00F2089F" w:rsidRDefault="00266FFC" w:rsidP="00F2089F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841C3B">
              <w:rPr>
                <w:b/>
                <w:sz w:val="22"/>
                <w:szCs w:val="22"/>
              </w:rPr>
              <w:t>PGRR054, Stability Limits in the Full Interconnect Study (Vote)</w:t>
            </w:r>
          </w:p>
        </w:tc>
        <w:tc>
          <w:tcPr>
            <w:tcW w:w="2118" w:type="dxa"/>
            <w:gridSpan w:val="2"/>
          </w:tcPr>
          <w:p w14:paraId="1DD98449" w14:textId="77777777" w:rsidR="00266FFC" w:rsidRDefault="00266FFC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CB49BF8" w14:textId="77777777" w:rsidR="00266FFC" w:rsidRDefault="00266FFC" w:rsidP="00965838">
            <w:pPr>
              <w:rPr>
                <w:sz w:val="22"/>
                <w:szCs w:val="22"/>
              </w:rPr>
            </w:pPr>
          </w:p>
        </w:tc>
      </w:tr>
      <w:tr w:rsidR="00965838" w:rsidRPr="006E000C" w14:paraId="4EAC6DF7" w14:textId="77777777" w:rsidTr="00F2089F">
        <w:trPr>
          <w:trHeight w:val="441"/>
        </w:trPr>
        <w:tc>
          <w:tcPr>
            <w:tcW w:w="711" w:type="dxa"/>
            <w:gridSpan w:val="2"/>
          </w:tcPr>
          <w:p w14:paraId="6B70B6E3" w14:textId="781F1928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3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5E250059" w14:textId="4129C21F" w:rsidR="00965838" w:rsidRDefault="007D4F3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</w:t>
            </w:r>
          </w:p>
        </w:tc>
        <w:tc>
          <w:tcPr>
            <w:tcW w:w="2118" w:type="dxa"/>
            <w:gridSpan w:val="2"/>
          </w:tcPr>
          <w:p w14:paraId="4C8B4719" w14:textId="44BC5274" w:rsidR="00965838" w:rsidRDefault="007D4F3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SSWG Leadership</w:t>
            </w:r>
          </w:p>
        </w:tc>
        <w:tc>
          <w:tcPr>
            <w:tcW w:w="1170" w:type="dxa"/>
          </w:tcPr>
          <w:p w14:paraId="16337216" w14:textId="5C150B91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624321">
              <w:rPr>
                <w:sz w:val="22"/>
                <w:szCs w:val="22"/>
              </w:rPr>
              <w:t>4</w:t>
            </w:r>
            <w:r w:rsidR="007600F9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a.m.</w:t>
            </w:r>
          </w:p>
        </w:tc>
      </w:tr>
      <w:tr w:rsidR="00965838" w:rsidRPr="0036372E" w14:paraId="01124F52" w14:textId="77777777" w:rsidTr="00F2089F">
        <w:trPr>
          <w:trHeight w:val="441"/>
        </w:trPr>
        <w:tc>
          <w:tcPr>
            <w:tcW w:w="711" w:type="dxa"/>
            <w:gridSpan w:val="2"/>
          </w:tcPr>
          <w:p w14:paraId="6BC81631" w14:textId="2E699337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4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76083C26" w14:textId="1034E91E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Outage Coordination Improvements Task Force</w:t>
            </w:r>
          </w:p>
        </w:tc>
        <w:tc>
          <w:tcPr>
            <w:tcW w:w="2118" w:type="dxa"/>
            <w:gridSpan w:val="2"/>
          </w:tcPr>
          <w:p w14:paraId="34F882CE" w14:textId="1B413508" w:rsidR="00965838" w:rsidRDefault="00FE522C" w:rsidP="00965838">
            <w:pPr>
              <w:rPr>
                <w:sz w:val="22"/>
                <w:szCs w:val="22"/>
              </w:rPr>
            </w:pPr>
            <w:r w:rsidRPr="006E000C">
              <w:rPr>
                <w:sz w:val="22"/>
                <w:szCs w:val="22"/>
              </w:rPr>
              <w:t>OCITF</w:t>
            </w:r>
            <w:r w:rsidR="009A2190" w:rsidRPr="006E000C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170" w:type="dxa"/>
          </w:tcPr>
          <w:p w14:paraId="3CBEDC32" w14:textId="23042BF4" w:rsidR="00965838" w:rsidRDefault="00F1187A" w:rsidP="00F11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243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624321">
              <w:rPr>
                <w:sz w:val="22"/>
                <w:szCs w:val="22"/>
              </w:rPr>
              <w:t>5</w:t>
            </w:r>
            <w:r w:rsidR="00841C3B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965838">
              <w:rPr>
                <w:sz w:val="22"/>
                <w:szCs w:val="22"/>
              </w:rPr>
              <w:t>.m.</w:t>
            </w:r>
          </w:p>
        </w:tc>
      </w:tr>
      <w:tr w:rsidR="00841C3B" w:rsidRPr="0036372E" w14:paraId="79C1E5B5" w14:textId="77777777" w:rsidTr="00F2089F">
        <w:trPr>
          <w:trHeight w:val="441"/>
        </w:trPr>
        <w:tc>
          <w:tcPr>
            <w:tcW w:w="711" w:type="dxa"/>
            <w:gridSpan w:val="2"/>
          </w:tcPr>
          <w:p w14:paraId="45B594EA" w14:textId="77777777" w:rsidR="00841C3B" w:rsidRDefault="00841C3B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621EA5EE" w14:textId="54224769" w:rsidR="00841C3B" w:rsidRPr="00841C3B" w:rsidRDefault="00841C3B" w:rsidP="00841C3B">
            <w:pPr>
              <w:pStyle w:val="ListParagraph"/>
              <w:numPr>
                <w:ilvl w:val="0"/>
                <w:numId w:val="11"/>
              </w:numPr>
              <w:rPr>
                <w:b/>
                <w:sz w:val="22"/>
                <w:szCs w:val="22"/>
              </w:rPr>
            </w:pPr>
            <w:r w:rsidRPr="00841C3B">
              <w:rPr>
                <w:b/>
                <w:sz w:val="22"/>
                <w:szCs w:val="22"/>
              </w:rPr>
              <w:t>OCWG Scope (Vote)</w:t>
            </w:r>
          </w:p>
        </w:tc>
        <w:tc>
          <w:tcPr>
            <w:tcW w:w="2118" w:type="dxa"/>
            <w:gridSpan w:val="2"/>
          </w:tcPr>
          <w:p w14:paraId="4CD07BE5" w14:textId="77777777" w:rsidR="00841C3B" w:rsidRDefault="00841C3B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52DD143" w14:textId="77777777" w:rsidR="00841C3B" w:rsidRDefault="00841C3B" w:rsidP="00965838">
            <w:pPr>
              <w:rPr>
                <w:sz w:val="22"/>
                <w:szCs w:val="22"/>
              </w:rPr>
            </w:pPr>
          </w:p>
        </w:tc>
      </w:tr>
      <w:tr w:rsidR="00624321" w:rsidRPr="0036372E" w14:paraId="5C1E1148" w14:textId="77777777" w:rsidTr="00F2089F">
        <w:trPr>
          <w:trHeight w:val="441"/>
        </w:trPr>
        <w:tc>
          <w:tcPr>
            <w:tcW w:w="711" w:type="dxa"/>
            <w:gridSpan w:val="2"/>
          </w:tcPr>
          <w:p w14:paraId="534CE225" w14:textId="413E5540" w:rsidR="00624321" w:rsidRDefault="00F2089F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24321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478C82A7" w14:textId="67E2C785" w:rsidR="00624321" w:rsidRDefault="00624321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Procedures (Possible Vote)</w:t>
            </w:r>
          </w:p>
        </w:tc>
        <w:tc>
          <w:tcPr>
            <w:tcW w:w="2118" w:type="dxa"/>
            <w:gridSpan w:val="2"/>
          </w:tcPr>
          <w:p w14:paraId="747D1901" w14:textId="020D3ACC" w:rsidR="00624321" w:rsidRDefault="00624321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</w:p>
        </w:tc>
        <w:tc>
          <w:tcPr>
            <w:tcW w:w="1170" w:type="dxa"/>
          </w:tcPr>
          <w:p w14:paraId="7E35417B" w14:textId="44450686" w:rsidR="00624321" w:rsidRDefault="00624321" w:rsidP="007600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 p.m.</w:t>
            </w:r>
          </w:p>
        </w:tc>
      </w:tr>
      <w:tr w:rsidR="00965838" w:rsidRPr="0036372E" w14:paraId="2AF203AB" w14:textId="77777777" w:rsidTr="00F2089F">
        <w:trPr>
          <w:trHeight w:val="441"/>
        </w:trPr>
        <w:tc>
          <w:tcPr>
            <w:tcW w:w="711" w:type="dxa"/>
            <w:gridSpan w:val="2"/>
          </w:tcPr>
          <w:p w14:paraId="1F02FE32" w14:textId="7216FC5D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6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50DE8427" w14:textId="2183764A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Voltage Profile Working Group</w:t>
            </w:r>
          </w:p>
        </w:tc>
        <w:tc>
          <w:tcPr>
            <w:tcW w:w="2118" w:type="dxa"/>
            <w:gridSpan w:val="2"/>
          </w:tcPr>
          <w:p w14:paraId="0380AAA8" w14:textId="2F9C377E" w:rsidR="00965838" w:rsidRDefault="00FE522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VPWG</w:t>
            </w:r>
            <w:r w:rsidR="009A2190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170" w:type="dxa"/>
          </w:tcPr>
          <w:p w14:paraId="7A1FA461" w14:textId="47B67416" w:rsidR="00965838" w:rsidRDefault="00F1187A" w:rsidP="007600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</w:t>
            </w:r>
            <w:r w:rsidR="00841C3B">
              <w:rPr>
                <w:sz w:val="22"/>
                <w:szCs w:val="22"/>
              </w:rPr>
              <w:t>0</w:t>
            </w:r>
            <w:r w:rsidR="00965838">
              <w:rPr>
                <w:sz w:val="22"/>
                <w:szCs w:val="22"/>
              </w:rPr>
              <w:t xml:space="preserve"> </w:t>
            </w:r>
            <w:r w:rsidR="007600F9">
              <w:rPr>
                <w:sz w:val="22"/>
                <w:szCs w:val="22"/>
              </w:rPr>
              <w:t>p</w:t>
            </w:r>
            <w:r w:rsidR="00965838">
              <w:rPr>
                <w:sz w:val="22"/>
                <w:szCs w:val="22"/>
              </w:rPr>
              <w:t>.m.</w:t>
            </w:r>
          </w:p>
        </w:tc>
      </w:tr>
      <w:tr w:rsidR="007D4F32" w:rsidRPr="0036372E" w14:paraId="24302C73" w14:textId="77777777" w:rsidTr="00F2089F">
        <w:trPr>
          <w:trHeight w:val="441"/>
        </w:trPr>
        <w:tc>
          <w:tcPr>
            <w:tcW w:w="711" w:type="dxa"/>
            <w:gridSpan w:val="2"/>
          </w:tcPr>
          <w:p w14:paraId="336AEF68" w14:textId="76DC7BFC" w:rsidR="007D4F32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7</w:t>
            </w:r>
            <w:r w:rsidR="007D4F32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286F410C" w14:textId="37FAC90A" w:rsidR="007D4F32" w:rsidRDefault="007D4F3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Network Data Support Working Group</w:t>
            </w:r>
          </w:p>
        </w:tc>
        <w:tc>
          <w:tcPr>
            <w:tcW w:w="2118" w:type="dxa"/>
            <w:gridSpan w:val="2"/>
          </w:tcPr>
          <w:p w14:paraId="4F1F4226" w14:textId="2AFF606C" w:rsidR="007D4F32" w:rsidRDefault="007D4F32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NDSWG Leadership</w:t>
            </w:r>
          </w:p>
        </w:tc>
        <w:tc>
          <w:tcPr>
            <w:tcW w:w="1170" w:type="dxa"/>
          </w:tcPr>
          <w:p w14:paraId="7D398F02" w14:textId="6179188D" w:rsidR="007D4F32" w:rsidRDefault="007600F9" w:rsidP="007600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D4F32">
              <w:rPr>
                <w:sz w:val="22"/>
                <w:szCs w:val="22"/>
              </w:rPr>
              <w:t>:</w:t>
            </w:r>
            <w:r w:rsidR="00F1187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="007D4F32">
              <w:rPr>
                <w:sz w:val="22"/>
                <w:szCs w:val="22"/>
              </w:rPr>
              <w:t xml:space="preserve"> p.m.</w:t>
            </w:r>
          </w:p>
        </w:tc>
      </w:tr>
      <w:tr w:rsidR="00965838" w:rsidRPr="0036372E" w14:paraId="259C1BFE" w14:textId="77777777" w:rsidTr="00F2089F">
        <w:trPr>
          <w:trHeight w:val="441"/>
        </w:trPr>
        <w:tc>
          <w:tcPr>
            <w:tcW w:w="711" w:type="dxa"/>
            <w:gridSpan w:val="2"/>
          </w:tcPr>
          <w:p w14:paraId="5BB269DE" w14:textId="038D6AA9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89F">
              <w:rPr>
                <w:sz w:val="22"/>
                <w:szCs w:val="22"/>
              </w:rPr>
              <w:t>8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669457CA" w14:textId="70EAAFBE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Performance, Disturbance, Compliance Working Group</w:t>
            </w:r>
          </w:p>
        </w:tc>
        <w:tc>
          <w:tcPr>
            <w:tcW w:w="2118" w:type="dxa"/>
            <w:gridSpan w:val="2"/>
          </w:tcPr>
          <w:p w14:paraId="63F8E108" w14:textId="69C3C14F" w:rsidR="00965838" w:rsidRDefault="00FE522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  <w:r w:rsidR="009A2190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170" w:type="dxa"/>
          </w:tcPr>
          <w:p w14:paraId="5DDDEB63" w14:textId="0CA2E68A" w:rsidR="00965838" w:rsidRDefault="00F1187A" w:rsidP="00F11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12:25</w:t>
            </w:r>
            <w:r w:rsidR="00965838">
              <w:rPr>
                <w:sz w:val="22"/>
                <w:szCs w:val="22"/>
              </w:rPr>
              <w:t xml:space="preserve"> p.m.</w:t>
            </w:r>
          </w:p>
        </w:tc>
      </w:tr>
      <w:tr w:rsidR="00965838" w:rsidRPr="0036372E" w14:paraId="3174857D" w14:textId="77777777" w:rsidTr="00F2089F">
        <w:trPr>
          <w:trHeight w:val="441"/>
        </w:trPr>
        <w:tc>
          <w:tcPr>
            <w:tcW w:w="711" w:type="dxa"/>
            <w:gridSpan w:val="2"/>
          </w:tcPr>
          <w:p w14:paraId="0CF4AFA5" w14:textId="5EED1B2B" w:rsidR="00965838" w:rsidRDefault="00F2089F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22030058" w14:textId="5E31DBAF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Geomagnetic Disturbance Task Force</w:t>
            </w:r>
          </w:p>
        </w:tc>
        <w:tc>
          <w:tcPr>
            <w:tcW w:w="2118" w:type="dxa"/>
            <w:gridSpan w:val="2"/>
          </w:tcPr>
          <w:p w14:paraId="6830FAAC" w14:textId="15DBEC1D" w:rsidR="00965838" w:rsidRDefault="00FE522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PGDTF</w:t>
            </w:r>
            <w:r w:rsidR="009A2190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170" w:type="dxa"/>
          </w:tcPr>
          <w:p w14:paraId="3A0D75FF" w14:textId="370286F4" w:rsidR="00965838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12:35</w:t>
            </w:r>
            <w:r w:rsidR="00965838">
              <w:rPr>
                <w:sz w:val="22"/>
                <w:szCs w:val="22"/>
              </w:rPr>
              <w:t xml:space="preserve"> p.m.</w:t>
            </w:r>
          </w:p>
        </w:tc>
      </w:tr>
      <w:tr w:rsidR="0082283E" w:rsidRPr="0036372E" w14:paraId="7504FA29" w14:textId="77777777" w:rsidTr="00F2089F">
        <w:trPr>
          <w:trHeight w:val="441"/>
        </w:trPr>
        <w:tc>
          <w:tcPr>
            <w:tcW w:w="711" w:type="dxa"/>
            <w:gridSpan w:val="2"/>
          </w:tcPr>
          <w:p w14:paraId="63ABCF34" w14:textId="5F6BB1CC" w:rsidR="0082283E" w:rsidRDefault="00F2089F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2283E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5138E55E" w14:textId="5AD81905" w:rsidR="0082283E" w:rsidRDefault="0082283E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Training Working Group</w:t>
            </w:r>
          </w:p>
        </w:tc>
        <w:tc>
          <w:tcPr>
            <w:tcW w:w="2118" w:type="dxa"/>
            <w:gridSpan w:val="2"/>
          </w:tcPr>
          <w:p w14:paraId="0EC42975" w14:textId="2F44B387" w:rsidR="0082283E" w:rsidRDefault="0082283E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OTWG Leadership</w:t>
            </w:r>
          </w:p>
        </w:tc>
        <w:tc>
          <w:tcPr>
            <w:tcW w:w="1170" w:type="dxa"/>
          </w:tcPr>
          <w:p w14:paraId="16772CF9" w14:textId="3EEC99AC" w:rsidR="0082283E" w:rsidRDefault="0082283E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12:50 p.m.</w:t>
            </w:r>
          </w:p>
        </w:tc>
      </w:tr>
      <w:tr w:rsidR="00965838" w:rsidRPr="0036372E" w14:paraId="6B243B3E" w14:textId="77777777" w:rsidTr="00F2089F">
        <w:trPr>
          <w:trHeight w:val="333"/>
        </w:trPr>
        <w:tc>
          <w:tcPr>
            <w:tcW w:w="711" w:type="dxa"/>
            <w:gridSpan w:val="2"/>
          </w:tcPr>
          <w:p w14:paraId="727DDD96" w14:textId="4190CE3A" w:rsidR="00965838" w:rsidRPr="0068231F" w:rsidRDefault="00F1187A" w:rsidP="006D4A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089F">
              <w:rPr>
                <w:sz w:val="22"/>
                <w:szCs w:val="22"/>
              </w:rPr>
              <w:t>1</w:t>
            </w:r>
            <w:r w:rsidR="00965838">
              <w:rPr>
                <w:sz w:val="22"/>
                <w:szCs w:val="22"/>
              </w:rPr>
              <w:t>.</w:t>
            </w:r>
          </w:p>
        </w:tc>
        <w:tc>
          <w:tcPr>
            <w:tcW w:w="6243" w:type="dxa"/>
          </w:tcPr>
          <w:p w14:paraId="76D3B01F" w14:textId="6BC234EA" w:rsidR="00965838" w:rsidRPr="00D64013" w:rsidRDefault="00965838" w:rsidP="00965838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118" w:type="dxa"/>
            <w:gridSpan w:val="2"/>
          </w:tcPr>
          <w:p w14:paraId="6E7ED9BE" w14:textId="30FDC40A" w:rsidR="00965838" w:rsidRPr="0036372E" w:rsidRDefault="00FE522C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Bern</w:t>
            </w:r>
            <w:r w:rsidR="009A219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</w:tcPr>
          <w:p w14:paraId="13742E63" w14:textId="7188EC94" w:rsidR="00965838" w:rsidRPr="0036372E" w:rsidRDefault="00965838" w:rsidP="008228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F1187A">
              <w:rPr>
                <w:sz w:val="22"/>
                <w:szCs w:val="22"/>
              </w:rPr>
              <w:t>5</w:t>
            </w:r>
            <w:r w:rsidR="00822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p.m.</w:t>
            </w:r>
          </w:p>
        </w:tc>
      </w:tr>
      <w:tr w:rsidR="00965838" w:rsidRPr="0036372E" w14:paraId="6EB4D06F" w14:textId="77777777" w:rsidTr="00F2089F">
        <w:trPr>
          <w:trHeight w:val="306"/>
        </w:trPr>
        <w:tc>
          <w:tcPr>
            <w:tcW w:w="711" w:type="dxa"/>
            <w:gridSpan w:val="2"/>
          </w:tcPr>
          <w:p w14:paraId="07575677" w14:textId="433D6F6B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3C9CB925" w14:textId="1B21B801" w:rsidR="00965838" w:rsidRPr="00FE522C" w:rsidRDefault="00965838" w:rsidP="00FE522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118" w:type="dxa"/>
            <w:gridSpan w:val="2"/>
          </w:tcPr>
          <w:p w14:paraId="637796D5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DE253C6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4C45556D" w14:textId="77777777" w:rsidTr="00F2089F">
        <w:trPr>
          <w:trHeight w:val="360"/>
        </w:trPr>
        <w:tc>
          <w:tcPr>
            <w:tcW w:w="711" w:type="dxa"/>
            <w:gridSpan w:val="2"/>
          </w:tcPr>
          <w:p w14:paraId="17D772A3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3F558F43" w14:textId="1AEB11CA" w:rsidR="00965838" w:rsidRDefault="00965838" w:rsidP="0096583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Report:</w:t>
            </w:r>
          </w:p>
        </w:tc>
        <w:tc>
          <w:tcPr>
            <w:tcW w:w="2118" w:type="dxa"/>
            <w:gridSpan w:val="2"/>
          </w:tcPr>
          <w:p w14:paraId="5065D215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6D395A2D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62EC3BEB" w14:textId="77777777" w:rsidTr="00F2089F">
        <w:trPr>
          <w:trHeight w:val="360"/>
        </w:trPr>
        <w:tc>
          <w:tcPr>
            <w:tcW w:w="711" w:type="dxa"/>
            <w:gridSpan w:val="2"/>
          </w:tcPr>
          <w:p w14:paraId="1C5D2103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7FDA12EF" w14:textId="6C154D9D" w:rsidR="007D4F32" w:rsidRDefault="007D4F32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Start Working Group</w:t>
            </w:r>
          </w:p>
          <w:p w14:paraId="4D934341" w14:textId="2587E670" w:rsidR="007D4F32" w:rsidRDefault="007D4F32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</w:t>
            </w:r>
          </w:p>
          <w:p w14:paraId="635F9B5A" w14:textId="77777777" w:rsidR="00965838" w:rsidRDefault="00965838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Resource Data Working Group</w:t>
            </w:r>
          </w:p>
          <w:p w14:paraId="3BC825F7" w14:textId="21CBEF0C" w:rsidR="00965838" w:rsidRDefault="007D4F32" w:rsidP="0096583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</w:t>
            </w:r>
            <w:r w:rsidR="00965838">
              <w:rPr>
                <w:sz w:val="22"/>
                <w:szCs w:val="22"/>
              </w:rPr>
              <w:t xml:space="preserve"> Working Group</w:t>
            </w:r>
          </w:p>
        </w:tc>
        <w:tc>
          <w:tcPr>
            <w:tcW w:w="2118" w:type="dxa"/>
            <w:gridSpan w:val="2"/>
          </w:tcPr>
          <w:p w14:paraId="08653F37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F36C339" w14:textId="77777777" w:rsidR="00965838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3855B05F" w14:textId="77777777" w:rsidTr="00F2089F">
        <w:trPr>
          <w:trHeight w:val="387"/>
        </w:trPr>
        <w:tc>
          <w:tcPr>
            <w:tcW w:w="711" w:type="dxa"/>
            <w:gridSpan w:val="2"/>
          </w:tcPr>
          <w:p w14:paraId="6801AAF6" w14:textId="0B8B0BDC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1CE9F532" w14:textId="477CB26D" w:rsidR="00965838" w:rsidRPr="0036372E" w:rsidRDefault="00965838" w:rsidP="00965838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118" w:type="dxa"/>
            <w:gridSpan w:val="2"/>
          </w:tcPr>
          <w:p w14:paraId="56704811" w14:textId="0FFDE92D" w:rsidR="00965838" w:rsidRPr="0036372E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 Chair</w:t>
            </w:r>
          </w:p>
        </w:tc>
        <w:tc>
          <w:tcPr>
            <w:tcW w:w="1170" w:type="dxa"/>
          </w:tcPr>
          <w:p w14:paraId="2C89AA44" w14:textId="6010A21F" w:rsidR="00965838" w:rsidRPr="0036372E" w:rsidRDefault="00F1187A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1:00</w:t>
            </w:r>
            <w:r w:rsidR="00965838">
              <w:rPr>
                <w:sz w:val="22"/>
                <w:szCs w:val="22"/>
              </w:rPr>
              <w:t xml:space="preserve"> p.m.</w:t>
            </w:r>
          </w:p>
        </w:tc>
      </w:tr>
      <w:tr w:rsidR="00965838" w:rsidRPr="0036372E" w14:paraId="3C92DEB9" w14:textId="77777777" w:rsidTr="00F2089F">
        <w:trPr>
          <w:trHeight w:val="360"/>
        </w:trPr>
        <w:tc>
          <w:tcPr>
            <w:tcW w:w="711" w:type="dxa"/>
            <w:gridSpan w:val="2"/>
          </w:tcPr>
          <w:p w14:paraId="4A5BF2CB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464FE670" w14:textId="0FA1D533" w:rsidR="00965838" w:rsidRPr="000100A0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2118" w:type="dxa"/>
            <w:gridSpan w:val="2"/>
          </w:tcPr>
          <w:p w14:paraId="024820DF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421B7BF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36372E" w14:paraId="2F658438" w14:textId="77777777" w:rsidTr="00F2089F">
        <w:trPr>
          <w:trHeight w:val="909"/>
        </w:trPr>
        <w:tc>
          <w:tcPr>
            <w:tcW w:w="711" w:type="dxa"/>
            <w:gridSpan w:val="2"/>
          </w:tcPr>
          <w:p w14:paraId="61F1D824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6243" w:type="dxa"/>
          </w:tcPr>
          <w:p w14:paraId="556BF4A9" w14:textId="7FFF2BDC" w:rsidR="00965838" w:rsidRDefault="007D4F32" w:rsidP="00965838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March</w:t>
            </w:r>
            <w:r w:rsidR="00965838">
              <w:rPr>
                <w:color w:val="000000"/>
                <w:sz w:val="22"/>
                <w:szCs w:val="22"/>
              </w:rPr>
              <w:t xml:space="preserve"> 2, 2017</w:t>
            </w:r>
          </w:p>
          <w:p w14:paraId="15FDC7EE" w14:textId="464C39C3" w:rsidR="00965838" w:rsidRDefault="007D4F32" w:rsidP="007D4F3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April</w:t>
            </w:r>
            <w:r w:rsidR="0096583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</w:t>
            </w:r>
            <w:r w:rsidR="00965838">
              <w:rPr>
                <w:color w:val="000000"/>
                <w:sz w:val="22"/>
                <w:szCs w:val="22"/>
              </w:rPr>
              <w:t>, 2017</w:t>
            </w:r>
          </w:p>
        </w:tc>
        <w:tc>
          <w:tcPr>
            <w:tcW w:w="2118" w:type="dxa"/>
            <w:gridSpan w:val="2"/>
          </w:tcPr>
          <w:p w14:paraId="43EBA9B0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42D98F91" w14:textId="77777777" w:rsidR="00965838" w:rsidRPr="0036372E" w:rsidRDefault="00965838" w:rsidP="00965838">
            <w:pPr>
              <w:rPr>
                <w:sz w:val="22"/>
                <w:szCs w:val="22"/>
              </w:rPr>
            </w:pPr>
          </w:p>
        </w:tc>
      </w:tr>
      <w:tr w:rsidR="00965838" w:rsidRPr="006E5B7E" w14:paraId="19164E6E" w14:textId="77777777" w:rsidTr="00F208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</w:trPr>
        <w:tc>
          <w:tcPr>
            <w:tcW w:w="7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06F02" w14:textId="77777777" w:rsidR="00965838" w:rsidRPr="006E5B7E" w:rsidRDefault="00965838" w:rsidP="0096583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4CE9" w14:textId="77777777" w:rsidR="00965838" w:rsidRPr="006E5B7E" w:rsidRDefault="00965838" w:rsidP="00965838">
            <w:pPr>
              <w:rPr>
                <w:b/>
                <w:sz w:val="22"/>
                <w:szCs w:val="22"/>
                <w:u w:val="single"/>
              </w:rPr>
            </w:pPr>
            <w:r w:rsidRPr="006E5B7E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965838" w:rsidRPr="006E5B7E" w14:paraId="31EC8B69" w14:textId="77777777" w:rsidTr="00F208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27" w:type="dxa"/>
          <w:trHeight w:val="345"/>
        </w:trPr>
        <w:tc>
          <w:tcPr>
            <w:tcW w:w="72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46641" w14:textId="77777777" w:rsidR="00965838" w:rsidRPr="00295EEE" w:rsidRDefault="00965838" w:rsidP="00965838">
            <w:pPr>
              <w:rPr>
                <w:color w:val="000000"/>
                <w:sz w:val="22"/>
                <w:szCs w:val="22"/>
              </w:rPr>
            </w:pPr>
            <w:r w:rsidRPr="00A125C8">
              <w:rPr>
                <w:color w:val="000000"/>
                <w:sz w:val="22"/>
                <w:szCs w:val="22"/>
              </w:rPr>
              <w:t>Stability Issues Identified during FIS Process/Impact on Generic Transmission Constraints</w:t>
            </w:r>
          </w:p>
        </w:tc>
        <w:tc>
          <w:tcPr>
            <w:tcW w:w="2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A1A1" w14:textId="77777777" w:rsidR="00965838" w:rsidRDefault="00965838" w:rsidP="009658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PLWG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E4034" w14:textId="77777777" w:rsidR="000F2235" w:rsidRDefault="000F2235" w:rsidP="004E6E22">
      <w:r>
        <w:separator/>
      </w:r>
    </w:p>
  </w:endnote>
  <w:endnote w:type="continuationSeparator" w:id="0">
    <w:p w14:paraId="0F582B34" w14:textId="77777777" w:rsidR="000F2235" w:rsidRDefault="000F2235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E6BD7" w14:textId="77777777" w:rsidR="000F2235" w:rsidRDefault="000F2235" w:rsidP="004E6E22">
      <w:r>
        <w:separator/>
      </w:r>
    </w:p>
  </w:footnote>
  <w:footnote w:type="continuationSeparator" w:id="0">
    <w:p w14:paraId="455F094C" w14:textId="77777777" w:rsidR="000F2235" w:rsidRDefault="000F2235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606E2"/>
    <w:multiLevelType w:val="hybridMultilevel"/>
    <w:tmpl w:val="1A06C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5290A"/>
    <w:multiLevelType w:val="hybridMultilevel"/>
    <w:tmpl w:val="13643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21622"/>
    <w:rsid w:val="00025D47"/>
    <w:rsid w:val="000623D3"/>
    <w:rsid w:val="00063530"/>
    <w:rsid w:val="000656D4"/>
    <w:rsid w:val="000761EA"/>
    <w:rsid w:val="00077339"/>
    <w:rsid w:val="00077CEA"/>
    <w:rsid w:val="00084E97"/>
    <w:rsid w:val="000F2235"/>
    <w:rsid w:val="0010170F"/>
    <w:rsid w:val="00150C1A"/>
    <w:rsid w:val="00151078"/>
    <w:rsid w:val="00157335"/>
    <w:rsid w:val="00180DE7"/>
    <w:rsid w:val="00197700"/>
    <w:rsid w:val="001A308E"/>
    <w:rsid w:val="001A341E"/>
    <w:rsid w:val="001B4FC1"/>
    <w:rsid w:val="001C3943"/>
    <w:rsid w:val="001D1EAC"/>
    <w:rsid w:val="001D637D"/>
    <w:rsid w:val="001F51EF"/>
    <w:rsid w:val="00230652"/>
    <w:rsid w:val="00246AB4"/>
    <w:rsid w:val="00266FFC"/>
    <w:rsid w:val="002935D3"/>
    <w:rsid w:val="00294714"/>
    <w:rsid w:val="002B3608"/>
    <w:rsid w:val="002B43DC"/>
    <w:rsid w:val="002C03FC"/>
    <w:rsid w:val="002F7D5B"/>
    <w:rsid w:val="00302F30"/>
    <w:rsid w:val="00316B7A"/>
    <w:rsid w:val="003308D1"/>
    <w:rsid w:val="003327F1"/>
    <w:rsid w:val="00333F9F"/>
    <w:rsid w:val="00335FB9"/>
    <w:rsid w:val="00340704"/>
    <w:rsid w:val="00345114"/>
    <w:rsid w:val="0034609A"/>
    <w:rsid w:val="00353DF6"/>
    <w:rsid w:val="0036636A"/>
    <w:rsid w:val="0036700C"/>
    <w:rsid w:val="00372813"/>
    <w:rsid w:val="003C12D0"/>
    <w:rsid w:val="003C1F37"/>
    <w:rsid w:val="003D2E58"/>
    <w:rsid w:val="003D53D1"/>
    <w:rsid w:val="003D5902"/>
    <w:rsid w:val="00402681"/>
    <w:rsid w:val="00422696"/>
    <w:rsid w:val="00434856"/>
    <w:rsid w:val="0048259D"/>
    <w:rsid w:val="00492106"/>
    <w:rsid w:val="004A58E5"/>
    <w:rsid w:val="004B6FAB"/>
    <w:rsid w:val="004D0B7D"/>
    <w:rsid w:val="004E6E22"/>
    <w:rsid w:val="004F21DF"/>
    <w:rsid w:val="004F7C88"/>
    <w:rsid w:val="0054158D"/>
    <w:rsid w:val="005473CC"/>
    <w:rsid w:val="005655AA"/>
    <w:rsid w:val="00585061"/>
    <w:rsid w:val="005B6D40"/>
    <w:rsid w:val="005E10A1"/>
    <w:rsid w:val="005F41DC"/>
    <w:rsid w:val="006020F3"/>
    <w:rsid w:val="00606C84"/>
    <w:rsid w:val="00624321"/>
    <w:rsid w:val="00624FB4"/>
    <w:rsid w:val="0063119A"/>
    <w:rsid w:val="0066016D"/>
    <w:rsid w:val="00670768"/>
    <w:rsid w:val="006D3751"/>
    <w:rsid w:val="006D4A65"/>
    <w:rsid w:val="006E000C"/>
    <w:rsid w:val="006F2041"/>
    <w:rsid w:val="00700E7D"/>
    <w:rsid w:val="00701404"/>
    <w:rsid w:val="00711EA2"/>
    <w:rsid w:val="00716FAE"/>
    <w:rsid w:val="007600F9"/>
    <w:rsid w:val="007653B8"/>
    <w:rsid w:val="007729F5"/>
    <w:rsid w:val="00773ED4"/>
    <w:rsid w:val="00774B04"/>
    <w:rsid w:val="00797BF0"/>
    <w:rsid w:val="007A29C4"/>
    <w:rsid w:val="007A39D7"/>
    <w:rsid w:val="007A7E46"/>
    <w:rsid w:val="007B7FD7"/>
    <w:rsid w:val="007C1A0C"/>
    <w:rsid w:val="007C400A"/>
    <w:rsid w:val="007D4F32"/>
    <w:rsid w:val="007E73E0"/>
    <w:rsid w:val="007F1A7C"/>
    <w:rsid w:val="00817819"/>
    <w:rsid w:val="00821148"/>
    <w:rsid w:val="0082283E"/>
    <w:rsid w:val="00823B40"/>
    <w:rsid w:val="0083471E"/>
    <w:rsid w:val="00834E7E"/>
    <w:rsid w:val="00841C3B"/>
    <w:rsid w:val="00845E35"/>
    <w:rsid w:val="008463D4"/>
    <w:rsid w:val="00854FF7"/>
    <w:rsid w:val="0087018C"/>
    <w:rsid w:val="008968E8"/>
    <w:rsid w:val="008B7599"/>
    <w:rsid w:val="008C7447"/>
    <w:rsid w:val="008D4E9F"/>
    <w:rsid w:val="008D640D"/>
    <w:rsid w:val="008E6071"/>
    <w:rsid w:val="008F427E"/>
    <w:rsid w:val="008F481E"/>
    <w:rsid w:val="008F6A7A"/>
    <w:rsid w:val="00900588"/>
    <w:rsid w:val="009036EC"/>
    <w:rsid w:val="009163CE"/>
    <w:rsid w:val="009307FB"/>
    <w:rsid w:val="009507FE"/>
    <w:rsid w:val="00956736"/>
    <w:rsid w:val="0095702B"/>
    <w:rsid w:val="00965838"/>
    <w:rsid w:val="00971083"/>
    <w:rsid w:val="009923F8"/>
    <w:rsid w:val="009A2190"/>
    <w:rsid w:val="009C1A12"/>
    <w:rsid w:val="009C3202"/>
    <w:rsid w:val="009F41E7"/>
    <w:rsid w:val="00A00B9A"/>
    <w:rsid w:val="00A47660"/>
    <w:rsid w:val="00A50B48"/>
    <w:rsid w:val="00A61E4D"/>
    <w:rsid w:val="00A67B36"/>
    <w:rsid w:val="00A81EF5"/>
    <w:rsid w:val="00A83239"/>
    <w:rsid w:val="00AA3389"/>
    <w:rsid w:val="00AB3CC8"/>
    <w:rsid w:val="00AF066B"/>
    <w:rsid w:val="00AF37DC"/>
    <w:rsid w:val="00AF76AD"/>
    <w:rsid w:val="00B162A8"/>
    <w:rsid w:val="00B25920"/>
    <w:rsid w:val="00B44667"/>
    <w:rsid w:val="00B6158E"/>
    <w:rsid w:val="00B62CEC"/>
    <w:rsid w:val="00B94C90"/>
    <w:rsid w:val="00BB31C6"/>
    <w:rsid w:val="00BC0213"/>
    <w:rsid w:val="00BD4DA9"/>
    <w:rsid w:val="00BE2FC9"/>
    <w:rsid w:val="00BE64CE"/>
    <w:rsid w:val="00C02D55"/>
    <w:rsid w:val="00C07AB8"/>
    <w:rsid w:val="00C238C7"/>
    <w:rsid w:val="00C27EBF"/>
    <w:rsid w:val="00C350D4"/>
    <w:rsid w:val="00C41908"/>
    <w:rsid w:val="00C97317"/>
    <w:rsid w:val="00CA2A74"/>
    <w:rsid w:val="00CA2D27"/>
    <w:rsid w:val="00CB4862"/>
    <w:rsid w:val="00CC5280"/>
    <w:rsid w:val="00CC6BAA"/>
    <w:rsid w:val="00CD3D81"/>
    <w:rsid w:val="00CE14E2"/>
    <w:rsid w:val="00D31560"/>
    <w:rsid w:val="00D379BC"/>
    <w:rsid w:val="00D532D1"/>
    <w:rsid w:val="00D64013"/>
    <w:rsid w:val="00D7712A"/>
    <w:rsid w:val="00D80DAF"/>
    <w:rsid w:val="00DA29C2"/>
    <w:rsid w:val="00DD13D5"/>
    <w:rsid w:val="00DD1B60"/>
    <w:rsid w:val="00DF0560"/>
    <w:rsid w:val="00E3226A"/>
    <w:rsid w:val="00E34C8C"/>
    <w:rsid w:val="00E743A3"/>
    <w:rsid w:val="00EA01A0"/>
    <w:rsid w:val="00EB7494"/>
    <w:rsid w:val="00EC281A"/>
    <w:rsid w:val="00EF3065"/>
    <w:rsid w:val="00EF399F"/>
    <w:rsid w:val="00F06A24"/>
    <w:rsid w:val="00F077FA"/>
    <w:rsid w:val="00F11323"/>
    <w:rsid w:val="00F11334"/>
    <w:rsid w:val="00F1187A"/>
    <w:rsid w:val="00F2089F"/>
    <w:rsid w:val="00F31F22"/>
    <w:rsid w:val="00F35223"/>
    <w:rsid w:val="00F45940"/>
    <w:rsid w:val="00F55C48"/>
    <w:rsid w:val="00F64FE4"/>
    <w:rsid w:val="00F74E93"/>
    <w:rsid w:val="00F773A2"/>
    <w:rsid w:val="00F81C32"/>
    <w:rsid w:val="00F83D89"/>
    <w:rsid w:val="00F902A7"/>
    <w:rsid w:val="00FA67BF"/>
    <w:rsid w:val="00FE522C"/>
    <w:rsid w:val="00FE5C0F"/>
    <w:rsid w:val="00FE5D1C"/>
    <w:rsid w:val="00FE610C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9F5A5-49B5-438C-AB9D-A78FF005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2</cp:revision>
  <cp:lastPrinted>2016-09-01T16:42:00Z</cp:lastPrinted>
  <dcterms:created xsi:type="dcterms:W3CDTF">2017-01-26T19:47:00Z</dcterms:created>
  <dcterms:modified xsi:type="dcterms:W3CDTF">2017-01-26T19:47:00Z</dcterms:modified>
</cp:coreProperties>
</file>