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9C097B8" w14:textId="77777777" w:rsidTr="00F44236">
        <w:tc>
          <w:tcPr>
            <w:tcW w:w="1620" w:type="dxa"/>
            <w:tcBorders>
              <w:bottom w:val="single" w:sz="4" w:space="0" w:color="auto"/>
            </w:tcBorders>
            <w:shd w:val="clear" w:color="auto" w:fill="FFFFFF"/>
            <w:vAlign w:val="center"/>
          </w:tcPr>
          <w:p w14:paraId="6AFF82E7" w14:textId="77777777" w:rsidR="00067FE2" w:rsidRDefault="00067FE2" w:rsidP="00F44236">
            <w:pPr>
              <w:pStyle w:val="Header"/>
            </w:pPr>
            <w:r>
              <w:t>NPRR Number</w:t>
            </w:r>
          </w:p>
        </w:tc>
        <w:tc>
          <w:tcPr>
            <w:tcW w:w="1260" w:type="dxa"/>
            <w:tcBorders>
              <w:bottom w:val="single" w:sz="4" w:space="0" w:color="auto"/>
            </w:tcBorders>
            <w:vAlign w:val="center"/>
          </w:tcPr>
          <w:p w14:paraId="674DD8B8" w14:textId="0350E9BF" w:rsidR="00067FE2" w:rsidRDefault="0096314C" w:rsidP="007467DA">
            <w:pPr>
              <w:pStyle w:val="Header"/>
            </w:pPr>
            <w:hyperlink r:id="rId8" w:history="1">
              <w:r w:rsidR="009C7DC3" w:rsidRPr="007467DA">
                <w:rPr>
                  <w:rStyle w:val="Hyperlink"/>
                </w:rPr>
                <w:t>809</w:t>
              </w:r>
            </w:hyperlink>
          </w:p>
        </w:tc>
        <w:tc>
          <w:tcPr>
            <w:tcW w:w="900" w:type="dxa"/>
            <w:tcBorders>
              <w:bottom w:val="single" w:sz="4" w:space="0" w:color="auto"/>
            </w:tcBorders>
            <w:shd w:val="clear" w:color="auto" w:fill="FFFFFF"/>
            <w:vAlign w:val="center"/>
          </w:tcPr>
          <w:p w14:paraId="307FEDFA" w14:textId="77777777" w:rsidR="00067FE2" w:rsidRDefault="00067FE2" w:rsidP="00F44236">
            <w:pPr>
              <w:pStyle w:val="Header"/>
            </w:pPr>
            <w:r>
              <w:t>NPRR Title</w:t>
            </w:r>
          </w:p>
        </w:tc>
        <w:tc>
          <w:tcPr>
            <w:tcW w:w="6660" w:type="dxa"/>
            <w:tcBorders>
              <w:bottom w:val="single" w:sz="4" w:space="0" w:color="auto"/>
            </w:tcBorders>
            <w:vAlign w:val="center"/>
          </w:tcPr>
          <w:p w14:paraId="36D94F36" w14:textId="77777777" w:rsidR="00067FE2" w:rsidRDefault="003E6A9C" w:rsidP="00F44236">
            <w:pPr>
              <w:pStyle w:val="Header"/>
            </w:pPr>
            <w:r>
              <w:t>GTC or GTL for New Generation Interconnection</w:t>
            </w:r>
          </w:p>
        </w:tc>
      </w:tr>
      <w:tr w:rsidR="00067FE2" w:rsidRPr="00E01925" w14:paraId="1F2D977E" w14:textId="77777777" w:rsidTr="00BC2D06">
        <w:trPr>
          <w:trHeight w:val="518"/>
        </w:trPr>
        <w:tc>
          <w:tcPr>
            <w:tcW w:w="2880" w:type="dxa"/>
            <w:gridSpan w:val="2"/>
            <w:shd w:val="clear" w:color="auto" w:fill="FFFFFF"/>
            <w:vAlign w:val="center"/>
          </w:tcPr>
          <w:p w14:paraId="7C89442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3908BC53" w14:textId="423D34F6" w:rsidR="00067FE2" w:rsidRPr="00E01925" w:rsidRDefault="00850802" w:rsidP="00F44236">
            <w:pPr>
              <w:pStyle w:val="NormalArial"/>
            </w:pPr>
            <w:r>
              <w:t xml:space="preserve">November </w:t>
            </w:r>
            <w:r w:rsidR="006A6767">
              <w:t>15</w:t>
            </w:r>
            <w:r>
              <w:t>, 2016</w:t>
            </w:r>
          </w:p>
        </w:tc>
      </w:tr>
      <w:tr w:rsidR="00067FE2" w14:paraId="598FDD9D"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319805C" w14:textId="77777777" w:rsidR="00067FE2" w:rsidRDefault="00067FE2" w:rsidP="00F44236">
            <w:pPr>
              <w:pStyle w:val="NormalArial"/>
            </w:pPr>
          </w:p>
        </w:tc>
        <w:tc>
          <w:tcPr>
            <w:tcW w:w="7560" w:type="dxa"/>
            <w:gridSpan w:val="2"/>
            <w:tcBorders>
              <w:top w:val="nil"/>
              <w:left w:val="nil"/>
              <w:bottom w:val="nil"/>
              <w:right w:val="nil"/>
            </w:tcBorders>
            <w:vAlign w:val="center"/>
          </w:tcPr>
          <w:p w14:paraId="745E1D1D" w14:textId="77777777" w:rsidR="00067FE2" w:rsidRDefault="00067FE2" w:rsidP="00F44236">
            <w:pPr>
              <w:pStyle w:val="NormalArial"/>
            </w:pPr>
          </w:p>
        </w:tc>
      </w:tr>
      <w:tr w:rsidR="009D17F0" w14:paraId="33BA114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F35C87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4D579348" w14:textId="267D6F9C" w:rsidR="009D17F0" w:rsidRPr="00FB509B" w:rsidRDefault="0066370F" w:rsidP="00850802">
            <w:pPr>
              <w:pStyle w:val="NormalArial"/>
            </w:pPr>
            <w:r w:rsidRPr="00FB509B">
              <w:t>Normal</w:t>
            </w:r>
          </w:p>
        </w:tc>
      </w:tr>
      <w:tr w:rsidR="009D17F0" w14:paraId="59A5EED0" w14:textId="77777777" w:rsidTr="006A6231">
        <w:trPr>
          <w:trHeight w:val="2375"/>
        </w:trPr>
        <w:tc>
          <w:tcPr>
            <w:tcW w:w="2880" w:type="dxa"/>
            <w:gridSpan w:val="2"/>
            <w:tcBorders>
              <w:top w:val="single" w:sz="4" w:space="0" w:color="auto"/>
              <w:bottom w:val="single" w:sz="4" w:space="0" w:color="auto"/>
            </w:tcBorders>
            <w:shd w:val="clear" w:color="auto" w:fill="FFFFFF"/>
            <w:vAlign w:val="center"/>
          </w:tcPr>
          <w:p w14:paraId="04361F73"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B6130E8" w14:textId="352F81AC" w:rsidR="003E6A9C" w:rsidRDefault="003E6A9C" w:rsidP="00F44236">
            <w:pPr>
              <w:pStyle w:val="NormalArial"/>
            </w:pPr>
            <w:r>
              <w:t>2.1</w:t>
            </w:r>
            <w:r w:rsidR="00850802">
              <w:t xml:space="preserve">, </w:t>
            </w:r>
            <w:r>
              <w:t>Definitions</w:t>
            </w:r>
          </w:p>
          <w:p w14:paraId="4A9DFB9D" w14:textId="7A8E80B1" w:rsidR="003E6A9C" w:rsidRDefault="003E6A9C" w:rsidP="00F44236">
            <w:pPr>
              <w:pStyle w:val="NormalArial"/>
            </w:pPr>
            <w:r>
              <w:t>1.3.3</w:t>
            </w:r>
            <w:r w:rsidR="00850802">
              <w:t xml:space="preserve">, </w:t>
            </w:r>
            <w:r>
              <w:t>Expiration of Confidentiality</w:t>
            </w:r>
          </w:p>
          <w:p w14:paraId="29CA8CE1" w14:textId="47EC0501" w:rsidR="003E6A9C" w:rsidRDefault="003E6A9C" w:rsidP="00F44236">
            <w:pPr>
              <w:pStyle w:val="NormalArial"/>
            </w:pPr>
            <w:r w:rsidRPr="003E6A9C">
              <w:t>3.10.1</w:t>
            </w:r>
            <w:r w:rsidR="00850802">
              <w:t xml:space="preserve">, </w:t>
            </w:r>
            <w:r w:rsidRPr="003E6A9C">
              <w:t>Time Line for Network Operations Model Changes</w:t>
            </w:r>
          </w:p>
          <w:p w14:paraId="5A8B5B38" w14:textId="4488D732" w:rsidR="003E6A9C" w:rsidRDefault="003E6A9C" w:rsidP="00F44236">
            <w:pPr>
              <w:pStyle w:val="NormalArial"/>
            </w:pPr>
            <w:r w:rsidRPr="003E6A9C">
              <w:t>3.10.7.6</w:t>
            </w:r>
            <w:r w:rsidR="00850802">
              <w:t xml:space="preserve">, </w:t>
            </w:r>
            <w:r w:rsidRPr="003E6A9C">
              <w:t>Use of Generic Transmission Constraints and Generic Transmission Limits</w:t>
            </w:r>
          </w:p>
          <w:p w14:paraId="2F375820" w14:textId="50B47F37" w:rsidR="003E6A9C" w:rsidRDefault="003E6A9C" w:rsidP="00F44236">
            <w:pPr>
              <w:pStyle w:val="NormalArial"/>
            </w:pPr>
            <w:r w:rsidRPr="003E6A9C">
              <w:t>3.11.4.4</w:t>
            </w:r>
            <w:r w:rsidR="00850802">
              <w:t xml:space="preserve">, </w:t>
            </w:r>
            <w:r w:rsidRPr="003E6A9C">
              <w:t>Tier 4</w:t>
            </w:r>
          </w:p>
          <w:p w14:paraId="793C82DC" w14:textId="378149F5" w:rsidR="003E6A9C" w:rsidRDefault="003E6A9C" w:rsidP="00F44236">
            <w:pPr>
              <w:pStyle w:val="NormalArial"/>
            </w:pPr>
            <w:r w:rsidRPr="003E6A9C">
              <w:t>3.11.6</w:t>
            </w:r>
            <w:r w:rsidR="00850802">
              <w:t xml:space="preserve">, </w:t>
            </w:r>
            <w:r w:rsidRPr="003E6A9C">
              <w:t>Generation Interconnection Process</w:t>
            </w:r>
          </w:p>
          <w:p w14:paraId="29D13333" w14:textId="52F653AB" w:rsidR="003E6A9C" w:rsidRPr="00FB509B" w:rsidRDefault="003E6A9C" w:rsidP="00F44236">
            <w:pPr>
              <w:pStyle w:val="NormalArial"/>
            </w:pPr>
            <w:r w:rsidRPr="003E6A9C">
              <w:t>16.5</w:t>
            </w:r>
            <w:r w:rsidR="00850802">
              <w:t xml:space="preserve">, </w:t>
            </w:r>
            <w:r w:rsidRPr="003E6A9C">
              <w:t>Registration of a Resource Entity</w:t>
            </w:r>
          </w:p>
        </w:tc>
      </w:tr>
      <w:tr w:rsidR="00C9766A" w14:paraId="2BAA2A10" w14:textId="77777777" w:rsidTr="006A6231">
        <w:trPr>
          <w:trHeight w:val="1511"/>
        </w:trPr>
        <w:tc>
          <w:tcPr>
            <w:tcW w:w="2880" w:type="dxa"/>
            <w:gridSpan w:val="2"/>
            <w:tcBorders>
              <w:bottom w:val="single" w:sz="4" w:space="0" w:color="auto"/>
            </w:tcBorders>
            <w:shd w:val="clear" w:color="auto" w:fill="FFFFFF"/>
            <w:vAlign w:val="center"/>
          </w:tcPr>
          <w:p w14:paraId="4DC77FBF"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97CA896" w14:textId="77777777" w:rsidR="00D37246" w:rsidRDefault="00D37246" w:rsidP="00D37246">
            <w:pPr>
              <w:pStyle w:val="NormalArial"/>
            </w:pPr>
            <w:r>
              <w:t>P</w:t>
            </w:r>
            <w:r w:rsidR="00850802">
              <w:t>lanning Guide Revision Request (P</w:t>
            </w:r>
            <w:r>
              <w:t>GRR</w:t>
            </w:r>
            <w:r w:rsidR="00850802">
              <w:t xml:space="preserve">) </w:t>
            </w:r>
            <w:r>
              <w:t>052</w:t>
            </w:r>
            <w:r w:rsidR="00850802">
              <w:t>, Stability Assessment for Interconnecting Generation</w:t>
            </w:r>
          </w:p>
          <w:p w14:paraId="3E5C7967" w14:textId="77777777" w:rsidR="00D37246" w:rsidRDefault="00D37246" w:rsidP="00D37246">
            <w:pPr>
              <w:pStyle w:val="NormalArial"/>
            </w:pPr>
            <w:r>
              <w:t>PGRR053</w:t>
            </w:r>
            <w:r w:rsidR="00850802">
              <w:t>, Addition of Proposed All-Inclusive Generation Resources to the Planning Models</w:t>
            </w:r>
          </w:p>
          <w:p w14:paraId="7CAA4872" w14:textId="2BCDF6EF" w:rsidR="00D37246" w:rsidRPr="00FB509B" w:rsidRDefault="00BF56E8" w:rsidP="00D37246">
            <w:pPr>
              <w:pStyle w:val="NormalArial"/>
            </w:pPr>
            <w:r w:rsidRPr="00BF56E8">
              <w:t>PGRR054</w:t>
            </w:r>
            <w:r w:rsidR="00850802" w:rsidRPr="00BF56E8">
              <w:t>, Stability Lim</w:t>
            </w:r>
            <w:r w:rsidR="00850802">
              <w:t>its in the Full Interconnect Study</w:t>
            </w:r>
          </w:p>
        </w:tc>
      </w:tr>
      <w:tr w:rsidR="009D17F0" w14:paraId="619CEE8B" w14:textId="77777777" w:rsidTr="00BC2D06">
        <w:trPr>
          <w:trHeight w:val="518"/>
        </w:trPr>
        <w:tc>
          <w:tcPr>
            <w:tcW w:w="2880" w:type="dxa"/>
            <w:gridSpan w:val="2"/>
            <w:tcBorders>
              <w:bottom w:val="single" w:sz="4" w:space="0" w:color="auto"/>
            </w:tcBorders>
            <w:shd w:val="clear" w:color="auto" w:fill="FFFFFF"/>
            <w:vAlign w:val="center"/>
          </w:tcPr>
          <w:p w14:paraId="3A1C69F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F1A5E34" w14:textId="1DACA28E" w:rsidR="009D17F0" w:rsidRPr="00FB509B" w:rsidRDefault="00D37246" w:rsidP="006A6231">
            <w:pPr>
              <w:pStyle w:val="NormalArial"/>
              <w:spacing w:before="120" w:after="120"/>
            </w:pPr>
            <w:r w:rsidRPr="00D37246">
              <w:t xml:space="preserve">This Nodal Protocol Revision Request </w:t>
            </w:r>
            <w:r w:rsidR="00850802">
              <w:t xml:space="preserve">(NPRR) </w:t>
            </w:r>
            <w:r w:rsidRPr="00D37246">
              <w:t xml:space="preserve">establishes Initial Energization and </w:t>
            </w:r>
            <w:r w:rsidR="002E570C" w:rsidRPr="00D37246">
              <w:t>Initial</w:t>
            </w:r>
            <w:r w:rsidRPr="00D37246">
              <w:t xml:space="preserve"> Synchronization as defined terms, changes the status of </w:t>
            </w:r>
            <w:r w:rsidR="00A76D2D">
              <w:t>P</w:t>
            </w:r>
            <w:r w:rsidRPr="00D37246">
              <w:t xml:space="preserve">rotected </w:t>
            </w:r>
            <w:r w:rsidR="00A76D2D">
              <w:t>I</w:t>
            </w:r>
            <w:r w:rsidRPr="00D37246">
              <w:t>nformation used in an interconnection study, adds a reference to a quarterly stability assessment for interconnecting Generation Resources when evaluating the need for a Generic Transmission Constraint</w:t>
            </w:r>
            <w:r w:rsidR="00A76D2D">
              <w:t xml:space="preserve"> (GTC)</w:t>
            </w:r>
            <w:r w:rsidRPr="00D37246">
              <w:t>, and clarifies the requirements to be met for a Generation Resource prior to Initial Synchronization.</w:t>
            </w:r>
          </w:p>
        </w:tc>
      </w:tr>
      <w:tr w:rsidR="009D17F0" w14:paraId="621A0B07" w14:textId="77777777" w:rsidTr="00625E5D">
        <w:trPr>
          <w:trHeight w:val="518"/>
        </w:trPr>
        <w:tc>
          <w:tcPr>
            <w:tcW w:w="2880" w:type="dxa"/>
            <w:gridSpan w:val="2"/>
            <w:shd w:val="clear" w:color="auto" w:fill="FFFFFF"/>
            <w:vAlign w:val="center"/>
          </w:tcPr>
          <w:p w14:paraId="5C783BDC" w14:textId="77777777" w:rsidR="009D17F0" w:rsidRDefault="009D17F0" w:rsidP="00F44236">
            <w:pPr>
              <w:pStyle w:val="Header"/>
            </w:pPr>
            <w:r>
              <w:t>Reason for Revision</w:t>
            </w:r>
          </w:p>
        </w:tc>
        <w:tc>
          <w:tcPr>
            <w:tcW w:w="7560" w:type="dxa"/>
            <w:gridSpan w:val="2"/>
            <w:vAlign w:val="center"/>
          </w:tcPr>
          <w:p w14:paraId="0B9D604F" w14:textId="77777777" w:rsidR="00E71C39" w:rsidRDefault="00E71C39" w:rsidP="00E71C39">
            <w:pPr>
              <w:pStyle w:val="NormalArial"/>
              <w:spacing w:before="120"/>
              <w:rPr>
                <w:rFonts w:cs="Arial"/>
                <w:color w:val="000000"/>
              </w:rPr>
            </w:pPr>
            <w:r w:rsidRPr="006629C8">
              <w:object w:dxaOrig="225" w:dyaOrig="225" w14:anchorId="6DA6D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F847411" w14:textId="77777777" w:rsidR="00E71C39" w:rsidRDefault="00E71C39" w:rsidP="00E71C39">
            <w:pPr>
              <w:pStyle w:val="NormalArial"/>
              <w:tabs>
                <w:tab w:val="left" w:pos="432"/>
              </w:tabs>
              <w:spacing w:before="120"/>
              <w:ind w:left="432" w:hanging="432"/>
              <w:rPr>
                <w:iCs/>
                <w:kern w:val="24"/>
              </w:rPr>
            </w:pPr>
            <w:r w:rsidRPr="00CD242D">
              <w:object w:dxaOrig="225" w:dyaOrig="225" w14:anchorId="33E67542">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076580F4" w14:textId="77777777" w:rsidR="00E71C39" w:rsidRDefault="00E71C39" w:rsidP="00E71C39">
            <w:pPr>
              <w:pStyle w:val="NormalArial"/>
              <w:spacing w:before="120"/>
              <w:rPr>
                <w:iCs/>
                <w:kern w:val="24"/>
              </w:rPr>
            </w:pPr>
            <w:r w:rsidRPr="006629C8">
              <w:object w:dxaOrig="225" w:dyaOrig="225" w14:anchorId="2B2D2917">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5C10BCC6" w14:textId="77777777" w:rsidR="00E71C39" w:rsidRDefault="00E71C39" w:rsidP="00E71C39">
            <w:pPr>
              <w:pStyle w:val="NormalArial"/>
              <w:spacing w:before="120"/>
              <w:rPr>
                <w:iCs/>
                <w:kern w:val="24"/>
              </w:rPr>
            </w:pPr>
            <w:r w:rsidRPr="006629C8">
              <w:object w:dxaOrig="225" w:dyaOrig="225" w14:anchorId="7E8E0F19">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0926D13F" w14:textId="77777777" w:rsidR="00E71C39" w:rsidRDefault="00E71C39" w:rsidP="00E71C39">
            <w:pPr>
              <w:pStyle w:val="NormalArial"/>
              <w:spacing w:before="120"/>
              <w:rPr>
                <w:iCs/>
                <w:kern w:val="24"/>
              </w:rPr>
            </w:pPr>
            <w:r w:rsidRPr="006629C8">
              <w:object w:dxaOrig="225" w:dyaOrig="225" w14:anchorId="2AE637AE">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31362525" w14:textId="77777777" w:rsidR="00E71C39" w:rsidRPr="00CD242D" w:rsidRDefault="00E71C39" w:rsidP="00E71C39">
            <w:pPr>
              <w:pStyle w:val="NormalArial"/>
              <w:spacing w:before="120"/>
              <w:rPr>
                <w:rFonts w:cs="Arial"/>
                <w:color w:val="000000"/>
              </w:rPr>
            </w:pPr>
            <w:r w:rsidRPr="006629C8">
              <w:object w:dxaOrig="225" w:dyaOrig="225" w14:anchorId="5CF2E2F4">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053BCC52"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E6B607B" w14:textId="77777777" w:rsidTr="00BC2D06">
        <w:trPr>
          <w:trHeight w:val="518"/>
        </w:trPr>
        <w:tc>
          <w:tcPr>
            <w:tcW w:w="2880" w:type="dxa"/>
            <w:gridSpan w:val="2"/>
            <w:tcBorders>
              <w:bottom w:val="single" w:sz="4" w:space="0" w:color="auto"/>
            </w:tcBorders>
            <w:shd w:val="clear" w:color="auto" w:fill="FFFFFF"/>
            <w:vAlign w:val="center"/>
          </w:tcPr>
          <w:p w14:paraId="1C25EFF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6730009" w14:textId="77777777" w:rsidR="00D37246" w:rsidRDefault="00D37246" w:rsidP="00D37246">
            <w:pPr>
              <w:pStyle w:val="NormalArial"/>
              <w:spacing w:before="120" w:after="120"/>
            </w:pPr>
            <w:r>
              <w:t xml:space="preserve">A number of recent </w:t>
            </w:r>
            <w:r w:rsidR="00850802">
              <w:t>Full Interconnection Studies (</w:t>
            </w:r>
            <w:r>
              <w:t>FISs</w:t>
            </w:r>
            <w:r w:rsidR="00850802">
              <w:t>)</w:t>
            </w:r>
            <w:r>
              <w:t xml:space="preserve"> have identified stability limits associated with generating levels below the full capacity of newly interconnecting generating unit(s).  During the </w:t>
            </w:r>
            <w:r>
              <w:lastRenderedPageBreak/>
              <w:t>commissioning process for these units, the Interconnecting Entity (IE) provided updates to the model data used in the FIS having the potential to impact the results of the stability limit identified in the FIS.</w:t>
            </w:r>
          </w:p>
          <w:p w14:paraId="34D55367" w14:textId="42A79F91" w:rsidR="00D37246" w:rsidRDefault="00D37246" w:rsidP="00D37246">
            <w:pPr>
              <w:pStyle w:val="NormalArial"/>
              <w:spacing w:before="120" w:after="120"/>
            </w:pPr>
            <w:r>
              <w:t xml:space="preserve">In these instances, ERCOT established a GTC in order to ensure that the new unit could be brought </w:t>
            </w:r>
            <w:r w:rsidR="00A76D2D">
              <w:t>O</w:t>
            </w:r>
            <w:r>
              <w:t>n-</w:t>
            </w:r>
            <w:r w:rsidR="00A76D2D">
              <w:t>L</w:t>
            </w:r>
            <w:r>
              <w:t>ine with the expectation of being able to reliably operate the system.  However, due to time constraints, these GTCs had to be established based on the FIS without consideration given to the new model data obtained from the IE.</w:t>
            </w:r>
          </w:p>
          <w:p w14:paraId="76ED7340" w14:textId="77777777" w:rsidR="00625E5D" w:rsidRPr="00625E5D" w:rsidRDefault="00D37246" w:rsidP="00D37246">
            <w:pPr>
              <w:pStyle w:val="NormalArial"/>
              <w:spacing w:before="120" w:after="120"/>
              <w:rPr>
                <w:iCs/>
                <w:kern w:val="24"/>
              </w:rPr>
            </w:pPr>
            <w:r>
              <w:t>There is the potential for transmission system changes which were not reflected in the FIS to be implemented between completion of the FIS and the date when an IE first seeks to connect to the transmission system.</w:t>
            </w:r>
          </w:p>
        </w:tc>
      </w:tr>
    </w:tbl>
    <w:p w14:paraId="4ADC44BE"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B0C6EC5" w14:textId="77777777" w:rsidTr="00D176CF">
        <w:trPr>
          <w:cantSplit/>
          <w:trHeight w:val="432"/>
        </w:trPr>
        <w:tc>
          <w:tcPr>
            <w:tcW w:w="10440" w:type="dxa"/>
            <w:gridSpan w:val="2"/>
            <w:tcBorders>
              <w:top w:val="single" w:sz="4" w:space="0" w:color="auto"/>
            </w:tcBorders>
            <w:shd w:val="clear" w:color="auto" w:fill="FFFFFF"/>
            <w:vAlign w:val="center"/>
          </w:tcPr>
          <w:p w14:paraId="7F45FD1E" w14:textId="77777777" w:rsidR="009A3772" w:rsidRDefault="009A3772">
            <w:pPr>
              <w:pStyle w:val="Header"/>
              <w:jc w:val="center"/>
            </w:pPr>
            <w:r>
              <w:t>Sponsor</w:t>
            </w:r>
          </w:p>
        </w:tc>
      </w:tr>
      <w:tr w:rsidR="00E9481E" w14:paraId="59B57627" w14:textId="77777777" w:rsidTr="00D176CF">
        <w:trPr>
          <w:cantSplit/>
          <w:trHeight w:val="432"/>
        </w:trPr>
        <w:tc>
          <w:tcPr>
            <w:tcW w:w="2880" w:type="dxa"/>
            <w:shd w:val="clear" w:color="auto" w:fill="FFFFFF"/>
            <w:vAlign w:val="center"/>
          </w:tcPr>
          <w:p w14:paraId="6702539B" w14:textId="77777777" w:rsidR="00E9481E" w:rsidRPr="00B93CA0" w:rsidRDefault="00E9481E" w:rsidP="00E9481E">
            <w:pPr>
              <w:pStyle w:val="Header"/>
              <w:rPr>
                <w:bCs w:val="0"/>
              </w:rPr>
            </w:pPr>
            <w:r w:rsidRPr="00B93CA0">
              <w:rPr>
                <w:bCs w:val="0"/>
              </w:rPr>
              <w:t>Name</w:t>
            </w:r>
          </w:p>
        </w:tc>
        <w:tc>
          <w:tcPr>
            <w:tcW w:w="7560" w:type="dxa"/>
            <w:vAlign w:val="center"/>
          </w:tcPr>
          <w:p w14:paraId="5F4E4B8E" w14:textId="77777777" w:rsidR="00E9481E" w:rsidRDefault="00E9481E" w:rsidP="00E9481E">
            <w:pPr>
              <w:pStyle w:val="NormalArial"/>
            </w:pPr>
            <w:r>
              <w:t>Charles DeWitt on behalf of the Planning Working Group (PLWG)</w:t>
            </w:r>
          </w:p>
        </w:tc>
      </w:tr>
      <w:tr w:rsidR="00E9481E" w14:paraId="1C572089" w14:textId="77777777" w:rsidTr="00D176CF">
        <w:trPr>
          <w:cantSplit/>
          <w:trHeight w:val="432"/>
        </w:trPr>
        <w:tc>
          <w:tcPr>
            <w:tcW w:w="2880" w:type="dxa"/>
            <w:shd w:val="clear" w:color="auto" w:fill="FFFFFF"/>
            <w:vAlign w:val="center"/>
          </w:tcPr>
          <w:p w14:paraId="2182A1C4" w14:textId="77777777" w:rsidR="00E9481E" w:rsidRPr="00B93CA0" w:rsidRDefault="00E9481E" w:rsidP="00E9481E">
            <w:pPr>
              <w:pStyle w:val="Header"/>
              <w:rPr>
                <w:bCs w:val="0"/>
              </w:rPr>
            </w:pPr>
            <w:r w:rsidRPr="00B93CA0">
              <w:rPr>
                <w:bCs w:val="0"/>
              </w:rPr>
              <w:t>E-mail Address</w:t>
            </w:r>
          </w:p>
        </w:tc>
        <w:tc>
          <w:tcPr>
            <w:tcW w:w="7560" w:type="dxa"/>
            <w:vAlign w:val="center"/>
          </w:tcPr>
          <w:p w14:paraId="2B84AFC0" w14:textId="77777777" w:rsidR="00E9481E" w:rsidRDefault="0096314C" w:rsidP="00E9481E">
            <w:pPr>
              <w:pStyle w:val="NormalArial"/>
            </w:pPr>
            <w:hyperlink r:id="rId19" w:history="1">
              <w:r w:rsidR="00E9481E" w:rsidRPr="00C4072C">
                <w:rPr>
                  <w:rStyle w:val="Hyperlink"/>
                </w:rPr>
                <w:t>cdewitt@lcra.org</w:t>
              </w:r>
            </w:hyperlink>
          </w:p>
        </w:tc>
      </w:tr>
      <w:tr w:rsidR="00E9481E" w14:paraId="2F04AFAF" w14:textId="77777777" w:rsidTr="00D176CF">
        <w:trPr>
          <w:cantSplit/>
          <w:trHeight w:val="432"/>
        </w:trPr>
        <w:tc>
          <w:tcPr>
            <w:tcW w:w="2880" w:type="dxa"/>
            <w:shd w:val="clear" w:color="auto" w:fill="FFFFFF"/>
            <w:vAlign w:val="center"/>
          </w:tcPr>
          <w:p w14:paraId="5587DBB2" w14:textId="77777777" w:rsidR="00E9481E" w:rsidRPr="00B93CA0" w:rsidRDefault="00E9481E" w:rsidP="00E9481E">
            <w:pPr>
              <w:pStyle w:val="Header"/>
              <w:rPr>
                <w:bCs w:val="0"/>
              </w:rPr>
            </w:pPr>
            <w:r w:rsidRPr="00B93CA0">
              <w:rPr>
                <w:bCs w:val="0"/>
              </w:rPr>
              <w:t>Company</w:t>
            </w:r>
          </w:p>
        </w:tc>
        <w:tc>
          <w:tcPr>
            <w:tcW w:w="7560" w:type="dxa"/>
            <w:vAlign w:val="center"/>
          </w:tcPr>
          <w:p w14:paraId="580410C8" w14:textId="77777777" w:rsidR="00E9481E" w:rsidRDefault="00E9481E" w:rsidP="00E9481E">
            <w:pPr>
              <w:pStyle w:val="NormalArial"/>
            </w:pPr>
            <w:r>
              <w:t>LCRA</w:t>
            </w:r>
          </w:p>
        </w:tc>
      </w:tr>
      <w:tr w:rsidR="00E9481E" w14:paraId="075BC3C5" w14:textId="77777777" w:rsidTr="00D176CF">
        <w:trPr>
          <w:cantSplit/>
          <w:trHeight w:val="432"/>
        </w:trPr>
        <w:tc>
          <w:tcPr>
            <w:tcW w:w="2880" w:type="dxa"/>
            <w:tcBorders>
              <w:bottom w:val="single" w:sz="4" w:space="0" w:color="auto"/>
            </w:tcBorders>
            <w:shd w:val="clear" w:color="auto" w:fill="FFFFFF"/>
            <w:vAlign w:val="center"/>
          </w:tcPr>
          <w:p w14:paraId="61D49D0C" w14:textId="77777777" w:rsidR="00E9481E" w:rsidRPr="00B93CA0" w:rsidRDefault="00E9481E" w:rsidP="00E9481E">
            <w:pPr>
              <w:pStyle w:val="Header"/>
              <w:rPr>
                <w:bCs w:val="0"/>
              </w:rPr>
            </w:pPr>
            <w:r w:rsidRPr="00B93CA0">
              <w:rPr>
                <w:bCs w:val="0"/>
              </w:rPr>
              <w:t>Phone Number</w:t>
            </w:r>
          </w:p>
        </w:tc>
        <w:tc>
          <w:tcPr>
            <w:tcW w:w="7560" w:type="dxa"/>
            <w:tcBorders>
              <w:bottom w:val="single" w:sz="4" w:space="0" w:color="auto"/>
            </w:tcBorders>
            <w:vAlign w:val="center"/>
          </w:tcPr>
          <w:p w14:paraId="3499B259" w14:textId="77777777" w:rsidR="00E9481E" w:rsidRDefault="00E9481E" w:rsidP="00E9481E">
            <w:pPr>
              <w:pStyle w:val="NormalArial"/>
            </w:pPr>
            <w:r>
              <w:t>512-578-4199</w:t>
            </w:r>
          </w:p>
        </w:tc>
      </w:tr>
      <w:tr w:rsidR="00E9481E" w14:paraId="458D31D5" w14:textId="77777777" w:rsidTr="00D176CF">
        <w:trPr>
          <w:cantSplit/>
          <w:trHeight w:val="432"/>
        </w:trPr>
        <w:tc>
          <w:tcPr>
            <w:tcW w:w="2880" w:type="dxa"/>
            <w:shd w:val="clear" w:color="auto" w:fill="FFFFFF"/>
            <w:vAlign w:val="center"/>
          </w:tcPr>
          <w:p w14:paraId="66722253" w14:textId="77777777" w:rsidR="00E9481E" w:rsidRPr="00B93CA0" w:rsidRDefault="00E9481E" w:rsidP="00E9481E">
            <w:pPr>
              <w:pStyle w:val="Header"/>
              <w:rPr>
                <w:bCs w:val="0"/>
              </w:rPr>
            </w:pPr>
            <w:r>
              <w:rPr>
                <w:bCs w:val="0"/>
              </w:rPr>
              <w:t>Cell</w:t>
            </w:r>
            <w:r w:rsidRPr="00B93CA0">
              <w:rPr>
                <w:bCs w:val="0"/>
              </w:rPr>
              <w:t xml:space="preserve"> Number</w:t>
            </w:r>
          </w:p>
        </w:tc>
        <w:tc>
          <w:tcPr>
            <w:tcW w:w="7560" w:type="dxa"/>
            <w:vAlign w:val="center"/>
          </w:tcPr>
          <w:p w14:paraId="439BA81D" w14:textId="77777777" w:rsidR="00E9481E" w:rsidRDefault="00E9481E" w:rsidP="00E9481E">
            <w:pPr>
              <w:pStyle w:val="NormalArial"/>
            </w:pPr>
            <w:r>
              <w:t>512-434-9557</w:t>
            </w:r>
          </w:p>
        </w:tc>
      </w:tr>
      <w:tr w:rsidR="00E9481E" w14:paraId="2CAEA85C" w14:textId="77777777" w:rsidTr="00D176CF">
        <w:trPr>
          <w:cantSplit/>
          <w:trHeight w:val="432"/>
        </w:trPr>
        <w:tc>
          <w:tcPr>
            <w:tcW w:w="2880" w:type="dxa"/>
            <w:tcBorders>
              <w:bottom w:val="single" w:sz="4" w:space="0" w:color="auto"/>
            </w:tcBorders>
            <w:shd w:val="clear" w:color="auto" w:fill="FFFFFF"/>
            <w:vAlign w:val="center"/>
          </w:tcPr>
          <w:p w14:paraId="54BD954A" w14:textId="77777777" w:rsidR="00E9481E" w:rsidRPr="00B93CA0" w:rsidRDefault="00E9481E" w:rsidP="00E9481E">
            <w:pPr>
              <w:pStyle w:val="Header"/>
              <w:rPr>
                <w:bCs w:val="0"/>
              </w:rPr>
            </w:pPr>
            <w:r>
              <w:rPr>
                <w:bCs w:val="0"/>
              </w:rPr>
              <w:t>Market Segment</w:t>
            </w:r>
          </w:p>
        </w:tc>
        <w:tc>
          <w:tcPr>
            <w:tcW w:w="7560" w:type="dxa"/>
            <w:tcBorders>
              <w:bottom w:val="single" w:sz="4" w:space="0" w:color="auto"/>
            </w:tcBorders>
            <w:vAlign w:val="center"/>
          </w:tcPr>
          <w:p w14:paraId="08151AB8" w14:textId="77777777" w:rsidR="00E9481E" w:rsidRDefault="00E9481E" w:rsidP="00E9481E">
            <w:pPr>
              <w:pStyle w:val="NormalArial"/>
            </w:pPr>
            <w:r>
              <w:t>Not Applicable</w:t>
            </w:r>
          </w:p>
        </w:tc>
      </w:tr>
    </w:tbl>
    <w:p w14:paraId="437DAF0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AAE2A03" w14:textId="77777777" w:rsidTr="00D176CF">
        <w:trPr>
          <w:cantSplit/>
          <w:trHeight w:val="432"/>
        </w:trPr>
        <w:tc>
          <w:tcPr>
            <w:tcW w:w="10440" w:type="dxa"/>
            <w:gridSpan w:val="2"/>
            <w:vAlign w:val="center"/>
          </w:tcPr>
          <w:p w14:paraId="47AFB48C" w14:textId="77777777" w:rsidR="009A3772" w:rsidRPr="007C199B" w:rsidRDefault="009A3772" w:rsidP="007C199B">
            <w:pPr>
              <w:pStyle w:val="NormalArial"/>
              <w:jc w:val="center"/>
              <w:rPr>
                <w:b/>
              </w:rPr>
            </w:pPr>
            <w:r w:rsidRPr="007C199B">
              <w:rPr>
                <w:b/>
              </w:rPr>
              <w:t>Market Rules Staff Contact</w:t>
            </w:r>
          </w:p>
        </w:tc>
      </w:tr>
      <w:tr w:rsidR="009A3772" w:rsidRPr="00D56D61" w14:paraId="30FBC75B" w14:textId="77777777" w:rsidTr="00D176CF">
        <w:trPr>
          <w:cantSplit/>
          <w:trHeight w:val="432"/>
        </w:trPr>
        <w:tc>
          <w:tcPr>
            <w:tcW w:w="2880" w:type="dxa"/>
            <w:vAlign w:val="center"/>
          </w:tcPr>
          <w:p w14:paraId="468E960C" w14:textId="77777777" w:rsidR="009A3772" w:rsidRPr="007C199B" w:rsidRDefault="009A3772">
            <w:pPr>
              <w:pStyle w:val="NormalArial"/>
              <w:rPr>
                <w:b/>
              </w:rPr>
            </w:pPr>
            <w:r w:rsidRPr="007C199B">
              <w:rPr>
                <w:b/>
              </w:rPr>
              <w:t>Name</w:t>
            </w:r>
          </w:p>
        </w:tc>
        <w:tc>
          <w:tcPr>
            <w:tcW w:w="7560" w:type="dxa"/>
            <w:vAlign w:val="center"/>
          </w:tcPr>
          <w:p w14:paraId="671F25D8" w14:textId="77777777" w:rsidR="009A3772" w:rsidRPr="00D56D61" w:rsidRDefault="00E9481E">
            <w:pPr>
              <w:pStyle w:val="NormalArial"/>
            </w:pPr>
            <w:r>
              <w:t>Brittney Albracht</w:t>
            </w:r>
          </w:p>
        </w:tc>
      </w:tr>
      <w:tr w:rsidR="009A3772" w:rsidRPr="00D56D61" w14:paraId="5203E374" w14:textId="77777777" w:rsidTr="00D176CF">
        <w:trPr>
          <w:cantSplit/>
          <w:trHeight w:val="432"/>
        </w:trPr>
        <w:tc>
          <w:tcPr>
            <w:tcW w:w="2880" w:type="dxa"/>
            <w:vAlign w:val="center"/>
          </w:tcPr>
          <w:p w14:paraId="461BB983" w14:textId="77777777" w:rsidR="009A3772" w:rsidRPr="007C199B" w:rsidRDefault="009A3772">
            <w:pPr>
              <w:pStyle w:val="NormalArial"/>
              <w:rPr>
                <w:b/>
              </w:rPr>
            </w:pPr>
            <w:r w:rsidRPr="007C199B">
              <w:rPr>
                <w:b/>
              </w:rPr>
              <w:t>E-Mail Address</w:t>
            </w:r>
          </w:p>
        </w:tc>
        <w:tc>
          <w:tcPr>
            <w:tcW w:w="7560" w:type="dxa"/>
            <w:vAlign w:val="center"/>
          </w:tcPr>
          <w:p w14:paraId="30A8AD0F" w14:textId="53880037" w:rsidR="009A3772" w:rsidRPr="00D56D61" w:rsidRDefault="0096314C">
            <w:pPr>
              <w:pStyle w:val="NormalArial"/>
            </w:pPr>
            <w:hyperlink r:id="rId20" w:history="1">
              <w:r w:rsidR="006A6231" w:rsidRPr="00910671">
                <w:rPr>
                  <w:rStyle w:val="Hyperlink"/>
                </w:rPr>
                <w:t>Brittney.Albracht@ercot.com</w:t>
              </w:r>
            </w:hyperlink>
            <w:r w:rsidR="006A6231">
              <w:t xml:space="preserve"> </w:t>
            </w:r>
          </w:p>
        </w:tc>
      </w:tr>
      <w:tr w:rsidR="009A3772" w:rsidRPr="005370B5" w14:paraId="2382BEFA" w14:textId="77777777" w:rsidTr="00D176CF">
        <w:trPr>
          <w:cantSplit/>
          <w:trHeight w:val="432"/>
        </w:trPr>
        <w:tc>
          <w:tcPr>
            <w:tcW w:w="2880" w:type="dxa"/>
            <w:vAlign w:val="center"/>
          </w:tcPr>
          <w:p w14:paraId="7A39AC28" w14:textId="77777777" w:rsidR="009A3772" w:rsidRPr="007C199B" w:rsidRDefault="009A3772">
            <w:pPr>
              <w:pStyle w:val="NormalArial"/>
              <w:rPr>
                <w:b/>
              </w:rPr>
            </w:pPr>
            <w:r w:rsidRPr="007C199B">
              <w:rPr>
                <w:b/>
              </w:rPr>
              <w:t>Phone Number</w:t>
            </w:r>
          </w:p>
        </w:tc>
        <w:tc>
          <w:tcPr>
            <w:tcW w:w="7560" w:type="dxa"/>
            <w:vAlign w:val="center"/>
          </w:tcPr>
          <w:p w14:paraId="118E84A1" w14:textId="77777777" w:rsidR="009A3772" w:rsidRDefault="00E9481E">
            <w:pPr>
              <w:pStyle w:val="NormalArial"/>
            </w:pPr>
            <w:r>
              <w:t>512-225-7027</w:t>
            </w:r>
          </w:p>
        </w:tc>
      </w:tr>
    </w:tbl>
    <w:p w14:paraId="69E52FE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C22898" w14:paraId="531BAE88" w14:textId="77777777" w:rsidTr="00696121">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099FD0D8" w14:textId="77777777" w:rsidR="00C22898" w:rsidRDefault="00C22898" w:rsidP="00696121">
            <w:pPr>
              <w:pStyle w:val="NormalArial"/>
              <w:jc w:val="center"/>
              <w:rPr>
                <w:b/>
              </w:rPr>
            </w:pPr>
            <w:r w:rsidRPr="0013583E">
              <w:rPr>
                <w:b/>
              </w:rPr>
              <w:t>Market Rules Notes</w:t>
            </w:r>
          </w:p>
        </w:tc>
      </w:tr>
    </w:tbl>
    <w:p w14:paraId="68037CDB" w14:textId="77777777" w:rsidR="00C22898" w:rsidRDefault="00C22898" w:rsidP="00C22898">
      <w:pPr>
        <w:pStyle w:val="NormalArial"/>
      </w:pPr>
    </w:p>
    <w:p w14:paraId="68D9DB83" w14:textId="77777777" w:rsidR="00C22898" w:rsidRDefault="00C22898" w:rsidP="00C22898">
      <w:pPr>
        <w:pStyle w:val="NormalArial"/>
        <w:rPr>
          <w:rFonts w:cs="Arial"/>
        </w:rPr>
      </w:pPr>
      <w:r w:rsidRPr="0080555B">
        <w:rPr>
          <w:rFonts w:cs="Arial"/>
        </w:rPr>
        <w:t>Please note the following NPRR</w:t>
      </w:r>
      <w:r>
        <w:rPr>
          <w:rFonts w:cs="Arial"/>
        </w:rPr>
        <w:t>(s)</w:t>
      </w:r>
      <w:r w:rsidRPr="0080555B">
        <w:rPr>
          <w:rFonts w:cs="Arial"/>
        </w:rPr>
        <w:t xml:space="preserve"> also prop</w:t>
      </w:r>
      <w:r>
        <w:rPr>
          <w:rFonts w:cs="Arial"/>
        </w:rPr>
        <w:t>ose revisions to the following s</w:t>
      </w:r>
      <w:r w:rsidRPr="0080555B">
        <w:rPr>
          <w:rFonts w:cs="Arial"/>
        </w:rPr>
        <w:t>ection</w:t>
      </w:r>
      <w:r>
        <w:rPr>
          <w:rFonts w:cs="Arial"/>
        </w:rPr>
        <w:t>(s)</w:t>
      </w:r>
      <w:r w:rsidRPr="0080555B">
        <w:rPr>
          <w:rFonts w:cs="Arial"/>
        </w:rPr>
        <w:t>:</w:t>
      </w:r>
    </w:p>
    <w:p w14:paraId="08C71765" w14:textId="77777777" w:rsidR="00C22898" w:rsidRDefault="00C22898" w:rsidP="00C22898">
      <w:pPr>
        <w:rPr>
          <w:rFonts w:ascii="Arial" w:hAnsi="Arial" w:cs="Arial"/>
        </w:rPr>
      </w:pPr>
    </w:p>
    <w:p w14:paraId="58D93942" w14:textId="24768BE9" w:rsidR="00C22898" w:rsidRDefault="00C22898" w:rsidP="00C22898">
      <w:pPr>
        <w:numPr>
          <w:ilvl w:val="0"/>
          <w:numId w:val="22"/>
        </w:numPr>
        <w:rPr>
          <w:rFonts w:ascii="Arial" w:hAnsi="Arial" w:cs="Arial"/>
        </w:rPr>
      </w:pPr>
      <w:r>
        <w:rPr>
          <w:rFonts w:ascii="Arial" w:hAnsi="Arial" w:cs="Arial"/>
        </w:rPr>
        <w:t xml:space="preserve">NPRR794, </w:t>
      </w:r>
      <w:r w:rsidRPr="00C22898">
        <w:rPr>
          <w:rFonts w:ascii="Arial" w:hAnsi="Arial" w:cs="Arial"/>
        </w:rPr>
        <w:t>Relocation of Unregis</w:t>
      </w:r>
      <w:r>
        <w:rPr>
          <w:rFonts w:ascii="Arial" w:hAnsi="Arial" w:cs="Arial"/>
        </w:rPr>
        <w:t>tered DG Reporting Requirements</w:t>
      </w:r>
    </w:p>
    <w:p w14:paraId="20768254" w14:textId="0ED2A238" w:rsidR="00C22898" w:rsidRPr="00F404BA" w:rsidRDefault="00C22898" w:rsidP="00C22898">
      <w:pPr>
        <w:numPr>
          <w:ilvl w:val="1"/>
          <w:numId w:val="22"/>
        </w:numPr>
      </w:pPr>
      <w:r>
        <w:rPr>
          <w:rFonts w:ascii="Arial" w:hAnsi="Arial" w:cs="Arial"/>
        </w:rPr>
        <w:t>Section 16.5</w:t>
      </w:r>
    </w:p>
    <w:p w14:paraId="0B6C4FEE" w14:textId="77777777" w:rsidR="00C22898" w:rsidRPr="00D56D61" w:rsidRDefault="00C2289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CC38319" w14:textId="77777777">
        <w:trPr>
          <w:trHeight w:val="350"/>
        </w:trPr>
        <w:tc>
          <w:tcPr>
            <w:tcW w:w="10440" w:type="dxa"/>
            <w:tcBorders>
              <w:bottom w:val="single" w:sz="4" w:space="0" w:color="auto"/>
            </w:tcBorders>
            <w:shd w:val="clear" w:color="auto" w:fill="FFFFFF"/>
            <w:vAlign w:val="center"/>
          </w:tcPr>
          <w:p w14:paraId="186C45EE" w14:textId="77777777" w:rsidR="009A3772" w:rsidRDefault="009A3772">
            <w:pPr>
              <w:pStyle w:val="Header"/>
              <w:jc w:val="center"/>
            </w:pPr>
            <w:r>
              <w:t>Proposed Protocol Language Revision</w:t>
            </w:r>
          </w:p>
        </w:tc>
      </w:tr>
    </w:tbl>
    <w:p w14:paraId="793B1BE6" w14:textId="1DC98F50" w:rsidR="002710B6" w:rsidRDefault="00F3717E" w:rsidP="00F3717E">
      <w:pPr>
        <w:pStyle w:val="Heading2"/>
        <w:numPr>
          <w:ilvl w:val="0"/>
          <w:numId w:val="0"/>
        </w:numPr>
        <w:tabs>
          <w:tab w:val="left" w:pos="720"/>
        </w:tabs>
      </w:pPr>
      <w:bookmarkStart w:id="0" w:name="_Toc73847662"/>
      <w:bookmarkStart w:id="1" w:name="_Toc118224377"/>
      <w:bookmarkStart w:id="2" w:name="_Toc118909445"/>
      <w:bookmarkStart w:id="3" w:name="_Toc205190238"/>
      <w:r>
        <w:lastRenderedPageBreak/>
        <w:t>2.1</w:t>
      </w:r>
      <w:r>
        <w:tab/>
      </w:r>
      <w:r w:rsidR="002710B6">
        <w:t>DEFINITIONS</w:t>
      </w:r>
      <w:bookmarkEnd w:id="0"/>
      <w:bookmarkEnd w:id="1"/>
      <w:bookmarkEnd w:id="2"/>
      <w:bookmarkEnd w:id="3"/>
    </w:p>
    <w:p w14:paraId="6BAA2CD4" w14:textId="77777777" w:rsidR="002710B6" w:rsidRPr="007B429C" w:rsidRDefault="002710B6" w:rsidP="002710B6">
      <w:pPr>
        <w:pStyle w:val="H2"/>
        <w:ind w:left="0" w:firstLine="0"/>
        <w:rPr>
          <w:ins w:id="4" w:author="PLWG"/>
        </w:rPr>
      </w:pPr>
      <w:bookmarkStart w:id="5" w:name="_Toc73847664"/>
      <w:bookmarkStart w:id="6" w:name="_Toc118224378"/>
      <w:bookmarkStart w:id="7" w:name="_Toc118909446"/>
      <w:bookmarkStart w:id="8" w:name="_Toc205190239"/>
      <w:ins w:id="9" w:author="PLWG">
        <w:r>
          <w:t>Initial Energization</w:t>
        </w:r>
        <w:bookmarkEnd w:id="5"/>
        <w:bookmarkEnd w:id="6"/>
        <w:bookmarkEnd w:id="7"/>
        <w:bookmarkEnd w:id="8"/>
      </w:ins>
    </w:p>
    <w:p w14:paraId="7A86BEF8" w14:textId="06946524" w:rsidR="002710B6" w:rsidRPr="006A6231" w:rsidRDefault="002710B6" w:rsidP="00F3717E">
      <w:pPr>
        <w:spacing w:after="240"/>
        <w:rPr>
          <w:ins w:id="10" w:author="PLWG"/>
          <w:color w:val="000000"/>
        </w:rPr>
      </w:pPr>
      <w:ins w:id="11" w:author="PLWG">
        <w:r w:rsidRPr="006A6231">
          <w:rPr>
            <w:color w:val="000000"/>
          </w:rPr>
          <w:t xml:space="preserve">The first time an All-Inclusive Generation Resource facility’s equipment connects to the ERCOT </w:t>
        </w:r>
      </w:ins>
      <w:ins w:id="12" w:author="PLWG" w:date="2016-11-15T10:50:00Z">
        <w:r w:rsidR="00F3717E">
          <w:rPr>
            <w:color w:val="000000"/>
          </w:rPr>
          <w:t>S</w:t>
        </w:r>
      </w:ins>
      <w:ins w:id="13" w:author="PLWG">
        <w:r w:rsidRPr="006A6231">
          <w:rPr>
            <w:color w:val="000000"/>
          </w:rPr>
          <w:t>ystem.  This occurs prior to any Commercial Operations Dates or Resource Commissioning Dates as defined in these Protocols.</w:t>
        </w:r>
      </w:ins>
    </w:p>
    <w:p w14:paraId="1E5916F9" w14:textId="77777777" w:rsidR="002710B6" w:rsidRPr="007B429C" w:rsidRDefault="002710B6" w:rsidP="002710B6">
      <w:pPr>
        <w:pStyle w:val="H2"/>
        <w:ind w:left="0" w:firstLine="0"/>
        <w:rPr>
          <w:ins w:id="14" w:author="PLWG"/>
        </w:rPr>
      </w:pPr>
      <w:ins w:id="15" w:author="PLWG">
        <w:r>
          <w:t>Initial Synchronization</w:t>
        </w:r>
      </w:ins>
    </w:p>
    <w:p w14:paraId="5AD31111" w14:textId="05F8C776" w:rsidR="002710B6" w:rsidRPr="006A6231" w:rsidRDefault="002710B6" w:rsidP="00F3717E">
      <w:pPr>
        <w:spacing w:after="240"/>
        <w:rPr>
          <w:ins w:id="16" w:author="PLWG"/>
          <w:color w:val="000000"/>
        </w:rPr>
      </w:pPr>
      <w:ins w:id="17" w:author="PLWG">
        <w:r w:rsidRPr="006A6231">
          <w:rPr>
            <w:color w:val="000000"/>
          </w:rPr>
          <w:t xml:space="preserve">The first time an All-Inclusive Generation Resource facility’s equipment produces power, for testing purposes, to the ERCOT </w:t>
        </w:r>
      </w:ins>
      <w:ins w:id="18" w:author="PLWG" w:date="2016-11-15T10:51:00Z">
        <w:r w:rsidR="00F3717E">
          <w:rPr>
            <w:color w:val="000000"/>
          </w:rPr>
          <w:t>S</w:t>
        </w:r>
      </w:ins>
      <w:ins w:id="19" w:author="PLWG">
        <w:r w:rsidRPr="006A6231">
          <w:rPr>
            <w:color w:val="000000"/>
          </w:rPr>
          <w:t>ystem, during its commissioning.  This occurs prior to any Commercial Operations Dates or Resource Commissioning Dates as defined in these Protocols.</w:t>
        </w:r>
      </w:ins>
    </w:p>
    <w:p w14:paraId="5C03464D" w14:textId="77777777" w:rsidR="002710B6" w:rsidRDefault="002710B6" w:rsidP="002710B6">
      <w:pPr>
        <w:pStyle w:val="H3"/>
      </w:pPr>
      <w:bookmarkStart w:id="20" w:name="_Toc113073424"/>
      <w:bookmarkStart w:id="21" w:name="_Toc141685010"/>
      <w:bookmarkStart w:id="22" w:name="_Toc448140976"/>
      <w:r>
        <w:t>1.3.3</w:t>
      </w:r>
      <w:r>
        <w:tab/>
        <w:t>Expiration of Confidentiality</w:t>
      </w:r>
      <w:bookmarkEnd w:id="20"/>
      <w:bookmarkEnd w:id="21"/>
      <w:bookmarkEnd w:id="22"/>
    </w:p>
    <w:p w14:paraId="04ACDC3B" w14:textId="77777777" w:rsidR="002710B6" w:rsidRDefault="002710B6" w:rsidP="002710B6">
      <w:pPr>
        <w:pStyle w:val="BodyTextNumbered"/>
      </w:pPr>
      <w:r>
        <w:t>(1)</w:t>
      </w:r>
      <w: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76897841" w14:textId="77777777" w:rsidR="002710B6" w:rsidRDefault="002710B6" w:rsidP="002710B6">
      <w:pPr>
        <w:pStyle w:val="BodyTextNumbered"/>
      </w:pPr>
      <w:r>
        <w:t>(2)</w:t>
      </w:r>
      <w:r>
        <w:tab/>
        <w:t>ERCOT shall make the following information available on the MIS Public Area in a standard reporting format:</w:t>
      </w:r>
    </w:p>
    <w:p w14:paraId="12D757FE" w14:textId="77777777" w:rsidR="002710B6" w:rsidRDefault="002710B6" w:rsidP="006A6231">
      <w:pPr>
        <w:spacing w:after="240"/>
        <w:ind w:left="1440" w:hanging="720"/>
      </w:pPr>
      <w:r>
        <w:t>(a)</w:t>
      </w:r>
      <w:r>
        <w:tab/>
        <w:t>Ancillary Service Obligation and Ancillary Service Supply Responsibility for each QSE.  This information shall be made available 180 days after the Operating Day; and</w:t>
      </w:r>
    </w:p>
    <w:p w14:paraId="6A5760D8" w14:textId="77777777" w:rsidR="002710B6" w:rsidRDefault="002710B6" w:rsidP="006A6231">
      <w:pPr>
        <w:spacing w:after="240"/>
        <w:ind w:left="1440" w:hanging="720"/>
      </w:pPr>
      <w:r>
        <w:t>(b)</w:t>
      </w:r>
      <w:r>
        <w:tab/>
        <w:t xml:space="preserve">Complete COP data for each QSE snapshot on each hour.  This information shall be made available 60 days after the Operating Day. </w:t>
      </w:r>
    </w:p>
    <w:p w14:paraId="352B39CD" w14:textId="77777777" w:rsidR="002710B6" w:rsidRDefault="002710B6" w:rsidP="002710B6">
      <w:pPr>
        <w:pStyle w:val="BodyTextNumbered"/>
      </w:pPr>
      <w:r>
        <w:t>(3)</w:t>
      </w:r>
      <w:r>
        <w:tab/>
        <w:t>ERCOT shall make available the AML for each QSE by LSE, by Load Zone and by Settlement Interval, from the True</w:t>
      </w:r>
      <w:r>
        <w:rPr>
          <w:lang w:val="en-US"/>
        </w:rPr>
        <w:t>-</w:t>
      </w:r>
      <w:r>
        <w:t xml:space="preserve">Up settlement.  This data shall be made available within two Business Days of the 180 day expiration of confidentiality date.  Data for the posting will remain accessible for six months after </w:t>
      </w:r>
      <w:r>
        <w:rPr>
          <w:lang w:val="en-US"/>
        </w:rPr>
        <w:t>such data are posted</w:t>
      </w:r>
      <w:r>
        <w:t>.</w:t>
      </w:r>
    </w:p>
    <w:p w14:paraId="56554690" w14:textId="77777777" w:rsidR="002710B6" w:rsidRPr="00397525" w:rsidRDefault="002710B6" w:rsidP="002710B6">
      <w:pPr>
        <w:spacing w:after="240"/>
        <w:ind w:left="720" w:hanging="720"/>
        <w:rPr>
          <w:iCs/>
        </w:rPr>
      </w:pPr>
      <w:r w:rsidRPr="00397525">
        <w:rPr>
          <w:iCs/>
        </w:rPr>
        <w:t>(4)</w:t>
      </w:r>
      <w:r w:rsidRPr="00397525">
        <w:rPr>
          <w:iCs/>
        </w:rPr>
        <w:tab/>
        <w:t>The Protected Information status of the following information related to generation interconnection requests expires once ERCOT receives a request from an Interconnecting Entity (IE) for a Full Interconnection Study (FIS):</w:t>
      </w:r>
    </w:p>
    <w:p w14:paraId="2080DB08" w14:textId="77777777" w:rsidR="002710B6" w:rsidRPr="00397525" w:rsidRDefault="002710B6" w:rsidP="002710B6">
      <w:pPr>
        <w:spacing w:after="240"/>
        <w:ind w:left="1440" w:hanging="720"/>
      </w:pPr>
      <w:r w:rsidRPr="00397525">
        <w:t>(a)</w:t>
      </w:r>
      <w:r w:rsidRPr="00397525">
        <w:tab/>
        <w:t>County in which the Facility is located;</w:t>
      </w:r>
    </w:p>
    <w:p w14:paraId="0A5F77C9" w14:textId="77777777" w:rsidR="002710B6" w:rsidRPr="00397525" w:rsidRDefault="002710B6" w:rsidP="002710B6">
      <w:pPr>
        <w:spacing w:after="240"/>
        <w:ind w:left="1440" w:hanging="720"/>
      </w:pPr>
      <w:r w:rsidRPr="00397525">
        <w:t xml:space="preserve">(b) </w:t>
      </w:r>
      <w:r w:rsidRPr="00397525">
        <w:tab/>
        <w:t>Facility fuel type(s);</w:t>
      </w:r>
    </w:p>
    <w:p w14:paraId="0B82FE23" w14:textId="77777777" w:rsidR="002710B6" w:rsidRPr="00397525" w:rsidRDefault="002710B6" w:rsidP="002710B6">
      <w:pPr>
        <w:spacing w:after="240"/>
        <w:ind w:left="1440" w:hanging="720"/>
      </w:pPr>
      <w:r w:rsidRPr="00397525">
        <w:t xml:space="preserve">(c) </w:t>
      </w:r>
      <w:r w:rsidRPr="00397525">
        <w:tab/>
        <w:t xml:space="preserve">Facility nameplate capacity; </w:t>
      </w:r>
      <w:del w:id="23" w:author="PLWG">
        <w:r w:rsidRPr="00397525" w:rsidDel="00A033FD">
          <w:delText xml:space="preserve">and </w:delText>
        </w:r>
      </w:del>
    </w:p>
    <w:p w14:paraId="3B5C4D52" w14:textId="75ACED96" w:rsidR="002710B6" w:rsidRDefault="002710B6" w:rsidP="002710B6">
      <w:pPr>
        <w:spacing w:after="240"/>
        <w:ind w:left="1440" w:hanging="720"/>
        <w:rPr>
          <w:ins w:id="24" w:author="PLWG"/>
        </w:rPr>
      </w:pPr>
      <w:r w:rsidRPr="00397525">
        <w:t xml:space="preserve">(d) </w:t>
      </w:r>
      <w:r w:rsidRPr="00397525">
        <w:tab/>
        <w:t xml:space="preserve">Anticipated </w:t>
      </w:r>
      <w:r>
        <w:t>Commercial Operations Date</w:t>
      </w:r>
      <w:r w:rsidRPr="00397525">
        <w:t>(s)</w:t>
      </w:r>
      <w:del w:id="25" w:author="PLWG" w:date="2016-11-15T11:19:00Z">
        <w:r w:rsidR="002418A8" w:rsidDel="002418A8">
          <w:delText>.</w:delText>
        </w:r>
      </w:del>
      <w:ins w:id="26" w:author="PLWG">
        <w:r>
          <w:t>;</w:t>
        </w:r>
      </w:ins>
    </w:p>
    <w:p w14:paraId="5F0F1D00" w14:textId="77777777" w:rsidR="002710B6" w:rsidRDefault="002710B6" w:rsidP="002710B6">
      <w:pPr>
        <w:spacing w:after="240"/>
        <w:ind w:left="1440" w:hanging="720"/>
        <w:rPr>
          <w:ins w:id="27" w:author="PLWG"/>
        </w:rPr>
      </w:pPr>
      <w:ins w:id="28" w:author="PLWG">
        <w:r>
          <w:lastRenderedPageBreak/>
          <w:t>(e)</w:t>
        </w:r>
        <w:r>
          <w:tab/>
          <w:t>Facility name;</w:t>
        </w:r>
      </w:ins>
    </w:p>
    <w:p w14:paraId="61D87D83" w14:textId="77777777" w:rsidR="002710B6" w:rsidRDefault="002710B6" w:rsidP="002710B6">
      <w:pPr>
        <w:spacing w:after="240"/>
        <w:ind w:left="1440" w:hanging="720"/>
        <w:rPr>
          <w:ins w:id="29" w:author="PLWG"/>
        </w:rPr>
      </w:pPr>
      <w:ins w:id="30" w:author="PLWG">
        <w:r>
          <w:t>(f)</w:t>
        </w:r>
        <w:r>
          <w:tab/>
          <w:t>Identity of the IE; and</w:t>
        </w:r>
      </w:ins>
    </w:p>
    <w:p w14:paraId="4953F5BD" w14:textId="77777777" w:rsidR="002710B6" w:rsidRDefault="002710B6" w:rsidP="002710B6">
      <w:pPr>
        <w:spacing w:after="240"/>
        <w:ind w:left="1440" w:hanging="720"/>
        <w:rPr>
          <w:ins w:id="31" w:author="PLWG"/>
        </w:rPr>
      </w:pPr>
      <w:ins w:id="32" w:author="PLWG">
        <w:r>
          <w:t>(g)</w:t>
        </w:r>
        <w:r>
          <w:tab/>
          <w:t>The security screening study.</w:t>
        </w:r>
      </w:ins>
    </w:p>
    <w:p w14:paraId="350723C2" w14:textId="77777777" w:rsidR="002710B6" w:rsidRPr="00397525" w:rsidRDefault="002710B6" w:rsidP="002710B6">
      <w:pPr>
        <w:spacing w:after="240"/>
        <w:ind w:left="720"/>
        <w:rPr>
          <w:iCs/>
        </w:rPr>
      </w:pPr>
      <w:del w:id="33" w:author="PLWG">
        <w:r w:rsidRPr="00397525" w:rsidDel="002710B6">
          <w:rPr>
            <w:iCs/>
          </w:rPr>
          <w:delText>This i</w:delText>
        </w:r>
      </w:del>
      <w:ins w:id="34" w:author="PLWG">
        <w:r>
          <w:rPr>
            <w:iCs/>
          </w:rPr>
          <w:t>I</w:t>
        </w:r>
      </w:ins>
      <w:r w:rsidRPr="00397525">
        <w:rPr>
          <w:iCs/>
        </w:rPr>
        <w:t xml:space="preserve">nformation </w:t>
      </w:r>
      <w:ins w:id="35" w:author="PLWG">
        <w:r>
          <w:rPr>
            <w:iCs/>
          </w:rPr>
          <w:t>related to items (a) through (f) above</w:t>
        </w:r>
      </w:ins>
      <w:r w:rsidRPr="00397525">
        <w:rPr>
          <w:iCs/>
        </w:rPr>
        <w:t xml:space="preserve"> will be updated and posted at least once per month on the ERCOT MIS Public Area.</w:t>
      </w:r>
    </w:p>
    <w:p w14:paraId="6DF3A9FB" w14:textId="697607BC" w:rsidR="002710B6" w:rsidDel="002710B6" w:rsidRDefault="002710B6" w:rsidP="002710B6">
      <w:pPr>
        <w:pStyle w:val="List"/>
        <w:rPr>
          <w:del w:id="36" w:author="PLWG"/>
        </w:rPr>
      </w:pPr>
      <w:del w:id="37" w:author="PLWG">
        <w:r w:rsidRPr="00397525" w:rsidDel="002710B6">
          <w:delText>(5)</w:delText>
        </w:r>
        <w:r w:rsidRPr="00397525" w:rsidDel="002710B6">
          <w:tab/>
          <w:delText xml:space="preserve">For each generation interconnection or change request, the Protected Information status of the security screening study and all parts of the FIS except for the dynamic and transient stability study and any subsynchronous oscillation study expires when the IE and TSP have executed a generation interconnection agreement, or if no interconnection agreement is required, when ERCOT receives a </w:delText>
        </w:r>
        <w:r w:rsidRPr="007A3904" w:rsidDel="002710B6">
          <w:delText>letter from the Municipally Owned Utility (MOU) or Electric Cooperative (EC) indicating an intention to interconnect a new All-Inclusive Generation Resource to the MOU’s or EC’s transmission facilities</w:delText>
        </w:r>
        <w:r w:rsidRPr="00397525" w:rsidDel="002710B6">
          <w:delText>.</w:delText>
        </w:r>
      </w:del>
      <w:ins w:id="38" w:author="PLWG" w:date="2016-10-24T15:40:00Z">
        <w:del w:id="39" w:author="PLWG" w:date="2016-11-15T10:44:00Z">
          <w:r w:rsidR="00032158" w:rsidDel="00A557F4">
            <w:delText xml:space="preserve"> </w:delText>
          </w:r>
        </w:del>
      </w:ins>
    </w:p>
    <w:p w14:paraId="37CD0097" w14:textId="77777777" w:rsidR="002710B6" w:rsidRDefault="002710B6" w:rsidP="002710B6">
      <w:pPr>
        <w:pStyle w:val="BodyTextNumbered"/>
      </w:pPr>
      <w:r>
        <w:t>(</w:t>
      </w:r>
      <w:del w:id="40" w:author="PLWG">
        <w:r w:rsidDel="002710B6">
          <w:delText>6</w:delText>
        </w:r>
      </w:del>
      <w:ins w:id="41" w:author="PLWG">
        <w:r>
          <w:rPr>
            <w:lang w:val="en-US"/>
          </w:rPr>
          <w:t>5</w:t>
        </w:r>
      </w:ins>
      <w:r>
        <w:t>)</w:t>
      </w:r>
      <w:r>
        <w:tab/>
        <w:t>Upon the expiration of the Protected Information status of any data specified in Section 1.3.1.1, which does not have specific posting requirements, that data must be made available to the extent required under Section 12, Market Information System.</w:t>
      </w:r>
    </w:p>
    <w:p w14:paraId="4E9C64D1" w14:textId="77777777" w:rsidR="002710B6" w:rsidRDefault="002710B6" w:rsidP="002710B6">
      <w:pPr>
        <w:pStyle w:val="BodyTextNumbered"/>
      </w:pPr>
      <w:r>
        <w:t>(</w:t>
      </w:r>
      <w:del w:id="42" w:author="PLWG">
        <w:r w:rsidDel="002710B6">
          <w:delText>7</w:delText>
        </w:r>
      </w:del>
      <w:ins w:id="43" w:author="PLWG">
        <w:r>
          <w:rPr>
            <w:lang w:val="en-US"/>
          </w:rPr>
          <w:t>6</w:t>
        </w:r>
      </w:ins>
      <w:r>
        <w:t>)</w:t>
      </w:r>
      <w: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60D47619" w14:textId="77777777" w:rsidR="00FB5F5F" w:rsidRDefault="00FB5F5F" w:rsidP="00FB5F5F">
      <w:pPr>
        <w:pStyle w:val="H3"/>
        <w:rPr>
          <w:highlight w:val="darkYellow"/>
        </w:rPr>
      </w:pPr>
      <w:bookmarkStart w:id="44" w:name="_Toc204048545"/>
      <w:bookmarkStart w:id="45" w:name="_Toc400526145"/>
      <w:bookmarkStart w:id="46" w:name="_Toc405534463"/>
      <w:bookmarkStart w:id="47" w:name="_Toc406570476"/>
      <w:bookmarkStart w:id="48" w:name="_Toc410910628"/>
      <w:bookmarkStart w:id="49" w:name="_Toc411841056"/>
      <w:bookmarkStart w:id="50" w:name="_Toc422147018"/>
      <w:bookmarkStart w:id="51" w:name="_Toc433020614"/>
      <w:bookmarkStart w:id="52" w:name="_Toc437262055"/>
      <w:bookmarkStart w:id="53" w:name="_Toc452966977"/>
      <w:r>
        <w:t>3.10.1</w:t>
      </w:r>
      <w:r>
        <w:tab/>
        <w:t>Time Line for Network Operations Model Changes</w:t>
      </w:r>
      <w:bookmarkEnd w:id="44"/>
      <w:bookmarkEnd w:id="45"/>
      <w:bookmarkEnd w:id="46"/>
      <w:bookmarkEnd w:id="47"/>
      <w:bookmarkEnd w:id="48"/>
      <w:bookmarkEnd w:id="49"/>
      <w:bookmarkEnd w:id="50"/>
      <w:bookmarkEnd w:id="51"/>
      <w:bookmarkEnd w:id="52"/>
      <w:bookmarkEnd w:id="53"/>
    </w:p>
    <w:p w14:paraId="51C3848F" w14:textId="77777777" w:rsidR="00FB5F5F" w:rsidRDefault="00FB5F5F" w:rsidP="00FB5F5F">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p w14:paraId="54C135DE" w14:textId="3A28D7DC" w:rsidR="002710B6" w:rsidRDefault="00FB5F5F" w:rsidP="00FB5F5F">
      <w:pPr>
        <w:ind w:left="720" w:hanging="720"/>
        <w:rPr>
          <w:iCs/>
          <w:szCs w:val="20"/>
        </w:rPr>
      </w:pPr>
      <w:r>
        <w:t>(2)</w:t>
      </w:r>
      <w:r>
        <w:tab/>
        <w:t xml:space="preserve">For a facility addition, revision, or deletion to be included in any Network Operations Model update, all technical modeling information must be submitted to ERCOT pursuant to the ERCOT NOMCR process or the applicable Resource Registration process for Resource Entities.  </w:t>
      </w:r>
      <w:ins w:id="54" w:author="PLWG">
        <w:r>
          <w:rPr>
            <w:iCs/>
            <w:szCs w:val="20"/>
          </w:rPr>
          <w:t xml:space="preserve">Resource Entities must meet the </w:t>
        </w:r>
        <w:r w:rsidRPr="00FB5F5F">
          <w:t>conditions of Planning Guide Section 6.9</w:t>
        </w:r>
      </w:ins>
      <w:ins w:id="55" w:author="PLWG" w:date="2016-11-15T11:03:00Z">
        <w:r w:rsidR="00BB2060">
          <w:t xml:space="preserve">, Addition of Proposed </w:t>
        </w:r>
      </w:ins>
      <w:ins w:id="56" w:author="PLWG" w:date="2016-11-15T11:09:00Z">
        <w:r w:rsidR="00BB2060">
          <w:t xml:space="preserve">All-Inclusive </w:t>
        </w:r>
      </w:ins>
      <w:ins w:id="57" w:author="PLWG" w:date="2016-11-15T11:03:00Z">
        <w:r w:rsidR="00BB2060">
          <w:t>Generation Resources to the Planning Models</w:t>
        </w:r>
      </w:ins>
      <w:ins w:id="58" w:author="PLWG" w:date="2016-11-15T11:04:00Z">
        <w:r w:rsidR="00BB2060">
          <w:t>,</w:t>
        </w:r>
      </w:ins>
      <w:ins w:id="59" w:author="PLWG">
        <w:r w:rsidRPr="00FB5F5F">
          <w:t xml:space="preserve"> for inclusion in the planning models</w:t>
        </w:r>
        <w:r w:rsidRPr="00726471">
          <w:rPr>
            <w:iCs/>
            <w:szCs w:val="20"/>
          </w:rPr>
          <w:t xml:space="preserve"> </w:t>
        </w:r>
        <w:r w:rsidRPr="003D3F09">
          <w:rPr>
            <w:iCs/>
            <w:szCs w:val="20"/>
          </w:rPr>
          <w:t>before subm</w:t>
        </w:r>
        <w:r>
          <w:rPr>
            <w:iCs/>
            <w:szCs w:val="20"/>
          </w:rPr>
          <w:t xml:space="preserve">itting data to add a new, or increase the capacity of, an All-Inclusive Generation Resource to the Network Operations Model.  </w:t>
        </w:r>
      </w:ins>
    </w:p>
    <w:p w14:paraId="133C7046" w14:textId="77777777" w:rsidR="0007034B" w:rsidRDefault="0007034B" w:rsidP="00FB5F5F">
      <w:pPr>
        <w:ind w:left="720" w:hanging="720"/>
        <w:rPr>
          <w:iCs/>
          <w:szCs w:val="20"/>
        </w:rPr>
      </w:pPr>
    </w:p>
    <w:p w14:paraId="10ABF31E" w14:textId="77777777" w:rsidR="0007034B" w:rsidRDefault="0007034B" w:rsidP="0007034B">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07034B" w:rsidRPr="00846A5C" w14:paraId="4B334E2A" w14:textId="77777777" w:rsidTr="0088305E">
        <w:trPr>
          <w:tblHeader/>
        </w:trPr>
        <w:tc>
          <w:tcPr>
            <w:tcW w:w="1035" w:type="pct"/>
          </w:tcPr>
          <w:p w14:paraId="2F9A7687" w14:textId="77777777" w:rsidR="0007034B" w:rsidRPr="00846A5C" w:rsidRDefault="0007034B" w:rsidP="0088305E">
            <w:pPr>
              <w:pStyle w:val="TableHead"/>
            </w:pPr>
            <w:r w:rsidRPr="00846A5C">
              <w:lastRenderedPageBreak/>
              <w:t xml:space="preserve">Deadline to Submit Information to ERCOT </w:t>
            </w:r>
          </w:p>
          <w:p w14:paraId="53C1EE76" w14:textId="77777777" w:rsidR="0007034B" w:rsidRPr="00846A5C" w:rsidRDefault="0007034B" w:rsidP="0088305E">
            <w:pPr>
              <w:pStyle w:val="TableHead"/>
            </w:pPr>
            <w:r w:rsidRPr="00846A5C">
              <w:t>Note 1</w:t>
            </w:r>
          </w:p>
        </w:tc>
        <w:tc>
          <w:tcPr>
            <w:tcW w:w="991" w:type="pct"/>
          </w:tcPr>
          <w:p w14:paraId="51E60167" w14:textId="77777777" w:rsidR="0007034B" w:rsidRPr="00846A5C" w:rsidRDefault="0007034B" w:rsidP="0088305E">
            <w:pPr>
              <w:pStyle w:val="TableHead"/>
            </w:pPr>
            <w:r w:rsidRPr="00846A5C">
              <w:t xml:space="preserve">Model Complete and Available for Test </w:t>
            </w:r>
          </w:p>
          <w:p w14:paraId="7FD0B2C4" w14:textId="77777777" w:rsidR="0007034B" w:rsidRPr="00846A5C" w:rsidRDefault="0007034B" w:rsidP="0088305E">
            <w:pPr>
              <w:pStyle w:val="TableHead"/>
            </w:pPr>
            <w:r w:rsidRPr="00846A5C">
              <w:t>Note 2</w:t>
            </w:r>
          </w:p>
        </w:tc>
        <w:tc>
          <w:tcPr>
            <w:tcW w:w="991" w:type="pct"/>
          </w:tcPr>
          <w:p w14:paraId="04670E0E" w14:textId="77777777" w:rsidR="0007034B" w:rsidRPr="00846A5C" w:rsidRDefault="0007034B" w:rsidP="0088305E">
            <w:pPr>
              <w:pStyle w:val="TableHead"/>
            </w:pPr>
            <w:r w:rsidRPr="00846A5C">
              <w:t>Updated Network Operations Model Testing Complete</w:t>
            </w:r>
          </w:p>
          <w:p w14:paraId="0092E484" w14:textId="77777777" w:rsidR="0007034B" w:rsidRPr="00846A5C" w:rsidRDefault="0007034B" w:rsidP="0088305E">
            <w:pPr>
              <w:pStyle w:val="TableHead"/>
            </w:pPr>
            <w:r w:rsidRPr="00846A5C">
              <w:t>Note 3</w:t>
            </w:r>
          </w:p>
          <w:p w14:paraId="1E553CA0" w14:textId="77777777" w:rsidR="0007034B" w:rsidRPr="00846A5C" w:rsidRDefault="0007034B" w:rsidP="0088305E">
            <w:pPr>
              <w:pStyle w:val="TableHead"/>
            </w:pPr>
            <w:r>
              <w:t>Paragraph (5</w:t>
            </w:r>
            <w:r w:rsidRPr="00846A5C">
              <w:t>)</w:t>
            </w:r>
          </w:p>
        </w:tc>
        <w:tc>
          <w:tcPr>
            <w:tcW w:w="991" w:type="pct"/>
          </w:tcPr>
          <w:p w14:paraId="47038118" w14:textId="77777777" w:rsidR="0007034B" w:rsidRPr="00846A5C" w:rsidRDefault="0007034B" w:rsidP="0088305E">
            <w:pPr>
              <w:pStyle w:val="TableHead"/>
            </w:pPr>
            <w:r w:rsidRPr="00846A5C">
              <w:t>Update Network Operations Model Production Environment</w:t>
            </w:r>
          </w:p>
        </w:tc>
        <w:tc>
          <w:tcPr>
            <w:tcW w:w="991" w:type="pct"/>
          </w:tcPr>
          <w:p w14:paraId="6C7C592F" w14:textId="77777777" w:rsidR="0007034B" w:rsidRPr="00846A5C" w:rsidRDefault="0007034B" w:rsidP="0088305E">
            <w:pPr>
              <w:pStyle w:val="TableHead"/>
            </w:pPr>
            <w:r w:rsidRPr="00846A5C">
              <w:t xml:space="preserve">Target Physical Equipment included in Production Model </w:t>
            </w:r>
          </w:p>
          <w:p w14:paraId="797651F6" w14:textId="77777777" w:rsidR="0007034B" w:rsidRPr="00846A5C" w:rsidRDefault="0007034B" w:rsidP="0088305E">
            <w:pPr>
              <w:pStyle w:val="TableHead"/>
            </w:pPr>
            <w:r w:rsidRPr="00846A5C">
              <w:t>Note 4</w:t>
            </w:r>
          </w:p>
        </w:tc>
      </w:tr>
      <w:tr w:rsidR="0007034B" w:rsidRPr="00846A5C" w14:paraId="22903AD3" w14:textId="77777777" w:rsidTr="0088305E">
        <w:tc>
          <w:tcPr>
            <w:tcW w:w="1035" w:type="pct"/>
          </w:tcPr>
          <w:p w14:paraId="0A4A8E95" w14:textId="77777777" w:rsidR="0007034B" w:rsidRPr="00846A5C" w:rsidRDefault="0007034B" w:rsidP="0088305E">
            <w:pPr>
              <w:pStyle w:val="TableBody"/>
            </w:pPr>
            <w:r w:rsidRPr="00846A5C">
              <w:t>J</w:t>
            </w:r>
            <w:bookmarkStart w:id="60" w:name="_GoBack"/>
            <w:bookmarkEnd w:id="60"/>
            <w:r w:rsidRPr="00846A5C">
              <w:t>an 1</w:t>
            </w:r>
          </w:p>
        </w:tc>
        <w:tc>
          <w:tcPr>
            <w:tcW w:w="991" w:type="pct"/>
          </w:tcPr>
          <w:p w14:paraId="694C9E20" w14:textId="77777777" w:rsidR="0007034B" w:rsidRPr="00846A5C" w:rsidRDefault="0007034B" w:rsidP="0088305E">
            <w:pPr>
              <w:pStyle w:val="TableBody"/>
            </w:pPr>
            <w:r w:rsidRPr="00846A5C">
              <w:t>Feb 15</w:t>
            </w:r>
          </w:p>
        </w:tc>
        <w:tc>
          <w:tcPr>
            <w:tcW w:w="991" w:type="pct"/>
          </w:tcPr>
          <w:p w14:paraId="3B5B3413" w14:textId="77777777" w:rsidR="0007034B" w:rsidRPr="00846A5C" w:rsidRDefault="0007034B" w:rsidP="0088305E">
            <w:pPr>
              <w:pStyle w:val="TableBody"/>
            </w:pPr>
            <w:r w:rsidRPr="00846A5C">
              <w:t>March 15</w:t>
            </w:r>
          </w:p>
        </w:tc>
        <w:tc>
          <w:tcPr>
            <w:tcW w:w="991" w:type="pct"/>
          </w:tcPr>
          <w:p w14:paraId="34E99FCF" w14:textId="77777777" w:rsidR="0007034B" w:rsidRPr="00846A5C" w:rsidRDefault="0007034B" w:rsidP="0088305E">
            <w:pPr>
              <w:pStyle w:val="TableBody"/>
            </w:pPr>
            <w:r w:rsidRPr="00846A5C">
              <w:t>April 1</w:t>
            </w:r>
          </w:p>
        </w:tc>
        <w:tc>
          <w:tcPr>
            <w:tcW w:w="991" w:type="pct"/>
          </w:tcPr>
          <w:p w14:paraId="01A4990D" w14:textId="77777777" w:rsidR="0007034B" w:rsidRPr="00846A5C" w:rsidRDefault="0007034B" w:rsidP="0088305E">
            <w:pPr>
              <w:pStyle w:val="TableBody"/>
            </w:pPr>
            <w:r w:rsidRPr="00846A5C">
              <w:t>Month of April</w:t>
            </w:r>
          </w:p>
        </w:tc>
      </w:tr>
      <w:tr w:rsidR="0007034B" w:rsidRPr="00846A5C" w14:paraId="58F4416E" w14:textId="77777777" w:rsidTr="0088305E">
        <w:tc>
          <w:tcPr>
            <w:tcW w:w="1035" w:type="pct"/>
          </w:tcPr>
          <w:p w14:paraId="122D85DA" w14:textId="77777777" w:rsidR="0007034B" w:rsidRPr="00846A5C" w:rsidRDefault="0007034B" w:rsidP="0088305E">
            <w:pPr>
              <w:pStyle w:val="TableBody"/>
            </w:pPr>
            <w:r w:rsidRPr="00846A5C">
              <w:t>Feb 1</w:t>
            </w:r>
          </w:p>
        </w:tc>
        <w:tc>
          <w:tcPr>
            <w:tcW w:w="991" w:type="pct"/>
          </w:tcPr>
          <w:p w14:paraId="7774A8F6" w14:textId="77777777" w:rsidR="0007034B" w:rsidRPr="00846A5C" w:rsidRDefault="0007034B" w:rsidP="0088305E">
            <w:pPr>
              <w:pStyle w:val="TableBody"/>
            </w:pPr>
            <w:r w:rsidRPr="00846A5C">
              <w:t>March 15</w:t>
            </w:r>
          </w:p>
        </w:tc>
        <w:tc>
          <w:tcPr>
            <w:tcW w:w="991" w:type="pct"/>
          </w:tcPr>
          <w:p w14:paraId="5182E6BB" w14:textId="77777777" w:rsidR="0007034B" w:rsidRPr="00846A5C" w:rsidRDefault="0007034B" w:rsidP="0088305E">
            <w:pPr>
              <w:pStyle w:val="TableBody"/>
            </w:pPr>
            <w:r w:rsidRPr="00846A5C">
              <w:t>April 15</w:t>
            </w:r>
          </w:p>
        </w:tc>
        <w:tc>
          <w:tcPr>
            <w:tcW w:w="991" w:type="pct"/>
          </w:tcPr>
          <w:p w14:paraId="25DA71D2" w14:textId="77777777" w:rsidR="0007034B" w:rsidRPr="00846A5C" w:rsidRDefault="0007034B" w:rsidP="0088305E">
            <w:pPr>
              <w:pStyle w:val="TableBody"/>
            </w:pPr>
            <w:r w:rsidRPr="00846A5C">
              <w:t>May 1</w:t>
            </w:r>
          </w:p>
        </w:tc>
        <w:tc>
          <w:tcPr>
            <w:tcW w:w="991" w:type="pct"/>
          </w:tcPr>
          <w:p w14:paraId="484D4F9E" w14:textId="77777777" w:rsidR="0007034B" w:rsidRPr="00846A5C" w:rsidRDefault="0007034B" w:rsidP="0088305E">
            <w:pPr>
              <w:pStyle w:val="TableBody"/>
            </w:pPr>
            <w:r w:rsidRPr="00846A5C">
              <w:t>Month of May</w:t>
            </w:r>
          </w:p>
        </w:tc>
      </w:tr>
      <w:tr w:rsidR="0007034B" w:rsidRPr="00846A5C" w14:paraId="507A36E7" w14:textId="77777777" w:rsidTr="0088305E">
        <w:tc>
          <w:tcPr>
            <w:tcW w:w="1035" w:type="pct"/>
          </w:tcPr>
          <w:p w14:paraId="2D7EFB6B" w14:textId="77777777" w:rsidR="0007034B" w:rsidRPr="00846A5C" w:rsidRDefault="0007034B" w:rsidP="0088305E">
            <w:pPr>
              <w:pStyle w:val="TableBody"/>
            </w:pPr>
            <w:r w:rsidRPr="00846A5C">
              <w:t>March 1</w:t>
            </w:r>
          </w:p>
        </w:tc>
        <w:tc>
          <w:tcPr>
            <w:tcW w:w="991" w:type="pct"/>
          </w:tcPr>
          <w:p w14:paraId="7B800545" w14:textId="77777777" w:rsidR="0007034B" w:rsidRPr="00846A5C" w:rsidRDefault="0007034B" w:rsidP="0088305E">
            <w:pPr>
              <w:pStyle w:val="TableBody"/>
            </w:pPr>
            <w:r w:rsidRPr="00846A5C">
              <w:t>April 15</w:t>
            </w:r>
          </w:p>
        </w:tc>
        <w:tc>
          <w:tcPr>
            <w:tcW w:w="991" w:type="pct"/>
          </w:tcPr>
          <w:p w14:paraId="79571A41" w14:textId="77777777" w:rsidR="0007034B" w:rsidRPr="00846A5C" w:rsidRDefault="0007034B" w:rsidP="0088305E">
            <w:pPr>
              <w:pStyle w:val="TableBody"/>
            </w:pPr>
            <w:r w:rsidRPr="00846A5C">
              <w:t>May 15</w:t>
            </w:r>
          </w:p>
        </w:tc>
        <w:tc>
          <w:tcPr>
            <w:tcW w:w="991" w:type="pct"/>
          </w:tcPr>
          <w:p w14:paraId="1D9728ED" w14:textId="77777777" w:rsidR="0007034B" w:rsidRPr="00846A5C" w:rsidRDefault="0007034B" w:rsidP="0088305E">
            <w:pPr>
              <w:pStyle w:val="TableBody"/>
            </w:pPr>
            <w:r w:rsidRPr="00846A5C">
              <w:t>June 1</w:t>
            </w:r>
          </w:p>
        </w:tc>
        <w:tc>
          <w:tcPr>
            <w:tcW w:w="991" w:type="pct"/>
          </w:tcPr>
          <w:p w14:paraId="4B09C292" w14:textId="77777777" w:rsidR="0007034B" w:rsidRPr="00846A5C" w:rsidRDefault="0007034B" w:rsidP="0088305E">
            <w:pPr>
              <w:pStyle w:val="TableBody"/>
            </w:pPr>
            <w:r w:rsidRPr="00846A5C">
              <w:t>Month</w:t>
            </w:r>
            <w:r>
              <w:t xml:space="preserve"> </w:t>
            </w:r>
            <w:r w:rsidRPr="00846A5C">
              <w:t>of June</w:t>
            </w:r>
          </w:p>
        </w:tc>
      </w:tr>
      <w:tr w:rsidR="0007034B" w:rsidRPr="00846A5C" w14:paraId="12CE4664" w14:textId="77777777" w:rsidTr="0088305E">
        <w:tc>
          <w:tcPr>
            <w:tcW w:w="1035" w:type="pct"/>
          </w:tcPr>
          <w:p w14:paraId="7B9909EA" w14:textId="77777777" w:rsidR="0007034B" w:rsidRPr="00846A5C" w:rsidRDefault="0007034B" w:rsidP="0088305E">
            <w:pPr>
              <w:pStyle w:val="TableBody"/>
            </w:pPr>
            <w:r>
              <w:t>April 1</w:t>
            </w:r>
          </w:p>
        </w:tc>
        <w:tc>
          <w:tcPr>
            <w:tcW w:w="991" w:type="pct"/>
          </w:tcPr>
          <w:p w14:paraId="391E5995" w14:textId="77777777" w:rsidR="0007034B" w:rsidRPr="00846A5C" w:rsidRDefault="0007034B" w:rsidP="0088305E">
            <w:pPr>
              <w:pStyle w:val="TableBody"/>
            </w:pPr>
            <w:r>
              <w:t>May 15</w:t>
            </w:r>
          </w:p>
        </w:tc>
        <w:tc>
          <w:tcPr>
            <w:tcW w:w="991" w:type="pct"/>
          </w:tcPr>
          <w:p w14:paraId="5C5F8178" w14:textId="77777777" w:rsidR="0007034B" w:rsidRPr="00846A5C" w:rsidRDefault="0007034B" w:rsidP="0088305E">
            <w:pPr>
              <w:pStyle w:val="TableBody"/>
            </w:pPr>
            <w:r>
              <w:t>June 15</w:t>
            </w:r>
          </w:p>
        </w:tc>
        <w:tc>
          <w:tcPr>
            <w:tcW w:w="991" w:type="pct"/>
          </w:tcPr>
          <w:p w14:paraId="56F6B85A" w14:textId="77777777" w:rsidR="0007034B" w:rsidRPr="00846A5C" w:rsidRDefault="0007034B" w:rsidP="0088305E">
            <w:pPr>
              <w:pStyle w:val="TableBody"/>
            </w:pPr>
            <w:r>
              <w:t>July 1</w:t>
            </w:r>
          </w:p>
        </w:tc>
        <w:tc>
          <w:tcPr>
            <w:tcW w:w="991" w:type="pct"/>
          </w:tcPr>
          <w:p w14:paraId="520B33C7" w14:textId="77777777" w:rsidR="0007034B" w:rsidRPr="00846A5C" w:rsidRDefault="0007034B" w:rsidP="0088305E">
            <w:pPr>
              <w:pStyle w:val="TableBody"/>
            </w:pPr>
            <w:r>
              <w:t>Month of July</w:t>
            </w:r>
          </w:p>
        </w:tc>
      </w:tr>
      <w:tr w:rsidR="0007034B" w:rsidRPr="00846A5C" w14:paraId="44008E43" w14:textId="77777777" w:rsidTr="0088305E">
        <w:tc>
          <w:tcPr>
            <w:tcW w:w="1035" w:type="pct"/>
          </w:tcPr>
          <w:p w14:paraId="0E6F2FCA" w14:textId="77777777" w:rsidR="0007034B" w:rsidRPr="00846A5C" w:rsidRDefault="0007034B" w:rsidP="0088305E">
            <w:pPr>
              <w:pStyle w:val="TableBody"/>
            </w:pPr>
            <w:r>
              <w:t>May 1</w:t>
            </w:r>
          </w:p>
        </w:tc>
        <w:tc>
          <w:tcPr>
            <w:tcW w:w="991" w:type="pct"/>
          </w:tcPr>
          <w:p w14:paraId="5A891A78" w14:textId="77777777" w:rsidR="0007034B" w:rsidRPr="00846A5C" w:rsidRDefault="0007034B" w:rsidP="0088305E">
            <w:pPr>
              <w:pStyle w:val="TableBody"/>
            </w:pPr>
            <w:r>
              <w:t>June 15</w:t>
            </w:r>
          </w:p>
        </w:tc>
        <w:tc>
          <w:tcPr>
            <w:tcW w:w="991" w:type="pct"/>
          </w:tcPr>
          <w:p w14:paraId="58C94F60" w14:textId="77777777" w:rsidR="0007034B" w:rsidRPr="00846A5C" w:rsidRDefault="0007034B" w:rsidP="0088305E">
            <w:pPr>
              <w:pStyle w:val="TableBody"/>
            </w:pPr>
            <w:r>
              <w:t>July 15</w:t>
            </w:r>
          </w:p>
        </w:tc>
        <w:tc>
          <w:tcPr>
            <w:tcW w:w="991" w:type="pct"/>
          </w:tcPr>
          <w:p w14:paraId="3DF6F14A" w14:textId="77777777" w:rsidR="0007034B" w:rsidRPr="00846A5C" w:rsidRDefault="0007034B" w:rsidP="0088305E">
            <w:pPr>
              <w:pStyle w:val="TableBody"/>
            </w:pPr>
            <w:r>
              <w:t>August 1</w:t>
            </w:r>
          </w:p>
        </w:tc>
        <w:tc>
          <w:tcPr>
            <w:tcW w:w="991" w:type="pct"/>
          </w:tcPr>
          <w:p w14:paraId="45936E70" w14:textId="77777777" w:rsidR="0007034B" w:rsidRPr="00846A5C" w:rsidRDefault="0007034B" w:rsidP="0088305E">
            <w:pPr>
              <w:pStyle w:val="TableBody"/>
            </w:pPr>
            <w:r>
              <w:t>Month of August</w:t>
            </w:r>
          </w:p>
        </w:tc>
      </w:tr>
      <w:tr w:rsidR="0007034B" w:rsidRPr="00846A5C" w14:paraId="3FD7C845" w14:textId="77777777" w:rsidTr="0088305E">
        <w:tc>
          <w:tcPr>
            <w:tcW w:w="1035" w:type="pct"/>
          </w:tcPr>
          <w:p w14:paraId="645E766E" w14:textId="77777777" w:rsidR="0007034B" w:rsidRPr="00846A5C" w:rsidRDefault="0007034B" w:rsidP="0088305E">
            <w:pPr>
              <w:pStyle w:val="TableBody"/>
            </w:pPr>
            <w:r w:rsidRPr="00846A5C">
              <w:t>June 1</w:t>
            </w:r>
          </w:p>
        </w:tc>
        <w:tc>
          <w:tcPr>
            <w:tcW w:w="991" w:type="pct"/>
          </w:tcPr>
          <w:p w14:paraId="16F24EDA" w14:textId="77777777" w:rsidR="0007034B" w:rsidRPr="00846A5C" w:rsidRDefault="0007034B" w:rsidP="0088305E">
            <w:pPr>
              <w:pStyle w:val="TableBody"/>
            </w:pPr>
            <w:r w:rsidRPr="00846A5C">
              <w:t>July 15</w:t>
            </w:r>
          </w:p>
        </w:tc>
        <w:tc>
          <w:tcPr>
            <w:tcW w:w="991" w:type="pct"/>
          </w:tcPr>
          <w:p w14:paraId="68C7C275" w14:textId="77777777" w:rsidR="0007034B" w:rsidRPr="00846A5C" w:rsidRDefault="0007034B" w:rsidP="0088305E">
            <w:pPr>
              <w:pStyle w:val="TableBody"/>
            </w:pPr>
            <w:r w:rsidRPr="00846A5C">
              <w:t>August 15</w:t>
            </w:r>
          </w:p>
        </w:tc>
        <w:tc>
          <w:tcPr>
            <w:tcW w:w="991" w:type="pct"/>
          </w:tcPr>
          <w:p w14:paraId="527BE45C" w14:textId="77777777" w:rsidR="0007034B" w:rsidRPr="00846A5C" w:rsidRDefault="0007034B" w:rsidP="0088305E">
            <w:pPr>
              <w:pStyle w:val="TableBody"/>
            </w:pPr>
            <w:r w:rsidRPr="00846A5C">
              <w:t>September 1</w:t>
            </w:r>
          </w:p>
        </w:tc>
        <w:tc>
          <w:tcPr>
            <w:tcW w:w="991" w:type="pct"/>
          </w:tcPr>
          <w:p w14:paraId="75F47FCD" w14:textId="77777777" w:rsidR="0007034B" w:rsidRPr="00846A5C" w:rsidRDefault="0007034B" w:rsidP="0088305E">
            <w:pPr>
              <w:pStyle w:val="TableBody"/>
            </w:pPr>
            <w:r w:rsidRPr="00846A5C">
              <w:t>Month of September</w:t>
            </w:r>
          </w:p>
        </w:tc>
      </w:tr>
      <w:tr w:rsidR="0007034B" w:rsidRPr="00846A5C" w14:paraId="4146A423" w14:textId="77777777" w:rsidTr="0088305E">
        <w:tc>
          <w:tcPr>
            <w:tcW w:w="1035" w:type="pct"/>
          </w:tcPr>
          <w:p w14:paraId="542ACF04" w14:textId="77777777" w:rsidR="0007034B" w:rsidRPr="00846A5C" w:rsidRDefault="0007034B" w:rsidP="0088305E">
            <w:pPr>
              <w:pStyle w:val="TableBody"/>
            </w:pPr>
            <w:r w:rsidRPr="00846A5C">
              <w:t>July 1</w:t>
            </w:r>
          </w:p>
        </w:tc>
        <w:tc>
          <w:tcPr>
            <w:tcW w:w="991" w:type="pct"/>
          </w:tcPr>
          <w:p w14:paraId="09549F07" w14:textId="77777777" w:rsidR="0007034B" w:rsidRPr="00846A5C" w:rsidRDefault="0007034B" w:rsidP="0088305E">
            <w:pPr>
              <w:pStyle w:val="TableBody"/>
            </w:pPr>
            <w:r w:rsidRPr="00846A5C">
              <w:t>August 15</w:t>
            </w:r>
          </w:p>
        </w:tc>
        <w:tc>
          <w:tcPr>
            <w:tcW w:w="991" w:type="pct"/>
          </w:tcPr>
          <w:p w14:paraId="0E658977" w14:textId="77777777" w:rsidR="0007034B" w:rsidRPr="00846A5C" w:rsidRDefault="0007034B" w:rsidP="0088305E">
            <w:pPr>
              <w:pStyle w:val="TableBody"/>
            </w:pPr>
            <w:r w:rsidRPr="00846A5C">
              <w:t>September 15</w:t>
            </w:r>
          </w:p>
        </w:tc>
        <w:tc>
          <w:tcPr>
            <w:tcW w:w="991" w:type="pct"/>
          </w:tcPr>
          <w:p w14:paraId="68575D5D" w14:textId="77777777" w:rsidR="0007034B" w:rsidRPr="00846A5C" w:rsidRDefault="0007034B" w:rsidP="0088305E">
            <w:pPr>
              <w:pStyle w:val="TableBody"/>
            </w:pPr>
            <w:r w:rsidRPr="00846A5C">
              <w:t>October 1</w:t>
            </w:r>
          </w:p>
        </w:tc>
        <w:tc>
          <w:tcPr>
            <w:tcW w:w="991" w:type="pct"/>
          </w:tcPr>
          <w:p w14:paraId="7AA5AF65" w14:textId="77777777" w:rsidR="0007034B" w:rsidRPr="00846A5C" w:rsidRDefault="0007034B" w:rsidP="0088305E">
            <w:pPr>
              <w:pStyle w:val="TableBody"/>
            </w:pPr>
            <w:r w:rsidRPr="00846A5C">
              <w:t>Month of October</w:t>
            </w:r>
          </w:p>
        </w:tc>
      </w:tr>
      <w:tr w:rsidR="0007034B" w:rsidRPr="00846A5C" w14:paraId="1A147CD1" w14:textId="77777777" w:rsidTr="0088305E">
        <w:tc>
          <w:tcPr>
            <w:tcW w:w="1035" w:type="pct"/>
          </w:tcPr>
          <w:p w14:paraId="4E13A2AA" w14:textId="77777777" w:rsidR="0007034B" w:rsidRPr="00846A5C" w:rsidRDefault="0007034B" w:rsidP="0088305E">
            <w:pPr>
              <w:pStyle w:val="TableBody"/>
            </w:pPr>
            <w:r w:rsidRPr="00846A5C">
              <w:t>August 1</w:t>
            </w:r>
          </w:p>
        </w:tc>
        <w:tc>
          <w:tcPr>
            <w:tcW w:w="991" w:type="pct"/>
          </w:tcPr>
          <w:p w14:paraId="62542654" w14:textId="77777777" w:rsidR="0007034B" w:rsidRPr="00846A5C" w:rsidRDefault="0007034B" w:rsidP="0088305E">
            <w:pPr>
              <w:pStyle w:val="TableBody"/>
            </w:pPr>
            <w:r w:rsidRPr="00846A5C">
              <w:t>September 15</w:t>
            </w:r>
          </w:p>
        </w:tc>
        <w:tc>
          <w:tcPr>
            <w:tcW w:w="991" w:type="pct"/>
          </w:tcPr>
          <w:p w14:paraId="514F44CC" w14:textId="77777777" w:rsidR="0007034B" w:rsidRPr="00846A5C" w:rsidRDefault="0007034B" w:rsidP="0088305E">
            <w:pPr>
              <w:pStyle w:val="TableBody"/>
            </w:pPr>
            <w:r w:rsidRPr="00846A5C">
              <w:t>October 15</w:t>
            </w:r>
          </w:p>
        </w:tc>
        <w:tc>
          <w:tcPr>
            <w:tcW w:w="991" w:type="pct"/>
          </w:tcPr>
          <w:p w14:paraId="690F2F9B" w14:textId="77777777" w:rsidR="0007034B" w:rsidRPr="00846A5C" w:rsidRDefault="0007034B" w:rsidP="0088305E">
            <w:pPr>
              <w:pStyle w:val="TableBody"/>
            </w:pPr>
            <w:r w:rsidRPr="00846A5C">
              <w:t>November 1</w:t>
            </w:r>
          </w:p>
        </w:tc>
        <w:tc>
          <w:tcPr>
            <w:tcW w:w="991" w:type="pct"/>
          </w:tcPr>
          <w:p w14:paraId="06A243ED" w14:textId="77777777" w:rsidR="0007034B" w:rsidRPr="00846A5C" w:rsidRDefault="0007034B" w:rsidP="0088305E">
            <w:pPr>
              <w:pStyle w:val="TableBody"/>
            </w:pPr>
            <w:r w:rsidRPr="00846A5C">
              <w:t>Month of November</w:t>
            </w:r>
          </w:p>
        </w:tc>
      </w:tr>
      <w:tr w:rsidR="0007034B" w:rsidRPr="00846A5C" w14:paraId="2FD58012" w14:textId="77777777" w:rsidTr="0088305E">
        <w:tc>
          <w:tcPr>
            <w:tcW w:w="1035" w:type="pct"/>
          </w:tcPr>
          <w:p w14:paraId="1F052DBA" w14:textId="77777777" w:rsidR="0007034B" w:rsidRPr="00846A5C" w:rsidRDefault="0007034B" w:rsidP="0088305E">
            <w:pPr>
              <w:pStyle w:val="TableBody"/>
            </w:pPr>
            <w:r w:rsidRPr="00846A5C">
              <w:t>September 1</w:t>
            </w:r>
          </w:p>
        </w:tc>
        <w:tc>
          <w:tcPr>
            <w:tcW w:w="991" w:type="pct"/>
          </w:tcPr>
          <w:p w14:paraId="24B7FD35" w14:textId="77777777" w:rsidR="0007034B" w:rsidRPr="00846A5C" w:rsidRDefault="0007034B" w:rsidP="0088305E">
            <w:pPr>
              <w:pStyle w:val="TableBody"/>
            </w:pPr>
            <w:r w:rsidRPr="00846A5C">
              <w:t>October 15</w:t>
            </w:r>
          </w:p>
        </w:tc>
        <w:tc>
          <w:tcPr>
            <w:tcW w:w="991" w:type="pct"/>
          </w:tcPr>
          <w:p w14:paraId="41799C6A" w14:textId="77777777" w:rsidR="0007034B" w:rsidRPr="00846A5C" w:rsidRDefault="0007034B" w:rsidP="0088305E">
            <w:pPr>
              <w:pStyle w:val="TableBody"/>
            </w:pPr>
            <w:r w:rsidRPr="00846A5C">
              <w:t>November 15</w:t>
            </w:r>
          </w:p>
        </w:tc>
        <w:tc>
          <w:tcPr>
            <w:tcW w:w="991" w:type="pct"/>
          </w:tcPr>
          <w:p w14:paraId="71727741" w14:textId="77777777" w:rsidR="0007034B" w:rsidRPr="00846A5C" w:rsidRDefault="0007034B" w:rsidP="0088305E">
            <w:pPr>
              <w:pStyle w:val="TableBody"/>
            </w:pPr>
            <w:r w:rsidRPr="00846A5C">
              <w:t>December 1</w:t>
            </w:r>
          </w:p>
        </w:tc>
        <w:tc>
          <w:tcPr>
            <w:tcW w:w="991" w:type="pct"/>
          </w:tcPr>
          <w:p w14:paraId="4F55F644" w14:textId="77777777" w:rsidR="0007034B" w:rsidRPr="00846A5C" w:rsidRDefault="0007034B" w:rsidP="0088305E">
            <w:pPr>
              <w:pStyle w:val="TableBody"/>
            </w:pPr>
            <w:r w:rsidRPr="00846A5C">
              <w:t>Month of December</w:t>
            </w:r>
          </w:p>
        </w:tc>
      </w:tr>
      <w:tr w:rsidR="0007034B" w:rsidRPr="00846A5C" w14:paraId="24D2B21A" w14:textId="77777777" w:rsidTr="0088305E">
        <w:tc>
          <w:tcPr>
            <w:tcW w:w="1035" w:type="pct"/>
          </w:tcPr>
          <w:p w14:paraId="2C9F0590" w14:textId="77777777" w:rsidR="0007034B" w:rsidRPr="00846A5C" w:rsidRDefault="0007034B" w:rsidP="0088305E">
            <w:pPr>
              <w:pStyle w:val="TableBody"/>
            </w:pPr>
            <w:r w:rsidRPr="00846A5C">
              <w:t>October 1</w:t>
            </w:r>
          </w:p>
        </w:tc>
        <w:tc>
          <w:tcPr>
            <w:tcW w:w="991" w:type="pct"/>
          </w:tcPr>
          <w:p w14:paraId="6BA522AD" w14:textId="77777777" w:rsidR="0007034B" w:rsidRPr="00846A5C" w:rsidRDefault="0007034B" w:rsidP="0088305E">
            <w:pPr>
              <w:pStyle w:val="TableBody"/>
            </w:pPr>
            <w:r w:rsidRPr="00846A5C">
              <w:t>November 15</w:t>
            </w:r>
          </w:p>
        </w:tc>
        <w:tc>
          <w:tcPr>
            <w:tcW w:w="991" w:type="pct"/>
          </w:tcPr>
          <w:p w14:paraId="39303DFC" w14:textId="77777777" w:rsidR="0007034B" w:rsidRPr="00846A5C" w:rsidRDefault="0007034B" w:rsidP="0088305E">
            <w:pPr>
              <w:pStyle w:val="TableBody"/>
            </w:pPr>
            <w:r w:rsidRPr="00846A5C">
              <w:t>December 15</w:t>
            </w:r>
          </w:p>
        </w:tc>
        <w:tc>
          <w:tcPr>
            <w:tcW w:w="991" w:type="pct"/>
          </w:tcPr>
          <w:p w14:paraId="0AC6BF32" w14:textId="77777777" w:rsidR="0007034B" w:rsidRPr="00846A5C" w:rsidRDefault="0007034B" w:rsidP="0088305E">
            <w:pPr>
              <w:pStyle w:val="TableBody"/>
            </w:pPr>
            <w:r w:rsidRPr="00846A5C">
              <w:t>January 1</w:t>
            </w:r>
          </w:p>
        </w:tc>
        <w:tc>
          <w:tcPr>
            <w:tcW w:w="991" w:type="pct"/>
          </w:tcPr>
          <w:p w14:paraId="05A1A20E" w14:textId="77777777" w:rsidR="0007034B" w:rsidRPr="00846A5C" w:rsidRDefault="0007034B" w:rsidP="0088305E">
            <w:pPr>
              <w:pStyle w:val="TableBody"/>
            </w:pPr>
            <w:r w:rsidRPr="00846A5C">
              <w:t>Month of January (the next year)</w:t>
            </w:r>
          </w:p>
        </w:tc>
      </w:tr>
      <w:tr w:rsidR="0007034B" w:rsidRPr="00846A5C" w14:paraId="3F05E418" w14:textId="77777777" w:rsidTr="0088305E">
        <w:tc>
          <w:tcPr>
            <w:tcW w:w="1035" w:type="pct"/>
          </w:tcPr>
          <w:p w14:paraId="42076011" w14:textId="77777777" w:rsidR="0007034B" w:rsidRPr="00846A5C" w:rsidRDefault="0007034B" w:rsidP="0088305E">
            <w:pPr>
              <w:pStyle w:val="TableBody"/>
            </w:pPr>
            <w:r w:rsidRPr="00846A5C">
              <w:t>November 1</w:t>
            </w:r>
          </w:p>
        </w:tc>
        <w:tc>
          <w:tcPr>
            <w:tcW w:w="991" w:type="pct"/>
          </w:tcPr>
          <w:p w14:paraId="2FFD571A" w14:textId="77777777" w:rsidR="0007034B" w:rsidRPr="00846A5C" w:rsidRDefault="0007034B" w:rsidP="0088305E">
            <w:pPr>
              <w:pStyle w:val="TableBody"/>
            </w:pPr>
            <w:r w:rsidRPr="00846A5C">
              <w:t>December 15</w:t>
            </w:r>
          </w:p>
        </w:tc>
        <w:tc>
          <w:tcPr>
            <w:tcW w:w="991" w:type="pct"/>
          </w:tcPr>
          <w:p w14:paraId="25033BA4" w14:textId="77777777" w:rsidR="0007034B" w:rsidRPr="00846A5C" w:rsidRDefault="0007034B" w:rsidP="0088305E">
            <w:pPr>
              <w:pStyle w:val="TableBody"/>
            </w:pPr>
            <w:r w:rsidRPr="00846A5C">
              <w:t>January 15</w:t>
            </w:r>
          </w:p>
        </w:tc>
        <w:tc>
          <w:tcPr>
            <w:tcW w:w="991" w:type="pct"/>
          </w:tcPr>
          <w:p w14:paraId="0813C917" w14:textId="77777777" w:rsidR="0007034B" w:rsidRPr="00846A5C" w:rsidRDefault="0007034B" w:rsidP="0088305E">
            <w:pPr>
              <w:pStyle w:val="TableBody"/>
            </w:pPr>
            <w:r w:rsidRPr="00846A5C">
              <w:t>February 1</w:t>
            </w:r>
          </w:p>
        </w:tc>
        <w:tc>
          <w:tcPr>
            <w:tcW w:w="991" w:type="pct"/>
          </w:tcPr>
          <w:p w14:paraId="7A1627E8" w14:textId="77777777" w:rsidR="0007034B" w:rsidRPr="00846A5C" w:rsidRDefault="0007034B" w:rsidP="0088305E">
            <w:pPr>
              <w:pStyle w:val="TableBody"/>
            </w:pPr>
            <w:r w:rsidRPr="00846A5C">
              <w:t>Month of February (the next year)</w:t>
            </w:r>
          </w:p>
        </w:tc>
      </w:tr>
      <w:tr w:rsidR="0007034B" w:rsidRPr="00846A5C" w14:paraId="157C56C9" w14:textId="77777777" w:rsidTr="0088305E">
        <w:tc>
          <w:tcPr>
            <w:tcW w:w="1035" w:type="pct"/>
          </w:tcPr>
          <w:p w14:paraId="600C4D73" w14:textId="77777777" w:rsidR="0007034B" w:rsidRPr="00846A5C" w:rsidRDefault="0007034B" w:rsidP="0088305E">
            <w:pPr>
              <w:pStyle w:val="TableBody"/>
            </w:pPr>
            <w:r w:rsidRPr="00846A5C">
              <w:t>December 1</w:t>
            </w:r>
          </w:p>
        </w:tc>
        <w:tc>
          <w:tcPr>
            <w:tcW w:w="991" w:type="pct"/>
          </w:tcPr>
          <w:p w14:paraId="530421B9" w14:textId="77777777" w:rsidR="0007034B" w:rsidRPr="00846A5C" w:rsidRDefault="0007034B" w:rsidP="0088305E">
            <w:pPr>
              <w:pStyle w:val="TableBody"/>
            </w:pPr>
            <w:r w:rsidRPr="00846A5C">
              <w:t>January 15</w:t>
            </w:r>
          </w:p>
        </w:tc>
        <w:tc>
          <w:tcPr>
            <w:tcW w:w="991" w:type="pct"/>
          </w:tcPr>
          <w:p w14:paraId="608E9417" w14:textId="77777777" w:rsidR="0007034B" w:rsidRPr="00846A5C" w:rsidRDefault="0007034B" w:rsidP="0088305E">
            <w:pPr>
              <w:pStyle w:val="TableBody"/>
            </w:pPr>
            <w:r w:rsidRPr="00846A5C">
              <w:t>February 15</w:t>
            </w:r>
          </w:p>
        </w:tc>
        <w:tc>
          <w:tcPr>
            <w:tcW w:w="991" w:type="pct"/>
          </w:tcPr>
          <w:p w14:paraId="58D4270C" w14:textId="77777777" w:rsidR="0007034B" w:rsidRPr="00846A5C" w:rsidRDefault="0007034B" w:rsidP="0088305E">
            <w:pPr>
              <w:pStyle w:val="TableBody"/>
            </w:pPr>
            <w:r w:rsidRPr="00846A5C">
              <w:t>March 1</w:t>
            </w:r>
          </w:p>
        </w:tc>
        <w:tc>
          <w:tcPr>
            <w:tcW w:w="991" w:type="pct"/>
          </w:tcPr>
          <w:p w14:paraId="5DEAD864" w14:textId="77777777" w:rsidR="0007034B" w:rsidRPr="00846A5C" w:rsidRDefault="0007034B" w:rsidP="0088305E">
            <w:pPr>
              <w:pStyle w:val="TableBody"/>
            </w:pPr>
            <w:r w:rsidRPr="00846A5C">
              <w:t>Month of March (the next year)</w:t>
            </w:r>
          </w:p>
        </w:tc>
      </w:tr>
    </w:tbl>
    <w:p w14:paraId="5E1A2A6B" w14:textId="77777777" w:rsidR="0007034B" w:rsidRPr="00846A5C" w:rsidRDefault="0007034B" w:rsidP="0007034B">
      <w:pPr>
        <w:pStyle w:val="note"/>
        <w:rPr>
          <w:szCs w:val="22"/>
        </w:rPr>
      </w:pPr>
      <w:r w:rsidRPr="00846A5C">
        <w:rPr>
          <w:szCs w:val="22"/>
        </w:rPr>
        <w:t xml:space="preserve">Notes: </w:t>
      </w:r>
    </w:p>
    <w:p w14:paraId="2CDA3D10" w14:textId="77777777" w:rsidR="0007034B" w:rsidRDefault="0007034B" w:rsidP="0007034B">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4B6561C2" w14:textId="77777777" w:rsidR="0007034B" w:rsidRDefault="0007034B" w:rsidP="0007034B">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0B642C3E" w14:textId="77777777" w:rsidR="0007034B" w:rsidRDefault="0007034B" w:rsidP="0007034B">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1D01F50E" w14:textId="77777777" w:rsidR="0007034B" w:rsidRDefault="0007034B" w:rsidP="0007034B">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6F22EC34" w14:textId="77777777" w:rsidR="0007034B" w:rsidRDefault="0007034B" w:rsidP="0007034B">
      <w:pPr>
        <w:pStyle w:val="note"/>
        <w:ind w:left="1440" w:hanging="720"/>
        <w:rPr>
          <w:szCs w:val="22"/>
        </w:rPr>
      </w:pPr>
    </w:p>
    <w:p w14:paraId="29CC8A17" w14:textId="77777777" w:rsidR="0007034B" w:rsidRDefault="0007034B" w:rsidP="0007034B">
      <w:pPr>
        <w:pStyle w:val="BodyTextNumbered"/>
      </w:pPr>
      <w:r>
        <w:t>(4)</w:t>
      </w:r>
      <w:r>
        <w:tab/>
        <w:t xml:space="preserve">ERCOT shall only approve energization requests when the Transmission Element is satisfactorily modeled in the Network Operations Model.  </w:t>
      </w:r>
    </w:p>
    <w:p w14:paraId="26DA704B" w14:textId="77777777" w:rsidR="0007034B" w:rsidRDefault="0007034B" w:rsidP="0007034B">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 xml:space="preserve">interim update reporting to the Independent Market Monitor </w:t>
      </w:r>
      <w:r>
        <w:rPr>
          <w:szCs w:val="24"/>
        </w:rPr>
        <w:lastRenderedPageBreak/>
        <w:t>(</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07034B" w:rsidRPr="008D032A" w14:paraId="03D5F1DB" w14:textId="77777777" w:rsidTr="0088305E">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2512C237" w14:textId="77777777" w:rsidR="0007034B" w:rsidRPr="008D032A" w:rsidRDefault="0007034B" w:rsidP="0088305E">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5BB19112" w14:textId="77777777" w:rsidR="0007034B" w:rsidRPr="008D032A" w:rsidRDefault="0007034B" w:rsidP="0088305E">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46173841" w14:textId="77777777" w:rsidR="0007034B" w:rsidRPr="008D032A" w:rsidRDefault="0007034B" w:rsidP="0088305E">
            <w:pPr>
              <w:spacing w:before="60" w:after="60"/>
              <w:jc w:val="center"/>
              <w:rPr>
                <w:b/>
                <w:i/>
                <w:sz w:val="22"/>
                <w:szCs w:val="22"/>
              </w:rPr>
            </w:pPr>
            <w:r w:rsidRPr="008D032A">
              <w:rPr>
                <w:b/>
                <w:i/>
                <w:sz w:val="22"/>
                <w:szCs w:val="22"/>
              </w:rPr>
              <w:t>Subject to IMM &amp; PUC Reporting</w:t>
            </w:r>
          </w:p>
        </w:tc>
      </w:tr>
      <w:tr w:rsidR="0007034B" w:rsidRPr="008D032A" w14:paraId="31EF6436" w14:textId="77777777" w:rsidTr="0088305E">
        <w:trPr>
          <w:jc w:val="center"/>
        </w:trPr>
        <w:tc>
          <w:tcPr>
            <w:tcW w:w="2952" w:type="dxa"/>
            <w:tcBorders>
              <w:top w:val="single" w:sz="4" w:space="0" w:color="auto"/>
              <w:left w:val="single" w:sz="4" w:space="0" w:color="auto"/>
              <w:bottom w:val="single" w:sz="4" w:space="0" w:color="auto"/>
              <w:right w:val="single" w:sz="4" w:space="0" w:color="auto"/>
            </w:tcBorders>
          </w:tcPr>
          <w:p w14:paraId="41AC02AD" w14:textId="77777777" w:rsidR="0007034B" w:rsidRPr="008D032A" w:rsidRDefault="0007034B" w:rsidP="0088305E">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7EEF6F73" w14:textId="77777777" w:rsidR="0007034B" w:rsidRPr="008D032A" w:rsidRDefault="0007034B" w:rsidP="0088305E">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42938F5B" w14:textId="77777777" w:rsidR="0007034B" w:rsidRPr="008D032A" w:rsidRDefault="0007034B" w:rsidP="0088305E">
            <w:pPr>
              <w:spacing w:before="60" w:after="60"/>
              <w:jc w:val="center"/>
              <w:rPr>
                <w:sz w:val="20"/>
              </w:rPr>
            </w:pPr>
            <w:r w:rsidRPr="008D032A">
              <w:rPr>
                <w:sz w:val="20"/>
              </w:rPr>
              <w:t>No</w:t>
            </w:r>
          </w:p>
        </w:tc>
      </w:tr>
      <w:tr w:rsidR="0007034B" w:rsidRPr="008D032A" w14:paraId="3090F5E9" w14:textId="77777777" w:rsidTr="0088305E">
        <w:trPr>
          <w:jc w:val="center"/>
        </w:trPr>
        <w:tc>
          <w:tcPr>
            <w:tcW w:w="2952" w:type="dxa"/>
            <w:tcBorders>
              <w:top w:val="single" w:sz="4" w:space="0" w:color="auto"/>
              <w:left w:val="single" w:sz="4" w:space="0" w:color="auto"/>
              <w:bottom w:val="single" w:sz="4" w:space="0" w:color="auto"/>
              <w:right w:val="single" w:sz="4" w:space="0" w:color="auto"/>
            </w:tcBorders>
          </w:tcPr>
          <w:p w14:paraId="47E43067" w14:textId="77777777" w:rsidR="0007034B" w:rsidRPr="008D032A" w:rsidRDefault="0007034B" w:rsidP="0088305E">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1821AF85" w14:textId="77777777" w:rsidR="0007034B" w:rsidRPr="008D032A" w:rsidRDefault="0007034B" w:rsidP="0088305E">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5F573B76" w14:textId="77777777" w:rsidR="0007034B" w:rsidRPr="008D032A" w:rsidRDefault="0007034B" w:rsidP="0088305E">
            <w:pPr>
              <w:spacing w:before="60" w:after="60"/>
              <w:jc w:val="center"/>
              <w:rPr>
                <w:sz w:val="20"/>
              </w:rPr>
            </w:pPr>
            <w:r w:rsidRPr="008D032A">
              <w:rPr>
                <w:sz w:val="20"/>
              </w:rPr>
              <w:t>No</w:t>
            </w:r>
          </w:p>
        </w:tc>
      </w:tr>
      <w:tr w:rsidR="0007034B" w:rsidRPr="008D032A" w14:paraId="44642B9D" w14:textId="77777777" w:rsidTr="0088305E">
        <w:trPr>
          <w:jc w:val="center"/>
        </w:trPr>
        <w:tc>
          <w:tcPr>
            <w:tcW w:w="2952" w:type="dxa"/>
            <w:tcBorders>
              <w:top w:val="single" w:sz="4" w:space="0" w:color="auto"/>
              <w:left w:val="single" w:sz="4" w:space="0" w:color="auto"/>
              <w:bottom w:val="single" w:sz="4" w:space="0" w:color="auto"/>
              <w:right w:val="single" w:sz="4" w:space="0" w:color="auto"/>
            </w:tcBorders>
          </w:tcPr>
          <w:p w14:paraId="4436AF88" w14:textId="77777777" w:rsidR="0007034B" w:rsidRPr="008D032A" w:rsidRDefault="0007034B" w:rsidP="0088305E">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00F8BD9E" w14:textId="77777777" w:rsidR="0007034B" w:rsidRPr="008D032A" w:rsidRDefault="0007034B" w:rsidP="0088305E">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618EF544" w14:textId="77777777" w:rsidR="0007034B" w:rsidRPr="008D032A" w:rsidRDefault="0007034B" w:rsidP="0088305E">
            <w:pPr>
              <w:spacing w:before="60" w:after="60"/>
              <w:jc w:val="center"/>
              <w:rPr>
                <w:sz w:val="20"/>
              </w:rPr>
            </w:pPr>
            <w:r w:rsidRPr="008D032A">
              <w:rPr>
                <w:sz w:val="20"/>
              </w:rPr>
              <w:t>Yes</w:t>
            </w:r>
          </w:p>
        </w:tc>
      </w:tr>
    </w:tbl>
    <w:p w14:paraId="51E9F948" w14:textId="77777777" w:rsidR="0007034B" w:rsidRDefault="0007034B" w:rsidP="00FB5F5F">
      <w:pPr>
        <w:ind w:left="720" w:hanging="720"/>
        <w:rPr>
          <w:rFonts w:ascii="Arial" w:hAnsi="Arial" w:cs="Arial"/>
        </w:rPr>
      </w:pPr>
    </w:p>
    <w:p w14:paraId="180D116E" w14:textId="77777777" w:rsidR="002710B6" w:rsidRDefault="002710B6" w:rsidP="00BC2D06">
      <w:pPr>
        <w:rPr>
          <w:rFonts w:ascii="Arial" w:hAnsi="Arial" w:cs="Arial"/>
        </w:rPr>
      </w:pPr>
    </w:p>
    <w:p w14:paraId="48626D5F" w14:textId="77777777" w:rsidR="00FB5F5F" w:rsidRPr="00FB5F5F" w:rsidRDefault="00FB5F5F" w:rsidP="00FB5F5F">
      <w:pPr>
        <w:pStyle w:val="H4"/>
      </w:pPr>
      <w:bookmarkStart w:id="61" w:name="_Toc204048564"/>
      <w:bookmarkStart w:id="62" w:name="_Toc400526166"/>
      <w:bookmarkStart w:id="63" w:name="_Toc405534484"/>
      <w:bookmarkStart w:id="64" w:name="_Toc406570497"/>
      <w:bookmarkStart w:id="65" w:name="_Toc410910649"/>
      <w:bookmarkStart w:id="66" w:name="_Toc411841077"/>
      <w:bookmarkStart w:id="67" w:name="_Toc422147039"/>
      <w:bookmarkStart w:id="68" w:name="_Toc433020635"/>
      <w:bookmarkStart w:id="69" w:name="_Toc437262076"/>
      <w:bookmarkStart w:id="70" w:name="_Toc452966998"/>
      <w:r w:rsidRPr="00FB5F5F">
        <w:t>3.10.7.6</w:t>
      </w:r>
      <w:r w:rsidRPr="00FB5F5F">
        <w:tab/>
        <w:t xml:space="preserve">Use of Generic Transmission </w:t>
      </w:r>
      <w:bookmarkEnd w:id="61"/>
      <w:r w:rsidRPr="00FB5F5F">
        <w:t>Constraints and Generic Transmission Limits</w:t>
      </w:r>
      <w:bookmarkEnd w:id="62"/>
      <w:bookmarkEnd w:id="63"/>
      <w:bookmarkEnd w:id="64"/>
      <w:bookmarkEnd w:id="65"/>
      <w:bookmarkEnd w:id="66"/>
      <w:bookmarkEnd w:id="67"/>
      <w:bookmarkEnd w:id="68"/>
      <w:bookmarkEnd w:id="69"/>
      <w:bookmarkEnd w:id="70"/>
    </w:p>
    <w:p w14:paraId="030AA923" w14:textId="77777777" w:rsidR="00FB5F5F" w:rsidRDefault="00FB5F5F" w:rsidP="00FB5F5F">
      <w:pPr>
        <w:pStyle w:val="BodyTextNumbered"/>
      </w:pPr>
      <w:r>
        <w:t>(1)</w:t>
      </w:r>
      <w:r>
        <w:tab/>
        <w:t>For the sole purpose of creating transmission flow constraints between areas of the ERCOT Transmission Grid in ERCOT applications that are unable to recognize non-thermal operating limits (such as system stability limits and voltage limits on Electrical Buses), ERCOT may create new Generic Transmission Constraints (GTCs) or modify existing GTCs for use in reliability and market analysis.</w:t>
      </w:r>
      <w:r w:rsidRPr="004661C6">
        <w:t xml:space="preserve"> </w:t>
      </w:r>
      <w:r>
        <w:t xml:space="preserve"> GTCs created or modified as described in this Section shall be used in the SCED application.  ERCOT shall not use GTCs in ERCOT applications to replace other constraints already capable of being directly modeled in the SCED application. </w:t>
      </w:r>
    </w:p>
    <w:p w14:paraId="4B074C1A" w14:textId="6CD49E34" w:rsidR="007F4D7A" w:rsidRDefault="007F4D7A" w:rsidP="007F4D7A">
      <w:pPr>
        <w:pStyle w:val="BodyTextNumbered"/>
      </w:pPr>
      <w:ins w:id="71" w:author="PLWG">
        <w:r>
          <w:t xml:space="preserve">(2) </w:t>
        </w:r>
        <w:r>
          <w:tab/>
          <w:t xml:space="preserve">During the ERCOT </w:t>
        </w:r>
        <w:r w:rsidR="0022209E">
          <w:rPr>
            <w:lang w:val="en-US"/>
          </w:rPr>
          <w:t>quarterly stability</w:t>
        </w:r>
        <w:r>
          <w:t xml:space="preserve"> assessment, performed pursuant to </w:t>
        </w:r>
      </w:ins>
      <w:ins w:id="72" w:author="PLWG" w:date="2016-11-15T10:45:00Z">
        <w:r w:rsidR="00A557F4">
          <w:rPr>
            <w:lang w:val="en-US"/>
          </w:rPr>
          <w:t xml:space="preserve">Planning Guide </w:t>
        </w:r>
      </w:ins>
      <w:ins w:id="73" w:author="PLWG">
        <w:r>
          <w:t>Section 5.9</w:t>
        </w:r>
      </w:ins>
      <w:ins w:id="74" w:author="PLWG" w:date="2016-11-15T11:07:00Z">
        <w:r w:rsidR="00BB2060">
          <w:rPr>
            <w:lang w:val="en-US"/>
          </w:rPr>
          <w:t xml:space="preserve">, </w:t>
        </w:r>
        <w:r w:rsidR="00BB2060" w:rsidRPr="00BB2060">
          <w:rPr>
            <w:lang w:val="en-US"/>
          </w:rPr>
          <w:t>Quarterly Stability Assessment</w:t>
        </w:r>
      </w:ins>
      <w:ins w:id="75" w:author="PLWG">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w:t>
        </w:r>
      </w:ins>
      <w:ins w:id="76" w:author="PLWG" w:date="2016-10-25T11:29:00Z">
        <w:r w:rsidR="00671E97">
          <w:rPr>
            <w:lang w:val="en-US"/>
          </w:rPr>
          <w:t>s</w:t>
        </w:r>
      </w:ins>
      <w:ins w:id="77" w:author="PLWG">
        <w:r>
          <w:t xml:space="preserve"> outside those in which the limit is zero</w:t>
        </w:r>
      </w:ins>
      <w:ins w:id="78" w:author="PLWG" w:date="2016-10-25T11:31:00Z">
        <w:r w:rsidR="00671E97">
          <w:rPr>
            <w:lang w:val="en-US"/>
          </w:rPr>
          <w:t>.</w:t>
        </w:r>
      </w:ins>
    </w:p>
    <w:p w14:paraId="6BD10E87" w14:textId="77777777" w:rsidR="00FB5F5F" w:rsidRDefault="00FB5F5F" w:rsidP="00FB5F5F">
      <w:pPr>
        <w:pStyle w:val="BodyTextNumbered"/>
      </w:pPr>
      <w:r>
        <w:t>(</w:t>
      </w:r>
      <w:del w:id="79" w:author="PLWG">
        <w:r w:rsidDel="007F4D7A">
          <w:delText>2</w:delText>
        </w:r>
      </w:del>
      <w:ins w:id="80" w:author="PLWG">
        <w:r w:rsidR="007F4D7A">
          <w:rPr>
            <w:lang w:val="en-US"/>
          </w:rPr>
          <w:t>3</w:t>
        </w:r>
      </w:ins>
      <w:r>
        <w:t>)</w:t>
      </w:r>
      <w:r>
        <w:tab/>
        <w:t>Except as provided in paragraph (</w:t>
      </w:r>
      <w:del w:id="81" w:author="PLWG">
        <w:r w:rsidDel="007F4D7A">
          <w:delText>5</w:delText>
        </w:r>
      </w:del>
      <w:ins w:id="82" w:author="PLWG">
        <w:r w:rsidR="007F4D7A">
          <w:rPr>
            <w:lang w:val="en-US"/>
          </w:rPr>
          <w:t>6</w:t>
        </w:r>
      </w:ins>
      <w:r>
        <w:t>) below, ERCOT shall post a description of each new or modified GTC to the MIS Secure Area as soon as possible, but no later than the day prior to the GTC or GTC modification becoming effective in any ERCOT application.  Posting of each new or modified GTC shall include:</w:t>
      </w:r>
    </w:p>
    <w:p w14:paraId="4E2751D8" w14:textId="77777777" w:rsidR="00FB5F5F" w:rsidRDefault="00FB5F5F" w:rsidP="00FB5F5F">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557BAE99" w14:textId="77777777" w:rsidR="00FB5F5F" w:rsidRDefault="00FB5F5F" w:rsidP="00FB5F5F">
      <w:pPr>
        <w:pStyle w:val="BodyTextNumbered"/>
        <w:ind w:left="1440"/>
      </w:pPr>
      <w:r>
        <w:t>(b)</w:t>
      </w:r>
      <w:r>
        <w:tab/>
        <w:t>The effective date of the new or modified GTC;</w:t>
      </w:r>
    </w:p>
    <w:p w14:paraId="04E60957" w14:textId="77777777" w:rsidR="00FB5F5F" w:rsidRDefault="00FB5F5F" w:rsidP="00FB5F5F">
      <w:pPr>
        <w:pStyle w:val="BodyTextNumbered"/>
        <w:ind w:left="1440"/>
      </w:pPr>
      <w:r>
        <w:t>(c)</w:t>
      </w:r>
      <w:r>
        <w:tab/>
        <w:t>The identity of all constrained Transmission Elements that make up the GTC, including the defined interface where applicable; and</w:t>
      </w:r>
    </w:p>
    <w:p w14:paraId="0800F559" w14:textId="77777777" w:rsidR="00FB5F5F" w:rsidRDefault="00FB5F5F" w:rsidP="00FB5F5F">
      <w:pPr>
        <w:pStyle w:val="BodyTextNumbered"/>
        <w:ind w:left="1440"/>
      </w:pPr>
      <w:r>
        <w:lastRenderedPageBreak/>
        <w:t>(d)</w:t>
      </w:r>
      <w:r>
        <w:tab/>
        <w:t>Detailed information on the development of each GTC, including the defined constraint or interface where applicable; and data and studies used for development of each new or modified GTC, including the GTL associated with each new or modified GTC.  This information shall be redacted or omitted to protect the confidentiality of certain stability-related GTCs.</w:t>
      </w:r>
    </w:p>
    <w:p w14:paraId="27D1074A" w14:textId="77777777" w:rsidR="00FB5F5F" w:rsidRDefault="00FB5F5F" w:rsidP="00FB5F5F">
      <w:pPr>
        <w:pStyle w:val="BodyTextNumbered"/>
      </w:pPr>
      <w:r>
        <w:t>(</w:t>
      </w:r>
      <w:del w:id="83" w:author="PLWG">
        <w:r w:rsidDel="007F4D7A">
          <w:delText>3</w:delText>
        </w:r>
      </w:del>
      <w:ins w:id="84" w:author="PLWG">
        <w:r w:rsidR="007F4D7A">
          <w:rPr>
            <w:lang w:val="en-US"/>
          </w:rPr>
          <w:t>4</w:t>
        </w:r>
      </w:ins>
      <w:r>
        <w:t>)</w:t>
      </w:r>
      <w:r>
        <w:tab/>
        <w:t>Market Participants may review and comment on each new or modified GTC.  Within seven days following receipt of any comments, ERCOT shall post the comments to the MIS Secure Area as part of the information related to the subject GTC.  ERCOT shall review any comments and may modify any part of a given GTC in response to any comments received.</w:t>
      </w:r>
    </w:p>
    <w:p w14:paraId="19115EF4" w14:textId="4BEDEC89" w:rsidR="00FB5F5F" w:rsidRDefault="00FB5F5F" w:rsidP="00FB5F5F">
      <w:pPr>
        <w:pStyle w:val="BodyTextNumbered"/>
      </w:pPr>
      <w:r>
        <w:t>(</w:t>
      </w:r>
      <w:ins w:id="85" w:author="PLWG">
        <w:r w:rsidR="007F4D7A">
          <w:rPr>
            <w:lang w:val="en-US"/>
          </w:rPr>
          <w:t>5</w:t>
        </w:r>
      </w:ins>
      <w:del w:id="86" w:author="PLWG">
        <w:r w:rsidDel="007F4D7A">
          <w:delText>4</w:delText>
        </w:r>
      </w:del>
      <w:r>
        <w:t>)</w:t>
      </w:r>
      <w:r>
        <w:tab/>
        <w:t>Anticipated GTLs, except those determined pursuant to paragraph (</w:t>
      </w:r>
      <w:ins w:id="87" w:author="PLWG" w:date="2016-11-15T11:10:00Z">
        <w:r w:rsidR="00BB2060">
          <w:rPr>
            <w:lang w:val="en-US"/>
          </w:rPr>
          <w:t>6</w:t>
        </w:r>
      </w:ins>
      <w:del w:id="88" w:author="PLWG" w:date="2016-11-15T11:10:00Z">
        <w:r w:rsidDel="00BB2060">
          <w:delText>5</w:delText>
        </w:r>
      </w:del>
      <w:r>
        <w:t xml:space="preserve">) below, shall be posted to the MIS Secure Area no later than one day before the Operating Day. </w:t>
      </w:r>
    </w:p>
    <w:p w14:paraId="4A746B8A" w14:textId="42967FF8" w:rsidR="00FB5F5F" w:rsidRDefault="00FB5F5F" w:rsidP="00FB5F5F">
      <w:pPr>
        <w:pStyle w:val="BodyTextNumbered"/>
      </w:pPr>
      <w:r>
        <w:t>(</w:t>
      </w:r>
      <w:ins w:id="89" w:author="PLWG">
        <w:r w:rsidR="007F4D7A">
          <w:rPr>
            <w:lang w:val="en-US"/>
          </w:rPr>
          <w:t>6</w:t>
        </w:r>
      </w:ins>
      <w:del w:id="90" w:author="PLWG">
        <w:r w:rsidDel="007F4D7A">
          <w:delText>5</w:delText>
        </w:r>
      </w:del>
      <w:r>
        <w:t>)</w:t>
      </w:r>
      <w:r>
        <w:tab/>
        <w:t>If an unexpected change to ERCOT System conditions requires the creation of a new GTC or the modification of an existing GTC to manage ERCOT System reliability, and the GTC has not been posted pursuant to paragraph (</w:t>
      </w:r>
      <w:ins w:id="91" w:author="PLWG" w:date="2016-11-15T11:10:00Z">
        <w:r w:rsidR="00BB2060">
          <w:rPr>
            <w:lang w:val="en-US"/>
          </w:rPr>
          <w:t>3</w:t>
        </w:r>
      </w:ins>
      <w:del w:id="92" w:author="PLWG" w:date="2016-11-15T11:10:00Z">
        <w:r w:rsidDel="00BB2060">
          <w:delText>2</w:delText>
        </w:r>
      </w:del>
      <w:r>
        <w:t>) above, ERCOT shall issue an Operating Condition Notice (OCN) and post on the MIS Secure Area the new or modified GTC and its associated GTL(s), including the detailed information described in paragraphs (</w:t>
      </w:r>
      <w:del w:id="93" w:author="PLWG" w:date="2016-11-15T11:11:00Z">
        <w:r w:rsidDel="00BB2060">
          <w:delText>2</w:delText>
        </w:r>
      </w:del>
      <w:ins w:id="94" w:author="PLWG" w:date="2016-11-15T11:11:00Z">
        <w:r w:rsidR="00BB2060">
          <w:rPr>
            <w:lang w:val="en-US"/>
          </w:rPr>
          <w:t>3</w:t>
        </w:r>
      </w:ins>
      <w:r>
        <w:t>) and (</w:t>
      </w:r>
      <w:del w:id="95" w:author="PLWG" w:date="2016-11-15T11:11:00Z">
        <w:r w:rsidDel="00BB2060">
          <w:delText>4</w:delText>
        </w:r>
      </w:del>
      <w:ins w:id="96" w:author="PLWG" w:date="2016-11-15T11:11:00Z">
        <w:r w:rsidR="00BB2060">
          <w:rPr>
            <w:lang w:val="en-US"/>
          </w:rPr>
          <w:t>5</w:t>
        </w:r>
      </w:ins>
      <w:r>
        <w:t>) above.  ERCOT shall include an explanation regarding why it did not post the GTC or modification on the previous day.</w:t>
      </w:r>
    </w:p>
    <w:p w14:paraId="6F4E701C" w14:textId="77777777" w:rsidR="007F4D7A" w:rsidRDefault="007F4D7A" w:rsidP="007F4D7A">
      <w:pPr>
        <w:pStyle w:val="BodyTextNumbered"/>
      </w:pPr>
      <w:ins w:id="97" w:author="PLWG">
        <w:r>
          <w:t>(7)</w:t>
        </w:r>
        <w:r>
          <w:tab/>
          <w:t>No later than 180 days after the effective date of a new GTC (</w:t>
        </w:r>
        <w:r w:rsidRPr="003D3F09">
          <w:t>or Dec</w:t>
        </w:r>
        <w:r w:rsidRPr="007F4D7A">
          <w:t>e</w:t>
        </w:r>
        <w:r w:rsidRPr="003D3F09">
          <w:t>mber 31</w:t>
        </w:r>
        <w:r>
          <w:t>, 2017 for GTCs effective before December 31, 2016), ERCOT shall post a report listing alternatives for exiting the GTC to the MIS Secure Area.  The listed alternatives may include but are not limited to the implementation or modification of a Remedial Action Scheme (RAS) or a transmission improvement project.</w:t>
        </w:r>
      </w:ins>
    </w:p>
    <w:p w14:paraId="2F2FE05A" w14:textId="77777777" w:rsidR="00776998" w:rsidRPr="00776998" w:rsidRDefault="00776998" w:rsidP="00776998">
      <w:pPr>
        <w:pStyle w:val="H4"/>
      </w:pPr>
      <w:bookmarkStart w:id="98" w:name="_Toc400526184"/>
      <w:bookmarkStart w:id="99" w:name="_Toc405534502"/>
      <w:bookmarkStart w:id="100" w:name="_Toc406570515"/>
      <w:bookmarkStart w:id="101" w:name="_Toc410910667"/>
      <w:bookmarkStart w:id="102" w:name="_Toc411841095"/>
      <w:bookmarkStart w:id="103" w:name="_Toc422147057"/>
      <w:bookmarkStart w:id="104" w:name="_Toc433020653"/>
      <w:bookmarkStart w:id="105" w:name="_Toc437262094"/>
      <w:bookmarkStart w:id="106" w:name="_Toc463258811"/>
      <w:r w:rsidRPr="00776998">
        <w:t>3.11.4.4</w:t>
      </w:r>
      <w:r w:rsidRPr="00776998">
        <w:tab/>
        <w:t>Tier 4</w:t>
      </w:r>
      <w:bookmarkEnd w:id="98"/>
      <w:bookmarkEnd w:id="99"/>
      <w:bookmarkEnd w:id="100"/>
      <w:bookmarkEnd w:id="101"/>
      <w:bookmarkEnd w:id="102"/>
      <w:bookmarkEnd w:id="103"/>
      <w:bookmarkEnd w:id="104"/>
      <w:bookmarkEnd w:id="105"/>
      <w:bookmarkEnd w:id="106"/>
    </w:p>
    <w:p w14:paraId="5ABEB20A" w14:textId="77777777" w:rsidR="00776998" w:rsidRDefault="00776998" w:rsidP="00776998">
      <w:pPr>
        <w:pStyle w:val="BodyTextNumbered"/>
      </w:pPr>
      <w:r>
        <w:t>(1)</w:t>
      </w:r>
      <w:r>
        <w:tab/>
      </w:r>
      <w:r w:rsidRPr="00350910">
        <w:t>This category consists of</w:t>
      </w:r>
      <w:r>
        <w:t xml:space="preserve"> </w:t>
      </w:r>
      <w:r w:rsidRPr="00350910">
        <w:t>small system upgrades with estimated capital cost less than or equal to $15,000,000 and that do not require a CCN</w:t>
      </w:r>
      <w:ins w:id="107" w:author="PLWG" w:date="2016-11-02T11:12:00Z">
        <w:r>
          <w:rPr>
            <w:lang w:val="en-US"/>
          </w:rPr>
          <w:t>.</w:t>
        </w:r>
      </w:ins>
      <w:del w:id="108" w:author="PLWG" w:date="2016-11-02T11:12:00Z">
        <w:r w:rsidRPr="00350910" w:rsidDel="00776998">
          <w:delText>,</w:delText>
        </w:r>
      </w:del>
      <w:r w:rsidRPr="00350910">
        <w:t xml:space="preserve"> </w:t>
      </w:r>
      <w:del w:id="109" w:author="PLWG" w:date="2016-11-02T11:12:00Z">
        <w:r w:rsidRPr="00350910" w:rsidDel="00776998">
          <w:delText>as well as certain</w:delText>
        </w:r>
      </w:del>
      <w:r w:rsidRPr="00350910">
        <w:t xml:space="preserve"> “</w:t>
      </w:r>
      <w:r>
        <w:t>N</w:t>
      </w:r>
      <w:r w:rsidRPr="00350910">
        <w:t>eutral” projects</w:t>
      </w:r>
      <w:ins w:id="110" w:author="PLWG" w:date="2016-11-02T11:12:00Z">
        <w:r>
          <w:rPr>
            <w:lang w:val="en-US"/>
          </w:rPr>
          <w:t xml:space="preserve"> are also classified as Tier 4 projects, irrespective of estimated capital cost and </w:t>
        </w:r>
      </w:ins>
      <w:ins w:id="111" w:author="PLWG" w:date="2016-11-02T11:15:00Z">
        <w:r>
          <w:rPr>
            <w:lang w:val="en-US"/>
          </w:rPr>
          <w:t xml:space="preserve">whether a </w:t>
        </w:r>
      </w:ins>
      <w:ins w:id="112" w:author="PLWG" w:date="2016-11-02T11:12:00Z">
        <w:r>
          <w:rPr>
            <w:lang w:val="en-US"/>
          </w:rPr>
          <w:t xml:space="preserve">CCN </w:t>
        </w:r>
      </w:ins>
      <w:ins w:id="113" w:author="PLWG" w:date="2016-11-02T11:15:00Z">
        <w:r>
          <w:rPr>
            <w:lang w:val="en-US"/>
          </w:rPr>
          <w:t xml:space="preserve">is </w:t>
        </w:r>
      </w:ins>
      <w:ins w:id="114" w:author="PLWG" w:date="2016-11-02T11:12:00Z">
        <w:r>
          <w:rPr>
            <w:lang w:val="en-US"/>
          </w:rPr>
          <w:t>required</w:t>
        </w:r>
      </w:ins>
      <w:r w:rsidRPr="00350910">
        <w:t xml:space="preserve">.  Neutral projects are: </w:t>
      </w:r>
    </w:p>
    <w:p w14:paraId="60C0FF33" w14:textId="77777777" w:rsidR="00776998" w:rsidRDefault="00776998" w:rsidP="00402D74">
      <w:pPr>
        <w:pStyle w:val="List"/>
        <w:ind w:left="1440"/>
      </w:pPr>
      <w:r>
        <w:t>(a)</w:t>
      </w:r>
      <w:r>
        <w:tab/>
        <w:t>T</w:t>
      </w:r>
      <w:r w:rsidRPr="00350910">
        <w:t>he addition of or upgrades to radial transmission lines; the addition of equipment that does not affect the transfer capability of a line;</w:t>
      </w:r>
    </w:p>
    <w:p w14:paraId="670B3200" w14:textId="77777777" w:rsidR="00776998" w:rsidRDefault="00776998" w:rsidP="00402D74">
      <w:pPr>
        <w:pStyle w:val="List"/>
        <w:ind w:left="1440"/>
      </w:pPr>
      <w:r>
        <w:t>(b)</w:t>
      </w:r>
      <w:r>
        <w:tab/>
        <w:t>R</w:t>
      </w:r>
      <w:r w:rsidRPr="00350910">
        <w:t xml:space="preserve">epair and replacement-in-kind projects; </w:t>
      </w:r>
    </w:p>
    <w:p w14:paraId="338A081C" w14:textId="77777777" w:rsidR="00776998" w:rsidRDefault="00776998" w:rsidP="00402D74">
      <w:pPr>
        <w:pStyle w:val="List"/>
        <w:ind w:left="1440"/>
      </w:pPr>
      <w:r>
        <w:t>(c)</w:t>
      </w:r>
      <w:r>
        <w:tab/>
        <w:t>P</w:t>
      </w:r>
      <w:r w:rsidRPr="00350910">
        <w:t xml:space="preserve">rojects that are </w:t>
      </w:r>
      <w:del w:id="115" w:author="PLWG" w:date="2016-11-02T11:10:00Z">
        <w:r w:rsidRPr="00350910" w:rsidDel="00776998">
          <w:delText xml:space="preserve">directly </w:delText>
        </w:r>
      </w:del>
      <w:r w:rsidRPr="00350910">
        <w:t xml:space="preserve">associated with the </w:t>
      </w:r>
      <w:ins w:id="116" w:author="PLWG" w:date="2016-11-02T11:10:00Z">
        <w:r>
          <w:t xml:space="preserve">direct </w:t>
        </w:r>
      </w:ins>
      <w:r w:rsidRPr="00350910">
        <w:t xml:space="preserve">interconnection of new generation; </w:t>
      </w:r>
      <w:del w:id="117" w:author="PLWG" w:date="2016-11-02T11:17:00Z">
        <w:r w:rsidRPr="00350910" w:rsidDel="00402D74">
          <w:delText xml:space="preserve">and </w:delText>
        </w:r>
      </w:del>
    </w:p>
    <w:p w14:paraId="5165F968" w14:textId="77777777" w:rsidR="00776998" w:rsidRDefault="00776998" w:rsidP="00402D74">
      <w:pPr>
        <w:pStyle w:val="List"/>
        <w:ind w:left="1440"/>
      </w:pPr>
      <w:r>
        <w:t>(d)</w:t>
      </w:r>
      <w:r>
        <w:tab/>
        <w:t>T</w:t>
      </w:r>
      <w:r w:rsidRPr="00350910">
        <w:t>he addition of static reactive devices</w:t>
      </w:r>
      <w:ins w:id="118" w:author="PLWG" w:date="2016-11-02T11:17:00Z">
        <w:r w:rsidR="00402D74">
          <w:t>; and</w:t>
        </w:r>
      </w:ins>
      <w:del w:id="119" w:author="PLWG" w:date="2016-11-02T11:17:00Z">
        <w:r w:rsidRPr="00350910" w:rsidDel="00402D74">
          <w:delText xml:space="preserve">. </w:delText>
        </w:r>
      </w:del>
      <w:r w:rsidRPr="00350910">
        <w:t xml:space="preserve"> </w:t>
      </w:r>
    </w:p>
    <w:p w14:paraId="501DDF73" w14:textId="77777777" w:rsidR="00776998" w:rsidRPr="00350910" w:rsidRDefault="00776998" w:rsidP="00BF56E8">
      <w:pPr>
        <w:pStyle w:val="BodyTextNumbered"/>
        <w:ind w:left="1440"/>
      </w:pPr>
      <w:r>
        <w:t>(</w:t>
      </w:r>
      <w:del w:id="120" w:author="PLWG" w:date="2016-11-02T11:16:00Z">
        <w:r w:rsidDel="00402D74">
          <w:delText>2</w:delText>
        </w:r>
      </w:del>
      <w:ins w:id="121" w:author="PLWG" w:date="2016-11-02T11:16:00Z">
        <w:r w:rsidR="00402D74">
          <w:rPr>
            <w:lang w:val="en-US"/>
          </w:rPr>
          <w:t>e</w:t>
        </w:r>
      </w:ins>
      <w:r>
        <w:t>)</w:t>
      </w:r>
      <w:r>
        <w:tab/>
      </w:r>
      <w:r w:rsidRPr="00350910">
        <w:t>A project</w:t>
      </w:r>
      <w:del w:id="122" w:author="PLWG" w:date="2016-11-02T11:16:00Z">
        <w:r w:rsidRPr="00350910" w:rsidDel="00402D74">
          <w:delText>,</w:delText>
        </w:r>
      </w:del>
      <w:r w:rsidRPr="00350910">
        <w:t xml:space="preserve"> </w:t>
      </w:r>
      <w:del w:id="123" w:author="PLWG" w:date="2016-11-02T11:16:00Z">
        <w:r w:rsidRPr="00350910" w:rsidDel="00402D74">
          <w:delText xml:space="preserve">irrespective of estimated capital cost, </w:delText>
        </w:r>
      </w:del>
      <w:r w:rsidRPr="00350910">
        <w:t>to serve a new Load</w:t>
      </w:r>
      <w:del w:id="124" w:author="PLWG" w:date="2016-11-02T11:16:00Z">
        <w:r w:rsidRPr="00350910" w:rsidDel="00402D74">
          <w:delText xml:space="preserve"> is considered to be a </w:delText>
        </w:r>
        <w:r w:rsidDel="00402D74">
          <w:delText>N</w:delText>
        </w:r>
        <w:r w:rsidRPr="00350910" w:rsidDel="00402D74">
          <w:delText>eutral project even if a CCN is required</w:delText>
        </w:r>
      </w:del>
      <w:r w:rsidRPr="00350910">
        <w:t xml:space="preserve">, unless such project would create </w:t>
      </w:r>
      <w:r w:rsidRPr="00350910">
        <w:lastRenderedPageBreak/>
        <w:t xml:space="preserve">a new transmission line connection between two stations (other than looping an existing line into the new Load-serving station).  </w:t>
      </w:r>
    </w:p>
    <w:p w14:paraId="43BCE642" w14:textId="77777777" w:rsidR="00C56601" w:rsidRPr="00350910" w:rsidRDefault="00C56601" w:rsidP="00C56601">
      <w:pPr>
        <w:pStyle w:val="H3"/>
      </w:pPr>
      <w:bookmarkStart w:id="125" w:name="_Toc400526192"/>
      <w:bookmarkStart w:id="126" w:name="_Toc405534510"/>
      <w:bookmarkStart w:id="127" w:name="_Toc406570523"/>
      <w:bookmarkStart w:id="128" w:name="_Toc410910675"/>
      <w:bookmarkStart w:id="129" w:name="_Toc411841103"/>
      <w:bookmarkStart w:id="130" w:name="_Toc422147065"/>
      <w:bookmarkStart w:id="131" w:name="_Toc433020661"/>
      <w:bookmarkStart w:id="132" w:name="_Toc437262102"/>
      <w:bookmarkStart w:id="133" w:name="_Toc452967024"/>
      <w:r w:rsidRPr="00350910">
        <w:t>3.11.</w:t>
      </w:r>
      <w:r>
        <w:t>6</w:t>
      </w:r>
      <w:r w:rsidRPr="00350910">
        <w:tab/>
        <w:t>Generation Interconnection Process</w:t>
      </w:r>
      <w:bookmarkEnd w:id="125"/>
      <w:bookmarkEnd w:id="126"/>
      <w:bookmarkEnd w:id="127"/>
      <w:bookmarkEnd w:id="128"/>
      <w:bookmarkEnd w:id="129"/>
      <w:bookmarkEnd w:id="130"/>
      <w:bookmarkEnd w:id="131"/>
      <w:bookmarkEnd w:id="132"/>
      <w:bookmarkEnd w:id="133"/>
    </w:p>
    <w:p w14:paraId="40DA4CB7" w14:textId="7EA60BE0" w:rsidR="00C56601" w:rsidRDefault="00C56601" w:rsidP="00C56601">
      <w:pPr>
        <w:pStyle w:val="BodyText"/>
        <w:ind w:left="720" w:hanging="720"/>
        <w:rPr>
          <w:ins w:id="134" w:author="PLWG"/>
          <w:iCs/>
        </w:rPr>
      </w:pPr>
      <w:r>
        <w:rPr>
          <w:iCs/>
        </w:rPr>
        <w:t>(1)</w:t>
      </w:r>
      <w:r>
        <w:rPr>
          <w:iCs/>
        </w:rPr>
        <w:tab/>
      </w:r>
      <w:r w:rsidRPr="00561821">
        <w:rPr>
          <w:iCs/>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ins w:id="135" w:author="PLWG">
        <w:r>
          <w:rPr>
            <w:iCs/>
          </w:rPr>
          <w:t xml:space="preserve">in </w:t>
        </w:r>
        <w:del w:id="136" w:author="PLWG" w:date="2016-11-15T10:47:00Z">
          <w:r w:rsidDel="00A557F4">
            <w:rPr>
              <w:iCs/>
            </w:rPr>
            <w:delText xml:space="preserve">Protocol </w:delText>
          </w:r>
        </w:del>
        <w:r>
          <w:rPr>
            <w:iCs/>
          </w:rPr>
          <w:t>Section 1.3, Confidentiality</w:t>
        </w:r>
      </w:ins>
      <w:del w:id="137" w:author="PLWG">
        <w:r w:rsidRPr="00561821" w:rsidDel="00C56601">
          <w:rPr>
            <w:iCs/>
          </w:rPr>
          <w:delText>of the generation interconnection procedure</w:delText>
        </w:r>
      </w:del>
      <w:r w:rsidRPr="00561821">
        <w:rPr>
          <w:iCs/>
        </w:rPr>
        <w:t>.</w:t>
      </w:r>
      <w:del w:id="138" w:author="PLWG">
        <w:r w:rsidRPr="00561821" w:rsidDel="00C56601">
          <w:rPr>
            <w:iCs/>
          </w:rPr>
          <w:delText xml:space="preserve">  </w:delText>
        </w:r>
      </w:del>
    </w:p>
    <w:p w14:paraId="11BDE10D" w14:textId="56F8BC7D" w:rsidR="00C56601" w:rsidRDefault="00C56601" w:rsidP="00C56601">
      <w:pPr>
        <w:pStyle w:val="BodyText"/>
        <w:ind w:left="720" w:hanging="720"/>
        <w:rPr>
          <w:ins w:id="139" w:author="PLWG"/>
          <w:iCs/>
        </w:rPr>
      </w:pPr>
      <w:ins w:id="140" w:author="PLWG">
        <w:r>
          <w:rPr>
            <w:iCs/>
          </w:rPr>
          <w:t>(2)</w:t>
        </w:r>
        <w:r>
          <w:rPr>
            <w:iCs/>
          </w:rPr>
          <w:tab/>
        </w:r>
      </w:ins>
      <w:r w:rsidRPr="00561821">
        <w:rPr>
          <w:iCs/>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sidR="003545FE">
        <w:rPr>
          <w:iCs/>
        </w:rPr>
        <w:t>.</w:t>
      </w:r>
    </w:p>
    <w:p w14:paraId="3C6F57A9" w14:textId="77777777" w:rsidR="00C56601" w:rsidRDefault="00C56601" w:rsidP="00C56601">
      <w:pPr>
        <w:pStyle w:val="BodyText"/>
        <w:ind w:left="720" w:hanging="720"/>
      </w:pPr>
      <w:ins w:id="141" w:author="PLWG">
        <w:r>
          <w:rPr>
            <w:iCs/>
          </w:rPr>
          <w:t>(3)</w:t>
        </w:r>
        <w:r>
          <w:rPr>
            <w:iCs/>
          </w:rPr>
          <w:tab/>
        </w:r>
      </w:ins>
      <w:r w:rsidRPr="00561821">
        <w:rPr>
          <w:iCs/>
        </w:rPr>
        <w:t>Additional upgrades to the ERCOT Transmission Grid that might be cost-effective as a result of new or modified generation may be initiated by any stakeholder through the RPG Project Review procedure described in Section 3.11.4, R</w:t>
      </w:r>
      <w:r>
        <w:rPr>
          <w:iCs/>
        </w:rPr>
        <w:t xml:space="preserve">egional </w:t>
      </w:r>
      <w:r w:rsidRPr="00561821">
        <w:rPr>
          <w:iCs/>
        </w:rPr>
        <w:t>P</w:t>
      </w:r>
      <w:r>
        <w:rPr>
          <w:iCs/>
        </w:rPr>
        <w:t xml:space="preserve">lanning </w:t>
      </w:r>
      <w:r w:rsidRPr="00561821">
        <w:rPr>
          <w:iCs/>
        </w:rPr>
        <w:t>G</w:t>
      </w:r>
      <w:r>
        <w:rPr>
          <w:iCs/>
        </w:rPr>
        <w:t>roup</w:t>
      </w:r>
      <w:r w:rsidRPr="00561821">
        <w:rPr>
          <w:iCs/>
        </w:rPr>
        <w:t xml:space="preserve"> Project Review Process, at the appropriate time, subject to the confidentiality provisions of the generation interconnection procedure.</w:t>
      </w:r>
    </w:p>
    <w:p w14:paraId="1682C11E" w14:textId="77777777" w:rsidR="00B06FD9" w:rsidRDefault="00B06FD9" w:rsidP="00B06FD9">
      <w:pPr>
        <w:pStyle w:val="H2"/>
      </w:pPr>
      <w:bookmarkStart w:id="142" w:name="_Toc390438939"/>
      <w:bookmarkStart w:id="143" w:name="_Toc405897636"/>
      <w:bookmarkStart w:id="144" w:name="_Toc415055740"/>
      <w:bookmarkStart w:id="145" w:name="_Toc415055866"/>
      <w:bookmarkStart w:id="146" w:name="_Toc415055965"/>
      <w:bookmarkStart w:id="147" w:name="_Toc415056066"/>
      <w:bookmarkStart w:id="148" w:name="_Toc448139536"/>
      <w:bookmarkStart w:id="149" w:name="_Toc71369190"/>
      <w:bookmarkStart w:id="150" w:name="_Toc71539406"/>
      <w:commentRangeStart w:id="151"/>
      <w:r>
        <w:t>16.5</w:t>
      </w:r>
      <w:commentRangeEnd w:id="151"/>
      <w:r w:rsidR="00C22898">
        <w:rPr>
          <w:rStyle w:val="CommentReference"/>
          <w:b w:val="0"/>
        </w:rPr>
        <w:commentReference w:id="151"/>
      </w:r>
      <w:r>
        <w:tab/>
        <w:t>Registration of a Resource Entity</w:t>
      </w:r>
      <w:bookmarkEnd w:id="142"/>
      <w:bookmarkEnd w:id="143"/>
      <w:bookmarkEnd w:id="144"/>
      <w:bookmarkEnd w:id="145"/>
      <w:bookmarkEnd w:id="146"/>
      <w:bookmarkEnd w:id="147"/>
      <w:bookmarkEnd w:id="148"/>
      <w:r>
        <w:t xml:space="preserve"> </w:t>
      </w:r>
      <w:bookmarkEnd w:id="149"/>
      <w:bookmarkEnd w:id="150"/>
    </w:p>
    <w:p w14:paraId="313763C2" w14:textId="77777777" w:rsidR="00B06FD9" w:rsidRDefault="00B06FD9" w:rsidP="00B06FD9">
      <w:pPr>
        <w:pStyle w:val="BodyText"/>
        <w:ind w:left="720" w:hanging="720"/>
      </w:pPr>
      <w:r>
        <w:t>(1)</w:t>
      </w:r>
      <w:r>
        <w:tab/>
        <w:t xml:space="preserve">A Resource Entity owns or controls an All-Inclusive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All-Inclusive Resource through ERCOT registration, except for Distributed Generation (DG) with an installed capacity equal to or lower than the DG registration threshold.  </w:t>
      </w:r>
      <w:r w:rsidRPr="009E5389">
        <w:t>A Resource Entity may submit a proposal to register the aggregation of non-</w:t>
      </w:r>
      <w:r w:rsidRPr="001868F9">
        <w:t>Intermittent Renewable Re</w:t>
      </w:r>
      <w:r>
        <w:t>source (IRR)</w:t>
      </w:r>
      <w:r w:rsidRPr="009E5389">
        <w:t xml:space="preserve"> generators as an Aggregate Generation Resource (AGR) which ERCOT may grant at its sole discretion.</w:t>
      </w:r>
    </w:p>
    <w:p w14:paraId="34FAC45F" w14:textId="77777777" w:rsidR="00B06FD9" w:rsidRDefault="00B06FD9" w:rsidP="00B06FD9">
      <w:pPr>
        <w:pStyle w:val="BodyText"/>
        <w:ind w:left="720" w:hanging="720"/>
      </w:pPr>
      <w:r>
        <w:lastRenderedPageBreak/>
        <w:t>(2)</w:t>
      </w:r>
      <w:r>
        <w:tab/>
      </w:r>
      <w:r w:rsidRPr="00767D61">
        <w:t>Prior to commissioning, Resources Entities will regularly update the data necessary for modeling.  These</w:t>
      </w:r>
      <w:r>
        <w:t xml:space="preserve"> updates will reflect the best available information at the time submitted.</w:t>
      </w:r>
    </w:p>
    <w:p w14:paraId="134C4183" w14:textId="0E4AE372" w:rsidR="00B06FD9" w:rsidRDefault="00B06FD9" w:rsidP="00B06FD9">
      <w:pPr>
        <w:pStyle w:val="BodyText"/>
        <w:ind w:left="720" w:hanging="720"/>
      </w:pPr>
      <w:r>
        <w:t>(3)</w:t>
      </w:r>
      <w:r>
        <w:tab/>
      </w:r>
      <w:r w:rsidRPr="00854641">
        <w:t xml:space="preserve">Following </w:t>
      </w:r>
      <w:r>
        <w:t xml:space="preserve">ERCOT’s receipt of </w:t>
      </w:r>
      <w:r w:rsidRPr="00854641">
        <w:t xml:space="preserve">a new or amended </w:t>
      </w:r>
      <w:r w:rsidRPr="00C5454B">
        <w:t>Standard Generation Interconnection Agreement (</w:t>
      </w:r>
      <w:r w:rsidRPr="00854641">
        <w:t>SGIA</w:t>
      </w:r>
      <w:r>
        <w:t xml:space="preserve">) </w:t>
      </w:r>
      <w:r w:rsidRPr="00C5454B">
        <w:t xml:space="preserve">or a letter from a duly </w:t>
      </w:r>
      <w:r w:rsidRPr="008E54DB">
        <w:t xml:space="preserve">authorized official </w:t>
      </w:r>
      <w:r w:rsidRPr="00C5454B">
        <w:t>from the Municipally Owned Utility (MOU) or</w:t>
      </w:r>
      <w:r>
        <w:t xml:space="preserve"> </w:t>
      </w:r>
      <w:r w:rsidRPr="00A35A73">
        <w:t>Electric Cooperative (EC),</w:t>
      </w:r>
      <w:r w:rsidRPr="00854641">
        <w:t xml:space="preserve"> ERCOT shall review the description of the proposed All-Inclusive Generation Resource in Exhibit “C” (or similar exhibit) to the SGIA </w:t>
      </w:r>
      <w:r>
        <w:t>and the data submitted pursuant to Planning Guide Section 6.</w:t>
      </w:r>
      <w:del w:id="152" w:author="PLWG">
        <w:r w:rsidDel="00B06FD9">
          <w:delText>8.2</w:delText>
        </w:r>
      </w:del>
      <w:ins w:id="153" w:author="PLWG">
        <w:r>
          <w:t xml:space="preserve">9, Addition of Proposed </w:t>
        </w:r>
      </w:ins>
      <w:ins w:id="154" w:author="PLWG" w:date="2016-11-15T11:24:00Z">
        <w:r w:rsidR="00C601DC">
          <w:t xml:space="preserve">All-Inclusive </w:t>
        </w:r>
      </w:ins>
      <w:ins w:id="155" w:author="PLWG">
        <w:r>
          <w:t>Generation Resources to the Planning Models</w:t>
        </w:r>
      </w:ins>
      <w:r>
        <w:t xml:space="preserve">, </w:t>
      </w:r>
      <w:r w:rsidRPr="00854641">
        <w:t xml:space="preserve">to assess whether the Resource, as proposed, would violate any operational standards established in the Protocols, Planning Guide, </w:t>
      </w:r>
      <w:r>
        <w:t xml:space="preserve">Nodal </w:t>
      </w:r>
      <w:r w:rsidRPr="00854641">
        <w:t xml:space="preserve">Operating Guides, and Other Binding Documents.  ERCOT must provide its determination to the </w:t>
      </w:r>
      <w:r>
        <w:t>Transmission Service Provider (</w:t>
      </w:r>
      <w:r w:rsidRPr="00854641">
        <w:t>TSP</w:t>
      </w:r>
      <w:r>
        <w:t>)</w:t>
      </w:r>
      <w:r w:rsidRPr="00854641">
        <w:t xml:space="preserve"> and the owner of the proposed </w:t>
      </w:r>
      <w:ins w:id="156" w:author="PLWG">
        <w:r>
          <w:t xml:space="preserve">All-Inclusive Generation </w:t>
        </w:r>
      </w:ins>
      <w:r w:rsidRPr="00854641">
        <w:t xml:space="preserve">Resource within </w:t>
      </w:r>
      <w:del w:id="157" w:author="PLWG">
        <w:r w:rsidRPr="00854641" w:rsidDel="00B06FD9">
          <w:delText xml:space="preserve">60 </w:delText>
        </w:r>
      </w:del>
      <w:ins w:id="158" w:author="PLWG">
        <w:r>
          <w:t>9</w:t>
        </w:r>
        <w:r w:rsidRPr="00854641">
          <w:t xml:space="preserve">0 </w:t>
        </w:r>
      </w:ins>
      <w:r w:rsidRPr="00854641">
        <w:t>days of the date ERCOT receives the new or amended</w:t>
      </w:r>
      <w:r>
        <w:t xml:space="preserve"> SGIA </w:t>
      </w:r>
      <w:r w:rsidRPr="00C5454B">
        <w:t xml:space="preserve">or letter from a duly </w:t>
      </w:r>
      <w:r w:rsidRPr="008E54DB">
        <w:t xml:space="preserve">authorized official </w:t>
      </w:r>
      <w:r w:rsidRPr="00C5454B">
        <w:t xml:space="preserve">from the MOU or </w:t>
      </w:r>
      <w:r>
        <w:t>EC</w:t>
      </w:r>
      <w:ins w:id="159" w:author="PLWG">
        <w:r>
          <w:t>, and All-Inclusive Generation Resource has met the conditions of Planning Guide Section 6.9 for inclusion in the planning models</w:t>
        </w:r>
      </w:ins>
      <w:r w:rsidRPr="00854641">
        <w:t xml:space="preserve">.  Notwithstanding the foregoing, this determination shall not preclude ERCOT from subsequently determining that the Resource violates any </w:t>
      </w:r>
      <w:r w:rsidRPr="0072501A">
        <w:t xml:space="preserve">operational standards established in the Protocols, Planning Guide, </w:t>
      </w:r>
      <w:r>
        <w:t xml:space="preserve">Nodal </w:t>
      </w:r>
      <w:r w:rsidRPr="0072501A">
        <w:t>Operating Guides, and Other Binding Documents</w:t>
      </w:r>
      <w:r w:rsidRPr="00854641">
        <w:t xml:space="preserve"> or from taking any appropriate action based on that determination.</w:t>
      </w:r>
    </w:p>
    <w:p w14:paraId="2B630573" w14:textId="77777777" w:rsidR="00A557F4" w:rsidRDefault="00B06FD9" w:rsidP="004B19F2">
      <w:pPr>
        <w:pStyle w:val="BodyText"/>
        <w:ind w:left="720" w:hanging="720"/>
        <w:rPr>
          <w:ins w:id="160" w:author="PLWG" w:date="2016-11-15T10:48:00Z"/>
        </w:rPr>
      </w:pPr>
      <w:r>
        <w:t>(4</w:t>
      </w:r>
      <w:r w:rsidR="004B19F2">
        <w:t>)</w:t>
      </w:r>
      <w:r w:rsidR="004B19F2">
        <w:tab/>
      </w:r>
      <w:ins w:id="161" w:author="PLWG" w:date="2016-11-15T09:58:00Z">
        <w:r w:rsidR="004B19F2">
          <w:t>ERCOT shall not permit Initial Synchronization of an All-Inclusive Generation Resource if any of the following occur:</w:t>
        </w:r>
      </w:ins>
    </w:p>
    <w:p w14:paraId="6F79FFA0" w14:textId="28C551A3" w:rsidR="004B19F2" w:rsidRDefault="004B19F2" w:rsidP="006A6231">
      <w:pPr>
        <w:pStyle w:val="BodyText"/>
        <w:ind w:left="1440" w:hanging="720"/>
        <w:rPr>
          <w:ins w:id="162" w:author="PLWG" w:date="2016-11-15T10:02:00Z"/>
        </w:rPr>
      </w:pPr>
      <w:ins w:id="163" w:author="PLWG" w:date="2016-11-15T09:58:00Z">
        <w:r>
          <w:t>(a)</w:t>
        </w:r>
        <w:r>
          <w:tab/>
        </w:r>
      </w:ins>
      <w:del w:id="164" w:author="PLWG" w:date="2016-11-15T09:59:00Z">
        <w:r w:rsidRPr="00C5454B" w:rsidDel="004B19F2">
          <w:delText xml:space="preserve">If, at any time before allowing initial synchronization of an All-Inclusive Generation Resource with the ERCOT System following the execution of a new or amended SGIA or ERCOT’s receipt of a letter from a duly </w:delText>
        </w:r>
        <w:r w:rsidRPr="008E54DB" w:rsidDel="004B19F2">
          <w:delText>authorized official from</w:delText>
        </w:r>
        <w:r w:rsidRPr="00C5454B" w:rsidDel="004B19F2">
          <w:delText xml:space="preserve"> the MOU or </w:delText>
        </w:r>
        <w:r w:rsidDel="004B19F2">
          <w:delText>EC</w:delText>
        </w:r>
        <w:r w:rsidRPr="00A35A73" w:rsidDel="004B19F2">
          <w:delText>,</w:delText>
        </w:r>
        <w:r w:rsidRPr="00C5454B" w:rsidDel="004B19F2">
          <w:delText xml:space="preserve"> </w:delText>
        </w:r>
      </w:del>
      <w:ins w:id="165" w:author="PLWG" w:date="2016-11-15T10:00:00Z">
        <w:r>
          <w:t xml:space="preserve">Pursuant to paragraph (3) above, </w:t>
        </w:r>
      </w:ins>
      <w:r w:rsidRPr="00C5454B">
        <w:t xml:space="preserve">ERCOT reasonably determines that the </w:t>
      </w:r>
      <w:ins w:id="166" w:author="PLWG" w:date="2016-11-15T10:00:00Z">
        <w:r>
          <w:t xml:space="preserve">All-Inclusive Generation </w:t>
        </w:r>
      </w:ins>
      <w:r w:rsidRPr="00C5454B">
        <w:t xml:space="preserve">Resource may violate operational standards established in the Protocols, Planning Guide, </w:t>
      </w:r>
      <w:r>
        <w:t xml:space="preserve">Nodal </w:t>
      </w:r>
      <w:r w:rsidRPr="00C5454B">
        <w:t xml:space="preserve">Operating Guides, </w:t>
      </w:r>
      <w:ins w:id="167" w:author="PLWG" w:date="2016-11-15T10:01:00Z">
        <w:r>
          <w:t xml:space="preserve">ERCOT procedures, </w:t>
        </w:r>
      </w:ins>
      <w:r w:rsidRPr="00C5454B">
        <w:t xml:space="preserve">and Other Binding Documents, </w:t>
      </w:r>
      <w:ins w:id="168" w:author="PLWG" w:date="2016-11-15T10:01:00Z">
        <w:r>
          <w:t>unless the Resource Entity can demonstrate that the All-Inclusive Generation Resource can comply with the standards indicated in paragraph (3) above to ERCOT</w:t>
        </w:r>
      </w:ins>
      <w:ins w:id="169" w:author="PLWG" w:date="2016-11-15T10:02:00Z">
        <w:r>
          <w:t>’s satisfaction; or</w:t>
        </w:r>
      </w:ins>
    </w:p>
    <w:p w14:paraId="36509071" w14:textId="0F0E0128" w:rsidR="004B19F2" w:rsidRDefault="004B19F2" w:rsidP="006A6231">
      <w:pPr>
        <w:pStyle w:val="BodyText"/>
        <w:ind w:left="1440" w:hanging="720"/>
      </w:pPr>
      <w:ins w:id="170" w:author="PLWG" w:date="2016-11-15T10:02:00Z">
        <w:r>
          <w:t>(b)</w:t>
        </w:r>
        <w:r>
          <w:tab/>
          <w:t xml:space="preserve">The requirements of </w:t>
        </w:r>
      </w:ins>
      <w:ins w:id="171" w:author="PLWG" w:date="2016-11-15T10:49:00Z">
        <w:r w:rsidR="00F3717E">
          <w:t xml:space="preserve">Planning Guide </w:t>
        </w:r>
      </w:ins>
      <w:ins w:id="172" w:author="PLWG" w:date="2016-11-15T10:02:00Z">
        <w:r>
          <w:t>Sections 5.4</w:t>
        </w:r>
      </w:ins>
      <w:ins w:id="173" w:author="PLWG" w:date="2016-11-15T11:25:00Z">
        <w:r w:rsidR="00C601DC">
          <w:t>, Study Processes and Procedures,</w:t>
        </w:r>
      </w:ins>
      <w:ins w:id="174" w:author="PLWG" w:date="2016-11-15T10:02:00Z">
        <w:r>
          <w:t xml:space="preserve"> and 5.9</w:t>
        </w:r>
      </w:ins>
      <w:ins w:id="175" w:author="PLWG" w:date="2016-11-15T11:24:00Z">
        <w:r w:rsidR="00C601DC">
          <w:t>, Quarterly Stability Assessment,</w:t>
        </w:r>
      </w:ins>
      <w:ins w:id="176" w:author="PLWG" w:date="2016-11-15T10:02:00Z">
        <w:del w:id="177" w:author="PLWG" w:date="2016-11-15T10:49:00Z">
          <w:r w:rsidDel="00F3717E">
            <w:delText xml:space="preserve"> of the Planning Guide</w:delText>
          </w:r>
        </w:del>
        <w:r>
          <w:t xml:space="preserve"> have not been completed for the All-Inclusive Generation Resource. </w:t>
        </w:r>
      </w:ins>
      <w:del w:id="178" w:author="PLWG" w:date="2016-11-15T10:03:00Z">
        <w:r w:rsidRPr="00C5454B" w:rsidDel="004B19F2">
          <w:delText>ERCOT may require the affected Resource Entity to demonstrate to ERCOT’s reasonable satisfaction that the Resource can comply with these standards before the Resource will be permitted to synchronize.  ERCOT must promptly identify the particular provision that it determines may be violated and the factual basis for this determination.  ERCOT may refuse to allow initial synchronization if the Resource Entity cannot demonstrate that the Resource can comply with these standards.  Upon review of the Resource Entity’s response to th</w:delText>
        </w:r>
        <w:r w:rsidDel="004B19F2">
          <w:delText>at</w:delText>
        </w:r>
        <w:r w:rsidRPr="00C5454B" w:rsidDel="004B19F2">
          <w:delText xml:space="preserve"> </w:delText>
        </w:r>
        <w:r w:rsidDel="004B19F2">
          <w:delText>determination</w:delText>
        </w:r>
        <w:r w:rsidRPr="00C5454B" w:rsidDel="004B19F2">
          <w:delText xml:space="preserve">, ERCOT must promptly notify the Resource Entity </w:delText>
        </w:r>
        <w:r w:rsidRPr="008430AA" w:rsidDel="004B19F2">
          <w:delText xml:space="preserve">whether the possible violation </w:delText>
        </w:r>
        <w:r w:rsidDel="004B19F2">
          <w:delText xml:space="preserve">of </w:delText>
        </w:r>
        <w:r w:rsidRPr="002F2EFE" w:rsidDel="004B19F2">
          <w:delText xml:space="preserve">operational standards established in the Protocols, Planning Guide, Nodal Operating Guides, and Other Binding Documents </w:delText>
        </w:r>
        <w:r w:rsidRPr="008430AA" w:rsidDel="004B19F2">
          <w:delText xml:space="preserve">has been remedied.  </w:delText>
        </w:r>
      </w:del>
    </w:p>
    <w:p w14:paraId="4BC20782" w14:textId="4197B7AA" w:rsidR="002710B6" w:rsidRPr="00BA2009" w:rsidRDefault="00B06FD9" w:rsidP="00167C15">
      <w:pPr>
        <w:pStyle w:val="BodyText"/>
        <w:ind w:left="720" w:hanging="720"/>
      </w:pPr>
      <w:r>
        <w:lastRenderedPageBreak/>
        <w:t>(5)</w:t>
      </w:r>
      <w:r>
        <w:tab/>
      </w:r>
      <w:r w:rsidRPr="006730E5">
        <w:rPr>
          <w:iCs/>
        </w:rPr>
        <w:t>DG with an installed capacity greater than one MW, the DG registration threshold,</w:t>
      </w:r>
      <w:r>
        <w:rPr>
          <w:iCs/>
        </w:rPr>
        <w:t xml:space="preserve"> which exports energy into a Distribution System, </w:t>
      </w:r>
      <w:r w:rsidRPr="006730E5">
        <w:rPr>
          <w:iCs/>
        </w:rPr>
        <w:t>must register with ERCOT</w:t>
      </w:r>
      <w:r>
        <w:rPr>
          <w:iCs/>
        </w:rPr>
        <w:t xml:space="preserve">.  </w:t>
      </w:r>
      <w:r w:rsidRPr="006730E5">
        <w:rPr>
          <w:iCs/>
        </w:rPr>
        <w:t xml:space="preserve">ERCOT shall produce quarterly reports on the total unregistered installed capacity of DG </w:t>
      </w:r>
      <w:r>
        <w:rPr>
          <w:iCs/>
        </w:rPr>
        <w:t xml:space="preserve">as specified </w:t>
      </w:r>
      <w:r w:rsidRPr="003365CC">
        <w:rPr>
          <w:iCs/>
        </w:rPr>
        <w:t>in Commercial Operations Market Guide Section 10.3, Unr</w:t>
      </w:r>
      <w:r w:rsidRPr="00301312">
        <w:rPr>
          <w:iCs/>
        </w:rPr>
        <w:t>egistered Distributed Generation Reports</w:t>
      </w:r>
      <w:r w:rsidRPr="006730E5">
        <w:rPr>
          <w:iCs/>
        </w:rPr>
        <w:t xml:space="preserve">.  </w:t>
      </w:r>
    </w:p>
    <w:sectPr w:rsidR="002710B6"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1" w:author="ERCOT Market Rules" w:date="2016-11-15T10:59:00Z" w:initials="CP">
    <w:p w14:paraId="41A5E5E8" w14:textId="6C99B024" w:rsidR="00C22898" w:rsidRDefault="00C22898">
      <w:pPr>
        <w:pStyle w:val="CommentText"/>
      </w:pPr>
      <w:r>
        <w:rPr>
          <w:rStyle w:val="CommentReference"/>
        </w:rPr>
        <w:annotationRef/>
      </w:r>
      <w:r>
        <w:t>Please note NPRR794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A5E5E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BF782E" w14:textId="77777777" w:rsidR="00DA1C7F" w:rsidRDefault="00DA1C7F">
      <w:r>
        <w:separator/>
      </w:r>
    </w:p>
  </w:endnote>
  <w:endnote w:type="continuationSeparator" w:id="0">
    <w:p w14:paraId="4E0CF2C3" w14:textId="77777777" w:rsidR="00DA1C7F" w:rsidRDefault="00DA1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3F000" w14:textId="77777777" w:rsidR="00DA1C7F" w:rsidRPr="00412DCA" w:rsidRDefault="00DA1C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C5212" w14:textId="41F2A02E" w:rsidR="00DA1C7F" w:rsidRPr="00850802" w:rsidRDefault="00BF56E8">
    <w:pPr>
      <w:pStyle w:val="Footer"/>
      <w:tabs>
        <w:tab w:val="clear" w:pos="4320"/>
        <w:tab w:val="clear" w:pos="8640"/>
        <w:tab w:val="right" w:pos="9360"/>
      </w:tabs>
      <w:rPr>
        <w:rFonts w:ascii="Arial" w:hAnsi="Arial" w:cs="Arial"/>
        <w:sz w:val="18"/>
        <w:szCs w:val="18"/>
      </w:rPr>
    </w:pPr>
    <w:r>
      <w:rPr>
        <w:rFonts w:ascii="Arial" w:hAnsi="Arial" w:cs="Arial"/>
        <w:sz w:val="18"/>
        <w:szCs w:val="18"/>
      </w:rPr>
      <w:t>809</w:t>
    </w:r>
    <w:r w:rsidR="00850802" w:rsidRPr="00BF56E8">
      <w:rPr>
        <w:rFonts w:ascii="Arial" w:hAnsi="Arial" w:cs="Arial"/>
        <w:sz w:val="18"/>
        <w:szCs w:val="18"/>
      </w:rPr>
      <w:t>NPRR</w:t>
    </w:r>
    <w:r>
      <w:rPr>
        <w:rFonts w:ascii="Arial" w:hAnsi="Arial" w:cs="Arial"/>
        <w:sz w:val="18"/>
        <w:szCs w:val="18"/>
      </w:rPr>
      <w:t>-01</w:t>
    </w:r>
    <w:r w:rsidR="00850802" w:rsidRPr="00BF56E8">
      <w:rPr>
        <w:rFonts w:ascii="Arial" w:hAnsi="Arial" w:cs="Arial"/>
        <w:sz w:val="18"/>
        <w:szCs w:val="18"/>
      </w:rPr>
      <w:t xml:space="preserve"> GTC or GTL for New Generation Interconnection</w:t>
    </w:r>
    <w:r w:rsidR="00DA1C7F" w:rsidRPr="00850802">
      <w:rPr>
        <w:rFonts w:ascii="Arial" w:hAnsi="Arial" w:cs="Arial"/>
        <w:sz w:val="18"/>
        <w:szCs w:val="18"/>
      </w:rPr>
      <w:tab/>
      <w:t xml:space="preserve">Page </w:t>
    </w:r>
    <w:r w:rsidR="00DA1C7F" w:rsidRPr="00850802">
      <w:rPr>
        <w:rFonts w:ascii="Arial" w:hAnsi="Arial" w:cs="Arial"/>
        <w:sz w:val="18"/>
        <w:szCs w:val="18"/>
      </w:rPr>
      <w:fldChar w:fldCharType="begin"/>
    </w:r>
    <w:r w:rsidR="00DA1C7F" w:rsidRPr="00BF56E8">
      <w:rPr>
        <w:rFonts w:ascii="Arial" w:hAnsi="Arial" w:cs="Arial"/>
        <w:sz w:val="18"/>
        <w:szCs w:val="18"/>
      </w:rPr>
      <w:instrText xml:space="preserve"> PAGE </w:instrText>
    </w:r>
    <w:r w:rsidR="00DA1C7F" w:rsidRPr="00850802">
      <w:rPr>
        <w:rFonts w:ascii="Arial" w:hAnsi="Arial" w:cs="Arial"/>
        <w:sz w:val="18"/>
        <w:szCs w:val="18"/>
      </w:rPr>
      <w:fldChar w:fldCharType="separate"/>
    </w:r>
    <w:r w:rsidR="0096314C">
      <w:rPr>
        <w:rFonts w:ascii="Arial" w:hAnsi="Arial" w:cs="Arial"/>
        <w:noProof/>
        <w:sz w:val="18"/>
        <w:szCs w:val="18"/>
      </w:rPr>
      <w:t>3</w:t>
    </w:r>
    <w:r w:rsidR="00DA1C7F" w:rsidRPr="00850802">
      <w:rPr>
        <w:rFonts w:ascii="Arial" w:hAnsi="Arial" w:cs="Arial"/>
        <w:sz w:val="18"/>
        <w:szCs w:val="18"/>
      </w:rPr>
      <w:fldChar w:fldCharType="end"/>
    </w:r>
    <w:r w:rsidR="00DA1C7F" w:rsidRPr="00850802">
      <w:rPr>
        <w:rFonts w:ascii="Arial" w:hAnsi="Arial" w:cs="Arial"/>
        <w:sz w:val="18"/>
        <w:szCs w:val="18"/>
      </w:rPr>
      <w:t xml:space="preserve"> of </w:t>
    </w:r>
    <w:r w:rsidR="00DA1C7F" w:rsidRPr="00850802">
      <w:rPr>
        <w:rFonts w:ascii="Arial" w:hAnsi="Arial" w:cs="Arial"/>
        <w:sz w:val="18"/>
        <w:szCs w:val="18"/>
      </w:rPr>
      <w:fldChar w:fldCharType="begin"/>
    </w:r>
    <w:r w:rsidR="00DA1C7F" w:rsidRPr="00BF56E8">
      <w:rPr>
        <w:rFonts w:ascii="Arial" w:hAnsi="Arial" w:cs="Arial"/>
        <w:sz w:val="18"/>
        <w:szCs w:val="18"/>
      </w:rPr>
      <w:instrText xml:space="preserve"> NUMPAGES </w:instrText>
    </w:r>
    <w:r w:rsidR="00DA1C7F" w:rsidRPr="00850802">
      <w:rPr>
        <w:rFonts w:ascii="Arial" w:hAnsi="Arial" w:cs="Arial"/>
        <w:sz w:val="18"/>
        <w:szCs w:val="18"/>
      </w:rPr>
      <w:fldChar w:fldCharType="separate"/>
    </w:r>
    <w:r w:rsidR="0096314C">
      <w:rPr>
        <w:rFonts w:ascii="Arial" w:hAnsi="Arial" w:cs="Arial"/>
        <w:noProof/>
        <w:sz w:val="18"/>
        <w:szCs w:val="18"/>
      </w:rPr>
      <w:t>10</w:t>
    </w:r>
    <w:r w:rsidR="00DA1C7F" w:rsidRPr="00850802">
      <w:rPr>
        <w:rFonts w:ascii="Arial" w:hAnsi="Arial" w:cs="Arial"/>
        <w:sz w:val="18"/>
        <w:szCs w:val="18"/>
      </w:rPr>
      <w:fldChar w:fldCharType="end"/>
    </w:r>
  </w:p>
  <w:p w14:paraId="41354A2A" w14:textId="77777777" w:rsidR="00DA1C7F" w:rsidRPr="004F7B98" w:rsidRDefault="00DA1C7F">
    <w:pPr>
      <w:pStyle w:val="Footer"/>
      <w:tabs>
        <w:tab w:val="clear" w:pos="4320"/>
        <w:tab w:val="clear" w:pos="8640"/>
        <w:tab w:val="right" w:pos="9360"/>
      </w:tabs>
      <w:rPr>
        <w:rFonts w:ascii="Arial" w:hAnsi="Arial" w:cs="Arial"/>
        <w:sz w:val="18"/>
        <w:szCs w:val="18"/>
      </w:rPr>
    </w:pPr>
    <w:r w:rsidRPr="004F7B98">
      <w:rPr>
        <w:rFonts w:ascii="Arial" w:hAnsi="Arial" w:cs="Arial"/>
        <w:sz w:val="18"/>
        <w:szCs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48FDC" w14:textId="77777777" w:rsidR="00DA1C7F" w:rsidRPr="00412DCA" w:rsidRDefault="00DA1C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E790D4" w14:textId="77777777" w:rsidR="00DA1C7F" w:rsidRDefault="00DA1C7F">
      <w:r>
        <w:separator/>
      </w:r>
    </w:p>
  </w:footnote>
  <w:footnote w:type="continuationSeparator" w:id="0">
    <w:p w14:paraId="2AC38712" w14:textId="77777777" w:rsidR="00DA1C7F" w:rsidRDefault="00DA1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3B7CA" w14:textId="25DDA9C2" w:rsidR="00DA1C7F" w:rsidRPr="0096314C" w:rsidRDefault="00DA1C7F" w:rsidP="0096314C">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770DA2"/>
    <w:multiLevelType w:val="multilevel"/>
    <w:tmpl w:val="571069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1876F3"/>
    <w:multiLevelType w:val="hybridMultilevel"/>
    <w:tmpl w:val="FAECEC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3"/>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9"/>
  </w:num>
  <w:num w:numId="17">
    <w:abstractNumId w:val="10"/>
  </w:num>
  <w:num w:numId="18">
    <w:abstractNumId w:val="4"/>
  </w:num>
  <w:num w:numId="19">
    <w:abstractNumId w:val="7"/>
  </w:num>
  <w:num w:numId="20">
    <w:abstractNumId w:val="2"/>
  </w:num>
  <w:num w:numId="21">
    <w:abstractNumId w:val="8"/>
  </w:num>
  <w:num w:numId="22">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WG">
    <w15:presenceInfo w15:providerId="None" w15:userId="Brittney Albrach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displayBackgroundShape/>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32158"/>
    <w:rsid w:val="00060A5A"/>
    <w:rsid w:val="00064B44"/>
    <w:rsid w:val="00067FE2"/>
    <w:rsid w:val="0007034B"/>
    <w:rsid w:val="0007682E"/>
    <w:rsid w:val="000D1AEB"/>
    <w:rsid w:val="000D3E64"/>
    <w:rsid w:val="000F13C5"/>
    <w:rsid w:val="00105A36"/>
    <w:rsid w:val="001313B4"/>
    <w:rsid w:val="0014546D"/>
    <w:rsid w:val="001500D9"/>
    <w:rsid w:val="00156DB7"/>
    <w:rsid w:val="00157228"/>
    <w:rsid w:val="00160C3C"/>
    <w:rsid w:val="00167C15"/>
    <w:rsid w:val="00177056"/>
    <w:rsid w:val="0017783C"/>
    <w:rsid w:val="0019314C"/>
    <w:rsid w:val="001F38F0"/>
    <w:rsid w:val="0022209E"/>
    <w:rsid w:val="00237430"/>
    <w:rsid w:val="002418A8"/>
    <w:rsid w:val="002710B6"/>
    <w:rsid w:val="00276A99"/>
    <w:rsid w:val="002854FD"/>
    <w:rsid w:val="00286AD9"/>
    <w:rsid w:val="002966F3"/>
    <w:rsid w:val="002B69F3"/>
    <w:rsid w:val="002B763A"/>
    <w:rsid w:val="002C258E"/>
    <w:rsid w:val="002D0B27"/>
    <w:rsid w:val="002D382A"/>
    <w:rsid w:val="002E570C"/>
    <w:rsid w:val="002E694D"/>
    <w:rsid w:val="002F1EDD"/>
    <w:rsid w:val="003013F2"/>
    <w:rsid w:val="0030232A"/>
    <w:rsid w:val="0030694A"/>
    <w:rsid w:val="003069F4"/>
    <w:rsid w:val="003545FE"/>
    <w:rsid w:val="00360920"/>
    <w:rsid w:val="00384709"/>
    <w:rsid w:val="00386C35"/>
    <w:rsid w:val="003A3D77"/>
    <w:rsid w:val="003B5AED"/>
    <w:rsid w:val="003C6B7B"/>
    <w:rsid w:val="003D44AD"/>
    <w:rsid w:val="003E6A9C"/>
    <w:rsid w:val="00402D74"/>
    <w:rsid w:val="00412055"/>
    <w:rsid w:val="004135BD"/>
    <w:rsid w:val="004257B0"/>
    <w:rsid w:val="004302A4"/>
    <w:rsid w:val="004463BA"/>
    <w:rsid w:val="004822D4"/>
    <w:rsid w:val="0049290B"/>
    <w:rsid w:val="004A4451"/>
    <w:rsid w:val="004B19F2"/>
    <w:rsid w:val="004D3958"/>
    <w:rsid w:val="004F7B98"/>
    <w:rsid w:val="005008DF"/>
    <w:rsid w:val="00502C4B"/>
    <w:rsid w:val="005045D0"/>
    <w:rsid w:val="00534C6C"/>
    <w:rsid w:val="005841C0"/>
    <w:rsid w:val="0059260F"/>
    <w:rsid w:val="005E5074"/>
    <w:rsid w:val="00602E65"/>
    <w:rsid w:val="00612E4F"/>
    <w:rsid w:val="00615D5E"/>
    <w:rsid w:val="00622E99"/>
    <w:rsid w:val="00625E5D"/>
    <w:rsid w:val="0066370F"/>
    <w:rsid w:val="00671E97"/>
    <w:rsid w:val="006A0784"/>
    <w:rsid w:val="006A6231"/>
    <w:rsid w:val="006A6767"/>
    <w:rsid w:val="006A697B"/>
    <w:rsid w:val="006B27DB"/>
    <w:rsid w:val="006B4DDE"/>
    <w:rsid w:val="00726DC8"/>
    <w:rsid w:val="00743968"/>
    <w:rsid w:val="007467DA"/>
    <w:rsid w:val="00755066"/>
    <w:rsid w:val="00775524"/>
    <w:rsid w:val="00776998"/>
    <w:rsid w:val="00785415"/>
    <w:rsid w:val="00791CB9"/>
    <w:rsid w:val="00793130"/>
    <w:rsid w:val="007B3233"/>
    <w:rsid w:val="007B5A42"/>
    <w:rsid w:val="007C199B"/>
    <w:rsid w:val="007D3073"/>
    <w:rsid w:val="007D64B9"/>
    <w:rsid w:val="007D72D4"/>
    <w:rsid w:val="007E0452"/>
    <w:rsid w:val="007F4D7A"/>
    <w:rsid w:val="008070C0"/>
    <w:rsid w:val="00811C12"/>
    <w:rsid w:val="00845778"/>
    <w:rsid w:val="00850802"/>
    <w:rsid w:val="00887E28"/>
    <w:rsid w:val="008D5C3A"/>
    <w:rsid w:val="008E6DA2"/>
    <w:rsid w:val="00907B1E"/>
    <w:rsid w:val="00922BF3"/>
    <w:rsid w:val="00943AFD"/>
    <w:rsid w:val="0096314C"/>
    <w:rsid w:val="00963A51"/>
    <w:rsid w:val="00983B6E"/>
    <w:rsid w:val="009936F8"/>
    <w:rsid w:val="009A3772"/>
    <w:rsid w:val="009C7DC3"/>
    <w:rsid w:val="009D17F0"/>
    <w:rsid w:val="00A42796"/>
    <w:rsid w:val="00A45016"/>
    <w:rsid w:val="00A5311D"/>
    <w:rsid w:val="00A557F4"/>
    <w:rsid w:val="00A76D2D"/>
    <w:rsid w:val="00A83BC9"/>
    <w:rsid w:val="00AB2A67"/>
    <w:rsid w:val="00AD3B58"/>
    <w:rsid w:val="00AF56C6"/>
    <w:rsid w:val="00B032E8"/>
    <w:rsid w:val="00B06FD9"/>
    <w:rsid w:val="00B203AD"/>
    <w:rsid w:val="00B44592"/>
    <w:rsid w:val="00B57F96"/>
    <w:rsid w:val="00B67892"/>
    <w:rsid w:val="00BA4D33"/>
    <w:rsid w:val="00BB2060"/>
    <w:rsid w:val="00BC2D06"/>
    <w:rsid w:val="00BF56E8"/>
    <w:rsid w:val="00C22898"/>
    <w:rsid w:val="00C272E2"/>
    <w:rsid w:val="00C56601"/>
    <w:rsid w:val="00C601DC"/>
    <w:rsid w:val="00C744EB"/>
    <w:rsid w:val="00C90702"/>
    <w:rsid w:val="00C917FF"/>
    <w:rsid w:val="00C91D48"/>
    <w:rsid w:val="00C9766A"/>
    <w:rsid w:val="00CC4F39"/>
    <w:rsid w:val="00CD544C"/>
    <w:rsid w:val="00CD5FFE"/>
    <w:rsid w:val="00CF4256"/>
    <w:rsid w:val="00D04FE8"/>
    <w:rsid w:val="00D176CF"/>
    <w:rsid w:val="00D271E3"/>
    <w:rsid w:val="00D34668"/>
    <w:rsid w:val="00D37246"/>
    <w:rsid w:val="00D47A80"/>
    <w:rsid w:val="00D85807"/>
    <w:rsid w:val="00D87349"/>
    <w:rsid w:val="00D91EE9"/>
    <w:rsid w:val="00D97220"/>
    <w:rsid w:val="00DA1C7F"/>
    <w:rsid w:val="00DF4588"/>
    <w:rsid w:val="00E14D47"/>
    <w:rsid w:val="00E1641C"/>
    <w:rsid w:val="00E20599"/>
    <w:rsid w:val="00E26708"/>
    <w:rsid w:val="00E34958"/>
    <w:rsid w:val="00E37AB0"/>
    <w:rsid w:val="00E628D7"/>
    <w:rsid w:val="00E71C39"/>
    <w:rsid w:val="00E9481E"/>
    <w:rsid w:val="00EA56E6"/>
    <w:rsid w:val="00EB37F8"/>
    <w:rsid w:val="00EC335F"/>
    <w:rsid w:val="00EC48FB"/>
    <w:rsid w:val="00EF232A"/>
    <w:rsid w:val="00F05A69"/>
    <w:rsid w:val="00F3717E"/>
    <w:rsid w:val="00F43FFD"/>
    <w:rsid w:val="00F44236"/>
    <w:rsid w:val="00F52517"/>
    <w:rsid w:val="00FA57B2"/>
    <w:rsid w:val="00FB509B"/>
    <w:rsid w:val="00FB5F5F"/>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2E65EE8B"/>
  <w15:chartTrackingRefBased/>
  <w15:docId w15:val="{96FD4EAE-436D-4634-964A-5A64F7D7D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2710B6"/>
    <w:pPr>
      <w:ind w:left="720" w:hanging="720"/>
    </w:pPr>
    <w:rPr>
      <w:iCs/>
      <w:szCs w:val="20"/>
      <w:lang w:val="x-none" w:eastAsia="x-none"/>
    </w:rPr>
  </w:style>
  <w:style w:type="character" w:customStyle="1" w:styleId="BodyTextNumberedChar">
    <w:name w:val="Body Text Numbered Char"/>
    <w:link w:val="BodyTextNumbered"/>
    <w:rsid w:val="002710B6"/>
    <w:rPr>
      <w:iCs/>
      <w:sz w:val="24"/>
      <w:lang w:val="x-none" w:eastAsia="x-none"/>
    </w:rPr>
  </w:style>
  <w:style w:type="character" w:customStyle="1" w:styleId="H2Char">
    <w:name w:val="H2 Char"/>
    <w:link w:val="H2"/>
    <w:rsid w:val="002710B6"/>
    <w:rPr>
      <w:b/>
      <w:sz w:val="24"/>
    </w:rPr>
  </w:style>
  <w:style w:type="character" w:customStyle="1" w:styleId="BodyTextNumberedChar1">
    <w:name w:val="Body Text Numbered Char1"/>
    <w:rsid w:val="00FB5F5F"/>
    <w:rPr>
      <w:iCs/>
      <w:sz w:val="24"/>
    </w:rPr>
  </w:style>
  <w:style w:type="character" w:customStyle="1" w:styleId="H3Char">
    <w:name w:val="H3 Char"/>
    <w:link w:val="H3"/>
    <w:rsid w:val="00FB5F5F"/>
    <w:rPr>
      <w:b/>
      <w:bCs/>
      <w:i/>
      <w:sz w:val="24"/>
    </w:rPr>
  </w:style>
  <w:style w:type="character" w:customStyle="1" w:styleId="H4Char">
    <w:name w:val="H4 Char"/>
    <w:link w:val="H4"/>
    <w:rsid w:val="00FB5F5F"/>
    <w:rPr>
      <w:b/>
      <w:bCs/>
      <w:snapToGrid w:val="0"/>
      <w:sz w:val="24"/>
    </w:rPr>
  </w:style>
  <w:style w:type="paragraph" w:customStyle="1" w:styleId="note">
    <w:name w:val="note"/>
    <w:basedOn w:val="Normal"/>
    <w:rsid w:val="0007034B"/>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09"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cdewitt@lcra.org"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CBEAA-E76B-4B34-BE0F-4D8801819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3105</Words>
  <Characters>19891</Characters>
  <Application>Microsoft Office Word</Application>
  <DocSecurity>0</DocSecurity>
  <Lines>165</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DeWitt</dc:creator>
  <cp:keywords/>
  <cp:lastModifiedBy>PLWG</cp:lastModifiedBy>
  <cp:revision>5</cp:revision>
  <dcterms:created xsi:type="dcterms:W3CDTF">2016-11-15T18:51:00Z</dcterms:created>
  <dcterms:modified xsi:type="dcterms:W3CDTF">2016-11-15T19:25:00Z</dcterms:modified>
</cp:coreProperties>
</file>