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900"/>
        <w:gridCol w:w="6660"/>
      </w:tblGrid>
      <w:tr w:rsidR="00DA0511" w14:paraId="19B5C508" w14:textId="77777777" w:rsidTr="00222CAE">
        <w:tc>
          <w:tcPr>
            <w:tcW w:w="1620" w:type="dxa"/>
            <w:tcBorders>
              <w:bottom w:val="single" w:sz="4" w:space="0" w:color="auto"/>
            </w:tcBorders>
            <w:shd w:val="clear" w:color="auto" w:fill="FFFFFF"/>
            <w:vAlign w:val="center"/>
          </w:tcPr>
          <w:p w14:paraId="37E7CBBE" w14:textId="77777777" w:rsidR="00DA0511" w:rsidRDefault="00F52093" w:rsidP="00222CAE">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528014DC" w14:textId="77777777" w:rsidR="00DA0511" w:rsidRDefault="00532B39" w:rsidP="00222CAE">
            <w:pPr>
              <w:pStyle w:val="Header"/>
            </w:pPr>
            <w:hyperlink r:id="rId8" w:history="1">
              <w:r w:rsidR="00F52093">
                <w:rPr>
                  <w:rStyle w:val="Hyperlink"/>
                </w:rPr>
                <w:t>792</w:t>
              </w:r>
            </w:hyperlink>
          </w:p>
        </w:tc>
        <w:tc>
          <w:tcPr>
            <w:tcW w:w="900" w:type="dxa"/>
            <w:tcBorders>
              <w:bottom w:val="single" w:sz="4" w:space="0" w:color="auto"/>
            </w:tcBorders>
            <w:shd w:val="clear" w:color="auto" w:fill="FFFFFF"/>
            <w:vAlign w:val="center"/>
          </w:tcPr>
          <w:p w14:paraId="16AD17C9" w14:textId="77777777" w:rsidR="00DA0511" w:rsidRDefault="00F52093" w:rsidP="00222CAE">
            <w:pPr>
              <w:pStyle w:val="Header"/>
            </w:pPr>
            <w:r>
              <w:t>NPRR Title</w:t>
            </w:r>
          </w:p>
        </w:tc>
        <w:tc>
          <w:tcPr>
            <w:tcW w:w="6660" w:type="dxa"/>
            <w:tcBorders>
              <w:bottom w:val="single" w:sz="4" w:space="0" w:color="auto"/>
            </w:tcBorders>
            <w:vAlign w:val="center"/>
          </w:tcPr>
          <w:p w14:paraId="09764806" w14:textId="77777777" w:rsidR="00DA0511" w:rsidRDefault="00F52093" w:rsidP="00222CAE">
            <w:pPr>
              <w:pStyle w:val="Header"/>
            </w:pPr>
            <w:r>
              <w:t>Changing Special Protection System (SPS) to Remedial Action Scheme (RAS)</w:t>
            </w:r>
          </w:p>
        </w:tc>
      </w:tr>
      <w:tr w:rsidR="00DA0511" w14:paraId="67E75D27" w14:textId="77777777" w:rsidTr="00222CAE">
        <w:trPr>
          <w:trHeight w:val="413"/>
        </w:trPr>
        <w:tc>
          <w:tcPr>
            <w:tcW w:w="2880" w:type="dxa"/>
            <w:gridSpan w:val="2"/>
            <w:tcBorders>
              <w:top w:val="nil"/>
              <w:left w:val="nil"/>
              <w:bottom w:val="single" w:sz="4" w:space="0" w:color="auto"/>
              <w:right w:val="nil"/>
            </w:tcBorders>
            <w:vAlign w:val="center"/>
          </w:tcPr>
          <w:p w14:paraId="6D5475E2" w14:textId="77777777" w:rsidR="00DA0511" w:rsidRDefault="00DA0511" w:rsidP="00222CAE">
            <w:pPr>
              <w:pStyle w:val="NormalArial"/>
            </w:pPr>
          </w:p>
        </w:tc>
        <w:tc>
          <w:tcPr>
            <w:tcW w:w="7560" w:type="dxa"/>
            <w:gridSpan w:val="2"/>
            <w:tcBorders>
              <w:top w:val="single" w:sz="4" w:space="0" w:color="auto"/>
              <w:left w:val="nil"/>
              <w:bottom w:val="nil"/>
              <w:right w:val="nil"/>
            </w:tcBorders>
            <w:vAlign w:val="center"/>
          </w:tcPr>
          <w:p w14:paraId="5C3B3EDC" w14:textId="77777777" w:rsidR="00DA0511" w:rsidRDefault="00DA0511" w:rsidP="00222CAE">
            <w:pPr>
              <w:pStyle w:val="NormalArial"/>
            </w:pPr>
          </w:p>
        </w:tc>
      </w:tr>
      <w:tr w:rsidR="00DA0511" w14:paraId="0171D903" w14:textId="77777777" w:rsidTr="00222CA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1ED9C34" w14:textId="77777777" w:rsidR="00DA0511" w:rsidRDefault="00F52093" w:rsidP="00222CA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8E341C" w14:textId="652E00FC" w:rsidR="00DA0511" w:rsidRDefault="00420264" w:rsidP="00222CAE">
            <w:pPr>
              <w:pStyle w:val="NormalArial"/>
            </w:pPr>
            <w:r>
              <w:t>October 6, 2016</w:t>
            </w:r>
          </w:p>
        </w:tc>
      </w:tr>
      <w:tr w:rsidR="00DA0511" w14:paraId="62DE20E9" w14:textId="77777777" w:rsidTr="00222CAE">
        <w:trPr>
          <w:trHeight w:val="467"/>
        </w:trPr>
        <w:tc>
          <w:tcPr>
            <w:tcW w:w="2880" w:type="dxa"/>
            <w:gridSpan w:val="2"/>
            <w:tcBorders>
              <w:top w:val="single" w:sz="4" w:space="0" w:color="auto"/>
              <w:left w:val="nil"/>
              <w:bottom w:val="nil"/>
              <w:right w:val="nil"/>
            </w:tcBorders>
            <w:shd w:val="clear" w:color="auto" w:fill="FFFFFF"/>
            <w:vAlign w:val="center"/>
          </w:tcPr>
          <w:p w14:paraId="079EFC78" w14:textId="77777777" w:rsidR="00DA0511" w:rsidRDefault="00DA0511" w:rsidP="00222CAE">
            <w:pPr>
              <w:pStyle w:val="NormalArial"/>
            </w:pPr>
          </w:p>
        </w:tc>
        <w:tc>
          <w:tcPr>
            <w:tcW w:w="7560" w:type="dxa"/>
            <w:gridSpan w:val="2"/>
            <w:tcBorders>
              <w:top w:val="nil"/>
              <w:left w:val="nil"/>
              <w:bottom w:val="nil"/>
              <w:right w:val="nil"/>
            </w:tcBorders>
            <w:vAlign w:val="center"/>
          </w:tcPr>
          <w:p w14:paraId="794839CB" w14:textId="77777777" w:rsidR="00DA0511" w:rsidRDefault="00DA0511" w:rsidP="00222CAE">
            <w:pPr>
              <w:pStyle w:val="NormalArial"/>
            </w:pPr>
          </w:p>
        </w:tc>
      </w:tr>
      <w:tr w:rsidR="00DA0511" w14:paraId="11BDED88" w14:textId="77777777" w:rsidTr="00222CAE">
        <w:trPr>
          <w:trHeight w:val="440"/>
        </w:trPr>
        <w:tc>
          <w:tcPr>
            <w:tcW w:w="10440" w:type="dxa"/>
            <w:gridSpan w:val="4"/>
            <w:tcBorders>
              <w:top w:val="single" w:sz="4" w:space="0" w:color="auto"/>
            </w:tcBorders>
            <w:shd w:val="clear" w:color="auto" w:fill="FFFFFF"/>
            <w:vAlign w:val="center"/>
          </w:tcPr>
          <w:p w14:paraId="7EA16C1F" w14:textId="77777777" w:rsidR="00DA0511" w:rsidRDefault="00F52093" w:rsidP="00222CAE">
            <w:pPr>
              <w:pStyle w:val="Header"/>
              <w:jc w:val="center"/>
            </w:pPr>
            <w:r>
              <w:t>Submitter’s Information</w:t>
            </w:r>
          </w:p>
        </w:tc>
      </w:tr>
      <w:tr w:rsidR="008542E6" w14:paraId="031B0B93" w14:textId="77777777" w:rsidTr="00222CAE">
        <w:trPr>
          <w:trHeight w:val="350"/>
        </w:trPr>
        <w:tc>
          <w:tcPr>
            <w:tcW w:w="2880" w:type="dxa"/>
            <w:gridSpan w:val="2"/>
            <w:shd w:val="clear" w:color="auto" w:fill="FFFFFF"/>
            <w:vAlign w:val="center"/>
          </w:tcPr>
          <w:p w14:paraId="3E4E2F15" w14:textId="77777777" w:rsidR="008542E6" w:rsidRDefault="008542E6" w:rsidP="00222CAE">
            <w:pPr>
              <w:pStyle w:val="Header"/>
            </w:pPr>
            <w:r>
              <w:t>Name</w:t>
            </w:r>
          </w:p>
        </w:tc>
        <w:tc>
          <w:tcPr>
            <w:tcW w:w="7560" w:type="dxa"/>
            <w:gridSpan w:val="2"/>
            <w:vAlign w:val="center"/>
          </w:tcPr>
          <w:p w14:paraId="587106B4" w14:textId="77777777" w:rsidR="008542E6" w:rsidRDefault="008542E6" w:rsidP="00222CAE">
            <w:pPr>
              <w:pStyle w:val="NormalArial"/>
            </w:pPr>
            <w:r>
              <w:t>Sandip Sharma</w:t>
            </w:r>
          </w:p>
        </w:tc>
      </w:tr>
      <w:tr w:rsidR="008542E6" w14:paraId="0D6EACBE" w14:textId="77777777" w:rsidTr="00222CAE">
        <w:trPr>
          <w:trHeight w:val="350"/>
        </w:trPr>
        <w:tc>
          <w:tcPr>
            <w:tcW w:w="2880" w:type="dxa"/>
            <w:gridSpan w:val="2"/>
            <w:shd w:val="clear" w:color="auto" w:fill="FFFFFF"/>
            <w:vAlign w:val="center"/>
          </w:tcPr>
          <w:p w14:paraId="3F97B442" w14:textId="77777777" w:rsidR="008542E6" w:rsidRDefault="008542E6" w:rsidP="00222CAE">
            <w:pPr>
              <w:pStyle w:val="Header"/>
            </w:pPr>
            <w:r>
              <w:t>E-mail Address</w:t>
            </w:r>
          </w:p>
        </w:tc>
        <w:tc>
          <w:tcPr>
            <w:tcW w:w="7560" w:type="dxa"/>
            <w:gridSpan w:val="2"/>
            <w:vAlign w:val="center"/>
          </w:tcPr>
          <w:p w14:paraId="39EB281D" w14:textId="77777777" w:rsidR="008542E6" w:rsidRDefault="00532B39" w:rsidP="00222CAE">
            <w:pPr>
              <w:pStyle w:val="NormalArial"/>
            </w:pPr>
            <w:hyperlink r:id="rId9" w:history="1">
              <w:r w:rsidR="008542E6" w:rsidRPr="003D2B79">
                <w:rPr>
                  <w:rStyle w:val="Hyperlink"/>
                </w:rPr>
                <w:t>ssharma@ercot.com</w:t>
              </w:r>
            </w:hyperlink>
          </w:p>
        </w:tc>
      </w:tr>
      <w:tr w:rsidR="008542E6" w14:paraId="5FD0DA92" w14:textId="77777777" w:rsidTr="00222CAE">
        <w:trPr>
          <w:trHeight w:val="350"/>
        </w:trPr>
        <w:tc>
          <w:tcPr>
            <w:tcW w:w="2880" w:type="dxa"/>
            <w:gridSpan w:val="2"/>
            <w:shd w:val="clear" w:color="auto" w:fill="FFFFFF"/>
            <w:vAlign w:val="center"/>
          </w:tcPr>
          <w:p w14:paraId="69E59E15" w14:textId="77777777" w:rsidR="008542E6" w:rsidRDefault="008542E6" w:rsidP="00222CAE">
            <w:pPr>
              <w:pStyle w:val="Header"/>
            </w:pPr>
            <w:r>
              <w:t>Company</w:t>
            </w:r>
          </w:p>
        </w:tc>
        <w:tc>
          <w:tcPr>
            <w:tcW w:w="7560" w:type="dxa"/>
            <w:gridSpan w:val="2"/>
            <w:vAlign w:val="center"/>
          </w:tcPr>
          <w:p w14:paraId="28EE7A26" w14:textId="77777777" w:rsidR="008542E6" w:rsidRDefault="008542E6" w:rsidP="00222CAE">
            <w:pPr>
              <w:pStyle w:val="NormalArial"/>
            </w:pPr>
            <w:r>
              <w:t>ERCOT</w:t>
            </w:r>
          </w:p>
        </w:tc>
      </w:tr>
      <w:tr w:rsidR="008542E6" w14:paraId="46309F82" w14:textId="77777777" w:rsidTr="00222CAE">
        <w:trPr>
          <w:trHeight w:val="350"/>
        </w:trPr>
        <w:tc>
          <w:tcPr>
            <w:tcW w:w="2880" w:type="dxa"/>
            <w:gridSpan w:val="2"/>
            <w:tcBorders>
              <w:bottom w:val="single" w:sz="4" w:space="0" w:color="auto"/>
            </w:tcBorders>
            <w:shd w:val="clear" w:color="auto" w:fill="FFFFFF"/>
            <w:vAlign w:val="center"/>
          </w:tcPr>
          <w:p w14:paraId="6A5DF9EA" w14:textId="77777777" w:rsidR="008542E6" w:rsidRDefault="008542E6" w:rsidP="00222CAE">
            <w:pPr>
              <w:pStyle w:val="Header"/>
            </w:pPr>
            <w:r>
              <w:t>Phone Number</w:t>
            </w:r>
          </w:p>
        </w:tc>
        <w:tc>
          <w:tcPr>
            <w:tcW w:w="7560" w:type="dxa"/>
            <w:gridSpan w:val="2"/>
            <w:tcBorders>
              <w:bottom w:val="single" w:sz="4" w:space="0" w:color="auto"/>
            </w:tcBorders>
            <w:vAlign w:val="center"/>
          </w:tcPr>
          <w:p w14:paraId="32496EE9" w14:textId="77777777" w:rsidR="008542E6" w:rsidRDefault="008542E6" w:rsidP="00222CAE">
            <w:pPr>
              <w:pStyle w:val="NormalArial"/>
            </w:pPr>
            <w:r>
              <w:t>512-248-4298</w:t>
            </w:r>
          </w:p>
        </w:tc>
      </w:tr>
      <w:tr w:rsidR="008542E6" w14:paraId="27B4F707" w14:textId="77777777" w:rsidTr="00222CAE">
        <w:trPr>
          <w:trHeight w:val="350"/>
        </w:trPr>
        <w:tc>
          <w:tcPr>
            <w:tcW w:w="2880" w:type="dxa"/>
            <w:gridSpan w:val="2"/>
            <w:shd w:val="clear" w:color="auto" w:fill="FFFFFF"/>
            <w:vAlign w:val="center"/>
          </w:tcPr>
          <w:p w14:paraId="52642746" w14:textId="77777777" w:rsidR="008542E6" w:rsidRDefault="008542E6" w:rsidP="00222CAE">
            <w:pPr>
              <w:pStyle w:val="Header"/>
            </w:pPr>
            <w:r>
              <w:t>Cell Number</w:t>
            </w:r>
          </w:p>
        </w:tc>
        <w:tc>
          <w:tcPr>
            <w:tcW w:w="7560" w:type="dxa"/>
            <w:gridSpan w:val="2"/>
            <w:vAlign w:val="center"/>
          </w:tcPr>
          <w:p w14:paraId="67439B98" w14:textId="77777777" w:rsidR="008542E6" w:rsidRDefault="008542E6" w:rsidP="00222CAE">
            <w:pPr>
              <w:pStyle w:val="NormalArial"/>
            </w:pPr>
          </w:p>
        </w:tc>
      </w:tr>
      <w:tr w:rsidR="008542E6" w14:paraId="3B57C6C0" w14:textId="77777777" w:rsidTr="00222CAE">
        <w:trPr>
          <w:trHeight w:val="350"/>
        </w:trPr>
        <w:tc>
          <w:tcPr>
            <w:tcW w:w="2880" w:type="dxa"/>
            <w:gridSpan w:val="2"/>
            <w:tcBorders>
              <w:bottom w:val="single" w:sz="4" w:space="0" w:color="auto"/>
            </w:tcBorders>
            <w:shd w:val="clear" w:color="auto" w:fill="FFFFFF"/>
            <w:vAlign w:val="center"/>
          </w:tcPr>
          <w:p w14:paraId="64759518" w14:textId="77777777" w:rsidR="008542E6" w:rsidRDefault="008542E6" w:rsidP="00222CAE">
            <w:pPr>
              <w:pStyle w:val="Header"/>
            </w:pPr>
            <w:r>
              <w:t>Market Segment</w:t>
            </w:r>
          </w:p>
        </w:tc>
        <w:tc>
          <w:tcPr>
            <w:tcW w:w="7560" w:type="dxa"/>
            <w:gridSpan w:val="2"/>
            <w:tcBorders>
              <w:bottom w:val="single" w:sz="4" w:space="0" w:color="auto"/>
            </w:tcBorders>
            <w:vAlign w:val="center"/>
          </w:tcPr>
          <w:p w14:paraId="0DE5937C" w14:textId="77777777" w:rsidR="008542E6" w:rsidRDefault="008542E6" w:rsidP="00222CAE">
            <w:pPr>
              <w:pStyle w:val="NormalArial"/>
            </w:pPr>
            <w:r>
              <w:t>Not applicable</w:t>
            </w:r>
          </w:p>
        </w:tc>
      </w:tr>
    </w:tbl>
    <w:p w14:paraId="46818531" w14:textId="77777777" w:rsidR="00DA0511" w:rsidRDefault="00DA0511">
      <w:pPr>
        <w:pStyle w:val="NormalArial"/>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5"/>
      </w:tblGrid>
      <w:tr w:rsidR="00DA0511" w14:paraId="250E517D" w14:textId="77777777" w:rsidTr="00222CAE">
        <w:trPr>
          <w:trHeight w:val="422"/>
          <w:jc w:val="center"/>
        </w:trPr>
        <w:tc>
          <w:tcPr>
            <w:tcW w:w="10435" w:type="dxa"/>
            <w:vAlign w:val="center"/>
          </w:tcPr>
          <w:p w14:paraId="71DF7812" w14:textId="77777777" w:rsidR="00DA0511" w:rsidRDefault="00F52093">
            <w:pPr>
              <w:pStyle w:val="Header"/>
              <w:jc w:val="center"/>
            </w:pPr>
            <w:r>
              <w:t>Comments</w:t>
            </w:r>
          </w:p>
        </w:tc>
      </w:tr>
    </w:tbl>
    <w:p w14:paraId="3158E122" w14:textId="77777777" w:rsidR="00DA0511" w:rsidRDefault="00DA0511">
      <w:pPr>
        <w:pStyle w:val="NormalArial"/>
      </w:pPr>
    </w:p>
    <w:p w14:paraId="39C19C16" w14:textId="211AF1EE" w:rsidR="00DA0511" w:rsidRDefault="008542E6">
      <w:pPr>
        <w:pStyle w:val="NormalArial"/>
        <w:jc w:val="both"/>
      </w:pPr>
      <w:r>
        <w:t xml:space="preserve">ERCOT </w:t>
      </w:r>
      <w:r w:rsidR="00E36292">
        <w:t>is providing additional clarification</w:t>
      </w:r>
      <w:r>
        <w:t xml:space="preserve"> </w:t>
      </w:r>
      <w:r w:rsidR="005B2E2F">
        <w:t xml:space="preserve">regarding its actions when approved Remedial Action Schemes (RASs), Automatic Mitigation Plans (AMPs), or Remedial Action Plans (RAPs) cannot be modeled in the Network Operations Model. </w:t>
      </w:r>
    </w:p>
    <w:p w14:paraId="538DBD73" w14:textId="77777777" w:rsidR="00DA0511" w:rsidRDefault="00F52093">
      <w:pPr>
        <w:pStyle w:val="NormalArial"/>
      </w:pPr>
      <w:r>
        <w:br w:type="page"/>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DA0511" w14:paraId="30330BDA" w14:textId="77777777">
        <w:trPr>
          <w:trHeight w:val="350"/>
        </w:trPr>
        <w:tc>
          <w:tcPr>
            <w:tcW w:w="10440" w:type="dxa"/>
            <w:tcBorders>
              <w:bottom w:val="single" w:sz="4" w:space="0" w:color="auto"/>
            </w:tcBorders>
            <w:shd w:val="clear" w:color="auto" w:fill="FFFFFF"/>
            <w:vAlign w:val="center"/>
          </w:tcPr>
          <w:p w14:paraId="7FA9CD39" w14:textId="77777777" w:rsidR="00DA0511" w:rsidRDefault="00F52093">
            <w:pPr>
              <w:pStyle w:val="Header"/>
              <w:jc w:val="center"/>
            </w:pPr>
            <w:r>
              <w:lastRenderedPageBreak/>
              <w:t>Revised Proposed Protocol Language</w:t>
            </w:r>
          </w:p>
        </w:tc>
      </w:tr>
    </w:tbl>
    <w:p w14:paraId="315A85AF" w14:textId="77777777" w:rsidR="00DA0511" w:rsidRDefault="00F52093">
      <w:pPr>
        <w:spacing w:before="240" w:after="240"/>
        <w:rPr>
          <w:b/>
          <w:szCs w:val="22"/>
        </w:rPr>
      </w:pPr>
      <w:r>
        <w:rPr>
          <w:b/>
          <w:szCs w:val="22"/>
        </w:rPr>
        <w:t>2.1</w:t>
      </w:r>
      <w:r>
        <w:rPr>
          <w:b/>
          <w:sz w:val="28"/>
        </w:rPr>
        <w:tab/>
      </w:r>
      <w:r>
        <w:rPr>
          <w:b/>
          <w:szCs w:val="22"/>
        </w:rPr>
        <w:t>DEFINITIONS</w:t>
      </w:r>
    </w:p>
    <w:p w14:paraId="78C75C18" w14:textId="77777777" w:rsidR="00DA0511" w:rsidRDefault="00F52093">
      <w:pPr>
        <w:pStyle w:val="H2"/>
        <w:rPr>
          <w:szCs w:val="24"/>
        </w:rPr>
      </w:pPr>
      <w:r>
        <w:rPr>
          <w:szCs w:val="24"/>
        </w:rPr>
        <w:t>Constraint Management Plan (CMP)</w:t>
      </w:r>
    </w:p>
    <w:p w14:paraId="1324F68A" w14:textId="77777777" w:rsidR="00DA0511" w:rsidRDefault="00F52093">
      <w:r>
        <w:rPr>
          <w:iCs/>
        </w:rPr>
        <w:t xml:space="preserve">A set of pre-defined </w:t>
      </w:r>
      <w:ins w:id="1" w:author="ERCOT" w:date="2016-02-24T09:24:00Z">
        <w:r>
          <w:rPr>
            <w:iCs/>
          </w:rPr>
          <w:t xml:space="preserve">manual </w:t>
        </w:r>
      </w:ins>
      <w:ins w:id="2" w:author="ERCOT" w:date="2016-02-24T09:20:00Z">
        <w:r>
          <w:rPr>
            <w:iCs/>
          </w:rPr>
          <w:t xml:space="preserve">transmission </w:t>
        </w:r>
      </w:ins>
      <w:ins w:id="3" w:author="ERCOT" w:date="2016-07-27T16:55:00Z">
        <w:r>
          <w:rPr>
            <w:iCs/>
          </w:rPr>
          <w:t xml:space="preserve">system </w:t>
        </w:r>
      </w:ins>
      <w:r>
        <w:rPr>
          <w:iCs/>
        </w:rPr>
        <w:t>actions</w:t>
      </w:r>
      <w:ins w:id="4" w:author="ERCOT" w:date="2016-03-29T11:14:00Z">
        <w:r>
          <w:rPr>
            <w:iCs/>
          </w:rPr>
          <w:t>,</w:t>
        </w:r>
      </w:ins>
      <w:r>
        <w:rPr>
          <w:iCs/>
        </w:rPr>
        <w:t xml:space="preserve"> </w:t>
      </w:r>
      <w:ins w:id="5" w:author="ERCOT" w:date="2016-03-25T09:49:00Z">
        <w:r>
          <w:rPr>
            <w:iCs/>
          </w:rPr>
          <w:t xml:space="preserve">or </w:t>
        </w:r>
      </w:ins>
      <w:ins w:id="6" w:author="ERCOT" w:date="2016-03-28T14:44:00Z">
        <w:r>
          <w:rPr>
            <w:iCs/>
          </w:rPr>
          <w:t xml:space="preserve">automatic </w:t>
        </w:r>
      </w:ins>
      <w:ins w:id="7" w:author="ERCOT" w:date="2016-04-05T09:30:00Z">
        <w:r>
          <w:rPr>
            <w:iCs/>
          </w:rPr>
          <w:t>transmission system</w:t>
        </w:r>
      </w:ins>
      <w:r>
        <w:rPr>
          <w:iCs/>
        </w:rPr>
        <w:t xml:space="preserve"> </w:t>
      </w:r>
      <w:ins w:id="8" w:author="ERCOT" w:date="2016-05-05T16:29:00Z">
        <w:r>
          <w:rPr>
            <w:iCs/>
          </w:rPr>
          <w:t>action</w:t>
        </w:r>
      </w:ins>
      <w:ins w:id="9" w:author="ERCOT" w:date="2016-04-05T09:30:00Z">
        <w:r>
          <w:rPr>
            <w:iCs/>
          </w:rPr>
          <w:t>s</w:t>
        </w:r>
      </w:ins>
      <w:ins w:id="10" w:author="ERCOT" w:date="2016-03-28T14:56:00Z">
        <w:r>
          <w:rPr>
            <w:iCs/>
          </w:rPr>
          <w:t xml:space="preserve"> </w:t>
        </w:r>
      </w:ins>
      <w:ins w:id="11" w:author="ERCOT" w:date="2016-03-25T09:49:00Z">
        <w:r>
          <w:rPr>
            <w:iCs/>
          </w:rPr>
          <w:t xml:space="preserve">that </w:t>
        </w:r>
      </w:ins>
      <w:ins w:id="12" w:author="ERCOT" w:date="2016-04-05T09:31:00Z">
        <w:r>
          <w:rPr>
            <w:iCs/>
          </w:rPr>
          <w:t>do not constitute</w:t>
        </w:r>
      </w:ins>
      <w:ins w:id="13" w:author="ERCOT" w:date="2016-03-25T09:50:00Z">
        <w:r>
          <w:rPr>
            <w:iCs/>
          </w:rPr>
          <w:t xml:space="preserve"> </w:t>
        </w:r>
      </w:ins>
      <w:ins w:id="14" w:author="ERCOT" w:date="2016-03-28T14:48:00Z">
        <w:r>
          <w:rPr>
            <w:iCs/>
          </w:rPr>
          <w:t xml:space="preserve">a </w:t>
        </w:r>
      </w:ins>
      <w:ins w:id="15" w:author="ERCOT" w:date="2016-03-25T09:50:00Z">
        <w:r>
          <w:rPr>
            <w:iCs/>
          </w:rPr>
          <w:t>R</w:t>
        </w:r>
      </w:ins>
      <w:ins w:id="16" w:author="ERCOT" w:date="2016-03-28T14:48:00Z">
        <w:r>
          <w:rPr>
            <w:iCs/>
          </w:rPr>
          <w:t xml:space="preserve">emedial </w:t>
        </w:r>
      </w:ins>
      <w:ins w:id="17" w:author="ERCOT" w:date="2016-03-25T09:50:00Z">
        <w:r>
          <w:rPr>
            <w:iCs/>
          </w:rPr>
          <w:t>A</w:t>
        </w:r>
      </w:ins>
      <w:ins w:id="18" w:author="ERCOT" w:date="2016-03-28T14:48:00Z">
        <w:r>
          <w:rPr>
            <w:iCs/>
          </w:rPr>
          <w:t xml:space="preserve">ction </w:t>
        </w:r>
      </w:ins>
      <w:ins w:id="19" w:author="ERCOT" w:date="2016-03-25T09:50:00Z">
        <w:r>
          <w:rPr>
            <w:iCs/>
          </w:rPr>
          <w:t>S</w:t>
        </w:r>
      </w:ins>
      <w:ins w:id="20" w:author="ERCOT" w:date="2016-03-28T14:48:00Z">
        <w:r>
          <w:rPr>
            <w:iCs/>
          </w:rPr>
          <w:t>cheme</w:t>
        </w:r>
      </w:ins>
      <w:ins w:id="21" w:author="ERCOT" w:date="2016-03-29T11:14:00Z">
        <w:r>
          <w:rPr>
            <w:iCs/>
          </w:rPr>
          <w:t>,</w:t>
        </w:r>
      </w:ins>
      <w:ins w:id="22" w:author="ERCOT" w:date="2016-03-25T09:50:00Z">
        <w:r>
          <w:rPr>
            <w:iCs/>
          </w:rPr>
          <w:t xml:space="preserve"> </w:t>
        </w:r>
      </w:ins>
      <w:ins w:id="23" w:author="ERCOT" w:date="2016-03-29T11:14:00Z">
        <w:r>
          <w:rPr>
            <w:iCs/>
          </w:rPr>
          <w:t xml:space="preserve">which are </w:t>
        </w:r>
      </w:ins>
      <w:r>
        <w:rPr>
          <w:iCs/>
        </w:rPr>
        <w:t>executed in response to system conditions to prevent or to resolve one or more thermal or non-thermal transmission security violations</w:t>
      </w:r>
      <w:del w:id="24" w:author="ERCOT" w:date="2016-05-31T09:38:00Z">
        <w:r>
          <w:rPr>
            <w:iCs/>
          </w:rPr>
          <w:delText xml:space="preserve"> or to optimize</w:delText>
        </w:r>
      </w:del>
      <w:ins w:id="25" w:author="ERCOT" w:date="2016-05-05T16:29:00Z">
        <w:del w:id="26" w:author="ERCOT" w:date="2016-05-31T09:38:00Z">
          <w:r>
            <w:rPr>
              <w:iCs/>
            </w:rPr>
            <w:delText xml:space="preserve"> the</w:delText>
          </w:r>
        </w:del>
      </w:ins>
      <w:del w:id="27" w:author="ERCOT" w:date="2016-05-31T09:38:00Z">
        <w:r>
          <w:rPr>
            <w:iCs/>
          </w:rPr>
          <w:delText xml:space="preserve"> transmission</w:delText>
        </w:r>
      </w:del>
      <w:ins w:id="28" w:author="ERCOT" w:date="2016-05-05T16:30:00Z">
        <w:del w:id="29" w:author="ERCOT" w:date="2016-05-31T09:38:00Z">
          <w:r>
            <w:rPr>
              <w:iCs/>
            </w:rPr>
            <w:delText xml:space="preserve">  system</w:delText>
          </w:r>
        </w:del>
      </w:ins>
      <w:ins w:id="30" w:author="ERCOT 090116" w:date="2016-08-30T15:37:00Z">
        <w:r>
          <w:rPr>
            <w:iCs/>
          </w:rPr>
          <w:t xml:space="preserve"> </w:t>
        </w:r>
      </w:ins>
      <w:ins w:id="31" w:author="ERCOT 090116" w:date="2016-08-30T15:38:00Z">
        <w:r>
          <w:rPr>
            <w:iCs/>
          </w:rPr>
          <w:t>or to optimize the transmission system</w:t>
        </w:r>
      </w:ins>
      <w:r>
        <w:rPr>
          <w:iCs/>
        </w:rPr>
        <w:t xml:space="preserve">.  CMPs </w:t>
      </w:r>
      <w:del w:id="32" w:author="ERCOT" w:date="2016-05-31T09:39:00Z">
        <w:r>
          <w:rPr>
            <w:iCs/>
          </w:rPr>
          <w:delText xml:space="preserve">may </w:delText>
        </w:r>
      </w:del>
      <w:ins w:id="33" w:author="ERCOT 090116" w:date="2016-08-30T15:38:00Z">
        <w:r>
          <w:rPr>
            <w:iCs/>
          </w:rPr>
          <w:t>may</w:t>
        </w:r>
      </w:ins>
      <w:ins w:id="34" w:author="ERCOT" w:date="2016-05-31T09:39:00Z">
        <w:del w:id="35" w:author="ERCOT 090116" w:date="2016-08-30T15:38:00Z">
          <w:r>
            <w:rPr>
              <w:iCs/>
            </w:rPr>
            <w:delText>should only</w:delText>
          </w:r>
        </w:del>
        <w:r>
          <w:rPr>
            <w:iCs/>
          </w:rPr>
          <w:t xml:space="preserve"> </w:t>
        </w:r>
      </w:ins>
      <w:r>
        <w:rPr>
          <w:iCs/>
        </w:rPr>
        <w:t xml:space="preserve">be developed in cases where studies indicate economic dispatch alone may be unable to resolve a transmission security violation or in response to Real-Time conditions where SCED is unable to resolve a transmission security violation.  ERCOT </w:t>
      </w:r>
      <w:del w:id="36" w:author="ERCOT" w:date="2016-05-31T09:39:00Z">
        <w:r>
          <w:rPr>
            <w:iCs/>
          </w:rPr>
          <w:delText>will</w:delText>
        </w:r>
      </w:del>
      <w:ins w:id="37" w:author="ERCOT 090116" w:date="2016-08-30T15:38:00Z">
        <w:r>
          <w:rPr>
            <w:iCs/>
          </w:rPr>
          <w:t>will</w:t>
        </w:r>
      </w:ins>
      <w:del w:id="38" w:author="ERCOT" w:date="2016-05-31T09:39:00Z">
        <w:r>
          <w:rPr>
            <w:iCs/>
          </w:rPr>
          <w:delText xml:space="preserve"> </w:delText>
        </w:r>
      </w:del>
      <w:ins w:id="39" w:author="ERCOT" w:date="2016-05-31T09:39:00Z">
        <w:del w:id="40" w:author="ERCOT 090116" w:date="2016-08-30T15:38:00Z">
          <w:r>
            <w:rPr>
              <w:iCs/>
            </w:rPr>
            <w:delText>may</w:delText>
          </w:r>
        </w:del>
        <w:r>
          <w:rPr>
            <w:iCs/>
          </w:rPr>
          <w:t xml:space="preserve"> </w:t>
        </w:r>
      </w:ins>
      <w:r>
        <w:rPr>
          <w:iCs/>
        </w:rPr>
        <w:t>employ CMPs to facilitate the market use of the ERCOT Transmission Grid</w:t>
      </w:r>
      <w:ins w:id="41" w:author="ERCOT" w:date="2016-05-31T09:39:00Z">
        <w:r>
          <w:rPr>
            <w:iCs/>
          </w:rPr>
          <w:t>,</w:t>
        </w:r>
      </w:ins>
      <w:r>
        <w:rPr>
          <w:iCs/>
        </w:rPr>
        <w:t xml:space="preserve"> while maintaining system security and reliability in accordance with the Protocols</w:t>
      </w:r>
      <w:ins w:id="42" w:author="ERCOT" w:date="2016-06-09T14:38:00Z">
        <w:r>
          <w:rPr>
            <w:iCs/>
          </w:rPr>
          <w:t>, Operating Guides</w:t>
        </w:r>
      </w:ins>
      <w:r>
        <w:rPr>
          <w:iCs/>
        </w:rPr>
        <w:t xml:space="preserve"> and NERC Reliability Standards. </w:t>
      </w:r>
      <w:ins w:id="43" w:author="ERCOT" w:date="2016-07-27T15:10:00Z">
        <w:r>
          <w:rPr>
            <w:iCs/>
          </w:rPr>
          <w:t xml:space="preserve"> </w:t>
        </w:r>
      </w:ins>
      <w:ins w:id="44" w:author="ERCOT" w:date="2016-06-02T16:44:00Z">
        <w:del w:id="45" w:author="ERCOT 090116" w:date="2016-08-30T15:38:00Z">
          <w:r>
            <w:delText>CMPs shall not be implemented on Interconnection Reliability Operating Limits (IROLs) or Generic Transmission Limits (GTLs).</w:delText>
          </w:r>
        </w:del>
      </w:ins>
      <w:ins w:id="46" w:author="ERCOT" w:date="2016-07-27T17:02:00Z">
        <w:del w:id="47" w:author="ERCOT 090116" w:date="2016-08-30T15:38:00Z">
          <w:r>
            <w:delText xml:space="preserve">  </w:delText>
          </w:r>
        </w:del>
      </w:ins>
      <w:r>
        <w:rPr>
          <w:iCs/>
        </w:rPr>
        <w:t>CMPs are intended to supplement, not to replace, the use of SCED for prevention or resolution of one or more thermal or non-thermal transmission security violations.  CMPs include, but are not limited to the following:</w:t>
      </w:r>
    </w:p>
    <w:p w14:paraId="0C12BC51" w14:textId="77777777" w:rsidR="00DA0511" w:rsidRDefault="00F52093">
      <w:pPr>
        <w:pStyle w:val="H3"/>
        <w:spacing w:after="120"/>
        <w:ind w:left="360" w:firstLine="0"/>
        <w:rPr>
          <w:ins w:id="48" w:author="ERCOT" w:date="2016-07-27T17:00:00Z"/>
        </w:rPr>
      </w:pPr>
      <w:ins w:id="49" w:author="ERCOT" w:date="2016-07-27T17:00:00Z">
        <w:r>
          <w:t>Automatic Mitigation Plan (AMP)</w:t>
        </w:r>
        <w:r>
          <w:rPr>
            <w:rStyle w:val="CommentReference"/>
            <w:b w:val="0"/>
            <w:bCs w:val="0"/>
            <w:i w:val="0"/>
          </w:rPr>
          <w:t xml:space="preserve"> </w:t>
        </w:r>
      </w:ins>
    </w:p>
    <w:p w14:paraId="45CF1B09" w14:textId="77777777" w:rsidR="00DA0511" w:rsidRDefault="00F52093">
      <w:pPr>
        <w:pStyle w:val="BodyText"/>
        <w:ind w:left="360"/>
        <w:rPr>
          <w:ins w:id="50" w:author="ERCOT" w:date="2016-07-27T17:00:00Z"/>
          <w:iCs/>
        </w:rPr>
      </w:pPr>
      <w:ins w:id="51" w:author="ERCOT" w:date="2016-07-27T17:00:00Z">
        <w:r>
          <w:rPr>
            <w:iCs/>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w:t>
        </w:r>
      </w:ins>
      <w:r>
        <w:rPr>
          <w:iCs/>
        </w:rPr>
        <w:t>shall only</w:t>
      </w:r>
      <w:ins w:id="52" w:author="ERCOT" w:date="2016-07-27T17:00:00Z">
        <w:r>
          <w:rPr>
            <w:iCs/>
          </w:rPr>
          <w:t xml:space="preserve"> include schemes </w:t>
        </w:r>
        <w:del w:id="53" w:author="ERCOT 090116" w:date="2016-08-30T15:39:00Z">
          <w:r>
            <w:rPr>
              <w:iCs/>
            </w:rPr>
            <w:delText xml:space="preserve">that are applied on a Transmission Element for non-fault conditions to protect it against damage by removing it from service or schemes </w:delText>
          </w:r>
        </w:del>
        <w:r>
          <w:rPr>
            <w:iCs/>
          </w:rPr>
          <w:t xml:space="preserve">which switch series reactors by </w:t>
        </w:r>
        <w:r>
          <w:rPr>
            <w:sz w:val="23"/>
            <w:szCs w:val="23"/>
          </w:rPr>
          <w:t>monitoring quantities that are solely located at the same substation as the switched device</w:t>
        </w:r>
        <w:r>
          <w:rPr>
            <w:iCs/>
          </w:rPr>
          <w:t>.  AMPs shall not include adjusting or tripping generation or Load shedding</w:t>
        </w:r>
      </w:ins>
      <w:ins w:id="54" w:author="ERCOT 090116" w:date="2016-08-30T15:39:00Z">
        <w:r>
          <w:rPr>
            <w:iCs/>
          </w:rPr>
          <w:t xml:space="preserve"> and shall not be implemented on </w:t>
        </w:r>
        <w:r>
          <w:t>Interconnection Reliability Operating Limits</w:t>
        </w:r>
        <w:r>
          <w:rPr>
            <w:iCs/>
          </w:rPr>
          <w:t xml:space="preserve"> (IROLs)</w:t>
        </w:r>
      </w:ins>
      <w:ins w:id="55" w:author="ERCOT" w:date="2016-07-27T17:00:00Z">
        <w:r>
          <w:rPr>
            <w:iCs/>
          </w:rPr>
          <w:t xml:space="preserve">. </w:t>
        </w:r>
      </w:ins>
    </w:p>
    <w:p w14:paraId="354CF72C" w14:textId="77777777" w:rsidR="00DA0511" w:rsidRDefault="00F52093">
      <w:pPr>
        <w:pStyle w:val="H3"/>
        <w:spacing w:after="120"/>
        <w:ind w:left="360" w:firstLine="0"/>
        <w:rPr>
          <w:b w:val="0"/>
          <w:szCs w:val="24"/>
        </w:rPr>
      </w:pPr>
      <w:r>
        <w:rPr>
          <w:szCs w:val="24"/>
        </w:rPr>
        <w:t>Mitigation Plan</w:t>
      </w:r>
    </w:p>
    <w:p w14:paraId="64B310B9" w14:textId="77777777" w:rsidR="00DA0511" w:rsidRDefault="00F52093">
      <w:pPr>
        <w:pStyle w:val="BodyText"/>
        <w:ind w:left="360"/>
        <w:rPr>
          <w:iCs/>
        </w:rPr>
      </w:pPr>
      <w:r>
        <w:rPr>
          <w:iCs/>
        </w:rPr>
        <w:t xml:space="preserve">A set of pre-defined </w:t>
      </w:r>
      <w:ins w:id="56" w:author="ERCOT" w:date="2016-05-31T09:40:00Z">
        <w:r>
          <w:rPr>
            <w:iCs/>
          </w:rPr>
          <w:t xml:space="preserve">manual </w:t>
        </w:r>
      </w:ins>
      <w:r>
        <w:rPr>
          <w:iCs/>
        </w:rPr>
        <w:t>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 SCED</w:t>
      </w:r>
      <w:del w:id="57" w:author="ERCOT" w:date="2016-05-31T09:40:00Z">
        <w:r>
          <w:rPr>
            <w:iCs/>
          </w:rPr>
          <w:delText xml:space="preserve"> by either activating them or deactivating them</w:delText>
        </w:r>
      </w:del>
      <w:r>
        <w:rPr>
          <w:iCs/>
        </w:rPr>
        <w:t>.</w:t>
      </w:r>
      <w:del w:id="58" w:author="ERCOT" w:date="2016-06-01T12:01:00Z">
        <w:r>
          <w:rPr>
            <w:iCs/>
          </w:rPr>
          <w:delText xml:space="preserve">  </w:delText>
        </w:r>
      </w:del>
    </w:p>
    <w:p w14:paraId="44957CD2" w14:textId="77777777" w:rsidR="00DA0511" w:rsidRDefault="00F52093">
      <w:pPr>
        <w:pStyle w:val="H3"/>
        <w:spacing w:after="120"/>
        <w:ind w:left="360" w:firstLine="0"/>
        <w:rPr>
          <w:b w:val="0"/>
          <w:szCs w:val="24"/>
        </w:rPr>
      </w:pPr>
      <w:r>
        <w:rPr>
          <w:szCs w:val="24"/>
        </w:rPr>
        <w:t>Pre-Contingency Action Plan (PCAP)</w:t>
      </w:r>
    </w:p>
    <w:p w14:paraId="35E2688B" w14:textId="77777777" w:rsidR="00DA0511" w:rsidRDefault="00F52093">
      <w:pPr>
        <w:pStyle w:val="BodyText"/>
        <w:ind w:left="360"/>
        <w:rPr>
          <w:iCs/>
        </w:rPr>
      </w:pPr>
      <w:r>
        <w:rPr>
          <w:iCs/>
        </w:rPr>
        <w:t xml:space="preserve">A set of pre-defined </w:t>
      </w:r>
      <w:ins w:id="59" w:author="ERCOT" w:date="2016-05-31T09:40:00Z">
        <w:r>
          <w:rPr>
            <w:iCs/>
          </w:rPr>
          <w:t xml:space="preserve">manual </w:t>
        </w:r>
      </w:ins>
      <w:r>
        <w:rPr>
          <w:iCs/>
        </w:rPr>
        <w:t>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w:t>
      </w:r>
      <w:ins w:id="60" w:author="ERCOT" w:date="2016-05-31T10:03:00Z">
        <w:r>
          <w:rPr>
            <w:iCs/>
          </w:rPr>
          <w:t xml:space="preserve"> </w:t>
        </w:r>
      </w:ins>
      <w:ins w:id="61" w:author="ERCOT" w:date="2016-07-27T15:10:00Z">
        <w:r>
          <w:rPr>
            <w:iCs/>
          </w:rPr>
          <w:t xml:space="preserve"> </w:t>
        </w:r>
      </w:ins>
      <w:ins w:id="62" w:author="ERCOT" w:date="2016-05-31T10:03:00Z">
        <w:del w:id="63" w:author="ERCOT 090116" w:date="2016-08-30T15:39:00Z">
          <w:r>
            <w:rPr>
              <w:iCs/>
            </w:rPr>
            <w:delText>PCAPs shall not be used to manage constraints in SCED.</w:delText>
          </w:r>
        </w:del>
      </w:ins>
    </w:p>
    <w:p w14:paraId="49D177AF" w14:textId="77777777" w:rsidR="00DA0511" w:rsidRDefault="00F52093">
      <w:pPr>
        <w:pStyle w:val="H3"/>
        <w:spacing w:after="120"/>
        <w:ind w:left="360" w:firstLine="0"/>
        <w:rPr>
          <w:szCs w:val="24"/>
        </w:rPr>
      </w:pPr>
      <w:r>
        <w:rPr>
          <w:szCs w:val="24"/>
        </w:rPr>
        <w:t>Remedial Action Plan (RAP)</w:t>
      </w:r>
    </w:p>
    <w:p w14:paraId="03E95097" w14:textId="77777777" w:rsidR="00DA0511" w:rsidRDefault="00F52093">
      <w:pPr>
        <w:pStyle w:val="BodyText"/>
        <w:ind w:left="360"/>
        <w:rPr>
          <w:ins w:id="64" w:author="ERCOT" w:date="2016-03-28T14:48:00Z"/>
          <w:iCs/>
        </w:rPr>
      </w:pPr>
      <w:r>
        <w:rPr>
          <w:iCs/>
        </w:rPr>
        <w:t xml:space="preserve">A set of pre-defined </w:t>
      </w:r>
      <w:ins w:id="65" w:author="ERCOT" w:date="2016-05-31T09:41:00Z">
        <w:r>
          <w:rPr>
            <w:iCs/>
          </w:rPr>
          <w:t xml:space="preserve">manual </w:t>
        </w:r>
      </w:ins>
      <w:r>
        <w:rPr>
          <w:iCs/>
        </w:rPr>
        <w:t xml:space="preserve">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 SCED.  RAPs </w:t>
      </w:r>
      <w:del w:id="66" w:author="ERCOT" w:date="2016-05-08T16:28:00Z">
        <w:r>
          <w:rPr>
            <w:iCs/>
          </w:rPr>
          <w:delText>may</w:delText>
        </w:r>
      </w:del>
      <w:ins w:id="67" w:author="ERCOT" w:date="2016-05-05T16:30:00Z">
        <w:r>
          <w:rPr>
            <w:iCs/>
          </w:rPr>
          <w:t>shall</w:t>
        </w:r>
      </w:ins>
      <w:r>
        <w:rPr>
          <w:iCs/>
        </w:rPr>
        <w:t xml:space="preserve"> not include </w:t>
      </w:r>
      <w:ins w:id="68" w:author="ERCOT" w:date="2016-05-31T09:42:00Z">
        <w:r>
          <w:rPr>
            <w:iCs/>
          </w:rPr>
          <w:t>generation re</w:t>
        </w:r>
      </w:ins>
      <w:ins w:id="69" w:author="ERCOT" w:date="2016-07-27T15:12:00Z">
        <w:r>
          <w:rPr>
            <w:iCs/>
          </w:rPr>
          <w:t>-D</w:t>
        </w:r>
      </w:ins>
      <w:ins w:id="70" w:author="ERCOT" w:date="2016-05-31T09:42:00Z">
        <w:r>
          <w:rPr>
            <w:iCs/>
          </w:rPr>
          <w:t xml:space="preserve">ispatch or </w:t>
        </w:r>
      </w:ins>
      <w:r>
        <w:rPr>
          <w:iCs/>
        </w:rPr>
        <w:t>Load shedding.</w:t>
      </w:r>
    </w:p>
    <w:p w14:paraId="28C5666E" w14:textId="77777777" w:rsidR="00DA0511" w:rsidRDefault="00F52093">
      <w:pPr>
        <w:pStyle w:val="H3"/>
        <w:spacing w:after="120"/>
        <w:ind w:left="360" w:firstLine="0"/>
        <w:rPr>
          <w:b w:val="0"/>
          <w:szCs w:val="24"/>
        </w:rPr>
      </w:pPr>
      <w:r>
        <w:rPr>
          <w:szCs w:val="24"/>
        </w:rPr>
        <w:t>Temporary Outage Action Plan (TOAP)</w:t>
      </w:r>
    </w:p>
    <w:p w14:paraId="37F75EEE" w14:textId="77777777" w:rsidR="00DA0511" w:rsidRDefault="00F52093">
      <w:pPr>
        <w:pStyle w:val="BodyText"/>
        <w:ind w:left="360"/>
        <w:rPr>
          <w:iCs/>
        </w:rPr>
      </w:pPr>
      <w:r>
        <w:rPr>
          <w:iCs/>
        </w:rPr>
        <w:t xml:space="preserve">A temporary set of pre-defined </w:t>
      </w:r>
      <w:ins w:id="71" w:author="ERCOT" w:date="2016-05-31T09:42:00Z">
        <w:r>
          <w:rPr>
            <w:iCs/>
          </w:rPr>
          <w:t xml:space="preserve">manual </w:t>
        </w:r>
      </w:ins>
      <w:r>
        <w:rPr>
          <w:iCs/>
        </w:rPr>
        <w:t>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 SCED</w:t>
      </w:r>
      <w:del w:id="72" w:author="ERCOT" w:date="2016-05-31T09:42:00Z">
        <w:r>
          <w:rPr>
            <w:iCs/>
          </w:rPr>
          <w:delText xml:space="preserve"> by either activating them or deactivating them</w:delText>
        </w:r>
      </w:del>
      <w:r>
        <w:rPr>
          <w:iCs/>
        </w:rPr>
        <w:t>.</w:t>
      </w:r>
    </w:p>
    <w:p w14:paraId="2801A98D" w14:textId="77777777" w:rsidR="00DA0511" w:rsidRDefault="00F52093">
      <w:pPr>
        <w:pStyle w:val="H2"/>
        <w:rPr>
          <w:szCs w:val="24"/>
        </w:rPr>
      </w:pPr>
      <w:ins w:id="73" w:author="ERCOT" w:date="2016-02-19T14:47:00Z">
        <w:r>
          <w:rPr>
            <w:szCs w:val="24"/>
          </w:rPr>
          <w:t>Remedial Action Scheme</w:t>
        </w:r>
      </w:ins>
      <w:ins w:id="74" w:author="ERCOT" w:date="2016-06-09T14:25:00Z">
        <w:r>
          <w:rPr>
            <w:szCs w:val="24"/>
          </w:rPr>
          <w:t xml:space="preserve"> (RAS)</w:t>
        </w:r>
      </w:ins>
    </w:p>
    <w:p w14:paraId="62D25EF0" w14:textId="77777777" w:rsidR="00DA0511" w:rsidRDefault="00F52093">
      <w:ins w:id="75" w:author="ERCOT" w:date="2016-02-19T14:43:00Z">
        <w:r>
          <w:rPr>
            <w:iCs/>
          </w:rPr>
          <w:t xml:space="preserve">A scheme designed to detect predetermined </w:t>
        </w:r>
      </w:ins>
      <w:ins w:id="76" w:author="ERCOT" w:date="2016-03-30T10:35:00Z">
        <w:r>
          <w:rPr>
            <w:iCs/>
          </w:rPr>
          <w:t>ERCOT S</w:t>
        </w:r>
      </w:ins>
      <w:ins w:id="77" w:author="ERCOT" w:date="2016-02-19T14:43:00Z">
        <w:r>
          <w:rPr>
            <w:iCs/>
          </w:rPr>
          <w:t>ystem</w:t>
        </w:r>
      </w:ins>
      <w:r>
        <w:rPr>
          <w:iCs/>
        </w:rPr>
        <w:t xml:space="preserve"> </w:t>
      </w:r>
      <w:ins w:id="78" w:author="ERCOT" w:date="2016-02-19T14:43:00Z">
        <w:r>
          <w:rPr>
            <w:iCs/>
          </w:rPr>
          <w:t>conditions and automatically take corrective actions that</w:t>
        </w:r>
      </w:ins>
      <w:ins w:id="79" w:author="ERCOT" w:date="2016-03-21T16:39:00Z">
        <w:r>
          <w:rPr>
            <w:iCs/>
          </w:rPr>
          <w:t xml:space="preserve"> </w:t>
        </w:r>
      </w:ins>
      <w:ins w:id="80" w:author="ERCOT" w:date="2016-02-19T14:43:00Z">
        <w:r>
          <w:rPr>
            <w:iCs/>
          </w:rPr>
          <w:t>may include, but are not limited to, adjusting or tripping</w:t>
        </w:r>
      </w:ins>
      <w:r>
        <w:rPr>
          <w:iCs/>
        </w:rPr>
        <w:t xml:space="preserve"> </w:t>
      </w:r>
      <w:ins w:id="81" w:author="ERCOT" w:date="2016-02-19T14:43:00Z">
        <w:r>
          <w:rPr>
            <w:iCs/>
          </w:rPr>
          <w:t>generation (MW and Mvar), tripping load, or reconfiguring</w:t>
        </w:r>
      </w:ins>
      <w:r>
        <w:rPr>
          <w:iCs/>
        </w:rPr>
        <w:t xml:space="preserve"> </w:t>
      </w:r>
      <w:ins w:id="82" w:author="ERCOT" w:date="2016-02-19T14:43:00Z">
        <w:r>
          <w:rPr>
            <w:iCs/>
          </w:rPr>
          <w:t>a System(s)</w:t>
        </w:r>
      </w:ins>
      <w:ins w:id="83" w:author="ERCOT" w:date="2016-03-29T13:45:00Z">
        <w:r>
          <w:rPr>
            <w:iCs/>
          </w:rPr>
          <w:t xml:space="preserve"> </w:t>
        </w:r>
      </w:ins>
      <w:ins w:id="84" w:author="ERCOT" w:date="2016-03-29T13:46:00Z">
        <w:r>
          <w:rPr>
            <w:iCs/>
          </w:rPr>
          <w:t>to maintain a secure system</w:t>
        </w:r>
      </w:ins>
      <w:ins w:id="85" w:author="ERCOT" w:date="2016-02-19T14:43:00Z">
        <w:r>
          <w:rPr>
            <w:iCs/>
          </w:rPr>
          <w:t xml:space="preserve">. </w:t>
        </w:r>
      </w:ins>
      <w:ins w:id="86" w:author="ERCOT" w:date="2016-03-29T13:46:00Z">
        <w:r>
          <w:rPr>
            <w:iCs/>
          </w:rPr>
          <w:t xml:space="preserve">RASs do not include under-frequency or under </w:t>
        </w:r>
      </w:ins>
      <w:ins w:id="87" w:author="ERCOT" w:date="2016-05-05T16:31:00Z">
        <w:r>
          <w:rPr>
            <w:iCs/>
          </w:rPr>
          <w:t xml:space="preserve">voltage </w:t>
        </w:r>
      </w:ins>
      <w:ins w:id="88" w:author="ERCOT" w:date="2016-03-29T13:46:00Z">
        <w:r>
          <w:rPr>
            <w:iCs/>
          </w:rPr>
          <w:t xml:space="preserve">Load shedding, </w:t>
        </w:r>
      </w:ins>
      <w:ins w:id="89" w:author="ERCOT" w:date="2016-05-05T16:31:00Z">
        <w:r>
          <w:rPr>
            <w:iCs/>
          </w:rPr>
          <w:t>the isolation of</w:t>
        </w:r>
      </w:ins>
      <w:r>
        <w:rPr>
          <w:iCs/>
        </w:rPr>
        <w:t xml:space="preserve"> </w:t>
      </w:r>
      <w:ins w:id="90" w:author="ERCOT" w:date="2016-03-29T13:46:00Z">
        <w:r>
          <w:rPr>
            <w:iCs/>
          </w:rPr>
          <w:t>fault conditions</w:t>
        </w:r>
      </w:ins>
      <w:r>
        <w:rPr>
          <w:iCs/>
        </w:rPr>
        <w:t xml:space="preserve">, </w:t>
      </w:r>
      <w:ins w:id="91" w:author="ERCOT" w:date="2016-03-29T13:46:00Z">
        <w:r>
          <w:rPr>
            <w:iCs/>
          </w:rPr>
          <w:t xml:space="preserve">or out-of-step relaying (not designed as an integral part of an </w:t>
        </w:r>
      </w:ins>
      <w:ins w:id="92" w:author="ERCOT" w:date="2016-04-04T17:43:00Z">
        <w:r>
          <w:rPr>
            <w:iCs/>
          </w:rPr>
          <w:t>RAS</w:t>
        </w:r>
      </w:ins>
      <w:ins w:id="93" w:author="ERCOT" w:date="2016-03-29T13:46:00Z">
        <w:r>
          <w:rPr>
            <w:iCs/>
          </w:rPr>
          <w:t xml:space="preserve">). </w:t>
        </w:r>
      </w:ins>
      <w:ins w:id="94" w:author="ERCOT" w:date="2016-06-02T16:45:00Z">
        <w:r>
          <w:t>RASs shall not be implemented on Interconnection Reliability Operating Limits (IROLs)</w:t>
        </w:r>
        <w:del w:id="95" w:author="ERCOT 090116" w:date="2016-08-30T15:40:00Z">
          <w:r>
            <w:delText xml:space="preserve"> or Generic Transmission Limits (GTLs)</w:delText>
          </w:r>
        </w:del>
        <w:r>
          <w:t xml:space="preserve">. </w:t>
        </w:r>
      </w:ins>
      <w:ins w:id="96" w:author="ERCOT" w:date="2016-05-05T11:58:00Z">
        <w:r>
          <w:rPr>
            <w:iCs/>
          </w:rPr>
          <w:t xml:space="preserve">Additional </w:t>
        </w:r>
      </w:ins>
      <w:ins w:id="97" w:author="ERCOT" w:date="2016-05-05T12:01:00Z">
        <w:r>
          <w:rPr>
            <w:iCs/>
          </w:rPr>
          <w:t xml:space="preserve">criteria that are </w:t>
        </w:r>
      </w:ins>
      <w:ins w:id="98" w:author="ERCOT" w:date="2016-05-08T14:42:00Z">
        <w:r>
          <w:rPr>
            <w:iCs/>
          </w:rPr>
          <w:t>excluded</w:t>
        </w:r>
      </w:ins>
      <w:ins w:id="99" w:author="ERCOT" w:date="2016-05-05T11:58:00Z">
        <w:r>
          <w:rPr>
            <w:iCs/>
          </w:rPr>
          <w:t xml:space="preserve"> fr</w:t>
        </w:r>
      </w:ins>
      <w:ins w:id="100" w:author="ERCOT" w:date="2016-05-05T12:02:00Z">
        <w:r>
          <w:rPr>
            <w:iCs/>
          </w:rPr>
          <w:t>om being classified as</w:t>
        </w:r>
      </w:ins>
      <w:ins w:id="101" w:author="ERCOT" w:date="2016-05-05T11:58:00Z">
        <w:r>
          <w:rPr>
            <w:iCs/>
          </w:rPr>
          <w:t xml:space="preserve"> RAS are outlined in the Operating Guides. </w:t>
        </w:r>
      </w:ins>
      <w:ins w:id="102" w:author="ERCOT" w:date="2016-03-29T13:46:00Z">
        <w:r>
          <w:rPr>
            <w:iCs/>
          </w:rPr>
          <w:t>A RAS owner can be a TSP or Resource Entity.</w:t>
        </w:r>
      </w:ins>
    </w:p>
    <w:p w14:paraId="3B90F96D" w14:textId="77777777" w:rsidR="00DA0511" w:rsidRDefault="00F52093">
      <w:pPr>
        <w:autoSpaceDE w:val="0"/>
        <w:autoSpaceDN w:val="0"/>
        <w:adjustRightInd w:val="0"/>
        <w:ind w:left="720" w:hanging="720"/>
        <w:rPr>
          <w:b/>
          <w:bCs/>
        </w:rPr>
      </w:pPr>
      <w:r>
        <w:t xml:space="preserve">             </w:t>
      </w:r>
    </w:p>
    <w:p w14:paraId="43BD9514" w14:textId="77777777" w:rsidR="00DA0511" w:rsidRDefault="00F52093">
      <w:pPr>
        <w:pStyle w:val="Default"/>
        <w:rPr>
          <w:del w:id="103" w:author="ERCOT" w:date="2016-02-19T14:42:00Z"/>
        </w:rPr>
      </w:pPr>
      <w:del w:id="104" w:author="ERCOT" w:date="2016-02-19T14:42:00Z">
        <w:r>
          <w:rPr>
            <w:b/>
            <w:bCs/>
          </w:rPr>
          <w:delText xml:space="preserve">Special Protection Systems (SPS) </w:delText>
        </w:r>
      </w:del>
    </w:p>
    <w:p w14:paraId="5B0CE8DF" w14:textId="77777777" w:rsidR="00DA0511" w:rsidRDefault="00F52093">
      <w:pPr>
        <w:rPr>
          <w:del w:id="105" w:author="ERCOT" w:date="2016-02-19T14:42:00Z"/>
        </w:rPr>
      </w:pPr>
      <w:del w:id="106" w:author="ERCOT" w:date="2016-02-19T14:42:00Z">
        <w:r>
          <w:delText>Automatic protective relay systems designed to detect abnormal or pre-determined ERCOT System conditions and take pre-planned corrective action, other than the isolation of faulted Transmission Facilities, to provide acceptable ERCOT System performance. SPS actions include, but are not limited to generation or transmission system configuration to maintain system stability, acceptable voltages, or acceptable Facility loadings. An SPS does not include under-frequency or under frequency Load shedding, fault conditions that must be isolated, or out-of-step relaying (not designed as an integral part of an SPS). An SPS owner can be a TSP or Resource Entity.</w:delText>
        </w:r>
      </w:del>
    </w:p>
    <w:p w14:paraId="194E8D3A" w14:textId="77777777" w:rsidR="00DA0511" w:rsidRDefault="00DA0511"/>
    <w:p w14:paraId="758CB838" w14:textId="77777777" w:rsidR="00DA0511" w:rsidRDefault="00F52093">
      <w:pPr>
        <w:pStyle w:val="H2"/>
      </w:pPr>
      <w:r>
        <w:t xml:space="preserve">2.2 </w:t>
      </w:r>
      <w:r>
        <w:tab/>
        <w:t>ACRONYMS AND ABBREVIATIONS</w:t>
      </w:r>
    </w:p>
    <w:p w14:paraId="3284277E" w14:textId="77777777" w:rsidR="00DA0511" w:rsidRDefault="00F52093">
      <w:pPr>
        <w:rPr>
          <w:ins w:id="107" w:author="ERCOT" w:date="2016-05-05T17:27:00Z"/>
          <w:b/>
          <w:bCs/>
        </w:rPr>
      </w:pPr>
      <w:ins w:id="108" w:author="ERCOT" w:date="2016-05-05T17:27:00Z">
        <w:r>
          <w:rPr>
            <w:b/>
            <w:bCs/>
          </w:rPr>
          <w:t>AMP</w:t>
        </w:r>
        <w:r>
          <w:rPr>
            <w:b/>
            <w:bCs/>
          </w:rPr>
          <w:tab/>
          <w:t>Automatic Mitigation Plan</w:t>
        </w:r>
      </w:ins>
    </w:p>
    <w:p w14:paraId="12EBDD06" w14:textId="77777777" w:rsidR="00DA0511" w:rsidRDefault="00F52093">
      <w:pPr>
        <w:rPr>
          <w:b/>
          <w:bCs/>
        </w:rPr>
      </w:pPr>
      <w:ins w:id="109" w:author="ERCOT" w:date="2016-02-19T15:13:00Z">
        <w:r>
          <w:rPr>
            <w:b/>
            <w:bCs/>
          </w:rPr>
          <w:t>RAS</w:t>
        </w:r>
        <w:r>
          <w:rPr>
            <w:b/>
            <w:bCs/>
          </w:rPr>
          <w:tab/>
          <w:t>Remedial Action Scheme</w:t>
        </w:r>
      </w:ins>
    </w:p>
    <w:p w14:paraId="7D8AF742" w14:textId="77777777" w:rsidR="00DA0511" w:rsidRDefault="00F52093">
      <w:pPr>
        <w:rPr>
          <w:del w:id="110" w:author="ERCOT" w:date="2016-02-19T15:13:00Z"/>
        </w:rPr>
      </w:pPr>
      <w:del w:id="111" w:author="ERCOT" w:date="2016-02-19T15:13:00Z">
        <w:r>
          <w:rPr>
            <w:b/>
            <w:bCs/>
          </w:rPr>
          <w:delText xml:space="preserve">SPS </w:delText>
        </w:r>
        <w:r>
          <w:rPr>
            <w:b/>
            <w:bCs/>
          </w:rPr>
          <w:tab/>
        </w:r>
        <w:r>
          <w:delText>Special Protection Systems</w:delText>
        </w:r>
      </w:del>
    </w:p>
    <w:p w14:paraId="573C9523" w14:textId="77777777" w:rsidR="00DA0511" w:rsidRDefault="00DA0511">
      <w:pPr>
        <w:rPr>
          <w:sz w:val="23"/>
          <w:szCs w:val="23"/>
        </w:rPr>
      </w:pPr>
    </w:p>
    <w:p w14:paraId="4A324AC9" w14:textId="77777777" w:rsidR="00DA0511" w:rsidRDefault="00F52093">
      <w:pPr>
        <w:pStyle w:val="H3"/>
      </w:pPr>
      <w:r>
        <w:t xml:space="preserve">3.3.2 </w:t>
      </w:r>
      <w:r>
        <w:tab/>
        <w:t xml:space="preserve">Types of Work Requiring ERCOT Approval </w:t>
      </w:r>
    </w:p>
    <w:p w14:paraId="066BF084" w14:textId="77777777" w:rsidR="00DA0511" w:rsidRDefault="00F52093" w:rsidP="00420264">
      <w:pPr>
        <w:spacing w:after="0"/>
        <w:rPr>
          <w:iCs/>
        </w:rPr>
      </w:pPr>
      <w:ins w:id="112" w:author="ERCOT" w:date="2016-07-27T15:17:00Z">
        <w:r>
          <w:rPr>
            <w:iCs/>
          </w:rPr>
          <w:t>(1)</w:t>
        </w:r>
        <w:r>
          <w:rPr>
            <w:iCs/>
          </w:rPr>
          <w:tab/>
        </w:r>
      </w:ins>
      <w:r>
        <w:rPr>
          <w:iCs/>
        </w:rPr>
        <w:t>Each TSP, QSE and Resource Entity shall coordinate with ERCOT the requirements of Section 3.10, Network Operations Modeling and Telemetry, the following types of work for any addition to, replacement of, or change to or removal from the ERCOT Transmission Grid:</w:t>
      </w:r>
    </w:p>
    <w:p w14:paraId="75F6B637" w14:textId="77777777" w:rsidR="00DA0511" w:rsidRDefault="00F52093">
      <w:pPr>
        <w:spacing w:after="240"/>
        <w:ind w:left="1440" w:hanging="720"/>
        <w:rPr>
          <w:szCs w:val="20"/>
        </w:rPr>
      </w:pPr>
      <w:r>
        <w:rPr>
          <w:szCs w:val="20"/>
        </w:rPr>
        <w:t>(a)</w:t>
      </w:r>
      <w:r>
        <w:rPr>
          <w:szCs w:val="20"/>
        </w:rPr>
        <w:tab/>
        <w:t>Transmission lines;</w:t>
      </w:r>
    </w:p>
    <w:p w14:paraId="14B95A03" w14:textId="77777777" w:rsidR="00DA0511" w:rsidRDefault="00F52093">
      <w:pPr>
        <w:spacing w:after="240"/>
        <w:ind w:left="1440" w:hanging="720"/>
        <w:rPr>
          <w:szCs w:val="20"/>
        </w:rPr>
      </w:pPr>
      <w:r>
        <w:rPr>
          <w:szCs w:val="20"/>
        </w:rPr>
        <w:t>(b)</w:t>
      </w:r>
      <w:r>
        <w:rPr>
          <w:szCs w:val="20"/>
        </w:rPr>
        <w:tab/>
        <w:t>Equipment including circuit breakers, transformers, disconnects, and reactive devices;</w:t>
      </w:r>
    </w:p>
    <w:p w14:paraId="25BEECA6" w14:textId="77777777" w:rsidR="00DA0511" w:rsidRDefault="00F52093">
      <w:pPr>
        <w:spacing w:after="240"/>
        <w:ind w:left="1440" w:hanging="720"/>
        <w:rPr>
          <w:szCs w:val="20"/>
        </w:rPr>
      </w:pPr>
      <w:r>
        <w:rPr>
          <w:szCs w:val="20"/>
        </w:rPr>
        <w:t>(c)</w:t>
      </w:r>
      <w:r>
        <w:rPr>
          <w:szCs w:val="20"/>
        </w:rPr>
        <w:tab/>
        <w:t>Resource interconnections; and</w:t>
      </w:r>
    </w:p>
    <w:p w14:paraId="288961B1" w14:textId="77777777" w:rsidR="00DA0511" w:rsidRDefault="00F52093">
      <w:pPr>
        <w:spacing w:after="240"/>
        <w:ind w:left="1440" w:hanging="720"/>
        <w:rPr>
          <w:szCs w:val="20"/>
        </w:rPr>
      </w:pPr>
      <w:r>
        <w:rPr>
          <w:szCs w:val="20"/>
        </w:rPr>
        <w:t>(d)</w:t>
      </w:r>
      <w:r>
        <w:rPr>
          <w:szCs w:val="20"/>
        </w:rPr>
        <w:tab/>
        <w:t>Protection and control schemes, including changes to Remedial Action Plans (RAPs), Supervisory Control and Data Acquisition (SCADA) systems, Energy Management Systems (EMSs), Automatic Generation Control (AGC),</w:t>
      </w:r>
      <w:r>
        <w:rPr>
          <w:sz w:val="23"/>
          <w:szCs w:val="23"/>
        </w:rPr>
        <w:t xml:space="preserve"> </w:t>
      </w:r>
      <w:del w:id="113" w:author="ERCOT" w:date="2016-03-28T15:40:00Z">
        <w:r>
          <w:rPr>
            <w:sz w:val="23"/>
            <w:szCs w:val="23"/>
          </w:rPr>
          <w:delText xml:space="preserve">or </w:delText>
        </w:r>
      </w:del>
      <w:ins w:id="114" w:author="ERCOT" w:date="2016-02-19T15:13:00Z">
        <w:r>
          <w:rPr>
            <w:sz w:val="23"/>
            <w:szCs w:val="23"/>
          </w:rPr>
          <w:t>Remedial Action Scheme</w:t>
        </w:r>
      </w:ins>
      <w:ins w:id="115" w:author="ERCOT" w:date="2016-02-19T15:14:00Z">
        <w:r>
          <w:rPr>
            <w:sz w:val="23"/>
            <w:szCs w:val="23"/>
          </w:rPr>
          <w:t>s (RASs)</w:t>
        </w:r>
      </w:ins>
      <w:ins w:id="116" w:author="ERCOT" w:date="2016-07-27T15:16:00Z">
        <w:r>
          <w:rPr>
            <w:sz w:val="23"/>
            <w:szCs w:val="23"/>
          </w:rPr>
          <w:t>,</w:t>
        </w:r>
      </w:ins>
      <w:del w:id="117" w:author="ERCOT" w:date="2016-02-19T15:14:00Z">
        <w:r>
          <w:rPr>
            <w:sz w:val="23"/>
            <w:szCs w:val="23"/>
          </w:rPr>
          <w:delText>Special Protection Systems (SPSs)</w:delText>
        </w:r>
      </w:del>
      <w:ins w:id="118" w:author="ERCOT" w:date="2016-03-28T15:40:00Z">
        <w:r>
          <w:rPr>
            <w:sz w:val="23"/>
            <w:szCs w:val="23"/>
          </w:rPr>
          <w:t xml:space="preserve"> or Automatic Mitigation Plans (AMPs)</w:t>
        </w:r>
      </w:ins>
      <w:r>
        <w:rPr>
          <w:sz w:val="23"/>
          <w:szCs w:val="23"/>
        </w:rPr>
        <w:t>.</w:t>
      </w:r>
    </w:p>
    <w:p w14:paraId="39757E6C" w14:textId="77777777" w:rsidR="00DA0511" w:rsidRDefault="00F52093">
      <w:pPr>
        <w:pStyle w:val="H4"/>
      </w:pPr>
      <w:r>
        <w:t xml:space="preserve">3.10.7.4 </w:t>
      </w:r>
      <w:r>
        <w:tab/>
      </w:r>
      <w:del w:id="119" w:author="ERCOT" w:date="2016-02-19T15:15:00Z">
        <w:r>
          <w:delText xml:space="preserve">Special Protection Systems </w:delText>
        </w:r>
      </w:del>
      <w:ins w:id="120" w:author="ERCOT" w:date="2016-02-19T15:15:00Z">
        <w:r>
          <w:t>Remedial Action Scheme</w:t>
        </w:r>
      </w:ins>
      <w:ins w:id="121" w:author="ERCOT" w:date="2016-05-05T12:02:00Z">
        <w:r>
          <w:t>s</w:t>
        </w:r>
      </w:ins>
      <w:ins w:id="122" w:author="ERCOT" w:date="2016-03-28T15:43:00Z">
        <w:r>
          <w:t>, Automatic Mitigation Plans</w:t>
        </w:r>
      </w:ins>
      <w:ins w:id="123" w:author="ERCOT" w:date="2016-02-19T15:15:00Z">
        <w:r>
          <w:t xml:space="preserve"> </w:t>
        </w:r>
      </w:ins>
      <w:r>
        <w:t xml:space="preserve">and Remedial Action Plans </w:t>
      </w:r>
    </w:p>
    <w:p w14:paraId="6B7FB4C5" w14:textId="77777777" w:rsidR="00DA0511" w:rsidRDefault="00F52093">
      <w:pPr>
        <w:pStyle w:val="Default"/>
        <w:ind w:left="720" w:hanging="720"/>
        <w:rPr>
          <w:szCs w:val="23"/>
        </w:rPr>
      </w:pPr>
      <w:r>
        <w:rPr>
          <w:szCs w:val="23"/>
        </w:rPr>
        <w:t xml:space="preserve">(1) </w:t>
      </w:r>
      <w:r>
        <w:rPr>
          <w:szCs w:val="23"/>
        </w:rPr>
        <w:tab/>
        <w:t xml:space="preserve">All approved </w:t>
      </w:r>
      <w:del w:id="124" w:author="ERCOT" w:date="2016-02-19T15:15:00Z">
        <w:r>
          <w:rPr>
            <w:szCs w:val="23"/>
          </w:rPr>
          <w:delText>Special Protection Systems (SPSs)</w:delText>
        </w:r>
      </w:del>
      <w:ins w:id="125" w:author="ERCOT" w:date="2016-02-19T15:15:00Z">
        <w:r>
          <w:rPr>
            <w:szCs w:val="23"/>
          </w:rPr>
          <w:t>Remedial Action Schemes (RASs)</w:t>
        </w:r>
      </w:ins>
      <w:ins w:id="126" w:author="ERCOT" w:date="2016-03-28T15:41:00Z">
        <w:r>
          <w:rPr>
            <w:szCs w:val="23"/>
          </w:rPr>
          <w:t>, Automatic Mitigation Plans (AMPs)</w:t>
        </w:r>
      </w:ins>
      <w:r>
        <w:rPr>
          <w:szCs w:val="23"/>
        </w:rPr>
        <w:t xml:space="preserve"> and Remedial Action Plans (RAPs) must be defined in the Network Operations Model</w:t>
      </w:r>
      <w:ins w:id="127" w:author="ERCOT" w:date="2016-03-28T14:10:00Z">
        <w:r>
          <w:rPr>
            <w:szCs w:val="23"/>
          </w:rPr>
          <w:t xml:space="preserve"> where practicable</w:t>
        </w:r>
      </w:ins>
      <w:r>
        <w:rPr>
          <w:szCs w:val="23"/>
        </w:rPr>
        <w:t xml:space="preserve">. </w:t>
      </w:r>
    </w:p>
    <w:p w14:paraId="1D46EAF8" w14:textId="77777777" w:rsidR="00DA0511" w:rsidRDefault="00DA0511">
      <w:pPr>
        <w:pStyle w:val="Default"/>
        <w:ind w:left="720" w:hanging="720"/>
        <w:rPr>
          <w:szCs w:val="23"/>
        </w:rPr>
      </w:pPr>
    </w:p>
    <w:p w14:paraId="44B0FA3E" w14:textId="77777777" w:rsidR="00DA0511" w:rsidRDefault="00F52093">
      <w:pPr>
        <w:ind w:left="720" w:hanging="720"/>
        <w:rPr>
          <w:szCs w:val="23"/>
        </w:rPr>
      </w:pPr>
      <w:r>
        <w:rPr>
          <w:szCs w:val="23"/>
        </w:rPr>
        <w:t xml:space="preserve">(2) </w:t>
      </w:r>
      <w:r>
        <w:rPr>
          <w:szCs w:val="23"/>
        </w:rPr>
        <w:tab/>
      </w:r>
      <w:r>
        <w:rPr>
          <w:color w:val="000000"/>
          <w:szCs w:val="23"/>
        </w:rPr>
        <w:t xml:space="preserve">Proposed new </w:t>
      </w:r>
      <w:ins w:id="128" w:author="ERCOT" w:date="2016-02-19T15:15:00Z">
        <w:r>
          <w:rPr>
            <w:color w:val="000000"/>
            <w:szCs w:val="23"/>
          </w:rPr>
          <w:t>RASs</w:t>
        </w:r>
      </w:ins>
      <w:del w:id="129" w:author="ERCOT" w:date="2016-02-19T15:15:00Z">
        <w:r>
          <w:rPr>
            <w:color w:val="000000"/>
            <w:szCs w:val="23"/>
          </w:rPr>
          <w:delText>SPSs</w:delText>
        </w:r>
      </w:del>
      <w:ins w:id="130" w:author="ERCOT" w:date="2016-03-28T15:42:00Z">
        <w:r>
          <w:rPr>
            <w:color w:val="000000"/>
            <w:szCs w:val="23"/>
          </w:rPr>
          <w:t>, AMPs</w:t>
        </w:r>
      </w:ins>
      <w:r>
        <w:rPr>
          <w:color w:val="000000"/>
          <w:szCs w:val="23"/>
        </w:rPr>
        <w:t xml:space="preserve"> and RAPs and proposed changes to </w:t>
      </w:r>
      <w:ins w:id="131" w:author="ERCOT" w:date="2016-02-19T15:16:00Z">
        <w:r>
          <w:rPr>
            <w:color w:val="000000"/>
            <w:szCs w:val="23"/>
          </w:rPr>
          <w:t>RASs</w:t>
        </w:r>
      </w:ins>
      <w:del w:id="132" w:author="ERCOT" w:date="2016-02-19T15:16:00Z">
        <w:r>
          <w:rPr>
            <w:color w:val="000000"/>
            <w:szCs w:val="23"/>
          </w:rPr>
          <w:delText>SPSs</w:delText>
        </w:r>
      </w:del>
      <w:ins w:id="133" w:author="ERCOT" w:date="2016-03-28T15:42:00Z">
        <w:r>
          <w:rPr>
            <w:color w:val="000000"/>
            <w:szCs w:val="23"/>
          </w:rPr>
          <w:t>, AMPs</w:t>
        </w:r>
      </w:ins>
      <w:r>
        <w:rPr>
          <w:color w:val="000000"/>
          <w:szCs w:val="23"/>
        </w:rPr>
        <w:t xml:space="preserve"> and RAPs must be submitted to ERCOT for review and approval. ERCOT shall seek input from TSPs and Resource Entities that own Transmission Facilities included in the </w:t>
      </w:r>
      <w:ins w:id="134" w:author="ERCOT" w:date="2016-02-19T15:16:00Z">
        <w:r>
          <w:rPr>
            <w:color w:val="000000"/>
            <w:szCs w:val="23"/>
          </w:rPr>
          <w:t>RASs</w:t>
        </w:r>
      </w:ins>
      <w:del w:id="135" w:author="ERCOT" w:date="2016-02-19T15:16:00Z">
        <w:r>
          <w:rPr>
            <w:color w:val="000000"/>
            <w:szCs w:val="23"/>
          </w:rPr>
          <w:delText>SPSs</w:delText>
        </w:r>
      </w:del>
      <w:ins w:id="136" w:author="ERCOT" w:date="2016-03-28T15:42:00Z">
        <w:r>
          <w:rPr>
            <w:color w:val="000000"/>
            <w:szCs w:val="23"/>
          </w:rPr>
          <w:t xml:space="preserve"> or AMPs</w:t>
        </w:r>
      </w:ins>
      <w:r>
        <w:rPr>
          <w:color w:val="000000"/>
          <w:szCs w:val="23"/>
        </w:rPr>
        <w:t xml:space="preserve"> or RAPs, and shall approve proposed new </w:t>
      </w:r>
      <w:del w:id="137" w:author="ERCOT" w:date="2016-02-24T09:14:00Z">
        <w:r>
          <w:rPr>
            <w:color w:val="000000"/>
            <w:szCs w:val="23"/>
          </w:rPr>
          <w:delText xml:space="preserve">SPSs </w:delText>
        </w:r>
      </w:del>
      <w:ins w:id="138" w:author="ERCOT" w:date="2016-02-24T09:14:00Z">
        <w:r>
          <w:rPr>
            <w:color w:val="000000"/>
            <w:szCs w:val="23"/>
          </w:rPr>
          <w:t>RASs</w:t>
        </w:r>
      </w:ins>
      <w:ins w:id="139" w:author="ERCOT" w:date="2016-03-28T15:42:00Z">
        <w:r>
          <w:rPr>
            <w:color w:val="000000"/>
            <w:szCs w:val="23"/>
          </w:rPr>
          <w:t xml:space="preserve">, AMPs </w:t>
        </w:r>
      </w:ins>
      <w:r>
        <w:rPr>
          <w:color w:val="000000"/>
          <w:szCs w:val="23"/>
        </w:rPr>
        <w:t xml:space="preserve">and RAPs and proposed changes to </w:t>
      </w:r>
      <w:ins w:id="140" w:author="ERCOT" w:date="2016-02-19T15:16:00Z">
        <w:r>
          <w:rPr>
            <w:color w:val="000000"/>
            <w:szCs w:val="23"/>
          </w:rPr>
          <w:t>RASs</w:t>
        </w:r>
      </w:ins>
      <w:del w:id="141" w:author="ERCOT" w:date="2016-02-19T15:16:00Z">
        <w:r>
          <w:rPr>
            <w:color w:val="000000"/>
            <w:szCs w:val="23"/>
          </w:rPr>
          <w:delText>SPSs</w:delText>
        </w:r>
      </w:del>
      <w:ins w:id="142" w:author="ERCOT" w:date="2016-03-28T15:44:00Z">
        <w:r>
          <w:rPr>
            <w:color w:val="000000"/>
            <w:szCs w:val="23"/>
          </w:rPr>
          <w:t>, AMPs</w:t>
        </w:r>
      </w:ins>
      <w:r>
        <w:rPr>
          <w:color w:val="000000"/>
          <w:szCs w:val="23"/>
        </w:rPr>
        <w:t xml:space="preserve"> and RAPs in accordance with the process outlined in the Operating Guides. This shall include verification of the Network Operations Model. ERCOT shall provide notification to the market and post all </w:t>
      </w:r>
      <w:ins w:id="143" w:author="ERCOT" w:date="2016-02-19T15:16:00Z">
        <w:r>
          <w:rPr>
            <w:color w:val="000000"/>
            <w:szCs w:val="23"/>
          </w:rPr>
          <w:t>RASs</w:t>
        </w:r>
      </w:ins>
      <w:del w:id="144" w:author="ERCOT" w:date="2016-02-19T15:16:00Z">
        <w:r>
          <w:rPr>
            <w:color w:val="000000"/>
            <w:szCs w:val="23"/>
          </w:rPr>
          <w:delText>SPSs</w:delText>
        </w:r>
      </w:del>
      <w:ins w:id="145" w:author="ERCOT" w:date="2016-03-28T15:44:00Z">
        <w:r>
          <w:rPr>
            <w:color w:val="000000"/>
            <w:szCs w:val="23"/>
          </w:rPr>
          <w:t>, AMPs</w:t>
        </w:r>
      </w:ins>
      <w:r>
        <w:rPr>
          <w:color w:val="000000"/>
          <w:szCs w:val="23"/>
        </w:rPr>
        <w:t xml:space="preserve"> and RAPs under consideration on the MIS Secure Area within five Business Days of receipt. </w:t>
      </w:r>
    </w:p>
    <w:p w14:paraId="547D07AC" w14:textId="77777777" w:rsidR="00DA0511" w:rsidRDefault="00DA0511">
      <w:pPr>
        <w:pStyle w:val="Default"/>
        <w:ind w:left="720" w:hanging="720"/>
        <w:rPr>
          <w:szCs w:val="23"/>
        </w:rPr>
      </w:pPr>
    </w:p>
    <w:p w14:paraId="5B9C2195" w14:textId="6E124D19" w:rsidR="00DA0511" w:rsidRDefault="00F52093">
      <w:pPr>
        <w:ind w:left="720" w:hanging="720"/>
        <w:rPr>
          <w:szCs w:val="23"/>
        </w:rPr>
      </w:pPr>
      <w:r>
        <w:rPr>
          <w:szCs w:val="23"/>
        </w:rPr>
        <w:t>(3)</w:t>
      </w:r>
      <w:r>
        <w:rPr>
          <w:szCs w:val="23"/>
        </w:rPr>
        <w:tab/>
      </w:r>
      <w:r>
        <w:rPr>
          <w:color w:val="000000"/>
          <w:szCs w:val="23"/>
        </w:rPr>
        <w:t xml:space="preserve">ERCOT shall </w:t>
      </w:r>
      <w:ins w:id="146" w:author="ERCOT" w:date="2016-03-28T15:48:00Z">
        <w:r>
          <w:rPr>
            <w:color w:val="000000"/>
            <w:szCs w:val="23"/>
          </w:rPr>
          <w:t xml:space="preserve">use a NOMCR to </w:t>
        </w:r>
      </w:ins>
      <w:r>
        <w:rPr>
          <w:color w:val="000000"/>
          <w:szCs w:val="23"/>
        </w:rPr>
        <w:t xml:space="preserve">model approved </w:t>
      </w:r>
      <w:ins w:id="147" w:author="ERCOT" w:date="2016-02-19T15:16:00Z">
        <w:r>
          <w:rPr>
            <w:color w:val="000000"/>
            <w:szCs w:val="23"/>
          </w:rPr>
          <w:t>RASs</w:t>
        </w:r>
      </w:ins>
      <w:del w:id="148" w:author="ERCOT" w:date="2016-02-19T15:16:00Z">
        <w:r>
          <w:rPr>
            <w:color w:val="000000"/>
            <w:szCs w:val="23"/>
          </w:rPr>
          <w:delText>SPSs</w:delText>
        </w:r>
      </w:del>
      <w:ins w:id="149" w:author="ERCOT" w:date="2016-03-28T15:45:00Z">
        <w:r>
          <w:rPr>
            <w:color w:val="000000"/>
            <w:szCs w:val="23"/>
          </w:rPr>
          <w:t>, AMPs</w:t>
        </w:r>
      </w:ins>
      <w:r>
        <w:rPr>
          <w:color w:val="000000"/>
          <w:szCs w:val="23"/>
        </w:rPr>
        <w:t xml:space="preserve"> and RAPs </w:t>
      </w:r>
      <w:ins w:id="150" w:author="ERCOT" w:date="2016-03-28T14:12:00Z">
        <w:r>
          <w:rPr>
            <w:color w:val="000000"/>
            <w:szCs w:val="23"/>
          </w:rPr>
          <w:t>where practicable</w:t>
        </w:r>
      </w:ins>
      <w:r>
        <w:rPr>
          <w:color w:val="000000"/>
          <w:szCs w:val="23"/>
        </w:rPr>
        <w:t xml:space="preserve"> </w:t>
      </w:r>
      <w:del w:id="151" w:author="ERCOT" w:date="2016-03-28T15:48:00Z">
        <w:r>
          <w:rPr>
            <w:color w:val="000000"/>
            <w:szCs w:val="23"/>
          </w:rPr>
          <w:delText xml:space="preserve">using a NOMCR </w:delText>
        </w:r>
      </w:del>
      <w:r>
        <w:rPr>
          <w:color w:val="000000"/>
          <w:szCs w:val="23"/>
        </w:rPr>
        <w:t xml:space="preserve">and include the </w:t>
      </w:r>
      <w:ins w:id="152" w:author="ERCOT" w:date="2016-02-19T15:16:00Z">
        <w:r>
          <w:rPr>
            <w:color w:val="000000"/>
            <w:szCs w:val="23"/>
          </w:rPr>
          <w:t>RASs</w:t>
        </w:r>
      </w:ins>
      <w:del w:id="153" w:author="ERCOT" w:date="2016-02-19T15:16:00Z">
        <w:r>
          <w:rPr>
            <w:color w:val="000000"/>
            <w:szCs w:val="23"/>
          </w:rPr>
          <w:delText>SPSs</w:delText>
        </w:r>
      </w:del>
      <w:ins w:id="154" w:author="ERCOT" w:date="2016-03-28T15:45:00Z">
        <w:r>
          <w:rPr>
            <w:color w:val="000000"/>
            <w:szCs w:val="23"/>
          </w:rPr>
          <w:t>, AMPs</w:t>
        </w:r>
      </w:ins>
      <w:r>
        <w:rPr>
          <w:color w:val="000000"/>
          <w:szCs w:val="23"/>
        </w:rPr>
        <w:t xml:space="preserve"> or RAPs </w:t>
      </w:r>
      <w:ins w:id="155" w:author="ERCOT" w:date="2016-03-28T15:51:00Z">
        <w:r>
          <w:rPr>
            <w:color w:val="000000"/>
            <w:szCs w:val="23"/>
          </w:rPr>
          <w:t>modeled</w:t>
        </w:r>
      </w:ins>
      <w:ins w:id="156" w:author="ERCOT" w:date="2016-03-28T15:49:00Z">
        <w:r>
          <w:rPr>
            <w:color w:val="000000"/>
            <w:szCs w:val="23"/>
          </w:rPr>
          <w:t xml:space="preserve"> in </w:t>
        </w:r>
      </w:ins>
      <w:ins w:id="157" w:author="ERCOT" w:date="2016-03-28T15:51:00Z">
        <w:r>
          <w:rPr>
            <w:color w:val="000000"/>
            <w:szCs w:val="23"/>
          </w:rPr>
          <w:t>the</w:t>
        </w:r>
      </w:ins>
      <w:ins w:id="158" w:author="ERCOT" w:date="2016-03-28T15:49:00Z">
        <w:r>
          <w:rPr>
            <w:color w:val="000000"/>
            <w:szCs w:val="23"/>
          </w:rPr>
          <w:t xml:space="preserve"> Network Operations Model </w:t>
        </w:r>
      </w:ins>
      <w:r>
        <w:rPr>
          <w:color w:val="000000"/>
          <w:szCs w:val="23"/>
        </w:rPr>
        <w:t>in the security analysis</w:t>
      </w:r>
      <w:ins w:id="159" w:author="ERCOT" w:date="2016-03-28T14:12:00Z">
        <w:del w:id="160" w:author="ERCOT" w:date="2016-03-28T15:50:00Z">
          <w:r>
            <w:rPr>
              <w:color w:val="000000"/>
              <w:szCs w:val="23"/>
            </w:rPr>
            <w:delText xml:space="preserve"> where practicable</w:delText>
          </w:r>
        </w:del>
      </w:ins>
      <w:r>
        <w:rPr>
          <w:color w:val="000000"/>
          <w:szCs w:val="23"/>
        </w:rPr>
        <w:t xml:space="preserve">. The NOMCR shall include a detailed description of the system conditions required to implement the </w:t>
      </w:r>
      <w:ins w:id="161" w:author="ERCOT" w:date="2016-02-19T15:16:00Z">
        <w:r>
          <w:rPr>
            <w:color w:val="000000"/>
            <w:szCs w:val="23"/>
          </w:rPr>
          <w:t>RASs</w:t>
        </w:r>
      </w:ins>
      <w:del w:id="162" w:author="ERCOT" w:date="2016-02-19T15:16:00Z">
        <w:r>
          <w:rPr>
            <w:color w:val="000000"/>
            <w:szCs w:val="23"/>
          </w:rPr>
          <w:delText>SPSs</w:delText>
        </w:r>
      </w:del>
      <w:ins w:id="163" w:author="ERCOT" w:date="2016-03-28T15:50:00Z">
        <w:r>
          <w:rPr>
            <w:color w:val="000000"/>
            <w:szCs w:val="23"/>
          </w:rPr>
          <w:t>, AMPs</w:t>
        </w:r>
      </w:ins>
      <w:r>
        <w:rPr>
          <w:color w:val="000000"/>
          <w:szCs w:val="23"/>
        </w:rPr>
        <w:t xml:space="preserve"> or RAPs. </w:t>
      </w:r>
      <w:ins w:id="164" w:author="ERCOT 100616" w:date="2016-09-19T10:23:00Z">
        <w:r w:rsidR="00C17E7F" w:rsidRPr="00420264">
          <w:t>If an approved RAS, AMP, or RAP c</w:t>
        </w:r>
        <w:r w:rsidR="00C17E7F">
          <w:rPr>
            <w:color w:val="000000"/>
            <w:szCs w:val="23"/>
          </w:rPr>
          <w:t xml:space="preserve">annot be modeled, then ERCOT </w:t>
        </w:r>
      </w:ins>
      <w:ins w:id="165" w:author="ERCOT 100616" w:date="2016-10-05T11:04:00Z">
        <w:r w:rsidR="004E24C1">
          <w:rPr>
            <w:color w:val="000000"/>
            <w:szCs w:val="23"/>
          </w:rPr>
          <w:t xml:space="preserve">shall </w:t>
        </w:r>
      </w:ins>
      <w:ins w:id="166" w:author="ERCOT 100616" w:date="2016-10-04T17:54:00Z">
        <w:r w:rsidR="00C17E7F">
          <w:rPr>
            <w:color w:val="000000"/>
            <w:szCs w:val="23"/>
          </w:rPr>
          <w:t>develop</w:t>
        </w:r>
      </w:ins>
      <w:ins w:id="167" w:author="ERCOT 100616" w:date="2016-09-19T10:23:00Z">
        <w:r w:rsidR="00C17E7F" w:rsidRPr="00420264">
          <w:t xml:space="preserve"> an alternative method for recognizing the unmodeled RAS, AMP, or RAP in </w:t>
        </w:r>
      </w:ins>
      <w:ins w:id="168" w:author="ERCOT 100616" w:date="2016-09-19T10:24:00Z">
        <w:r w:rsidR="00C17E7F">
          <w:rPr>
            <w:color w:val="000000"/>
            <w:szCs w:val="23"/>
          </w:rPr>
          <w:t>its tools</w:t>
        </w:r>
      </w:ins>
      <w:ins w:id="169" w:author="ERCOT 100616" w:date="2016-09-19T10:23:00Z">
        <w:r w:rsidR="00C17E7F" w:rsidRPr="00420264">
          <w:t>.</w:t>
        </w:r>
        <w:r w:rsidR="00C17E7F">
          <w:rPr>
            <w:color w:val="000000"/>
            <w:szCs w:val="23"/>
          </w:rPr>
          <w:t xml:space="preserve"> </w:t>
        </w:r>
      </w:ins>
      <w:r>
        <w:rPr>
          <w:color w:val="000000"/>
          <w:szCs w:val="23"/>
        </w:rPr>
        <w:t xml:space="preserve">Execution of </w:t>
      </w:r>
      <w:ins w:id="170" w:author="ERCOT" w:date="2016-02-19T15:17:00Z">
        <w:r>
          <w:rPr>
            <w:color w:val="000000"/>
            <w:szCs w:val="23"/>
          </w:rPr>
          <w:t>RASs</w:t>
        </w:r>
      </w:ins>
      <w:del w:id="171" w:author="ERCOT" w:date="2016-02-19T15:17:00Z">
        <w:r>
          <w:rPr>
            <w:color w:val="000000"/>
            <w:szCs w:val="23"/>
          </w:rPr>
          <w:delText>SPSs</w:delText>
        </w:r>
      </w:del>
      <w:ins w:id="172" w:author="ERCOT" w:date="2016-03-28T15:50:00Z">
        <w:r>
          <w:rPr>
            <w:color w:val="000000"/>
            <w:szCs w:val="23"/>
          </w:rPr>
          <w:t>, AMPs</w:t>
        </w:r>
      </w:ins>
      <w:r>
        <w:rPr>
          <w:color w:val="000000"/>
          <w:szCs w:val="23"/>
        </w:rPr>
        <w:t xml:space="preserve"> or RAPs </w:t>
      </w:r>
      <w:ins w:id="173" w:author="ERCOT" w:date="2016-03-28T15:51:00Z">
        <w:r>
          <w:rPr>
            <w:color w:val="000000"/>
            <w:szCs w:val="23"/>
          </w:rPr>
          <w:t xml:space="preserve">modeled in the Network Operations Model </w:t>
        </w:r>
      </w:ins>
      <w:r>
        <w:rPr>
          <w:color w:val="000000"/>
          <w:szCs w:val="23"/>
        </w:rPr>
        <w:t>shall be included or assumed in the calculation of LMPs</w:t>
      </w:r>
      <w:del w:id="174" w:author="ERCOT" w:date="2016-03-28T15:52:00Z">
        <w:r>
          <w:rPr>
            <w:color w:val="000000"/>
            <w:szCs w:val="23"/>
          </w:rPr>
          <w:delText xml:space="preserve"> as well as the Network Operations Model</w:delText>
        </w:r>
      </w:del>
      <w:r>
        <w:rPr>
          <w:color w:val="000000"/>
          <w:szCs w:val="23"/>
        </w:rPr>
        <w:t xml:space="preserve">. ERCOT shall provide notification to the market and post on the MIS Secure Area all approved </w:t>
      </w:r>
      <w:ins w:id="175" w:author="ERCOT" w:date="2016-02-19T15:17:00Z">
        <w:r>
          <w:rPr>
            <w:color w:val="000000"/>
            <w:szCs w:val="23"/>
          </w:rPr>
          <w:t>RASs</w:t>
        </w:r>
      </w:ins>
      <w:del w:id="176" w:author="ERCOT" w:date="2016-02-19T15:17:00Z">
        <w:r>
          <w:rPr>
            <w:color w:val="000000"/>
            <w:szCs w:val="23"/>
          </w:rPr>
          <w:delText>SPSs</w:delText>
        </w:r>
      </w:del>
      <w:ins w:id="177" w:author="ERCOT" w:date="2016-03-28T15:52:00Z">
        <w:r>
          <w:rPr>
            <w:color w:val="000000"/>
            <w:szCs w:val="23"/>
          </w:rPr>
          <w:t>, AMPs</w:t>
        </w:r>
      </w:ins>
      <w:r>
        <w:rPr>
          <w:color w:val="000000"/>
          <w:szCs w:val="23"/>
        </w:rPr>
        <w:t xml:space="preserve"> and RAPs at least two Business Days before implementation, identifying the date of implementation. </w:t>
      </w:r>
      <w:ins w:id="178" w:author="ERCOT 100616" w:date="2016-09-26T13:50:00Z">
        <w:r w:rsidR="006D18CD">
          <w:rPr>
            <w:color w:val="000000"/>
            <w:szCs w:val="23"/>
          </w:rPr>
          <w:t xml:space="preserve">The </w:t>
        </w:r>
      </w:ins>
      <w:ins w:id="179" w:author="ERCOT 100616" w:date="2016-09-26T13:48:00Z">
        <w:r w:rsidR="006D18CD">
          <w:rPr>
            <w:color w:val="000000"/>
            <w:szCs w:val="23"/>
          </w:rPr>
          <w:t xml:space="preserve">notification to the market </w:t>
        </w:r>
      </w:ins>
      <w:ins w:id="180" w:author="ERCOT 100616" w:date="2016-09-26T13:51:00Z">
        <w:r w:rsidR="006D18CD">
          <w:rPr>
            <w:color w:val="000000"/>
            <w:szCs w:val="23"/>
          </w:rPr>
          <w:t xml:space="preserve">shall </w:t>
        </w:r>
      </w:ins>
      <w:ins w:id="181" w:author="ERCOT 100616" w:date="2016-10-04T18:04:00Z">
        <w:r w:rsidR="00B979DA">
          <w:rPr>
            <w:color w:val="000000"/>
            <w:szCs w:val="23"/>
          </w:rPr>
          <w:t>state whether</w:t>
        </w:r>
      </w:ins>
      <w:ins w:id="182" w:author="ERCOT 100616" w:date="2016-09-26T13:51:00Z">
        <w:r w:rsidR="006D18CD">
          <w:rPr>
            <w:color w:val="000000"/>
            <w:szCs w:val="23"/>
          </w:rPr>
          <w:t xml:space="preserve"> </w:t>
        </w:r>
      </w:ins>
      <w:ins w:id="183" w:author="ERCOT 100616" w:date="2016-10-04T18:05:00Z">
        <w:r w:rsidR="00B979DA">
          <w:rPr>
            <w:color w:val="000000"/>
            <w:szCs w:val="23"/>
          </w:rPr>
          <w:t>the</w:t>
        </w:r>
      </w:ins>
      <w:ins w:id="184" w:author="ERCOT 100616" w:date="2016-09-26T13:52:00Z">
        <w:r w:rsidR="006D18CD">
          <w:rPr>
            <w:color w:val="000000"/>
            <w:szCs w:val="23"/>
          </w:rPr>
          <w:t xml:space="preserve"> approved</w:t>
        </w:r>
      </w:ins>
      <w:ins w:id="185" w:author="ERCOT 100616" w:date="2016-09-26T13:48:00Z">
        <w:r w:rsidR="006D18CD">
          <w:rPr>
            <w:color w:val="000000"/>
            <w:szCs w:val="23"/>
          </w:rPr>
          <w:t xml:space="preserve"> RAP, AMP, or RAS </w:t>
        </w:r>
      </w:ins>
      <w:ins w:id="186" w:author="ERCOT 100616" w:date="2016-10-04T18:05:00Z">
        <w:r w:rsidR="00B979DA">
          <w:rPr>
            <w:color w:val="000000"/>
            <w:szCs w:val="23"/>
          </w:rPr>
          <w:t xml:space="preserve">will be </w:t>
        </w:r>
      </w:ins>
      <w:ins w:id="187" w:author="ERCOT 100616" w:date="2016-09-26T13:48:00Z">
        <w:r w:rsidR="006D18CD">
          <w:rPr>
            <w:color w:val="000000"/>
            <w:szCs w:val="23"/>
          </w:rPr>
          <w:t>modeled in the Network Operations Model.</w:t>
        </w:r>
      </w:ins>
      <w:r w:rsidR="004332C1">
        <w:rPr>
          <w:color w:val="000000"/>
          <w:szCs w:val="23"/>
        </w:rPr>
        <w:t xml:space="preserve">  </w:t>
      </w:r>
      <w:r>
        <w:rPr>
          <w:color w:val="000000"/>
          <w:szCs w:val="23"/>
        </w:rPr>
        <w:t>For RAPs developed in Real-Time, ERCOT shall provide notification to the market as soon as practicable.</w:t>
      </w:r>
    </w:p>
    <w:p w14:paraId="0FC131A4" w14:textId="77777777" w:rsidR="00DA0511" w:rsidRDefault="00F52093">
      <w:pPr>
        <w:keepNext/>
        <w:tabs>
          <w:tab w:val="left" w:pos="1080"/>
        </w:tabs>
        <w:spacing w:before="240" w:after="240"/>
        <w:ind w:left="1080" w:hanging="1080"/>
        <w:outlineLvl w:val="2"/>
        <w:rPr>
          <w:b/>
          <w:bCs/>
          <w:i/>
          <w:szCs w:val="20"/>
        </w:rPr>
      </w:pPr>
      <w:bookmarkStart w:id="188" w:name="_Toc452967029"/>
      <w:bookmarkStart w:id="189" w:name="_Toc204048584"/>
      <w:bookmarkStart w:id="190" w:name="_Toc433020666"/>
      <w:bookmarkStart w:id="191" w:name="_Toc144691974"/>
      <w:bookmarkStart w:id="192" w:name="_Toc411841108"/>
      <w:bookmarkStart w:id="193" w:name="_Toc400526197"/>
      <w:bookmarkStart w:id="194" w:name="_Toc114235801"/>
      <w:bookmarkStart w:id="195" w:name="_Toc405534515"/>
      <w:bookmarkStart w:id="196" w:name="_Toc410910680"/>
      <w:bookmarkStart w:id="197" w:name="_Toc437262107"/>
      <w:bookmarkStart w:id="198" w:name="_Toc406570528"/>
      <w:bookmarkStart w:id="199" w:name="_Toc422147070"/>
      <w:r>
        <w:rPr>
          <w:b/>
          <w:bCs/>
          <w:i/>
          <w:szCs w:val="20"/>
        </w:rPr>
        <w:t>3.14.1</w:t>
      </w:r>
      <w:r>
        <w:rPr>
          <w:b/>
          <w:bCs/>
          <w:i/>
          <w:szCs w:val="20"/>
        </w:rPr>
        <w:tab/>
        <w:t>Reliability Must Run</w:t>
      </w:r>
      <w:bookmarkEnd w:id="188"/>
      <w:bookmarkEnd w:id="189"/>
      <w:bookmarkEnd w:id="190"/>
      <w:bookmarkEnd w:id="191"/>
      <w:bookmarkEnd w:id="192"/>
      <w:bookmarkEnd w:id="193"/>
      <w:bookmarkEnd w:id="194"/>
      <w:bookmarkEnd w:id="195"/>
      <w:bookmarkEnd w:id="196"/>
      <w:bookmarkEnd w:id="197"/>
      <w:bookmarkEnd w:id="198"/>
      <w:bookmarkEnd w:id="199"/>
    </w:p>
    <w:p w14:paraId="019A1242" w14:textId="77777777" w:rsidR="00DA0511" w:rsidRDefault="00F52093">
      <w:pPr>
        <w:spacing w:after="240"/>
        <w:ind w:left="720" w:hanging="720"/>
        <w:rPr>
          <w:iCs/>
          <w:szCs w:val="20"/>
        </w:rPr>
      </w:pPr>
      <w:r>
        <w:rPr>
          <w:iCs/>
          <w:szCs w:val="20"/>
        </w:rPr>
        <w:t>(1)</w:t>
      </w:r>
      <w:r>
        <w:rPr>
          <w:iCs/>
          <w:szCs w:val="20"/>
        </w:rPr>
        <w:tab/>
        <w:t xml:space="preserve">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  This includes service provided by RMR Units and Must-Run Alternative (MRA) Resources. </w:t>
      </w:r>
    </w:p>
    <w:p w14:paraId="0EBB31DD" w14:textId="77777777" w:rsidR="00DA0511" w:rsidRDefault="00F52093">
      <w:pPr>
        <w:spacing w:after="240"/>
        <w:ind w:left="1440" w:hanging="720"/>
        <w:rPr>
          <w:szCs w:val="20"/>
        </w:rPr>
      </w:pPr>
      <w:r>
        <w:rPr>
          <w:szCs w:val="20"/>
        </w:rPr>
        <w:t>(a)</w:t>
      </w:r>
      <w:r>
        <w:rPr>
          <w:szCs w:val="20"/>
        </w:rPr>
        <w:tab/>
        <w:t xml:space="preserve">Upon receiving Notice from a Resource Entity as described in Section 3.14.1.1, Notification of Suspension of Operations, ERCOT may enter into RMR Agreements and begin procurement of RMR Service under this Section.  </w:t>
      </w:r>
    </w:p>
    <w:p w14:paraId="3E74B47E" w14:textId="77777777" w:rsidR="00DA0511" w:rsidRDefault="00F52093">
      <w:pPr>
        <w:spacing w:after="240"/>
        <w:ind w:left="1440" w:hanging="720"/>
        <w:rPr>
          <w:szCs w:val="20"/>
        </w:rPr>
      </w:pPr>
      <w:r>
        <w:rPr>
          <w:szCs w:val="20"/>
        </w:rPr>
        <w:t>(b)</w:t>
      </w:r>
      <w:r>
        <w:rPr>
          <w:szCs w:val="20"/>
        </w:rPr>
        <w:tab/>
        <w:t>Before entering into an RMR Agreement, ERCOT shall assess alternatives to the proposed RMR Agreement.  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The list of alternatives ERCOT must consider includes (as reasonable for each type of reliability concern identified):</w:t>
      </w:r>
    </w:p>
    <w:p w14:paraId="1E3D1683" w14:textId="77777777" w:rsidR="00DA0511" w:rsidRDefault="00F52093">
      <w:pPr>
        <w:spacing w:after="240"/>
        <w:ind w:left="2160" w:hanging="720"/>
        <w:rPr>
          <w:szCs w:val="20"/>
        </w:rPr>
      </w:pPr>
      <w:r>
        <w:rPr>
          <w:szCs w:val="20"/>
        </w:rPr>
        <w:t>(i)</w:t>
      </w:r>
      <w:r>
        <w:rPr>
          <w:szCs w:val="20"/>
        </w:rPr>
        <w:tab/>
        <w:t>Redispatch/reconfiguration through operator instruction;</w:t>
      </w:r>
    </w:p>
    <w:p w14:paraId="28955B62" w14:textId="77777777" w:rsidR="00DA0511" w:rsidRDefault="00F52093">
      <w:pPr>
        <w:spacing w:after="240"/>
        <w:ind w:left="2160" w:hanging="720"/>
        <w:rPr>
          <w:szCs w:val="20"/>
        </w:rPr>
      </w:pPr>
      <w:r>
        <w:rPr>
          <w:szCs w:val="20"/>
        </w:rPr>
        <w:t>(ii)</w:t>
      </w:r>
      <w:r>
        <w:rPr>
          <w:szCs w:val="20"/>
        </w:rPr>
        <w:tab/>
      </w:r>
      <w:ins w:id="200" w:author="ERCOT" w:date="2016-07-27T15:20:00Z">
        <w:r>
          <w:rPr>
            <w:szCs w:val="20"/>
          </w:rPr>
          <w:t xml:space="preserve">Automatic Mitigations Plans (AMPs) and </w:t>
        </w:r>
      </w:ins>
      <w:r>
        <w:rPr>
          <w:szCs w:val="20"/>
        </w:rPr>
        <w:t>Remedial Action Plans (RAPs);</w:t>
      </w:r>
    </w:p>
    <w:p w14:paraId="04DF967F" w14:textId="77777777" w:rsidR="00DA0511" w:rsidRDefault="00F52093">
      <w:pPr>
        <w:spacing w:after="240"/>
        <w:ind w:left="2160" w:hanging="720"/>
        <w:rPr>
          <w:szCs w:val="20"/>
        </w:rPr>
      </w:pPr>
      <w:r>
        <w:rPr>
          <w:szCs w:val="20"/>
        </w:rPr>
        <w:t>(iii)</w:t>
      </w:r>
      <w:r>
        <w:rPr>
          <w:szCs w:val="20"/>
        </w:rPr>
        <w:tab/>
      </w:r>
      <w:ins w:id="201" w:author="ERCOT" w:date="2016-07-27T15:21:00Z">
        <w:r>
          <w:rPr>
            <w:szCs w:val="20"/>
          </w:rPr>
          <w:t>Remedial Action Schemes (RASs)</w:t>
        </w:r>
      </w:ins>
      <w:del w:id="202" w:author="ERCOT" w:date="2016-07-27T15:21:00Z">
        <w:r>
          <w:rPr>
            <w:szCs w:val="20"/>
          </w:rPr>
          <w:delText>Special Protection Systems (SPSs)</w:delText>
        </w:r>
      </w:del>
      <w:r>
        <w:rPr>
          <w:szCs w:val="20"/>
        </w:rPr>
        <w:t xml:space="preserve"> initiated on unit trips or Transmission Facilities’ Outages; </w:t>
      </w:r>
    </w:p>
    <w:p w14:paraId="109D3C17" w14:textId="77777777" w:rsidR="00DA0511" w:rsidRDefault="00F52093">
      <w:pPr>
        <w:spacing w:after="240"/>
        <w:ind w:left="2160" w:hanging="720"/>
        <w:rPr>
          <w:szCs w:val="20"/>
        </w:rPr>
      </w:pPr>
      <w:r>
        <w:rPr>
          <w:szCs w:val="20"/>
        </w:rPr>
        <w:t>(iv)</w:t>
      </w:r>
      <w:r>
        <w:rPr>
          <w:szCs w:val="20"/>
        </w:rPr>
        <w:tab/>
        <w:t>Load response alternatives once a suitable Load response service is defined and available; and</w:t>
      </w:r>
    </w:p>
    <w:p w14:paraId="7B16E970" w14:textId="77777777" w:rsidR="00DA0511" w:rsidRDefault="00F52093">
      <w:pPr>
        <w:spacing w:after="240"/>
        <w:ind w:left="2160" w:hanging="720"/>
        <w:rPr>
          <w:szCs w:val="20"/>
        </w:rPr>
      </w:pPr>
      <w:r>
        <w:rPr>
          <w:szCs w:val="20"/>
        </w:rPr>
        <w:t>(v)</w:t>
      </w:r>
      <w:r>
        <w:rPr>
          <w:szCs w:val="20"/>
        </w:rPr>
        <w:tab/>
        <w:t>Resource alternatives, including capabilities of Distributed Generation (DG), Load Resources, Direct Current Ties (DC Ties), Block Load Transfers (BLTs), etc.</w:t>
      </w:r>
    </w:p>
    <w:p w14:paraId="39065889" w14:textId="77777777" w:rsidR="00DA0511" w:rsidRDefault="00F52093">
      <w:pPr>
        <w:spacing w:after="240"/>
        <w:ind w:left="1440" w:hanging="720"/>
        <w:rPr>
          <w:szCs w:val="20"/>
        </w:rPr>
      </w:pPr>
      <w:r>
        <w:rPr>
          <w:szCs w:val="20"/>
        </w:rPr>
        <w:t>(c)</w:t>
      </w:r>
      <w:r>
        <w:rPr>
          <w:szCs w:val="20"/>
        </w:rPr>
        <w:tab/>
        <w:t xml:space="preserve">ERCOT shall minimize the use of RMR Units as much as practicable subject to the other provisions of these Protocols.  ERCOT may Dispatch an RMR Unit at any time for ERCOT System security.    </w:t>
      </w:r>
    </w:p>
    <w:p w14:paraId="437F5A82" w14:textId="77777777" w:rsidR="00DA0511" w:rsidRDefault="00F52093">
      <w:pPr>
        <w:spacing w:after="240"/>
        <w:ind w:left="1440" w:hanging="720"/>
        <w:rPr>
          <w:szCs w:val="20"/>
        </w:rPr>
      </w:pPr>
      <w:r>
        <w:rPr>
          <w:szCs w:val="20"/>
        </w:rPr>
        <w:t>(d)</w:t>
      </w:r>
      <w:r>
        <w:rPr>
          <w:szCs w:val="20"/>
        </w:rPr>
        <w:tab/>
        <w:t>Each RMR Unit must meet technical requirements specified in Section 8.1.1.1, Ancillary Service Qualification and Testing.</w:t>
      </w:r>
    </w:p>
    <w:p w14:paraId="07C005CC" w14:textId="77777777" w:rsidR="00DA0511" w:rsidRDefault="00F52093">
      <w:pPr>
        <w:spacing w:after="240"/>
        <w:ind w:left="1440" w:hanging="720"/>
        <w:rPr>
          <w:szCs w:val="20"/>
        </w:rPr>
      </w:pPr>
      <w:r>
        <w:rPr>
          <w:szCs w:val="20"/>
        </w:rPr>
        <w:t>(e)</w:t>
      </w:r>
      <w:r>
        <w:rPr>
          <w:szCs w:val="20"/>
        </w:rP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 on the MIS Secure Area.</w:t>
      </w:r>
    </w:p>
    <w:p w14:paraId="6CAB0B0B" w14:textId="77777777" w:rsidR="00DA0511" w:rsidRDefault="00F52093">
      <w:pPr>
        <w:spacing w:after="240"/>
        <w:ind w:left="1440" w:hanging="720"/>
        <w:rPr>
          <w:szCs w:val="20"/>
        </w:rPr>
      </w:pPr>
      <w:r>
        <w:rPr>
          <w:szCs w:val="20"/>
        </w:rPr>
        <w:t>(f)</w:t>
      </w:r>
      <w:r>
        <w:rPr>
          <w:szCs w:val="20"/>
        </w:rP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95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8"/>
      </w:tblGrid>
      <w:tr w:rsidR="00DA0511" w14:paraId="48E39D61"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78D39E14" w14:textId="77777777" w:rsidR="00DA0511" w:rsidRDefault="00F52093">
            <w:pPr>
              <w:spacing w:before="120" w:after="240"/>
              <w:rPr>
                <w:b/>
                <w:i/>
                <w:szCs w:val="20"/>
              </w:rPr>
            </w:pPr>
            <w:r>
              <w:rPr>
                <w:b/>
                <w:i/>
                <w:szCs w:val="20"/>
              </w:rPr>
              <w:t>[NPRR664:   Replace paragraph (f) above with the following upon system implementation:]</w:t>
            </w:r>
          </w:p>
          <w:p w14:paraId="6964537C" w14:textId="77777777" w:rsidR="00DA0511" w:rsidRDefault="00F52093">
            <w:pPr>
              <w:spacing w:after="240"/>
              <w:ind w:left="1440" w:hanging="720"/>
              <w:rPr>
                <w:szCs w:val="20"/>
              </w:rPr>
            </w:pPr>
            <w:r>
              <w:rPr>
                <w:szCs w:val="20"/>
              </w:rPr>
              <w:t>(f)</w:t>
            </w:r>
            <w:r>
              <w:rPr>
                <w:szCs w:val="20"/>
              </w:rP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Pr>
                <w:szCs w:val="20"/>
                <w:vertAlign w:val="subscript"/>
              </w:rPr>
              <w:t>r</w:t>
            </w:r>
            <w:r>
              <w:rPr>
                <w:szCs w:val="20"/>
              </w:rP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5F196A34" w14:textId="77777777" w:rsidR="00DA0511" w:rsidRDefault="00F52093">
      <w:pPr>
        <w:spacing w:before="240" w:after="240"/>
        <w:ind w:left="1440" w:hanging="720"/>
        <w:rPr>
          <w:szCs w:val="20"/>
        </w:rPr>
      </w:pPr>
      <w:r>
        <w:rPr>
          <w:szCs w:val="20"/>
        </w:rPr>
        <w:t>(g)</w:t>
      </w:r>
      <w:r>
        <w:rPr>
          <w:szCs w:val="20"/>
        </w:rPr>
        <w:tab/>
        <w:t>A Resource Entity cannot be compelled to enter into an RMR Agreement.  A Resource 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6D0C302B" w14:textId="77777777" w:rsidR="00DA0511" w:rsidRDefault="00F52093">
      <w:pPr>
        <w:spacing w:after="240"/>
        <w:ind w:left="1440" w:hanging="720"/>
        <w:rPr>
          <w:szCs w:val="20"/>
        </w:rPr>
      </w:pPr>
      <w:r>
        <w:rPr>
          <w:szCs w:val="20"/>
        </w:rPr>
        <w:t>(h)</w:t>
      </w:r>
      <w:r>
        <w:rPr>
          <w:szCs w:val="20"/>
        </w:rPr>
        <w:tab/>
        <w:t>ERCOT must contract for the entire capacity of each RMR Unit.</w:t>
      </w:r>
    </w:p>
    <w:p w14:paraId="07A0D550" w14:textId="77777777" w:rsidR="00DA0511" w:rsidRDefault="00F52093">
      <w:pPr>
        <w:spacing w:after="240"/>
        <w:ind w:left="1440" w:hanging="720"/>
        <w:rPr>
          <w:szCs w:val="20"/>
        </w:rPr>
      </w:pPr>
      <w:r>
        <w:rPr>
          <w:szCs w:val="20"/>
        </w:rPr>
        <w:t>(i)</w:t>
      </w:r>
      <w:r>
        <w:rPr>
          <w:szCs w:val="20"/>
        </w:rPr>
        <w:tab/>
        <w:t>ERCOT shall post on the MIS Secure Area all information relative to the use of RMR Units including energy deployed monthly.</w:t>
      </w:r>
    </w:p>
    <w:p w14:paraId="402422EC" w14:textId="77777777" w:rsidR="00DA0511" w:rsidRDefault="00F52093">
      <w:pPr>
        <w:spacing w:after="240"/>
        <w:ind w:left="1440" w:hanging="720"/>
        <w:rPr>
          <w:szCs w:val="20"/>
        </w:rPr>
      </w:pPr>
      <w:r>
        <w:rPr>
          <w:szCs w:val="20"/>
        </w:rPr>
        <w:t>(j)</w:t>
      </w:r>
      <w:r>
        <w:rPr>
          <w:szCs w:val="20"/>
        </w:rPr>
        <w:tab/>
        <w:t>The Resource Entity that owns the RMR Unit may not use the RMR Unit for:</w:t>
      </w:r>
    </w:p>
    <w:p w14:paraId="455C8ECD" w14:textId="77777777" w:rsidR="00DA0511" w:rsidRDefault="00F52093">
      <w:pPr>
        <w:spacing w:after="240"/>
        <w:ind w:left="2160" w:hanging="720"/>
        <w:rPr>
          <w:szCs w:val="20"/>
        </w:rPr>
      </w:pPr>
      <w:r>
        <w:rPr>
          <w:szCs w:val="20"/>
        </w:rPr>
        <w:t>(i)</w:t>
      </w:r>
      <w:r>
        <w:rPr>
          <w:szCs w:val="20"/>
        </w:rPr>
        <w:tab/>
        <w:t>Participating in the bilateral energy market;</w:t>
      </w:r>
    </w:p>
    <w:p w14:paraId="0ADF2ADD" w14:textId="77777777" w:rsidR="00DA0511" w:rsidRDefault="00F52093">
      <w:pPr>
        <w:spacing w:after="240"/>
        <w:ind w:left="2160" w:hanging="720"/>
        <w:rPr>
          <w:szCs w:val="20"/>
        </w:rPr>
      </w:pPr>
      <w:r>
        <w:rPr>
          <w:szCs w:val="20"/>
        </w:rPr>
        <w:t>(ii)</w:t>
      </w:r>
      <w:r>
        <w:rPr>
          <w:szCs w:val="20"/>
        </w:rPr>
        <w:tab/>
        <w:t>Self-providing of energy except for plant auxiliary Load obligations under the RMR Agreement; and</w:t>
      </w:r>
    </w:p>
    <w:p w14:paraId="2E7C1257" w14:textId="77777777" w:rsidR="00DA0511" w:rsidRDefault="00F52093">
      <w:pPr>
        <w:spacing w:after="240"/>
        <w:ind w:left="2160" w:hanging="720"/>
        <w:rPr>
          <w:szCs w:val="20"/>
        </w:rPr>
      </w:pPr>
      <w:r>
        <w:rPr>
          <w:szCs w:val="20"/>
        </w:rPr>
        <w:t>(iii)</w:t>
      </w:r>
      <w:r>
        <w:rPr>
          <w:szCs w:val="20"/>
        </w:rPr>
        <w:tab/>
        <w:t>Providing of Ancillary Service to any Entity.</w:t>
      </w:r>
    </w:p>
    <w:p w14:paraId="68D853F7" w14:textId="77777777" w:rsidR="00DA0511" w:rsidRDefault="00F52093">
      <w:pPr>
        <w:spacing w:after="240"/>
        <w:ind w:left="1440" w:hanging="720"/>
        <w:rPr>
          <w:szCs w:val="20"/>
        </w:rPr>
      </w:pPr>
      <w:r>
        <w:rPr>
          <w:szCs w:val="20"/>
        </w:rPr>
        <w:t>(k)</w:t>
      </w:r>
      <w:r>
        <w:rPr>
          <w:szCs w:val="20"/>
        </w:rPr>
        <w:tab/>
        <w:t>ERCOT shall issue a Market Notice on the need for an RMR Unit prior to entering negotiations for the RMR Unit.  Such Market Notice shall include the link to the ERCOT final RMR evaluation, the Resource name and pneumonic, the name of the Resource Entity, the name of the Qualified Scheduling Entity (QSE) for the Resource, the Resource MW rating by Season, and potential duration of the RMR Agreement, including anticipated start and end dates.</w:t>
      </w:r>
    </w:p>
    <w:p w14:paraId="4E1A2C0E" w14:textId="77777777" w:rsidR="00DA0511" w:rsidRDefault="00F52093">
      <w:pPr>
        <w:spacing w:after="240"/>
        <w:ind w:left="1440" w:hanging="720"/>
        <w:rPr>
          <w:szCs w:val="20"/>
        </w:rPr>
      </w:pPr>
      <w:r>
        <w:rPr>
          <w:szCs w:val="20"/>
        </w:rPr>
        <w:t>(l)</w:t>
      </w:r>
      <w:r>
        <w:rPr>
          <w:szCs w:val="20"/>
        </w:rPr>
        <w:tab/>
        <w:t>ERCOT shall, through the issuance of Market Notices, provide the same information, contemporaneously, about the need for, or elimination of an RMR Unit to all registered Market Participants, including QSEs and Resource Entities with RMR Units.</w:t>
      </w:r>
    </w:p>
    <w:p w14:paraId="5D19028E" w14:textId="77777777" w:rsidR="00DA0511" w:rsidRDefault="00F52093">
      <w:pPr>
        <w:keepNext/>
        <w:tabs>
          <w:tab w:val="left" w:pos="1080"/>
        </w:tabs>
        <w:spacing w:before="240" w:after="240"/>
        <w:ind w:left="1080" w:hanging="1080"/>
        <w:outlineLvl w:val="2"/>
        <w:rPr>
          <w:b/>
          <w:i/>
          <w:szCs w:val="20"/>
          <w:lang w:val="zh-CN" w:eastAsia="zh-CN"/>
        </w:rPr>
      </w:pPr>
      <w:bookmarkStart w:id="203" w:name="_Toc451941856"/>
      <w:bookmarkStart w:id="204" w:name="_Toc428178056"/>
      <w:bookmarkStart w:id="205" w:name="_Toc405543547"/>
      <w:bookmarkStart w:id="206" w:name="_Toc400547175"/>
      <w:bookmarkStart w:id="207" w:name="_Toc441147316"/>
      <w:bookmarkStart w:id="208" w:name="_Toc405384280"/>
      <w:bookmarkStart w:id="209" w:name="_Toc440872687"/>
      <w:r>
        <w:rPr>
          <w:b/>
          <w:i/>
          <w:szCs w:val="20"/>
          <w:lang w:val="zh-CN" w:eastAsia="zh-CN"/>
        </w:rPr>
        <w:t>5.5.1</w:t>
      </w:r>
      <w:r>
        <w:rPr>
          <w:b/>
          <w:i/>
          <w:szCs w:val="20"/>
          <w:lang w:val="zh-CN" w:eastAsia="zh-CN"/>
        </w:rPr>
        <w:tab/>
        <w:t>Security Sequence</w:t>
      </w:r>
      <w:bookmarkEnd w:id="203"/>
    </w:p>
    <w:bookmarkEnd w:id="204"/>
    <w:bookmarkEnd w:id="205"/>
    <w:bookmarkEnd w:id="206"/>
    <w:bookmarkEnd w:id="207"/>
    <w:bookmarkEnd w:id="208"/>
    <w:bookmarkEnd w:id="209"/>
    <w:p w14:paraId="2383E9E3" w14:textId="77777777" w:rsidR="00DA0511" w:rsidRDefault="00F52093">
      <w:pPr>
        <w:pStyle w:val="BodyTextNumberedChar"/>
      </w:pPr>
      <w:r>
        <w:t>(1)</w:t>
      </w:r>
      <w:r>
        <w:tab/>
        <w:t>The figure below highlights the key computational modules and processes that are used in the Security Sequence:</w:t>
      </w:r>
    </w:p>
    <w:p w14:paraId="16B07D50" w14:textId="77777777" w:rsidR="00DA0511" w:rsidRDefault="00F52093">
      <w:pPr>
        <w:pStyle w:val="BodyTextNumberedChar"/>
      </w:pPr>
      <w:r>
        <w:rPr>
          <w:noProof/>
        </w:rPr>
        <w:drawing>
          <wp:inline distT="0" distB="0" distL="0" distR="0" wp14:anchorId="21E35B76" wp14:editId="2A3888B9">
            <wp:extent cx="54864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486400" cy="3962400"/>
                    </a:xfrm>
                    <a:prstGeom prst="rect">
                      <a:avLst/>
                    </a:prstGeom>
                    <a:noFill/>
                    <a:ln>
                      <a:noFill/>
                    </a:ln>
                  </pic:spPr>
                </pic:pic>
              </a:graphicData>
            </a:graphic>
          </wp:inline>
        </w:drawing>
      </w:r>
    </w:p>
    <w:p w14:paraId="0BC4235B" w14:textId="77777777" w:rsidR="00DA0511" w:rsidRDefault="00F52093">
      <w:pPr>
        <w:pStyle w:val="BodyTextNumberedChar"/>
      </w:pPr>
      <w:r>
        <w:t>(2)</w:t>
      </w:r>
      <w: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7E8D23DC" w14:textId="77777777" w:rsidR="00DA0511" w:rsidRDefault="00F52093">
      <w:pPr>
        <w:pStyle w:val="BodyTextNumberedChar"/>
      </w:pPr>
      <w:r>
        <w:t>(3)</w:t>
      </w:r>
      <w: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07A5ABE8" w14:textId="77777777" w:rsidR="00DA0511" w:rsidRDefault="00F52093">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9C095DB" w14:textId="77777777" w:rsidR="00DA0511" w:rsidRDefault="00F52093">
      <w:pPr>
        <w:pStyle w:val="BodyTextNumberedChar"/>
      </w:pPr>
      <w:r>
        <w:t>(5)</w:t>
      </w:r>
      <w:r>
        <w:tab/>
        <w:t>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Security Sequence.  ERCOT shall evaluate the need for Resource-specific deployments during Real-Time operations for management of congestion consistent with the Operating Guides.</w:t>
      </w:r>
    </w:p>
    <w:p w14:paraId="6C41E3B3" w14:textId="77777777" w:rsidR="00DA0511" w:rsidRDefault="00F52093">
      <w:pPr>
        <w:pStyle w:val="BodyTextNumberedChar"/>
      </w:pPr>
      <w:r>
        <w:t>(6)</w:t>
      </w:r>
      <w:r>
        <w:tab/>
        <w:t xml:space="preserve">ERCOT shall also post to the MIS Secure Area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36C92EA8" w14:textId="77777777" w:rsidR="00DA0511" w:rsidRDefault="00F52093">
      <w:pPr>
        <w:pStyle w:val="BodyTextNumberedChar"/>
      </w:pPr>
      <w:r>
        <w:t>(7)</w:t>
      </w:r>
      <w:r>
        <w:tab/>
        <w:t>As part of the Network Security Analysis (NSA), for each hour of the RUC Study Period, ERCOT shall analyze all selected contingencies and perform the following:</w:t>
      </w:r>
    </w:p>
    <w:p w14:paraId="5F0FBAC5" w14:textId="77777777" w:rsidR="00DA0511" w:rsidRDefault="00F52093">
      <w:pPr>
        <w:pStyle w:val="List2"/>
      </w:pPr>
      <w:r>
        <w:t>(a)</w:t>
      </w:r>
      <w:r>
        <w:tab/>
        <w:t>Perform full AC analysis of all contingencies;</w:t>
      </w:r>
    </w:p>
    <w:p w14:paraId="797D0C4D" w14:textId="77777777" w:rsidR="00DA0511" w:rsidRDefault="00F52093">
      <w:pPr>
        <w:pStyle w:val="List2"/>
      </w:pPr>
      <w:r>
        <w:t>(b)</w:t>
      </w:r>
      <w:r>
        <w:tab/>
        <w:t>Monitor element and bus voltage limit violations; and</w:t>
      </w:r>
    </w:p>
    <w:p w14:paraId="4D4DE606" w14:textId="77777777" w:rsidR="00DA0511" w:rsidRDefault="00F52093">
      <w:pPr>
        <w:pStyle w:val="List2"/>
      </w:pPr>
      <w:r>
        <w:t>(c)</w:t>
      </w:r>
      <w:r>
        <w:tab/>
        <w:t xml:space="preserve">Monitor transmission line and transformer security violations. </w:t>
      </w:r>
    </w:p>
    <w:p w14:paraId="407E5E5A" w14:textId="77777777" w:rsidR="00DA0511" w:rsidRDefault="00F52093">
      <w:pPr>
        <w:pStyle w:val="BodyTextNumberedChar"/>
      </w:pPr>
      <w:r>
        <w:t>(8)</w:t>
      </w:r>
      <w:r>
        <w:tab/>
        <w:t>As part of the NSA, if there is an approved Remedial Action Plan (RAP) available, it must be used before considering a Resource commitment.</w:t>
      </w:r>
    </w:p>
    <w:p w14:paraId="4AF68B4B" w14:textId="77777777" w:rsidR="00DA0511" w:rsidRDefault="00F52093">
      <w:pPr>
        <w:pStyle w:val="BodyTextNumberedChar"/>
      </w:pPr>
      <w:r>
        <w:t>(9)</w:t>
      </w:r>
      <w:r>
        <w:tab/>
        <w:t xml:space="preserve">ERCOT shall review all security violations prior to RUC execution.  </w:t>
      </w:r>
    </w:p>
    <w:p w14:paraId="6F4AABF6" w14:textId="77777777" w:rsidR="00DA0511" w:rsidRDefault="00F52093">
      <w:pPr>
        <w:pStyle w:val="BodyTextNumberedChar"/>
      </w:pPr>
      <w:r>
        <w:t>(10)</w:t>
      </w:r>
      <w:r>
        <w:tab/>
      </w:r>
      <w:del w:id="210" w:author="ERCOT" w:date="2016-03-28T14:14:00Z">
        <w:r>
          <w:delText>ERCOT shall model all approved</w:delText>
        </w:r>
      </w:del>
      <w:ins w:id="211" w:author="ERCOT" w:date="2016-03-28T14:14:00Z">
        <w:r>
          <w:t xml:space="preserve">All </w:t>
        </w:r>
      </w:ins>
      <w:ins w:id="212" w:author="ERCOT" w:date="2016-02-19T15:18:00Z">
        <w:r>
          <w:t>RASs</w:t>
        </w:r>
      </w:ins>
      <w:del w:id="213" w:author="ERCOT" w:date="2016-07-27T15:24:00Z">
        <w:r>
          <w:delText xml:space="preserve"> </w:delText>
        </w:r>
      </w:del>
      <w:del w:id="214" w:author="ERCOT" w:date="2016-02-19T15:18:00Z">
        <w:r>
          <w:delText>Special Protection Systems (SPSs)</w:delText>
        </w:r>
      </w:del>
      <w:ins w:id="215" w:author="ERCOT" w:date="2016-03-28T16:01:00Z">
        <w:r>
          <w:t>,</w:t>
        </w:r>
      </w:ins>
      <w:r>
        <w:t xml:space="preserve"> </w:t>
      </w:r>
      <w:ins w:id="216" w:author="ERCOT" w:date="2016-03-28T16:01:00Z">
        <w:r>
          <w:t xml:space="preserve">AMPs </w:t>
        </w:r>
      </w:ins>
      <w:r>
        <w:t xml:space="preserve">and RAPs </w:t>
      </w:r>
      <w:ins w:id="217" w:author="ERCOT" w:date="2016-03-28T16:01:00Z">
        <w:r>
          <w:t xml:space="preserve">modeled </w:t>
        </w:r>
      </w:ins>
      <w:ins w:id="218" w:author="ERCOT" w:date="2016-03-28T14:14:00Z">
        <w:r>
          <w:t xml:space="preserve">in the Network Operations </w:t>
        </w:r>
      </w:ins>
      <w:ins w:id="219" w:author="ERCOT" w:date="2016-03-28T15:59:00Z">
        <w:r>
          <w:t>M</w:t>
        </w:r>
      </w:ins>
      <w:ins w:id="220" w:author="ERCOT" w:date="2016-03-28T14:14:00Z">
        <w:r>
          <w:t xml:space="preserve">odel shall be included </w:t>
        </w:r>
      </w:ins>
      <w:r>
        <w:t xml:space="preserve">in the contingency analysis.  The computational modules must enable ERCOT to analyze contingencies, including the effects of all </w:t>
      </w:r>
      <w:del w:id="221" w:author="ERCOT" w:date="2016-03-28T14:15:00Z">
        <w:r>
          <w:delText xml:space="preserve">approved automatically deployed </w:delText>
        </w:r>
      </w:del>
      <w:ins w:id="222" w:author="ERCOT" w:date="2016-02-19T15:19:00Z">
        <w:r>
          <w:t>RASs</w:t>
        </w:r>
      </w:ins>
      <w:ins w:id="223" w:author="ERCOT" w:date="2016-03-28T16:02:00Z">
        <w:r>
          <w:t xml:space="preserve"> and AMPs</w:t>
        </w:r>
      </w:ins>
      <w:ins w:id="224" w:author="ERCOT" w:date="2016-03-28T14:15:00Z">
        <w:r>
          <w:t xml:space="preserve"> included in the Network Operations Model</w:t>
        </w:r>
      </w:ins>
      <w:del w:id="225" w:author="ERCOT" w:date="2016-02-19T15:19:00Z">
        <w:r>
          <w:delText>SPSs</w:delText>
        </w:r>
      </w:del>
      <w:r>
        <w:t xml:space="preserve">.  </w:t>
      </w:r>
    </w:p>
    <w:p w14:paraId="1EB3F5E7" w14:textId="77777777" w:rsidR="00DA0511" w:rsidRDefault="00F52093">
      <w:pPr>
        <w:pStyle w:val="BodyTextNumberedChar"/>
      </w:pPr>
      <w:r>
        <w:t>(11)</w:t>
      </w:r>
      <w:r>
        <w:tab/>
        <w:t>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MIS Secure Area any contingencies deselected by ERCOT and must include the reason for removal as soon as practicable, but not later than one hour after deselection.</w:t>
      </w:r>
    </w:p>
    <w:p w14:paraId="78ED6A5E" w14:textId="77777777" w:rsidR="00DA0511" w:rsidRDefault="00F52093">
      <w:pPr>
        <w:keepNext/>
        <w:widowControl w:val="0"/>
        <w:tabs>
          <w:tab w:val="left" w:pos="1260"/>
        </w:tabs>
        <w:spacing w:before="480" w:after="240"/>
        <w:ind w:left="1267" w:hanging="1267"/>
        <w:outlineLvl w:val="3"/>
        <w:rPr>
          <w:b/>
          <w:bCs/>
          <w:snapToGrid w:val="0"/>
          <w:szCs w:val="20"/>
        </w:rPr>
      </w:pPr>
      <w:bookmarkStart w:id="226" w:name="_Toc448825329"/>
      <w:bookmarkStart w:id="227" w:name="_Toc448142404"/>
      <w:bookmarkStart w:id="228" w:name="_Toc448142247"/>
      <w:bookmarkStart w:id="229" w:name="_Toc422486453"/>
      <w:bookmarkStart w:id="230" w:name="_Toc441153791"/>
      <w:bookmarkStart w:id="231" w:name="_Toc433093463"/>
      <w:bookmarkStart w:id="232" w:name="_Toc433093305"/>
      <w:bookmarkStart w:id="233" w:name="_Toc397504945"/>
      <w:bookmarkStart w:id="234" w:name="_Toc440874692"/>
      <w:bookmarkStart w:id="235" w:name="_Toc402357073"/>
      <w:r>
        <w:rPr>
          <w:b/>
          <w:bCs/>
          <w:snapToGrid w:val="0"/>
          <w:szCs w:val="20"/>
        </w:rPr>
        <w:t>6.5.1.1</w:t>
      </w:r>
      <w:r>
        <w:rPr>
          <w:b/>
          <w:bCs/>
          <w:snapToGrid w:val="0"/>
          <w:szCs w:val="20"/>
        </w:rPr>
        <w:tab/>
        <w:t>ERCOT Control Area Authority</w:t>
      </w:r>
      <w:bookmarkEnd w:id="226"/>
      <w:bookmarkEnd w:id="227"/>
      <w:bookmarkEnd w:id="228"/>
    </w:p>
    <w:p w14:paraId="471694FB" w14:textId="77777777" w:rsidR="00DA0511" w:rsidRDefault="00F52093">
      <w:pPr>
        <w:spacing w:after="240"/>
        <w:ind w:left="720" w:hanging="720"/>
        <w:rPr>
          <w:iCs/>
          <w:szCs w:val="20"/>
        </w:rPr>
      </w:pPr>
      <w:r>
        <w:rPr>
          <w:iCs/>
          <w:szCs w:val="20"/>
        </w:rPr>
        <w:t>(1)</w:t>
      </w:r>
      <w:r>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Pr>
          <w:b/>
          <w:iCs/>
          <w:szCs w:val="20"/>
        </w:rPr>
        <w:t xml:space="preserve"> </w:t>
      </w:r>
      <w:r>
        <w:rPr>
          <w:iCs/>
          <w:szCs w:val="20"/>
        </w:rPr>
        <w:t>including:</w:t>
      </w:r>
    </w:p>
    <w:p w14:paraId="485E2C56" w14:textId="77777777" w:rsidR="00DA0511" w:rsidRDefault="00F52093">
      <w:pPr>
        <w:spacing w:after="240"/>
        <w:ind w:left="1440" w:hanging="720"/>
        <w:rPr>
          <w:szCs w:val="20"/>
        </w:rPr>
      </w:pPr>
      <w:r>
        <w:rPr>
          <w:szCs w:val="20"/>
        </w:rPr>
        <w:t>(a)</w:t>
      </w:r>
      <w:r>
        <w:rPr>
          <w:szCs w:val="20"/>
        </w:rPr>
        <w:tab/>
        <w:t>Direct the physical operation of the ERCOT Transmission Grid, including circuit breakers, switches, voltage control equipment, and Load-shedding equipment;</w:t>
      </w:r>
    </w:p>
    <w:p w14:paraId="5FD7C033" w14:textId="77777777" w:rsidR="00DA0511" w:rsidRDefault="00F52093">
      <w:pPr>
        <w:spacing w:after="240"/>
        <w:ind w:left="1440" w:hanging="720"/>
        <w:rPr>
          <w:szCs w:val="20"/>
        </w:rPr>
      </w:pPr>
      <w:r>
        <w:rPr>
          <w:szCs w:val="20"/>
        </w:rPr>
        <w:t>(b)</w:t>
      </w:r>
      <w:r>
        <w:rPr>
          <w:szCs w:val="20"/>
        </w:rPr>
        <w:tab/>
        <w:t>Dispatch Resources that have committed to provide Ancillary Services;</w:t>
      </w:r>
    </w:p>
    <w:p w14:paraId="72F54003" w14:textId="77777777" w:rsidR="00DA0511" w:rsidRDefault="00F52093">
      <w:pPr>
        <w:spacing w:after="240"/>
        <w:ind w:left="1440" w:hanging="720"/>
        <w:rPr>
          <w:szCs w:val="20"/>
        </w:rPr>
      </w:pPr>
      <w:r>
        <w:rPr>
          <w:szCs w:val="20"/>
        </w:rPr>
        <w:t>(c)</w:t>
      </w:r>
      <w:r>
        <w:rPr>
          <w:szCs w:val="20"/>
        </w:rPr>
        <w:tab/>
        <w:t>Direct changes in the operation of voltage control equipment;</w:t>
      </w:r>
    </w:p>
    <w:p w14:paraId="45A5AAFA" w14:textId="77777777" w:rsidR="00DA0511" w:rsidRDefault="00F52093">
      <w:pPr>
        <w:spacing w:after="240"/>
        <w:ind w:left="1440" w:hanging="720"/>
        <w:rPr>
          <w:szCs w:val="20"/>
        </w:rPr>
      </w:pPr>
      <w:r>
        <w:rPr>
          <w:szCs w:val="20"/>
        </w:rPr>
        <w:t>(d)</w:t>
      </w:r>
      <w:r>
        <w:rPr>
          <w:szCs w:val="20"/>
        </w:rPr>
        <w:tab/>
        <w:t xml:space="preserve">Direct the implementation of Reliability Must-Run (RMR) Service, Remedial Action Plans (RAPs), </w:t>
      </w:r>
      <w:ins w:id="236" w:author="ERCOT" w:date="2016-07-27T15:33:00Z">
        <w:r>
          <w:rPr>
            <w:szCs w:val="20"/>
          </w:rPr>
          <w:t>Automatic Mitigation Plans (AMPs), Remedial Action Schemes (RASs)</w:t>
        </w:r>
      </w:ins>
      <w:del w:id="237" w:author="ERCOT" w:date="2016-07-27T15:33:00Z">
        <w:r>
          <w:rPr>
            <w:szCs w:val="20"/>
          </w:rPr>
          <w:delText>Special Protection Systems (SPSs)</w:delText>
        </w:r>
      </w:del>
      <w:r>
        <w:rPr>
          <w:szCs w:val="20"/>
        </w:rPr>
        <w:t>, and transmission switching to prevent the violation of ERCOT Transmission Grid security limits; and</w:t>
      </w:r>
    </w:p>
    <w:p w14:paraId="7F9D0445" w14:textId="77777777" w:rsidR="00DA0511" w:rsidRDefault="00F52093">
      <w:pPr>
        <w:spacing w:after="240"/>
        <w:ind w:left="1440" w:hanging="720"/>
        <w:rPr>
          <w:szCs w:val="20"/>
        </w:rPr>
      </w:pPr>
      <w:r>
        <w:rPr>
          <w:szCs w:val="20"/>
        </w:rPr>
        <w:t>(e)</w:t>
      </w:r>
      <w:r>
        <w:rPr>
          <w:szCs w:val="20"/>
        </w:rPr>
        <w:tab/>
        <w:t>Perform additional actions required to prevent an imminent Emergency Condition or to restore the ERCOT Transmission Grid to a secure state in the event of an ERCOT Transmission Grid Emergency Condition.</w:t>
      </w:r>
    </w:p>
    <w:p w14:paraId="45B9C7E6" w14:textId="77777777" w:rsidR="00DA0511" w:rsidRDefault="00F52093">
      <w:pPr>
        <w:spacing w:after="240"/>
        <w:ind w:left="720" w:hanging="720"/>
        <w:rPr>
          <w:szCs w:val="20"/>
        </w:rPr>
      </w:pPr>
      <w:r>
        <w:rPr>
          <w:szCs w:val="20"/>
        </w:rPr>
        <w:t>(2)</w:t>
      </w:r>
      <w:r>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03368DB6" w14:textId="77777777" w:rsidR="00DA0511" w:rsidRDefault="00F52093">
      <w:pPr>
        <w:spacing w:after="240"/>
        <w:ind w:left="1440" w:hanging="720"/>
        <w:rPr>
          <w:szCs w:val="20"/>
        </w:rPr>
      </w:pPr>
      <w:r>
        <w:rPr>
          <w:szCs w:val="20"/>
        </w:rPr>
        <w:t>(a)</w:t>
      </w:r>
      <w:r>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5EE739B6" w14:textId="77777777" w:rsidR="00DA0511" w:rsidRDefault="00F52093">
      <w:pPr>
        <w:spacing w:after="240"/>
        <w:ind w:left="2160" w:hanging="720"/>
        <w:rPr>
          <w:szCs w:val="20"/>
        </w:rPr>
      </w:pPr>
      <w:r>
        <w:rPr>
          <w:szCs w:val="20"/>
        </w:rPr>
        <w:t>(i)</w:t>
      </w:r>
      <w:r>
        <w:rPr>
          <w:szCs w:val="20"/>
        </w:rPr>
        <w:tab/>
        <w:t xml:space="preserve">A detailed </w:t>
      </w:r>
      <w:r>
        <w:t>description</w:t>
      </w:r>
      <w:r>
        <w:rPr>
          <w:szCs w:val="20"/>
        </w:rPr>
        <w:t xml:space="preserve"> of the reliability condition and need for additional capacity as determined by ERCOT and the timing of the proposed procurement;</w:t>
      </w:r>
    </w:p>
    <w:p w14:paraId="679DD69B" w14:textId="77777777" w:rsidR="00DA0511" w:rsidRDefault="00F52093">
      <w:pPr>
        <w:spacing w:after="240"/>
        <w:ind w:left="2160" w:hanging="720"/>
        <w:rPr>
          <w:szCs w:val="20"/>
        </w:rPr>
      </w:pPr>
      <w:r>
        <w:rPr>
          <w:szCs w:val="20"/>
        </w:rPr>
        <w:t>(ii)</w:t>
      </w:r>
      <w:r>
        <w:rPr>
          <w:szCs w:val="20"/>
        </w:rPr>
        <w:tab/>
        <w:t>Justification for the quantity of additional capacity to be requested;</w:t>
      </w:r>
    </w:p>
    <w:p w14:paraId="2D3EE0D6" w14:textId="77777777" w:rsidR="00DA0511" w:rsidRDefault="00F52093">
      <w:pPr>
        <w:spacing w:after="240"/>
        <w:ind w:left="2160" w:hanging="720"/>
        <w:rPr>
          <w:szCs w:val="20"/>
        </w:rPr>
      </w:pPr>
      <w:r>
        <w:rPr>
          <w:szCs w:val="20"/>
        </w:rPr>
        <w:t>(iii)</w:t>
      </w:r>
      <w:r>
        <w:rPr>
          <w:szCs w:val="20"/>
        </w:rP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60443421" w14:textId="77777777" w:rsidR="00DA0511" w:rsidRDefault="00F52093">
      <w:pPr>
        <w:spacing w:after="240"/>
        <w:ind w:left="2160" w:hanging="720"/>
        <w:rPr>
          <w:szCs w:val="20"/>
        </w:rPr>
      </w:pPr>
      <w:r>
        <w:rPr>
          <w:szCs w:val="20"/>
        </w:rPr>
        <w:t>(iv)</w:t>
      </w:r>
      <w:r>
        <w:rPr>
          <w:szCs w:val="20"/>
        </w:rPr>
        <w:tab/>
        <w:t>A schedule of activities associated with the proposed procurement.</w:t>
      </w:r>
    </w:p>
    <w:p w14:paraId="3390AD48" w14:textId="77777777" w:rsidR="00DA0511" w:rsidRDefault="00F52093">
      <w:pPr>
        <w:spacing w:after="240"/>
        <w:ind w:left="1440" w:hanging="720"/>
        <w:rPr>
          <w:szCs w:val="20"/>
        </w:rPr>
      </w:pPr>
      <w:r>
        <w:rPr>
          <w:szCs w:val="20"/>
        </w:rPr>
        <w:t>(b)</w:t>
      </w:r>
      <w:r>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50546E15" w14:textId="77777777" w:rsidR="00DA0511" w:rsidRDefault="00F52093">
      <w:pPr>
        <w:spacing w:after="240"/>
        <w:ind w:left="1440" w:hanging="720"/>
        <w:rPr>
          <w:szCs w:val="20"/>
        </w:rPr>
      </w:pPr>
      <w:r>
        <w:rPr>
          <w:szCs w:val="20"/>
        </w:rPr>
        <w:t>(c)</w:t>
      </w:r>
      <w:r>
        <w:rPr>
          <w:szCs w:val="20"/>
        </w:rPr>
        <w:tab/>
        <w:t>ERCOT shall, to the fullest extent practicable, ensure that any actions taken to procure additional capacity meet the following criteria:</w:t>
      </w:r>
    </w:p>
    <w:p w14:paraId="52100E0B" w14:textId="77777777" w:rsidR="00DA0511" w:rsidRDefault="00F52093">
      <w:pPr>
        <w:spacing w:after="240"/>
        <w:ind w:left="2160" w:hanging="720"/>
        <w:rPr>
          <w:color w:val="000000"/>
        </w:rPr>
      </w:pPr>
      <w:r>
        <w:rPr>
          <w:color w:val="000000"/>
        </w:rPr>
        <w:t>(i)</w:t>
      </w:r>
      <w:r>
        <w:rPr>
          <w:color w:val="000000"/>
        </w:rPr>
        <w:tab/>
        <w:t xml:space="preserve">Any capacity procured pursuant to this paragraph will be procured using an open process, and the terms of the </w:t>
      </w:r>
      <w:r>
        <w:rPr>
          <w:szCs w:val="20"/>
        </w:rPr>
        <w:t>procurement</w:t>
      </w:r>
      <w:r>
        <w:rPr>
          <w:color w:val="000000"/>
        </w:rPr>
        <w:t xml:space="preserve"> between ERCOT and the Entity will be memorialized in contracts that will be publicly available for inspection on the ERCOT website.  </w:t>
      </w:r>
    </w:p>
    <w:p w14:paraId="4CF7A3D9" w14:textId="77777777" w:rsidR="00DA0511" w:rsidRDefault="00F52093">
      <w:pPr>
        <w:spacing w:after="240"/>
        <w:ind w:left="2160" w:hanging="720"/>
        <w:rPr>
          <w:color w:val="000000"/>
        </w:rPr>
      </w:pPr>
      <w:r>
        <w:rPr>
          <w:color w:val="000000"/>
        </w:rPr>
        <w:t>(ii)</w:t>
      </w:r>
      <w:r>
        <w:rPr>
          <w:color w:val="000000"/>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53558C3B" w14:textId="77777777" w:rsidR="00DA0511" w:rsidRDefault="00F52093">
      <w:pPr>
        <w:spacing w:after="240"/>
        <w:ind w:left="2160" w:hanging="720"/>
        <w:rPr>
          <w:color w:val="000000"/>
        </w:rPr>
      </w:pPr>
      <w:r>
        <w:rPr>
          <w:color w:val="000000"/>
        </w:rPr>
        <w:t>(iii)</w:t>
      </w:r>
      <w:r>
        <w:rPr>
          <w:color w:val="000000"/>
        </w:rPr>
        <w:tab/>
        <w:t xml:space="preserve">ERCOT shall provide notice to the ERCOT Board, at the next ERCOT Board meeting after ERCOT has signed the contract, that the actions required prior to execution of the contract, pursuant to paragraphs (2)(a) through (c) above, were completed by ERCOT before the contract was executed.  </w:t>
      </w:r>
    </w:p>
    <w:p w14:paraId="13F18974" w14:textId="77777777" w:rsidR="00DA0511" w:rsidRDefault="00F52093">
      <w:pPr>
        <w:spacing w:after="240"/>
        <w:ind w:left="2160" w:hanging="720"/>
        <w:rPr>
          <w:color w:val="000000"/>
        </w:rPr>
      </w:pPr>
      <w:r>
        <w:rPr>
          <w:color w:val="000000"/>
        </w:rPr>
        <w:t>(iv)</w:t>
      </w:r>
      <w:r>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3432EEB3" w14:textId="77777777" w:rsidR="00DA0511" w:rsidRDefault="00F52093">
      <w:pPr>
        <w:spacing w:after="240"/>
        <w:ind w:left="1440" w:hanging="720"/>
        <w:rPr>
          <w:szCs w:val="20"/>
        </w:rPr>
      </w:pPr>
      <w:r>
        <w:rPr>
          <w:color w:val="000000"/>
        </w:rPr>
        <w:t>(d)</w:t>
      </w:r>
      <w:r>
        <w:rPr>
          <w:color w:val="000000"/>
        </w:rPr>
        <w:tab/>
        <w:t>A Generation Resource that has received capital contributions from ERCOT pursuant to a contract executed under this paragraph (2)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20FC0E6A" w14:textId="77777777" w:rsidR="00DA0511" w:rsidRDefault="00F52093">
      <w:pPr>
        <w:spacing w:after="240"/>
        <w:ind w:left="2160" w:hanging="720"/>
      </w:pPr>
      <w:r>
        <w:rPr>
          <w:color w:val="000000"/>
        </w:rPr>
        <w:t>(i)</w:t>
      </w:r>
      <w:r>
        <w:rPr>
          <w:color w:val="000000"/>
        </w:rPr>
        <w:tab/>
        <w:t>If the Generation Resource chooses to participate in the energy or Ancillary Service markets after the termination date of the contract executed under this paragraph (2),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00C1B3A1" w14:textId="77777777" w:rsidR="00DA0511" w:rsidRDefault="00F52093">
      <w:pPr>
        <w:spacing w:after="240"/>
        <w:ind w:left="2160" w:hanging="720"/>
        <w:rPr>
          <w:color w:val="000000"/>
        </w:rPr>
      </w:pPr>
      <w:r>
        <w:rPr>
          <w:color w:val="000000"/>
        </w:rPr>
        <w:t>(ii)</w:t>
      </w:r>
      <w:r>
        <w:rPr>
          <w:color w:val="000000"/>
        </w:rPr>
        <w:tab/>
        <w:t xml:space="preserve">If the Generation Resource chooses to participate in the energy or Ancillary Services markets as contemplated in item (2)(d)(i)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(2)(d)(i) above.  ERCOT will also issue a notice to all registered Market Participants after completion of the collection and disbursement of the capital contributions, as described in item (2)(d)(iii) below, and after resolution of any disputes related to these capital contributions.  </w:t>
      </w:r>
    </w:p>
    <w:p w14:paraId="2214E708" w14:textId="77777777" w:rsidR="00DA0511" w:rsidRDefault="00F52093">
      <w:pPr>
        <w:spacing w:after="240"/>
        <w:ind w:left="2160" w:hanging="720"/>
        <w:rPr>
          <w:szCs w:val="20"/>
        </w:rPr>
      </w:pPr>
      <w:r>
        <w:rPr>
          <w:color w:val="000000"/>
        </w:rPr>
        <w:t>(iii)</w:t>
      </w:r>
      <w:r>
        <w:rPr>
          <w:color w:val="000000"/>
        </w:rPr>
        <w:tab/>
      </w:r>
      <w:r>
        <w:rPr>
          <w:szCs w:val="20"/>
        </w:rPr>
        <w:t>After ERCOT receives a Notification of Change of Generation Resource Designation (Section 22, Attachment H, Notification of Change of Generation 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16EFD296" w14:textId="77777777" w:rsidR="00DA0511" w:rsidRDefault="00F52093">
      <w:pPr>
        <w:spacing w:after="240"/>
        <w:ind w:left="2880" w:hanging="720"/>
        <w:rPr>
          <w:szCs w:val="20"/>
        </w:rPr>
      </w:pPr>
      <w:r>
        <w:rPr>
          <w:szCs w:val="20"/>
        </w:rPr>
        <w:t>(A)</w:t>
      </w:r>
      <w:r>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096E77B6" w14:textId="77777777" w:rsidR="00DA0511" w:rsidRDefault="00F52093">
      <w:pPr>
        <w:spacing w:after="240"/>
        <w:ind w:left="2880" w:hanging="720"/>
        <w:rPr>
          <w:szCs w:val="20"/>
        </w:rPr>
      </w:pPr>
      <w:r>
        <w:rPr>
          <w:color w:val="000000"/>
        </w:rPr>
        <w:t>(B)</w:t>
      </w:r>
      <w:r>
        <w:rPr>
          <w:color w:val="000000"/>
        </w:rPr>
        <w:tab/>
      </w:r>
      <w:r>
        <w:rPr>
          <w:szCs w:val="20"/>
        </w:rPr>
        <w:t>For months in the contract term where notice is received five Business Days or less prior to True-Up Settlement of the first Operating Day of that month, ERCOT shall claw back any payments made for the capital expenditures within 45 days of receipt of the notice.</w:t>
      </w:r>
    </w:p>
    <w:p w14:paraId="6DF32737" w14:textId="77777777" w:rsidR="00DA0511" w:rsidRDefault="00F52093">
      <w:pPr>
        <w:spacing w:after="240"/>
        <w:ind w:left="2880" w:hanging="720"/>
        <w:rPr>
          <w:color w:val="000000"/>
        </w:rPr>
      </w:pPr>
      <w:r>
        <w:rPr>
          <w:szCs w:val="20"/>
        </w:rPr>
        <w:t>(C)</w:t>
      </w:r>
      <w:r>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243463FA" w14:textId="77777777" w:rsidR="00DA0511" w:rsidRDefault="00F52093">
      <w:pPr>
        <w:spacing w:after="240"/>
        <w:ind w:left="1440" w:hanging="720"/>
        <w:rPr>
          <w:color w:val="000000"/>
        </w:rPr>
      </w:pPr>
      <w:r>
        <w:t>(e)</w:t>
      </w:r>
      <w:r>
        <w:tab/>
        <w:t xml:space="preserve">ERCOT shall endeavor to minimize the deployment of capacity procured pursuant to this paragraph with the goal of reducing the potential distortion of markets.  Resources and Loads deployed to alleviate imminent Emergency Conditions </w:t>
      </w:r>
      <w:r>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p w14:paraId="08EC3AC6" w14:textId="77777777" w:rsidR="00DA0511" w:rsidRDefault="00F52093">
      <w:pPr>
        <w:spacing w:after="240"/>
        <w:ind w:left="1440" w:hanging="720"/>
        <w:rPr>
          <w:szCs w:val="20"/>
        </w:rPr>
      </w:pPr>
      <w:r>
        <w:rPr>
          <w:color w:val="000000"/>
        </w:rPr>
        <w:t>(f)</w:t>
      </w:r>
      <w:r>
        <w:rPr>
          <w:color w:val="000000"/>
        </w:rPr>
        <w:tab/>
        <w:t>An Entity cannot be compelled to enter into a contract under this paragraph.</w:t>
      </w:r>
    </w:p>
    <w:p w14:paraId="6997864F" w14:textId="77777777" w:rsidR="00DA0511" w:rsidRDefault="00F52093">
      <w:pPr>
        <w:keepNext/>
        <w:tabs>
          <w:tab w:val="left" w:pos="1620"/>
        </w:tabs>
        <w:spacing w:before="480" w:after="240"/>
        <w:ind w:left="1627" w:hanging="1627"/>
        <w:outlineLvl w:val="4"/>
        <w:rPr>
          <w:b/>
          <w:bCs/>
          <w:i/>
          <w:iCs/>
          <w:szCs w:val="26"/>
        </w:rPr>
      </w:pPr>
      <w:bookmarkStart w:id="238" w:name="_Toc448142424"/>
      <w:bookmarkStart w:id="239" w:name="_Toc448142267"/>
      <w:bookmarkStart w:id="240" w:name="_Toc448825349"/>
      <w:bookmarkStart w:id="241" w:name="_Toc74137343"/>
      <w:bookmarkStart w:id="242" w:name="_Toc402357093"/>
      <w:bookmarkStart w:id="243" w:name="_Toc422486473"/>
      <w:bookmarkStart w:id="244" w:name="_Toc433093483"/>
      <w:bookmarkStart w:id="245" w:name="_Toc433093325"/>
      <w:bookmarkStart w:id="246" w:name="_Toc441153811"/>
      <w:bookmarkStart w:id="247" w:name="_Toc440874712"/>
      <w:bookmarkStart w:id="248" w:name="_Toc397504965"/>
      <w:bookmarkEnd w:id="229"/>
      <w:bookmarkEnd w:id="230"/>
      <w:bookmarkEnd w:id="231"/>
      <w:bookmarkEnd w:id="232"/>
      <w:bookmarkEnd w:id="233"/>
      <w:bookmarkEnd w:id="234"/>
      <w:bookmarkEnd w:id="235"/>
      <w:r>
        <w:rPr>
          <w:b/>
          <w:bCs/>
          <w:i/>
          <w:iCs/>
          <w:szCs w:val="26"/>
        </w:rPr>
        <w:t>6.5.7.1.10</w:t>
      </w:r>
      <w:r>
        <w:rPr>
          <w:b/>
          <w:bCs/>
          <w:i/>
          <w:iCs/>
          <w:szCs w:val="26"/>
        </w:rPr>
        <w:tab/>
        <w:t>Network Security Analysis Processor and Security Violation Alarm</w:t>
      </w:r>
      <w:bookmarkEnd w:id="238"/>
      <w:bookmarkEnd w:id="239"/>
      <w:bookmarkEnd w:id="240"/>
    </w:p>
    <w:p w14:paraId="7508705E" w14:textId="77777777" w:rsidR="00DA0511" w:rsidRDefault="00F52093">
      <w:pPr>
        <w:spacing w:after="240"/>
        <w:ind w:left="720" w:hanging="720"/>
        <w:rPr>
          <w:szCs w:val="20"/>
        </w:rPr>
      </w:pPr>
      <w:r>
        <w:rPr>
          <w:szCs w:val="20"/>
        </w:rPr>
        <w:t>(1)</w:t>
      </w:r>
      <w:r>
        <w:rPr>
          <w:szCs w:val="20"/>
        </w:rPr>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14:paraId="5FCBC706" w14:textId="77777777" w:rsidR="00DA0511" w:rsidRDefault="00F52093">
      <w:pPr>
        <w:spacing w:after="240"/>
        <w:ind w:left="1440" w:hanging="720"/>
        <w:rPr>
          <w:szCs w:val="20"/>
        </w:rPr>
      </w:pPr>
      <w:r>
        <w:rPr>
          <w:szCs w:val="20"/>
        </w:rPr>
        <w:t>(a)</w:t>
      </w:r>
      <w:r>
        <w:rPr>
          <w:szCs w:val="20"/>
        </w:rPr>
        <w:tab/>
        <w:t xml:space="preserve">The predicted post-contingency MVA exceeds 100% of the Emergency Rating after consideration of Dynamic Ratings; and </w:t>
      </w:r>
    </w:p>
    <w:p w14:paraId="279F1B34" w14:textId="77777777" w:rsidR="00DA0511" w:rsidRDefault="00F52093">
      <w:pPr>
        <w:spacing w:after="240"/>
        <w:ind w:left="1440" w:hanging="720"/>
        <w:rPr>
          <w:szCs w:val="20"/>
        </w:rPr>
      </w:pPr>
      <w:r>
        <w:rPr>
          <w:szCs w:val="20"/>
        </w:rPr>
        <w:t>(b)</w:t>
      </w:r>
      <w:r>
        <w:rPr>
          <w:szCs w:val="20"/>
        </w:rPr>
        <w:tab/>
        <w:t>A RAP</w:t>
      </w:r>
      <w:ins w:id="249" w:author="ERCOT" w:date="2016-07-27T15:35:00Z">
        <w:r>
          <w:rPr>
            <w:szCs w:val="20"/>
          </w:rPr>
          <w:t>, AMP</w:t>
        </w:r>
      </w:ins>
      <w:r>
        <w:rPr>
          <w:szCs w:val="20"/>
        </w:rPr>
        <w:t xml:space="preserve"> or </w:t>
      </w:r>
      <w:ins w:id="250" w:author="ERCOT" w:date="2016-07-27T15:35:00Z">
        <w:r>
          <w:rPr>
            <w:szCs w:val="20"/>
          </w:rPr>
          <w:t>RAS</w:t>
        </w:r>
      </w:ins>
      <w:del w:id="251" w:author="ERCOT" w:date="2016-07-27T15:35:00Z">
        <w:r>
          <w:rPr>
            <w:szCs w:val="20"/>
          </w:rPr>
          <w:delText>SPS</w:delText>
        </w:r>
      </w:del>
      <w:r>
        <w:rPr>
          <w:szCs w:val="20"/>
        </w:rPr>
        <w:t xml:space="preserve"> is not defined allowing relief within the time allowed by the security criteria as defined in Operating Guide Section 2.2.2, Security Criteria.  </w:t>
      </w:r>
    </w:p>
    <w:p w14:paraId="1DE3748E" w14:textId="77777777" w:rsidR="00DA0511" w:rsidRDefault="00F52093">
      <w:pPr>
        <w:spacing w:after="240"/>
        <w:ind w:left="720" w:hanging="720"/>
        <w:rPr>
          <w:iCs/>
          <w:szCs w:val="20"/>
        </w:rPr>
      </w:pPr>
      <w:r>
        <w:rPr>
          <w:iCs/>
          <w:szCs w:val="20"/>
        </w:rPr>
        <w:t>(2)</w:t>
      </w:r>
      <w:r>
        <w:rPr>
          <w:iCs/>
          <w:szCs w:val="20"/>
        </w:rPr>
        <w:tab/>
        <w:t>When the NSA processor notifies ERCOT of a security violation, ERCOT shall immediately:</w:t>
      </w:r>
    </w:p>
    <w:p w14:paraId="39FB3D2F" w14:textId="77777777" w:rsidR="00DA0511" w:rsidRDefault="00F52093">
      <w:pPr>
        <w:spacing w:after="240"/>
        <w:ind w:left="1440" w:hanging="720"/>
        <w:rPr>
          <w:iCs/>
          <w:szCs w:val="20"/>
        </w:rPr>
      </w:pPr>
      <w:r>
        <w:rPr>
          <w:iCs/>
          <w:szCs w:val="20"/>
        </w:rPr>
        <w:t>(a)</w:t>
      </w:r>
      <w:r>
        <w:rPr>
          <w:iCs/>
          <w:szCs w:val="20"/>
        </w:rPr>
        <w:tab/>
        <w:t>Initiate the process described in Section 6.5.7.1.11, Transmission Network and Power Balance Constraint Management;</w:t>
      </w:r>
    </w:p>
    <w:p w14:paraId="7667067E" w14:textId="77777777" w:rsidR="00DA0511" w:rsidRDefault="00F52093">
      <w:pPr>
        <w:spacing w:after="240"/>
        <w:ind w:left="1440" w:hanging="720"/>
        <w:rPr>
          <w:iCs/>
          <w:szCs w:val="20"/>
        </w:rPr>
      </w:pPr>
      <w:r>
        <w:rPr>
          <w:iCs/>
          <w:szCs w:val="20"/>
        </w:rPr>
        <w:t>(b)</w:t>
      </w:r>
      <w:r>
        <w:rPr>
          <w:iCs/>
          <w:szCs w:val="20"/>
        </w:rPr>
        <w:tab/>
        <w:t>Seek to determine what unforeseen change in system condition has arisen that has resulted in the security violation, especially those that were 125% or greater of the Emergency Rating for a single SCED interval or greater than 100% of the Emergency Rating for a duration of 30 minutes or more; and</w:t>
      </w:r>
    </w:p>
    <w:p w14:paraId="6971087B" w14:textId="77777777" w:rsidR="00DA0511" w:rsidRDefault="00F52093">
      <w:pPr>
        <w:spacing w:after="240"/>
        <w:ind w:left="1440" w:hanging="720"/>
        <w:rPr>
          <w:szCs w:val="20"/>
        </w:rPr>
      </w:pPr>
      <w:r>
        <w:rPr>
          <w:iCs/>
          <w:szCs w:val="20"/>
        </w:rPr>
        <w:t>(c)</w:t>
      </w:r>
      <w:r>
        <w:rPr>
          <w:iCs/>
          <w:szCs w:val="20"/>
        </w:rPr>
        <w:tab/>
        <w:t>Where possible, seek to reverse the action (e.g. initiating a transmission clearance that the system was not properly pre-dispatched for) that has led to a security violation until further preventative action(s) can be taken.</w:t>
      </w:r>
    </w:p>
    <w:p w14:paraId="305F4880" w14:textId="77777777" w:rsidR="00DA0511" w:rsidRDefault="00F52093">
      <w:pPr>
        <w:spacing w:after="240"/>
        <w:ind w:left="720" w:hanging="720"/>
        <w:rPr>
          <w:szCs w:val="20"/>
        </w:rPr>
      </w:pPr>
      <w:r>
        <w:rPr>
          <w:szCs w:val="20"/>
        </w:rPr>
        <w:t>(3)</w:t>
      </w:r>
      <w:r>
        <w:rPr>
          <w:szCs w:val="20"/>
        </w:rPr>
        <w:tab/>
        <w:t>If SCED does not resolve a transmission security violation, ERCOT shall attempt to relieve the security violation by:</w:t>
      </w:r>
    </w:p>
    <w:p w14:paraId="526D2CF7" w14:textId="77777777" w:rsidR="00DA0511" w:rsidRDefault="00F52093">
      <w:pPr>
        <w:spacing w:after="240"/>
        <w:ind w:left="1440" w:hanging="720"/>
        <w:rPr>
          <w:szCs w:val="20"/>
        </w:rPr>
      </w:pPr>
      <w:r>
        <w:rPr>
          <w:szCs w:val="20"/>
        </w:rPr>
        <w:t>(a)</w:t>
      </w:r>
      <w:r>
        <w:rPr>
          <w:szCs w:val="20"/>
        </w:rPr>
        <w:tab/>
        <w:t>Confirming that pre-determined RAPs are properly modeled in the system;</w:t>
      </w:r>
    </w:p>
    <w:p w14:paraId="4162F119" w14:textId="77777777" w:rsidR="00DA0511" w:rsidRDefault="00F52093">
      <w:pPr>
        <w:spacing w:after="240"/>
        <w:ind w:left="1440" w:hanging="720"/>
      </w:pPr>
      <w:r>
        <w:rPr>
          <w:szCs w:val="20"/>
        </w:rPr>
        <w:t>(b)</w:t>
      </w:r>
      <w:r>
        <w:rPr>
          <w:sz w:val="15"/>
          <w:szCs w:val="15"/>
        </w:rPr>
        <w:tab/>
      </w:r>
      <w:r>
        <w:t xml:space="preserve">Instructing Resources to follow Base Points from SCED if those Resources are not already doing so; </w:t>
      </w:r>
    </w:p>
    <w:p w14:paraId="0BC81F1B" w14:textId="77777777" w:rsidR="00DA0511" w:rsidRDefault="00F52093">
      <w:pPr>
        <w:spacing w:after="240"/>
        <w:ind w:left="1440" w:hanging="720"/>
        <w:rPr>
          <w:szCs w:val="20"/>
        </w:rPr>
      </w:pPr>
      <w:r>
        <w:t>(c)</w:t>
      </w:r>
      <w:r>
        <w:tab/>
      </w:r>
      <w:r>
        <w:rPr>
          <w:szCs w:val="20"/>
        </w:rPr>
        <w:t xml:space="preserve">Instructing Resources to update the Resources Status in the COP from ONTEST to ON in order to provide more capacity to SCED; </w:t>
      </w:r>
    </w:p>
    <w:p w14:paraId="175E0C2D" w14:textId="77777777" w:rsidR="00DA0511" w:rsidRDefault="00F52093">
      <w:pPr>
        <w:spacing w:after="240"/>
        <w:ind w:left="1440" w:hanging="720"/>
        <w:rPr>
          <w:szCs w:val="20"/>
        </w:rPr>
      </w:pPr>
      <w:r>
        <w:rPr>
          <w:szCs w:val="20"/>
        </w:rPr>
        <w:t>(d)</w:t>
      </w:r>
      <w:r>
        <w:rPr>
          <w:szCs w:val="20"/>
        </w:rPr>
        <w:tab/>
        <w:t>Deploying Resource-Specific Non-Spin;</w:t>
      </w:r>
    </w:p>
    <w:p w14:paraId="0E05EB20" w14:textId="77777777" w:rsidR="00DA0511" w:rsidRDefault="00F52093">
      <w:pPr>
        <w:spacing w:after="240"/>
        <w:ind w:left="1440" w:hanging="720"/>
        <w:rPr>
          <w:szCs w:val="20"/>
        </w:rPr>
      </w:pPr>
      <w:r>
        <w:rPr>
          <w:szCs w:val="20"/>
        </w:rPr>
        <w:t>(e)</w:t>
      </w:r>
      <w:r>
        <w:rPr>
          <w:szCs w:val="20"/>
        </w:rPr>
        <w:tab/>
        <w:t>Committing additional Generation Resources through the Reliability Unit Commitment (RUC) process;</w:t>
      </w:r>
    </w:p>
    <w:p w14:paraId="1419D6C3" w14:textId="77777777" w:rsidR="00DA0511" w:rsidRDefault="00F52093">
      <w:pPr>
        <w:spacing w:after="240"/>
        <w:ind w:left="1440" w:hanging="720"/>
        <w:rPr>
          <w:szCs w:val="20"/>
        </w:rPr>
      </w:pPr>
      <w:r>
        <w:rPr>
          <w:szCs w:val="20"/>
        </w:rPr>
        <w:t>(f)</w:t>
      </w:r>
      <w:r>
        <w:rPr>
          <w:szCs w:val="20"/>
        </w:rPr>
        <w:tab/>
        <w:t>Removing conflicting non-cascading constraints from the SCED process;</w:t>
      </w:r>
    </w:p>
    <w:p w14:paraId="3E50A9CB" w14:textId="77777777" w:rsidR="00DA0511" w:rsidRDefault="00F52093">
      <w:pPr>
        <w:spacing w:after="240"/>
        <w:ind w:left="1440" w:hanging="720"/>
        <w:rPr>
          <w:szCs w:val="20"/>
        </w:rPr>
      </w:pPr>
      <w:r>
        <w:rPr>
          <w:szCs w:val="20"/>
        </w:rPr>
        <w:t>(g)</w:t>
      </w:r>
      <w:r>
        <w:rPr>
          <w:szCs w:val="20"/>
        </w:rPr>
        <w:tab/>
        <w:t>Re-Dispatching generation by over-riding HDLs and LDLs;</w:t>
      </w:r>
    </w:p>
    <w:p w14:paraId="378E9801" w14:textId="77777777" w:rsidR="00DA0511" w:rsidRDefault="00F52093">
      <w:pPr>
        <w:spacing w:after="240"/>
        <w:ind w:left="1440" w:hanging="720"/>
        <w:rPr>
          <w:szCs w:val="20"/>
        </w:rPr>
      </w:pPr>
      <w:r>
        <w:rPr>
          <w:szCs w:val="20"/>
        </w:rPr>
        <w:t>(h)</w:t>
      </w:r>
      <w:r>
        <w:rPr>
          <w:szCs w:val="20"/>
        </w:rPr>
        <w:tab/>
        <w:t>Instructing TSPs to utilize Reactive Power devices to manage voltage; and</w:t>
      </w:r>
    </w:p>
    <w:p w14:paraId="746A2E3C" w14:textId="77777777" w:rsidR="00DA0511" w:rsidRDefault="00F52093">
      <w:pPr>
        <w:spacing w:after="240"/>
        <w:ind w:left="1440" w:hanging="720"/>
        <w:rPr>
          <w:szCs w:val="20"/>
        </w:rPr>
      </w:pPr>
      <w:r>
        <w:rPr>
          <w:szCs w:val="20"/>
        </w:rPr>
        <w:t>(i)</w:t>
      </w:r>
      <w:r>
        <w:rPr>
          <w:szCs w:val="20"/>
        </w:rPr>
        <w:tab/>
        <w:t>If all other mechanisms have failed, ERCOT may authorize the expedited use of a Temporary Outage Action Plan (TOAP) or Mitigation Plan.</w:t>
      </w:r>
    </w:p>
    <w:p w14:paraId="287CA5C4" w14:textId="77777777" w:rsidR="00DA0511" w:rsidRDefault="00F52093">
      <w:pPr>
        <w:pStyle w:val="BodyTextNumbered"/>
      </w:pPr>
      <w:r>
        <w:t>(4)</w:t>
      </w:r>
      <w:r>
        <w:tab/>
        <w:t xml:space="preserve">NSA must be capable of analyzing contingencies, including the effects of </w:t>
      </w:r>
      <w:ins w:id="252" w:author="ERCOT" w:date="2016-02-19T15:19:00Z">
        <w:r>
          <w:t>RASs</w:t>
        </w:r>
      </w:ins>
      <w:del w:id="253" w:author="ERCOT" w:date="2016-02-19T15:19:00Z">
        <w:r>
          <w:delText>SPSs</w:delText>
        </w:r>
      </w:del>
      <w:ins w:id="254" w:author="ERCOT" w:date="2016-03-28T16:04:00Z">
        <w:r>
          <w:t>, AMPs</w:t>
        </w:r>
      </w:ins>
      <w:r>
        <w:t xml:space="preserve"> and RAPs</w:t>
      </w:r>
      <w:ins w:id="255" w:author="ERCOT" w:date="2016-03-28T14:17:00Z">
        <w:r>
          <w:t xml:space="preserve"> </w:t>
        </w:r>
      </w:ins>
      <w:ins w:id="256" w:author="ERCOT" w:date="2016-03-28T16:04:00Z">
        <w:r>
          <w:t>modeled in the Network Operations Model</w:t>
        </w:r>
      </w:ins>
      <w:ins w:id="257" w:author="ERCOT" w:date="2016-03-28T14:17:00Z">
        <w:del w:id="258" w:author="ERCOT" w:date="2016-03-28T16:04:00Z">
          <w:r>
            <w:delText>where pract</w:delText>
          </w:r>
        </w:del>
      </w:ins>
      <w:ins w:id="259" w:author="ERCOT" w:date="2016-03-28T14:18:00Z">
        <w:del w:id="260" w:author="ERCOT" w:date="2016-03-28T16:04:00Z">
          <w:r>
            <w:delText>icable</w:delText>
          </w:r>
        </w:del>
      </w:ins>
      <w:r>
        <w:t xml:space="preserve">.  The NSA must fully integrate the evaluation and deployment of </w:t>
      </w:r>
      <w:ins w:id="261" w:author="ERCOT" w:date="2016-02-19T15:19:00Z">
        <w:r>
          <w:t>RASs</w:t>
        </w:r>
      </w:ins>
      <w:del w:id="262" w:author="ERCOT" w:date="2016-02-19T15:19:00Z">
        <w:r>
          <w:delText>SPSs</w:delText>
        </w:r>
      </w:del>
      <w:ins w:id="263" w:author="ERCOT" w:date="2016-03-28T16:04:00Z">
        <w:r>
          <w:t>, AMPs</w:t>
        </w:r>
      </w:ins>
      <w:r>
        <w:t xml:space="preserve"> and RAPs and notify the ERCOT Operator of the application of these </w:t>
      </w:r>
      <w:ins w:id="264" w:author="ERCOT" w:date="2016-02-19T15:20:00Z">
        <w:r>
          <w:t>RASs</w:t>
        </w:r>
      </w:ins>
      <w:del w:id="265" w:author="ERCOT" w:date="2016-02-19T15:20:00Z">
        <w:r>
          <w:delText>SPSs</w:delText>
        </w:r>
      </w:del>
      <w:ins w:id="266" w:author="ERCOT" w:date="2016-03-28T16:04:00Z">
        <w:r>
          <w:t>, AMPs</w:t>
        </w:r>
      </w:ins>
      <w:r>
        <w:t xml:space="preserve"> and RAPs to the solution.</w:t>
      </w:r>
    </w:p>
    <w:p w14:paraId="50F00E51" w14:textId="77777777" w:rsidR="00DA0511" w:rsidRDefault="00F52093">
      <w:pPr>
        <w:spacing w:after="240"/>
        <w:ind w:left="720" w:hanging="720"/>
        <w:rPr>
          <w:szCs w:val="20"/>
        </w:rPr>
      </w:pPr>
      <w:r>
        <w:rPr>
          <w:szCs w:val="20"/>
        </w:rPr>
        <w:t>(5)</w:t>
      </w:r>
      <w:r>
        <w:rPr>
          <w:szCs w:val="20"/>
        </w:rPr>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top w:w="144" w:type="dxa"/>
          <w:left w:w="115" w:type="dxa"/>
          <w:right w:w="115" w:type="dxa"/>
        </w:tblCellMar>
        <w:tblLook w:val="04A0" w:firstRow="1" w:lastRow="0" w:firstColumn="1" w:lastColumn="0" w:noHBand="0" w:noVBand="1"/>
      </w:tblPr>
      <w:tblGrid>
        <w:gridCol w:w="9576"/>
      </w:tblGrid>
      <w:tr w:rsidR="00DA0511" w14:paraId="727BBACA" w14:textId="77777777">
        <w:trPr>
          <w:trHeight w:val="1736"/>
        </w:trPr>
        <w:tc>
          <w:tcPr>
            <w:tcW w:w="9576" w:type="dxa"/>
            <w:shd w:val="pct10" w:color="auto" w:fill="auto"/>
          </w:tcPr>
          <w:p w14:paraId="24622985" w14:textId="77777777" w:rsidR="00DA0511" w:rsidRDefault="00F52093">
            <w:pPr>
              <w:spacing w:before="120" w:after="240"/>
              <w:rPr>
                <w:b/>
                <w:i/>
                <w:iCs/>
              </w:rPr>
            </w:pPr>
            <w:r>
              <w:rPr>
                <w:b/>
                <w:i/>
                <w:iCs/>
              </w:rPr>
              <w:t>[NPRR649:  Insert paragraph (6) below upon system implementation and renumber accordingly:]</w:t>
            </w:r>
          </w:p>
          <w:p w14:paraId="64DFA2F7" w14:textId="77777777" w:rsidR="00DA0511" w:rsidRDefault="00F52093">
            <w:pPr>
              <w:spacing w:after="240"/>
              <w:ind w:left="720" w:hanging="720"/>
              <w:rPr>
                <w:szCs w:val="20"/>
              </w:rPr>
            </w:pPr>
            <w:r>
              <w:rPr>
                <w:szCs w:val="20"/>
              </w:rPr>
              <w:t xml:space="preserve">(6) </w:t>
            </w:r>
            <w:r>
              <w:rPr>
                <w:szCs w:val="20"/>
              </w:rPr>
              <w:tab/>
              <w:t>HDL or LDL overrides required to pre-posture for an expected Outage shall only be utilized until SCED is capable of managing the related constraint by economic dispatch.</w:t>
            </w:r>
          </w:p>
        </w:tc>
      </w:tr>
    </w:tbl>
    <w:p w14:paraId="0FB9C827" w14:textId="77777777" w:rsidR="00DA0511" w:rsidRDefault="00F52093">
      <w:pPr>
        <w:spacing w:before="240" w:after="240"/>
        <w:ind w:left="720" w:hanging="720"/>
        <w:rPr>
          <w:iCs/>
          <w:szCs w:val="20"/>
        </w:rPr>
      </w:pPr>
      <w:r>
        <w:rPr>
          <w:iCs/>
          <w:szCs w:val="20"/>
        </w:rPr>
        <w:t>(6)</w:t>
      </w:r>
      <w:r>
        <w:rPr>
          <w:iCs/>
          <w:szCs w:val="20"/>
        </w:rPr>
        <w:tab/>
        <w:t>ERCOT shall report monthly:</w:t>
      </w:r>
    </w:p>
    <w:p w14:paraId="654041E1" w14:textId="77777777" w:rsidR="00DA0511" w:rsidRDefault="00F52093">
      <w:pPr>
        <w:spacing w:after="240"/>
        <w:ind w:left="1440" w:hanging="720"/>
        <w:rPr>
          <w:szCs w:val="20"/>
        </w:rPr>
      </w:pPr>
      <w:r>
        <w:rPr>
          <w:szCs w:val="20"/>
        </w:rPr>
        <w:t>(a)</w:t>
      </w:r>
      <w:r>
        <w:rPr>
          <w:szCs w:val="20"/>
        </w:rPr>
        <w:tab/>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14:paraId="6D2C3A0A" w14:textId="77777777" w:rsidR="00DA0511" w:rsidRDefault="00F52093">
      <w:pPr>
        <w:spacing w:after="240"/>
        <w:ind w:left="1440" w:hanging="720"/>
        <w:rPr>
          <w:szCs w:val="20"/>
        </w:rPr>
      </w:pPr>
      <w:r>
        <w:rPr>
          <w:szCs w:val="20"/>
        </w:rPr>
        <w:t>(b)</w:t>
      </w:r>
      <w:r>
        <w:rPr>
          <w:szCs w:val="20"/>
        </w:rPr>
        <w:tab/>
        <w:t>Operating conditions on the ERCOT System that contributed to each transmission security violation reported in paragraph (6)(a) above.  Analysis should be made to understand the root cause and what steps could be taken to avoid a recurrence in the future.</w:t>
      </w:r>
      <w:r>
        <w:rPr>
          <w:iCs/>
          <w:szCs w:val="20"/>
        </w:rPr>
        <w:t xml:space="preserve">  </w:t>
      </w:r>
    </w:p>
    <w:p w14:paraId="54BB81A6" w14:textId="77777777" w:rsidR="00DA0511" w:rsidRDefault="00F52093">
      <w:pPr>
        <w:keepNext/>
        <w:widowControl w:val="0"/>
        <w:tabs>
          <w:tab w:val="left" w:pos="1260"/>
        </w:tabs>
        <w:spacing w:before="480" w:after="240"/>
        <w:ind w:left="1267" w:hanging="1267"/>
        <w:outlineLvl w:val="3"/>
        <w:rPr>
          <w:b/>
          <w:snapToGrid w:val="0"/>
          <w:szCs w:val="20"/>
        </w:rPr>
      </w:pPr>
      <w:bookmarkStart w:id="267" w:name="_Toc448142282"/>
      <w:bookmarkStart w:id="268" w:name="_Toc448825364"/>
      <w:bookmarkStart w:id="269" w:name="_Toc448142439"/>
      <w:bookmarkStart w:id="270" w:name="_Toc440874727"/>
      <w:bookmarkStart w:id="271" w:name="_Toc433093340"/>
      <w:bookmarkStart w:id="272" w:name="_Toc422486488"/>
      <w:bookmarkStart w:id="273" w:name="_Toc402357108"/>
      <w:bookmarkStart w:id="274" w:name="_Toc433093498"/>
      <w:bookmarkStart w:id="275" w:name="_Toc441153826"/>
      <w:bookmarkStart w:id="276" w:name="_Toc397504980"/>
      <w:bookmarkEnd w:id="241"/>
      <w:bookmarkEnd w:id="242"/>
      <w:bookmarkEnd w:id="243"/>
      <w:bookmarkEnd w:id="244"/>
      <w:bookmarkEnd w:id="245"/>
      <w:bookmarkEnd w:id="246"/>
      <w:bookmarkEnd w:id="247"/>
      <w:bookmarkEnd w:id="248"/>
      <w:r>
        <w:rPr>
          <w:b/>
          <w:snapToGrid w:val="0"/>
          <w:szCs w:val="20"/>
        </w:rPr>
        <w:t>6.5.7.10</w:t>
      </w:r>
      <w:r>
        <w:rPr>
          <w:b/>
          <w:snapToGrid w:val="0"/>
          <w:szCs w:val="20"/>
        </w:rPr>
        <w:tab/>
        <w:t>IRR Ramp Rate Limitations</w:t>
      </w:r>
      <w:bookmarkEnd w:id="267"/>
      <w:bookmarkEnd w:id="268"/>
      <w:bookmarkEnd w:id="269"/>
    </w:p>
    <w:p w14:paraId="3869AC6D" w14:textId="77777777" w:rsidR="00DA0511" w:rsidRDefault="00F52093">
      <w:pPr>
        <w:spacing w:after="240"/>
        <w:ind w:left="720" w:hanging="720"/>
        <w:rPr>
          <w:iCs/>
          <w:szCs w:val="20"/>
        </w:rPr>
      </w:pPr>
      <w:r>
        <w:rPr>
          <w:iCs/>
          <w:szCs w:val="20"/>
        </w:rPr>
        <w:t>(1)</w:t>
      </w:r>
      <w:r>
        <w:rPr>
          <w:iCs/>
          <w:szCs w:val="20"/>
        </w:rPr>
        <w:tab/>
        <w:t xml:space="preserve">Each IRR that is part of a Standard Generation Interconnection Agreement (SGIA) signed on or after January 1, 2009 shall limit its ramp rate to 20% per minute of its nameplate rating (MWs) as registered with ERCOT when responding to or released from an ERCOT deployment.  </w:t>
      </w:r>
    </w:p>
    <w:p w14:paraId="49089362" w14:textId="77777777" w:rsidR="00DA0511" w:rsidRDefault="00F52093">
      <w:pPr>
        <w:spacing w:after="240"/>
        <w:ind w:left="720" w:hanging="720"/>
        <w:rPr>
          <w:iCs/>
          <w:szCs w:val="20"/>
        </w:rPr>
      </w:pPr>
      <w:r>
        <w:rPr>
          <w:iCs/>
          <w:szCs w:val="20"/>
        </w:rPr>
        <w:t>(2)</w:t>
      </w:r>
      <w:r>
        <w:rPr>
          <w:iCs/>
          <w:szCs w:val="20"/>
        </w:rPr>
        <w:tab/>
        <w:t>The requirement of paragraph (1) above does not apply during a Force Majeure Event or during intervals in which a decremental deployment instruction coincides with a demonstrated decrease in the available IRR.</w:t>
      </w:r>
    </w:p>
    <w:p w14:paraId="690B02DF" w14:textId="77777777" w:rsidR="00DA0511" w:rsidRDefault="00F52093">
      <w:pPr>
        <w:spacing w:after="240"/>
        <w:ind w:left="720" w:hanging="720"/>
        <w:rPr>
          <w:iCs/>
          <w:szCs w:val="20"/>
        </w:rPr>
      </w:pPr>
      <w:r>
        <w:rPr>
          <w:iCs/>
          <w:szCs w:val="20"/>
        </w:rPr>
        <w:t>(3)</w:t>
      </w:r>
      <w:r>
        <w:rPr>
          <w:iCs/>
          <w:szCs w:val="20"/>
        </w:rPr>
        <w:tab/>
        <w:t>Each IRR that is part of an SGIA signed on or before December 31, 2008 and that controls power output by means other than turbine stoppage shall limit its ramp rate to 20% per minute of its nameplate rating (MWs) as registered with ERCOT when responding to or released from an ERCOT deployment.</w:t>
      </w:r>
    </w:p>
    <w:p w14:paraId="667A10E8" w14:textId="77777777" w:rsidR="00DA0511" w:rsidRDefault="00F52093">
      <w:pPr>
        <w:spacing w:after="240"/>
        <w:ind w:left="720" w:hanging="720"/>
        <w:rPr>
          <w:iCs/>
          <w:szCs w:val="20"/>
        </w:rPr>
      </w:pPr>
      <w:r>
        <w:rPr>
          <w:iCs/>
          <w:szCs w:val="20"/>
        </w:rPr>
        <w:t>(4)</w:t>
      </w:r>
      <w:r>
        <w:rPr>
          <w:iCs/>
          <w:szCs w:val="20"/>
        </w:rPr>
        <w:tab/>
        <w:t>The requirement of paragraph (3) above does not apply during a Force Majeure Event, during intervals in which a decremental deployment instruction coincides with a demonstrated decrease in the available IRR, or during unit start up and shut down mode.</w:t>
      </w:r>
    </w:p>
    <w:p w14:paraId="73E783B2" w14:textId="77777777" w:rsidR="00DA0511" w:rsidRDefault="00F52093">
      <w:pPr>
        <w:spacing w:after="240"/>
        <w:ind w:left="720" w:hanging="720"/>
        <w:rPr>
          <w:iCs/>
          <w:szCs w:val="20"/>
        </w:rPr>
      </w:pPr>
      <w:r>
        <w:rPr>
          <w:iCs/>
          <w:szCs w:val="20"/>
        </w:rPr>
        <w:t>(5)</w:t>
      </w:r>
      <w:r>
        <w:rPr>
          <w:iCs/>
          <w:szCs w:val="20"/>
        </w:rPr>
        <w:tab/>
        <w:t>The ramp rate requirement of paragraph (3) above shall not apply to an IRR during a limited compliance transition period if the IRR:</w:t>
      </w:r>
    </w:p>
    <w:p w14:paraId="13B447B1" w14:textId="77777777" w:rsidR="00DA0511" w:rsidRDefault="00F52093">
      <w:pPr>
        <w:spacing w:after="240"/>
        <w:ind w:left="1440" w:hanging="720"/>
        <w:rPr>
          <w:iCs/>
          <w:szCs w:val="20"/>
        </w:rPr>
      </w:pPr>
      <w:r>
        <w:rPr>
          <w:iCs/>
          <w:szCs w:val="20"/>
        </w:rPr>
        <w:t>(a)</w:t>
      </w:r>
      <w:r>
        <w:rPr>
          <w:iCs/>
          <w:szCs w:val="20"/>
        </w:rPr>
        <w:tab/>
        <w:t>Meets the technical specifications of paragraph (3) above but does not comply with the ramp rate requirement; and</w:t>
      </w:r>
    </w:p>
    <w:p w14:paraId="062F06E1" w14:textId="77777777" w:rsidR="00DA0511" w:rsidRDefault="00F52093">
      <w:pPr>
        <w:spacing w:after="240"/>
        <w:ind w:left="1440" w:hanging="720"/>
        <w:rPr>
          <w:iCs/>
          <w:szCs w:val="20"/>
        </w:rPr>
      </w:pPr>
      <w:r>
        <w:rPr>
          <w:iCs/>
          <w:szCs w:val="20"/>
        </w:rPr>
        <w:t>(b)</w:t>
      </w:r>
      <w:r>
        <w:rPr>
          <w:iCs/>
          <w:szCs w:val="20"/>
        </w:rPr>
        <w:tab/>
        <w:t>Submitted a compliance plan to ERCOT on or before June 1, 2009 that details the technical limitations leading to non-compliance, a work plan to achieve compliance by a reasonable date, and a ramp rate mitigation plan describing the IRR’s best efforts to adhere to the IRR ramp rate limitation during the applicable compliance transition period.</w:t>
      </w:r>
    </w:p>
    <w:p w14:paraId="55279458" w14:textId="77777777" w:rsidR="00DA0511" w:rsidRDefault="00F52093">
      <w:pPr>
        <w:spacing w:after="240"/>
        <w:ind w:left="720" w:hanging="720"/>
        <w:rPr>
          <w:iCs/>
          <w:szCs w:val="20"/>
        </w:rPr>
      </w:pPr>
      <w:r>
        <w:rPr>
          <w:iCs/>
          <w:szCs w:val="20"/>
        </w:rPr>
        <w:t>(6)</w:t>
      </w:r>
      <w:r>
        <w:rPr>
          <w:iCs/>
          <w:szCs w:val="20"/>
        </w:rPr>
        <w:tab/>
        <w:t>The ramp rate requirement of paragraph (3) above shall not apply to an IRR that:</w:t>
      </w:r>
    </w:p>
    <w:p w14:paraId="6A72CD0E" w14:textId="77777777" w:rsidR="00DA0511" w:rsidRDefault="00F52093">
      <w:pPr>
        <w:spacing w:after="240"/>
        <w:ind w:left="1440" w:hanging="720"/>
        <w:rPr>
          <w:iCs/>
          <w:szCs w:val="20"/>
        </w:rPr>
      </w:pPr>
      <w:r>
        <w:rPr>
          <w:iCs/>
          <w:szCs w:val="20"/>
        </w:rPr>
        <w:t>(a)</w:t>
      </w:r>
      <w:r>
        <w:rPr>
          <w:iCs/>
          <w:szCs w:val="20"/>
        </w:rPr>
        <w:tab/>
        <w:t>Does not meet the technical specifications of paragraph (3) above; and</w:t>
      </w:r>
    </w:p>
    <w:p w14:paraId="5131912A" w14:textId="77777777" w:rsidR="00DA0511" w:rsidRDefault="00F52093">
      <w:pPr>
        <w:spacing w:after="240"/>
        <w:ind w:left="1440" w:hanging="720"/>
        <w:rPr>
          <w:iCs/>
          <w:szCs w:val="20"/>
        </w:rPr>
      </w:pPr>
      <w:r>
        <w:rPr>
          <w:iCs/>
          <w:szCs w:val="20"/>
        </w:rPr>
        <w:t>(b)</w:t>
      </w:r>
      <w:r>
        <w:rPr>
          <w:iCs/>
          <w:szCs w:val="20"/>
        </w:rPr>
        <w:tab/>
        <w:t>Submitted an operations plan to ERCOT on or before June 1, 2009 describing the IRR’s best efforts to adhere to the IRR ramp rate limitation.</w:t>
      </w:r>
    </w:p>
    <w:p w14:paraId="759AD47E" w14:textId="77777777" w:rsidR="00DA0511" w:rsidRDefault="00F52093">
      <w:pPr>
        <w:spacing w:after="240"/>
        <w:ind w:left="720" w:hanging="720"/>
        <w:rPr>
          <w:iCs/>
          <w:szCs w:val="20"/>
        </w:rPr>
      </w:pPr>
      <w:r>
        <w:rPr>
          <w:iCs/>
          <w:szCs w:val="20"/>
        </w:rPr>
        <w:t>(7)</w:t>
      </w:r>
      <w:r>
        <w:rPr>
          <w:iCs/>
          <w:szCs w:val="20"/>
        </w:rPr>
        <w:tab/>
        <w:t>IRRs subject to the ramp rate limitations of paragraphs (1) and (3) above are exempt from the requirements of the applicable paragraph upon receipt of a valid Dispatch Instruction from ERCOT to exceed the applicable ramp rate limitation when necessary to protect ERCOT System reliability.</w:t>
      </w:r>
    </w:p>
    <w:p w14:paraId="4FD6D69D" w14:textId="77777777" w:rsidR="00DA0511" w:rsidRDefault="00F52093">
      <w:pPr>
        <w:spacing w:after="240"/>
        <w:ind w:left="720" w:hanging="720"/>
        <w:rPr>
          <w:iCs/>
        </w:rPr>
      </w:pPr>
      <w:r>
        <w:rPr>
          <w:iCs/>
        </w:rPr>
        <w:t>(8)</w:t>
      </w:r>
      <w:r>
        <w:rPr>
          <w:iCs/>
        </w:rPr>
        <w:tab/>
        <w:t xml:space="preserve">IRRs that operate under an </w:t>
      </w:r>
      <w:ins w:id="277" w:author="ERCOT" w:date="2016-02-19T15:20:00Z">
        <w:r>
          <w:rPr>
            <w:iCs/>
          </w:rPr>
          <w:t>RAS</w:t>
        </w:r>
      </w:ins>
      <w:del w:id="278" w:author="ERCOT" w:date="2016-02-19T15:20:00Z">
        <w:r>
          <w:rPr>
            <w:iCs/>
          </w:rPr>
          <w:delText>SPS</w:delText>
        </w:r>
      </w:del>
      <w:r>
        <w:rPr>
          <w:iCs/>
        </w:rPr>
        <w:t xml:space="preserve"> are exempt from the ramp rate limitations of paragraphs (1) and (3) above when decreasing unit output to avoid </w:t>
      </w:r>
      <w:ins w:id="279" w:author="ERCOT" w:date="2016-02-19T15:20:00Z">
        <w:r>
          <w:rPr>
            <w:iCs/>
          </w:rPr>
          <w:t>RAS</w:t>
        </w:r>
      </w:ins>
      <w:del w:id="280" w:author="ERCOT" w:date="2016-02-19T15:20:00Z">
        <w:r>
          <w:rPr>
            <w:iCs/>
          </w:rPr>
          <w:delText>SPS</w:delText>
        </w:r>
      </w:del>
      <w:r>
        <w:rPr>
          <w:iCs/>
        </w:rPr>
        <w:t xml:space="preserve"> activation.</w:t>
      </w:r>
    </w:p>
    <w:p w14:paraId="7FF43426" w14:textId="77777777" w:rsidR="00DA0511" w:rsidRDefault="00F52093">
      <w:pPr>
        <w:spacing w:after="240"/>
        <w:ind w:left="720" w:hanging="720"/>
        <w:rPr>
          <w:szCs w:val="20"/>
        </w:rPr>
      </w:pPr>
      <w:r>
        <w:rPr>
          <w:iCs/>
          <w:szCs w:val="20"/>
        </w:rPr>
        <w:t>(9)</w:t>
      </w:r>
      <w:r>
        <w:rPr>
          <w:iCs/>
          <w:szCs w:val="20"/>
        </w:rPr>
        <w:tab/>
        <w:t xml:space="preserve">IRRs that meet the requirements of paragraphs (1) and (3) above are compliant with the ramp rate limitation requirements when the number of eligible one-minute intervals with an average ramp rate of 25% or less of nameplate capacity is equal to or greater than 90% of the eligible one-minute intervals in any one of three consecutive months.  Intervals where paragraphs (2), (4), (7) or (8) above apply shall be excluded as eligible intervals for this performance metric.  ERCOT shall initiate a review process with the IRR where the IRR’s score is less than 90%.  </w:t>
      </w:r>
    </w:p>
    <w:p w14:paraId="5681A451" w14:textId="77777777" w:rsidR="00DA0511" w:rsidRDefault="00F52093">
      <w:pPr>
        <w:keepNext/>
        <w:widowControl w:val="0"/>
        <w:tabs>
          <w:tab w:val="left" w:pos="1260"/>
        </w:tabs>
        <w:spacing w:before="240" w:after="240"/>
        <w:ind w:left="1260" w:hanging="1260"/>
        <w:outlineLvl w:val="3"/>
        <w:rPr>
          <w:b/>
          <w:bCs/>
          <w:snapToGrid w:val="0"/>
          <w:szCs w:val="20"/>
        </w:rPr>
      </w:pPr>
      <w:bookmarkStart w:id="281" w:name="_Toc451942357"/>
      <w:bookmarkEnd w:id="270"/>
      <w:bookmarkEnd w:id="271"/>
      <w:bookmarkEnd w:id="272"/>
      <w:bookmarkEnd w:id="273"/>
      <w:bookmarkEnd w:id="274"/>
      <w:bookmarkEnd w:id="275"/>
      <w:bookmarkEnd w:id="276"/>
      <w:r>
        <w:rPr>
          <w:b/>
          <w:bCs/>
          <w:snapToGrid w:val="0"/>
          <w:szCs w:val="20"/>
        </w:rPr>
        <w:t>7.5.5.3</w:t>
      </w:r>
      <w:r>
        <w:rPr>
          <w:b/>
          <w:bCs/>
          <w:snapToGrid w:val="0"/>
          <w:szCs w:val="20"/>
        </w:rPr>
        <w:tab/>
        <w:t>Auction Process</w:t>
      </w:r>
      <w:bookmarkEnd w:id="281"/>
    </w:p>
    <w:p w14:paraId="4689A3D9" w14:textId="77777777" w:rsidR="00DA0511" w:rsidRDefault="00F52093">
      <w:pPr>
        <w:spacing w:after="240"/>
        <w:ind w:left="720" w:hanging="720"/>
        <w:rPr>
          <w:iCs/>
          <w:szCs w:val="20"/>
        </w:rPr>
      </w:pPr>
      <w:r>
        <w:rPr>
          <w:iCs/>
          <w:szCs w:val="20"/>
        </w:rPr>
        <w:t>(1)</w:t>
      </w:r>
      <w:r>
        <w:rPr>
          <w:iCs/>
          <w:szCs w:val="20"/>
        </w:rPr>
        <w:tab/>
        <w:t xml:space="preserve">The CRR Auction must be a single-round, simultaneous auction for selling the CRRs available for all auction products.  ERCOT shall enter into the CRR Auction system a credit limit for each Counter-Party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295F8F4E" w14:textId="77777777" w:rsidR="00DA0511" w:rsidRDefault="00F52093">
      <w:pPr>
        <w:spacing w:after="240"/>
        <w:ind w:left="720" w:hanging="720"/>
        <w:rPr>
          <w:iCs/>
          <w:szCs w:val="20"/>
        </w:rPr>
      </w:pPr>
      <w:r>
        <w:rPr>
          <w:iCs/>
          <w:szCs w:val="20"/>
        </w:rPr>
        <w:t>(2)</w:t>
      </w:r>
      <w:r>
        <w:rPr>
          <w:iCs/>
          <w:szCs w:val="20"/>
        </w:rPr>
        <w:tab/>
        <w:t xml:space="preserve">Prior to the CRR Auction, ERCOT will conduct a two-part pre-auction screening process. First, if the Counter-Party’s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Counter-Party, if the CRR Account Holder’s self-imposed credit limit is greater than that CRR Account Holder’s credit exposure as defined below, then the CRR Account Holder’s self-imposed credit limit will be ignored as the CRR Auction is solved. </w:t>
      </w:r>
    </w:p>
    <w:p w14:paraId="52096426" w14:textId="77777777" w:rsidR="00DA0511" w:rsidRDefault="00F52093">
      <w:pPr>
        <w:spacing w:after="240"/>
        <w:ind w:left="720" w:hanging="720"/>
        <w:rPr>
          <w:iCs/>
          <w:szCs w:val="20"/>
        </w:rPr>
      </w:pPr>
      <w:r>
        <w:rPr>
          <w:iCs/>
          <w:szCs w:val="20"/>
        </w:rPr>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Counter-Party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D53E437" w14:textId="77777777" w:rsidR="00DA0511" w:rsidRDefault="00F52093">
      <w:pPr>
        <w:spacing w:after="240"/>
        <w:ind w:left="720" w:hanging="720"/>
        <w:rPr>
          <w:szCs w:val="20"/>
        </w:rPr>
      </w:pPr>
      <w:r>
        <w:rPr>
          <w:szCs w:val="20"/>
        </w:rPr>
        <w:t>(3)</w:t>
      </w:r>
      <w:r>
        <w:rPr>
          <w:szCs w:val="20"/>
        </w:rPr>
        <w:tab/>
        <w:t>The credit constraint for each Counter-Party is based on the following calculation:</w:t>
      </w:r>
    </w:p>
    <w:p w14:paraId="2666E6BA" w14:textId="77777777" w:rsidR="00DA0511" w:rsidRDefault="00F52093">
      <w:pPr>
        <w:spacing w:after="240"/>
        <w:ind w:left="1440" w:hanging="720"/>
        <w:rPr>
          <w:b/>
          <w:sz w:val="22"/>
          <w:szCs w:val="20"/>
          <w:vertAlign w:val="subscript"/>
        </w:rPr>
      </w:pPr>
      <w:r>
        <w:rPr>
          <w:b/>
          <w:szCs w:val="20"/>
        </w:rPr>
        <w:t>ACR</w:t>
      </w:r>
      <w:r>
        <w:rPr>
          <w:b/>
          <w:szCs w:val="20"/>
          <w:vertAlign w:val="subscript"/>
        </w:rPr>
        <w:t xml:space="preserve"> </w:t>
      </w:r>
      <w:r>
        <w:rPr>
          <w:b/>
          <w:i/>
          <w:szCs w:val="20"/>
          <w:vertAlign w:val="subscript"/>
        </w:rPr>
        <w:t>b</w:t>
      </w:r>
      <w:r>
        <w:rPr>
          <w:b/>
          <w:szCs w:val="20"/>
        </w:rPr>
        <w:t xml:space="preserve"> </w:t>
      </w:r>
      <w:r>
        <w:rPr>
          <w:b/>
          <w:szCs w:val="20"/>
        </w:rPr>
        <w:tab/>
      </w:r>
      <w:r>
        <w:rPr>
          <w:b/>
          <w:szCs w:val="20"/>
        </w:rPr>
        <w:tab/>
        <w:t xml:space="preserve">= </w:t>
      </w:r>
      <w:r>
        <w:rPr>
          <w:b/>
          <w:szCs w:val="20"/>
        </w:rPr>
        <w:tab/>
        <w:t xml:space="preserve">AOBLCR </w:t>
      </w:r>
      <w:r>
        <w:rPr>
          <w:b/>
          <w:i/>
          <w:szCs w:val="20"/>
          <w:vertAlign w:val="subscript"/>
        </w:rPr>
        <w:t>b</w:t>
      </w:r>
      <w:r>
        <w:rPr>
          <w:b/>
          <w:szCs w:val="20"/>
          <w:vertAlign w:val="subscript"/>
        </w:rPr>
        <w:t xml:space="preserve"> </w:t>
      </w:r>
      <w:r>
        <w:rPr>
          <w:b/>
          <w:szCs w:val="20"/>
        </w:rPr>
        <w:t xml:space="preserve"> + AOPTCR </w:t>
      </w:r>
      <w:r>
        <w:rPr>
          <w:b/>
          <w:i/>
          <w:szCs w:val="20"/>
          <w:vertAlign w:val="subscript"/>
        </w:rPr>
        <w:t>b</w:t>
      </w:r>
      <w:r>
        <w:rPr>
          <w:b/>
          <w:szCs w:val="20"/>
          <w:vertAlign w:val="subscript"/>
        </w:rPr>
        <w:t xml:space="preserve">  </w:t>
      </w:r>
      <w:r>
        <w:rPr>
          <w:b/>
          <w:szCs w:val="20"/>
        </w:rPr>
        <w:t xml:space="preserve">- AOBLCRO </w:t>
      </w:r>
      <w:r>
        <w:rPr>
          <w:b/>
          <w:i/>
          <w:szCs w:val="20"/>
          <w:vertAlign w:val="subscript"/>
        </w:rPr>
        <w:t>b</w:t>
      </w:r>
    </w:p>
    <w:p w14:paraId="54AE31C1" w14:textId="77777777" w:rsidR="00DA0511" w:rsidRDefault="00F52093">
      <w:pPr>
        <w:spacing w:after="240"/>
        <w:rPr>
          <w:iCs/>
        </w:rPr>
      </w:pPr>
      <w:r>
        <w:rPr>
          <w:iCs/>
        </w:rPr>
        <w:t>Where:</w:t>
      </w:r>
      <w:r>
        <w:rPr>
          <w:iCs/>
        </w:rPr>
        <w:tab/>
      </w:r>
    </w:p>
    <w:p w14:paraId="39B79E31" w14:textId="77777777" w:rsidR="00DA0511" w:rsidRDefault="00F52093">
      <w:pPr>
        <w:spacing w:after="240"/>
        <w:ind w:left="2880" w:hanging="2160"/>
        <w:rPr>
          <w:szCs w:val="20"/>
        </w:rPr>
      </w:pPr>
      <w:r>
        <w:rPr>
          <w:szCs w:val="20"/>
        </w:rPr>
        <w:t xml:space="preserve">AOBLCR </w:t>
      </w:r>
      <w:r>
        <w:rPr>
          <w:i/>
          <w:szCs w:val="20"/>
          <w:vertAlign w:val="subscript"/>
        </w:rPr>
        <w:t>b</w:t>
      </w:r>
      <w:r>
        <w:rPr>
          <w:szCs w:val="20"/>
        </w:rPr>
        <w:t xml:space="preserve"> = </w:t>
      </w:r>
      <w:r>
        <w:rPr>
          <w:szCs w:val="20"/>
        </w:rPr>
        <w:tab/>
        <w:t>∑</w:t>
      </w:r>
      <w:r>
        <w:rPr>
          <w:i/>
          <w:szCs w:val="20"/>
          <w:vertAlign w:val="subscript"/>
        </w:rPr>
        <w:t>m</w:t>
      </w:r>
      <w:r>
        <w:rPr>
          <w:szCs w:val="20"/>
        </w:rPr>
        <w:t xml:space="preserve"> ∑</w:t>
      </w:r>
      <w:r>
        <w:rPr>
          <w:i/>
          <w:szCs w:val="20"/>
          <w:vertAlign w:val="subscript"/>
        </w:rPr>
        <w:t>h</w:t>
      </w:r>
      <w:r>
        <w:rPr>
          <w:szCs w:val="20"/>
          <w:vertAlign w:val="subscript"/>
        </w:rPr>
        <w:t xml:space="preserve"> </w:t>
      </w:r>
      <w:r>
        <w:rPr>
          <w:szCs w:val="20"/>
        </w:rPr>
        <w:t>∑</w:t>
      </w:r>
      <w:r>
        <w:rPr>
          <w:i/>
          <w:szCs w:val="20"/>
          <w:vertAlign w:val="subscript"/>
        </w:rPr>
        <w:t>j, k</w:t>
      </w:r>
      <w:r>
        <w:rPr>
          <w:szCs w:val="20"/>
          <w:vertAlign w:val="subscript"/>
        </w:rPr>
        <w:t xml:space="preserve"> </w:t>
      </w:r>
      <w:r>
        <w:rPr>
          <w:szCs w:val="20"/>
        </w:rPr>
        <w:t xml:space="preserve">[(BOBLMW </w:t>
      </w:r>
      <w:r>
        <w:rPr>
          <w:i/>
          <w:szCs w:val="20"/>
          <w:vertAlign w:val="subscript"/>
        </w:rPr>
        <w:t>m, h,(j, k), b</w:t>
      </w:r>
      <w:r>
        <w:rPr>
          <w:szCs w:val="20"/>
          <w:vertAlign w:val="subscript"/>
        </w:rPr>
        <w:t xml:space="preserve"> </w:t>
      </w:r>
      <w:r>
        <w:rPr>
          <w:szCs w:val="20"/>
        </w:rPr>
        <w:t xml:space="preserve">* (Max(0, BPOBL </w:t>
      </w:r>
      <w:r>
        <w:rPr>
          <w:i/>
          <w:szCs w:val="20"/>
          <w:vertAlign w:val="subscript"/>
        </w:rPr>
        <w:t>m, h,(j, k), b</w:t>
      </w:r>
      <w:r>
        <w:rPr>
          <w:szCs w:val="20"/>
        </w:rPr>
        <w:t xml:space="preserve">) – Min(0,A </w:t>
      </w:r>
      <w:r>
        <w:rPr>
          <w:i/>
          <w:szCs w:val="20"/>
          <w:vertAlign w:val="subscript"/>
        </w:rPr>
        <w:t>ci99, m, h,(j, k), b</w:t>
      </w:r>
      <w:r>
        <w:rPr>
          <w:szCs w:val="20"/>
        </w:rPr>
        <w:t xml:space="preserve">, EACP </w:t>
      </w:r>
      <w:r>
        <w:rPr>
          <w:i/>
          <w:szCs w:val="20"/>
          <w:vertAlign w:val="subscript"/>
        </w:rPr>
        <w:t>m, h,(j, k)</w:t>
      </w:r>
      <w:r>
        <w:rPr>
          <w:szCs w:val="20"/>
          <w:vertAlign w:val="subscript"/>
        </w:rPr>
        <w:t xml:space="preserve"> </w:t>
      </w:r>
      <w:r>
        <w:rPr>
          <w:szCs w:val="20"/>
        </w:rPr>
        <w:t xml:space="preserve">)))] </w:t>
      </w:r>
    </w:p>
    <w:p w14:paraId="543C98EA" w14:textId="77777777" w:rsidR="00DA0511" w:rsidRDefault="00F52093">
      <w:pPr>
        <w:spacing w:after="200" w:line="276" w:lineRule="auto"/>
        <w:ind w:left="2880" w:hanging="2160"/>
        <w:rPr>
          <w:szCs w:val="20"/>
        </w:rPr>
      </w:pPr>
      <w:r>
        <w:rPr>
          <w:szCs w:val="20"/>
        </w:rPr>
        <w:t xml:space="preserve">AOPTCR </w:t>
      </w:r>
      <w:r>
        <w:rPr>
          <w:i/>
          <w:szCs w:val="20"/>
          <w:vertAlign w:val="subscript"/>
        </w:rPr>
        <w:t>b</w:t>
      </w:r>
      <w:r>
        <w:rPr>
          <w:szCs w:val="20"/>
        </w:rPr>
        <w:t xml:space="preserve"> = </w:t>
      </w:r>
      <w:r>
        <w:rPr>
          <w:szCs w:val="20"/>
        </w:rPr>
        <w:tab/>
        <w:t>∑</w:t>
      </w:r>
      <w:r>
        <w:rPr>
          <w:i/>
          <w:szCs w:val="20"/>
          <w:vertAlign w:val="subscript"/>
        </w:rPr>
        <w:t>m</w:t>
      </w:r>
      <w:r>
        <w:rPr>
          <w:szCs w:val="20"/>
        </w:rPr>
        <w:t xml:space="preserve"> ∑</w:t>
      </w:r>
      <w:r>
        <w:rPr>
          <w:i/>
          <w:szCs w:val="20"/>
          <w:vertAlign w:val="subscript"/>
        </w:rPr>
        <w:t>h</w:t>
      </w:r>
      <w:r>
        <w:rPr>
          <w:szCs w:val="20"/>
          <w:vertAlign w:val="subscript"/>
        </w:rPr>
        <w:t xml:space="preserve"> </w:t>
      </w:r>
      <w:r>
        <w:rPr>
          <w:szCs w:val="20"/>
        </w:rPr>
        <w:t>∑</w:t>
      </w:r>
      <w:r>
        <w:rPr>
          <w:i/>
          <w:szCs w:val="20"/>
          <w:vertAlign w:val="subscript"/>
        </w:rPr>
        <w:t>j</w:t>
      </w:r>
      <w:r>
        <w:rPr>
          <w:szCs w:val="20"/>
          <w:vertAlign w:val="subscript"/>
        </w:rPr>
        <w:t xml:space="preserve">, </w:t>
      </w:r>
      <w:r>
        <w:rPr>
          <w:i/>
          <w:szCs w:val="20"/>
          <w:vertAlign w:val="subscript"/>
        </w:rPr>
        <w:t>k</w:t>
      </w:r>
      <w:r>
        <w:rPr>
          <w:szCs w:val="20"/>
          <w:vertAlign w:val="subscript"/>
        </w:rPr>
        <w:t xml:space="preserve"> </w:t>
      </w:r>
      <w:r>
        <w:rPr>
          <w:szCs w:val="20"/>
        </w:rPr>
        <w:t xml:space="preserve">[(BOPTMW </w:t>
      </w:r>
      <w:r>
        <w:rPr>
          <w:i/>
          <w:szCs w:val="20"/>
          <w:vertAlign w:val="subscript"/>
        </w:rPr>
        <w:t>m, h,(j, k), b</w:t>
      </w:r>
      <w:r>
        <w:rPr>
          <w:szCs w:val="20"/>
        </w:rPr>
        <w:t xml:space="preserve"> * BPOPT</w:t>
      </w:r>
      <w:r>
        <w:rPr>
          <w:szCs w:val="20"/>
          <w:vertAlign w:val="subscript"/>
        </w:rPr>
        <w:t xml:space="preserve"> </w:t>
      </w:r>
      <w:r>
        <w:rPr>
          <w:i/>
          <w:szCs w:val="20"/>
          <w:vertAlign w:val="subscript"/>
        </w:rPr>
        <w:t>m, h,(j, k), b</w:t>
      </w:r>
      <w:r>
        <w:rPr>
          <w:szCs w:val="20"/>
        </w:rPr>
        <w:t>)]</w:t>
      </w:r>
    </w:p>
    <w:p w14:paraId="33C31E0D" w14:textId="77777777" w:rsidR="00DA0511" w:rsidRDefault="00F52093">
      <w:pPr>
        <w:spacing w:after="240"/>
        <w:ind w:left="2880" w:hanging="2160"/>
        <w:rPr>
          <w:szCs w:val="20"/>
        </w:rPr>
      </w:pPr>
      <w:r>
        <w:rPr>
          <w:szCs w:val="20"/>
        </w:rPr>
        <w:t xml:space="preserve">AOBLCRO </w:t>
      </w:r>
      <w:r>
        <w:rPr>
          <w:i/>
          <w:szCs w:val="20"/>
          <w:vertAlign w:val="subscript"/>
        </w:rPr>
        <w:t>b</w:t>
      </w:r>
      <w:r>
        <w:rPr>
          <w:szCs w:val="20"/>
        </w:rPr>
        <w:t xml:space="preserve"> = </w:t>
      </w:r>
      <w:r>
        <w:rPr>
          <w:szCs w:val="20"/>
        </w:rPr>
        <w:tab/>
        <w:t>∑</w:t>
      </w:r>
      <w:r>
        <w:rPr>
          <w:i/>
          <w:szCs w:val="20"/>
          <w:vertAlign w:val="subscript"/>
        </w:rPr>
        <w:t>m</w:t>
      </w:r>
      <w:r>
        <w:rPr>
          <w:szCs w:val="20"/>
        </w:rPr>
        <w:t xml:space="preserve"> ∑</w:t>
      </w:r>
      <w:r>
        <w:rPr>
          <w:i/>
          <w:szCs w:val="20"/>
          <w:vertAlign w:val="subscript"/>
        </w:rPr>
        <w:t>h</w:t>
      </w:r>
      <w:r>
        <w:rPr>
          <w:szCs w:val="20"/>
          <w:vertAlign w:val="subscript"/>
        </w:rPr>
        <w:t xml:space="preserve"> </w:t>
      </w:r>
      <w:r>
        <w:rPr>
          <w:szCs w:val="20"/>
        </w:rPr>
        <w:t>∑</w:t>
      </w:r>
      <w:r>
        <w:rPr>
          <w:i/>
          <w:szCs w:val="20"/>
          <w:vertAlign w:val="subscript"/>
        </w:rPr>
        <w:t>j</w:t>
      </w:r>
      <w:r>
        <w:rPr>
          <w:szCs w:val="20"/>
          <w:vertAlign w:val="subscript"/>
        </w:rPr>
        <w:t xml:space="preserve">, </w:t>
      </w:r>
      <w:r>
        <w:rPr>
          <w:i/>
          <w:szCs w:val="20"/>
          <w:vertAlign w:val="subscript"/>
        </w:rPr>
        <w:t>k</w:t>
      </w:r>
      <w:r>
        <w:rPr>
          <w:szCs w:val="20"/>
          <w:vertAlign w:val="subscript"/>
        </w:rPr>
        <w:t xml:space="preserve"> </w:t>
      </w:r>
      <w:r>
        <w:rPr>
          <w:szCs w:val="20"/>
        </w:rPr>
        <w:t>(OOBLMW</w:t>
      </w:r>
      <w:r>
        <w:rPr>
          <w:szCs w:val="20"/>
          <w:vertAlign w:val="subscript"/>
        </w:rPr>
        <w:t xml:space="preserve"> </w:t>
      </w:r>
      <w:r>
        <w:rPr>
          <w:i/>
          <w:szCs w:val="20"/>
          <w:vertAlign w:val="subscript"/>
        </w:rPr>
        <w:t>m, h,(j, k), b</w:t>
      </w:r>
      <w:r>
        <w:rPr>
          <w:szCs w:val="20"/>
        </w:rPr>
        <w:t xml:space="preserve"> * Min(0, OPOBL</w:t>
      </w:r>
      <w:r>
        <w:rPr>
          <w:szCs w:val="20"/>
          <w:vertAlign w:val="subscript"/>
        </w:rPr>
        <w:t xml:space="preserve"> </w:t>
      </w:r>
      <w:r>
        <w:rPr>
          <w:i/>
          <w:szCs w:val="20"/>
          <w:vertAlign w:val="subscript"/>
        </w:rPr>
        <w:t>m, h,(j, k), b</w:t>
      </w:r>
      <w:r>
        <w:rPr>
          <w:szCs w:val="20"/>
        </w:rPr>
        <w:t xml:space="preserve">))  </w:t>
      </w:r>
    </w:p>
    <w:p w14:paraId="5F64B8C7" w14:textId="77777777" w:rsidR="00DA0511" w:rsidRDefault="00F52093">
      <w:pPr>
        <w:rPr>
          <w:szCs w:val="20"/>
        </w:rPr>
      </w:pPr>
      <w:r>
        <w:rPr>
          <w:szCs w:val="20"/>
        </w:rPr>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DA0511" w14:paraId="4587D9E3" w14:textId="77777777">
        <w:trPr>
          <w:trHeight w:val="346"/>
        </w:trPr>
        <w:tc>
          <w:tcPr>
            <w:tcW w:w="1885" w:type="dxa"/>
            <w:shd w:val="clear" w:color="auto" w:fill="auto"/>
          </w:tcPr>
          <w:p w14:paraId="3611A540" w14:textId="77777777" w:rsidR="00DA0511" w:rsidRDefault="00F52093">
            <w:pPr>
              <w:spacing w:after="120"/>
              <w:rPr>
                <w:b/>
                <w:iCs/>
                <w:sz w:val="20"/>
                <w:szCs w:val="20"/>
              </w:rPr>
            </w:pPr>
            <w:r>
              <w:rPr>
                <w:b/>
                <w:iCs/>
                <w:sz w:val="20"/>
                <w:szCs w:val="20"/>
              </w:rPr>
              <w:t>Variable</w:t>
            </w:r>
          </w:p>
        </w:tc>
        <w:tc>
          <w:tcPr>
            <w:tcW w:w="900" w:type="dxa"/>
            <w:shd w:val="clear" w:color="auto" w:fill="auto"/>
          </w:tcPr>
          <w:p w14:paraId="5DFD64DC" w14:textId="77777777" w:rsidR="00DA0511" w:rsidRDefault="00F52093">
            <w:pPr>
              <w:spacing w:after="120"/>
              <w:rPr>
                <w:b/>
                <w:iCs/>
                <w:sz w:val="20"/>
                <w:szCs w:val="20"/>
              </w:rPr>
            </w:pPr>
            <w:r>
              <w:rPr>
                <w:b/>
                <w:iCs/>
                <w:sz w:val="20"/>
                <w:szCs w:val="20"/>
              </w:rPr>
              <w:t>Unit</w:t>
            </w:r>
          </w:p>
        </w:tc>
        <w:tc>
          <w:tcPr>
            <w:tcW w:w="6773" w:type="dxa"/>
            <w:shd w:val="clear" w:color="auto" w:fill="auto"/>
          </w:tcPr>
          <w:p w14:paraId="5D13393E" w14:textId="77777777" w:rsidR="00DA0511" w:rsidRDefault="00F52093">
            <w:pPr>
              <w:spacing w:after="120"/>
              <w:rPr>
                <w:b/>
                <w:iCs/>
                <w:sz w:val="20"/>
                <w:szCs w:val="20"/>
              </w:rPr>
            </w:pPr>
            <w:r>
              <w:rPr>
                <w:b/>
                <w:iCs/>
                <w:sz w:val="20"/>
                <w:szCs w:val="20"/>
              </w:rPr>
              <w:t>Description</w:t>
            </w:r>
          </w:p>
        </w:tc>
      </w:tr>
      <w:tr w:rsidR="00DA0511" w14:paraId="4D371235" w14:textId="77777777">
        <w:trPr>
          <w:trHeight w:val="489"/>
        </w:trPr>
        <w:tc>
          <w:tcPr>
            <w:tcW w:w="1885" w:type="dxa"/>
            <w:shd w:val="clear" w:color="auto" w:fill="auto"/>
          </w:tcPr>
          <w:p w14:paraId="07BEB58E" w14:textId="77777777" w:rsidR="00DA0511" w:rsidRDefault="00F52093">
            <w:pPr>
              <w:spacing w:afterLines="60" w:after="144"/>
              <w:rPr>
                <w:sz w:val="20"/>
                <w:szCs w:val="20"/>
                <w:vertAlign w:val="subscript"/>
              </w:rPr>
            </w:pPr>
            <w:r>
              <w:rPr>
                <w:sz w:val="20"/>
                <w:szCs w:val="20"/>
              </w:rPr>
              <w:t xml:space="preserve">ACR </w:t>
            </w:r>
            <w:r>
              <w:rPr>
                <w:i/>
                <w:sz w:val="20"/>
                <w:szCs w:val="20"/>
                <w:vertAlign w:val="subscript"/>
              </w:rPr>
              <w:t>b</w:t>
            </w:r>
          </w:p>
        </w:tc>
        <w:tc>
          <w:tcPr>
            <w:tcW w:w="900" w:type="dxa"/>
            <w:shd w:val="clear" w:color="auto" w:fill="auto"/>
          </w:tcPr>
          <w:p w14:paraId="3A47C521" w14:textId="77777777" w:rsidR="00DA0511" w:rsidRDefault="00F52093">
            <w:pPr>
              <w:spacing w:afterLines="60" w:after="144"/>
              <w:rPr>
                <w:sz w:val="20"/>
                <w:szCs w:val="20"/>
              </w:rPr>
            </w:pPr>
            <w:r>
              <w:rPr>
                <w:sz w:val="20"/>
                <w:szCs w:val="20"/>
              </w:rPr>
              <w:t>$</w:t>
            </w:r>
          </w:p>
        </w:tc>
        <w:tc>
          <w:tcPr>
            <w:tcW w:w="6773" w:type="dxa"/>
            <w:shd w:val="clear" w:color="auto" w:fill="auto"/>
          </w:tcPr>
          <w:p w14:paraId="6E6253D5" w14:textId="77777777" w:rsidR="00DA0511" w:rsidRDefault="00F52093">
            <w:pPr>
              <w:spacing w:afterLines="60" w:after="144"/>
              <w:rPr>
                <w:sz w:val="20"/>
                <w:szCs w:val="20"/>
              </w:rPr>
            </w:pPr>
            <w:r>
              <w:rPr>
                <w:i/>
                <w:sz w:val="20"/>
                <w:szCs w:val="20"/>
              </w:rPr>
              <w:t>Auction Credit Requirement</w:t>
            </w:r>
            <w:r>
              <w:rPr>
                <w:iCs/>
                <w:sz w:val="20"/>
                <w:szCs w:val="20"/>
              </w:rPr>
              <w:t>—</w:t>
            </w:r>
            <w:r>
              <w:rPr>
                <w:sz w:val="20"/>
                <w:szCs w:val="20"/>
              </w:rPr>
              <w:t xml:space="preserve">The auction credit requirement for a Counter-Party </w:t>
            </w:r>
            <w:r>
              <w:rPr>
                <w:i/>
                <w:sz w:val="20"/>
                <w:szCs w:val="20"/>
              </w:rPr>
              <w:t>b.</w:t>
            </w:r>
          </w:p>
        </w:tc>
      </w:tr>
      <w:tr w:rsidR="00DA0511" w14:paraId="4D58D8E7" w14:textId="77777777">
        <w:trPr>
          <w:trHeight w:val="142"/>
        </w:trPr>
        <w:tc>
          <w:tcPr>
            <w:tcW w:w="1885" w:type="dxa"/>
            <w:shd w:val="clear" w:color="auto" w:fill="auto"/>
          </w:tcPr>
          <w:p w14:paraId="54C25099" w14:textId="77777777" w:rsidR="00DA0511" w:rsidRDefault="00F52093">
            <w:pPr>
              <w:spacing w:afterLines="60" w:after="144"/>
              <w:rPr>
                <w:sz w:val="20"/>
                <w:szCs w:val="20"/>
                <w:vertAlign w:val="subscript"/>
              </w:rPr>
            </w:pPr>
            <w:r>
              <w:rPr>
                <w:sz w:val="20"/>
                <w:szCs w:val="20"/>
              </w:rPr>
              <w:t xml:space="preserve">AOBLCR </w:t>
            </w:r>
            <w:r>
              <w:rPr>
                <w:i/>
                <w:sz w:val="20"/>
                <w:szCs w:val="20"/>
                <w:vertAlign w:val="subscript"/>
              </w:rPr>
              <w:t>b</w:t>
            </w:r>
          </w:p>
        </w:tc>
        <w:tc>
          <w:tcPr>
            <w:tcW w:w="900" w:type="dxa"/>
            <w:shd w:val="clear" w:color="auto" w:fill="auto"/>
          </w:tcPr>
          <w:p w14:paraId="3D9AD327" w14:textId="77777777" w:rsidR="00DA0511" w:rsidRDefault="00F52093">
            <w:pPr>
              <w:spacing w:afterLines="60" w:after="144"/>
              <w:rPr>
                <w:sz w:val="20"/>
                <w:szCs w:val="20"/>
              </w:rPr>
            </w:pPr>
            <w:r>
              <w:rPr>
                <w:sz w:val="20"/>
                <w:szCs w:val="20"/>
              </w:rPr>
              <w:t>$</w:t>
            </w:r>
          </w:p>
        </w:tc>
        <w:tc>
          <w:tcPr>
            <w:tcW w:w="6773" w:type="dxa"/>
            <w:shd w:val="clear" w:color="auto" w:fill="auto"/>
          </w:tcPr>
          <w:p w14:paraId="77A34346" w14:textId="77777777" w:rsidR="00DA0511" w:rsidRDefault="00F52093">
            <w:pPr>
              <w:spacing w:afterLines="60" w:after="144"/>
              <w:rPr>
                <w:sz w:val="20"/>
                <w:szCs w:val="20"/>
              </w:rPr>
            </w:pPr>
            <w:r>
              <w:rPr>
                <w:i/>
                <w:sz w:val="20"/>
                <w:szCs w:val="20"/>
              </w:rPr>
              <w:t>Auction PTP Obligation Credit Requirement</w:t>
            </w:r>
            <w:r>
              <w:rPr>
                <w:iCs/>
                <w:sz w:val="20"/>
                <w:szCs w:val="20"/>
              </w:rPr>
              <w:t>—</w:t>
            </w:r>
            <w:r>
              <w:rPr>
                <w:sz w:val="20"/>
                <w:szCs w:val="20"/>
              </w:rPr>
              <w:t xml:space="preserve">The auction credit requirement for all PTP Obligation bids submitted by a Counter-Party </w:t>
            </w:r>
            <w:r>
              <w:rPr>
                <w:i/>
                <w:sz w:val="20"/>
                <w:szCs w:val="20"/>
              </w:rPr>
              <w:t xml:space="preserve">b </w:t>
            </w:r>
            <w:r>
              <w:rPr>
                <w:sz w:val="20"/>
                <w:szCs w:val="20"/>
              </w:rPr>
              <w:t xml:space="preserve">for all Operating Days. </w:t>
            </w:r>
          </w:p>
        </w:tc>
      </w:tr>
      <w:tr w:rsidR="00DA0511" w14:paraId="127708FE" w14:textId="77777777">
        <w:trPr>
          <w:trHeight w:val="142"/>
        </w:trPr>
        <w:tc>
          <w:tcPr>
            <w:tcW w:w="1885" w:type="dxa"/>
            <w:shd w:val="clear" w:color="auto" w:fill="auto"/>
          </w:tcPr>
          <w:p w14:paraId="6485F526" w14:textId="77777777" w:rsidR="00DA0511" w:rsidRDefault="00F52093">
            <w:pPr>
              <w:spacing w:afterLines="60" w:after="144"/>
              <w:rPr>
                <w:sz w:val="20"/>
                <w:szCs w:val="20"/>
              </w:rPr>
            </w:pPr>
            <w:r>
              <w:rPr>
                <w:sz w:val="20"/>
                <w:szCs w:val="20"/>
              </w:rPr>
              <w:t xml:space="preserve">BOBLMW </w:t>
            </w:r>
            <w:r>
              <w:rPr>
                <w:i/>
                <w:sz w:val="20"/>
                <w:szCs w:val="20"/>
                <w:vertAlign w:val="subscript"/>
              </w:rPr>
              <w:t>m, h, (j, k</w:t>
            </w:r>
            <w:r>
              <w:rPr>
                <w:i/>
                <w:szCs w:val="20"/>
                <w:vertAlign w:val="subscript"/>
              </w:rPr>
              <w:t>), b</w:t>
            </w:r>
          </w:p>
        </w:tc>
        <w:tc>
          <w:tcPr>
            <w:tcW w:w="900" w:type="dxa"/>
            <w:shd w:val="clear" w:color="auto" w:fill="auto"/>
          </w:tcPr>
          <w:p w14:paraId="021AADD7" w14:textId="77777777" w:rsidR="00DA0511" w:rsidRDefault="00F52093">
            <w:pPr>
              <w:spacing w:afterLines="60" w:after="144"/>
              <w:rPr>
                <w:sz w:val="20"/>
                <w:szCs w:val="20"/>
              </w:rPr>
            </w:pPr>
            <w:r>
              <w:rPr>
                <w:sz w:val="20"/>
                <w:szCs w:val="20"/>
              </w:rPr>
              <w:t>MW</w:t>
            </w:r>
          </w:p>
        </w:tc>
        <w:tc>
          <w:tcPr>
            <w:tcW w:w="6773" w:type="dxa"/>
            <w:shd w:val="clear" w:color="auto" w:fill="auto"/>
          </w:tcPr>
          <w:p w14:paraId="548BCE52" w14:textId="77777777" w:rsidR="00DA0511" w:rsidRDefault="00F52093">
            <w:pPr>
              <w:spacing w:afterLines="60" w:after="144"/>
              <w:rPr>
                <w:sz w:val="20"/>
                <w:szCs w:val="20"/>
              </w:rPr>
            </w:pPr>
            <w:r>
              <w:rPr>
                <w:i/>
                <w:sz w:val="20"/>
                <w:szCs w:val="20"/>
              </w:rPr>
              <w:t>Awarded Bid PTP Obligation</w:t>
            </w:r>
            <w:r>
              <w:rPr>
                <w:iCs/>
                <w:sz w:val="20"/>
                <w:szCs w:val="20"/>
              </w:rPr>
              <w:t>—</w:t>
            </w:r>
            <w:r>
              <w:rPr>
                <w:sz w:val="20"/>
                <w:szCs w:val="20"/>
              </w:rPr>
              <w:t xml:space="preserve">The awarded bid PTP Obligation with the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w:t>
            </w:r>
            <w:r>
              <w:rPr>
                <w:sz w:val="20"/>
                <w:szCs w:val="20"/>
              </w:rPr>
              <w:t xml:space="preserve"> submitted by a Counter-Party </w:t>
            </w:r>
            <w:r>
              <w:rPr>
                <w:i/>
                <w:sz w:val="20"/>
                <w:szCs w:val="20"/>
              </w:rPr>
              <w:t>b.</w:t>
            </w:r>
          </w:p>
        </w:tc>
      </w:tr>
      <w:tr w:rsidR="00DA0511" w14:paraId="71D966E7" w14:textId="77777777">
        <w:trPr>
          <w:trHeight w:val="445"/>
        </w:trPr>
        <w:tc>
          <w:tcPr>
            <w:tcW w:w="1885" w:type="dxa"/>
            <w:shd w:val="clear" w:color="auto" w:fill="auto"/>
          </w:tcPr>
          <w:p w14:paraId="7BA0C3A6" w14:textId="77777777" w:rsidR="00DA0511" w:rsidRDefault="00F52093">
            <w:pPr>
              <w:spacing w:after="60"/>
              <w:rPr>
                <w:sz w:val="20"/>
                <w:szCs w:val="20"/>
                <w:vertAlign w:val="subscript"/>
              </w:rPr>
            </w:pPr>
            <w:r>
              <w:rPr>
                <w:sz w:val="20"/>
                <w:szCs w:val="20"/>
              </w:rPr>
              <w:t xml:space="preserve">BPOBL </w:t>
            </w:r>
            <w:r>
              <w:rPr>
                <w:i/>
                <w:sz w:val="20"/>
                <w:szCs w:val="20"/>
                <w:vertAlign w:val="subscript"/>
              </w:rPr>
              <w:t>m, h, (j, k</w:t>
            </w:r>
            <w:r>
              <w:rPr>
                <w:i/>
                <w:szCs w:val="20"/>
                <w:vertAlign w:val="subscript"/>
              </w:rPr>
              <w:t>), b</w:t>
            </w:r>
          </w:p>
        </w:tc>
        <w:tc>
          <w:tcPr>
            <w:tcW w:w="900" w:type="dxa"/>
            <w:shd w:val="clear" w:color="auto" w:fill="auto"/>
          </w:tcPr>
          <w:p w14:paraId="617EAD2A" w14:textId="77777777" w:rsidR="00DA0511" w:rsidRDefault="00F52093">
            <w:pPr>
              <w:spacing w:after="60"/>
              <w:rPr>
                <w:sz w:val="20"/>
                <w:szCs w:val="20"/>
              </w:rPr>
            </w:pPr>
            <w:r>
              <w:rPr>
                <w:sz w:val="20"/>
                <w:szCs w:val="20"/>
              </w:rPr>
              <w:t>$/MW per hour</w:t>
            </w:r>
          </w:p>
        </w:tc>
        <w:tc>
          <w:tcPr>
            <w:tcW w:w="6773" w:type="dxa"/>
            <w:shd w:val="clear" w:color="auto" w:fill="auto"/>
          </w:tcPr>
          <w:p w14:paraId="53C619D2" w14:textId="77777777" w:rsidR="00DA0511" w:rsidRDefault="00F52093">
            <w:pPr>
              <w:spacing w:after="60"/>
              <w:rPr>
                <w:sz w:val="20"/>
                <w:szCs w:val="20"/>
              </w:rPr>
            </w:pPr>
            <w:r>
              <w:rPr>
                <w:i/>
                <w:sz w:val="20"/>
                <w:szCs w:val="20"/>
              </w:rPr>
              <w:t>Bid Price for PTP Obligation</w:t>
            </w:r>
            <w:r>
              <w:rPr>
                <w:iCs/>
                <w:sz w:val="20"/>
                <w:szCs w:val="20"/>
              </w:rPr>
              <w:t>—</w:t>
            </w:r>
            <w:r>
              <w:rPr>
                <w:sz w:val="20"/>
                <w:szCs w:val="20"/>
              </w:rPr>
              <w:t>Bid Price for PTP Obligation</w:t>
            </w:r>
            <w:r>
              <w:rPr>
                <w:i/>
                <w:sz w:val="20"/>
                <w:szCs w:val="20"/>
              </w:rPr>
              <w:t xml:space="preserve"> </w:t>
            </w:r>
            <w:r>
              <w:rPr>
                <w:sz w:val="20"/>
                <w:szCs w:val="20"/>
              </w:rPr>
              <w:t xml:space="preserve">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 xml:space="preserve"> </w:t>
            </w:r>
          </w:p>
        </w:tc>
      </w:tr>
      <w:tr w:rsidR="00DA0511" w14:paraId="7253AB6C" w14:textId="77777777">
        <w:trPr>
          <w:trHeight w:val="142"/>
        </w:trPr>
        <w:tc>
          <w:tcPr>
            <w:tcW w:w="1885" w:type="dxa"/>
            <w:shd w:val="clear" w:color="auto" w:fill="auto"/>
          </w:tcPr>
          <w:p w14:paraId="3C4D8F0C" w14:textId="77777777" w:rsidR="00DA0511" w:rsidRDefault="00F52093">
            <w:pPr>
              <w:spacing w:afterLines="60" w:after="144"/>
              <w:rPr>
                <w:sz w:val="20"/>
                <w:szCs w:val="20"/>
              </w:rPr>
            </w:pPr>
            <w:r>
              <w:rPr>
                <w:sz w:val="20"/>
                <w:szCs w:val="20"/>
              </w:rPr>
              <w:t>A</w:t>
            </w:r>
            <w:r>
              <w:rPr>
                <w:sz w:val="20"/>
                <w:szCs w:val="20"/>
                <w:vertAlign w:val="subscript"/>
              </w:rPr>
              <w:t xml:space="preserve"> </w:t>
            </w:r>
            <w:r>
              <w:rPr>
                <w:i/>
                <w:sz w:val="20"/>
                <w:szCs w:val="20"/>
                <w:vertAlign w:val="subscript"/>
              </w:rPr>
              <w:t>ci 99, m, h, (j, k</w:t>
            </w:r>
            <w:r>
              <w:rPr>
                <w:i/>
                <w:szCs w:val="20"/>
                <w:vertAlign w:val="subscript"/>
              </w:rPr>
              <w:t>), b</w:t>
            </w:r>
          </w:p>
        </w:tc>
        <w:tc>
          <w:tcPr>
            <w:tcW w:w="900" w:type="dxa"/>
            <w:shd w:val="clear" w:color="auto" w:fill="auto"/>
          </w:tcPr>
          <w:p w14:paraId="0675A531" w14:textId="77777777" w:rsidR="00DA0511" w:rsidRDefault="00F52093">
            <w:pPr>
              <w:spacing w:afterLines="60" w:after="144"/>
              <w:rPr>
                <w:sz w:val="20"/>
                <w:szCs w:val="20"/>
              </w:rPr>
            </w:pPr>
            <w:r>
              <w:rPr>
                <w:sz w:val="20"/>
                <w:szCs w:val="20"/>
              </w:rPr>
              <w:t>$/MW per hour</w:t>
            </w:r>
          </w:p>
        </w:tc>
        <w:tc>
          <w:tcPr>
            <w:tcW w:w="6773" w:type="dxa"/>
            <w:shd w:val="clear" w:color="auto" w:fill="auto"/>
          </w:tcPr>
          <w:p w14:paraId="6A4EF681" w14:textId="77777777" w:rsidR="00DA0511" w:rsidRDefault="00F52093">
            <w:pPr>
              <w:spacing w:afterLines="60" w:after="144"/>
              <w:rPr>
                <w:i/>
                <w:iCs/>
                <w:sz w:val="20"/>
                <w:szCs w:val="20"/>
              </w:rPr>
            </w:pPr>
            <w:r>
              <w:rPr>
                <w:i/>
                <w:sz w:val="20"/>
                <w:szCs w:val="20"/>
              </w:rPr>
              <w:t>Path-Specific DAM-Based Adder</w:t>
            </w:r>
            <w:r>
              <w:rPr>
                <w:iCs/>
                <w:sz w:val="20"/>
                <w:szCs w:val="20"/>
              </w:rPr>
              <w:t>—</w:t>
            </w:r>
            <w:r>
              <w:rPr>
                <w:sz w:val="20"/>
                <w:szCs w:val="20"/>
              </w:rPr>
              <w:t xml:space="preserve">The path-specific DAM-based adder 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 calculated as 99</w:t>
            </w:r>
            <w:r>
              <w:rPr>
                <w:sz w:val="20"/>
                <w:szCs w:val="20"/>
                <w:vertAlign w:val="superscript"/>
              </w:rPr>
              <w:t>th</w:t>
            </w:r>
            <w:r>
              <w:rPr>
                <w:sz w:val="20"/>
                <w:szCs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Pr>
                <w:bCs/>
                <w:iCs/>
                <w:sz w:val="20"/>
                <w:szCs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Pr>
                <w:sz w:val="20"/>
                <w:szCs w:val="20"/>
              </w:rPr>
              <w:t>.</w:t>
            </w:r>
          </w:p>
        </w:tc>
      </w:tr>
      <w:tr w:rsidR="00DA0511" w14:paraId="121CA30A" w14:textId="77777777">
        <w:trPr>
          <w:trHeight w:val="142"/>
        </w:trPr>
        <w:tc>
          <w:tcPr>
            <w:tcW w:w="1885" w:type="dxa"/>
            <w:shd w:val="clear" w:color="auto" w:fill="auto"/>
          </w:tcPr>
          <w:p w14:paraId="0EE4320B" w14:textId="77777777" w:rsidR="00DA0511" w:rsidRDefault="00F52093">
            <w:pPr>
              <w:spacing w:after="60"/>
              <w:rPr>
                <w:sz w:val="20"/>
                <w:szCs w:val="20"/>
              </w:rPr>
            </w:pPr>
            <w:r>
              <w:rPr>
                <w:sz w:val="20"/>
                <w:szCs w:val="20"/>
              </w:rPr>
              <w:t>EACP</w:t>
            </w:r>
            <w:r>
              <w:rPr>
                <w:sz w:val="20"/>
                <w:szCs w:val="20"/>
                <w:vertAlign w:val="subscript"/>
              </w:rPr>
              <w:t xml:space="preserve"> </w:t>
            </w:r>
            <w:r>
              <w:rPr>
                <w:i/>
                <w:sz w:val="20"/>
                <w:szCs w:val="20"/>
                <w:vertAlign w:val="subscript"/>
              </w:rPr>
              <w:t>m, h, (j, k)</w:t>
            </w:r>
          </w:p>
        </w:tc>
        <w:tc>
          <w:tcPr>
            <w:tcW w:w="900" w:type="dxa"/>
            <w:shd w:val="clear" w:color="auto" w:fill="auto"/>
          </w:tcPr>
          <w:p w14:paraId="6360815F" w14:textId="77777777" w:rsidR="00DA0511" w:rsidRDefault="00F52093">
            <w:pPr>
              <w:spacing w:after="60"/>
              <w:rPr>
                <w:sz w:val="20"/>
                <w:szCs w:val="20"/>
              </w:rPr>
            </w:pPr>
            <w:r>
              <w:rPr>
                <w:sz w:val="20"/>
                <w:szCs w:val="20"/>
              </w:rPr>
              <w:t>$/MW per hour</w:t>
            </w:r>
          </w:p>
        </w:tc>
        <w:tc>
          <w:tcPr>
            <w:tcW w:w="6773" w:type="dxa"/>
            <w:shd w:val="clear" w:color="auto" w:fill="auto"/>
          </w:tcPr>
          <w:p w14:paraId="08500E41" w14:textId="77777777" w:rsidR="00DA0511" w:rsidRDefault="00F52093">
            <w:pPr>
              <w:spacing w:after="60"/>
              <w:rPr>
                <w:sz w:val="20"/>
                <w:szCs w:val="20"/>
              </w:rPr>
            </w:pPr>
            <w:r>
              <w:rPr>
                <w:i/>
                <w:sz w:val="20"/>
                <w:szCs w:val="20"/>
              </w:rPr>
              <w:t>Effective Auction Clearing Price</w:t>
            </w:r>
            <w:r>
              <w:rPr>
                <w:iCs/>
                <w:sz w:val="20"/>
                <w:szCs w:val="20"/>
              </w:rPr>
              <w:t>—</w:t>
            </w:r>
            <w:r>
              <w:rPr>
                <w:sz w:val="20"/>
                <w:szCs w:val="20"/>
              </w:rPr>
              <w:t xml:space="preserve">The auction clearing price 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w:t>
            </w:r>
          </w:p>
          <w:p w14:paraId="023F86F1" w14:textId="77777777" w:rsidR="00DA0511" w:rsidRDefault="00F52093">
            <w:pPr>
              <w:spacing w:after="60"/>
              <w:rPr>
                <w:sz w:val="20"/>
                <w:szCs w:val="20"/>
              </w:rPr>
            </w:pPr>
            <w:r>
              <w:rPr>
                <w:sz w:val="20"/>
                <w:szCs w:val="20"/>
              </w:rPr>
              <w:t xml:space="preserve">For each CRR PTP Obligation, this value is equal to the auction clearing price of an awarded CRR selected as follows: </w:t>
            </w:r>
          </w:p>
          <w:p w14:paraId="5A288F49" w14:textId="77777777" w:rsidR="00DA0511" w:rsidRDefault="00F52093">
            <w:pPr>
              <w:spacing w:after="60"/>
              <w:ind w:left="792" w:hanging="360"/>
              <w:rPr>
                <w:sz w:val="20"/>
                <w:szCs w:val="20"/>
              </w:rPr>
            </w:pPr>
            <w:r>
              <w:rPr>
                <w:sz w:val="20"/>
                <w:szCs w:val="20"/>
              </w:rPr>
              <w:t>(a)</w:t>
            </w:r>
            <w:r>
              <w:rPr>
                <w:sz w:val="20"/>
                <w:szCs w:val="20"/>
              </w:rPr>
              <w:tab/>
              <w:t xml:space="preserve">Awarded CRRs with the source </w:t>
            </w:r>
            <w:r>
              <w:rPr>
                <w:i/>
                <w:sz w:val="20"/>
                <w:szCs w:val="20"/>
              </w:rPr>
              <w:t>j</w:t>
            </w:r>
            <w:r>
              <w:rPr>
                <w:sz w:val="20"/>
                <w:szCs w:val="20"/>
              </w:rPr>
              <w:t xml:space="preserve"> and sink </w:t>
            </w:r>
            <w:r>
              <w:rPr>
                <w:i/>
                <w:sz w:val="20"/>
                <w:szCs w:val="20"/>
              </w:rPr>
              <w:t>k</w:t>
            </w:r>
            <w:r>
              <w:rPr>
                <w:sz w:val="20"/>
                <w:szCs w:val="20"/>
              </w:rPr>
              <w:t xml:space="preserve"> containing hour </w:t>
            </w:r>
            <w:r>
              <w:rPr>
                <w:i/>
                <w:sz w:val="20"/>
                <w:szCs w:val="20"/>
              </w:rPr>
              <w:t>h</w:t>
            </w:r>
            <w:r>
              <w:rPr>
                <w:sz w:val="20"/>
                <w:szCs w:val="20"/>
              </w:rPr>
              <w:t xml:space="preserve"> and operating month </w:t>
            </w:r>
            <w:r>
              <w:rPr>
                <w:i/>
                <w:sz w:val="20"/>
                <w:szCs w:val="20"/>
              </w:rPr>
              <w:t xml:space="preserve">m </w:t>
            </w:r>
            <w:r>
              <w:rPr>
                <w:sz w:val="20"/>
                <w:szCs w:val="20"/>
              </w:rPr>
              <w:t>are selected from the set of unexpired awarded PTP Obligations.  If no awarded CRRs are found the EACP value is zero.</w:t>
            </w:r>
          </w:p>
          <w:p w14:paraId="610DC527" w14:textId="77777777" w:rsidR="00DA0511" w:rsidRDefault="00F52093">
            <w:pPr>
              <w:spacing w:after="60"/>
              <w:ind w:left="792" w:hanging="360"/>
              <w:rPr>
                <w:sz w:val="20"/>
                <w:szCs w:val="20"/>
              </w:rPr>
            </w:pPr>
            <w:r>
              <w:rPr>
                <w:sz w:val="20"/>
                <w:szCs w:val="20"/>
              </w:rPr>
              <w:t>(b)</w:t>
            </w:r>
            <w:r>
              <w:rPr>
                <w:sz w:val="20"/>
                <w:szCs w:val="20"/>
              </w:rPr>
              <w:tab/>
              <w:t>If (a) results in more than one awarded CRR, awarded CRRs with the most recent award date are selected.</w:t>
            </w:r>
          </w:p>
          <w:p w14:paraId="68514DA5" w14:textId="77777777" w:rsidR="00DA0511" w:rsidRDefault="00F52093">
            <w:pPr>
              <w:spacing w:after="60"/>
              <w:ind w:left="792" w:hanging="360"/>
              <w:rPr>
                <w:i/>
                <w:sz w:val="20"/>
                <w:szCs w:val="20"/>
              </w:rPr>
            </w:pPr>
            <w:r>
              <w:rPr>
                <w:sz w:val="20"/>
                <w:szCs w:val="20"/>
              </w:rPr>
              <w:t>(c)</w:t>
            </w:r>
            <w:r>
              <w:rPr>
                <w:sz w:val="20"/>
                <w:szCs w:val="20"/>
              </w:rPr>
              <w:tab/>
              <w:t>If (b) results in more than one awarded CRR, then the awarded CRR with the lowest auction clearing price is selected.</w:t>
            </w:r>
          </w:p>
        </w:tc>
      </w:tr>
      <w:tr w:rsidR="00DA0511" w14:paraId="53E75250" w14:textId="77777777">
        <w:trPr>
          <w:trHeight w:val="142"/>
        </w:trPr>
        <w:tc>
          <w:tcPr>
            <w:tcW w:w="1885" w:type="dxa"/>
            <w:shd w:val="clear" w:color="auto" w:fill="auto"/>
          </w:tcPr>
          <w:p w14:paraId="6FA75FEA" w14:textId="77777777" w:rsidR="00DA0511" w:rsidRDefault="00F52093">
            <w:pPr>
              <w:spacing w:afterLines="60" w:after="144"/>
              <w:rPr>
                <w:sz w:val="20"/>
                <w:szCs w:val="20"/>
              </w:rPr>
            </w:pPr>
            <w:r>
              <w:rPr>
                <w:sz w:val="20"/>
                <w:szCs w:val="20"/>
              </w:rPr>
              <w:t xml:space="preserve">AOBLCRO </w:t>
            </w:r>
            <w:r>
              <w:rPr>
                <w:i/>
                <w:sz w:val="20"/>
                <w:szCs w:val="20"/>
                <w:vertAlign w:val="subscript"/>
              </w:rPr>
              <w:t>b</w:t>
            </w:r>
          </w:p>
        </w:tc>
        <w:tc>
          <w:tcPr>
            <w:tcW w:w="900" w:type="dxa"/>
            <w:shd w:val="clear" w:color="auto" w:fill="auto"/>
          </w:tcPr>
          <w:p w14:paraId="03179770" w14:textId="77777777" w:rsidR="00DA0511" w:rsidRDefault="00F52093">
            <w:pPr>
              <w:spacing w:afterLines="60" w:after="144"/>
              <w:rPr>
                <w:sz w:val="20"/>
                <w:szCs w:val="20"/>
              </w:rPr>
            </w:pPr>
            <w:r>
              <w:rPr>
                <w:sz w:val="20"/>
                <w:szCs w:val="20"/>
              </w:rPr>
              <w:t>$</w:t>
            </w:r>
          </w:p>
        </w:tc>
        <w:tc>
          <w:tcPr>
            <w:tcW w:w="6773" w:type="dxa"/>
            <w:shd w:val="clear" w:color="auto" w:fill="auto"/>
          </w:tcPr>
          <w:p w14:paraId="3B1947E1" w14:textId="77777777" w:rsidR="00DA0511" w:rsidRDefault="00F52093">
            <w:pPr>
              <w:spacing w:afterLines="60" w:after="144"/>
              <w:rPr>
                <w:i/>
                <w:sz w:val="20"/>
                <w:szCs w:val="20"/>
              </w:rPr>
            </w:pPr>
            <w:r>
              <w:rPr>
                <w:i/>
                <w:sz w:val="20"/>
                <w:szCs w:val="20"/>
              </w:rPr>
              <w:t>Auction PTP Obligation Credit Requirement for Offers</w:t>
            </w:r>
            <w:r>
              <w:rPr>
                <w:iCs/>
                <w:sz w:val="20"/>
                <w:szCs w:val="20"/>
              </w:rPr>
              <w:t>—</w:t>
            </w:r>
            <w:r>
              <w:rPr>
                <w:sz w:val="20"/>
                <w:szCs w:val="20"/>
              </w:rPr>
              <w:t xml:space="preserve">The auction credit requirement for all PTP Obligation offers submitted by a Counter-Party </w:t>
            </w:r>
            <w:r>
              <w:rPr>
                <w:i/>
                <w:sz w:val="20"/>
                <w:szCs w:val="20"/>
              </w:rPr>
              <w:t xml:space="preserve">b </w:t>
            </w:r>
            <w:r>
              <w:rPr>
                <w:sz w:val="20"/>
                <w:szCs w:val="20"/>
              </w:rPr>
              <w:t xml:space="preserve">for all Operating Days. </w:t>
            </w:r>
          </w:p>
        </w:tc>
      </w:tr>
      <w:tr w:rsidR="00DA0511" w14:paraId="5B6A3C2B" w14:textId="77777777">
        <w:trPr>
          <w:trHeight w:val="142"/>
        </w:trPr>
        <w:tc>
          <w:tcPr>
            <w:tcW w:w="1885" w:type="dxa"/>
            <w:shd w:val="clear" w:color="auto" w:fill="auto"/>
          </w:tcPr>
          <w:p w14:paraId="6C4DB428" w14:textId="77777777" w:rsidR="00DA0511" w:rsidRDefault="00F52093">
            <w:pPr>
              <w:spacing w:afterLines="60" w:after="144"/>
              <w:rPr>
                <w:sz w:val="20"/>
                <w:szCs w:val="20"/>
              </w:rPr>
            </w:pPr>
            <w:r>
              <w:rPr>
                <w:sz w:val="20"/>
                <w:szCs w:val="20"/>
              </w:rPr>
              <w:t>OOBLMW</w:t>
            </w:r>
            <w:r>
              <w:rPr>
                <w:sz w:val="20"/>
                <w:szCs w:val="20"/>
                <w:vertAlign w:val="subscript"/>
              </w:rPr>
              <w:t xml:space="preserve"> </w:t>
            </w:r>
            <w:r>
              <w:rPr>
                <w:i/>
                <w:sz w:val="20"/>
                <w:szCs w:val="20"/>
                <w:vertAlign w:val="subscript"/>
              </w:rPr>
              <w:t>m, h, (j, k), b</w:t>
            </w:r>
          </w:p>
        </w:tc>
        <w:tc>
          <w:tcPr>
            <w:tcW w:w="900" w:type="dxa"/>
            <w:shd w:val="clear" w:color="auto" w:fill="auto"/>
          </w:tcPr>
          <w:p w14:paraId="7C054E5A" w14:textId="77777777" w:rsidR="00DA0511" w:rsidRDefault="00F52093">
            <w:pPr>
              <w:spacing w:afterLines="60" w:after="144"/>
              <w:rPr>
                <w:sz w:val="20"/>
                <w:szCs w:val="20"/>
              </w:rPr>
            </w:pPr>
            <w:r>
              <w:rPr>
                <w:sz w:val="20"/>
                <w:szCs w:val="20"/>
              </w:rPr>
              <w:t>MW</w:t>
            </w:r>
          </w:p>
        </w:tc>
        <w:tc>
          <w:tcPr>
            <w:tcW w:w="6773" w:type="dxa"/>
            <w:shd w:val="clear" w:color="auto" w:fill="auto"/>
          </w:tcPr>
          <w:p w14:paraId="729BBB38" w14:textId="77777777" w:rsidR="00DA0511" w:rsidRDefault="00F52093">
            <w:pPr>
              <w:spacing w:afterLines="60" w:after="144"/>
              <w:rPr>
                <w:sz w:val="20"/>
                <w:szCs w:val="20"/>
              </w:rPr>
            </w:pPr>
            <w:r>
              <w:rPr>
                <w:i/>
                <w:sz w:val="20"/>
                <w:szCs w:val="20"/>
              </w:rPr>
              <w:t>Awarded Offer PTP Obligation</w:t>
            </w:r>
            <w:r>
              <w:rPr>
                <w:iCs/>
                <w:sz w:val="20"/>
                <w:szCs w:val="20"/>
              </w:rPr>
              <w:t>—</w:t>
            </w:r>
            <w:r>
              <w:rPr>
                <w:sz w:val="20"/>
                <w:szCs w:val="20"/>
              </w:rPr>
              <w:t xml:space="preserve">The awarded offer PTP Obligation with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w:t>
            </w:r>
            <w:r>
              <w:rPr>
                <w:sz w:val="20"/>
                <w:szCs w:val="20"/>
              </w:rPr>
              <w:t xml:space="preserve"> submitted by a Counter-Party </w:t>
            </w:r>
            <w:r>
              <w:rPr>
                <w:i/>
                <w:sz w:val="20"/>
                <w:szCs w:val="20"/>
              </w:rPr>
              <w:t>b.</w:t>
            </w:r>
          </w:p>
        </w:tc>
      </w:tr>
      <w:tr w:rsidR="00DA0511" w14:paraId="5085AD12" w14:textId="77777777">
        <w:trPr>
          <w:trHeight w:val="142"/>
        </w:trPr>
        <w:tc>
          <w:tcPr>
            <w:tcW w:w="1885" w:type="dxa"/>
            <w:shd w:val="clear" w:color="auto" w:fill="auto"/>
          </w:tcPr>
          <w:p w14:paraId="15931BF5" w14:textId="77777777" w:rsidR="00DA0511" w:rsidRDefault="00F52093">
            <w:pPr>
              <w:spacing w:afterLines="60" w:after="144"/>
              <w:rPr>
                <w:sz w:val="20"/>
                <w:szCs w:val="20"/>
              </w:rPr>
            </w:pPr>
            <w:r>
              <w:rPr>
                <w:sz w:val="20"/>
                <w:szCs w:val="20"/>
              </w:rPr>
              <w:t xml:space="preserve">OPOBL </w:t>
            </w:r>
            <w:r>
              <w:rPr>
                <w:i/>
                <w:sz w:val="20"/>
                <w:szCs w:val="20"/>
                <w:vertAlign w:val="subscript"/>
              </w:rPr>
              <w:t>m, h, (j, k ), b</w:t>
            </w:r>
          </w:p>
        </w:tc>
        <w:tc>
          <w:tcPr>
            <w:tcW w:w="900" w:type="dxa"/>
            <w:shd w:val="clear" w:color="auto" w:fill="auto"/>
          </w:tcPr>
          <w:p w14:paraId="47A453C8" w14:textId="77777777" w:rsidR="00DA0511" w:rsidRDefault="00F52093">
            <w:pPr>
              <w:spacing w:afterLines="60" w:after="144"/>
              <w:rPr>
                <w:sz w:val="20"/>
                <w:szCs w:val="20"/>
              </w:rPr>
            </w:pPr>
            <w:r>
              <w:rPr>
                <w:sz w:val="20"/>
                <w:szCs w:val="20"/>
              </w:rPr>
              <w:t>$/MW per hour</w:t>
            </w:r>
          </w:p>
        </w:tc>
        <w:tc>
          <w:tcPr>
            <w:tcW w:w="6773" w:type="dxa"/>
            <w:shd w:val="clear" w:color="auto" w:fill="auto"/>
          </w:tcPr>
          <w:p w14:paraId="062EE7F7" w14:textId="77777777" w:rsidR="00DA0511" w:rsidRDefault="00F52093">
            <w:pPr>
              <w:spacing w:afterLines="60" w:after="144"/>
              <w:rPr>
                <w:i/>
                <w:sz w:val="20"/>
                <w:szCs w:val="20"/>
              </w:rPr>
            </w:pPr>
            <w:r>
              <w:rPr>
                <w:i/>
                <w:sz w:val="20"/>
                <w:szCs w:val="20"/>
              </w:rPr>
              <w:t>Offer Price for PTP Obligation</w:t>
            </w:r>
            <w:r>
              <w:rPr>
                <w:iCs/>
                <w:sz w:val="20"/>
                <w:szCs w:val="20"/>
              </w:rPr>
              <w:t>—</w:t>
            </w:r>
            <w:r>
              <w:rPr>
                <w:sz w:val="20"/>
                <w:szCs w:val="20"/>
              </w:rPr>
              <w:t xml:space="preserve">The offer price for PTP Obligation with the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 </w:t>
            </w:r>
            <w:r>
              <w:rPr>
                <w:sz w:val="20"/>
                <w:szCs w:val="20"/>
              </w:rPr>
              <w:t xml:space="preserve">submitted by a Counter-Party </w:t>
            </w:r>
            <w:r>
              <w:rPr>
                <w:i/>
                <w:sz w:val="20"/>
                <w:szCs w:val="20"/>
              </w:rPr>
              <w:t>b.</w:t>
            </w:r>
          </w:p>
        </w:tc>
      </w:tr>
      <w:tr w:rsidR="00DA0511" w14:paraId="3BEB0B79" w14:textId="77777777">
        <w:trPr>
          <w:trHeight w:val="594"/>
        </w:trPr>
        <w:tc>
          <w:tcPr>
            <w:tcW w:w="1885" w:type="dxa"/>
            <w:shd w:val="clear" w:color="auto" w:fill="auto"/>
          </w:tcPr>
          <w:p w14:paraId="334D6A2D" w14:textId="77777777" w:rsidR="00DA0511" w:rsidRDefault="00F52093">
            <w:pPr>
              <w:spacing w:afterLines="60" w:after="144"/>
              <w:rPr>
                <w:sz w:val="20"/>
                <w:szCs w:val="20"/>
                <w:vertAlign w:val="subscript"/>
              </w:rPr>
            </w:pPr>
            <w:r>
              <w:rPr>
                <w:sz w:val="20"/>
                <w:szCs w:val="20"/>
              </w:rPr>
              <w:t xml:space="preserve">AOPTCR </w:t>
            </w:r>
            <w:r>
              <w:rPr>
                <w:i/>
                <w:sz w:val="20"/>
                <w:szCs w:val="20"/>
                <w:vertAlign w:val="subscript"/>
              </w:rPr>
              <w:t>b</w:t>
            </w:r>
          </w:p>
        </w:tc>
        <w:tc>
          <w:tcPr>
            <w:tcW w:w="900" w:type="dxa"/>
            <w:shd w:val="clear" w:color="auto" w:fill="auto"/>
          </w:tcPr>
          <w:p w14:paraId="3BEF03A2" w14:textId="77777777" w:rsidR="00DA0511" w:rsidRDefault="00F52093">
            <w:pPr>
              <w:spacing w:afterLines="60" w:after="144"/>
              <w:rPr>
                <w:sz w:val="20"/>
                <w:szCs w:val="20"/>
              </w:rPr>
            </w:pPr>
            <w:r>
              <w:rPr>
                <w:sz w:val="20"/>
                <w:szCs w:val="20"/>
              </w:rPr>
              <w:t>$</w:t>
            </w:r>
          </w:p>
        </w:tc>
        <w:tc>
          <w:tcPr>
            <w:tcW w:w="6773" w:type="dxa"/>
            <w:shd w:val="clear" w:color="auto" w:fill="auto"/>
          </w:tcPr>
          <w:p w14:paraId="5B6B3C09" w14:textId="77777777" w:rsidR="00DA0511" w:rsidRDefault="00F52093">
            <w:pPr>
              <w:spacing w:afterLines="60" w:after="144"/>
              <w:rPr>
                <w:sz w:val="20"/>
                <w:szCs w:val="20"/>
              </w:rPr>
            </w:pPr>
            <w:r>
              <w:rPr>
                <w:i/>
                <w:sz w:val="20"/>
                <w:szCs w:val="20"/>
              </w:rPr>
              <w:t>Auction PTP Option Bid Credit Requirement</w:t>
            </w:r>
            <w:r>
              <w:rPr>
                <w:iCs/>
                <w:sz w:val="20"/>
                <w:szCs w:val="20"/>
              </w:rPr>
              <w:t>—</w:t>
            </w:r>
            <w:r>
              <w:rPr>
                <w:sz w:val="20"/>
                <w:szCs w:val="20"/>
              </w:rPr>
              <w:t xml:space="preserve">The auction credit requirement for all PTP Option bids submitted by a Counter-Party </w:t>
            </w:r>
            <w:r>
              <w:rPr>
                <w:i/>
                <w:sz w:val="20"/>
                <w:szCs w:val="20"/>
              </w:rPr>
              <w:t>b.</w:t>
            </w:r>
          </w:p>
        </w:tc>
      </w:tr>
      <w:tr w:rsidR="00DA0511" w14:paraId="6EFDA870" w14:textId="77777777">
        <w:trPr>
          <w:trHeight w:val="594"/>
        </w:trPr>
        <w:tc>
          <w:tcPr>
            <w:tcW w:w="1885" w:type="dxa"/>
            <w:shd w:val="clear" w:color="auto" w:fill="auto"/>
          </w:tcPr>
          <w:p w14:paraId="4323F181" w14:textId="77777777" w:rsidR="00DA0511" w:rsidRDefault="00F52093">
            <w:pPr>
              <w:spacing w:afterLines="60" w:after="144"/>
              <w:rPr>
                <w:sz w:val="20"/>
                <w:szCs w:val="20"/>
              </w:rPr>
            </w:pPr>
            <w:r>
              <w:rPr>
                <w:sz w:val="20"/>
                <w:szCs w:val="20"/>
              </w:rPr>
              <w:t>BOPTMW</w:t>
            </w:r>
            <w:r>
              <w:rPr>
                <w:sz w:val="20"/>
                <w:szCs w:val="20"/>
                <w:vertAlign w:val="subscript"/>
              </w:rPr>
              <w:t xml:space="preserve"> </w:t>
            </w:r>
            <w:r>
              <w:rPr>
                <w:i/>
                <w:sz w:val="20"/>
                <w:szCs w:val="20"/>
                <w:vertAlign w:val="subscript"/>
              </w:rPr>
              <w:t>m, h, (j, k),b</w:t>
            </w:r>
          </w:p>
        </w:tc>
        <w:tc>
          <w:tcPr>
            <w:tcW w:w="900" w:type="dxa"/>
            <w:shd w:val="clear" w:color="auto" w:fill="auto"/>
          </w:tcPr>
          <w:p w14:paraId="54F4C5D1" w14:textId="77777777" w:rsidR="00DA0511" w:rsidRDefault="00F52093">
            <w:pPr>
              <w:spacing w:afterLines="60" w:after="144"/>
              <w:rPr>
                <w:sz w:val="20"/>
                <w:szCs w:val="20"/>
              </w:rPr>
            </w:pPr>
            <w:r>
              <w:rPr>
                <w:sz w:val="20"/>
                <w:szCs w:val="20"/>
              </w:rPr>
              <w:t>MW</w:t>
            </w:r>
          </w:p>
        </w:tc>
        <w:tc>
          <w:tcPr>
            <w:tcW w:w="6773" w:type="dxa"/>
            <w:shd w:val="clear" w:color="auto" w:fill="auto"/>
          </w:tcPr>
          <w:p w14:paraId="4D55C89A" w14:textId="77777777" w:rsidR="00DA0511" w:rsidRDefault="00F52093">
            <w:pPr>
              <w:spacing w:afterLines="60" w:after="144"/>
              <w:rPr>
                <w:iCs/>
                <w:sz w:val="20"/>
                <w:szCs w:val="20"/>
              </w:rPr>
            </w:pPr>
            <w:r>
              <w:rPr>
                <w:i/>
                <w:sz w:val="20"/>
                <w:szCs w:val="20"/>
              </w:rPr>
              <w:t>Awarded Bid PTP Option</w:t>
            </w:r>
            <w:r>
              <w:rPr>
                <w:iCs/>
                <w:sz w:val="20"/>
                <w:szCs w:val="20"/>
              </w:rPr>
              <w:t>—</w:t>
            </w:r>
            <w:r>
              <w:rPr>
                <w:sz w:val="20"/>
                <w:szCs w:val="20"/>
              </w:rPr>
              <w:t xml:space="preserve">The awarded bid PTP Option with the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 xml:space="preserve"> </w:t>
            </w:r>
          </w:p>
        </w:tc>
      </w:tr>
      <w:tr w:rsidR="00DA0511" w14:paraId="1AF75B92" w14:textId="77777777">
        <w:trPr>
          <w:trHeight w:val="620"/>
        </w:trPr>
        <w:tc>
          <w:tcPr>
            <w:tcW w:w="1885" w:type="dxa"/>
            <w:shd w:val="clear" w:color="auto" w:fill="auto"/>
          </w:tcPr>
          <w:p w14:paraId="1433D17E" w14:textId="77777777" w:rsidR="00DA0511" w:rsidRDefault="00F52093">
            <w:pPr>
              <w:spacing w:after="60"/>
              <w:rPr>
                <w:sz w:val="20"/>
                <w:szCs w:val="20"/>
              </w:rPr>
            </w:pPr>
            <w:r>
              <w:rPr>
                <w:sz w:val="20"/>
                <w:szCs w:val="20"/>
              </w:rPr>
              <w:t>BPOPT</w:t>
            </w:r>
            <w:r>
              <w:rPr>
                <w:sz w:val="20"/>
                <w:szCs w:val="20"/>
                <w:vertAlign w:val="subscript"/>
              </w:rPr>
              <w:t xml:space="preserve"> </w:t>
            </w:r>
            <w:r>
              <w:rPr>
                <w:i/>
                <w:sz w:val="20"/>
                <w:szCs w:val="20"/>
                <w:vertAlign w:val="subscript"/>
              </w:rPr>
              <w:t>m, h, (j, k), b</w:t>
            </w:r>
          </w:p>
        </w:tc>
        <w:tc>
          <w:tcPr>
            <w:tcW w:w="900" w:type="dxa"/>
            <w:shd w:val="clear" w:color="auto" w:fill="auto"/>
          </w:tcPr>
          <w:p w14:paraId="22F88B8B" w14:textId="77777777" w:rsidR="00DA0511" w:rsidRDefault="00F52093">
            <w:pPr>
              <w:spacing w:after="60"/>
              <w:rPr>
                <w:sz w:val="20"/>
                <w:szCs w:val="20"/>
              </w:rPr>
            </w:pPr>
            <w:r>
              <w:rPr>
                <w:sz w:val="20"/>
                <w:szCs w:val="20"/>
              </w:rPr>
              <w:t>$/MW per hour</w:t>
            </w:r>
          </w:p>
        </w:tc>
        <w:tc>
          <w:tcPr>
            <w:tcW w:w="6773" w:type="dxa"/>
            <w:shd w:val="clear" w:color="auto" w:fill="auto"/>
          </w:tcPr>
          <w:p w14:paraId="340E12E3" w14:textId="77777777" w:rsidR="00DA0511" w:rsidRDefault="00F52093">
            <w:pPr>
              <w:spacing w:after="60"/>
              <w:rPr>
                <w:sz w:val="20"/>
                <w:szCs w:val="20"/>
              </w:rPr>
            </w:pPr>
            <w:r>
              <w:rPr>
                <w:i/>
                <w:sz w:val="20"/>
                <w:szCs w:val="20"/>
              </w:rPr>
              <w:t>Bid Price for PTP Option</w:t>
            </w:r>
            <w:r>
              <w:rPr>
                <w:iCs/>
                <w:sz w:val="20"/>
                <w:szCs w:val="20"/>
              </w:rPr>
              <w:t>—</w:t>
            </w:r>
            <w:r>
              <w:rPr>
                <w:sz w:val="20"/>
                <w:szCs w:val="20"/>
              </w:rPr>
              <w:t xml:space="preserve">The bid price for PTP Option 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w:t>
            </w:r>
          </w:p>
        </w:tc>
      </w:tr>
      <w:tr w:rsidR="00DA0511" w14:paraId="4938D3A6" w14:textId="77777777">
        <w:trPr>
          <w:trHeight w:val="365"/>
        </w:trPr>
        <w:tc>
          <w:tcPr>
            <w:tcW w:w="1885" w:type="dxa"/>
            <w:shd w:val="clear" w:color="auto" w:fill="auto"/>
          </w:tcPr>
          <w:p w14:paraId="1E809FFF" w14:textId="77777777" w:rsidR="00DA0511" w:rsidRDefault="00F52093">
            <w:pPr>
              <w:spacing w:afterLines="60" w:after="144"/>
              <w:rPr>
                <w:i/>
                <w:sz w:val="20"/>
                <w:szCs w:val="20"/>
              </w:rPr>
            </w:pPr>
            <w:r>
              <w:rPr>
                <w:i/>
                <w:sz w:val="20"/>
                <w:szCs w:val="20"/>
              </w:rPr>
              <w:t>b</w:t>
            </w:r>
          </w:p>
        </w:tc>
        <w:tc>
          <w:tcPr>
            <w:tcW w:w="900" w:type="dxa"/>
            <w:shd w:val="clear" w:color="auto" w:fill="auto"/>
          </w:tcPr>
          <w:p w14:paraId="4786B6B4" w14:textId="77777777" w:rsidR="00DA0511" w:rsidRDefault="00F52093">
            <w:pPr>
              <w:spacing w:afterLines="60" w:after="144"/>
              <w:rPr>
                <w:sz w:val="20"/>
                <w:szCs w:val="20"/>
              </w:rPr>
            </w:pPr>
            <w:r>
              <w:rPr>
                <w:sz w:val="20"/>
                <w:szCs w:val="20"/>
              </w:rPr>
              <w:t>none</w:t>
            </w:r>
          </w:p>
        </w:tc>
        <w:tc>
          <w:tcPr>
            <w:tcW w:w="6773" w:type="dxa"/>
            <w:shd w:val="clear" w:color="auto" w:fill="auto"/>
          </w:tcPr>
          <w:p w14:paraId="161BF2A8" w14:textId="77777777" w:rsidR="00DA0511" w:rsidRDefault="00F52093">
            <w:pPr>
              <w:spacing w:afterLines="60" w:after="144"/>
              <w:rPr>
                <w:sz w:val="20"/>
                <w:szCs w:val="20"/>
              </w:rPr>
            </w:pPr>
            <w:r>
              <w:rPr>
                <w:sz w:val="20"/>
                <w:szCs w:val="20"/>
              </w:rPr>
              <w:t>A Counter-Party.</w:t>
            </w:r>
          </w:p>
        </w:tc>
      </w:tr>
      <w:tr w:rsidR="00DA0511" w14:paraId="2B129400" w14:textId="77777777">
        <w:trPr>
          <w:trHeight w:val="375"/>
        </w:trPr>
        <w:tc>
          <w:tcPr>
            <w:tcW w:w="1885" w:type="dxa"/>
            <w:shd w:val="clear" w:color="auto" w:fill="auto"/>
          </w:tcPr>
          <w:p w14:paraId="241C5F1F" w14:textId="77777777" w:rsidR="00DA0511" w:rsidRDefault="00F52093">
            <w:pPr>
              <w:spacing w:afterLines="60" w:after="144"/>
              <w:rPr>
                <w:i/>
                <w:sz w:val="20"/>
                <w:szCs w:val="20"/>
              </w:rPr>
            </w:pPr>
            <w:r>
              <w:rPr>
                <w:i/>
                <w:sz w:val="20"/>
                <w:szCs w:val="20"/>
              </w:rPr>
              <w:t>m</w:t>
            </w:r>
          </w:p>
        </w:tc>
        <w:tc>
          <w:tcPr>
            <w:tcW w:w="900" w:type="dxa"/>
            <w:shd w:val="clear" w:color="auto" w:fill="auto"/>
          </w:tcPr>
          <w:p w14:paraId="6F79FD9A" w14:textId="77777777" w:rsidR="00DA0511" w:rsidRDefault="00F52093">
            <w:pPr>
              <w:spacing w:afterLines="60" w:after="144"/>
              <w:rPr>
                <w:sz w:val="20"/>
                <w:szCs w:val="20"/>
              </w:rPr>
            </w:pPr>
            <w:r>
              <w:rPr>
                <w:sz w:val="20"/>
                <w:szCs w:val="20"/>
              </w:rPr>
              <w:t>none</w:t>
            </w:r>
          </w:p>
        </w:tc>
        <w:tc>
          <w:tcPr>
            <w:tcW w:w="6773" w:type="dxa"/>
            <w:shd w:val="clear" w:color="auto" w:fill="auto"/>
          </w:tcPr>
          <w:p w14:paraId="3602F8E1" w14:textId="77777777" w:rsidR="00DA0511" w:rsidRDefault="00F52093">
            <w:pPr>
              <w:spacing w:afterLines="60" w:after="144"/>
              <w:rPr>
                <w:sz w:val="20"/>
                <w:szCs w:val="20"/>
              </w:rPr>
            </w:pPr>
            <w:r>
              <w:rPr>
                <w:sz w:val="20"/>
                <w:szCs w:val="20"/>
              </w:rPr>
              <w:t>An operating month.</w:t>
            </w:r>
          </w:p>
        </w:tc>
      </w:tr>
      <w:tr w:rsidR="00DA0511" w14:paraId="34591942" w14:textId="77777777">
        <w:trPr>
          <w:trHeight w:val="365"/>
        </w:trPr>
        <w:tc>
          <w:tcPr>
            <w:tcW w:w="1885" w:type="dxa"/>
            <w:shd w:val="clear" w:color="auto" w:fill="auto"/>
          </w:tcPr>
          <w:p w14:paraId="02C489B0" w14:textId="77777777" w:rsidR="00DA0511" w:rsidRDefault="00F52093">
            <w:pPr>
              <w:spacing w:afterLines="60" w:after="144"/>
              <w:rPr>
                <w:i/>
                <w:sz w:val="20"/>
                <w:szCs w:val="20"/>
              </w:rPr>
            </w:pPr>
            <w:r>
              <w:rPr>
                <w:i/>
                <w:sz w:val="20"/>
                <w:szCs w:val="20"/>
              </w:rPr>
              <w:t>h</w:t>
            </w:r>
          </w:p>
        </w:tc>
        <w:tc>
          <w:tcPr>
            <w:tcW w:w="900" w:type="dxa"/>
            <w:shd w:val="clear" w:color="auto" w:fill="auto"/>
          </w:tcPr>
          <w:p w14:paraId="48E2D591" w14:textId="77777777" w:rsidR="00DA0511" w:rsidRDefault="00F52093">
            <w:pPr>
              <w:spacing w:afterLines="60" w:after="144"/>
              <w:rPr>
                <w:sz w:val="20"/>
                <w:szCs w:val="20"/>
              </w:rPr>
            </w:pPr>
            <w:r>
              <w:rPr>
                <w:sz w:val="20"/>
                <w:szCs w:val="20"/>
              </w:rPr>
              <w:t>none</w:t>
            </w:r>
          </w:p>
        </w:tc>
        <w:tc>
          <w:tcPr>
            <w:tcW w:w="6773" w:type="dxa"/>
            <w:shd w:val="clear" w:color="auto" w:fill="auto"/>
          </w:tcPr>
          <w:p w14:paraId="4127F119" w14:textId="77777777" w:rsidR="00DA0511" w:rsidRDefault="00F52093">
            <w:pPr>
              <w:spacing w:afterLines="60" w:after="144"/>
              <w:rPr>
                <w:sz w:val="20"/>
                <w:szCs w:val="20"/>
              </w:rPr>
            </w:pPr>
            <w:r>
              <w:rPr>
                <w:sz w:val="20"/>
                <w:szCs w:val="20"/>
              </w:rPr>
              <w:t>An Operating Hour.</w:t>
            </w:r>
          </w:p>
        </w:tc>
      </w:tr>
      <w:tr w:rsidR="00DA0511" w14:paraId="2EB00B03" w14:textId="77777777">
        <w:trPr>
          <w:trHeight w:val="375"/>
        </w:trPr>
        <w:tc>
          <w:tcPr>
            <w:tcW w:w="1885" w:type="dxa"/>
            <w:shd w:val="clear" w:color="auto" w:fill="auto"/>
          </w:tcPr>
          <w:p w14:paraId="592AD643" w14:textId="77777777" w:rsidR="00DA0511" w:rsidRDefault="00F52093">
            <w:pPr>
              <w:spacing w:afterLines="60" w:after="144"/>
              <w:rPr>
                <w:i/>
                <w:sz w:val="20"/>
                <w:szCs w:val="20"/>
              </w:rPr>
            </w:pPr>
            <w:r>
              <w:rPr>
                <w:i/>
                <w:sz w:val="20"/>
                <w:szCs w:val="20"/>
              </w:rPr>
              <w:t>j</w:t>
            </w:r>
          </w:p>
        </w:tc>
        <w:tc>
          <w:tcPr>
            <w:tcW w:w="900" w:type="dxa"/>
            <w:shd w:val="clear" w:color="auto" w:fill="auto"/>
          </w:tcPr>
          <w:p w14:paraId="5B6AA7A6" w14:textId="77777777" w:rsidR="00DA0511" w:rsidRDefault="00F52093">
            <w:pPr>
              <w:spacing w:afterLines="60" w:after="144"/>
              <w:rPr>
                <w:sz w:val="20"/>
                <w:szCs w:val="20"/>
              </w:rPr>
            </w:pPr>
            <w:r>
              <w:rPr>
                <w:sz w:val="20"/>
                <w:szCs w:val="20"/>
              </w:rPr>
              <w:t>none</w:t>
            </w:r>
          </w:p>
        </w:tc>
        <w:tc>
          <w:tcPr>
            <w:tcW w:w="6773" w:type="dxa"/>
            <w:shd w:val="clear" w:color="auto" w:fill="auto"/>
          </w:tcPr>
          <w:p w14:paraId="25AE66F2" w14:textId="77777777" w:rsidR="00DA0511" w:rsidRDefault="00F52093">
            <w:pPr>
              <w:spacing w:afterLines="60" w:after="144"/>
              <w:rPr>
                <w:sz w:val="20"/>
                <w:szCs w:val="20"/>
              </w:rPr>
            </w:pPr>
            <w:r>
              <w:rPr>
                <w:sz w:val="20"/>
                <w:szCs w:val="20"/>
              </w:rPr>
              <w:t>A source Settlement Point.</w:t>
            </w:r>
          </w:p>
        </w:tc>
      </w:tr>
      <w:tr w:rsidR="00DA0511" w14:paraId="3FD30A03" w14:textId="77777777">
        <w:trPr>
          <w:trHeight w:val="365"/>
        </w:trPr>
        <w:tc>
          <w:tcPr>
            <w:tcW w:w="1885" w:type="dxa"/>
            <w:shd w:val="clear" w:color="auto" w:fill="auto"/>
          </w:tcPr>
          <w:p w14:paraId="32A3354D" w14:textId="77777777" w:rsidR="00DA0511" w:rsidRDefault="00F52093">
            <w:pPr>
              <w:spacing w:afterLines="60" w:after="144"/>
              <w:rPr>
                <w:i/>
                <w:sz w:val="20"/>
                <w:szCs w:val="20"/>
              </w:rPr>
            </w:pPr>
            <w:r>
              <w:rPr>
                <w:i/>
                <w:sz w:val="20"/>
                <w:szCs w:val="20"/>
              </w:rPr>
              <w:t>k</w:t>
            </w:r>
          </w:p>
        </w:tc>
        <w:tc>
          <w:tcPr>
            <w:tcW w:w="900" w:type="dxa"/>
            <w:shd w:val="clear" w:color="auto" w:fill="auto"/>
          </w:tcPr>
          <w:p w14:paraId="3A40A231" w14:textId="77777777" w:rsidR="00DA0511" w:rsidRDefault="00F52093">
            <w:pPr>
              <w:spacing w:afterLines="60" w:after="144"/>
              <w:rPr>
                <w:sz w:val="20"/>
                <w:szCs w:val="20"/>
              </w:rPr>
            </w:pPr>
            <w:r>
              <w:rPr>
                <w:sz w:val="20"/>
                <w:szCs w:val="20"/>
              </w:rPr>
              <w:t>none</w:t>
            </w:r>
          </w:p>
        </w:tc>
        <w:tc>
          <w:tcPr>
            <w:tcW w:w="6773" w:type="dxa"/>
            <w:shd w:val="clear" w:color="auto" w:fill="auto"/>
          </w:tcPr>
          <w:p w14:paraId="5C9AF5C2" w14:textId="77777777" w:rsidR="00DA0511" w:rsidRDefault="00F52093">
            <w:pPr>
              <w:spacing w:afterLines="60" w:after="144"/>
              <w:rPr>
                <w:sz w:val="20"/>
                <w:szCs w:val="20"/>
              </w:rPr>
            </w:pPr>
            <w:r>
              <w:rPr>
                <w:sz w:val="20"/>
                <w:szCs w:val="20"/>
              </w:rPr>
              <w:t>A sink Settlement Point.</w:t>
            </w:r>
          </w:p>
        </w:tc>
      </w:tr>
      <w:tr w:rsidR="00DA0511" w14:paraId="6E45DB26" w14:textId="77777777">
        <w:trPr>
          <w:trHeight w:val="385"/>
        </w:trPr>
        <w:tc>
          <w:tcPr>
            <w:tcW w:w="1885" w:type="dxa"/>
            <w:shd w:val="clear" w:color="auto" w:fill="auto"/>
          </w:tcPr>
          <w:p w14:paraId="1E33FC91" w14:textId="77777777" w:rsidR="00DA0511" w:rsidRDefault="00F52093">
            <w:pPr>
              <w:spacing w:afterLines="60" w:after="144"/>
              <w:rPr>
                <w:i/>
                <w:sz w:val="20"/>
                <w:szCs w:val="20"/>
              </w:rPr>
            </w:pPr>
            <w:r>
              <w:rPr>
                <w:i/>
                <w:sz w:val="20"/>
                <w:szCs w:val="20"/>
              </w:rPr>
              <w:t>ci99</w:t>
            </w:r>
          </w:p>
        </w:tc>
        <w:tc>
          <w:tcPr>
            <w:tcW w:w="900" w:type="dxa"/>
            <w:shd w:val="clear" w:color="auto" w:fill="auto"/>
          </w:tcPr>
          <w:p w14:paraId="4B6D1A98" w14:textId="77777777" w:rsidR="00DA0511" w:rsidRDefault="00F52093">
            <w:pPr>
              <w:spacing w:afterLines="60" w:after="144"/>
              <w:rPr>
                <w:sz w:val="20"/>
                <w:szCs w:val="20"/>
              </w:rPr>
            </w:pPr>
            <w:r>
              <w:rPr>
                <w:sz w:val="20"/>
                <w:szCs w:val="20"/>
              </w:rPr>
              <w:t>none</w:t>
            </w:r>
          </w:p>
        </w:tc>
        <w:tc>
          <w:tcPr>
            <w:tcW w:w="6773" w:type="dxa"/>
            <w:shd w:val="clear" w:color="auto" w:fill="auto"/>
          </w:tcPr>
          <w:p w14:paraId="33A223D8" w14:textId="77777777" w:rsidR="00DA0511" w:rsidRDefault="00F52093">
            <w:pPr>
              <w:spacing w:afterLines="60" w:after="144"/>
              <w:rPr>
                <w:sz w:val="20"/>
                <w:szCs w:val="20"/>
              </w:rPr>
            </w:pPr>
            <w:r>
              <w:rPr>
                <w:sz w:val="20"/>
                <w:szCs w:val="20"/>
              </w:rPr>
              <w:t>99</w:t>
            </w:r>
            <w:r>
              <w:rPr>
                <w:sz w:val="20"/>
                <w:szCs w:val="20"/>
                <w:vertAlign w:val="superscript"/>
              </w:rPr>
              <w:t>th</w:t>
            </w:r>
            <w:r>
              <w:rPr>
                <w:sz w:val="20"/>
                <w:szCs w:val="20"/>
              </w:rPr>
              <w:t xml:space="preserve"> percentile confidence interval.</w:t>
            </w:r>
          </w:p>
        </w:tc>
      </w:tr>
    </w:tbl>
    <w:p w14:paraId="08F53E2A" w14:textId="77777777" w:rsidR="00DA0511" w:rsidRDefault="00F52093">
      <w:pPr>
        <w:spacing w:before="240" w:after="240"/>
        <w:ind w:left="720" w:hanging="720"/>
        <w:rPr>
          <w:szCs w:val="20"/>
        </w:rPr>
      </w:pPr>
      <w:r>
        <w:rPr>
          <w:szCs w:val="20"/>
        </w:rPr>
        <w:t>(4)</w:t>
      </w:r>
      <w:r>
        <w:rPr>
          <w:szCs w:val="20"/>
        </w:rPr>
        <w:tab/>
        <w:t>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Counter-Party are not satisfied, ERCOT:</w:t>
      </w:r>
    </w:p>
    <w:p w14:paraId="435E8063" w14:textId="77777777" w:rsidR="00DA0511" w:rsidRDefault="00F52093">
      <w:pPr>
        <w:spacing w:after="240"/>
        <w:ind w:left="1440" w:hanging="720"/>
        <w:rPr>
          <w:szCs w:val="20"/>
        </w:rPr>
      </w:pPr>
      <w:r>
        <w:rPr>
          <w:szCs w:val="20"/>
        </w:rPr>
        <w:t>(a)</w:t>
      </w:r>
      <w:r>
        <w:rPr>
          <w:szCs w:val="20"/>
        </w:rPr>
        <w:tab/>
        <w:t xml:space="preserve">Shall promptly notify the Counter-Party of the amount by which its Financial Security must be increased and allow it until 1500 on the next Bank Business Day from the date on which ERCOT delivered Notification to increase the Financial Security.  </w:t>
      </w:r>
    </w:p>
    <w:p w14:paraId="1B703979" w14:textId="77777777" w:rsidR="00DA0511" w:rsidRDefault="00F52093">
      <w:pPr>
        <w:spacing w:after="240"/>
        <w:ind w:left="1440" w:hanging="720"/>
        <w:rPr>
          <w:szCs w:val="20"/>
        </w:rPr>
      </w:pPr>
      <w:r>
        <w:rPr>
          <w:szCs w:val="20"/>
        </w:rPr>
        <w:t>(b)</w:t>
      </w:r>
      <w:r>
        <w:rPr>
          <w:szCs w:val="20"/>
        </w:rPr>
        <w:tab/>
        <w:t>If sufficient Financial Security is not received by 1500 on the next Bank Business Day, ERCOT shall void all of the Counter-Party’s bids and offers in the CRR Auction and rerun the CRR Auction without that Counter-Party’s activity.</w:t>
      </w:r>
    </w:p>
    <w:p w14:paraId="3B5992D3" w14:textId="77777777" w:rsidR="00DA0511" w:rsidRDefault="00F52093">
      <w:pPr>
        <w:spacing w:after="240"/>
        <w:ind w:left="1440" w:hanging="720"/>
        <w:rPr>
          <w:szCs w:val="20"/>
        </w:rPr>
      </w:pPr>
      <w:r>
        <w:rPr>
          <w:szCs w:val="20"/>
        </w:rPr>
        <w:t>(c)</w:t>
      </w:r>
      <w:r>
        <w:rPr>
          <w:szCs w:val="20"/>
        </w:rPr>
        <w:tab/>
        <w:t xml:space="preserve">ERCOT shall award CRRs in quantities truncated to the nearest tenth MW (0.1 MW). </w:t>
      </w:r>
    </w:p>
    <w:p w14:paraId="76628782" w14:textId="77777777" w:rsidR="00DA0511" w:rsidRDefault="00F52093">
      <w:pPr>
        <w:spacing w:after="240"/>
        <w:ind w:left="1440" w:hanging="720"/>
        <w:rPr>
          <w:szCs w:val="20"/>
        </w:rPr>
      </w:pPr>
      <w:r>
        <w:rPr>
          <w:szCs w:val="20"/>
        </w:rPr>
        <w:t>(d)</w:t>
      </w:r>
      <w:r>
        <w:rPr>
          <w:szCs w:val="20"/>
        </w:rPr>
        <w:tab/>
        <w:t>The CRR clearing price is equal to the corresponding Shadow Price for that CRR product.</w:t>
      </w:r>
    </w:p>
    <w:p w14:paraId="3CF584C8" w14:textId="77777777" w:rsidR="00DA0511" w:rsidRDefault="00F52093">
      <w:pPr>
        <w:spacing w:after="240"/>
        <w:ind w:left="1440" w:hanging="720"/>
        <w:rPr>
          <w:szCs w:val="20"/>
        </w:rPr>
      </w:pPr>
      <w:r>
        <w:rPr>
          <w:szCs w:val="20"/>
        </w:rPr>
        <w:t>(e)</w:t>
      </w:r>
      <w:r>
        <w:rPr>
          <w:szCs w:val="20"/>
        </w:rPr>
        <w:tab/>
        <w:t>When a CRR Account Holder is awarded CRRs as a result of a CRR Auction, the CRRs do not become the property of the winning CRR Account Holder, and the CRRs may not be placed in their CRR accounts, until the required CRR Invoice has been paid.</w:t>
      </w:r>
    </w:p>
    <w:p w14:paraId="31F3BE8E" w14:textId="77777777" w:rsidR="00DA0511" w:rsidRDefault="00F52093">
      <w:pPr>
        <w:spacing w:after="240"/>
        <w:ind w:left="720" w:hanging="720"/>
        <w:rPr>
          <w:iCs/>
          <w:szCs w:val="20"/>
        </w:rPr>
      </w:pPr>
      <w:r>
        <w:rPr>
          <w:iCs/>
          <w:szCs w:val="20"/>
        </w:rPr>
        <w:t>(5)</w:t>
      </w:r>
      <w:r>
        <w:rPr>
          <w:iCs/>
          <w:szCs w:val="20"/>
        </w:rPr>
        <w:tab/>
        <w:t>ERCOT shall use a linear programming auction engine model for each CRR Auction that evaluates all CRR Auction bids and CRR Auction offers submitted, and selects a combination of CRR Auction bids and CRR Auction offers that:</w:t>
      </w:r>
    </w:p>
    <w:p w14:paraId="6EE21584" w14:textId="77777777" w:rsidR="00DA0511" w:rsidRDefault="00F52093">
      <w:pPr>
        <w:spacing w:after="240"/>
        <w:ind w:left="1440" w:hanging="720"/>
        <w:rPr>
          <w:szCs w:val="20"/>
        </w:rPr>
      </w:pPr>
      <w:r>
        <w:rPr>
          <w:szCs w:val="20"/>
        </w:rPr>
        <w:t>(a)</w:t>
      </w:r>
      <w:r>
        <w:rPr>
          <w:szCs w:val="20"/>
        </w:rPr>
        <w:tab/>
        <w:t>Makes the solution simultaneously feasible within the limits of the ERCOT network capability over the auction term; and</w:t>
      </w:r>
    </w:p>
    <w:p w14:paraId="7260512D" w14:textId="77777777" w:rsidR="00DA0511" w:rsidRDefault="00F52093">
      <w:pPr>
        <w:spacing w:after="240"/>
        <w:ind w:left="1440" w:hanging="720"/>
        <w:rPr>
          <w:szCs w:val="20"/>
        </w:rPr>
      </w:pPr>
      <w:r>
        <w:rPr>
          <w:szCs w:val="20"/>
        </w:rPr>
        <w:t>(b)</w:t>
      </w:r>
      <w:r>
        <w:rPr>
          <w:szCs w:val="20"/>
        </w:rPr>
        <w:tab/>
        <w:t>Maximizes the objective function, which is equal to the total economic value (as expressed in the CRR Auction bids) of the awarded CRR Auction bids, less the total economic cost (as expressed in CRR Auction offers) of the awarded CRR Auction offers, while observing all applicable constraints.</w:t>
      </w:r>
    </w:p>
    <w:p w14:paraId="74171EA9" w14:textId="77777777" w:rsidR="00DA0511" w:rsidRDefault="00F52093">
      <w:pPr>
        <w:spacing w:after="240"/>
        <w:ind w:left="720" w:hanging="720"/>
        <w:rPr>
          <w:iCs/>
          <w:szCs w:val="20"/>
        </w:rPr>
      </w:pPr>
      <w:r>
        <w:rPr>
          <w:iCs/>
          <w:szCs w:val="20"/>
        </w:rPr>
        <w:t>(6)</w:t>
      </w:r>
      <w:r>
        <w:rPr>
          <w:iCs/>
          <w:szCs w:val="20"/>
        </w:rPr>
        <w:tab/>
      </w:r>
      <w:r>
        <w:t xml:space="preserve">The CRR Network Model must, to the extent practicable, reflect the continuous and post-contingency system operating limits and operational procedures (i.e., </w:t>
      </w:r>
      <w:ins w:id="282" w:author="ERCOT" w:date="2016-02-19T15:20:00Z">
        <w:r>
          <w:t>Remedial Action Schemes (RASs)</w:t>
        </w:r>
      </w:ins>
      <w:del w:id="283" w:author="ERCOT" w:date="2016-02-19T15:20:00Z">
        <w:r>
          <w:delText>Special Protection Systems (SPSs)</w:delText>
        </w:r>
      </w:del>
      <w:ins w:id="284" w:author="ERCOT" w:date="2016-05-08T16:32:00Z">
        <w:r>
          <w:t>,</w:t>
        </w:r>
      </w:ins>
      <w:r>
        <w:t xml:space="preserve"> </w:t>
      </w:r>
      <w:ins w:id="285" w:author="ERCOT" w:date="2016-03-28T16:05:00Z">
        <w:r>
          <w:t xml:space="preserve">Automatic Mitigation Plans (AMPs) </w:t>
        </w:r>
      </w:ins>
      <w:r>
        <w:t>and Remedial Action Plans (RAPs)) in the Network Operations Model used by ERCOT during Real-Time Operations, as discussed below in Section 7.5.5.4, Simultaneous Feasibility Test</w:t>
      </w:r>
    </w:p>
    <w:p w14:paraId="36002837" w14:textId="77777777" w:rsidR="00DA0511" w:rsidRDefault="00F52093">
      <w:pPr>
        <w:spacing w:after="240"/>
        <w:ind w:left="720" w:hanging="720"/>
        <w:rPr>
          <w:iCs/>
          <w:szCs w:val="20"/>
        </w:rPr>
      </w:pPr>
      <w:r>
        <w:rPr>
          <w:iCs/>
          <w:szCs w:val="20"/>
        </w:rPr>
        <w:t>(7)</w:t>
      </w:r>
      <w:r>
        <w:rPr>
          <w:iCs/>
          <w:szCs w:val="20"/>
        </w:rPr>
        <w:tab/>
        <w:t>Once a CRR Auction is complete, ERCOT shall archive and keep the CRR Auction system and all models used to finalize the CRR Auction results under ERCOT’s data retention policy as that policy applies to data that may be needed to resolve requests for billing adjustments under applicable billing adjustment procedures.</w:t>
      </w:r>
    </w:p>
    <w:p w14:paraId="3F139255" w14:textId="77777777" w:rsidR="00DA0511" w:rsidRDefault="00F52093">
      <w:pPr>
        <w:spacing w:after="240"/>
        <w:ind w:left="720" w:hanging="720"/>
        <w:rPr>
          <w:iCs/>
          <w:szCs w:val="20"/>
        </w:rPr>
      </w:pPr>
      <w:r>
        <w:rPr>
          <w:iCs/>
          <w:szCs w:val="20"/>
        </w:rPr>
        <w:t>(8)</w:t>
      </w:r>
      <w:r>
        <w:rPr>
          <w:iCs/>
          <w:szCs w:val="20"/>
        </w:rPr>
        <w:tab/>
        <w:t>Once a CRR Auction is complete, ERCOT will make available on the MIS Certified Area each active CRR Account Holder’s credit exposure calculated within the CRR Auction process (as defined in paragraph (3) above).</w:t>
      </w:r>
    </w:p>
    <w:p w14:paraId="6CE1A43D" w14:textId="77777777" w:rsidR="00DA0511" w:rsidRDefault="00F52093">
      <w:pPr>
        <w:keepNext/>
        <w:widowControl w:val="0"/>
        <w:tabs>
          <w:tab w:val="left" w:pos="1260"/>
        </w:tabs>
        <w:spacing w:before="240" w:after="240"/>
        <w:ind w:left="1267" w:hanging="1267"/>
        <w:outlineLvl w:val="3"/>
        <w:rPr>
          <w:b/>
          <w:bCs/>
          <w:snapToGrid w:val="0"/>
          <w:szCs w:val="20"/>
        </w:rPr>
      </w:pPr>
      <w:bookmarkStart w:id="286" w:name="_Toc451942358"/>
      <w:r>
        <w:rPr>
          <w:b/>
          <w:bCs/>
          <w:snapToGrid w:val="0"/>
          <w:szCs w:val="20"/>
        </w:rPr>
        <w:t>7.5.5.4</w:t>
      </w:r>
      <w:r>
        <w:rPr>
          <w:b/>
          <w:bCs/>
          <w:snapToGrid w:val="0"/>
          <w:szCs w:val="20"/>
        </w:rPr>
        <w:tab/>
        <w:t>Simultaneous Feasibility Test</w:t>
      </w:r>
      <w:bookmarkEnd w:id="286"/>
    </w:p>
    <w:p w14:paraId="27669E70" w14:textId="77777777" w:rsidR="00DA0511" w:rsidRDefault="00F52093">
      <w:pPr>
        <w:spacing w:after="240"/>
        <w:ind w:left="720" w:hanging="720"/>
        <w:rPr>
          <w:iCs/>
          <w:szCs w:val="20"/>
        </w:rPr>
      </w:pPr>
      <w:r>
        <w:rPr>
          <w:iCs/>
          <w:szCs w:val="20"/>
        </w:rPr>
        <w:t>(1)</w:t>
      </w:r>
      <w:r>
        <w:rPr>
          <w:iCs/>
          <w:szCs w:val="20"/>
        </w:rPr>
        <w:tab/>
        <w:t xml:space="preserve">The Simultaneous Feasibility Test (SFT) is a market feasibility test that confirms that the transmission system can support the awarded set of CRRs during normal system conditions, assuming that the Network Operations Model updated with Real-Time network topology is the same as that modeled (for the CRR Auction), while observing all security constraints.    </w:t>
      </w:r>
    </w:p>
    <w:p w14:paraId="26D90648" w14:textId="77777777" w:rsidR="00DA0511" w:rsidRDefault="00F52093">
      <w:pPr>
        <w:spacing w:after="240"/>
        <w:ind w:left="720" w:hanging="720"/>
        <w:rPr>
          <w:iCs/>
          <w:szCs w:val="20"/>
        </w:rPr>
      </w:pPr>
      <w:r>
        <w:rPr>
          <w:iCs/>
          <w:szCs w:val="20"/>
        </w:rPr>
        <w:t>(2)</w:t>
      </w:r>
      <w:r>
        <w:rPr>
          <w:iCs/>
          <w:szCs w:val="20"/>
        </w:rPr>
        <w:tab/>
        <w:t>The SFT uses a Direct Current (DC) power-flow model to model the effect of CRR Auction bids and offers on the expected system network topology during the auction term.  SFT is not a system reliability test and is not intended to model actual system operating conditions.  SFTs are run during the determination of the winning bids and offers for the CRR Auction.</w:t>
      </w:r>
    </w:p>
    <w:p w14:paraId="6ED2B898" w14:textId="77777777" w:rsidR="00DA0511" w:rsidRDefault="00F52093">
      <w:pPr>
        <w:spacing w:after="240"/>
        <w:ind w:left="720" w:hanging="720"/>
        <w:rPr>
          <w:iCs/>
          <w:szCs w:val="20"/>
        </w:rPr>
      </w:pPr>
      <w:r>
        <w:rPr>
          <w:iCs/>
          <w:szCs w:val="20"/>
        </w:rPr>
        <w:t>(3)</w:t>
      </w:r>
      <w:r>
        <w:rPr>
          <w:iCs/>
          <w:szCs w:val="20"/>
        </w:rPr>
        <w:tab/>
        <w:t>Inputs to the SFT model include:</w:t>
      </w:r>
    </w:p>
    <w:p w14:paraId="25008127" w14:textId="77777777" w:rsidR="00DA0511" w:rsidRDefault="00F52093">
      <w:pPr>
        <w:spacing w:after="240"/>
        <w:ind w:left="1440" w:hanging="720"/>
        <w:rPr>
          <w:szCs w:val="20"/>
        </w:rPr>
      </w:pPr>
      <w:r>
        <w:rPr>
          <w:szCs w:val="20"/>
        </w:rPr>
        <w:t>(a)</w:t>
      </w:r>
      <w:r>
        <w:rPr>
          <w:szCs w:val="20"/>
        </w:rPr>
        <w:tab/>
        <w:t>CRR bids and offers for the auction;</w:t>
      </w:r>
    </w:p>
    <w:p w14:paraId="1F67783B" w14:textId="77777777" w:rsidR="00DA0511" w:rsidRDefault="00F52093">
      <w:pPr>
        <w:spacing w:after="240"/>
        <w:ind w:left="1440" w:hanging="720"/>
        <w:rPr>
          <w:szCs w:val="20"/>
        </w:rPr>
      </w:pPr>
      <w:r>
        <w:rPr>
          <w:szCs w:val="20"/>
        </w:rPr>
        <w:t>(b)</w:t>
      </w:r>
      <w:r>
        <w:rPr>
          <w:szCs w:val="20"/>
        </w:rPr>
        <w:tab/>
        <w:t>All previously awarded or allocated CRRs for each month;</w:t>
      </w:r>
    </w:p>
    <w:p w14:paraId="5F7C38B6" w14:textId="77777777" w:rsidR="00DA0511" w:rsidRDefault="00F52093">
      <w:pPr>
        <w:spacing w:after="240"/>
        <w:ind w:left="1440" w:hanging="720"/>
        <w:rPr>
          <w:szCs w:val="20"/>
        </w:rPr>
      </w:pPr>
      <w:r>
        <w:rPr>
          <w:szCs w:val="20"/>
        </w:rPr>
        <w:t>(c)</w:t>
      </w:r>
      <w:r>
        <w:rPr>
          <w:szCs w:val="20"/>
        </w:rPr>
        <w:tab/>
        <w:t>Transmission line Outage schedules;</w:t>
      </w:r>
    </w:p>
    <w:p w14:paraId="3B9890AF" w14:textId="77777777" w:rsidR="00DA0511" w:rsidRDefault="00F52093">
      <w:pPr>
        <w:spacing w:after="240"/>
        <w:ind w:left="1440" w:hanging="720"/>
        <w:rPr>
          <w:szCs w:val="20"/>
        </w:rPr>
      </w:pPr>
      <w:r>
        <w:rPr>
          <w:szCs w:val="20"/>
        </w:rPr>
        <w:t>(d)</w:t>
      </w:r>
      <w:r>
        <w:rPr>
          <w:szCs w:val="20"/>
        </w:rPr>
        <w:tab/>
        <w:t>Expected configuration of Transmission Facilities, adjusted for oversold CRRs, as specified in paragraph (e) below;</w:t>
      </w:r>
    </w:p>
    <w:p w14:paraId="66F358FF" w14:textId="77777777" w:rsidR="00DA0511" w:rsidRDefault="00F52093">
      <w:pPr>
        <w:spacing w:after="240"/>
        <w:ind w:left="1440" w:hanging="720"/>
        <w:rPr>
          <w:szCs w:val="20"/>
        </w:rPr>
      </w:pPr>
      <w:r>
        <w:rPr>
          <w:szCs w:val="20"/>
        </w:rPr>
        <w:t>(e)</w:t>
      </w:r>
      <w:r>
        <w:rPr>
          <w:szCs w:val="20"/>
        </w:rPr>
        <w:tab/>
        <w:t>Increased capacity of each element that has been oversold in prior CRR Auctions and CRR allocations to exactly match the amount of CRRs that have been sold or allocated on that element (this ensures the feasibility of the CRR Auction);</w:t>
      </w:r>
    </w:p>
    <w:p w14:paraId="20AA1D28" w14:textId="77777777" w:rsidR="00DA0511" w:rsidRDefault="00F52093">
      <w:pPr>
        <w:spacing w:after="240"/>
        <w:ind w:left="1440" w:hanging="720"/>
        <w:rPr>
          <w:szCs w:val="20"/>
        </w:rPr>
      </w:pPr>
      <w:r>
        <w:rPr>
          <w:szCs w:val="20"/>
        </w:rPr>
        <w:t>(f)</w:t>
      </w:r>
      <w:r>
        <w:rPr>
          <w:szCs w:val="20"/>
        </w:rPr>
        <w:tab/>
        <w:t>Thermal operating limits (including estimates for Dynamic Ratings) for transmission lines;</w:t>
      </w:r>
    </w:p>
    <w:p w14:paraId="392D5E4D" w14:textId="77777777" w:rsidR="00DA0511" w:rsidRDefault="00F52093">
      <w:pPr>
        <w:spacing w:after="240"/>
        <w:ind w:left="2160" w:hanging="720"/>
        <w:rPr>
          <w:szCs w:val="20"/>
        </w:rPr>
      </w:pPr>
      <w:r>
        <w:rPr>
          <w:szCs w:val="20"/>
        </w:rPr>
        <w:t>(i)</w:t>
      </w:r>
      <w:r>
        <w:rPr>
          <w:szCs w:val="20"/>
        </w:rPr>
        <w:tab/>
        <w:t xml:space="preserve">For a CRR Long-Term Auction Sequence, ERCOT shall use Dynamic Ratings based on a historical analysis of the maximum peak-hour temperatures for the previous ten years; and </w:t>
      </w:r>
    </w:p>
    <w:p w14:paraId="1C87707D" w14:textId="77777777" w:rsidR="00DA0511" w:rsidRDefault="00F52093">
      <w:pPr>
        <w:spacing w:after="240"/>
        <w:ind w:left="2160" w:hanging="720"/>
        <w:rPr>
          <w:szCs w:val="20"/>
        </w:rPr>
      </w:pPr>
      <w:r>
        <w:rPr>
          <w:szCs w:val="20"/>
        </w:rPr>
        <w:t>(ii)</w:t>
      </w:r>
      <w:r>
        <w:rPr>
          <w:szCs w:val="20"/>
        </w:rPr>
        <w:tab/>
        <w:t xml:space="preserve">For the CRR Monthly Auction, ERCOT shall use Dynamic Ratings for the maximum peak-hour temperature forecast for the month;  </w:t>
      </w:r>
    </w:p>
    <w:p w14:paraId="12F32DF3" w14:textId="77777777" w:rsidR="00DA0511" w:rsidRDefault="00F52093">
      <w:pPr>
        <w:spacing w:after="240"/>
        <w:ind w:left="1440" w:hanging="720"/>
        <w:rPr>
          <w:szCs w:val="20"/>
        </w:rPr>
      </w:pPr>
      <w:r>
        <w:rPr>
          <w:szCs w:val="20"/>
        </w:rPr>
        <w:t>(g)</w:t>
      </w:r>
      <w:r>
        <w:rPr>
          <w:szCs w:val="20"/>
        </w:rPr>
        <w:tab/>
        <w:t>Voltage and stability limits that are valid for the study period converted to thermal limits;</w:t>
      </w:r>
    </w:p>
    <w:p w14:paraId="16368225" w14:textId="77777777" w:rsidR="00DA0511" w:rsidRDefault="00F52093">
      <w:pPr>
        <w:spacing w:after="240"/>
        <w:ind w:left="1440" w:hanging="720"/>
        <w:rPr>
          <w:szCs w:val="20"/>
        </w:rPr>
      </w:pPr>
      <w:r>
        <w:rPr>
          <w:szCs w:val="20"/>
        </w:rPr>
        <w:t>(h)</w:t>
      </w:r>
      <w:r>
        <w:rPr>
          <w:szCs w:val="20"/>
        </w:rPr>
        <w:tab/>
        <w:t>ERCOT Transmission Grid pre- and post-contingency ratings;</w:t>
      </w:r>
    </w:p>
    <w:p w14:paraId="442B8821" w14:textId="77777777" w:rsidR="00DA0511" w:rsidRDefault="00F52093">
      <w:pPr>
        <w:spacing w:after="240"/>
        <w:ind w:left="1440" w:hanging="720"/>
        <w:rPr>
          <w:szCs w:val="20"/>
        </w:rPr>
      </w:pPr>
      <w:r>
        <w:rPr>
          <w:szCs w:val="20"/>
        </w:rPr>
        <w:t>(i)</w:t>
      </w:r>
      <w:r>
        <w:rPr>
          <w:szCs w:val="20"/>
        </w:rPr>
        <w:tab/>
        <w:t>All Transmission Element contingencies expected to be used by ERCOT in Real-Time operations; and</w:t>
      </w:r>
    </w:p>
    <w:p w14:paraId="551226CA" w14:textId="77777777" w:rsidR="00DA0511" w:rsidRDefault="00F52093">
      <w:pPr>
        <w:spacing w:after="240"/>
        <w:ind w:left="1440" w:hanging="720"/>
        <w:rPr>
          <w:szCs w:val="20"/>
        </w:rPr>
      </w:pPr>
      <w:r>
        <w:rPr>
          <w:szCs w:val="20"/>
        </w:rPr>
        <w:t>(j)</w:t>
      </w:r>
      <w:r>
        <w:rPr>
          <w:szCs w:val="20"/>
        </w:rPr>
        <w:tab/>
      </w:r>
      <w:r>
        <w:t>RAPs</w:t>
      </w:r>
      <w:ins w:id="287" w:author="ERCOT" w:date="2016-03-28T16:05:00Z">
        <w:r>
          <w:t>, AMPs</w:t>
        </w:r>
      </w:ins>
      <w:r>
        <w:t xml:space="preserve"> and </w:t>
      </w:r>
      <w:ins w:id="288" w:author="ERCOT" w:date="2016-02-19T15:20:00Z">
        <w:r>
          <w:t>RASs</w:t>
        </w:r>
      </w:ins>
      <w:del w:id="289" w:author="ERCOT" w:date="2016-02-19T15:20:00Z">
        <w:r>
          <w:delText>SPS</w:delText>
        </w:r>
      </w:del>
      <w:del w:id="290" w:author="ERCOT" w:date="2016-02-19T15:21:00Z">
        <w:r>
          <w:delText>s</w:delText>
        </w:r>
      </w:del>
      <w:r>
        <w:rPr>
          <w:szCs w:val="20"/>
        </w:rPr>
        <w:t>.</w:t>
      </w:r>
    </w:p>
    <w:p w14:paraId="3466F431" w14:textId="77777777" w:rsidR="00DA0511" w:rsidRDefault="00DA0511"/>
    <w:p w14:paraId="6CB2C959" w14:textId="77777777" w:rsidR="00DA0511" w:rsidRDefault="00DA0511">
      <w:pPr>
        <w:pStyle w:val="BodyText"/>
      </w:pPr>
    </w:p>
    <w:sectPr w:rsidR="00DA051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5A9B1" w14:textId="77777777" w:rsidR="00FF45BA" w:rsidRDefault="00FF45BA">
      <w:pPr>
        <w:spacing w:after="0" w:line="240" w:lineRule="auto"/>
      </w:pPr>
      <w:r>
        <w:separator/>
      </w:r>
    </w:p>
  </w:endnote>
  <w:endnote w:type="continuationSeparator" w:id="0">
    <w:p w14:paraId="67326230" w14:textId="77777777" w:rsidR="00FF45BA" w:rsidRDefault="00FF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B723A" w14:textId="0F974A78" w:rsidR="00DA0511" w:rsidRDefault="00F52093">
    <w:pPr>
      <w:pStyle w:val="Footer"/>
      <w:tabs>
        <w:tab w:val="clear" w:pos="4320"/>
        <w:tab w:val="clear" w:pos="8640"/>
        <w:tab w:val="right" w:pos="9360"/>
      </w:tabs>
      <w:rPr>
        <w:rFonts w:ascii="Arial" w:hAnsi="Arial"/>
        <w:sz w:val="18"/>
      </w:rPr>
    </w:pPr>
    <w:r>
      <w:rPr>
        <w:rFonts w:ascii="Arial" w:hAnsi="Arial"/>
        <w:sz w:val="18"/>
      </w:rPr>
      <w:t>792NPRR-0</w:t>
    </w:r>
    <w:r w:rsidR="001F4DD2">
      <w:rPr>
        <w:rFonts w:ascii="Arial" w:hAnsi="Arial"/>
        <w:sz w:val="18"/>
      </w:rPr>
      <w:t>6</w:t>
    </w:r>
    <w:r>
      <w:rPr>
        <w:rFonts w:ascii="Arial" w:hAnsi="Arial"/>
        <w:sz w:val="18"/>
      </w:rPr>
      <w:t xml:space="preserve"> ERCOT Comments </w:t>
    </w:r>
    <w:r w:rsidR="001F4DD2">
      <w:rPr>
        <w:rFonts w:ascii="Arial" w:hAnsi="Arial"/>
        <w:sz w:val="18"/>
      </w:rPr>
      <w:t>1006</w:t>
    </w:r>
    <w:r>
      <w:rPr>
        <w:rFonts w:ascii="Arial" w:hAnsi="Arial"/>
        <w:sz w:val="18"/>
      </w:rPr>
      <w:t>16</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532B39">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532B39">
      <w:rPr>
        <w:rFonts w:ascii="Arial" w:hAnsi="Arial"/>
        <w:noProof/>
        <w:sz w:val="18"/>
      </w:rPr>
      <w:t>22</w:t>
    </w:r>
    <w:r>
      <w:rPr>
        <w:rFonts w:ascii="Arial" w:hAnsi="Arial"/>
        <w:sz w:val="18"/>
      </w:rPr>
      <w:fldChar w:fldCharType="end"/>
    </w:r>
  </w:p>
  <w:p w14:paraId="00D9E807" w14:textId="77777777" w:rsidR="00DA0511" w:rsidRDefault="00F52093">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506F7" w14:textId="77777777" w:rsidR="00FF45BA" w:rsidRDefault="00FF45BA">
      <w:pPr>
        <w:spacing w:after="0" w:line="240" w:lineRule="auto"/>
      </w:pPr>
      <w:r>
        <w:separator/>
      </w:r>
    </w:p>
  </w:footnote>
  <w:footnote w:type="continuationSeparator" w:id="0">
    <w:p w14:paraId="6CB6C34C" w14:textId="77777777" w:rsidR="00FF45BA" w:rsidRDefault="00FF4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11077" w14:textId="77777777" w:rsidR="00DA0511" w:rsidRDefault="00F52093">
    <w:pPr>
      <w:pStyle w:val="Header"/>
      <w:jc w:val="center"/>
      <w:rPr>
        <w:sz w:val="32"/>
      </w:rPr>
    </w:pPr>
    <w:r>
      <w:rPr>
        <w:sz w:val="32"/>
      </w:rPr>
      <w:t>NPRR Comments</w:t>
    </w:r>
  </w:p>
  <w:p w14:paraId="76218B5B" w14:textId="77777777" w:rsidR="00DA0511" w:rsidRDefault="00DA05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lvl w:ilvl="0" w:tentative="1">
      <w:start w:val="1"/>
      <w:numFmt w:val="decimal"/>
      <w:pStyle w:val="Heading1"/>
      <w:lvlText w:val="%1"/>
      <w:lvlJc w:val="left"/>
      <w:pPr>
        <w:tabs>
          <w:tab w:val="left" w:pos="432"/>
        </w:tabs>
        <w:ind w:left="432" w:hanging="432"/>
      </w:pPr>
      <w:rPr>
        <w:rFonts w:hint="default"/>
      </w:rPr>
    </w:lvl>
    <w:lvl w:ilvl="1" w:tentative="1">
      <w:start w:val="1"/>
      <w:numFmt w:val="decimal"/>
      <w:pStyle w:val="Heading2"/>
      <w:lvlText w:val="%1.%2"/>
      <w:lvlJc w:val="left"/>
      <w:pPr>
        <w:tabs>
          <w:tab w:val="left" w:pos="576"/>
        </w:tabs>
        <w:ind w:left="576" w:hanging="576"/>
      </w:pPr>
      <w:rPr>
        <w:rFonts w:hint="default"/>
      </w:rPr>
    </w:lvl>
    <w:lvl w:ilvl="2" w:tentative="1">
      <w:start w:val="1"/>
      <w:numFmt w:val="decimal"/>
      <w:pStyle w:val="Heading3"/>
      <w:lvlText w:val="%1.%2.%3"/>
      <w:lvlJc w:val="left"/>
      <w:pPr>
        <w:tabs>
          <w:tab w:val="left" w:pos="720"/>
        </w:tabs>
        <w:ind w:left="720" w:hanging="720"/>
      </w:pPr>
      <w:rPr>
        <w:rFonts w:hint="default"/>
      </w:rPr>
    </w:lvl>
    <w:lvl w:ilvl="3" w:tentative="1">
      <w:start w:val="1"/>
      <w:numFmt w:val="decimal"/>
      <w:pStyle w:val="Heading4"/>
      <w:lvlText w:val="%1.%2.%3.%4"/>
      <w:lvlJc w:val="left"/>
      <w:pPr>
        <w:tabs>
          <w:tab w:val="left" w:pos="864"/>
        </w:tabs>
        <w:ind w:left="864" w:hanging="864"/>
      </w:pPr>
      <w:rPr>
        <w:rFonts w:hint="default"/>
      </w:rPr>
    </w:lvl>
    <w:lvl w:ilvl="4" w:tentative="1">
      <w:start w:val="1"/>
      <w:numFmt w:val="decimal"/>
      <w:lvlText w:val="%1.%2.%3.%4.%5"/>
      <w:lvlJc w:val="left"/>
      <w:pPr>
        <w:tabs>
          <w:tab w:val="left" w:pos="1008"/>
        </w:tabs>
        <w:ind w:left="1008" w:hanging="1008"/>
      </w:pPr>
      <w:rPr>
        <w:rFonts w:hint="default"/>
      </w:rPr>
    </w:lvl>
    <w:lvl w:ilvl="5" w:tentative="1">
      <w:start w:val="1"/>
      <w:numFmt w:val="decimal"/>
      <w:lvlText w:val="%1.%2.%3.%4.%5.%6"/>
      <w:lvlJc w:val="left"/>
      <w:pPr>
        <w:tabs>
          <w:tab w:val="left" w:pos="1152"/>
        </w:tabs>
        <w:ind w:left="1152" w:hanging="1152"/>
      </w:pPr>
      <w:rPr>
        <w:rFonts w:hint="default"/>
      </w:rPr>
    </w:lvl>
    <w:lvl w:ilvl="6" w:tentative="1">
      <w:start w:val="1"/>
      <w:numFmt w:val="decimal"/>
      <w:lvlText w:val="%1.%2.%3.%4.%5.%6.%7"/>
      <w:lvlJc w:val="left"/>
      <w:pPr>
        <w:tabs>
          <w:tab w:val="left" w:pos="1296"/>
        </w:tabs>
        <w:ind w:left="1296" w:hanging="1296"/>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584"/>
        </w:tabs>
        <w:ind w:left="1584" w:hanging="1584"/>
      </w:pPr>
      <w:rPr>
        <w:rFonts w:hint="default"/>
      </w:rPr>
    </w:lvl>
  </w:abstractNum>
  <w:abstractNum w:abstractNumId="1" w15:restartNumberingAfterBreak="0">
    <w:nsid w:val="0B1B3E75"/>
    <w:multiLevelType w:val="hybridMultilevel"/>
    <w:tmpl w:val="3FEA41F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060C90"/>
    <w:multiLevelType w:val="multilevel"/>
    <w:tmpl w:val="76060C90"/>
    <w:lvl w:ilvl="0" w:tentative="1">
      <w:start w:val="1"/>
      <w:numFmt w:val="bullet"/>
      <w:pStyle w:val="Bullet"/>
      <w:lvlText w:val=""/>
      <w:lvlJc w:val="left"/>
      <w:pPr>
        <w:tabs>
          <w:tab w:val="left" w:pos="1080"/>
        </w:tabs>
        <w:ind w:left="1080" w:hanging="360"/>
      </w:pPr>
      <w:rPr>
        <w:rFonts w:ascii="Symbol" w:hAnsi="Symbol" w:hint="default"/>
      </w:rPr>
    </w:lvl>
    <w:lvl w:ilvl="1" w:tentative="1">
      <w:start w:val="1"/>
      <w:numFmt w:val="bullet"/>
      <w:lvlText w:val="o"/>
      <w:lvlJc w:val="left"/>
      <w:pPr>
        <w:tabs>
          <w:tab w:val="left" w:pos="1800"/>
        </w:tabs>
        <w:ind w:left="1800" w:hanging="360"/>
      </w:pPr>
      <w:rPr>
        <w:rFonts w:ascii="Courier New" w:hAnsi="Courier New" w:hint="default"/>
      </w:rPr>
    </w:lvl>
    <w:lvl w:ilvl="2" w:tentative="1">
      <w:start w:val="1"/>
      <w:numFmt w:val="bullet"/>
      <w:lvlText w:val=""/>
      <w:lvlJc w:val="left"/>
      <w:pPr>
        <w:tabs>
          <w:tab w:val="left" w:pos="2520"/>
        </w:tabs>
        <w:ind w:left="2520" w:hanging="360"/>
      </w:pPr>
      <w:rPr>
        <w:rFonts w:ascii="Wingdings" w:hAnsi="Wingdings" w:hint="default"/>
      </w:rPr>
    </w:lvl>
    <w:lvl w:ilvl="3" w:tentative="1">
      <w:start w:val="1"/>
      <w:numFmt w:val="bullet"/>
      <w:lvlText w:val=""/>
      <w:lvlJc w:val="left"/>
      <w:pPr>
        <w:tabs>
          <w:tab w:val="left" w:pos="3240"/>
        </w:tabs>
        <w:ind w:left="3240" w:hanging="360"/>
      </w:pPr>
      <w:rPr>
        <w:rFonts w:ascii="Symbol" w:hAnsi="Symbol" w:hint="default"/>
      </w:rPr>
    </w:lvl>
    <w:lvl w:ilvl="4" w:tentative="1">
      <w:start w:val="1"/>
      <w:numFmt w:val="bullet"/>
      <w:lvlText w:val="o"/>
      <w:lvlJc w:val="left"/>
      <w:pPr>
        <w:tabs>
          <w:tab w:val="left" w:pos="3960"/>
        </w:tabs>
        <w:ind w:left="3960" w:hanging="360"/>
      </w:pPr>
      <w:rPr>
        <w:rFonts w:ascii="Courier New" w:hAnsi="Courier New" w:hint="default"/>
      </w:rPr>
    </w:lvl>
    <w:lvl w:ilvl="5" w:tentative="1">
      <w:start w:val="1"/>
      <w:numFmt w:val="bullet"/>
      <w:lvlText w:val=""/>
      <w:lvlJc w:val="left"/>
      <w:pPr>
        <w:tabs>
          <w:tab w:val="left" w:pos="4680"/>
        </w:tabs>
        <w:ind w:left="4680" w:hanging="360"/>
      </w:pPr>
      <w:rPr>
        <w:rFonts w:ascii="Wingdings" w:hAnsi="Wingdings" w:hint="default"/>
      </w:rPr>
    </w:lvl>
    <w:lvl w:ilvl="6" w:tentative="1">
      <w:start w:val="1"/>
      <w:numFmt w:val="bullet"/>
      <w:lvlText w:val=""/>
      <w:lvlJc w:val="left"/>
      <w:pPr>
        <w:tabs>
          <w:tab w:val="left" w:pos="5400"/>
        </w:tabs>
        <w:ind w:left="5400" w:hanging="360"/>
      </w:pPr>
      <w:rPr>
        <w:rFonts w:ascii="Symbol" w:hAnsi="Symbol" w:hint="default"/>
      </w:rPr>
    </w:lvl>
    <w:lvl w:ilvl="7" w:tentative="1">
      <w:start w:val="1"/>
      <w:numFmt w:val="bullet"/>
      <w:lvlText w:val="o"/>
      <w:lvlJc w:val="left"/>
      <w:pPr>
        <w:tabs>
          <w:tab w:val="left" w:pos="6120"/>
        </w:tabs>
        <w:ind w:left="6120" w:hanging="360"/>
      </w:pPr>
      <w:rPr>
        <w:rFonts w:ascii="Courier New" w:hAnsi="Courier New" w:hint="default"/>
      </w:rPr>
    </w:lvl>
    <w:lvl w:ilvl="8" w:tentative="1">
      <w:start w:val="1"/>
      <w:numFmt w:val="bullet"/>
      <w:lvlText w:val=""/>
      <w:lvlJc w:val="left"/>
      <w:pPr>
        <w:tabs>
          <w:tab w:val="left" w:pos="6840"/>
        </w:tabs>
        <w:ind w:left="684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116">
    <w15:presenceInfo w15:providerId="None" w15:userId="ERCOT 090116"/>
  </w15:person>
  <w15:person w15:author="ERCOT 100616">
    <w15:presenceInfo w15:providerId="None" w15:userId="ERCOT 091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63D37"/>
    <w:rsid w:val="00073362"/>
    <w:rsid w:val="00075A94"/>
    <w:rsid w:val="001018E3"/>
    <w:rsid w:val="00132855"/>
    <w:rsid w:val="00152993"/>
    <w:rsid w:val="00170297"/>
    <w:rsid w:val="00173E5E"/>
    <w:rsid w:val="00174F62"/>
    <w:rsid w:val="001A227D"/>
    <w:rsid w:val="001C2E5D"/>
    <w:rsid w:val="001E2032"/>
    <w:rsid w:val="001F4DD2"/>
    <w:rsid w:val="00222CAE"/>
    <w:rsid w:val="002270BE"/>
    <w:rsid w:val="00234436"/>
    <w:rsid w:val="00235B3A"/>
    <w:rsid w:val="00257C38"/>
    <w:rsid w:val="00265C55"/>
    <w:rsid w:val="0026682A"/>
    <w:rsid w:val="002671AD"/>
    <w:rsid w:val="0028357C"/>
    <w:rsid w:val="003010C0"/>
    <w:rsid w:val="00332A97"/>
    <w:rsid w:val="00350C00"/>
    <w:rsid w:val="00366113"/>
    <w:rsid w:val="00397C6D"/>
    <w:rsid w:val="003C270C"/>
    <w:rsid w:val="003D0994"/>
    <w:rsid w:val="0040321B"/>
    <w:rsid w:val="00420264"/>
    <w:rsid w:val="00423824"/>
    <w:rsid w:val="004332C1"/>
    <w:rsid w:val="0043567D"/>
    <w:rsid w:val="004A5278"/>
    <w:rsid w:val="004B7B90"/>
    <w:rsid w:val="004E24C1"/>
    <w:rsid w:val="004E2C19"/>
    <w:rsid w:val="00520347"/>
    <w:rsid w:val="005275C1"/>
    <w:rsid w:val="00532B39"/>
    <w:rsid w:val="00591EC1"/>
    <w:rsid w:val="005B2E2F"/>
    <w:rsid w:val="005D284C"/>
    <w:rsid w:val="00604512"/>
    <w:rsid w:val="0062798B"/>
    <w:rsid w:val="00633E23"/>
    <w:rsid w:val="00661ED1"/>
    <w:rsid w:val="00673B94"/>
    <w:rsid w:val="0067412C"/>
    <w:rsid w:val="00680AC6"/>
    <w:rsid w:val="006835D8"/>
    <w:rsid w:val="00687D1E"/>
    <w:rsid w:val="006C316E"/>
    <w:rsid w:val="006C557B"/>
    <w:rsid w:val="006D0F7C"/>
    <w:rsid w:val="006D18CD"/>
    <w:rsid w:val="006F5A5C"/>
    <w:rsid w:val="007269C4"/>
    <w:rsid w:val="0074209E"/>
    <w:rsid w:val="00753FF8"/>
    <w:rsid w:val="0076485A"/>
    <w:rsid w:val="007F2CA8"/>
    <w:rsid w:val="007F7161"/>
    <w:rsid w:val="008542E6"/>
    <w:rsid w:val="0085559E"/>
    <w:rsid w:val="00896B1B"/>
    <w:rsid w:val="008B4856"/>
    <w:rsid w:val="008E559E"/>
    <w:rsid w:val="00916080"/>
    <w:rsid w:val="00921A68"/>
    <w:rsid w:val="009B5AAA"/>
    <w:rsid w:val="009D7BA5"/>
    <w:rsid w:val="00A015C4"/>
    <w:rsid w:val="00A15172"/>
    <w:rsid w:val="00A74E7A"/>
    <w:rsid w:val="00B177A9"/>
    <w:rsid w:val="00B35A49"/>
    <w:rsid w:val="00B5080A"/>
    <w:rsid w:val="00B75CEC"/>
    <w:rsid w:val="00B943AE"/>
    <w:rsid w:val="00B979DA"/>
    <w:rsid w:val="00BD12BD"/>
    <w:rsid w:val="00BD7258"/>
    <w:rsid w:val="00C0598D"/>
    <w:rsid w:val="00C1048A"/>
    <w:rsid w:val="00C11956"/>
    <w:rsid w:val="00C17E7F"/>
    <w:rsid w:val="00C602E5"/>
    <w:rsid w:val="00C748FD"/>
    <w:rsid w:val="00CF2752"/>
    <w:rsid w:val="00D4046E"/>
    <w:rsid w:val="00D4362F"/>
    <w:rsid w:val="00D52FD4"/>
    <w:rsid w:val="00D80DA8"/>
    <w:rsid w:val="00DA0511"/>
    <w:rsid w:val="00DA229C"/>
    <w:rsid w:val="00DD4739"/>
    <w:rsid w:val="00DE5F33"/>
    <w:rsid w:val="00E07B54"/>
    <w:rsid w:val="00E11F78"/>
    <w:rsid w:val="00E25C3D"/>
    <w:rsid w:val="00E340B2"/>
    <w:rsid w:val="00E36292"/>
    <w:rsid w:val="00E42B95"/>
    <w:rsid w:val="00E621E1"/>
    <w:rsid w:val="00E813DD"/>
    <w:rsid w:val="00EA173A"/>
    <w:rsid w:val="00EC55B3"/>
    <w:rsid w:val="00EE6681"/>
    <w:rsid w:val="00F52093"/>
    <w:rsid w:val="00F96FB2"/>
    <w:rsid w:val="00FB51D8"/>
    <w:rsid w:val="00FD08E8"/>
    <w:rsid w:val="00FF45BA"/>
    <w:rsid w:val="193C2EF3"/>
    <w:rsid w:val="25EA2CC2"/>
    <w:rsid w:val="3FC3519F"/>
    <w:rsid w:val="554F1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BD2214"/>
  <w15:docId w15:val="{8B23F00D-34C5-4053-B9AA-B9B7C1D83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1"/>
    <w:lsdException w:name="caption" w:semiHidden="1" w:unhideWhenUsed="1" w:qFormat="1"/>
    <w:lsdException w:name="annotation reference" w:semiHidden="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after="240"/>
      <w:outlineLvl w:val="0"/>
    </w:pPr>
    <w:rPr>
      <w:b/>
      <w:caps/>
      <w:szCs w:val="20"/>
    </w:rPr>
  </w:style>
  <w:style w:type="paragraph" w:styleId="Heading2">
    <w:name w:val="heading 2"/>
    <w:basedOn w:val="Normal"/>
    <w:next w:val="Normal"/>
    <w:qFormat/>
    <w:pPr>
      <w:keepNext/>
      <w:numPr>
        <w:ilvl w:val="1"/>
        <w:numId w:val="1"/>
      </w:numPr>
      <w:spacing w:before="240" w:after="240"/>
      <w:outlineLvl w:val="1"/>
    </w:pPr>
    <w:rPr>
      <w:b/>
      <w:szCs w:val="20"/>
    </w:rPr>
  </w:style>
  <w:style w:type="paragraph" w:styleId="Heading3">
    <w:name w:val="heading 3"/>
    <w:basedOn w:val="Normal"/>
    <w:next w:val="Normal"/>
    <w:qFormat/>
    <w:pPr>
      <w:keepNext/>
      <w:numPr>
        <w:ilvl w:val="2"/>
        <w:numId w:val="1"/>
      </w:numPr>
      <w:spacing w:before="120" w:after="120"/>
      <w:outlineLvl w:val="2"/>
    </w:pPr>
    <w:rPr>
      <w:b/>
      <w:bCs/>
      <w:i/>
      <w:iCs/>
      <w:szCs w:val="20"/>
    </w:rPr>
  </w:style>
  <w:style w:type="paragraph" w:styleId="Heading4">
    <w:name w:val="heading 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basedOn w:val="Normal"/>
    <w:next w:val="Normal"/>
    <w:qFormat/>
    <w:pPr>
      <w:spacing w:before="240" w:after="60"/>
      <w:outlineLvl w:val="4"/>
    </w:pPr>
    <w:rPr>
      <w:b/>
      <w:i/>
      <w:sz w:val="26"/>
      <w:szCs w:val="20"/>
    </w:rPr>
  </w:style>
  <w:style w:type="paragraph" w:styleId="Heading6">
    <w:name w:val="heading 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rPr>
      <w:rFonts w:ascii="Arial" w:hAnsi="Arial"/>
      <w:b/>
      <w:bCs/>
    </w:rPr>
  </w:style>
  <w:style w:type="paragraph" w:styleId="List2">
    <w:name w:val="List 2"/>
    <w:basedOn w:val="Normal"/>
    <w:link w:val="List2Char"/>
    <w:pPr>
      <w:spacing w:after="240"/>
      <w:ind w:left="1440" w:hanging="720"/>
    </w:pPr>
    <w:rPr>
      <w:szCs w:val="20"/>
    </w:rPr>
  </w:style>
  <w:style w:type="character" w:styleId="CommentReference">
    <w:name w:val="annotation reference"/>
    <w:semiHidden/>
    <w:rPr>
      <w:sz w:val="16"/>
      <w:szCs w:val="16"/>
    </w:rPr>
  </w:style>
  <w:style w:type="character" w:styleId="Hyperlink">
    <w:name w:val="Hyperlink"/>
    <w:qFormat/>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Bullet">
    <w:name w:val="Bullet"/>
    <w:basedOn w:val="Normal"/>
    <w:pPr>
      <w:numPr>
        <w:numId w:val="2"/>
      </w:numPr>
      <w:spacing w:before="60" w:after="120"/>
    </w:pPr>
    <w:rPr>
      <w:szCs w:val="20"/>
    </w:rPr>
  </w:style>
  <w:style w:type="paragraph" w:customStyle="1" w:styleId="NormalArial">
    <w:name w:val="Normal+Arial"/>
    <w:basedOn w:val="Normal"/>
    <w:link w:val="NormalArialChar"/>
    <w:rPr>
      <w:rFonts w:ascii="Arial" w:hAnsi="Arial"/>
    </w:rPr>
  </w:style>
  <w:style w:type="character" w:customStyle="1" w:styleId="BodyTextChar">
    <w:name w:val="Body Text Char"/>
    <w:link w:val="BodyText"/>
    <w:rPr>
      <w:sz w:val="24"/>
      <w:szCs w:val="24"/>
    </w:rPr>
  </w:style>
  <w:style w:type="paragraph" w:customStyle="1" w:styleId="H2">
    <w:name w:val="H2"/>
    <w:basedOn w:val="Heading2"/>
    <w:next w:val="BodyText"/>
    <w:link w:val="H2Char"/>
    <w:pPr>
      <w:numPr>
        <w:ilvl w:val="0"/>
        <w:numId w:val="0"/>
      </w:numPr>
      <w:tabs>
        <w:tab w:val="clear" w:pos="432"/>
        <w:tab w:val="left" w:pos="900"/>
      </w:tabs>
      <w:ind w:left="900" w:hanging="900"/>
    </w:pPr>
  </w:style>
  <w:style w:type="paragraph" w:customStyle="1" w:styleId="H3">
    <w:name w:val="H3"/>
    <w:basedOn w:val="Heading3"/>
    <w:next w:val="BodyText"/>
    <w:link w:val="H3Char"/>
    <w:pPr>
      <w:numPr>
        <w:ilvl w:val="0"/>
        <w:numId w:val="0"/>
      </w:numPr>
      <w:tabs>
        <w:tab w:val="clear" w:pos="432"/>
      </w:tabs>
      <w:spacing w:before="240" w:after="240"/>
      <w:ind w:left="1080" w:hanging="1080"/>
    </w:pPr>
    <w:rPr>
      <w:iCs w:val="0"/>
    </w:rPr>
  </w:style>
  <w:style w:type="paragraph" w:customStyle="1" w:styleId="H4">
    <w:name w:val="H4"/>
    <w:basedOn w:val="Heading4"/>
    <w:next w:val="BodyText"/>
    <w:link w:val="H4Char"/>
    <w:pPr>
      <w:numPr>
        <w:ilvl w:val="0"/>
        <w:numId w:val="0"/>
      </w:numPr>
      <w:tabs>
        <w:tab w:val="clear" w:pos="432"/>
        <w:tab w:val="left" w:pos="1260"/>
      </w:tabs>
      <w:spacing w:before="240"/>
      <w:ind w:left="1260" w:hanging="1260"/>
    </w:pPr>
  </w:style>
  <w:style w:type="paragraph" w:customStyle="1" w:styleId="Default">
    <w:name w:val="Default"/>
    <w:pPr>
      <w:autoSpaceDE w:val="0"/>
      <w:autoSpaceDN w:val="0"/>
      <w:adjustRightInd w:val="0"/>
    </w:pPr>
    <w:rPr>
      <w:color w:val="000000"/>
      <w:sz w:val="24"/>
      <w:szCs w:val="24"/>
    </w:rPr>
  </w:style>
  <w:style w:type="character" w:customStyle="1" w:styleId="H2Char">
    <w:name w:val="H2 Char"/>
    <w:link w:val="H2"/>
    <w:rPr>
      <w:b/>
      <w:sz w:val="24"/>
    </w:rPr>
  </w:style>
  <w:style w:type="character" w:customStyle="1" w:styleId="H3Char">
    <w:name w:val="H3 Char"/>
    <w:link w:val="H3"/>
    <w:rPr>
      <w:b/>
      <w:bCs/>
      <w:i/>
      <w:sz w:val="24"/>
    </w:rPr>
  </w:style>
  <w:style w:type="paragraph" w:customStyle="1" w:styleId="BodyTextNumberedChar">
    <w:name w:val="Body Text Numbered Char"/>
    <w:basedOn w:val="BodyText"/>
    <w:link w:val="BodyTextNumberedCharChar"/>
    <w:pPr>
      <w:spacing w:before="0" w:after="240"/>
      <w:ind w:left="720" w:hanging="720"/>
    </w:pPr>
    <w:rPr>
      <w:szCs w:val="20"/>
    </w:rPr>
  </w:style>
  <w:style w:type="character" w:customStyle="1" w:styleId="BodyTextNumberedCharChar">
    <w:name w:val="Body Text Numbered Char Char"/>
    <w:link w:val="BodyTextNumberedChar"/>
    <w:rPr>
      <w:sz w:val="24"/>
    </w:rPr>
  </w:style>
  <w:style w:type="character" w:customStyle="1" w:styleId="List2Char">
    <w:name w:val="List 2 Char"/>
    <w:link w:val="List2"/>
    <w:rPr>
      <w:sz w:val="24"/>
    </w:rPr>
  </w:style>
  <w:style w:type="character" w:customStyle="1" w:styleId="H4Char">
    <w:name w:val="H4 Char"/>
    <w:link w:val="H4"/>
    <w:rPr>
      <w:b/>
      <w:bCs/>
      <w:snapToGrid w:val="0"/>
      <w:sz w:val="24"/>
    </w:rPr>
  </w:style>
  <w:style w:type="paragraph" w:customStyle="1" w:styleId="BodyTextNumbered">
    <w:name w:val="Body Text Numbered"/>
    <w:basedOn w:val="BodyText"/>
    <w:link w:val="BodyTextNumberedChar1"/>
    <w:pPr>
      <w:spacing w:before="0" w:after="240"/>
      <w:ind w:left="720" w:hanging="720"/>
    </w:pPr>
    <w:rPr>
      <w:szCs w:val="20"/>
    </w:rPr>
  </w:style>
  <w:style w:type="character" w:customStyle="1" w:styleId="BodyTextNumberedChar1">
    <w:name w:val="Body Text Numbered Char1"/>
    <w:link w:val="BodyTextNumbered"/>
    <w:rPr>
      <w:sz w:val="24"/>
    </w:rPr>
  </w:style>
  <w:style w:type="character" w:customStyle="1" w:styleId="NormalArialChar">
    <w:name w:val="Normal+Arial Char"/>
    <w:link w:val="NormalArial"/>
    <w:rPr>
      <w:rFonts w:ascii="Arial" w:hAnsi="Arial"/>
      <w:sz w:val="24"/>
      <w:szCs w:val="24"/>
    </w:rPr>
  </w:style>
  <w:style w:type="character" w:customStyle="1" w:styleId="HeaderChar">
    <w:name w:val="Header Char"/>
    <w:link w:val="Header"/>
    <w:rPr>
      <w:rFonts w:ascii="Arial" w:hAnsi="Arial"/>
      <w:b/>
      <w:bCs/>
      <w:sz w:val="24"/>
      <w:szCs w:val="24"/>
    </w:rPr>
  </w:style>
  <w:style w:type="character" w:customStyle="1" w:styleId="CommentTextChar">
    <w:name w:val="Comment Text Char"/>
    <w:basedOn w:val="DefaultParagraphFont"/>
    <w:link w:val="CommentText"/>
    <w:rsid w:val="00C17E7F"/>
  </w:style>
  <w:style w:type="paragraph" w:styleId="ListParagraph">
    <w:name w:val="List Paragraph"/>
    <w:basedOn w:val="Normal"/>
    <w:link w:val="ListParagraphChar"/>
    <w:uiPriority w:val="34"/>
    <w:qFormat/>
    <w:rsid w:val="00C17E7F"/>
    <w:pPr>
      <w:spacing w:after="0" w:line="240" w:lineRule="auto"/>
      <w:ind w:left="720"/>
      <w:contextualSpacing/>
    </w:pPr>
    <w:rPr>
      <w:rFonts w:ascii="Calibri" w:hAnsi="Calibri"/>
      <w:sz w:val="22"/>
      <w:szCs w:val="22"/>
    </w:rPr>
  </w:style>
  <w:style w:type="character" w:customStyle="1" w:styleId="ListParagraphChar">
    <w:name w:val="List Paragraph Char"/>
    <w:basedOn w:val="DefaultParagraphFont"/>
    <w:link w:val="ListParagraph"/>
    <w:uiPriority w:val="34"/>
    <w:locked/>
    <w:rsid w:val="00C17E7F"/>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79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sharma@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7298</Words>
  <Characters>40882</Characters>
  <Application>Microsoft Office Word</Application>
  <DocSecurity>0</DocSecurity>
  <Lines>340</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2016-10-06T13:04:00Z</dcterms:created>
  <dcterms:modified xsi:type="dcterms:W3CDTF">2016-10-06T13:04:00Z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1033-10.1.0.5674</vt:lpwstr>
  </property>
</Properties>
</file>