
<file path=[Content_Types].xml><?xml version="1.0" encoding="utf-8"?>
<Types xmlns="http://schemas.openxmlformats.org/package/2006/content-types">
  <Default Extension="vsd" ContentType="application/vnd.visio"/>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bookmarkStart w:id="0" w:name="_GoBack"/>
      <w:bookmarkEnd w:id="0"/>
    </w:p>
    <w:p w14:paraId="60B60403" w14:textId="77777777" w:rsidR="001131B6" w:rsidRDefault="00C3411F" w:rsidP="001131B6">
      <w:pPr>
        <w:ind w:left="1440"/>
      </w:pPr>
      <w:r>
        <w:rPr>
          <w:noProof/>
        </w:rPr>
        <w:drawing>
          <wp:inline distT="0" distB="0" distL="0" distR="0" wp14:anchorId="60B6054E" wp14:editId="60B6054F">
            <wp:extent cx="5257800" cy="2076450"/>
            <wp:effectExtent l="19050" t="0" r="0" b="0"/>
            <wp:docPr id="1" name="Picture 1"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srcRect/>
                    <a:stretch>
                      <a:fillRect/>
                    </a:stretch>
                  </pic:blipFill>
                  <pic:spPr bwMode="auto">
                    <a:xfrm>
                      <a:off x="0" y="0"/>
                      <a:ext cx="5257800"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924244"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77777777"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721F1422" w:rsidR="008D2F39" w:rsidRPr="00B4712A" w:rsidRDefault="00B4712A" w:rsidP="008D2F39">
      <w:pPr>
        <w:ind w:left="1980" w:firstLine="720"/>
        <w:rPr>
          <w:b/>
        </w:rPr>
      </w:pPr>
      <w:r w:rsidRPr="00B4712A">
        <w:rPr>
          <w:b/>
        </w:rPr>
        <w:t xml:space="preserve">EFFECTIVE: </w:t>
      </w:r>
      <w:ins w:id="1" w:author="LButterfield" w:date="2016-04-26T11:30:00Z">
        <w:r w:rsidR="00120002">
          <w:rPr>
            <w:b/>
          </w:rPr>
          <w:t>5</w:t>
        </w:r>
      </w:ins>
      <w:del w:id="2" w:author="LButterfield" w:date="2016-04-26T11:30:00Z">
        <w:r w:rsidR="00342FB3" w:rsidDel="00120002">
          <w:rPr>
            <w:b/>
          </w:rPr>
          <w:delText>1</w:delText>
        </w:r>
      </w:del>
      <w:r w:rsidR="00CB6955">
        <w:rPr>
          <w:b/>
        </w:rPr>
        <w:t>/</w:t>
      </w:r>
      <w:ins w:id="3" w:author="Pagliai, Dave" w:date="2016-05-10T14:15:00Z">
        <w:r w:rsidR="00CB3A35">
          <w:rPr>
            <w:b/>
          </w:rPr>
          <w:t>11</w:t>
        </w:r>
      </w:ins>
      <w:ins w:id="4" w:author="LButterfield" w:date="2016-04-26T11:30:00Z">
        <w:del w:id="5" w:author="Pagliai, Dave" w:date="2016-05-10T14:15:00Z">
          <w:r w:rsidR="00120002" w:rsidDel="00CB3A35">
            <w:rPr>
              <w:b/>
            </w:rPr>
            <w:delText>3</w:delText>
          </w:r>
        </w:del>
      </w:ins>
      <w:del w:id="6" w:author="LButterfield" w:date="2016-04-26T11:30:00Z">
        <w:r w:rsidR="00CB6955" w:rsidDel="00120002">
          <w:rPr>
            <w:b/>
          </w:rPr>
          <w:delText>1</w:delText>
        </w:r>
      </w:del>
      <w:r w:rsidR="00D360F7">
        <w:rPr>
          <w:b/>
        </w:rPr>
        <w:t>/20</w:t>
      </w:r>
      <w:r w:rsidR="004450DF">
        <w:rPr>
          <w:b/>
        </w:rPr>
        <w:t>1</w:t>
      </w:r>
      <w:del w:id="7" w:author="Pagliai, Dave" w:date="2015-12-11T16:59:00Z">
        <w:r w:rsidR="00E8633F" w:rsidDel="00F77E75">
          <w:rPr>
            <w:b/>
          </w:rPr>
          <w:delText>5</w:delText>
        </w:r>
      </w:del>
      <w:ins w:id="8" w:author="Pagliai, Dave" w:date="2015-12-11T16:59:00Z">
        <w:r w:rsidR="00F77E75">
          <w:rPr>
            <w:b/>
          </w:rPr>
          <w:t>6</w:t>
        </w:r>
      </w:ins>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rPr>
          <w:ins w:id="9" w:author="Pagliai, Dave" w:date="2015-12-11T17:01:00Z"/>
        </w:trPr>
        <w:tc>
          <w:tcPr>
            <w:tcW w:w="1608" w:type="dxa"/>
          </w:tcPr>
          <w:p w14:paraId="3DB45E9C" w14:textId="7F829FBB" w:rsidR="00F77E75" w:rsidRDefault="003A509B" w:rsidP="003A509B">
            <w:pPr>
              <w:pStyle w:val="table"/>
              <w:rPr>
                <w:ins w:id="10" w:author="Pagliai, Dave" w:date="2015-12-11T17:01:00Z"/>
                <w:sz w:val="16"/>
                <w:szCs w:val="16"/>
              </w:rPr>
            </w:pPr>
            <w:ins w:id="11" w:author="Pagliai, Dave" w:date="2016-05-10T13:38:00Z">
              <w:r>
                <w:rPr>
                  <w:sz w:val="16"/>
                  <w:szCs w:val="16"/>
                </w:rPr>
                <w:t>May</w:t>
              </w:r>
            </w:ins>
            <w:ins w:id="12" w:author="Pagliai, Dave" w:date="2016-01-25T12:44:00Z">
              <w:r w:rsidR="007A7E46">
                <w:rPr>
                  <w:sz w:val="16"/>
                  <w:szCs w:val="16"/>
                </w:rPr>
                <w:t xml:space="preserve"> 2016</w:t>
              </w:r>
            </w:ins>
          </w:p>
        </w:tc>
        <w:tc>
          <w:tcPr>
            <w:tcW w:w="912" w:type="dxa"/>
          </w:tcPr>
          <w:p w14:paraId="4B9E4EC1" w14:textId="11FBF1B3" w:rsidR="00F77E75" w:rsidRDefault="00F77E75" w:rsidP="004B28B6">
            <w:pPr>
              <w:pStyle w:val="table"/>
              <w:rPr>
                <w:ins w:id="13" w:author="Pagliai, Dave" w:date="2015-12-11T17:01:00Z"/>
                <w:sz w:val="16"/>
                <w:szCs w:val="16"/>
              </w:rPr>
            </w:pPr>
            <w:ins w:id="14" w:author="Pagliai, Dave" w:date="2015-12-11T17:02:00Z">
              <w:r>
                <w:rPr>
                  <w:sz w:val="16"/>
                  <w:szCs w:val="16"/>
                </w:rPr>
                <w:t>9.0</w:t>
              </w:r>
            </w:ins>
          </w:p>
        </w:tc>
        <w:tc>
          <w:tcPr>
            <w:tcW w:w="4410" w:type="dxa"/>
          </w:tcPr>
          <w:p w14:paraId="09B0A827" w14:textId="77777777" w:rsidR="001843F4" w:rsidRDefault="001843F4" w:rsidP="001843F4">
            <w:pPr>
              <w:pStyle w:val="table"/>
              <w:rPr>
                <w:ins w:id="15" w:author="Pagliai, Dave" w:date="2015-12-11T18:38:00Z"/>
                <w:sz w:val="16"/>
                <w:szCs w:val="16"/>
              </w:rPr>
            </w:pPr>
            <w:ins w:id="16" w:author="Pagliai, Dave" w:date="2015-12-11T18:37:00Z">
              <w:r>
                <w:rPr>
                  <w:sz w:val="16"/>
                  <w:szCs w:val="16"/>
                </w:rPr>
                <w:t>Updated Section 2.2.2 – 2016 Release Calendar</w:t>
              </w:r>
            </w:ins>
          </w:p>
          <w:p w14:paraId="134011EA" w14:textId="0E7C1350" w:rsidR="00F77E75" w:rsidRDefault="001843F4" w:rsidP="00CB3A35">
            <w:pPr>
              <w:pStyle w:val="table"/>
              <w:rPr>
                <w:ins w:id="17" w:author="Pagliai, Dave" w:date="2015-12-11T17:01:00Z"/>
                <w:sz w:val="16"/>
                <w:szCs w:val="16"/>
              </w:rPr>
            </w:pPr>
            <w:ins w:id="18" w:author="Pagliai, Dave" w:date="2015-12-11T18:38:00Z">
              <w:r>
                <w:rPr>
                  <w:sz w:val="16"/>
                  <w:szCs w:val="16"/>
                </w:rPr>
                <w:t>Updated Section</w:t>
              </w:r>
            </w:ins>
            <w:ins w:id="19" w:author="Pagliai, Dave" w:date="2016-05-10T14:19:00Z">
              <w:r w:rsidR="00CB3A35">
                <w:rPr>
                  <w:sz w:val="16"/>
                  <w:szCs w:val="16"/>
                </w:rPr>
                <w:t xml:space="preserve">s 1, 2, 3, </w:t>
              </w:r>
            </w:ins>
            <w:ins w:id="20" w:author="Pagliai, Dave" w:date="2015-12-11T18:38:00Z">
              <w:r>
                <w:rPr>
                  <w:sz w:val="16"/>
                  <w:szCs w:val="16"/>
                </w:rPr>
                <w:t>6</w:t>
              </w:r>
            </w:ins>
            <w:ins w:id="21" w:author="Pagliai, Dave" w:date="2016-05-10T14:20:00Z">
              <w:r w:rsidR="00CB3A35">
                <w:rPr>
                  <w:sz w:val="16"/>
                  <w:szCs w:val="16"/>
                </w:rPr>
                <w:t>, Appendix B</w:t>
              </w:r>
            </w:ins>
          </w:p>
        </w:tc>
        <w:tc>
          <w:tcPr>
            <w:tcW w:w="2070" w:type="dxa"/>
          </w:tcPr>
          <w:p w14:paraId="1BFC02A5" w14:textId="6F9B1CBC" w:rsidR="00F77E75" w:rsidRDefault="0054543C" w:rsidP="004B28B6">
            <w:pPr>
              <w:pStyle w:val="table"/>
              <w:rPr>
                <w:ins w:id="22" w:author="Pagliai, Dave" w:date="2015-12-11T17:01:00Z"/>
                <w:sz w:val="16"/>
                <w:szCs w:val="16"/>
              </w:rPr>
            </w:pPr>
            <w:ins w:id="23" w:author="Pagliai, Dave" w:date="2015-12-11T17:02:00Z">
              <w:r>
                <w:rPr>
                  <w:sz w:val="16"/>
                  <w:szCs w:val="16"/>
                </w:rPr>
                <w:t>Dave Pagliai</w:t>
              </w:r>
            </w:ins>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77777777"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r w:rsidR="00476AF6">
        <w:rPr>
          <w:noProof/>
        </w:rPr>
        <w:fldChar w:fldCharType="begin"/>
      </w:r>
      <w:r w:rsidR="00476AF6">
        <w:rPr>
          <w:noProof/>
        </w:rPr>
        <w:instrText xml:space="preserve"> HYPERLINK \l "_Toc240777704" </w:instrText>
      </w:r>
      <w:r w:rsidR="00476AF6">
        <w:rPr>
          <w:noProof/>
        </w:rPr>
        <w:fldChar w:fldCharType="separate"/>
      </w:r>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ins w:id="24" w:author="LButterfield" w:date="2016-04-26T11:30:00Z">
        <w:r w:rsidR="00120002">
          <w:rPr>
            <w:noProof/>
            <w:webHidden/>
          </w:rPr>
          <w:t>4</w:t>
        </w:r>
      </w:ins>
      <w:del w:id="25" w:author="LButterfield" w:date="2016-04-26T11:30:00Z">
        <w:r w:rsidR="000502F6" w:rsidDel="00120002">
          <w:rPr>
            <w:noProof/>
            <w:webHidden/>
          </w:rPr>
          <w:delText>3</w:delText>
        </w:r>
      </w:del>
      <w:r>
        <w:rPr>
          <w:noProof/>
          <w:webHidden/>
        </w:rPr>
        <w:fldChar w:fldCharType="end"/>
      </w:r>
      <w:r w:rsidR="00476AF6">
        <w:rPr>
          <w:noProof/>
        </w:rPr>
        <w:fldChar w:fldCharType="end"/>
      </w:r>
    </w:p>
    <w:p w14:paraId="60B60417" w14:textId="77777777" w:rsidR="00E234C7" w:rsidRDefault="00476AF6" w:rsidP="005612A0">
      <w:pPr>
        <w:pStyle w:val="TOC1"/>
        <w:rPr>
          <w:rFonts w:ascii="Calibri" w:hAnsi="Calibri"/>
          <w:noProof/>
          <w:sz w:val="22"/>
          <w:szCs w:val="22"/>
        </w:rPr>
      </w:pPr>
      <w:r>
        <w:rPr>
          <w:noProof/>
        </w:rPr>
        <w:fldChar w:fldCharType="begin"/>
      </w:r>
      <w:r>
        <w:rPr>
          <w:noProof/>
        </w:rPr>
        <w:instrText xml:space="preserve"> HYPERLINK \l "_Toc240777705" </w:instrText>
      </w:r>
      <w:r>
        <w:rPr>
          <w:noProof/>
        </w:rPr>
        <w:fldChar w:fldCharType="separate"/>
      </w:r>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ins w:id="26" w:author="LButterfield" w:date="2016-04-26T11:30:00Z">
        <w:r w:rsidR="00120002">
          <w:rPr>
            <w:noProof/>
            <w:webHidden/>
          </w:rPr>
          <w:t>4</w:t>
        </w:r>
      </w:ins>
      <w:del w:id="27" w:author="LButterfield" w:date="2016-04-26T11:30:00Z">
        <w:r w:rsidR="000502F6" w:rsidDel="00120002">
          <w:rPr>
            <w:noProof/>
            <w:webHidden/>
          </w:rPr>
          <w:delText>3</w:delText>
        </w:r>
      </w:del>
      <w:r w:rsidR="0078648F">
        <w:rPr>
          <w:noProof/>
          <w:webHidden/>
        </w:rPr>
        <w:fldChar w:fldCharType="end"/>
      </w:r>
      <w:r>
        <w:rPr>
          <w:noProof/>
        </w:rPr>
        <w:fldChar w:fldCharType="end"/>
      </w:r>
    </w:p>
    <w:p w14:paraId="60B60418" w14:textId="34DE1F0E" w:rsidR="00E234C7" w:rsidRDefault="00476AF6">
      <w:pPr>
        <w:pStyle w:val="TOC2"/>
        <w:rPr>
          <w:rFonts w:ascii="Calibri" w:hAnsi="Calibri"/>
          <w:b w:val="0"/>
          <w:i w:val="0"/>
          <w:noProof/>
          <w:sz w:val="22"/>
          <w:szCs w:val="22"/>
        </w:rPr>
      </w:pPr>
      <w:r>
        <w:rPr>
          <w:noProof/>
        </w:rPr>
        <w:fldChar w:fldCharType="begin"/>
      </w:r>
      <w:r>
        <w:rPr>
          <w:noProof/>
        </w:rPr>
        <w:instrText xml:space="preserve"> HYPERLINK \l "_Toc240777706" </w:instrText>
      </w:r>
      <w:r>
        <w:rPr>
          <w:noProof/>
        </w:rPr>
        <w:fldChar w:fldCharType="separate"/>
      </w:r>
      <w:r w:rsidR="00E234C7" w:rsidRPr="00B87128">
        <w:rPr>
          <w:rStyle w:val="Hyperlink"/>
          <w:noProof/>
        </w:rPr>
        <w:t>2.1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 xml:space="preserve">Data </w:t>
      </w:r>
      <w:r w:rsidR="00E8633F">
        <w:rPr>
          <w:rStyle w:val="Hyperlink"/>
          <w:noProof/>
        </w:rPr>
        <w:t>Availability</w:t>
      </w:r>
      <w:r w:rsidR="00E234C7">
        <w:rPr>
          <w:noProof/>
          <w:webHidden/>
        </w:rPr>
        <w:tab/>
      </w:r>
      <w:r w:rsidR="0078648F">
        <w:rPr>
          <w:noProof/>
          <w:webHidden/>
        </w:rPr>
        <w:fldChar w:fldCharType="begin"/>
      </w:r>
      <w:r w:rsidR="00E234C7">
        <w:rPr>
          <w:noProof/>
          <w:webHidden/>
        </w:rPr>
        <w:instrText xml:space="preserve"> PAGEREF _Toc240777706 \h </w:instrText>
      </w:r>
      <w:r w:rsidR="0078648F">
        <w:rPr>
          <w:noProof/>
          <w:webHidden/>
        </w:rPr>
      </w:r>
      <w:r w:rsidR="0078648F">
        <w:rPr>
          <w:noProof/>
          <w:webHidden/>
        </w:rPr>
        <w:fldChar w:fldCharType="separate"/>
      </w:r>
      <w:ins w:id="28" w:author="LButterfield" w:date="2016-04-26T11:30:00Z">
        <w:r w:rsidR="00120002">
          <w:rPr>
            <w:noProof/>
            <w:webHidden/>
          </w:rPr>
          <w:t>4</w:t>
        </w:r>
      </w:ins>
      <w:del w:id="29" w:author="LButterfield" w:date="2016-04-26T11:30:00Z">
        <w:r w:rsidR="000502F6" w:rsidDel="00120002">
          <w:rPr>
            <w:noProof/>
            <w:webHidden/>
          </w:rPr>
          <w:delText>3</w:delText>
        </w:r>
      </w:del>
      <w:r w:rsidR="0078648F">
        <w:rPr>
          <w:noProof/>
          <w:webHidden/>
        </w:rPr>
        <w:fldChar w:fldCharType="end"/>
      </w:r>
      <w:r>
        <w:rPr>
          <w:noProof/>
        </w:rPr>
        <w:fldChar w:fldCharType="end"/>
      </w:r>
    </w:p>
    <w:p w14:paraId="60B60419" w14:textId="77777777"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"_Toc240777707" </w:instrText>
      </w:r>
      <w:r>
        <w:rPr>
          <w:noProof/>
        </w:rPr>
        <w:fldChar w:fldCharType="separate"/>
      </w:r>
      <w:r w:rsidR="00E234C7" w:rsidRPr="00B87128">
        <w:rPr>
          <w:rStyle w:val="Hyperlink"/>
          <w:noProof/>
        </w:rPr>
        <w:t>2.1.1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_Toc240777707 \h </w:instrText>
      </w:r>
      <w:r w:rsidR="0078648F">
        <w:rPr>
          <w:noProof/>
          <w:webHidden/>
        </w:rPr>
      </w:r>
      <w:r w:rsidR="0078648F">
        <w:rPr>
          <w:noProof/>
          <w:webHidden/>
        </w:rPr>
        <w:fldChar w:fldCharType="separate"/>
      </w:r>
      <w:ins w:id="30" w:author="LButterfield" w:date="2016-04-26T11:30:00Z">
        <w:r w:rsidR="00120002">
          <w:rPr>
            <w:noProof/>
            <w:webHidden/>
          </w:rPr>
          <w:t>4</w:t>
        </w:r>
      </w:ins>
      <w:del w:id="31" w:author="LButterfield" w:date="2016-04-26T11:30:00Z">
        <w:r w:rsidR="000502F6" w:rsidDel="00120002">
          <w:rPr>
            <w:noProof/>
            <w:webHidden/>
          </w:rPr>
          <w:delText>3</w:delText>
        </w:r>
      </w:del>
      <w:r w:rsidR="0078648F">
        <w:rPr>
          <w:noProof/>
          <w:webHidden/>
        </w:rPr>
        <w:fldChar w:fldCharType="end"/>
      </w:r>
      <w:r>
        <w:rPr>
          <w:noProof/>
        </w:rPr>
        <w:fldChar w:fldCharType="end"/>
      </w:r>
    </w:p>
    <w:p w14:paraId="60B6041A" w14:textId="77777777"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"_Toc240777708" </w:instrText>
      </w:r>
      <w:r>
        <w:rPr>
          <w:noProof/>
        </w:rPr>
        <w:fldChar w:fldCharType="separate"/>
      </w:r>
      <w:r w:rsidR="00E234C7" w:rsidRPr="00B87128">
        <w:rPr>
          <w:rStyle w:val="Hyperlink"/>
          <w:noProof/>
        </w:rPr>
        <w:t>2.1.2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_Toc240777708 \h </w:instrText>
      </w:r>
      <w:r w:rsidR="0078648F">
        <w:rPr>
          <w:noProof/>
          <w:webHidden/>
        </w:rPr>
      </w:r>
      <w:r w:rsidR="0078648F">
        <w:rPr>
          <w:noProof/>
          <w:webHidden/>
        </w:rPr>
        <w:fldChar w:fldCharType="separate"/>
      </w:r>
      <w:ins w:id="32" w:author="LButterfield" w:date="2016-04-26T11:30:00Z">
        <w:r w:rsidR="00120002">
          <w:rPr>
            <w:noProof/>
            <w:webHidden/>
          </w:rPr>
          <w:t>4</w:t>
        </w:r>
      </w:ins>
      <w:del w:id="33" w:author="LButterfield" w:date="2016-04-26T11:30:00Z">
        <w:r w:rsidR="000502F6" w:rsidDel="00120002">
          <w:rPr>
            <w:noProof/>
            <w:webHidden/>
          </w:rPr>
          <w:delText>3</w:delText>
        </w:r>
      </w:del>
      <w:r w:rsidR="0078648F">
        <w:rPr>
          <w:noProof/>
          <w:webHidden/>
        </w:rPr>
        <w:fldChar w:fldCharType="end"/>
      </w:r>
      <w:r>
        <w:rPr>
          <w:noProof/>
        </w:rPr>
        <w:fldChar w:fldCharType="end"/>
      </w:r>
    </w:p>
    <w:p w14:paraId="60B6041B" w14:textId="77777777" w:rsidR="00E234C7" w:rsidRDefault="00476AF6">
      <w:pPr>
        <w:pStyle w:val="TOC2"/>
        <w:rPr>
          <w:rFonts w:ascii="Calibri" w:hAnsi="Calibri"/>
          <w:b w:val="0"/>
          <w:i w:val="0"/>
          <w:noProof/>
          <w:sz w:val="22"/>
          <w:szCs w:val="22"/>
        </w:rPr>
      </w:pPr>
      <w:r>
        <w:rPr>
          <w:noProof/>
        </w:rPr>
        <w:fldChar w:fldCharType="begin"/>
      </w:r>
      <w:r>
        <w:rPr>
          <w:noProof/>
        </w:rPr>
        <w:instrText xml:space="preserve"> HYPERLINK \l "_Toc240777709" </w:instrText>
      </w:r>
      <w:r>
        <w:rPr>
          <w:noProof/>
        </w:rPr>
        <w:fldChar w:fldCharType="separate"/>
      </w:r>
      <w:r w:rsidR="00E234C7" w:rsidRPr="00B87128">
        <w:rPr>
          <w:rStyle w:val="Hyperlink"/>
          <w:noProof/>
        </w:rPr>
        <w:t>2.2</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ins w:id="34" w:author="LButterfield" w:date="2016-04-26T11:30:00Z">
        <w:r w:rsidR="00120002">
          <w:rPr>
            <w:noProof/>
            <w:webHidden/>
          </w:rPr>
          <w:t>5</w:t>
        </w:r>
      </w:ins>
      <w:del w:id="35"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C" w14:textId="77777777"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"_Toc240777710" </w:instrText>
      </w:r>
      <w:r>
        <w:rPr>
          <w:noProof/>
        </w:rPr>
        <w:fldChar w:fldCharType="separate"/>
      </w:r>
      <w:r w:rsidR="00E234C7" w:rsidRPr="00B87128">
        <w:rPr>
          <w:rStyle w:val="Hyperlink"/>
          <w:noProof/>
        </w:rPr>
        <w:t>2.2.1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ins w:id="36" w:author="LButterfield" w:date="2016-04-26T11:30:00Z">
        <w:r w:rsidR="00120002">
          <w:rPr>
            <w:noProof/>
            <w:webHidden/>
          </w:rPr>
          <w:t>5</w:t>
        </w:r>
      </w:ins>
      <w:del w:id="37"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D" w14:textId="77777777" w:rsidR="00E234C7" w:rsidRDefault="00476AF6">
      <w:pPr>
        <w:pStyle w:val="TOC3"/>
        <w:tabs>
          <w:tab w:val="left" w:pos="1320"/>
          <w:tab w:val="right" w:leader="dot" w:pos="8918"/>
        </w:tabs>
        <w:rPr>
          <w:rFonts w:ascii="Calibri" w:hAnsi="Calibri"/>
          <w:noProof/>
          <w:szCs w:val="22"/>
        </w:rPr>
      </w:pPr>
      <w:r>
        <w:rPr>
          <w:noProof/>
        </w:rPr>
        <w:fldChar w:fldCharType="begin"/>
      </w:r>
      <w:r>
        <w:rPr>
          <w:noProof/>
        </w:rPr>
        <w:instrText xml:space="preserve"> HYPERLINK \l "_Toc240777711" </w:instrText>
      </w:r>
      <w:r>
        <w:rPr>
          <w:noProof/>
        </w:rPr>
        <w:fldChar w:fldCharType="separate"/>
      </w:r>
      <w:r w:rsidR="00E234C7" w:rsidRPr="00B87128">
        <w:rPr>
          <w:rStyle w:val="Hyperlink"/>
          <w:noProof/>
        </w:rPr>
        <w:t>2.2.2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ins w:id="38" w:author="LButterfield" w:date="2016-04-26T11:30:00Z">
        <w:r w:rsidR="00120002">
          <w:rPr>
            <w:noProof/>
            <w:webHidden/>
          </w:rPr>
          <w:t>6</w:t>
        </w:r>
      </w:ins>
      <w:del w:id="39" w:author="LButterfield" w:date="2016-04-26T11:30:00Z">
        <w:r w:rsidR="000502F6" w:rsidDel="00120002">
          <w:rPr>
            <w:noProof/>
            <w:webHidden/>
          </w:rPr>
          <w:delText>4</w:delText>
        </w:r>
      </w:del>
      <w:r w:rsidR="0078648F">
        <w:rPr>
          <w:noProof/>
          <w:webHidden/>
        </w:rPr>
        <w:fldChar w:fldCharType="end"/>
      </w:r>
      <w:r>
        <w:rPr>
          <w:noProof/>
        </w:rPr>
        <w:fldChar w:fldCharType="end"/>
      </w:r>
    </w:p>
    <w:p w14:paraId="60B6041E" w14:textId="77777777" w:rsidR="00E234C7" w:rsidRDefault="00476AF6"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sidR="0068337F">
          <w:rPr>
            <w:noProof/>
            <w:webHidden/>
          </w:rPr>
          <w:t>6</w:t>
        </w:r>
      </w:hyperlink>
    </w:p>
    <w:p w14:paraId="60B6041F" w14:textId="77777777" w:rsidR="00E234C7" w:rsidRDefault="00476AF6">
      <w:pPr>
        <w:pStyle w:val="TOC2"/>
        <w:rPr>
          <w:rFonts w:ascii="Calibri" w:hAnsi="Calibri"/>
          <w:b w:val="0"/>
          <w:i w:val="0"/>
          <w:noProof/>
          <w:sz w:val="22"/>
          <w:szCs w:val="22"/>
        </w:rPr>
      </w:pPr>
      <w:hyperlink w:anchor="_Toc240777713" w:history="1">
        <w:r w:rsidR="00E234C7" w:rsidRPr="00B87128">
          <w:rPr>
            <w:rStyle w:val="Hyperlink"/>
            <w:noProof/>
          </w:rPr>
          <w:t>3.1</w:t>
        </w:r>
        <w:r w:rsidR="00E234C7">
          <w:rPr>
            <w:rFonts w:ascii="Calibri" w:hAnsi="Calibri"/>
            <w:b w:val="0"/>
            <w:i w:val="0"/>
            <w:noProof/>
            <w:sz w:val="22"/>
            <w:szCs w:val="22"/>
          </w:rPr>
          <w:tab/>
        </w:r>
        <w:r w:rsidR="005612A0">
          <w:rPr>
            <w:rFonts w:ascii="Calibri" w:hAnsi="Calibri"/>
            <w:b w:val="0"/>
            <w:i w:val="0"/>
            <w:noProof/>
            <w:sz w:val="22"/>
            <w:szCs w:val="22"/>
          </w:rPr>
          <w:t xml:space="preserve"> </w:t>
        </w:r>
        <w:r w:rsidR="00E234C7" w:rsidRPr="00B87128">
          <w:rPr>
            <w:rStyle w:val="Hyperlink"/>
            <w:noProof/>
          </w:rPr>
          <w:t>Data Extracts &amp; Reports Service Reporting</w:t>
        </w:r>
        <w:r w:rsidR="00E234C7">
          <w:rPr>
            <w:noProof/>
            <w:webHidden/>
          </w:rPr>
          <w:tab/>
        </w:r>
        <w:r w:rsidR="0068337F">
          <w:rPr>
            <w:noProof/>
            <w:webHidden/>
          </w:rPr>
          <w:t>6</w:t>
        </w:r>
      </w:hyperlink>
    </w:p>
    <w:p w14:paraId="60B60420" w14:textId="77777777" w:rsidR="00E234C7" w:rsidRDefault="00476AF6">
      <w:pPr>
        <w:pStyle w:val="TOC2"/>
        <w:rPr>
          <w:rFonts w:ascii="Calibri" w:hAnsi="Calibri"/>
          <w:b w:val="0"/>
          <w:i w:val="0"/>
          <w:noProof/>
          <w:sz w:val="22"/>
          <w:szCs w:val="22"/>
        </w:rPr>
      </w:pPr>
      <w:hyperlink w:anchor="_Toc240777714" w:history="1">
        <w:r w:rsidR="00E234C7" w:rsidRPr="00B87128">
          <w:rPr>
            <w:rStyle w:val="Hyperlink"/>
            <w:noProof/>
          </w:rPr>
          <w:t>3.2</w:t>
        </w:r>
        <w:r w:rsidR="00E234C7">
          <w:rPr>
            <w:rFonts w:ascii="Calibri" w:hAnsi="Calibri"/>
            <w:b w:val="0"/>
            <w:i w:val="0"/>
            <w:noProof/>
            <w:sz w:val="22"/>
            <w:szCs w:val="22"/>
          </w:rPr>
          <w:tab/>
        </w:r>
        <w:r w:rsidR="005612A0">
          <w:rPr>
            <w:rStyle w:val="Hyperlink"/>
            <w:noProof/>
          </w:rPr>
          <w:t xml:space="preserve"> </w:t>
        </w:r>
        <w:r w:rsidR="00E234C7" w:rsidRPr="00B87128">
          <w:rPr>
            <w:rStyle w:val="Hyperlink"/>
            <w:noProof/>
          </w:rPr>
          <w:t>IT Application Service Reporting</w:t>
        </w:r>
        <w:r w:rsidR="00E234C7">
          <w:rPr>
            <w:noProof/>
            <w:webHidden/>
          </w:rPr>
          <w:tab/>
        </w:r>
        <w:r w:rsidR="0068337F">
          <w:rPr>
            <w:noProof/>
            <w:webHidden/>
          </w:rPr>
          <w:t>6</w:t>
        </w:r>
      </w:hyperlink>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476AF6"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15C6781A" w:rsidR="00E234C7" w:rsidRDefault="00476AF6"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.Extract &amp; Report Incident Log</w:t>
        </w:r>
        <w:r w:rsidR="00B07C9D">
          <w:rPr>
            <w:rStyle w:val="Hyperlink"/>
            <w:noProof/>
          </w:rPr>
          <w:t>………………...</w:t>
        </w:r>
      </w:hyperlink>
      <w:r w:rsidR="0068337F">
        <w:rPr>
          <w:noProof/>
        </w:rPr>
        <w:t>.</w:t>
      </w:r>
      <w:ins w:id="40" w:author="Pagliai, Dave" w:date="2015-12-16T15:05:00Z">
        <w:r w:rsidR="007920FC">
          <w:rPr>
            <w:noProof/>
          </w:rPr>
          <w:tab/>
        </w:r>
      </w:ins>
      <w:r w:rsidR="0068337F">
        <w:rPr>
          <w:noProof/>
        </w:rPr>
        <w:t>7</w:t>
      </w:r>
    </w:p>
    <w:p w14:paraId="60B60424" w14:textId="77777777" w:rsidR="00E234C7" w:rsidRDefault="00476AF6"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77777777" w:rsidR="00200CE8" w:rsidRPr="00200CE8" w:rsidRDefault="005612A0" w:rsidP="00200CE8">
      <w:pPr>
        <w:pStyle w:val="TOC1"/>
        <w:rPr>
          <w:noProof/>
        </w:rPr>
      </w:pPr>
      <w:r w:rsidRPr="005612A0">
        <w:rPr>
          <w:noProof/>
        </w:rPr>
        <w:t>Appendix A: Definitions</w:t>
      </w:r>
      <w:r>
        <w:rPr>
          <w:noProof/>
        </w:rPr>
        <w:t>…………………………………………………….</w:t>
      </w:r>
      <w:r w:rsidR="0068337F">
        <w:rPr>
          <w:noProof/>
        </w:rPr>
        <w:t>..8</w:t>
      </w:r>
    </w:p>
    <w:p w14:paraId="60B60427" w14:textId="1BEFB097"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Pr>
          <w:noProof/>
        </w:rPr>
        <w:t>Notification Lists………………………………………………</w:t>
      </w:r>
      <w:r w:rsidR="00863769">
        <w:rPr>
          <w:noProof/>
        </w:rPr>
        <w:t>9</w:t>
      </w:r>
    </w:p>
    <w:p w14:paraId="60B60428" w14:textId="77777777" w:rsidR="0068337F" w:rsidRPr="0068337F" w:rsidRDefault="0068337F" w:rsidP="0068337F">
      <w:pPr>
        <w:rPr>
          <w:noProof/>
        </w:rPr>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77777777" w:rsidR="00341064" w:rsidRPr="00B64515" w:rsidRDefault="009A6083" w:rsidP="00341064">
      <w:pPr>
        <w:pStyle w:val="Heading1"/>
      </w:pPr>
      <w:r>
        <w:br w:type="page"/>
      </w:r>
      <w:bookmarkStart w:id="41" w:name="_Toc240777704"/>
      <w:r w:rsidR="00341064" w:rsidRPr="00B64515">
        <w:lastRenderedPageBreak/>
        <w:t>1.</w:t>
      </w:r>
      <w:r w:rsidR="00341064" w:rsidRPr="00B64515">
        <w:tab/>
        <w:t>Introduction</w:t>
      </w:r>
      <w:bookmarkEnd w:id="41"/>
    </w:p>
    <w:p w14:paraId="26528746" w14:textId="77777777" w:rsidR="003A6E3A" w:rsidRDefault="004D79E3" w:rsidP="005949DC">
      <w:pPr>
        <w:rPr>
          <w:ins w:id="42" w:author="Pagliai, Dave" w:date="2016-04-11T12:04:00Z"/>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ins w:id="43" w:author="Pagliai, Dave" w:date="2016-04-11T11:46:00Z">
        <w:r w:rsidR="007E01AC">
          <w:rPr>
            <w:bCs/>
            <w:sz w:val="24"/>
            <w:szCs w:val="24"/>
          </w:rPr>
          <w:t xml:space="preserve">systems which support </w:t>
        </w:r>
      </w:ins>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ins w:id="44" w:author="Pagliai, Dave" w:date="2016-04-11T12:04:00Z"/>
          <w:bCs/>
          <w:sz w:val="24"/>
          <w:szCs w:val="24"/>
        </w:rPr>
      </w:pPr>
    </w:p>
    <w:p w14:paraId="0BD3C6BA" w14:textId="77777777" w:rsidR="003A6E3A" w:rsidRDefault="003A6E3A" w:rsidP="003A6E3A">
      <w:pPr>
        <w:rPr>
          <w:ins w:id="45" w:author="Pagliai, Dave" w:date="2016-04-11T12:04:00Z"/>
          <w:sz w:val="24"/>
          <w:szCs w:val="24"/>
        </w:rPr>
      </w:pPr>
      <w:ins w:id="46" w:author="Pagliai, Dave" w:date="2016-04-11T12:04:00Z">
        <w:r>
          <w:rPr>
            <w:sz w:val="24"/>
            <w:szCs w:val="24"/>
          </w:rPr>
          <w:t>ERCOT provides market data in the form of reports, extracts, dashboards and web services. These products are summarized in the</w:t>
        </w:r>
        <w:r w:rsidRPr="00342FB3">
          <w:rPr>
            <w:sz w:val="24"/>
            <w:szCs w:val="24"/>
          </w:rPr>
          <w:t xml:space="preserve"> </w:t>
        </w:r>
        <w:r>
          <w:fldChar w:fldCharType="begin"/>
        </w:r>
        <w:r>
          <w:instrText xml:space="preserve"> HYPERLINK "http://www.ercot.com/services/mdt/" </w:instrText>
        </w:r>
        <w:r>
          <w:fldChar w:fldCharType="separate"/>
        </w:r>
        <w:r w:rsidRPr="00342FB3">
          <w:rPr>
            <w:rStyle w:val="Hyperlink"/>
            <w:sz w:val="24"/>
            <w:szCs w:val="24"/>
          </w:rPr>
          <w:t>ERCOT Market Information List</w:t>
        </w:r>
        <w:r>
          <w:rPr>
            <w:rStyle w:val="Hyperlink"/>
            <w:sz w:val="24"/>
            <w:szCs w:val="24"/>
          </w:rPr>
          <w:fldChar w:fldCharType="end"/>
        </w:r>
        <w:r>
          <w:rPr>
            <w:sz w:val="24"/>
            <w:szCs w:val="24"/>
          </w:rPr>
          <w:t xml:space="preserve"> (EMIL).  Issues associated with specific data products are circulated via Market Notice and discussed at the appropriate Working Group(s).  Individual data products are out of scope for this document.</w:t>
        </w:r>
      </w:ins>
    </w:p>
    <w:p w14:paraId="60B6042D" w14:textId="567B8385" w:rsidR="0013439B" w:rsidRPr="005949DC" w:rsidDel="003A6E3A" w:rsidRDefault="00F05D6A" w:rsidP="005949DC">
      <w:pPr>
        <w:rPr>
          <w:del w:id="47" w:author="Pagliai, Dave" w:date="2016-04-11T12:04:00Z"/>
          <w:sz w:val="24"/>
          <w:szCs w:val="24"/>
        </w:rPr>
      </w:pPr>
      <w:del w:id="48" w:author="Pagliai, Dave" w:date="2016-04-11T12:04:00Z">
        <w:r w:rsidRPr="00F05D6A" w:rsidDel="003A6E3A">
          <w:rPr>
            <w:bCs/>
            <w:sz w:val="24"/>
            <w:szCs w:val="24"/>
          </w:rPr>
          <w:delText xml:space="preserve"> </w:delText>
        </w:r>
      </w:del>
    </w:p>
    <w:p w14:paraId="60B6042E" w14:textId="700BA9C1" w:rsidR="0013439B" w:rsidRPr="005949DC" w:rsidDel="003A6E3A" w:rsidRDefault="0013439B" w:rsidP="005949DC">
      <w:pPr>
        <w:rPr>
          <w:del w:id="49" w:author="Pagliai, Dave" w:date="2016-04-11T12:04:00Z"/>
        </w:rPr>
      </w:pPr>
    </w:p>
    <w:p w14:paraId="60B6042F" w14:textId="77777777"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50" w:name="_Toc197335023"/>
      <w:bookmarkStart w:id="51" w:name="_Toc197336755"/>
      <w:bookmarkStart w:id="52"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50"/>
      <w:bookmarkEnd w:id="51"/>
      <w:bookmarkEnd w:id="52"/>
      <w:r w:rsidR="00171988">
        <w:rPr>
          <w:sz w:val="24"/>
          <w:szCs w:val="24"/>
        </w:rPr>
        <w:t>.</w:t>
      </w:r>
      <w:r w:rsidRPr="00E02036" w:rsidDel="00C14034">
        <w:rPr>
          <w:sz w:val="24"/>
          <w:szCs w:val="24"/>
        </w:rPr>
        <w:t xml:space="preserve"> </w:t>
      </w:r>
    </w:p>
    <w:p w14:paraId="60B60432" w14:textId="77777777" w:rsidR="0047665D" w:rsidRDefault="00F718E8" w:rsidP="0047665D">
      <w:pPr>
        <w:pStyle w:val="Heading1"/>
      </w:pPr>
      <w:bookmarkStart w:id="53" w:name="_Toc240777705"/>
      <w:r w:rsidRPr="0047665D">
        <w:t>2</w:t>
      </w:r>
      <w:r w:rsidR="00484B61" w:rsidRPr="0047665D">
        <w:t>.</w:t>
      </w:r>
      <w:r w:rsidR="00484B61" w:rsidRPr="0047665D">
        <w:tab/>
      </w:r>
      <w:r w:rsidR="0047665D" w:rsidRPr="0047665D">
        <w:t>Services</w:t>
      </w:r>
      <w:bookmarkEnd w:id="53"/>
    </w:p>
    <w:p w14:paraId="60B60433" w14:textId="403541B1" w:rsidR="007747CA" w:rsidRDefault="0040059F" w:rsidP="00AB0B78">
      <w:pPr>
        <w:rPr>
          <w:sz w:val="24"/>
          <w:szCs w:val="24"/>
        </w:rPr>
      </w:pPr>
      <w:r>
        <w:rPr>
          <w:sz w:val="24"/>
          <w:szCs w:val="24"/>
        </w:rPr>
        <w:t>The</w:t>
      </w:r>
      <w:del w:id="54" w:author="Pagliai, Dave" w:date="2016-04-11T11:54:00Z">
        <w:r w:rsidDel="007E01AC">
          <w:rPr>
            <w:sz w:val="24"/>
            <w:szCs w:val="24"/>
          </w:rPr>
          <w:delText>re are two</w:delText>
        </w:r>
      </w:del>
      <w:r>
        <w:rPr>
          <w:sz w:val="24"/>
          <w:szCs w:val="24"/>
        </w:rPr>
        <w:t xml:space="preserve"> service</w:t>
      </w:r>
      <w:del w:id="55" w:author="Pagliai, Dave" w:date="2016-04-11T11:54:00Z">
        <w:r w:rsidDel="007E01AC">
          <w:rPr>
            <w:sz w:val="24"/>
            <w:szCs w:val="24"/>
          </w:rPr>
          <w:delText>s</w:delText>
        </w:r>
      </w:del>
      <w:r>
        <w:rPr>
          <w:sz w:val="24"/>
          <w:szCs w:val="24"/>
        </w:rPr>
        <w:t xml:space="preserve"> </w:t>
      </w:r>
      <w:r w:rsidR="00CB6955">
        <w:rPr>
          <w:sz w:val="24"/>
          <w:szCs w:val="24"/>
        </w:rPr>
        <w:t>associated with this agreement:</w:t>
      </w:r>
      <w:r>
        <w:rPr>
          <w:sz w:val="24"/>
          <w:szCs w:val="24"/>
        </w:rPr>
        <w:t xml:space="preserve">  </w:t>
      </w:r>
    </w:p>
    <w:p w14:paraId="60B60434" w14:textId="345E8662" w:rsidR="007747CA" w:rsidDel="007E01AC" w:rsidRDefault="007747CA" w:rsidP="00E503ED">
      <w:pPr>
        <w:numPr>
          <w:ilvl w:val="0"/>
          <w:numId w:val="5"/>
        </w:numPr>
        <w:rPr>
          <w:del w:id="56" w:author="Pagliai, Dave" w:date="2016-04-11T11:55:00Z"/>
          <w:sz w:val="24"/>
          <w:szCs w:val="24"/>
        </w:rPr>
      </w:pPr>
      <w:del w:id="57" w:author="Pagliai, Dave" w:date="2016-04-11T11:55:00Z">
        <w:r w:rsidDel="007E01AC">
          <w:rPr>
            <w:i/>
            <w:sz w:val="24"/>
            <w:szCs w:val="24"/>
          </w:rPr>
          <w:delText xml:space="preserve">Data </w:delText>
        </w:r>
        <w:r w:rsidR="00445F55" w:rsidDel="007E01AC">
          <w:rPr>
            <w:i/>
            <w:sz w:val="24"/>
            <w:szCs w:val="24"/>
          </w:rPr>
          <w:delText xml:space="preserve">Availability </w:delText>
        </w:r>
        <w:r w:rsidR="006A0782" w:rsidDel="007E01AC">
          <w:rPr>
            <w:i/>
            <w:sz w:val="24"/>
            <w:szCs w:val="24"/>
          </w:rPr>
          <w:delText xml:space="preserve"> </w:delText>
        </w:r>
        <w:r w:rsidR="00445F55" w:rsidDel="007E01AC">
          <w:rPr>
            <w:sz w:val="24"/>
            <w:szCs w:val="24"/>
          </w:rPr>
          <w:delText xml:space="preserve"> - </w:delText>
        </w:r>
        <w:r w:rsidR="00AB0B78" w:rsidDel="007E01AC">
          <w:rPr>
            <w:sz w:val="24"/>
            <w:szCs w:val="24"/>
          </w:rPr>
          <w:delText xml:space="preserve">the </w:delText>
        </w:r>
        <w:r w:rsidR="00445F55" w:rsidDel="007E01AC">
          <w:rPr>
            <w:sz w:val="24"/>
            <w:szCs w:val="24"/>
          </w:rPr>
          <w:delText xml:space="preserve">timeliness, completeness, and </w:delText>
        </w:r>
        <w:r w:rsidR="006A0782" w:rsidDel="007E01AC">
          <w:rPr>
            <w:sz w:val="24"/>
            <w:szCs w:val="24"/>
          </w:rPr>
          <w:delText xml:space="preserve">accuracy of the data </w:delText>
        </w:r>
        <w:r w:rsidR="00AB0B78" w:rsidDel="007E01AC">
          <w:rPr>
            <w:sz w:val="24"/>
            <w:szCs w:val="24"/>
          </w:rPr>
          <w:delText xml:space="preserve">created by ERCOT and delivered to Market </w:delText>
        </w:r>
        <w:r w:rsidR="006A0782" w:rsidDel="007E01AC">
          <w:rPr>
            <w:sz w:val="24"/>
            <w:szCs w:val="24"/>
          </w:rPr>
          <w:delText>Participants from automated reporting systems.</w:delText>
        </w:r>
        <w:r w:rsidR="0040059F" w:rsidDel="007E01AC">
          <w:rPr>
            <w:sz w:val="24"/>
            <w:szCs w:val="24"/>
          </w:rPr>
          <w:delText xml:space="preserve">  </w:delText>
        </w:r>
      </w:del>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36" w14:textId="74128FDA" w:rsidR="007805B5" w:rsidRPr="00F46B14" w:rsidDel="00FB7E50" w:rsidRDefault="0047665D" w:rsidP="00BE753A">
      <w:pPr>
        <w:pStyle w:val="Heading2"/>
        <w:rPr>
          <w:del w:id="58" w:author="Pagliai, Dave" w:date="2016-04-11T12:09:00Z"/>
          <w:i w:val="0"/>
        </w:rPr>
      </w:pPr>
      <w:bookmarkStart w:id="59" w:name="_Toc240777706"/>
      <w:del w:id="60" w:author="Pagliai, Dave" w:date="2016-04-11T12:09:00Z">
        <w:r w:rsidRPr="00F46B14" w:rsidDel="00FB7E50">
          <w:rPr>
            <w:i w:val="0"/>
          </w:rPr>
          <w:delText>2.1</w:delText>
        </w:r>
        <w:r w:rsidRPr="00F46B14" w:rsidDel="00FB7E50">
          <w:rPr>
            <w:i w:val="0"/>
          </w:rPr>
          <w:tab/>
        </w:r>
      </w:del>
      <w:del w:id="61" w:author="Pagliai, Dave" w:date="2016-04-11T11:58:00Z">
        <w:r w:rsidR="00E22F2E" w:rsidRPr="00F46B14" w:rsidDel="003A6E3A">
          <w:rPr>
            <w:i w:val="0"/>
          </w:rPr>
          <w:delText>Data</w:delText>
        </w:r>
      </w:del>
      <w:del w:id="62" w:author="Pagliai, Dave" w:date="2016-04-11T12:09:00Z">
        <w:r w:rsidR="00E22F2E" w:rsidRPr="00F46B14" w:rsidDel="00FB7E50">
          <w:rPr>
            <w:i w:val="0"/>
          </w:rPr>
          <w:delText xml:space="preserve"> </w:delText>
        </w:r>
        <w:bookmarkStart w:id="63" w:name="_Toc165705255"/>
        <w:bookmarkEnd w:id="59"/>
        <w:r w:rsidR="00445F55" w:rsidDel="00FB7E50">
          <w:rPr>
            <w:i w:val="0"/>
          </w:rPr>
          <w:delText>Availability</w:delText>
        </w:r>
      </w:del>
    </w:p>
    <w:p w14:paraId="60B60437" w14:textId="53BDCCFB" w:rsidR="00355EB6" w:rsidRPr="00AE3FC6" w:rsidDel="00FB7E50" w:rsidRDefault="00C24E35" w:rsidP="0047665D">
      <w:pPr>
        <w:pStyle w:val="Heading3"/>
        <w:rPr>
          <w:del w:id="64" w:author="Pagliai, Dave" w:date="2016-04-11T12:09:00Z"/>
        </w:rPr>
      </w:pPr>
      <w:bookmarkStart w:id="65" w:name="_Toc240777707"/>
      <w:del w:id="66" w:author="Pagliai, Dave" w:date="2016-04-11T12:09:00Z">
        <w:r w:rsidDel="00FB7E50">
          <w:delText>2.1</w:delText>
        </w:r>
        <w:r w:rsidR="0047665D" w:rsidDel="00FB7E50">
          <w:delText>.1</w:delText>
        </w:r>
        <w:r w:rsidR="0047665D" w:rsidDel="00FB7E50">
          <w:tab/>
        </w:r>
        <w:r w:rsidR="0047665D" w:rsidDel="00FB7E50">
          <w:tab/>
        </w:r>
        <w:r w:rsidR="00355EB6" w:rsidRPr="00AE3FC6" w:rsidDel="00FB7E50">
          <w:delText xml:space="preserve">Service </w:delText>
        </w:r>
        <w:r w:rsidR="00CC0515" w:rsidRPr="00AE3FC6" w:rsidDel="00FB7E50">
          <w:delText>Scope</w:delText>
        </w:r>
        <w:bookmarkEnd w:id="63"/>
        <w:bookmarkEnd w:id="65"/>
        <w:r w:rsidR="00CC0515" w:rsidRPr="00AE3FC6" w:rsidDel="00FB7E50">
          <w:delText xml:space="preserve"> </w:delText>
        </w:r>
      </w:del>
    </w:p>
    <w:p w14:paraId="60B60438" w14:textId="1386C4EE" w:rsidR="0093197A" w:rsidDel="003A6E3A" w:rsidRDefault="0093197A" w:rsidP="0093197A">
      <w:pPr>
        <w:rPr>
          <w:del w:id="67" w:author="Pagliai, Dave" w:date="2016-04-11T12:04:00Z"/>
          <w:sz w:val="24"/>
          <w:szCs w:val="24"/>
        </w:rPr>
      </w:pPr>
      <w:del w:id="68" w:author="Pagliai, Dave" w:date="2016-04-11T12:04:00Z">
        <w:r w:rsidDel="003A6E3A">
          <w:rPr>
            <w:sz w:val="24"/>
            <w:szCs w:val="24"/>
          </w:rPr>
          <w:delText>ERCOT provides market data in the form of reports</w:delText>
        </w:r>
        <w:r w:rsidR="00445F55" w:rsidDel="003A6E3A">
          <w:rPr>
            <w:sz w:val="24"/>
            <w:szCs w:val="24"/>
          </w:rPr>
          <w:delText xml:space="preserve">, extracts, dashboards </w:delText>
        </w:r>
        <w:r w:rsidDel="003A6E3A">
          <w:rPr>
            <w:sz w:val="24"/>
            <w:szCs w:val="24"/>
          </w:rPr>
          <w:delText xml:space="preserve">and web services. </w:delText>
        </w:r>
        <w:r w:rsidR="00445F55" w:rsidDel="003A6E3A">
          <w:rPr>
            <w:sz w:val="24"/>
            <w:szCs w:val="24"/>
          </w:rPr>
          <w:delText>These products</w:delText>
        </w:r>
        <w:r w:rsidR="007F7F1F" w:rsidDel="003A6E3A">
          <w:rPr>
            <w:sz w:val="24"/>
            <w:szCs w:val="24"/>
          </w:rPr>
          <w:delText xml:space="preserve"> are summarized in the</w:delText>
        </w:r>
        <w:r w:rsidR="00342FB3" w:rsidRPr="00342FB3" w:rsidDel="003A6E3A">
          <w:rPr>
            <w:sz w:val="24"/>
            <w:szCs w:val="24"/>
          </w:rPr>
          <w:delText xml:space="preserve"> </w:delText>
        </w:r>
        <w:r w:rsidR="00DB1B53" w:rsidDel="003A6E3A">
          <w:fldChar w:fldCharType="begin"/>
        </w:r>
        <w:r w:rsidR="00DB1B53" w:rsidDel="003A6E3A">
          <w:delInstrText xml:space="preserve"> HYPERLINK "http://www.ercot.com/services/mdt/" </w:delInstrText>
        </w:r>
        <w:r w:rsidR="00DB1B53" w:rsidDel="003A6E3A">
          <w:fldChar w:fldCharType="separate"/>
        </w:r>
        <w:r w:rsidR="00342FB3" w:rsidRPr="00342FB3" w:rsidDel="003A6E3A">
          <w:rPr>
            <w:rStyle w:val="Hyperlink"/>
            <w:sz w:val="24"/>
            <w:szCs w:val="24"/>
          </w:rPr>
          <w:delText>ERCOT Market Information List</w:delText>
        </w:r>
        <w:r w:rsidR="00DB1B53" w:rsidDel="003A6E3A">
          <w:rPr>
            <w:rStyle w:val="Hyperlink"/>
            <w:sz w:val="24"/>
            <w:szCs w:val="24"/>
          </w:rPr>
          <w:fldChar w:fldCharType="end"/>
        </w:r>
        <w:r w:rsidR="00342FB3" w:rsidDel="003A6E3A">
          <w:rPr>
            <w:sz w:val="24"/>
            <w:szCs w:val="24"/>
          </w:rPr>
          <w:delText xml:space="preserve"> (EMIL)</w:delText>
        </w:r>
        <w:r w:rsidR="00445F55" w:rsidDel="003A6E3A">
          <w:rPr>
            <w:sz w:val="24"/>
            <w:szCs w:val="24"/>
          </w:rPr>
          <w:delText>.</w:delText>
        </w:r>
      </w:del>
    </w:p>
    <w:p w14:paraId="60B60439" w14:textId="45EC40CC" w:rsidR="000F7F81" w:rsidDel="00FB7E50" w:rsidRDefault="00F96D5E" w:rsidP="000F7F81">
      <w:pPr>
        <w:pStyle w:val="Heading3"/>
        <w:rPr>
          <w:del w:id="69" w:author="Pagliai, Dave" w:date="2016-04-11T12:10:00Z"/>
        </w:rPr>
      </w:pPr>
      <w:bookmarkStart w:id="70" w:name="_Toc240777708"/>
      <w:del w:id="71" w:author="Pagliai, Dave" w:date="2016-04-11T12:10:00Z">
        <w:r w:rsidDel="00FB7E50">
          <w:delText>2.1.2</w:delText>
        </w:r>
        <w:r w:rsidR="000F7F81" w:rsidDel="00FB7E50">
          <w:tab/>
        </w:r>
        <w:r w:rsidR="000F7F81" w:rsidDel="00FB7E50">
          <w:tab/>
          <w:delText>Service Characteristics</w:delText>
        </w:r>
        <w:bookmarkEnd w:id="70"/>
      </w:del>
    </w:p>
    <w:p w14:paraId="60B6043A" w14:textId="73A9F015" w:rsidR="00AA7815" w:rsidDel="003A6E3A" w:rsidRDefault="00B83203" w:rsidP="00DC5379">
      <w:pPr>
        <w:rPr>
          <w:del w:id="72" w:author="Pagliai, Dave" w:date="2016-04-11T12:05:00Z"/>
          <w:sz w:val="24"/>
          <w:szCs w:val="24"/>
        </w:rPr>
      </w:pPr>
      <w:del w:id="73" w:author="Pagliai, Dave" w:date="2016-04-11T12:05:00Z">
        <w:r w:rsidDel="003A6E3A">
          <w:rPr>
            <w:sz w:val="24"/>
            <w:szCs w:val="24"/>
          </w:rPr>
          <w:delText>The</w:delText>
        </w:r>
        <w:r w:rsidR="00674B64" w:rsidDel="003A6E3A">
          <w:rPr>
            <w:sz w:val="24"/>
            <w:szCs w:val="24"/>
          </w:rPr>
          <w:delText xml:space="preserve"> </w:delText>
        </w:r>
        <w:r w:rsidR="00444407" w:rsidDel="003A6E3A">
          <w:rPr>
            <w:sz w:val="24"/>
            <w:szCs w:val="24"/>
          </w:rPr>
          <w:delText xml:space="preserve">measured </w:delText>
        </w:r>
        <w:r w:rsidR="00482308" w:rsidDel="003A6E3A">
          <w:rPr>
            <w:sz w:val="24"/>
            <w:szCs w:val="24"/>
          </w:rPr>
          <w:delText>service</w:delText>
        </w:r>
        <w:r w:rsidR="00674B64" w:rsidDel="003A6E3A">
          <w:rPr>
            <w:sz w:val="24"/>
            <w:szCs w:val="24"/>
          </w:rPr>
          <w:delText xml:space="preserve"> characteristics that apply to </w:delText>
        </w:r>
        <w:r w:rsidR="00445F55" w:rsidDel="003A6E3A">
          <w:rPr>
            <w:sz w:val="24"/>
            <w:szCs w:val="24"/>
          </w:rPr>
          <w:delText>the aforementioned products</w:delText>
        </w:r>
        <w:r w:rsidR="00674B64" w:rsidDel="003A6E3A">
          <w:rPr>
            <w:sz w:val="24"/>
            <w:szCs w:val="24"/>
          </w:rPr>
          <w:delText xml:space="preserve"> are: </w:delText>
        </w:r>
        <w:r w:rsidR="00330C6F" w:rsidDel="003A6E3A">
          <w:rPr>
            <w:sz w:val="24"/>
            <w:szCs w:val="24"/>
          </w:rPr>
          <w:delText>Timeliness, Completeness and Accuracy</w:delText>
        </w:r>
        <w:r w:rsidR="005C04F7" w:rsidDel="003A6E3A">
          <w:rPr>
            <w:sz w:val="24"/>
            <w:szCs w:val="24"/>
          </w:rPr>
          <w:delText xml:space="preserve">. </w:delText>
        </w:r>
        <w:r w:rsidR="0024118F" w:rsidDel="003A6E3A">
          <w:rPr>
            <w:sz w:val="24"/>
            <w:szCs w:val="24"/>
          </w:rPr>
          <w:delText xml:space="preserve">Incidents </w:delText>
        </w:r>
        <w:r w:rsidR="00674B64" w:rsidDel="003A6E3A">
          <w:rPr>
            <w:sz w:val="24"/>
            <w:szCs w:val="24"/>
          </w:rPr>
          <w:delText xml:space="preserve">impacting these </w:delText>
        </w:r>
        <w:r w:rsidR="0024118F" w:rsidDel="003A6E3A">
          <w:rPr>
            <w:sz w:val="24"/>
            <w:szCs w:val="24"/>
          </w:rPr>
          <w:delText xml:space="preserve">characteristics </w:delText>
        </w:r>
        <w:r w:rsidR="008533B5" w:rsidDel="003A6E3A">
          <w:rPr>
            <w:sz w:val="24"/>
            <w:szCs w:val="24"/>
          </w:rPr>
          <w:delText xml:space="preserve">are reported as </w:delText>
        </w:r>
        <w:r w:rsidR="003D7644" w:rsidDel="003A6E3A">
          <w:rPr>
            <w:sz w:val="24"/>
            <w:szCs w:val="24"/>
          </w:rPr>
          <w:delText xml:space="preserve">part of </w:delText>
        </w:r>
        <w:r w:rsidR="00F05D6A" w:rsidDel="003A6E3A">
          <w:rPr>
            <w:sz w:val="24"/>
            <w:szCs w:val="24"/>
          </w:rPr>
          <w:delText xml:space="preserve">the </w:delText>
        </w:r>
        <w:r w:rsidR="00B37C49" w:rsidDel="003A6E3A">
          <w:rPr>
            <w:sz w:val="24"/>
            <w:szCs w:val="24"/>
          </w:rPr>
          <w:delText xml:space="preserve">Extract &amp; Report </w:delText>
        </w:r>
        <w:r w:rsidR="00831CC0" w:rsidDel="003A6E3A">
          <w:rPr>
            <w:sz w:val="24"/>
            <w:szCs w:val="24"/>
          </w:rPr>
          <w:delText>Incident</w:delText>
        </w:r>
        <w:r w:rsidR="008533B5" w:rsidDel="003A6E3A">
          <w:rPr>
            <w:sz w:val="24"/>
            <w:szCs w:val="24"/>
          </w:rPr>
          <w:delText xml:space="preserve"> </w:delText>
        </w:r>
        <w:r w:rsidR="00831CC0" w:rsidDel="003A6E3A">
          <w:rPr>
            <w:sz w:val="24"/>
            <w:szCs w:val="24"/>
          </w:rPr>
          <w:delText>log</w:delText>
        </w:r>
        <w:r w:rsidR="008533B5" w:rsidDel="003A6E3A">
          <w:rPr>
            <w:sz w:val="24"/>
            <w:szCs w:val="24"/>
          </w:rPr>
          <w:delText xml:space="preserve">, </w:delText>
        </w:r>
        <w:r w:rsidR="003D7644" w:rsidDel="003A6E3A">
          <w:rPr>
            <w:sz w:val="24"/>
            <w:szCs w:val="24"/>
          </w:rPr>
          <w:delText xml:space="preserve">as </w:delText>
        </w:r>
        <w:r w:rsidR="008533B5" w:rsidDel="003A6E3A">
          <w:rPr>
            <w:sz w:val="24"/>
            <w:szCs w:val="24"/>
          </w:rPr>
          <w:delText xml:space="preserve">described in Section </w:delText>
        </w:r>
        <w:r w:rsidR="000F7F81" w:rsidDel="003A6E3A">
          <w:rPr>
            <w:sz w:val="24"/>
            <w:szCs w:val="24"/>
          </w:rPr>
          <w:delText>3.</w:delText>
        </w:r>
      </w:del>
    </w:p>
    <w:p w14:paraId="60B6043B" w14:textId="7A083717" w:rsidR="00D45487" w:rsidDel="00B052CE" w:rsidRDefault="00D45487" w:rsidP="00DC5379">
      <w:pPr>
        <w:rPr>
          <w:del w:id="74" w:author="LButterfield" w:date="2016-04-26T11:37:00Z"/>
          <w:sz w:val="24"/>
          <w:szCs w:val="24"/>
        </w:rPr>
      </w:pPr>
    </w:p>
    <w:p w14:paraId="60B6043C" w14:textId="125E1EE1" w:rsidR="00D45487" w:rsidDel="00B052CE" w:rsidRDefault="00D45487" w:rsidP="00DC5379">
      <w:pPr>
        <w:rPr>
          <w:del w:id="75" w:author="LButterfield" w:date="2016-04-26T11:37:00Z"/>
          <w:sz w:val="24"/>
          <w:szCs w:val="24"/>
        </w:rPr>
      </w:pPr>
      <w:del w:id="76" w:author="LButterfield" w:date="2016-04-26T11:37:00Z">
        <w:r w:rsidDel="00B052CE">
          <w:rPr>
            <w:sz w:val="24"/>
            <w:szCs w:val="24"/>
          </w:rPr>
          <w:delText xml:space="preserve">ERCOT </w:delText>
        </w:r>
        <w:r w:rsidR="00445F55" w:rsidDel="00B052CE">
          <w:rPr>
            <w:sz w:val="24"/>
            <w:szCs w:val="24"/>
          </w:rPr>
          <w:delText>runs</w:delText>
        </w:r>
        <w:r w:rsidDel="00B052CE">
          <w:rPr>
            <w:sz w:val="24"/>
            <w:szCs w:val="24"/>
          </w:rPr>
          <w:delText xml:space="preserve"> integrity checks to ensure that reports and extracts contain complete data sets.  Validations will also be run to verify that the data sets provided are accurate</w:delText>
        </w:r>
        <w:r w:rsidR="00CF7066" w:rsidDel="00B052CE">
          <w:rPr>
            <w:sz w:val="24"/>
            <w:szCs w:val="24"/>
          </w:rPr>
          <w:delText xml:space="preserve"> and posted within protocol</w:delText>
        </w:r>
        <w:r w:rsidDel="00B052CE">
          <w:rPr>
            <w:sz w:val="24"/>
            <w:szCs w:val="24"/>
          </w:rPr>
          <w:delText xml:space="preserve">.  </w:delText>
        </w:r>
        <w:r w:rsidR="00E2443A" w:rsidDel="00B052CE">
          <w:rPr>
            <w:sz w:val="24"/>
            <w:szCs w:val="24"/>
          </w:rPr>
          <w:delText xml:space="preserve">Generation frequency for all products is </w:delText>
        </w:r>
        <w:r w:rsidR="00CF7066" w:rsidDel="00B052CE">
          <w:rPr>
            <w:sz w:val="24"/>
            <w:szCs w:val="24"/>
          </w:rPr>
          <w:delText>record</w:delText>
        </w:r>
        <w:r w:rsidR="00E2443A" w:rsidDel="00B052CE">
          <w:rPr>
            <w:sz w:val="24"/>
            <w:szCs w:val="24"/>
          </w:rPr>
          <w:delText xml:space="preserve">ed in the EMIL. </w:delText>
        </w:r>
        <w:r w:rsidDel="00B052CE">
          <w:rPr>
            <w:sz w:val="24"/>
            <w:szCs w:val="24"/>
          </w:rPr>
          <w:delText xml:space="preserve">Where there is not </w:delText>
        </w:r>
        <w:r w:rsidR="00C14034" w:rsidDel="00B052CE">
          <w:rPr>
            <w:sz w:val="24"/>
            <w:szCs w:val="24"/>
          </w:rPr>
          <w:delText xml:space="preserve">a </w:delText>
        </w:r>
        <w:r w:rsidR="00E2443A" w:rsidDel="00B052CE">
          <w:rPr>
            <w:sz w:val="24"/>
            <w:szCs w:val="24"/>
          </w:rPr>
          <w:delText xml:space="preserve">specified </w:delText>
        </w:r>
        <w:r w:rsidDel="00B052CE">
          <w:rPr>
            <w:sz w:val="24"/>
            <w:szCs w:val="24"/>
          </w:rPr>
          <w:delText xml:space="preserve">protocol </w:delText>
        </w:r>
        <w:r w:rsidR="00E2443A" w:rsidDel="00B052CE">
          <w:rPr>
            <w:sz w:val="24"/>
            <w:szCs w:val="24"/>
          </w:rPr>
          <w:delText>posting timeline</w:delText>
        </w:r>
        <w:r w:rsidR="008C3CE5" w:rsidDel="00B052CE">
          <w:rPr>
            <w:sz w:val="24"/>
            <w:szCs w:val="24"/>
          </w:rPr>
          <w:delText>,</w:delText>
        </w:r>
        <w:r w:rsidDel="00B052CE">
          <w:rPr>
            <w:sz w:val="24"/>
            <w:szCs w:val="24"/>
          </w:rPr>
          <w:delText xml:space="preserve"> </w:delText>
        </w:r>
        <w:r w:rsidR="008C3CE5" w:rsidDel="00B052CE">
          <w:rPr>
            <w:sz w:val="24"/>
            <w:szCs w:val="24"/>
          </w:rPr>
          <w:delText>the default</w:delText>
        </w:r>
        <w:r w:rsidDel="00B052CE">
          <w:rPr>
            <w:sz w:val="24"/>
            <w:szCs w:val="24"/>
          </w:rPr>
          <w:delText xml:space="preserve"> </w:delText>
        </w:r>
        <w:r w:rsidR="00CF7066" w:rsidDel="00B052CE">
          <w:rPr>
            <w:sz w:val="24"/>
            <w:szCs w:val="24"/>
          </w:rPr>
          <w:delText>is</w:delText>
        </w:r>
        <w:r w:rsidDel="00B052CE">
          <w:rPr>
            <w:sz w:val="24"/>
            <w:szCs w:val="24"/>
          </w:rPr>
          <w:delText xml:space="preserve"> 23:59 for the particular Operating Date.  </w:delText>
        </w:r>
      </w:del>
    </w:p>
    <w:p w14:paraId="60B6043D" w14:textId="3FD36538" w:rsidR="00730D73" w:rsidDel="00B052CE" w:rsidRDefault="00730D73" w:rsidP="00DC5379">
      <w:pPr>
        <w:rPr>
          <w:del w:id="77" w:author="LButterfield" w:date="2016-04-26T11:37:00Z"/>
          <w:sz w:val="24"/>
          <w:szCs w:val="24"/>
        </w:rPr>
      </w:pPr>
    </w:p>
    <w:p w14:paraId="60B6043E" w14:textId="7DAA0FDA" w:rsidR="00730D73" w:rsidDel="00B052CE" w:rsidRDefault="00730D73" w:rsidP="00DC5379">
      <w:pPr>
        <w:rPr>
          <w:del w:id="78" w:author="LButterfield" w:date="2016-04-26T11:37:00Z"/>
          <w:sz w:val="24"/>
          <w:szCs w:val="24"/>
        </w:rPr>
      </w:pPr>
      <w:del w:id="79" w:author="LButterfield" w:date="2016-04-26T11:37:00Z">
        <w:r w:rsidDel="00B052CE">
          <w:rPr>
            <w:sz w:val="24"/>
            <w:szCs w:val="24"/>
          </w:rPr>
          <w:delText xml:space="preserve">For example, a daily report without a protocol </w:delText>
        </w:r>
        <w:r w:rsidR="008228A6" w:rsidDel="00B052CE">
          <w:rPr>
            <w:sz w:val="24"/>
            <w:szCs w:val="24"/>
          </w:rPr>
          <w:delText xml:space="preserve">posting timeline </w:delText>
        </w:r>
        <w:r w:rsidDel="00B052CE">
          <w:rPr>
            <w:sz w:val="24"/>
            <w:szCs w:val="24"/>
          </w:rPr>
          <w:delText>would be due by 23:59 for the given Operating Date and a weekly report would be delivered by the day of the week specified and no later than 23:59 that day to be considered ‘timely’.</w:delText>
        </w:r>
      </w:del>
    </w:p>
    <w:p w14:paraId="60B6043F" w14:textId="77777777" w:rsidR="004B2E73" w:rsidDel="00B052CE" w:rsidRDefault="004B2E73">
      <w:pPr>
        <w:rPr>
          <w:del w:id="80" w:author="LButterfield" w:date="2016-04-26T11:37:00Z"/>
          <w:sz w:val="24"/>
          <w:szCs w:val="24"/>
        </w:rPr>
      </w:pPr>
    </w:p>
    <w:p w14:paraId="60B60440" w14:textId="2C79EC1C" w:rsidR="004B2E73" w:rsidRPr="00F96D5E" w:rsidDel="00B052CE" w:rsidRDefault="004B2E73" w:rsidP="004B2E73">
      <w:pPr>
        <w:rPr>
          <w:del w:id="81" w:author="LButterfield" w:date="2016-04-26T11:37:00Z"/>
          <w:b/>
          <w:i/>
          <w:sz w:val="24"/>
          <w:szCs w:val="24"/>
        </w:rPr>
      </w:pPr>
      <w:del w:id="82" w:author="LButterfield" w:date="2016-04-26T11:37:00Z">
        <w:r w:rsidRPr="00F96D5E" w:rsidDel="00B052CE">
          <w:rPr>
            <w:b/>
            <w:i/>
            <w:sz w:val="24"/>
            <w:szCs w:val="24"/>
          </w:rPr>
          <w:delText>Hours of operation</w:delText>
        </w:r>
      </w:del>
    </w:p>
    <w:p w14:paraId="60B60441" w14:textId="16B78ABD" w:rsidR="004B2E73" w:rsidDel="00B052CE" w:rsidRDefault="002247AB" w:rsidP="004B2E73">
      <w:pPr>
        <w:rPr>
          <w:del w:id="83" w:author="LButterfield" w:date="2016-04-26T11:37:00Z"/>
          <w:sz w:val="24"/>
          <w:szCs w:val="24"/>
        </w:rPr>
      </w:pPr>
      <w:del w:id="84" w:author="LButterfield" w:date="2016-04-26T11:37:00Z">
        <w:r w:rsidDel="00B052CE">
          <w:rPr>
            <w:sz w:val="24"/>
            <w:szCs w:val="24"/>
          </w:rPr>
          <w:delText xml:space="preserve">Data is </w:delText>
        </w:r>
      </w:del>
      <w:ins w:id="85" w:author="Thomas, Julie" w:date="2016-02-23T10:33:00Z">
        <w:del w:id="86" w:author="LButterfield" w:date="2016-04-26T11:37:00Z">
          <w:r w:rsidR="00171FC0" w:rsidDel="00B052CE">
            <w:rPr>
              <w:sz w:val="24"/>
              <w:szCs w:val="24"/>
            </w:rPr>
            <w:delText xml:space="preserve">services are </w:delText>
          </w:r>
        </w:del>
      </w:ins>
      <w:del w:id="87" w:author="LButterfield" w:date="2016-04-26T11:37:00Z">
        <w:r w:rsidDel="00B052CE">
          <w:rPr>
            <w:sz w:val="24"/>
            <w:szCs w:val="24"/>
          </w:rPr>
          <w:delText>available 24x7.  Data issues will be worked during business hours</w:delText>
        </w:r>
      </w:del>
      <w:ins w:id="88" w:author="Thomas, Julie" w:date="2016-02-23T10:34:00Z">
        <w:del w:id="89" w:author="LButterfield" w:date="2016-04-26T11:37:00Z">
          <w:r w:rsidR="00171FC0" w:rsidDel="00B052CE">
            <w:rPr>
              <w:sz w:val="24"/>
              <w:szCs w:val="24"/>
            </w:rPr>
            <w:delText xml:space="preserve"> (8 AM – 5 PM M-F)</w:delText>
          </w:r>
        </w:del>
      </w:ins>
      <w:del w:id="90" w:author="LButterfield" w:date="2016-04-26T11:37:00Z">
        <w:r w:rsidDel="00B052CE">
          <w:rPr>
            <w:sz w:val="24"/>
            <w:szCs w:val="24"/>
          </w:rPr>
          <w:delText xml:space="preserve"> only.</w:delText>
        </w:r>
      </w:del>
    </w:p>
    <w:p w14:paraId="60B60442" w14:textId="1A5231F4" w:rsidR="00F82479" w:rsidDel="00B052CE" w:rsidRDefault="00F82479" w:rsidP="004B2E73">
      <w:pPr>
        <w:rPr>
          <w:del w:id="91" w:author="LButterfield" w:date="2016-04-26T11:37:00Z"/>
          <w:sz w:val="24"/>
          <w:szCs w:val="24"/>
        </w:rPr>
      </w:pPr>
    </w:p>
    <w:p w14:paraId="60B60443" w14:textId="621A292F" w:rsidR="00F82479" w:rsidDel="00B052CE" w:rsidRDefault="00F82479" w:rsidP="00F82479">
      <w:pPr>
        <w:rPr>
          <w:del w:id="92" w:author="LButterfield" w:date="2016-04-26T11:37:00Z"/>
          <w:sz w:val="24"/>
          <w:szCs w:val="24"/>
        </w:rPr>
      </w:pPr>
      <w:del w:id="93" w:author="LButterfield" w:date="2016-04-26T11:37:00Z">
        <w:r w:rsidDel="00B052CE">
          <w:rPr>
            <w:sz w:val="24"/>
            <w:szCs w:val="24"/>
          </w:rPr>
          <w:delText xml:space="preserve">Note:   Should you have any specific questions regarding reports and extracts, please contact your ERCOT Account Manager or the ERCOT HelpDesk for clarifications at (512) 248-6800 or </w:delText>
        </w:r>
        <w:r w:rsidR="00DB1B53" w:rsidDel="00B052CE">
          <w:fldChar w:fldCharType="begin"/>
        </w:r>
        <w:r w:rsidR="00DB1B53" w:rsidDel="00B052CE">
          <w:delInstrText xml:space="preserve"> HYPERLINK "mailto:hdesk@ercot.com" </w:delInstrText>
        </w:r>
        <w:r w:rsidR="00DB1B53" w:rsidDel="00B052CE">
          <w:fldChar w:fldCharType="separate"/>
        </w:r>
        <w:r w:rsidRPr="001404F2" w:rsidDel="00B052CE">
          <w:rPr>
            <w:rStyle w:val="Hyperlink"/>
            <w:sz w:val="24"/>
            <w:szCs w:val="24"/>
          </w:rPr>
          <w:delText>hdesk@ercot.com</w:delText>
        </w:r>
        <w:r w:rsidR="00DB1B53" w:rsidDel="00B052CE">
          <w:rPr>
            <w:rStyle w:val="Hyperlink"/>
            <w:sz w:val="24"/>
            <w:szCs w:val="24"/>
          </w:rPr>
          <w:fldChar w:fldCharType="end"/>
        </w:r>
        <w:r w:rsidDel="00B052CE">
          <w:rPr>
            <w:sz w:val="24"/>
            <w:szCs w:val="24"/>
          </w:rPr>
          <w:delText>.  A ticket will be generated by ERCOT and the issue will be tracked to completion.</w:delText>
        </w:r>
      </w:del>
    </w:p>
    <w:p w14:paraId="60B60444" w14:textId="20AAE93C" w:rsidR="00F82479" w:rsidDel="00B052CE" w:rsidRDefault="00F82479" w:rsidP="004B2E73">
      <w:pPr>
        <w:rPr>
          <w:del w:id="94" w:author="LButterfield" w:date="2016-04-26T11:37:00Z"/>
          <w:sz w:val="24"/>
          <w:szCs w:val="24"/>
        </w:rPr>
      </w:pPr>
    </w:p>
    <w:p w14:paraId="60B60445" w14:textId="57C2719F" w:rsidR="004B2E73" w:rsidDel="00B052CE" w:rsidRDefault="004B2E73">
      <w:pPr>
        <w:rPr>
          <w:del w:id="95" w:author="LButterfield" w:date="2016-04-26T11:37:00Z"/>
          <w:sz w:val="24"/>
          <w:szCs w:val="24"/>
        </w:rPr>
      </w:pPr>
    </w:p>
    <w:p w14:paraId="60B60446" w14:textId="77777777" w:rsidR="00F718E8" w:rsidRPr="00484B61" w:rsidRDefault="00BE753A" w:rsidP="00BE753A">
      <w:pPr>
        <w:pStyle w:val="Heading2"/>
      </w:pPr>
      <w:bookmarkStart w:id="96" w:name="_Toc240777709"/>
      <w:r>
        <w:t>2.2</w:t>
      </w:r>
      <w:r>
        <w:tab/>
        <w:t xml:space="preserve">IT </w:t>
      </w:r>
      <w:r w:rsidR="00F718E8">
        <w:t>Application</w:t>
      </w:r>
      <w:r w:rsidR="005C04F7">
        <w:t>s</w:t>
      </w:r>
      <w:bookmarkEnd w:id="96"/>
    </w:p>
    <w:p w14:paraId="60B60447" w14:textId="77777777" w:rsidR="00F718E8" w:rsidRPr="00AE3FC6" w:rsidRDefault="00BE753A" w:rsidP="000044F4">
      <w:pPr>
        <w:pStyle w:val="Heading3"/>
      </w:pPr>
      <w:bookmarkStart w:id="97" w:name="_Toc240777710"/>
      <w:r>
        <w:t>2.2.1</w:t>
      </w:r>
      <w:r>
        <w:tab/>
      </w:r>
      <w:r>
        <w:tab/>
      </w:r>
      <w:r w:rsidR="00F718E8" w:rsidRPr="00C4216C">
        <w:t>Service scope</w:t>
      </w:r>
      <w:bookmarkEnd w:id="97"/>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ins w:id="98" w:author="Pagliai, Dave" w:date="2015-12-16T15:05:00Z">
        <w:r w:rsidR="00ED263E">
          <w:rPr>
            <w:b/>
            <w:sz w:val="24"/>
            <w:szCs w:val="24"/>
          </w:rPr>
          <w:t xml:space="preserve">System </w:t>
        </w:r>
      </w:ins>
      <w:r w:rsidR="00727C29">
        <w:rPr>
          <w:b/>
          <w:sz w:val="24"/>
          <w:szCs w:val="24"/>
        </w:rPr>
        <w:t>User Interface (</w:t>
      </w:r>
      <w:r>
        <w:rPr>
          <w:b/>
          <w:sz w:val="24"/>
          <w:szCs w:val="24"/>
        </w:rPr>
        <w:t>MM</w:t>
      </w:r>
      <w:ins w:id="99" w:author="Pagliai, Dave" w:date="2015-12-16T15:05:00Z">
        <w:r w:rsidR="00ED263E">
          <w:rPr>
            <w:b/>
            <w:sz w:val="24"/>
            <w:szCs w:val="24"/>
          </w:rPr>
          <w:t>S</w:t>
        </w:r>
      </w:ins>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7" w14:textId="653EB4A5" w:rsidR="003D4178" w:rsidRPr="006F5043" w:rsidDel="00B052CE" w:rsidRDefault="003D4178" w:rsidP="003D4178">
      <w:pPr>
        <w:numPr>
          <w:ilvl w:val="0"/>
          <w:numId w:val="4"/>
        </w:numPr>
        <w:rPr>
          <w:del w:id="100" w:author="LButterfield" w:date="2016-04-26T11:38:00Z"/>
          <w:b/>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8" w14:textId="77777777" w:rsidR="003D4178" w:rsidRPr="00B052CE" w:rsidRDefault="003D4178">
      <w:pPr>
        <w:numPr>
          <w:ilvl w:val="0"/>
          <w:numId w:val="4"/>
        </w:numPr>
        <w:rPr>
          <w:sz w:val="24"/>
          <w:szCs w:val="24"/>
        </w:rPr>
        <w:pPrChange w:id="101" w:author="LButterfield" w:date="2016-04-26T11:38:00Z">
          <w:pPr>
            <w:ind w:left="360"/>
          </w:pPr>
        </w:pPrChange>
      </w:pPr>
    </w:p>
    <w:p w14:paraId="60B60459" w14:textId="77777777" w:rsidR="00495906" w:rsidRPr="0050362D" w:rsidRDefault="00BE753A" w:rsidP="000044F4">
      <w:pPr>
        <w:pStyle w:val="Heading3"/>
      </w:pPr>
      <w:bookmarkStart w:id="102" w:name="_Toc165705263"/>
      <w:bookmarkStart w:id="103" w:name="_Toc240777711"/>
      <w:r>
        <w:t>2</w:t>
      </w:r>
      <w:r w:rsidR="00484B61">
        <w:t>.2</w:t>
      </w:r>
      <w:r>
        <w:t>.2</w:t>
      </w:r>
      <w:r>
        <w:tab/>
      </w:r>
      <w:r>
        <w:tab/>
      </w:r>
      <w:bookmarkEnd w:id="102"/>
      <w:r>
        <w:t>Service Characteristics</w:t>
      </w:r>
      <w:bookmarkEnd w:id="103"/>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1A1B02A8"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del w:id="104" w:author="Pagliai, Dave" w:date="2015-12-11T17:24:00Z">
        <w:r w:rsidR="00D255D0" w:rsidDel="00740C27">
          <w:rPr>
            <w:sz w:val="24"/>
            <w:szCs w:val="24"/>
          </w:rPr>
          <w:delText>related to</w:delText>
        </w:r>
      </w:del>
      <w:ins w:id="105" w:author="Pagliai, Dave" w:date="2015-12-11T17:24:00Z">
        <w:r w:rsidR="00740C27">
          <w:rPr>
            <w:sz w:val="24"/>
            <w:szCs w:val="24"/>
          </w:rPr>
          <w:t>supporting</w:t>
        </w:r>
      </w:ins>
      <w:r w:rsidR="00D255D0">
        <w:rPr>
          <w:sz w:val="24"/>
          <w:szCs w:val="24"/>
        </w:rPr>
        <w:t xml:space="preserve"> the applications of this</w:t>
      </w:r>
      <w:r w:rsidR="00D202E4">
        <w:rPr>
          <w:sz w:val="24"/>
          <w:szCs w:val="24"/>
        </w:rPr>
        <w:t xml:space="preserve"> service 24</w:t>
      </w:r>
      <w:del w:id="106" w:author="Thomas, Julie" w:date="2016-02-23T10:36:00Z">
        <w:r w:rsidR="00D202E4" w:rsidDel="00BA2FA3">
          <w:rPr>
            <w:sz w:val="24"/>
            <w:szCs w:val="24"/>
          </w:rPr>
          <w:delText>/</w:delText>
        </w:r>
      </w:del>
      <w:ins w:id="107" w:author="Thomas, Julie" w:date="2016-02-23T10:36:00Z">
        <w:r w:rsidR="00BA2FA3">
          <w:rPr>
            <w:sz w:val="24"/>
            <w:szCs w:val="24"/>
          </w:rPr>
          <w:t xml:space="preserve"> x </w:t>
        </w:r>
      </w:ins>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 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108"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108"/>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75pt;height:126.75pt" o:ole="">
            <v:imagedata r:id="rId12" o:title=""/>
          </v:shape>
          <o:OLEObject Type="Embed" ProgID="Visio.Drawing.11" ShapeID="_x0000_i1025" DrawAspect="Content" ObjectID="_1524395455" r:id="rId13"/>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ins w:id="109" w:author="Pagliai, Dave" w:date="2015-12-11T17:50:00Z">
        <w:r w:rsidR="00525553">
          <w:rPr>
            <w:sz w:val="24"/>
            <w:szCs w:val="24"/>
          </w:rPr>
          <w:t xml:space="preserve">application </w:t>
        </w:r>
      </w:ins>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5pt;height:119.25pt" o:ole="">
            <v:imagedata r:id="rId14" o:title=""/>
          </v:shape>
          <o:OLEObject Type="Embed" ProgID="Visio.Drawing.11" ShapeID="_x0000_i1026" DrawAspect="Content" ObjectID="_1524395456" r:id="rId15"/>
        </w:object>
      </w:r>
    </w:p>
    <w:p w14:paraId="60B6047D" w14:textId="77777777" w:rsidR="00CD6C12" w:rsidRDefault="00CD6C12" w:rsidP="00CD6C12">
      <w:pPr>
        <w:rPr>
          <w:ins w:id="110" w:author="Pagliai, Dave" w:date="2015-12-11T18:00:00Z"/>
          <w:b/>
          <w:i/>
          <w:sz w:val="24"/>
          <w:szCs w:val="24"/>
        </w:rPr>
      </w:pPr>
    </w:p>
    <w:p w14:paraId="35B8C6FF" w14:textId="2D293C23" w:rsidR="0074556A" w:rsidDel="00B052CE" w:rsidRDefault="0074556A" w:rsidP="00CD6C12">
      <w:pPr>
        <w:rPr>
          <w:ins w:id="111" w:author="Pagliai, Dave" w:date="2015-12-11T18:00:00Z"/>
          <w:del w:id="112" w:author="LButterfield" w:date="2016-04-26T11:38:00Z"/>
          <w:b/>
          <w:i/>
          <w:sz w:val="24"/>
          <w:szCs w:val="24"/>
        </w:rPr>
      </w:pPr>
    </w:p>
    <w:p w14:paraId="363BBF5E" w14:textId="77777777" w:rsidR="0074556A" w:rsidRDefault="0074556A" w:rsidP="00CD6C12">
      <w:pPr>
        <w:rPr>
          <w:ins w:id="113" w:author="Pagliai, Dave" w:date="2015-12-11T18:00:00Z"/>
          <w:b/>
          <w:i/>
          <w:sz w:val="24"/>
          <w:szCs w:val="24"/>
        </w:rPr>
      </w:pPr>
    </w:p>
    <w:p w14:paraId="5C50C525" w14:textId="77777777" w:rsidR="0074556A" w:rsidRDefault="0074556A" w:rsidP="0074556A">
      <w:pPr>
        <w:rPr>
          <w:ins w:id="114" w:author="Pagliai, Dave" w:date="2015-12-11T18:00:00Z"/>
          <w:b/>
          <w:i/>
          <w:sz w:val="24"/>
          <w:szCs w:val="24"/>
        </w:rPr>
      </w:pPr>
    </w:p>
    <w:p w14:paraId="74A805BC" w14:textId="77777777" w:rsidR="0074556A" w:rsidRDefault="0074556A" w:rsidP="0074556A">
      <w:pPr>
        <w:rPr>
          <w:ins w:id="115" w:author="Pagliai, Dave" w:date="2015-12-11T18:00:00Z"/>
          <w:b/>
          <w:i/>
          <w:sz w:val="24"/>
          <w:szCs w:val="24"/>
        </w:rPr>
      </w:pPr>
      <w:ins w:id="116" w:author="Pagliai, Dave" w:date="2015-12-11T18:00:00Z">
        <w:r>
          <w:rPr>
            <w:b/>
            <w:i/>
            <w:sz w:val="24"/>
            <w:szCs w:val="24"/>
          </w:rPr>
          <w:t>2016</w:t>
        </w:r>
      </w:ins>
    </w:p>
    <w:tbl>
      <w:tblPr>
        <w:tblW w:w="1960" w:type="dxa"/>
        <w:tblInd w:w="93" w:type="dxa"/>
        <w:tblLook w:val="04A0" w:firstRow="1" w:lastRow="0" w:firstColumn="1" w:lastColumn="0" w:noHBand="0" w:noVBand="1"/>
      </w:tblPr>
      <w:tblGrid>
        <w:gridCol w:w="960"/>
        <w:gridCol w:w="1090"/>
      </w:tblGrid>
      <w:tr w:rsidR="0074556A" w:rsidRPr="000776D9" w14:paraId="43AA5B25" w14:textId="77777777" w:rsidTr="008B29A2">
        <w:trPr>
          <w:trHeight w:val="600"/>
          <w:ins w:id="117" w:author="Pagliai, Dave" w:date="2015-12-11T18:00:00Z"/>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CF0F0AF" w14:textId="77777777" w:rsidR="0074556A" w:rsidRPr="000776D9" w:rsidRDefault="0074556A" w:rsidP="008B29A2">
            <w:pPr>
              <w:jc w:val="center"/>
              <w:rPr>
                <w:ins w:id="118" w:author="Pagliai, Dave" w:date="2015-12-11T18:00:00Z"/>
                <w:rFonts w:ascii="Calibri" w:hAnsi="Calibri"/>
                <w:b/>
                <w:bCs/>
                <w:color w:val="000000"/>
                <w:sz w:val="22"/>
                <w:szCs w:val="22"/>
              </w:rPr>
            </w:pPr>
            <w:ins w:id="119" w:author="Pagliai, Dave" w:date="2015-12-11T18:00:00Z">
              <w:r w:rsidRPr="000776D9">
                <w:rPr>
                  <w:rFonts w:ascii="Calibri" w:hAnsi="Calibri"/>
                  <w:b/>
                  <w:bCs/>
                  <w:color w:val="000000"/>
                  <w:sz w:val="22"/>
                  <w:szCs w:val="22"/>
                </w:rPr>
                <w:t>Month</w:t>
              </w:r>
            </w:ins>
          </w:p>
        </w:tc>
        <w:tc>
          <w:tcPr>
            <w:tcW w:w="1000" w:type="dxa"/>
            <w:tcBorders>
              <w:top w:val="single" w:sz="4" w:space="0" w:color="auto"/>
              <w:left w:val="nil"/>
              <w:bottom w:val="single" w:sz="4" w:space="0" w:color="auto"/>
              <w:right w:val="single" w:sz="4" w:space="0" w:color="auto"/>
            </w:tcBorders>
            <w:shd w:val="clear" w:color="000000" w:fill="D9D9D9"/>
            <w:vAlign w:val="bottom"/>
            <w:hideMark/>
          </w:tcPr>
          <w:p w14:paraId="724E5F49" w14:textId="77777777" w:rsidR="0074556A" w:rsidRPr="000776D9" w:rsidRDefault="0074556A" w:rsidP="008B29A2">
            <w:pPr>
              <w:jc w:val="center"/>
              <w:rPr>
                <w:ins w:id="120" w:author="Pagliai, Dave" w:date="2015-12-11T18:00:00Z"/>
                <w:rFonts w:ascii="Calibri" w:hAnsi="Calibri"/>
                <w:b/>
                <w:bCs/>
                <w:color w:val="000000"/>
                <w:sz w:val="22"/>
                <w:szCs w:val="22"/>
              </w:rPr>
            </w:pPr>
            <w:ins w:id="121" w:author="Pagliai, Dave" w:date="2015-12-11T18:00:00Z">
              <w:r w:rsidRPr="000776D9">
                <w:rPr>
                  <w:rFonts w:ascii="Calibri" w:hAnsi="Calibri"/>
                  <w:b/>
                  <w:bCs/>
                  <w:color w:val="000000"/>
                  <w:sz w:val="22"/>
                  <w:szCs w:val="22"/>
                </w:rPr>
                <w:t>Weekend Outage</w:t>
              </w:r>
            </w:ins>
          </w:p>
        </w:tc>
      </w:tr>
      <w:tr w:rsidR="0074556A" w:rsidRPr="000776D9" w14:paraId="14E4ADC0" w14:textId="77777777" w:rsidTr="008B29A2">
        <w:trPr>
          <w:trHeight w:val="300"/>
          <w:ins w:id="122"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9777C5F" w14:textId="77777777" w:rsidR="0074556A" w:rsidRPr="000776D9" w:rsidRDefault="0074556A" w:rsidP="008B29A2">
            <w:pPr>
              <w:jc w:val="center"/>
              <w:rPr>
                <w:ins w:id="123" w:author="Pagliai, Dave" w:date="2015-12-11T18:00:00Z"/>
                <w:rFonts w:ascii="Calibri" w:hAnsi="Calibri"/>
                <w:color w:val="000000"/>
                <w:sz w:val="22"/>
                <w:szCs w:val="22"/>
              </w:rPr>
            </w:pPr>
            <w:ins w:id="124" w:author="Pagliai, Dave" w:date="2015-12-11T18:00:00Z">
              <w:r w:rsidRPr="000776D9">
                <w:rPr>
                  <w:rFonts w:ascii="Calibri" w:hAnsi="Calibri"/>
                  <w:color w:val="000000"/>
                  <w:sz w:val="22"/>
                  <w:szCs w:val="22"/>
                </w:rPr>
                <w:t>Jan</w:t>
              </w:r>
            </w:ins>
          </w:p>
        </w:tc>
        <w:tc>
          <w:tcPr>
            <w:tcW w:w="1000" w:type="dxa"/>
            <w:tcBorders>
              <w:top w:val="nil"/>
              <w:left w:val="nil"/>
              <w:bottom w:val="single" w:sz="4" w:space="0" w:color="auto"/>
              <w:right w:val="single" w:sz="4" w:space="0" w:color="auto"/>
            </w:tcBorders>
            <w:shd w:val="clear" w:color="000000" w:fill="92D050"/>
            <w:noWrap/>
            <w:vAlign w:val="bottom"/>
            <w:hideMark/>
          </w:tcPr>
          <w:p w14:paraId="77EB31DC" w14:textId="77777777" w:rsidR="0074556A" w:rsidRPr="000776D9" w:rsidRDefault="0074556A" w:rsidP="008B29A2">
            <w:pPr>
              <w:jc w:val="center"/>
              <w:rPr>
                <w:ins w:id="125" w:author="Pagliai, Dave" w:date="2015-12-11T18:00:00Z"/>
                <w:rFonts w:ascii="Calibri" w:hAnsi="Calibri"/>
                <w:color w:val="000000"/>
                <w:sz w:val="22"/>
                <w:szCs w:val="22"/>
              </w:rPr>
            </w:pPr>
            <w:ins w:id="126" w:author="Pagliai, Dave" w:date="2015-12-11T18:00:00Z">
              <w:r w:rsidRPr="000776D9">
                <w:rPr>
                  <w:rFonts w:ascii="Calibri" w:hAnsi="Calibri"/>
                  <w:color w:val="000000"/>
                  <w:sz w:val="22"/>
                  <w:szCs w:val="22"/>
                </w:rPr>
                <w:t>30, 31</w:t>
              </w:r>
            </w:ins>
          </w:p>
        </w:tc>
      </w:tr>
      <w:tr w:rsidR="0074556A" w:rsidRPr="000776D9" w14:paraId="5B4ABFDA" w14:textId="77777777" w:rsidTr="008B29A2">
        <w:trPr>
          <w:trHeight w:val="300"/>
          <w:ins w:id="127"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3EA56B9" w14:textId="77777777" w:rsidR="0074556A" w:rsidRPr="000776D9" w:rsidRDefault="0074556A" w:rsidP="008B29A2">
            <w:pPr>
              <w:jc w:val="center"/>
              <w:rPr>
                <w:ins w:id="128" w:author="Pagliai, Dave" w:date="2015-12-11T18:00:00Z"/>
                <w:rFonts w:ascii="Calibri" w:hAnsi="Calibri"/>
                <w:color w:val="000000"/>
                <w:sz w:val="22"/>
                <w:szCs w:val="22"/>
              </w:rPr>
            </w:pPr>
            <w:ins w:id="129" w:author="Pagliai, Dave" w:date="2015-12-11T18:00:00Z">
              <w:r w:rsidRPr="000776D9">
                <w:rPr>
                  <w:rFonts w:ascii="Calibri" w:hAnsi="Calibri"/>
                  <w:color w:val="000000"/>
                  <w:sz w:val="22"/>
                  <w:szCs w:val="22"/>
                </w:rPr>
                <w:t>Apr</w:t>
              </w:r>
            </w:ins>
          </w:p>
        </w:tc>
        <w:tc>
          <w:tcPr>
            <w:tcW w:w="1000" w:type="dxa"/>
            <w:tcBorders>
              <w:top w:val="nil"/>
              <w:left w:val="nil"/>
              <w:bottom w:val="single" w:sz="4" w:space="0" w:color="auto"/>
              <w:right w:val="single" w:sz="4" w:space="0" w:color="auto"/>
            </w:tcBorders>
            <w:shd w:val="clear" w:color="000000" w:fill="92D050"/>
            <w:noWrap/>
            <w:vAlign w:val="bottom"/>
            <w:hideMark/>
          </w:tcPr>
          <w:p w14:paraId="700DC4FB" w14:textId="77777777" w:rsidR="0074556A" w:rsidRPr="000776D9" w:rsidRDefault="0074556A" w:rsidP="008B29A2">
            <w:pPr>
              <w:jc w:val="center"/>
              <w:rPr>
                <w:ins w:id="130" w:author="Pagliai, Dave" w:date="2015-12-11T18:00:00Z"/>
                <w:rFonts w:ascii="Calibri" w:hAnsi="Calibri"/>
                <w:color w:val="000000"/>
                <w:sz w:val="22"/>
                <w:szCs w:val="22"/>
              </w:rPr>
            </w:pPr>
            <w:ins w:id="131" w:author="Pagliai, Dave" w:date="2015-12-11T18:00:00Z">
              <w:r w:rsidRPr="000776D9">
                <w:rPr>
                  <w:rFonts w:ascii="Calibri" w:hAnsi="Calibri"/>
                  <w:color w:val="000000"/>
                  <w:sz w:val="22"/>
                  <w:szCs w:val="22"/>
                </w:rPr>
                <w:t>02, 03</w:t>
              </w:r>
            </w:ins>
          </w:p>
        </w:tc>
      </w:tr>
      <w:tr w:rsidR="0074556A" w:rsidRPr="000776D9" w14:paraId="3556C4FA" w14:textId="77777777" w:rsidTr="008B29A2">
        <w:trPr>
          <w:trHeight w:val="300"/>
          <w:ins w:id="132"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DAEF2F9" w14:textId="77777777" w:rsidR="0074556A" w:rsidRPr="000776D9" w:rsidRDefault="0074556A" w:rsidP="008B29A2">
            <w:pPr>
              <w:jc w:val="center"/>
              <w:rPr>
                <w:ins w:id="133" w:author="Pagliai, Dave" w:date="2015-12-11T18:00:00Z"/>
                <w:rFonts w:ascii="Calibri" w:hAnsi="Calibri"/>
                <w:color w:val="000000"/>
                <w:sz w:val="22"/>
                <w:szCs w:val="22"/>
              </w:rPr>
            </w:pPr>
            <w:ins w:id="134" w:author="Pagliai, Dave" w:date="2015-12-11T18:00:00Z">
              <w:r w:rsidRPr="000776D9">
                <w:rPr>
                  <w:rFonts w:ascii="Calibri" w:hAnsi="Calibri"/>
                  <w:color w:val="000000"/>
                  <w:sz w:val="22"/>
                  <w:szCs w:val="22"/>
                </w:rPr>
                <w:t>May</w:t>
              </w:r>
            </w:ins>
          </w:p>
        </w:tc>
        <w:tc>
          <w:tcPr>
            <w:tcW w:w="1000" w:type="dxa"/>
            <w:tcBorders>
              <w:top w:val="nil"/>
              <w:left w:val="nil"/>
              <w:bottom w:val="single" w:sz="4" w:space="0" w:color="auto"/>
              <w:right w:val="single" w:sz="4" w:space="0" w:color="auto"/>
            </w:tcBorders>
            <w:shd w:val="clear" w:color="000000" w:fill="92D050"/>
            <w:noWrap/>
            <w:vAlign w:val="bottom"/>
            <w:hideMark/>
          </w:tcPr>
          <w:p w14:paraId="1BAC2010" w14:textId="77777777" w:rsidR="0074556A" w:rsidRPr="000776D9" w:rsidRDefault="0074556A" w:rsidP="008B29A2">
            <w:pPr>
              <w:jc w:val="center"/>
              <w:rPr>
                <w:ins w:id="135" w:author="Pagliai, Dave" w:date="2015-12-11T18:00:00Z"/>
                <w:rFonts w:ascii="Calibri" w:hAnsi="Calibri"/>
                <w:color w:val="000000"/>
                <w:sz w:val="22"/>
                <w:szCs w:val="22"/>
              </w:rPr>
            </w:pPr>
            <w:ins w:id="136" w:author="Pagliai, Dave" w:date="2015-12-11T18:00:00Z">
              <w:r w:rsidRPr="000776D9">
                <w:rPr>
                  <w:rFonts w:ascii="Calibri" w:hAnsi="Calibri"/>
                  <w:color w:val="000000"/>
                  <w:sz w:val="22"/>
                  <w:szCs w:val="22"/>
                </w:rPr>
                <w:t>21, 22</w:t>
              </w:r>
            </w:ins>
          </w:p>
        </w:tc>
      </w:tr>
      <w:tr w:rsidR="0074556A" w:rsidRPr="000776D9" w14:paraId="541F89AD" w14:textId="77777777" w:rsidTr="008B29A2">
        <w:trPr>
          <w:trHeight w:val="300"/>
          <w:ins w:id="137"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CCF8961" w14:textId="77777777" w:rsidR="0074556A" w:rsidRPr="000776D9" w:rsidRDefault="0074556A" w:rsidP="008B29A2">
            <w:pPr>
              <w:jc w:val="center"/>
              <w:rPr>
                <w:ins w:id="138" w:author="Pagliai, Dave" w:date="2015-12-11T18:00:00Z"/>
                <w:rFonts w:ascii="Calibri" w:hAnsi="Calibri"/>
                <w:color w:val="000000"/>
                <w:sz w:val="22"/>
                <w:szCs w:val="22"/>
              </w:rPr>
            </w:pPr>
            <w:ins w:id="139" w:author="Pagliai, Dave" w:date="2015-12-11T18:00:00Z">
              <w:r w:rsidRPr="000776D9">
                <w:rPr>
                  <w:rFonts w:ascii="Calibri" w:hAnsi="Calibri"/>
                  <w:color w:val="000000"/>
                  <w:sz w:val="22"/>
                  <w:szCs w:val="22"/>
                </w:rPr>
                <w:t>Jul</w:t>
              </w:r>
            </w:ins>
          </w:p>
        </w:tc>
        <w:tc>
          <w:tcPr>
            <w:tcW w:w="1000" w:type="dxa"/>
            <w:tcBorders>
              <w:top w:val="nil"/>
              <w:left w:val="nil"/>
              <w:bottom w:val="single" w:sz="4" w:space="0" w:color="auto"/>
              <w:right w:val="single" w:sz="4" w:space="0" w:color="auto"/>
            </w:tcBorders>
            <w:shd w:val="clear" w:color="000000" w:fill="92D050"/>
            <w:noWrap/>
            <w:vAlign w:val="bottom"/>
            <w:hideMark/>
          </w:tcPr>
          <w:p w14:paraId="20D630EC" w14:textId="77777777" w:rsidR="0074556A" w:rsidRPr="000776D9" w:rsidRDefault="0074556A" w:rsidP="008B29A2">
            <w:pPr>
              <w:jc w:val="center"/>
              <w:rPr>
                <w:ins w:id="140" w:author="Pagliai, Dave" w:date="2015-12-11T18:00:00Z"/>
                <w:rFonts w:ascii="Calibri" w:hAnsi="Calibri"/>
                <w:color w:val="000000"/>
                <w:sz w:val="22"/>
                <w:szCs w:val="22"/>
              </w:rPr>
            </w:pPr>
            <w:ins w:id="141" w:author="Pagliai, Dave" w:date="2015-12-11T18:00:00Z">
              <w:r w:rsidRPr="000776D9">
                <w:rPr>
                  <w:rFonts w:ascii="Calibri" w:hAnsi="Calibri"/>
                  <w:color w:val="000000"/>
                  <w:sz w:val="22"/>
                  <w:szCs w:val="22"/>
                </w:rPr>
                <w:t>23, 24</w:t>
              </w:r>
            </w:ins>
          </w:p>
        </w:tc>
      </w:tr>
      <w:tr w:rsidR="0074556A" w:rsidRPr="000776D9" w14:paraId="13EE5892" w14:textId="77777777" w:rsidTr="008B29A2">
        <w:trPr>
          <w:trHeight w:val="300"/>
          <w:ins w:id="142"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8F197AD" w14:textId="77777777" w:rsidR="0074556A" w:rsidRPr="000776D9" w:rsidRDefault="0074556A" w:rsidP="008B29A2">
            <w:pPr>
              <w:jc w:val="center"/>
              <w:rPr>
                <w:ins w:id="143" w:author="Pagliai, Dave" w:date="2015-12-11T18:00:00Z"/>
                <w:rFonts w:ascii="Calibri" w:hAnsi="Calibri"/>
                <w:color w:val="000000"/>
                <w:sz w:val="22"/>
                <w:szCs w:val="22"/>
              </w:rPr>
            </w:pPr>
            <w:ins w:id="144" w:author="Pagliai, Dave" w:date="2015-12-11T18:00:00Z">
              <w:r w:rsidRPr="000776D9">
                <w:rPr>
                  <w:rFonts w:ascii="Calibri" w:hAnsi="Calibri"/>
                  <w:color w:val="000000"/>
                  <w:sz w:val="22"/>
                  <w:szCs w:val="22"/>
                </w:rPr>
                <w:t>Sep</w:t>
              </w:r>
            </w:ins>
          </w:p>
        </w:tc>
        <w:tc>
          <w:tcPr>
            <w:tcW w:w="1000" w:type="dxa"/>
            <w:tcBorders>
              <w:top w:val="nil"/>
              <w:left w:val="nil"/>
              <w:bottom w:val="single" w:sz="4" w:space="0" w:color="auto"/>
              <w:right w:val="single" w:sz="4" w:space="0" w:color="auto"/>
            </w:tcBorders>
            <w:shd w:val="clear" w:color="000000" w:fill="92D050"/>
            <w:noWrap/>
            <w:vAlign w:val="bottom"/>
            <w:hideMark/>
          </w:tcPr>
          <w:p w14:paraId="47549BEB" w14:textId="77777777" w:rsidR="0074556A" w:rsidRPr="000776D9" w:rsidRDefault="0074556A" w:rsidP="008B29A2">
            <w:pPr>
              <w:jc w:val="center"/>
              <w:rPr>
                <w:ins w:id="145" w:author="Pagliai, Dave" w:date="2015-12-11T18:00:00Z"/>
                <w:rFonts w:ascii="Calibri" w:hAnsi="Calibri"/>
                <w:color w:val="000000"/>
                <w:sz w:val="22"/>
                <w:szCs w:val="22"/>
              </w:rPr>
            </w:pPr>
            <w:ins w:id="146" w:author="Pagliai, Dave" w:date="2015-12-11T18:00:00Z">
              <w:r w:rsidRPr="000776D9">
                <w:rPr>
                  <w:rFonts w:ascii="Calibri" w:hAnsi="Calibri"/>
                  <w:color w:val="000000"/>
                  <w:sz w:val="22"/>
                  <w:szCs w:val="22"/>
                </w:rPr>
                <w:t>17, 18</w:t>
              </w:r>
            </w:ins>
          </w:p>
        </w:tc>
      </w:tr>
      <w:tr w:rsidR="0074556A" w:rsidRPr="000776D9" w14:paraId="791957F8" w14:textId="77777777" w:rsidTr="008B29A2">
        <w:trPr>
          <w:trHeight w:val="300"/>
          <w:ins w:id="147" w:author="Pagliai, Dave" w:date="2015-12-11T18:00:00Z"/>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9C8967B" w14:textId="77777777" w:rsidR="0074556A" w:rsidRPr="000776D9" w:rsidRDefault="0074556A" w:rsidP="008B29A2">
            <w:pPr>
              <w:jc w:val="center"/>
              <w:rPr>
                <w:ins w:id="148" w:author="Pagliai, Dave" w:date="2015-12-11T18:00:00Z"/>
                <w:rFonts w:ascii="Calibri" w:hAnsi="Calibri"/>
                <w:color w:val="000000"/>
                <w:sz w:val="22"/>
                <w:szCs w:val="22"/>
              </w:rPr>
            </w:pPr>
            <w:ins w:id="149" w:author="Pagliai, Dave" w:date="2015-12-11T18:00:00Z">
              <w:r w:rsidRPr="000776D9">
                <w:rPr>
                  <w:rFonts w:ascii="Calibri" w:hAnsi="Calibri"/>
                  <w:color w:val="000000"/>
                  <w:sz w:val="22"/>
                  <w:szCs w:val="22"/>
                </w:rPr>
                <w:t>Dec</w:t>
              </w:r>
            </w:ins>
          </w:p>
        </w:tc>
        <w:tc>
          <w:tcPr>
            <w:tcW w:w="1000" w:type="dxa"/>
            <w:tcBorders>
              <w:top w:val="nil"/>
              <w:left w:val="nil"/>
              <w:bottom w:val="single" w:sz="4" w:space="0" w:color="auto"/>
              <w:right w:val="single" w:sz="4" w:space="0" w:color="auto"/>
            </w:tcBorders>
            <w:shd w:val="clear" w:color="000000" w:fill="92D050"/>
            <w:noWrap/>
            <w:vAlign w:val="bottom"/>
            <w:hideMark/>
          </w:tcPr>
          <w:p w14:paraId="5F41C46C" w14:textId="77777777" w:rsidR="0074556A" w:rsidRPr="000776D9" w:rsidRDefault="0074556A" w:rsidP="008B29A2">
            <w:pPr>
              <w:jc w:val="center"/>
              <w:rPr>
                <w:ins w:id="150" w:author="Pagliai, Dave" w:date="2015-12-11T18:00:00Z"/>
                <w:rFonts w:ascii="Calibri" w:hAnsi="Calibri"/>
                <w:color w:val="000000"/>
                <w:sz w:val="22"/>
                <w:szCs w:val="22"/>
              </w:rPr>
            </w:pPr>
            <w:ins w:id="151" w:author="Pagliai, Dave" w:date="2015-12-11T18:00:00Z">
              <w:r w:rsidRPr="000776D9">
                <w:rPr>
                  <w:rFonts w:ascii="Calibri" w:hAnsi="Calibri"/>
                  <w:color w:val="000000"/>
                  <w:sz w:val="22"/>
                  <w:szCs w:val="22"/>
                </w:rPr>
                <w:t>10, 11</w:t>
              </w:r>
            </w:ins>
          </w:p>
        </w:tc>
      </w:tr>
    </w:tbl>
    <w:p w14:paraId="4FF442B4" w14:textId="77777777" w:rsidR="0074556A" w:rsidDel="00B052CE" w:rsidRDefault="0074556A" w:rsidP="00CD6C12">
      <w:pPr>
        <w:rPr>
          <w:ins w:id="152" w:author="Pagliai, Dave" w:date="2015-12-11T18:00:00Z"/>
          <w:del w:id="153" w:author="LButterfield" w:date="2016-04-26T11:38:00Z"/>
          <w:b/>
          <w:i/>
          <w:sz w:val="24"/>
          <w:szCs w:val="24"/>
        </w:rPr>
      </w:pPr>
    </w:p>
    <w:p w14:paraId="2F527536" w14:textId="77777777" w:rsidR="0074556A" w:rsidDel="00B052CE" w:rsidRDefault="0074556A" w:rsidP="00CD6C12">
      <w:pPr>
        <w:rPr>
          <w:del w:id="154" w:author="LButterfield" w:date="2016-04-26T11:38:00Z"/>
          <w:b/>
          <w:i/>
          <w:sz w:val="24"/>
          <w:szCs w:val="24"/>
        </w:rPr>
      </w:pPr>
    </w:p>
    <w:p w14:paraId="60B6047E" w14:textId="21A8069E" w:rsidR="00830721" w:rsidRDefault="000F6D6D" w:rsidP="00830721">
      <w:pPr>
        <w:rPr>
          <w:b/>
          <w:i/>
          <w:sz w:val="24"/>
          <w:szCs w:val="24"/>
        </w:rPr>
      </w:pPr>
      <w:del w:id="155" w:author="Pagliai, Dave" w:date="2015-12-11T18:00:00Z">
        <w:r w:rsidDel="0074556A">
          <w:rPr>
            <w:noProof/>
          </w:rPr>
          <w:drawing>
            <wp:inline distT="0" distB="0" distL="0" distR="0" wp14:anchorId="72B1383C" wp14:editId="46129DA3">
              <wp:extent cx="1295400" cy="15811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95400" cy="1581150"/>
                      </a:xfrm>
                      <a:prstGeom prst="rect">
                        <a:avLst/>
                      </a:prstGeom>
                      <a:noFill/>
                      <a:ln>
                        <a:noFill/>
                      </a:ln>
                    </pic:spPr>
                  </pic:pic>
                </a:graphicData>
              </a:graphic>
            </wp:inline>
          </w:drawing>
        </w:r>
      </w:del>
    </w:p>
    <w:p w14:paraId="60B60480" w14:textId="77777777" w:rsidR="001F6414" w:rsidRPr="0050362D" w:rsidDel="00B052CE" w:rsidRDefault="00BA0CF9" w:rsidP="000044F4">
      <w:pPr>
        <w:pStyle w:val="Heading1"/>
        <w:rPr>
          <w:del w:id="156" w:author="LButterfield" w:date="2016-04-26T11:38:00Z"/>
        </w:rPr>
      </w:pPr>
      <w:bookmarkStart w:id="157" w:name="_Toc240777712"/>
      <w:r>
        <w:t>3.</w:t>
      </w:r>
      <w:r w:rsidR="00DB25CE" w:rsidRPr="0050362D">
        <w:tab/>
      </w:r>
      <w:r w:rsidR="001F6414" w:rsidRPr="0050362D">
        <w:t>Reporting</w:t>
      </w:r>
      <w:bookmarkEnd w:id="157"/>
    </w:p>
    <w:p w14:paraId="60B60481" w14:textId="4F298ADB" w:rsidR="000044F4" w:rsidRPr="000044F4" w:rsidDel="00954663" w:rsidRDefault="000044F4" w:rsidP="000044F4">
      <w:pPr>
        <w:pStyle w:val="Heading2"/>
        <w:rPr>
          <w:del w:id="158" w:author="Pagliai, Dave" w:date="2016-04-11T12:20:00Z"/>
        </w:rPr>
      </w:pPr>
      <w:bookmarkStart w:id="159" w:name="_Toc240777713"/>
      <w:del w:id="160" w:author="Pagliai, Dave" w:date="2016-04-11T12:20:00Z">
        <w:r w:rsidRPr="000044F4" w:rsidDel="00954663">
          <w:delText>3.1</w:delText>
        </w:r>
        <w:r w:rsidRPr="000044F4" w:rsidDel="00954663">
          <w:tab/>
        </w:r>
      </w:del>
      <w:del w:id="161" w:author="Pagliai, Dave" w:date="2016-04-11T12:12:00Z">
        <w:r w:rsidR="0040059F" w:rsidDel="00FB7E50">
          <w:delText>Data Extracts &amp; Reports</w:delText>
        </w:r>
      </w:del>
      <w:del w:id="162" w:author="Pagliai, Dave" w:date="2016-04-11T12:20:00Z">
        <w:r w:rsidR="0040059F" w:rsidDel="00954663">
          <w:delText xml:space="preserve"> Service Reporting</w:delText>
        </w:r>
        <w:bookmarkEnd w:id="159"/>
      </w:del>
    </w:p>
    <w:p w14:paraId="60B60482" w14:textId="454EF6A2" w:rsidR="00D10ADB" w:rsidDel="00954663" w:rsidRDefault="000044F4" w:rsidP="00D10ADB">
      <w:pPr>
        <w:rPr>
          <w:del w:id="163" w:author="Pagliai, Dave" w:date="2016-04-11T12:20:00Z"/>
          <w:sz w:val="24"/>
          <w:szCs w:val="24"/>
        </w:rPr>
      </w:pPr>
      <w:del w:id="164" w:author="Pagliai, Dave" w:date="2016-04-11T12:20:00Z">
        <w:r w:rsidRPr="00CF308E" w:rsidDel="00954663">
          <w:rPr>
            <w:sz w:val="24"/>
            <w:szCs w:val="24"/>
          </w:rPr>
          <w:delText xml:space="preserve">ERCOT will maintain a log </w:delText>
        </w:r>
        <w:r w:rsidR="0040059F" w:rsidDel="00954663">
          <w:rPr>
            <w:sz w:val="24"/>
            <w:szCs w:val="24"/>
          </w:rPr>
          <w:delText xml:space="preserve">recording incidents impacting </w:delText>
        </w:r>
      </w:del>
      <w:del w:id="165" w:author="Pagliai, Dave" w:date="2016-04-11T12:14:00Z">
        <w:r w:rsidR="0040059F" w:rsidDel="00FB7E50">
          <w:rPr>
            <w:sz w:val="24"/>
            <w:szCs w:val="24"/>
          </w:rPr>
          <w:delText xml:space="preserve">timeliness, completeness and/or accuracy of </w:delText>
        </w:r>
        <w:r w:rsidR="00F13FBD" w:rsidDel="00FB7E50">
          <w:rPr>
            <w:sz w:val="24"/>
            <w:szCs w:val="24"/>
          </w:rPr>
          <w:delText xml:space="preserve">automated </w:delText>
        </w:r>
        <w:r w:rsidR="0040059F" w:rsidDel="00FB7E50">
          <w:rPr>
            <w:sz w:val="24"/>
            <w:szCs w:val="24"/>
          </w:rPr>
          <w:delText>e</w:delText>
        </w:r>
        <w:r w:rsidDel="00FB7E50">
          <w:rPr>
            <w:sz w:val="24"/>
            <w:szCs w:val="24"/>
          </w:rPr>
          <w:delText xml:space="preserve">xtracts &amp; </w:delText>
        </w:r>
        <w:r w:rsidR="0040059F" w:rsidDel="00FB7E50">
          <w:rPr>
            <w:sz w:val="24"/>
            <w:szCs w:val="24"/>
          </w:rPr>
          <w:delText>r</w:delText>
        </w:r>
        <w:r w:rsidDel="00FB7E50">
          <w:rPr>
            <w:sz w:val="24"/>
            <w:szCs w:val="24"/>
          </w:rPr>
          <w:delText>eports</w:delText>
        </w:r>
        <w:r w:rsidR="00576A70" w:rsidDel="00FB7E50">
          <w:rPr>
            <w:sz w:val="24"/>
            <w:szCs w:val="24"/>
          </w:rPr>
          <w:delText xml:space="preserve"> for which a market notice has been sent</w:delText>
        </w:r>
      </w:del>
      <w:del w:id="166" w:author="Pagliai, Dave" w:date="2016-04-11T12:15:00Z">
        <w:r w:rsidR="0040059F" w:rsidDel="00FB7E50">
          <w:rPr>
            <w:sz w:val="24"/>
            <w:szCs w:val="24"/>
          </w:rPr>
          <w:delText xml:space="preserve">. </w:delText>
        </w:r>
        <w:r w:rsidDel="00FB7E50">
          <w:rPr>
            <w:sz w:val="24"/>
            <w:szCs w:val="24"/>
          </w:rPr>
          <w:delText xml:space="preserve"> </w:delText>
        </w:r>
        <w:r w:rsidR="00A72AF2" w:rsidDel="00FB7E50">
          <w:rPr>
            <w:sz w:val="24"/>
            <w:szCs w:val="24"/>
          </w:rPr>
          <w:delText xml:space="preserve">The complete list of </w:delText>
        </w:r>
        <w:r w:rsidR="00F13FBD" w:rsidDel="00FB7E50">
          <w:rPr>
            <w:sz w:val="24"/>
            <w:szCs w:val="24"/>
          </w:rPr>
          <w:delText>external products</w:delText>
        </w:r>
        <w:r w:rsidR="00A72AF2" w:rsidDel="00FB7E50">
          <w:rPr>
            <w:sz w:val="24"/>
            <w:szCs w:val="24"/>
          </w:rPr>
          <w:delText xml:space="preserve"> is </w:delText>
        </w:r>
        <w:r w:rsidR="00F13FBD" w:rsidDel="00FB7E50">
          <w:rPr>
            <w:sz w:val="24"/>
            <w:szCs w:val="24"/>
          </w:rPr>
          <w:delText xml:space="preserve">available </w:delText>
        </w:r>
        <w:r w:rsidR="00A72AF2" w:rsidDel="00FB7E50">
          <w:rPr>
            <w:sz w:val="24"/>
            <w:szCs w:val="24"/>
          </w:rPr>
          <w:delText>on the</w:delText>
        </w:r>
        <w:r w:rsidR="00D70D82" w:rsidDel="00FB7E50">
          <w:rPr>
            <w:sz w:val="24"/>
            <w:szCs w:val="24"/>
          </w:rPr>
          <w:delText xml:space="preserve"> ERCOT Market Information List (</w:delText>
        </w:r>
        <w:r w:rsidR="00A72AF2" w:rsidDel="00FB7E50">
          <w:rPr>
            <w:sz w:val="24"/>
            <w:szCs w:val="24"/>
          </w:rPr>
          <w:delText>EMI</w:delText>
        </w:r>
        <w:r w:rsidR="00D70D82" w:rsidDel="00FB7E50">
          <w:rPr>
            <w:sz w:val="24"/>
            <w:szCs w:val="24"/>
          </w:rPr>
          <w:delText xml:space="preserve">L - </w:delText>
        </w:r>
        <w:r w:rsidR="00DB1B53" w:rsidDel="00FB7E50">
          <w:fldChar w:fldCharType="begin"/>
        </w:r>
        <w:r w:rsidR="00DB1B53" w:rsidDel="00FB7E50">
          <w:delInstrText xml:space="preserve"> HYPERLINK "http://www.ercot.com/services/mdt/" </w:delInstrText>
        </w:r>
        <w:r w:rsidR="00DB1B53" w:rsidDel="00FB7E50">
          <w:fldChar w:fldCharType="separate"/>
        </w:r>
        <w:r w:rsidR="00A72AF2" w:rsidRPr="00652B72" w:rsidDel="00FB7E50">
          <w:rPr>
            <w:rStyle w:val="Hyperlink"/>
            <w:sz w:val="24"/>
            <w:szCs w:val="24"/>
          </w:rPr>
          <w:delText>http://www.ercot.com/services/mdt/</w:delText>
        </w:r>
        <w:r w:rsidR="00DB1B53" w:rsidDel="00FB7E50">
          <w:rPr>
            <w:rStyle w:val="Hyperlink"/>
            <w:sz w:val="24"/>
            <w:szCs w:val="24"/>
          </w:rPr>
          <w:fldChar w:fldCharType="end"/>
        </w:r>
        <w:r w:rsidR="00A72AF2" w:rsidDel="00FB7E50">
          <w:rPr>
            <w:sz w:val="24"/>
            <w:szCs w:val="24"/>
          </w:rPr>
          <w:delText>).</w:delText>
        </w:r>
      </w:del>
      <w:del w:id="167" w:author="Pagliai, Dave" w:date="2016-04-11T12:20:00Z">
        <w:r w:rsidR="00A72AF2" w:rsidDel="00954663">
          <w:rPr>
            <w:sz w:val="24"/>
            <w:szCs w:val="24"/>
          </w:rPr>
          <w:delText xml:space="preserve"> </w:delText>
        </w:r>
      </w:del>
    </w:p>
    <w:p w14:paraId="60B60483" w14:textId="13524E55" w:rsidR="004867F7" w:rsidDel="00954663" w:rsidRDefault="004867F7" w:rsidP="009E0423">
      <w:pPr>
        <w:rPr>
          <w:del w:id="168" w:author="Pagliai, Dave" w:date="2016-04-11T12:20:00Z"/>
          <w:i/>
          <w:sz w:val="24"/>
          <w:szCs w:val="24"/>
          <w:u w:val="single"/>
        </w:rPr>
      </w:pPr>
    </w:p>
    <w:p w14:paraId="60B60485" w14:textId="77777777" w:rsidR="00795E12" w:rsidRDefault="00795E12">
      <w:pPr>
        <w:pStyle w:val="Heading1"/>
        <w:pPrChange w:id="169" w:author="LButterfield" w:date="2016-04-26T11:38:00Z">
          <w:pPr/>
        </w:pPrChange>
      </w:pPr>
    </w:p>
    <w:p w14:paraId="60B60486" w14:textId="73826D80" w:rsidR="00795E12" w:rsidDel="0074556A" w:rsidRDefault="00795E12" w:rsidP="00795E12">
      <w:pPr>
        <w:rPr>
          <w:del w:id="170" w:author="Pagliai, Dave" w:date="2015-12-11T18:01:00Z"/>
          <w:i/>
          <w:sz w:val="24"/>
          <w:szCs w:val="24"/>
        </w:rPr>
      </w:pPr>
      <w:del w:id="171" w:author="Pagliai, Dave" w:date="2015-12-11T18:01:00Z">
        <w:r w:rsidRPr="006C792C" w:rsidDel="0074556A">
          <w:rPr>
            <w:b/>
            <w:i/>
            <w:sz w:val="24"/>
            <w:szCs w:val="24"/>
            <w:u w:val="single"/>
          </w:rPr>
          <w:delText>Note:</w:delText>
        </w:r>
        <w:r w:rsidRPr="006C792C" w:rsidDel="0074556A">
          <w:rPr>
            <w:i/>
            <w:sz w:val="24"/>
            <w:szCs w:val="24"/>
          </w:rPr>
          <w:delText xml:space="preserve"> Only incidents impacting 10 </w:delText>
        </w:r>
        <w:r w:rsidR="00EF6C23" w:rsidDel="0074556A">
          <w:rPr>
            <w:i/>
            <w:sz w:val="24"/>
            <w:szCs w:val="24"/>
          </w:rPr>
          <w:delText xml:space="preserve">or more </w:delText>
        </w:r>
        <w:r w:rsidRPr="006C792C" w:rsidDel="0074556A">
          <w:rPr>
            <w:i/>
            <w:sz w:val="24"/>
            <w:szCs w:val="24"/>
          </w:rPr>
          <w:delText xml:space="preserve">Market Participants will be </w:delText>
        </w:r>
        <w:r w:rsidR="00913CA4" w:rsidDel="0074556A">
          <w:rPr>
            <w:i/>
            <w:sz w:val="24"/>
            <w:szCs w:val="24"/>
          </w:rPr>
          <w:delText xml:space="preserve">reported </w:delText>
        </w:r>
        <w:r w:rsidRPr="006C792C" w:rsidDel="0074556A">
          <w:rPr>
            <w:i/>
            <w:sz w:val="24"/>
            <w:szCs w:val="24"/>
          </w:rPr>
          <w:delText xml:space="preserve">via Market Notice </w:delText>
        </w:r>
        <w:r w:rsidR="00EF6C23" w:rsidRPr="006C792C" w:rsidDel="0074556A">
          <w:rPr>
            <w:i/>
            <w:sz w:val="24"/>
            <w:szCs w:val="24"/>
          </w:rPr>
          <w:delText>reporting</w:delText>
        </w:r>
        <w:r w:rsidRPr="006C792C" w:rsidDel="0074556A">
          <w:rPr>
            <w:i/>
            <w:sz w:val="24"/>
            <w:szCs w:val="24"/>
          </w:rPr>
          <w:delText xml:space="preserve"> process. Therefore, this log may contain a broader set of incidents than </w:delText>
        </w:r>
        <w:r w:rsidR="0040059F" w:rsidDel="0074556A">
          <w:rPr>
            <w:i/>
            <w:sz w:val="24"/>
            <w:szCs w:val="24"/>
          </w:rPr>
          <w:delText xml:space="preserve">are </w:delText>
        </w:r>
        <w:r w:rsidRPr="006C792C" w:rsidDel="0074556A">
          <w:rPr>
            <w:i/>
            <w:sz w:val="24"/>
            <w:szCs w:val="24"/>
          </w:rPr>
          <w:delText>reporte</w:delText>
        </w:r>
        <w:r w:rsidR="00F24C91" w:rsidDel="0074556A">
          <w:rPr>
            <w:i/>
            <w:sz w:val="24"/>
            <w:szCs w:val="24"/>
          </w:rPr>
          <w:delText>d via Market Notices</w:delText>
        </w:r>
        <w:r w:rsidRPr="006C792C" w:rsidDel="0074556A">
          <w:rPr>
            <w:i/>
            <w:sz w:val="24"/>
            <w:szCs w:val="24"/>
          </w:rPr>
          <w:delText>.</w:delText>
        </w:r>
        <w:r w:rsidR="00DE0117" w:rsidDel="0074556A">
          <w:rPr>
            <w:i/>
            <w:sz w:val="24"/>
            <w:szCs w:val="24"/>
          </w:rPr>
          <w:delText xml:space="preserve"> Please see the COPS Communication Guide for more detailed information on Market Notices.</w:delText>
        </w:r>
      </w:del>
    </w:p>
    <w:p w14:paraId="60B60487" w14:textId="6DAFB604" w:rsidR="00730D73" w:rsidDel="0074556A" w:rsidRDefault="00730D73" w:rsidP="00730D73">
      <w:pPr>
        <w:rPr>
          <w:del w:id="172" w:author="Pagliai, Dave" w:date="2015-12-11T18:01:00Z"/>
          <w:sz w:val="24"/>
          <w:szCs w:val="24"/>
        </w:rPr>
      </w:pPr>
    </w:p>
    <w:p w14:paraId="60B60488" w14:textId="6881A2F2" w:rsidR="00DB25CE" w:rsidRPr="001B06DE" w:rsidRDefault="00BA0CF9" w:rsidP="00FD0886">
      <w:pPr>
        <w:pStyle w:val="Heading2"/>
      </w:pPr>
      <w:bookmarkStart w:id="173" w:name="_Toc240777714"/>
      <w:r>
        <w:t>3.</w:t>
      </w:r>
      <w:del w:id="174" w:author="Pagliai, Dave" w:date="2016-04-11T12:20:00Z">
        <w:r w:rsidR="00FD0886" w:rsidDel="00954663">
          <w:delText>2</w:delText>
        </w:r>
      </w:del>
      <w:ins w:id="175" w:author="Pagliai, Dave" w:date="2016-04-11T12:20:00Z">
        <w:r w:rsidR="00954663">
          <w:t>1</w:t>
        </w:r>
      </w:ins>
      <w:r w:rsidR="00FD0886">
        <w:tab/>
      </w:r>
      <w:r w:rsidR="0040059F">
        <w:t>IT Application Service Reporting</w:t>
      </w:r>
      <w:bookmarkEnd w:id="173"/>
    </w:p>
    <w:p w14:paraId="1728C74B" w14:textId="048DEABA" w:rsidR="00954663" w:rsidRDefault="009A0886" w:rsidP="00954663">
      <w:pPr>
        <w:rPr>
          <w:ins w:id="176" w:author="Pagliai, Dave" w:date="2016-04-11T12:22:00Z"/>
          <w:sz w:val="24"/>
          <w:szCs w:val="24"/>
        </w:rPr>
      </w:pPr>
      <w:bookmarkStart w:id="177" w:name="_Toc165705258"/>
      <w:r w:rsidRPr="001B06DE">
        <w:rPr>
          <w:sz w:val="24"/>
          <w:szCs w:val="24"/>
        </w:rPr>
        <w:t xml:space="preserve">ERCOT will measure and report </w:t>
      </w:r>
      <w:r w:rsidR="00DB6874">
        <w:rPr>
          <w:sz w:val="24"/>
          <w:szCs w:val="24"/>
        </w:rPr>
        <w:t>availability and performance</w:t>
      </w:r>
      <w:ins w:id="178" w:author="Pagliai, Dave" w:date="2016-04-11T12:18:00Z">
        <w:r w:rsidR="00954663">
          <w:rPr>
            <w:sz w:val="24"/>
            <w:szCs w:val="24"/>
          </w:rPr>
          <w:t xml:space="preserve"> </w:t>
        </w:r>
      </w:ins>
      <w:ins w:id="179" w:author="Pagliai, Dave" w:date="2016-04-11T12:22:00Z">
        <w:r w:rsidR="00954663">
          <w:rPr>
            <w:sz w:val="24"/>
            <w:szCs w:val="24"/>
          </w:rPr>
          <w:t xml:space="preserve">in an </w:t>
        </w:r>
      </w:ins>
      <w:ins w:id="180" w:author="Pagliai, Dave" w:date="2016-04-11T12:19:00Z">
        <w:r w:rsidR="00954663">
          <w:rPr>
            <w:sz w:val="24"/>
            <w:szCs w:val="24"/>
          </w:rPr>
          <w:t>i</w:t>
        </w:r>
      </w:ins>
      <w:ins w:id="181" w:author="Pagliai, Dave" w:date="2016-04-11T12:18:00Z">
        <w:r w:rsidR="00954663">
          <w:rPr>
            <w:sz w:val="24"/>
            <w:szCs w:val="24"/>
          </w:rPr>
          <w:t>nciden</w:t>
        </w:r>
      </w:ins>
      <w:ins w:id="182" w:author="Pagliai, Dave" w:date="2016-04-11T12:19:00Z">
        <w:r w:rsidR="00954663">
          <w:rPr>
            <w:sz w:val="24"/>
            <w:szCs w:val="24"/>
          </w:rPr>
          <w:t>t</w:t>
        </w:r>
      </w:ins>
      <w:ins w:id="183" w:author="Pagliai, Dave" w:date="2016-04-11T12:18:00Z">
        <w:r w:rsidR="00954663">
          <w:rPr>
            <w:sz w:val="24"/>
            <w:szCs w:val="24"/>
          </w:rPr>
          <w:t xml:space="preserve"> log</w:t>
        </w:r>
      </w:ins>
      <w:del w:id="184" w:author="Pagliai, Dave" w:date="2016-04-11T12:21:00Z">
        <w:r w:rsidR="00DB6874" w:rsidDel="00954663">
          <w:rPr>
            <w:sz w:val="24"/>
            <w:szCs w:val="24"/>
          </w:rPr>
          <w:delText>, both monthly and annually</w:delText>
        </w:r>
      </w:del>
      <w:r w:rsidRPr="001B06DE">
        <w:rPr>
          <w:sz w:val="24"/>
          <w:szCs w:val="24"/>
        </w:rPr>
        <w:t>.</w:t>
      </w:r>
      <w:r w:rsidR="001033BE">
        <w:rPr>
          <w:sz w:val="24"/>
          <w:szCs w:val="24"/>
        </w:rPr>
        <w:t xml:space="preserve"> </w:t>
      </w:r>
      <w:r w:rsidR="00684F5E">
        <w:rPr>
          <w:sz w:val="24"/>
          <w:szCs w:val="24"/>
        </w:rPr>
        <w:t xml:space="preserve"> </w:t>
      </w:r>
      <w:ins w:id="185" w:author="Pagliai, Dave" w:date="2016-04-11T12:22:00Z">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r w:rsidR="00954663">
          <w:fldChar w:fldCharType="begin"/>
        </w:r>
        <w:r w:rsidR="00954663">
          <w:instrText xml:space="preserve"> HYPERLINK "http://www.ercot.com/services/sla/" </w:instrText>
        </w:r>
        <w:r w:rsidR="00954663">
          <w:fldChar w:fldCharType="separate"/>
        </w:r>
        <w:r w:rsidR="00954663" w:rsidRPr="00793BCC">
          <w:rPr>
            <w:rStyle w:val="Hyperlink"/>
            <w:sz w:val="24"/>
            <w:szCs w:val="24"/>
          </w:rPr>
          <w:t>http://www.ercot.com/services/sla/</w:t>
        </w:r>
        <w:r w:rsidR="00954663">
          <w:rPr>
            <w:rStyle w:val="Hyperlink"/>
            <w:sz w:val="24"/>
            <w:szCs w:val="24"/>
          </w:rPr>
          <w:fldChar w:fldCharType="end"/>
        </w:r>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ins>
      <w:ins w:id="186" w:author="LButterfield" w:date="2016-04-26T11:33:00Z">
        <w:r w:rsidR="00120002">
          <w:rPr>
            <w:sz w:val="24"/>
            <w:szCs w:val="24"/>
          </w:rPr>
          <w:t>S</w:t>
        </w:r>
      </w:ins>
      <w:ins w:id="187" w:author="Pagliai, Dave" w:date="2016-04-11T12:22:00Z">
        <w:del w:id="188" w:author="LButterfield" w:date="2016-04-26T11:33:00Z">
          <w:r w:rsidR="00954663" w:rsidDel="00120002">
            <w:rPr>
              <w:sz w:val="24"/>
              <w:szCs w:val="24"/>
            </w:rPr>
            <w:delText>s</w:delText>
          </w:r>
        </w:del>
        <w:r w:rsidR="00954663">
          <w:rPr>
            <w:sz w:val="24"/>
            <w:szCs w:val="24"/>
          </w:rPr>
          <w:t>ection 6</w:t>
        </w:r>
      </w:ins>
      <w:ins w:id="189" w:author="LButterfield" w:date="2016-04-26T11:33:00Z">
        <w:r w:rsidR="00120002">
          <w:rPr>
            <w:sz w:val="24"/>
            <w:szCs w:val="24"/>
          </w:rPr>
          <w:t xml:space="preserve">, </w:t>
        </w:r>
      </w:ins>
      <w:ins w:id="190" w:author="LButterfield" w:date="2016-04-26T11:34:00Z">
        <w:r w:rsidR="00120002" w:rsidRPr="00120002">
          <w:rPr>
            <w:sz w:val="24"/>
            <w:szCs w:val="24"/>
          </w:rPr>
          <w:t>MDT IT Application Incident Log</w:t>
        </w:r>
      </w:ins>
      <w:ins w:id="191" w:author="Pagliai, Dave" w:date="2016-04-11T12:22:00Z">
        <w:r w:rsidR="00954663">
          <w:rPr>
            <w:sz w:val="24"/>
            <w:szCs w:val="24"/>
          </w:rPr>
          <w:t>.</w:t>
        </w:r>
      </w:ins>
    </w:p>
    <w:p w14:paraId="12724B3C" w14:textId="77777777" w:rsidR="00954663" w:rsidRDefault="00954663" w:rsidP="00954663">
      <w:pPr>
        <w:rPr>
          <w:ins w:id="192" w:author="Pagliai, Dave" w:date="2016-04-11T12:22:00Z"/>
          <w:sz w:val="24"/>
          <w:szCs w:val="24"/>
        </w:rPr>
      </w:pPr>
    </w:p>
    <w:p w14:paraId="60B60489" w14:textId="45BCFF1C" w:rsidR="009A0886" w:rsidRDefault="00954663" w:rsidP="00954663">
      <w:pPr>
        <w:rPr>
          <w:ins w:id="193" w:author="Pagliai, Dave" w:date="2016-04-11T12:17:00Z"/>
          <w:sz w:val="24"/>
          <w:szCs w:val="24"/>
        </w:rPr>
      </w:pPr>
      <w:ins w:id="194" w:author="Pagliai, Dave" w:date="2016-04-11T12:22:00Z">
        <w:r>
          <w:rPr>
            <w:sz w:val="24"/>
            <w:szCs w:val="24"/>
          </w:rPr>
          <w:t xml:space="preserve"> </w:t>
        </w:r>
      </w:ins>
      <w:ins w:id="195" w:author="Pagliai, Dave" w:date="2016-04-11T12:21:00Z">
        <w:r>
          <w:rPr>
            <w:sz w:val="24"/>
            <w:szCs w:val="24"/>
          </w:rPr>
          <w:t xml:space="preserve">Additionally, </w:t>
        </w:r>
      </w:ins>
      <w:del w:id="196" w:author="Pagliai, Dave" w:date="2016-04-11T12:21:00Z">
        <w:r w:rsidR="009A0886" w:rsidRPr="001B06DE" w:rsidDel="00954663">
          <w:rPr>
            <w:sz w:val="24"/>
            <w:szCs w:val="24"/>
          </w:rPr>
          <w:delText>T</w:delText>
        </w:r>
      </w:del>
      <w:ins w:id="197" w:author="Pagliai, Dave" w:date="2016-04-11T12:21:00Z">
        <w:r>
          <w:rPr>
            <w:sz w:val="24"/>
            <w:szCs w:val="24"/>
          </w:rPr>
          <w:t>t</w:t>
        </w:r>
      </w:ins>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177"/>
      <w:r w:rsidR="009A0886" w:rsidRPr="001B06DE">
        <w:rPr>
          <w:sz w:val="24"/>
          <w:szCs w:val="24"/>
        </w:rPr>
        <w:t xml:space="preserve">  </w:t>
      </w:r>
    </w:p>
    <w:p w14:paraId="123F9FC7" w14:textId="699BA3CD" w:rsidR="00954663" w:rsidRDefault="00954663" w:rsidP="001B06DE">
      <w:pPr>
        <w:rPr>
          <w:ins w:id="198" w:author="Pagliai, Dave" w:date="2016-04-11T12:17:00Z"/>
          <w:sz w:val="24"/>
          <w:szCs w:val="24"/>
        </w:rPr>
      </w:pPr>
    </w:p>
    <w:p w14:paraId="4D017009" w14:textId="20A6227F" w:rsidR="00954663" w:rsidDel="00954663" w:rsidRDefault="00954663" w:rsidP="00954663">
      <w:pPr>
        <w:rPr>
          <w:del w:id="199" w:author="Pagliai, Dave" w:date="2016-04-11T12:22:00Z"/>
          <w:sz w:val="24"/>
          <w:szCs w:val="24"/>
        </w:rPr>
      </w:pPr>
      <w:del w:id="200" w:author="Pagliai, Dave" w:date="2016-04-11T12:22:00Z">
        <w:r w:rsidDel="00954663">
          <w:rPr>
            <w:sz w:val="24"/>
            <w:szCs w:val="24"/>
          </w:rPr>
          <w:delText xml:space="preserve">This log will </w:delText>
        </w:r>
        <w:r w:rsidRPr="00CF308E" w:rsidDel="00954663">
          <w:rPr>
            <w:sz w:val="24"/>
            <w:szCs w:val="24"/>
          </w:rPr>
          <w:delText xml:space="preserve">be updated monthly and made available on the </w:delText>
        </w:r>
        <w:r w:rsidDel="00954663">
          <w:rPr>
            <w:sz w:val="24"/>
            <w:szCs w:val="24"/>
          </w:rPr>
          <w:delText>ERCOT website at</w:delText>
        </w:r>
        <w:r w:rsidRPr="00992628" w:rsidDel="00954663">
          <w:delText xml:space="preserve"> </w:delText>
        </w:r>
        <w:r w:rsidDel="00954663">
          <w:fldChar w:fldCharType="begin"/>
        </w:r>
        <w:r w:rsidDel="00954663">
          <w:delInstrText xml:space="preserve"> HYPERLINK "http://www.ercot.com/services/sla/" </w:delInstrText>
        </w:r>
        <w:r w:rsidDel="00954663">
          <w:fldChar w:fldCharType="separate"/>
        </w:r>
        <w:r w:rsidRPr="00793BCC" w:rsidDel="00954663">
          <w:rPr>
            <w:rStyle w:val="Hyperlink"/>
            <w:sz w:val="24"/>
            <w:szCs w:val="24"/>
          </w:rPr>
          <w:delText>http://www.ercot.com/services/sla/</w:delText>
        </w:r>
        <w:r w:rsidDel="00954663">
          <w:rPr>
            <w:rStyle w:val="Hyperlink"/>
            <w:sz w:val="24"/>
            <w:szCs w:val="24"/>
          </w:rPr>
          <w:fldChar w:fldCharType="end"/>
        </w:r>
        <w:r w:rsidDel="00954663">
          <w:rPr>
            <w:sz w:val="24"/>
            <w:szCs w:val="24"/>
          </w:rPr>
          <w:delText>.The f</w:delText>
        </w:r>
        <w:r w:rsidRPr="003D7644" w:rsidDel="00954663">
          <w:rPr>
            <w:sz w:val="24"/>
            <w:szCs w:val="24"/>
          </w:rPr>
          <w:delText xml:space="preserve">ormat of this log </w:delText>
        </w:r>
        <w:r w:rsidDel="00954663">
          <w:rPr>
            <w:sz w:val="24"/>
            <w:szCs w:val="24"/>
          </w:rPr>
          <w:delText>is</w:delText>
        </w:r>
        <w:r w:rsidRPr="003D7644" w:rsidDel="00954663">
          <w:rPr>
            <w:sz w:val="24"/>
            <w:szCs w:val="24"/>
          </w:rPr>
          <w:delText xml:space="preserve"> </w:delText>
        </w:r>
        <w:r w:rsidDel="00954663">
          <w:rPr>
            <w:sz w:val="24"/>
            <w:szCs w:val="24"/>
          </w:rPr>
          <w:delText>outlined</w:delText>
        </w:r>
        <w:r w:rsidRPr="003D7644" w:rsidDel="00954663">
          <w:rPr>
            <w:sz w:val="24"/>
            <w:szCs w:val="24"/>
          </w:rPr>
          <w:delText xml:space="preserve"> in </w:delText>
        </w:r>
        <w:r w:rsidDel="00954663">
          <w:rPr>
            <w:sz w:val="24"/>
            <w:szCs w:val="24"/>
          </w:rPr>
          <w:delText>section 6.</w:delText>
        </w:r>
      </w:del>
    </w:p>
    <w:p w14:paraId="255662E8" w14:textId="6513C657" w:rsidR="00954663" w:rsidDel="00954663" w:rsidRDefault="00954663" w:rsidP="001B06DE">
      <w:pPr>
        <w:rPr>
          <w:del w:id="201" w:author="Pagliai, Dave" w:date="2016-04-11T12:22:00Z"/>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ins w:id="202" w:author="Pagliai, Dave" w:date="2016-01-25T12:21:00Z"/>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ins w:id="203" w:author="Pagliai, Dave" w:date="2016-01-25T12:21:00Z"/>
          <w:b/>
          <w:sz w:val="24"/>
          <w:szCs w:val="24"/>
        </w:rPr>
      </w:pPr>
      <w:ins w:id="204" w:author="Pagliai, Dave" w:date="2016-01-25T12:21:00Z">
        <w:r>
          <w:rPr>
            <w:b/>
            <w:sz w:val="24"/>
            <w:szCs w:val="24"/>
          </w:rPr>
          <w:t xml:space="preserve">Market Management System User Interface (MMSUI): </w:t>
        </w:r>
        <w:r w:rsidRPr="003D4178">
          <w:rPr>
            <w:sz w:val="24"/>
            <w:szCs w:val="24"/>
          </w:rPr>
          <w:t>P</w:t>
        </w:r>
        <w:r>
          <w:rPr>
            <w:sz w:val="24"/>
            <w:szCs w:val="24"/>
          </w:rPr>
          <w:t>oint of entry for Market Transactions</w:t>
        </w:r>
      </w:ins>
    </w:p>
    <w:p w14:paraId="729ACA23" w14:textId="12378C29" w:rsidR="00217FC9" w:rsidRPr="00217FC9" w:rsidDel="00217FC9" w:rsidRDefault="00217FC9" w:rsidP="00217FC9">
      <w:pPr>
        <w:numPr>
          <w:ilvl w:val="0"/>
          <w:numId w:val="1"/>
        </w:numPr>
        <w:rPr>
          <w:del w:id="205" w:author="Pagliai, Dave" w:date="2016-01-25T12:21:00Z"/>
          <w:b/>
          <w:sz w:val="24"/>
          <w:szCs w:val="24"/>
        </w:rPr>
      </w:pPr>
      <w:ins w:id="206" w:author="Pagliai, Dave" w:date="2016-01-25T12:21:00Z">
        <w:r>
          <w:rPr>
            <w:b/>
            <w:sz w:val="24"/>
            <w:szCs w:val="24"/>
          </w:rPr>
          <w:lastRenderedPageBreak/>
          <w:t xml:space="preserve">Outage Scheduler User Interface (OSUI): </w:t>
        </w:r>
        <w:r w:rsidRPr="003D4178">
          <w:rPr>
            <w:sz w:val="24"/>
            <w:szCs w:val="24"/>
          </w:rPr>
          <w:t xml:space="preserve">Point of entry for </w:t>
        </w:r>
        <w:r>
          <w:rPr>
            <w:sz w:val="24"/>
            <w:szCs w:val="24"/>
          </w:rPr>
          <w:t>entering or managing outages</w:t>
        </w:r>
      </w:ins>
    </w:p>
    <w:p w14:paraId="60B60491" w14:textId="69F0510E" w:rsidR="0003718D" w:rsidDel="00217FC9" w:rsidRDefault="001E1185" w:rsidP="00E503ED">
      <w:pPr>
        <w:numPr>
          <w:ilvl w:val="0"/>
          <w:numId w:val="1"/>
        </w:numPr>
        <w:rPr>
          <w:del w:id="207" w:author="Pagliai, Dave" w:date="2016-01-25T12:22:00Z"/>
          <w:b/>
          <w:sz w:val="24"/>
          <w:szCs w:val="24"/>
        </w:rPr>
      </w:pPr>
      <w:del w:id="208" w:author="Pagliai, Dave" w:date="2016-01-25T12:22:00Z">
        <w:r w:rsidDel="00217FC9">
          <w:rPr>
            <w:b/>
            <w:sz w:val="24"/>
            <w:szCs w:val="24"/>
          </w:rPr>
          <w:delText>Congestion Revenue Rights (</w:delText>
        </w:r>
        <w:r w:rsidR="00F82479" w:rsidDel="00217FC9">
          <w:rPr>
            <w:b/>
            <w:sz w:val="24"/>
            <w:szCs w:val="24"/>
          </w:rPr>
          <w:delText>CRR</w:delText>
        </w:r>
        <w:r w:rsidDel="00217FC9">
          <w:rPr>
            <w:b/>
            <w:sz w:val="24"/>
            <w:szCs w:val="24"/>
          </w:rPr>
          <w:delText>)</w:delText>
        </w:r>
      </w:del>
    </w:p>
    <w:p w14:paraId="60B60492" w14:textId="6506EE32" w:rsidR="00F82479" w:rsidDel="00217FC9" w:rsidRDefault="00863769" w:rsidP="00E503ED">
      <w:pPr>
        <w:numPr>
          <w:ilvl w:val="0"/>
          <w:numId w:val="1"/>
        </w:numPr>
        <w:rPr>
          <w:del w:id="209" w:author="Pagliai, Dave" w:date="2016-01-25T12:22:00Z"/>
          <w:b/>
          <w:sz w:val="24"/>
          <w:szCs w:val="24"/>
        </w:rPr>
      </w:pPr>
      <w:del w:id="210" w:author="Pagliai, Dave" w:date="2016-01-25T12:22:00Z">
        <w:r w:rsidDel="00217FC9">
          <w:rPr>
            <w:b/>
            <w:sz w:val="24"/>
            <w:szCs w:val="24"/>
          </w:rPr>
          <w:delText>Net Dependable Capability and Reactive Capability (</w:delText>
        </w:r>
        <w:r w:rsidR="00F82479" w:rsidDel="00217FC9">
          <w:rPr>
            <w:b/>
            <w:sz w:val="24"/>
            <w:szCs w:val="24"/>
          </w:rPr>
          <w:delText>NDCRC</w:delText>
        </w:r>
        <w:r w:rsidDel="00217FC9">
          <w:rPr>
            <w:b/>
            <w:sz w:val="24"/>
            <w:szCs w:val="24"/>
          </w:rPr>
          <w:delText>)</w:delText>
        </w:r>
      </w:del>
    </w:p>
    <w:p w14:paraId="60B60493" w14:textId="77777777" w:rsidR="00BD75EA" w:rsidRPr="00EF49CB" w:rsidRDefault="00BD75EA" w:rsidP="00905EDF">
      <w:pPr>
        <w:ind w:left="720"/>
        <w:rPr>
          <w:b/>
          <w:sz w:val="24"/>
          <w:szCs w:val="24"/>
        </w:rPr>
      </w:pPr>
    </w:p>
    <w:p w14:paraId="60B60494" w14:textId="77777777" w:rsidR="009A0886" w:rsidRPr="001B06DE" w:rsidRDefault="009A0886" w:rsidP="001B06DE">
      <w:pPr>
        <w:rPr>
          <w:b/>
          <w:sz w:val="24"/>
          <w:szCs w:val="24"/>
        </w:rPr>
      </w:pPr>
      <w:r w:rsidRPr="001B06DE">
        <w:rPr>
          <w:b/>
          <w:sz w:val="24"/>
          <w:szCs w:val="24"/>
        </w:rPr>
        <w:t>Availability:</w:t>
      </w:r>
    </w:p>
    <w:p w14:paraId="60B60495" w14:textId="77777777" w:rsidR="00854A3D" w:rsidDel="00B052CE" w:rsidRDefault="00854A3D" w:rsidP="00854A3D">
      <w:pPr>
        <w:rPr>
          <w:del w:id="211" w:author="LButterfield" w:date="2016-04-26T11:38:00Z"/>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6" w14:textId="77777777" w:rsidR="0094545A" w:rsidDel="00B052CE" w:rsidRDefault="0094545A" w:rsidP="00573190">
      <w:pPr>
        <w:keepNext/>
        <w:jc w:val="center"/>
        <w:rPr>
          <w:del w:id="212" w:author="LButterfield" w:date="2016-04-26T11:38:00Z"/>
        </w:rPr>
      </w:pPr>
    </w:p>
    <w:p w14:paraId="60B60497" w14:textId="77777777" w:rsidR="00711A3F" w:rsidRDefault="00711A3F" w:rsidP="00DB6874">
      <w:pPr>
        <w:rPr>
          <w:b/>
          <w:sz w:val="24"/>
          <w:szCs w:val="24"/>
        </w:rPr>
      </w:pPr>
    </w:p>
    <w:p w14:paraId="60B60498" w14:textId="77777777" w:rsidR="00843796" w:rsidRPr="000055B6" w:rsidRDefault="00B07C9D" w:rsidP="000055B6">
      <w:pPr>
        <w:pStyle w:val="Heading1"/>
      </w:pPr>
      <w:bookmarkStart w:id="213" w:name="_Toc165705268"/>
      <w:bookmarkStart w:id="214"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213"/>
      <w:bookmarkEnd w:id="214"/>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ins w:id="215" w:author="Pagliai, Dave" w:date="2015-12-11T18:04:00Z">
        <w:r w:rsidR="007D45D7">
          <w:rPr>
            <w:sz w:val="24"/>
            <w:szCs w:val="24"/>
          </w:rPr>
          <w:t>,</w:t>
        </w:r>
      </w:ins>
      <w:r w:rsidR="00D24978">
        <w:rPr>
          <w:sz w:val="24"/>
          <w:szCs w:val="24"/>
        </w:rPr>
        <w:t xml:space="preserve"> including delivery times required by protocols or market guides</w:t>
      </w:r>
      <w:ins w:id="216" w:author="Pagliai, Dave" w:date="2015-12-11T18:04:00Z">
        <w:r w:rsidR="007D45D7">
          <w:rPr>
            <w:sz w:val="24"/>
            <w:szCs w:val="24"/>
          </w:rPr>
          <w:t>,</w:t>
        </w:r>
      </w:ins>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77777777" w:rsidR="0094263B" w:rsidRPr="000055B6" w:rsidRDefault="00B07C9D" w:rsidP="000055B6">
      <w:pPr>
        <w:pStyle w:val="Heading1"/>
      </w:pPr>
      <w:bookmarkStart w:id="217" w:name="_Toc165705270"/>
      <w:bookmarkStart w:id="218" w:name="_Toc240777716"/>
      <w:r>
        <w:t>5</w:t>
      </w:r>
      <w:r w:rsidR="00004C76" w:rsidRPr="000055B6">
        <w:t>.</w:t>
      </w:r>
      <w:r w:rsidR="00004C76" w:rsidRPr="000055B6">
        <w:tab/>
      </w:r>
      <w:r w:rsidR="0094263B" w:rsidRPr="000055B6">
        <w:t>Annual Review Process</w:t>
      </w:r>
      <w:bookmarkEnd w:id="217"/>
      <w:bookmarkEnd w:id="218"/>
    </w:p>
    <w:p w14:paraId="60B6049D" w14:textId="417401FD"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ins w:id="219" w:author="LButterfield" w:date="2016-04-26T11:36:00Z">
        <w:r w:rsidR="00120002">
          <w:rPr>
            <w:sz w:val="24"/>
            <w:szCs w:val="24"/>
          </w:rPr>
          <w:t>M</w:t>
        </w:r>
      </w:ins>
      <w:del w:id="220" w:author="LButterfield" w:date="2016-04-26T11:36:00Z">
        <w:r w:rsidR="00C4786A" w:rsidDel="00120002">
          <w:rPr>
            <w:sz w:val="24"/>
            <w:szCs w:val="24"/>
          </w:rPr>
          <w:delText>m</w:delText>
        </w:r>
      </w:del>
      <w:r w:rsidR="00C4786A">
        <w:rPr>
          <w:sz w:val="24"/>
          <w:szCs w:val="24"/>
        </w:rPr>
        <w:t xml:space="preserve">arket </w:t>
      </w:r>
      <w:ins w:id="221" w:author="LButterfield" w:date="2016-04-26T11:36:00Z">
        <w:r w:rsidR="00120002">
          <w:rPr>
            <w:sz w:val="24"/>
            <w:szCs w:val="24"/>
          </w:rPr>
          <w:t>P</w:t>
        </w:r>
      </w:ins>
      <w:del w:id="222" w:author="LButterfield" w:date="2016-04-26T11:36:00Z">
        <w:r w:rsidR="00C4786A" w:rsidDel="00120002">
          <w:rPr>
            <w:sz w:val="24"/>
            <w:szCs w:val="24"/>
          </w:rPr>
          <w:delText>p</w:delText>
        </w:r>
      </w:del>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ins w:id="223" w:author="LButterfield" w:date="2016-04-26T11:36:00Z">
        <w:r w:rsidR="00120002">
          <w:rPr>
            <w:sz w:val="24"/>
            <w:szCs w:val="24"/>
          </w:rPr>
          <w:t>M</w:t>
        </w:r>
      </w:ins>
      <w:del w:id="224" w:author="LButterfield" w:date="2016-04-26T11:36:00Z">
        <w:r w:rsidR="00C4786A" w:rsidDel="00120002">
          <w:rPr>
            <w:sz w:val="24"/>
            <w:szCs w:val="24"/>
          </w:rPr>
          <w:delText>m</w:delText>
        </w:r>
      </w:del>
      <w:r w:rsidR="00C4786A">
        <w:rPr>
          <w:sz w:val="24"/>
          <w:szCs w:val="24"/>
        </w:rPr>
        <w:t xml:space="preserve">arket </w:t>
      </w:r>
      <w:ins w:id="225" w:author="LButterfield" w:date="2016-04-26T11:36:00Z">
        <w:r w:rsidR="00120002">
          <w:rPr>
            <w:sz w:val="24"/>
            <w:szCs w:val="24"/>
          </w:rPr>
          <w:t>P</w:t>
        </w:r>
      </w:ins>
      <w:del w:id="226" w:author="LButterfield" w:date="2016-04-26T11:36:00Z">
        <w:r w:rsidR="00C4786A" w:rsidDel="00120002">
          <w:rPr>
            <w:sz w:val="24"/>
            <w:szCs w:val="24"/>
          </w:rPr>
          <w:delText>p</w:delText>
        </w:r>
      </w:del>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665A02C0" w:rsidR="007F7F1F" w:rsidRDefault="00B07C9D" w:rsidP="00026679">
      <w:pPr>
        <w:pStyle w:val="Heading1"/>
      </w:pPr>
      <w:bookmarkStart w:id="227" w:name="_6._Extract_&amp;"/>
      <w:bookmarkStart w:id="228" w:name="_Toc240777717"/>
      <w:bookmarkStart w:id="229" w:name="_Toc165705271"/>
      <w:bookmarkEnd w:id="227"/>
      <w:r>
        <w:t>6</w:t>
      </w:r>
      <w:r w:rsidR="007C68CD">
        <w:t>.</w:t>
      </w:r>
      <w:r w:rsidR="007C68CD">
        <w:tab/>
      </w:r>
      <w:del w:id="230" w:author="Pagliai, Dave" w:date="2016-04-11T12:24:00Z">
        <w:r w:rsidR="003F2E4E" w:rsidDel="00A579E1">
          <w:delText xml:space="preserve">Extract &amp; Report </w:delText>
        </w:r>
      </w:del>
      <w:ins w:id="231" w:author="Pagliai, Dave" w:date="2016-04-11T12:24:00Z">
        <w:r w:rsidR="00A579E1">
          <w:t xml:space="preserve">MDT IT </w:t>
        </w:r>
      </w:ins>
      <w:ins w:id="232" w:author="Pagliai, Dave" w:date="2016-04-11T12:28:00Z">
        <w:r w:rsidR="00AD1101">
          <w:t xml:space="preserve">Application </w:t>
        </w:r>
      </w:ins>
      <w:r w:rsidR="007F7F1F" w:rsidRPr="007F7F1F">
        <w:t xml:space="preserve">Incident </w:t>
      </w:r>
      <w:r w:rsidR="00625CB2">
        <w:t>L</w:t>
      </w:r>
      <w:r w:rsidR="007F7F1F" w:rsidRPr="007F7F1F">
        <w:t xml:space="preserve">og </w:t>
      </w:r>
      <w:bookmarkEnd w:id="228"/>
    </w:p>
    <w:p w14:paraId="60B6049F" w14:textId="2A803E1D" w:rsidR="00DE0117" w:rsidRPr="00E02036" w:rsidRDefault="00DE0117" w:rsidP="00E02036">
      <w:pPr>
        <w:rPr>
          <w:sz w:val="24"/>
          <w:szCs w:val="24"/>
        </w:rPr>
      </w:pPr>
      <w:bookmarkStart w:id="233" w:name="_Toc197334386"/>
      <w:bookmarkStart w:id="234" w:name="_Toc197336813"/>
      <w:bookmarkStart w:id="235" w:name="_Toc197335037"/>
      <w:r w:rsidRPr="00E02036">
        <w:rPr>
          <w:sz w:val="24"/>
          <w:szCs w:val="24"/>
        </w:rPr>
        <w:t xml:space="preserve">A spreadsheet including the </w:t>
      </w:r>
      <w:del w:id="236" w:author="Pagliai, Dave" w:date="2016-04-11T12:25:00Z">
        <w:r w:rsidR="00EF76EA" w:rsidRPr="00E02036" w:rsidDel="00A579E1">
          <w:rPr>
            <w:sz w:val="24"/>
            <w:szCs w:val="24"/>
          </w:rPr>
          <w:delText>Extract &amp; Report</w:delText>
        </w:r>
      </w:del>
      <w:ins w:id="237" w:author="Pagliai, Dave" w:date="2016-04-11T12:25:00Z">
        <w:r w:rsidR="00A579E1">
          <w:rPr>
            <w:sz w:val="24"/>
            <w:szCs w:val="24"/>
          </w:rPr>
          <w:t xml:space="preserve">MDT IT </w:t>
        </w:r>
      </w:ins>
      <w:ins w:id="238" w:author="Pagliai, Dave" w:date="2016-04-11T12:28:00Z">
        <w:r w:rsidR="00AD1101">
          <w:rPr>
            <w:sz w:val="24"/>
            <w:szCs w:val="24"/>
          </w:rPr>
          <w:t>Application</w:t>
        </w:r>
      </w:ins>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33"/>
      <w:bookmarkEnd w:id="234"/>
    </w:p>
    <w:p w14:paraId="60B604A0" w14:textId="77777777" w:rsidR="00DE0117" w:rsidRPr="00E02036" w:rsidRDefault="00DE0117" w:rsidP="00E02036">
      <w:pPr>
        <w:rPr>
          <w:sz w:val="24"/>
          <w:szCs w:val="24"/>
        </w:rPr>
      </w:pPr>
    </w:p>
    <w:bookmarkEnd w:id="229"/>
    <w:bookmarkEnd w:id="235"/>
    <w:p w14:paraId="60B604A1" w14:textId="77777777" w:rsidR="00E24295" w:rsidRDefault="0078648F" w:rsidP="00224C79">
      <w:pPr>
        <w:rPr>
          <w:sz w:val="24"/>
          <w:szCs w:val="24"/>
        </w:rPr>
      </w:pPr>
      <w:r>
        <w:rPr>
          <w:sz w:val="24"/>
          <w:szCs w:val="24"/>
        </w:rPr>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654FC4C8" w:rsidR="000E1058" w:rsidRDefault="000E1058" w:rsidP="00E503ED">
      <w:pPr>
        <w:numPr>
          <w:ilvl w:val="0"/>
          <w:numId w:val="3"/>
        </w:numPr>
        <w:rPr>
          <w:sz w:val="24"/>
          <w:szCs w:val="24"/>
        </w:rPr>
      </w:pPr>
      <w:r>
        <w:rPr>
          <w:sz w:val="24"/>
          <w:szCs w:val="24"/>
        </w:rPr>
        <w:t>Annual summary</w:t>
      </w:r>
      <w:r w:rsidR="00321542">
        <w:rPr>
          <w:sz w:val="24"/>
          <w:szCs w:val="24"/>
        </w:rPr>
        <w:t xml:space="preserve"> of </w:t>
      </w:r>
      <w:del w:id="239" w:author="Pagliai, Dave" w:date="2016-04-11T12:26:00Z">
        <w:r w:rsidR="00321542" w:rsidDel="00AD1101">
          <w:rPr>
            <w:sz w:val="24"/>
            <w:szCs w:val="24"/>
          </w:rPr>
          <w:delText>Extract</w:delText>
        </w:r>
        <w:r w:rsidR="00625CB2" w:rsidDel="00AD1101">
          <w:rPr>
            <w:sz w:val="24"/>
            <w:szCs w:val="24"/>
          </w:rPr>
          <w:delText xml:space="preserve"> &amp; </w:delText>
        </w:r>
        <w:r w:rsidR="00321542" w:rsidDel="00AD1101">
          <w:rPr>
            <w:sz w:val="24"/>
            <w:szCs w:val="24"/>
          </w:rPr>
          <w:delText>Report Incidents</w:delText>
        </w:r>
      </w:del>
      <w:ins w:id="240" w:author="Pagliai, Dave" w:date="2016-04-11T12:26:00Z">
        <w:r w:rsidR="00AD1101">
          <w:rPr>
            <w:sz w:val="24"/>
            <w:szCs w:val="24"/>
          </w:rPr>
          <w:t xml:space="preserve">IT </w:t>
        </w:r>
      </w:ins>
      <w:ins w:id="241" w:author="Pagliai, Dave" w:date="2016-04-11T12:27:00Z">
        <w:r w:rsidR="00AD1101">
          <w:rPr>
            <w:sz w:val="24"/>
            <w:szCs w:val="24"/>
          </w:rPr>
          <w:t xml:space="preserve">application </w:t>
        </w:r>
      </w:ins>
      <w:ins w:id="242" w:author="Pagliai, Dave" w:date="2016-04-11T12:26:00Z">
        <w:r w:rsidR="00AD1101">
          <w:rPr>
            <w:sz w:val="24"/>
            <w:szCs w:val="24"/>
          </w:rPr>
          <w:t>availability</w:t>
        </w:r>
      </w:ins>
    </w:p>
    <w:p w14:paraId="60B604A7" w14:textId="1B2C2F4A" w:rsidR="000E1058" w:rsidRDefault="000E1058" w:rsidP="00E503ED">
      <w:pPr>
        <w:numPr>
          <w:ilvl w:val="0"/>
          <w:numId w:val="3"/>
        </w:numPr>
        <w:rPr>
          <w:sz w:val="24"/>
          <w:szCs w:val="24"/>
        </w:rPr>
      </w:pPr>
      <w:r>
        <w:rPr>
          <w:sz w:val="24"/>
          <w:szCs w:val="24"/>
        </w:rPr>
        <w:t>Monthly summary</w:t>
      </w:r>
      <w:r w:rsidR="00321542">
        <w:rPr>
          <w:sz w:val="24"/>
          <w:szCs w:val="24"/>
        </w:rPr>
        <w:t xml:space="preserve"> of </w:t>
      </w:r>
      <w:ins w:id="243" w:author="Pagliai, Dave" w:date="2016-04-11T12:28:00Z">
        <w:r w:rsidR="00AD1101">
          <w:rPr>
            <w:sz w:val="24"/>
            <w:szCs w:val="24"/>
          </w:rPr>
          <w:t>IT application availability</w:t>
        </w:r>
      </w:ins>
      <w:del w:id="244" w:author="Pagliai, Dave" w:date="2016-04-11T12:28:00Z">
        <w:r w:rsidR="00321542" w:rsidDel="00AD1101">
          <w:rPr>
            <w:sz w:val="24"/>
            <w:szCs w:val="24"/>
          </w:rPr>
          <w:delText>Extract</w:delText>
        </w:r>
        <w:r w:rsidR="00625CB2" w:rsidDel="00AD1101">
          <w:rPr>
            <w:sz w:val="24"/>
            <w:szCs w:val="24"/>
          </w:rPr>
          <w:delText xml:space="preserve"> &amp; </w:delText>
        </w:r>
        <w:r w:rsidR="00321542" w:rsidDel="00AD1101">
          <w:rPr>
            <w:sz w:val="24"/>
            <w:szCs w:val="24"/>
          </w:rPr>
          <w:delText>Report Incidents</w:delText>
        </w:r>
      </w:del>
    </w:p>
    <w:p w14:paraId="60B604A8" w14:textId="6F7C3F77"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ins w:id="245" w:author="Pagliai, Dave" w:date="2016-04-11T12:28:00Z">
        <w:r w:rsidR="00AD1101">
          <w:rPr>
            <w:sz w:val="24"/>
            <w:szCs w:val="24"/>
          </w:rPr>
          <w:t>IT application availability</w:t>
        </w:r>
      </w:ins>
      <w:del w:id="246" w:author="Pagliai, Dave" w:date="2016-04-11T12:28:00Z">
        <w:r w:rsidR="006F47CD" w:rsidDel="00AD1101">
          <w:rPr>
            <w:sz w:val="24"/>
            <w:szCs w:val="24"/>
          </w:rPr>
          <w:delText>Extract &amp; Report Incidents</w:delText>
        </w:r>
      </w:del>
    </w:p>
    <w:p w14:paraId="60B604A9" w14:textId="27195D3C" w:rsidR="00625CB2" w:rsidDel="00B20573" w:rsidRDefault="00625CB2" w:rsidP="00E503ED">
      <w:pPr>
        <w:numPr>
          <w:ilvl w:val="0"/>
          <w:numId w:val="3"/>
        </w:numPr>
        <w:rPr>
          <w:del w:id="247" w:author="Pagliai, Dave" w:date="2015-12-11T18:13:00Z"/>
          <w:sz w:val="24"/>
          <w:szCs w:val="24"/>
        </w:rPr>
      </w:pPr>
      <w:del w:id="248" w:author="Pagliai, Dave" w:date="2015-12-11T18:13:00Z">
        <w:r w:rsidDel="00B20573">
          <w:rPr>
            <w:sz w:val="24"/>
            <w:szCs w:val="24"/>
          </w:rPr>
          <w:delText>Public Reports (an addendum to the Extract &amp; Report Information)</w:delText>
        </w:r>
      </w:del>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lastRenderedPageBreak/>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ins w:id="249" w:author="Pagliai, Dave" w:date="2015-12-11T18:17:00Z">
        <w:r w:rsidR="00B20573">
          <w:rPr>
            <w:sz w:val="24"/>
            <w:szCs w:val="24"/>
          </w:rPr>
          <w:t>(s)</w:t>
        </w:r>
      </w:ins>
      <w:r>
        <w:rPr>
          <w:sz w:val="24"/>
          <w:szCs w:val="24"/>
        </w:rPr>
        <w:t xml:space="preserve"> impacted</w:t>
      </w:r>
    </w:p>
    <w:p w14:paraId="240A433C" w14:textId="7CE1F980" w:rsidR="00B20573" w:rsidRDefault="00B20573" w:rsidP="00E503ED">
      <w:pPr>
        <w:numPr>
          <w:ilvl w:val="0"/>
          <w:numId w:val="3"/>
        </w:numPr>
        <w:rPr>
          <w:ins w:id="250" w:author="Pagliai, Dave" w:date="2015-12-11T18:17:00Z"/>
          <w:sz w:val="24"/>
          <w:szCs w:val="24"/>
        </w:rPr>
      </w:pPr>
      <w:ins w:id="251" w:author="Pagliai, Dave" w:date="2015-12-11T18:17:00Z">
        <w:r>
          <w:rPr>
            <w:sz w:val="24"/>
            <w:szCs w:val="24"/>
          </w:rPr>
          <w:t>Extract or Report Impacted</w:t>
        </w:r>
      </w:ins>
    </w:p>
    <w:p w14:paraId="497A88E1" w14:textId="44612F0C" w:rsidR="00B20573" w:rsidRDefault="00B20573" w:rsidP="00E503ED">
      <w:pPr>
        <w:numPr>
          <w:ilvl w:val="0"/>
          <w:numId w:val="3"/>
        </w:numPr>
        <w:rPr>
          <w:ins w:id="252" w:author="Pagliai, Dave" w:date="2015-12-11T18:17:00Z"/>
          <w:sz w:val="24"/>
          <w:szCs w:val="24"/>
        </w:rPr>
      </w:pPr>
      <w:ins w:id="253" w:author="Pagliai, Dave" w:date="2015-12-11T18:18:00Z">
        <w:r>
          <w:rPr>
            <w:sz w:val="24"/>
            <w:szCs w:val="24"/>
          </w:rPr>
          <w:t>Service Impact</w:t>
        </w:r>
      </w:ins>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4B8F6C3E" w:rsidR="00977D68" w:rsidRDefault="00977D68" w:rsidP="00E503ED">
      <w:pPr>
        <w:numPr>
          <w:ilvl w:val="0"/>
          <w:numId w:val="3"/>
        </w:numPr>
        <w:rPr>
          <w:sz w:val="24"/>
          <w:szCs w:val="24"/>
        </w:rPr>
      </w:pPr>
      <w:r>
        <w:rPr>
          <w:sz w:val="24"/>
          <w:szCs w:val="24"/>
        </w:rPr>
        <w:t xml:space="preserve">Market impact – the impact of the incident to </w:t>
      </w:r>
      <w:ins w:id="254" w:author="LButterfield" w:date="2016-04-26T11:36:00Z">
        <w:r w:rsidR="00120002">
          <w:rPr>
            <w:sz w:val="24"/>
            <w:szCs w:val="24"/>
          </w:rPr>
          <w:t>M</w:t>
        </w:r>
      </w:ins>
      <w:del w:id="255" w:author="LButterfield" w:date="2016-04-26T11:36:00Z">
        <w:r w:rsidDel="00120002">
          <w:rPr>
            <w:sz w:val="24"/>
            <w:szCs w:val="24"/>
          </w:rPr>
          <w:delText>m</w:delText>
        </w:r>
      </w:del>
      <w:r>
        <w:rPr>
          <w:sz w:val="24"/>
          <w:szCs w:val="24"/>
        </w:rPr>
        <w:t xml:space="preserve">arket </w:t>
      </w:r>
      <w:ins w:id="256" w:author="LButterfield" w:date="2016-04-26T11:36:00Z">
        <w:r w:rsidR="00120002">
          <w:rPr>
            <w:sz w:val="24"/>
            <w:szCs w:val="24"/>
          </w:rPr>
          <w:t>P</w:t>
        </w:r>
      </w:ins>
      <w:del w:id="257" w:author="LButterfield" w:date="2016-04-26T11:36:00Z">
        <w:r w:rsidDel="00120002">
          <w:rPr>
            <w:sz w:val="24"/>
            <w:szCs w:val="24"/>
          </w:rPr>
          <w:delText>p</w:delText>
        </w:r>
      </w:del>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0B604B7" w14:textId="1E1F9EC9" w:rsidR="00AF5AAB" w:rsidDel="00B20573" w:rsidRDefault="00AF5AAB" w:rsidP="00E503ED">
      <w:pPr>
        <w:numPr>
          <w:ilvl w:val="0"/>
          <w:numId w:val="3"/>
        </w:numPr>
        <w:rPr>
          <w:del w:id="258" w:author="Pagliai, Dave" w:date="2015-12-11T18:19:00Z"/>
          <w:sz w:val="24"/>
          <w:szCs w:val="24"/>
        </w:rPr>
      </w:pPr>
      <w:del w:id="259" w:author="Pagliai, Dave" w:date="2015-12-11T18:19:00Z">
        <w:r w:rsidDel="00B20573">
          <w:rPr>
            <w:sz w:val="24"/>
            <w:szCs w:val="24"/>
          </w:rPr>
          <w:delText>Switchover / Failover</w:delText>
        </w:r>
      </w:del>
    </w:p>
    <w:p w14:paraId="678A0A58" w14:textId="7C3C500C" w:rsidR="00B20573" w:rsidRDefault="00B20573">
      <w:pPr>
        <w:numPr>
          <w:ilvl w:val="0"/>
          <w:numId w:val="3"/>
        </w:numPr>
        <w:rPr>
          <w:ins w:id="260" w:author="Pagliai, Dave" w:date="2015-12-11T18:22:00Z"/>
          <w:sz w:val="24"/>
          <w:szCs w:val="24"/>
        </w:rPr>
        <w:pPrChange w:id="261" w:author="Pagliai, Dave" w:date="2015-12-11T18:21:00Z">
          <w:pPr>
            <w:numPr>
              <w:numId w:val="3"/>
            </w:numPr>
            <w:tabs>
              <w:tab w:val="num" w:pos="360"/>
              <w:tab w:val="num" w:pos="720"/>
            </w:tabs>
            <w:ind w:left="720" w:hanging="360"/>
          </w:pPr>
        </w:pPrChange>
      </w:pPr>
      <w:ins w:id="262" w:author="Pagliai, Dave" w:date="2015-12-11T18:22:00Z">
        <w:r>
          <w:rPr>
            <w:sz w:val="24"/>
            <w:szCs w:val="24"/>
          </w:rPr>
          <w:t>Market Participant Input</w:t>
        </w:r>
      </w:ins>
    </w:p>
    <w:p w14:paraId="4AA9F43D" w14:textId="72D9A133" w:rsidR="00B20573" w:rsidRDefault="00B20573">
      <w:pPr>
        <w:numPr>
          <w:ilvl w:val="0"/>
          <w:numId w:val="3"/>
        </w:numPr>
        <w:rPr>
          <w:ins w:id="263" w:author="Pagliai, Dave" w:date="2015-12-11T18:21:00Z"/>
          <w:sz w:val="24"/>
          <w:szCs w:val="24"/>
        </w:rPr>
        <w:pPrChange w:id="264" w:author="Pagliai, Dave" w:date="2015-12-11T18:21:00Z">
          <w:pPr>
            <w:numPr>
              <w:numId w:val="3"/>
            </w:numPr>
            <w:tabs>
              <w:tab w:val="num" w:pos="360"/>
              <w:tab w:val="num" w:pos="720"/>
            </w:tabs>
            <w:ind w:left="720" w:hanging="360"/>
          </w:pPr>
        </w:pPrChange>
      </w:pPr>
      <w:ins w:id="265" w:author="Pagliai, Dave" w:date="2015-12-11T18:21:00Z">
        <w:r>
          <w:rPr>
            <w:sz w:val="24"/>
            <w:szCs w:val="24"/>
          </w:rPr>
          <w:t>Identification method – the way that ERCOT learned of the incident (i.e.</w:t>
        </w:r>
        <w:del w:id="266" w:author="LButterfield" w:date="2016-04-26T11:35:00Z">
          <w:r w:rsidDel="00120002">
            <w:rPr>
              <w:sz w:val="24"/>
              <w:szCs w:val="24"/>
            </w:rPr>
            <w:delText>…</w:delText>
          </w:r>
        </w:del>
        <w:r>
          <w:rPr>
            <w:sz w:val="24"/>
            <w:szCs w:val="24"/>
          </w:rPr>
          <w:t xml:space="preserve">monitoring, notification from </w:t>
        </w:r>
      </w:ins>
      <w:ins w:id="267" w:author="LButterfield" w:date="2016-04-26T11:35:00Z">
        <w:r w:rsidR="00120002">
          <w:rPr>
            <w:sz w:val="24"/>
            <w:szCs w:val="24"/>
          </w:rPr>
          <w:t>M</w:t>
        </w:r>
      </w:ins>
      <w:ins w:id="268" w:author="Pagliai, Dave" w:date="2015-12-11T18:21:00Z">
        <w:del w:id="269" w:author="LButterfield" w:date="2016-04-26T11:35:00Z">
          <w:r w:rsidDel="00120002">
            <w:rPr>
              <w:sz w:val="24"/>
              <w:szCs w:val="24"/>
            </w:rPr>
            <w:delText>m</w:delText>
          </w:r>
        </w:del>
        <w:r>
          <w:rPr>
            <w:sz w:val="24"/>
            <w:szCs w:val="24"/>
          </w:rPr>
          <w:t xml:space="preserve">arket </w:t>
        </w:r>
      </w:ins>
      <w:ins w:id="270" w:author="LButterfield" w:date="2016-04-26T11:35:00Z">
        <w:r w:rsidR="00120002">
          <w:rPr>
            <w:sz w:val="24"/>
            <w:szCs w:val="24"/>
          </w:rPr>
          <w:t>P</w:t>
        </w:r>
      </w:ins>
      <w:ins w:id="271" w:author="Pagliai, Dave" w:date="2015-12-11T18:21:00Z">
        <w:del w:id="272" w:author="LButterfield" w:date="2016-04-26T11:35:00Z">
          <w:r w:rsidDel="00120002">
            <w:rPr>
              <w:sz w:val="24"/>
              <w:szCs w:val="24"/>
            </w:rPr>
            <w:delText>p</w:delText>
          </w:r>
        </w:del>
        <w:r>
          <w:rPr>
            <w:sz w:val="24"/>
            <w:szCs w:val="24"/>
          </w:rPr>
          <w:t>articipant, etc</w:t>
        </w:r>
      </w:ins>
      <w:ins w:id="273" w:author="LButterfield" w:date="2016-04-26T11:35:00Z">
        <w:r w:rsidR="00120002">
          <w:rPr>
            <w:sz w:val="24"/>
            <w:szCs w:val="24"/>
          </w:rPr>
          <w:t>.</w:t>
        </w:r>
      </w:ins>
      <w:ins w:id="274" w:author="Pagliai, Dave" w:date="2015-12-11T18:21:00Z">
        <w:del w:id="275" w:author="LButterfield" w:date="2016-04-26T11:35:00Z">
          <w:r w:rsidDel="00120002">
            <w:rPr>
              <w:sz w:val="24"/>
              <w:szCs w:val="24"/>
            </w:rPr>
            <w:delText>…</w:delText>
          </w:r>
        </w:del>
        <w:r>
          <w:rPr>
            <w:sz w:val="24"/>
            <w:szCs w:val="24"/>
          </w:rPr>
          <w:t>)</w:t>
        </w:r>
      </w:ins>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276" w:name="_Toc240777718"/>
      <w:r>
        <w:rPr>
          <w:b/>
          <w:sz w:val="32"/>
          <w:szCs w:val="32"/>
        </w:rPr>
        <w:t>7</w:t>
      </w:r>
      <w:r w:rsidR="00EF3086" w:rsidRPr="00EF3086">
        <w:rPr>
          <w:b/>
          <w:sz w:val="32"/>
          <w:szCs w:val="32"/>
        </w:rPr>
        <w:t>. Approvals</w:t>
      </w:r>
      <w:bookmarkEnd w:id="2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277"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277"/>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t>
      </w:r>
      <w:r w:rsidR="0003673B">
        <w:rPr>
          <w:color w:val="000000"/>
          <w:sz w:val="24"/>
          <w:szCs w:val="24"/>
        </w:rPr>
        <w:lastRenderedPageBreak/>
        <w:t xml:space="preserve">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4DD" w14:textId="77777777" w:rsidR="00D0491F" w:rsidDel="00B052CE" w:rsidRDefault="00D0491F" w:rsidP="00D0491F">
      <w:pPr>
        <w:ind w:left="720"/>
        <w:rPr>
          <w:del w:id="278" w:author="LButterfield" w:date="2016-04-26T11:38:00Z"/>
          <w:sz w:val="24"/>
          <w:szCs w:val="24"/>
        </w:rPr>
      </w:pPr>
    </w:p>
    <w:p w14:paraId="60B604DE" w14:textId="77777777" w:rsidR="00200CE8" w:rsidDel="00B052CE" w:rsidRDefault="00200CE8" w:rsidP="00D0491F">
      <w:pPr>
        <w:outlineLvl w:val="0"/>
        <w:rPr>
          <w:del w:id="279" w:author="LButterfield" w:date="2016-04-26T11:38:00Z"/>
          <w:i/>
          <w:sz w:val="36"/>
          <w:szCs w:val="36"/>
        </w:rPr>
      </w:pPr>
    </w:p>
    <w:p w14:paraId="60B604DF" w14:textId="33FD6173" w:rsidR="00863769" w:rsidDel="00B052CE" w:rsidRDefault="00863769" w:rsidP="00D0491F">
      <w:pPr>
        <w:outlineLvl w:val="0"/>
        <w:rPr>
          <w:del w:id="280" w:author="LButterfield" w:date="2016-04-26T11:38:00Z"/>
          <w:i/>
          <w:sz w:val="36"/>
          <w:szCs w:val="36"/>
        </w:rPr>
      </w:pPr>
    </w:p>
    <w:p w14:paraId="60B604E0" w14:textId="77777777" w:rsidR="00863769" w:rsidDel="00B052CE" w:rsidRDefault="00863769" w:rsidP="00D0491F">
      <w:pPr>
        <w:outlineLvl w:val="0"/>
        <w:rPr>
          <w:del w:id="281" w:author="LButterfield" w:date="2016-04-26T11:38:00Z"/>
          <w:i/>
          <w:sz w:val="36"/>
          <w:szCs w:val="36"/>
        </w:rPr>
      </w:pPr>
    </w:p>
    <w:p w14:paraId="60B60542" w14:textId="7C845D51" w:rsidR="006C3C85" w:rsidDel="00DB6BBC" w:rsidRDefault="006C3C85" w:rsidP="006C3C85">
      <w:pPr>
        <w:outlineLvl w:val="0"/>
        <w:rPr>
          <w:del w:id="282" w:author="Pagliai, Dave" w:date="2016-05-10T14:13:00Z"/>
          <w:i/>
          <w:sz w:val="32"/>
          <w:szCs w:val="32"/>
        </w:rPr>
      </w:pPr>
    </w:p>
    <w:p w14:paraId="60B60543" w14:textId="1731874C" w:rsidR="006C3C85" w:rsidRPr="00CF57BB" w:rsidDel="00DB6BBC" w:rsidRDefault="006C3C85" w:rsidP="006C3C85">
      <w:pPr>
        <w:outlineLvl w:val="0"/>
        <w:rPr>
          <w:del w:id="283" w:author="Pagliai, Dave" w:date="2016-05-10T14:13:00Z"/>
          <w:i/>
          <w:sz w:val="32"/>
          <w:szCs w:val="32"/>
        </w:rPr>
      </w:pPr>
      <w:del w:id="284" w:author="Pagliai, Dave" w:date="2016-05-10T14:13:00Z">
        <w:r w:rsidDel="00DB6BBC">
          <w:rPr>
            <w:i/>
            <w:sz w:val="32"/>
            <w:szCs w:val="32"/>
          </w:rPr>
          <w:delText xml:space="preserve">Appendix </w:delText>
        </w:r>
        <w:r w:rsidR="0003718D" w:rsidDel="00DB6BBC">
          <w:rPr>
            <w:i/>
            <w:sz w:val="32"/>
            <w:szCs w:val="32"/>
          </w:rPr>
          <w:delText>B</w:delText>
        </w:r>
        <w:r w:rsidRPr="00CF57BB" w:rsidDel="00DB6BBC">
          <w:rPr>
            <w:i/>
            <w:sz w:val="32"/>
            <w:szCs w:val="32"/>
          </w:rPr>
          <w:delText>: Notification Lists (from COPS Market Guide)</w:delText>
        </w:r>
      </w:del>
    </w:p>
    <w:tbl>
      <w:tblPr>
        <w:tblW w:w="5464" w:type="pct"/>
        <w:jc w:val="center"/>
        <w:tblLayout w:type="fixed"/>
        <w:tblCellMar>
          <w:left w:w="0" w:type="dxa"/>
          <w:right w:w="0" w:type="dxa"/>
        </w:tblCellMar>
        <w:tblLook w:val="04A0" w:firstRow="1" w:lastRow="0" w:firstColumn="1" w:lastColumn="0" w:noHBand="0" w:noVBand="1"/>
      </w:tblPr>
      <w:tblGrid>
        <w:gridCol w:w="10994"/>
      </w:tblGrid>
      <w:tr w:rsidR="006C3C85" w:rsidDel="00DB6BBC" w14:paraId="60B6054C" w14:textId="223FDD02" w:rsidTr="006C3C85">
        <w:trPr>
          <w:cantSplit/>
          <w:trHeight w:val="650"/>
          <w:jc w:val="center"/>
          <w:del w:id="285" w:author="Pagliai, Dave" w:date="2016-05-10T14:13:00Z"/>
        </w:trPr>
        <w:tc>
          <w:tcPr>
            <w:tcW w:w="500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0B60544" w14:textId="23B5B40E" w:rsidR="006C3C85" w:rsidRPr="009A2238" w:rsidDel="00DB6BBC" w:rsidRDefault="006C3C85" w:rsidP="00FE7DA7">
            <w:pPr>
              <w:jc w:val="center"/>
              <w:rPr>
                <w:del w:id="286" w:author="Pagliai, Dave" w:date="2016-05-10T14:13:00Z"/>
                <w:bCs/>
                <w:sz w:val="24"/>
                <w:szCs w:val="24"/>
              </w:rPr>
            </w:pPr>
            <w:del w:id="287" w:author="Pagliai, Dave" w:date="2016-05-10T13:51:00Z">
              <w:r w:rsidRPr="009A2238" w:rsidDel="00E3296D">
                <w:rPr>
                  <w:bCs/>
                  <w:sz w:val="24"/>
                  <w:szCs w:val="24"/>
                </w:rPr>
                <w:delText>Table 8:  E-mail Notification Subscription Lists</w:delText>
              </w:r>
            </w:del>
          </w:p>
          <w:p w14:paraId="60B60545" w14:textId="01923983" w:rsidR="006C3C85" w:rsidDel="00DB6BBC" w:rsidRDefault="006C3C85" w:rsidP="00FE7DA7">
            <w:pPr>
              <w:jc w:val="center"/>
              <w:rPr>
                <w:del w:id="288" w:author="Pagliai, Dave" w:date="2016-05-10T14:13:00Z"/>
                <w:b/>
                <w:bCs/>
              </w:rPr>
            </w:pPr>
          </w:p>
          <w:p w14:paraId="60B60546" w14:textId="563D4D52" w:rsidR="006C3C85" w:rsidRPr="0048057E" w:rsidDel="00DB6BBC" w:rsidRDefault="006C3C85" w:rsidP="00FE7DA7">
            <w:pPr>
              <w:rPr>
                <w:del w:id="289" w:author="Pagliai, Dave" w:date="2016-05-10T14:13:00Z"/>
                <w:bCs/>
                <w:color w:val="0070C0"/>
                <w:sz w:val="22"/>
                <w:szCs w:val="22"/>
                <w:u w:val="single"/>
              </w:rPr>
            </w:pPr>
            <w:del w:id="290" w:author="Pagliai, Dave" w:date="2016-05-10T14:13:00Z">
              <w:r w:rsidRPr="0048057E" w:rsidDel="00DB6BBC">
                <w:rPr>
                  <w:b/>
                  <w:bCs/>
                  <w:sz w:val="22"/>
                  <w:szCs w:val="22"/>
                </w:rPr>
                <w:delText xml:space="preserve">Subscribe at: </w:delText>
              </w:r>
            </w:del>
          </w:p>
          <w:p w14:paraId="60B60547" w14:textId="641D25C4" w:rsidR="006C3C85" w:rsidRPr="006A6D91" w:rsidDel="00DB6BBC" w:rsidRDefault="006C3C85" w:rsidP="00FE7DA7">
            <w:pPr>
              <w:rPr>
                <w:del w:id="291" w:author="Pagliai, Dave" w:date="2016-05-10T14:13:00Z"/>
                <w:bCs/>
                <w:sz w:val="22"/>
                <w:szCs w:val="22"/>
              </w:rPr>
            </w:pPr>
            <w:del w:id="292" w:author="Pagliai, Dave" w:date="2016-05-10T14:13:00Z">
              <w:r w:rsidRPr="0048057E" w:rsidDel="00DB6BBC">
                <w:rPr>
                  <w:b/>
                  <w:bCs/>
                  <w:sz w:val="22"/>
                  <w:szCs w:val="22"/>
                </w:rPr>
                <w:delText xml:space="preserve">View </w:delText>
              </w:r>
              <w:r w:rsidDel="00DB6BBC">
                <w:rPr>
                  <w:b/>
                  <w:bCs/>
                  <w:sz w:val="22"/>
                  <w:szCs w:val="22"/>
                </w:rPr>
                <w:delText>COPS Market Guide*</w:delText>
              </w:r>
              <w:r w:rsidRPr="0048057E" w:rsidDel="00DB6BBC">
                <w:rPr>
                  <w:b/>
                  <w:bCs/>
                  <w:sz w:val="22"/>
                  <w:szCs w:val="22"/>
                </w:rPr>
                <w:delText>:</w:delText>
              </w:r>
              <w:r w:rsidDel="00DB6BBC">
                <w:rPr>
                  <w:bCs/>
                  <w:sz w:val="22"/>
                  <w:szCs w:val="22"/>
                </w:rPr>
                <w:fldChar w:fldCharType="begin"/>
              </w:r>
              <w:r w:rsidDel="00DB6BBC">
                <w:rPr>
                  <w:bCs/>
                  <w:sz w:val="22"/>
                  <w:szCs w:val="22"/>
                </w:rPr>
                <w:delInstrText xml:space="preserve"> HYPERLINK "http://</w:delInstrText>
              </w:r>
              <w:r w:rsidRPr="006A6D91" w:rsidDel="00DB6BBC">
                <w:rPr>
                  <w:bCs/>
                  <w:sz w:val="22"/>
                  <w:szCs w:val="22"/>
                </w:rPr>
                <w:delInstrText xml:space="preserve"> www.ercot.com/mktrules/guides/commercialops/current</w:delInstrText>
              </w:r>
            </w:del>
          </w:p>
          <w:p w14:paraId="60B60548" w14:textId="202DAED5" w:rsidR="006C3C85" w:rsidRPr="006A6D91" w:rsidDel="00DB6BBC" w:rsidRDefault="006C3C85" w:rsidP="00FE7DA7">
            <w:pPr>
              <w:rPr>
                <w:del w:id="293" w:author="Pagliai, Dave" w:date="2016-05-10T14:13:00Z"/>
                <w:rStyle w:val="Hyperlink"/>
                <w:bCs/>
                <w:sz w:val="22"/>
                <w:szCs w:val="22"/>
              </w:rPr>
            </w:pPr>
            <w:del w:id="294" w:author="Pagliai, Dave" w:date="2016-05-10T14:13:00Z">
              <w:r w:rsidDel="00DB6BBC">
                <w:rPr>
                  <w:bCs/>
                  <w:sz w:val="22"/>
                  <w:szCs w:val="22"/>
                </w:rPr>
                <w:delInstrText xml:space="preserve">" </w:delInstrText>
              </w:r>
              <w:r w:rsidDel="00DB6BBC">
                <w:rPr>
                  <w:bCs/>
                  <w:sz w:val="22"/>
                  <w:szCs w:val="22"/>
                </w:rPr>
                <w:fldChar w:fldCharType="separate"/>
              </w:r>
              <w:r w:rsidRPr="006A6D91" w:rsidDel="00DB6BBC">
                <w:rPr>
                  <w:rStyle w:val="Hyperlink"/>
                  <w:bCs/>
                  <w:sz w:val="22"/>
                  <w:szCs w:val="22"/>
                </w:rPr>
                <w:delText xml:space="preserve"> www.ercot.com/mktrules/guides/commercialops/current</w:delText>
              </w:r>
            </w:del>
          </w:p>
          <w:p w14:paraId="60B60549" w14:textId="22B1C5D5" w:rsidR="006C3C85" w:rsidDel="00DB6BBC" w:rsidRDefault="006C3C85" w:rsidP="00FE7DA7">
            <w:pPr>
              <w:rPr>
                <w:del w:id="295" w:author="Pagliai, Dave" w:date="2016-05-10T14:13:00Z"/>
                <w:bCs/>
                <w:color w:val="0070C0"/>
                <w:sz w:val="22"/>
                <w:szCs w:val="22"/>
              </w:rPr>
            </w:pPr>
            <w:del w:id="296" w:author="Pagliai, Dave" w:date="2016-05-10T14:13:00Z">
              <w:r w:rsidDel="00DB6BBC">
                <w:rPr>
                  <w:bCs/>
                  <w:sz w:val="22"/>
                  <w:szCs w:val="22"/>
                </w:rPr>
                <w:fldChar w:fldCharType="end"/>
              </w:r>
            </w:del>
          </w:p>
          <w:p w14:paraId="60B6054A" w14:textId="08F5F3A5" w:rsidR="006C3C85" w:rsidRPr="0048057E" w:rsidDel="00E3296D" w:rsidRDefault="006C3C85" w:rsidP="00FE7DA7">
            <w:pPr>
              <w:rPr>
                <w:del w:id="297" w:author="Pagliai, Dave" w:date="2016-05-10T13:55:00Z"/>
                <w:b/>
                <w:bCs/>
                <w:i/>
                <w:sz w:val="22"/>
                <w:szCs w:val="22"/>
              </w:rPr>
            </w:pPr>
            <w:del w:id="298" w:author="Pagliai, Dave" w:date="2016-05-10T13:55:00Z">
              <w:r w:rsidDel="00E3296D">
                <w:rPr>
                  <w:bCs/>
                  <w:i/>
                  <w:sz w:val="22"/>
                  <w:szCs w:val="22"/>
                </w:rPr>
                <w:delText>*</w:delText>
              </w:r>
              <w:r w:rsidRPr="0048057E" w:rsidDel="00E3296D">
                <w:rPr>
                  <w:bCs/>
                  <w:i/>
                  <w:sz w:val="22"/>
                  <w:szCs w:val="22"/>
                </w:rPr>
                <w:delText>See Table 8 for List Definitions and Information</w:delText>
              </w:r>
            </w:del>
          </w:p>
          <w:p w14:paraId="60B6054B" w14:textId="5E90B05F" w:rsidR="006C3C85" w:rsidDel="00DB6BBC" w:rsidRDefault="006C3C85" w:rsidP="00E3296D">
            <w:pPr>
              <w:rPr>
                <w:del w:id="299" w:author="Pagliai, Dave" w:date="2016-05-10T14:13:00Z"/>
                <w:rFonts w:ascii="Calibri" w:eastAsiaTheme="minorHAnsi" w:hAnsi="Calibri"/>
                <w:b/>
                <w:bCs/>
                <w:sz w:val="24"/>
                <w:szCs w:val="24"/>
              </w:rPr>
            </w:pPr>
          </w:p>
        </w:tc>
      </w:tr>
    </w:tbl>
    <w:p w14:paraId="60B6054D" w14:textId="77777777" w:rsidR="00D0491F" w:rsidRDefault="00D0491F" w:rsidP="00D0491F">
      <w:pPr>
        <w:rPr>
          <w:ins w:id="300" w:author="Pagliai, Dave" w:date="2016-05-10T14:04:00Z"/>
          <w:sz w:val="24"/>
          <w:szCs w:val="24"/>
        </w:rPr>
      </w:pPr>
    </w:p>
    <w:p w14:paraId="7B981DC4" w14:textId="6BB1E42A" w:rsidR="001666B8" w:rsidRPr="001666B8" w:rsidRDefault="001666B8" w:rsidP="00D0491F">
      <w:pPr>
        <w:rPr>
          <w:ins w:id="301" w:author="Pagliai, Dave" w:date="2016-05-10T14:04:00Z"/>
          <w:i/>
          <w:sz w:val="36"/>
          <w:szCs w:val="36"/>
          <w:rPrChange w:id="302" w:author="Pagliai, Dave" w:date="2016-05-10T14:06:00Z">
            <w:rPr>
              <w:ins w:id="303" w:author="Pagliai, Dave" w:date="2016-05-10T14:04:00Z"/>
              <w:sz w:val="24"/>
              <w:szCs w:val="24"/>
            </w:rPr>
          </w:rPrChange>
        </w:rPr>
      </w:pPr>
      <w:ins w:id="304" w:author="Pagliai, Dave" w:date="2016-05-10T14:04:00Z">
        <w:r w:rsidRPr="001666B8">
          <w:rPr>
            <w:i/>
            <w:sz w:val="36"/>
            <w:szCs w:val="36"/>
            <w:rPrChange w:id="305" w:author="Pagliai, Dave" w:date="2016-05-10T14:06:00Z">
              <w:rPr>
                <w:sz w:val="24"/>
                <w:szCs w:val="24"/>
              </w:rPr>
            </w:rPrChange>
          </w:rPr>
          <w:t>Appendix B: COPS Market Guide, Appendix A, Table 8: E-mail Notification Subscription Lists</w:t>
        </w:r>
      </w:ins>
    </w:p>
    <w:p w14:paraId="315D8486" w14:textId="77777777" w:rsidR="001666B8" w:rsidRDefault="001666B8" w:rsidP="00D0491F">
      <w:pPr>
        <w:rPr>
          <w:ins w:id="306" w:author="Pagliai, Dave" w:date="2016-05-10T14:05:00Z"/>
          <w:sz w:val="24"/>
          <w:szCs w:val="24"/>
        </w:rPr>
      </w:pPr>
    </w:p>
    <w:p w14:paraId="3BA44266" w14:textId="4E0BA7AA" w:rsidR="001666B8" w:rsidRDefault="001666B8" w:rsidP="00D0491F">
      <w:pPr>
        <w:rPr>
          <w:ins w:id="307" w:author="Pagliai, Dave" w:date="2016-05-10T14:12:00Z"/>
          <w:sz w:val="24"/>
          <w:szCs w:val="24"/>
        </w:rPr>
      </w:pPr>
      <w:ins w:id="308" w:author="Pagliai, Dave" w:date="2016-05-10T14:07:00Z">
        <w:r>
          <w:rPr>
            <w:sz w:val="24"/>
            <w:szCs w:val="24"/>
          </w:rPr>
          <w:t>COPS Market Guide:</w:t>
        </w:r>
      </w:ins>
    </w:p>
    <w:p w14:paraId="302C0F9B" w14:textId="600E6EDF" w:rsidR="001666B8" w:rsidRDefault="001666B8" w:rsidP="00D0491F">
      <w:pPr>
        <w:rPr>
          <w:ins w:id="309" w:author="Pagliai, Dave" w:date="2016-05-10T14:09:00Z"/>
          <w:sz w:val="24"/>
          <w:szCs w:val="24"/>
        </w:rPr>
      </w:pPr>
      <w:ins w:id="310" w:author="Pagliai, Dave" w:date="2016-05-10T14:09:00Z">
        <w:r>
          <w:rPr>
            <w:sz w:val="24"/>
            <w:szCs w:val="24"/>
          </w:rPr>
          <w:fldChar w:fldCharType="begin"/>
        </w:r>
        <w:r>
          <w:rPr>
            <w:sz w:val="24"/>
            <w:szCs w:val="24"/>
          </w:rPr>
          <w:instrText xml:space="preserve"> HYPERLINK "http://www.ercot.com/mktrules/guides/commercialops/current" </w:instrText>
        </w:r>
        <w:r>
          <w:rPr>
            <w:sz w:val="24"/>
            <w:szCs w:val="24"/>
          </w:rPr>
        </w:r>
        <w:r>
          <w:rPr>
            <w:sz w:val="24"/>
            <w:szCs w:val="24"/>
          </w:rPr>
          <w:fldChar w:fldCharType="separate"/>
        </w:r>
        <w:r w:rsidRPr="001666B8">
          <w:rPr>
            <w:rStyle w:val="Hyperlink"/>
            <w:sz w:val="24"/>
            <w:szCs w:val="24"/>
          </w:rPr>
          <w:t>http://www.erco</w:t>
        </w:r>
        <w:r w:rsidRPr="001666B8">
          <w:rPr>
            <w:rStyle w:val="Hyperlink"/>
            <w:sz w:val="24"/>
            <w:szCs w:val="24"/>
          </w:rPr>
          <w:t>t</w:t>
        </w:r>
        <w:r w:rsidRPr="001666B8">
          <w:rPr>
            <w:rStyle w:val="Hyperlink"/>
            <w:sz w:val="24"/>
            <w:szCs w:val="24"/>
          </w:rPr>
          <w:t>.com/mkt</w:t>
        </w:r>
        <w:r w:rsidRPr="001666B8">
          <w:rPr>
            <w:rStyle w:val="Hyperlink"/>
            <w:sz w:val="24"/>
            <w:szCs w:val="24"/>
          </w:rPr>
          <w:t>r</w:t>
        </w:r>
        <w:r w:rsidRPr="001666B8">
          <w:rPr>
            <w:rStyle w:val="Hyperlink"/>
            <w:sz w:val="24"/>
            <w:szCs w:val="24"/>
          </w:rPr>
          <w:t>ules/guides/commercialops/current</w:t>
        </w:r>
        <w:r>
          <w:rPr>
            <w:sz w:val="24"/>
            <w:szCs w:val="24"/>
          </w:rPr>
          <w:fldChar w:fldCharType="end"/>
        </w:r>
      </w:ins>
    </w:p>
    <w:p w14:paraId="6B282CD4" w14:textId="53FAF6E5" w:rsidR="001666B8" w:rsidRDefault="001666B8" w:rsidP="00D0491F">
      <w:pPr>
        <w:rPr>
          <w:ins w:id="311" w:author="Pagliai, Dave" w:date="2016-05-10T14:08:00Z"/>
          <w:sz w:val="24"/>
          <w:szCs w:val="24"/>
        </w:rPr>
      </w:pPr>
      <w:ins w:id="312" w:author="Pagliai, Dave" w:date="2016-05-10T14:07:00Z">
        <w:r>
          <w:rPr>
            <w:sz w:val="24"/>
            <w:szCs w:val="24"/>
          </w:rPr>
          <w:t>Appendix A, Table 8: E-mail Notification Subscription Lists</w:t>
        </w:r>
      </w:ins>
    </w:p>
    <w:p w14:paraId="4864897A" w14:textId="77777777" w:rsidR="001666B8" w:rsidRDefault="001666B8" w:rsidP="00D0491F">
      <w:pPr>
        <w:rPr>
          <w:ins w:id="313" w:author="Pagliai, Dave" w:date="2016-05-10T14:08:00Z"/>
          <w:sz w:val="24"/>
          <w:szCs w:val="24"/>
        </w:rPr>
      </w:pPr>
    </w:p>
    <w:p w14:paraId="76778BAF" w14:textId="3B84C9FF" w:rsidR="001666B8" w:rsidRDefault="001666B8" w:rsidP="00D0491F">
      <w:pPr>
        <w:rPr>
          <w:ins w:id="314" w:author="Pagliai, Dave" w:date="2016-05-10T14:10:00Z"/>
          <w:sz w:val="24"/>
          <w:szCs w:val="24"/>
        </w:rPr>
      </w:pPr>
      <w:ins w:id="315" w:author="Pagliai, Dave" w:date="2016-05-10T14:08:00Z">
        <w:r>
          <w:rPr>
            <w:sz w:val="24"/>
            <w:szCs w:val="24"/>
          </w:rPr>
          <w:t>Subscribe at:</w:t>
        </w:r>
      </w:ins>
    </w:p>
    <w:p w14:paraId="53A6A7EB" w14:textId="4B4E488F" w:rsidR="001666B8" w:rsidRDefault="00DB6BBC" w:rsidP="00D0491F">
      <w:pPr>
        <w:rPr>
          <w:ins w:id="316" w:author="Pagliai, Dave" w:date="2016-05-10T14:11:00Z"/>
          <w:sz w:val="24"/>
          <w:szCs w:val="24"/>
        </w:rPr>
      </w:pPr>
      <w:ins w:id="317" w:author="Pagliai, Dave" w:date="2016-05-10T14:11:00Z">
        <w:r>
          <w:rPr>
            <w:sz w:val="24"/>
            <w:szCs w:val="24"/>
          </w:rPr>
          <w:fldChar w:fldCharType="begin"/>
        </w:r>
        <w:r>
          <w:rPr>
            <w:sz w:val="24"/>
            <w:szCs w:val="24"/>
          </w:rPr>
          <w:instrText xml:space="preserve"> HYPERLINK "http://lists.ercot.com/scripts/wa-ERCOT.exe?INDEX" </w:instrText>
        </w:r>
        <w:r>
          <w:rPr>
            <w:sz w:val="24"/>
            <w:szCs w:val="24"/>
          </w:rPr>
        </w:r>
        <w:r>
          <w:rPr>
            <w:sz w:val="24"/>
            <w:szCs w:val="24"/>
          </w:rPr>
          <w:fldChar w:fldCharType="separate"/>
        </w:r>
        <w:r w:rsidRPr="00DB6BBC">
          <w:rPr>
            <w:rStyle w:val="Hyperlink"/>
            <w:sz w:val="24"/>
            <w:szCs w:val="24"/>
          </w:rPr>
          <w:t>http://list</w:t>
        </w:r>
        <w:r w:rsidRPr="00DB6BBC">
          <w:rPr>
            <w:rStyle w:val="Hyperlink"/>
            <w:sz w:val="24"/>
            <w:szCs w:val="24"/>
          </w:rPr>
          <w:t>s</w:t>
        </w:r>
        <w:r w:rsidRPr="00DB6BBC">
          <w:rPr>
            <w:rStyle w:val="Hyperlink"/>
            <w:sz w:val="24"/>
            <w:szCs w:val="24"/>
          </w:rPr>
          <w:t>.ercot.com</w:t>
        </w:r>
        <w:r>
          <w:rPr>
            <w:sz w:val="24"/>
            <w:szCs w:val="24"/>
          </w:rPr>
          <w:fldChar w:fldCharType="end"/>
        </w:r>
      </w:ins>
    </w:p>
    <w:p w14:paraId="4FC17264" w14:textId="77777777" w:rsidR="00DB6BBC" w:rsidRDefault="00DB6BBC" w:rsidP="00D0491F">
      <w:pPr>
        <w:rPr>
          <w:sz w:val="24"/>
          <w:szCs w:val="24"/>
        </w:rPr>
      </w:pPr>
    </w:p>
    <w:sectPr w:rsidR="00DB6BBC" w:rsidSect="00011D56">
      <w:headerReference w:type="default" r:id="rId17"/>
      <w:footerReference w:type="default" r:id="rId18"/>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5DBC88" w14:textId="77777777" w:rsidR="00476AF6" w:rsidRDefault="00476AF6">
      <w:r>
        <w:separator/>
      </w:r>
    </w:p>
  </w:endnote>
  <w:endnote w:type="continuationSeparator" w:id="0">
    <w:p w14:paraId="3F913F13" w14:textId="77777777" w:rsidR="00476AF6" w:rsidRDefault="00476A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346801EA" w:rsidR="0095389D" w:rsidRDefault="0095389D">
    <w:pPr>
      <w:pStyle w:val="Footer"/>
      <w:rPr>
        <w:i/>
        <w:sz w:val="16"/>
        <w:szCs w:val="16"/>
      </w:rPr>
    </w:pPr>
    <w:r w:rsidRPr="009A0368">
      <w:rPr>
        <w:i/>
        <w:sz w:val="16"/>
        <w:szCs w:val="16"/>
      </w:rPr>
      <w:t xml:space="preserve">ERCOT </w:t>
    </w:r>
    <w:r>
      <w:rPr>
        <w:i/>
        <w:sz w:val="16"/>
        <w:szCs w:val="16"/>
      </w:rPr>
      <w:t>– 201</w:t>
    </w:r>
    <w:del w:id="318" w:author="Pagliai, Dave" w:date="2015-12-11T17:00:00Z">
      <w:r w:rsidR="00BE76B5" w:rsidDel="00F77E75">
        <w:rPr>
          <w:i/>
          <w:sz w:val="16"/>
          <w:szCs w:val="16"/>
        </w:rPr>
        <w:delText>5</w:delText>
      </w:r>
    </w:del>
    <w:ins w:id="319" w:author="Pagliai, Dave" w:date="2015-12-11T17:00:00Z">
      <w:r w:rsidR="00F77E75">
        <w:rPr>
          <w:i/>
          <w:sz w:val="16"/>
          <w:szCs w:val="16"/>
        </w:rPr>
        <w:t>6</w:t>
      </w:r>
    </w:ins>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907DED">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3D75E" w14:textId="77777777" w:rsidR="00476AF6" w:rsidRDefault="00476AF6">
      <w:r>
        <w:separator/>
      </w:r>
    </w:p>
  </w:footnote>
  <w:footnote w:type="continuationSeparator" w:id="0">
    <w:p w14:paraId="09AAF0BA" w14:textId="77777777" w:rsidR="00476AF6" w:rsidRDefault="00476A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280780"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60B60562">
          <wp:extent cx="914400" cy="361950"/>
          <wp:effectExtent l="19050" t="0" r="0" b="0"/>
          <wp:docPr id="4" name="Picture 5" descr="ERCOT Logo 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a:srcRect/>
                  <a:stretch>
                    <a:fillRect/>
                  </a:stretch>
                </pic:blipFill>
                <pic:spPr bwMode="auto">
                  <a:xfrm>
                    <a:off x="0" y="0"/>
                    <a:ext cx="9144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Butterfield">
    <w15:presenceInfo w15:providerId="None" w15:userId="LButterfield"/>
  </w15:person>
  <w15:person w15:author="Pagliai, Dave">
    <w15:presenceInfo w15:providerId="AD" w15:userId="S-1-5-21-639947351-343809578-3807592339-319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333A9"/>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934CB"/>
    <w:rsid w:val="000A24A6"/>
    <w:rsid w:val="000A2C05"/>
    <w:rsid w:val="000A39EB"/>
    <w:rsid w:val="000A4768"/>
    <w:rsid w:val="000B04A4"/>
    <w:rsid w:val="000B54DF"/>
    <w:rsid w:val="000B5E34"/>
    <w:rsid w:val="000C210E"/>
    <w:rsid w:val="000C7225"/>
    <w:rsid w:val="000D24A8"/>
    <w:rsid w:val="000D5195"/>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447"/>
    <w:rsid w:val="005350E6"/>
    <w:rsid w:val="005369A5"/>
    <w:rsid w:val="00536EC8"/>
    <w:rsid w:val="00537273"/>
    <w:rsid w:val="0054023A"/>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782"/>
    <w:rsid w:val="006A2BEF"/>
    <w:rsid w:val="006A55EF"/>
    <w:rsid w:val="006B0950"/>
    <w:rsid w:val="006B0EBA"/>
    <w:rsid w:val="006B17D0"/>
    <w:rsid w:val="006B1B49"/>
    <w:rsid w:val="006B6C84"/>
    <w:rsid w:val="006C1358"/>
    <w:rsid w:val="006C3C85"/>
    <w:rsid w:val="006C5BAD"/>
    <w:rsid w:val="006C64BF"/>
    <w:rsid w:val="006C792C"/>
    <w:rsid w:val="006C7D0A"/>
    <w:rsid w:val="006D33DF"/>
    <w:rsid w:val="006D4225"/>
    <w:rsid w:val="006D6490"/>
    <w:rsid w:val="006E2DBA"/>
    <w:rsid w:val="006E4244"/>
    <w:rsid w:val="006E4893"/>
    <w:rsid w:val="006E54A4"/>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197A"/>
    <w:rsid w:val="009327EA"/>
    <w:rsid w:val="009354D6"/>
    <w:rsid w:val="00937DBE"/>
    <w:rsid w:val="0094263B"/>
    <w:rsid w:val="00942B4E"/>
    <w:rsid w:val="00943392"/>
    <w:rsid w:val="00943BF3"/>
    <w:rsid w:val="00943EE9"/>
    <w:rsid w:val="0094545A"/>
    <w:rsid w:val="009468E1"/>
    <w:rsid w:val="0095389D"/>
    <w:rsid w:val="009544BC"/>
    <w:rsid w:val="00954663"/>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489"/>
    <w:rsid w:val="00C02212"/>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965"/>
    <w:rsid w:val="00D93B1B"/>
    <w:rsid w:val="00D9449D"/>
    <w:rsid w:val="00D94FD9"/>
    <w:rsid w:val="00DA0D51"/>
    <w:rsid w:val="00DA1793"/>
    <w:rsid w:val="00DA2B28"/>
    <w:rsid w:val="00DB1B53"/>
    <w:rsid w:val="00DB25CE"/>
    <w:rsid w:val="00DB3EB9"/>
    <w:rsid w:val="00DB4528"/>
    <w:rsid w:val="00DB52E2"/>
    <w:rsid w:val="00DB5BCD"/>
    <w:rsid w:val="00DB5E87"/>
    <w:rsid w:val="00DB5F64"/>
    <w:rsid w:val="00DB6874"/>
    <w:rsid w:val="00DB6BBC"/>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C6"/>
    <w:rsid w:val="00E1172F"/>
    <w:rsid w:val="00E14B4A"/>
    <w:rsid w:val="00E14E92"/>
    <w:rsid w:val="00E16183"/>
    <w:rsid w:val="00E16E77"/>
    <w:rsid w:val="00E1724C"/>
    <w:rsid w:val="00E20DFC"/>
    <w:rsid w:val="00E21D37"/>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oleObject" Target="embeddings/Microsoft_Visio_2003-2010_Drawing1.vsd"/><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png"/><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oleObject" Target="embeddings/Microsoft_Visio_2003-2010_Drawing2.vsd"/><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2.xml><?xml version="1.0" encoding="utf-8"?>
<ds:datastoreItem xmlns:ds="http://schemas.openxmlformats.org/officeDocument/2006/customXml" ds:itemID="{15839286-1634-4477-BFB0-262FBA305E6B}">
  <ds:schemaRefs>
    <ds:schemaRef ds:uri="c34af464-7aa1-4edd-9be4-83dffc1cb926"/>
    <ds:schemaRef ds:uri="http://schemas.openxmlformats.org/package/2006/metadata/core-properties"/>
    <ds:schemaRef ds:uri="http://schemas.microsoft.com/office/infopath/2007/PartnerControls"/>
    <ds:schemaRef ds:uri="http://purl.org/dc/dcmitype/"/>
    <ds:schemaRef ds:uri="http://schemas.microsoft.com/office/2006/documentManagement/types"/>
    <ds:schemaRef ds:uri="http://purl.org/dc/term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E4CF28-6B2E-41BF-969C-BA74D2A4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11</Pages>
  <Words>2208</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14771</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Smallwood</dc:creator>
  <cp:lastModifiedBy>Pagliai, Dave</cp:lastModifiedBy>
  <cp:revision>5</cp:revision>
  <cp:lastPrinted>2012-11-20T14:41:00Z</cp:lastPrinted>
  <dcterms:created xsi:type="dcterms:W3CDTF">2016-05-10T18:37:00Z</dcterms:created>
  <dcterms:modified xsi:type="dcterms:W3CDTF">2016-05-10T19:24:00Z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