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317" w:rsidRPr="00F7240C" w:rsidRDefault="00C37317" w:rsidP="00C37317">
      <w:pPr>
        <w:autoSpaceDE w:val="0"/>
        <w:autoSpaceDN w:val="0"/>
        <w:adjustRightInd w:val="0"/>
        <w:spacing w:after="0" w:line="240" w:lineRule="auto"/>
        <w:jc w:val="center"/>
        <w:rPr>
          <w:rFonts w:ascii="Times New Roman" w:hAnsi="Times New Roman" w:cs="Times New Roman"/>
          <w:color w:val="000000"/>
          <w:sz w:val="24"/>
          <w:szCs w:val="24"/>
        </w:rPr>
      </w:pPr>
      <w:r w:rsidRPr="00F7240C">
        <w:rPr>
          <w:rFonts w:ascii="Times New Roman" w:hAnsi="Times New Roman" w:cs="Times New Roman"/>
          <w:color w:val="000000"/>
          <w:sz w:val="24"/>
          <w:szCs w:val="24"/>
        </w:rPr>
        <w:t>Antitrust Admonition</w:t>
      </w:r>
    </w:p>
    <w:p w:rsidR="00C37317" w:rsidRPr="00C37317" w:rsidRDefault="00C37317" w:rsidP="00C37317">
      <w:pPr>
        <w:autoSpaceDE w:val="0"/>
        <w:autoSpaceDN w:val="0"/>
        <w:adjustRightInd w:val="0"/>
        <w:spacing w:after="0" w:line="240" w:lineRule="auto"/>
        <w:rPr>
          <w:rFonts w:ascii="Times New Roman" w:hAnsi="Times New Roman" w:cs="Times New Roman"/>
          <w:color w:val="000000"/>
          <w:sz w:val="24"/>
          <w:szCs w:val="24"/>
        </w:rPr>
      </w:pPr>
    </w:p>
    <w:p w:rsidR="00152CB4" w:rsidRDefault="00C37317" w:rsidP="00F7240C">
      <w:pPr>
        <w:pStyle w:val="Default"/>
        <w:jc w:val="both"/>
        <w:rPr>
          <w:rFonts w:ascii="Times New Roman" w:hAnsi="Times New Roman" w:cs="Times New Roman"/>
          <w:sz w:val="23"/>
          <w:szCs w:val="23"/>
        </w:rPr>
      </w:pPr>
      <w:ins w:id="0" w:author="nbigbee" w:date="2016-02-29T13:55:00Z">
        <w:r>
          <w:rPr>
            <w:rFonts w:ascii="Times New Roman" w:hAnsi="Times New Roman" w:cs="Times New Roman"/>
            <w:sz w:val="23"/>
            <w:szCs w:val="23"/>
          </w:rPr>
          <w:t xml:space="preserve">To avoid </w:t>
        </w:r>
      </w:ins>
      <w:ins w:id="1" w:author="nbigbee" w:date="2016-03-31T09:17:00Z">
        <w:r w:rsidR="005C35EF">
          <w:rPr>
            <w:rFonts w:ascii="Times New Roman" w:hAnsi="Times New Roman" w:cs="Times New Roman"/>
            <w:sz w:val="23"/>
            <w:szCs w:val="23"/>
          </w:rPr>
          <w:t>raising concern</w:t>
        </w:r>
      </w:ins>
      <w:ins w:id="2" w:author="nbigbee" w:date="2016-03-31T09:20:00Z">
        <w:r w:rsidR="005C35EF">
          <w:rPr>
            <w:rFonts w:ascii="Times New Roman" w:hAnsi="Times New Roman" w:cs="Times New Roman"/>
            <w:sz w:val="23"/>
            <w:szCs w:val="23"/>
          </w:rPr>
          <w:t>s</w:t>
        </w:r>
      </w:ins>
      <w:ins w:id="3" w:author="nbigbee" w:date="2016-03-31T09:17:00Z">
        <w:r w:rsidR="005C35EF">
          <w:rPr>
            <w:rFonts w:ascii="Times New Roman" w:hAnsi="Times New Roman" w:cs="Times New Roman"/>
            <w:sz w:val="23"/>
            <w:szCs w:val="23"/>
          </w:rPr>
          <w:t xml:space="preserve"> </w:t>
        </w:r>
      </w:ins>
      <w:ins w:id="4" w:author="nbigbee" w:date="2016-03-31T09:21:00Z">
        <w:r w:rsidR="007C6EB4">
          <w:rPr>
            <w:rFonts w:ascii="Times New Roman" w:hAnsi="Times New Roman" w:cs="Times New Roman"/>
            <w:sz w:val="23"/>
            <w:szCs w:val="23"/>
          </w:rPr>
          <w:t>about</w:t>
        </w:r>
        <w:bookmarkStart w:id="5" w:name="_GoBack"/>
        <w:bookmarkEnd w:id="5"/>
        <w:r w:rsidR="005C35EF">
          <w:rPr>
            <w:rFonts w:ascii="Times New Roman" w:hAnsi="Times New Roman" w:cs="Times New Roman"/>
            <w:sz w:val="23"/>
            <w:szCs w:val="23"/>
          </w:rPr>
          <w:t xml:space="preserve"> antitrust liability</w:t>
        </w:r>
      </w:ins>
      <w:ins w:id="6" w:author="nbigbee" w:date="2016-03-31T09:19:00Z">
        <w:r w:rsidR="005C35EF">
          <w:rPr>
            <w:rFonts w:ascii="Times New Roman" w:hAnsi="Times New Roman" w:cs="Times New Roman"/>
            <w:sz w:val="23"/>
            <w:szCs w:val="23"/>
          </w:rPr>
          <w:t xml:space="preserve">, </w:t>
        </w:r>
      </w:ins>
      <w:ins w:id="7" w:author="nbigbee" w:date="2016-02-29T13:55:00Z">
        <w:r>
          <w:rPr>
            <w:rFonts w:ascii="Times New Roman" w:hAnsi="Times New Roman" w:cs="Times New Roman"/>
            <w:sz w:val="23"/>
            <w:szCs w:val="23"/>
          </w:rPr>
          <w:t xml:space="preserve">participants in ERCOT activities should </w:t>
        </w:r>
      </w:ins>
      <w:ins w:id="8" w:author="nbigbee" w:date="2016-02-29T14:01:00Z">
        <w:r>
          <w:rPr>
            <w:rFonts w:ascii="Times New Roman" w:hAnsi="Times New Roman" w:cs="Times New Roman"/>
            <w:sz w:val="23"/>
            <w:szCs w:val="23"/>
          </w:rPr>
          <w:t>refrain from</w:t>
        </w:r>
      </w:ins>
      <w:ins w:id="9" w:author="nbigbee" w:date="2016-02-29T13:55:00Z">
        <w:r>
          <w:rPr>
            <w:rFonts w:ascii="Times New Roman" w:hAnsi="Times New Roman" w:cs="Times New Roman"/>
            <w:sz w:val="23"/>
            <w:szCs w:val="23"/>
          </w:rPr>
          <w:t xml:space="preserve"> proposing </w:t>
        </w:r>
      </w:ins>
      <w:ins w:id="10" w:author="nbigbee" w:date="2016-02-29T13:56:00Z">
        <w:r>
          <w:rPr>
            <w:rFonts w:ascii="Times New Roman" w:hAnsi="Times New Roman" w:cs="Times New Roman"/>
            <w:sz w:val="23"/>
            <w:szCs w:val="23"/>
          </w:rPr>
          <w:t xml:space="preserve">any action or measure that would </w:t>
        </w:r>
      </w:ins>
      <w:ins w:id="11" w:author="nbigbee" w:date="2016-02-29T14:44:00Z">
        <w:r w:rsidR="006D0CCA">
          <w:rPr>
            <w:rFonts w:ascii="Times New Roman" w:hAnsi="Times New Roman" w:cs="Times New Roman"/>
            <w:sz w:val="23"/>
            <w:szCs w:val="23"/>
          </w:rPr>
          <w:t xml:space="preserve">exceed </w:t>
        </w:r>
      </w:ins>
      <w:ins w:id="12" w:author="nbigbee" w:date="2016-02-29T13:56:00Z">
        <w:r>
          <w:rPr>
            <w:rFonts w:ascii="Times New Roman" w:hAnsi="Times New Roman" w:cs="Times New Roman"/>
            <w:sz w:val="23"/>
            <w:szCs w:val="23"/>
          </w:rPr>
          <w:t xml:space="preserve">ERCOT’s authority under federal or state law.  For additional information, stakeholders should consult the </w:t>
        </w:r>
        <w:r>
          <w:rPr>
            <w:rFonts w:ascii="Times New Roman" w:hAnsi="Times New Roman" w:cs="Times New Roman"/>
            <w:i/>
            <w:sz w:val="23"/>
            <w:szCs w:val="23"/>
          </w:rPr>
          <w:t xml:space="preserve">Statement of Position on Antitrust Issues for Members of </w:t>
        </w:r>
      </w:ins>
      <w:ins w:id="13" w:author="nbigbee" w:date="2016-02-29T13:57:00Z">
        <w:r>
          <w:rPr>
            <w:rFonts w:ascii="Times New Roman" w:hAnsi="Times New Roman" w:cs="Times New Roman"/>
            <w:i/>
            <w:sz w:val="23"/>
            <w:szCs w:val="23"/>
          </w:rPr>
          <w:t>ERCOT Committees, Subcommittees, and Working</w:t>
        </w:r>
        <w:r w:rsidRPr="00C37317">
          <w:rPr>
            <w:rFonts w:ascii="Times New Roman" w:hAnsi="Times New Roman" w:cs="Times New Roman"/>
            <w:i/>
            <w:sz w:val="23"/>
            <w:szCs w:val="23"/>
          </w:rPr>
          <w:t xml:space="preserve"> Groups</w:t>
        </w:r>
      </w:ins>
      <w:ins w:id="14" w:author="nbigbee" w:date="2016-03-14T11:20:00Z">
        <w:r w:rsidR="00BF0720" w:rsidRPr="00CA100E">
          <w:rPr>
            <w:rFonts w:ascii="Times New Roman" w:hAnsi="Times New Roman" w:cs="Times New Roman"/>
            <w:sz w:val="23"/>
            <w:szCs w:val="23"/>
          </w:rPr>
          <w:t>,</w:t>
        </w:r>
      </w:ins>
      <w:del w:id="15" w:author="nbigbee" w:date="2016-02-29T13:57:00Z">
        <w:r w:rsidRPr="00C37317" w:rsidDel="00C37317">
          <w:rPr>
            <w:rFonts w:ascii="Times New Roman" w:hAnsi="Times New Roman" w:cs="Times New Roman"/>
            <w:sz w:val="23"/>
            <w:szCs w:val="23"/>
          </w:rPr>
          <w:delText xml:space="preserve">ERCOT strictly prohibits Market Participants and their employees who are participating in ERCOT activities from using their participation in ERCOT activities as a forum for engaging in practices or communications that violate the antitrust laws. The ERCOT Board has approved guidelines for members of ERCOT Committees, Subcommittees and Working Groups to be reviewed and followed by each Market Participant attending ERCOT meetings. </w:delText>
        </w:r>
      </w:del>
      <w:del w:id="16" w:author="nbigbee" w:date="2016-02-29T13:58:00Z">
        <w:r w:rsidRPr="00C37317" w:rsidDel="00C37317">
          <w:rPr>
            <w:rFonts w:ascii="Times New Roman" w:hAnsi="Times New Roman" w:cs="Times New Roman"/>
            <w:sz w:val="23"/>
            <w:szCs w:val="23"/>
          </w:rPr>
          <w:delText>If you have not received a copy of these Guidelines, a</w:delText>
        </w:r>
      </w:del>
      <w:del w:id="17" w:author="nbigbee" w:date="2016-03-14T11:20:00Z">
        <w:r w:rsidRPr="00C37317" w:rsidDel="00BF0720">
          <w:rPr>
            <w:rFonts w:ascii="Times New Roman" w:hAnsi="Times New Roman" w:cs="Times New Roman"/>
            <w:sz w:val="23"/>
            <w:szCs w:val="23"/>
          </w:rPr>
          <w:delText>n electronic version is</w:delText>
        </w:r>
      </w:del>
      <w:r w:rsidRPr="00C37317">
        <w:rPr>
          <w:rFonts w:ascii="Times New Roman" w:hAnsi="Times New Roman" w:cs="Times New Roman"/>
          <w:sz w:val="23"/>
          <w:szCs w:val="23"/>
        </w:rPr>
        <w:t xml:space="preserve"> available at </w:t>
      </w:r>
      <w:hyperlink r:id="rId4" w:history="1">
        <w:r w:rsidR="00152CB4" w:rsidRPr="00736A79">
          <w:rPr>
            <w:rStyle w:val="Hyperlink"/>
            <w:rFonts w:ascii="Times New Roman" w:hAnsi="Times New Roman" w:cs="Times New Roman"/>
            <w:sz w:val="23"/>
            <w:szCs w:val="23"/>
          </w:rPr>
          <w:t>http://www.ercot.com/about/governance/index.html</w:t>
        </w:r>
      </w:hyperlink>
      <w:r w:rsidRPr="00C37317">
        <w:rPr>
          <w:rFonts w:ascii="Times New Roman" w:hAnsi="Times New Roman" w:cs="Times New Roman"/>
          <w:sz w:val="23"/>
          <w:szCs w:val="23"/>
        </w:rPr>
        <w:t>.</w:t>
      </w:r>
    </w:p>
    <w:p w:rsidR="00C37317" w:rsidRDefault="00C37317" w:rsidP="00F7240C">
      <w:pPr>
        <w:pStyle w:val="Default"/>
        <w:jc w:val="both"/>
        <w:rPr>
          <w:rFonts w:ascii="Times New Roman" w:hAnsi="Times New Roman" w:cs="Times New Roman"/>
          <w:sz w:val="23"/>
          <w:szCs w:val="23"/>
        </w:rPr>
      </w:pPr>
      <w:ins w:id="18" w:author="nbigbee" w:date="2016-02-29T13:58:00Z">
        <w:r>
          <w:rPr>
            <w:rFonts w:ascii="Times New Roman" w:hAnsi="Times New Roman" w:cs="Times New Roman"/>
            <w:sz w:val="23"/>
            <w:szCs w:val="23"/>
          </w:rPr>
          <w:t xml:space="preserve"> </w:t>
        </w:r>
      </w:ins>
      <w:del w:id="19" w:author="nbigbee" w:date="2016-02-29T13:58:00Z">
        <w:r w:rsidRPr="00C37317" w:rsidDel="00C37317">
          <w:rPr>
            <w:rFonts w:ascii="Times New Roman" w:hAnsi="Times New Roman" w:cs="Times New Roman"/>
            <w:sz w:val="23"/>
            <w:szCs w:val="23"/>
          </w:rPr>
          <w:delText>Please remember your ongoing obligation to comply with all applicable laws, including the antitrust laws.</w:delText>
        </w:r>
      </w:del>
    </w:p>
    <w:p w:rsidR="00F7240C" w:rsidRDefault="00F7240C" w:rsidP="00F7240C">
      <w:pPr>
        <w:pStyle w:val="Default"/>
        <w:jc w:val="both"/>
        <w:rPr>
          <w:rFonts w:ascii="Times New Roman" w:hAnsi="Times New Roman" w:cs="Times New Roman"/>
          <w:sz w:val="23"/>
          <w:szCs w:val="23"/>
        </w:rPr>
      </w:pPr>
    </w:p>
    <w:p w:rsidR="00F7240C" w:rsidRPr="00F7240C" w:rsidRDefault="00F7240C" w:rsidP="00F7240C">
      <w:pPr>
        <w:autoSpaceDE w:val="0"/>
        <w:autoSpaceDN w:val="0"/>
        <w:adjustRightInd w:val="0"/>
        <w:spacing w:after="0" w:line="240" w:lineRule="auto"/>
        <w:jc w:val="both"/>
        <w:rPr>
          <w:rFonts w:ascii="Times New Roman" w:hAnsi="Times New Roman" w:cs="Times New Roman"/>
          <w:color w:val="000000"/>
          <w:sz w:val="24"/>
          <w:szCs w:val="24"/>
        </w:rPr>
      </w:pPr>
    </w:p>
    <w:p w:rsidR="00F7240C" w:rsidRDefault="00F7240C" w:rsidP="00F7240C">
      <w:pPr>
        <w:autoSpaceDE w:val="0"/>
        <w:autoSpaceDN w:val="0"/>
        <w:adjustRightInd w:val="0"/>
        <w:spacing w:after="0" w:line="240" w:lineRule="auto"/>
        <w:jc w:val="center"/>
        <w:rPr>
          <w:rFonts w:ascii="Times New Roman" w:hAnsi="Times New Roman" w:cs="Times New Roman"/>
          <w:color w:val="000000"/>
          <w:sz w:val="23"/>
          <w:szCs w:val="23"/>
        </w:rPr>
      </w:pPr>
      <w:r w:rsidRPr="00F7240C">
        <w:rPr>
          <w:rFonts w:ascii="Times New Roman" w:hAnsi="Times New Roman" w:cs="Times New Roman"/>
          <w:color w:val="000000"/>
          <w:sz w:val="23"/>
          <w:szCs w:val="23"/>
        </w:rPr>
        <w:t>Disclaimer</w:t>
      </w:r>
    </w:p>
    <w:p w:rsidR="00F7240C" w:rsidRPr="00F7240C" w:rsidRDefault="00F7240C" w:rsidP="00F7240C">
      <w:pPr>
        <w:autoSpaceDE w:val="0"/>
        <w:autoSpaceDN w:val="0"/>
        <w:adjustRightInd w:val="0"/>
        <w:spacing w:after="0" w:line="240" w:lineRule="auto"/>
        <w:jc w:val="both"/>
        <w:rPr>
          <w:rFonts w:ascii="Times New Roman" w:hAnsi="Times New Roman" w:cs="Times New Roman"/>
          <w:color w:val="000000"/>
          <w:sz w:val="23"/>
          <w:szCs w:val="23"/>
        </w:rPr>
      </w:pPr>
    </w:p>
    <w:p w:rsidR="00F7240C" w:rsidRPr="0054334E" w:rsidRDefault="00F7240C" w:rsidP="00F7240C">
      <w:pPr>
        <w:pStyle w:val="Default"/>
        <w:jc w:val="both"/>
      </w:pPr>
      <w:r w:rsidRPr="00F7240C">
        <w:rPr>
          <w:rFonts w:ascii="Times New Roman" w:hAnsi="Times New Roman" w:cs="Times New Roman"/>
          <w:sz w:val="23"/>
          <w:szCs w:val="23"/>
        </w:rPr>
        <w:t>All presentations and materials submitted by Market Participants or any other Entity to ERCOT staff for this meeting are received and posted with the acknowledgement that the information will be considered public in accordance with the ERCOT Websites Content Management Operating Procedure.</w:t>
      </w:r>
    </w:p>
    <w:sectPr w:rsidR="00F7240C" w:rsidRPr="00543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bigbee">
    <w15:presenceInfo w15:providerId="None" w15:userId="nbigb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4E"/>
    <w:rsid w:val="000A6CCC"/>
    <w:rsid w:val="00152CB4"/>
    <w:rsid w:val="002A3663"/>
    <w:rsid w:val="003A26FC"/>
    <w:rsid w:val="003A2BFD"/>
    <w:rsid w:val="003F7C5C"/>
    <w:rsid w:val="004075F1"/>
    <w:rsid w:val="0054334E"/>
    <w:rsid w:val="005C35EF"/>
    <w:rsid w:val="006D0CCA"/>
    <w:rsid w:val="00700AD6"/>
    <w:rsid w:val="0079099D"/>
    <w:rsid w:val="007C6EB4"/>
    <w:rsid w:val="00B1686B"/>
    <w:rsid w:val="00B35B46"/>
    <w:rsid w:val="00BF0720"/>
    <w:rsid w:val="00C37317"/>
    <w:rsid w:val="00C7216F"/>
    <w:rsid w:val="00CA100E"/>
    <w:rsid w:val="00E83313"/>
    <w:rsid w:val="00F72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C28B8D-AE2A-4BCE-ABBA-E39DF09D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4334E"/>
    <w:pPr>
      <w:autoSpaceDE w:val="0"/>
      <w:autoSpaceDN w:val="0"/>
      <w:adjustRightInd w:val="0"/>
      <w:spacing w:after="0" w:line="240" w:lineRule="auto"/>
    </w:pPr>
    <w:rPr>
      <w:rFonts w:ascii="Arial" w:hAnsi="Arial" w:cs="Arial"/>
      <w:color w:val="000000"/>
      <w:sz w:val="24"/>
      <w:szCs w:val="24"/>
    </w:rPr>
  </w:style>
  <w:style w:type="paragraph" w:customStyle="1" w:styleId="Default1">
    <w:name w:val="Default1"/>
    <w:basedOn w:val="Default"/>
    <w:next w:val="Default"/>
    <w:uiPriority w:val="99"/>
    <w:rsid w:val="0054334E"/>
    <w:rPr>
      <w:color w:val="auto"/>
    </w:rPr>
  </w:style>
  <w:style w:type="character" w:styleId="CommentReference">
    <w:name w:val="annotation reference"/>
    <w:basedOn w:val="DefaultParagraphFont"/>
    <w:uiPriority w:val="99"/>
    <w:semiHidden/>
    <w:unhideWhenUsed/>
    <w:rsid w:val="00C37317"/>
    <w:rPr>
      <w:sz w:val="16"/>
      <w:szCs w:val="16"/>
    </w:rPr>
  </w:style>
  <w:style w:type="paragraph" w:styleId="CommentText">
    <w:name w:val="annotation text"/>
    <w:basedOn w:val="Normal"/>
    <w:link w:val="CommentTextChar"/>
    <w:uiPriority w:val="99"/>
    <w:semiHidden/>
    <w:unhideWhenUsed/>
    <w:rsid w:val="00C37317"/>
    <w:pPr>
      <w:spacing w:line="240" w:lineRule="auto"/>
    </w:pPr>
    <w:rPr>
      <w:sz w:val="20"/>
      <w:szCs w:val="20"/>
    </w:rPr>
  </w:style>
  <w:style w:type="character" w:customStyle="1" w:styleId="CommentTextChar">
    <w:name w:val="Comment Text Char"/>
    <w:basedOn w:val="DefaultParagraphFont"/>
    <w:link w:val="CommentText"/>
    <w:uiPriority w:val="99"/>
    <w:semiHidden/>
    <w:rsid w:val="00C37317"/>
    <w:rPr>
      <w:sz w:val="20"/>
      <w:szCs w:val="20"/>
    </w:rPr>
  </w:style>
  <w:style w:type="paragraph" w:styleId="CommentSubject">
    <w:name w:val="annotation subject"/>
    <w:basedOn w:val="CommentText"/>
    <w:next w:val="CommentText"/>
    <w:link w:val="CommentSubjectChar"/>
    <w:uiPriority w:val="99"/>
    <w:semiHidden/>
    <w:unhideWhenUsed/>
    <w:rsid w:val="00C37317"/>
    <w:rPr>
      <w:b/>
      <w:bCs/>
    </w:rPr>
  </w:style>
  <w:style w:type="character" w:customStyle="1" w:styleId="CommentSubjectChar">
    <w:name w:val="Comment Subject Char"/>
    <w:basedOn w:val="CommentTextChar"/>
    <w:link w:val="CommentSubject"/>
    <w:uiPriority w:val="99"/>
    <w:semiHidden/>
    <w:rsid w:val="00C37317"/>
    <w:rPr>
      <w:b/>
      <w:bCs/>
      <w:sz w:val="20"/>
      <w:szCs w:val="20"/>
    </w:rPr>
  </w:style>
  <w:style w:type="paragraph" w:styleId="BalloonText">
    <w:name w:val="Balloon Text"/>
    <w:basedOn w:val="Normal"/>
    <w:link w:val="BalloonTextChar"/>
    <w:uiPriority w:val="99"/>
    <w:semiHidden/>
    <w:unhideWhenUsed/>
    <w:rsid w:val="00C373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17"/>
    <w:rPr>
      <w:rFonts w:ascii="Segoe UI" w:hAnsi="Segoe UI" w:cs="Segoe UI"/>
      <w:sz w:val="18"/>
      <w:szCs w:val="18"/>
    </w:rPr>
  </w:style>
  <w:style w:type="character" w:styleId="Hyperlink">
    <w:name w:val="Hyperlink"/>
    <w:basedOn w:val="DefaultParagraphFont"/>
    <w:uiPriority w:val="99"/>
    <w:unhideWhenUsed/>
    <w:rsid w:val="00152C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hyperlink" Target="http://www.ercot.com/about/governanc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nbigbee2</dc:creator>
  <cp:lastModifiedBy>nbigbee</cp:lastModifiedBy>
  <cp:revision>3</cp:revision>
  <dcterms:created xsi:type="dcterms:W3CDTF">2016-03-31T14:21:00Z</dcterms:created>
  <dcterms:modified xsi:type="dcterms:W3CDTF">2016-03-31T14:25:00Z</dcterms:modified>
</cp:coreProperties>
</file>