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984" w:rsidRPr="00915A9B" w:rsidRDefault="00775984" w:rsidP="008B0DEE">
      <w:pPr>
        <w:rPr>
          <w:b/>
          <w:sz w:val="22"/>
          <w:szCs w:val="22"/>
        </w:rPr>
      </w:pPr>
      <w:bookmarkStart w:id="0" w:name="_GoBack"/>
      <w:bookmarkEnd w:id="0"/>
      <w:r w:rsidRPr="00915A9B">
        <w:rPr>
          <w:b/>
          <w:sz w:val="22"/>
          <w:szCs w:val="22"/>
        </w:rPr>
        <w:t>AGENDA</w:t>
      </w:r>
    </w:p>
    <w:p w:rsidR="00775984" w:rsidRPr="00915A9B" w:rsidRDefault="00775984" w:rsidP="008B0DEE">
      <w:pPr>
        <w:rPr>
          <w:b/>
          <w:color w:val="000000"/>
          <w:sz w:val="22"/>
          <w:szCs w:val="22"/>
        </w:rPr>
      </w:pPr>
      <w:r w:rsidRPr="00915A9B">
        <w:rPr>
          <w:b/>
          <w:sz w:val="22"/>
          <w:szCs w:val="22"/>
        </w:rPr>
        <w:t>ERCOT PROTOCOL REVISION SUBCOMMITTEE (PRS) MEETING</w:t>
      </w:r>
      <w:r w:rsidRPr="00915A9B">
        <w:rPr>
          <w:b/>
          <w:color w:val="000000"/>
          <w:sz w:val="22"/>
          <w:szCs w:val="22"/>
        </w:rPr>
        <w:t xml:space="preserve"> </w:t>
      </w:r>
    </w:p>
    <w:p w:rsidR="00DD6EDD" w:rsidRPr="00A857FD" w:rsidRDefault="00775984" w:rsidP="008B0DEE">
      <w:pPr>
        <w:rPr>
          <w:color w:val="000000" w:themeColor="text1"/>
          <w:sz w:val="22"/>
          <w:szCs w:val="22"/>
        </w:rPr>
      </w:pPr>
      <w:r w:rsidRPr="00A857FD">
        <w:rPr>
          <w:color w:val="000000" w:themeColor="text1"/>
          <w:sz w:val="22"/>
          <w:szCs w:val="22"/>
        </w:rPr>
        <w:t xml:space="preserve">ERCOT Austin </w:t>
      </w:r>
      <w:r w:rsidR="00DD6EDD" w:rsidRPr="00A857FD">
        <w:rPr>
          <w:color w:val="000000" w:themeColor="text1"/>
          <w:sz w:val="22"/>
          <w:szCs w:val="22"/>
        </w:rPr>
        <w:t>Office</w:t>
      </w:r>
      <w:r w:rsidRPr="00A857FD">
        <w:rPr>
          <w:color w:val="000000" w:themeColor="text1"/>
          <w:sz w:val="22"/>
          <w:szCs w:val="22"/>
        </w:rPr>
        <w:t xml:space="preserve"> / </w:t>
      </w:r>
      <w:r w:rsidR="00DD6EDD" w:rsidRPr="00A857FD">
        <w:rPr>
          <w:color w:val="000000" w:themeColor="text1"/>
          <w:sz w:val="22"/>
          <w:szCs w:val="22"/>
        </w:rPr>
        <w:t>7620 Metro Center Drive</w:t>
      </w:r>
      <w:r w:rsidRPr="00A857FD">
        <w:rPr>
          <w:color w:val="000000" w:themeColor="text1"/>
          <w:sz w:val="22"/>
          <w:szCs w:val="22"/>
        </w:rPr>
        <w:t xml:space="preserve"> / </w:t>
      </w:r>
      <w:r w:rsidR="00DD6EDD" w:rsidRPr="00A857FD">
        <w:rPr>
          <w:color w:val="000000" w:themeColor="text1"/>
          <w:sz w:val="22"/>
          <w:szCs w:val="22"/>
        </w:rPr>
        <w:t>Austin, Texas</w:t>
      </w:r>
      <w:r w:rsidRPr="00A857FD">
        <w:rPr>
          <w:color w:val="000000" w:themeColor="text1"/>
          <w:sz w:val="22"/>
          <w:szCs w:val="22"/>
        </w:rPr>
        <w:t xml:space="preserve"> 78744</w:t>
      </w:r>
    </w:p>
    <w:p w:rsidR="00DD6EDD" w:rsidRPr="00A857FD" w:rsidRDefault="00294D51" w:rsidP="008B0DEE">
      <w:pPr>
        <w:tabs>
          <w:tab w:val="left" w:pos="1242"/>
          <w:tab w:val="center" w:pos="4320"/>
          <w:tab w:val="left" w:pos="6465"/>
        </w:tabs>
        <w:rPr>
          <w:color w:val="000000" w:themeColor="text1"/>
          <w:sz w:val="22"/>
          <w:szCs w:val="22"/>
        </w:rPr>
      </w:pPr>
      <w:r w:rsidRPr="00A857FD">
        <w:rPr>
          <w:color w:val="000000" w:themeColor="text1"/>
          <w:sz w:val="22"/>
          <w:szCs w:val="22"/>
        </w:rPr>
        <w:t>Thur</w:t>
      </w:r>
      <w:r w:rsidR="002C2976" w:rsidRPr="00A857FD">
        <w:rPr>
          <w:color w:val="000000" w:themeColor="text1"/>
          <w:sz w:val="22"/>
          <w:szCs w:val="22"/>
        </w:rPr>
        <w:t xml:space="preserve">sday, </w:t>
      </w:r>
      <w:r w:rsidR="00C12A8F" w:rsidRPr="00A857FD">
        <w:rPr>
          <w:color w:val="000000" w:themeColor="text1"/>
          <w:sz w:val="22"/>
          <w:szCs w:val="22"/>
        </w:rPr>
        <w:t>March</w:t>
      </w:r>
      <w:r w:rsidR="00085D3C" w:rsidRPr="00A857FD">
        <w:rPr>
          <w:color w:val="000000" w:themeColor="text1"/>
          <w:sz w:val="22"/>
          <w:szCs w:val="22"/>
        </w:rPr>
        <w:t xml:space="preserve"> 1</w:t>
      </w:r>
      <w:r w:rsidR="00C12A8F" w:rsidRPr="00A857FD">
        <w:rPr>
          <w:color w:val="000000" w:themeColor="text1"/>
          <w:sz w:val="22"/>
          <w:szCs w:val="22"/>
        </w:rPr>
        <w:t>0</w:t>
      </w:r>
      <w:r w:rsidR="007515E8" w:rsidRPr="00A857FD">
        <w:rPr>
          <w:color w:val="000000" w:themeColor="text1"/>
          <w:sz w:val="22"/>
          <w:szCs w:val="22"/>
        </w:rPr>
        <w:t>, 2016</w:t>
      </w:r>
      <w:r w:rsidR="007A1E31" w:rsidRPr="00A857FD">
        <w:rPr>
          <w:color w:val="000000" w:themeColor="text1"/>
          <w:sz w:val="22"/>
          <w:szCs w:val="22"/>
        </w:rPr>
        <w:t xml:space="preserve">; 9:30 a.m. – </w:t>
      </w:r>
      <w:r w:rsidR="00A30662" w:rsidRPr="00A857FD">
        <w:rPr>
          <w:color w:val="000000" w:themeColor="text1"/>
          <w:sz w:val="22"/>
          <w:szCs w:val="22"/>
        </w:rPr>
        <w:t>4:00</w:t>
      </w:r>
      <w:r w:rsidR="00DD6EDD" w:rsidRPr="00A857FD">
        <w:rPr>
          <w:color w:val="000000" w:themeColor="text1"/>
          <w:sz w:val="22"/>
          <w:szCs w:val="22"/>
        </w:rPr>
        <w:t xml:space="preserve"> p.m.</w:t>
      </w:r>
      <w:r w:rsidR="00AD4793" w:rsidRPr="00A857FD">
        <w:rPr>
          <w:color w:val="000000" w:themeColor="text1"/>
          <w:sz w:val="22"/>
          <w:szCs w:val="22"/>
        </w:rPr>
        <w:t xml:space="preserve"> </w:t>
      </w:r>
    </w:p>
    <w:p w:rsidR="001543C1" w:rsidRPr="00A857FD" w:rsidRDefault="001543C1" w:rsidP="008B0DEE">
      <w:pPr>
        <w:tabs>
          <w:tab w:val="left" w:pos="1242"/>
          <w:tab w:val="center" w:pos="4320"/>
          <w:tab w:val="left" w:pos="6465"/>
        </w:tabs>
        <w:rPr>
          <w:color w:val="000000" w:themeColor="text1"/>
          <w:sz w:val="22"/>
          <w:szCs w:val="22"/>
        </w:rPr>
      </w:pPr>
    </w:p>
    <w:p w:rsidR="00F95397" w:rsidRPr="00A857FD" w:rsidRDefault="005F22A8" w:rsidP="008B0DEE">
      <w:pPr>
        <w:rPr>
          <w:color w:val="000000" w:themeColor="text1"/>
          <w:sz w:val="22"/>
          <w:szCs w:val="22"/>
        </w:rPr>
      </w:pPr>
      <w:hyperlink r:id="rId8" w:history="1">
        <w:r w:rsidR="00A857FD" w:rsidRPr="001B3AFD">
          <w:rPr>
            <w:rStyle w:val="Hyperlink"/>
            <w:sz w:val="22"/>
            <w:szCs w:val="22"/>
          </w:rPr>
          <w:t>http://ercot.webex.com</w:t>
        </w:r>
      </w:hyperlink>
      <w:r w:rsidR="00A857FD">
        <w:rPr>
          <w:color w:val="000000" w:themeColor="text1"/>
          <w:sz w:val="22"/>
          <w:szCs w:val="22"/>
        </w:rPr>
        <w:t xml:space="preserve"> </w:t>
      </w:r>
    </w:p>
    <w:p w:rsidR="00F95397" w:rsidRPr="00A857FD" w:rsidRDefault="00F95397" w:rsidP="008B0DEE">
      <w:pPr>
        <w:rPr>
          <w:color w:val="000000" w:themeColor="text1"/>
          <w:sz w:val="22"/>
          <w:szCs w:val="22"/>
          <w:highlight w:val="yellow"/>
        </w:rPr>
      </w:pPr>
      <w:r w:rsidRPr="00A857FD">
        <w:rPr>
          <w:color w:val="000000" w:themeColor="text1"/>
          <w:sz w:val="22"/>
          <w:szCs w:val="22"/>
        </w:rPr>
        <w:t xml:space="preserve">Meeting Number: </w:t>
      </w:r>
      <w:r w:rsidR="00A270E2" w:rsidRPr="00A857FD">
        <w:rPr>
          <w:color w:val="000000" w:themeColor="text1"/>
          <w:sz w:val="22"/>
          <w:szCs w:val="22"/>
        </w:rPr>
        <w:t xml:space="preserve"> </w:t>
      </w:r>
      <w:r w:rsidR="007327AA" w:rsidRPr="00A857FD">
        <w:rPr>
          <w:color w:val="000000" w:themeColor="text1"/>
          <w:sz w:val="22"/>
          <w:szCs w:val="22"/>
        </w:rPr>
        <w:t>621 012 407</w:t>
      </w:r>
    </w:p>
    <w:p w:rsidR="002C2976" w:rsidRPr="00A857FD" w:rsidRDefault="00F95397" w:rsidP="008B0DEE">
      <w:pPr>
        <w:tabs>
          <w:tab w:val="left" w:pos="1242"/>
          <w:tab w:val="center" w:pos="4320"/>
          <w:tab w:val="left" w:pos="6465"/>
        </w:tabs>
        <w:rPr>
          <w:color w:val="000000" w:themeColor="text1"/>
          <w:sz w:val="22"/>
          <w:szCs w:val="22"/>
        </w:rPr>
      </w:pPr>
      <w:r w:rsidRPr="00A857FD">
        <w:rPr>
          <w:color w:val="000000" w:themeColor="text1"/>
          <w:sz w:val="22"/>
          <w:szCs w:val="22"/>
        </w:rPr>
        <w:t xml:space="preserve">Meeting Password: </w:t>
      </w:r>
      <w:r w:rsidR="002C2976" w:rsidRPr="00A857FD">
        <w:rPr>
          <w:color w:val="000000" w:themeColor="text1"/>
          <w:sz w:val="22"/>
          <w:szCs w:val="22"/>
        </w:rPr>
        <w:t>PRS123!!!</w:t>
      </w:r>
    </w:p>
    <w:p w:rsidR="00F95397" w:rsidRPr="00A857FD" w:rsidRDefault="00F95397" w:rsidP="008B0DEE">
      <w:pPr>
        <w:tabs>
          <w:tab w:val="left" w:pos="1242"/>
          <w:tab w:val="center" w:pos="4320"/>
          <w:tab w:val="left" w:pos="6465"/>
        </w:tabs>
        <w:rPr>
          <w:color w:val="000000" w:themeColor="text1"/>
          <w:sz w:val="22"/>
          <w:szCs w:val="22"/>
        </w:rPr>
      </w:pPr>
      <w:r w:rsidRPr="00A857FD">
        <w:rPr>
          <w:color w:val="000000" w:themeColor="text1"/>
          <w:sz w:val="22"/>
          <w:szCs w:val="22"/>
        </w:rPr>
        <w:t xml:space="preserve">Audio Dial-In: </w:t>
      </w:r>
      <w:r w:rsidR="002C2976" w:rsidRPr="00A857FD">
        <w:rPr>
          <w:color w:val="000000" w:themeColor="text1"/>
          <w:sz w:val="22"/>
          <w:szCs w:val="22"/>
        </w:rPr>
        <w:t>1.877.668.4493</w:t>
      </w:r>
    </w:p>
    <w:p w:rsidR="00C67877" w:rsidRPr="00F95397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332"/>
        <w:gridCol w:w="1704"/>
      </w:tblGrid>
      <w:tr w:rsidR="00DD6EDD" w:rsidRPr="00F95397" w:rsidTr="00085D3C">
        <w:trPr>
          <w:trHeight w:val="543"/>
        </w:trPr>
        <w:tc>
          <w:tcPr>
            <w:tcW w:w="496" w:type="dxa"/>
          </w:tcPr>
          <w:p w:rsidR="00DD6EDD" w:rsidRPr="00F95397" w:rsidRDefault="00DD6EDD" w:rsidP="00085D3C">
            <w:pPr>
              <w:spacing w:after="120"/>
              <w:rPr>
                <w:b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F9539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:rsidR="00DD6EDD" w:rsidRPr="00F95397" w:rsidRDefault="00DD6EDD" w:rsidP="00085D3C">
            <w:pPr>
              <w:pStyle w:val="Heading2"/>
              <w:spacing w:after="120"/>
              <w:rPr>
                <w:sz w:val="22"/>
                <w:szCs w:val="22"/>
              </w:rPr>
            </w:pPr>
            <w:r w:rsidRPr="00F95397">
              <w:rPr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:rsidR="00B32A38" w:rsidRPr="00F95397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DD6EDD" w:rsidRPr="00F95397" w:rsidTr="00085D3C">
        <w:trPr>
          <w:trHeight w:val="795"/>
        </w:trPr>
        <w:tc>
          <w:tcPr>
            <w:tcW w:w="496" w:type="dxa"/>
          </w:tcPr>
          <w:p w:rsidR="00DD6EDD" w:rsidRPr="00F95397" w:rsidRDefault="00085D3C" w:rsidP="00085D3C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32A38" w:rsidRPr="00F9539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:rsidR="009B6462" w:rsidRPr="00F95397" w:rsidRDefault="00DD6EDD" w:rsidP="00085D3C">
            <w:pPr>
              <w:spacing w:after="120"/>
              <w:rPr>
                <w:b/>
                <w:sz w:val="22"/>
                <w:szCs w:val="22"/>
              </w:rPr>
            </w:pPr>
            <w:r w:rsidRPr="00F95397">
              <w:rPr>
                <w:b/>
                <w:sz w:val="22"/>
                <w:szCs w:val="22"/>
              </w:rPr>
              <w:t>Approval of Minutes (Vote)</w:t>
            </w:r>
          </w:p>
          <w:p w:rsidR="00597691" w:rsidRPr="00F95397" w:rsidRDefault="00C12A8F" w:rsidP="00085D3C">
            <w:pPr>
              <w:tabs>
                <w:tab w:val="left" w:pos="369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11</w:t>
            </w:r>
            <w:r w:rsidR="00085D3C">
              <w:rPr>
                <w:sz w:val="22"/>
                <w:szCs w:val="22"/>
              </w:rPr>
              <w:t>, 2016</w:t>
            </w:r>
          </w:p>
        </w:tc>
        <w:tc>
          <w:tcPr>
            <w:tcW w:w="1728" w:type="dxa"/>
          </w:tcPr>
          <w:p w:rsidR="00DD6EDD" w:rsidRPr="00F95397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A720DD" w:rsidRPr="00040226" w:rsidTr="00085D3C">
        <w:trPr>
          <w:trHeight w:val="498"/>
        </w:trPr>
        <w:tc>
          <w:tcPr>
            <w:tcW w:w="496" w:type="dxa"/>
          </w:tcPr>
          <w:p w:rsidR="00A720DD" w:rsidRPr="00A77FB7" w:rsidRDefault="00085D3C" w:rsidP="00085D3C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720DD" w:rsidRPr="00A77FB7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6524" w:type="dxa"/>
          </w:tcPr>
          <w:p w:rsidR="00A720DD" w:rsidRPr="00D47E3A" w:rsidRDefault="00A720DD" w:rsidP="00085D3C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TAC and </w:t>
            </w:r>
            <w:r w:rsidRPr="00A77FB7">
              <w:rPr>
                <w:b/>
                <w:sz w:val="22"/>
                <w:szCs w:val="22"/>
              </w:rPr>
              <w:t>Board Reports</w:t>
            </w:r>
          </w:p>
        </w:tc>
        <w:tc>
          <w:tcPr>
            <w:tcW w:w="1728" w:type="dxa"/>
          </w:tcPr>
          <w:p w:rsidR="00A720DD" w:rsidRPr="00040226" w:rsidRDefault="00085D3C" w:rsidP="0002587D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bookmarkEnd w:id="1"/>
      <w:bookmarkEnd w:id="2"/>
      <w:bookmarkEnd w:id="3"/>
      <w:bookmarkEnd w:id="4"/>
      <w:tr w:rsidR="00085D3C" w:rsidRPr="00040226" w:rsidTr="00D71EFD">
        <w:trPr>
          <w:trHeight w:val="405"/>
        </w:trPr>
        <w:tc>
          <w:tcPr>
            <w:tcW w:w="496" w:type="dxa"/>
          </w:tcPr>
          <w:p w:rsidR="00085D3C" w:rsidRDefault="00C12A8F" w:rsidP="00085D3C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085D3C" w:rsidRPr="00A77FB7">
              <w:rPr>
                <w:b/>
                <w:sz w:val="22"/>
                <w:szCs w:val="22"/>
              </w:rPr>
              <w:t>.</w:t>
            </w:r>
          </w:p>
          <w:p w:rsidR="00085D3C" w:rsidRPr="00A77FB7" w:rsidRDefault="00085D3C" w:rsidP="00085D3C">
            <w:pPr>
              <w:spacing w:after="120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:rsidR="00085D3C" w:rsidRDefault="00085D3C" w:rsidP="00085D3C">
            <w:pPr>
              <w:spacing w:after="120"/>
              <w:rPr>
                <w:b/>
                <w:sz w:val="22"/>
                <w:szCs w:val="22"/>
              </w:rPr>
            </w:pPr>
            <w:r w:rsidRPr="00A77FB7">
              <w:rPr>
                <w:b/>
                <w:sz w:val="22"/>
                <w:szCs w:val="22"/>
              </w:rPr>
              <w:t>Project Update and Summary of Project Priority List (PPL) Activity to Date</w:t>
            </w:r>
          </w:p>
          <w:p w:rsidR="006C0985" w:rsidRPr="008A1299" w:rsidRDefault="006C0985" w:rsidP="00085D3C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SCR755, ERCOT.com Website Enhancements</w:t>
            </w:r>
          </w:p>
        </w:tc>
        <w:tc>
          <w:tcPr>
            <w:tcW w:w="1728" w:type="dxa"/>
          </w:tcPr>
          <w:p w:rsidR="00085D3C" w:rsidRPr="00040226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 w:rsidRPr="00A77FB7">
              <w:rPr>
                <w:b/>
                <w:sz w:val="22"/>
                <w:szCs w:val="22"/>
              </w:rPr>
              <w:t>T. Anderson</w:t>
            </w:r>
          </w:p>
        </w:tc>
      </w:tr>
      <w:tr w:rsidR="00C12A8F" w:rsidRPr="00A77FB7" w:rsidTr="00D71EFD">
        <w:trPr>
          <w:trHeight w:val="552"/>
        </w:trPr>
        <w:tc>
          <w:tcPr>
            <w:tcW w:w="496" w:type="dxa"/>
          </w:tcPr>
          <w:p w:rsidR="00C12A8F" w:rsidRDefault="00C12A8F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6524" w:type="dxa"/>
          </w:tcPr>
          <w:p w:rsidR="00C12A8F" w:rsidRPr="00AC76C6" w:rsidRDefault="00C12A8F" w:rsidP="00C12A8F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C12A8F">
              <w:rPr>
                <w:b/>
                <w:sz w:val="22"/>
                <w:szCs w:val="22"/>
              </w:rPr>
              <w:t>Annual Review of Other Binding Document List (Vote)</w:t>
            </w:r>
          </w:p>
        </w:tc>
        <w:tc>
          <w:tcPr>
            <w:tcW w:w="1728" w:type="dxa"/>
          </w:tcPr>
          <w:p w:rsidR="00C12A8F" w:rsidRDefault="00C12A8F" w:rsidP="00C12A8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085D3C" w:rsidRPr="00A77FB7" w:rsidTr="00D71EFD">
        <w:trPr>
          <w:trHeight w:val="552"/>
        </w:trPr>
        <w:tc>
          <w:tcPr>
            <w:tcW w:w="496" w:type="dxa"/>
          </w:tcPr>
          <w:p w:rsidR="00085D3C" w:rsidRPr="00A77FB7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A77FB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:rsidR="00085D3C" w:rsidRPr="00AC76C6" w:rsidRDefault="00085D3C" w:rsidP="008B0DEE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AC76C6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AC76C6">
              <w:rPr>
                <w:i/>
                <w:sz w:val="22"/>
                <w:szCs w:val="22"/>
              </w:rPr>
              <w:t>(*) denotes no impact</w:t>
            </w:r>
          </w:p>
          <w:p w:rsidR="001369BD" w:rsidRDefault="001369BD" w:rsidP="001369B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NPRR741, </w:t>
            </w:r>
            <w:r w:rsidRPr="00653D2F">
              <w:rPr>
                <w:sz w:val="22"/>
                <w:szCs w:val="22"/>
              </w:rPr>
              <w:t>Clarifications to TPE and EAL Credit Exposure Calculations</w:t>
            </w:r>
          </w:p>
          <w:p w:rsidR="001369BD" w:rsidRDefault="001369BD" w:rsidP="001369B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NPRR744, </w:t>
            </w:r>
            <w:r w:rsidRPr="00B27094">
              <w:rPr>
                <w:sz w:val="22"/>
                <w:szCs w:val="22"/>
              </w:rPr>
              <w:t>RUC Trigger for the Reliability Deployment Price Adder and Alignment with RUC Settlement</w:t>
            </w:r>
          </w:p>
          <w:p w:rsidR="001369BD" w:rsidRDefault="001369BD" w:rsidP="001369B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NPRR745, </w:t>
            </w:r>
            <w:r w:rsidRPr="00B27094">
              <w:rPr>
                <w:sz w:val="22"/>
                <w:szCs w:val="22"/>
              </w:rPr>
              <w:t>Change ERS Availability from an Hourly to 15-minute Interval Evaluation plus Other Minor Changes</w:t>
            </w:r>
          </w:p>
          <w:p w:rsidR="001369BD" w:rsidRDefault="001369BD" w:rsidP="001369B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NPRR746, </w:t>
            </w:r>
            <w:r w:rsidRPr="00B27094">
              <w:rPr>
                <w:sz w:val="22"/>
                <w:szCs w:val="22"/>
              </w:rPr>
              <w:t>Adjustments Due to Negative Load</w:t>
            </w:r>
          </w:p>
          <w:p w:rsidR="00085D3C" w:rsidRPr="00AC76C6" w:rsidRDefault="001369BD" w:rsidP="00E11C7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NPRR748, </w:t>
            </w:r>
            <w:r w:rsidRPr="00023F0F">
              <w:rPr>
                <w:sz w:val="22"/>
                <w:szCs w:val="22"/>
              </w:rPr>
              <w:t>Revisions associated with COM-002-4 and Other Clarifications Associated with Dispatch Instructions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728" w:type="dxa"/>
          </w:tcPr>
          <w:p w:rsidR="00085D3C" w:rsidRPr="00AC76C6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085D3C" w:rsidRPr="00040226" w:rsidTr="00D71EFD">
        <w:tc>
          <w:tcPr>
            <w:tcW w:w="496" w:type="dxa"/>
          </w:tcPr>
          <w:p w:rsidR="00085D3C" w:rsidRDefault="00085D3C" w:rsidP="0002587D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6524" w:type="dxa"/>
          </w:tcPr>
          <w:p w:rsidR="00085D3C" w:rsidRPr="00AC76C6" w:rsidRDefault="00085D3C" w:rsidP="0002587D">
            <w:pPr>
              <w:spacing w:after="120"/>
              <w:rPr>
                <w:b/>
                <w:sz w:val="22"/>
                <w:szCs w:val="22"/>
              </w:rPr>
            </w:pPr>
            <w:r w:rsidRPr="00AC76C6">
              <w:rPr>
                <w:b/>
                <w:sz w:val="22"/>
                <w:szCs w:val="22"/>
              </w:rPr>
              <w:t>Review of Pending Project Priorities (Possible Vote)</w:t>
            </w:r>
          </w:p>
        </w:tc>
        <w:tc>
          <w:tcPr>
            <w:tcW w:w="1728" w:type="dxa"/>
          </w:tcPr>
          <w:p w:rsidR="00085D3C" w:rsidRPr="00AC76C6" w:rsidRDefault="00085D3C" w:rsidP="0002587D">
            <w:pPr>
              <w:spacing w:after="120"/>
              <w:rPr>
                <w:b/>
                <w:sz w:val="22"/>
                <w:szCs w:val="22"/>
              </w:rPr>
            </w:pPr>
            <w:r w:rsidRPr="00AC76C6">
              <w:rPr>
                <w:b/>
                <w:sz w:val="22"/>
                <w:szCs w:val="22"/>
              </w:rPr>
              <w:t>T. Anderson</w:t>
            </w:r>
          </w:p>
        </w:tc>
      </w:tr>
      <w:tr w:rsidR="00085D3C" w:rsidRPr="00040226" w:rsidTr="00D71EFD">
        <w:trPr>
          <w:trHeight w:val="678"/>
        </w:trPr>
        <w:tc>
          <w:tcPr>
            <w:tcW w:w="496" w:type="dxa"/>
          </w:tcPr>
          <w:p w:rsidR="00085D3C" w:rsidRDefault="00085D3C" w:rsidP="005A3E86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524" w:type="dxa"/>
          </w:tcPr>
          <w:p w:rsidR="00085D3C" w:rsidRPr="00AC76C6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 w:rsidRPr="00AC76C6">
              <w:rPr>
                <w:b/>
                <w:sz w:val="22"/>
                <w:szCs w:val="22"/>
              </w:rPr>
              <w:t>Revision Requests Tabled at PRS (Possible Vote)</w:t>
            </w:r>
          </w:p>
          <w:p w:rsidR="00085D3C" w:rsidRPr="00AC76C6" w:rsidRDefault="00085D3C" w:rsidP="00BA30B0">
            <w:pPr>
              <w:spacing w:after="120"/>
              <w:rPr>
                <w:sz w:val="22"/>
                <w:szCs w:val="22"/>
              </w:rPr>
            </w:pPr>
            <w:r w:rsidRPr="00AC76C6">
              <w:rPr>
                <w:sz w:val="22"/>
                <w:szCs w:val="22"/>
              </w:rPr>
              <w:t xml:space="preserve">NPRR562, </w:t>
            </w:r>
            <w:proofErr w:type="spellStart"/>
            <w:r w:rsidRPr="00AC76C6">
              <w:rPr>
                <w:sz w:val="22"/>
                <w:szCs w:val="22"/>
              </w:rPr>
              <w:t>Subsynchronous</w:t>
            </w:r>
            <w:proofErr w:type="spellEnd"/>
            <w:r w:rsidRPr="00AC76C6">
              <w:rPr>
                <w:sz w:val="22"/>
                <w:szCs w:val="22"/>
              </w:rPr>
              <w:t xml:space="preserve"> Resonance</w:t>
            </w:r>
          </w:p>
          <w:p w:rsidR="00085D3C" w:rsidRPr="00AC76C6" w:rsidRDefault="00085D3C" w:rsidP="008B0DEE">
            <w:pPr>
              <w:spacing w:after="120"/>
              <w:rPr>
                <w:sz w:val="22"/>
                <w:szCs w:val="22"/>
              </w:rPr>
            </w:pPr>
            <w:r w:rsidRPr="00AC76C6">
              <w:rPr>
                <w:sz w:val="22"/>
                <w:szCs w:val="22"/>
              </w:rPr>
              <w:t>NPRR638, Revisions to Certain Price Components of EAL</w:t>
            </w:r>
          </w:p>
          <w:p w:rsidR="00085D3C" w:rsidRDefault="00085D3C" w:rsidP="005B38DF">
            <w:pPr>
              <w:spacing w:after="120"/>
              <w:rPr>
                <w:sz w:val="22"/>
                <w:szCs w:val="22"/>
              </w:rPr>
            </w:pPr>
            <w:r w:rsidRPr="00AC76C6">
              <w:rPr>
                <w:sz w:val="22"/>
                <w:szCs w:val="22"/>
              </w:rPr>
              <w:t>NPRR66</w:t>
            </w:r>
            <w:r>
              <w:rPr>
                <w:sz w:val="22"/>
                <w:szCs w:val="22"/>
              </w:rPr>
              <w:t xml:space="preserve">7, </w:t>
            </w:r>
            <w:r w:rsidRPr="006E3082">
              <w:rPr>
                <w:sz w:val="22"/>
                <w:szCs w:val="22"/>
              </w:rPr>
              <w:t>Ancillary Service Redesign</w:t>
            </w:r>
          </w:p>
          <w:p w:rsidR="00085D3C" w:rsidRDefault="00085D3C" w:rsidP="009F041D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NPRR685, </w:t>
            </w:r>
            <w:r w:rsidRPr="002D5940">
              <w:rPr>
                <w:sz w:val="22"/>
                <w:szCs w:val="22"/>
              </w:rPr>
              <w:t>Change Criteria for Resource Opportunity Outages</w:t>
            </w:r>
          </w:p>
          <w:p w:rsidR="00085D3C" w:rsidRDefault="00085D3C" w:rsidP="00597691">
            <w:pPr>
              <w:tabs>
                <w:tab w:val="left" w:pos="99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NPRR696, </w:t>
            </w:r>
            <w:r w:rsidRPr="00A443CB">
              <w:rPr>
                <w:sz w:val="22"/>
                <w:szCs w:val="22"/>
              </w:rPr>
              <w:t>Price Correction Process Following a SCED Failure</w:t>
            </w:r>
          </w:p>
          <w:p w:rsidR="00085D3C" w:rsidRDefault="00085D3C" w:rsidP="00597691">
            <w:pPr>
              <w:tabs>
                <w:tab w:val="left" w:pos="990"/>
              </w:tabs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NPRR697, </w:t>
            </w:r>
            <w:r w:rsidRPr="00A443CB">
              <w:rPr>
                <w:sz w:val="22"/>
                <w:szCs w:val="22"/>
              </w:rPr>
              <w:t xml:space="preserve">Disclosure of Protected Information for Research and </w:t>
            </w:r>
            <w:r>
              <w:rPr>
                <w:sz w:val="22"/>
                <w:szCs w:val="22"/>
              </w:rPr>
              <w:t xml:space="preserve"> C</w:t>
            </w:r>
            <w:r w:rsidRPr="00A443CB">
              <w:rPr>
                <w:sz w:val="22"/>
                <w:szCs w:val="22"/>
              </w:rPr>
              <w:t>oordination Purposes</w:t>
            </w:r>
          </w:p>
          <w:p w:rsidR="00085D3C" w:rsidRDefault="00085D3C" w:rsidP="008B516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NPRR709,</w:t>
            </w:r>
            <w:r>
              <w:t xml:space="preserve"> </w:t>
            </w:r>
            <w:r w:rsidRPr="00A96DA8">
              <w:rPr>
                <w:sz w:val="22"/>
                <w:szCs w:val="22"/>
              </w:rPr>
              <w:t>Revisions to Alternative Dispute Resolution Procedure</w:t>
            </w:r>
          </w:p>
          <w:p w:rsidR="00085D3C" w:rsidRDefault="00085D3C" w:rsidP="00EC5BBF">
            <w:pPr>
              <w:spacing w:after="120"/>
              <w:rPr>
                <w:sz w:val="22"/>
                <w:szCs w:val="22"/>
              </w:rPr>
            </w:pPr>
            <w:r w:rsidRPr="00867897">
              <w:rPr>
                <w:sz w:val="22"/>
                <w:szCs w:val="22"/>
              </w:rPr>
              <w:lastRenderedPageBreak/>
              <w:t>NPRR</w:t>
            </w:r>
            <w:r>
              <w:rPr>
                <w:sz w:val="22"/>
                <w:szCs w:val="22"/>
              </w:rPr>
              <w:t xml:space="preserve">711, </w:t>
            </w:r>
            <w:r w:rsidRPr="00867897">
              <w:rPr>
                <w:sz w:val="22"/>
                <w:szCs w:val="22"/>
              </w:rPr>
              <w:t>Increase the Interval Data Recorder Meter Mandatory Install Requirement from 700 kW/kVA to 1.5 MW/MVA</w:t>
            </w:r>
          </w:p>
          <w:p w:rsidR="00085D3C" w:rsidRDefault="00085D3C" w:rsidP="00B27094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NPRR738, </w:t>
            </w:r>
            <w:r w:rsidRPr="005E6675">
              <w:rPr>
                <w:sz w:val="22"/>
                <w:szCs w:val="22"/>
              </w:rPr>
              <w:t>ERS Performance Calculations During TDSP Outages</w:t>
            </w:r>
          </w:p>
          <w:p w:rsidR="00085D3C" w:rsidRDefault="00085D3C" w:rsidP="00A0538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NPRR747, </w:t>
            </w:r>
            <w:r w:rsidRPr="00B27094">
              <w:rPr>
                <w:sz w:val="22"/>
                <w:szCs w:val="22"/>
              </w:rPr>
              <w:t>Revision of Voltage Control Requirements</w:t>
            </w:r>
          </w:p>
          <w:p w:rsidR="008F647F" w:rsidRDefault="008F647F" w:rsidP="008F647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NPRR751, </w:t>
            </w:r>
            <w:r w:rsidRPr="00E11C7D">
              <w:rPr>
                <w:sz w:val="22"/>
                <w:szCs w:val="22"/>
              </w:rPr>
              <w:t>Clarifications for Distributed Generation Resources</w:t>
            </w:r>
          </w:p>
          <w:p w:rsidR="008F647F" w:rsidRDefault="008F647F" w:rsidP="008F647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NPRR752, </w:t>
            </w:r>
            <w:r w:rsidRPr="00E11C7D">
              <w:rPr>
                <w:sz w:val="22"/>
                <w:szCs w:val="22"/>
              </w:rPr>
              <w:t>Clarification of Revision Request Process</w:t>
            </w:r>
          </w:p>
          <w:p w:rsidR="008F647F" w:rsidRDefault="008F647F" w:rsidP="008F647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NPRR753, </w:t>
            </w:r>
            <w:r w:rsidRPr="00E11C7D">
              <w:rPr>
                <w:sz w:val="22"/>
                <w:szCs w:val="22"/>
              </w:rPr>
              <w:t>Allow AMS Data Submittal Process for TDSP-Read Non-Modeled Generators</w:t>
            </w:r>
          </w:p>
          <w:p w:rsidR="008F647F" w:rsidRDefault="008F647F" w:rsidP="00A0538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NPRR754, </w:t>
            </w:r>
            <w:r w:rsidRPr="00E11C7D">
              <w:rPr>
                <w:sz w:val="22"/>
                <w:szCs w:val="22"/>
              </w:rPr>
              <w:t>Revise Load Distribution Factors Report Posting Frequency</w:t>
            </w:r>
          </w:p>
          <w:p w:rsidR="008F647F" w:rsidRDefault="008F647F" w:rsidP="008F647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NPRR755, </w:t>
            </w:r>
            <w:r w:rsidRPr="00587584">
              <w:rPr>
                <w:sz w:val="22"/>
                <w:szCs w:val="22"/>
              </w:rPr>
              <w:t>Agent-Only QSE Registration</w:t>
            </w:r>
          </w:p>
          <w:p w:rsidR="00085D3C" w:rsidRPr="003126FF" w:rsidRDefault="00085D3C" w:rsidP="00A0538F">
            <w:pPr>
              <w:spacing w:after="120"/>
              <w:rPr>
                <w:sz w:val="22"/>
                <w:szCs w:val="22"/>
              </w:rPr>
            </w:pPr>
            <w:r w:rsidRPr="00AC76C6">
              <w:rPr>
                <w:sz w:val="22"/>
                <w:szCs w:val="22"/>
              </w:rPr>
              <w:t xml:space="preserve">SCR785, Update RTL calculation to include Real-Time Reserve Price Adder based components </w:t>
            </w:r>
          </w:p>
        </w:tc>
        <w:tc>
          <w:tcPr>
            <w:tcW w:w="1728" w:type="dxa"/>
          </w:tcPr>
          <w:p w:rsidR="00085D3C" w:rsidRPr="00AC76C6" w:rsidRDefault="00085D3C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A. Frazier</w:t>
            </w:r>
          </w:p>
        </w:tc>
      </w:tr>
      <w:tr w:rsidR="00085D3C" w:rsidRPr="00040226" w:rsidTr="00D71EFD">
        <w:tc>
          <w:tcPr>
            <w:tcW w:w="496" w:type="dxa"/>
          </w:tcPr>
          <w:p w:rsidR="00085D3C" w:rsidRPr="00A77FB7" w:rsidDel="00B32631" w:rsidRDefault="00085D3C" w:rsidP="00264ABA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  <w:r w:rsidRPr="00A77FB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:rsidR="00085D3C" w:rsidRPr="00AC76C6" w:rsidRDefault="00085D3C" w:rsidP="009A60E6">
            <w:pPr>
              <w:spacing w:after="120"/>
              <w:rPr>
                <w:sz w:val="22"/>
                <w:szCs w:val="22"/>
              </w:rPr>
            </w:pPr>
            <w:r w:rsidRPr="00AC76C6">
              <w:rPr>
                <w:b/>
                <w:sz w:val="22"/>
                <w:szCs w:val="22"/>
              </w:rPr>
              <w:t>Review of Revision Request Language (Vote)</w:t>
            </w:r>
          </w:p>
          <w:p w:rsidR="001369BD" w:rsidRDefault="001369BD" w:rsidP="00214FC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NPRR756, Enhanced Ancillary Services</w:t>
            </w:r>
          </w:p>
          <w:p w:rsidR="001369BD" w:rsidRDefault="001369BD" w:rsidP="00214FC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NPRR757, </w:t>
            </w:r>
            <w:r w:rsidRPr="001369BD">
              <w:rPr>
                <w:sz w:val="22"/>
                <w:szCs w:val="22"/>
              </w:rPr>
              <w:t>Distributed Generation Reporting Improvement</w:t>
            </w:r>
          </w:p>
          <w:p w:rsidR="001369BD" w:rsidRPr="00816967" w:rsidRDefault="001369BD" w:rsidP="00214FCB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SCR788, </w:t>
            </w:r>
            <w:r w:rsidRPr="001369BD">
              <w:rPr>
                <w:sz w:val="22"/>
                <w:szCs w:val="22"/>
              </w:rPr>
              <w:t>Addition of Integral ACE Feedback to GTBD Calculation</w:t>
            </w:r>
          </w:p>
        </w:tc>
        <w:tc>
          <w:tcPr>
            <w:tcW w:w="1728" w:type="dxa"/>
          </w:tcPr>
          <w:p w:rsidR="00085D3C" w:rsidRPr="00AC76C6" w:rsidRDefault="00085D3C" w:rsidP="00FE09F1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587584" w:rsidRPr="00040226" w:rsidTr="00D71EFD">
        <w:trPr>
          <w:trHeight w:val="453"/>
        </w:trPr>
        <w:tc>
          <w:tcPr>
            <w:tcW w:w="496" w:type="dxa"/>
          </w:tcPr>
          <w:p w:rsidR="00587584" w:rsidRPr="00040226" w:rsidRDefault="00E7728F" w:rsidP="00587584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8758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:rsidR="00587584" w:rsidRPr="00085D3C" w:rsidRDefault="00587584" w:rsidP="00D71EFD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 Business</w:t>
            </w:r>
            <w:r w:rsidRPr="00D71EF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8" w:type="dxa"/>
          </w:tcPr>
          <w:p w:rsidR="00587584" w:rsidRDefault="00587584" w:rsidP="005A27A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587584" w:rsidRPr="00040226" w:rsidTr="00D71EFD">
        <w:trPr>
          <w:trHeight w:val="363"/>
        </w:trPr>
        <w:tc>
          <w:tcPr>
            <w:tcW w:w="496" w:type="dxa"/>
          </w:tcPr>
          <w:p w:rsidR="00587584" w:rsidRPr="00040226" w:rsidRDefault="00587584" w:rsidP="00385598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:rsidR="00587584" w:rsidRPr="00CA603D" w:rsidRDefault="00587584" w:rsidP="008B5169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040226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:rsidR="00587584" w:rsidRPr="00040226" w:rsidRDefault="00587584" w:rsidP="005A27A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A. Frazier</w:t>
            </w:r>
          </w:p>
        </w:tc>
      </w:tr>
      <w:tr w:rsidR="00587584" w:rsidRPr="00040226" w:rsidTr="00D71EFD">
        <w:trPr>
          <w:trHeight w:val="360"/>
        </w:trPr>
        <w:tc>
          <w:tcPr>
            <w:tcW w:w="496" w:type="dxa"/>
          </w:tcPr>
          <w:p w:rsidR="00587584" w:rsidRPr="00040226" w:rsidRDefault="00587584" w:rsidP="00552089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:rsidR="00587584" w:rsidRDefault="00587584" w:rsidP="00A14197">
            <w:pPr>
              <w:spacing w:after="120"/>
              <w:rPr>
                <w:sz w:val="22"/>
                <w:szCs w:val="22"/>
              </w:rPr>
            </w:pPr>
            <w:r w:rsidRPr="00040226">
              <w:rPr>
                <w:b/>
                <w:sz w:val="22"/>
                <w:szCs w:val="22"/>
              </w:rPr>
              <w:t>Future PRS Meetings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87584" w:rsidRDefault="00C12A8F" w:rsidP="00085D3C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14</w:t>
            </w:r>
            <w:r w:rsidR="00587584">
              <w:rPr>
                <w:sz w:val="22"/>
                <w:szCs w:val="22"/>
              </w:rPr>
              <w:t>, 2016</w:t>
            </w:r>
          </w:p>
          <w:p w:rsidR="00587584" w:rsidRDefault="00C12A8F" w:rsidP="00B8514E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</w:t>
            </w:r>
            <w:r w:rsidR="00587584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2</w:t>
            </w:r>
            <w:r w:rsidR="00587584">
              <w:rPr>
                <w:sz w:val="22"/>
                <w:szCs w:val="22"/>
              </w:rPr>
              <w:t>, 2016</w:t>
            </w:r>
          </w:p>
          <w:p w:rsidR="00587584" w:rsidRDefault="00587584" w:rsidP="00D71EFD">
            <w:pPr>
              <w:spacing w:after="120"/>
              <w:ind w:left="720"/>
              <w:rPr>
                <w:sz w:val="22"/>
                <w:szCs w:val="22"/>
              </w:rPr>
            </w:pPr>
          </w:p>
          <w:p w:rsidR="00587584" w:rsidRPr="008B0DEE" w:rsidRDefault="00587584" w:rsidP="00D71EFD">
            <w:pPr>
              <w:spacing w:after="120"/>
              <w:ind w:left="720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:rsidR="00587584" w:rsidRPr="00040226" w:rsidRDefault="00587584" w:rsidP="00FE09F1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:rsidR="009B01B5" w:rsidRDefault="009B01B5" w:rsidP="00385598"/>
    <w:sectPr w:rsidR="009B01B5" w:rsidSect="005A27A2">
      <w:headerReference w:type="default" r:id="rId9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FAD" w:rsidRDefault="00C87FAD">
      <w:r>
        <w:separator/>
      </w:r>
    </w:p>
  </w:endnote>
  <w:endnote w:type="continuationSeparator" w:id="0">
    <w:p w:rsidR="00C87FAD" w:rsidRDefault="00C8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FAD" w:rsidRDefault="00C87FAD">
      <w:r>
        <w:separator/>
      </w:r>
    </w:p>
  </w:footnote>
  <w:footnote w:type="continuationSeparator" w:id="0">
    <w:p w:rsidR="00C87FAD" w:rsidRDefault="00C87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01A" w:rsidRDefault="00B6701A">
    <w:pPr>
      <w:tabs>
        <w:tab w:val="left" w:pos="1368"/>
        <w:tab w:val="center" w:pos="4320"/>
      </w:tabs>
      <w:jc w:val="center"/>
      <w:rPr>
        <w:b/>
        <w:sz w:val="24"/>
        <w:szCs w:val="24"/>
      </w:rPr>
    </w:pPr>
  </w:p>
  <w:p w:rsidR="00B6701A" w:rsidRDefault="00B6701A">
    <w:pPr>
      <w:tabs>
        <w:tab w:val="left" w:pos="1368"/>
        <w:tab w:val="center" w:pos="4320"/>
      </w:tabs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B21AF"/>
    <w:multiLevelType w:val="hybridMultilevel"/>
    <w:tmpl w:val="F7784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6"/>
  </w:num>
  <w:num w:numId="5">
    <w:abstractNumId w:val="4"/>
  </w:num>
  <w:num w:numId="6">
    <w:abstractNumId w:val="12"/>
  </w:num>
  <w:num w:numId="7">
    <w:abstractNumId w:val="2"/>
  </w:num>
  <w:num w:numId="8">
    <w:abstractNumId w:val="19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13"/>
  </w:num>
  <w:num w:numId="14">
    <w:abstractNumId w:val="1"/>
  </w:num>
  <w:num w:numId="15">
    <w:abstractNumId w:val="3"/>
  </w:num>
  <w:num w:numId="16">
    <w:abstractNumId w:val="7"/>
  </w:num>
  <w:num w:numId="17">
    <w:abstractNumId w:val="9"/>
  </w:num>
  <w:num w:numId="18">
    <w:abstractNumId w:val="18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68"/>
    <w:rsid w:val="000004D9"/>
    <w:rsid w:val="00000811"/>
    <w:rsid w:val="00005FC9"/>
    <w:rsid w:val="000065F0"/>
    <w:rsid w:val="00006C17"/>
    <w:rsid w:val="00007353"/>
    <w:rsid w:val="00007998"/>
    <w:rsid w:val="000100C9"/>
    <w:rsid w:val="00010C68"/>
    <w:rsid w:val="00011779"/>
    <w:rsid w:val="00011942"/>
    <w:rsid w:val="00014799"/>
    <w:rsid w:val="000169F7"/>
    <w:rsid w:val="00017631"/>
    <w:rsid w:val="000204CE"/>
    <w:rsid w:val="00021723"/>
    <w:rsid w:val="000225FA"/>
    <w:rsid w:val="000232CE"/>
    <w:rsid w:val="000236D7"/>
    <w:rsid w:val="00023F0F"/>
    <w:rsid w:val="00024335"/>
    <w:rsid w:val="0002587D"/>
    <w:rsid w:val="00025BDF"/>
    <w:rsid w:val="00026C9E"/>
    <w:rsid w:val="000300E8"/>
    <w:rsid w:val="00030C5D"/>
    <w:rsid w:val="000316DB"/>
    <w:rsid w:val="00031C43"/>
    <w:rsid w:val="0003245F"/>
    <w:rsid w:val="0003425E"/>
    <w:rsid w:val="000356D0"/>
    <w:rsid w:val="00035A43"/>
    <w:rsid w:val="00037452"/>
    <w:rsid w:val="00037AC5"/>
    <w:rsid w:val="00040226"/>
    <w:rsid w:val="00040A7F"/>
    <w:rsid w:val="00041F82"/>
    <w:rsid w:val="00041FB8"/>
    <w:rsid w:val="0004299C"/>
    <w:rsid w:val="00042C5C"/>
    <w:rsid w:val="000444F9"/>
    <w:rsid w:val="00045CAA"/>
    <w:rsid w:val="0004690C"/>
    <w:rsid w:val="00046C32"/>
    <w:rsid w:val="00047155"/>
    <w:rsid w:val="00047170"/>
    <w:rsid w:val="00052619"/>
    <w:rsid w:val="00053199"/>
    <w:rsid w:val="000532ED"/>
    <w:rsid w:val="0005531C"/>
    <w:rsid w:val="00055B5E"/>
    <w:rsid w:val="00056BA1"/>
    <w:rsid w:val="00056C15"/>
    <w:rsid w:val="0006170B"/>
    <w:rsid w:val="00061E8C"/>
    <w:rsid w:val="00061FF5"/>
    <w:rsid w:val="000629AB"/>
    <w:rsid w:val="00063152"/>
    <w:rsid w:val="00064F9D"/>
    <w:rsid w:val="00065A1B"/>
    <w:rsid w:val="00066C99"/>
    <w:rsid w:val="00066EEF"/>
    <w:rsid w:val="00067909"/>
    <w:rsid w:val="00067E92"/>
    <w:rsid w:val="000710E7"/>
    <w:rsid w:val="000711FA"/>
    <w:rsid w:val="00071206"/>
    <w:rsid w:val="0007135D"/>
    <w:rsid w:val="00072694"/>
    <w:rsid w:val="00072E05"/>
    <w:rsid w:val="000740D4"/>
    <w:rsid w:val="00074B24"/>
    <w:rsid w:val="00076835"/>
    <w:rsid w:val="00076DF7"/>
    <w:rsid w:val="00077408"/>
    <w:rsid w:val="00077969"/>
    <w:rsid w:val="000779BE"/>
    <w:rsid w:val="0008054F"/>
    <w:rsid w:val="00082DF3"/>
    <w:rsid w:val="00083A4E"/>
    <w:rsid w:val="00085002"/>
    <w:rsid w:val="00085D3C"/>
    <w:rsid w:val="00085DC8"/>
    <w:rsid w:val="00085F53"/>
    <w:rsid w:val="00086F8D"/>
    <w:rsid w:val="000879B1"/>
    <w:rsid w:val="000879FB"/>
    <w:rsid w:val="00090AB0"/>
    <w:rsid w:val="00090B17"/>
    <w:rsid w:val="00091869"/>
    <w:rsid w:val="00091A7A"/>
    <w:rsid w:val="00091A84"/>
    <w:rsid w:val="0009211D"/>
    <w:rsid w:val="000925FE"/>
    <w:rsid w:val="00092C18"/>
    <w:rsid w:val="00092C88"/>
    <w:rsid w:val="00093057"/>
    <w:rsid w:val="000932E1"/>
    <w:rsid w:val="000932E8"/>
    <w:rsid w:val="00094172"/>
    <w:rsid w:val="000946D1"/>
    <w:rsid w:val="00096293"/>
    <w:rsid w:val="000A14FD"/>
    <w:rsid w:val="000A2433"/>
    <w:rsid w:val="000A737E"/>
    <w:rsid w:val="000B1DBF"/>
    <w:rsid w:val="000B1F17"/>
    <w:rsid w:val="000B3A0C"/>
    <w:rsid w:val="000B3C8A"/>
    <w:rsid w:val="000B3EF6"/>
    <w:rsid w:val="000B43ED"/>
    <w:rsid w:val="000B4907"/>
    <w:rsid w:val="000B5FD4"/>
    <w:rsid w:val="000B63A3"/>
    <w:rsid w:val="000B6ED7"/>
    <w:rsid w:val="000C0446"/>
    <w:rsid w:val="000C0548"/>
    <w:rsid w:val="000C0736"/>
    <w:rsid w:val="000C12E4"/>
    <w:rsid w:val="000C1B79"/>
    <w:rsid w:val="000C21DE"/>
    <w:rsid w:val="000C325B"/>
    <w:rsid w:val="000C4D1E"/>
    <w:rsid w:val="000C5889"/>
    <w:rsid w:val="000C5D08"/>
    <w:rsid w:val="000C5EFC"/>
    <w:rsid w:val="000C78EA"/>
    <w:rsid w:val="000D15E7"/>
    <w:rsid w:val="000D2263"/>
    <w:rsid w:val="000D2525"/>
    <w:rsid w:val="000D2745"/>
    <w:rsid w:val="000D4A8B"/>
    <w:rsid w:val="000D6188"/>
    <w:rsid w:val="000D63A0"/>
    <w:rsid w:val="000D6AD0"/>
    <w:rsid w:val="000D6BD2"/>
    <w:rsid w:val="000E0723"/>
    <w:rsid w:val="000E208E"/>
    <w:rsid w:val="000E46A0"/>
    <w:rsid w:val="000E4F6F"/>
    <w:rsid w:val="000E5227"/>
    <w:rsid w:val="000E78CF"/>
    <w:rsid w:val="000F0829"/>
    <w:rsid w:val="000F10F4"/>
    <w:rsid w:val="000F11B7"/>
    <w:rsid w:val="000F15CA"/>
    <w:rsid w:val="000F16AC"/>
    <w:rsid w:val="000F21B3"/>
    <w:rsid w:val="000F332D"/>
    <w:rsid w:val="000F4390"/>
    <w:rsid w:val="000F5F85"/>
    <w:rsid w:val="000F6C0C"/>
    <w:rsid w:val="000F750B"/>
    <w:rsid w:val="001006AD"/>
    <w:rsid w:val="001008F2"/>
    <w:rsid w:val="001068BC"/>
    <w:rsid w:val="00106AF1"/>
    <w:rsid w:val="00110AFC"/>
    <w:rsid w:val="00110EF7"/>
    <w:rsid w:val="00114742"/>
    <w:rsid w:val="0011635B"/>
    <w:rsid w:val="00116491"/>
    <w:rsid w:val="00117C1E"/>
    <w:rsid w:val="00120059"/>
    <w:rsid w:val="001203D2"/>
    <w:rsid w:val="00121778"/>
    <w:rsid w:val="001222CA"/>
    <w:rsid w:val="00122783"/>
    <w:rsid w:val="00123E46"/>
    <w:rsid w:val="00123EEC"/>
    <w:rsid w:val="00126B5F"/>
    <w:rsid w:val="00126F13"/>
    <w:rsid w:val="0012756B"/>
    <w:rsid w:val="00127CC7"/>
    <w:rsid w:val="00132298"/>
    <w:rsid w:val="00133E7F"/>
    <w:rsid w:val="001341D6"/>
    <w:rsid w:val="001349FC"/>
    <w:rsid w:val="001350FC"/>
    <w:rsid w:val="00135209"/>
    <w:rsid w:val="001358B5"/>
    <w:rsid w:val="001369BD"/>
    <w:rsid w:val="00137E45"/>
    <w:rsid w:val="001401C7"/>
    <w:rsid w:val="001416D3"/>
    <w:rsid w:val="00141832"/>
    <w:rsid w:val="0014316C"/>
    <w:rsid w:val="001433C0"/>
    <w:rsid w:val="00143E5C"/>
    <w:rsid w:val="00147F08"/>
    <w:rsid w:val="00150012"/>
    <w:rsid w:val="001509E1"/>
    <w:rsid w:val="00150AFD"/>
    <w:rsid w:val="001528DE"/>
    <w:rsid w:val="001543A9"/>
    <w:rsid w:val="001543C1"/>
    <w:rsid w:val="001548C6"/>
    <w:rsid w:val="001550EB"/>
    <w:rsid w:val="001553AB"/>
    <w:rsid w:val="00155E95"/>
    <w:rsid w:val="001569F0"/>
    <w:rsid w:val="0016339D"/>
    <w:rsid w:val="001650E2"/>
    <w:rsid w:val="001657D3"/>
    <w:rsid w:val="001657E6"/>
    <w:rsid w:val="00166023"/>
    <w:rsid w:val="00167ACF"/>
    <w:rsid w:val="00167DA6"/>
    <w:rsid w:val="00171517"/>
    <w:rsid w:val="0017164A"/>
    <w:rsid w:val="00172276"/>
    <w:rsid w:val="00172DB8"/>
    <w:rsid w:val="00172E19"/>
    <w:rsid w:val="001730F8"/>
    <w:rsid w:val="001738BC"/>
    <w:rsid w:val="001743BF"/>
    <w:rsid w:val="00176707"/>
    <w:rsid w:val="0017756B"/>
    <w:rsid w:val="0017776C"/>
    <w:rsid w:val="00177945"/>
    <w:rsid w:val="00181226"/>
    <w:rsid w:val="00181EF8"/>
    <w:rsid w:val="001820F2"/>
    <w:rsid w:val="001822E0"/>
    <w:rsid w:val="00182574"/>
    <w:rsid w:val="00182AA6"/>
    <w:rsid w:val="00183263"/>
    <w:rsid w:val="00183912"/>
    <w:rsid w:val="00184822"/>
    <w:rsid w:val="00184F01"/>
    <w:rsid w:val="001873BE"/>
    <w:rsid w:val="00187D91"/>
    <w:rsid w:val="001912AA"/>
    <w:rsid w:val="00191DC8"/>
    <w:rsid w:val="00193192"/>
    <w:rsid w:val="00193489"/>
    <w:rsid w:val="00193B66"/>
    <w:rsid w:val="001947D5"/>
    <w:rsid w:val="0019535E"/>
    <w:rsid w:val="00195BD4"/>
    <w:rsid w:val="001969F4"/>
    <w:rsid w:val="0019783C"/>
    <w:rsid w:val="001A00F7"/>
    <w:rsid w:val="001A073F"/>
    <w:rsid w:val="001A0A70"/>
    <w:rsid w:val="001A129F"/>
    <w:rsid w:val="001A3510"/>
    <w:rsid w:val="001A5C93"/>
    <w:rsid w:val="001B1656"/>
    <w:rsid w:val="001B442F"/>
    <w:rsid w:val="001B62D3"/>
    <w:rsid w:val="001B6976"/>
    <w:rsid w:val="001B79EB"/>
    <w:rsid w:val="001B7A39"/>
    <w:rsid w:val="001C0D2A"/>
    <w:rsid w:val="001C10ED"/>
    <w:rsid w:val="001C1B18"/>
    <w:rsid w:val="001C3194"/>
    <w:rsid w:val="001C4BAA"/>
    <w:rsid w:val="001C5777"/>
    <w:rsid w:val="001C5B9A"/>
    <w:rsid w:val="001C64B8"/>
    <w:rsid w:val="001D0B2C"/>
    <w:rsid w:val="001D2602"/>
    <w:rsid w:val="001D2A89"/>
    <w:rsid w:val="001D38A3"/>
    <w:rsid w:val="001D4128"/>
    <w:rsid w:val="001D5195"/>
    <w:rsid w:val="001D53FA"/>
    <w:rsid w:val="001D5708"/>
    <w:rsid w:val="001D76BF"/>
    <w:rsid w:val="001E20FE"/>
    <w:rsid w:val="001E2894"/>
    <w:rsid w:val="001E2A2C"/>
    <w:rsid w:val="001E2BCA"/>
    <w:rsid w:val="001E3D07"/>
    <w:rsid w:val="001E532E"/>
    <w:rsid w:val="001E6692"/>
    <w:rsid w:val="001F2C5F"/>
    <w:rsid w:val="001F369D"/>
    <w:rsid w:val="001F3D2F"/>
    <w:rsid w:val="001F414A"/>
    <w:rsid w:val="001F6D86"/>
    <w:rsid w:val="001F7262"/>
    <w:rsid w:val="001F7425"/>
    <w:rsid w:val="001F79C0"/>
    <w:rsid w:val="001F7A7B"/>
    <w:rsid w:val="0020027B"/>
    <w:rsid w:val="0020059D"/>
    <w:rsid w:val="002016D3"/>
    <w:rsid w:val="002018E5"/>
    <w:rsid w:val="0020206E"/>
    <w:rsid w:val="002034E6"/>
    <w:rsid w:val="00203822"/>
    <w:rsid w:val="00203862"/>
    <w:rsid w:val="00203ADC"/>
    <w:rsid w:val="00204066"/>
    <w:rsid w:val="00204BE4"/>
    <w:rsid w:val="002066E4"/>
    <w:rsid w:val="0020707F"/>
    <w:rsid w:val="00211B00"/>
    <w:rsid w:val="00212721"/>
    <w:rsid w:val="00212C4E"/>
    <w:rsid w:val="00212D11"/>
    <w:rsid w:val="00212FBD"/>
    <w:rsid w:val="0021321E"/>
    <w:rsid w:val="0021335C"/>
    <w:rsid w:val="00214FCB"/>
    <w:rsid w:val="002161B8"/>
    <w:rsid w:val="0021686C"/>
    <w:rsid w:val="00217CC5"/>
    <w:rsid w:val="0022581E"/>
    <w:rsid w:val="002263D3"/>
    <w:rsid w:val="00227291"/>
    <w:rsid w:val="002306C5"/>
    <w:rsid w:val="00230E71"/>
    <w:rsid w:val="00232631"/>
    <w:rsid w:val="00232662"/>
    <w:rsid w:val="00235C07"/>
    <w:rsid w:val="0023715F"/>
    <w:rsid w:val="002375B5"/>
    <w:rsid w:val="0023761A"/>
    <w:rsid w:val="00237D2D"/>
    <w:rsid w:val="00242C12"/>
    <w:rsid w:val="00243E41"/>
    <w:rsid w:val="00244DD1"/>
    <w:rsid w:val="00245F0C"/>
    <w:rsid w:val="002470C3"/>
    <w:rsid w:val="00247D7B"/>
    <w:rsid w:val="0025074E"/>
    <w:rsid w:val="00252F1A"/>
    <w:rsid w:val="00254D6A"/>
    <w:rsid w:val="0025571B"/>
    <w:rsid w:val="00256078"/>
    <w:rsid w:val="002566F5"/>
    <w:rsid w:val="00256AED"/>
    <w:rsid w:val="00256B0D"/>
    <w:rsid w:val="0025745C"/>
    <w:rsid w:val="002610B4"/>
    <w:rsid w:val="00261280"/>
    <w:rsid w:val="00261AE7"/>
    <w:rsid w:val="00263068"/>
    <w:rsid w:val="00264ABA"/>
    <w:rsid w:val="002678C3"/>
    <w:rsid w:val="002706A9"/>
    <w:rsid w:val="002727B8"/>
    <w:rsid w:val="00273643"/>
    <w:rsid w:val="0027381B"/>
    <w:rsid w:val="00277FCA"/>
    <w:rsid w:val="00280252"/>
    <w:rsid w:val="00281173"/>
    <w:rsid w:val="00281D8E"/>
    <w:rsid w:val="00282B08"/>
    <w:rsid w:val="00283549"/>
    <w:rsid w:val="002845BA"/>
    <w:rsid w:val="00285AB8"/>
    <w:rsid w:val="00285F4A"/>
    <w:rsid w:val="0028661F"/>
    <w:rsid w:val="002875EE"/>
    <w:rsid w:val="00291C83"/>
    <w:rsid w:val="00291D63"/>
    <w:rsid w:val="0029494B"/>
    <w:rsid w:val="00294B12"/>
    <w:rsid w:val="00294D51"/>
    <w:rsid w:val="00294E8C"/>
    <w:rsid w:val="002950E4"/>
    <w:rsid w:val="0029583C"/>
    <w:rsid w:val="0029623B"/>
    <w:rsid w:val="00296447"/>
    <w:rsid w:val="002A0523"/>
    <w:rsid w:val="002A0BFE"/>
    <w:rsid w:val="002A335F"/>
    <w:rsid w:val="002A6265"/>
    <w:rsid w:val="002A6E28"/>
    <w:rsid w:val="002A70C8"/>
    <w:rsid w:val="002B07E5"/>
    <w:rsid w:val="002B0EAC"/>
    <w:rsid w:val="002B144E"/>
    <w:rsid w:val="002B14D4"/>
    <w:rsid w:val="002B16EA"/>
    <w:rsid w:val="002B1F2B"/>
    <w:rsid w:val="002B3B59"/>
    <w:rsid w:val="002B44D2"/>
    <w:rsid w:val="002B4B9A"/>
    <w:rsid w:val="002B4D9E"/>
    <w:rsid w:val="002B597C"/>
    <w:rsid w:val="002B7B7E"/>
    <w:rsid w:val="002B7F00"/>
    <w:rsid w:val="002C022D"/>
    <w:rsid w:val="002C2976"/>
    <w:rsid w:val="002C404D"/>
    <w:rsid w:val="002C421E"/>
    <w:rsid w:val="002C42D3"/>
    <w:rsid w:val="002C68C0"/>
    <w:rsid w:val="002C77D4"/>
    <w:rsid w:val="002C79B6"/>
    <w:rsid w:val="002C7BF1"/>
    <w:rsid w:val="002D00B7"/>
    <w:rsid w:val="002D07B9"/>
    <w:rsid w:val="002D1A2C"/>
    <w:rsid w:val="002D3915"/>
    <w:rsid w:val="002D4020"/>
    <w:rsid w:val="002D4719"/>
    <w:rsid w:val="002D5940"/>
    <w:rsid w:val="002D5A65"/>
    <w:rsid w:val="002D6088"/>
    <w:rsid w:val="002D662A"/>
    <w:rsid w:val="002D6828"/>
    <w:rsid w:val="002E137A"/>
    <w:rsid w:val="002E1CD6"/>
    <w:rsid w:val="002E204C"/>
    <w:rsid w:val="002E2D02"/>
    <w:rsid w:val="002E41F3"/>
    <w:rsid w:val="002E481E"/>
    <w:rsid w:val="002E4872"/>
    <w:rsid w:val="002E4A2C"/>
    <w:rsid w:val="002E5595"/>
    <w:rsid w:val="002E5BA3"/>
    <w:rsid w:val="002E5CDC"/>
    <w:rsid w:val="002E5EBC"/>
    <w:rsid w:val="002F078C"/>
    <w:rsid w:val="002F1E3A"/>
    <w:rsid w:val="002F307E"/>
    <w:rsid w:val="002F3284"/>
    <w:rsid w:val="002F3A68"/>
    <w:rsid w:val="002F46C4"/>
    <w:rsid w:val="002F4BC5"/>
    <w:rsid w:val="00300F48"/>
    <w:rsid w:val="0030118F"/>
    <w:rsid w:val="0030252B"/>
    <w:rsid w:val="0030372A"/>
    <w:rsid w:val="00303D81"/>
    <w:rsid w:val="00304AA0"/>
    <w:rsid w:val="00306427"/>
    <w:rsid w:val="0030745B"/>
    <w:rsid w:val="00310A88"/>
    <w:rsid w:val="00310D3F"/>
    <w:rsid w:val="00311F86"/>
    <w:rsid w:val="003121E3"/>
    <w:rsid w:val="003126FF"/>
    <w:rsid w:val="00313027"/>
    <w:rsid w:val="003136E0"/>
    <w:rsid w:val="003160E5"/>
    <w:rsid w:val="003163E2"/>
    <w:rsid w:val="00316F09"/>
    <w:rsid w:val="00317B9C"/>
    <w:rsid w:val="00321136"/>
    <w:rsid w:val="00321170"/>
    <w:rsid w:val="003213C1"/>
    <w:rsid w:val="00323FBA"/>
    <w:rsid w:val="00326F11"/>
    <w:rsid w:val="00327B7D"/>
    <w:rsid w:val="003304A2"/>
    <w:rsid w:val="00332835"/>
    <w:rsid w:val="00334313"/>
    <w:rsid w:val="0033457E"/>
    <w:rsid w:val="00336C49"/>
    <w:rsid w:val="00340636"/>
    <w:rsid w:val="0034072A"/>
    <w:rsid w:val="00341AD1"/>
    <w:rsid w:val="00342C0C"/>
    <w:rsid w:val="003435F7"/>
    <w:rsid w:val="00343BF8"/>
    <w:rsid w:val="003440AA"/>
    <w:rsid w:val="003449B4"/>
    <w:rsid w:val="00346932"/>
    <w:rsid w:val="00346DBD"/>
    <w:rsid w:val="00347D07"/>
    <w:rsid w:val="00350DCD"/>
    <w:rsid w:val="00350ECC"/>
    <w:rsid w:val="00351ED6"/>
    <w:rsid w:val="00357B71"/>
    <w:rsid w:val="003619B4"/>
    <w:rsid w:val="00362033"/>
    <w:rsid w:val="00362181"/>
    <w:rsid w:val="00363E56"/>
    <w:rsid w:val="00365E14"/>
    <w:rsid w:val="00366D80"/>
    <w:rsid w:val="0036737E"/>
    <w:rsid w:val="00367527"/>
    <w:rsid w:val="0036770A"/>
    <w:rsid w:val="00370127"/>
    <w:rsid w:val="003703D3"/>
    <w:rsid w:val="00370E41"/>
    <w:rsid w:val="003717DD"/>
    <w:rsid w:val="003725A3"/>
    <w:rsid w:val="0037271B"/>
    <w:rsid w:val="003727ED"/>
    <w:rsid w:val="00372BDE"/>
    <w:rsid w:val="00374437"/>
    <w:rsid w:val="0037752D"/>
    <w:rsid w:val="003832E9"/>
    <w:rsid w:val="003835CB"/>
    <w:rsid w:val="00383AF6"/>
    <w:rsid w:val="00384F36"/>
    <w:rsid w:val="00385598"/>
    <w:rsid w:val="00385B3E"/>
    <w:rsid w:val="0039082D"/>
    <w:rsid w:val="00390965"/>
    <w:rsid w:val="00390A6D"/>
    <w:rsid w:val="00391D5A"/>
    <w:rsid w:val="00391DF4"/>
    <w:rsid w:val="00392DA5"/>
    <w:rsid w:val="00393804"/>
    <w:rsid w:val="00395321"/>
    <w:rsid w:val="003958E2"/>
    <w:rsid w:val="00396856"/>
    <w:rsid w:val="00396E36"/>
    <w:rsid w:val="003A0542"/>
    <w:rsid w:val="003A0C7C"/>
    <w:rsid w:val="003A4977"/>
    <w:rsid w:val="003A609C"/>
    <w:rsid w:val="003A7BED"/>
    <w:rsid w:val="003B007E"/>
    <w:rsid w:val="003B0D2B"/>
    <w:rsid w:val="003B199E"/>
    <w:rsid w:val="003B1A06"/>
    <w:rsid w:val="003B2546"/>
    <w:rsid w:val="003B41D3"/>
    <w:rsid w:val="003B4461"/>
    <w:rsid w:val="003B528B"/>
    <w:rsid w:val="003B63F3"/>
    <w:rsid w:val="003B7602"/>
    <w:rsid w:val="003C2873"/>
    <w:rsid w:val="003C5767"/>
    <w:rsid w:val="003C6D2C"/>
    <w:rsid w:val="003C6FEF"/>
    <w:rsid w:val="003D0003"/>
    <w:rsid w:val="003D1D27"/>
    <w:rsid w:val="003D29F1"/>
    <w:rsid w:val="003D3C6E"/>
    <w:rsid w:val="003D4C89"/>
    <w:rsid w:val="003D67C1"/>
    <w:rsid w:val="003D7BBB"/>
    <w:rsid w:val="003E1FC2"/>
    <w:rsid w:val="003E3FC6"/>
    <w:rsid w:val="003E455F"/>
    <w:rsid w:val="003E6C87"/>
    <w:rsid w:val="003F0244"/>
    <w:rsid w:val="003F485D"/>
    <w:rsid w:val="003F48C1"/>
    <w:rsid w:val="003F4F1F"/>
    <w:rsid w:val="003F574A"/>
    <w:rsid w:val="00400A23"/>
    <w:rsid w:val="00402746"/>
    <w:rsid w:val="00403419"/>
    <w:rsid w:val="004039FA"/>
    <w:rsid w:val="00404669"/>
    <w:rsid w:val="0040489A"/>
    <w:rsid w:val="00404D08"/>
    <w:rsid w:val="0040546B"/>
    <w:rsid w:val="00405CB1"/>
    <w:rsid w:val="004064FD"/>
    <w:rsid w:val="00407692"/>
    <w:rsid w:val="00411934"/>
    <w:rsid w:val="00412C7E"/>
    <w:rsid w:val="00413B5A"/>
    <w:rsid w:val="00413B71"/>
    <w:rsid w:val="00413C74"/>
    <w:rsid w:val="00414854"/>
    <w:rsid w:val="00416369"/>
    <w:rsid w:val="004167C2"/>
    <w:rsid w:val="00416C74"/>
    <w:rsid w:val="0041778D"/>
    <w:rsid w:val="00420838"/>
    <w:rsid w:val="0042111A"/>
    <w:rsid w:val="00422C9B"/>
    <w:rsid w:val="00423090"/>
    <w:rsid w:val="004230D2"/>
    <w:rsid w:val="00423395"/>
    <w:rsid w:val="004241E0"/>
    <w:rsid w:val="004243F6"/>
    <w:rsid w:val="00424ED9"/>
    <w:rsid w:val="00425E7A"/>
    <w:rsid w:val="00431554"/>
    <w:rsid w:val="004317DD"/>
    <w:rsid w:val="00432132"/>
    <w:rsid w:val="00432D6B"/>
    <w:rsid w:val="00433A3B"/>
    <w:rsid w:val="00434823"/>
    <w:rsid w:val="00434861"/>
    <w:rsid w:val="004353B8"/>
    <w:rsid w:val="00435928"/>
    <w:rsid w:val="004365B8"/>
    <w:rsid w:val="00436E1D"/>
    <w:rsid w:val="004406A2"/>
    <w:rsid w:val="00441097"/>
    <w:rsid w:val="004414AA"/>
    <w:rsid w:val="0044178E"/>
    <w:rsid w:val="00442144"/>
    <w:rsid w:val="00443A89"/>
    <w:rsid w:val="00443CCF"/>
    <w:rsid w:val="00443F8E"/>
    <w:rsid w:val="00444427"/>
    <w:rsid w:val="0044486F"/>
    <w:rsid w:val="00445440"/>
    <w:rsid w:val="004470B9"/>
    <w:rsid w:val="00450C40"/>
    <w:rsid w:val="00454E82"/>
    <w:rsid w:val="00455AF2"/>
    <w:rsid w:val="00456F3E"/>
    <w:rsid w:val="0045737B"/>
    <w:rsid w:val="00457C8B"/>
    <w:rsid w:val="00462611"/>
    <w:rsid w:val="00462C93"/>
    <w:rsid w:val="00462CC5"/>
    <w:rsid w:val="0046307A"/>
    <w:rsid w:val="0046326D"/>
    <w:rsid w:val="00463AAA"/>
    <w:rsid w:val="00465799"/>
    <w:rsid w:val="00465EEA"/>
    <w:rsid w:val="004661C7"/>
    <w:rsid w:val="00466721"/>
    <w:rsid w:val="0046756A"/>
    <w:rsid w:val="00467B18"/>
    <w:rsid w:val="00467CCA"/>
    <w:rsid w:val="00470B25"/>
    <w:rsid w:val="00471379"/>
    <w:rsid w:val="00471A49"/>
    <w:rsid w:val="00472267"/>
    <w:rsid w:val="0047427D"/>
    <w:rsid w:val="00474538"/>
    <w:rsid w:val="00474F63"/>
    <w:rsid w:val="004754F4"/>
    <w:rsid w:val="00476662"/>
    <w:rsid w:val="00481623"/>
    <w:rsid w:val="00481745"/>
    <w:rsid w:val="004834B1"/>
    <w:rsid w:val="00483C56"/>
    <w:rsid w:val="00484787"/>
    <w:rsid w:val="00485061"/>
    <w:rsid w:val="00486941"/>
    <w:rsid w:val="004869BB"/>
    <w:rsid w:val="004876CA"/>
    <w:rsid w:val="00490936"/>
    <w:rsid w:val="00490E82"/>
    <w:rsid w:val="00492300"/>
    <w:rsid w:val="00492759"/>
    <w:rsid w:val="00494DCE"/>
    <w:rsid w:val="0049582B"/>
    <w:rsid w:val="0049633D"/>
    <w:rsid w:val="00496770"/>
    <w:rsid w:val="00496D2F"/>
    <w:rsid w:val="004977A4"/>
    <w:rsid w:val="004979A8"/>
    <w:rsid w:val="004A0C3A"/>
    <w:rsid w:val="004A1146"/>
    <w:rsid w:val="004A1424"/>
    <w:rsid w:val="004A1B0E"/>
    <w:rsid w:val="004A1B6C"/>
    <w:rsid w:val="004A28E2"/>
    <w:rsid w:val="004A34AE"/>
    <w:rsid w:val="004A5E11"/>
    <w:rsid w:val="004A6094"/>
    <w:rsid w:val="004A62CD"/>
    <w:rsid w:val="004A682C"/>
    <w:rsid w:val="004A79EE"/>
    <w:rsid w:val="004B0F64"/>
    <w:rsid w:val="004B0FEB"/>
    <w:rsid w:val="004B11F2"/>
    <w:rsid w:val="004B1B98"/>
    <w:rsid w:val="004B229D"/>
    <w:rsid w:val="004B2D83"/>
    <w:rsid w:val="004B2E6A"/>
    <w:rsid w:val="004B5A7A"/>
    <w:rsid w:val="004B7114"/>
    <w:rsid w:val="004B7133"/>
    <w:rsid w:val="004C0CD5"/>
    <w:rsid w:val="004C0D08"/>
    <w:rsid w:val="004C19A7"/>
    <w:rsid w:val="004C4107"/>
    <w:rsid w:val="004C5F32"/>
    <w:rsid w:val="004C63D9"/>
    <w:rsid w:val="004C648E"/>
    <w:rsid w:val="004C752A"/>
    <w:rsid w:val="004C7FF3"/>
    <w:rsid w:val="004D0352"/>
    <w:rsid w:val="004D0EA1"/>
    <w:rsid w:val="004D1DEB"/>
    <w:rsid w:val="004D2AFB"/>
    <w:rsid w:val="004D4C5B"/>
    <w:rsid w:val="004D4DC3"/>
    <w:rsid w:val="004D504F"/>
    <w:rsid w:val="004D6C24"/>
    <w:rsid w:val="004D702B"/>
    <w:rsid w:val="004D7C16"/>
    <w:rsid w:val="004E4FF3"/>
    <w:rsid w:val="004E5FEC"/>
    <w:rsid w:val="004F1C55"/>
    <w:rsid w:val="004F23F2"/>
    <w:rsid w:val="004F2B29"/>
    <w:rsid w:val="004F33B4"/>
    <w:rsid w:val="004F3560"/>
    <w:rsid w:val="004F3DF0"/>
    <w:rsid w:val="004F49A9"/>
    <w:rsid w:val="004F4F9E"/>
    <w:rsid w:val="004F6A72"/>
    <w:rsid w:val="004F7B11"/>
    <w:rsid w:val="004F7C85"/>
    <w:rsid w:val="0050268B"/>
    <w:rsid w:val="00502F5F"/>
    <w:rsid w:val="00503B21"/>
    <w:rsid w:val="00511481"/>
    <w:rsid w:val="00512B84"/>
    <w:rsid w:val="00512CA8"/>
    <w:rsid w:val="00514A23"/>
    <w:rsid w:val="0051610F"/>
    <w:rsid w:val="00517B4E"/>
    <w:rsid w:val="005200D8"/>
    <w:rsid w:val="005208B3"/>
    <w:rsid w:val="00521B67"/>
    <w:rsid w:val="00521E08"/>
    <w:rsid w:val="00522A81"/>
    <w:rsid w:val="00522DE8"/>
    <w:rsid w:val="00524397"/>
    <w:rsid w:val="00526485"/>
    <w:rsid w:val="005270EC"/>
    <w:rsid w:val="00530B83"/>
    <w:rsid w:val="00532E7F"/>
    <w:rsid w:val="005337D2"/>
    <w:rsid w:val="00533E06"/>
    <w:rsid w:val="00535CBB"/>
    <w:rsid w:val="00535FCF"/>
    <w:rsid w:val="005360E4"/>
    <w:rsid w:val="00536C91"/>
    <w:rsid w:val="005374DB"/>
    <w:rsid w:val="005407FE"/>
    <w:rsid w:val="00543088"/>
    <w:rsid w:val="00546E10"/>
    <w:rsid w:val="005476DE"/>
    <w:rsid w:val="0055100F"/>
    <w:rsid w:val="0055105D"/>
    <w:rsid w:val="00552089"/>
    <w:rsid w:val="005525CC"/>
    <w:rsid w:val="005525EE"/>
    <w:rsid w:val="0055569F"/>
    <w:rsid w:val="00556E8D"/>
    <w:rsid w:val="00557419"/>
    <w:rsid w:val="00557535"/>
    <w:rsid w:val="00557E87"/>
    <w:rsid w:val="00560AA5"/>
    <w:rsid w:val="00561948"/>
    <w:rsid w:val="00563114"/>
    <w:rsid w:val="005645ED"/>
    <w:rsid w:val="005647A8"/>
    <w:rsid w:val="00564B1B"/>
    <w:rsid w:val="005659DF"/>
    <w:rsid w:val="005665FE"/>
    <w:rsid w:val="005666F0"/>
    <w:rsid w:val="00566B7A"/>
    <w:rsid w:val="00570970"/>
    <w:rsid w:val="00571342"/>
    <w:rsid w:val="005716EA"/>
    <w:rsid w:val="00572076"/>
    <w:rsid w:val="0057237B"/>
    <w:rsid w:val="00572B31"/>
    <w:rsid w:val="00572CD3"/>
    <w:rsid w:val="00573275"/>
    <w:rsid w:val="0057442F"/>
    <w:rsid w:val="00574BFF"/>
    <w:rsid w:val="005756B0"/>
    <w:rsid w:val="00575B6D"/>
    <w:rsid w:val="00576A15"/>
    <w:rsid w:val="005809D4"/>
    <w:rsid w:val="00580D95"/>
    <w:rsid w:val="005815CB"/>
    <w:rsid w:val="00581C7C"/>
    <w:rsid w:val="005820F3"/>
    <w:rsid w:val="005824DB"/>
    <w:rsid w:val="00584547"/>
    <w:rsid w:val="00586EAD"/>
    <w:rsid w:val="00586EB9"/>
    <w:rsid w:val="00587087"/>
    <w:rsid w:val="005871D3"/>
    <w:rsid w:val="005874B8"/>
    <w:rsid w:val="00587584"/>
    <w:rsid w:val="00590608"/>
    <w:rsid w:val="00590709"/>
    <w:rsid w:val="00590804"/>
    <w:rsid w:val="00591873"/>
    <w:rsid w:val="00591DA3"/>
    <w:rsid w:val="00592FDD"/>
    <w:rsid w:val="0059320B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6FF"/>
    <w:rsid w:val="005A3A47"/>
    <w:rsid w:val="005A3AC5"/>
    <w:rsid w:val="005A3E86"/>
    <w:rsid w:val="005A449F"/>
    <w:rsid w:val="005A4D50"/>
    <w:rsid w:val="005A50E3"/>
    <w:rsid w:val="005A6E45"/>
    <w:rsid w:val="005B0F56"/>
    <w:rsid w:val="005B1682"/>
    <w:rsid w:val="005B178E"/>
    <w:rsid w:val="005B19A4"/>
    <w:rsid w:val="005B2DBB"/>
    <w:rsid w:val="005B38DF"/>
    <w:rsid w:val="005B6A3D"/>
    <w:rsid w:val="005B798F"/>
    <w:rsid w:val="005C02B9"/>
    <w:rsid w:val="005C08B5"/>
    <w:rsid w:val="005C2989"/>
    <w:rsid w:val="005C2BCA"/>
    <w:rsid w:val="005C3D5F"/>
    <w:rsid w:val="005C479C"/>
    <w:rsid w:val="005C5186"/>
    <w:rsid w:val="005C53E2"/>
    <w:rsid w:val="005C54B8"/>
    <w:rsid w:val="005C63AE"/>
    <w:rsid w:val="005C691B"/>
    <w:rsid w:val="005C69BC"/>
    <w:rsid w:val="005C7C4F"/>
    <w:rsid w:val="005C7D23"/>
    <w:rsid w:val="005D2FC6"/>
    <w:rsid w:val="005D4724"/>
    <w:rsid w:val="005D5475"/>
    <w:rsid w:val="005D5649"/>
    <w:rsid w:val="005D6715"/>
    <w:rsid w:val="005D69FB"/>
    <w:rsid w:val="005D7627"/>
    <w:rsid w:val="005E104B"/>
    <w:rsid w:val="005E2428"/>
    <w:rsid w:val="005E2798"/>
    <w:rsid w:val="005E2DD7"/>
    <w:rsid w:val="005E34B9"/>
    <w:rsid w:val="005E3577"/>
    <w:rsid w:val="005E6358"/>
    <w:rsid w:val="005E6675"/>
    <w:rsid w:val="005E7A85"/>
    <w:rsid w:val="005E7DBC"/>
    <w:rsid w:val="005F0EC4"/>
    <w:rsid w:val="005F0F47"/>
    <w:rsid w:val="005F1847"/>
    <w:rsid w:val="005F22A8"/>
    <w:rsid w:val="005F2716"/>
    <w:rsid w:val="005F3679"/>
    <w:rsid w:val="005F3B65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42DB"/>
    <w:rsid w:val="00604881"/>
    <w:rsid w:val="00606771"/>
    <w:rsid w:val="00607DFC"/>
    <w:rsid w:val="00612613"/>
    <w:rsid w:val="00612F7B"/>
    <w:rsid w:val="006131E6"/>
    <w:rsid w:val="00613FBE"/>
    <w:rsid w:val="006146E9"/>
    <w:rsid w:val="006158AA"/>
    <w:rsid w:val="0061699F"/>
    <w:rsid w:val="0062169A"/>
    <w:rsid w:val="00624322"/>
    <w:rsid w:val="00624327"/>
    <w:rsid w:val="00625CF8"/>
    <w:rsid w:val="00627AB8"/>
    <w:rsid w:val="0063124E"/>
    <w:rsid w:val="00633B1A"/>
    <w:rsid w:val="00636E0D"/>
    <w:rsid w:val="00637325"/>
    <w:rsid w:val="00640881"/>
    <w:rsid w:val="00642AD7"/>
    <w:rsid w:val="00642DE7"/>
    <w:rsid w:val="00643F43"/>
    <w:rsid w:val="006441A4"/>
    <w:rsid w:val="00646E25"/>
    <w:rsid w:val="00651B12"/>
    <w:rsid w:val="006520EC"/>
    <w:rsid w:val="00652462"/>
    <w:rsid w:val="00652965"/>
    <w:rsid w:val="00653714"/>
    <w:rsid w:val="006537D6"/>
    <w:rsid w:val="00653B4E"/>
    <w:rsid w:val="00653D2F"/>
    <w:rsid w:val="006551E1"/>
    <w:rsid w:val="00655AFF"/>
    <w:rsid w:val="00656508"/>
    <w:rsid w:val="00657866"/>
    <w:rsid w:val="0065798A"/>
    <w:rsid w:val="006601CC"/>
    <w:rsid w:val="0066106A"/>
    <w:rsid w:val="0066135A"/>
    <w:rsid w:val="0066250C"/>
    <w:rsid w:val="00665C24"/>
    <w:rsid w:val="00665E5D"/>
    <w:rsid w:val="00667475"/>
    <w:rsid w:val="00670349"/>
    <w:rsid w:val="00670B01"/>
    <w:rsid w:val="006725B2"/>
    <w:rsid w:val="0067312A"/>
    <w:rsid w:val="00673B9C"/>
    <w:rsid w:val="00674EAD"/>
    <w:rsid w:val="00675AFD"/>
    <w:rsid w:val="00676B7C"/>
    <w:rsid w:val="00680585"/>
    <w:rsid w:val="00680604"/>
    <w:rsid w:val="00680C31"/>
    <w:rsid w:val="00680F8A"/>
    <w:rsid w:val="0068394B"/>
    <w:rsid w:val="006954B3"/>
    <w:rsid w:val="0069554C"/>
    <w:rsid w:val="006963BE"/>
    <w:rsid w:val="006A272F"/>
    <w:rsid w:val="006A3997"/>
    <w:rsid w:val="006A42AD"/>
    <w:rsid w:val="006A565F"/>
    <w:rsid w:val="006A569B"/>
    <w:rsid w:val="006A5C15"/>
    <w:rsid w:val="006A606F"/>
    <w:rsid w:val="006A6E2C"/>
    <w:rsid w:val="006A7A9B"/>
    <w:rsid w:val="006B0A99"/>
    <w:rsid w:val="006B1399"/>
    <w:rsid w:val="006B1441"/>
    <w:rsid w:val="006B3C91"/>
    <w:rsid w:val="006B4E55"/>
    <w:rsid w:val="006B54FD"/>
    <w:rsid w:val="006B5F44"/>
    <w:rsid w:val="006B630A"/>
    <w:rsid w:val="006B6762"/>
    <w:rsid w:val="006B7420"/>
    <w:rsid w:val="006C0985"/>
    <w:rsid w:val="006C206E"/>
    <w:rsid w:val="006C23C1"/>
    <w:rsid w:val="006C3A34"/>
    <w:rsid w:val="006C3F80"/>
    <w:rsid w:val="006C6D32"/>
    <w:rsid w:val="006D058D"/>
    <w:rsid w:val="006D0A50"/>
    <w:rsid w:val="006D0B76"/>
    <w:rsid w:val="006D0DA3"/>
    <w:rsid w:val="006D105C"/>
    <w:rsid w:val="006D17B2"/>
    <w:rsid w:val="006D281F"/>
    <w:rsid w:val="006D3360"/>
    <w:rsid w:val="006D3732"/>
    <w:rsid w:val="006D4271"/>
    <w:rsid w:val="006D4813"/>
    <w:rsid w:val="006D4893"/>
    <w:rsid w:val="006D58A2"/>
    <w:rsid w:val="006D7189"/>
    <w:rsid w:val="006E0474"/>
    <w:rsid w:val="006E1189"/>
    <w:rsid w:val="006E18C7"/>
    <w:rsid w:val="006E25AB"/>
    <w:rsid w:val="006E3082"/>
    <w:rsid w:val="006E37A1"/>
    <w:rsid w:val="006E7248"/>
    <w:rsid w:val="006E7F42"/>
    <w:rsid w:val="006F1E0C"/>
    <w:rsid w:val="006F2197"/>
    <w:rsid w:val="006F29E2"/>
    <w:rsid w:val="006F2F6E"/>
    <w:rsid w:val="006F3048"/>
    <w:rsid w:val="006F3254"/>
    <w:rsid w:val="006F3602"/>
    <w:rsid w:val="006F3D3B"/>
    <w:rsid w:val="006F4755"/>
    <w:rsid w:val="006F6982"/>
    <w:rsid w:val="00700CA9"/>
    <w:rsid w:val="00700FBA"/>
    <w:rsid w:val="00701715"/>
    <w:rsid w:val="00701A3D"/>
    <w:rsid w:val="00701AB8"/>
    <w:rsid w:val="007028F2"/>
    <w:rsid w:val="00702CCD"/>
    <w:rsid w:val="00702CD4"/>
    <w:rsid w:val="00703767"/>
    <w:rsid w:val="00705BB8"/>
    <w:rsid w:val="007068CF"/>
    <w:rsid w:val="00706AF7"/>
    <w:rsid w:val="0070719A"/>
    <w:rsid w:val="00707616"/>
    <w:rsid w:val="00711122"/>
    <w:rsid w:val="00711CA3"/>
    <w:rsid w:val="0071215E"/>
    <w:rsid w:val="00714B05"/>
    <w:rsid w:val="00715510"/>
    <w:rsid w:val="00715924"/>
    <w:rsid w:val="00721F12"/>
    <w:rsid w:val="00724EFE"/>
    <w:rsid w:val="0072608F"/>
    <w:rsid w:val="00730579"/>
    <w:rsid w:val="00730981"/>
    <w:rsid w:val="00732665"/>
    <w:rsid w:val="007327AA"/>
    <w:rsid w:val="00732C96"/>
    <w:rsid w:val="00732F53"/>
    <w:rsid w:val="0073311F"/>
    <w:rsid w:val="00733A79"/>
    <w:rsid w:val="00735C1C"/>
    <w:rsid w:val="00741013"/>
    <w:rsid w:val="00745179"/>
    <w:rsid w:val="00746A32"/>
    <w:rsid w:val="00746BC9"/>
    <w:rsid w:val="0074798F"/>
    <w:rsid w:val="007515E8"/>
    <w:rsid w:val="0075242E"/>
    <w:rsid w:val="00752635"/>
    <w:rsid w:val="00753627"/>
    <w:rsid w:val="007538BB"/>
    <w:rsid w:val="00754221"/>
    <w:rsid w:val="007579B0"/>
    <w:rsid w:val="00757B20"/>
    <w:rsid w:val="00761BF6"/>
    <w:rsid w:val="00762699"/>
    <w:rsid w:val="00763E7D"/>
    <w:rsid w:val="00763FA2"/>
    <w:rsid w:val="00765831"/>
    <w:rsid w:val="00765C06"/>
    <w:rsid w:val="007667FF"/>
    <w:rsid w:val="00767ED4"/>
    <w:rsid w:val="00772D51"/>
    <w:rsid w:val="007731CF"/>
    <w:rsid w:val="00773DD0"/>
    <w:rsid w:val="00774831"/>
    <w:rsid w:val="00774949"/>
    <w:rsid w:val="00775984"/>
    <w:rsid w:val="00775B3F"/>
    <w:rsid w:val="00776E0B"/>
    <w:rsid w:val="00777C57"/>
    <w:rsid w:val="00781071"/>
    <w:rsid w:val="00781335"/>
    <w:rsid w:val="00782A8D"/>
    <w:rsid w:val="0078394D"/>
    <w:rsid w:val="00787183"/>
    <w:rsid w:val="007874F0"/>
    <w:rsid w:val="0079143C"/>
    <w:rsid w:val="007922AB"/>
    <w:rsid w:val="0079330C"/>
    <w:rsid w:val="00793DDB"/>
    <w:rsid w:val="00793E13"/>
    <w:rsid w:val="007958EB"/>
    <w:rsid w:val="00796653"/>
    <w:rsid w:val="007A08A2"/>
    <w:rsid w:val="007A1C0F"/>
    <w:rsid w:val="007A1E31"/>
    <w:rsid w:val="007A218F"/>
    <w:rsid w:val="007A24ED"/>
    <w:rsid w:val="007A27B1"/>
    <w:rsid w:val="007A2A3C"/>
    <w:rsid w:val="007A4D21"/>
    <w:rsid w:val="007A5375"/>
    <w:rsid w:val="007A5B80"/>
    <w:rsid w:val="007A77A5"/>
    <w:rsid w:val="007B07B0"/>
    <w:rsid w:val="007B0AE5"/>
    <w:rsid w:val="007B0DB2"/>
    <w:rsid w:val="007B114C"/>
    <w:rsid w:val="007B1A26"/>
    <w:rsid w:val="007B2E3E"/>
    <w:rsid w:val="007B2F18"/>
    <w:rsid w:val="007B3804"/>
    <w:rsid w:val="007B4718"/>
    <w:rsid w:val="007B4805"/>
    <w:rsid w:val="007B5133"/>
    <w:rsid w:val="007C0381"/>
    <w:rsid w:val="007C1AE6"/>
    <w:rsid w:val="007C388D"/>
    <w:rsid w:val="007C46C4"/>
    <w:rsid w:val="007C525F"/>
    <w:rsid w:val="007C5429"/>
    <w:rsid w:val="007C788F"/>
    <w:rsid w:val="007D0200"/>
    <w:rsid w:val="007D056B"/>
    <w:rsid w:val="007D5021"/>
    <w:rsid w:val="007D503D"/>
    <w:rsid w:val="007D63CB"/>
    <w:rsid w:val="007D63FC"/>
    <w:rsid w:val="007D6D79"/>
    <w:rsid w:val="007D762E"/>
    <w:rsid w:val="007E22F2"/>
    <w:rsid w:val="007E2597"/>
    <w:rsid w:val="007E4702"/>
    <w:rsid w:val="007E480A"/>
    <w:rsid w:val="007E4BAB"/>
    <w:rsid w:val="007E69CE"/>
    <w:rsid w:val="007E73B9"/>
    <w:rsid w:val="007F0A53"/>
    <w:rsid w:val="007F14B3"/>
    <w:rsid w:val="007F1935"/>
    <w:rsid w:val="007F1E0A"/>
    <w:rsid w:val="007F29F8"/>
    <w:rsid w:val="007F4F8B"/>
    <w:rsid w:val="007F4FE7"/>
    <w:rsid w:val="007F5195"/>
    <w:rsid w:val="007F547E"/>
    <w:rsid w:val="007F6061"/>
    <w:rsid w:val="007F7DA8"/>
    <w:rsid w:val="0080057F"/>
    <w:rsid w:val="008005CA"/>
    <w:rsid w:val="008009C3"/>
    <w:rsid w:val="008009E3"/>
    <w:rsid w:val="00801A05"/>
    <w:rsid w:val="008022B4"/>
    <w:rsid w:val="00804128"/>
    <w:rsid w:val="008055F8"/>
    <w:rsid w:val="008070F2"/>
    <w:rsid w:val="008147F9"/>
    <w:rsid w:val="008149A4"/>
    <w:rsid w:val="00814BE6"/>
    <w:rsid w:val="00815081"/>
    <w:rsid w:val="008150CE"/>
    <w:rsid w:val="008160DF"/>
    <w:rsid w:val="0081693A"/>
    <w:rsid w:val="00816967"/>
    <w:rsid w:val="00817F79"/>
    <w:rsid w:val="00820D0B"/>
    <w:rsid w:val="00821068"/>
    <w:rsid w:val="00821214"/>
    <w:rsid w:val="008217D1"/>
    <w:rsid w:val="0082208D"/>
    <w:rsid w:val="008235DD"/>
    <w:rsid w:val="0082366F"/>
    <w:rsid w:val="00823DCC"/>
    <w:rsid w:val="00824829"/>
    <w:rsid w:val="00825274"/>
    <w:rsid w:val="00826281"/>
    <w:rsid w:val="00827EFB"/>
    <w:rsid w:val="0083190B"/>
    <w:rsid w:val="00831F4C"/>
    <w:rsid w:val="00832B60"/>
    <w:rsid w:val="0083482C"/>
    <w:rsid w:val="0083520B"/>
    <w:rsid w:val="00835EC4"/>
    <w:rsid w:val="00836C30"/>
    <w:rsid w:val="00836CC3"/>
    <w:rsid w:val="008379C2"/>
    <w:rsid w:val="008404B8"/>
    <w:rsid w:val="0084064E"/>
    <w:rsid w:val="00841C76"/>
    <w:rsid w:val="00842B4B"/>
    <w:rsid w:val="008433A4"/>
    <w:rsid w:val="00844D97"/>
    <w:rsid w:val="0084515B"/>
    <w:rsid w:val="00845B1F"/>
    <w:rsid w:val="008460A0"/>
    <w:rsid w:val="00846669"/>
    <w:rsid w:val="00846904"/>
    <w:rsid w:val="00846AAE"/>
    <w:rsid w:val="00847F4C"/>
    <w:rsid w:val="008508F9"/>
    <w:rsid w:val="008519EC"/>
    <w:rsid w:val="00851E80"/>
    <w:rsid w:val="0085240E"/>
    <w:rsid w:val="00852660"/>
    <w:rsid w:val="008534AD"/>
    <w:rsid w:val="008538F4"/>
    <w:rsid w:val="00854261"/>
    <w:rsid w:val="00854CDC"/>
    <w:rsid w:val="0085544D"/>
    <w:rsid w:val="0085598D"/>
    <w:rsid w:val="00856D33"/>
    <w:rsid w:val="008570D5"/>
    <w:rsid w:val="00857B83"/>
    <w:rsid w:val="00857E2B"/>
    <w:rsid w:val="0086004D"/>
    <w:rsid w:val="008603F1"/>
    <w:rsid w:val="00860E76"/>
    <w:rsid w:val="00862160"/>
    <w:rsid w:val="00862164"/>
    <w:rsid w:val="008621F4"/>
    <w:rsid w:val="00863978"/>
    <w:rsid w:val="00864F50"/>
    <w:rsid w:val="00867897"/>
    <w:rsid w:val="0087086A"/>
    <w:rsid w:val="0087164E"/>
    <w:rsid w:val="00871E5A"/>
    <w:rsid w:val="00874463"/>
    <w:rsid w:val="00874889"/>
    <w:rsid w:val="008757A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3280"/>
    <w:rsid w:val="00883D78"/>
    <w:rsid w:val="008865DF"/>
    <w:rsid w:val="008865EF"/>
    <w:rsid w:val="0088709E"/>
    <w:rsid w:val="00887646"/>
    <w:rsid w:val="00890308"/>
    <w:rsid w:val="008913EF"/>
    <w:rsid w:val="0089252E"/>
    <w:rsid w:val="00892E5E"/>
    <w:rsid w:val="00893A9C"/>
    <w:rsid w:val="00894142"/>
    <w:rsid w:val="00894B13"/>
    <w:rsid w:val="00894C35"/>
    <w:rsid w:val="0089553D"/>
    <w:rsid w:val="008A0B8C"/>
    <w:rsid w:val="008A1299"/>
    <w:rsid w:val="008A1535"/>
    <w:rsid w:val="008A1716"/>
    <w:rsid w:val="008A236B"/>
    <w:rsid w:val="008A34BC"/>
    <w:rsid w:val="008A4F43"/>
    <w:rsid w:val="008A5751"/>
    <w:rsid w:val="008A5B9A"/>
    <w:rsid w:val="008A5CA1"/>
    <w:rsid w:val="008A763A"/>
    <w:rsid w:val="008A77F8"/>
    <w:rsid w:val="008A785C"/>
    <w:rsid w:val="008A7883"/>
    <w:rsid w:val="008B062B"/>
    <w:rsid w:val="008B0DEE"/>
    <w:rsid w:val="008B15B0"/>
    <w:rsid w:val="008B175F"/>
    <w:rsid w:val="008B2CA1"/>
    <w:rsid w:val="008B343E"/>
    <w:rsid w:val="008B5169"/>
    <w:rsid w:val="008B59B4"/>
    <w:rsid w:val="008B7376"/>
    <w:rsid w:val="008B78C5"/>
    <w:rsid w:val="008C1E98"/>
    <w:rsid w:val="008C36B4"/>
    <w:rsid w:val="008C37D2"/>
    <w:rsid w:val="008C3840"/>
    <w:rsid w:val="008C47C6"/>
    <w:rsid w:val="008C48F5"/>
    <w:rsid w:val="008C67DA"/>
    <w:rsid w:val="008C6F7C"/>
    <w:rsid w:val="008C7049"/>
    <w:rsid w:val="008D35DA"/>
    <w:rsid w:val="008D4E6A"/>
    <w:rsid w:val="008D4F40"/>
    <w:rsid w:val="008D564F"/>
    <w:rsid w:val="008D592D"/>
    <w:rsid w:val="008D640E"/>
    <w:rsid w:val="008D7A82"/>
    <w:rsid w:val="008E0E3F"/>
    <w:rsid w:val="008E0F4D"/>
    <w:rsid w:val="008E3D59"/>
    <w:rsid w:val="008E477E"/>
    <w:rsid w:val="008E49B2"/>
    <w:rsid w:val="008E512B"/>
    <w:rsid w:val="008E58B1"/>
    <w:rsid w:val="008E62CC"/>
    <w:rsid w:val="008E6583"/>
    <w:rsid w:val="008E791C"/>
    <w:rsid w:val="008F0108"/>
    <w:rsid w:val="008F1329"/>
    <w:rsid w:val="008F2E1E"/>
    <w:rsid w:val="008F3E7A"/>
    <w:rsid w:val="008F4273"/>
    <w:rsid w:val="008F5BD2"/>
    <w:rsid w:val="008F647F"/>
    <w:rsid w:val="008F6D4E"/>
    <w:rsid w:val="008F765C"/>
    <w:rsid w:val="009011C2"/>
    <w:rsid w:val="00901427"/>
    <w:rsid w:val="00903C05"/>
    <w:rsid w:val="00905C9D"/>
    <w:rsid w:val="00905E04"/>
    <w:rsid w:val="00906362"/>
    <w:rsid w:val="00907506"/>
    <w:rsid w:val="009075D3"/>
    <w:rsid w:val="00907E05"/>
    <w:rsid w:val="00910721"/>
    <w:rsid w:val="00911F79"/>
    <w:rsid w:val="00912EC1"/>
    <w:rsid w:val="00914FCA"/>
    <w:rsid w:val="00915A9B"/>
    <w:rsid w:val="00915EC3"/>
    <w:rsid w:val="00916615"/>
    <w:rsid w:val="00917E68"/>
    <w:rsid w:val="00921675"/>
    <w:rsid w:val="00924FBE"/>
    <w:rsid w:val="00925175"/>
    <w:rsid w:val="00927279"/>
    <w:rsid w:val="0093125F"/>
    <w:rsid w:val="00933952"/>
    <w:rsid w:val="0093426C"/>
    <w:rsid w:val="009344FE"/>
    <w:rsid w:val="00934F2C"/>
    <w:rsid w:val="00935FDB"/>
    <w:rsid w:val="00936619"/>
    <w:rsid w:val="00936B3C"/>
    <w:rsid w:val="00936CD2"/>
    <w:rsid w:val="009376AD"/>
    <w:rsid w:val="0094118B"/>
    <w:rsid w:val="00941EF2"/>
    <w:rsid w:val="00942627"/>
    <w:rsid w:val="00943ED2"/>
    <w:rsid w:val="00944476"/>
    <w:rsid w:val="00945DA8"/>
    <w:rsid w:val="0095076F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6A6"/>
    <w:rsid w:val="0095765F"/>
    <w:rsid w:val="00960D20"/>
    <w:rsid w:val="00961033"/>
    <w:rsid w:val="00961CFC"/>
    <w:rsid w:val="00962B35"/>
    <w:rsid w:val="00963502"/>
    <w:rsid w:val="009663EF"/>
    <w:rsid w:val="0096748C"/>
    <w:rsid w:val="0096775A"/>
    <w:rsid w:val="009678C6"/>
    <w:rsid w:val="00971193"/>
    <w:rsid w:val="00972E66"/>
    <w:rsid w:val="009731AB"/>
    <w:rsid w:val="009749A0"/>
    <w:rsid w:val="00974EE4"/>
    <w:rsid w:val="00974F77"/>
    <w:rsid w:val="00976A37"/>
    <w:rsid w:val="00981826"/>
    <w:rsid w:val="00981A22"/>
    <w:rsid w:val="009826B5"/>
    <w:rsid w:val="00982746"/>
    <w:rsid w:val="0098420A"/>
    <w:rsid w:val="009867DF"/>
    <w:rsid w:val="009869D9"/>
    <w:rsid w:val="00986AAA"/>
    <w:rsid w:val="009870CC"/>
    <w:rsid w:val="00987AF4"/>
    <w:rsid w:val="00991C35"/>
    <w:rsid w:val="00991D80"/>
    <w:rsid w:val="009924CC"/>
    <w:rsid w:val="00993077"/>
    <w:rsid w:val="009935F2"/>
    <w:rsid w:val="00993701"/>
    <w:rsid w:val="00993A4D"/>
    <w:rsid w:val="00994609"/>
    <w:rsid w:val="00994B4D"/>
    <w:rsid w:val="00995AE0"/>
    <w:rsid w:val="009A23FB"/>
    <w:rsid w:val="009A3FA1"/>
    <w:rsid w:val="009A43D9"/>
    <w:rsid w:val="009A58DC"/>
    <w:rsid w:val="009A59A9"/>
    <w:rsid w:val="009A60E6"/>
    <w:rsid w:val="009A6480"/>
    <w:rsid w:val="009B01B5"/>
    <w:rsid w:val="009B056C"/>
    <w:rsid w:val="009B0996"/>
    <w:rsid w:val="009B0D8F"/>
    <w:rsid w:val="009B4A6F"/>
    <w:rsid w:val="009B6462"/>
    <w:rsid w:val="009B6FB3"/>
    <w:rsid w:val="009C0203"/>
    <w:rsid w:val="009C122E"/>
    <w:rsid w:val="009C1DBE"/>
    <w:rsid w:val="009C25C9"/>
    <w:rsid w:val="009C55F9"/>
    <w:rsid w:val="009C596A"/>
    <w:rsid w:val="009C79FA"/>
    <w:rsid w:val="009C7A7D"/>
    <w:rsid w:val="009D415E"/>
    <w:rsid w:val="009E10A3"/>
    <w:rsid w:val="009E2838"/>
    <w:rsid w:val="009E46F4"/>
    <w:rsid w:val="009E5000"/>
    <w:rsid w:val="009E500E"/>
    <w:rsid w:val="009E5F8A"/>
    <w:rsid w:val="009E75EF"/>
    <w:rsid w:val="009F041D"/>
    <w:rsid w:val="009F2C2C"/>
    <w:rsid w:val="009F3B11"/>
    <w:rsid w:val="009F7C22"/>
    <w:rsid w:val="00A007A3"/>
    <w:rsid w:val="00A0146B"/>
    <w:rsid w:val="00A0265F"/>
    <w:rsid w:val="00A02DD7"/>
    <w:rsid w:val="00A0538F"/>
    <w:rsid w:val="00A06257"/>
    <w:rsid w:val="00A06906"/>
    <w:rsid w:val="00A07ADC"/>
    <w:rsid w:val="00A10725"/>
    <w:rsid w:val="00A10DF0"/>
    <w:rsid w:val="00A113DC"/>
    <w:rsid w:val="00A11B54"/>
    <w:rsid w:val="00A1260C"/>
    <w:rsid w:val="00A14197"/>
    <w:rsid w:val="00A161F0"/>
    <w:rsid w:val="00A1678C"/>
    <w:rsid w:val="00A16AE9"/>
    <w:rsid w:val="00A208D2"/>
    <w:rsid w:val="00A22F9E"/>
    <w:rsid w:val="00A23D65"/>
    <w:rsid w:val="00A24C49"/>
    <w:rsid w:val="00A24DD0"/>
    <w:rsid w:val="00A24E7A"/>
    <w:rsid w:val="00A270E2"/>
    <w:rsid w:val="00A27647"/>
    <w:rsid w:val="00A30662"/>
    <w:rsid w:val="00A31614"/>
    <w:rsid w:val="00A319AC"/>
    <w:rsid w:val="00A32452"/>
    <w:rsid w:val="00A328A1"/>
    <w:rsid w:val="00A35E47"/>
    <w:rsid w:val="00A36CEB"/>
    <w:rsid w:val="00A36FAD"/>
    <w:rsid w:val="00A4079B"/>
    <w:rsid w:val="00A40FAB"/>
    <w:rsid w:val="00A41003"/>
    <w:rsid w:val="00A42B00"/>
    <w:rsid w:val="00A4390B"/>
    <w:rsid w:val="00A43E4F"/>
    <w:rsid w:val="00A443CB"/>
    <w:rsid w:val="00A44E80"/>
    <w:rsid w:val="00A44F68"/>
    <w:rsid w:val="00A4586E"/>
    <w:rsid w:val="00A50017"/>
    <w:rsid w:val="00A50D5F"/>
    <w:rsid w:val="00A50DD0"/>
    <w:rsid w:val="00A5409D"/>
    <w:rsid w:val="00A564D3"/>
    <w:rsid w:val="00A5712A"/>
    <w:rsid w:val="00A577B3"/>
    <w:rsid w:val="00A621B5"/>
    <w:rsid w:val="00A652BE"/>
    <w:rsid w:val="00A66698"/>
    <w:rsid w:val="00A67F69"/>
    <w:rsid w:val="00A70355"/>
    <w:rsid w:val="00A705B7"/>
    <w:rsid w:val="00A720DD"/>
    <w:rsid w:val="00A725DA"/>
    <w:rsid w:val="00A72B9E"/>
    <w:rsid w:val="00A74390"/>
    <w:rsid w:val="00A77FB7"/>
    <w:rsid w:val="00A80C7C"/>
    <w:rsid w:val="00A81FE6"/>
    <w:rsid w:val="00A821AC"/>
    <w:rsid w:val="00A83B33"/>
    <w:rsid w:val="00A84A5D"/>
    <w:rsid w:val="00A857FD"/>
    <w:rsid w:val="00A86899"/>
    <w:rsid w:val="00A87030"/>
    <w:rsid w:val="00A87F81"/>
    <w:rsid w:val="00A90160"/>
    <w:rsid w:val="00A90401"/>
    <w:rsid w:val="00A90AEA"/>
    <w:rsid w:val="00A915A8"/>
    <w:rsid w:val="00A9304E"/>
    <w:rsid w:val="00A93D9C"/>
    <w:rsid w:val="00A96DA8"/>
    <w:rsid w:val="00AA10E7"/>
    <w:rsid w:val="00AA1626"/>
    <w:rsid w:val="00AA2D2A"/>
    <w:rsid w:val="00AA30BD"/>
    <w:rsid w:val="00AA3699"/>
    <w:rsid w:val="00AA3837"/>
    <w:rsid w:val="00AA42E6"/>
    <w:rsid w:val="00AA4BA7"/>
    <w:rsid w:val="00AA54E4"/>
    <w:rsid w:val="00AA74AA"/>
    <w:rsid w:val="00AA75D9"/>
    <w:rsid w:val="00AA78A8"/>
    <w:rsid w:val="00AB10BA"/>
    <w:rsid w:val="00AB1F4B"/>
    <w:rsid w:val="00AB2277"/>
    <w:rsid w:val="00AB2ADF"/>
    <w:rsid w:val="00AB3981"/>
    <w:rsid w:val="00AB718B"/>
    <w:rsid w:val="00AB7343"/>
    <w:rsid w:val="00AB7674"/>
    <w:rsid w:val="00AB7689"/>
    <w:rsid w:val="00AC1F00"/>
    <w:rsid w:val="00AC424B"/>
    <w:rsid w:val="00AC4BC0"/>
    <w:rsid w:val="00AC4BEA"/>
    <w:rsid w:val="00AC6E2C"/>
    <w:rsid w:val="00AC76C6"/>
    <w:rsid w:val="00AC7B57"/>
    <w:rsid w:val="00AD292B"/>
    <w:rsid w:val="00AD389E"/>
    <w:rsid w:val="00AD3942"/>
    <w:rsid w:val="00AD4793"/>
    <w:rsid w:val="00AD594C"/>
    <w:rsid w:val="00AD6F52"/>
    <w:rsid w:val="00AE119F"/>
    <w:rsid w:val="00AE12B7"/>
    <w:rsid w:val="00AE3C24"/>
    <w:rsid w:val="00AE426B"/>
    <w:rsid w:val="00AE5B6F"/>
    <w:rsid w:val="00AE6B77"/>
    <w:rsid w:val="00AE7610"/>
    <w:rsid w:val="00AF23D6"/>
    <w:rsid w:val="00AF3BDF"/>
    <w:rsid w:val="00AF5431"/>
    <w:rsid w:val="00AF5492"/>
    <w:rsid w:val="00AF6C07"/>
    <w:rsid w:val="00B04095"/>
    <w:rsid w:val="00B046A8"/>
    <w:rsid w:val="00B05423"/>
    <w:rsid w:val="00B06ED3"/>
    <w:rsid w:val="00B076CF"/>
    <w:rsid w:val="00B10700"/>
    <w:rsid w:val="00B14967"/>
    <w:rsid w:val="00B149AD"/>
    <w:rsid w:val="00B15DF2"/>
    <w:rsid w:val="00B164A9"/>
    <w:rsid w:val="00B16881"/>
    <w:rsid w:val="00B168C3"/>
    <w:rsid w:val="00B1692B"/>
    <w:rsid w:val="00B17363"/>
    <w:rsid w:val="00B179C8"/>
    <w:rsid w:val="00B20938"/>
    <w:rsid w:val="00B20D9D"/>
    <w:rsid w:val="00B2257E"/>
    <w:rsid w:val="00B238E8"/>
    <w:rsid w:val="00B258D7"/>
    <w:rsid w:val="00B259C6"/>
    <w:rsid w:val="00B260CD"/>
    <w:rsid w:val="00B27094"/>
    <w:rsid w:val="00B30971"/>
    <w:rsid w:val="00B30B17"/>
    <w:rsid w:val="00B3225A"/>
    <w:rsid w:val="00B326ED"/>
    <w:rsid w:val="00B32A38"/>
    <w:rsid w:val="00B33C7C"/>
    <w:rsid w:val="00B347C7"/>
    <w:rsid w:val="00B348A9"/>
    <w:rsid w:val="00B36476"/>
    <w:rsid w:val="00B36691"/>
    <w:rsid w:val="00B4074D"/>
    <w:rsid w:val="00B41E5F"/>
    <w:rsid w:val="00B43C3C"/>
    <w:rsid w:val="00B43ED9"/>
    <w:rsid w:val="00B44784"/>
    <w:rsid w:val="00B47BD8"/>
    <w:rsid w:val="00B47D66"/>
    <w:rsid w:val="00B518B0"/>
    <w:rsid w:val="00B52CEA"/>
    <w:rsid w:val="00B52D98"/>
    <w:rsid w:val="00B533E3"/>
    <w:rsid w:val="00B53774"/>
    <w:rsid w:val="00B56473"/>
    <w:rsid w:val="00B60277"/>
    <w:rsid w:val="00B61079"/>
    <w:rsid w:val="00B63406"/>
    <w:rsid w:val="00B65064"/>
    <w:rsid w:val="00B653E6"/>
    <w:rsid w:val="00B65CBD"/>
    <w:rsid w:val="00B664C3"/>
    <w:rsid w:val="00B6701A"/>
    <w:rsid w:val="00B672D9"/>
    <w:rsid w:val="00B7142A"/>
    <w:rsid w:val="00B716EF"/>
    <w:rsid w:val="00B739E5"/>
    <w:rsid w:val="00B7460B"/>
    <w:rsid w:val="00B7680D"/>
    <w:rsid w:val="00B77D40"/>
    <w:rsid w:val="00B80A57"/>
    <w:rsid w:val="00B8514E"/>
    <w:rsid w:val="00B85BE6"/>
    <w:rsid w:val="00B87DE6"/>
    <w:rsid w:val="00B92A8A"/>
    <w:rsid w:val="00B92ABB"/>
    <w:rsid w:val="00B92BAA"/>
    <w:rsid w:val="00B936F3"/>
    <w:rsid w:val="00B957CA"/>
    <w:rsid w:val="00B958CE"/>
    <w:rsid w:val="00B95FEA"/>
    <w:rsid w:val="00B96C83"/>
    <w:rsid w:val="00B96FBA"/>
    <w:rsid w:val="00B9767C"/>
    <w:rsid w:val="00B977DE"/>
    <w:rsid w:val="00BA160A"/>
    <w:rsid w:val="00BA1B63"/>
    <w:rsid w:val="00BA1F6F"/>
    <w:rsid w:val="00BA213B"/>
    <w:rsid w:val="00BA30B0"/>
    <w:rsid w:val="00BA325D"/>
    <w:rsid w:val="00BA4944"/>
    <w:rsid w:val="00BA6EF7"/>
    <w:rsid w:val="00BB2558"/>
    <w:rsid w:val="00BB6608"/>
    <w:rsid w:val="00BC1041"/>
    <w:rsid w:val="00BC1FB0"/>
    <w:rsid w:val="00BC290C"/>
    <w:rsid w:val="00BC3501"/>
    <w:rsid w:val="00BC3E9D"/>
    <w:rsid w:val="00BC3F04"/>
    <w:rsid w:val="00BC4C0A"/>
    <w:rsid w:val="00BC5D86"/>
    <w:rsid w:val="00BC73A3"/>
    <w:rsid w:val="00BC7999"/>
    <w:rsid w:val="00BC7C6C"/>
    <w:rsid w:val="00BD0E9E"/>
    <w:rsid w:val="00BD251B"/>
    <w:rsid w:val="00BD29EC"/>
    <w:rsid w:val="00BD4023"/>
    <w:rsid w:val="00BD7C2B"/>
    <w:rsid w:val="00BE0516"/>
    <w:rsid w:val="00BE08AB"/>
    <w:rsid w:val="00BE10B5"/>
    <w:rsid w:val="00BE13BA"/>
    <w:rsid w:val="00BE2039"/>
    <w:rsid w:val="00BE2583"/>
    <w:rsid w:val="00BE27D6"/>
    <w:rsid w:val="00BE3454"/>
    <w:rsid w:val="00BE4E3A"/>
    <w:rsid w:val="00BE53C4"/>
    <w:rsid w:val="00BE724D"/>
    <w:rsid w:val="00BE7F5E"/>
    <w:rsid w:val="00BF0E25"/>
    <w:rsid w:val="00BF1C30"/>
    <w:rsid w:val="00BF1EEE"/>
    <w:rsid w:val="00BF2A9D"/>
    <w:rsid w:val="00BF4093"/>
    <w:rsid w:val="00BF4436"/>
    <w:rsid w:val="00BF6B04"/>
    <w:rsid w:val="00BF6BA5"/>
    <w:rsid w:val="00BF7CD7"/>
    <w:rsid w:val="00C01354"/>
    <w:rsid w:val="00C0174E"/>
    <w:rsid w:val="00C02400"/>
    <w:rsid w:val="00C071E9"/>
    <w:rsid w:val="00C10845"/>
    <w:rsid w:val="00C12201"/>
    <w:rsid w:val="00C12A8F"/>
    <w:rsid w:val="00C15721"/>
    <w:rsid w:val="00C15CD4"/>
    <w:rsid w:val="00C163DA"/>
    <w:rsid w:val="00C16BCC"/>
    <w:rsid w:val="00C20451"/>
    <w:rsid w:val="00C21FD2"/>
    <w:rsid w:val="00C223ED"/>
    <w:rsid w:val="00C23DB8"/>
    <w:rsid w:val="00C2581C"/>
    <w:rsid w:val="00C25A8B"/>
    <w:rsid w:val="00C25F71"/>
    <w:rsid w:val="00C265A9"/>
    <w:rsid w:val="00C30D7C"/>
    <w:rsid w:val="00C32F1B"/>
    <w:rsid w:val="00C34332"/>
    <w:rsid w:val="00C34A39"/>
    <w:rsid w:val="00C3509C"/>
    <w:rsid w:val="00C35F5E"/>
    <w:rsid w:val="00C36D5B"/>
    <w:rsid w:val="00C370CA"/>
    <w:rsid w:val="00C37CC8"/>
    <w:rsid w:val="00C37ED5"/>
    <w:rsid w:val="00C37F05"/>
    <w:rsid w:val="00C402E2"/>
    <w:rsid w:val="00C40B5C"/>
    <w:rsid w:val="00C42075"/>
    <w:rsid w:val="00C43001"/>
    <w:rsid w:val="00C44A16"/>
    <w:rsid w:val="00C44EA8"/>
    <w:rsid w:val="00C4538F"/>
    <w:rsid w:val="00C47A90"/>
    <w:rsid w:val="00C50743"/>
    <w:rsid w:val="00C50C9D"/>
    <w:rsid w:val="00C52185"/>
    <w:rsid w:val="00C5359C"/>
    <w:rsid w:val="00C53E57"/>
    <w:rsid w:val="00C55217"/>
    <w:rsid w:val="00C55A04"/>
    <w:rsid w:val="00C5608F"/>
    <w:rsid w:val="00C57A42"/>
    <w:rsid w:val="00C611FE"/>
    <w:rsid w:val="00C6135F"/>
    <w:rsid w:val="00C6240A"/>
    <w:rsid w:val="00C66D41"/>
    <w:rsid w:val="00C66F60"/>
    <w:rsid w:val="00C671C7"/>
    <w:rsid w:val="00C67877"/>
    <w:rsid w:val="00C67D9F"/>
    <w:rsid w:val="00C700B8"/>
    <w:rsid w:val="00C76432"/>
    <w:rsid w:val="00C768C6"/>
    <w:rsid w:val="00C80931"/>
    <w:rsid w:val="00C81561"/>
    <w:rsid w:val="00C82AB8"/>
    <w:rsid w:val="00C835F8"/>
    <w:rsid w:val="00C859FF"/>
    <w:rsid w:val="00C8652E"/>
    <w:rsid w:val="00C871EE"/>
    <w:rsid w:val="00C8734A"/>
    <w:rsid w:val="00C876C4"/>
    <w:rsid w:val="00C87FAD"/>
    <w:rsid w:val="00C90694"/>
    <w:rsid w:val="00C9163D"/>
    <w:rsid w:val="00C91B2C"/>
    <w:rsid w:val="00C9323F"/>
    <w:rsid w:val="00C951B0"/>
    <w:rsid w:val="00C9596C"/>
    <w:rsid w:val="00C97283"/>
    <w:rsid w:val="00CA111C"/>
    <w:rsid w:val="00CA31B5"/>
    <w:rsid w:val="00CA4C0F"/>
    <w:rsid w:val="00CA4C65"/>
    <w:rsid w:val="00CA5473"/>
    <w:rsid w:val="00CA5713"/>
    <w:rsid w:val="00CA603D"/>
    <w:rsid w:val="00CA666F"/>
    <w:rsid w:val="00CA66AA"/>
    <w:rsid w:val="00CA7664"/>
    <w:rsid w:val="00CA78C1"/>
    <w:rsid w:val="00CB12E7"/>
    <w:rsid w:val="00CB38DF"/>
    <w:rsid w:val="00CB418E"/>
    <w:rsid w:val="00CB552B"/>
    <w:rsid w:val="00CB6BA0"/>
    <w:rsid w:val="00CB7113"/>
    <w:rsid w:val="00CB7C6F"/>
    <w:rsid w:val="00CC0AB3"/>
    <w:rsid w:val="00CC0FAE"/>
    <w:rsid w:val="00CC29CA"/>
    <w:rsid w:val="00CC3501"/>
    <w:rsid w:val="00CC3659"/>
    <w:rsid w:val="00CC3BA4"/>
    <w:rsid w:val="00CC5E8D"/>
    <w:rsid w:val="00CD222D"/>
    <w:rsid w:val="00CD2BD4"/>
    <w:rsid w:val="00CD54D5"/>
    <w:rsid w:val="00CD6C4B"/>
    <w:rsid w:val="00CD6C8A"/>
    <w:rsid w:val="00CE063A"/>
    <w:rsid w:val="00CE0CB3"/>
    <w:rsid w:val="00CE1030"/>
    <w:rsid w:val="00CE45E3"/>
    <w:rsid w:val="00CE52B0"/>
    <w:rsid w:val="00CE5D35"/>
    <w:rsid w:val="00CE6225"/>
    <w:rsid w:val="00CF07BB"/>
    <w:rsid w:val="00CF3A3E"/>
    <w:rsid w:val="00CF40F3"/>
    <w:rsid w:val="00CF5EF0"/>
    <w:rsid w:val="00CF6B94"/>
    <w:rsid w:val="00CF7BC6"/>
    <w:rsid w:val="00D01EF5"/>
    <w:rsid w:val="00D048E9"/>
    <w:rsid w:val="00D05006"/>
    <w:rsid w:val="00D06F65"/>
    <w:rsid w:val="00D07261"/>
    <w:rsid w:val="00D105BA"/>
    <w:rsid w:val="00D11A88"/>
    <w:rsid w:val="00D121BB"/>
    <w:rsid w:val="00D12ECC"/>
    <w:rsid w:val="00D16574"/>
    <w:rsid w:val="00D16731"/>
    <w:rsid w:val="00D2030A"/>
    <w:rsid w:val="00D20C05"/>
    <w:rsid w:val="00D221BC"/>
    <w:rsid w:val="00D224EF"/>
    <w:rsid w:val="00D22A3B"/>
    <w:rsid w:val="00D233C5"/>
    <w:rsid w:val="00D24F7C"/>
    <w:rsid w:val="00D278F5"/>
    <w:rsid w:val="00D30F71"/>
    <w:rsid w:val="00D310B2"/>
    <w:rsid w:val="00D32ACD"/>
    <w:rsid w:val="00D36EAA"/>
    <w:rsid w:val="00D37D0C"/>
    <w:rsid w:val="00D37D52"/>
    <w:rsid w:val="00D4023F"/>
    <w:rsid w:val="00D4027D"/>
    <w:rsid w:val="00D40CC5"/>
    <w:rsid w:val="00D41B42"/>
    <w:rsid w:val="00D422F0"/>
    <w:rsid w:val="00D43709"/>
    <w:rsid w:val="00D43B0E"/>
    <w:rsid w:val="00D43E0B"/>
    <w:rsid w:val="00D44C4F"/>
    <w:rsid w:val="00D4573E"/>
    <w:rsid w:val="00D46B67"/>
    <w:rsid w:val="00D4747A"/>
    <w:rsid w:val="00D47E3A"/>
    <w:rsid w:val="00D50083"/>
    <w:rsid w:val="00D50A6D"/>
    <w:rsid w:val="00D51651"/>
    <w:rsid w:val="00D51724"/>
    <w:rsid w:val="00D533A3"/>
    <w:rsid w:val="00D534E0"/>
    <w:rsid w:val="00D543CF"/>
    <w:rsid w:val="00D545AB"/>
    <w:rsid w:val="00D5586E"/>
    <w:rsid w:val="00D576CD"/>
    <w:rsid w:val="00D5775C"/>
    <w:rsid w:val="00D57889"/>
    <w:rsid w:val="00D57E82"/>
    <w:rsid w:val="00D60FFF"/>
    <w:rsid w:val="00D61432"/>
    <w:rsid w:val="00D6185D"/>
    <w:rsid w:val="00D65056"/>
    <w:rsid w:val="00D653BB"/>
    <w:rsid w:val="00D67759"/>
    <w:rsid w:val="00D71EDF"/>
    <w:rsid w:val="00D71EFD"/>
    <w:rsid w:val="00D71FEE"/>
    <w:rsid w:val="00D72986"/>
    <w:rsid w:val="00D72B8A"/>
    <w:rsid w:val="00D730EF"/>
    <w:rsid w:val="00D76F89"/>
    <w:rsid w:val="00D7701F"/>
    <w:rsid w:val="00D77C53"/>
    <w:rsid w:val="00D85958"/>
    <w:rsid w:val="00D85C5C"/>
    <w:rsid w:val="00D85E6B"/>
    <w:rsid w:val="00D863C6"/>
    <w:rsid w:val="00D86462"/>
    <w:rsid w:val="00D87884"/>
    <w:rsid w:val="00D90A00"/>
    <w:rsid w:val="00D90EF6"/>
    <w:rsid w:val="00D90F5D"/>
    <w:rsid w:val="00D94268"/>
    <w:rsid w:val="00D96D2D"/>
    <w:rsid w:val="00DA0B9D"/>
    <w:rsid w:val="00DA0E8B"/>
    <w:rsid w:val="00DA208D"/>
    <w:rsid w:val="00DA4410"/>
    <w:rsid w:val="00DA4452"/>
    <w:rsid w:val="00DA5000"/>
    <w:rsid w:val="00DA52B8"/>
    <w:rsid w:val="00DB0919"/>
    <w:rsid w:val="00DB1F48"/>
    <w:rsid w:val="00DB2083"/>
    <w:rsid w:val="00DB2648"/>
    <w:rsid w:val="00DB3395"/>
    <w:rsid w:val="00DB3ECA"/>
    <w:rsid w:val="00DB4A46"/>
    <w:rsid w:val="00DB4C54"/>
    <w:rsid w:val="00DB4CC5"/>
    <w:rsid w:val="00DB4FDE"/>
    <w:rsid w:val="00DB6585"/>
    <w:rsid w:val="00DB69A1"/>
    <w:rsid w:val="00DC067B"/>
    <w:rsid w:val="00DC0A96"/>
    <w:rsid w:val="00DC0D9F"/>
    <w:rsid w:val="00DC1D1B"/>
    <w:rsid w:val="00DC3199"/>
    <w:rsid w:val="00DC4FB9"/>
    <w:rsid w:val="00DC55D0"/>
    <w:rsid w:val="00DC5C39"/>
    <w:rsid w:val="00DC7F91"/>
    <w:rsid w:val="00DD10FB"/>
    <w:rsid w:val="00DD2857"/>
    <w:rsid w:val="00DD4116"/>
    <w:rsid w:val="00DD4576"/>
    <w:rsid w:val="00DD49E5"/>
    <w:rsid w:val="00DD5076"/>
    <w:rsid w:val="00DD56BD"/>
    <w:rsid w:val="00DD5BFE"/>
    <w:rsid w:val="00DD6EDD"/>
    <w:rsid w:val="00DD711A"/>
    <w:rsid w:val="00DD726E"/>
    <w:rsid w:val="00DE1957"/>
    <w:rsid w:val="00DE280B"/>
    <w:rsid w:val="00DE5112"/>
    <w:rsid w:val="00DE5C6C"/>
    <w:rsid w:val="00DE60D3"/>
    <w:rsid w:val="00DE65A8"/>
    <w:rsid w:val="00DF1EEA"/>
    <w:rsid w:val="00DF314E"/>
    <w:rsid w:val="00DF34A9"/>
    <w:rsid w:val="00DF6914"/>
    <w:rsid w:val="00E0095B"/>
    <w:rsid w:val="00E01289"/>
    <w:rsid w:val="00E03155"/>
    <w:rsid w:val="00E05095"/>
    <w:rsid w:val="00E0640D"/>
    <w:rsid w:val="00E07E23"/>
    <w:rsid w:val="00E100AF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CCF"/>
    <w:rsid w:val="00E209E3"/>
    <w:rsid w:val="00E22803"/>
    <w:rsid w:val="00E228F4"/>
    <w:rsid w:val="00E235A8"/>
    <w:rsid w:val="00E23783"/>
    <w:rsid w:val="00E23A4B"/>
    <w:rsid w:val="00E2518A"/>
    <w:rsid w:val="00E25400"/>
    <w:rsid w:val="00E2698B"/>
    <w:rsid w:val="00E27170"/>
    <w:rsid w:val="00E27959"/>
    <w:rsid w:val="00E27B6E"/>
    <w:rsid w:val="00E319B0"/>
    <w:rsid w:val="00E31CA6"/>
    <w:rsid w:val="00E348FF"/>
    <w:rsid w:val="00E34D12"/>
    <w:rsid w:val="00E355C2"/>
    <w:rsid w:val="00E36C5A"/>
    <w:rsid w:val="00E373B1"/>
    <w:rsid w:val="00E40B64"/>
    <w:rsid w:val="00E41543"/>
    <w:rsid w:val="00E43528"/>
    <w:rsid w:val="00E44438"/>
    <w:rsid w:val="00E44A7B"/>
    <w:rsid w:val="00E46691"/>
    <w:rsid w:val="00E50F39"/>
    <w:rsid w:val="00E5155E"/>
    <w:rsid w:val="00E51DB6"/>
    <w:rsid w:val="00E52A08"/>
    <w:rsid w:val="00E56AC8"/>
    <w:rsid w:val="00E56BA9"/>
    <w:rsid w:val="00E56EB3"/>
    <w:rsid w:val="00E621F9"/>
    <w:rsid w:val="00E62B65"/>
    <w:rsid w:val="00E64ECC"/>
    <w:rsid w:val="00E67379"/>
    <w:rsid w:val="00E674A7"/>
    <w:rsid w:val="00E67AFA"/>
    <w:rsid w:val="00E70F41"/>
    <w:rsid w:val="00E7248B"/>
    <w:rsid w:val="00E74EB7"/>
    <w:rsid w:val="00E75114"/>
    <w:rsid w:val="00E76255"/>
    <w:rsid w:val="00E76DDE"/>
    <w:rsid w:val="00E7728F"/>
    <w:rsid w:val="00E807E0"/>
    <w:rsid w:val="00E80C99"/>
    <w:rsid w:val="00E82BA3"/>
    <w:rsid w:val="00E83BA1"/>
    <w:rsid w:val="00E83E2A"/>
    <w:rsid w:val="00E859C5"/>
    <w:rsid w:val="00E86409"/>
    <w:rsid w:val="00E87DAC"/>
    <w:rsid w:val="00E90827"/>
    <w:rsid w:val="00E91048"/>
    <w:rsid w:val="00E933BF"/>
    <w:rsid w:val="00E94331"/>
    <w:rsid w:val="00E96919"/>
    <w:rsid w:val="00E97EDD"/>
    <w:rsid w:val="00EA00D5"/>
    <w:rsid w:val="00EA0E9B"/>
    <w:rsid w:val="00EA13B2"/>
    <w:rsid w:val="00EA1C74"/>
    <w:rsid w:val="00EA1EB1"/>
    <w:rsid w:val="00EA26BE"/>
    <w:rsid w:val="00EA4F19"/>
    <w:rsid w:val="00EA5153"/>
    <w:rsid w:val="00EA5EBB"/>
    <w:rsid w:val="00EA62D1"/>
    <w:rsid w:val="00EA6429"/>
    <w:rsid w:val="00EA6B62"/>
    <w:rsid w:val="00EB169D"/>
    <w:rsid w:val="00EB2D0C"/>
    <w:rsid w:val="00EB4939"/>
    <w:rsid w:val="00EB71F4"/>
    <w:rsid w:val="00EB77C6"/>
    <w:rsid w:val="00EC107B"/>
    <w:rsid w:val="00EC1166"/>
    <w:rsid w:val="00EC1A1D"/>
    <w:rsid w:val="00EC1AE9"/>
    <w:rsid w:val="00EC1EE4"/>
    <w:rsid w:val="00EC2C45"/>
    <w:rsid w:val="00EC5BBF"/>
    <w:rsid w:val="00EC7335"/>
    <w:rsid w:val="00ED1004"/>
    <w:rsid w:val="00ED1C9F"/>
    <w:rsid w:val="00ED2AED"/>
    <w:rsid w:val="00ED2C13"/>
    <w:rsid w:val="00ED3CDD"/>
    <w:rsid w:val="00ED6257"/>
    <w:rsid w:val="00ED6696"/>
    <w:rsid w:val="00ED68E7"/>
    <w:rsid w:val="00ED7B60"/>
    <w:rsid w:val="00EE0619"/>
    <w:rsid w:val="00EE0A73"/>
    <w:rsid w:val="00EE23C6"/>
    <w:rsid w:val="00EE2869"/>
    <w:rsid w:val="00EE379B"/>
    <w:rsid w:val="00EE4F57"/>
    <w:rsid w:val="00EE55BD"/>
    <w:rsid w:val="00EE5F53"/>
    <w:rsid w:val="00EE63FF"/>
    <w:rsid w:val="00EE74D2"/>
    <w:rsid w:val="00EF111E"/>
    <w:rsid w:val="00EF12CA"/>
    <w:rsid w:val="00EF2081"/>
    <w:rsid w:val="00EF30D0"/>
    <w:rsid w:val="00EF3E10"/>
    <w:rsid w:val="00EF4423"/>
    <w:rsid w:val="00EF5849"/>
    <w:rsid w:val="00EF6F98"/>
    <w:rsid w:val="00EF782F"/>
    <w:rsid w:val="00F00E19"/>
    <w:rsid w:val="00F014B7"/>
    <w:rsid w:val="00F02528"/>
    <w:rsid w:val="00F03089"/>
    <w:rsid w:val="00F0356E"/>
    <w:rsid w:val="00F04A61"/>
    <w:rsid w:val="00F05632"/>
    <w:rsid w:val="00F06768"/>
    <w:rsid w:val="00F07D4A"/>
    <w:rsid w:val="00F10AA7"/>
    <w:rsid w:val="00F11B85"/>
    <w:rsid w:val="00F13054"/>
    <w:rsid w:val="00F134A1"/>
    <w:rsid w:val="00F14773"/>
    <w:rsid w:val="00F15891"/>
    <w:rsid w:val="00F16E4F"/>
    <w:rsid w:val="00F17E7E"/>
    <w:rsid w:val="00F20137"/>
    <w:rsid w:val="00F23375"/>
    <w:rsid w:val="00F24673"/>
    <w:rsid w:val="00F24BE0"/>
    <w:rsid w:val="00F24F56"/>
    <w:rsid w:val="00F24FD1"/>
    <w:rsid w:val="00F25363"/>
    <w:rsid w:val="00F25BA3"/>
    <w:rsid w:val="00F261A8"/>
    <w:rsid w:val="00F2772F"/>
    <w:rsid w:val="00F3254A"/>
    <w:rsid w:val="00F325D3"/>
    <w:rsid w:val="00F327E0"/>
    <w:rsid w:val="00F3291A"/>
    <w:rsid w:val="00F34055"/>
    <w:rsid w:val="00F35253"/>
    <w:rsid w:val="00F375EC"/>
    <w:rsid w:val="00F41A4A"/>
    <w:rsid w:val="00F42E0C"/>
    <w:rsid w:val="00F43D08"/>
    <w:rsid w:val="00F43E0C"/>
    <w:rsid w:val="00F4480E"/>
    <w:rsid w:val="00F45845"/>
    <w:rsid w:val="00F469D2"/>
    <w:rsid w:val="00F47B8D"/>
    <w:rsid w:val="00F47D82"/>
    <w:rsid w:val="00F50730"/>
    <w:rsid w:val="00F51FC8"/>
    <w:rsid w:val="00F52ABE"/>
    <w:rsid w:val="00F54DF7"/>
    <w:rsid w:val="00F56626"/>
    <w:rsid w:val="00F566E9"/>
    <w:rsid w:val="00F56FB7"/>
    <w:rsid w:val="00F57C1F"/>
    <w:rsid w:val="00F601D2"/>
    <w:rsid w:val="00F60C2D"/>
    <w:rsid w:val="00F62A2A"/>
    <w:rsid w:val="00F63E51"/>
    <w:rsid w:val="00F63FB6"/>
    <w:rsid w:val="00F64312"/>
    <w:rsid w:val="00F646E0"/>
    <w:rsid w:val="00F653E1"/>
    <w:rsid w:val="00F668A3"/>
    <w:rsid w:val="00F66F32"/>
    <w:rsid w:val="00F7089B"/>
    <w:rsid w:val="00F7134B"/>
    <w:rsid w:val="00F714C3"/>
    <w:rsid w:val="00F731DA"/>
    <w:rsid w:val="00F75E9C"/>
    <w:rsid w:val="00F7687D"/>
    <w:rsid w:val="00F76DF2"/>
    <w:rsid w:val="00F82F7F"/>
    <w:rsid w:val="00F830DC"/>
    <w:rsid w:val="00F8418B"/>
    <w:rsid w:val="00F8454E"/>
    <w:rsid w:val="00F8502A"/>
    <w:rsid w:val="00F8747B"/>
    <w:rsid w:val="00F90A73"/>
    <w:rsid w:val="00F9130E"/>
    <w:rsid w:val="00F918F5"/>
    <w:rsid w:val="00F926DB"/>
    <w:rsid w:val="00F9474F"/>
    <w:rsid w:val="00F95397"/>
    <w:rsid w:val="00F9686B"/>
    <w:rsid w:val="00F97AA6"/>
    <w:rsid w:val="00FA123D"/>
    <w:rsid w:val="00FA1ADE"/>
    <w:rsid w:val="00FA1C3B"/>
    <w:rsid w:val="00FA1F89"/>
    <w:rsid w:val="00FA2C15"/>
    <w:rsid w:val="00FA31E1"/>
    <w:rsid w:val="00FA3D18"/>
    <w:rsid w:val="00FA4149"/>
    <w:rsid w:val="00FA4F8E"/>
    <w:rsid w:val="00FA5019"/>
    <w:rsid w:val="00FA5A52"/>
    <w:rsid w:val="00FA79E3"/>
    <w:rsid w:val="00FB01AC"/>
    <w:rsid w:val="00FB11B5"/>
    <w:rsid w:val="00FB32B8"/>
    <w:rsid w:val="00FB3CBC"/>
    <w:rsid w:val="00FB42B4"/>
    <w:rsid w:val="00FB539A"/>
    <w:rsid w:val="00FB5F64"/>
    <w:rsid w:val="00FB68CA"/>
    <w:rsid w:val="00FB7DC1"/>
    <w:rsid w:val="00FC143A"/>
    <w:rsid w:val="00FC2084"/>
    <w:rsid w:val="00FC22B7"/>
    <w:rsid w:val="00FC2A90"/>
    <w:rsid w:val="00FC4209"/>
    <w:rsid w:val="00FC4ED2"/>
    <w:rsid w:val="00FC75DF"/>
    <w:rsid w:val="00FD0BA9"/>
    <w:rsid w:val="00FD1FDC"/>
    <w:rsid w:val="00FD41D3"/>
    <w:rsid w:val="00FD6EC4"/>
    <w:rsid w:val="00FD73EB"/>
    <w:rsid w:val="00FD7BAE"/>
    <w:rsid w:val="00FE09F1"/>
    <w:rsid w:val="00FE1503"/>
    <w:rsid w:val="00FE170F"/>
    <w:rsid w:val="00FE273A"/>
    <w:rsid w:val="00FE2775"/>
    <w:rsid w:val="00FE3AD9"/>
    <w:rsid w:val="00FE41D1"/>
    <w:rsid w:val="00FE4243"/>
    <w:rsid w:val="00FE68A9"/>
    <w:rsid w:val="00FF0A0B"/>
    <w:rsid w:val="00FF30E2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D4590E4-0CF3-4C7A-8444-3F3C6FF0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446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CFF5-6816-4F59-A918-B80A0C5C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2279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2622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Suzy Clifton </cp:lastModifiedBy>
  <cp:revision>2</cp:revision>
  <cp:lastPrinted>2015-06-01T15:21:00Z</cp:lastPrinted>
  <dcterms:created xsi:type="dcterms:W3CDTF">2016-03-03T17:45:00Z</dcterms:created>
  <dcterms:modified xsi:type="dcterms:W3CDTF">2016-03-03T17:45:00Z</dcterms:modified>
</cp:coreProperties>
</file>