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971" w:rsidRPr="001171B8" w:rsidRDefault="00085751" w:rsidP="00002163">
      <w:pPr>
        <w:jc w:val="right"/>
        <w:rPr>
          <w:rFonts w:cs="Arial"/>
        </w:rPr>
      </w:pPr>
      <w:r w:rsidRPr="001171B8">
        <w:rPr>
          <w:rFonts w:cs="Arial"/>
          <w:noProof/>
        </w:rPr>
        <w:drawing>
          <wp:inline distT="0" distB="0" distL="0" distR="0" wp14:anchorId="711E77DD" wp14:editId="38E95465">
            <wp:extent cx="1028700" cy="390525"/>
            <wp:effectExtent l="0" t="0" r="0" b="9525"/>
            <wp:docPr id="3" name="Picture 3"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inline>
        </w:drawing>
      </w:r>
    </w:p>
    <w:p w:rsidR="00387971" w:rsidRPr="00C32C99" w:rsidRDefault="00C32C99" w:rsidP="001A131B">
      <w:pPr>
        <w:pStyle w:val="spacer"/>
        <w:spacing w:before="8000"/>
        <w:jc w:val="right"/>
        <w:rPr>
          <w:b/>
          <w:color w:val="FF0000"/>
          <w:sz w:val="18"/>
          <w:szCs w:val="18"/>
        </w:rPr>
      </w:pPr>
      <w:r w:rsidRPr="00C32C99">
        <w:rPr>
          <w:b/>
          <w:sz w:val="28"/>
          <w:szCs w:val="28"/>
        </w:rPr>
        <w:t>January</w:t>
      </w:r>
      <w:r w:rsidR="00565663" w:rsidRPr="00C32C99">
        <w:rPr>
          <w:b/>
          <w:sz w:val="28"/>
          <w:szCs w:val="28"/>
        </w:rPr>
        <w:t xml:space="preserve"> </w:t>
      </w:r>
      <w:r w:rsidR="00D8478E" w:rsidRPr="00C32C99">
        <w:rPr>
          <w:b/>
          <w:sz w:val="28"/>
          <w:szCs w:val="28"/>
        </w:rPr>
        <w:t>201</w:t>
      </w:r>
      <w:r w:rsidRPr="00C32C99">
        <w:rPr>
          <w:b/>
          <w:sz w:val="28"/>
          <w:szCs w:val="28"/>
        </w:rPr>
        <w:t>6</w:t>
      </w:r>
      <w:r w:rsidR="00183337" w:rsidRPr="00C32C99">
        <w:rPr>
          <w:b/>
          <w:sz w:val="28"/>
          <w:szCs w:val="28"/>
        </w:rPr>
        <w:t xml:space="preserve"> ERCOT Monthly Operations Report</w:t>
      </w:r>
    </w:p>
    <w:p w:rsidR="00183337" w:rsidRPr="00C32C99" w:rsidRDefault="00183337" w:rsidP="00AE70F7">
      <w:pPr>
        <w:widowControl w:val="0"/>
        <w:jc w:val="right"/>
        <w:rPr>
          <w:rFonts w:cs="Arial"/>
          <w:b/>
          <w:sz w:val="36"/>
          <w:szCs w:val="36"/>
        </w:rPr>
      </w:pPr>
    </w:p>
    <w:p w:rsidR="00AE70F7" w:rsidRPr="00C32C99" w:rsidRDefault="00183337" w:rsidP="00AE70F7">
      <w:pPr>
        <w:widowControl w:val="0"/>
        <w:jc w:val="right"/>
        <w:rPr>
          <w:rFonts w:cs="Arial"/>
          <w:b/>
          <w:sz w:val="36"/>
          <w:szCs w:val="36"/>
        </w:rPr>
      </w:pPr>
      <w:r w:rsidRPr="00C32C99">
        <w:rPr>
          <w:rFonts w:cs="Arial"/>
          <w:b/>
          <w:sz w:val="36"/>
          <w:szCs w:val="36"/>
        </w:rPr>
        <w:t>Reliability and Operations Subcommittee Meeting</w:t>
      </w:r>
    </w:p>
    <w:p w:rsidR="00183337" w:rsidRPr="00DD10BE" w:rsidRDefault="00C32C99" w:rsidP="00AE70F7">
      <w:pPr>
        <w:widowControl w:val="0"/>
        <w:jc w:val="right"/>
        <w:rPr>
          <w:rFonts w:cs="Arial"/>
          <w:b/>
          <w:sz w:val="36"/>
          <w:szCs w:val="36"/>
        </w:rPr>
      </w:pPr>
      <w:r w:rsidRPr="00C32C99">
        <w:rPr>
          <w:rFonts w:cs="Arial"/>
          <w:b/>
          <w:sz w:val="36"/>
          <w:szCs w:val="36"/>
        </w:rPr>
        <w:t>March</w:t>
      </w:r>
      <w:r w:rsidR="00E552CA" w:rsidRPr="00C32C99">
        <w:rPr>
          <w:rFonts w:cs="Arial"/>
          <w:b/>
          <w:sz w:val="36"/>
          <w:szCs w:val="36"/>
        </w:rPr>
        <w:t xml:space="preserve"> </w:t>
      </w:r>
      <w:r w:rsidRPr="00C32C99">
        <w:rPr>
          <w:rFonts w:cs="Arial"/>
          <w:b/>
          <w:sz w:val="36"/>
          <w:szCs w:val="36"/>
        </w:rPr>
        <w:t>3rd</w:t>
      </w:r>
      <w:r w:rsidR="00B831ED" w:rsidRPr="00C32C99">
        <w:rPr>
          <w:rFonts w:cs="Arial"/>
          <w:b/>
          <w:sz w:val="36"/>
          <w:szCs w:val="36"/>
        </w:rPr>
        <w:t>, 201</w:t>
      </w:r>
      <w:r w:rsidR="00CB25BE" w:rsidRPr="00C32C99">
        <w:rPr>
          <w:rFonts w:cs="Arial"/>
          <w:b/>
          <w:sz w:val="36"/>
          <w:szCs w:val="36"/>
        </w:rPr>
        <w:t>6</w:t>
      </w:r>
    </w:p>
    <w:p w:rsidR="003C5767" w:rsidRPr="001171B8" w:rsidRDefault="003C5767" w:rsidP="00400806">
      <w:pPr>
        <w:pStyle w:val="TOCHead"/>
        <w:sectPr w:rsidR="003C5767" w:rsidRPr="001171B8" w:rsidSect="00A20AD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rsidR="00AB0212" w:rsidRDefault="00B0784A" w:rsidP="003F3900">
      <w:pPr>
        <w:pStyle w:val="Heading1"/>
        <w:numPr>
          <w:ilvl w:val="0"/>
          <w:numId w:val="0"/>
        </w:numPr>
        <w:rPr>
          <w:noProof/>
        </w:rPr>
      </w:pPr>
      <w:bookmarkStart w:id="0" w:name="_Toc85269770"/>
      <w:bookmarkStart w:id="1" w:name="_Toc408409163"/>
      <w:bookmarkStart w:id="2" w:name="_Toc424129018"/>
      <w:bookmarkStart w:id="3" w:name="_Toc427224520"/>
      <w:bookmarkStart w:id="4" w:name="_Toc429475635"/>
      <w:bookmarkStart w:id="5" w:name="_Toc429475670"/>
      <w:bookmarkStart w:id="6" w:name="_Toc429475746"/>
      <w:bookmarkStart w:id="7" w:name="_Toc435449180"/>
      <w:bookmarkStart w:id="8" w:name="_Toc437442769"/>
      <w:bookmarkStart w:id="9" w:name="_Toc440358770"/>
      <w:bookmarkStart w:id="10" w:name="_Toc444009160"/>
      <w:r w:rsidRPr="003F3900">
        <w:lastRenderedPageBreak/>
        <w:t>Table of Contents</w:t>
      </w:r>
      <w:bookmarkEnd w:id="0"/>
      <w:bookmarkEnd w:id="1"/>
      <w:bookmarkEnd w:id="2"/>
      <w:bookmarkEnd w:id="3"/>
      <w:bookmarkEnd w:id="4"/>
      <w:bookmarkEnd w:id="5"/>
      <w:bookmarkEnd w:id="6"/>
      <w:bookmarkEnd w:id="7"/>
      <w:bookmarkEnd w:id="8"/>
      <w:bookmarkEnd w:id="9"/>
      <w:bookmarkEnd w:id="10"/>
      <w:r w:rsidR="00AC4F79" w:rsidRPr="003F3900">
        <w:rPr>
          <w:b w:val="0"/>
          <w:bCs w:val="0"/>
          <w:smallCaps w:val="0"/>
          <w:spacing w:val="0"/>
          <w:kern w:val="0"/>
          <w:sz w:val="19"/>
          <w:szCs w:val="19"/>
        </w:rPr>
        <w:fldChar w:fldCharType="begin"/>
      </w:r>
      <w:r w:rsidR="00AC4F79" w:rsidRPr="003F3900">
        <w:rPr>
          <w:sz w:val="19"/>
          <w:szCs w:val="19"/>
        </w:rPr>
        <w:instrText xml:space="preserve"> TOC \o "1-3" \h \z \u </w:instrText>
      </w:r>
      <w:r w:rsidR="00AC4F79" w:rsidRPr="003F3900">
        <w:rPr>
          <w:b w:val="0"/>
          <w:bCs w:val="0"/>
          <w:smallCaps w:val="0"/>
          <w:spacing w:val="0"/>
          <w:kern w:val="0"/>
          <w:sz w:val="19"/>
          <w:szCs w:val="19"/>
        </w:rPr>
        <w:fldChar w:fldCharType="separate"/>
      </w:r>
    </w:p>
    <w:p w:rsidR="00AB0212" w:rsidRDefault="00B15DBD">
      <w:pPr>
        <w:pStyle w:val="TOC1"/>
        <w:rPr>
          <w:rFonts w:asciiTheme="minorHAnsi" w:eastAsiaTheme="minorEastAsia" w:hAnsiTheme="minorHAnsi" w:cstheme="minorBidi"/>
          <w:noProof/>
          <w:sz w:val="22"/>
          <w:szCs w:val="22"/>
        </w:rPr>
      </w:pPr>
      <w:hyperlink w:anchor="_Toc444009160" w:history="1">
        <w:r w:rsidR="00AB0212" w:rsidRPr="00C372F7">
          <w:rPr>
            <w:rStyle w:val="Hyperlink"/>
            <w:noProof/>
          </w:rPr>
          <w:t>Table of Contents</w:t>
        </w:r>
        <w:r w:rsidR="00AB0212">
          <w:rPr>
            <w:noProof/>
            <w:webHidden/>
          </w:rPr>
          <w:tab/>
        </w:r>
        <w:r w:rsidR="00AB0212">
          <w:rPr>
            <w:noProof/>
            <w:webHidden/>
          </w:rPr>
          <w:fldChar w:fldCharType="begin"/>
        </w:r>
        <w:r w:rsidR="00AB0212">
          <w:rPr>
            <w:noProof/>
            <w:webHidden/>
          </w:rPr>
          <w:instrText xml:space="preserve"> PAGEREF _Toc444009160 \h </w:instrText>
        </w:r>
        <w:r w:rsidR="00AB0212">
          <w:rPr>
            <w:noProof/>
            <w:webHidden/>
          </w:rPr>
        </w:r>
        <w:r w:rsidR="00AB0212">
          <w:rPr>
            <w:noProof/>
            <w:webHidden/>
          </w:rPr>
          <w:fldChar w:fldCharType="separate"/>
        </w:r>
        <w:r w:rsidR="00AB0212">
          <w:rPr>
            <w:noProof/>
            <w:webHidden/>
          </w:rPr>
          <w:t>2</w:t>
        </w:r>
        <w:r w:rsidR="00AB0212">
          <w:rPr>
            <w:noProof/>
            <w:webHidden/>
          </w:rPr>
          <w:fldChar w:fldCharType="end"/>
        </w:r>
      </w:hyperlink>
    </w:p>
    <w:p w:rsidR="00AB0212" w:rsidRDefault="00B15DBD">
      <w:pPr>
        <w:pStyle w:val="TOC1"/>
        <w:rPr>
          <w:rFonts w:asciiTheme="minorHAnsi" w:eastAsiaTheme="minorEastAsia" w:hAnsiTheme="minorHAnsi" w:cstheme="minorBidi"/>
          <w:noProof/>
          <w:sz w:val="22"/>
          <w:szCs w:val="22"/>
        </w:rPr>
      </w:pPr>
      <w:hyperlink w:anchor="_Toc444009161" w:history="1">
        <w:r w:rsidR="00AB0212" w:rsidRPr="00C372F7">
          <w:rPr>
            <w:rStyle w:val="Hyperlink"/>
            <w:noProof/>
          </w:rPr>
          <w:t>1</w:t>
        </w:r>
        <w:r w:rsidR="00AB0212">
          <w:rPr>
            <w:rFonts w:asciiTheme="minorHAnsi" w:eastAsiaTheme="minorEastAsia" w:hAnsiTheme="minorHAnsi" w:cstheme="minorBidi"/>
            <w:noProof/>
            <w:sz w:val="22"/>
            <w:szCs w:val="22"/>
          </w:rPr>
          <w:tab/>
        </w:r>
        <w:r w:rsidR="00AB0212" w:rsidRPr="00C372F7">
          <w:rPr>
            <w:rStyle w:val="Hyperlink"/>
            <w:noProof/>
          </w:rPr>
          <w:t>Report Highlights</w:t>
        </w:r>
        <w:r w:rsidR="00AB0212">
          <w:rPr>
            <w:noProof/>
            <w:webHidden/>
          </w:rPr>
          <w:tab/>
        </w:r>
        <w:r w:rsidR="00AB0212">
          <w:rPr>
            <w:noProof/>
            <w:webHidden/>
          </w:rPr>
          <w:fldChar w:fldCharType="begin"/>
        </w:r>
        <w:r w:rsidR="00AB0212">
          <w:rPr>
            <w:noProof/>
            <w:webHidden/>
          </w:rPr>
          <w:instrText xml:space="preserve"> PAGEREF _Toc444009161 \h </w:instrText>
        </w:r>
        <w:r w:rsidR="00AB0212">
          <w:rPr>
            <w:noProof/>
            <w:webHidden/>
          </w:rPr>
        </w:r>
        <w:r w:rsidR="00AB0212">
          <w:rPr>
            <w:noProof/>
            <w:webHidden/>
          </w:rPr>
          <w:fldChar w:fldCharType="separate"/>
        </w:r>
        <w:r w:rsidR="00AB0212">
          <w:rPr>
            <w:noProof/>
            <w:webHidden/>
          </w:rPr>
          <w:t>2</w:t>
        </w:r>
        <w:r w:rsidR="00AB0212">
          <w:rPr>
            <w:noProof/>
            <w:webHidden/>
          </w:rPr>
          <w:fldChar w:fldCharType="end"/>
        </w:r>
      </w:hyperlink>
    </w:p>
    <w:p w:rsidR="00AB0212" w:rsidRDefault="00B15DBD">
      <w:pPr>
        <w:pStyle w:val="TOC1"/>
        <w:rPr>
          <w:rFonts w:asciiTheme="minorHAnsi" w:eastAsiaTheme="minorEastAsia" w:hAnsiTheme="minorHAnsi" w:cstheme="minorBidi"/>
          <w:noProof/>
          <w:sz w:val="22"/>
          <w:szCs w:val="22"/>
        </w:rPr>
      </w:pPr>
      <w:hyperlink w:anchor="_Toc444009162" w:history="1">
        <w:r w:rsidR="00AB0212" w:rsidRPr="00C372F7">
          <w:rPr>
            <w:rStyle w:val="Hyperlink"/>
            <w:noProof/>
          </w:rPr>
          <w:t>2</w:t>
        </w:r>
        <w:r w:rsidR="00AB0212">
          <w:rPr>
            <w:rFonts w:asciiTheme="minorHAnsi" w:eastAsiaTheme="minorEastAsia" w:hAnsiTheme="minorHAnsi" w:cstheme="minorBidi"/>
            <w:noProof/>
            <w:sz w:val="22"/>
            <w:szCs w:val="22"/>
          </w:rPr>
          <w:tab/>
        </w:r>
        <w:r w:rsidR="00AB0212" w:rsidRPr="00C372F7">
          <w:rPr>
            <w:rStyle w:val="Hyperlink"/>
            <w:noProof/>
          </w:rPr>
          <w:t>Frequency Control</w:t>
        </w:r>
        <w:r w:rsidR="00AB0212">
          <w:rPr>
            <w:noProof/>
            <w:webHidden/>
          </w:rPr>
          <w:tab/>
        </w:r>
        <w:r w:rsidR="00AB0212">
          <w:rPr>
            <w:noProof/>
            <w:webHidden/>
          </w:rPr>
          <w:fldChar w:fldCharType="begin"/>
        </w:r>
        <w:r w:rsidR="00AB0212">
          <w:rPr>
            <w:noProof/>
            <w:webHidden/>
          </w:rPr>
          <w:instrText xml:space="preserve"> PAGEREF _Toc444009162 \h </w:instrText>
        </w:r>
        <w:r w:rsidR="00AB0212">
          <w:rPr>
            <w:noProof/>
            <w:webHidden/>
          </w:rPr>
        </w:r>
        <w:r w:rsidR="00AB0212">
          <w:rPr>
            <w:noProof/>
            <w:webHidden/>
          </w:rPr>
          <w:fldChar w:fldCharType="separate"/>
        </w:r>
        <w:r w:rsidR="00AB0212">
          <w:rPr>
            <w:noProof/>
            <w:webHidden/>
          </w:rPr>
          <w:t>4</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63" w:history="1">
        <w:r w:rsidR="00AB0212" w:rsidRPr="00C372F7">
          <w:rPr>
            <w:rStyle w:val="Hyperlink"/>
            <w:noProof/>
          </w:rPr>
          <w:t>2.1</w:t>
        </w:r>
        <w:r w:rsidR="00AB0212">
          <w:rPr>
            <w:rFonts w:asciiTheme="minorHAnsi" w:eastAsiaTheme="minorEastAsia" w:hAnsiTheme="minorHAnsi" w:cstheme="minorBidi"/>
            <w:noProof/>
            <w:sz w:val="22"/>
            <w:szCs w:val="22"/>
          </w:rPr>
          <w:tab/>
        </w:r>
        <w:r w:rsidR="00AB0212" w:rsidRPr="00C372F7">
          <w:rPr>
            <w:rStyle w:val="Hyperlink"/>
            <w:noProof/>
          </w:rPr>
          <w:t>Frequency Events</w:t>
        </w:r>
        <w:r w:rsidR="00AB0212">
          <w:rPr>
            <w:noProof/>
            <w:webHidden/>
          </w:rPr>
          <w:tab/>
        </w:r>
        <w:r w:rsidR="00AB0212">
          <w:rPr>
            <w:noProof/>
            <w:webHidden/>
          </w:rPr>
          <w:fldChar w:fldCharType="begin"/>
        </w:r>
        <w:r w:rsidR="00AB0212">
          <w:rPr>
            <w:noProof/>
            <w:webHidden/>
          </w:rPr>
          <w:instrText xml:space="preserve"> PAGEREF _Toc444009163 \h </w:instrText>
        </w:r>
        <w:r w:rsidR="00AB0212">
          <w:rPr>
            <w:noProof/>
            <w:webHidden/>
          </w:rPr>
        </w:r>
        <w:r w:rsidR="00AB0212">
          <w:rPr>
            <w:noProof/>
            <w:webHidden/>
          </w:rPr>
          <w:fldChar w:fldCharType="separate"/>
        </w:r>
        <w:r w:rsidR="00AB0212">
          <w:rPr>
            <w:noProof/>
            <w:webHidden/>
          </w:rPr>
          <w:t>4</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64" w:history="1">
        <w:r w:rsidR="00AB0212" w:rsidRPr="00C372F7">
          <w:rPr>
            <w:rStyle w:val="Hyperlink"/>
            <w:noProof/>
          </w:rPr>
          <w:t>2.2</w:t>
        </w:r>
        <w:r w:rsidR="00AB0212">
          <w:rPr>
            <w:rFonts w:asciiTheme="minorHAnsi" w:eastAsiaTheme="minorEastAsia" w:hAnsiTheme="minorHAnsi" w:cstheme="minorBidi"/>
            <w:noProof/>
            <w:sz w:val="22"/>
            <w:szCs w:val="22"/>
          </w:rPr>
          <w:tab/>
        </w:r>
        <w:r w:rsidR="00AB0212" w:rsidRPr="00C372F7">
          <w:rPr>
            <w:rStyle w:val="Hyperlink"/>
            <w:noProof/>
          </w:rPr>
          <w:t>Responsive Reserve Events</w:t>
        </w:r>
        <w:r w:rsidR="00AB0212">
          <w:rPr>
            <w:noProof/>
            <w:webHidden/>
          </w:rPr>
          <w:tab/>
        </w:r>
        <w:r w:rsidR="00AB0212">
          <w:rPr>
            <w:noProof/>
            <w:webHidden/>
          </w:rPr>
          <w:fldChar w:fldCharType="begin"/>
        </w:r>
        <w:r w:rsidR="00AB0212">
          <w:rPr>
            <w:noProof/>
            <w:webHidden/>
          </w:rPr>
          <w:instrText xml:space="preserve"> PAGEREF _Toc444009164 \h </w:instrText>
        </w:r>
        <w:r w:rsidR="00AB0212">
          <w:rPr>
            <w:noProof/>
            <w:webHidden/>
          </w:rPr>
        </w:r>
        <w:r w:rsidR="00AB0212">
          <w:rPr>
            <w:noProof/>
            <w:webHidden/>
          </w:rPr>
          <w:fldChar w:fldCharType="separate"/>
        </w:r>
        <w:r w:rsidR="00AB0212">
          <w:rPr>
            <w:noProof/>
            <w:webHidden/>
          </w:rPr>
          <w:t>5</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65" w:history="1">
        <w:r w:rsidR="00AB0212" w:rsidRPr="00C372F7">
          <w:rPr>
            <w:rStyle w:val="Hyperlink"/>
            <w:noProof/>
          </w:rPr>
          <w:t>2.3</w:t>
        </w:r>
        <w:r w:rsidR="00AB0212">
          <w:rPr>
            <w:rFonts w:asciiTheme="minorHAnsi" w:eastAsiaTheme="minorEastAsia" w:hAnsiTheme="minorHAnsi" w:cstheme="minorBidi"/>
            <w:noProof/>
            <w:sz w:val="22"/>
            <w:szCs w:val="22"/>
          </w:rPr>
          <w:tab/>
        </w:r>
        <w:r w:rsidR="00AB0212" w:rsidRPr="00C372F7">
          <w:rPr>
            <w:rStyle w:val="Hyperlink"/>
            <w:noProof/>
          </w:rPr>
          <w:t>Load Resource Events</w:t>
        </w:r>
        <w:r w:rsidR="00AB0212">
          <w:rPr>
            <w:noProof/>
            <w:webHidden/>
          </w:rPr>
          <w:tab/>
        </w:r>
        <w:r w:rsidR="00AB0212">
          <w:rPr>
            <w:noProof/>
            <w:webHidden/>
          </w:rPr>
          <w:fldChar w:fldCharType="begin"/>
        </w:r>
        <w:r w:rsidR="00AB0212">
          <w:rPr>
            <w:noProof/>
            <w:webHidden/>
          </w:rPr>
          <w:instrText xml:space="preserve"> PAGEREF _Toc444009165 \h </w:instrText>
        </w:r>
        <w:r w:rsidR="00AB0212">
          <w:rPr>
            <w:noProof/>
            <w:webHidden/>
          </w:rPr>
        </w:r>
        <w:r w:rsidR="00AB0212">
          <w:rPr>
            <w:noProof/>
            <w:webHidden/>
          </w:rPr>
          <w:fldChar w:fldCharType="separate"/>
        </w:r>
        <w:r w:rsidR="00AB0212">
          <w:rPr>
            <w:noProof/>
            <w:webHidden/>
          </w:rPr>
          <w:t>5</w:t>
        </w:r>
        <w:r w:rsidR="00AB0212">
          <w:rPr>
            <w:noProof/>
            <w:webHidden/>
          </w:rPr>
          <w:fldChar w:fldCharType="end"/>
        </w:r>
      </w:hyperlink>
    </w:p>
    <w:p w:rsidR="00AB0212" w:rsidRDefault="00B15DBD">
      <w:pPr>
        <w:pStyle w:val="TOC1"/>
        <w:rPr>
          <w:rFonts w:asciiTheme="minorHAnsi" w:eastAsiaTheme="minorEastAsia" w:hAnsiTheme="minorHAnsi" w:cstheme="minorBidi"/>
          <w:noProof/>
          <w:sz w:val="22"/>
          <w:szCs w:val="22"/>
        </w:rPr>
      </w:pPr>
      <w:hyperlink w:anchor="_Toc444009166" w:history="1">
        <w:r w:rsidR="00AB0212" w:rsidRPr="00C372F7">
          <w:rPr>
            <w:rStyle w:val="Hyperlink"/>
            <w:noProof/>
          </w:rPr>
          <w:t>3</w:t>
        </w:r>
        <w:r w:rsidR="00AB0212">
          <w:rPr>
            <w:rFonts w:asciiTheme="minorHAnsi" w:eastAsiaTheme="minorEastAsia" w:hAnsiTheme="minorHAnsi" w:cstheme="minorBidi"/>
            <w:noProof/>
            <w:sz w:val="22"/>
            <w:szCs w:val="22"/>
          </w:rPr>
          <w:tab/>
        </w:r>
        <w:r w:rsidR="00AB0212" w:rsidRPr="00C372F7">
          <w:rPr>
            <w:rStyle w:val="Hyperlink"/>
            <w:noProof/>
          </w:rPr>
          <w:t>Reliability Unit Commitment</w:t>
        </w:r>
        <w:r w:rsidR="00AB0212">
          <w:rPr>
            <w:noProof/>
            <w:webHidden/>
          </w:rPr>
          <w:tab/>
        </w:r>
        <w:r w:rsidR="00AB0212">
          <w:rPr>
            <w:noProof/>
            <w:webHidden/>
          </w:rPr>
          <w:fldChar w:fldCharType="begin"/>
        </w:r>
        <w:r w:rsidR="00AB0212">
          <w:rPr>
            <w:noProof/>
            <w:webHidden/>
          </w:rPr>
          <w:instrText xml:space="preserve"> PAGEREF _Toc444009166 \h </w:instrText>
        </w:r>
        <w:r w:rsidR="00AB0212">
          <w:rPr>
            <w:noProof/>
            <w:webHidden/>
          </w:rPr>
        </w:r>
        <w:r w:rsidR="00AB0212">
          <w:rPr>
            <w:noProof/>
            <w:webHidden/>
          </w:rPr>
          <w:fldChar w:fldCharType="separate"/>
        </w:r>
        <w:r w:rsidR="00AB0212">
          <w:rPr>
            <w:noProof/>
            <w:webHidden/>
          </w:rPr>
          <w:t>5</w:t>
        </w:r>
        <w:r w:rsidR="00AB0212">
          <w:rPr>
            <w:noProof/>
            <w:webHidden/>
          </w:rPr>
          <w:fldChar w:fldCharType="end"/>
        </w:r>
      </w:hyperlink>
    </w:p>
    <w:p w:rsidR="00AB0212" w:rsidRDefault="00B15DBD">
      <w:pPr>
        <w:pStyle w:val="TOC1"/>
        <w:rPr>
          <w:rFonts w:asciiTheme="minorHAnsi" w:eastAsiaTheme="minorEastAsia" w:hAnsiTheme="minorHAnsi" w:cstheme="minorBidi"/>
          <w:noProof/>
          <w:sz w:val="22"/>
          <w:szCs w:val="22"/>
        </w:rPr>
      </w:pPr>
      <w:hyperlink w:anchor="_Toc444009167" w:history="1">
        <w:r w:rsidR="00AB0212" w:rsidRPr="00C372F7">
          <w:rPr>
            <w:rStyle w:val="Hyperlink"/>
            <w:noProof/>
          </w:rPr>
          <w:t>4</w:t>
        </w:r>
        <w:r w:rsidR="00AB0212">
          <w:rPr>
            <w:rFonts w:asciiTheme="minorHAnsi" w:eastAsiaTheme="minorEastAsia" w:hAnsiTheme="minorHAnsi" w:cstheme="minorBidi"/>
            <w:noProof/>
            <w:sz w:val="22"/>
            <w:szCs w:val="22"/>
          </w:rPr>
          <w:tab/>
        </w:r>
        <w:r w:rsidR="00AB0212" w:rsidRPr="00C372F7">
          <w:rPr>
            <w:rStyle w:val="Hyperlink"/>
            <w:noProof/>
          </w:rPr>
          <w:t>Wind Generation as a Percent of Load</w:t>
        </w:r>
        <w:r w:rsidR="00AB0212">
          <w:rPr>
            <w:noProof/>
            <w:webHidden/>
          </w:rPr>
          <w:tab/>
        </w:r>
        <w:r w:rsidR="00AB0212">
          <w:rPr>
            <w:noProof/>
            <w:webHidden/>
          </w:rPr>
          <w:fldChar w:fldCharType="begin"/>
        </w:r>
        <w:r w:rsidR="00AB0212">
          <w:rPr>
            <w:noProof/>
            <w:webHidden/>
          </w:rPr>
          <w:instrText xml:space="preserve"> PAGEREF _Toc444009167 \h </w:instrText>
        </w:r>
        <w:r w:rsidR="00AB0212">
          <w:rPr>
            <w:noProof/>
            <w:webHidden/>
          </w:rPr>
        </w:r>
        <w:r w:rsidR="00AB0212">
          <w:rPr>
            <w:noProof/>
            <w:webHidden/>
          </w:rPr>
          <w:fldChar w:fldCharType="separate"/>
        </w:r>
        <w:r w:rsidR="00AB0212">
          <w:rPr>
            <w:noProof/>
            <w:webHidden/>
          </w:rPr>
          <w:t>7</w:t>
        </w:r>
        <w:r w:rsidR="00AB0212">
          <w:rPr>
            <w:noProof/>
            <w:webHidden/>
          </w:rPr>
          <w:fldChar w:fldCharType="end"/>
        </w:r>
      </w:hyperlink>
    </w:p>
    <w:p w:rsidR="00AB0212" w:rsidRDefault="00B15DBD">
      <w:pPr>
        <w:pStyle w:val="TOC1"/>
        <w:rPr>
          <w:rFonts w:asciiTheme="minorHAnsi" w:eastAsiaTheme="minorEastAsia" w:hAnsiTheme="minorHAnsi" w:cstheme="minorBidi"/>
          <w:noProof/>
          <w:sz w:val="22"/>
          <w:szCs w:val="22"/>
        </w:rPr>
      </w:pPr>
      <w:hyperlink w:anchor="_Toc444009168" w:history="1">
        <w:r w:rsidR="00AB0212" w:rsidRPr="00C372F7">
          <w:rPr>
            <w:rStyle w:val="Hyperlink"/>
            <w:noProof/>
          </w:rPr>
          <w:t>5</w:t>
        </w:r>
        <w:r w:rsidR="00AB0212">
          <w:rPr>
            <w:rFonts w:asciiTheme="minorHAnsi" w:eastAsiaTheme="minorEastAsia" w:hAnsiTheme="minorHAnsi" w:cstheme="minorBidi"/>
            <w:noProof/>
            <w:sz w:val="22"/>
            <w:szCs w:val="22"/>
          </w:rPr>
          <w:tab/>
        </w:r>
        <w:r w:rsidR="00AB0212" w:rsidRPr="00C372F7">
          <w:rPr>
            <w:rStyle w:val="Hyperlink"/>
            <w:noProof/>
          </w:rPr>
          <w:t>Congestion Analysis</w:t>
        </w:r>
        <w:r w:rsidR="00AB0212">
          <w:rPr>
            <w:noProof/>
            <w:webHidden/>
          </w:rPr>
          <w:tab/>
        </w:r>
        <w:r w:rsidR="00AB0212">
          <w:rPr>
            <w:noProof/>
            <w:webHidden/>
          </w:rPr>
          <w:fldChar w:fldCharType="begin"/>
        </w:r>
        <w:r w:rsidR="00AB0212">
          <w:rPr>
            <w:noProof/>
            <w:webHidden/>
          </w:rPr>
          <w:instrText xml:space="preserve"> PAGEREF _Toc444009168 \h </w:instrText>
        </w:r>
        <w:r w:rsidR="00AB0212">
          <w:rPr>
            <w:noProof/>
            <w:webHidden/>
          </w:rPr>
        </w:r>
        <w:r w:rsidR="00AB0212">
          <w:rPr>
            <w:noProof/>
            <w:webHidden/>
          </w:rPr>
          <w:fldChar w:fldCharType="separate"/>
        </w:r>
        <w:r w:rsidR="00AB0212">
          <w:rPr>
            <w:noProof/>
            <w:webHidden/>
          </w:rPr>
          <w:t>7</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69" w:history="1">
        <w:r w:rsidR="00AB0212" w:rsidRPr="00C372F7">
          <w:rPr>
            <w:rStyle w:val="Hyperlink"/>
            <w:noProof/>
          </w:rPr>
          <w:t>5.1</w:t>
        </w:r>
        <w:r w:rsidR="00AB0212">
          <w:rPr>
            <w:rFonts w:asciiTheme="minorHAnsi" w:eastAsiaTheme="minorEastAsia" w:hAnsiTheme="minorHAnsi" w:cstheme="minorBidi"/>
            <w:noProof/>
            <w:sz w:val="22"/>
            <w:szCs w:val="22"/>
          </w:rPr>
          <w:tab/>
        </w:r>
        <w:r w:rsidR="00AB0212" w:rsidRPr="00C372F7">
          <w:rPr>
            <w:rStyle w:val="Hyperlink"/>
            <w:noProof/>
          </w:rPr>
          <w:t>Notable Constraints for January</w:t>
        </w:r>
        <w:r w:rsidR="00AB0212">
          <w:rPr>
            <w:noProof/>
            <w:webHidden/>
          </w:rPr>
          <w:tab/>
        </w:r>
        <w:r w:rsidR="00AB0212">
          <w:rPr>
            <w:noProof/>
            <w:webHidden/>
          </w:rPr>
          <w:fldChar w:fldCharType="begin"/>
        </w:r>
        <w:r w:rsidR="00AB0212">
          <w:rPr>
            <w:noProof/>
            <w:webHidden/>
          </w:rPr>
          <w:instrText xml:space="preserve"> PAGEREF _Toc444009169 \h </w:instrText>
        </w:r>
        <w:r w:rsidR="00AB0212">
          <w:rPr>
            <w:noProof/>
            <w:webHidden/>
          </w:rPr>
        </w:r>
        <w:r w:rsidR="00AB0212">
          <w:rPr>
            <w:noProof/>
            <w:webHidden/>
          </w:rPr>
          <w:fldChar w:fldCharType="separate"/>
        </w:r>
        <w:r w:rsidR="00AB0212">
          <w:rPr>
            <w:noProof/>
            <w:webHidden/>
          </w:rPr>
          <w:t>7</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70" w:history="1">
        <w:r w:rsidR="00AB0212" w:rsidRPr="00C372F7">
          <w:rPr>
            <w:rStyle w:val="Hyperlink"/>
            <w:noProof/>
          </w:rPr>
          <w:t>5.2</w:t>
        </w:r>
        <w:r w:rsidR="00AB0212">
          <w:rPr>
            <w:rFonts w:asciiTheme="minorHAnsi" w:eastAsiaTheme="minorEastAsia" w:hAnsiTheme="minorHAnsi" w:cstheme="minorBidi"/>
            <w:noProof/>
            <w:sz w:val="22"/>
            <w:szCs w:val="22"/>
          </w:rPr>
          <w:tab/>
        </w:r>
        <w:r w:rsidR="00AB0212" w:rsidRPr="00C372F7">
          <w:rPr>
            <w:rStyle w:val="Hyperlink"/>
            <w:noProof/>
          </w:rPr>
          <w:t>Generic Transmission Constraint Congestion</w:t>
        </w:r>
        <w:r w:rsidR="00AB0212">
          <w:rPr>
            <w:noProof/>
            <w:webHidden/>
          </w:rPr>
          <w:tab/>
        </w:r>
        <w:r w:rsidR="00AB0212">
          <w:rPr>
            <w:noProof/>
            <w:webHidden/>
          </w:rPr>
          <w:fldChar w:fldCharType="begin"/>
        </w:r>
        <w:r w:rsidR="00AB0212">
          <w:rPr>
            <w:noProof/>
            <w:webHidden/>
          </w:rPr>
          <w:instrText xml:space="preserve"> PAGEREF _Toc444009170 \h </w:instrText>
        </w:r>
        <w:r w:rsidR="00AB0212">
          <w:rPr>
            <w:noProof/>
            <w:webHidden/>
          </w:rPr>
        </w:r>
        <w:r w:rsidR="00AB0212">
          <w:rPr>
            <w:noProof/>
            <w:webHidden/>
          </w:rPr>
          <w:fldChar w:fldCharType="separate"/>
        </w:r>
        <w:r w:rsidR="00AB0212">
          <w:rPr>
            <w:noProof/>
            <w:webHidden/>
          </w:rPr>
          <w:t>9</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71" w:history="1">
        <w:r w:rsidR="00AB0212" w:rsidRPr="00C372F7">
          <w:rPr>
            <w:rStyle w:val="Hyperlink"/>
            <w:noProof/>
          </w:rPr>
          <w:t>5.3</w:t>
        </w:r>
        <w:r w:rsidR="00AB0212">
          <w:rPr>
            <w:rFonts w:asciiTheme="minorHAnsi" w:eastAsiaTheme="minorEastAsia" w:hAnsiTheme="minorHAnsi" w:cstheme="minorBidi"/>
            <w:noProof/>
            <w:sz w:val="22"/>
            <w:szCs w:val="22"/>
          </w:rPr>
          <w:tab/>
        </w:r>
        <w:r w:rsidR="00AB0212" w:rsidRPr="00C372F7">
          <w:rPr>
            <w:rStyle w:val="Hyperlink"/>
            <w:noProof/>
          </w:rPr>
          <w:t>Manual Overrides for January</w:t>
        </w:r>
        <w:r w:rsidR="00AB0212">
          <w:rPr>
            <w:noProof/>
            <w:webHidden/>
          </w:rPr>
          <w:tab/>
        </w:r>
        <w:r w:rsidR="00AB0212">
          <w:rPr>
            <w:noProof/>
            <w:webHidden/>
          </w:rPr>
          <w:fldChar w:fldCharType="begin"/>
        </w:r>
        <w:r w:rsidR="00AB0212">
          <w:rPr>
            <w:noProof/>
            <w:webHidden/>
          </w:rPr>
          <w:instrText xml:space="preserve"> PAGEREF _Toc444009171 \h </w:instrText>
        </w:r>
        <w:r w:rsidR="00AB0212">
          <w:rPr>
            <w:noProof/>
            <w:webHidden/>
          </w:rPr>
        </w:r>
        <w:r w:rsidR="00AB0212">
          <w:rPr>
            <w:noProof/>
            <w:webHidden/>
          </w:rPr>
          <w:fldChar w:fldCharType="separate"/>
        </w:r>
        <w:r w:rsidR="00AB0212">
          <w:rPr>
            <w:noProof/>
            <w:webHidden/>
          </w:rPr>
          <w:t>9</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72" w:history="1">
        <w:r w:rsidR="00AB0212" w:rsidRPr="00C372F7">
          <w:rPr>
            <w:rStyle w:val="Hyperlink"/>
            <w:noProof/>
          </w:rPr>
          <w:t>5.4</w:t>
        </w:r>
        <w:r w:rsidR="00AB0212">
          <w:rPr>
            <w:rFonts w:asciiTheme="minorHAnsi" w:eastAsiaTheme="minorEastAsia" w:hAnsiTheme="minorHAnsi" w:cstheme="minorBidi"/>
            <w:noProof/>
            <w:sz w:val="22"/>
            <w:szCs w:val="22"/>
          </w:rPr>
          <w:tab/>
        </w:r>
        <w:r w:rsidR="00AB0212" w:rsidRPr="00C372F7">
          <w:rPr>
            <w:rStyle w:val="Hyperlink"/>
            <w:noProof/>
          </w:rPr>
          <w:t>Congestion Costs for Calendar Year 2016</w:t>
        </w:r>
        <w:r w:rsidR="00AB0212">
          <w:rPr>
            <w:noProof/>
            <w:webHidden/>
          </w:rPr>
          <w:tab/>
        </w:r>
        <w:r w:rsidR="00AB0212">
          <w:rPr>
            <w:noProof/>
            <w:webHidden/>
          </w:rPr>
          <w:fldChar w:fldCharType="begin"/>
        </w:r>
        <w:r w:rsidR="00AB0212">
          <w:rPr>
            <w:noProof/>
            <w:webHidden/>
          </w:rPr>
          <w:instrText xml:space="preserve"> PAGEREF _Toc444009172 \h </w:instrText>
        </w:r>
        <w:r w:rsidR="00AB0212">
          <w:rPr>
            <w:noProof/>
            <w:webHidden/>
          </w:rPr>
        </w:r>
        <w:r w:rsidR="00AB0212">
          <w:rPr>
            <w:noProof/>
            <w:webHidden/>
          </w:rPr>
          <w:fldChar w:fldCharType="separate"/>
        </w:r>
        <w:r w:rsidR="00AB0212">
          <w:rPr>
            <w:noProof/>
            <w:webHidden/>
          </w:rPr>
          <w:t>9</w:t>
        </w:r>
        <w:r w:rsidR="00AB0212">
          <w:rPr>
            <w:noProof/>
            <w:webHidden/>
          </w:rPr>
          <w:fldChar w:fldCharType="end"/>
        </w:r>
      </w:hyperlink>
    </w:p>
    <w:p w:rsidR="00AB0212" w:rsidRDefault="00B15DBD">
      <w:pPr>
        <w:pStyle w:val="TOC1"/>
        <w:rPr>
          <w:rFonts w:asciiTheme="minorHAnsi" w:eastAsiaTheme="minorEastAsia" w:hAnsiTheme="minorHAnsi" w:cstheme="minorBidi"/>
          <w:noProof/>
          <w:sz w:val="22"/>
          <w:szCs w:val="22"/>
        </w:rPr>
      </w:pPr>
      <w:hyperlink w:anchor="_Toc444009173" w:history="1">
        <w:r w:rsidR="00AB0212" w:rsidRPr="00C372F7">
          <w:rPr>
            <w:rStyle w:val="Hyperlink"/>
            <w:noProof/>
          </w:rPr>
          <w:t>6</w:t>
        </w:r>
        <w:r w:rsidR="00AB0212">
          <w:rPr>
            <w:rFonts w:asciiTheme="minorHAnsi" w:eastAsiaTheme="minorEastAsia" w:hAnsiTheme="minorHAnsi" w:cstheme="minorBidi"/>
            <w:noProof/>
            <w:sz w:val="22"/>
            <w:szCs w:val="22"/>
          </w:rPr>
          <w:tab/>
        </w:r>
        <w:r w:rsidR="00AB0212" w:rsidRPr="00C372F7">
          <w:rPr>
            <w:rStyle w:val="Hyperlink"/>
            <w:noProof/>
          </w:rPr>
          <w:t>System Events</w:t>
        </w:r>
        <w:r w:rsidR="00AB0212">
          <w:rPr>
            <w:noProof/>
            <w:webHidden/>
          </w:rPr>
          <w:tab/>
        </w:r>
        <w:r w:rsidR="00AB0212">
          <w:rPr>
            <w:noProof/>
            <w:webHidden/>
          </w:rPr>
          <w:fldChar w:fldCharType="begin"/>
        </w:r>
        <w:r w:rsidR="00AB0212">
          <w:rPr>
            <w:noProof/>
            <w:webHidden/>
          </w:rPr>
          <w:instrText xml:space="preserve"> PAGEREF _Toc444009173 \h </w:instrText>
        </w:r>
        <w:r w:rsidR="00AB0212">
          <w:rPr>
            <w:noProof/>
            <w:webHidden/>
          </w:rPr>
        </w:r>
        <w:r w:rsidR="00AB0212">
          <w:rPr>
            <w:noProof/>
            <w:webHidden/>
          </w:rPr>
          <w:fldChar w:fldCharType="separate"/>
        </w:r>
        <w:r w:rsidR="00AB0212">
          <w:rPr>
            <w:noProof/>
            <w:webHidden/>
          </w:rPr>
          <w:t>10</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74" w:history="1">
        <w:r w:rsidR="00AB0212" w:rsidRPr="00C372F7">
          <w:rPr>
            <w:rStyle w:val="Hyperlink"/>
            <w:noProof/>
          </w:rPr>
          <w:t>6.1</w:t>
        </w:r>
        <w:r w:rsidR="00AB0212">
          <w:rPr>
            <w:rFonts w:asciiTheme="minorHAnsi" w:eastAsiaTheme="minorEastAsia" w:hAnsiTheme="minorHAnsi" w:cstheme="minorBidi"/>
            <w:noProof/>
            <w:sz w:val="22"/>
            <w:szCs w:val="22"/>
          </w:rPr>
          <w:tab/>
        </w:r>
        <w:r w:rsidR="00AB0212" w:rsidRPr="00C372F7">
          <w:rPr>
            <w:rStyle w:val="Hyperlink"/>
            <w:noProof/>
          </w:rPr>
          <w:t>ERCOT Peak Load</w:t>
        </w:r>
        <w:r w:rsidR="00AB0212">
          <w:rPr>
            <w:noProof/>
            <w:webHidden/>
          </w:rPr>
          <w:tab/>
        </w:r>
        <w:r w:rsidR="00AB0212">
          <w:rPr>
            <w:noProof/>
            <w:webHidden/>
          </w:rPr>
          <w:fldChar w:fldCharType="begin"/>
        </w:r>
        <w:r w:rsidR="00AB0212">
          <w:rPr>
            <w:noProof/>
            <w:webHidden/>
          </w:rPr>
          <w:instrText xml:space="preserve"> PAGEREF _Toc444009174 \h </w:instrText>
        </w:r>
        <w:r w:rsidR="00AB0212">
          <w:rPr>
            <w:noProof/>
            <w:webHidden/>
          </w:rPr>
        </w:r>
        <w:r w:rsidR="00AB0212">
          <w:rPr>
            <w:noProof/>
            <w:webHidden/>
          </w:rPr>
          <w:fldChar w:fldCharType="separate"/>
        </w:r>
        <w:r w:rsidR="00AB0212">
          <w:rPr>
            <w:noProof/>
            <w:webHidden/>
          </w:rPr>
          <w:t>10</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75" w:history="1">
        <w:r w:rsidR="00AB0212" w:rsidRPr="00C372F7">
          <w:rPr>
            <w:rStyle w:val="Hyperlink"/>
            <w:noProof/>
          </w:rPr>
          <w:t>6.2</w:t>
        </w:r>
        <w:r w:rsidR="00AB0212">
          <w:rPr>
            <w:rFonts w:asciiTheme="minorHAnsi" w:eastAsiaTheme="minorEastAsia" w:hAnsiTheme="minorHAnsi" w:cstheme="minorBidi"/>
            <w:noProof/>
            <w:sz w:val="22"/>
            <w:szCs w:val="22"/>
          </w:rPr>
          <w:tab/>
        </w:r>
        <w:r w:rsidR="00AB0212" w:rsidRPr="00C372F7">
          <w:rPr>
            <w:rStyle w:val="Hyperlink"/>
            <w:noProof/>
          </w:rPr>
          <w:t>Load Shed Events</w:t>
        </w:r>
        <w:r w:rsidR="00AB0212">
          <w:rPr>
            <w:noProof/>
            <w:webHidden/>
          </w:rPr>
          <w:tab/>
        </w:r>
        <w:r w:rsidR="00AB0212">
          <w:rPr>
            <w:noProof/>
            <w:webHidden/>
          </w:rPr>
          <w:fldChar w:fldCharType="begin"/>
        </w:r>
        <w:r w:rsidR="00AB0212">
          <w:rPr>
            <w:noProof/>
            <w:webHidden/>
          </w:rPr>
          <w:instrText xml:space="preserve"> PAGEREF _Toc444009175 \h </w:instrText>
        </w:r>
        <w:r w:rsidR="00AB0212">
          <w:rPr>
            <w:noProof/>
            <w:webHidden/>
          </w:rPr>
        </w:r>
        <w:r w:rsidR="00AB0212">
          <w:rPr>
            <w:noProof/>
            <w:webHidden/>
          </w:rPr>
          <w:fldChar w:fldCharType="separate"/>
        </w:r>
        <w:r w:rsidR="00AB0212">
          <w:rPr>
            <w:noProof/>
            <w:webHidden/>
          </w:rPr>
          <w:t>10</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76" w:history="1">
        <w:r w:rsidR="00AB0212" w:rsidRPr="00C372F7">
          <w:rPr>
            <w:rStyle w:val="Hyperlink"/>
            <w:noProof/>
          </w:rPr>
          <w:t>6.3</w:t>
        </w:r>
        <w:r w:rsidR="00AB0212">
          <w:rPr>
            <w:rFonts w:asciiTheme="minorHAnsi" w:eastAsiaTheme="minorEastAsia" w:hAnsiTheme="minorHAnsi" w:cstheme="minorBidi"/>
            <w:noProof/>
            <w:sz w:val="22"/>
            <w:szCs w:val="22"/>
          </w:rPr>
          <w:tab/>
        </w:r>
        <w:r w:rsidR="00AB0212" w:rsidRPr="00C372F7">
          <w:rPr>
            <w:rStyle w:val="Hyperlink"/>
            <w:noProof/>
          </w:rPr>
          <w:t>Stability Events</w:t>
        </w:r>
        <w:r w:rsidR="00AB0212">
          <w:rPr>
            <w:noProof/>
            <w:webHidden/>
          </w:rPr>
          <w:tab/>
        </w:r>
        <w:r w:rsidR="00AB0212">
          <w:rPr>
            <w:noProof/>
            <w:webHidden/>
          </w:rPr>
          <w:fldChar w:fldCharType="begin"/>
        </w:r>
        <w:r w:rsidR="00AB0212">
          <w:rPr>
            <w:noProof/>
            <w:webHidden/>
          </w:rPr>
          <w:instrText xml:space="preserve"> PAGEREF _Toc444009176 \h </w:instrText>
        </w:r>
        <w:r w:rsidR="00AB0212">
          <w:rPr>
            <w:noProof/>
            <w:webHidden/>
          </w:rPr>
        </w:r>
        <w:r w:rsidR="00AB0212">
          <w:rPr>
            <w:noProof/>
            <w:webHidden/>
          </w:rPr>
          <w:fldChar w:fldCharType="separate"/>
        </w:r>
        <w:r w:rsidR="00AB0212">
          <w:rPr>
            <w:noProof/>
            <w:webHidden/>
          </w:rPr>
          <w:t>10</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77" w:history="1">
        <w:r w:rsidR="00AB0212" w:rsidRPr="00C372F7">
          <w:rPr>
            <w:rStyle w:val="Hyperlink"/>
            <w:noProof/>
          </w:rPr>
          <w:t>6.4</w:t>
        </w:r>
        <w:r w:rsidR="00AB0212">
          <w:rPr>
            <w:rFonts w:asciiTheme="minorHAnsi" w:eastAsiaTheme="minorEastAsia" w:hAnsiTheme="minorHAnsi" w:cstheme="minorBidi"/>
            <w:noProof/>
            <w:sz w:val="22"/>
            <w:szCs w:val="22"/>
          </w:rPr>
          <w:tab/>
        </w:r>
        <w:r w:rsidR="00AB0212" w:rsidRPr="00C372F7">
          <w:rPr>
            <w:rStyle w:val="Hyperlink"/>
            <w:noProof/>
          </w:rPr>
          <w:t>Notable PMU Events</w:t>
        </w:r>
        <w:r w:rsidR="00AB0212">
          <w:rPr>
            <w:noProof/>
            <w:webHidden/>
          </w:rPr>
          <w:tab/>
        </w:r>
        <w:r w:rsidR="00AB0212">
          <w:rPr>
            <w:noProof/>
            <w:webHidden/>
          </w:rPr>
          <w:fldChar w:fldCharType="begin"/>
        </w:r>
        <w:r w:rsidR="00AB0212">
          <w:rPr>
            <w:noProof/>
            <w:webHidden/>
          </w:rPr>
          <w:instrText xml:space="preserve"> PAGEREF _Toc444009177 \h </w:instrText>
        </w:r>
        <w:r w:rsidR="00AB0212">
          <w:rPr>
            <w:noProof/>
            <w:webHidden/>
          </w:rPr>
        </w:r>
        <w:r w:rsidR="00AB0212">
          <w:rPr>
            <w:noProof/>
            <w:webHidden/>
          </w:rPr>
          <w:fldChar w:fldCharType="separate"/>
        </w:r>
        <w:r w:rsidR="00AB0212">
          <w:rPr>
            <w:noProof/>
            <w:webHidden/>
          </w:rPr>
          <w:t>10</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78" w:history="1">
        <w:r w:rsidR="00AB0212" w:rsidRPr="00C372F7">
          <w:rPr>
            <w:rStyle w:val="Hyperlink"/>
            <w:noProof/>
          </w:rPr>
          <w:t>6.5</w:t>
        </w:r>
        <w:r w:rsidR="00AB0212">
          <w:rPr>
            <w:rFonts w:asciiTheme="minorHAnsi" w:eastAsiaTheme="minorEastAsia" w:hAnsiTheme="minorHAnsi" w:cstheme="minorBidi"/>
            <w:noProof/>
            <w:sz w:val="22"/>
            <w:szCs w:val="22"/>
          </w:rPr>
          <w:tab/>
        </w:r>
        <w:r w:rsidR="00AB0212" w:rsidRPr="00C372F7">
          <w:rPr>
            <w:rStyle w:val="Hyperlink"/>
            <w:noProof/>
          </w:rPr>
          <w:t>TRE/DOE Reportable Events</w:t>
        </w:r>
        <w:r w:rsidR="00AB0212">
          <w:rPr>
            <w:noProof/>
            <w:webHidden/>
          </w:rPr>
          <w:tab/>
        </w:r>
        <w:r w:rsidR="00AB0212">
          <w:rPr>
            <w:noProof/>
            <w:webHidden/>
          </w:rPr>
          <w:fldChar w:fldCharType="begin"/>
        </w:r>
        <w:r w:rsidR="00AB0212">
          <w:rPr>
            <w:noProof/>
            <w:webHidden/>
          </w:rPr>
          <w:instrText xml:space="preserve"> PAGEREF _Toc444009178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79" w:history="1">
        <w:r w:rsidR="00AB0212" w:rsidRPr="00C372F7">
          <w:rPr>
            <w:rStyle w:val="Hyperlink"/>
            <w:noProof/>
          </w:rPr>
          <w:t>6.6</w:t>
        </w:r>
        <w:r w:rsidR="00AB0212">
          <w:rPr>
            <w:rFonts w:asciiTheme="minorHAnsi" w:eastAsiaTheme="minorEastAsia" w:hAnsiTheme="minorHAnsi" w:cstheme="minorBidi"/>
            <w:noProof/>
            <w:sz w:val="22"/>
            <w:szCs w:val="22"/>
          </w:rPr>
          <w:tab/>
        </w:r>
        <w:r w:rsidR="00AB0212" w:rsidRPr="00C372F7">
          <w:rPr>
            <w:rStyle w:val="Hyperlink"/>
            <w:noProof/>
          </w:rPr>
          <w:t>New/Updated Constraint Management Plans</w:t>
        </w:r>
        <w:r w:rsidR="00AB0212">
          <w:rPr>
            <w:noProof/>
            <w:webHidden/>
          </w:rPr>
          <w:tab/>
        </w:r>
        <w:r w:rsidR="00AB0212">
          <w:rPr>
            <w:noProof/>
            <w:webHidden/>
          </w:rPr>
          <w:fldChar w:fldCharType="begin"/>
        </w:r>
        <w:r w:rsidR="00AB0212">
          <w:rPr>
            <w:noProof/>
            <w:webHidden/>
          </w:rPr>
          <w:instrText xml:space="preserve"> PAGEREF _Toc444009179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80" w:history="1">
        <w:r w:rsidR="00AB0212" w:rsidRPr="00C372F7">
          <w:rPr>
            <w:rStyle w:val="Hyperlink"/>
            <w:noProof/>
          </w:rPr>
          <w:t>6.7</w:t>
        </w:r>
        <w:r w:rsidR="00AB0212">
          <w:rPr>
            <w:rFonts w:asciiTheme="minorHAnsi" w:eastAsiaTheme="minorEastAsia" w:hAnsiTheme="minorHAnsi" w:cstheme="minorBidi"/>
            <w:noProof/>
            <w:sz w:val="22"/>
            <w:szCs w:val="22"/>
          </w:rPr>
          <w:tab/>
        </w:r>
        <w:r w:rsidR="00AB0212" w:rsidRPr="00C372F7">
          <w:rPr>
            <w:rStyle w:val="Hyperlink"/>
            <w:noProof/>
          </w:rPr>
          <w:t>New/Modified/Removed SPS</w:t>
        </w:r>
        <w:r w:rsidR="00AB0212">
          <w:rPr>
            <w:noProof/>
            <w:webHidden/>
          </w:rPr>
          <w:tab/>
        </w:r>
        <w:r w:rsidR="00AB0212">
          <w:rPr>
            <w:noProof/>
            <w:webHidden/>
          </w:rPr>
          <w:fldChar w:fldCharType="begin"/>
        </w:r>
        <w:r w:rsidR="00AB0212">
          <w:rPr>
            <w:noProof/>
            <w:webHidden/>
          </w:rPr>
          <w:instrText xml:space="preserve"> PAGEREF _Toc444009180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81" w:history="1">
        <w:r w:rsidR="00AB0212" w:rsidRPr="00C372F7">
          <w:rPr>
            <w:rStyle w:val="Hyperlink"/>
            <w:noProof/>
          </w:rPr>
          <w:t>6.8</w:t>
        </w:r>
        <w:r w:rsidR="00AB0212">
          <w:rPr>
            <w:rFonts w:asciiTheme="minorHAnsi" w:eastAsiaTheme="minorEastAsia" w:hAnsiTheme="minorHAnsi" w:cstheme="minorBidi"/>
            <w:noProof/>
            <w:sz w:val="22"/>
            <w:szCs w:val="22"/>
          </w:rPr>
          <w:tab/>
        </w:r>
        <w:r w:rsidR="00AB0212" w:rsidRPr="00C372F7">
          <w:rPr>
            <w:rStyle w:val="Hyperlink"/>
            <w:noProof/>
          </w:rPr>
          <w:t>New Procedures/Forms/Operating Bulletins</w:t>
        </w:r>
        <w:r w:rsidR="00AB0212">
          <w:rPr>
            <w:noProof/>
            <w:webHidden/>
          </w:rPr>
          <w:tab/>
        </w:r>
        <w:r w:rsidR="00AB0212">
          <w:rPr>
            <w:noProof/>
            <w:webHidden/>
          </w:rPr>
          <w:fldChar w:fldCharType="begin"/>
        </w:r>
        <w:r w:rsidR="00AB0212">
          <w:rPr>
            <w:noProof/>
            <w:webHidden/>
          </w:rPr>
          <w:instrText xml:space="preserve"> PAGEREF _Toc444009181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1"/>
        <w:rPr>
          <w:rFonts w:asciiTheme="minorHAnsi" w:eastAsiaTheme="minorEastAsia" w:hAnsiTheme="minorHAnsi" w:cstheme="minorBidi"/>
          <w:noProof/>
          <w:sz w:val="22"/>
          <w:szCs w:val="22"/>
        </w:rPr>
      </w:pPr>
      <w:hyperlink w:anchor="_Toc444009182" w:history="1">
        <w:r w:rsidR="00AB0212" w:rsidRPr="00C372F7">
          <w:rPr>
            <w:rStyle w:val="Hyperlink"/>
            <w:noProof/>
          </w:rPr>
          <w:t>7</w:t>
        </w:r>
        <w:r w:rsidR="00AB0212">
          <w:rPr>
            <w:rFonts w:asciiTheme="minorHAnsi" w:eastAsiaTheme="minorEastAsia" w:hAnsiTheme="minorHAnsi" w:cstheme="minorBidi"/>
            <w:noProof/>
            <w:sz w:val="22"/>
            <w:szCs w:val="22"/>
          </w:rPr>
          <w:tab/>
        </w:r>
        <w:r w:rsidR="00AB0212" w:rsidRPr="00C372F7">
          <w:rPr>
            <w:rStyle w:val="Hyperlink"/>
            <w:noProof/>
          </w:rPr>
          <w:t>Emergency Conditions</w:t>
        </w:r>
        <w:r w:rsidR="00AB0212">
          <w:rPr>
            <w:noProof/>
            <w:webHidden/>
          </w:rPr>
          <w:tab/>
        </w:r>
        <w:r w:rsidR="00AB0212">
          <w:rPr>
            <w:noProof/>
            <w:webHidden/>
          </w:rPr>
          <w:fldChar w:fldCharType="begin"/>
        </w:r>
        <w:r w:rsidR="00AB0212">
          <w:rPr>
            <w:noProof/>
            <w:webHidden/>
          </w:rPr>
          <w:instrText xml:space="preserve"> PAGEREF _Toc444009182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83" w:history="1">
        <w:r w:rsidR="00AB0212" w:rsidRPr="00C372F7">
          <w:rPr>
            <w:rStyle w:val="Hyperlink"/>
            <w:noProof/>
          </w:rPr>
          <w:t>7.1</w:t>
        </w:r>
        <w:r w:rsidR="00AB0212">
          <w:rPr>
            <w:rFonts w:asciiTheme="minorHAnsi" w:eastAsiaTheme="minorEastAsia" w:hAnsiTheme="minorHAnsi" w:cstheme="minorBidi"/>
            <w:noProof/>
            <w:sz w:val="22"/>
            <w:szCs w:val="22"/>
          </w:rPr>
          <w:tab/>
        </w:r>
        <w:r w:rsidR="00AB0212" w:rsidRPr="00C372F7">
          <w:rPr>
            <w:rStyle w:val="Hyperlink"/>
            <w:noProof/>
          </w:rPr>
          <w:t>OCNs</w:t>
        </w:r>
        <w:r w:rsidR="00AB0212">
          <w:rPr>
            <w:noProof/>
            <w:webHidden/>
          </w:rPr>
          <w:tab/>
        </w:r>
        <w:r w:rsidR="00AB0212">
          <w:rPr>
            <w:noProof/>
            <w:webHidden/>
          </w:rPr>
          <w:fldChar w:fldCharType="begin"/>
        </w:r>
        <w:r w:rsidR="00AB0212">
          <w:rPr>
            <w:noProof/>
            <w:webHidden/>
          </w:rPr>
          <w:instrText xml:space="preserve"> PAGEREF _Toc444009183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84" w:history="1">
        <w:r w:rsidR="00AB0212" w:rsidRPr="00C372F7">
          <w:rPr>
            <w:rStyle w:val="Hyperlink"/>
            <w:noProof/>
          </w:rPr>
          <w:t>7.2</w:t>
        </w:r>
        <w:r w:rsidR="00AB0212">
          <w:rPr>
            <w:rFonts w:asciiTheme="minorHAnsi" w:eastAsiaTheme="minorEastAsia" w:hAnsiTheme="minorHAnsi" w:cstheme="minorBidi"/>
            <w:noProof/>
            <w:sz w:val="22"/>
            <w:szCs w:val="22"/>
          </w:rPr>
          <w:tab/>
        </w:r>
        <w:r w:rsidR="00AB0212" w:rsidRPr="00C372F7">
          <w:rPr>
            <w:rStyle w:val="Hyperlink"/>
            <w:noProof/>
          </w:rPr>
          <w:t>Advisories</w:t>
        </w:r>
        <w:r w:rsidR="00AB0212">
          <w:rPr>
            <w:noProof/>
            <w:webHidden/>
          </w:rPr>
          <w:tab/>
        </w:r>
        <w:r w:rsidR="00AB0212">
          <w:rPr>
            <w:noProof/>
            <w:webHidden/>
          </w:rPr>
          <w:fldChar w:fldCharType="begin"/>
        </w:r>
        <w:r w:rsidR="00AB0212">
          <w:rPr>
            <w:noProof/>
            <w:webHidden/>
          </w:rPr>
          <w:instrText xml:space="preserve"> PAGEREF _Toc444009184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85" w:history="1">
        <w:r w:rsidR="00AB0212" w:rsidRPr="00C372F7">
          <w:rPr>
            <w:rStyle w:val="Hyperlink"/>
            <w:noProof/>
          </w:rPr>
          <w:t>7.3</w:t>
        </w:r>
        <w:r w:rsidR="00AB0212">
          <w:rPr>
            <w:rFonts w:asciiTheme="minorHAnsi" w:eastAsiaTheme="minorEastAsia" w:hAnsiTheme="minorHAnsi" w:cstheme="minorBidi"/>
            <w:noProof/>
            <w:sz w:val="22"/>
            <w:szCs w:val="22"/>
          </w:rPr>
          <w:tab/>
        </w:r>
        <w:r w:rsidR="00AB0212" w:rsidRPr="00C372F7">
          <w:rPr>
            <w:rStyle w:val="Hyperlink"/>
            <w:noProof/>
          </w:rPr>
          <w:t>Watches</w:t>
        </w:r>
        <w:r w:rsidR="00AB0212">
          <w:rPr>
            <w:noProof/>
            <w:webHidden/>
          </w:rPr>
          <w:tab/>
        </w:r>
        <w:r w:rsidR="00AB0212">
          <w:rPr>
            <w:noProof/>
            <w:webHidden/>
          </w:rPr>
          <w:fldChar w:fldCharType="begin"/>
        </w:r>
        <w:r w:rsidR="00AB0212">
          <w:rPr>
            <w:noProof/>
            <w:webHidden/>
          </w:rPr>
          <w:instrText xml:space="preserve"> PAGEREF _Toc444009185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86" w:history="1">
        <w:r w:rsidR="00AB0212" w:rsidRPr="00C372F7">
          <w:rPr>
            <w:rStyle w:val="Hyperlink"/>
            <w:noProof/>
          </w:rPr>
          <w:t>7.4</w:t>
        </w:r>
        <w:r w:rsidR="00AB0212">
          <w:rPr>
            <w:rFonts w:asciiTheme="minorHAnsi" w:eastAsiaTheme="minorEastAsia" w:hAnsiTheme="minorHAnsi" w:cstheme="minorBidi"/>
            <w:noProof/>
            <w:sz w:val="22"/>
            <w:szCs w:val="22"/>
          </w:rPr>
          <w:tab/>
        </w:r>
        <w:r w:rsidR="00AB0212" w:rsidRPr="00C372F7">
          <w:rPr>
            <w:rStyle w:val="Hyperlink"/>
            <w:noProof/>
          </w:rPr>
          <w:t>Emergency Notices</w:t>
        </w:r>
        <w:r w:rsidR="00AB0212">
          <w:rPr>
            <w:noProof/>
            <w:webHidden/>
          </w:rPr>
          <w:tab/>
        </w:r>
        <w:r w:rsidR="00AB0212">
          <w:rPr>
            <w:noProof/>
            <w:webHidden/>
          </w:rPr>
          <w:fldChar w:fldCharType="begin"/>
        </w:r>
        <w:r w:rsidR="00AB0212">
          <w:rPr>
            <w:noProof/>
            <w:webHidden/>
          </w:rPr>
          <w:instrText xml:space="preserve"> PAGEREF _Toc444009186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1"/>
        <w:rPr>
          <w:rFonts w:asciiTheme="minorHAnsi" w:eastAsiaTheme="minorEastAsia" w:hAnsiTheme="minorHAnsi" w:cstheme="minorBidi"/>
          <w:noProof/>
          <w:sz w:val="22"/>
          <w:szCs w:val="22"/>
        </w:rPr>
      </w:pPr>
      <w:hyperlink w:anchor="_Toc444009187" w:history="1">
        <w:r w:rsidR="00AB0212" w:rsidRPr="00C372F7">
          <w:rPr>
            <w:rStyle w:val="Hyperlink"/>
            <w:noProof/>
          </w:rPr>
          <w:t>8</w:t>
        </w:r>
        <w:r w:rsidR="00AB0212">
          <w:rPr>
            <w:rFonts w:asciiTheme="minorHAnsi" w:eastAsiaTheme="minorEastAsia" w:hAnsiTheme="minorHAnsi" w:cstheme="minorBidi"/>
            <w:noProof/>
            <w:sz w:val="22"/>
            <w:szCs w:val="22"/>
          </w:rPr>
          <w:tab/>
        </w:r>
        <w:r w:rsidR="00AB0212" w:rsidRPr="00C372F7">
          <w:rPr>
            <w:rStyle w:val="Hyperlink"/>
            <w:noProof/>
          </w:rPr>
          <w:t>Application Performance</w:t>
        </w:r>
        <w:r w:rsidR="00AB0212">
          <w:rPr>
            <w:noProof/>
            <w:webHidden/>
          </w:rPr>
          <w:tab/>
        </w:r>
        <w:r w:rsidR="00AB0212">
          <w:rPr>
            <w:noProof/>
            <w:webHidden/>
          </w:rPr>
          <w:fldChar w:fldCharType="begin"/>
        </w:r>
        <w:r w:rsidR="00AB0212">
          <w:rPr>
            <w:noProof/>
            <w:webHidden/>
          </w:rPr>
          <w:instrText xml:space="preserve"> PAGEREF _Toc444009187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88" w:history="1">
        <w:r w:rsidR="00AB0212" w:rsidRPr="00C372F7">
          <w:rPr>
            <w:rStyle w:val="Hyperlink"/>
            <w:noProof/>
          </w:rPr>
          <w:t>8.1</w:t>
        </w:r>
        <w:r w:rsidR="00AB0212">
          <w:rPr>
            <w:rFonts w:asciiTheme="minorHAnsi" w:eastAsiaTheme="minorEastAsia" w:hAnsiTheme="minorHAnsi" w:cstheme="minorBidi"/>
            <w:noProof/>
            <w:sz w:val="22"/>
            <w:szCs w:val="22"/>
          </w:rPr>
          <w:tab/>
        </w:r>
        <w:r w:rsidR="00AB0212" w:rsidRPr="00C372F7">
          <w:rPr>
            <w:rStyle w:val="Hyperlink"/>
            <w:noProof/>
          </w:rPr>
          <w:t>TSAT/VSAT Performance Issues</w:t>
        </w:r>
        <w:r w:rsidR="00AB0212">
          <w:rPr>
            <w:noProof/>
            <w:webHidden/>
          </w:rPr>
          <w:tab/>
        </w:r>
        <w:r w:rsidR="00AB0212">
          <w:rPr>
            <w:noProof/>
            <w:webHidden/>
          </w:rPr>
          <w:fldChar w:fldCharType="begin"/>
        </w:r>
        <w:r w:rsidR="00AB0212">
          <w:rPr>
            <w:noProof/>
            <w:webHidden/>
          </w:rPr>
          <w:instrText xml:space="preserve"> PAGEREF _Toc444009188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89" w:history="1">
        <w:r w:rsidR="00AB0212" w:rsidRPr="00C372F7">
          <w:rPr>
            <w:rStyle w:val="Hyperlink"/>
            <w:noProof/>
          </w:rPr>
          <w:t>8.2</w:t>
        </w:r>
        <w:r w:rsidR="00AB0212">
          <w:rPr>
            <w:rFonts w:asciiTheme="minorHAnsi" w:eastAsiaTheme="minorEastAsia" w:hAnsiTheme="minorHAnsi" w:cstheme="minorBidi"/>
            <w:noProof/>
            <w:sz w:val="22"/>
            <w:szCs w:val="22"/>
          </w:rPr>
          <w:tab/>
        </w:r>
        <w:r w:rsidR="00AB0212" w:rsidRPr="00C372F7">
          <w:rPr>
            <w:rStyle w:val="Hyperlink"/>
            <w:noProof/>
          </w:rPr>
          <w:t>Communication Issues</w:t>
        </w:r>
        <w:r w:rsidR="00AB0212">
          <w:rPr>
            <w:noProof/>
            <w:webHidden/>
          </w:rPr>
          <w:tab/>
        </w:r>
        <w:r w:rsidR="00AB0212">
          <w:rPr>
            <w:noProof/>
            <w:webHidden/>
          </w:rPr>
          <w:fldChar w:fldCharType="begin"/>
        </w:r>
        <w:r w:rsidR="00AB0212">
          <w:rPr>
            <w:noProof/>
            <w:webHidden/>
          </w:rPr>
          <w:instrText xml:space="preserve"> PAGEREF _Toc444009189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2"/>
        <w:rPr>
          <w:rFonts w:asciiTheme="minorHAnsi" w:eastAsiaTheme="minorEastAsia" w:hAnsiTheme="minorHAnsi" w:cstheme="minorBidi"/>
          <w:noProof/>
          <w:sz w:val="22"/>
          <w:szCs w:val="22"/>
        </w:rPr>
      </w:pPr>
      <w:hyperlink w:anchor="_Toc444009190" w:history="1">
        <w:r w:rsidR="00AB0212" w:rsidRPr="00C372F7">
          <w:rPr>
            <w:rStyle w:val="Hyperlink"/>
            <w:noProof/>
          </w:rPr>
          <w:t>8.3</w:t>
        </w:r>
        <w:r w:rsidR="00AB0212">
          <w:rPr>
            <w:rFonts w:asciiTheme="minorHAnsi" w:eastAsiaTheme="minorEastAsia" w:hAnsiTheme="minorHAnsi" w:cstheme="minorBidi"/>
            <w:noProof/>
            <w:sz w:val="22"/>
            <w:szCs w:val="22"/>
          </w:rPr>
          <w:tab/>
        </w:r>
        <w:r w:rsidR="00AB0212" w:rsidRPr="00C372F7">
          <w:rPr>
            <w:rStyle w:val="Hyperlink"/>
            <w:noProof/>
          </w:rPr>
          <w:t>Market System Issues</w:t>
        </w:r>
        <w:r w:rsidR="00AB0212">
          <w:rPr>
            <w:noProof/>
            <w:webHidden/>
          </w:rPr>
          <w:tab/>
        </w:r>
        <w:r w:rsidR="00AB0212">
          <w:rPr>
            <w:noProof/>
            <w:webHidden/>
          </w:rPr>
          <w:fldChar w:fldCharType="begin"/>
        </w:r>
        <w:r w:rsidR="00AB0212">
          <w:rPr>
            <w:noProof/>
            <w:webHidden/>
          </w:rPr>
          <w:instrText xml:space="preserve"> PAGEREF _Toc444009190 \h </w:instrText>
        </w:r>
        <w:r w:rsidR="00AB0212">
          <w:rPr>
            <w:noProof/>
            <w:webHidden/>
          </w:rPr>
        </w:r>
        <w:r w:rsidR="00AB0212">
          <w:rPr>
            <w:noProof/>
            <w:webHidden/>
          </w:rPr>
          <w:fldChar w:fldCharType="separate"/>
        </w:r>
        <w:r w:rsidR="00AB0212">
          <w:rPr>
            <w:noProof/>
            <w:webHidden/>
          </w:rPr>
          <w:t>11</w:t>
        </w:r>
        <w:r w:rsidR="00AB0212">
          <w:rPr>
            <w:noProof/>
            <w:webHidden/>
          </w:rPr>
          <w:fldChar w:fldCharType="end"/>
        </w:r>
      </w:hyperlink>
    </w:p>
    <w:p w:rsidR="00AB0212" w:rsidRDefault="00B15DBD">
      <w:pPr>
        <w:pStyle w:val="TOC1"/>
        <w:rPr>
          <w:rFonts w:asciiTheme="minorHAnsi" w:eastAsiaTheme="minorEastAsia" w:hAnsiTheme="minorHAnsi" w:cstheme="minorBidi"/>
          <w:noProof/>
          <w:sz w:val="22"/>
          <w:szCs w:val="22"/>
        </w:rPr>
      </w:pPr>
      <w:hyperlink w:anchor="_Toc444009191" w:history="1">
        <w:r w:rsidR="00AB0212" w:rsidRPr="00C372F7">
          <w:rPr>
            <w:rStyle w:val="Hyperlink"/>
            <w:noProof/>
          </w:rPr>
          <w:t>Appendix A: Real-Time Constraints</w:t>
        </w:r>
        <w:r w:rsidR="00AB0212">
          <w:rPr>
            <w:noProof/>
            <w:webHidden/>
          </w:rPr>
          <w:tab/>
        </w:r>
        <w:r w:rsidR="00AB0212">
          <w:rPr>
            <w:noProof/>
            <w:webHidden/>
          </w:rPr>
          <w:fldChar w:fldCharType="begin"/>
        </w:r>
        <w:r w:rsidR="00AB0212">
          <w:rPr>
            <w:noProof/>
            <w:webHidden/>
          </w:rPr>
          <w:instrText xml:space="preserve"> PAGEREF _Toc444009191 \h </w:instrText>
        </w:r>
        <w:r w:rsidR="00AB0212">
          <w:rPr>
            <w:noProof/>
            <w:webHidden/>
          </w:rPr>
        </w:r>
        <w:r w:rsidR="00AB0212">
          <w:rPr>
            <w:noProof/>
            <w:webHidden/>
          </w:rPr>
          <w:fldChar w:fldCharType="separate"/>
        </w:r>
        <w:r w:rsidR="00AB0212">
          <w:rPr>
            <w:noProof/>
            <w:webHidden/>
          </w:rPr>
          <w:t>12</w:t>
        </w:r>
        <w:r w:rsidR="00AB0212">
          <w:rPr>
            <w:noProof/>
            <w:webHidden/>
          </w:rPr>
          <w:fldChar w:fldCharType="end"/>
        </w:r>
      </w:hyperlink>
    </w:p>
    <w:p w:rsidR="00D43C71" w:rsidRPr="00C32C99" w:rsidRDefault="00AC4F79" w:rsidP="00F13626">
      <w:pPr>
        <w:pStyle w:val="Heading1"/>
      </w:pPr>
      <w:r w:rsidRPr="003F3900">
        <w:rPr>
          <w:sz w:val="19"/>
          <w:szCs w:val="19"/>
        </w:rPr>
        <w:lastRenderedPageBreak/>
        <w:fldChar w:fldCharType="end"/>
      </w:r>
      <w:bookmarkStart w:id="11" w:name="_Toc85343426"/>
      <w:bookmarkStart w:id="12" w:name="_Toc85343436"/>
      <w:bookmarkStart w:id="13" w:name="_Toc85343437"/>
      <w:bookmarkStart w:id="14" w:name="_Toc85343438"/>
      <w:bookmarkStart w:id="15" w:name="_Toc85343439"/>
      <w:bookmarkStart w:id="16" w:name="_Toc85343440"/>
      <w:bookmarkStart w:id="17" w:name="_Toc85343441"/>
      <w:bookmarkStart w:id="18" w:name="_Toc85343442"/>
      <w:bookmarkStart w:id="19" w:name="_Toc85343444"/>
      <w:bookmarkStart w:id="20" w:name="_Toc85343445"/>
      <w:bookmarkStart w:id="21" w:name="_Toc85343448"/>
      <w:bookmarkStart w:id="22" w:name="_Toc85343449"/>
      <w:bookmarkStart w:id="23" w:name="_Toc85343454"/>
      <w:bookmarkStart w:id="24" w:name="_Toc85343459"/>
      <w:bookmarkStart w:id="25" w:name="_Toc85343460"/>
      <w:bookmarkStart w:id="26" w:name="_Toc85343461"/>
      <w:bookmarkStart w:id="27" w:name="_Toc85343463"/>
      <w:bookmarkStart w:id="28" w:name="_Toc85343464"/>
      <w:bookmarkStart w:id="29" w:name="_Toc85343465"/>
      <w:bookmarkStart w:id="30" w:name="_Toc85343466"/>
      <w:bookmarkStart w:id="31" w:name="_Toc85343467"/>
      <w:bookmarkStart w:id="32" w:name="_Toc85343468"/>
      <w:bookmarkStart w:id="33" w:name="_Toc85343469"/>
      <w:bookmarkStart w:id="34" w:name="_Toc85343471"/>
      <w:bookmarkStart w:id="35" w:name="_Toc85343474"/>
      <w:bookmarkStart w:id="36" w:name="_Toc85343479"/>
      <w:bookmarkStart w:id="37" w:name="_Toc85343483"/>
      <w:bookmarkStart w:id="38" w:name="_Toc85343485"/>
      <w:bookmarkStart w:id="39" w:name="_Toc85343487"/>
      <w:bookmarkStart w:id="40" w:name="_Toc85343488"/>
      <w:bookmarkStart w:id="41" w:name="_Toc85343493"/>
      <w:bookmarkStart w:id="42" w:name="_Toc85343494"/>
      <w:bookmarkStart w:id="43" w:name="_Toc85343512"/>
      <w:bookmarkStart w:id="44" w:name="_Toc85343519"/>
      <w:bookmarkStart w:id="45" w:name="_Toc85343522"/>
      <w:bookmarkStart w:id="46" w:name="_Toc85343525"/>
      <w:bookmarkStart w:id="47" w:name="_Toc85343526"/>
      <w:bookmarkStart w:id="48" w:name="_Toc85343527"/>
      <w:bookmarkStart w:id="49" w:name="_Toc85343528"/>
      <w:bookmarkStart w:id="50" w:name="_Toc85343536"/>
      <w:bookmarkStart w:id="51" w:name="_Toc85343538"/>
      <w:bookmarkStart w:id="52" w:name="_Toc85343539"/>
      <w:bookmarkStart w:id="53" w:name="_Toc85343540"/>
      <w:bookmarkStart w:id="54" w:name="_Toc85343542"/>
      <w:bookmarkStart w:id="55" w:name="_Toc85343543"/>
      <w:bookmarkStart w:id="56" w:name="_Toc85343544"/>
      <w:bookmarkStart w:id="57" w:name="_Toc85343554"/>
      <w:bookmarkStart w:id="58" w:name="_Toc85343555"/>
      <w:bookmarkStart w:id="59" w:name="_Toc85343559"/>
      <w:bookmarkStart w:id="60" w:name="_Toc85343560"/>
      <w:bookmarkStart w:id="61" w:name="_Toc85343561"/>
      <w:bookmarkStart w:id="62" w:name="_Toc85343562"/>
      <w:bookmarkStart w:id="63" w:name="_Toc85343564"/>
      <w:bookmarkStart w:id="64" w:name="_Toc85343565"/>
      <w:bookmarkStart w:id="65" w:name="_Toc85343566"/>
      <w:bookmarkStart w:id="66" w:name="_Toc85343567"/>
      <w:bookmarkStart w:id="67" w:name="_Toc85343569"/>
      <w:bookmarkStart w:id="68" w:name="_Toc85343570"/>
      <w:bookmarkStart w:id="69" w:name="_Toc85343571"/>
      <w:bookmarkStart w:id="70" w:name="_Toc85343572"/>
      <w:bookmarkStart w:id="71" w:name="_Toc85343574"/>
      <w:bookmarkStart w:id="72" w:name="_Toc85343575"/>
      <w:bookmarkStart w:id="73" w:name="_Toc85343576"/>
      <w:bookmarkStart w:id="74" w:name="_Toc85343577"/>
      <w:bookmarkStart w:id="75" w:name="_Toc85343593"/>
      <w:bookmarkStart w:id="76" w:name="_Toc85343609"/>
      <w:bookmarkStart w:id="77" w:name="_Toc85343626"/>
      <w:bookmarkStart w:id="78" w:name="_Toc85343643"/>
      <w:bookmarkStart w:id="79" w:name="_Toc85343645"/>
      <w:bookmarkStart w:id="80" w:name="_Toc85343647"/>
      <w:bookmarkStart w:id="81" w:name="_Toc85343652"/>
      <w:bookmarkStart w:id="82" w:name="_Toc85343656"/>
      <w:bookmarkStart w:id="83" w:name="_Toc85343662"/>
      <w:bookmarkStart w:id="84" w:name="_Toc85343664"/>
      <w:bookmarkStart w:id="85" w:name="_Toc85343665"/>
      <w:bookmarkStart w:id="86" w:name="_Toc85343666"/>
      <w:bookmarkStart w:id="87" w:name="_Toc85343669"/>
      <w:bookmarkStart w:id="88" w:name="_Toc85343670"/>
      <w:bookmarkStart w:id="89" w:name="_Toc85343671"/>
      <w:bookmarkStart w:id="90" w:name="_Toc85343673"/>
      <w:bookmarkStart w:id="91" w:name="_Toc85343674"/>
      <w:bookmarkStart w:id="92" w:name="_Toc85343676"/>
      <w:bookmarkStart w:id="93" w:name="_Toc85343677"/>
      <w:bookmarkStart w:id="94" w:name="_Toc85343680"/>
      <w:bookmarkStart w:id="95" w:name="_Toc85343681"/>
      <w:bookmarkStart w:id="96" w:name="_Toc85343682"/>
      <w:bookmarkStart w:id="97" w:name="_Toc85343683"/>
      <w:bookmarkStart w:id="98" w:name="_Toc85343686"/>
      <w:bookmarkStart w:id="99" w:name="_Toc85343691"/>
      <w:bookmarkStart w:id="100" w:name="_Toc85343693"/>
      <w:bookmarkStart w:id="101" w:name="_Toc85343694"/>
      <w:bookmarkStart w:id="102" w:name="_Toc85343696"/>
      <w:bookmarkStart w:id="103" w:name="_Toc85343710"/>
      <w:bookmarkStart w:id="104" w:name="_Toc85343719"/>
      <w:bookmarkStart w:id="105" w:name="_Toc85343763"/>
      <w:bookmarkStart w:id="106" w:name="_Toc85343764"/>
      <w:bookmarkStart w:id="107" w:name="_Toc85343765"/>
      <w:bookmarkStart w:id="108" w:name="_Toc85343812"/>
      <w:bookmarkStart w:id="109" w:name="_Toc85343829"/>
      <w:bookmarkStart w:id="110" w:name="_Toc85343846"/>
      <w:bookmarkStart w:id="111" w:name="_Toc85343863"/>
      <w:bookmarkStart w:id="112" w:name="_Toc85343904"/>
      <w:bookmarkStart w:id="113" w:name="_Toc85343914"/>
      <w:bookmarkStart w:id="114" w:name="_Toc85343930"/>
      <w:bookmarkStart w:id="115" w:name="_Toc85343958"/>
      <w:bookmarkStart w:id="116" w:name="_Toc85343963"/>
      <w:bookmarkStart w:id="117" w:name="_Toc85343968"/>
      <w:bookmarkStart w:id="118" w:name="_Toc85343973"/>
      <w:bookmarkStart w:id="119" w:name="_Toc85343978"/>
      <w:bookmarkStart w:id="120" w:name="_Toc85344012"/>
      <w:bookmarkStart w:id="121" w:name="_Toc85344025"/>
      <w:bookmarkStart w:id="122" w:name="_Toc85344029"/>
      <w:bookmarkStart w:id="123" w:name="_Toc85344040"/>
      <w:bookmarkStart w:id="124" w:name="_Toc85344068"/>
      <w:bookmarkStart w:id="125" w:name="_Toc85344084"/>
      <w:bookmarkStart w:id="126" w:name="_Toc85344089"/>
      <w:bookmarkStart w:id="127" w:name="_Toc85344094"/>
      <w:bookmarkStart w:id="128" w:name="_Toc85344099"/>
      <w:bookmarkStart w:id="129" w:name="_Toc85344104"/>
      <w:bookmarkStart w:id="130" w:name="_Toc85344137"/>
      <w:bookmarkStart w:id="131" w:name="_Toc85344150"/>
      <w:bookmarkStart w:id="132" w:name="_Toc85344154"/>
      <w:bookmarkStart w:id="133" w:name="_Toc85344157"/>
      <w:bookmarkStart w:id="134" w:name="_Toc85344189"/>
      <w:bookmarkStart w:id="135" w:name="_Toc85344202"/>
      <w:bookmarkStart w:id="136" w:name="_Toc85344206"/>
      <w:bookmarkStart w:id="137" w:name="_Toc85344210"/>
      <w:bookmarkStart w:id="138" w:name="_Toc85344214"/>
      <w:bookmarkStart w:id="139" w:name="_Toc85344218"/>
      <w:bookmarkStart w:id="140" w:name="_Toc85344223"/>
      <w:bookmarkStart w:id="141" w:name="_Toc85344224"/>
      <w:bookmarkStart w:id="142" w:name="_Toc85344226"/>
      <w:bookmarkStart w:id="143" w:name="_Toc85344234"/>
      <w:bookmarkStart w:id="144" w:name="_Toc85344264"/>
      <w:bookmarkStart w:id="145" w:name="_Toc85344270"/>
      <w:bookmarkStart w:id="146" w:name="_Toc85344280"/>
      <w:bookmarkStart w:id="147" w:name="_Toc85344290"/>
      <w:bookmarkStart w:id="148" w:name="_Toc85344306"/>
      <w:bookmarkStart w:id="149" w:name="_Toc85344307"/>
      <w:bookmarkStart w:id="150" w:name="_Toc85344308"/>
      <w:bookmarkStart w:id="151" w:name="_Toc85344309"/>
      <w:bookmarkStart w:id="152" w:name="_Toc85344310"/>
      <w:bookmarkStart w:id="153" w:name="_Toc85344311"/>
      <w:bookmarkStart w:id="154" w:name="_Toc85344312"/>
      <w:bookmarkStart w:id="155" w:name="_Toc85344313"/>
      <w:bookmarkStart w:id="156" w:name="_Toc85344315"/>
      <w:bookmarkStart w:id="157" w:name="_Toc85344316"/>
      <w:bookmarkStart w:id="158" w:name="_Toc85344324"/>
      <w:bookmarkStart w:id="159" w:name="_Toc85344329"/>
      <w:bookmarkStart w:id="160" w:name="_Toc85344330"/>
      <w:bookmarkStart w:id="161" w:name="_Toc85344331"/>
      <w:bookmarkStart w:id="162" w:name="_Toc85344342"/>
      <w:bookmarkStart w:id="163" w:name="_Toc85344350"/>
      <w:bookmarkStart w:id="164" w:name="_Toc85344376"/>
      <w:bookmarkStart w:id="165" w:name="_Toc85344382"/>
      <w:bookmarkStart w:id="166" w:name="_Toc85344386"/>
      <w:bookmarkStart w:id="167" w:name="_Toc85344387"/>
      <w:bookmarkStart w:id="168" w:name="_Toc85344388"/>
      <w:bookmarkStart w:id="169" w:name="_Toc85344389"/>
      <w:bookmarkStart w:id="170" w:name="_Toc85344391"/>
      <w:bookmarkStart w:id="171" w:name="_Toc85344406"/>
      <w:bookmarkStart w:id="172" w:name="_Toc85344409"/>
      <w:bookmarkStart w:id="173" w:name="_Toc85344412"/>
      <w:bookmarkStart w:id="174" w:name="_Toc85344413"/>
      <w:bookmarkStart w:id="175" w:name="_Toc85344419"/>
      <w:bookmarkStart w:id="176" w:name="_Toc85344421"/>
      <w:bookmarkStart w:id="177" w:name="_Toc85344447"/>
      <w:bookmarkStart w:id="178" w:name="_Toc85344453"/>
      <w:bookmarkStart w:id="179" w:name="_Toc85344457"/>
      <w:bookmarkStart w:id="180" w:name="_Toc85344459"/>
      <w:bookmarkStart w:id="181" w:name="_Toc85344476"/>
      <w:bookmarkStart w:id="182" w:name="_Toc85344480"/>
      <w:bookmarkStart w:id="183" w:name="_Toc85344487"/>
      <w:bookmarkStart w:id="184" w:name="_Toc85344492"/>
      <w:bookmarkStart w:id="185" w:name="_Toc85344494"/>
      <w:bookmarkStart w:id="186" w:name="_Toc85344495"/>
      <w:bookmarkStart w:id="187" w:name="_Toc85344497"/>
      <w:bookmarkStart w:id="188" w:name="_Toc85344498"/>
      <w:bookmarkStart w:id="189" w:name="_Toc85344501"/>
      <w:bookmarkStart w:id="190" w:name="_Toc85344502"/>
      <w:bookmarkStart w:id="191" w:name="_Toc85344503"/>
      <w:bookmarkStart w:id="192" w:name="_Toc85344504"/>
      <w:bookmarkStart w:id="193" w:name="_Toc85344507"/>
      <w:bookmarkStart w:id="194" w:name="_Toc85344508"/>
      <w:bookmarkStart w:id="195" w:name="_Toc85344509"/>
      <w:bookmarkStart w:id="196" w:name="_Toc85344512"/>
      <w:bookmarkStart w:id="197" w:name="_Toc85344530"/>
      <w:bookmarkStart w:id="198" w:name="_Toc85344543"/>
      <w:bookmarkStart w:id="199" w:name="_Toc85344546"/>
      <w:bookmarkStart w:id="200" w:name="_Toc85344547"/>
      <w:bookmarkStart w:id="201" w:name="_Toc85344548"/>
      <w:bookmarkStart w:id="202" w:name="_Toc85344562"/>
      <w:bookmarkStart w:id="203" w:name="_Toc85344576"/>
      <w:bookmarkStart w:id="204" w:name="_Toc85344577"/>
      <w:bookmarkStart w:id="205" w:name="_Toc85344578"/>
      <w:bookmarkStart w:id="206" w:name="_Toc85344580"/>
      <w:bookmarkStart w:id="207" w:name="_Toc85344581"/>
      <w:bookmarkStart w:id="208" w:name="_Toc85344583"/>
      <w:bookmarkStart w:id="209" w:name="_Toc85344588"/>
      <w:bookmarkStart w:id="210" w:name="_Toc85344592"/>
      <w:bookmarkStart w:id="211" w:name="_Toc85344593"/>
      <w:bookmarkStart w:id="212" w:name="_Toc85344605"/>
      <w:bookmarkStart w:id="213" w:name="_Toc85344606"/>
      <w:bookmarkStart w:id="214" w:name="_Toc85344608"/>
      <w:bookmarkStart w:id="215" w:name="_Toc85344609"/>
      <w:bookmarkStart w:id="216" w:name="_Toc85344610"/>
      <w:bookmarkStart w:id="217" w:name="_Toc85344622"/>
      <w:bookmarkStart w:id="218" w:name="_Toc85344623"/>
      <w:bookmarkStart w:id="219" w:name="_Toc85344624"/>
      <w:bookmarkStart w:id="220" w:name="_Toc85344633"/>
      <w:bookmarkStart w:id="221" w:name="_Toc85344634"/>
      <w:bookmarkStart w:id="222" w:name="_Toc85344647"/>
      <w:bookmarkStart w:id="223" w:name="_Toc85344658"/>
      <w:bookmarkStart w:id="224" w:name="_Toc85344660"/>
      <w:bookmarkStart w:id="225" w:name="_Toc85344661"/>
      <w:bookmarkStart w:id="226" w:name="_Toc85344662"/>
      <w:bookmarkStart w:id="227" w:name="_Toc85344667"/>
      <w:bookmarkStart w:id="228" w:name="_Toc85344668"/>
      <w:bookmarkStart w:id="229" w:name="_Toc85344679"/>
      <w:bookmarkStart w:id="230" w:name="_Toc85344681"/>
      <w:bookmarkStart w:id="231" w:name="_Toc85344682"/>
      <w:bookmarkStart w:id="232" w:name="_Toc85344715"/>
      <w:bookmarkStart w:id="233" w:name="_Toc85344716"/>
      <w:bookmarkStart w:id="234" w:name="_Toc85344735"/>
      <w:bookmarkStart w:id="235" w:name="_Toc85344749"/>
      <w:bookmarkStart w:id="236" w:name="_Toc85344750"/>
      <w:bookmarkStart w:id="237" w:name="_Toc85344769"/>
      <w:bookmarkStart w:id="238" w:name="_Toc85344781"/>
      <w:bookmarkStart w:id="239" w:name="_Toc85344786"/>
      <w:bookmarkStart w:id="240" w:name="_Toc85344788"/>
      <w:bookmarkStart w:id="241" w:name="_Toc85344790"/>
      <w:bookmarkStart w:id="242" w:name="_Toc85344793"/>
      <w:bookmarkStart w:id="243" w:name="_Toc85344811"/>
      <w:bookmarkStart w:id="244" w:name="_Toc85344825"/>
      <w:bookmarkStart w:id="245" w:name="_Toc85344836"/>
      <w:bookmarkStart w:id="246" w:name="_Toc85344865"/>
      <w:bookmarkStart w:id="247" w:name="_Toc85344866"/>
      <w:bookmarkStart w:id="248" w:name="_Toc85344880"/>
      <w:bookmarkStart w:id="249" w:name="_Toc85344884"/>
      <w:bookmarkStart w:id="250" w:name="_Toc85344888"/>
      <w:bookmarkStart w:id="251" w:name="_Toc85344892"/>
      <w:bookmarkStart w:id="252" w:name="_Toc85344900"/>
      <w:bookmarkStart w:id="253" w:name="_Toc85344904"/>
      <w:bookmarkStart w:id="254" w:name="_Toc85344908"/>
      <w:bookmarkStart w:id="255" w:name="_Toc85344916"/>
      <w:bookmarkStart w:id="256" w:name="_Toc85344924"/>
      <w:bookmarkStart w:id="257" w:name="_Toc85344932"/>
      <w:bookmarkStart w:id="258" w:name="_Toc444009161"/>
      <w:bookmarkStart w:id="259" w:name="_Toc119743311"/>
      <w:bookmarkStart w:id="260" w:name="_Toc127236462"/>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00F80DC4" w:rsidRPr="00C32C99">
        <w:t>Report Highlights</w:t>
      </w:r>
      <w:bookmarkEnd w:id="258"/>
    </w:p>
    <w:p w:rsidR="00D15609" w:rsidRPr="00C32C99" w:rsidRDefault="00D15609" w:rsidP="00EB6BA7">
      <w:pPr>
        <w:pStyle w:val="BodyText"/>
        <w:numPr>
          <w:ilvl w:val="0"/>
          <w:numId w:val="8"/>
        </w:numPr>
        <w:jc w:val="both"/>
        <w:rPr>
          <w:rFonts w:cs="Arial"/>
          <w:sz w:val="22"/>
          <w:szCs w:val="22"/>
        </w:rPr>
      </w:pPr>
      <w:r w:rsidRPr="00C32C99">
        <w:rPr>
          <w:rFonts w:cs="Arial"/>
          <w:sz w:val="22"/>
          <w:szCs w:val="22"/>
        </w:rPr>
        <w:t xml:space="preserve">The unofficial ERCOT peak for </w:t>
      </w:r>
      <w:r w:rsidR="00C32C99" w:rsidRPr="00C32C99">
        <w:rPr>
          <w:rFonts w:cs="Arial"/>
          <w:sz w:val="22"/>
          <w:szCs w:val="22"/>
        </w:rPr>
        <w:t>January</w:t>
      </w:r>
      <w:r w:rsidRPr="00C32C99">
        <w:rPr>
          <w:rFonts w:cs="Arial"/>
          <w:sz w:val="22"/>
          <w:szCs w:val="22"/>
        </w:rPr>
        <w:t xml:space="preserve"> was </w:t>
      </w:r>
      <w:r w:rsidR="00C32C99" w:rsidRPr="00C32C99">
        <w:rPr>
          <w:rFonts w:cs="Arial"/>
          <w:sz w:val="22"/>
          <w:szCs w:val="22"/>
        </w:rPr>
        <w:t>49,279</w:t>
      </w:r>
      <w:r w:rsidR="00C32C99" w:rsidRPr="00C32C99">
        <w:rPr>
          <w:rFonts w:cs="Arial"/>
          <w:szCs w:val="22"/>
        </w:rPr>
        <w:t xml:space="preserve"> </w:t>
      </w:r>
      <w:r w:rsidR="00793820" w:rsidRPr="00C32C99">
        <w:rPr>
          <w:rFonts w:cs="Arial"/>
          <w:sz w:val="22"/>
          <w:szCs w:val="22"/>
        </w:rPr>
        <w:t>MW</w:t>
      </w:r>
      <w:r w:rsidRPr="00C32C99">
        <w:rPr>
          <w:rFonts w:cs="Arial"/>
          <w:sz w:val="22"/>
          <w:szCs w:val="22"/>
        </w:rPr>
        <w:t>.</w:t>
      </w:r>
    </w:p>
    <w:p w:rsidR="00D15609" w:rsidRPr="00C32C99" w:rsidRDefault="00D15609" w:rsidP="00D15609">
      <w:pPr>
        <w:pStyle w:val="BodyText"/>
        <w:numPr>
          <w:ilvl w:val="0"/>
          <w:numId w:val="8"/>
        </w:numPr>
        <w:jc w:val="both"/>
        <w:rPr>
          <w:rFonts w:cs="Arial"/>
          <w:sz w:val="22"/>
          <w:szCs w:val="22"/>
        </w:rPr>
      </w:pPr>
      <w:r w:rsidRPr="00C32C99">
        <w:rPr>
          <w:rFonts w:cs="Arial"/>
          <w:sz w:val="22"/>
          <w:szCs w:val="22"/>
        </w:rPr>
        <w:t xml:space="preserve">There were </w:t>
      </w:r>
      <w:r w:rsidR="00C32C99" w:rsidRPr="00C32C99">
        <w:rPr>
          <w:rFonts w:cs="Arial"/>
          <w:sz w:val="22"/>
          <w:szCs w:val="22"/>
        </w:rPr>
        <w:t>four</w:t>
      </w:r>
      <w:r w:rsidRPr="00C32C99">
        <w:rPr>
          <w:rFonts w:cs="Arial"/>
          <w:sz w:val="22"/>
          <w:szCs w:val="22"/>
        </w:rPr>
        <w:t xml:space="preserve"> frequency events in </w:t>
      </w:r>
      <w:r w:rsidR="00C32C99" w:rsidRPr="00C32C99">
        <w:rPr>
          <w:rFonts w:cs="Arial"/>
          <w:sz w:val="22"/>
          <w:szCs w:val="22"/>
        </w:rPr>
        <w:t>January</w:t>
      </w:r>
      <w:r w:rsidRPr="00C32C99">
        <w:rPr>
          <w:rFonts w:cs="Arial"/>
          <w:sz w:val="22"/>
          <w:szCs w:val="22"/>
        </w:rPr>
        <w:t>.</w:t>
      </w:r>
      <w:r w:rsidR="00793820" w:rsidRPr="00C32C99">
        <w:rPr>
          <w:rFonts w:cs="Arial"/>
          <w:sz w:val="22"/>
          <w:szCs w:val="22"/>
        </w:rPr>
        <w:t xml:space="preserve"> </w:t>
      </w:r>
      <w:r w:rsidRPr="00C32C99">
        <w:rPr>
          <w:rFonts w:cs="Arial"/>
          <w:sz w:val="22"/>
          <w:szCs w:val="22"/>
        </w:rPr>
        <w:t>PMU data indicates the ERCOT system transitioned well in each case.</w:t>
      </w:r>
    </w:p>
    <w:p w:rsidR="00D15609" w:rsidRPr="00C32C99" w:rsidRDefault="00D15609" w:rsidP="00D15609">
      <w:pPr>
        <w:pStyle w:val="BodyText"/>
        <w:numPr>
          <w:ilvl w:val="0"/>
          <w:numId w:val="8"/>
        </w:numPr>
        <w:jc w:val="both"/>
        <w:rPr>
          <w:rFonts w:cs="Arial"/>
          <w:sz w:val="22"/>
          <w:szCs w:val="22"/>
        </w:rPr>
      </w:pPr>
      <w:r w:rsidRPr="00C32C99">
        <w:rPr>
          <w:rFonts w:cs="Arial"/>
          <w:sz w:val="22"/>
          <w:szCs w:val="22"/>
        </w:rPr>
        <w:t xml:space="preserve">There were </w:t>
      </w:r>
      <w:r w:rsidR="00C32C99" w:rsidRPr="00C32C99">
        <w:rPr>
          <w:rFonts w:cs="Arial"/>
          <w:sz w:val="22"/>
          <w:szCs w:val="22"/>
        </w:rPr>
        <w:t>three</w:t>
      </w:r>
      <w:r w:rsidRPr="00C32C99">
        <w:rPr>
          <w:rFonts w:cs="Arial"/>
          <w:sz w:val="22"/>
          <w:szCs w:val="22"/>
        </w:rPr>
        <w:t xml:space="preserve"> instances where Respon</w:t>
      </w:r>
      <w:r w:rsidR="00AA646B" w:rsidRPr="00C32C99">
        <w:rPr>
          <w:rFonts w:cs="Arial"/>
          <w:sz w:val="22"/>
          <w:szCs w:val="22"/>
        </w:rPr>
        <w:t xml:space="preserve">sive Reserves were deployed, </w:t>
      </w:r>
      <w:r w:rsidR="00C32C99" w:rsidRPr="00C32C99">
        <w:rPr>
          <w:rFonts w:cs="Arial"/>
          <w:sz w:val="22"/>
          <w:szCs w:val="22"/>
        </w:rPr>
        <w:t>all</w:t>
      </w:r>
      <w:r w:rsidRPr="00C32C99">
        <w:rPr>
          <w:rFonts w:cs="Arial"/>
          <w:sz w:val="22"/>
          <w:szCs w:val="22"/>
        </w:rPr>
        <w:t xml:space="preserve"> of which were the result of frequency events.</w:t>
      </w:r>
    </w:p>
    <w:p w:rsidR="00D15609" w:rsidRPr="00727EB0" w:rsidRDefault="00D15609" w:rsidP="00D15609">
      <w:pPr>
        <w:pStyle w:val="BodyText"/>
        <w:numPr>
          <w:ilvl w:val="0"/>
          <w:numId w:val="8"/>
        </w:numPr>
        <w:jc w:val="both"/>
        <w:rPr>
          <w:rFonts w:cs="Arial"/>
          <w:sz w:val="22"/>
          <w:szCs w:val="22"/>
        </w:rPr>
      </w:pPr>
      <w:r w:rsidRPr="00727EB0">
        <w:rPr>
          <w:rFonts w:cs="Arial"/>
          <w:sz w:val="22"/>
          <w:szCs w:val="22"/>
        </w:rPr>
        <w:t xml:space="preserve">There </w:t>
      </w:r>
      <w:r w:rsidR="007C3921" w:rsidRPr="00727EB0">
        <w:rPr>
          <w:rFonts w:cs="Arial"/>
          <w:sz w:val="22"/>
          <w:szCs w:val="22"/>
        </w:rPr>
        <w:t>were six</w:t>
      </w:r>
      <w:r w:rsidR="00CF519B" w:rsidRPr="00727EB0">
        <w:rPr>
          <w:rFonts w:cs="Arial"/>
          <w:sz w:val="22"/>
          <w:szCs w:val="22"/>
        </w:rPr>
        <w:t xml:space="preserve"> RUC commitment</w:t>
      </w:r>
      <w:r w:rsidR="007C3921" w:rsidRPr="00727EB0">
        <w:rPr>
          <w:rFonts w:cs="Arial"/>
          <w:sz w:val="22"/>
          <w:szCs w:val="22"/>
        </w:rPr>
        <w:t>s</w:t>
      </w:r>
      <w:r w:rsidRPr="00727EB0">
        <w:rPr>
          <w:rFonts w:cs="Arial"/>
          <w:sz w:val="22"/>
          <w:szCs w:val="22"/>
        </w:rPr>
        <w:t xml:space="preserve"> in </w:t>
      </w:r>
      <w:r w:rsidR="007C3921" w:rsidRPr="00727EB0">
        <w:rPr>
          <w:rFonts w:cs="Arial"/>
          <w:sz w:val="22"/>
          <w:szCs w:val="22"/>
        </w:rPr>
        <w:t>January</w:t>
      </w:r>
      <w:r w:rsidRPr="00727EB0">
        <w:rPr>
          <w:rFonts w:cs="Arial"/>
          <w:sz w:val="22"/>
          <w:szCs w:val="22"/>
        </w:rPr>
        <w:t xml:space="preserve">. </w:t>
      </w:r>
    </w:p>
    <w:p w:rsidR="00F90252" w:rsidRPr="00727EB0" w:rsidRDefault="00F90252" w:rsidP="00F90252">
      <w:pPr>
        <w:pStyle w:val="BodyText"/>
        <w:numPr>
          <w:ilvl w:val="0"/>
          <w:numId w:val="8"/>
        </w:numPr>
        <w:jc w:val="both"/>
        <w:rPr>
          <w:rFonts w:cs="Arial"/>
          <w:sz w:val="22"/>
          <w:szCs w:val="22"/>
        </w:rPr>
      </w:pPr>
      <w:r w:rsidRPr="00727EB0">
        <w:rPr>
          <w:rFonts w:cs="Arial"/>
          <w:sz w:val="22"/>
          <w:szCs w:val="22"/>
        </w:rPr>
        <w:t xml:space="preserve">The level of reportable SCED congestion </w:t>
      </w:r>
      <w:r w:rsidR="00727EB0" w:rsidRPr="00727EB0">
        <w:rPr>
          <w:rFonts w:cs="Arial"/>
          <w:sz w:val="22"/>
          <w:szCs w:val="22"/>
        </w:rPr>
        <w:t>decreased</w:t>
      </w:r>
      <w:r w:rsidRPr="00727EB0">
        <w:rPr>
          <w:rFonts w:cs="Arial"/>
          <w:sz w:val="22"/>
          <w:szCs w:val="22"/>
        </w:rPr>
        <w:t xml:space="preserve"> in </w:t>
      </w:r>
      <w:r w:rsidR="00727EB0" w:rsidRPr="00727EB0">
        <w:rPr>
          <w:rFonts w:cs="Arial"/>
          <w:sz w:val="22"/>
          <w:szCs w:val="22"/>
        </w:rPr>
        <w:t>January</w:t>
      </w:r>
      <w:r w:rsidRPr="00727EB0">
        <w:rPr>
          <w:rFonts w:cs="Arial"/>
          <w:sz w:val="22"/>
          <w:szCs w:val="22"/>
        </w:rPr>
        <w:t xml:space="preserve">. This congestion was due primarily to planned outages and area load/gen patterns. There were </w:t>
      </w:r>
      <w:r w:rsidR="00727EB0" w:rsidRPr="00727EB0">
        <w:rPr>
          <w:rFonts w:cs="Arial"/>
          <w:sz w:val="22"/>
          <w:szCs w:val="22"/>
        </w:rPr>
        <w:t>twenty</w:t>
      </w:r>
      <w:r w:rsidRPr="00727EB0">
        <w:rPr>
          <w:rFonts w:cs="Arial"/>
          <w:sz w:val="22"/>
          <w:szCs w:val="22"/>
        </w:rPr>
        <w:t xml:space="preserve"> instances of activity distributed over </w:t>
      </w:r>
      <w:r w:rsidR="00727EB0" w:rsidRPr="00727EB0">
        <w:rPr>
          <w:rFonts w:cs="Arial"/>
          <w:sz w:val="22"/>
          <w:szCs w:val="22"/>
        </w:rPr>
        <w:t>16</w:t>
      </w:r>
      <w:r w:rsidRPr="00727EB0">
        <w:rPr>
          <w:rFonts w:cs="Arial"/>
          <w:sz w:val="22"/>
          <w:szCs w:val="22"/>
        </w:rPr>
        <w:t xml:space="preserve"> days on the Generic Transmission Constraints (GTCs) in </w:t>
      </w:r>
      <w:r w:rsidR="00727EB0" w:rsidRPr="00727EB0">
        <w:rPr>
          <w:rFonts w:cs="Arial"/>
          <w:sz w:val="22"/>
          <w:szCs w:val="22"/>
        </w:rPr>
        <w:t>January</w:t>
      </w:r>
      <w:r w:rsidRPr="00727EB0">
        <w:rPr>
          <w:rFonts w:cs="Arial"/>
          <w:sz w:val="22"/>
          <w:szCs w:val="22"/>
        </w:rPr>
        <w:t xml:space="preserve">. This included </w:t>
      </w:r>
      <w:r w:rsidR="00727EB0" w:rsidRPr="00727EB0">
        <w:rPr>
          <w:rFonts w:cs="Arial"/>
          <w:sz w:val="22"/>
          <w:szCs w:val="22"/>
        </w:rPr>
        <w:t>one day</w:t>
      </w:r>
      <w:r w:rsidRPr="00727EB0">
        <w:rPr>
          <w:rFonts w:cs="Arial"/>
          <w:sz w:val="22"/>
          <w:szCs w:val="22"/>
        </w:rPr>
        <w:t xml:space="preserve"> on the Molina GTC, </w:t>
      </w:r>
      <w:r w:rsidR="00727EB0" w:rsidRPr="00727EB0">
        <w:rPr>
          <w:rFonts w:cs="Arial"/>
          <w:sz w:val="22"/>
          <w:szCs w:val="22"/>
        </w:rPr>
        <w:t xml:space="preserve">fifteen </w:t>
      </w:r>
      <w:r w:rsidRPr="00727EB0">
        <w:rPr>
          <w:rFonts w:cs="Arial"/>
          <w:sz w:val="22"/>
          <w:szCs w:val="22"/>
        </w:rPr>
        <w:t xml:space="preserve">days on the Liston GTC, </w:t>
      </w:r>
      <w:r w:rsidR="00727EB0" w:rsidRPr="00727EB0">
        <w:rPr>
          <w:rFonts w:cs="Arial"/>
          <w:sz w:val="22"/>
          <w:szCs w:val="22"/>
        </w:rPr>
        <w:t>one day</w:t>
      </w:r>
      <w:r w:rsidRPr="00727EB0">
        <w:rPr>
          <w:rFonts w:cs="Arial"/>
          <w:sz w:val="22"/>
          <w:szCs w:val="22"/>
        </w:rPr>
        <w:t xml:space="preserve"> on the Panhandle GTC and </w:t>
      </w:r>
      <w:r w:rsidR="00727EB0" w:rsidRPr="00727EB0">
        <w:rPr>
          <w:rFonts w:cs="Arial"/>
          <w:sz w:val="22"/>
          <w:szCs w:val="22"/>
        </w:rPr>
        <w:t>three</w:t>
      </w:r>
      <w:r w:rsidRPr="00727EB0">
        <w:rPr>
          <w:rFonts w:cs="Arial"/>
          <w:sz w:val="22"/>
          <w:szCs w:val="22"/>
        </w:rPr>
        <w:t xml:space="preserve"> days of activity on the </w:t>
      </w:r>
      <w:proofErr w:type="spellStart"/>
      <w:r w:rsidRPr="00727EB0">
        <w:rPr>
          <w:rFonts w:cs="Arial"/>
          <w:sz w:val="22"/>
          <w:szCs w:val="22"/>
        </w:rPr>
        <w:t>Zorillo</w:t>
      </w:r>
      <w:proofErr w:type="spellEnd"/>
      <w:r w:rsidRPr="00727EB0">
        <w:rPr>
          <w:rFonts w:cs="Arial"/>
          <w:sz w:val="22"/>
          <w:szCs w:val="22"/>
        </w:rPr>
        <w:t xml:space="preserve"> – </w:t>
      </w:r>
      <w:proofErr w:type="spellStart"/>
      <w:r w:rsidRPr="00727EB0">
        <w:rPr>
          <w:rFonts w:cs="Arial"/>
          <w:sz w:val="22"/>
          <w:szCs w:val="22"/>
        </w:rPr>
        <w:t>Ajo</w:t>
      </w:r>
      <w:proofErr w:type="spellEnd"/>
      <w:r w:rsidRPr="00727EB0">
        <w:rPr>
          <w:rFonts w:cs="Arial"/>
          <w:sz w:val="22"/>
          <w:szCs w:val="22"/>
        </w:rPr>
        <w:t xml:space="preserve"> GTC.</w:t>
      </w:r>
    </w:p>
    <w:p w:rsidR="00B4484A" w:rsidRPr="00727EB0" w:rsidRDefault="00B4484A" w:rsidP="00B4484A">
      <w:pPr>
        <w:pStyle w:val="BodyText"/>
        <w:numPr>
          <w:ilvl w:val="0"/>
          <w:numId w:val="8"/>
        </w:numPr>
        <w:jc w:val="both"/>
        <w:rPr>
          <w:rFonts w:cs="Arial"/>
          <w:sz w:val="22"/>
          <w:szCs w:val="22"/>
        </w:rPr>
      </w:pPr>
      <w:r w:rsidRPr="00727EB0">
        <w:rPr>
          <w:rFonts w:cs="Arial"/>
          <w:sz w:val="22"/>
          <w:szCs w:val="22"/>
        </w:rPr>
        <w:t xml:space="preserve">There were no significant system events for the month of </w:t>
      </w:r>
      <w:r w:rsidR="00727EB0" w:rsidRPr="00727EB0">
        <w:rPr>
          <w:rFonts w:cs="Arial"/>
          <w:sz w:val="22"/>
          <w:szCs w:val="22"/>
        </w:rPr>
        <w:t>January</w:t>
      </w:r>
      <w:r w:rsidRPr="00727EB0">
        <w:rPr>
          <w:rFonts w:cs="Arial"/>
          <w:sz w:val="22"/>
          <w:szCs w:val="22"/>
        </w:rPr>
        <w:t>.</w:t>
      </w:r>
    </w:p>
    <w:p w:rsidR="00727EB0" w:rsidRPr="009948AF" w:rsidRDefault="00727EB0" w:rsidP="00727EB0">
      <w:pPr>
        <w:pStyle w:val="BodyText"/>
        <w:numPr>
          <w:ilvl w:val="0"/>
          <w:numId w:val="8"/>
        </w:numPr>
        <w:jc w:val="both"/>
        <w:rPr>
          <w:rFonts w:cs="Arial"/>
          <w:sz w:val="22"/>
          <w:szCs w:val="22"/>
        </w:rPr>
      </w:pPr>
      <w:r w:rsidRPr="009948AF">
        <w:rPr>
          <w:rFonts w:cs="Arial"/>
          <w:sz w:val="22"/>
          <w:szCs w:val="22"/>
        </w:rPr>
        <w:t>ERCOT Applications performed well throughout the month. There were no ERCOT related application performance issues.</w:t>
      </w:r>
    </w:p>
    <w:p w:rsidR="00B4484A" w:rsidRPr="00636356" w:rsidRDefault="00B4484A" w:rsidP="00B4484A">
      <w:pPr>
        <w:pStyle w:val="BodyText"/>
        <w:ind w:left="360"/>
        <w:jc w:val="both"/>
        <w:rPr>
          <w:rFonts w:cs="Arial"/>
          <w:szCs w:val="22"/>
        </w:rPr>
      </w:pPr>
    </w:p>
    <w:p w:rsidR="00F80DC4" w:rsidRPr="001E4609" w:rsidRDefault="001B6189" w:rsidP="004774C7">
      <w:pPr>
        <w:pStyle w:val="Heading1"/>
      </w:pPr>
      <w:r>
        <w:br w:type="page"/>
      </w:r>
      <w:bookmarkStart w:id="261" w:name="_Toc444009162"/>
      <w:r w:rsidR="00F80DC4" w:rsidRPr="001E4609">
        <w:lastRenderedPageBreak/>
        <w:t>Frequency Control</w:t>
      </w:r>
      <w:bookmarkEnd w:id="261"/>
    </w:p>
    <w:p w:rsidR="00F80DC4" w:rsidRPr="001E4609" w:rsidRDefault="00F80DC4" w:rsidP="004E5322">
      <w:pPr>
        <w:pStyle w:val="Heading2"/>
      </w:pPr>
      <w:bookmarkStart w:id="262" w:name="_Toc444009163"/>
      <w:r w:rsidRPr="001E4609">
        <w:t>Frequency Events</w:t>
      </w:r>
      <w:bookmarkEnd w:id="262"/>
    </w:p>
    <w:p w:rsidR="00B3466F" w:rsidRPr="001E4609" w:rsidRDefault="00B3466F" w:rsidP="002C59D3">
      <w:pPr>
        <w:jc w:val="both"/>
        <w:rPr>
          <w:rFonts w:cs="Arial"/>
          <w:szCs w:val="22"/>
        </w:rPr>
      </w:pPr>
    </w:p>
    <w:p w:rsidR="0014765F" w:rsidRPr="001E4609" w:rsidRDefault="0014765F" w:rsidP="00E6330D">
      <w:pPr>
        <w:jc w:val="both"/>
        <w:rPr>
          <w:rFonts w:cs="Arial"/>
          <w:szCs w:val="22"/>
        </w:rPr>
      </w:pPr>
      <w:r w:rsidRPr="00992ED8">
        <w:rPr>
          <w:rFonts w:cs="Arial"/>
          <w:szCs w:val="22"/>
        </w:rPr>
        <w:t xml:space="preserve">The ERCOT Interconnection experienced </w:t>
      </w:r>
      <w:r w:rsidR="0001363C">
        <w:rPr>
          <w:rFonts w:cs="Arial"/>
          <w:szCs w:val="22"/>
        </w:rPr>
        <w:t>four</w:t>
      </w:r>
      <w:r w:rsidR="00862311" w:rsidRPr="00992ED8">
        <w:rPr>
          <w:rFonts w:cs="Arial"/>
          <w:szCs w:val="22"/>
        </w:rPr>
        <w:t xml:space="preserve"> </w:t>
      </w:r>
      <w:r w:rsidRPr="00992ED8">
        <w:rPr>
          <w:rFonts w:cs="Arial"/>
          <w:szCs w:val="22"/>
        </w:rPr>
        <w:t xml:space="preserve">frequency events in </w:t>
      </w:r>
      <w:r w:rsidR="0001363C">
        <w:rPr>
          <w:rFonts w:cs="Arial"/>
          <w:szCs w:val="22"/>
        </w:rPr>
        <w:t>January</w:t>
      </w:r>
      <w:r w:rsidRPr="00992ED8">
        <w:rPr>
          <w:rFonts w:cs="Arial"/>
          <w:szCs w:val="22"/>
        </w:rPr>
        <w:t>, all of which resulted from Resource trips. The average eve</w:t>
      </w:r>
      <w:r w:rsidR="00BC6D77" w:rsidRPr="00992ED8">
        <w:rPr>
          <w:rFonts w:cs="Arial"/>
          <w:szCs w:val="22"/>
        </w:rPr>
        <w:t xml:space="preserve">nt duration was approximately </w:t>
      </w:r>
      <w:r w:rsidR="00862311" w:rsidRPr="0001363C">
        <w:rPr>
          <w:rFonts w:cs="Arial"/>
          <w:szCs w:val="22"/>
        </w:rPr>
        <w:t>0:0</w:t>
      </w:r>
      <w:r w:rsidR="0001363C" w:rsidRPr="0001363C">
        <w:rPr>
          <w:rFonts w:cs="Arial"/>
          <w:szCs w:val="22"/>
        </w:rPr>
        <w:t>6</w:t>
      </w:r>
      <w:r w:rsidR="00862311" w:rsidRPr="0001363C">
        <w:rPr>
          <w:rFonts w:cs="Arial"/>
          <w:szCs w:val="22"/>
        </w:rPr>
        <w:t>:</w:t>
      </w:r>
      <w:r w:rsidR="0001363C" w:rsidRPr="0001363C">
        <w:rPr>
          <w:rFonts w:cs="Arial"/>
          <w:szCs w:val="22"/>
        </w:rPr>
        <w:t>07</w:t>
      </w:r>
      <w:r w:rsidRPr="0001363C">
        <w:rPr>
          <w:rFonts w:cs="Arial"/>
          <w:szCs w:val="22"/>
        </w:rPr>
        <w:t>.</w:t>
      </w:r>
    </w:p>
    <w:p w:rsidR="00336E46" w:rsidRPr="001E4609" w:rsidRDefault="00336E46" w:rsidP="00E6330D">
      <w:pPr>
        <w:jc w:val="both"/>
        <w:rPr>
          <w:rFonts w:cs="Arial"/>
          <w:szCs w:val="22"/>
        </w:rPr>
      </w:pPr>
    </w:p>
    <w:p w:rsidR="0014765F" w:rsidRPr="001E4609" w:rsidRDefault="005E6548" w:rsidP="005E6548">
      <w:pPr>
        <w:jc w:val="both"/>
        <w:rPr>
          <w:rFonts w:cs="Arial"/>
          <w:szCs w:val="22"/>
        </w:rPr>
      </w:pPr>
      <w:r w:rsidRPr="001E4609">
        <w:rPr>
          <w:rFonts w:cs="Arial"/>
          <w:szCs w:val="22"/>
        </w:rPr>
        <w:t xml:space="preserve">When analyzing </w:t>
      </w:r>
      <w:r w:rsidR="00B309E3" w:rsidRPr="001E4609">
        <w:rPr>
          <w:rFonts w:cs="Arial"/>
          <w:szCs w:val="22"/>
        </w:rPr>
        <w:t>frequency events</w:t>
      </w:r>
      <w:r w:rsidRPr="001E4609">
        <w:rPr>
          <w:rFonts w:cs="Arial"/>
          <w:szCs w:val="22"/>
        </w:rPr>
        <w:t>,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rsidR="0014765F" w:rsidRPr="001E4609" w:rsidRDefault="0014765F" w:rsidP="005E6548">
      <w:pPr>
        <w:jc w:val="both"/>
        <w:rPr>
          <w:rFonts w:cs="Arial"/>
          <w:szCs w:val="22"/>
        </w:rPr>
      </w:pPr>
    </w:p>
    <w:p w:rsidR="0014765F" w:rsidRDefault="00862311" w:rsidP="0014765F">
      <w:pPr>
        <w:jc w:val="both"/>
        <w:rPr>
          <w:rFonts w:cs="Arial"/>
          <w:szCs w:val="22"/>
        </w:rPr>
      </w:pPr>
      <w:r w:rsidRPr="001E4609">
        <w:rPr>
          <w:rFonts w:cs="Arial"/>
          <w:szCs w:val="22"/>
        </w:rPr>
        <w:t>Reported f</w:t>
      </w:r>
      <w:r w:rsidR="00336E46" w:rsidRPr="001E4609">
        <w:rPr>
          <w:rFonts w:cs="Arial"/>
          <w:szCs w:val="22"/>
        </w:rPr>
        <w:t>requency events will include both frequency events where frequency was outside the range of 60±0.1 Hz as well as those determined to be Frequency Measurable Events</w:t>
      </w:r>
      <w:r w:rsidRPr="001E4609">
        <w:rPr>
          <w:rFonts w:cs="Arial"/>
          <w:szCs w:val="22"/>
        </w:rPr>
        <w:t xml:space="preserve"> (FME)</w:t>
      </w:r>
      <w:r w:rsidR="00336E46" w:rsidRPr="001E4609">
        <w:rPr>
          <w:rFonts w:cs="Arial"/>
          <w:szCs w:val="22"/>
        </w:rPr>
        <w:t xml:space="preserve"> as defined by BAL-001-TRE-1.</w:t>
      </w:r>
      <w:r w:rsidRPr="001E4609">
        <w:rPr>
          <w:rFonts w:cs="Arial"/>
          <w:szCs w:val="22"/>
        </w:rPr>
        <w:t xml:space="preserve">  Delta F</w:t>
      </w:r>
      <w:r w:rsidR="00336E46" w:rsidRPr="001E4609">
        <w:rPr>
          <w:rFonts w:cs="Arial"/>
          <w:szCs w:val="22"/>
        </w:rPr>
        <w:t>requency is</w:t>
      </w:r>
      <w:r w:rsidRPr="001E4609">
        <w:rPr>
          <w:rFonts w:cs="Arial"/>
          <w:szCs w:val="22"/>
        </w:rPr>
        <w:t xml:space="preserve"> defined as</w:t>
      </w:r>
      <w:r w:rsidR="00336E46" w:rsidRPr="001E4609">
        <w:rPr>
          <w:rFonts w:cs="Arial"/>
          <w:szCs w:val="22"/>
        </w:rPr>
        <w:t xml:space="preserve"> the difference between the pre-perturbation and post-perturbation frequency</w:t>
      </w:r>
      <w:r w:rsidRPr="001E4609">
        <w:rPr>
          <w:rFonts w:cs="Arial"/>
          <w:szCs w:val="22"/>
        </w:rPr>
        <w:t>.  The Duration of E</w:t>
      </w:r>
      <w:r w:rsidR="00336E46" w:rsidRPr="001E4609">
        <w:rPr>
          <w:rFonts w:cs="Arial"/>
          <w:szCs w:val="22"/>
        </w:rPr>
        <w:t xml:space="preserve">vent is defined as the time it takes for the frequency to recover to </w:t>
      </w:r>
      <w:r w:rsidR="00594CE2" w:rsidRPr="001E4609">
        <w:rPr>
          <w:rFonts w:cs="Arial"/>
          <w:szCs w:val="22"/>
        </w:rPr>
        <w:t xml:space="preserve">lesser/greater of the </w:t>
      </w:r>
      <w:r w:rsidRPr="001E4609">
        <w:rPr>
          <w:rFonts w:cs="Arial"/>
          <w:szCs w:val="22"/>
        </w:rPr>
        <w:t>frequency at the time of the frequency event (</w:t>
      </w:r>
      <w:proofErr w:type="gramStart"/>
      <w:r w:rsidRPr="001E4609">
        <w:rPr>
          <w:rFonts w:cs="Arial"/>
          <w:i/>
          <w:szCs w:val="22"/>
        </w:rPr>
        <w:t>t(</w:t>
      </w:r>
      <w:proofErr w:type="gramEnd"/>
      <w:r w:rsidRPr="001E4609">
        <w:rPr>
          <w:rFonts w:cs="Arial"/>
          <w:i/>
          <w:szCs w:val="22"/>
        </w:rPr>
        <w:t>0)</w:t>
      </w:r>
      <w:r w:rsidRPr="001E4609">
        <w:rPr>
          <w:rFonts w:cs="Arial"/>
          <w:szCs w:val="22"/>
        </w:rPr>
        <w:t xml:space="preserve"> or </w:t>
      </w:r>
      <w:r w:rsidR="00063748" w:rsidRPr="001E4609">
        <w:rPr>
          <w:rFonts w:cs="Arial"/>
          <w:szCs w:val="22"/>
        </w:rPr>
        <w:t>“</w:t>
      </w:r>
      <w:r w:rsidRPr="001E4609">
        <w:rPr>
          <w:rFonts w:cs="Arial"/>
          <w:szCs w:val="22"/>
        </w:rPr>
        <w:t>A</w:t>
      </w:r>
      <w:r w:rsidRPr="001E4609">
        <w:rPr>
          <w:rFonts w:cs="Arial"/>
          <w:i/>
          <w:szCs w:val="22"/>
        </w:rPr>
        <w:t>-point</w:t>
      </w:r>
      <w:r w:rsidR="00063748" w:rsidRPr="001E4609">
        <w:rPr>
          <w:rFonts w:cs="Arial"/>
          <w:szCs w:val="22"/>
        </w:rPr>
        <w:t>”</w:t>
      </w:r>
      <w:r w:rsidRPr="001E4609">
        <w:rPr>
          <w:rFonts w:cs="Arial"/>
          <w:szCs w:val="22"/>
        </w:rPr>
        <w:t>) for low</w:t>
      </w:r>
      <w:r w:rsidR="00594CE2" w:rsidRPr="001E4609">
        <w:rPr>
          <w:rFonts w:cs="Arial"/>
          <w:szCs w:val="22"/>
        </w:rPr>
        <w:t>/high</w:t>
      </w:r>
      <w:r w:rsidRPr="001E4609">
        <w:rPr>
          <w:rFonts w:cs="Arial"/>
          <w:szCs w:val="22"/>
        </w:rPr>
        <w:t xml:space="preserve">-frequency </w:t>
      </w:r>
      <w:r w:rsidR="00594CE2" w:rsidRPr="001E4609">
        <w:rPr>
          <w:rFonts w:cs="Arial"/>
          <w:szCs w:val="22"/>
        </w:rPr>
        <w:t>events, respectively</w:t>
      </w:r>
      <w:r w:rsidRPr="001E4609">
        <w:rPr>
          <w:rFonts w:cs="Arial"/>
          <w:szCs w:val="22"/>
        </w:rPr>
        <w:t xml:space="preserve">.  Further details on FMEs can be found in the MIS posted BAL-001-TRE-1 PDCWG Unit Performance reports.  </w:t>
      </w:r>
      <w:r w:rsidR="0014765F" w:rsidRPr="001E4609">
        <w:rPr>
          <w:rFonts w:cs="Arial"/>
          <w:szCs w:val="22"/>
        </w:rPr>
        <w:t>A summary of the frequency events is provided below:</w:t>
      </w:r>
    </w:p>
    <w:p w:rsidR="000D786D" w:rsidRDefault="000D786D" w:rsidP="0014765F">
      <w:pPr>
        <w:jc w:val="center"/>
        <w:rPr>
          <w:rFonts w:cs="Arial"/>
          <w:sz w:val="16"/>
          <w:szCs w:val="16"/>
        </w:rPr>
      </w:pPr>
    </w:p>
    <w:p w:rsidR="0001363C" w:rsidRDefault="0001363C" w:rsidP="0001363C">
      <w:pPr>
        <w:rPr>
          <w:rFonts w:cs="Arial"/>
          <w:sz w:val="16"/>
          <w:szCs w:val="16"/>
        </w:rPr>
      </w:pPr>
    </w:p>
    <w:p w:rsidR="00DC7635" w:rsidRDefault="00DC7635" w:rsidP="007B42DA">
      <w:pPr>
        <w:rPr>
          <w:rFonts w:cs="Arial"/>
          <w:sz w:val="16"/>
          <w:szCs w:val="16"/>
        </w:rPr>
      </w:pPr>
    </w:p>
    <w:tbl>
      <w:tblPr>
        <w:tblW w:w="10080" w:type="dxa"/>
        <w:tblInd w:w="-365" w:type="dxa"/>
        <w:tblLayout w:type="fixed"/>
        <w:tblCellMar>
          <w:left w:w="22" w:type="dxa"/>
          <w:right w:w="22" w:type="dxa"/>
        </w:tblCellMar>
        <w:tblLook w:val="04A0" w:firstRow="1" w:lastRow="0" w:firstColumn="1" w:lastColumn="0" w:noHBand="0" w:noVBand="1"/>
      </w:tblPr>
      <w:tblGrid>
        <w:gridCol w:w="900"/>
        <w:gridCol w:w="1170"/>
        <w:gridCol w:w="1170"/>
        <w:gridCol w:w="1170"/>
        <w:gridCol w:w="900"/>
        <w:gridCol w:w="810"/>
        <w:gridCol w:w="630"/>
        <w:gridCol w:w="720"/>
        <w:gridCol w:w="720"/>
        <w:gridCol w:w="1890"/>
      </w:tblGrid>
      <w:tr w:rsidR="007B42DA" w:rsidRPr="007C4B89" w:rsidTr="007B42DA">
        <w:trPr>
          <w:trHeight w:val="765"/>
        </w:trPr>
        <w:tc>
          <w:tcPr>
            <w:tcW w:w="900" w:type="dxa"/>
            <w:vMerge w:val="restart"/>
            <w:tcBorders>
              <w:top w:val="single" w:sz="4" w:space="0" w:color="auto"/>
              <w:left w:val="single" w:sz="4" w:space="0" w:color="auto"/>
              <w:bottom w:val="single" w:sz="4" w:space="0" w:color="auto"/>
              <w:right w:val="nil"/>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Date and Time</w:t>
            </w:r>
          </w:p>
        </w:tc>
        <w:tc>
          <w:tcPr>
            <w:tcW w:w="1170" w:type="dxa"/>
            <w:tcBorders>
              <w:top w:val="single" w:sz="4" w:space="0" w:color="auto"/>
              <w:left w:val="single" w:sz="4" w:space="0" w:color="auto"/>
              <w:bottom w:val="nil"/>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Delta Frequency</w:t>
            </w:r>
          </w:p>
        </w:tc>
        <w:tc>
          <w:tcPr>
            <w:tcW w:w="1170" w:type="dxa"/>
            <w:tcBorders>
              <w:top w:val="single" w:sz="4" w:space="0" w:color="auto"/>
              <w:left w:val="nil"/>
              <w:bottom w:val="nil"/>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Max/Min Frequency</w:t>
            </w:r>
          </w:p>
        </w:tc>
        <w:tc>
          <w:tcPr>
            <w:tcW w:w="1170" w:type="dxa"/>
            <w:vMerge w:val="restart"/>
            <w:tcBorders>
              <w:top w:val="single" w:sz="4" w:space="0" w:color="auto"/>
              <w:left w:val="nil"/>
              <w:bottom w:val="single" w:sz="4" w:space="0" w:color="auto"/>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Duration of Event</w:t>
            </w:r>
          </w:p>
        </w:tc>
        <w:tc>
          <w:tcPr>
            <w:tcW w:w="1710" w:type="dxa"/>
            <w:gridSpan w:val="2"/>
            <w:tcBorders>
              <w:top w:val="single" w:sz="4" w:space="0" w:color="auto"/>
              <w:left w:val="nil"/>
              <w:bottom w:val="single" w:sz="4" w:space="0" w:color="auto"/>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PMU Data</w:t>
            </w:r>
          </w:p>
        </w:tc>
        <w:tc>
          <w:tcPr>
            <w:tcW w:w="630" w:type="dxa"/>
            <w:tcBorders>
              <w:top w:val="single" w:sz="4" w:space="0" w:color="auto"/>
              <w:left w:val="nil"/>
              <w:bottom w:val="nil"/>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Load</w:t>
            </w:r>
          </w:p>
        </w:tc>
        <w:tc>
          <w:tcPr>
            <w:tcW w:w="720" w:type="dxa"/>
            <w:vMerge w:val="restart"/>
            <w:tcBorders>
              <w:top w:val="single" w:sz="4" w:space="0" w:color="auto"/>
              <w:left w:val="single" w:sz="4" w:space="0" w:color="auto"/>
              <w:bottom w:val="single" w:sz="4" w:space="0" w:color="000000"/>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 xml:space="preserve">Wind </w:t>
            </w:r>
          </w:p>
        </w:tc>
        <w:tc>
          <w:tcPr>
            <w:tcW w:w="720" w:type="dxa"/>
            <w:tcBorders>
              <w:top w:val="single" w:sz="4" w:space="0" w:color="auto"/>
              <w:left w:val="nil"/>
              <w:bottom w:val="nil"/>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Inertia</w:t>
            </w:r>
          </w:p>
        </w:tc>
        <w:tc>
          <w:tcPr>
            <w:tcW w:w="1890" w:type="dxa"/>
            <w:vMerge w:val="restart"/>
            <w:tcBorders>
              <w:top w:val="single" w:sz="4" w:space="0" w:color="auto"/>
              <w:left w:val="single" w:sz="4" w:space="0" w:color="auto"/>
              <w:bottom w:val="single" w:sz="4" w:space="0" w:color="auto"/>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Comments</w:t>
            </w:r>
          </w:p>
        </w:tc>
      </w:tr>
      <w:tr w:rsidR="007B42DA" w:rsidRPr="007C4B89" w:rsidTr="007B42DA">
        <w:trPr>
          <w:trHeight w:val="450"/>
        </w:trPr>
        <w:tc>
          <w:tcPr>
            <w:tcW w:w="900" w:type="dxa"/>
            <w:vMerge/>
            <w:tcBorders>
              <w:top w:val="single" w:sz="4" w:space="0" w:color="auto"/>
              <w:left w:val="single" w:sz="4" w:space="0" w:color="auto"/>
              <w:bottom w:val="single" w:sz="4" w:space="0" w:color="auto"/>
              <w:right w:val="nil"/>
            </w:tcBorders>
            <w:vAlign w:val="center"/>
            <w:hideMark/>
          </w:tcPr>
          <w:p w:rsidR="007C4B89" w:rsidRPr="007C4B89" w:rsidRDefault="007C4B89" w:rsidP="007C4B89">
            <w:pPr>
              <w:rPr>
                <w:rFonts w:cs="Arial"/>
                <w:b/>
                <w:bCs/>
                <w:color w:val="FFFFFF"/>
                <w:sz w:val="20"/>
                <w:szCs w:val="20"/>
              </w:rPr>
            </w:pPr>
          </w:p>
        </w:tc>
        <w:tc>
          <w:tcPr>
            <w:tcW w:w="1170" w:type="dxa"/>
            <w:tcBorders>
              <w:top w:val="nil"/>
              <w:left w:val="single" w:sz="4" w:space="0" w:color="auto"/>
              <w:bottom w:val="single" w:sz="4" w:space="0" w:color="auto"/>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(Hz)</w:t>
            </w:r>
          </w:p>
        </w:tc>
        <w:tc>
          <w:tcPr>
            <w:tcW w:w="1170" w:type="dxa"/>
            <w:tcBorders>
              <w:top w:val="nil"/>
              <w:left w:val="nil"/>
              <w:bottom w:val="single" w:sz="4" w:space="0" w:color="auto"/>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(Hz)</w:t>
            </w:r>
          </w:p>
        </w:tc>
        <w:tc>
          <w:tcPr>
            <w:tcW w:w="1170" w:type="dxa"/>
            <w:vMerge/>
            <w:tcBorders>
              <w:top w:val="single" w:sz="4" w:space="0" w:color="auto"/>
              <w:left w:val="nil"/>
              <w:bottom w:val="single" w:sz="4" w:space="0" w:color="auto"/>
              <w:right w:val="single" w:sz="4" w:space="0" w:color="auto"/>
            </w:tcBorders>
            <w:vAlign w:val="center"/>
            <w:hideMark/>
          </w:tcPr>
          <w:p w:rsidR="007C4B89" w:rsidRPr="007C4B89" w:rsidRDefault="007C4B89" w:rsidP="007C4B89">
            <w:pPr>
              <w:rPr>
                <w:rFonts w:cs="Arial"/>
                <w:b/>
                <w:bCs/>
                <w:color w:val="FFFFFF"/>
                <w:sz w:val="20"/>
                <w:szCs w:val="20"/>
              </w:rPr>
            </w:pPr>
          </w:p>
        </w:tc>
        <w:tc>
          <w:tcPr>
            <w:tcW w:w="900" w:type="dxa"/>
            <w:tcBorders>
              <w:top w:val="nil"/>
              <w:left w:val="nil"/>
              <w:bottom w:val="single" w:sz="4" w:space="0" w:color="auto"/>
              <w:right w:val="single" w:sz="4" w:space="0" w:color="auto"/>
            </w:tcBorders>
            <w:shd w:val="clear" w:color="000000" w:fill="006666"/>
            <w:vAlign w:val="center"/>
            <w:hideMark/>
          </w:tcPr>
          <w:p w:rsidR="007C4B89" w:rsidRPr="007C4B89" w:rsidRDefault="007C4B89" w:rsidP="007C4B89">
            <w:pPr>
              <w:jc w:val="center"/>
              <w:rPr>
                <w:rFonts w:cs="Arial"/>
                <w:b/>
                <w:bCs/>
                <w:color w:val="FFFFFF"/>
                <w:sz w:val="16"/>
                <w:szCs w:val="16"/>
              </w:rPr>
            </w:pPr>
            <w:r w:rsidRPr="007C4B89">
              <w:rPr>
                <w:rFonts w:cs="Arial"/>
                <w:b/>
                <w:bCs/>
                <w:color w:val="FFFFFF"/>
                <w:sz w:val="16"/>
                <w:szCs w:val="16"/>
              </w:rPr>
              <w:t>Oscillation Mode (Hz)</w:t>
            </w:r>
          </w:p>
        </w:tc>
        <w:tc>
          <w:tcPr>
            <w:tcW w:w="810" w:type="dxa"/>
            <w:tcBorders>
              <w:top w:val="nil"/>
              <w:left w:val="nil"/>
              <w:bottom w:val="single" w:sz="4" w:space="0" w:color="auto"/>
              <w:right w:val="single" w:sz="4" w:space="0" w:color="auto"/>
            </w:tcBorders>
            <w:shd w:val="clear" w:color="000000" w:fill="006666"/>
            <w:vAlign w:val="center"/>
            <w:hideMark/>
          </w:tcPr>
          <w:p w:rsidR="007C4B89" w:rsidRPr="007C4B89" w:rsidRDefault="007C4B89" w:rsidP="007C4B89">
            <w:pPr>
              <w:jc w:val="center"/>
              <w:rPr>
                <w:rFonts w:cs="Arial"/>
                <w:b/>
                <w:bCs/>
                <w:color w:val="FFFFFF"/>
                <w:sz w:val="16"/>
                <w:szCs w:val="16"/>
              </w:rPr>
            </w:pPr>
            <w:r w:rsidRPr="007C4B89">
              <w:rPr>
                <w:rFonts w:cs="Arial"/>
                <w:b/>
                <w:bCs/>
                <w:color w:val="FFFFFF"/>
                <w:sz w:val="16"/>
                <w:szCs w:val="16"/>
              </w:rPr>
              <w:t>Damping Ratio</w:t>
            </w:r>
          </w:p>
        </w:tc>
        <w:tc>
          <w:tcPr>
            <w:tcW w:w="630" w:type="dxa"/>
            <w:tcBorders>
              <w:top w:val="nil"/>
              <w:left w:val="nil"/>
              <w:bottom w:val="single" w:sz="4" w:space="0" w:color="auto"/>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(MW)</w:t>
            </w:r>
          </w:p>
        </w:tc>
        <w:tc>
          <w:tcPr>
            <w:tcW w:w="720" w:type="dxa"/>
            <w:vMerge/>
            <w:tcBorders>
              <w:top w:val="single" w:sz="4" w:space="0" w:color="auto"/>
              <w:left w:val="single" w:sz="4" w:space="0" w:color="auto"/>
              <w:bottom w:val="single" w:sz="4" w:space="0" w:color="000000"/>
              <w:right w:val="single" w:sz="4" w:space="0" w:color="auto"/>
            </w:tcBorders>
            <w:vAlign w:val="center"/>
            <w:hideMark/>
          </w:tcPr>
          <w:p w:rsidR="007C4B89" w:rsidRPr="007C4B89" w:rsidRDefault="007C4B89" w:rsidP="007C4B89">
            <w:pPr>
              <w:rPr>
                <w:rFonts w:cs="Arial"/>
                <w:b/>
                <w:bCs/>
                <w:color w:val="FFFFFF"/>
                <w:sz w:val="20"/>
                <w:szCs w:val="20"/>
              </w:rPr>
            </w:pPr>
          </w:p>
        </w:tc>
        <w:tc>
          <w:tcPr>
            <w:tcW w:w="720" w:type="dxa"/>
            <w:tcBorders>
              <w:top w:val="nil"/>
              <w:left w:val="nil"/>
              <w:bottom w:val="single" w:sz="4" w:space="0" w:color="auto"/>
              <w:right w:val="single" w:sz="4" w:space="0" w:color="auto"/>
            </w:tcBorders>
            <w:shd w:val="clear" w:color="000000" w:fill="006666"/>
            <w:vAlign w:val="center"/>
            <w:hideMark/>
          </w:tcPr>
          <w:p w:rsidR="007C4B89" w:rsidRPr="007C4B89" w:rsidRDefault="007C4B89" w:rsidP="007C4B89">
            <w:pPr>
              <w:jc w:val="center"/>
              <w:rPr>
                <w:rFonts w:cs="Arial"/>
                <w:b/>
                <w:bCs/>
                <w:color w:val="FFFFFF"/>
                <w:sz w:val="20"/>
                <w:szCs w:val="20"/>
              </w:rPr>
            </w:pPr>
            <w:r w:rsidRPr="007C4B89">
              <w:rPr>
                <w:rFonts w:cs="Arial"/>
                <w:b/>
                <w:bCs/>
                <w:color w:val="FFFFFF"/>
                <w:sz w:val="20"/>
                <w:szCs w:val="20"/>
              </w:rPr>
              <w:t>(GW-s)</w:t>
            </w: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7C4B89" w:rsidRPr="007C4B89" w:rsidRDefault="007C4B89" w:rsidP="007C4B89">
            <w:pPr>
              <w:rPr>
                <w:rFonts w:cs="Arial"/>
                <w:b/>
                <w:bCs/>
                <w:color w:val="FFFFFF"/>
                <w:sz w:val="20"/>
                <w:szCs w:val="20"/>
              </w:rPr>
            </w:pPr>
          </w:p>
        </w:tc>
      </w:tr>
      <w:tr w:rsidR="007B42DA" w:rsidRPr="007C4B89" w:rsidTr="007B42DA">
        <w:trPr>
          <w:trHeight w:val="499"/>
        </w:trPr>
        <w:tc>
          <w:tcPr>
            <w:tcW w:w="900" w:type="dxa"/>
            <w:tcBorders>
              <w:top w:val="nil"/>
              <w:left w:val="single" w:sz="4" w:space="0" w:color="auto"/>
              <w:bottom w:val="single" w:sz="4" w:space="0" w:color="auto"/>
              <w:right w:val="single" w:sz="4" w:space="0" w:color="auto"/>
            </w:tcBorders>
            <w:shd w:val="clear" w:color="000000" w:fill="FFFFFF"/>
            <w:noWrap/>
            <w:vAlign w:val="center"/>
            <w:hideMark/>
          </w:tcPr>
          <w:p w:rsidR="007C4B89" w:rsidRPr="007C4B89" w:rsidRDefault="007C4B89" w:rsidP="007C4B89">
            <w:pPr>
              <w:jc w:val="right"/>
              <w:rPr>
                <w:rFonts w:cs="Arial"/>
                <w:color w:val="000000"/>
                <w:sz w:val="18"/>
                <w:szCs w:val="18"/>
              </w:rPr>
            </w:pPr>
            <w:r w:rsidRPr="007C4B89">
              <w:rPr>
                <w:rFonts w:cs="Arial"/>
                <w:color w:val="000000"/>
                <w:sz w:val="18"/>
                <w:szCs w:val="18"/>
              </w:rPr>
              <w:t>1/8/2016 10:30</w:t>
            </w:r>
          </w:p>
        </w:tc>
        <w:tc>
          <w:tcPr>
            <w:tcW w:w="117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0.084</w:t>
            </w:r>
          </w:p>
        </w:tc>
        <w:tc>
          <w:tcPr>
            <w:tcW w:w="117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59.90</w:t>
            </w:r>
          </w:p>
        </w:tc>
        <w:tc>
          <w:tcPr>
            <w:tcW w:w="117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0:04:28</w:t>
            </w:r>
          </w:p>
        </w:tc>
        <w:tc>
          <w:tcPr>
            <w:tcW w:w="1710" w:type="dxa"/>
            <w:gridSpan w:val="2"/>
            <w:tcBorders>
              <w:top w:val="single" w:sz="4" w:space="0" w:color="auto"/>
              <w:left w:val="nil"/>
              <w:bottom w:val="single" w:sz="4" w:space="0" w:color="auto"/>
              <w:right w:val="single" w:sz="4" w:space="0" w:color="000000"/>
            </w:tcBorders>
            <w:shd w:val="clear" w:color="000000" w:fill="FFFFFF"/>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PMU Data Not Available.</w:t>
            </w:r>
          </w:p>
        </w:tc>
        <w:tc>
          <w:tcPr>
            <w:tcW w:w="63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37,089</w:t>
            </w:r>
          </w:p>
        </w:tc>
        <w:tc>
          <w:tcPr>
            <w:tcW w:w="72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3.39%</w:t>
            </w:r>
          </w:p>
        </w:tc>
        <w:tc>
          <w:tcPr>
            <w:tcW w:w="72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207,525</w:t>
            </w:r>
          </w:p>
        </w:tc>
        <w:tc>
          <w:tcPr>
            <w:tcW w:w="1890" w:type="dxa"/>
            <w:tcBorders>
              <w:top w:val="nil"/>
              <w:left w:val="nil"/>
              <w:bottom w:val="single" w:sz="4" w:space="0" w:color="auto"/>
              <w:right w:val="single" w:sz="4" w:space="0" w:color="auto"/>
            </w:tcBorders>
            <w:shd w:val="clear" w:color="000000" w:fill="FFFFFF"/>
            <w:noWrap/>
            <w:vAlign w:val="center"/>
            <w:hideMark/>
          </w:tcPr>
          <w:p w:rsidR="007C4B89" w:rsidRPr="004F6504" w:rsidRDefault="004F6504" w:rsidP="004F6504">
            <w:pPr>
              <w:rPr>
                <w:rFonts w:cs="Arial"/>
                <w:sz w:val="18"/>
                <w:szCs w:val="18"/>
              </w:rPr>
            </w:pPr>
            <w:r w:rsidRPr="004F6504">
              <w:rPr>
                <w:rFonts w:cs="Arial"/>
                <w:sz w:val="18"/>
                <w:szCs w:val="18"/>
              </w:rPr>
              <w:t>Unit Trip of 392 MW</w:t>
            </w:r>
          </w:p>
        </w:tc>
      </w:tr>
      <w:tr w:rsidR="007B42DA" w:rsidRPr="007C4B89" w:rsidTr="007B42DA">
        <w:trPr>
          <w:trHeight w:val="480"/>
        </w:trPr>
        <w:tc>
          <w:tcPr>
            <w:tcW w:w="900" w:type="dxa"/>
            <w:tcBorders>
              <w:top w:val="nil"/>
              <w:left w:val="single" w:sz="4" w:space="0" w:color="auto"/>
              <w:bottom w:val="single" w:sz="4" w:space="0" w:color="auto"/>
              <w:right w:val="single" w:sz="4" w:space="0" w:color="auto"/>
            </w:tcBorders>
            <w:shd w:val="clear" w:color="000000" w:fill="FFFFFF"/>
            <w:noWrap/>
            <w:vAlign w:val="center"/>
            <w:hideMark/>
          </w:tcPr>
          <w:p w:rsidR="007C4B89" w:rsidRPr="007C4B89" w:rsidRDefault="007C4B89" w:rsidP="007C4B89">
            <w:pPr>
              <w:jc w:val="right"/>
              <w:rPr>
                <w:rFonts w:cs="Arial"/>
                <w:color w:val="000000"/>
                <w:sz w:val="18"/>
                <w:szCs w:val="18"/>
              </w:rPr>
            </w:pPr>
            <w:r w:rsidRPr="007C4B89">
              <w:rPr>
                <w:rFonts w:cs="Arial"/>
                <w:color w:val="000000"/>
                <w:sz w:val="18"/>
                <w:szCs w:val="18"/>
              </w:rPr>
              <w:t>1/13/2016 14:22</w:t>
            </w:r>
          </w:p>
        </w:tc>
        <w:tc>
          <w:tcPr>
            <w:tcW w:w="117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0.063</w:t>
            </w:r>
          </w:p>
        </w:tc>
        <w:tc>
          <w:tcPr>
            <w:tcW w:w="117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59.92</w:t>
            </w:r>
          </w:p>
        </w:tc>
        <w:tc>
          <w:tcPr>
            <w:tcW w:w="117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0:06:49</w:t>
            </w:r>
          </w:p>
        </w:tc>
        <w:tc>
          <w:tcPr>
            <w:tcW w:w="1710" w:type="dxa"/>
            <w:gridSpan w:val="2"/>
            <w:tcBorders>
              <w:top w:val="single" w:sz="4" w:space="0" w:color="auto"/>
              <w:left w:val="nil"/>
              <w:bottom w:val="single" w:sz="4" w:space="0" w:color="auto"/>
              <w:right w:val="single" w:sz="4" w:space="0" w:color="000000"/>
            </w:tcBorders>
            <w:shd w:val="clear" w:color="000000" w:fill="FFFFFF"/>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PMU Data Not Available.</w:t>
            </w:r>
          </w:p>
        </w:tc>
        <w:tc>
          <w:tcPr>
            <w:tcW w:w="63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34,385</w:t>
            </w:r>
          </w:p>
        </w:tc>
        <w:tc>
          <w:tcPr>
            <w:tcW w:w="72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7.23%</w:t>
            </w:r>
          </w:p>
        </w:tc>
        <w:tc>
          <w:tcPr>
            <w:tcW w:w="720" w:type="dxa"/>
            <w:tcBorders>
              <w:top w:val="nil"/>
              <w:left w:val="nil"/>
              <w:bottom w:val="single" w:sz="4" w:space="0" w:color="auto"/>
              <w:right w:val="single" w:sz="4" w:space="0" w:color="auto"/>
            </w:tcBorders>
            <w:shd w:val="clear" w:color="000000" w:fill="FFFFFF"/>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224,912</w:t>
            </w:r>
          </w:p>
        </w:tc>
        <w:tc>
          <w:tcPr>
            <w:tcW w:w="1890" w:type="dxa"/>
            <w:tcBorders>
              <w:top w:val="nil"/>
              <w:left w:val="nil"/>
              <w:bottom w:val="single" w:sz="4" w:space="0" w:color="auto"/>
              <w:right w:val="single" w:sz="4" w:space="0" w:color="auto"/>
            </w:tcBorders>
            <w:shd w:val="clear" w:color="000000" w:fill="FFFFFF"/>
            <w:noWrap/>
            <w:vAlign w:val="center"/>
            <w:hideMark/>
          </w:tcPr>
          <w:p w:rsidR="007C4B89" w:rsidRPr="004F6504" w:rsidRDefault="007C4B89" w:rsidP="004F6504">
            <w:pPr>
              <w:rPr>
                <w:rFonts w:cs="Arial"/>
                <w:sz w:val="18"/>
                <w:szCs w:val="18"/>
              </w:rPr>
            </w:pPr>
            <w:r w:rsidRPr="004F6504">
              <w:rPr>
                <w:rFonts w:cs="Arial"/>
                <w:sz w:val="18"/>
                <w:szCs w:val="18"/>
              </w:rPr>
              <w:t>Unit Trip of 408 MW</w:t>
            </w:r>
          </w:p>
        </w:tc>
      </w:tr>
      <w:tr w:rsidR="007B42DA" w:rsidRPr="007C4B89" w:rsidTr="007B42DA">
        <w:trPr>
          <w:trHeight w:val="480"/>
        </w:trPr>
        <w:tc>
          <w:tcPr>
            <w:tcW w:w="900" w:type="dxa"/>
            <w:tcBorders>
              <w:top w:val="nil"/>
              <w:left w:val="single" w:sz="4" w:space="0" w:color="auto"/>
              <w:bottom w:val="single" w:sz="4" w:space="0" w:color="auto"/>
              <w:right w:val="single" w:sz="4" w:space="0" w:color="auto"/>
            </w:tcBorders>
            <w:shd w:val="clear" w:color="000000" w:fill="B4C6E7"/>
            <w:noWrap/>
            <w:vAlign w:val="center"/>
            <w:hideMark/>
          </w:tcPr>
          <w:p w:rsidR="007C4B89" w:rsidRPr="007C4B89" w:rsidRDefault="007C4B89" w:rsidP="007C4B89">
            <w:pPr>
              <w:jc w:val="right"/>
              <w:rPr>
                <w:rFonts w:cs="Arial"/>
                <w:color w:val="000000"/>
                <w:sz w:val="18"/>
                <w:szCs w:val="18"/>
              </w:rPr>
            </w:pPr>
            <w:r w:rsidRPr="007C4B89">
              <w:rPr>
                <w:rFonts w:cs="Arial"/>
                <w:color w:val="000000"/>
                <w:sz w:val="18"/>
                <w:szCs w:val="18"/>
              </w:rPr>
              <w:t>1/21/2016 23:14</w:t>
            </w:r>
          </w:p>
        </w:tc>
        <w:tc>
          <w:tcPr>
            <w:tcW w:w="117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0.131</w:t>
            </w:r>
          </w:p>
        </w:tc>
        <w:tc>
          <w:tcPr>
            <w:tcW w:w="117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59.84</w:t>
            </w:r>
          </w:p>
        </w:tc>
        <w:tc>
          <w:tcPr>
            <w:tcW w:w="117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0:07:40</w:t>
            </w:r>
          </w:p>
        </w:tc>
        <w:tc>
          <w:tcPr>
            <w:tcW w:w="900" w:type="dxa"/>
            <w:tcBorders>
              <w:top w:val="nil"/>
              <w:left w:val="nil"/>
              <w:bottom w:val="single" w:sz="4" w:space="0" w:color="auto"/>
              <w:right w:val="single" w:sz="4" w:space="0" w:color="auto"/>
            </w:tcBorders>
            <w:shd w:val="clear" w:color="000000" w:fill="B4C6E7"/>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0.73</w:t>
            </w:r>
          </w:p>
        </w:tc>
        <w:tc>
          <w:tcPr>
            <w:tcW w:w="810" w:type="dxa"/>
            <w:tcBorders>
              <w:top w:val="nil"/>
              <w:left w:val="nil"/>
              <w:bottom w:val="single" w:sz="4" w:space="0" w:color="auto"/>
              <w:right w:val="single" w:sz="4" w:space="0" w:color="auto"/>
            </w:tcBorders>
            <w:shd w:val="clear" w:color="000000" w:fill="B4C6E7"/>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22%</w:t>
            </w:r>
          </w:p>
        </w:tc>
        <w:tc>
          <w:tcPr>
            <w:tcW w:w="63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38,105</w:t>
            </w:r>
          </w:p>
        </w:tc>
        <w:tc>
          <w:tcPr>
            <w:tcW w:w="72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17.63%</w:t>
            </w:r>
          </w:p>
        </w:tc>
        <w:tc>
          <w:tcPr>
            <w:tcW w:w="72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206,696</w:t>
            </w:r>
          </w:p>
        </w:tc>
        <w:tc>
          <w:tcPr>
            <w:tcW w:w="1890" w:type="dxa"/>
            <w:tcBorders>
              <w:top w:val="nil"/>
              <w:left w:val="nil"/>
              <w:bottom w:val="single" w:sz="4" w:space="0" w:color="auto"/>
              <w:right w:val="single" w:sz="4" w:space="0" w:color="auto"/>
            </w:tcBorders>
            <w:shd w:val="clear" w:color="000000" w:fill="B4C6E7"/>
            <w:noWrap/>
            <w:vAlign w:val="center"/>
            <w:hideMark/>
          </w:tcPr>
          <w:p w:rsidR="007C4B89" w:rsidRPr="004F6504" w:rsidRDefault="007C4B89" w:rsidP="004F6504">
            <w:pPr>
              <w:rPr>
                <w:rFonts w:cs="Arial"/>
                <w:sz w:val="18"/>
                <w:szCs w:val="18"/>
              </w:rPr>
            </w:pPr>
            <w:r w:rsidRPr="004F6504">
              <w:rPr>
                <w:rFonts w:cs="Arial"/>
                <w:sz w:val="18"/>
                <w:szCs w:val="18"/>
              </w:rPr>
              <w:t>Unit Trip of 823 MW</w:t>
            </w:r>
          </w:p>
        </w:tc>
      </w:tr>
      <w:tr w:rsidR="007B42DA" w:rsidRPr="007C4B89" w:rsidTr="007B42DA">
        <w:trPr>
          <w:trHeight w:val="300"/>
        </w:trPr>
        <w:tc>
          <w:tcPr>
            <w:tcW w:w="900" w:type="dxa"/>
            <w:tcBorders>
              <w:top w:val="nil"/>
              <w:left w:val="single" w:sz="4" w:space="0" w:color="auto"/>
              <w:bottom w:val="single" w:sz="4" w:space="0" w:color="auto"/>
              <w:right w:val="single" w:sz="4" w:space="0" w:color="auto"/>
            </w:tcBorders>
            <w:shd w:val="clear" w:color="000000" w:fill="B4C6E7"/>
            <w:noWrap/>
            <w:vAlign w:val="center"/>
            <w:hideMark/>
          </w:tcPr>
          <w:p w:rsidR="007C4B89" w:rsidRPr="007C4B89" w:rsidRDefault="007C4B89" w:rsidP="007C4B89">
            <w:pPr>
              <w:jc w:val="right"/>
              <w:rPr>
                <w:rFonts w:cs="Arial"/>
                <w:color w:val="000000"/>
                <w:sz w:val="18"/>
                <w:szCs w:val="18"/>
              </w:rPr>
            </w:pPr>
            <w:r w:rsidRPr="007C4B89">
              <w:rPr>
                <w:rFonts w:cs="Arial"/>
                <w:color w:val="000000"/>
                <w:sz w:val="18"/>
                <w:szCs w:val="18"/>
              </w:rPr>
              <w:t>1/26/2016 23:25</w:t>
            </w:r>
          </w:p>
        </w:tc>
        <w:tc>
          <w:tcPr>
            <w:tcW w:w="117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0.145</w:t>
            </w:r>
          </w:p>
        </w:tc>
        <w:tc>
          <w:tcPr>
            <w:tcW w:w="117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59.73</w:t>
            </w:r>
          </w:p>
        </w:tc>
        <w:tc>
          <w:tcPr>
            <w:tcW w:w="117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0:05:32</w:t>
            </w:r>
          </w:p>
        </w:tc>
        <w:tc>
          <w:tcPr>
            <w:tcW w:w="900" w:type="dxa"/>
            <w:tcBorders>
              <w:top w:val="nil"/>
              <w:left w:val="nil"/>
              <w:bottom w:val="single" w:sz="4" w:space="0" w:color="auto"/>
              <w:right w:val="single" w:sz="4" w:space="0" w:color="auto"/>
            </w:tcBorders>
            <w:shd w:val="clear" w:color="000000" w:fill="B4C6E7"/>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0.69</w:t>
            </w:r>
          </w:p>
        </w:tc>
        <w:tc>
          <w:tcPr>
            <w:tcW w:w="810" w:type="dxa"/>
            <w:tcBorders>
              <w:top w:val="nil"/>
              <w:left w:val="nil"/>
              <w:bottom w:val="single" w:sz="4" w:space="0" w:color="auto"/>
              <w:right w:val="single" w:sz="4" w:space="0" w:color="auto"/>
            </w:tcBorders>
            <w:shd w:val="clear" w:color="000000" w:fill="B4C6E7"/>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5%</w:t>
            </w:r>
          </w:p>
        </w:tc>
        <w:tc>
          <w:tcPr>
            <w:tcW w:w="63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36,862</w:t>
            </w:r>
          </w:p>
        </w:tc>
        <w:tc>
          <w:tcPr>
            <w:tcW w:w="72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10.56%</w:t>
            </w:r>
          </w:p>
        </w:tc>
        <w:tc>
          <w:tcPr>
            <w:tcW w:w="720" w:type="dxa"/>
            <w:tcBorders>
              <w:top w:val="nil"/>
              <w:left w:val="nil"/>
              <w:bottom w:val="single" w:sz="4" w:space="0" w:color="auto"/>
              <w:right w:val="single" w:sz="4" w:space="0" w:color="auto"/>
            </w:tcBorders>
            <w:shd w:val="clear" w:color="000000" w:fill="B4C6E7"/>
            <w:noWrap/>
            <w:vAlign w:val="center"/>
            <w:hideMark/>
          </w:tcPr>
          <w:p w:rsidR="007C4B89" w:rsidRPr="007C4B89" w:rsidRDefault="007C4B89" w:rsidP="007C4B89">
            <w:pPr>
              <w:jc w:val="center"/>
              <w:rPr>
                <w:rFonts w:cs="Arial"/>
                <w:color w:val="000000"/>
                <w:sz w:val="18"/>
                <w:szCs w:val="18"/>
              </w:rPr>
            </w:pPr>
            <w:r w:rsidRPr="007C4B89">
              <w:rPr>
                <w:rFonts w:cs="Arial"/>
                <w:color w:val="000000"/>
                <w:sz w:val="18"/>
                <w:szCs w:val="18"/>
              </w:rPr>
              <w:t>240,843</w:t>
            </w:r>
          </w:p>
        </w:tc>
        <w:tc>
          <w:tcPr>
            <w:tcW w:w="1890" w:type="dxa"/>
            <w:tcBorders>
              <w:top w:val="nil"/>
              <w:left w:val="nil"/>
              <w:bottom w:val="single" w:sz="4" w:space="0" w:color="auto"/>
              <w:right w:val="single" w:sz="4" w:space="0" w:color="auto"/>
            </w:tcBorders>
            <w:shd w:val="clear" w:color="000000" w:fill="B4C6E7"/>
            <w:noWrap/>
            <w:vAlign w:val="center"/>
            <w:hideMark/>
          </w:tcPr>
          <w:p w:rsidR="007C4B89" w:rsidRPr="004F6504" w:rsidRDefault="007C4B89" w:rsidP="004F6504">
            <w:pPr>
              <w:rPr>
                <w:rFonts w:cs="Arial"/>
                <w:sz w:val="18"/>
                <w:szCs w:val="18"/>
              </w:rPr>
            </w:pPr>
            <w:r w:rsidRPr="004F6504">
              <w:rPr>
                <w:rFonts w:cs="Arial"/>
                <w:sz w:val="18"/>
                <w:szCs w:val="18"/>
              </w:rPr>
              <w:t xml:space="preserve">Unit Trip of 1346 MW </w:t>
            </w:r>
          </w:p>
        </w:tc>
      </w:tr>
    </w:tbl>
    <w:p w:rsidR="0014765F" w:rsidRPr="008209A2" w:rsidRDefault="0014765F" w:rsidP="0014765F">
      <w:pPr>
        <w:jc w:val="center"/>
        <w:rPr>
          <w:rFonts w:cs="Arial"/>
          <w:sz w:val="16"/>
          <w:szCs w:val="16"/>
        </w:rPr>
      </w:pPr>
      <w:r w:rsidRPr="001E4609">
        <w:rPr>
          <w:rFonts w:cs="Arial"/>
          <w:sz w:val="16"/>
          <w:szCs w:val="16"/>
        </w:rPr>
        <w:t xml:space="preserve">(Note: </w:t>
      </w:r>
      <w:r w:rsidR="00862311" w:rsidRPr="001E4609">
        <w:rPr>
          <w:rFonts w:cs="Arial"/>
          <w:sz w:val="16"/>
          <w:szCs w:val="16"/>
        </w:rPr>
        <w:t xml:space="preserve">frequency events highlighted in blue have been identified as FMEs per BAL-001-TRE-1 and the Performance Disturbance </w:t>
      </w:r>
      <w:r w:rsidR="00594CE2" w:rsidRPr="001E4609">
        <w:rPr>
          <w:rFonts w:cs="Arial"/>
          <w:sz w:val="16"/>
          <w:szCs w:val="16"/>
        </w:rPr>
        <w:t xml:space="preserve">Compliance </w:t>
      </w:r>
      <w:r w:rsidR="00862311" w:rsidRPr="001E4609">
        <w:rPr>
          <w:rFonts w:cs="Arial"/>
          <w:sz w:val="16"/>
          <w:szCs w:val="16"/>
        </w:rPr>
        <w:t>Working group.</w:t>
      </w:r>
      <w:r w:rsidRPr="001E4609">
        <w:rPr>
          <w:rFonts w:cs="Arial"/>
          <w:sz w:val="16"/>
          <w:szCs w:val="16"/>
        </w:rPr>
        <w:t>)</w:t>
      </w:r>
    </w:p>
    <w:p w:rsidR="005E6548" w:rsidRPr="008209A2" w:rsidRDefault="00D53759" w:rsidP="00E6330D">
      <w:pPr>
        <w:jc w:val="both"/>
        <w:rPr>
          <w:rFonts w:cs="Arial"/>
          <w:szCs w:val="22"/>
        </w:rPr>
      </w:pPr>
      <w:r w:rsidRPr="008209A2">
        <w:rPr>
          <w:rFonts w:cs="Arial"/>
          <w:szCs w:val="22"/>
        </w:rPr>
        <w:t xml:space="preserve">  </w:t>
      </w:r>
    </w:p>
    <w:p w:rsidR="009C32D3" w:rsidRDefault="009C32D3" w:rsidP="00280D69">
      <w:pPr>
        <w:jc w:val="right"/>
        <w:rPr>
          <w:rFonts w:cs="Arial"/>
          <w:szCs w:val="22"/>
        </w:rPr>
      </w:pPr>
    </w:p>
    <w:p w:rsidR="00A37F42" w:rsidRDefault="00A37F42" w:rsidP="00280D69">
      <w:pPr>
        <w:jc w:val="right"/>
        <w:rPr>
          <w:rFonts w:cs="Arial"/>
          <w:szCs w:val="22"/>
        </w:rPr>
      </w:pPr>
    </w:p>
    <w:p w:rsidR="004C69FD" w:rsidRDefault="004C69FD" w:rsidP="00C37628">
      <w:pPr>
        <w:jc w:val="center"/>
        <w:rPr>
          <w:rFonts w:cs="Arial"/>
          <w:szCs w:val="22"/>
        </w:rPr>
      </w:pPr>
    </w:p>
    <w:p w:rsidR="00992ED8" w:rsidRDefault="0001363C" w:rsidP="00C37628">
      <w:pPr>
        <w:jc w:val="center"/>
        <w:rPr>
          <w:rFonts w:cs="Arial"/>
          <w:szCs w:val="22"/>
        </w:rPr>
      </w:pPr>
      <w:r>
        <w:rPr>
          <w:rFonts w:cs="Arial"/>
          <w:noProof/>
          <w:szCs w:val="22"/>
        </w:rPr>
        <w:drawing>
          <wp:inline distT="0" distB="0" distL="0" distR="0" wp14:anchorId="2F87A529" wp14:editId="7648365D">
            <wp:extent cx="5943600" cy="3535123"/>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rsidR="002E3869" w:rsidRPr="00210D48" w:rsidRDefault="002E3869" w:rsidP="00C37628">
      <w:pPr>
        <w:jc w:val="center"/>
        <w:rPr>
          <w:rFonts w:cs="Arial"/>
          <w:szCs w:val="22"/>
        </w:rPr>
      </w:pPr>
    </w:p>
    <w:p w:rsidR="00AA29B8" w:rsidRPr="001E4609" w:rsidRDefault="00AA29B8" w:rsidP="004E5322">
      <w:pPr>
        <w:pStyle w:val="Heading2"/>
      </w:pPr>
      <w:bookmarkStart w:id="263" w:name="_Toc444009164"/>
      <w:r w:rsidRPr="001E4609">
        <w:t>Responsive Reserve Events</w:t>
      </w:r>
      <w:bookmarkEnd w:id="263"/>
    </w:p>
    <w:p w:rsidR="009A79EF" w:rsidRPr="001E4609" w:rsidRDefault="009A79EF" w:rsidP="009A79EF">
      <w:pPr>
        <w:rPr>
          <w:rFonts w:cs="Arial"/>
          <w:szCs w:val="22"/>
        </w:rPr>
      </w:pPr>
    </w:p>
    <w:p w:rsidR="00AA29B8" w:rsidRDefault="00302A11" w:rsidP="00302A11">
      <w:pPr>
        <w:jc w:val="both"/>
        <w:rPr>
          <w:rFonts w:cs="Arial"/>
          <w:szCs w:val="22"/>
        </w:rPr>
      </w:pPr>
      <w:r w:rsidRPr="0001363C">
        <w:rPr>
          <w:rFonts w:cs="Arial"/>
          <w:szCs w:val="22"/>
        </w:rPr>
        <w:t>There were</w:t>
      </w:r>
      <w:r w:rsidR="00C37628" w:rsidRPr="0001363C">
        <w:rPr>
          <w:rFonts w:cs="Arial"/>
          <w:szCs w:val="22"/>
        </w:rPr>
        <w:t xml:space="preserve"> </w:t>
      </w:r>
      <w:r w:rsidR="0001363C" w:rsidRPr="0001363C">
        <w:rPr>
          <w:rFonts w:cs="Arial"/>
          <w:szCs w:val="22"/>
        </w:rPr>
        <w:t>three</w:t>
      </w:r>
      <w:r w:rsidRPr="0001363C">
        <w:rPr>
          <w:rFonts w:cs="Arial"/>
          <w:szCs w:val="22"/>
        </w:rPr>
        <w:t xml:space="preserve"> events where Responsive Reserve MWs were released to SCED in </w:t>
      </w:r>
      <w:r w:rsidR="0001363C" w:rsidRPr="0001363C">
        <w:rPr>
          <w:rFonts w:cs="Arial"/>
          <w:szCs w:val="22"/>
        </w:rPr>
        <w:t>January</w:t>
      </w:r>
      <w:r w:rsidRPr="0001363C">
        <w:rPr>
          <w:rFonts w:cs="Arial"/>
          <w:szCs w:val="22"/>
        </w:rPr>
        <w:t>.</w:t>
      </w:r>
      <w:r w:rsidRPr="001E4609">
        <w:rPr>
          <w:rFonts w:cs="Arial"/>
          <w:szCs w:val="22"/>
        </w:rPr>
        <w:t xml:space="preserve">  The events highlighted in blue were related to frequency events reported in </w:t>
      </w:r>
      <w:r w:rsidR="00C37628" w:rsidRPr="001E4609">
        <w:rPr>
          <w:rFonts w:cs="Arial"/>
          <w:szCs w:val="22"/>
        </w:rPr>
        <w:t>S</w:t>
      </w:r>
      <w:r w:rsidRPr="001E4609">
        <w:rPr>
          <w:rFonts w:cs="Arial"/>
          <w:szCs w:val="22"/>
        </w:rPr>
        <w:t>ection 2.1 above.</w:t>
      </w:r>
    </w:p>
    <w:p w:rsidR="005C678A" w:rsidRDefault="005C678A" w:rsidP="00302A11">
      <w:pPr>
        <w:jc w:val="both"/>
        <w:rPr>
          <w:rFonts w:cs="Arial"/>
          <w:szCs w:val="22"/>
        </w:rPr>
      </w:pPr>
    </w:p>
    <w:p w:rsidR="00992ED8" w:rsidRDefault="00992ED8" w:rsidP="00992ED8">
      <w:pPr>
        <w:jc w:val="both"/>
      </w:pPr>
    </w:p>
    <w:tbl>
      <w:tblPr>
        <w:tblW w:w="9265" w:type="dxa"/>
        <w:tblLook w:val="04A0" w:firstRow="1" w:lastRow="0" w:firstColumn="1" w:lastColumn="0" w:noHBand="0" w:noVBand="1"/>
      </w:tblPr>
      <w:tblGrid>
        <w:gridCol w:w="1984"/>
        <w:gridCol w:w="2061"/>
        <w:gridCol w:w="1440"/>
        <w:gridCol w:w="1350"/>
        <w:gridCol w:w="2430"/>
      </w:tblGrid>
      <w:tr w:rsidR="0001363C" w:rsidRPr="0001363C" w:rsidTr="0001363C">
        <w:trPr>
          <w:trHeight w:val="300"/>
        </w:trPr>
        <w:tc>
          <w:tcPr>
            <w:tcW w:w="1984" w:type="dxa"/>
            <w:vMerge w:val="restart"/>
            <w:tcBorders>
              <w:top w:val="single" w:sz="4" w:space="0" w:color="auto"/>
              <w:left w:val="single" w:sz="4" w:space="0" w:color="auto"/>
              <w:bottom w:val="single" w:sz="4" w:space="0" w:color="000000"/>
              <w:right w:val="single" w:sz="4" w:space="0" w:color="auto"/>
            </w:tcBorders>
            <w:shd w:val="clear" w:color="000000" w:fill="006666"/>
            <w:vAlign w:val="center"/>
            <w:hideMark/>
          </w:tcPr>
          <w:p w:rsidR="0001363C" w:rsidRPr="0001363C" w:rsidRDefault="0001363C" w:rsidP="0001363C">
            <w:pPr>
              <w:jc w:val="center"/>
              <w:rPr>
                <w:rFonts w:cs="Arial"/>
                <w:b/>
                <w:bCs/>
                <w:color w:val="FFFFFF"/>
                <w:sz w:val="20"/>
                <w:szCs w:val="20"/>
              </w:rPr>
            </w:pPr>
            <w:r w:rsidRPr="0001363C">
              <w:rPr>
                <w:rFonts w:cs="Arial"/>
                <w:b/>
                <w:bCs/>
                <w:color w:val="FFFFFF"/>
                <w:sz w:val="20"/>
                <w:szCs w:val="20"/>
              </w:rPr>
              <w:t>Date and Time Released to SCED</w:t>
            </w:r>
          </w:p>
        </w:tc>
        <w:tc>
          <w:tcPr>
            <w:tcW w:w="2061" w:type="dxa"/>
            <w:vMerge w:val="restart"/>
            <w:tcBorders>
              <w:top w:val="single" w:sz="4" w:space="0" w:color="auto"/>
              <w:left w:val="single" w:sz="4" w:space="0" w:color="auto"/>
              <w:bottom w:val="single" w:sz="4" w:space="0" w:color="000000"/>
              <w:right w:val="single" w:sz="4" w:space="0" w:color="auto"/>
            </w:tcBorders>
            <w:shd w:val="clear" w:color="000000" w:fill="006666"/>
            <w:vAlign w:val="center"/>
            <w:hideMark/>
          </w:tcPr>
          <w:p w:rsidR="0001363C" w:rsidRPr="0001363C" w:rsidRDefault="0001363C" w:rsidP="0001363C">
            <w:pPr>
              <w:jc w:val="center"/>
              <w:rPr>
                <w:rFonts w:cs="Arial"/>
                <w:b/>
                <w:bCs/>
                <w:color w:val="FFFFFF"/>
                <w:sz w:val="20"/>
                <w:szCs w:val="20"/>
              </w:rPr>
            </w:pPr>
            <w:r w:rsidRPr="0001363C">
              <w:rPr>
                <w:rFonts w:cs="Arial"/>
                <w:b/>
                <w:bCs/>
                <w:color w:val="FFFFFF"/>
                <w:sz w:val="20"/>
                <w:szCs w:val="20"/>
              </w:rPr>
              <w:t>Date and Time Recalled</w:t>
            </w:r>
          </w:p>
        </w:tc>
        <w:tc>
          <w:tcPr>
            <w:tcW w:w="1440" w:type="dxa"/>
            <w:vMerge w:val="restart"/>
            <w:tcBorders>
              <w:top w:val="single" w:sz="4" w:space="0" w:color="auto"/>
              <w:left w:val="nil"/>
              <w:bottom w:val="single" w:sz="4" w:space="0" w:color="auto"/>
              <w:right w:val="single" w:sz="4" w:space="0" w:color="auto"/>
            </w:tcBorders>
            <w:shd w:val="clear" w:color="000000" w:fill="006666"/>
            <w:vAlign w:val="center"/>
            <w:hideMark/>
          </w:tcPr>
          <w:p w:rsidR="0001363C" w:rsidRPr="0001363C" w:rsidRDefault="0001363C" w:rsidP="0001363C">
            <w:pPr>
              <w:jc w:val="center"/>
              <w:rPr>
                <w:rFonts w:cs="Arial"/>
                <w:b/>
                <w:bCs/>
                <w:color w:val="FFFFFF"/>
                <w:sz w:val="20"/>
                <w:szCs w:val="20"/>
              </w:rPr>
            </w:pPr>
            <w:r w:rsidRPr="0001363C">
              <w:rPr>
                <w:rFonts w:cs="Arial"/>
                <w:b/>
                <w:bCs/>
                <w:color w:val="FFFFFF"/>
                <w:sz w:val="20"/>
                <w:szCs w:val="20"/>
              </w:rPr>
              <w:t>Duration of Event</w:t>
            </w:r>
          </w:p>
        </w:tc>
        <w:tc>
          <w:tcPr>
            <w:tcW w:w="1350" w:type="dxa"/>
            <w:vMerge w:val="restart"/>
            <w:tcBorders>
              <w:top w:val="single" w:sz="4" w:space="0" w:color="auto"/>
              <w:left w:val="single" w:sz="4" w:space="0" w:color="auto"/>
              <w:bottom w:val="single" w:sz="4" w:space="0" w:color="auto"/>
              <w:right w:val="single" w:sz="4" w:space="0" w:color="auto"/>
            </w:tcBorders>
            <w:shd w:val="clear" w:color="000000" w:fill="006666"/>
            <w:vAlign w:val="center"/>
            <w:hideMark/>
          </w:tcPr>
          <w:p w:rsidR="0001363C" w:rsidRPr="0001363C" w:rsidRDefault="0001363C" w:rsidP="0001363C">
            <w:pPr>
              <w:jc w:val="center"/>
              <w:rPr>
                <w:rFonts w:cs="Arial"/>
                <w:b/>
                <w:bCs/>
                <w:color w:val="FFFFFF"/>
                <w:sz w:val="20"/>
                <w:szCs w:val="20"/>
              </w:rPr>
            </w:pPr>
            <w:r w:rsidRPr="0001363C">
              <w:rPr>
                <w:rFonts w:cs="Arial"/>
                <w:b/>
                <w:bCs/>
                <w:color w:val="FFFFFF"/>
                <w:sz w:val="20"/>
                <w:szCs w:val="20"/>
              </w:rPr>
              <w:t>Maximum MWs Released</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006666"/>
            <w:vAlign w:val="center"/>
            <w:hideMark/>
          </w:tcPr>
          <w:p w:rsidR="0001363C" w:rsidRPr="0001363C" w:rsidRDefault="0001363C" w:rsidP="0001363C">
            <w:pPr>
              <w:jc w:val="center"/>
              <w:rPr>
                <w:rFonts w:cs="Arial"/>
                <w:b/>
                <w:bCs/>
                <w:color w:val="FFFFFF"/>
                <w:sz w:val="20"/>
                <w:szCs w:val="20"/>
              </w:rPr>
            </w:pPr>
            <w:r w:rsidRPr="0001363C">
              <w:rPr>
                <w:rFonts w:cs="Arial"/>
                <w:b/>
                <w:bCs/>
                <w:color w:val="FFFFFF"/>
                <w:sz w:val="20"/>
                <w:szCs w:val="20"/>
              </w:rPr>
              <w:t>Comments</w:t>
            </w:r>
          </w:p>
        </w:tc>
      </w:tr>
      <w:tr w:rsidR="0001363C" w:rsidRPr="0001363C" w:rsidTr="0001363C">
        <w:trPr>
          <w:trHeight w:val="300"/>
        </w:trPr>
        <w:tc>
          <w:tcPr>
            <w:tcW w:w="1984" w:type="dxa"/>
            <w:vMerge/>
            <w:tcBorders>
              <w:top w:val="single" w:sz="4" w:space="0" w:color="auto"/>
              <w:left w:val="single" w:sz="4" w:space="0" w:color="auto"/>
              <w:bottom w:val="single" w:sz="4" w:space="0" w:color="000000"/>
              <w:right w:val="single" w:sz="4" w:space="0" w:color="auto"/>
            </w:tcBorders>
            <w:vAlign w:val="center"/>
            <w:hideMark/>
          </w:tcPr>
          <w:p w:rsidR="0001363C" w:rsidRPr="0001363C" w:rsidRDefault="0001363C" w:rsidP="0001363C">
            <w:pPr>
              <w:rPr>
                <w:rFonts w:cs="Arial"/>
                <w:b/>
                <w:bCs/>
                <w:color w:val="FFFFFF"/>
                <w:sz w:val="20"/>
                <w:szCs w:val="20"/>
              </w:rPr>
            </w:pPr>
          </w:p>
        </w:tc>
        <w:tc>
          <w:tcPr>
            <w:tcW w:w="2061" w:type="dxa"/>
            <w:vMerge/>
            <w:tcBorders>
              <w:top w:val="single" w:sz="4" w:space="0" w:color="auto"/>
              <w:left w:val="single" w:sz="4" w:space="0" w:color="auto"/>
              <w:bottom w:val="single" w:sz="4" w:space="0" w:color="000000"/>
              <w:right w:val="single" w:sz="4" w:space="0" w:color="auto"/>
            </w:tcBorders>
            <w:vAlign w:val="center"/>
            <w:hideMark/>
          </w:tcPr>
          <w:p w:rsidR="0001363C" w:rsidRPr="0001363C" w:rsidRDefault="0001363C" w:rsidP="0001363C">
            <w:pPr>
              <w:rPr>
                <w:rFonts w:cs="Arial"/>
                <w:b/>
                <w:bCs/>
                <w:color w:val="FFFFFF"/>
                <w:sz w:val="20"/>
                <w:szCs w:val="20"/>
              </w:rPr>
            </w:pPr>
          </w:p>
        </w:tc>
        <w:tc>
          <w:tcPr>
            <w:tcW w:w="1440" w:type="dxa"/>
            <w:vMerge/>
            <w:tcBorders>
              <w:top w:val="single" w:sz="4" w:space="0" w:color="auto"/>
              <w:left w:val="nil"/>
              <w:bottom w:val="single" w:sz="4" w:space="0" w:color="auto"/>
              <w:right w:val="single" w:sz="4" w:space="0" w:color="auto"/>
            </w:tcBorders>
            <w:vAlign w:val="center"/>
            <w:hideMark/>
          </w:tcPr>
          <w:p w:rsidR="0001363C" w:rsidRPr="0001363C" w:rsidRDefault="0001363C" w:rsidP="0001363C">
            <w:pPr>
              <w:rPr>
                <w:rFonts w:cs="Arial"/>
                <w:b/>
                <w:bCs/>
                <w:color w:val="FFFFFF"/>
                <w:sz w:val="20"/>
                <w:szCs w:val="20"/>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rsidR="0001363C" w:rsidRPr="0001363C" w:rsidRDefault="0001363C" w:rsidP="0001363C">
            <w:pPr>
              <w:rPr>
                <w:rFonts w:cs="Arial"/>
                <w:b/>
                <w:bCs/>
                <w:color w:val="FFFFFF"/>
                <w:sz w:val="20"/>
                <w:szCs w:val="20"/>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rsidR="0001363C" w:rsidRPr="0001363C" w:rsidRDefault="0001363C" w:rsidP="0001363C">
            <w:pPr>
              <w:rPr>
                <w:rFonts w:cs="Arial"/>
                <w:b/>
                <w:bCs/>
                <w:color w:val="FFFFFF"/>
                <w:sz w:val="20"/>
                <w:szCs w:val="20"/>
              </w:rPr>
            </w:pPr>
          </w:p>
        </w:tc>
      </w:tr>
      <w:tr w:rsidR="0001363C" w:rsidRPr="0001363C" w:rsidTr="0001363C">
        <w:trPr>
          <w:trHeight w:val="435"/>
        </w:trPr>
        <w:tc>
          <w:tcPr>
            <w:tcW w:w="1984" w:type="dxa"/>
            <w:tcBorders>
              <w:top w:val="nil"/>
              <w:left w:val="single" w:sz="4" w:space="0" w:color="auto"/>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1/8/2016 10:30:34</w:t>
            </w:r>
          </w:p>
        </w:tc>
        <w:tc>
          <w:tcPr>
            <w:tcW w:w="2061"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1/8/2016 10:33:50</w:t>
            </w:r>
          </w:p>
        </w:tc>
        <w:tc>
          <w:tcPr>
            <w:tcW w:w="1440"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0:03:16</w:t>
            </w:r>
          </w:p>
        </w:tc>
        <w:tc>
          <w:tcPr>
            <w:tcW w:w="1350"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199.70</w:t>
            </w:r>
          </w:p>
        </w:tc>
        <w:tc>
          <w:tcPr>
            <w:tcW w:w="2430"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 </w:t>
            </w:r>
          </w:p>
        </w:tc>
      </w:tr>
      <w:tr w:rsidR="0001363C" w:rsidRPr="0001363C" w:rsidTr="0001363C">
        <w:trPr>
          <w:trHeight w:val="465"/>
        </w:trPr>
        <w:tc>
          <w:tcPr>
            <w:tcW w:w="1984" w:type="dxa"/>
            <w:tcBorders>
              <w:top w:val="nil"/>
              <w:left w:val="single" w:sz="4" w:space="0" w:color="auto"/>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1/21/2016 23:14:54</w:t>
            </w:r>
          </w:p>
        </w:tc>
        <w:tc>
          <w:tcPr>
            <w:tcW w:w="2061"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1/21/2016 23:21:46</w:t>
            </w:r>
          </w:p>
        </w:tc>
        <w:tc>
          <w:tcPr>
            <w:tcW w:w="1440"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0:06:52</w:t>
            </w:r>
          </w:p>
        </w:tc>
        <w:tc>
          <w:tcPr>
            <w:tcW w:w="1350"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860.42</w:t>
            </w:r>
          </w:p>
        </w:tc>
        <w:tc>
          <w:tcPr>
            <w:tcW w:w="2430"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 </w:t>
            </w:r>
          </w:p>
        </w:tc>
      </w:tr>
      <w:tr w:rsidR="0001363C" w:rsidRPr="0001363C" w:rsidTr="0001363C">
        <w:trPr>
          <w:trHeight w:val="300"/>
        </w:trPr>
        <w:tc>
          <w:tcPr>
            <w:tcW w:w="1984" w:type="dxa"/>
            <w:tcBorders>
              <w:top w:val="nil"/>
              <w:left w:val="single" w:sz="4" w:space="0" w:color="auto"/>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1/26/2016 23:25:18</w:t>
            </w:r>
          </w:p>
        </w:tc>
        <w:tc>
          <w:tcPr>
            <w:tcW w:w="2061"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1/26/2016 23:30:26</w:t>
            </w:r>
          </w:p>
        </w:tc>
        <w:tc>
          <w:tcPr>
            <w:tcW w:w="1440"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0:05:08</w:t>
            </w:r>
          </w:p>
        </w:tc>
        <w:tc>
          <w:tcPr>
            <w:tcW w:w="1350"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1343.50</w:t>
            </w:r>
          </w:p>
        </w:tc>
        <w:tc>
          <w:tcPr>
            <w:tcW w:w="2430" w:type="dxa"/>
            <w:tcBorders>
              <w:top w:val="nil"/>
              <w:left w:val="nil"/>
              <w:bottom w:val="single" w:sz="4" w:space="0" w:color="auto"/>
              <w:right w:val="single" w:sz="4" w:space="0" w:color="auto"/>
            </w:tcBorders>
            <w:shd w:val="clear" w:color="000000" w:fill="B4C6E7"/>
            <w:noWrap/>
            <w:vAlign w:val="center"/>
            <w:hideMark/>
          </w:tcPr>
          <w:p w:rsidR="0001363C" w:rsidRPr="0001363C" w:rsidRDefault="0001363C" w:rsidP="0001363C">
            <w:pPr>
              <w:jc w:val="right"/>
              <w:rPr>
                <w:rFonts w:cs="Arial"/>
                <w:color w:val="000000"/>
                <w:sz w:val="18"/>
                <w:szCs w:val="18"/>
              </w:rPr>
            </w:pPr>
            <w:r w:rsidRPr="0001363C">
              <w:rPr>
                <w:rFonts w:cs="Arial"/>
                <w:color w:val="000000"/>
                <w:sz w:val="18"/>
                <w:szCs w:val="18"/>
              </w:rPr>
              <w:t> </w:t>
            </w:r>
          </w:p>
        </w:tc>
      </w:tr>
    </w:tbl>
    <w:p w:rsidR="00992ED8" w:rsidRDefault="00992ED8" w:rsidP="00992ED8">
      <w:pPr>
        <w:jc w:val="both"/>
      </w:pPr>
    </w:p>
    <w:p w:rsidR="00C673B5" w:rsidRPr="0001363C" w:rsidRDefault="00C673B5" w:rsidP="004E5322">
      <w:pPr>
        <w:pStyle w:val="Heading2"/>
      </w:pPr>
      <w:bookmarkStart w:id="264" w:name="_Toc444009165"/>
      <w:r w:rsidRPr="0001363C">
        <w:t>Load Resource Events</w:t>
      </w:r>
      <w:bookmarkEnd w:id="264"/>
    </w:p>
    <w:p w:rsidR="000E1BF8" w:rsidRDefault="00D2554F" w:rsidP="00DB08B7">
      <w:pPr>
        <w:jc w:val="both"/>
        <w:rPr>
          <w:rFonts w:cs="Arial"/>
          <w:szCs w:val="22"/>
        </w:rPr>
      </w:pPr>
      <w:r w:rsidRPr="0001363C">
        <w:rPr>
          <w:rFonts w:cs="Arial"/>
          <w:szCs w:val="22"/>
        </w:rPr>
        <w:t xml:space="preserve">There were no load resource deployment events in </w:t>
      </w:r>
      <w:r w:rsidR="0001363C" w:rsidRPr="0001363C">
        <w:rPr>
          <w:rFonts w:cs="Arial"/>
          <w:szCs w:val="22"/>
        </w:rPr>
        <w:t>January</w:t>
      </w:r>
      <w:r w:rsidR="00D008BD" w:rsidRPr="0001363C">
        <w:rPr>
          <w:rFonts w:cs="Arial"/>
          <w:szCs w:val="22"/>
        </w:rPr>
        <w:t>.</w:t>
      </w:r>
    </w:p>
    <w:p w:rsidR="005519A4" w:rsidRPr="00AE3E3F" w:rsidRDefault="00F80DC4" w:rsidP="00AE3E3F">
      <w:pPr>
        <w:pStyle w:val="Heading1"/>
      </w:pPr>
      <w:bookmarkStart w:id="265" w:name="_Toc444009166"/>
      <w:r w:rsidRPr="004E6226">
        <w:t>Reliability Unit Commitment</w:t>
      </w:r>
      <w:bookmarkEnd w:id="265"/>
    </w:p>
    <w:p w:rsidR="00FE65D5" w:rsidRPr="007B0B36" w:rsidRDefault="000F2C04" w:rsidP="00871370">
      <w:pPr>
        <w:jc w:val="both"/>
        <w:rPr>
          <w:rFonts w:cs="Arial"/>
          <w:szCs w:val="22"/>
        </w:rPr>
      </w:pPr>
      <w:r w:rsidRPr="007B0B36">
        <w:rPr>
          <w:rFonts w:cs="Arial"/>
          <w:szCs w:val="22"/>
        </w:rPr>
        <w:t xml:space="preserve">ERCOT reports on </w:t>
      </w:r>
      <w:r w:rsidR="00BF1C77" w:rsidRPr="007B0B36">
        <w:rPr>
          <w:rFonts w:cs="Arial"/>
          <w:szCs w:val="22"/>
        </w:rPr>
        <w:t>Reliability Unit Commitments (RUC) on a monthly basis. Commitments are reported grouped by operating day and weather zone. The total number of hours committed is the sum of the hours for all the units in the speci</w:t>
      </w:r>
      <w:r w:rsidR="009C3A82" w:rsidRPr="007B0B36">
        <w:rPr>
          <w:rFonts w:cs="Arial"/>
          <w:szCs w:val="22"/>
        </w:rPr>
        <w:t>fied region</w:t>
      </w:r>
      <w:r w:rsidR="00BF1C77" w:rsidRPr="007B0B36">
        <w:rPr>
          <w:rFonts w:cs="Arial"/>
          <w:szCs w:val="22"/>
        </w:rPr>
        <w:t>.</w:t>
      </w:r>
      <w:r w:rsidR="009C3A82" w:rsidRPr="007B0B36">
        <w:rPr>
          <w:rFonts w:cs="Arial"/>
          <w:szCs w:val="22"/>
        </w:rPr>
        <w:t xml:space="preserve"> </w:t>
      </w:r>
      <w:r w:rsidR="00C8487D" w:rsidRPr="007B0B36">
        <w:rPr>
          <w:rFonts w:cs="Arial"/>
          <w:szCs w:val="22"/>
        </w:rPr>
        <w:t xml:space="preserve">Additional information on RUC commitments can be found on the MIS secure site at Grid </w:t>
      </w:r>
      <w:r w:rsidR="00C8487D" w:rsidRPr="007B0B36">
        <w:rPr>
          <w:rFonts w:cs="Arial"/>
          <w:szCs w:val="22"/>
        </w:rPr>
        <w:sym w:font="Wingdings" w:char="F0E0"/>
      </w:r>
      <w:r w:rsidR="00C8487D" w:rsidRPr="007B0B36">
        <w:rPr>
          <w:rFonts w:cs="Arial"/>
          <w:szCs w:val="22"/>
        </w:rPr>
        <w:t xml:space="preserve"> Generation </w:t>
      </w:r>
      <w:r w:rsidR="00C8487D" w:rsidRPr="007B0B36">
        <w:rPr>
          <w:rFonts w:cs="Arial"/>
          <w:szCs w:val="22"/>
        </w:rPr>
        <w:sym w:font="Wingdings" w:char="F0E0"/>
      </w:r>
      <w:r w:rsidR="00C8487D" w:rsidRPr="007B0B36">
        <w:rPr>
          <w:rFonts w:cs="Arial"/>
          <w:szCs w:val="22"/>
        </w:rPr>
        <w:t xml:space="preserve"> Reliability Unit Commitment.</w:t>
      </w:r>
    </w:p>
    <w:p w:rsidR="00433FBC" w:rsidRPr="007B0B36" w:rsidRDefault="00433FBC" w:rsidP="00871370">
      <w:pPr>
        <w:jc w:val="both"/>
        <w:rPr>
          <w:rFonts w:cs="Arial"/>
          <w:szCs w:val="22"/>
        </w:rPr>
      </w:pPr>
    </w:p>
    <w:p w:rsidR="006105E9" w:rsidRPr="00743586" w:rsidRDefault="00871370" w:rsidP="0014765F">
      <w:pPr>
        <w:jc w:val="both"/>
        <w:rPr>
          <w:rFonts w:cs="Arial"/>
          <w:szCs w:val="22"/>
        </w:rPr>
      </w:pPr>
      <w:r w:rsidRPr="00743586">
        <w:rPr>
          <w:rFonts w:cs="Arial"/>
          <w:szCs w:val="22"/>
        </w:rPr>
        <w:t>There were no DRUC</w:t>
      </w:r>
      <w:r w:rsidR="0014765F" w:rsidRPr="00743586">
        <w:rPr>
          <w:rFonts w:cs="Arial"/>
          <w:szCs w:val="22"/>
        </w:rPr>
        <w:t xml:space="preserve"> </w:t>
      </w:r>
      <w:r w:rsidRPr="00743586">
        <w:rPr>
          <w:rFonts w:cs="Arial"/>
          <w:szCs w:val="22"/>
        </w:rPr>
        <w:t xml:space="preserve">commitments in </w:t>
      </w:r>
      <w:r w:rsidR="00743586" w:rsidRPr="00743586">
        <w:rPr>
          <w:rFonts w:cs="Arial"/>
          <w:szCs w:val="22"/>
        </w:rPr>
        <w:t>January</w:t>
      </w:r>
      <w:r w:rsidR="00822914" w:rsidRPr="00743586">
        <w:rPr>
          <w:rFonts w:cs="Arial"/>
          <w:szCs w:val="22"/>
        </w:rPr>
        <w:t>.</w:t>
      </w:r>
    </w:p>
    <w:p w:rsidR="004E6226" w:rsidRPr="00384565" w:rsidRDefault="004E6226" w:rsidP="0014765F">
      <w:pPr>
        <w:jc w:val="both"/>
        <w:rPr>
          <w:rFonts w:cs="Arial"/>
          <w:szCs w:val="22"/>
          <w:highlight w:val="yellow"/>
        </w:rPr>
      </w:pPr>
    </w:p>
    <w:p w:rsidR="00E51073" w:rsidRPr="008E398C" w:rsidRDefault="004E6226" w:rsidP="004E6226">
      <w:pPr>
        <w:jc w:val="both"/>
        <w:rPr>
          <w:rFonts w:cs="Arial"/>
          <w:szCs w:val="22"/>
        </w:rPr>
      </w:pPr>
      <w:r w:rsidRPr="008E398C">
        <w:rPr>
          <w:rFonts w:cs="Arial"/>
          <w:szCs w:val="22"/>
        </w:rPr>
        <w:t xml:space="preserve">There </w:t>
      </w:r>
      <w:r w:rsidR="00743586" w:rsidRPr="008E398C">
        <w:rPr>
          <w:rFonts w:cs="Arial"/>
          <w:szCs w:val="22"/>
        </w:rPr>
        <w:t>were six</w:t>
      </w:r>
      <w:r w:rsidRPr="008E398C">
        <w:rPr>
          <w:rFonts w:cs="Arial"/>
          <w:szCs w:val="22"/>
        </w:rPr>
        <w:t xml:space="preserve"> HRUC commitm</w:t>
      </w:r>
      <w:r w:rsidR="00CF519B" w:rsidRPr="008E398C">
        <w:rPr>
          <w:rFonts w:cs="Arial"/>
          <w:szCs w:val="22"/>
        </w:rPr>
        <w:t>ent</w:t>
      </w:r>
      <w:r w:rsidR="00743586" w:rsidRPr="008E398C">
        <w:rPr>
          <w:rFonts w:cs="Arial"/>
          <w:szCs w:val="22"/>
        </w:rPr>
        <w:t>s</w:t>
      </w:r>
      <w:r w:rsidRPr="008E398C">
        <w:rPr>
          <w:rFonts w:cs="Arial"/>
          <w:szCs w:val="22"/>
        </w:rPr>
        <w:t xml:space="preserve"> in </w:t>
      </w:r>
      <w:r w:rsidR="00743586" w:rsidRPr="008E398C">
        <w:rPr>
          <w:rFonts w:cs="Arial"/>
          <w:szCs w:val="22"/>
        </w:rPr>
        <w:t>January</w:t>
      </w:r>
      <w:r w:rsidRPr="008E398C">
        <w:rPr>
          <w:rFonts w:cs="Arial"/>
          <w:szCs w:val="22"/>
        </w:rPr>
        <w:t>.</w:t>
      </w:r>
    </w:p>
    <w:p w:rsidR="00F90252" w:rsidRPr="00384565" w:rsidRDefault="00F90252" w:rsidP="004E6226">
      <w:pPr>
        <w:jc w:val="both"/>
        <w:rPr>
          <w:rFonts w:cs="Arial"/>
          <w:szCs w:val="22"/>
          <w:highlight w:val="yellow"/>
        </w:rPr>
      </w:pPr>
    </w:p>
    <w:tbl>
      <w:tblPr>
        <w:tblW w:w="7856" w:type="dxa"/>
        <w:jc w:val="center"/>
        <w:tblCellMar>
          <w:left w:w="0" w:type="dxa"/>
          <w:right w:w="0" w:type="dxa"/>
        </w:tblCellMar>
        <w:tblLook w:val="04A0" w:firstRow="1" w:lastRow="0" w:firstColumn="1" w:lastColumn="0" w:noHBand="0" w:noVBand="1"/>
      </w:tblPr>
      <w:tblGrid>
        <w:gridCol w:w="1128"/>
        <w:gridCol w:w="1239"/>
        <w:gridCol w:w="1229"/>
        <w:gridCol w:w="1261"/>
        <w:gridCol w:w="1214"/>
        <w:gridCol w:w="1785"/>
      </w:tblGrid>
      <w:tr w:rsidR="00AE3E3F" w:rsidRPr="00384565" w:rsidTr="00AE3E3F">
        <w:trPr>
          <w:trHeight w:val="529"/>
          <w:jc w:val="center"/>
        </w:trPr>
        <w:tc>
          <w:tcPr>
            <w:tcW w:w="7856" w:type="dxa"/>
            <w:gridSpan w:val="6"/>
            <w:tcBorders>
              <w:top w:val="single" w:sz="8" w:space="0" w:color="auto"/>
              <w:left w:val="single" w:sz="8" w:space="0" w:color="auto"/>
              <w:bottom w:val="single" w:sz="8" w:space="0" w:color="auto"/>
              <w:right w:val="single" w:sz="8" w:space="0" w:color="auto"/>
            </w:tcBorders>
            <w:shd w:val="clear" w:color="auto" w:fill="006666"/>
            <w:noWrap/>
            <w:tcMar>
              <w:top w:w="0" w:type="dxa"/>
              <w:left w:w="108" w:type="dxa"/>
              <w:bottom w:w="0" w:type="dxa"/>
              <w:right w:w="108" w:type="dxa"/>
            </w:tcMar>
            <w:vAlign w:val="center"/>
            <w:hideMark/>
          </w:tcPr>
          <w:p w:rsidR="00AE3E3F" w:rsidRPr="00D05EC5" w:rsidRDefault="00AE3E3F">
            <w:pPr>
              <w:jc w:val="center"/>
              <w:rPr>
                <w:rFonts w:cs="Arial"/>
                <w:b/>
                <w:bCs/>
                <w:color w:val="FFFFFF"/>
                <w:szCs w:val="22"/>
              </w:rPr>
            </w:pPr>
            <w:r w:rsidRPr="00D05EC5">
              <w:rPr>
                <w:b/>
                <w:bCs/>
                <w:color w:val="FFFFFF"/>
              </w:rPr>
              <w:t>HRUC Commitments</w:t>
            </w:r>
          </w:p>
        </w:tc>
      </w:tr>
      <w:tr w:rsidR="00AE3E3F" w:rsidRPr="00384565" w:rsidTr="00AE3E3F">
        <w:trPr>
          <w:trHeight w:val="255"/>
          <w:jc w:val="center"/>
        </w:trPr>
        <w:tc>
          <w:tcPr>
            <w:tcW w:w="1128" w:type="dxa"/>
            <w:tcBorders>
              <w:top w:val="nil"/>
              <w:left w:val="single" w:sz="8" w:space="0" w:color="auto"/>
              <w:bottom w:val="single" w:sz="8" w:space="0" w:color="auto"/>
              <w:right w:val="single" w:sz="8" w:space="0" w:color="auto"/>
            </w:tcBorders>
            <w:shd w:val="clear" w:color="auto" w:fill="006666"/>
            <w:noWrap/>
            <w:tcMar>
              <w:top w:w="0" w:type="dxa"/>
              <w:left w:w="108" w:type="dxa"/>
              <w:bottom w:w="0" w:type="dxa"/>
              <w:right w:w="108" w:type="dxa"/>
            </w:tcMar>
            <w:vAlign w:val="center"/>
            <w:hideMark/>
          </w:tcPr>
          <w:p w:rsidR="00AE3E3F" w:rsidRPr="00D05EC5" w:rsidRDefault="00AE3E3F">
            <w:pPr>
              <w:jc w:val="center"/>
              <w:rPr>
                <w:rFonts w:cs="Arial"/>
                <w:b/>
                <w:bCs/>
                <w:color w:val="FFFFFF"/>
                <w:sz w:val="20"/>
                <w:szCs w:val="20"/>
              </w:rPr>
            </w:pPr>
            <w:r w:rsidRPr="00D05EC5">
              <w:rPr>
                <w:b/>
                <w:bCs/>
                <w:color w:val="FFFFFF"/>
                <w:sz w:val="20"/>
                <w:szCs w:val="20"/>
              </w:rPr>
              <w:t>Resource Location</w:t>
            </w:r>
          </w:p>
        </w:tc>
        <w:tc>
          <w:tcPr>
            <w:tcW w:w="1239" w:type="dxa"/>
            <w:tcBorders>
              <w:top w:val="nil"/>
              <w:left w:val="nil"/>
              <w:bottom w:val="single" w:sz="8" w:space="0" w:color="auto"/>
              <w:right w:val="single" w:sz="8" w:space="0" w:color="auto"/>
            </w:tcBorders>
            <w:shd w:val="clear" w:color="auto" w:fill="006666"/>
            <w:tcMar>
              <w:top w:w="0" w:type="dxa"/>
              <w:left w:w="108" w:type="dxa"/>
              <w:bottom w:w="0" w:type="dxa"/>
              <w:right w:w="108" w:type="dxa"/>
            </w:tcMar>
            <w:vAlign w:val="center"/>
            <w:hideMark/>
          </w:tcPr>
          <w:p w:rsidR="00AE3E3F" w:rsidRPr="00D05EC5" w:rsidRDefault="00AE3E3F">
            <w:pPr>
              <w:jc w:val="center"/>
              <w:rPr>
                <w:rFonts w:cs="Arial"/>
                <w:b/>
                <w:bCs/>
                <w:color w:val="FFFFFF"/>
                <w:sz w:val="20"/>
                <w:szCs w:val="20"/>
              </w:rPr>
            </w:pPr>
            <w:r w:rsidRPr="00D05EC5">
              <w:rPr>
                <w:b/>
                <w:bCs/>
                <w:color w:val="FFFFFF"/>
                <w:sz w:val="20"/>
                <w:szCs w:val="20"/>
              </w:rPr>
              <w:t># of Resources</w:t>
            </w:r>
          </w:p>
        </w:tc>
        <w:tc>
          <w:tcPr>
            <w:tcW w:w="1229" w:type="dxa"/>
            <w:tcBorders>
              <w:top w:val="nil"/>
              <w:left w:val="nil"/>
              <w:bottom w:val="single" w:sz="8" w:space="0" w:color="auto"/>
              <w:right w:val="single" w:sz="8" w:space="0" w:color="auto"/>
            </w:tcBorders>
            <w:shd w:val="clear" w:color="auto" w:fill="006666"/>
            <w:noWrap/>
            <w:tcMar>
              <w:top w:w="0" w:type="dxa"/>
              <w:left w:w="108" w:type="dxa"/>
              <w:bottom w:w="0" w:type="dxa"/>
              <w:right w:w="108" w:type="dxa"/>
            </w:tcMar>
            <w:vAlign w:val="center"/>
            <w:hideMark/>
          </w:tcPr>
          <w:p w:rsidR="00AE3E3F" w:rsidRPr="00D05EC5" w:rsidRDefault="00AE3E3F">
            <w:pPr>
              <w:jc w:val="center"/>
              <w:rPr>
                <w:rFonts w:cs="Arial"/>
                <w:b/>
                <w:bCs/>
                <w:color w:val="FFFFFF"/>
                <w:sz w:val="20"/>
                <w:szCs w:val="20"/>
              </w:rPr>
            </w:pPr>
            <w:r w:rsidRPr="00D05EC5">
              <w:rPr>
                <w:b/>
                <w:bCs/>
                <w:color w:val="FFFFFF"/>
                <w:sz w:val="20"/>
                <w:szCs w:val="20"/>
              </w:rPr>
              <w:t>Operating Day</w:t>
            </w:r>
          </w:p>
        </w:tc>
        <w:tc>
          <w:tcPr>
            <w:tcW w:w="1261" w:type="dxa"/>
            <w:tcBorders>
              <w:top w:val="nil"/>
              <w:left w:val="nil"/>
              <w:bottom w:val="single" w:sz="8" w:space="0" w:color="auto"/>
              <w:right w:val="single" w:sz="8" w:space="0" w:color="auto"/>
            </w:tcBorders>
            <w:shd w:val="clear" w:color="auto" w:fill="006666"/>
            <w:noWrap/>
            <w:tcMar>
              <w:top w:w="0" w:type="dxa"/>
              <w:left w:w="108" w:type="dxa"/>
              <w:bottom w:w="0" w:type="dxa"/>
              <w:right w:w="108" w:type="dxa"/>
            </w:tcMar>
            <w:vAlign w:val="center"/>
            <w:hideMark/>
          </w:tcPr>
          <w:p w:rsidR="00AE3E3F" w:rsidRPr="00D05EC5" w:rsidRDefault="00AE3E3F">
            <w:pPr>
              <w:jc w:val="center"/>
              <w:rPr>
                <w:rFonts w:cs="Arial"/>
                <w:b/>
                <w:bCs/>
                <w:color w:val="FFFFFF"/>
                <w:sz w:val="20"/>
                <w:szCs w:val="20"/>
              </w:rPr>
            </w:pPr>
            <w:r w:rsidRPr="00D05EC5">
              <w:rPr>
                <w:b/>
                <w:bCs/>
                <w:color w:val="FFFFFF"/>
                <w:sz w:val="20"/>
                <w:szCs w:val="20"/>
              </w:rPr>
              <w:t>Total # of Hours Committed</w:t>
            </w:r>
          </w:p>
        </w:tc>
        <w:tc>
          <w:tcPr>
            <w:tcW w:w="1214" w:type="dxa"/>
            <w:tcBorders>
              <w:top w:val="nil"/>
              <w:left w:val="nil"/>
              <w:bottom w:val="single" w:sz="8" w:space="0" w:color="auto"/>
              <w:right w:val="single" w:sz="8" w:space="0" w:color="auto"/>
            </w:tcBorders>
            <w:shd w:val="clear" w:color="auto" w:fill="006666"/>
            <w:tcMar>
              <w:top w:w="0" w:type="dxa"/>
              <w:left w:w="108" w:type="dxa"/>
              <w:bottom w:w="0" w:type="dxa"/>
              <w:right w:w="108" w:type="dxa"/>
            </w:tcMar>
            <w:vAlign w:val="center"/>
            <w:hideMark/>
          </w:tcPr>
          <w:p w:rsidR="00AE3E3F" w:rsidRPr="00D05EC5" w:rsidRDefault="00AE3E3F">
            <w:pPr>
              <w:jc w:val="center"/>
              <w:rPr>
                <w:rFonts w:cs="Arial"/>
                <w:b/>
                <w:bCs/>
                <w:color w:val="FFFFFF"/>
                <w:sz w:val="20"/>
                <w:szCs w:val="20"/>
              </w:rPr>
            </w:pPr>
            <w:r w:rsidRPr="00D05EC5">
              <w:rPr>
                <w:b/>
                <w:bCs/>
                <w:color w:val="FFFFFF"/>
                <w:sz w:val="20"/>
                <w:szCs w:val="20"/>
              </w:rPr>
              <w:t xml:space="preserve">Total </w:t>
            </w:r>
            <w:proofErr w:type="spellStart"/>
            <w:r w:rsidRPr="00D05EC5">
              <w:rPr>
                <w:b/>
                <w:bCs/>
                <w:color w:val="FFFFFF"/>
                <w:sz w:val="20"/>
                <w:szCs w:val="20"/>
              </w:rPr>
              <w:t>MWhs</w:t>
            </w:r>
            <w:proofErr w:type="spellEnd"/>
          </w:p>
        </w:tc>
        <w:tc>
          <w:tcPr>
            <w:tcW w:w="1785" w:type="dxa"/>
            <w:tcBorders>
              <w:top w:val="nil"/>
              <w:left w:val="nil"/>
              <w:bottom w:val="single" w:sz="8" w:space="0" w:color="auto"/>
              <w:right w:val="single" w:sz="8" w:space="0" w:color="auto"/>
            </w:tcBorders>
            <w:shd w:val="clear" w:color="auto" w:fill="006666"/>
            <w:tcMar>
              <w:top w:w="0" w:type="dxa"/>
              <w:left w:w="108" w:type="dxa"/>
              <w:bottom w:w="0" w:type="dxa"/>
              <w:right w:w="108" w:type="dxa"/>
            </w:tcMar>
            <w:vAlign w:val="center"/>
            <w:hideMark/>
          </w:tcPr>
          <w:p w:rsidR="00AE3E3F" w:rsidRPr="00D05EC5" w:rsidRDefault="00AE3E3F">
            <w:pPr>
              <w:jc w:val="center"/>
              <w:rPr>
                <w:rFonts w:cs="Arial"/>
                <w:b/>
                <w:bCs/>
                <w:color w:val="FFFFFF"/>
                <w:sz w:val="20"/>
                <w:szCs w:val="20"/>
              </w:rPr>
            </w:pPr>
            <w:r w:rsidRPr="00D05EC5">
              <w:rPr>
                <w:b/>
                <w:bCs/>
                <w:color w:val="FFFFFF"/>
                <w:sz w:val="20"/>
                <w:szCs w:val="20"/>
              </w:rPr>
              <w:t>Reason for commitment</w:t>
            </w:r>
          </w:p>
        </w:tc>
      </w:tr>
      <w:tr w:rsidR="00AE3E3F" w:rsidRPr="00995792" w:rsidTr="00AE3E3F">
        <w:tblPrEx>
          <w:tblCellMar>
            <w:left w:w="108" w:type="dxa"/>
            <w:right w:w="108" w:type="dxa"/>
          </w:tblCellMar>
        </w:tblPrEx>
        <w:trPr>
          <w:trHeight w:val="615"/>
          <w:jc w:val="center"/>
        </w:trPr>
        <w:tc>
          <w:tcPr>
            <w:tcW w:w="1128"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Southern</w:t>
            </w:r>
          </w:p>
        </w:tc>
        <w:tc>
          <w:tcPr>
            <w:tcW w:w="123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w:t>
            </w:r>
          </w:p>
        </w:tc>
        <w:tc>
          <w:tcPr>
            <w:tcW w:w="122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1/11/2016</w:t>
            </w:r>
          </w:p>
        </w:tc>
        <w:tc>
          <w:tcPr>
            <w:tcW w:w="1261"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5</w:t>
            </w:r>
          </w:p>
        </w:tc>
        <w:tc>
          <w:tcPr>
            <w:tcW w:w="1214"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215</w:t>
            </w:r>
          </w:p>
        </w:tc>
        <w:tc>
          <w:tcPr>
            <w:tcW w:w="178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Local Congestion</w:t>
            </w:r>
          </w:p>
        </w:tc>
      </w:tr>
      <w:tr w:rsidR="00AE3E3F" w:rsidRPr="00995792" w:rsidTr="00AE3E3F">
        <w:tblPrEx>
          <w:tblCellMar>
            <w:left w:w="108" w:type="dxa"/>
            <w:right w:w="108" w:type="dxa"/>
          </w:tblCellMar>
        </w:tblPrEx>
        <w:trPr>
          <w:trHeight w:val="615"/>
          <w:jc w:val="center"/>
        </w:trPr>
        <w:tc>
          <w:tcPr>
            <w:tcW w:w="1128"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Southern</w:t>
            </w:r>
          </w:p>
        </w:tc>
        <w:tc>
          <w:tcPr>
            <w:tcW w:w="123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w:t>
            </w:r>
          </w:p>
        </w:tc>
        <w:tc>
          <w:tcPr>
            <w:tcW w:w="122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1/11/2016</w:t>
            </w:r>
          </w:p>
        </w:tc>
        <w:tc>
          <w:tcPr>
            <w:tcW w:w="1261"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5</w:t>
            </w:r>
          </w:p>
        </w:tc>
        <w:tc>
          <w:tcPr>
            <w:tcW w:w="1214"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206</w:t>
            </w:r>
          </w:p>
        </w:tc>
        <w:tc>
          <w:tcPr>
            <w:tcW w:w="178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Local Congestion</w:t>
            </w:r>
          </w:p>
        </w:tc>
      </w:tr>
      <w:tr w:rsidR="00AE3E3F" w:rsidRPr="00995792" w:rsidTr="00AE3E3F">
        <w:tblPrEx>
          <w:tblCellMar>
            <w:left w:w="108" w:type="dxa"/>
            <w:right w:w="108" w:type="dxa"/>
          </w:tblCellMar>
        </w:tblPrEx>
        <w:trPr>
          <w:trHeight w:val="615"/>
          <w:jc w:val="center"/>
        </w:trPr>
        <w:tc>
          <w:tcPr>
            <w:tcW w:w="1128"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Southern</w:t>
            </w:r>
          </w:p>
        </w:tc>
        <w:tc>
          <w:tcPr>
            <w:tcW w:w="123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w:t>
            </w:r>
          </w:p>
        </w:tc>
        <w:tc>
          <w:tcPr>
            <w:tcW w:w="122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1/12/2016</w:t>
            </w:r>
          </w:p>
        </w:tc>
        <w:tc>
          <w:tcPr>
            <w:tcW w:w="1261"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15</w:t>
            </w:r>
          </w:p>
        </w:tc>
        <w:tc>
          <w:tcPr>
            <w:tcW w:w="1214"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632</w:t>
            </w:r>
          </w:p>
        </w:tc>
        <w:tc>
          <w:tcPr>
            <w:tcW w:w="178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Local Congestion</w:t>
            </w:r>
          </w:p>
        </w:tc>
      </w:tr>
      <w:tr w:rsidR="00AE3E3F" w:rsidRPr="00995792" w:rsidTr="00AE3E3F">
        <w:tblPrEx>
          <w:tblCellMar>
            <w:left w:w="108" w:type="dxa"/>
            <w:right w:w="108" w:type="dxa"/>
          </w:tblCellMar>
        </w:tblPrEx>
        <w:trPr>
          <w:trHeight w:val="615"/>
          <w:jc w:val="center"/>
        </w:trPr>
        <w:tc>
          <w:tcPr>
            <w:tcW w:w="1128"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Southern</w:t>
            </w:r>
          </w:p>
        </w:tc>
        <w:tc>
          <w:tcPr>
            <w:tcW w:w="123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w:t>
            </w:r>
          </w:p>
        </w:tc>
        <w:tc>
          <w:tcPr>
            <w:tcW w:w="122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1/13/2016</w:t>
            </w:r>
          </w:p>
        </w:tc>
        <w:tc>
          <w:tcPr>
            <w:tcW w:w="1261"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16</w:t>
            </w:r>
          </w:p>
        </w:tc>
        <w:tc>
          <w:tcPr>
            <w:tcW w:w="1214"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688</w:t>
            </w:r>
          </w:p>
        </w:tc>
        <w:tc>
          <w:tcPr>
            <w:tcW w:w="178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Local Congestion</w:t>
            </w:r>
          </w:p>
        </w:tc>
      </w:tr>
      <w:tr w:rsidR="00AE3E3F" w:rsidRPr="00995792" w:rsidTr="00AE3E3F">
        <w:tblPrEx>
          <w:tblCellMar>
            <w:left w:w="108" w:type="dxa"/>
            <w:right w:w="108" w:type="dxa"/>
          </w:tblCellMar>
        </w:tblPrEx>
        <w:trPr>
          <w:trHeight w:val="615"/>
          <w:jc w:val="center"/>
        </w:trPr>
        <w:tc>
          <w:tcPr>
            <w:tcW w:w="1128"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Southern</w:t>
            </w:r>
          </w:p>
        </w:tc>
        <w:tc>
          <w:tcPr>
            <w:tcW w:w="123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w:t>
            </w:r>
          </w:p>
        </w:tc>
        <w:tc>
          <w:tcPr>
            <w:tcW w:w="122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1/27/2016</w:t>
            </w:r>
          </w:p>
        </w:tc>
        <w:tc>
          <w:tcPr>
            <w:tcW w:w="1261"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7</w:t>
            </w:r>
          </w:p>
        </w:tc>
        <w:tc>
          <w:tcPr>
            <w:tcW w:w="1214"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301</w:t>
            </w:r>
          </w:p>
        </w:tc>
        <w:tc>
          <w:tcPr>
            <w:tcW w:w="178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Local Congestion</w:t>
            </w:r>
          </w:p>
        </w:tc>
      </w:tr>
      <w:tr w:rsidR="00AE3E3F" w:rsidRPr="00995792" w:rsidTr="00AE3E3F">
        <w:tblPrEx>
          <w:tblCellMar>
            <w:left w:w="108" w:type="dxa"/>
            <w:right w:w="108" w:type="dxa"/>
          </w:tblCellMar>
        </w:tblPrEx>
        <w:trPr>
          <w:trHeight w:val="615"/>
          <w:jc w:val="center"/>
        </w:trPr>
        <w:tc>
          <w:tcPr>
            <w:tcW w:w="1128"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Southern</w:t>
            </w:r>
          </w:p>
        </w:tc>
        <w:tc>
          <w:tcPr>
            <w:tcW w:w="123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w:t>
            </w:r>
          </w:p>
        </w:tc>
        <w:tc>
          <w:tcPr>
            <w:tcW w:w="1229"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1/27/2016</w:t>
            </w:r>
          </w:p>
        </w:tc>
        <w:tc>
          <w:tcPr>
            <w:tcW w:w="1261"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10</w:t>
            </w:r>
          </w:p>
        </w:tc>
        <w:tc>
          <w:tcPr>
            <w:tcW w:w="1214" w:type="dxa"/>
            <w:tcBorders>
              <w:top w:val="nil"/>
              <w:left w:val="single" w:sz="8" w:space="0" w:color="auto"/>
              <w:bottom w:val="single" w:sz="8" w:space="0" w:color="000000"/>
              <w:right w:val="nil"/>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549</w:t>
            </w:r>
          </w:p>
        </w:tc>
        <w:tc>
          <w:tcPr>
            <w:tcW w:w="178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AE3E3F" w:rsidRPr="00995792" w:rsidRDefault="00AE3E3F" w:rsidP="00995792">
            <w:pPr>
              <w:jc w:val="center"/>
              <w:rPr>
                <w:rFonts w:cs="Arial"/>
                <w:color w:val="000000"/>
                <w:sz w:val="18"/>
                <w:szCs w:val="18"/>
              </w:rPr>
            </w:pPr>
            <w:r w:rsidRPr="00995792">
              <w:rPr>
                <w:rFonts w:cs="Arial"/>
                <w:color w:val="000000"/>
                <w:sz w:val="18"/>
                <w:szCs w:val="18"/>
              </w:rPr>
              <w:t>Local Congestion</w:t>
            </w:r>
          </w:p>
        </w:tc>
      </w:tr>
    </w:tbl>
    <w:p w:rsidR="00F90252" w:rsidRDefault="00F90252" w:rsidP="004E6226">
      <w:pPr>
        <w:jc w:val="both"/>
      </w:pPr>
    </w:p>
    <w:p w:rsidR="00995792" w:rsidRPr="004E6226" w:rsidRDefault="00995792" w:rsidP="004E6226">
      <w:pPr>
        <w:jc w:val="both"/>
      </w:pPr>
    </w:p>
    <w:p w:rsidR="00DB08B7" w:rsidRPr="001D6C01" w:rsidRDefault="00DB08B7" w:rsidP="004E5322">
      <w:pPr>
        <w:pStyle w:val="Heading1"/>
      </w:pPr>
      <w:bookmarkStart w:id="266" w:name="_Toc444009167"/>
      <w:r w:rsidRPr="001D6C01">
        <w:t xml:space="preserve">Wind Generation as </w:t>
      </w:r>
      <w:proofErr w:type="gramStart"/>
      <w:r w:rsidR="00EE3FC1" w:rsidRPr="001D6C01">
        <w:t>a</w:t>
      </w:r>
      <w:proofErr w:type="gramEnd"/>
      <w:r w:rsidRPr="001D6C01">
        <w:t xml:space="preserve"> Percent of Load</w:t>
      </w:r>
      <w:bookmarkEnd w:id="266"/>
    </w:p>
    <w:p w:rsidR="002E3869" w:rsidRDefault="001D6C01" w:rsidP="00A05D9F">
      <w:pPr>
        <w:jc w:val="center"/>
      </w:pPr>
      <w:r w:rsidRPr="001D6C01">
        <w:rPr>
          <w:noProof/>
        </w:rPr>
        <w:drawing>
          <wp:inline distT="0" distB="0" distL="0" distR="0" wp14:anchorId="38EFCA0A" wp14:editId="0BFA442E">
            <wp:extent cx="5943600" cy="34693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600" cy="3469316"/>
                    </a:xfrm>
                    <a:prstGeom prst="rect">
                      <a:avLst/>
                    </a:prstGeom>
                    <a:noFill/>
                    <a:ln>
                      <a:noFill/>
                    </a:ln>
                  </pic:spPr>
                </pic:pic>
              </a:graphicData>
            </a:graphic>
          </wp:inline>
        </w:drawing>
      </w:r>
    </w:p>
    <w:p w:rsidR="001F364C" w:rsidRDefault="001F364C" w:rsidP="00A05D9F">
      <w:pPr>
        <w:jc w:val="center"/>
      </w:pPr>
    </w:p>
    <w:p w:rsidR="001F364C" w:rsidRPr="00100C01" w:rsidRDefault="001F364C" w:rsidP="00A05D9F">
      <w:pPr>
        <w:jc w:val="center"/>
      </w:pPr>
    </w:p>
    <w:p w:rsidR="00F80DC4" w:rsidRPr="00B77A64" w:rsidRDefault="00F80DC4" w:rsidP="004E5322">
      <w:pPr>
        <w:pStyle w:val="Heading1"/>
      </w:pPr>
      <w:bookmarkStart w:id="267" w:name="_Toc444009168"/>
      <w:r w:rsidRPr="00B77A64">
        <w:t>Congestion Analysis</w:t>
      </w:r>
      <w:bookmarkEnd w:id="267"/>
    </w:p>
    <w:p w:rsidR="00C04220" w:rsidRPr="00384565" w:rsidRDefault="00E6330D" w:rsidP="00E6330D">
      <w:pPr>
        <w:jc w:val="both"/>
        <w:rPr>
          <w:rFonts w:cs="Arial"/>
          <w:szCs w:val="22"/>
          <w:highlight w:val="yellow"/>
        </w:rPr>
      </w:pPr>
      <w:r w:rsidRPr="00DB590C">
        <w:rPr>
          <w:rFonts w:cs="Arial"/>
          <w:szCs w:val="22"/>
        </w:rPr>
        <w:t xml:space="preserve">The number of congestion events experienced by the ERCOT system </w:t>
      </w:r>
      <w:r w:rsidR="00DB590C" w:rsidRPr="00DB590C">
        <w:rPr>
          <w:rFonts w:cs="Arial"/>
          <w:szCs w:val="22"/>
        </w:rPr>
        <w:t>decreased</w:t>
      </w:r>
      <w:r w:rsidR="00E81B62" w:rsidRPr="00DB590C">
        <w:rPr>
          <w:rFonts w:cs="Arial"/>
          <w:szCs w:val="22"/>
        </w:rPr>
        <w:t xml:space="preserve"> in</w:t>
      </w:r>
      <w:r w:rsidR="00D3496C" w:rsidRPr="00DB590C">
        <w:rPr>
          <w:rFonts w:cs="Arial"/>
          <w:szCs w:val="22"/>
        </w:rPr>
        <w:t xml:space="preserve"> </w:t>
      </w:r>
      <w:r w:rsidR="00DB590C" w:rsidRPr="00DB590C">
        <w:rPr>
          <w:rFonts w:cs="Arial"/>
          <w:szCs w:val="22"/>
        </w:rPr>
        <w:t>January</w:t>
      </w:r>
      <w:r w:rsidR="00712A85" w:rsidRPr="00DB590C">
        <w:rPr>
          <w:rFonts w:cs="Arial"/>
          <w:szCs w:val="22"/>
        </w:rPr>
        <w:t xml:space="preserve"> </w:t>
      </w:r>
      <w:r w:rsidR="00427501" w:rsidRPr="00DB590C">
        <w:rPr>
          <w:rFonts w:cs="Arial"/>
          <w:szCs w:val="22"/>
        </w:rPr>
        <w:t xml:space="preserve">due to </w:t>
      </w:r>
      <w:r w:rsidR="00E5092A" w:rsidRPr="00DB590C">
        <w:rPr>
          <w:rFonts w:cs="Arial"/>
          <w:szCs w:val="22"/>
        </w:rPr>
        <w:t xml:space="preserve">planned outages </w:t>
      </w:r>
      <w:r w:rsidR="000B787F" w:rsidRPr="00DB590C">
        <w:rPr>
          <w:rFonts w:cs="Arial"/>
          <w:szCs w:val="22"/>
        </w:rPr>
        <w:t xml:space="preserve">and </w:t>
      </w:r>
      <w:r w:rsidR="00B31549" w:rsidRPr="00DB590C">
        <w:rPr>
          <w:rFonts w:cs="Arial"/>
          <w:szCs w:val="22"/>
        </w:rPr>
        <w:t xml:space="preserve">area </w:t>
      </w:r>
      <w:r w:rsidR="000B787F" w:rsidRPr="00DB590C">
        <w:rPr>
          <w:rFonts w:cs="Arial"/>
          <w:szCs w:val="22"/>
        </w:rPr>
        <w:t>load/gen</w:t>
      </w:r>
      <w:r w:rsidR="00C9376E" w:rsidRPr="00DB590C">
        <w:rPr>
          <w:rFonts w:cs="Arial"/>
          <w:szCs w:val="22"/>
        </w:rPr>
        <w:t xml:space="preserve"> patterns</w:t>
      </w:r>
      <w:r w:rsidRPr="00DB590C">
        <w:rPr>
          <w:rFonts w:cs="Arial"/>
          <w:szCs w:val="22"/>
        </w:rPr>
        <w:t xml:space="preserve">. </w:t>
      </w:r>
      <w:r w:rsidR="00A0129A" w:rsidRPr="00A23058">
        <w:rPr>
          <w:rFonts w:cs="Arial"/>
          <w:szCs w:val="22"/>
        </w:rPr>
        <w:t xml:space="preserve">There </w:t>
      </w:r>
      <w:r w:rsidR="003907EB" w:rsidRPr="00A23058">
        <w:rPr>
          <w:rFonts w:cs="Arial"/>
          <w:szCs w:val="22"/>
        </w:rPr>
        <w:t xml:space="preserve">were </w:t>
      </w:r>
      <w:r w:rsidR="00A23058" w:rsidRPr="00A23058">
        <w:rPr>
          <w:rFonts w:cs="Arial"/>
          <w:szCs w:val="22"/>
        </w:rPr>
        <w:t>twenty</w:t>
      </w:r>
      <w:r w:rsidR="00064E80" w:rsidRPr="00A23058">
        <w:rPr>
          <w:rFonts w:cs="Arial"/>
          <w:szCs w:val="22"/>
        </w:rPr>
        <w:t xml:space="preserve"> </w:t>
      </w:r>
      <w:r w:rsidR="00CF519B" w:rsidRPr="00A23058">
        <w:rPr>
          <w:rFonts w:cs="Arial"/>
          <w:szCs w:val="22"/>
        </w:rPr>
        <w:t>instances</w:t>
      </w:r>
      <w:r w:rsidR="003907EB" w:rsidRPr="00A23058">
        <w:rPr>
          <w:rFonts w:cs="Arial"/>
          <w:szCs w:val="22"/>
        </w:rPr>
        <w:t xml:space="preserve"> </w:t>
      </w:r>
      <w:r w:rsidR="00CF519B" w:rsidRPr="00A23058">
        <w:rPr>
          <w:rFonts w:cs="Arial"/>
          <w:szCs w:val="22"/>
        </w:rPr>
        <w:t xml:space="preserve">of activity distributed over </w:t>
      </w:r>
      <w:r w:rsidR="00A23058" w:rsidRPr="00A23058">
        <w:rPr>
          <w:rFonts w:cs="Arial"/>
          <w:szCs w:val="22"/>
        </w:rPr>
        <w:t>16</w:t>
      </w:r>
      <w:r w:rsidR="00CF519B" w:rsidRPr="00A23058">
        <w:rPr>
          <w:rFonts w:cs="Arial"/>
          <w:szCs w:val="22"/>
        </w:rPr>
        <w:t xml:space="preserve"> days </w:t>
      </w:r>
      <w:r w:rsidR="00B31549" w:rsidRPr="00A23058">
        <w:rPr>
          <w:rFonts w:cs="Arial"/>
          <w:szCs w:val="22"/>
        </w:rPr>
        <w:t>on the</w:t>
      </w:r>
      <w:r w:rsidR="00C9376E" w:rsidRPr="00A23058">
        <w:rPr>
          <w:rFonts w:cs="Arial"/>
          <w:szCs w:val="22"/>
        </w:rPr>
        <w:t xml:space="preserve"> Generic Transmission Constraints (GTCs) in </w:t>
      </w:r>
      <w:r w:rsidR="00A23058" w:rsidRPr="00A23058">
        <w:rPr>
          <w:rFonts w:cs="Arial"/>
          <w:szCs w:val="22"/>
        </w:rPr>
        <w:t>January</w:t>
      </w:r>
      <w:r w:rsidR="00064E80" w:rsidRPr="00A23058">
        <w:rPr>
          <w:rFonts w:cs="Arial"/>
          <w:szCs w:val="22"/>
        </w:rPr>
        <w:t>.</w:t>
      </w:r>
    </w:p>
    <w:p w:rsidR="00C5008A" w:rsidRPr="00E31474" w:rsidRDefault="001C0BAF" w:rsidP="004E5322">
      <w:pPr>
        <w:pStyle w:val="Heading2"/>
      </w:pPr>
      <w:bookmarkStart w:id="268" w:name="_Toc444009169"/>
      <w:r w:rsidRPr="00E31474">
        <w:t>Notable Constraints</w:t>
      </w:r>
      <w:r w:rsidR="00B26A8F" w:rsidRPr="00E31474">
        <w:t xml:space="preserve"> for</w:t>
      </w:r>
      <w:r w:rsidR="00E81B62" w:rsidRPr="00E31474">
        <w:t xml:space="preserve"> </w:t>
      </w:r>
      <w:r w:rsidR="00E31474" w:rsidRPr="00E31474">
        <w:t>January</w:t>
      </w:r>
      <w:bookmarkEnd w:id="268"/>
    </w:p>
    <w:p w:rsidR="00BA0B67" w:rsidRPr="00CB25BE" w:rsidRDefault="00BA0B67" w:rsidP="006E21E6">
      <w:pPr>
        <w:jc w:val="both"/>
        <w:rPr>
          <w:rFonts w:cs="Arial"/>
          <w:szCs w:val="22"/>
        </w:rPr>
      </w:pPr>
    </w:p>
    <w:p w:rsidR="008254BC" w:rsidRDefault="0022416B" w:rsidP="00CE1266">
      <w:pPr>
        <w:jc w:val="both"/>
        <w:rPr>
          <w:rFonts w:cs="Arial"/>
          <w:szCs w:val="22"/>
        </w:rPr>
      </w:pPr>
      <w:r w:rsidRPr="003907EB">
        <w:rPr>
          <w:rFonts w:cs="Arial"/>
          <w:szCs w:val="22"/>
        </w:rPr>
        <w:t xml:space="preserve">Nodal protocol section 3.20 specifies that ERCOT shall identify </w:t>
      </w:r>
      <w:r w:rsidR="009A2F30" w:rsidRPr="003907EB">
        <w:rPr>
          <w:rFonts w:cs="Arial"/>
          <w:szCs w:val="22"/>
        </w:rPr>
        <w:t>transmission constraints that are active or binding three or more times within a calendar month. As part of this process, ERCOT reports con</w:t>
      </w:r>
      <w:r w:rsidR="00783548" w:rsidRPr="003907EB">
        <w:rPr>
          <w:rFonts w:cs="Arial"/>
          <w:szCs w:val="22"/>
        </w:rPr>
        <w:t>gestion that meets this criterion</w:t>
      </w:r>
      <w:r w:rsidR="009A2F30" w:rsidRPr="003907EB">
        <w:rPr>
          <w:rFonts w:cs="Arial"/>
          <w:szCs w:val="22"/>
        </w:rPr>
        <w:t xml:space="preserve"> to ROS</w:t>
      </w:r>
      <w:r w:rsidR="00783548" w:rsidRPr="003907EB">
        <w:rPr>
          <w:rFonts w:cs="Arial"/>
          <w:szCs w:val="22"/>
        </w:rPr>
        <w:t xml:space="preserve">. In addition ERCOT also highlights notable constraints that have </w:t>
      </w:r>
      <w:r w:rsidR="006E21E6" w:rsidRPr="003907EB">
        <w:rPr>
          <w:rFonts w:cs="Arial"/>
          <w:szCs w:val="22"/>
        </w:rPr>
        <w:t xml:space="preserve">an estimated congestion rent exceeding $1,000,000 for a calendar month. These constraints are detailed in </w:t>
      </w:r>
      <w:r w:rsidR="006E21E6" w:rsidRPr="00BA0B67">
        <w:rPr>
          <w:rFonts w:cs="Arial"/>
          <w:szCs w:val="22"/>
        </w:rPr>
        <w:t>the table below.</w:t>
      </w:r>
      <w:r w:rsidR="00951193" w:rsidRPr="00BA0B67">
        <w:rPr>
          <w:rFonts w:cs="Arial"/>
          <w:szCs w:val="22"/>
        </w:rPr>
        <w:t xml:space="preserve"> Rows highlighted in blue indicate the congestion was affected by one or more outages.</w:t>
      </w:r>
      <w:r w:rsidR="006E21E6" w:rsidRPr="00BA0B67">
        <w:rPr>
          <w:rFonts w:cs="Arial"/>
          <w:szCs w:val="22"/>
        </w:rPr>
        <w:t xml:space="preserve"> For a list of all constraints activated in SCED for the month of </w:t>
      </w:r>
      <w:r w:rsidR="00E31474">
        <w:rPr>
          <w:rFonts w:cs="Arial"/>
          <w:szCs w:val="22"/>
        </w:rPr>
        <w:t>January</w:t>
      </w:r>
      <w:r w:rsidR="006E21E6" w:rsidRPr="00BA0B67">
        <w:rPr>
          <w:rFonts w:cs="Arial"/>
          <w:szCs w:val="22"/>
        </w:rPr>
        <w:t>, please see Appendix A at the end of this report.</w:t>
      </w:r>
    </w:p>
    <w:p w:rsidR="001F1947" w:rsidRDefault="001F1947" w:rsidP="00CE1266">
      <w:pPr>
        <w:jc w:val="both"/>
        <w:rPr>
          <w:rFonts w:cs="Arial"/>
          <w:szCs w:val="22"/>
          <w:highlight w:val="yellow"/>
        </w:rPr>
      </w:pPr>
    </w:p>
    <w:p w:rsidR="00410F9E" w:rsidRDefault="00410F9E" w:rsidP="00CE1266">
      <w:pPr>
        <w:jc w:val="both"/>
        <w:rPr>
          <w:rFonts w:cs="Arial"/>
          <w:szCs w:val="22"/>
          <w:highlight w:val="yellow"/>
        </w:rPr>
      </w:pPr>
    </w:p>
    <w:p w:rsidR="00590DF0" w:rsidRDefault="00590DF0" w:rsidP="00CE1266">
      <w:pPr>
        <w:jc w:val="both"/>
        <w:rPr>
          <w:rFonts w:cs="Arial"/>
          <w:szCs w:val="22"/>
          <w:highlight w:val="yellow"/>
        </w:rPr>
      </w:pPr>
    </w:p>
    <w:p w:rsidR="00590DF0" w:rsidRDefault="00590DF0" w:rsidP="00CE1266">
      <w:pPr>
        <w:jc w:val="both"/>
        <w:rPr>
          <w:rFonts w:cs="Arial"/>
          <w:szCs w:val="22"/>
          <w:highlight w:val="yellow"/>
        </w:rPr>
      </w:pPr>
    </w:p>
    <w:p w:rsidR="00410F9E" w:rsidRDefault="00410F9E" w:rsidP="00CE1266">
      <w:pPr>
        <w:jc w:val="both"/>
        <w:rPr>
          <w:rFonts w:cs="Arial"/>
          <w:szCs w:val="22"/>
          <w:highlight w:val="yellow"/>
        </w:rPr>
      </w:pPr>
    </w:p>
    <w:tbl>
      <w:tblPr>
        <w:tblW w:w="8190" w:type="dxa"/>
        <w:jc w:val="center"/>
        <w:tblLayout w:type="fixed"/>
        <w:tblLook w:val="04A0" w:firstRow="1" w:lastRow="0" w:firstColumn="1" w:lastColumn="0" w:noHBand="0" w:noVBand="1"/>
      </w:tblPr>
      <w:tblGrid>
        <w:gridCol w:w="1890"/>
        <w:gridCol w:w="1980"/>
        <w:gridCol w:w="1260"/>
        <w:gridCol w:w="1530"/>
        <w:gridCol w:w="1530"/>
      </w:tblGrid>
      <w:tr w:rsidR="00AE3E3F" w:rsidRPr="00C05B4E" w:rsidTr="00AE3E3F">
        <w:trPr>
          <w:trHeight w:val="780"/>
          <w:jc w:val="center"/>
        </w:trPr>
        <w:tc>
          <w:tcPr>
            <w:tcW w:w="1890" w:type="dxa"/>
            <w:tcBorders>
              <w:top w:val="single" w:sz="8" w:space="0" w:color="auto"/>
              <w:left w:val="single" w:sz="8" w:space="0" w:color="auto"/>
              <w:bottom w:val="single" w:sz="8" w:space="0" w:color="auto"/>
              <w:right w:val="single" w:sz="8" w:space="0" w:color="auto"/>
            </w:tcBorders>
            <w:shd w:val="clear" w:color="000000" w:fill="006666"/>
            <w:vAlign w:val="center"/>
            <w:hideMark/>
          </w:tcPr>
          <w:p w:rsidR="00AE3E3F" w:rsidRPr="00C05B4E" w:rsidRDefault="00AE3E3F" w:rsidP="00C05B4E">
            <w:pPr>
              <w:jc w:val="center"/>
              <w:rPr>
                <w:rFonts w:cs="Arial"/>
                <w:b/>
                <w:bCs/>
                <w:color w:val="FFFFFF"/>
                <w:sz w:val="20"/>
                <w:szCs w:val="20"/>
              </w:rPr>
            </w:pPr>
            <w:r w:rsidRPr="00C05B4E">
              <w:rPr>
                <w:rFonts w:cs="Arial"/>
                <w:b/>
                <w:bCs/>
                <w:color w:val="FFFFFF"/>
                <w:sz w:val="20"/>
                <w:szCs w:val="20"/>
              </w:rPr>
              <w:t>Contingency</w:t>
            </w:r>
          </w:p>
        </w:tc>
        <w:tc>
          <w:tcPr>
            <w:tcW w:w="1980" w:type="dxa"/>
            <w:tcBorders>
              <w:top w:val="single" w:sz="8" w:space="0" w:color="auto"/>
              <w:left w:val="nil"/>
              <w:bottom w:val="single" w:sz="8" w:space="0" w:color="auto"/>
              <w:right w:val="single" w:sz="8" w:space="0" w:color="auto"/>
            </w:tcBorders>
            <w:shd w:val="clear" w:color="000000" w:fill="006666"/>
            <w:vAlign w:val="center"/>
            <w:hideMark/>
          </w:tcPr>
          <w:p w:rsidR="00AE3E3F" w:rsidRPr="00C05B4E" w:rsidRDefault="00AE3E3F" w:rsidP="00C05B4E">
            <w:pPr>
              <w:jc w:val="center"/>
              <w:rPr>
                <w:rFonts w:cs="Arial"/>
                <w:b/>
                <w:bCs/>
                <w:color w:val="FFFFFF"/>
                <w:sz w:val="20"/>
                <w:szCs w:val="20"/>
              </w:rPr>
            </w:pPr>
            <w:r w:rsidRPr="00C05B4E">
              <w:rPr>
                <w:rFonts w:cs="Arial"/>
                <w:b/>
                <w:bCs/>
                <w:color w:val="FFFFFF"/>
                <w:sz w:val="20"/>
                <w:szCs w:val="20"/>
              </w:rPr>
              <w:t>Overload</w:t>
            </w:r>
          </w:p>
        </w:tc>
        <w:tc>
          <w:tcPr>
            <w:tcW w:w="1260" w:type="dxa"/>
            <w:tcBorders>
              <w:top w:val="single" w:sz="8" w:space="0" w:color="auto"/>
              <w:left w:val="nil"/>
              <w:bottom w:val="single" w:sz="8" w:space="0" w:color="auto"/>
              <w:right w:val="single" w:sz="8" w:space="0" w:color="auto"/>
            </w:tcBorders>
            <w:shd w:val="clear" w:color="000000" w:fill="006666"/>
            <w:vAlign w:val="center"/>
            <w:hideMark/>
          </w:tcPr>
          <w:p w:rsidR="00AE3E3F" w:rsidRPr="00C05B4E" w:rsidRDefault="00AE3E3F" w:rsidP="00C05B4E">
            <w:pPr>
              <w:jc w:val="center"/>
              <w:rPr>
                <w:rFonts w:cs="Arial"/>
                <w:b/>
                <w:bCs/>
                <w:color w:val="FFFFFF"/>
                <w:sz w:val="20"/>
                <w:szCs w:val="20"/>
              </w:rPr>
            </w:pPr>
            <w:r w:rsidRPr="00C05B4E">
              <w:rPr>
                <w:rFonts w:cs="Arial"/>
                <w:b/>
                <w:bCs/>
                <w:color w:val="FFFFFF"/>
                <w:sz w:val="20"/>
                <w:szCs w:val="20"/>
              </w:rPr>
              <w:t># of Days Constraint Active</w:t>
            </w:r>
          </w:p>
        </w:tc>
        <w:tc>
          <w:tcPr>
            <w:tcW w:w="1530" w:type="dxa"/>
            <w:tcBorders>
              <w:top w:val="single" w:sz="8" w:space="0" w:color="auto"/>
              <w:left w:val="nil"/>
              <w:bottom w:val="single" w:sz="8" w:space="0" w:color="auto"/>
              <w:right w:val="single" w:sz="8" w:space="0" w:color="auto"/>
            </w:tcBorders>
            <w:shd w:val="clear" w:color="000000" w:fill="006666"/>
            <w:vAlign w:val="center"/>
            <w:hideMark/>
          </w:tcPr>
          <w:p w:rsidR="00AE3E3F" w:rsidRPr="00C05B4E" w:rsidRDefault="00AE3E3F" w:rsidP="00C05B4E">
            <w:pPr>
              <w:jc w:val="center"/>
              <w:rPr>
                <w:rFonts w:cs="Arial"/>
                <w:b/>
                <w:bCs/>
                <w:color w:val="FFFFFF"/>
                <w:sz w:val="20"/>
                <w:szCs w:val="20"/>
              </w:rPr>
            </w:pPr>
            <w:r w:rsidRPr="00C05B4E">
              <w:rPr>
                <w:rFonts w:cs="Arial"/>
                <w:b/>
                <w:bCs/>
                <w:color w:val="FFFFFF"/>
                <w:sz w:val="20"/>
                <w:szCs w:val="20"/>
              </w:rPr>
              <w:t>Estimated Congestion Rent</w:t>
            </w:r>
          </w:p>
        </w:tc>
        <w:tc>
          <w:tcPr>
            <w:tcW w:w="1530" w:type="dxa"/>
            <w:tcBorders>
              <w:top w:val="single" w:sz="8" w:space="0" w:color="auto"/>
              <w:left w:val="nil"/>
              <w:bottom w:val="single" w:sz="8" w:space="0" w:color="auto"/>
              <w:right w:val="single" w:sz="8" w:space="0" w:color="auto"/>
            </w:tcBorders>
            <w:shd w:val="clear" w:color="000000" w:fill="006666"/>
            <w:vAlign w:val="center"/>
            <w:hideMark/>
          </w:tcPr>
          <w:p w:rsidR="00AE3E3F" w:rsidRPr="00C05B4E" w:rsidRDefault="00AE3E3F" w:rsidP="00C05B4E">
            <w:pPr>
              <w:jc w:val="center"/>
              <w:rPr>
                <w:rFonts w:cs="Arial"/>
                <w:b/>
                <w:bCs/>
                <w:color w:val="FFFFFF"/>
                <w:sz w:val="20"/>
                <w:szCs w:val="20"/>
              </w:rPr>
            </w:pPr>
            <w:r w:rsidRPr="00C05B4E">
              <w:rPr>
                <w:rFonts w:cs="Arial"/>
                <w:b/>
                <w:bCs/>
                <w:color w:val="FFFFFF"/>
                <w:sz w:val="20"/>
                <w:szCs w:val="20"/>
              </w:rPr>
              <w:t>Transmission Project</w:t>
            </w:r>
          </w:p>
        </w:tc>
      </w:tr>
      <w:tr w:rsidR="00AE3E3F" w:rsidRPr="00C05B4E" w:rsidTr="00AE3E3F">
        <w:trPr>
          <w:trHeight w:val="145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Villa Cavazos - Military Highway </w:t>
            </w:r>
            <w:proofErr w:type="spellStart"/>
            <w:r w:rsidRPr="00C05B4E">
              <w:rPr>
                <w:rFonts w:cs="Arial"/>
                <w:color w:val="000000"/>
                <w:sz w:val="18"/>
                <w:szCs w:val="18"/>
              </w:rPr>
              <w:t>Aep</w:t>
            </w:r>
            <w:proofErr w:type="spellEnd"/>
            <w:r w:rsidRPr="00C05B4E">
              <w:rPr>
                <w:rFonts w:cs="Arial"/>
                <w:color w:val="000000"/>
                <w:sz w:val="18"/>
                <w:szCs w:val="18"/>
              </w:rPr>
              <w:t xml:space="preserve"> 138 kV</w:t>
            </w:r>
          </w:p>
        </w:tc>
        <w:tc>
          <w:tcPr>
            <w:tcW w:w="198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Los </w:t>
            </w:r>
            <w:proofErr w:type="spellStart"/>
            <w:r w:rsidRPr="00C05B4E">
              <w:rPr>
                <w:rFonts w:cs="Arial"/>
                <w:color w:val="000000"/>
                <w:sz w:val="18"/>
                <w:szCs w:val="18"/>
              </w:rPr>
              <w:t>Fresnos</w:t>
            </w:r>
            <w:proofErr w:type="spellEnd"/>
            <w:r w:rsidRPr="00C05B4E">
              <w:rPr>
                <w:rFonts w:cs="Arial"/>
                <w:color w:val="000000"/>
                <w:sz w:val="18"/>
                <w:szCs w:val="18"/>
              </w:rPr>
              <w:t xml:space="preserve"> - Loma Alta Substation 138 kV</w:t>
            </w:r>
          </w:p>
        </w:tc>
        <w:tc>
          <w:tcPr>
            <w:tcW w:w="126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6</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$6,</w:t>
            </w:r>
            <w:bookmarkStart w:id="269" w:name="_GoBack"/>
            <w:bookmarkEnd w:id="269"/>
            <w:r w:rsidRPr="00C05B4E">
              <w:rPr>
                <w:rFonts w:cs="Arial"/>
                <w:color w:val="000000"/>
                <w:sz w:val="18"/>
                <w:szCs w:val="18"/>
              </w:rPr>
              <w:t xml:space="preserve">021,297.12 </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B15DBD" w:rsidP="00C05B4E">
            <w:pPr>
              <w:jc w:val="center"/>
              <w:rPr>
                <w:rFonts w:cs="Arial"/>
                <w:color w:val="000000"/>
                <w:sz w:val="18"/>
                <w:szCs w:val="18"/>
              </w:rPr>
            </w:pPr>
            <w:r w:rsidRPr="00B15DBD">
              <w:rPr>
                <w:rFonts w:cs="Arial"/>
                <w:color w:val="000000"/>
                <w:sz w:val="18"/>
                <w:szCs w:val="18"/>
              </w:rPr>
              <w:t>16TPIT0030</w:t>
            </w:r>
            <w:r w:rsidR="00AE3E3F" w:rsidRPr="00C05B4E">
              <w:rPr>
                <w:rFonts w:cs="Arial"/>
                <w:color w:val="000000"/>
                <w:sz w:val="18"/>
                <w:szCs w:val="18"/>
              </w:rPr>
              <w:t> </w:t>
            </w:r>
          </w:p>
        </w:tc>
      </w:tr>
      <w:tr w:rsidR="00AE3E3F" w:rsidRPr="00C05B4E" w:rsidTr="00AE3E3F">
        <w:trPr>
          <w:trHeight w:val="97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Carrolton Northwest - Lewisville Switch 345 kV</w:t>
            </w:r>
          </w:p>
        </w:tc>
        <w:tc>
          <w:tcPr>
            <w:tcW w:w="198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Carrollton Northwest - </w:t>
            </w:r>
            <w:proofErr w:type="spellStart"/>
            <w:r w:rsidRPr="00C05B4E">
              <w:rPr>
                <w:rFonts w:cs="Arial"/>
                <w:color w:val="000000"/>
                <w:sz w:val="18"/>
                <w:szCs w:val="18"/>
              </w:rPr>
              <w:t>Lakepointe</w:t>
            </w:r>
            <w:proofErr w:type="spellEnd"/>
            <w:r w:rsidRPr="00C05B4E">
              <w:rPr>
                <w:rFonts w:cs="Arial"/>
                <w:color w:val="000000"/>
                <w:sz w:val="18"/>
                <w:szCs w:val="18"/>
              </w:rPr>
              <w:t xml:space="preserve"> </w:t>
            </w:r>
            <w:proofErr w:type="spellStart"/>
            <w:r w:rsidRPr="00C05B4E">
              <w:rPr>
                <w:rFonts w:cs="Arial"/>
                <w:color w:val="000000"/>
                <w:sz w:val="18"/>
                <w:szCs w:val="18"/>
              </w:rPr>
              <w:t>Tnp</w:t>
            </w:r>
            <w:proofErr w:type="spellEnd"/>
            <w:r w:rsidRPr="00C05B4E">
              <w:rPr>
                <w:rFonts w:cs="Arial"/>
                <w:color w:val="000000"/>
                <w:sz w:val="18"/>
                <w:szCs w:val="18"/>
              </w:rPr>
              <w:t xml:space="preserve"> 138 kV</w:t>
            </w:r>
          </w:p>
        </w:tc>
        <w:tc>
          <w:tcPr>
            <w:tcW w:w="126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9</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$1,197,520.70 </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2014 RTP</w:t>
            </w:r>
          </w:p>
        </w:tc>
      </w:tr>
      <w:tr w:rsidR="00AE3E3F" w:rsidRPr="00C05B4E" w:rsidTr="00AE3E3F">
        <w:trPr>
          <w:trHeight w:val="73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DCKT Gibbons Creek - Singleton 345 kV</w:t>
            </w:r>
          </w:p>
        </w:tc>
        <w:tc>
          <w:tcPr>
            <w:tcW w:w="198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Jewett - Singleton 345 kV</w:t>
            </w:r>
          </w:p>
        </w:tc>
        <w:tc>
          <w:tcPr>
            <w:tcW w:w="126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9</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$1,065,468.33 </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4485, 3937, 3950 (</w:t>
            </w:r>
            <w:proofErr w:type="spellStart"/>
            <w:r w:rsidRPr="00C05B4E">
              <w:rPr>
                <w:rFonts w:cs="Arial"/>
                <w:color w:val="000000"/>
                <w:sz w:val="18"/>
                <w:szCs w:val="18"/>
              </w:rPr>
              <w:t>a,b</w:t>
            </w:r>
            <w:proofErr w:type="spellEnd"/>
            <w:r w:rsidRPr="00C05B4E">
              <w:rPr>
                <w:rFonts w:cs="Arial"/>
                <w:color w:val="000000"/>
                <w:sz w:val="18"/>
                <w:szCs w:val="18"/>
              </w:rPr>
              <w:t>)</w:t>
            </w:r>
          </w:p>
        </w:tc>
      </w:tr>
      <w:tr w:rsidR="00AE3E3F" w:rsidRPr="00C05B4E" w:rsidTr="00AE3E3F">
        <w:trPr>
          <w:trHeight w:val="25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DCKT </w:t>
            </w:r>
            <w:r>
              <w:rPr>
                <w:rFonts w:cs="Arial"/>
                <w:color w:val="000000"/>
                <w:sz w:val="18"/>
                <w:szCs w:val="18"/>
              </w:rPr>
              <w:t>Lon Hill - North Edinburg 345 kV</w:t>
            </w:r>
            <w:r w:rsidRPr="00C05B4E">
              <w:rPr>
                <w:rFonts w:cs="Arial"/>
                <w:color w:val="000000"/>
                <w:sz w:val="18"/>
                <w:szCs w:val="18"/>
              </w:rPr>
              <w:t xml:space="preserve"> and Orange Grove Switching Station 138 kV</w:t>
            </w:r>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Javalina</w:t>
            </w:r>
            <w:proofErr w:type="spellEnd"/>
            <w:r w:rsidRPr="00C05B4E">
              <w:rPr>
                <w:rFonts w:cs="Arial"/>
                <w:color w:val="000000"/>
                <w:sz w:val="18"/>
                <w:szCs w:val="18"/>
              </w:rPr>
              <w:t xml:space="preserve"> Tap - Molina 138 kV</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11</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$820,383.88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4401</w:t>
            </w:r>
          </w:p>
        </w:tc>
      </w:tr>
      <w:tr w:rsidR="00AE3E3F" w:rsidRPr="00C05B4E" w:rsidTr="00AE3E3F">
        <w:trPr>
          <w:trHeight w:val="49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Bluff Creek T2 345/138 kV</w:t>
            </w:r>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Bluff Creek T1_H 345/34.5/138 kV</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11</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$677,535.35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AE3E3F">
        <w:trPr>
          <w:trHeight w:val="49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Pawnee Switching Station - Lon Hill 345 kV</w:t>
            </w:r>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Javalina</w:t>
            </w:r>
            <w:proofErr w:type="spellEnd"/>
            <w:r w:rsidRPr="00C05B4E">
              <w:rPr>
                <w:rFonts w:cs="Arial"/>
                <w:color w:val="000000"/>
                <w:sz w:val="18"/>
                <w:szCs w:val="18"/>
              </w:rPr>
              <w:t xml:space="preserve"> Tap - Molina 138 kV</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5</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$492,667.88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4402</w:t>
            </w:r>
          </w:p>
        </w:tc>
      </w:tr>
      <w:tr w:rsidR="00AE3E3F" w:rsidRPr="00C05B4E" w:rsidTr="00AE3E3F">
        <w:trPr>
          <w:trHeight w:val="49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Laquinta</w:t>
            </w:r>
            <w:proofErr w:type="spellEnd"/>
            <w:r w:rsidRPr="00C05B4E">
              <w:rPr>
                <w:rFonts w:cs="Arial"/>
                <w:color w:val="000000"/>
                <w:sz w:val="18"/>
                <w:szCs w:val="18"/>
              </w:rPr>
              <w:t xml:space="preserve"> - Lobo 138 kV</w:t>
            </w:r>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Bruni</w:t>
            </w:r>
            <w:proofErr w:type="spellEnd"/>
            <w:r w:rsidRPr="00C05B4E">
              <w:rPr>
                <w:rFonts w:cs="Arial"/>
                <w:color w:val="000000"/>
                <w:sz w:val="18"/>
                <w:szCs w:val="18"/>
              </w:rPr>
              <w:t xml:space="preserve"> Sub 69_1 138/69 kV</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11</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$362,601.82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AE3E3F">
        <w:trPr>
          <w:trHeight w:val="97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DCKT </w:t>
            </w:r>
            <w:r>
              <w:rPr>
                <w:rFonts w:cs="Arial"/>
                <w:color w:val="000000"/>
                <w:sz w:val="18"/>
                <w:szCs w:val="18"/>
              </w:rPr>
              <w:t>Lon Hill - North Edinburg 345 kV</w:t>
            </w:r>
            <w:r w:rsidRPr="00C05B4E">
              <w:rPr>
                <w:rFonts w:cs="Arial"/>
                <w:color w:val="000000"/>
                <w:sz w:val="18"/>
                <w:szCs w:val="18"/>
              </w:rPr>
              <w:t xml:space="preserve"> and Orange Grove Switching Station 138 kV</w:t>
            </w:r>
          </w:p>
        </w:tc>
        <w:tc>
          <w:tcPr>
            <w:tcW w:w="198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Airco</w:t>
            </w:r>
            <w:proofErr w:type="spellEnd"/>
            <w:r w:rsidRPr="00C05B4E">
              <w:rPr>
                <w:rFonts w:cs="Arial"/>
                <w:color w:val="000000"/>
                <w:sz w:val="18"/>
                <w:szCs w:val="18"/>
              </w:rPr>
              <w:t xml:space="preserve"> </w:t>
            </w:r>
            <w:proofErr w:type="spellStart"/>
            <w:r w:rsidRPr="00C05B4E">
              <w:rPr>
                <w:rFonts w:cs="Arial"/>
                <w:color w:val="000000"/>
                <w:sz w:val="18"/>
                <w:szCs w:val="18"/>
              </w:rPr>
              <w:t>Aep</w:t>
            </w:r>
            <w:proofErr w:type="spellEnd"/>
            <w:r w:rsidRPr="00C05B4E">
              <w:rPr>
                <w:rFonts w:cs="Arial"/>
                <w:color w:val="000000"/>
                <w:sz w:val="18"/>
                <w:szCs w:val="18"/>
              </w:rPr>
              <w:t xml:space="preserve"> - Rincon 138 kV</w:t>
            </w:r>
          </w:p>
        </w:tc>
        <w:tc>
          <w:tcPr>
            <w:tcW w:w="126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7</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$315,991.55 </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08TPIT0132</w:t>
            </w:r>
          </w:p>
        </w:tc>
      </w:tr>
      <w:tr w:rsidR="00AE3E3F" w:rsidRPr="00C05B4E" w:rsidTr="00AE3E3F">
        <w:trPr>
          <w:trHeight w:val="97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DCKT Lon Hill - North </w:t>
            </w:r>
            <w:r>
              <w:rPr>
                <w:rFonts w:cs="Arial"/>
                <w:color w:val="000000"/>
                <w:sz w:val="18"/>
                <w:szCs w:val="18"/>
              </w:rPr>
              <w:t>Edinburg 345 kV</w:t>
            </w:r>
            <w:r w:rsidRPr="00C05B4E">
              <w:rPr>
                <w:rFonts w:cs="Arial"/>
                <w:color w:val="000000"/>
                <w:sz w:val="18"/>
                <w:szCs w:val="18"/>
              </w:rPr>
              <w:t xml:space="preserve"> and Orange Grove Switching Station 138 kV</w:t>
            </w:r>
          </w:p>
        </w:tc>
        <w:tc>
          <w:tcPr>
            <w:tcW w:w="198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Edroy</w:t>
            </w:r>
            <w:proofErr w:type="spellEnd"/>
            <w:r w:rsidRPr="00C05B4E">
              <w:rPr>
                <w:rFonts w:cs="Arial"/>
                <w:color w:val="000000"/>
                <w:sz w:val="18"/>
                <w:szCs w:val="18"/>
              </w:rPr>
              <w:t xml:space="preserve"> - Smith 69 kV</w:t>
            </w:r>
          </w:p>
        </w:tc>
        <w:tc>
          <w:tcPr>
            <w:tcW w:w="126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6</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$259,919.75 </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AE3E3F">
        <w:trPr>
          <w:trHeight w:val="97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Basecase</w:t>
            </w:r>
            <w:proofErr w:type="spellEnd"/>
          </w:p>
        </w:tc>
        <w:tc>
          <w:tcPr>
            <w:tcW w:w="198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Rio Hondo - East Rio Hondo Sub 138 kV</w:t>
            </w:r>
          </w:p>
        </w:tc>
        <w:tc>
          <w:tcPr>
            <w:tcW w:w="126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14</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$246,655.53 </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2014-S16</w:t>
            </w:r>
          </w:p>
        </w:tc>
      </w:tr>
      <w:tr w:rsidR="00AE3E3F" w:rsidRPr="00C05B4E" w:rsidTr="00AE3E3F">
        <w:trPr>
          <w:trHeight w:val="255"/>
          <w:jc w:val="center"/>
        </w:trPr>
        <w:tc>
          <w:tcPr>
            <w:tcW w:w="1890" w:type="dxa"/>
            <w:tcBorders>
              <w:top w:val="nil"/>
              <w:left w:val="single" w:sz="8" w:space="0" w:color="auto"/>
              <w:bottom w:val="single" w:sz="4"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Basecase</w:t>
            </w:r>
            <w:proofErr w:type="spellEnd"/>
          </w:p>
        </w:tc>
        <w:tc>
          <w:tcPr>
            <w:tcW w:w="1980" w:type="dxa"/>
            <w:tcBorders>
              <w:top w:val="nil"/>
              <w:left w:val="nil"/>
              <w:bottom w:val="single" w:sz="4"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Liston GTC</w:t>
            </w:r>
          </w:p>
        </w:tc>
        <w:tc>
          <w:tcPr>
            <w:tcW w:w="1260" w:type="dxa"/>
            <w:tcBorders>
              <w:top w:val="nil"/>
              <w:left w:val="nil"/>
              <w:bottom w:val="single" w:sz="4"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20</w:t>
            </w:r>
          </w:p>
        </w:tc>
        <w:tc>
          <w:tcPr>
            <w:tcW w:w="1530" w:type="dxa"/>
            <w:tcBorders>
              <w:top w:val="nil"/>
              <w:left w:val="nil"/>
              <w:bottom w:val="single" w:sz="4"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$226,300.51 </w:t>
            </w:r>
          </w:p>
        </w:tc>
        <w:tc>
          <w:tcPr>
            <w:tcW w:w="1530" w:type="dxa"/>
            <w:tcBorders>
              <w:top w:val="nil"/>
              <w:left w:val="nil"/>
              <w:bottom w:val="single" w:sz="4"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AE3E3F">
        <w:trPr>
          <w:trHeight w:val="255"/>
          <w:jc w:val="center"/>
        </w:trPr>
        <w:tc>
          <w:tcPr>
            <w:tcW w:w="18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Mercers Gap </w:t>
            </w:r>
            <w:proofErr w:type="spellStart"/>
            <w:r w:rsidRPr="00C05B4E">
              <w:rPr>
                <w:rFonts w:cs="Arial"/>
                <w:color w:val="000000"/>
                <w:sz w:val="18"/>
                <w:szCs w:val="18"/>
              </w:rPr>
              <w:t>Sw</w:t>
            </w:r>
            <w:proofErr w:type="spellEnd"/>
            <w:r>
              <w:rPr>
                <w:rFonts w:cs="Arial"/>
                <w:color w:val="000000"/>
                <w:sz w:val="18"/>
                <w:szCs w:val="18"/>
              </w:rPr>
              <w:t xml:space="preserve"> - Comanche Switch (</w:t>
            </w:r>
            <w:proofErr w:type="spellStart"/>
            <w:r>
              <w:rPr>
                <w:rFonts w:cs="Arial"/>
                <w:color w:val="000000"/>
                <w:sz w:val="18"/>
                <w:szCs w:val="18"/>
              </w:rPr>
              <w:t>Oncor</w:t>
            </w:r>
            <w:proofErr w:type="spellEnd"/>
            <w:r>
              <w:rPr>
                <w:rFonts w:cs="Arial"/>
                <w:color w:val="000000"/>
                <w:sz w:val="18"/>
                <w:szCs w:val="18"/>
              </w:rPr>
              <w:t>) 138 k</w:t>
            </w:r>
            <w:r w:rsidRPr="00C05B4E">
              <w:rPr>
                <w:rFonts w:cs="Arial"/>
                <w:color w:val="000000"/>
                <w:sz w:val="18"/>
                <w:szCs w:val="18"/>
              </w:rPr>
              <w:t>V</w:t>
            </w:r>
          </w:p>
        </w:tc>
        <w:tc>
          <w:tcPr>
            <w:tcW w:w="1980" w:type="dxa"/>
            <w:tcBorders>
              <w:top w:val="single" w:sz="4" w:space="0" w:color="auto"/>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Camp Bowie (</w:t>
            </w:r>
            <w:proofErr w:type="spellStart"/>
            <w:r w:rsidRPr="00C05B4E">
              <w:rPr>
                <w:rFonts w:cs="Arial"/>
                <w:color w:val="000000"/>
                <w:sz w:val="18"/>
                <w:szCs w:val="18"/>
              </w:rPr>
              <w:t>Oncor</w:t>
            </w:r>
            <w:proofErr w:type="spellEnd"/>
            <w:r w:rsidRPr="00C05B4E">
              <w:rPr>
                <w:rFonts w:cs="Arial"/>
                <w:color w:val="000000"/>
                <w:sz w:val="18"/>
                <w:szCs w:val="18"/>
              </w:rPr>
              <w:t>) - Brownwood Switch 138 kV</w:t>
            </w:r>
          </w:p>
        </w:tc>
        <w:tc>
          <w:tcPr>
            <w:tcW w:w="1260" w:type="dxa"/>
            <w:tcBorders>
              <w:top w:val="single" w:sz="4" w:space="0" w:color="auto"/>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10</w:t>
            </w:r>
          </w:p>
        </w:tc>
        <w:tc>
          <w:tcPr>
            <w:tcW w:w="1530" w:type="dxa"/>
            <w:tcBorders>
              <w:top w:val="single" w:sz="4" w:space="0" w:color="auto"/>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$220,057.20 </w:t>
            </w:r>
          </w:p>
        </w:tc>
        <w:tc>
          <w:tcPr>
            <w:tcW w:w="1530" w:type="dxa"/>
            <w:tcBorders>
              <w:top w:val="single" w:sz="4" w:space="0" w:color="auto"/>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AE3E3F">
        <w:trPr>
          <w:trHeight w:val="25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Nelson Sharpe - Lon Hill 345 kV</w:t>
            </w:r>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Javalina</w:t>
            </w:r>
            <w:proofErr w:type="spellEnd"/>
            <w:r w:rsidRPr="00C05B4E">
              <w:rPr>
                <w:rFonts w:cs="Arial"/>
                <w:color w:val="000000"/>
                <w:sz w:val="18"/>
                <w:szCs w:val="18"/>
              </w:rPr>
              <w:t xml:space="preserve"> Tap - Molina 138 kV</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$184,885.97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4403</w:t>
            </w:r>
          </w:p>
        </w:tc>
      </w:tr>
      <w:tr w:rsidR="00AE3E3F" w:rsidRPr="00C05B4E" w:rsidTr="00AE3E3F">
        <w:trPr>
          <w:trHeight w:val="73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Pr>
                <w:rFonts w:cs="Arial"/>
                <w:color w:val="000000"/>
                <w:sz w:val="18"/>
                <w:szCs w:val="18"/>
              </w:rPr>
              <w:t xml:space="preserve">Loyola Sub to Kleberg </w:t>
            </w:r>
            <w:proofErr w:type="spellStart"/>
            <w:r>
              <w:rPr>
                <w:rFonts w:cs="Arial"/>
                <w:color w:val="000000"/>
                <w:sz w:val="18"/>
                <w:szCs w:val="18"/>
              </w:rPr>
              <w:t>Aep</w:t>
            </w:r>
            <w:proofErr w:type="spellEnd"/>
            <w:r>
              <w:rPr>
                <w:rFonts w:cs="Arial"/>
                <w:color w:val="000000"/>
                <w:sz w:val="18"/>
                <w:szCs w:val="18"/>
              </w:rPr>
              <w:t xml:space="preserve"> 138 k</w:t>
            </w:r>
            <w:r w:rsidRPr="00C05B4E">
              <w:rPr>
                <w:rFonts w:cs="Arial"/>
                <w:color w:val="000000"/>
                <w:sz w:val="18"/>
                <w:szCs w:val="18"/>
              </w:rPr>
              <w:t>V</w:t>
            </w:r>
          </w:p>
        </w:tc>
        <w:tc>
          <w:tcPr>
            <w:tcW w:w="198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Loyola Sub 69_1 138/69 kV</w:t>
            </w:r>
          </w:p>
        </w:tc>
        <w:tc>
          <w:tcPr>
            <w:tcW w:w="126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$169,976.99 </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AE3E3F">
        <w:trPr>
          <w:trHeight w:val="25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Basecase</w:t>
            </w:r>
            <w:proofErr w:type="spellEnd"/>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Zorillo</w:t>
            </w:r>
            <w:proofErr w:type="spellEnd"/>
            <w:r w:rsidRPr="00C05B4E">
              <w:rPr>
                <w:rFonts w:cs="Arial"/>
                <w:color w:val="000000"/>
                <w:sz w:val="18"/>
                <w:szCs w:val="18"/>
              </w:rPr>
              <w:t xml:space="preserve"> to </w:t>
            </w:r>
            <w:proofErr w:type="spellStart"/>
            <w:r w:rsidRPr="00C05B4E">
              <w:rPr>
                <w:rFonts w:cs="Arial"/>
                <w:color w:val="000000"/>
                <w:sz w:val="18"/>
                <w:szCs w:val="18"/>
              </w:rPr>
              <w:t>Ajo</w:t>
            </w:r>
            <w:proofErr w:type="spellEnd"/>
            <w:r w:rsidRPr="00C05B4E">
              <w:rPr>
                <w:rFonts w:cs="Arial"/>
                <w:color w:val="000000"/>
                <w:sz w:val="18"/>
                <w:szCs w:val="18"/>
              </w:rPr>
              <w:t xml:space="preserve"> GTC</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$99,715.22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LRGV Import Project</w:t>
            </w:r>
          </w:p>
        </w:tc>
      </w:tr>
      <w:tr w:rsidR="00AE3E3F" w:rsidRPr="00C05B4E" w:rsidTr="00590DF0">
        <w:trPr>
          <w:trHeight w:val="255"/>
          <w:jc w:val="center"/>
        </w:trPr>
        <w:tc>
          <w:tcPr>
            <w:tcW w:w="1890" w:type="dxa"/>
            <w:tcBorders>
              <w:top w:val="nil"/>
              <w:left w:val="single" w:sz="8" w:space="0" w:color="auto"/>
              <w:bottom w:val="single" w:sz="4"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Yellow Jacket - Fort Mason 138 kV</w:t>
            </w:r>
          </w:p>
        </w:tc>
        <w:tc>
          <w:tcPr>
            <w:tcW w:w="1980" w:type="dxa"/>
            <w:tcBorders>
              <w:top w:val="nil"/>
              <w:left w:val="nil"/>
              <w:bottom w:val="single" w:sz="4"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Fort Mason - Mason </w:t>
            </w:r>
            <w:proofErr w:type="spellStart"/>
            <w:r w:rsidRPr="00C05B4E">
              <w:rPr>
                <w:rFonts w:cs="Arial"/>
                <w:color w:val="000000"/>
                <w:sz w:val="18"/>
                <w:szCs w:val="18"/>
              </w:rPr>
              <w:t>Aep</w:t>
            </w:r>
            <w:proofErr w:type="spellEnd"/>
            <w:r w:rsidRPr="00C05B4E">
              <w:rPr>
                <w:rFonts w:cs="Arial"/>
                <w:color w:val="000000"/>
                <w:sz w:val="18"/>
                <w:szCs w:val="18"/>
              </w:rPr>
              <w:t xml:space="preserve"> 69 kV</w:t>
            </w:r>
          </w:p>
        </w:tc>
        <w:tc>
          <w:tcPr>
            <w:tcW w:w="1260" w:type="dxa"/>
            <w:tcBorders>
              <w:top w:val="nil"/>
              <w:left w:val="nil"/>
              <w:bottom w:val="single" w:sz="4"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w:t>
            </w:r>
          </w:p>
        </w:tc>
        <w:tc>
          <w:tcPr>
            <w:tcW w:w="1530" w:type="dxa"/>
            <w:tcBorders>
              <w:top w:val="nil"/>
              <w:left w:val="nil"/>
              <w:bottom w:val="single" w:sz="4"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$77,396.17 </w:t>
            </w:r>
          </w:p>
        </w:tc>
        <w:tc>
          <w:tcPr>
            <w:tcW w:w="1530" w:type="dxa"/>
            <w:tcBorders>
              <w:top w:val="nil"/>
              <w:left w:val="nil"/>
              <w:bottom w:val="single" w:sz="4"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590DF0">
        <w:trPr>
          <w:trHeight w:val="495"/>
          <w:jc w:val="center"/>
        </w:trPr>
        <w:tc>
          <w:tcPr>
            <w:tcW w:w="1890" w:type="dxa"/>
            <w:tcBorders>
              <w:top w:val="single" w:sz="4" w:space="0" w:color="auto"/>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DCKT </w:t>
            </w:r>
            <w:proofErr w:type="spellStart"/>
            <w:r w:rsidRPr="00C05B4E">
              <w:rPr>
                <w:rFonts w:cs="Arial"/>
                <w:color w:val="000000"/>
                <w:sz w:val="18"/>
                <w:szCs w:val="18"/>
              </w:rPr>
              <w:t>Whitepint</w:t>
            </w:r>
            <w:proofErr w:type="spellEnd"/>
            <w:r w:rsidRPr="00C05B4E">
              <w:rPr>
                <w:rFonts w:cs="Arial"/>
                <w:color w:val="000000"/>
                <w:sz w:val="18"/>
                <w:szCs w:val="18"/>
              </w:rPr>
              <w:t xml:space="preserve"> - Lon Hill and South Texas Project 345 kV</w:t>
            </w:r>
          </w:p>
        </w:tc>
        <w:tc>
          <w:tcPr>
            <w:tcW w:w="1980" w:type="dxa"/>
            <w:tcBorders>
              <w:top w:val="single" w:sz="4" w:space="0" w:color="auto"/>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Airco</w:t>
            </w:r>
            <w:proofErr w:type="spellEnd"/>
            <w:r w:rsidRPr="00C05B4E">
              <w:rPr>
                <w:rFonts w:cs="Arial"/>
                <w:color w:val="000000"/>
                <w:sz w:val="18"/>
                <w:szCs w:val="18"/>
              </w:rPr>
              <w:t xml:space="preserve"> </w:t>
            </w:r>
            <w:proofErr w:type="spellStart"/>
            <w:r w:rsidRPr="00C05B4E">
              <w:rPr>
                <w:rFonts w:cs="Arial"/>
                <w:color w:val="000000"/>
                <w:sz w:val="18"/>
                <w:szCs w:val="18"/>
              </w:rPr>
              <w:t>Aep</w:t>
            </w:r>
            <w:proofErr w:type="spellEnd"/>
            <w:r w:rsidRPr="00C05B4E">
              <w:rPr>
                <w:rFonts w:cs="Arial"/>
                <w:color w:val="000000"/>
                <w:sz w:val="18"/>
                <w:szCs w:val="18"/>
              </w:rPr>
              <w:t xml:space="preserve"> - Rincon 138 kV</w:t>
            </w:r>
          </w:p>
        </w:tc>
        <w:tc>
          <w:tcPr>
            <w:tcW w:w="1260" w:type="dxa"/>
            <w:tcBorders>
              <w:top w:val="single" w:sz="4" w:space="0" w:color="auto"/>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6</w:t>
            </w:r>
          </w:p>
        </w:tc>
        <w:tc>
          <w:tcPr>
            <w:tcW w:w="1530" w:type="dxa"/>
            <w:tcBorders>
              <w:top w:val="single" w:sz="4" w:space="0" w:color="auto"/>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$74,665.35 </w:t>
            </w:r>
          </w:p>
        </w:tc>
        <w:tc>
          <w:tcPr>
            <w:tcW w:w="1530" w:type="dxa"/>
            <w:tcBorders>
              <w:top w:val="single" w:sz="4" w:space="0" w:color="auto"/>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08TPIT0133</w:t>
            </w:r>
          </w:p>
        </w:tc>
      </w:tr>
      <w:tr w:rsidR="00AE3E3F" w:rsidRPr="00C05B4E" w:rsidTr="00AE3E3F">
        <w:trPr>
          <w:trHeight w:val="49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Lon Hill 345_138_2 345/138 kV</w:t>
            </w:r>
          </w:p>
        </w:tc>
        <w:tc>
          <w:tcPr>
            <w:tcW w:w="198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Edroy</w:t>
            </w:r>
            <w:proofErr w:type="spellEnd"/>
            <w:r w:rsidRPr="00C05B4E">
              <w:rPr>
                <w:rFonts w:cs="Arial"/>
                <w:color w:val="000000"/>
                <w:sz w:val="18"/>
                <w:szCs w:val="18"/>
              </w:rPr>
              <w:t xml:space="preserve"> - Smith 69 kV</w:t>
            </w:r>
          </w:p>
        </w:tc>
        <w:tc>
          <w:tcPr>
            <w:tcW w:w="126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$70,973.61 </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AE3E3F">
        <w:trPr>
          <w:trHeight w:val="495"/>
          <w:jc w:val="center"/>
        </w:trPr>
        <w:tc>
          <w:tcPr>
            <w:tcW w:w="1890" w:type="dxa"/>
            <w:tcBorders>
              <w:top w:val="nil"/>
              <w:left w:val="single" w:sz="8" w:space="0" w:color="auto"/>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Skidmore - Chase Field 69 kV</w:t>
            </w:r>
          </w:p>
        </w:tc>
        <w:tc>
          <w:tcPr>
            <w:tcW w:w="198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Edroy</w:t>
            </w:r>
            <w:proofErr w:type="spellEnd"/>
            <w:r w:rsidRPr="00C05B4E">
              <w:rPr>
                <w:rFonts w:cs="Arial"/>
                <w:color w:val="000000"/>
                <w:sz w:val="18"/>
                <w:szCs w:val="18"/>
              </w:rPr>
              <w:t xml:space="preserve"> - Smith 69 kV</w:t>
            </w:r>
          </w:p>
        </w:tc>
        <w:tc>
          <w:tcPr>
            <w:tcW w:w="126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6</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$25,316.05 </w:t>
            </w:r>
          </w:p>
        </w:tc>
        <w:tc>
          <w:tcPr>
            <w:tcW w:w="1530" w:type="dxa"/>
            <w:tcBorders>
              <w:top w:val="nil"/>
              <w:left w:val="nil"/>
              <w:bottom w:val="single" w:sz="8" w:space="0" w:color="auto"/>
              <w:right w:val="single" w:sz="8" w:space="0" w:color="auto"/>
            </w:tcBorders>
            <w:shd w:val="clear" w:color="000000" w:fill="C5D9F1"/>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AE3E3F">
        <w:trPr>
          <w:trHeight w:val="49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DCKT Ferguson - Granite Mountain and </w:t>
            </w:r>
            <w:proofErr w:type="spellStart"/>
            <w:r w:rsidRPr="00C05B4E">
              <w:rPr>
                <w:rFonts w:cs="Arial"/>
                <w:color w:val="000000"/>
                <w:sz w:val="18"/>
                <w:szCs w:val="18"/>
              </w:rPr>
              <w:t>Wirtz</w:t>
            </w:r>
            <w:proofErr w:type="spellEnd"/>
            <w:r w:rsidRPr="00C05B4E">
              <w:rPr>
                <w:rFonts w:cs="Arial"/>
                <w:color w:val="000000"/>
                <w:sz w:val="18"/>
                <w:szCs w:val="18"/>
              </w:rPr>
              <w:t xml:space="preserve"> - </w:t>
            </w:r>
            <w:proofErr w:type="spellStart"/>
            <w:r w:rsidRPr="00C05B4E">
              <w:rPr>
                <w:rFonts w:cs="Arial"/>
                <w:color w:val="000000"/>
                <w:sz w:val="18"/>
                <w:szCs w:val="18"/>
              </w:rPr>
              <w:t>Starcke</w:t>
            </w:r>
            <w:proofErr w:type="spellEnd"/>
            <w:r w:rsidRPr="00C05B4E">
              <w:rPr>
                <w:rFonts w:cs="Arial"/>
                <w:color w:val="000000"/>
                <w:sz w:val="18"/>
                <w:szCs w:val="18"/>
              </w:rPr>
              <w:t xml:space="preserve"> - Paleface 138 kV</w:t>
            </w:r>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 xml:space="preserve">Flat Rock </w:t>
            </w:r>
            <w:proofErr w:type="spellStart"/>
            <w:r w:rsidRPr="00C05B4E">
              <w:rPr>
                <w:rFonts w:cs="Arial"/>
                <w:color w:val="000000"/>
                <w:sz w:val="18"/>
                <w:szCs w:val="18"/>
              </w:rPr>
              <w:t>Lcra</w:t>
            </w:r>
            <w:proofErr w:type="spellEnd"/>
            <w:r w:rsidRPr="00C05B4E">
              <w:rPr>
                <w:rFonts w:cs="Arial"/>
                <w:color w:val="000000"/>
                <w:sz w:val="18"/>
                <w:szCs w:val="18"/>
              </w:rPr>
              <w:t xml:space="preserve"> - </w:t>
            </w:r>
            <w:proofErr w:type="spellStart"/>
            <w:r w:rsidRPr="00C05B4E">
              <w:rPr>
                <w:rFonts w:cs="Arial"/>
                <w:color w:val="000000"/>
                <w:sz w:val="18"/>
                <w:szCs w:val="18"/>
              </w:rPr>
              <w:t>Wirtz</w:t>
            </w:r>
            <w:proofErr w:type="spellEnd"/>
            <w:r w:rsidRPr="00C05B4E">
              <w:rPr>
                <w:rFonts w:cs="Arial"/>
                <w:color w:val="000000"/>
                <w:sz w:val="18"/>
                <w:szCs w:val="18"/>
              </w:rPr>
              <w:t xml:space="preserve"> 138 kV</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7</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$14,257.25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4465</w:t>
            </w:r>
          </w:p>
        </w:tc>
      </w:tr>
      <w:tr w:rsidR="00AE3E3F" w:rsidRPr="00C05B4E" w:rsidTr="00AE3E3F">
        <w:trPr>
          <w:trHeight w:val="25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Lon Hill 345_138_2 345/138 kV</w:t>
            </w:r>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Airco</w:t>
            </w:r>
            <w:proofErr w:type="spellEnd"/>
            <w:r w:rsidRPr="00C05B4E">
              <w:rPr>
                <w:rFonts w:cs="Arial"/>
                <w:color w:val="000000"/>
                <w:sz w:val="18"/>
                <w:szCs w:val="18"/>
              </w:rPr>
              <w:t xml:space="preserve"> </w:t>
            </w:r>
            <w:proofErr w:type="spellStart"/>
            <w:r w:rsidRPr="00C05B4E">
              <w:rPr>
                <w:rFonts w:cs="Arial"/>
                <w:color w:val="000000"/>
                <w:sz w:val="18"/>
                <w:szCs w:val="18"/>
              </w:rPr>
              <w:t>Aep</w:t>
            </w:r>
            <w:proofErr w:type="spellEnd"/>
            <w:r w:rsidRPr="00C05B4E">
              <w:rPr>
                <w:rFonts w:cs="Arial"/>
                <w:color w:val="000000"/>
                <w:sz w:val="18"/>
                <w:szCs w:val="18"/>
              </w:rPr>
              <w:t xml:space="preserve"> - Rincon 138 kV</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3</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$12,943.55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08TPIT0134</w:t>
            </w:r>
          </w:p>
        </w:tc>
      </w:tr>
      <w:tr w:rsidR="00AE3E3F" w:rsidRPr="00C05B4E" w:rsidTr="00AE3E3F">
        <w:trPr>
          <w:trHeight w:val="25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Basecase</w:t>
            </w:r>
            <w:proofErr w:type="spellEnd"/>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proofErr w:type="spellStart"/>
            <w:r w:rsidRPr="00C05B4E">
              <w:rPr>
                <w:rFonts w:cs="Arial"/>
                <w:color w:val="000000"/>
                <w:sz w:val="18"/>
                <w:szCs w:val="18"/>
              </w:rPr>
              <w:t>Wkn_Bkr</w:t>
            </w:r>
            <w:proofErr w:type="spellEnd"/>
            <w:r w:rsidRPr="00C05B4E">
              <w:rPr>
                <w:rFonts w:cs="Arial"/>
                <w:color w:val="000000"/>
                <w:sz w:val="18"/>
                <w:szCs w:val="18"/>
              </w:rPr>
              <w:t xml:space="preserve"> - </w:t>
            </w:r>
            <w:proofErr w:type="spellStart"/>
            <w:r w:rsidRPr="00C05B4E">
              <w:rPr>
                <w:rFonts w:cs="Arial"/>
                <w:color w:val="000000"/>
                <w:sz w:val="18"/>
                <w:szCs w:val="18"/>
              </w:rPr>
              <w:t>Ena</w:t>
            </w:r>
            <w:proofErr w:type="spellEnd"/>
            <w:r w:rsidRPr="00C05B4E">
              <w:rPr>
                <w:rFonts w:cs="Arial"/>
                <w:color w:val="000000"/>
                <w:sz w:val="18"/>
                <w:szCs w:val="18"/>
              </w:rPr>
              <w:t xml:space="preserve"> Snyder Wind 69 kV</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6</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$4,982.85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w:t>
            </w:r>
          </w:p>
        </w:tc>
      </w:tr>
      <w:tr w:rsidR="00AE3E3F" w:rsidRPr="00C05B4E" w:rsidTr="00AE3E3F">
        <w:trPr>
          <w:trHeight w:val="495"/>
          <w:jc w:val="center"/>
        </w:trPr>
        <w:tc>
          <w:tcPr>
            <w:tcW w:w="1890" w:type="dxa"/>
            <w:tcBorders>
              <w:top w:val="nil"/>
              <w:left w:val="single" w:sz="8" w:space="0" w:color="auto"/>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Scurry Switch - Sun Switch 138 kV</w:t>
            </w:r>
          </w:p>
        </w:tc>
        <w:tc>
          <w:tcPr>
            <w:tcW w:w="198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rPr>
                <w:rFonts w:cs="Arial"/>
                <w:color w:val="000000"/>
                <w:sz w:val="18"/>
                <w:szCs w:val="18"/>
              </w:rPr>
            </w:pPr>
            <w:r w:rsidRPr="00C05B4E">
              <w:rPr>
                <w:rFonts w:cs="Arial"/>
                <w:color w:val="000000"/>
                <w:sz w:val="18"/>
                <w:szCs w:val="18"/>
              </w:rPr>
              <w:t>Wolfgang - Rotan 69 kV</w:t>
            </w:r>
          </w:p>
        </w:tc>
        <w:tc>
          <w:tcPr>
            <w:tcW w:w="126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4</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 xml:space="preserve">$712.25 </w:t>
            </w:r>
          </w:p>
        </w:tc>
        <w:tc>
          <w:tcPr>
            <w:tcW w:w="1530" w:type="dxa"/>
            <w:tcBorders>
              <w:top w:val="nil"/>
              <w:left w:val="nil"/>
              <w:bottom w:val="single" w:sz="8" w:space="0" w:color="auto"/>
              <w:right w:val="single" w:sz="8" w:space="0" w:color="auto"/>
            </w:tcBorders>
            <w:shd w:val="clear" w:color="auto" w:fill="auto"/>
            <w:noWrap/>
            <w:vAlign w:val="center"/>
            <w:hideMark/>
          </w:tcPr>
          <w:p w:rsidR="00AE3E3F" w:rsidRPr="00C05B4E" w:rsidRDefault="00AE3E3F" w:rsidP="00C05B4E">
            <w:pPr>
              <w:jc w:val="center"/>
              <w:rPr>
                <w:rFonts w:cs="Arial"/>
                <w:color w:val="000000"/>
                <w:sz w:val="18"/>
                <w:szCs w:val="18"/>
              </w:rPr>
            </w:pPr>
            <w:r w:rsidRPr="00C05B4E">
              <w:rPr>
                <w:rFonts w:cs="Arial"/>
                <w:color w:val="000000"/>
                <w:sz w:val="18"/>
                <w:szCs w:val="18"/>
              </w:rPr>
              <w:t>2015 RTP ECO3</w:t>
            </w:r>
          </w:p>
        </w:tc>
      </w:tr>
    </w:tbl>
    <w:p w:rsidR="00C05B4E" w:rsidRPr="00384565" w:rsidRDefault="00C05B4E" w:rsidP="00CE1266">
      <w:pPr>
        <w:jc w:val="both"/>
        <w:rPr>
          <w:rFonts w:cs="Arial"/>
          <w:szCs w:val="22"/>
          <w:highlight w:val="yellow"/>
        </w:rPr>
      </w:pPr>
    </w:p>
    <w:p w:rsidR="00F80DC4" w:rsidRPr="007339C5" w:rsidRDefault="00F80DC4" w:rsidP="004E5322">
      <w:pPr>
        <w:pStyle w:val="Heading2"/>
      </w:pPr>
      <w:bookmarkStart w:id="270" w:name="_Toc444009170"/>
      <w:r w:rsidRPr="007339C5">
        <w:t xml:space="preserve">Generic Transmission </w:t>
      </w:r>
      <w:r w:rsidR="00DB17CE" w:rsidRPr="007339C5">
        <w:t>Constraint</w:t>
      </w:r>
      <w:r w:rsidRPr="007339C5">
        <w:t xml:space="preserve"> Congestion</w:t>
      </w:r>
      <w:bookmarkEnd w:id="270"/>
    </w:p>
    <w:p w:rsidR="00F93E04" w:rsidRPr="007339C5" w:rsidRDefault="00DD5AC6" w:rsidP="00DD5AC6">
      <w:pPr>
        <w:jc w:val="both"/>
        <w:rPr>
          <w:rFonts w:cs="Arial"/>
          <w:szCs w:val="22"/>
        </w:rPr>
      </w:pPr>
      <w:r w:rsidRPr="007339C5">
        <w:rPr>
          <w:rFonts w:cs="Arial"/>
          <w:szCs w:val="22"/>
        </w:rPr>
        <w:t xml:space="preserve">There </w:t>
      </w:r>
      <w:r w:rsidR="007339C5" w:rsidRPr="007339C5">
        <w:rPr>
          <w:rFonts w:cs="Arial"/>
          <w:szCs w:val="22"/>
        </w:rPr>
        <w:t>were three</w:t>
      </w:r>
      <w:r w:rsidR="00977940" w:rsidRPr="007339C5">
        <w:rPr>
          <w:rFonts w:cs="Arial"/>
          <w:szCs w:val="22"/>
        </w:rPr>
        <w:t xml:space="preserve"> days</w:t>
      </w:r>
      <w:r w:rsidR="008168A8" w:rsidRPr="007339C5">
        <w:rPr>
          <w:rFonts w:cs="Arial"/>
          <w:szCs w:val="22"/>
        </w:rPr>
        <w:t xml:space="preserve"> of activity on the </w:t>
      </w:r>
      <w:proofErr w:type="spellStart"/>
      <w:r w:rsidR="008168A8" w:rsidRPr="007339C5">
        <w:rPr>
          <w:rFonts w:cs="Arial"/>
          <w:szCs w:val="22"/>
        </w:rPr>
        <w:t>Zorill</w:t>
      </w:r>
      <w:r w:rsidR="00CA5F9D" w:rsidRPr="007339C5">
        <w:rPr>
          <w:rFonts w:cs="Arial"/>
          <w:szCs w:val="22"/>
        </w:rPr>
        <w:t>o</w:t>
      </w:r>
      <w:proofErr w:type="spellEnd"/>
      <w:r w:rsidR="008168A8" w:rsidRPr="007339C5">
        <w:rPr>
          <w:rFonts w:cs="Arial"/>
          <w:szCs w:val="22"/>
        </w:rPr>
        <w:t xml:space="preserve"> – </w:t>
      </w:r>
      <w:proofErr w:type="spellStart"/>
      <w:r w:rsidR="008168A8" w:rsidRPr="007339C5">
        <w:rPr>
          <w:rFonts w:cs="Arial"/>
          <w:szCs w:val="22"/>
        </w:rPr>
        <w:t>Ajo</w:t>
      </w:r>
      <w:proofErr w:type="spellEnd"/>
      <w:r w:rsidR="008168A8" w:rsidRPr="007339C5">
        <w:rPr>
          <w:rFonts w:cs="Arial"/>
          <w:szCs w:val="22"/>
        </w:rPr>
        <w:t xml:space="preserve"> GTC</w:t>
      </w:r>
      <w:r w:rsidR="007339C5" w:rsidRPr="007339C5">
        <w:rPr>
          <w:rFonts w:cs="Arial"/>
          <w:szCs w:val="22"/>
        </w:rPr>
        <w:t>, one day</w:t>
      </w:r>
      <w:r w:rsidR="008168A8" w:rsidRPr="007339C5">
        <w:rPr>
          <w:rFonts w:cs="Arial"/>
          <w:szCs w:val="22"/>
        </w:rPr>
        <w:t xml:space="preserve"> on the </w:t>
      </w:r>
      <w:r w:rsidR="00E0452A" w:rsidRPr="007339C5">
        <w:rPr>
          <w:rFonts w:cs="Arial"/>
          <w:szCs w:val="22"/>
        </w:rPr>
        <w:t>Panhandle</w:t>
      </w:r>
      <w:r w:rsidR="008168A8" w:rsidRPr="007339C5">
        <w:rPr>
          <w:rFonts w:cs="Arial"/>
          <w:szCs w:val="22"/>
        </w:rPr>
        <w:t xml:space="preserve"> GTC</w:t>
      </w:r>
      <w:r w:rsidR="00346D77" w:rsidRPr="007339C5">
        <w:rPr>
          <w:rFonts w:cs="Arial"/>
          <w:szCs w:val="22"/>
        </w:rPr>
        <w:t xml:space="preserve">, </w:t>
      </w:r>
      <w:r w:rsidR="007339C5" w:rsidRPr="007339C5">
        <w:rPr>
          <w:rFonts w:cs="Arial"/>
          <w:szCs w:val="22"/>
        </w:rPr>
        <w:t>one</w:t>
      </w:r>
      <w:r w:rsidR="00346D77" w:rsidRPr="007339C5">
        <w:rPr>
          <w:rFonts w:cs="Arial"/>
          <w:szCs w:val="22"/>
        </w:rPr>
        <w:t xml:space="preserve"> day on the Molina GTC</w:t>
      </w:r>
      <w:r w:rsidR="007339C5" w:rsidRPr="007339C5">
        <w:rPr>
          <w:rFonts w:cs="Arial"/>
          <w:szCs w:val="22"/>
        </w:rPr>
        <w:t>, and fifteen</w:t>
      </w:r>
      <w:r w:rsidR="00346D77" w:rsidRPr="007339C5">
        <w:rPr>
          <w:rFonts w:cs="Arial"/>
          <w:szCs w:val="22"/>
        </w:rPr>
        <w:t xml:space="preserve"> days on the Liston GTC</w:t>
      </w:r>
      <w:r w:rsidR="008168A8" w:rsidRPr="007339C5">
        <w:rPr>
          <w:rFonts w:cs="Arial"/>
          <w:szCs w:val="22"/>
        </w:rPr>
        <w:t xml:space="preserve"> in </w:t>
      </w:r>
      <w:r w:rsidR="007339C5" w:rsidRPr="007339C5">
        <w:rPr>
          <w:rFonts w:cs="Arial"/>
          <w:szCs w:val="22"/>
        </w:rPr>
        <w:t>January</w:t>
      </w:r>
      <w:r w:rsidR="00064E80" w:rsidRPr="007339C5">
        <w:rPr>
          <w:rFonts w:cs="Arial"/>
          <w:szCs w:val="22"/>
        </w:rPr>
        <w:t xml:space="preserve">.  </w:t>
      </w:r>
      <w:r w:rsidR="000D6D50" w:rsidRPr="007339C5">
        <w:rPr>
          <w:rFonts w:cs="Arial"/>
          <w:szCs w:val="22"/>
        </w:rPr>
        <w:t xml:space="preserve">There was no activity on the remaining GTCs during the Month of </w:t>
      </w:r>
      <w:r w:rsidR="007339C5" w:rsidRPr="007339C5">
        <w:rPr>
          <w:rFonts w:cs="Arial"/>
          <w:szCs w:val="22"/>
        </w:rPr>
        <w:t>January</w:t>
      </w:r>
      <w:r w:rsidR="000D6D50" w:rsidRPr="007339C5">
        <w:rPr>
          <w:rFonts w:cs="Arial"/>
          <w:szCs w:val="22"/>
        </w:rPr>
        <w:t>.</w:t>
      </w:r>
    </w:p>
    <w:p w:rsidR="00C90554" w:rsidRPr="00B77A64" w:rsidRDefault="004A409E" w:rsidP="00C90554">
      <w:pPr>
        <w:pStyle w:val="Heading2"/>
      </w:pPr>
      <w:bookmarkStart w:id="271" w:name="_Toc444009171"/>
      <w:r w:rsidRPr="00B77A64">
        <w:t>Manual Overrides for</w:t>
      </w:r>
      <w:r w:rsidR="00211108" w:rsidRPr="00B77A64">
        <w:t xml:space="preserve"> </w:t>
      </w:r>
      <w:r w:rsidR="005A469C" w:rsidRPr="00B77A64">
        <w:t>January</w:t>
      </w:r>
      <w:bookmarkEnd w:id="271"/>
    </w:p>
    <w:p w:rsidR="006F7F8C" w:rsidRPr="005A469C" w:rsidRDefault="00BA0B67" w:rsidP="00BA0B67">
      <w:r w:rsidRPr="00B77A64">
        <w:t xml:space="preserve">There were no manual overrides for the month of </w:t>
      </w:r>
      <w:r w:rsidR="005A469C" w:rsidRPr="00B77A64">
        <w:t>January 2016</w:t>
      </w:r>
      <w:r w:rsidR="00E0452A" w:rsidRPr="00B77A64">
        <w:t>.</w:t>
      </w:r>
    </w:p>
    <w:p w:rsidR="00B26A8F" w:rsidRPr="005A469C" w:rsidRDefault="00B26A8F" w:rsidP="004E5322">
      <w:pPr>
        <w:pStyle w:val="Heading2"/>
      </w:pPr>
      <w:bookmarkStart w:id="272" w:name="_Toc444009172"/>
      <w:r w:rsidRPr="005A469C">
        <w:t>Congestion Costs for</w:t>
      </w:r>
      <w:r w:rsidR="006E21E6" w:rsidRPr="005A469C">
        <w:t xml:space="preserve"> Calendar Year</w:t>
      </w:r>
      <w:r w:rsidRPr="005A469C">
        <w:t xml:space="preserve"> </w:t>
      </w:r>
      <w:r w:rsidR="003C36B3" w:rsidRPr="005A469C">
        <w:t>201</w:t>
      </w:r>
      <w:r w:rsidR="005A469C" w:rsidRPr="005A469C">
        <w:t>6</w:t>
      </w:r>
      <w:bookmarkEnd w:id="272"/>
    </w:p>
    <w:p w:rsidR="00542EC0" w:rsidRPr="005A469C" w:rsidRDefault="007C5595" w:rsidP="004C71C3">
      <w:pPr>
        <w:jc w:val="both"/>
        <w:rPr>
          <w:rFonts w:cs="Arial"/>
          <w:szCs w:val="22"/>
        </w:rPr>
      </w:pPr>
      <w:r w:rsidRPr="005A469C">
        <w:rPr>
          <w:rFonts w:cs="Arial"/>
          <w:szCs w:val="22"/>
        </w:rPr>
        <w:t xml:space="preserve">The following </w:t>
      </w:r>
      <w:r w:rsidR="00312CC0" w:rsidRPr="005A469C">
        <w:rPr>
          <w:rFonts w:cs="Arial"/>
          <w:szCs w:val="22"/>
        </w:rPr>
        <w:t>table</w:t>
      </w:r>
      <w:r w:rsidRPr="005A469C">
        <w:rPr>
          <w:rFonts w:cs="Arial"/>
          <w:szCs w:val="22"/>
        </w:rPr>
        <w:t xml:space="preserve"> represents</w:t>
      </w:r>
      <w:r w:rsidR="00312CC0" w:rsidRPr="005A469C">
        <w:rPr>
          <w:rFonts w:cs="Arial"/>
          <w:szCs w:val="22"/>
        </w:rPr>
        <w:t xml:space="preserve"> the top twenty active constraints for the calendar year based on the estimated congestion rent attributed to the congestion. </w:t>
      </w:r>
      <w:r w:rsidRPr="005A469C">
        <w:rPr>
          <w:rFonts w:cs="Arial"/>
          <w:szCs w:val="22"/>
        </w:rPr>
        <w:t>ERCOT updates this list</w:t>
      </w:r>
      <w:r w:rsidR="00312CC0" w:rsidRPr="005A469C">
        <w:rPr>
          <w:rFonts w:cs="Arial"/>
          <w:szCs w:val="22"/>
        </w:rPr>
        <w:t xml:space="preserve"> on a monthly basis.</w:t>
      </w:r>
    </w:p>
    <w:p w:rsidR="005A469C" w:rsidRDefault="005A469C" w:rsidP="004C71C3">
      <w:pPr>
        <w:jc w:val="both"/>
        <w:rPr>
          <w:rFonts w:cs="Arial"/>
          <w:szCs w:val="22"/>
          <w:highlight w:val="yellow"/>
        </w:rPr>
      </w:pPr>
    </w:p>
    <w:p w:rsidR="00590DF0" w:rsidRPr="00384565" w:rsidRDefault="00590DF0" w:rsidP="004C71C3">
      <w:pPr>
        <w:jc w:val="both"/>
        <w:rPr>
          <w:rFonts w:cs="Arial"/>
          <w:szCs w:val="22"/>
          <w:highlight w:val="yellow"/>
        </w:rPr>
      </w:pPr>
    </w:p>
    <w:tbl>
      <w:tblPr>
        <w:tblW w:w="9440" w:type="dxa"/>
        <w:tblLook w:val="04A0" w:firstRow="1" w:lastRow="0" w:firstColumn="1" w:lastColumn="0" w:noHBand="0" w:noVBand="1"/>
      </w:tblPr>
      <w:tblGrid>
        <w:gridCol w:w="2690"/>
        <w:gridCol w:w="2430"/>
        <w:gridCol w:w="1080"/>
        <w:gridCol w:w="1584"/>
        <w:gridCol w:w="1656"/>
      </w:tblGrid>
      <w:tr w:rsidR="00410F9E" w:rsidRPr="00384565" w:rsidTr="00410F9E">
        <w:trPr>
          <w:trHeight w:val="1290"/>
        </w:trPr>
        <w:tc>
          <w:tcPr>
            <w:tcW w:w="2690" w:type="dxa"/>
            <w:tcBorders>
              <w:top w:val="single" w:sz="8" w:space="0" w:color="auto"/>
              <w:left w:val="single" w:sz="8" w:space="0" w:color="auto"/>
              <w:bottom w:val="single" w:sz="8" w:space="0" w:color="auto"/>
              <w:right w:val="single" w:sz="8" w:space="0" w:color="auto"/>
            </w:tcBorders>
            <w:shd w:val="clear" w:color="000000" w:fill="006666"/>
            <w:noWrap/>
            <w:vAlign w:val="center"/>
            <w:hideMark/>
          </w:tcPr>
          <w:p w:rsidR="00410F9E" w:rsidRPr="005A469C" w:rsidRDefault="00410F9E" w:rsidP="00410F9E">
            <w:pPr>
              <w:jc w:val="center"/>
              <w:rPr>
                <w:rFonts w:cs="Arial"/>
                <w:b/>
                <w:bCs/>
                <w:color w:val="FFFFFF"/>
                <w:sz w:val="20"/>
                <w:szCs w:val="20"/>
              </w:rPr>
            </w:pPr>
            <w:r w:rsidRPr="005A469C">
              <w:rPr>
                <w:rFonts w:cs="Arial"/>
                <w:b/>
                <w:bCs/>
                <w:color w:val="FFFFFF"/>
                <w:sz w:val="20"/>
                <w:szCs w:val="20"/>
              </w:rPr>
              <w:t>Contingency</w:t>
            </w:r>
          </w:p>
        </w:tc>
        <w:tc>
          <w:tcPr>
            <w:tcW w:w="2430" w:type="dxa"/>
            <w:tcBorders>
              <w:top w:val="single" w:sz="8" w:space="0" w:color="auto"/>
              <w:left w:val="nil"/>
              <w:bottom w:val="single" w:sz="8" w:space="0" w:color="auto"/>
              <w:right w:val="single" w:sz="8" w:space="0" w:color="auto"/>
            </w:tcBorders>
            <w:shd w:val="clear" w:color="000000" w:fill="006666"/>
            <w:vAlign w:val="center"/>
            <w:hideMark/>
          </w:tcPr>
          <w:p w:rsidR="00410F9E" w:rsidRPr="005A469C" w:rsidRDefault="00410F9E" w:rsidP="00410F9E">
            <w:pPr>
              <w:jc w:val="center"/>
              <w:rPr>
                <w:rFonts w:cs="Arial"/>
                <w:b/>
                <w:bCs/>
                <w:color w:val="FFFFFF"/>
                <w:sz w:val="20"/>
                <w:szCs w:val="20"/>
              </w:rPr>
            </w:pPr>
            <w:r w:rsidRPr="005A469C">
              <w:rPr>
                <w:rFonts w:cs="Arial"/>
                <w:b/>
                <w:bCs/>
                <w:color w:val="FFFFFF"/>
                <w:sz w:val="20"/>
                <w:szCs w:val="20"/>
              </w:rPr>
              <w:t>Binding Element</w:t>
            </w:r>
          </w:p>
        </w:tc>
        <w:tc>
          <w:tcPr>
            <w:tcW w:w="1080" w:type="dxa"/>
            <w:tcBorders>
              <w:top w:val="single" w:sz="8" w:space="0" w:color="auto"/>
              <w:left w:val="nil"/>
              <w:bottom w:val="single" w:sz="8" w:space="0" w:color="auto"/>
              <w:right w:val="single" w:sz="8" w:space="0" w:color="auto"/>
            </w:tcBorders>
            <w:shd w:val="clear" w:color="000000" w:fill="006666"/>
            <w:vAlign w:val="center"/>
            <w:hideMark/>
          </w:tcPr>
          <w:p w:rsidR="00410F9E" w:rsidRPr="005A469C" w:rsidRDefault="00410F9E" w:rsidP="00410F9E">
            <w:pPr>
              <w:jc w:val="center"/>
              <w:rPr>
                <w:rFonts w:cs="Arial"/>
                <w:b/>
                <w:bCs/>
                <w:color w:val="FFFFFF"/>
                <w:sz w:val="20"/>
                <w:szCs w:val="20"/>
              </w:rPr>
            </w:pPr>
            <w:r w:rsidRPr="005A469C">
              <w:rPr>
                <w:rFonts w:cs="Arial"/>
                <w:b/>
                <w:bCs/>
                <w:color w:val="FFFFFF"/>
                <w:sz w:val="20"/>
                <w:szCs w:val="20"/>
              </w:rPr>
              <w:t># of 5-min SCED Intervals</w:t>
            </w:r>
          </w:p>
        </w:tc>
        <w:tc>
          <w:tcPr>
            <w:tcW w:w="1584" w:type="dxa"/>
            <w:tcBorders>
              <w:top w:val="single" w:sz="8" w:space="0" w:color="auto"/>
              <w:left w:val="nil"/>
              <w:bottom w:val="single" w:sz="8" w:space="0" w:color="auto"/>
              <w:right w:val="single" w:sz="8" w:space="0" w:color="auto"/>
            </w:tcBorders>
            <w:shd w:val="clear" w:color="000000" w:fill="006666"/>
            <w:vAlign w:val="center"/>
            <w:hideMark/>
          </w:tcPr>
          <w:p w:rsidR="00410F9E" w:rsidRPr="005A469C" w:rsidRDefault="00410F9E" w:rsidP="00410F9E">
            <w:pPr>
              <w:jc w:val="center"/>
              <w:rPr>
                <w:rFonts w:cs="Arial"/>
                <w:b/>
                <w:bCs/>
                <w:color w:val="FFFFFF"/>
                <w:sz w:val="20"/>
                <w:szCs w:val="20"/>
              </w:rPr>
            </w:pPr>
            <w:r w:rsidRPr="005A469C">
              <w:rPr>
                <w:rFonts w:cs="Arial"/>
                <w:b/>
                <w:bCs/>
                <w:color w:val="FFFFFF"/>
                <w:sz w:val="20"/>
                <w:szCs w:val="20"/>
              </w:rPr>
              <w:t>Estimated Congestion Rent</w:t>
            </w:r>
          </w:p>
        </w:tc>
        <w:tc>
          <w:tcPr>
            <w:tcW w:w="1656" w:type="dxa"/>
            <w:tcBorders>
              <w:top w:val="single" w:sz="8" w:space="0" w:color="auto"/>
              <w:left w:val="nil"/>
              <w:bottom w:val="single" w:sz="8" w:space="0" w:color="auto"/>
              <w:right w:val="single" w:sz="8" w:space="0" w:color="auto"/>
            </w:tcBorders>
            <w:shd w:val="clear" w:color="000000" w:fill="006666"/>
            <w:vAlign w:val="center"/>
            <w:hideMark/>
          </w:tcPr>
          <w:p w:rsidR="00410F9E" w:rsidRPr="005A469C" w:rsidRDefault="00410F9E" w:rsidP="00410F9E">
            <w:pPr>
              <w:jc w:val="center"/>
              <w:rPr>
                <w:rFonts w:cs="Arial"/>
                <w:b/>
                <w:bCs/>
                <w:color w:val="FFFFFF"/>
                <w:sz w:val="20"/>
                <w:szCs w:val="20"/>
              </w:rPr>
            </w:pPr>
            <w:r w:rsidRPr="005A469C">
              <w:rPr>
                <w:rFonts w:cs="Arial"/>
                <w:b/>
                <w:bCs/>
                <w:color w:val="FFFFFF"/>
                <w:sz w:val="20"/>
                <w:szCs w:val="20"/>
              </w:rPr>
              <w:t>Transmission Project</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Villa Cavazos to Military Highway </w:t>
            </w:r>
            <w:proofErr w:type="spellStart"/>
            <w:r w:rsidRPr="005A469C">
              <w:rPr>
                <w:rFonts w:cs="Arial"/>
                <w:color w:val="000000"/>
                <w:sz w:val="18"/>
                <w:szCs w:val="18"/>
              </w:rPr>
              <w:t>Aep</w:t>
            </w:r>
            <w:proofErr w:type="spellEnd"/>
            <w:r w:rsidRPr="005A469C">
              <w:rPr>
                <w:rFonts w:cs="Arial"/>
                <w:color w:val="000000"/>
                <w:sz w:val="18"/>
                <w:szCs w:val="18"/>
              </w:rPr>
              <w:t xml:space="preserve"> (2)138/138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Los </w:t>
            </w:r>
            <w:proofErr w:type="spellStart"/>
            <w:r w:rsidRPr="005A469C">
              <w:rPr>
                <w:rFonts w:cs="Arial"/>
                <w:color w:val="000000"/>
                <w:sz w:val="18"/>
                <w:szCs w:val="18"/>
              </w:rPr>
              <w:t>Fresnos</w:t>
            </w:r>
            <w:proofErr w:type="spellEnd"/>
            <w:r w:rsidRPr="005A469C">
              <w:rPr>
                <w:rFonts w:cs="Arial"/>
                <w:color w:val="000000"/>
                <w:sz w:val="18"/>
                <w:szCs w:val="18"/>
              </w:rPr>
              <w:t xml:space="preserve"> - Loma Alta Substation 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485</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$6,021,297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Carrolton Northwest - Lewisville Switch 345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Carrollton Northwest - </w:t>
            </w:r>
            <w:proofErr w:type="spellStart"/>
            <w:r w:rsidRPr="005A469C">
              <w:rPr>
                <w:rFonts w:cs="Arial"/>
                <w:color w:val="000000"/>
                <w:sz w:val="18"/>
                <w:szCs w:val="18"/>
              </w:rPr>
              <w:t>Lakepointe</w:t>
            </w:r>
            <w:proofErr w:type="spellEnd"/>
            <w:r w:rsidRPr="005A469C">
              <w:rPr>
                <w:rFonts w:cs="Arial"/>
                <w:color w:val="000000"/>
                <w:sz w:val="18"/>
                <w:szCs w:val="18"/>
              </w:rPr>
              <w:t xml:space="preserve"> </w:t>
            </w:r>
            <w:proofErr w:type="spellStart"/>
            <w:r w:rsidRPr="005A469C">
              <w:rPr>
                <w:rFonts w:cs="Arial"/>
                <w:color w:val="000000"/>
                <w:sz w:val="18"/>
                <w:szCs w:val="18"/>
              </w:rPr>
              <w:t>Tnp</w:t>
            </w:r>
            <w:proofErr w:type="spellEnd"/>
            <w:r w:rsidRPr="005A469C">
              <w:rPr>
                <w:rFonts w:cs="Arial"/>
                <w:color w:val="000000"/>
                <w:sz w:val="18"/>
                <w:szCs w:val="18"/>
              </w:rPr>
              <w:t xml:space="preserve"> 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536</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$1,197,521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DCKT Gibbons Creek - Singleton 345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Jewett - Singleton 345kV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998</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$1,065,468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4485, 3937, 3950 (</w:t>
            </w:r>
            <w:proofErr w:type="spellStart"/>
            <w:r w:rsidRPr="005A469C">
              <w:rPr>
                <w:rFonts w:cs="Arial"/>
                <w:color w:val="000000"/>
                <w:sz w:val="18"/>
                <w:szCs w:val="18"/>
              </w:rPr>
              <w:t>a,b</w:t>
            </w:r>
            <w:proofErr w:type="spellEnd"/>
            <w:r w:rsidRPr="005A469C">
              <w:rPr>
                <w:rFonts w:cs="Arial"/>
                <w:color w:val="000000"/>
                <w:sz w:val="18"/>
                <w:szCs w:val="18"/>
              </w:rPr>
              <w:t>)</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DCKT Lon Hill - North Edinburg 345 </w:t>
            </w:r>
            <w:proofErr w:type="spellStart"/>
            <w:r w:rsidRPr="005A469C">
              <w:rPr>
                <w:rFonts w:cs="Arial"/>
                <w:color w:val="000000"/>
                <w:sz w:val="18"/>
                <w:szCs w:val="18"/>
              </w:rPr>
              <w:t>kv</w:t>
            </w:r>
            <w:proofErr w:type="spellEnd"/>
            <w:r w:rsidRPr="005A469C">
              <w:rPr>
                <w:rFonts w:cs="Arial"/>
                <w:color w:val="000000"/>
                <w:sz w:val="18"/>
                <w:szCs w:val="18"/>
              </w:rPr>
              <w:t xml:space="preserve"> and Orange Grove Switching Station 138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Javalina</w:t>
            </w:r>
            <w:proofErr w:type="spellEnd"/>
            <w:r w:rsidRPr="005A469C">
              <w:rPr>
                <w:rFonts w:cs="Arial"/>
                <w:color w:val="000000"/>
                <w:sz w:val="18"/>
                <w:szCs w:val="18"/>
              </w:rPr>
              <w:t xml:space="preserve"> Tap - Molina 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814</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$820,384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4401</w:t>
            </w:r>
          </w:p>
        </w:tc>
      </w:tr>
      <w:tr w:rsidR="005A469C" w:rsidRPr="005A469C" w:rsidTr="00590DF0">
        <w:trPr>
          <w:trHeight w:val="432"/>
        </w:trPr>
        <w:tc>
          <w:tcPr>
            <w:tcW w:w="2690" w:type="dxa"/>
            <w:tcBorders>
              <w:top w:val="nil"/>
              <w:left w:val="single" w:sz="8" w:space="0" w:color="auto"/>
              <w:bottom w:val="single" w:sz="4"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Bluff Creek T2 (3) 345/138 kV</w:t>
            </w:r>
          </w:p>
        </w:tc>
        <w:tc>
          <w:tcPr>
            <w:tcW w:w="2430" w:type="dxa"/>
            <w:tcBorders>
              <w:top w:val="nil"/>
              <w:left w:val="nil"/>
              <w:bottom w:val="single" w:sz="4"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Bluff Creek T1_H 345/34.5/138kV</w:t>
            </w:r>
          </w:p>
        </w:tc>
        <w:tc>
          <w:tcPr>
            <w:tcW w:w="1080" w:type="dxa"/>
            <w:tcBorders>
              <w:top w:val="nil"/>
              <w:left w:val="nil"/>
              <w:bottom w:val="single" w:sz="4"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636</w:t>
            </w:r>
          </w:p>
        </w:tc>
        <w:tc>
          <w:tcPr>
            <w:tcW w:w="1584" w:type="dxa"/>
            <w:tcBorders>
              <w:top w:val="nil"/>
              <w:left w:val="nil"/>
              <w:bottom w:val="single" w:sz="4"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$677,535 </w:t>
            </w:r>
          </w:p>
        </w:tc>
        <w:tc>
          <w:tcPr>
            <w:tcW w:w="1656" w:type="dxa"/>
            <w:tcBorders>
              <w:top w:val="nil"/>
              <w:left w:val="nil"/>
              <w:bottom w:val="single" w:sz="4"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9335DC">
        <w:trPr>
          <w:trHeight w:val="432"/>
        </w:trPr>
        <w:tc>
          <w:tcPr>
            <w:tcW w:w="2690" w:type="dxa"/>
            <w:tcBorders>
              <w:top w:val="single" w:sz="4" w:space="0" w:color="auto"/>
              <w:left w:val="single" w:sz="8" w:space="0" w:color="auto"/>
              <w:bottom w:val="single" w:sz="4"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Wichita Falls Axfmr1 138/69 KV</w:t>
            </w:r>
          </w:p>
        </w:tc>
        <w:tc>
          <w:tcPr>
            <w:tcW w:w="2430" w:type="dxa"/>
            <w:tcBorders>
              <w:top w:val="single" w:sz="4" w:space="0" w:color="auto"/>
              <w:left w:val="nil"/>
              <w:bottom w:val="single" w:sz="4"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Lake Wichita Switch - Wichita Falls 69kV</w:t>
            </w:r>
          </w:p>
        </w:tc>
        <w:tc>
          <w:tcPr>
            <w:tcW w:w="1080" w:type="dxa"/>
            <w:tcBorders>
              <w:top w:val="single" w:sz="4" w:space="0" w:color="auto"/>
              <w:left w:val="nil"/>
              <w:bottom w:val="single" w:sz="4"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82</w:t>
            </w:r>
          </w:p>
        </w:tc>
        <w:tc>
          <w:tcPr>
            <w:tcW w:w="1584" w:type="dxa"/>
            <w:tcBorders>
              <w:top w:val="single" w:sz="4" w:space="0" w:color="auto"/>
              <w:left w:val="nil"/>
              <w:bottom w:val="single" w:sz="4"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$555,087 </w:t>
            </w:r>
          </w:p>
        </w:tc>
        <w:tc>
          <w:tcPr>
            <w:tcW w:w="1656" w:type="dxa"/>
            <w:tcBorders>
              <w:top w:val="single" w:sz="4" w:space="0" w:color="auto"/>
              <w:left w:val="nil"/>
              <w:bottom w:val="single" w:sz="4"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Lake Wichita Switch - Wichita Falls Switch 69 kV line</w:t>
            </w:r>
          </w:p>
        </w:tc>
      </w:tr>
      <w:tr w:rsidR="005A469C" w:rsidRPr="005A469C" w:rsidTr="009335DC">
        <w:trPr>
          <w:trHeight w:val="432"/>
        </w:trPr>
        <w:tc>
          <w:tcPr>
            <w:tcW w:w="2690" w:type="dxa"/>
            <w:tcBorders>
              <w:top w:val="single" w:sz="4" w:space="0" w:color="auto"/>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Pawnee Switching Station - Lon Hill 345 kV</w:t>
            </w:r>
          </w:p>
        </w:tc>
        <w:tc>
          <w:tcPr>
            <w:tcW w:w="2430" w:type="dxa"/>
            <w:tcBorders>
              <w:top w:val="single" w:sz="4" w:space="0" w:color="auto"/>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Javalina</w:t>
            </w:r>
            <w:proofErr w:type="spellEnd"/>
            <w:r w:rsidRPr="005A469C">
              <w:rPr>
                <w:rFonts w:cs="Arial"/>
                <w:color w:val="000000"/>
                <w:sz w:val="18"/>
                <w:szCs w:val="18"/>
              </w:rPr>
              <w:t xml:space="preserve"> Tap - Molina 138kV</w:t>
            </w:r>
          </w:p>
        </w:tc>
        <w:tc>
          <w:tcPr>
            <w:tcW w:w="1080" w:type="dxa"/>
            <w:tcBorders>
              <w:top w:val="single" w:sz="4" w:space="0" w:color="auto"/>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540</w:t>
            </w:r>
          </w:p>
        </w:tc>
        <w:tc>
          <w:tcPr>
            <w:tcW w:w="1584" w:type="dxa"/>
            <w:tcBorders>
              <w:top w:val="single" w:sz="4" w:space="0" w:color="auto"/>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$492,668 </w:t>
            </w:r>
          </w:p>
        </w:tc>
        <w:tc>
          <w:tcPr>
            <w:tcW w:w="1656" w:type="dxa"/>
            <w:tcBorders>
              <w:top w:val="single" w:sz="4" w:space="0" w:color="auto"/>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4402</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Carrolton Northwest - Lewisville Switch 345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Lewisville Switch - Jones Street </w:t>
            </w:r>
            <w:proofErr w:type="spellStart"/>
            <w:r w:rsidRPr="005A469C">
              <w:rPr>
                <w:rFonts w:cs="Arial"/>
                <w:color w:val="000000"/>
                <w:sz w:val="18"/>
                <w:szCs w:val="18"/>
              </w:rPr>
              <w:t>Tnp</w:t>
            </w:r>
            <w:proofErr w:type="spellEnd"/>
            <w:r w:rsidRPr="005A469C">
              <w:rPr>
                <w:rFonts w:cs="Arial"/>
                <w:color w:val="000000"/>
                <w:sz w:val="18"/>
                <w:szCs w:val="18"/>
              </w:rPr>
              <w:t xml:space="preserve"> 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100</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$414,276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4282</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Sulphur</w:t>
            </w:r>
            <w:proofErr w:type="spellEnd"/>
            <w:r w:rsidRPr="005A469C">
              <w:rPr>
                <w:rFonts w:cs="Arial"/>
                <w:color w:val="000000"/>
                <w:sz w:val="18"/>
                <w:szCs w:val="18"/>
              </w:rPr>
              <w:t xml:space="preserve"> Springs Switch Axfmr1l (3)345/138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Forest Grove Switch - Eustace Southeast 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91</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$396,518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Los </w:t>
            </w:r>
            <w:proofErr w:type="spellStart"/>
            <w:r w:rsidRPr="005A469C">
              <w:rPr>
                <w:rFonts w:cs="Arial"/>
                <w:color w:val="000000"/>
                <w:sz w:val="18"/>
                <w:szCs w:val="18"/>
              </w:rPr>
              <w:t>Fresnos</w:t>
            </w:r>
            <w:proofErr w:type="spellEnd"/>
            <w:r w:rsidRPr="005A469C">
              <w:rPr>
                <w:rFonts w:cs="Arial"/>
                <w:color w:val="000000"/>
                <w:sz w:val="18"/>
                <w:szCs w:val="18"/>
              </w:rPr>
              <w:t xml:space="preserve"> - Loma Alta Substation 138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La Palma - Villa Cavazos 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289</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$363,510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Laquinta</w:t>
            </w:r>
            <w:proofErr w:type="spellEnd"/>
            <w:r w:rsidRPr="005A469C">
              <w:rPr>
                <w:rFonts w:cs="Arial"/>
                <w:color w:val="000000"/>
                <w:sz w:val="18"/>
                <w:szCs w:val="18"/>
              </w:rPr>
              <w:t xml:space="preserve"> - Lobo 138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Bruni</w:t>
            </w:r>
            <w:proofErr w:type="spellEnd"/>
            <w:r w:rsidRPr="005A469C">
              <w:rPr>
                <w:rFonts w:cs="Arial"/>
                <w:color w:val="000000"/>
                <w:sz w:val="18"/>
                <w:szCs w:val="18"/>
              </w:rPr>
              <w:t xml:space="preserve"> Sub 69_1 138/69kV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1064</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$362,602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DCKT Lon Hill - North Edinburg 345 </w:t>
            </w:r>
            <w:proofErr w:type="spellStart"/>
            <w:r w:rsidRPr="005A469C">
              <w:rPr>
                <w:rFonts w:cs="Arial"/>
                <w:color w:val="000000"/>
                <w:sz w:val="18"/>
                <w:szCs w:val="18"/>
              </w:rPr>
              <w:t>kv</w:t>
            </w:r>
            <w:proofErr w:type="spellEnd"/>
            <w:r w:rsidRPr="005A469C">
              <w:rPr>
                <w:rFonts w:cs="Arial"/>
                <w:color w:val="000000"/>
                <w:sz w:val="18"/>
                <w:szCs w:val="18"/>
              </w:rPr>
              <w:t xml:space="preserve"> and Orange Grove Switching Station 138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Airco</w:t>
            </w:r>
            <w:proofErr w:type="spellEnd"/>
            <w:r w:rsidRPr="005A469C">
              <w:rPr>
                <w:rFonts w:cs="Arial"/>
                <w:color w:val="000000"/>
                <w:sz w:val="18"/>
                <w:szCs w:val="18"/>
              </w:rPr>
              <w:t xml:space="preserve"> </w:t>
            </w:r>
            <w:proofErr w:type="spellStart"/>
            <w:r w:rsidRPr="005A469C">
              <w:rPr>
                <w:rFonts w:cs="Arial"/>
                <w:color w:val="000000"/>
                <w:sz w:val="18"/>
                <w:szCs w:val="18"/>
              </w:rPr>
              <w:t>Aep</w:t>
            </w:r>
            <w:proofErr w:type="spellEnd"/>
            <w:r w:rsidRPr="005A469C">
              <w:rPr>
                <w:rFonts w:cs="Arial"/>
                <w:color w:val="000000"/>
                <w:sz w:val="18"/>
                <w:szCs w:val="18"/>
              </w:rPr>
              <w:t xml:space="preserve"> - Rincon 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698</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$315,992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08TPIT0132</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Adamsville - </w:t>
            </w:r>
            <w:proofErr w:type="spellStart"/>
            <w:r w:rsidRPr="005A469C">
              <w:rPr>
                <w:rFonts w:cs="Arial"/>
                <w:color w:val="000000"/>
                <w:sz w:val="18"/>
                <w:szCs w:val="18"/>
              </w:rPr>
              <w:t>Evant</w:t>
            </w:r>
            <w:proofErr w:type="spellEnd"/>
            <w:r w:rsidRPr="005A469C">
              <w:rPr>
                <w:rFonts w:cs="Arial"/>
                <w:color w:val="000000"/>
                <w:sz w:val="18"/>
                <w:szCs w:val="18"/>
              </w:rPr>
              <w:t xml:space="preserve"> 138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Goldthwaite 9AT2 138/69kV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277</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$293,318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Elmcreek-Sanmigl</w:t>
            </w:r>
            <w:proofErr w:type="spellEnd"/>
            <w:r w:rsidRPr="005A469C">
              <w:rPr>
                <w:rFonts w:cs="Arial"/>
                <w:color w:val="000000"/>
                <w:sz w:val="18"/>
                <w:szCs w:val="18"/>
              </w:rPr>
              <w:t xml:space="preserve"> 345kv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San Miguel 345_138 </w:t>
            </w:r>
            <w:proofErr w:type="spellStart"/>
            <w:r w:rsidRPr="005A469C">
              <w:rPr>
                <w:rFonts w:cs="Arial"/>
                <w:color w:val="000000"/>
                <w:sz w:val="18"/>
                <w:szCs w:val="18"/>
              </w:rPr>
              <w:t>Kv</w:t>
            </w:r>
            <w:proofErr w:type="spellEnd"/>
            <w:r w:rsidRPr="005A469C">
              <w:rPr>
                <w:rFonts w:cs="Arial"/>
                <w:color w:val="000000"/>
                <w:sz w:val="18"/>
                <w:szCs w:val="18"/>
              </w:rPr>
              <w:t xml:space="preserve"> Switchyards ATAH 345/22.8/138kV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2</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$271,318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DCKT Lon Hill - North Edinburg 345 </w:t>
            </w:r>
            <w:proofErr w:type="spellStart"/>
            <w:r w:rsidRPr="005A469C">
              <w:rPr>
                <w:rFonts w:cs="Arial"/>
                <w:color w:val="000000"/>
                <w:sz w:val="18"/>
                <w:szCs w:val="18"/>
              </w:rPr>
              <w:t>kv</w:t>
            </w:r>
            <w:proofErr w:type="spellEnd"/>
            <w:r w:rsidRPr="005A469C">
              <w:rPr>
                <w:rFonts w:cs="Arial"/>
                <w:color w:val="000000"/>
                <w:sz w:val="18"/>
                <w:szCs w:val="18"/>
              </w:rPr>
              <w:t xml:space="preserve"> and Orange Grove Switching Station 138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Edroy</w:t>
            </w:r>
            <w:proofErr w:type="spellEnd"/>
            <w:r w:rsidRPr="005A469C">
              <w:rPr>
                <w:rFonts w:cs="Arial"/>
                <w:color w:val="000000"/>
                <w:sz w:val="18"/>
                <w:szCs w:val="18"/>
              </w:rPr>
              <w:t xml:space="preserve"> - Smith 69kV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448</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$259,920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Basecase</w:t>
            </w:r>
            <w:proofErr w:type="spellEnd"/>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Rio Hondo - East Rio Hondo Sub 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1053</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$246,656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2014-S16</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Banquete</w:t>
            </w:r>
            <w:proofErr w:type="spellEnd"/>
            <w:r w:rsidRPr="005A469C">
              <w:rPr>
                <w:rFonts w:cs="Arial"/>
                <w:color w:val="000000"/>
                <w:sz w:val="18"/>
                <w:szCs w:val="18"/>
              </w:rPr>
              <w:t xml:space="preserve"> to Stadium </w:t>
            </w:r>
            <w:proofErr w:type="spellStart"/>
            <w:r w:rsidRPr="005A469C">
              <w:rPr>
                <w:rFonts w:cs="Arial"/>
                <w:color w:val="000000"/>
                <w:sz w:val="18"/>
                <w:szCs w:val="18"/>
              </w:rPr>
              <w:t>Aep</w:t>
            </w:r>
            <w:proofErr w:type="spellEnd"/>
            <w:r w:rsidRPr="005A469C">
              <w:rPr>
                <w:rFonts w:cs="Arial"/>
                <w:color w:val="000000"/>
                <w:sz w:val="18"/>
                <w:szCs w:val="18"/>
              </w:rPr>
              <w:t xml:space="preserve"> (2)69/69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San Diego Sub - San Diego 69kV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145</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$245,110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proofErr w:type="spellStart"/>
            <w:r w:rsidRPr="005A469C">
              <w:rPr>
                <w:rFonts w:cs="Arial"/>
                <w:color w:val="000000"/>
                <w:sz w:val="18"/>
                <w:szCs w:val="18"/>
              </w:rPr>
              <w:t>Basecase</w:t>
            </w:r>
            <w:proofErr w:type="spellEnd"/>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Liston GTC</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1322</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$226,301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 xml:space="preserve">Mercers Gap </w:t>
            </w:r>
            <w:proofErr w:type="spellStart"/>
            <w:r w:rsidRPr="005A469C">
              <w:rPr>
                <w:rFonts w:cs="Arial"/>
                <w:color w:val="000000"/>
                <w:sz w:val="18"/>
                <w:szCs w:val="18"/>
              </w:rPr>
              <w:t>Sw</w:t>
            </w:r>
            <w:proofErr w:type="spellEnd"/>
            <w:r w:rsidRPr="005A469C">
              <w:rPr>
                <w:rFonts w:cs="Arial"/>
                <w:color w:val="000000"/>
                <w:sz w:val="18"/>
                <w:szCs w:val="18"/>
              </w:rPr>
              <w:t xml:space="preserve"> to Comanche Switch (</w:t>
            </w:r>
            <w:proofErr w:type="spellStart"/>
            <w:r w:rsidRPr="005A469C">
              <w:rPr>
                <w:rFonts w:cs="Arial"/>
                <w:color w:val="000000"/>
                <w:sz w:val="18"/>
                <w:szCs w:val="18"/>
              </w:rPr>
              <w:t>Oncor</w:t>
            </w:r>
            <w:proofErr w:type="spellEnd"/>
            <w:r w:rsidRPr="005A469C">
              <w:rPr>
                <w:rFonts w:cs="Arial"/>
                <w:color w:val="000000"/>
                <w:sz w:val="18"/>
                <w:szCs w:val="18"/>
              </w:rPr>
              <w:t>) 138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Camp Bowie (</w:t>
            </w:r>
            <w:proofErr w:type="spellStart"/>
            <w:r w:rsidRPr="005A469C">
              <w:rPr>
                <w:rFonts w:cs="Arial"/>
                <w:color w:val="000000"/>
                <w:sz w:val="18"/>
                <w:szCs w:val="18"/>
              </w:rPr>
              <w:t>Oncor</w:t>
            </w:r>
            <w:proofErr w:type="spellEnd"/>
            <w:r w:rsidRPr="005A469C">
              <w:rPr>
                <w:rFonts w:cs="Arial"/>
                <w:color w:val="000000"/>
                <w:sz w:val="18"/>
                <w:szCs w:val="18"/>
              </w:rPr>
              <w:t>) - Brownwood Switch 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529</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$220,057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w:t>
            </w:r>
          </w:p>
        </w:tc>
      </w:tr>
      <w:tr w:rsidR="005A469C" w:rsidRPr="005A469C" w:rsidTr="005A469C">
        <w:trPr>
          <w:trHeight w:val="432"/>
        </w:trPr>
        <w:tc>
          <w:tcPr>
            <w:tcW w:w="2690" w:type="dxa"/>
            <w:tcBorders>
              <w:top w:val="nil"/>
              <w:left w:val="single" w:sz="8" w:space="0" w:color="auto"/>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DCKT Marion - Zorn and Clear Springs 345 kV</w:t>
            </w:r>
          </w:p>
        </w:tc>
        <w:tc>
          <w:tcPr>
            <w:tcW w:w="243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rPr>
                <w:rFonts w:cs="Arial"/>
                <w:color w:val="000000"/>
                <w:sz w:val="18"/>
                <w:szCs w:val="18"/>
              </w:rPr>
            </w:pPr>
            <w:r w:rsidRPr="005A469C">
              <w:rPr>
                <w:rFonts w:cs="Arial"/>
                <w:color w:val="000000"/>
                <w:sz w:val="18"/>
                <w:szCs w:val="18"/>
              </w:rPr>
              <w:t>Clear Springs AT1 345/138kV</w:t>
            </w:r>
          </w:p>
        </w:tc>
        <w:tc>
          <w:tcPr>
            <w:tcW w:w="1080"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44</w:t>
            </w:r>
          </w:p>
        </w:tc>
        <w:tc>
          <w:tcPr>
            <w:tcW w:w="1584"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 xml:space="preserve">$203,585 </w:t>
            </w:r>
          </w:p>
        </w:tc>
        <w:tc>
          <w:tcPr>
            <w:tcW w:w="1656" w:type="dxa"/>
            <w:tcBorders>
              <w:top w:val="nil"/>
              <w:left w:val="nil"/>
              <w:bottom w:val="single" w:sz="8" w:space="0" w:color="auto"/>
              <w:right w:val="single" w:sz="8" w:space="0" w:color="auto"/>
            </w:tcBorders>
            <w:shd w:val="clear" w:color="auto" w:fill="auto"/>
            <w:noWrap/>
            <w:vAlign w:val="center"/>
          </w:tcPr>
          <w:p w:rsidR="005A469C" w:rsidRPr="005A469C" w:rsidRDefault="005A469C" w:rsidP="005A469C">
            <w:pPr>
              <w:jc w:val="center"/>
              <w:rPr>
                <w:rFonts w:cs="Arial"/>
                <w:color w:val="000000"/>
                <w:sz w:val="18"/>
                <w:szCs w:val="18"/>
              </w:rPr>
            </w:pPr>
            <w:r w:rsidRPr="005A469C">
              <w:rPr>
                <w:rFonts w:cs="Arial"/>
                <w:color w:val="000000"/>
                <w:sz w:val="18"/>
                <w:szCs w:val="18"/>
              </w:rPr>
              <w:t>4462</w:t>
            </w:r>
          </w:p>
        </w:tc>
      </w:tr>
    </w:tbl>
    <w:p w:rsidR="00410F9E" w:rsidRPr="00384565" w:rsidRDefault="00410F9E" w:rsidP="00410F9E">
      <w:pPr>
        <w:pStyle w:val="NoSpacing"/>
        <w:rPr>
          <w:highlight w:val="yellow"/>
        </w:rPr>
      </w:pPr>
    </w:p>
    <w:p w:rsidR="000F4671" w:rsidRPr="003143BB" w:rsidRDefault="00AA29B8" w:rsidP="004E5322">
      <w:pPr>
        <w:pStyle w:val="Heading1"/>
      </w:pPr>
      <w:bookmarkStart w:id="273" w:name="_Toc444009173"/>
      <w:r w:rsidRPr="003143BB">
        <w:t>System Events</w:t>
      </w:r>
      <w:bookmarkEnd w:id="273"/>
    </w:p>
    <w:p w:rsidR="001E1571" w:rsidRPr="00792878" w:rsidRDefault="001E1571" w:rsidP="004E5322">
      <w:pPr>
        <w:pStyle w:val="Heading2"/>
      </w:pPr>
      <w:bookmarkStart w:id="274" w:name="_Toc444009174"/>
      <w:r w:rsidRPr="00792878">
        <w:t>ERCOT Peak Load</w:t>
      </w:r>
      <w:bookmarkEnd w:id="274"/>
    </w:p>
    <w:p w:rsidR="00D03E5B" w:rsidRPr="007F76AF" w:rsidRDefault="00E33DF6" w:rsidP="00E33DF6">
      <w:pPr>
        <w:jc w:val="both"/>
        <w:rPr>
          <w:rFonts w:cs="Arial"/>
          <w:szCs w:val="22"/>
        </w:rPr>
      </w:pPr>
      <w:r w:rsidRPr="00792878">
        <w:rPr>
          <w:rFonts w:cs="Arial"/>
          <w:szCs w:val="22"/>
        </w:rPr>
        <w:t>The unofficial ERCO</w:t>
      </w:r>
      <w:r w:rsidR="00083CEB" w:rsidRPr="00792878">
        <w:rPr>
          <w:rFonts w:cs="Arial"/>
          <w:szCs w:val="22"/>
        </w:rPr>
        <w:t>T peak load f</w:t>
      </w:r>
      <w:r w:rsidR="001B1605" w:rsidRPr="00792878">
        <w:rPr>
          <w:rFonts w:cs="Arial"/>
          <w:szCs w:val="22"/>
        </w:rPr>
        <w:t xml:space="preserve">or the month was </w:t>
      </w:r>
      <w:r w:rsidR="00792878" w:rsidRPr="00792878">
        <w:rPr>
          <w:rFonts w:cs="Arial"/>
          <w:szCs w:val="22"/>
        </w:rPr>
        <w:t>49,279</w:t>
      </w:r>
      <w:r w:rsidR="00132470" w:rsidRPr="00792878">
        <w:rPr>
          <w:rFonts w:cs="Arial"/>
          <w:szCs w:val="22"/>
        </w:rPr>
        <w:t xml:space="preserve"> MW </w:t>
      </w:r>
      <w:r w:rsidRPr="00792878">
        <w:rPr>
          <w:rFonts w:cs="Arial"/>
          <w:szCs w:val="22"/>
        </w:rPr>
        <w:t xml:space="preserve">and occurred on </w:t>
      </w:r>
      <w:r w:rsidR="00792878" w:rsidRPr="00792878">
        <w:rPr>
          <w:rFonts w:cs="Arial"/>
          <w:szCs w:val="22"/>
        </w:rPr>
        <w:t>January 11</w:t>
      </w:r>
      <w:r w:rsidR="00792878" w:rsidRPr="00792878">
        <w:rPr>
          <w:rFonts w:cs="Arial"/>
          <w:szCs w:val="22"/>
          <w:vertAlign w:val="superscript"/>
        </w:rPr>
        <w:t>th</w:t>
      </w:r>
      <w:r w:rsidR="001F0D47" w:rsidRPr="00792878">
        <w:rPr>
          <w:rFonts w:cs="Arial"/>
          <w:szCs w:val="22"/>
        </w:rPr>
        <w:t xml:space="preserve"> </w:t>
      </w:r>
      <w:r w:rsidR="00E17168" w:rsidRPr="00792878">
        <w:rPr>
          <w:rFonts w:cs="Arial"/>
          <w:szCs w:val="22"/>
        </w:rPr>
        <w:t>during</w:t>
      </w:r>
      <w:r w:rsidR="00792878" w:rsidRPr="00792878">
        <w:rPr>
          <w:rFonts w:cs="Arial"/>
          <w:szCs w:val="22"/>
        </w:rPr>
        <w:t xml:space="preserve"> hour ending 08</w:t>
      </w:r>
      <w:r w:rsidRPr="00792878">
        <w:rPr>
          <w:rFonts w:cs="Arial"/>
          <w:szCs w:val="22"/>
        </w:rPr>
        <w:t>:00.</w:t>
      </w:r>
    </w:p>
    <w:p w:rsidR="00AA29B8" w:rsidRPr="007F76AF" w:rsidRDefault="00AA29B8" w:rsidP="004E5322">
      <w:pPr>
        <w:pStyle w:val="Heading2"/>
      </w:pPr>
      <w:bookmarkStart w:id="275" w:name="_Toc444009175"/>
      <w:r w:rsidRPr="007F76AF">
        <w:t>Load Shed Events</w:t>
      </w:r>
      <w:bookmarkEnd w:id="275"/>
    </w:p>
    <w:p w:rsidR="000A155E" w:rsidRPr="007F76AF" w:rsidRDefault="00BA4E70" w:rsidP="003F3900">
      <w:pPr>
        <w:jc w:val="both"/>
        <w:rPr>
          <w:bCs/>
          <w:iCs/>
          <w:smallCaps/>
          <w:szCs w:val="22"/>
        </w:rPr>
      </w:pPr>
      <w:r w:rsidRPr="007F76AF">
        <w:rPr>
          <w:rFonts w:cs="Arial"/>
          <w:szCs w:val="22"/>
        </w:rPr>
        <w:t>None</w:t>
      </w:r>
      <w:r w:rsidRPr="007F76AF">
        <w:rPr>
          <w:b/>
          <w:bCs/>
          <w:iCs/>
          <w:smallCaps/>
          <w:szCs w:val="22"/>
        </w:rPr>
        <w:t>.</w:t>
      </w:r>
    </w:p>
    <w:p w:rsidR="00AA29B8" w:rsidRPr="007F76AF" w:rsidRDefault="00AA29B8" w:rsidP="000A155E">
      <w:pPr>
        <w:pStyle w:val="Heading2"/>
      </w:pPr>
      <w:bookmarkStart w:id="276" w:name="_Toc444009176"/>
      <w:r w:rsidRPr="007F76AF">
        <w:t>Stability Events</w:t>
      </w:r>
      <w:bookmarkEnd w:id="276"/>
    </w:p>
    <w:p w:rsidR="00F10987" w:rsidRPr="007F76AF" w:rsidRDefault="00AA29B8" w:rsidP="00AA29B8">
      <w:pPr>
        <w:jc w:val="both"/>
        <w:rPr>
          <w:rFonts w:cs="Arial"/>
          <w:szCs w:val="22"/>
        </w:rPr>
      </w:pPr>
      <w:r w:rsidRPr="007F76AF">
        <w:rPr>
          <w:rFonts w:cs="Arial"/>
          <w:szCs w:val="22"/>
        </w:rPr>
        <w:t>N</w:t>
      </w:r>
      <w:r w:rsidR="000A155E" w:rsidRPr="007F76AF">
        <w:rPr>
          <w:rFonts w:cs="Arial"/>
          <w:szCs w:val="22"/>
        </w:rPr>
        <w:t>one.</w:t>
      </w:r>
    </w:p>
    <w:p w:rsidR="005E6548" w:rsidRPr="007F76AF" w:rsidRDefault="005E6548" w:rsidP="004E5322">
      <w:pPr>
        <w:pStyle w:val="Heading2"/>
      </w:pPr>
      <w:bookmarkStart w:id="277" w:name="_Toc444009177"/>
      <w:r w:rsidRPr="007F76AF">
        <w:t>Notable PMU Events</w:t>
      </w:r>
      <w:bookmarkEnd w:id="277"/>
    </w:p>
    <w:p w:rsidR="00442E30" w:rsidRDefault="00E03F02" w:rsidP="00947B32">
      <w:pPr>
        <w:jc w:val="both"/>
        <w:rPr>
          <w:rFonts w:cs="Arial"/>
          <w:szCs w:val="22"/>
        </w:rPr>
      </w:pPr>
      <w:r w:rsidRPr="007F76AF">
        <w:rPr>
          <w:rFonts w:cs="Arial"/>
          <w:szCs w:val="22"/>
        </w:rPr>
        <w:t>ERCOT analyzes PMU data for any significant system disturbances that do not fall into the Frequency Event</w:t>
      </w:r>
      <w:r w:rsidR="00BE35F9" w:rsidRPr="007F76AF">
        <w:rPr>
          <w:rFonts w:cs="Arial"/>
          <w:szCs w:val="22"/>
        </w:rPr>
        <w:t>s</w:t>
      </w:r>
      <w:r w:rsidRPr="007F76AF">
        <w:rPr>
          <w:rFonts w:cs="Arial"/>
          <w:szCs w:val="22"/>
        </w:rPr>
        <w:t xml:space="preserve"> category reported in section 2.1. The results are </w:t>
      </w:r>
      <w:r w:rsidR="00B76AB6" w:rsidRPr="007F76AF">
        <w:rPr>
          <w:rFonts w:cs="Arial"/>
          <w:szCs w:val="22"/>
        </w:rPr>
        <w:t>summarized in this section once t</w:t>
      </w:r>
      <w:r w:rsidR="00BE35F9" w:rsidRPr="007F76AF">
        <w:rPr>
          <w:rFonts w:cs="Arial"/>
          <w:szCs w:val="22"/>
        </w:rPr>
        <w:t>he analysis has been completed.</w:t>
      </w:r>
    </w:p>
    <w:p w:rsidR="009335DC" w:rsidRPr="007F76AF" w:rsidRDefault="009335DC" w:rsidP="00947B32">
      <w:pPr>
        <w:jc w:val="both"/>
        <w:rPr>
          <w:rFonts w:cs="Arial"/>
          <w:szCs w:val="22"/>
        </w:rPr>
      </w:pPr>
    </w:p>
    <w:p w:rsidR="00442E30" w:rsidRPr="007F76AF" w:rsidRDefault="00442E30" w:rsidP="00947B32">
      <w:pPr>
        <w:jc w:val="both"/>
        <w:rPr>
          <w:rFonts w:cs="Arial"/>
          <w:szCs w:val="22"/>
        </w:rPr>
      </w:pPr>
      <w:r w:rsidRPr="007F76AF">
        <w:rPr>
          <w:rFonts w:cs="Arial"/>
          <w:szCs w:val="22"/>
        </w:rPr>
        <w:t xml:space="preserve">There were no reportable events in </w:t>
      </w:r>
      <w:r w:rsidR="007F76AF" w:rsidRPr="007F76AF">
        <w:rPr>
          <w:rFonts w:cs="Arial"/>
          <w:szCs w:val="22"/>
        </w:rPr>
        <w:t>January</w:t>
      </w:r>
      <w:r w:rsidR="002B1F0D" w:rsidRPr="007F76AF">
        <w:rPr>
          <w:rFonts w:cs="Arial"/>
          <w:szCs w:val="22"/>
        </w:rPr>
        <w:t>.</w:t>
      </w:r>
    </w:p>
    <w:p w:rsidR="00BA4E70" w:rsidRPr="007F76AF" w:rsidRDefault="00AA29B8" w:rsidP="00BA4E70">
      <w:pPr>
        <w:pStyle w:val="Heading2"/>
      </w:pPr>
      <w:bookmarkStart w:id="278" w:name="_Toc444009178"/>
      <w:r w:rsidRPr="007F76AF">
        <w:t>TRE/DOE Reportable Events</w:t>
      </w:r>
      <w:bookmarkEnd w:id="278"/>
    </w:p>
    <w:p w:rsidR="003F2B83" w:rsidRPr="005B66AB" w:rsidRDefault="003F2B83" w:rsidP="003F2B83">
      <w:pPr>
        <w:jc w:val="both"/>
        <w:rPr>
          <w:color w:val="000000"/>
        </w:rPr>
      </w:pPr>
      <w:r w:rsidRPr="003D6EE1">
        <w:rPr>
          <w:color w:val="000000"/>
        </w:rPr>
        <w:t xml:space="preserve">ERCOT </w:t>
      </w:r>
      <w:r>
        <w:rPr>
          <w:color w:val="000000"/>
        </w:rPr>
        <w:t xml:space="preserve">ISO Reported an EOP-004-2 loss of generation &gt; 1,000 MWs and </w:t>
      </w:r>
      <w:r w:rsidRPr="00836665">
        <w:rPr>
          <w:color w:val="000000"/>
        </w:rPr>
        <w:t>Disturbance Control Standard</w:t>
      </w:r>
      <w:r w:rsidRPr="003D6EE1">
        <w:rPr>
          <w:color w:val="000000"/>
        </w:rPr>
        <w:t xml:space="preserve"> </w:t>
      </w:r>
      <w:r>
        <w:rPr>
          <w:color w:val="000000"/>
        </w:rPr>
        <w:t>(</w:t>
      </w:r>
      <w:r w:rsidRPr="003D6EE1">
        <w:rPr>
          <w:color w:val="000000"/>
        </w:rPr>
        <w:t>DCS</w:t>
      </w:r>
      <w:r>
        <w:rPr>
          <w:color w:val="000000"/>
        </w:rPr>
        <w:t>)</w:t>
      </w:r>
      <w:r w:rsidRPr="003D6EE1">
        <w:rPr>
          <w:color w:val="000000"/>
        </w:rPr>
        <w:t xml:space="preserve"> event</w:t>
      </w:r>
      <w:r>
        <w:rPr>
          <w:color w:val="000000"/>
        </w:rPr>
        <w:t xml:space="preserve"> on January 26, 2016 at 23:25.  A generator was manually tripped with approximately 1,333 MWs due to a </w:t>
      </w:r>
      <w:r w:rsidRPr="005B66AB">
        <w:rPr>
          <w:color w:val="000000"/>
        </w:rPr>
        <w:t>failure of a circuit card</w:t>
      </w:r>
      <w:r>
        <w:rPr>
          <w:color w:val="000000"/>
        </w:rPr>
        <w:t xml:space="preserve"> causing a low water level in the steam generator.  Prior to recovery of the frequency event, frequency </w:t>
      </w:r>
      <w:r w:rsidRPr="005B66AB">
        <w:rPr>
          <w:color w:val="000000"/>
        </w:rPr>
        <w:t>declined again due to the run back and trip of 307 MW due to low furnace pressure.</w:t>
      </w:r>
      <w:r>
        <w:rPr>
          <w:color w:val="000000"/>
        </w:rPr>
        <w:t xml:space="preserve">  ERCOT Frequency initially dropped to </w:t>
      </w:r>
      <w:r w:rsidRPr="003D6EE1">
        <w:rPr>
          <w:color w:val="000000"/>
        </w:rPr>
        <w:t>59.729</w:t>
      </w:r>
      <w:r w:rsidRPr="005B66AB">
        <w:rPr>
          <w:color w:val="000000"/>
        </w:rPr>
        <w:t xml:space="preserve"> </w:t>
      </w:r>
      <w:r>
        <w:rPr>
          <w:color w:val="000000"/>
        </w:rPr>
        <w:t>Hz and recovered in approximately 5 minutes 32 seconds</w:t>
      </w:r>
      <w:r w:rsidRPr="005B66AB">
        <w:rPr>
          <w:color w:val="000000"/>
        </w:rPr>
        <w:t>.</w:t>
      </w:r>
    </w:p>
    <w:p w:rsidR="00AA29B8" w:rsidRPr="007F76AF" w:rsidRDefault="00930D75" w:rsidP="00644375">
      <w:pPr>
        <w:pStyle w:val="Heading2"/>
        <w:ind w:left="720" w:hanging="720"/>
      </w:pPr>
      <w:bookmarkStart w:id="279" w:name="_Toc444009179"/>
      <w:r w:rsidRPr="007F76AF">
        <w:t xml:space="preserve">New/Updated </w:t>
      </w:r>
      <w:r w:rsidR="00DB17CE" w:rsidRPr="007F76AF">
        <w:t>Constraint Management Plans</w:t>
      </w:r>
      <w:bookmarkEnd w:id="279"/>
    </w:p>
    <w:p w:rsidR="00297829" w:rsidRPr="007F76AF" w:rsidRDefault="008F55C5" w:rsidP="00297829">
      <w:r w:rsidRPr="007F76AF">
        <w:t>None.</w:t>
      </w:r>
    </w:p>
    <w:p w:rsidR="00930D75" w:rsidRPr="003143BB" w:rsidRDefault="00930D75" w:rsidP="004E5322">
      <w:pPr>
        <w:pStyle w:val="Heading2"/>
      </w:pPr>
      <w:bookmarkStart w:id="280" w:name="_Toc444009180"/>
      <w:r w:rsidRPr="003143BB">
        <w:t>New/Modified/Removed SPS</w:t>
      </w:r>
      <w:bookmarkEnd w:id="280"/>
    </w:p>
    <w:p w:rsidR="00A0045D" w:rsidRPr="003143BB" w:rsidRDefault="00793820" w:rsidP="00793820">
      <w:r w:rsidRPr="003143BB">
        <w:t>None.</w:t>
      </w:r>
    </w:p>
    <w:p w:rsidR="001C24C0" w:rsidRPr="003143BB" w:rsidRDefault="001C24C0" w:rsidP="004E5322">
      <w:pPr>
        <w:pStyle w:val="Heading2"/>
      </w:pPr>
      <w:bookmarkStart w:id="281" w:name="_Toc444009181"/>
      <w:r w:rsidRPr="003143BB">
        <w:t>New Procedures/Forms/Operating Bulletins</w:t>
      </w:r>
      <w:bookmarkEnd w:id="281"/>
    </w:p>
    <w:p w:rsidR="003143BB" w:rsidRPr="003143BB" w:rsidRDefault="003143BB" w:rsidP="003143BB">
      <w:r w:rsidRPr="003143BB">
        <w:t>None.</w:t>
      </w:r>
    </w:p>
    <w:p w:rsidR="00825F80" w:rsidRPr="003143BB" w:rsidRDefault="00825F80" w:rsidP="004E5322">
      <w:pPr>
        <w:pStyle w:val="Heading1"/>
      </w:pPr>
      <w:bookmarkStart w:id="282" w:name="_Toc444009182"/>
      <w:r w:rsidRPr="003143BB">
        <w:t>Emergency</w:t>
      </w:r>
      <w:r w:rsidR="004E4B14" w:rsidRPr="003143BB">
        <w:t xml:space="preserve"> Condition</w:t>
      </w:r>
      <w:r w:rsidRPr="003143BB">
        <w:t>s</w:t>
      </w:r>
      <w:bookmarkEnd w:id="282"/>
    </w:p>
    <w:p w:rsidR="00542A4D" w:rsidRPr="003143BB" w:rsidRDefault="00825F80" w:rsidP="004E5322">
      <w:pPr>
        <w:pStyle w:val="Heading2"/>
      </w:pPr>
      <w:bookmarkStart w:id="283" w:name="_Toc444009183"/>
      <w:r w:rsidRPr="003143BB">
        <w:t>OCNs</w:t>
      </w:r>
      <w:bookmarkEnd w:id="283"/>
    </w:p>
    <w:p w:rsidR="003F2B83" w:rsidRPr="003143BB" w:rsidRDefault="003143BB" w:rsidP="003143BB">
      <w:r w:rsidRPr="003143BB">
        <w:t>None.</w:t>
      </w:r>
    </w:p>
    <w:p w:rsidR="00825F80" w:rsidRPr="003143BB" w:rsidRDefault="00825F80" w:rsidP="00BA4E70">
      <w:pPr>
        <w:pStyle w:val="Heading2"/>
      </w:pPr>
      <w:bookmarkStart w:id="284" w:name="_Toc444009184"/>
      <w:r w:rsidRPr="003143BB">
        <w:t>Advisories</w:t>
      </w:r>
      <w:bookmarkEnd w:id="284"/>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7416E3" w:rsidRPr="003143BB" w:rsidTr="007416E3">
        <w:trPr>
          <w:trHeight w:val="432"/>
          <w:jc w:val="center"/>
        </w:trPr>
        <w:tc>
          <w:tcPr>
            <w:tcW w:w="1710" w:type="dxa"/>
            <w:tcBorders>
              <w:bottom w:val="single" w:sz="4" w:space="0" w:color="auto"/>
            </w:tcBorders>
            <w:shd w:val="clear" w:color="auto" w:fill="006666"/>
            <w:noWrap/>
            <w:vAlign w:val="center"/>
            <w:hideMark/>
          </w:tcPr>
          <w:p w:rsidR="007416E3" w:rsidRPr="003143BB" w:rsidRDefault="007416E3" w:rsidP="007416E3">
            <w:pPr>
              <w:jc w:val="center"/>
              <w:rPr>
                <w:rFonts w:cs="Arial"/>
                <w:color w:val="FFFFFF"/>
                <w:sz w:val="20"/>
                <w:szCs w:val="20"/>
              </w:rPr>
            </w:pPr>
            <w:r w:rsidRPr="003143BB">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rsidR="007416E3" w:rsidRPr="003143BB" w:rsidRDefault="007416E3" w:rsidP="007416E3">
            <w:pPr>
              <w:jc w:val="center"/>
              <w:rPr>
                <w:rFonts w:cs="Arial"/>
                <w:b/>
                <w:color w:val="FFFFFF"/>
                <w:sz w:val="20"/>
                <w:szCs w:val="20"/>
              </w:rPr>
            </w:pPr>
            <w:r w:rsidRPr="003143BB">
              <w:rPr>
                <w:rFonts w:cs="Arial"/>
                <w:b/>
                <w:color w:val="FFFFFF"/>
                <w:sz w:val="20"/>
                <w:szCs w:val="20"/>
              </w:rPr>
              <w:t>Description</w:t>
            </w:r>
          </w:p>
        </w:tc>
      </w:tr>
      <w:tr w:rsidR="007416E3" w:rsidRPr="003143BB" w:rsidTr="007416E3">
        <w:trPr>
          <w:trHeight w:val="432"/>
          <w:jc w:val="center"/>
        </w:trPr>
        <w:tc>
          <w:tcPr>
            <w:tcW w:w="1710" w:type="dxa"/>
            <w:shd w:val="clear" w:color="auto" w:fill="auto"/>
            <w:noWrap/>
            <w:vAlign w:val="center"/>
          </w:tcPr>
          <w:p w:rsidR="007416E3" w:rsidRPr="003143BB" w:rsidRDefault="003143BB" w:rsidP="003143BB">
            <w:pPr>
              <w:rPr>
                <w:rFonts w:cs="Arial"/>
                <w:sz w:val="18"/>
                <w:szCs w:val="18"/>
              </w:rPr>
            </w:pPr>
            <w:r w:rsidRPr="003143BB">
              <w:rPr>
                <w:rFonts w:cs="Arial"/>
                <w:sz w:val="18"/>
                <w:szCs w:val="18"/>
              </w:rPr>
              <w:t>01/18/16</w:t>
            </w:r>
            <w:r w:rsidR="007416E3" w:rsidRPr="003143BB">
              <w:rPr>
                <w:rFonts w:cs="Arial"/>
                <w:sz w:val="18"/>
                <w:szCs w:val="18"/>
              </w:rPr>
              <w:t xml:space="preserve"> </w:t>
            </w:r>
            <w:r w:rsidRPr="003143BB">
              <w:rPr>
                <w:rFonts w:cs="Arial"/>
                <w:sz w:val="18"/>
                <w:szCs w:val="18"/>
              </w:rPr>
              <w:t>10:11</w:t>
            </w:r>
          </w:p>
        </w:tc>
        <w:tc>
          <w:tcPr>
            <w:tcW w:w="7650" w:type="dxa"/>
            <w:shd w:val="clear" w:color="auto" w:fill="auto"/>
            <w:noWrap/>
            <w:vAlign w:val="center"/>
          </w:tcPr>
          <w:p w:rsidR="007416E3" w:rsidRPr="003143BB" w:rsidRDefault="007416E3" w:rsidP="003143BB">
            <w:pPr>
              <w:rPr>
                <w:rFonts w:cs="Arial"/>
                <w:sz w:val="18"/>
                <w:szCs w:val="18"/>
              </w:rPr>
            </w:pPr>
            <w:r w:rsidRPr="003143BB">
              <w:rPr>
                <w:rFonts w:cs="Arial"/>
                <w:sz w:val="18"/>
                <w:szCs w:val="18"/>
              </w:rPr>
              <w:t xml:space="preserve">ERCOT issued an Advisory due to </w:t>
            </w:r>
            <w:r w:rsidR="003143BB" w:rsidRPr="003143BB">
              <w:rPr>
                <w:rFonts w:cs="Arial"/>
                <w:sz w:val="18"/>
                <w:szCs w:val="18"/>
              </w:rPr>
              <w:t>Physical Responsive Capability being below 3000 MW.</w:t>
            </w:r>
          </w:p>
        </w:tc>
      </w:tr>
      <w:tr w:rsidR="003143BB" w:rsidRPr="003143BB" w:rsidTr="007416E3">
        <w:trPr>
          <w:trHeight w:val="432"/>
          <w:jc w:val="center"/>
        </w:trPr>
        <w:tc>
          <w:tcPr>
            <w:tcW w:w="1710" w:type="dxa"/>
            <w:shd w:val="clear" w:color="auto" w:fill="auto"/>
            <w:noWrap/>
            <w:vAlign w:val="center"/>
          </w:tcPr>
          <w:p w:rsidR="003143BB" w:rsidRPr="003143BB" w:rsidRDefault="003143BB" w:rsidP="007416E3">
            <w:pPr>
              <w:rPr>
                <w:rFonts w:cs="Arial"/>
                <w:sz w:val="18"/>
                <w:szCs w:val="18"/>
              </w:rPr>
            </w:pPr>
            <w:r w:rsidRPr="003143BB">
              <w:rPr>
                <w:rFonts w:cs="Arial"/>
                <w:sz w:val="18"/>
                <w:szCs w:val="18"/>
              </w:rPr>
              <w:t>01/21/16 20:17</w:t>
            </w:r>
          </w:p>
        </w:tc>
        <w:tc>
          <w:tcPr>
            <w:tcW w:w="7650" w:type="dxa"/>
            <w:shd w:val="clear" w:color="auto" w:fill="auto"/>
            <w:noWrap/>
            <w:vAlign w:val="center"/>
          </w:tcPr>
          <w:p w:rsidR="003143BB" w:rsidRPr="003143BB" w:rsidRDefault="003143BB" w:rsidP="007416E3">
            <w:pPr>
              <w:rPr>
                <w:rFonts w:cs="Arial"/>
                <w:sz w:val="18"/>
                <w:szCs w:val="18"/>
              </w:rPr>
            </w:pPr>
            <w:r w:rsidRPr="003143BB">
              <w:rPr>
                <w:rFonts w:cs="Arial"/>
                <w:sz w:val="18"/>
                <w:szCs w:val="18"/>
              </w:rPr>
              <w:t>ERCOT issued an Advisory due to Physical Responsive Capability being below 3000 MW.</w:t>
            </w:r>
          </w:p>
        </w:tc>
      </w:tr>
    </w:tbl>
    <w:p w:rsidR="008A00AD" w:rsidRPr="003143BB" w:rsidRDefault="00825F80" w:rsidP="004E5322">
      <w:pPr>
        <w:pStyle w:val="Heading2"/>
      </w:pPr>
      <w:bookmarkStart w:id="285" w:name="_Toc444009185"/>
      <w:r w:rsidRPr="003143BB">
        <w:t>Watches</w:t>
      </w:r>
      <w:bookmarkEnd w:id="285"/>
    </w:p>
    <w:p w:rsidR="002E192F" w:rsidRPr="003143BB" w:rsidRDefault="002E192F" w:rsidP="002E192F">
      <w:r w:rsidRPr="003143BB">
        <w:t>None.</w:t>
      </w:r>
    </w:p>
    <w:p w:rsidR="008F55C5" w:rsidRPr="003143BB" w:rsidRDefault="00825F80" w:rsidP="008F55C5">
      <w:pPr>
        <w:pStyle w:val="Heading2"/>
      </w:pPr>
      <w:bookmarkStart w:id="286" w:name="_Toc444009186"/>
      <w:r w:rsidRPr="003143BB">
        <w:t>Emergency Notices</w:t>
      </w:r>
      <w:bookmarkEnd w:id="286"/>
    </w:p>
    <w:p w:rsidR="001F0D47" w:rsidRPr="003143BB" w:rsidRDefault="001F0D47" w:rsidP="001F0D47">
      <w:r w:rsidRPr="003143BB">
        <w:t>None.</w:t>
      </w:r>
    </w:p>
    <w:p w:rsidR="00DB3454" w:rsidRPr="006615FD" w:rsidRDefault="00DB3454" w:rsidP="004E5322">
      <w:pPr>
        <w:pStyle w:val="Heading1"/>
      </w:pPr>
      <w:bookmarkStart w:id="287" w:name="_Toc444009187"/>
      <w:r w:rsidRPr="006615FD">
        <w:t>Application Performance</w:t>
      </w:r>
      <w:bookmarkEnd w:id="287"/>
      <w:r w:rsidR="004E5322" w:rsidRPr="006615FD">
        <w:t xml:space="preserve"> </w:t>
      </w:r>
    </w:p>
    <w:p w:rsidR="00A0045D" w:rsidRPr="006615FD" w:rsidRDefault="005178AE" w:rsidP="005178AE">
      <w:pPr>
        <w:jc w:val="both"/>
        <w:rPr>
          <w:rFonts w:cs="Arial"/>
          <w:szCs w:val="22"/>
        </w:rPr>
      </w:pPr>
      <w:r w:rsidRPr="006615FD">
        <w:rPr>
          <w:rFonts w:cs="Arial"/>
          <w:szCs w:val="22"/>
        </w:rPr>
        <w:t xml:space="preserve">ERCOT system applications performed well in </w:t>
      </w:r>
      <w:r w:rsidR="003143BB" w:rsidRPr="006615FD">
        <w:rPr>
          <w:rFonts w:cs="Arial"/>
          <w:szCs w:val="22"/>
        </w:rPr>
        <w:t>January</w:t>
      </w:r>
      <w:r w:rsidR="000E745C" w:rsidRPr="006615FD">
        <w:rPr>
          <w:rFonts w:cs="Arial"/>
          <w:szCs w:val="22"/>
        </w:rPr>
        <w:t xml:space="preserve">.  There </w:t>
      </w:r>
      <w:r w:rsidR="00A239D8" w:rsidRPr="006615FD">
        <w:rPr>
          <w:rFonts w:cs="Arial"/>
          <w:szCs w:val="22"/>
        </w:rPr>
        <w:t xml:space="preserve">were </w:t>
      </w:r>
      <w:r w:rsidR="00492E39" w:rsidRPr="006615FD">
        <w:rPr>
          <w:rFonts w:cs="Arial"/>
          <w:szCs w:val="22"/>
        </w:rPr>
        <w:t>no</w:t>
      </w:r>
      <w:r w:rsidR="000E745C" w:rsidRPr="006615FD">
        <w:rPr>
          <w:rFonts w:cs="Arial"/>
          <w:szCs w:val="22"/>
        </w:rPr>
        <w:t xml:space="preserve"> issue</w:t>
      </w:r>
      <w:r w:rsidR="00A239D8" w:rsidRPr="006615FD">
        <w:rPr>
          <w:rFonts w:cs="Arial"/>
          <w:szCs w:val="22"/>
        </w:rPr>
        <w:t>s</w:t>
      </w:r>
      <w:r w:rsidR="000E745C" w:rsidRPr="006615FD">
        <w:rPr>
          <w:rFonts w:cs="Arial"/>
          <w:szCs w:val="22"/>
        </w:rPr>
        <w:t xml:space="preserve"> to report.</w:t>
      </w:r>
    </w:p>
    <w:p w:rsidR="007E4B19" w:rsidRPr="006615FD" w:rsidRDefault="00F80DC4" w:rsidP="004E5322">
      <w:pPr>
        <w:pStyle w:val="Heading2"/>
      </w:pPr>
      <w:bookmarkStart w:id="288" w:name="_Toc444009188"/>
      <w:r w:rsidRPr="006615FD">
        <w:t>TSAT/VSAT Performance Issues</w:t>
      </w:r>
      <w:bookmarkEnd w:id="259"/>
      <w:bookmarkEnd w:id="260"/>
      <w:bookmarkEnd w:id="288"/>
    </w:p>
    <w:p w:rsidR="001B0209" w:rsidRPr="006615FD" w:rsidRDefault="006615FD" w:rsidP="00AE52FE">
      <w:pPr>
        <w:tabs>
          <w:tab w:val="left" w:pos="1680"/>
        </w:tabs>
      </w:pPr>
      <w:r w:rsidRPr="006615FD">
        <w:t>None.</w:t>
      </w:r>
    </w:p>
    <w:p w:rsidR="001171B8" w:rsidRPr="006615FD" w:rsidRDefault="001171B8" w:rsidP="004E5322">
      <w:pPr>
        <w:pStyle w:val="Heading2"/>
      </w:pPr>
      <w:bookmarkStart w:id="289" w:name="_Toc444009189"/>
      <w:r w:rsidRPr="006615FD">
        <w:t>Communication Issues</w:t>
      </w:r>
      <w:bookmarkEnd w:id="289"/>
    </w:p>
    <w:p w:rsidR="008F7637" w:rsidRPr="006615FD" w:rsidRDefault="00492E39" w:rsidP="00A92860">
      <w:pPr>
        <w:jc w:val="both"/>
      </w:pPr>
      <w:r w:rsidRPr="006615FD">
        <w:rPr>
          <w:rFonts w:cs="Arial"/>
          <w:szCs w:val="22"/>
        </w:rPr>
        <w:t>None.</w:t>
      </w:r>
    </w:p>
    <w:p w:rsidR="008F7637" w:rsidRPr="006615FD" w:rsidRDefault="008F7637" w:rsidP="008F7637">
      <w:pPr>
        <w:pStyle w:val="Heading2"/>
      </w:pPr>
      <w:bookmarkStart w:id="290" w:name="_Toc444009190"/>
      <w:r w:rsidRPr="006615FD">
        <w:t>Market System Issues</w:t>
      </w:r>
      <w:bookmarkEnd w:id="290"/>
    </w:p>
    <w:p w:rsidR="00FC1A37" w:rsidRPr="006615FD" w:rsidRDefault="005178AE" w:rsidP="005178AE">
      <w:r w:rsidRPr="006615FD">
        <w:t>None.</w:t>
      </w:r>
    </w:p>
    <w:p w:rsidR="009949F2" w:rsidRPr="006615FD" w:rsidRDefault="00FC1A37">
      <w:r w:rsidRPr="006615FD">
        <w:br w:type="page"/>
      </w:r>
    </w:p>
    <w:p w:rsidR="0000400B" w:rsidRPr="009503EE" w:rsidRDefault="0000400B" w:rsidP="000337F8">
      <w:pPr>
        <w:pStyle w:val="Heading1"/>
        <w:numPr>
          <w:ilvl w:val="0"/>
          <w:numId w:val="0"/>
        </w:numPr>
        <w:tabs>
          <w:tab w:val="clear" w:pos="360"/>
          <w:tab w:val="left" w:pos="0"/>
          <w:tab w:val="left" w:pos="270"/>
        </w:tabs>
      </w:pPr>
      <w:bookmarkStart w:id="291" w:name="_Toc444009191"/>
      <w:r w:rsidRPr="009503EE">
        <w:t xml:space="preserve">Appendix </w:t>
      </w:r>
      <w:r w:rsidR="00F27B7F" w:rsidRPr="009503EE">
        <w:t>A</w:t>
      </w:r>
      <w:r w:rsidRPr="009503EE">
        <w:t>: Real-Time Constraints</w:t>
      </w:r>
      <w:bookmarkEnd w:id="291"/>
    </w:p>
    <w:p w:rsidR="00013139" w:rsidRPr="009503EE" w:rsidRDefault="0000400B" w:rsidP="00461425">
      <w:pPr>
        <w:jc w:val="both"/>
        <w:rPr>
          <w:rFonts w:cs="Arial"/>
          <w:szCs w:val="22"/>
        </w:rPr>
      </w:pPr>
      <w:r w:rsidRPr="009503EE">
        <w:rPr>
          <w:rFonts w:cs="Arial"/>
          <w:szCs w:val="22"/>
        </w:rPr>
        <w:t>The following is a complete list of constraints act</w:t>
      </w:r>
      <w:r w:rsidR="00FF787A" w:rsidRPr="009503EE">
        <w:rPr>
          <w:rFonts w:cs="Arial"/>
          <w:szCs w:val="22"/>
        </w:rPr>
        <w:t>ivated in SCED for the month of</w:t>
      </w:r>
      <w:r w:rsidR="009C32D3" w:rsidRPr="009503EE">
        <w:rPr>
          <w:rFonts w:cs="Arial"/>
          <w:szCs w:val="22"/>
        </w:rPr>
        <w:t xml:space="preserve"> </w:t>
      </w:r>
      <w:r w:rsidR="007339C5" w:rsidRPr="009503EE">
        <w:rPr>
          <w:rFonts w:cs="Arial"/>
          <w:szCs w:val="22"/>
        </w:rPr>
        <w:t>January</w:t>
      </w:r>
      <w:r w:rsidR="009C32D3" w:rsidRPr="009503EE">
        <w:rPr>
          <w:rFonts w:cs="Arial"/>
          <w:szCs w:val="22"/>
        </w:rPr>
        <w:t xml:space="preserve">. </w:t>
      </w:r>
      <w:r w:rsidR="00E6330D" w:rsidRPr="009503EE">
        <w:rPr>
          <w:rFonts w:cs="Arial"/>
          <w:szCs w:val="22"/>
        </w:rPr>
        <w:t xml:space="preserve"> Full contingency descriptions can be found in the Standard Contingencies List located on the MIS secure site at Grid </w:t>
      </w:r>
      <w:r w:rsidR="00E6330D" w:rsidRPr="009503EE">
        <w:rPr>
          <w:rFonts w:cs="Arial"/>
          <w:szCs w:val="22"/>
        </w:rPr>
        <w:sym w:font="Wingdings" w:char="F0E0"/>
      </w:r>
      <w:r w:rsidR="00E6330D" w:rsidRPr="009503EE">
        <w:rPr>
          <w:rFonts w:cs="Arial"/>
          <w:szCs w:val="22"/>
        </w:rPr>
        <w:t xml:space="preserve"> Generation </w:t>
      </w:r>
      <w:r w:rsidR="00E6330D" w:rsidRPr="009503EE">
        <w:rPr>
          <w:rFonts w:cs="Arial"/>
          <w:szCs w:val="22"/>
        </w:rPr>
        <w:sym w:font="Wingdings" w:char="F0E0"/>
      </w:r>
      <w:r w:rsidR="00E6330D" w:rsidRPr="009503EE">
        <w:rPr>
          <w:rFonts w:cs="Arial"/>
          <w:szCs w:val="22"/>
        </w:rPr>
        <w:t xml:space="preserve"> Reliability Unit Commitment.</w:t>
      </w:r>
    </w:p>
    <w:p w:rsidR="000952EE" w:rsidRPr="009503EE" w:rsidRDefault="000952EE" w:rsidP="00461425">
      <w:pPr>
        <w:tabs>
          <w:tab w:val="left" w:pos="5345"/>
          <w:tab w:val="left" w:pos="6672"/>
        </w:tabs>
        <w:rPr>
          <w:rFonts w:cs="Arial"/>
        </w:rPr>
      </w:pPr>
    </w:p>
    <w:tbl>
      <w:tblPr>
        <w:tblW w:w="8034" w:type="dxa"/>
        <w:jc w:val="center"/>
        <w:tblLook w:val="04A0" w:firstRow="1" w:lastRow="0" w:firstColumn="1" w:lastColumn="0" w:noHBand="0" w:noVBand="1"/>
      </w:tblPr>
      <w:tblGrid>
        <w:gridCol w:w="1430"/>
        <w:gridCol w:w="2160"/>
        <w:gridCol w:w="1440"/>
        <w:gridCol w:w="1350"/>
        <w:gridCol w:w="1654"/>
      </w:tblGrid>
      <w:tr w:rsidR="00ED11CD" w:rsidRPr="009503EE" w:rsidTr="00ED11CD">
        <w:trPr>
          <w:trHeight w:val="975"/>
          <w:jc w:val="center"/>
        </w:trPr>
        <w:tc>
          <w:tcPr>
            <w:tcW w:w="1430" w:type="dxa"/>
            <w:tcBorders>
              <w:top w:val="single" w:sz="8" w:space="0" w:color="auto"/>
              <w:left w:val="single" w:sz="8" w:space="0" w:color="auto"/>
              <w:bottom w:val="single" w:sz="8" w:space="0" w:color="auto"/>
              <w:right w:val="single" w:sz="8" w:space="0" w:color="auto"/>
            </w:tcBorders>
            <w:shd w:val="clear" w:color="000000" w:fill="006666"/>
            <w:vAlign w:val="center"/>
            <w:hideMark/>
          </w:tcPr>
          <w:p w:rsidR="00ED11CD" w:rsidRPr="009503EE" w:rsidRDefault="00ED11CD" w:rsidP="00ED11CD">
            <w:pPr>
              <w:jc w:val="center"/>
              <w:rPr>
                <w:rFonts w:cs="Arial"/>
                <w:b/>
                <w:bCs/>
                <w:color w:val="FFFFFF"/>
                <w:sz w:val="18"/>
                <w:szCs w:val="18"/>
              </w:rPr>
            </w:pPr>
            <w:r w:rsidRPr="009503EE">
              <w:rPr>
                <w:rFonts w:cs="Arial"/>
                <w:b/>
                <w:bCs/>
                <w:color w:val="FFFFFF"/>
                <w:sz w:val="18"/>
                <w:szCs w:val="18"/>
              </w:rPr>
              <w:t>Contingency</w:t>
            </w:r>
          </w:p>
        </w:tc>
        <w:tc>
          <w:tcPr>
            <w:tcW w:w="2160" w:type="dxa"/>
            <w:tcBorders>
              <w:top w:val="single" w:sz="8" w:space="0" w:color="auto"/>
              <w:left w:val="nil"/>
              <w:bottom w:val="single" w:sz="8" w:space="0" w:color="auto"/>
              <w:right w:val="single" w:sz="8" w:space="0" w:color="auto"/>
            </w:tcBorders>
            <w:shd w:val="clear" w:color="000000" w:fill="006666"/>
            <w:vAlign w:val="center"/>
            <w:hideMark/>
          </w:tcPr>
          <w:p w:rsidR="00ED11CD" w:rsidRPr="009503EE" w:rsidRDefault="00ED11CD" w:rsidP="00ED11CD">
            <w:pPr>
              <w:jc w:val="center"/>
              <w:rPr>
                <w:rFonts w:cs="Arial"/>
                <w:b/>
                <w:bCs/>
                <w:color w:val="FFFFFF"/>
                <w:sz w:val="18"/>
                <w:szCs w:val="18"/>
              </w:rPr>
            </w:pPr>
            <w:r w:rsidRPr="009503EE">
              <w:rPr>
                <w:rFonts w:cs="Arial"/>
                <w:b/>
                <w:bCs/>
                <w:color w:val="FFFFFF"/>
                <w:sz w:val="18"/>
                <w:szCs w:val="18"/>
              </w:rPr>
              <w:t>Constrained Element</w:t>
            </w:r>
          </w:p>
        </w:tc>
        <w:tc>
          <w:tcPr>
            <w:tcW w:w="1440" w:type="dxa"/>
            <w:tcBorders>
              <w:top w:val="single" w:sz="8" w:space="0" w:color="auto"/>
              <w:left w:val="nil"/>
              <w:bottom w:val="single" w:sz="8" w:space="0" w:color="auto"/>
              <w:right w:val="single" w:sz="8" w:space="0" w:color="auto"/>
            </w:tcBorders>
            <w:shd w:val="clear" w:color="000000" w:fill="006666"/>
            <w:vAlign w:val="center"/>
            <w:hideMark/>
          </w:tcPr>
          <w:p w:rsidR="00ED11CD" w:rsidRPr="009503EE" w:rsidRDefault="00ED11CD" w:rsidP="00ED11CD">
            <w:pPr>
              <w:jc w:val="center"/>
              <w:rPr>
                <w:rFonts w:cs="Arial"/>
                <w:b/>
                <w:bCs/>
                <w:color w:val="FFFFFF"/>
                <w:sz w:val="18"/>
                <w:szCs w:val="18"/>
              </w:rPr>
            </w:pPr>
            <w:r w:rsidRPr="009503EE">
              <w:rPr>
                <w:rFonts w:cs="Arial"/>
                <w:b/>
                <w:bCs/>
                <w:color w:val="FFFFFF"/>
                <w:sz w:val="18"/>
                <w:szCs w:val="18"/>
              </w:rPr>
              <w:t>From Station</w:t>
            </w:r>
          </w:p>
        </w:tc>
        <w:tc>
          <w:tcPr>
            <w:tcW w:w="1350" w:type="dxa"/>
            <w:tcBorders>
              <w:top w:val="single" w:sz="8" w:space="0" w:color="auto"/>
              <w:left w:val="nil"/>
              <w:bottom w:val="single" w:sz="8" w:space="0" w:color="auto"/>
              <w:right w:val="single" w:sz="8" w:space="0" w:color="auto"/>
            </w:tcBorders>
            <w:shd w:val="clear" w:color="000000" w:fill="006666"/>
            <w:vAlign w:val="center"/>
            <w:hideMark/>
          </w:tcPr>
          <w:p w:rsidR="00ED11CD" w:rsidRPr="009503EE" w:rsidRDefault="00ED11CD" w:rsidP="00ED11CD">
            <w:pPr>
              <w:jc w:val="center"/>
              <w:rPr>
                <w:rFonts w:cs="Arial"/>
                <w:b/>
                <w:bCs/>
                <w:color w:val="FFFFFF"/>
                <w:sz w:val="18"/>
                <w:szCs w:val="18"/>
              </w:rPr>
            </w:pPr>
            <w:r w:rsidRPr="009503EE">
              <w:rPr>
                <w:rFonts w:cs="Arial"/>
                <w:b/>
                <w:bCs/>
                <w:color w:val="FFFFFF"/>
                <w:sz w:val="18"/>
                <w:szCs w:val="18"/>
              </w:rPr>
              <w:t>To Station</w:t>
            </w:r>
          </w:p>
        </w:tc>
        <w:tc>
          <w:tcPr>
            <w:tcW w:w="1654" w:type="dxa"/>
            <w:tcBorders>
              <w:top w:val="single" w:sz="8" w:space="0" w:color="auto"/>
              <w:left w:val="nil"/>
              <w:bottom w:val="single" w:sz="8" w:space="0" w:color="auto"/>
              <w:right w:val="single" w:sz="8" w:space="0" w:color="auto"/>
            </w:tcBorders>
            <w:shd w:val="clear" w:color="000000" w:fill="006666"/>
            <w:vAlign w:val="center"/>
            <w:hideMark/>
          </w:tcPr>
          <w:p w:rsidR="00ED11CD" w:rsidRPr="009503EE" w:rsidRDefault="00ED11CD" w:rsidP="00ED11CD">
            <w:pPr>
              <w:jc w:val="center"/>
              <w:rPr>
                <w:rFonts w:cs="Arial"/>
                <w:b/>
                <w:bCs/>
                <w:color w:val="FFFFFF"/>
                <w:sz w:val="18"/>
                <w:szCs w:val="18"/>
              </w:rPr>
            </w:pPr>
            <w:r w:rsidRPr="009503EE">
              <w:rPr>
                <w:rFonts w:cs="Arial"/>
                <w:b/>
                <w:bCs/>
                <w:color w:val="FFFFFF"/>
                <w:sz w:val="18"/>
                <w:szCs w:val="18"/>
              </w:rPr>
              <w:t># of Days Constraint Active</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SVCAMIL8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LOMA_A_L_FRES1_1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L_FRESNO</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LOMA_ALT</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6</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DCRLLSW5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591__A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LKPNT</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CRLNW</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9</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DGIBSNG5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240__A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JEWET</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SNG</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9</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DLONOR58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JAVALT_MOLINA1_1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JAVALTAP</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MOLINA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XBL2U58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BLUF_CRK_T1_H</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BLUF_CRK</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BLUF_CRK</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XWFA89</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6945__A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LKWSW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WFALS</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SPAWLON5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JAVALT_MOLINA1_1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JAVALTAP</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MOLINA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5</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DCRLLSW5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590__A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LWSSW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LWVJS</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XSSP58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975__E</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FGRSW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EUSSE</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4</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SL_FLA_8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LA_PAL_VCAVAZ1_1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LA_PALMA</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VCAVAZOS</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SLAQLOB8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BRUNI_69_1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BRUNI</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BRUNI</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DLONOR58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AIRCO4_RINCON1_1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RINCON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7</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SADALAM8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GOLDTH_9AT2</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GOLDTH</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GOLDTH</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DELMSAN5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SANMIGL_ATAH</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SANMIGL</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SANMIGL</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DLONOR58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EDROY_SMITH1_1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SMITH</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6</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RIOHND_ERIOHND_1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MV_RIOHO</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RIOHONDO</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14</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SBANCAL9</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SND_SAN__1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SNDIEGS</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SAN_DIEG</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LISTON</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20</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SZEPCMN8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670__B</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BRNSW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CMPBW</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10</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DMARZOR5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CLEASP_AT1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CLEASP</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CLEASP</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DMCSCDH8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3130__B</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INDST</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CMPST</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SN_SAJO5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JAVALT_MOLINA1_1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JAVALTAP</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MOLINA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4</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SKLELOY8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LOYOLA_69_1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LOYOLA</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LOYOLA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4</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SSIXSIL8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SILASRAY_T1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SILASRAY</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SILASRAY</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SPAWLON5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AIRCO4_RINCON1_1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RINCON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SMCEABS8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ABNW_ELYT1_1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ABNW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ELYT</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ZO_AJO</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4</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SLA_RIO8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PAREDS_CNTRLAV_1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PAREDES</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MV_CNTRA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SFORYEL8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FORTMA_MASN1_1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FORTMA</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MASN</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4</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DWH_STP5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AIRCO4_RINCON1_1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RINCON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6</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DJEWSNG5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JK_TOKSW_1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TOKSW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JK_CK</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XLO2N58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EDROY_SMITH1_1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SMITH</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4</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SGRNCAD8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G138_1BB_1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GRNBELT</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TEJAS</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SLAQLOB8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JAVALT_MOLINA1_1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JAVALTAP</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MOLINA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XLOB58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FREER_SAN_DI1_1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SAN_DIEG</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FREER</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SSKISIN9</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EDROY_SMITH1_1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SMITH</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6</w:t>
            </w:r>
          </w:p>
        </w:tc>
      </w:tr>
      <w:tr w:rsidR="009503EE" w:rsidRPr="009503EE" w:rsidTr="009503EE">
        <w:trPr>
          <w:trHeight w:val="255"/>
          <w:jc w:val="center"/>
        </w:trPr>
        <w:tc>
          <w:tcPr>
            <w:tcW w:w="1430" w:type="dxa"/>
            <w:tcBorders>
              <w:top w:val="nil"/>
              <w:left w:val="single" w:sz="8" w:space="0" w:color="auto"/>
              <w:bottom w:val="single" w:sz="4"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DKOCNUE8</w:t>
            </w:r>
          </w:p>
        </w:tc>
        <w:tc>
          <w:tcPr>
            <w:tcW w:w="2160" w:type="dxa"/>
            <w:tcBorders>
              <w:top w:val="nil"/>
              <w:left w:val="nil"/>
              <w:bottom w:val="single" w:sz="4"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CHAMPL_WEIL_T1_1</w:t>
            </w:r>
          </w:p>
        </w:tc>
        <w:tc>
          <w:tcPr>
            <w:tcW w:w="1440" w:type="dxa"/>
            <w:tcBorders>
              <w:top w:val="nil"/>
              <w:left w:val="nil"/>
              <w:bottom w:val="single" w:sz="4"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WEIL_TRC</w:t>
            </w:r>
          </w:p>
        </w:tc>
        <w:tc>
          <w:tcPr>
            <w:tcW w:w="1350" w:type="dxa"/>
            <w:tcBorders>
              <w:top w:val="nil"/>
              <w:left w:val="nil"/>
              <w:bottom w:val="single" w:sz="4"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CHAMPLIN</w:t>
            </w:r>
          </w:p>
        </w:tc>
        <w:tc>
          <w:tcPr>
            <w:tcW w:w="1654" w:type="dxa"/>
            <w:tcBorders>
              <w:top w:val="nil"/>
              <w:left w:val="nil"/>
              <w:bottom w:val="single" w:sz="4"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single" w:sz="4" w:space="0" w:color="auto"/>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SLOBSAN5</w:t>
            </w:r>
          </w:p>
        </w:tc>
        <w:tc>
          <w:tcPr>
            <w:tcW w:w="2160" w:type="dxa"/>
            <w:tcBorders>
              <w:top w:val="single" w:sz="4" w:space="0" w:color="auto"/>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FREER_LOBO1_1</w:t>
            </w:r>
          </w:p>
        </w:tc>
        <w:tc>
          <w:tcPr>
            <w:tcW w:w="1440" w:type="dxa"/>
            <w:tcBorders>
              <w:top w:val="single" w:sz="4" w:space="0" w:color="auto"/>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LOBO</w:t>
            </w:r>
          </w:p>
        </w:tc>
        <w:tc>
          <w:tcPr>
            <w:tcW w:w="1350" w:type="dxa"/>
            <w:tcBorders>
              <w:top w:val="single" w:sz="4" w:space="0" w:color="auto"/>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FREER</w:t>
            </w:r>
          </w:p>
        </w:tc>
        <w:tc>
          <w:tcPr>
            <w:tcW w:w="1654" w:type="dxa"/>
            <w:tcBorders>
              <w:top w:val="single" w:sz="4" w:space="0" w:color="auto"/>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PAREDS_CNTRLAV_1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PAREDES</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MV_CNTRA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SSACSUN8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6474__A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SUNSW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MGSES</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SBOSELM5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1030__B</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BOSQUESW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RGH</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PNHNDL</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DFERPAL8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38T365_1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WIRTZ</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FLATRO</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7</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DSNGZEN5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SNGTB_74_A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SNG</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TB</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SGILNU78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GILA_MORRIS1_1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GILA</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MORRIS</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XLO2N58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AIRCO4_RINCON1_1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RINCON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3</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MOLINA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7</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DAUSLOS5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CKT_3122_1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FPPYD2</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HOLMAN</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JAVALT_MOLINA1_1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JAVALTAP</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MOLINA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SCOLBAL8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BALG_HUMBLT1_1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BALG</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HUMBLTAP</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XLO2N58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BONIVI_RINCON1_1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RINCON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BONIVIEW</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SPAWLON5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BONIVI_RINCON1_1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RINCON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BONIVIEW</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DLONOR58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LOYOLA_69_1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LOYOLA</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LOYOLA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SNYDER_WKN_BK1_1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ENAS</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WKN_BKR</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6</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DWH_STP5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BONIVI_RINCON1_1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RINCON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BONIVIEW</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DGRSLNC5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ABSO_VINSON1_1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ABSO</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VINSON</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SBRTORA8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GRMSW_FMR1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GRMSW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GRMSW</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3</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SBRAUVA8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EAGLHY_ESCOND1_1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EAGLHYTP</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ESCONDID</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3</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SBRAUVA8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HAMILT_MAVERI1_1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HAMILTON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MAVERICK</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SSKISIN9</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EDROY_MATHIS1_1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MATHIS</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DEMSSAG8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6265__A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EMSES</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MRSDO</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DLONOR58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BONIVI_RINCON1_1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RINCON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BONIVIEW</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BLUF_HRSE_1A_1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H_HOLLOW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BLUF_CRK</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DBIGKEN5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CTHR_SONR1_1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SONR</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CTHR</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SSPUASP8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ROTN_WOLFGA1_1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WOLFGANG</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ROTN</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DAUSSND5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211T147_1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GILLCR</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MCNEIL_</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SPAWLON5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EDROY_SMITH1_1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SMITH</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3</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DFERPAL8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318T313_1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WIRTZ</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JOHNCI</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SSCUSUN8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ROTN_WOLFGA1_1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WOLFGANG</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ROTN</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4</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DWIRGRA8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38T365_1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WIRTZ</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FLATRO</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SBOSELM5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WHTNY_FMR2</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WHTNY</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WHTNY</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NWF_NOTSW_1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NWF</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NOTSW</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2</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DLONOR58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SND_ORAN_1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SNDIEGS</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ORNGROV</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SMCEABS8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6585__A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ESKSW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TRNT</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SNEDLON5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JAVALT_MOLINA1_1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JAVALTAP</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MOLINA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SBEVASH8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DIL_COTU_1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DILLEYSW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COTULAS</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SCHYWIN8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6100__F</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NOTSW</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DHIDE</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SELMTH25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WHTNY_MR2L</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WHTNY</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WHTNY</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DSTPWHI5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BLESSI_LOLITA1_1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BLESSING</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LOLITA</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DTOKJK_5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240__A</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JEWET</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SNG</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DHILELM5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MAR_SKY_1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MARION</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SKYLINE</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DHILELM5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SKYLINE_MR3H</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SKYLINE</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SKYLINE</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SPAWLON5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AIRCO4_NCARBI1_1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AIRCO4</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NCARBIDE</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4"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DLONOR58</w:t>
            </w:r>
          </w:p>
        </w:tc>
        <w:tc>
          <w:tcPr>
            <w:tcW w:w="2160" w:type="dxa"/>
            <w:tcBorders>
              <w:top w:val="nil"/>
              <w:left w:val="nil"/>
              <w:bottom w:val="single" w:sz="4"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BEEVIL_ERALIO1_1</w:t>
            </w:r>
          </w:p>
        </w:tc>
        <w:tc>
          <w:tcPr>
            <w:tcW w:w="1440" w:type="dxa"/>
            <w:tcBorders>
              <w:top w:val="nil"/>
              <w:left w:val="nil"/>
              <w:bottom w:val="single" w:sz="4"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ERALIO</w:t>
            </w:r>
          </w:p>
        </w:tc>
        <w:tc>
          <w:tcPr>
            <w:tcW w:w="1350" w:type="dxa"/>
            <w:tcBorders>
              <w:top w:val="nil"/>
              <w:left w:val="nil"/>
              <w:bottom w:val="single" w:sz="4"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BEEVILLE</w:t>
            </w:r>
          </w:p>
        </w:tc>
        <w:tc>
          <w:tcPr>
            <w:tcW w:w="1654" w:type="dxa"/>
            <w:tcBorders>
              <w:top w:val="nil"/>
              <w:left w:val="nil"/>
              <w:bottom w:val="single" w:sz="4"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single" w:sz="4" w:space="0" w:color="auto"/>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SZEPCMN8</w:t>
            </w:r>
          </w:p>
        </w:tc>
        <w:tc>
          <w:tcPr>
            <w:tcW w:w="2160" w:type="dxa"/>
            <w:tcBorders>
              <w:top w:val="single" w:sz="4" w:space="0" w:color="auto"/>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670__C</w:t>
            </w:r>
          </w:p>
        </w:tc>
        <w:tc>
          <w:tcPr>
            <w:tcW w:w="1440" w:type="dxa"/>
            <w:tcBorders>
              <w:top w:val="single" w:sz="4" w:space="0" w:color="auto"/>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CMPBW</w:t>
            </w:r>
          </w:p>
        </w:tc>
        <w:tc>
          <w:tcPr>
            <w:tcW w:w="1350" w:type="dxa"/>
            <w:tcBorders>
              <w:top w:val="single" w:sz="4" w:space="0" w:color="auto"/>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BRNSO</w:t>
            </w:r>
          </w:p>
        </w:tc>
        <w:tc>
          <w:tcPr>
            <w:tcW w:w="1654" w:type="dxa"/>
            <w:tcBorders>
              <w:top w:val="single" w:sz="4" w:space="0" w:color="auto"/>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RIOHND_ERIOHND_1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RIOHONDO</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MV_RIOHO</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3</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LAREDO</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 </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DGIBSNG5</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260_A_1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JEWET</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SNG</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r w:rsidR="009503EE" w:rsidRPr="009503EE" w:rsidTr="009503EE">
        <w:trPr>
          <w:trHeight w:val="255"/>
          <w:jc w:val="center"/>
        </w:trPr>
        <w:tc>
          <w:tcPr>
            <w:tcW w:w="1430" w:type="dxa"/>
            <w:tcBorders>
              <w:top w:val="nil"/>
              <w:left w:val="single" w:sz="8" w:space="0" w:color="auto"/>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XLO2N58</w:t>
            </w:r>
          </w:p>
        </w:tc>
        <w:tc>
          <w:tcPr>
            <w:tcW w:w="216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EDROY_SMITH1_1</w:t>
            </w:r>
          </w:p>
        </w:tc>
        <w:tc>
          <w:tcPr>
            <w:tcW w:w="144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EDROY</w:t>
            </w:r>
          </w:p>
        </w:tc>
        <w:tc>
          <w:tcPr>
            <w:tcW w:w="1350"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rPr>
                <w:rFonts w:cs="Arial"/>
                <w:color w:val="000000"/>
                <w:sz w:val="18"/>
                <w:szCs w:val="18"/>
              </w:rPr>
            </w:pPr>
            <w:r w:rsidRPr="009503EE">
              <w:rPr>
                <w:rFonts w:cs="Arial"/>
                <w:color w:val="000000"/>
                <w:sz w:val="18"/>
                <w:szCs w:val="18"/>
              </w:rPr>
              <w:t>SMITH</w:t>
            </w:r>
          </w:p>
        </w:tc>
        <w:tc>
          <w:tcPr>
            <w:tcW w:w="1654" w:type="dxa"/>
            <w:tcBorders>
              <w:top w:val="nil"/>
              <w:left w:val="nil"/>
              <w:bottom w:val="single" w:sz="8" w:space="0" w:color="auto"/>
              <w:right w:val="single" w:sz="8" w:space="0" w:color="auto"/>
            </w:tcBorders>
            <w:shd w:val="clear" w:color="auto" w:fill="auto"/>
            <w:noWrap/>
            <w:vAlign w:val="center"/>
          </w:tcPr>
          <w:p w:rsidR="009503EE" w:rsidRPr="009503EE" w:rsidRDefault="009503EE" w:rsidP="009503EE">
            <w:pPr>
              <w:jc w:val="right"/>
              <w:rPr>
                <w:rFonts w:cs="Arial"/>
                <w:color w:val="000000"/>
                <w:sz w:val="18"/>
                <w:szCs w:val="18"/>
              </w:rPr>
            </w:pPr>
            <w:r w:rsidRPr="009503EE">
              <w:rPr>
                <w:rFonts w:cs="Arial"/>
                <w:color w:val="000000"/>
                <w:sz w:val="18"/>
                <w:szCs w:val="18"/>
              </w:rPr>
              <w:t>1</w:t>
            </w:r>
          </w:p>
        </w:tc>
      </w:tr>
    </w:tbl>
    <w:p w:rsidR="007102F8" w:rsidRPr="001171B8" w:rsidRDefault="007102F8" w:rsidP="00461425">
      <w:pPr>
        <w:tabs>
          <w:tab w:val="left" w:pos="5345"/>
          <w:tab w:val="left" w:pos="6672"/>
        </w:tabs>
        <w:rPr>
          <w:rFonts w:cs="Arial"/>
        </w:rPr>
      </w:pPr>
    </w:p>
    <w:sectPr w:rsidR="007102F8" w:rsidRPr="001171B8" w:rsidSect="00A20AD1">
      <w:headerReference w:type="even" r:id="rId18"/>
      <w:head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2FE" w:rsidRDefault="00AE52FE">
      <w:r>
        <w:separator/>
      </w:r>
    </w:p>
  </w:endnote>
  <w:endnote w:type="continuationSeparator" w:id="0">
    <w:p w:rsidR="00AE52FE" w:rsidRDefault="00AE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2FE" w:rsidRPr="00400806" w:rsidRDefault="00AE52FE" w:rsidP="00302001">
    <w:pPr>
      <w:pStyle w:val="table"/>
      <w:tabs>
        <w:tab w:val="right" w:pos="8460"/>
      </w:tabs>
      <w:rPr>
        <w:sz w:val="16"/>
        <w:szCs w:val="16"/>
      </w:rPr>
    </w:pPr>
    <w:r w:rsidRPr="00400806">
      <w:rPr>
        <w:rStyle w:val="PageNumber"/>
        <w:sz w:val="16"/>
        <w:szCs w:val="16"/>
      </w:rPr>
      <w:t>©</w:t>
    </w:r>
    <w:r>
      <w:rPr>
        <w:rStyle w:val="PageNumber"/>
        <w:sz w:val="16"/>
        <w:szCs w:val="16"/>
      </w:rPr>
      <w:t xml:space="preserve"> 2016</w:t>
    </w:r>
    <w:r w:rsidRPr="00400806">
      <w:rPr>
        <w:rStyle w:val="PageNumber"/>
        <w:sz w:val="16"/>
        <w:szCs w:val="16"/>
      </w:rPr>
      <w:t xml:space="preserve"> Electric Reliability Council of Texas, Inc.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788"/>
      <w:gridCol w:w="4788"/>
    </w:tblGrid>
    <w:tr w:rsidR="00AE52FE" w:rsidTr="003A1D4B">
      <w:tc>
        <w:tcPr>
          <w:tcW w:w="2500" w:type="pct"/>
          <w:shd w:val="clear" w:color="auto" w:fill="35608F"/>
          <w:vAlign w:val="center"/>
        </w:tcPr>
        <w:p w:rsidR="00AE52FE" w:rsidRPr="003A1D4B" w:rsidRDefault="00AE52FE" w:rsidP="0021442B">
          <w:pPr>
            <w:pStyle w:val="table"/>
            <w:tabs>
              <w:tab w:val="right" w:pos="8460"/>
            </w:tabs>
            <w:rPr>
              <w:i/>
              <w:iCs/>
              <w:color w:val="FFFFFF"/>
              <w:sz w:val="16"/>
              <w:szCs w:val="16"/>
            </w:rPr>
          </w:pPr>
          <w:r w:rsidRPr="003A1D4B">
            <w:rPr>
              <w:rStyle w:val="PageNumber"/>
              <w:i/>
              <w:iCs/>
              <w:color w:val="FFFFFF"/>
              <w:sz w:val="16"/>
              <w:szCs w:val="16"/>
            </w:rPr>
            <w:t>©</w:t>
          </w:r>
          <w:r>
            <w:rPr>
              <w:rStyle w:val="PageNumber"/>
              <w:i/>
              <w:iCs/>
              <w:color w:val="FFFFFF"/>
              <w:sz w:val="16"/>
              <w:szCs w:val="16"/>
            </w:rPr>
            <w:t xml:space="preserve"> 2016</w:t>
          </w:r>
          <w:r w:rsidRPr="003A1D4B">
            <w:rPr>
              <w:rStyle w:val="PageNumber"/>
              <w:i/>
              <w:iCs/>
              <w:color w:val="FFFFFF"/>
              <w:sz w:val="16"/>
              <w:szCs w:val="16"/>
            </w:rPr>
            <w:t xml:space="preserve"> Electric Reliability Council of Texas, Inc.</w:t>
          </w:r>
        </w:p>
      </w:tc>
      <w:tc>
        <w:tcPr>
          <w:tcW w:w="2500" w:type="pct"/>
          <w:shd w:val="clear" w:color="auto" w:fill="35608F"/>
          <w:vAlign w:val="center"/>
        </w:tcPr>
        <w:p w:rsidR="00AE52FE" w:rsidRPr="003A1D4B" w:rsidRDefault="00AE52FE" w:rsidP="003A1D4B">
          <w:pPr>
            <w:spacing w:before="40" w:after="40"/>
            <w:jc w:val="right"/>
            <w:rPr>
              <w:rFonts w:cs="Arial"/>
              <w:i/>
              <w:iCs/>
              <w:color w:val="FFFFFF"/>
              <w:sz w:val="18"/>
            </w:rPr>
          </w:pPr>
          <w:r w:rsidRPr="003A1D4B">
            <w:rPr>
              <w:rFonts w:cs="Arial"/>
              <w:i/>
              <w:iCs/>
              <w:color w:val="FFFFFF"/>
              <w:sz w:val="18"/>
            </w:rPr>
            <w:t>Operations Support</w:t>
          </w:r>
        </w:p>
      </w:tc>
    </w:tr>
  </w:tbl>
  <w:p w:rsidR="00AE52FE" w:rsidRDefault="00AE52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2FE" w:rsidRDefault="00AE52FE">
      <w:r>
        <w:separator/>
      </w:r>
    </w:p>
  </w:footnote>
  <w:footnote w:type="continuationSeparator" w:id="0">
    <w:p w:rsidR="00AE52FE" w:rsidRDefault="00AE5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2FE" w:rsidRPr="00400806" w:rsidRDefault="004B3BA2" w:rsidP="00302001">
    <w:pPr>
      <w:pStyle w:val="Header"/>
      <w:tabs>
        <w:tab w:val="clear" w:pos="4320"/>
        <w:tab w:val="clear" w:pos="8640"/>
        <w:tab w:val="right" w:pos="9360"/>
      </w:tabs>
      <w:rPr>
        <w:rFonts w:cs="Arial"/>
        <w:sz w:val="16"/>
        <w:szCs w:val="16"/>
      </w:rPr>
    </w:pPr>
    <w:r>
      <w:rPr>
        <w:rFonts w:cs="Arial"/>
        <w:sz w:val="16"/>
        <w:szCs w:val="16"/>
      </w:rPr>
      <w:t>January 2016</w:t>
    </w:r>
    <w:r w:rsidR="00AE52FE">
      <w:rPr>
        <w:rFonts w:cs="Arial"/>
        <w:sz w:val="16"/>
        <w:szCs w:val="16"/>
      </w:rPr>
      <w:t xml:space="preserve"> ERCOT Monthly Operations Report</w:t>
    </w:r>
    <w:r w:rsidR="00AE52FE" w:rsidRPr="009477A7">
      <w:rPr>
        <w:rFonts w:cs="Arial"/>
        <w:sz w:val="16"/>
        <w:szCs w:val="16"/>
      </w:rPr>
      <w:tab/>
      <w:t xml:space="preserve">ERCOT </w:t>
    </w:r>
    <w:r w:rsidR="00AE52FE">
      <w:rPr>
        <w:rFonts w:cs="Arial"/>
        <w:sz w:val="16"/>
        <w:szCs w:val="16"/>
      </w:rPr>
      <w:t>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788"/>
      <w:gridCol w:w="4788"/>
    </w:tblGrid>
    <w:tr w:rsidR="00AE52FE" w:rsidTr="003A1D4B">
      <w:tc>
        <w:tcPr>
          <w:tcW w:w="2500" w:type="pct"/>
          <w:shd w:val="clear" w:color="auto" w:fill="35608F"/>
          <w:vAlign w:val="center"/>
        </w:tcPr>
        <w:p w:rsidR="00AE52FE" w:rsidRPr="003A1D4B" w:rsidRDefault="00AE52FE" w:rsidP="003A1D4B">
          <w:pPr>
            <w:pStyle w:val="Header"/>
            <w:spacing w:before="40" w:after="40"/>
            <w:rPr>
              <w:rFonts w:cs="Arial"/>
              <w:i/>
              <w:iCs/>
              <w:color w:val="FFFFFF"/>
              <w:sz w:val="16"/>
              <w:szCs w:val="16"/>
            </w:rPr>
          </w:pPr>
          <w:r w:rsidRPr="003A1D4B">
            <w:rPr>
              <w:rFonts w:cs="Arial"/>
              <w:i/>
              <w:iCs/>
              <w:color w:val="FFFFFF"/>
              <w:sz w:val="16"/>
              <w:szCs w:val="16"/>
            </w:rPr>
            <w:t>ERCOT Public</w:t>
          </w:r>
        </w:p>
      </w:tc>
      <w:tc>
        <w:tcPr>
          <w:tcW w:w="2500" w:type="pct"/>
          <w:shd w:val="clear" w:color="auto" w:fill="35608F"/>
          <w:vAlign w:val="center"/>
        </w:tcPr>
        <w:p w:rsidR="00AE52FE" w:rsidRPr="003A1D4B" w:rsidRDefault="00AE52FE" w:rsidP="003A1D4B">
          <w:pPr>
            <w:pStyle w:val="Header"/>
            <w:spacing w:before="40" w:after="40"/>
            <w:jc w:val="right"/>
            <w:rPr>
              <w:rFonts w:ascii="Arial Black" w:hAnsi="Arial Black"/>
              <w:i/>
              <w:iCs/>
              <w:color w:val="FFFFFF"/>
              <w:sz w:val="18"/>
            </w:rPr>
          </w:pPr>
          <w:r w:rsidRPr="003A1D4B">
            <w:rPr>
              <w:rFonts w:ascii="Arial Black" w:hAnsi="Arial Black"/>
              <w:i/>
              <w:iCs/>
              <w:color w:val="FFFFFF"/>
              <w:sz w:val="18"/>
            </w:rPr>
            <w:t>Monthly Report</w:t>
          </w:r>
        </w:p>
      </w:tc>
    </w:tr>
  </w:tbl>
  <w:p w:rsidR="00AE52FE" w:rsidRDefault="00AE52F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2FE" w:rsidRDefault="00AE52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2FE" w:rsidRDefault="00AE52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36.95pt;height:22.55pt" o:bullet="t">
        <v:imagedata r:id="rId1" o:title=""/>
      </v:shape>
    </w:pict>
  </w:numPicBullet>
  <w:numPicBullet w:numPicBulletId="1">
    <w:pict>
      <v:shape id="_x0000_i1083" type="#_x0000_t75" style="width:36.95pt;height:22.55pt" o:bullet="t">
        <v:imagedata r:id="rId2" o:title=""/>
      </v:shape>
    </w:pict>
  </w:numPicBullet>
  <w:abstractNum w:abstractNumId="0" w15:restartNumberingAfterBreak="0">
    <w:nsid w:val="03754592"/>
    <w:multiLevelType w:val="hybridMultilevel"/>
    <w:tmpl w:val="6D7C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70E7C"/>
    <w:multiLevelType w:val="hybridMultilevel"/>
    <w:tmpl w:val="5C2214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7926E3"/>
    <w:multiLevelType w:val="hybridMultilevel"/>
    <w:tmpl w:val="FD1CD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19F91FD2"/>
    <w:multiLevelType w:val="multilevel"/>
    <w:tmpl w:val="4A82EC4C"/>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432"/>
        </w:tabs>
        <w:ind w:left="360" w:hanging="360"/>
      </w:pPr>
      <w:rPr>
        <w:rFonts w:hint="default"/>
      </w:rPr>
    </w:lvl>
    <w:lvl w:ilvl="2">
      <w:start w:val="1"/>
      <w:numFmt w:val="decimal"/>
      <w:pStyle w:val="Heading3"/>
      <w:lvlText w:val="%1.%2.%3"/>
      <w:lvlJc w:val="left"/>
      <w:pPr>
        <w:tabs>
          <w:tab w:val="num" w:pos="3960"/>
        </w:tabs>
        <w:ind w:left="360" w:hanging="360"/>
      </w:pPr>
      <w:rPr>
        <w:rFonts w:hint="default"/>
      </w:rPr>
    </w:lvl>
    <w:lvl w:ilvl="3">
      <w:start w:val="1"/>
      <w:numFmt w:val="decimal"/>
      <w:pStyle w:val="Heading4"/>
      <w:lvlText w:val="%1.%2.%3.%4"/>
      <w:lvlJc w:val="left"/>
      <w:pPr>
        <w:tabs>
          <w:tab w:val="num" w:pos="4867"/>
        </w:tabs>
        <w:ind w:left="360" w:hanging="360"/>
      </w:pPr>
      <w:rPr>
        <w:rFonts w:hint="default"/>
      </w:rPr>
    </w:lvl>
    <w:lvl w:ilvl="4">
      <w:start w:val="1"/>
      <w:numFmt w:val="decimal"/>
      <w:lvlText w:val="%1.%2.%3.%4.%5"/>
      <w:lvlJc w:val="left"/>
      <w:pPr>
        <w:tabs>
          <w:tab w:val="num" w:pos="727"/>
        </w:tabs>
        <w:ind w:left="360" w:hanging="360"/>
      </w:pPr>
      <w:rPr>
        <w:rFonts w:hint="default"/>
      </w:rPr>
    </w:lvl>
    <w:lvl w:ilvl="5">
      <w:start w:val="1"/>
      <w:numFmt w:val="decimal"/>
      <w:lvlText w:val="%1.%2.%3.%4.%5.%6"/>
      <w:lvlJc w:val="left"/>
      <w:pPr>
        <w:tabs>
          <w:tab w:val="num" w:pos="1087"/>
        </w:tabs>
        <w:ind w:left="360" w:hanging="360"/>
      </w:pPr>
      <w:rPr>
        <w:rFonts w:hint="default"/>
      </w:rPr>
    </w:lvl>
    <w:lvl w:ilvl="6">
      <w:start w:val="1"/>
      <w:numFmt w:val="decimal"/>
      <w:lvlText w:val="%1.%2.%3.%4.%5.%6.%7"/>
      <w:lvlJc w:val="left"/>
      <w:pPr>
        <w:tabs>
          <w:tab w:val="num" w:pos="1807"/>
        </w:tabs>
        <w:ind w:left="360" w:hanging="360"/>
      </w:pPr>
      <w:rPr>
        <w:rFonts w:hint="default"/>
      </w:rPr>
    </w:lvl>
    <w:lvl w:ilvl="7">
      <w:start w:val="1"/>
      <w:numFmt w:val="decimal"/>
      <w:lvlText w:val="%1.%2.%3.%4.%5.%6.%7.%8"/>
      <w:lvlJc w:val="left"/>
      <w:pPr>
        <w:tabs>
          <w:tab w:val="num" w:pos="2167"/>
        </w:tabs>
        <w:ind w:left="360" w:hanging="360"/>
      </w:pPr>
      <w:rPr>
        <w:rFonts w:hint="default"/>
      </w:rPr>
    </w:lvl>
    <w:lvl w:ilvl="8">
      <w:start w:val="1"/>
      <w:numFmt w:val="decimal"/>
      <w:lvlText w:val="%1.%2.%3.%4.%5.%6.%7.%8.%9"/>
      <w:lvlJc w:val="left"/>
      <w:pPr>
        <w:tabs>
          <w:tab w:val="num" w:pos="2887"/>
        </w:tabs>
        <w:ind w:left="360" w:hanging="360"/>
      </w:pPr>
      <w:rPr>
        <w:rFonts w:hint="default"/>
      </w:r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675055C"/>
    <w:multiLevelType w:val="hybridMultilevel"/>
    <w:tmpl w:val="936C3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2738EB"/>
    <w:multiLevelType w:val="hybridMultilevel"/>
    <w:tmpl w:val="C4C2C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B324BB"/>
    <w:multiLevelType w:val="hybridMultilevel"/>
    <w:tmpl w:val="868E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55653BE2"/>
    <w:multiLevelType w:val="hybridMultilevel"/>
    <w:tmpl w:val="F4CA7E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672099B"/>
    <w:multiLevelType w:val="hybridMultilevel"/>
    <w:tmpl w:val="30FE0E0C"/>
    <w:lvl w:ilvl="0" w:tplc="BD88B302">
      <w:start w:val="1"/>
      <w:numFmt w:val="bullet"/>
      <w:pStyle w:val="bulletlevel2"/>
      <w:lvlText w:val="­"/>
      <w:lvlJc w:val="left"/>
      <w:pPr>
        <w:tabs>
          <w:tab w:val="num" w:pos="1800"/>
        </w:tabs>
        <w:ind w:left="1800" w:hanging="360"/>
      </w:pPr>
      <w:rPr>
        <w:rFonts w:ascii="Courier New" w:hAnsi="Courier New" w:hint="default"/>
      </w:rPr>
    </w:lvl>
    <w:lvl w:ilvl="1" w:tplc="C2246E10">
      <w:start w:val="1"/>
      <w:numFmt w:val="bullet"/>
      <w:lvlText w:val="o"/>
      <w:lvlJc w:val="left"/>
      <w:pPr>
        <w:tabs>
          <w:tab w:val="num" w:pos="2016"/>
        </w:tabs>
        <w:ind w:left="2016" w:hanging="360"/>
      </w:pPr>
      <w:rPr>
        <w:rFonts w:ascii="Courier New" w:hAnsi="Courier New" w:cs="Courier New" w:hint="default"/>
      </w:rPr>
    </w:lvl>
    <w:lvl w:ilvl="2" w:tplc="F2E273C8" w:tentative="1">
      <w:start w:val="1"/>
      <w:numFmt w:val="bullet"/>
      <w:lvlText w:val=""/>
      <w:lvlJc w:val="left"/>
      <w:pPr>
        <w:tabs>
          <w:tab w:val="num" w:pos="2736"/>
        </w:tabs>
        <w:ind w:left="2736" w:hanging="360"/>
      </w:pPr>
      <w:rPr>
        <w:rFonts w:ascii="Wingdings" w:hAnsi="Wingdings" w:hint="default"/>
      </w:rPr>
    </w:lvl>
    <w:lvl w:ilvl="3" w:tplc="58A4F43E" w:tentative="1">
      <w:start w:val="1"/>
      <w:numFmt w:val="bullet"/>
      <w:lvlText w:val=""/>
      <w:lvlJc w:val="left"/>
      <w:pPr>
        <w:tabs>
          <w:tab w:val="num" w:pos="3456"/>
        </w:tabs>
        <w:ind w:left="3456" w:hanging="360"/>
      </w:pPr>
      <w:rPr>
        <w:rFonts w:ascii="Symbol" w:hAnsi="Symbol" w:hint="default"/>
      </w:rPr>
    </w:lvl>
    <w:lvl w:ilvl="4" w:tplc="9BBCF7B8" w:tentative="1">
      <w:start w:val="1"/>
      <w:numFmt w:val="bullet"/>
      <w:lvlText w:val="o"/>
      <w:lvlJc w:val="left"/>
      <w:pPr>
        <w:tabs>
          <w:tab w:val="num" w:pos="4176"/>
        </w:tabs>
        <w:ind w:left="4176" w:hanging="360"/>
      </w:pPr>
      <w:rPr>
        <w:rFonts w:ascii="Courier New" w:hAnsi="Courier New" w:cs="Courier New" w:hint="default"/>
      </w:rPr>
    </w:lvl>
    <w:lvl w:ilvl="5" w:tplc="E4588796" w:tentative="1">
      <w:start w:val="1"/>
      <w:numFmt w:val="bullet"/>
      <w:lvlText w:val=""/>
      <w:lvlJc w:val="left"/>
      <w:pPr>
        <w:tabs>
          <w:tab w:val="num" w:pos="4896"/>
        </w:tabs>
        <w:ind w:left="4896" w:hanging="360"/>
      </w:pPr>
      <w:rPr>
        <w:rFonts w:ascii="Wingdings" w:hAnsi="Wingdings" w:hint="default"/>
      </w:rPr>
    </w:lvl>
    <w:lvl w:ilvl="6" w:tplc="F05C83F4" w:tentative="1">
      <w:start w:val="1"/>
      <w:numFmt w:val="bullet"/>
      <w:lvlText w:val=""/>
      <w:lvlJc w:val="left"/>
      <w:pPr>
        <w:tabs>
          <w:tab w:val="num" w:pos="5616"/>
        </w:tabs>
        <w:ind w:left="5616" w:hanging="360"/>
      </w:pPr>
      <w:rPr>
        <w:rFonts w:ascii="Symbol" w:hAnsi="Symbol" w:hint="default"/>
      </w:rPr>
    </w:lvl>
    <w:lvl w:ilvl="7" w:tplc="9E443C76" w:tentative="1">
      <w:start w:val="1"/>
      <w:numFmt w:val="bullet"/>
      <w:lvlText w:val="o"/>
      <w:lvlJc w:val="left"/>
      <w:pPr>
        <w:tabs>
          <w:tab w:val="num" w:pos="6336"/>
        </w:tabs>
        <w:ind w:left="6336" w:hanging="360"/>
      </w:pPr>
      <w:rPr>
        <w:rFonts w:ascii="Courier New" w:hAnsi="Courier New" w:cs="Courier New" w:hint="default"/>
      </w:rPr>
    </w:lvl>
    <w:lvl w:ilvl="8" w:tplc="05CCB83E" w:tentative="1">
      <w:start w:val="1"/>
      <w:numFmt w:val="bullet"/>
      <w:lvlText w:val=""/>
      <w:lvlJc w:val="left"/>
      <w:pPr>
        <w:tabs>
          <w:tab w:val="num" w:pos="7056"/>
        </w:tabs>
        <w:ind w:left="7056" w:hanging="360"/>
      </w:pPr>
      <w:rPr>
        <w:rFonts w:ascii="Wingdings" w:hAnsi="Wingdings" w:hint="default"/>
      </w:rPr>
    </w:lvl>
  </w:abstractNum>
  <w:abstractNum w:abstractNumId="14" w15:restartNumberingAfterBreak="0">
    <w:nsid w:val="746C2FFB"/>
    <w:multiLevelType w:val="hybridMultilevel"/>
    <w:tmpl w:val="C4DC9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0"/>
  </w:num>
  <w:num w:numId="4">
    <w:abstractNumId w:val="12"/>
  </w:num>
  <w:num w:numId="5">
    <w:abstractNumId w:val="3"/>
  </w:num>
  <w:num w:numId="6">
    <w:abstractNumId w:val="4"/>
  </w:num>
  <w:num w:numId="7">
    <w:abstractNumId w:val="9"/>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7"/>
  </w:num>
  <w:num w:numId="14">
    <w:abstractNumId w:val="4"/>
  </w:num>
  <w:num w:numId="15">
    <w:abstractNumId w:val="4"/>
  </w:num>
  <w:num w:numId="16">
    <w:abstractNumId w:val="4"/>
  </w:num>
  <w:num w:numId="17">
    <w:abstractNumId w:val="2"/>
  </w:num>
  <w:num w:numId="18">
    <w:abstractNumId w:val="0"/>
  </w:num>
  <w:num w:numId="19">
    <w:abstractNumId w:val="14"/>
  </w:num>
  <w:num w:numId="20">
    <w:abstractNumId w:val="11"/>
  </w:num>
  <w:num w:numId="2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8F1"/>
    <w:rsid w:val="000016E7"/>
    <w:rsid w:val="00001851"/>
    <w:rsid w:val="0000200C"/>
    <w:rsid w:val="00002163"/>
    <w:rsid w:val="00002ABE"/>
    <w:rsid w:val="00003986"/>
    <w:rsid w:val="0000400B"/>
    <w:rsid w:val="0000548A"/>
    <w:rsid w:val="000056FB"/>
    <w:rsid w:val="00005FE3"/>
    <w:rsid w:val="00007529"/>
    <w:rsid w:val="00010439"/>
    <w:rsid w:val="0001062F"/>
    <w:rsid w:val="00011F5E"/>
    <w:rsid w:val="00013139"/>
    <w:rsid w:val="0001363C"/>
    <w:rsid w:val="00013DA8"/>
    <w:rsid w:val="00015B39"/>
    <w:rsid w:val="00016333"/>
    <w:rsid w:val="00017F97"/>
    <w:rsid w:val="000210F0"/>
    <w:rsid w:val="00021320"/>
    <w:rsid w:val="00021C9A"/>
    <w:rsid w:val="00023BF3"/>
    <w:rsid w:val="00025152"/>
    <w:rsid w:val="00026313"/>
    <w:rsid w:val="00026479"/>
    <w:rsid w:val="00031636"/>
    <w:rsid w:val="00032BF6"/>
    <w:rsid w:val="000337F8"/>
    <w:rsid w:val="00033E63"/>
    <w:rsid w:val="000346A3"/>
    <w:rsid w:val="00035886"/>
    <w:rsid w:val="00036F6E"/>
    <w:rsid w:val="00037B98"/>
    <w:rsid w:val="00037C30"/>
    <w:rsid w:val="0004057A"/>
    <w:rsid w:val="00043B16"/>
    <w:rsid w:val="0004665D"/>
    <w:rsid w:val="00046794"/>
    <w:rsid w:val="00046FDD"/>
    <w:rsid w:val="000476B7"/>
    <w:rsid w:val="00050021"/>
    <w:rsid w:val="000507EC"/>
    <w:rsid w:val="00050B39"/>
    <w:rsid w:val="00051980"/>
    <w:rsid w:val="00051C80"/>
    <w:rsid w:val="000528AD"/>
    <w:rsid w:val="000532C9"/>
    <w:rsid w:val="00054B74"/>
    <w:rsid w:val="00060B2F"/>
    <w:rsid w:val="00061D10"/>
    <w:rsid w:val="00061DAF"/>
    <w:rsid w:val="00062311"/>
    <w:rsid w:val="00063748"/>
    <w:rsid w:val="00063F24"/>
    <w:rsid w:val="00064E80"/>
    <w:rsid w:val="000660FD"/>
    <w:rsid w:val="0007013F"/>
    <w:rsid w:val="0007030C"/>
    <w:rsid w:val="000710C9"/>
    <w:rsid w:val="0007384F"/>
    <w:rsid w:val="00074EC8"/>
    <w:rsid w:val="000813D6"/>
    <w:rsid w:val="00082816"/>
    <w:rsid w:val="00082AE2"/>
    <w:rsid w:val="00083AD1"/>
    <w:rsid w:val="00083CEB"/>
    <w:rsid w:val="00084D6C"/>
    <w:rsid w:val="00085751"/>
    <w:rsid w:val="0008593E"/>
    <w:rsid w:val="00086B90"/>
    <w:rsid w:val="00086FAF"/>
    <w:rsid w:val="00090FFF"/>
    <w:rsid w:val="000952EE"/>
    <w:rsid w:val="000971C8"/>
    <w:rsid w:val="00097ACC"/>
    <w:rsid w:val="000A0D22"/>
    <w:rsid w:val="000A155E"/>
    <w:rsid w:val="000A46F0"/>
    <w:rsid w:val="000A724A"/>
    <w:rsid w:val="000B0A53"/>
    <w:rsid w:val="000B15BD"/>
    <w:rsid w:val="000B25B7"/>
    <w:rsid w:val="000B4AA1"/>
    <w:rsid w:val="000B5679"/>
    <w:rsid w:val="000B60C7"/>
    <w:rsid w:val="000B6F59"/>
    <w:rsid w:val="000B787F"/>
    <w:rsid w:val="000C0410"/>
    <w:rsid w:val="000C1499"/>
    <w:rsid w:val="000C1A27"/>
    <w:rsid w:val="000C22DB"/>
    <w:rsid w:val="000C26F4"/>
    <w:rsid w:val="000C59B4"/>
    <w:rsid w:val="000C6AB8"/>
    <w:rsid w:val="000C6FDE"/>
    <w:rsid w:val="000C6FF3"/>
    <w:rsid w:val="000D16B3"/>
    <w:rsid w:val="000D22F6"/>
    <w:rsid w:val="000D49E9"/>
    <w:rsid w:val="000D4D3F"/>
    <w:rsid w:val="000D57CA"/>
    <w:rsid w:val="000D63C1"/>
    <w:rsid w:val="000D6D50"/>
    <w:rsid w:val="000D73B4"/>
    <w:rsid w:val="000D7806"/>
    <w:rsid w:val="000D786D"/>
    <w:rsid w:val="000E1882"/>
    <w:rsid w:val="000E1BF8"/>
    <w:rsid w:val="000E3170"/>
    <w:rsid w:val="000E3A97"/>
    <w:rsid w:val="000E3E8A"/>
    <w:rsid w:val="000E4E84"/>
    <w:rsid w:val="000E5C48"/>
    <w:rsid w:val="000E745C"/>
    <w:rsid w:val="000E7AA9"/>
    <w:rsid w:val="000F20CA"/>
    <w:rsid w:val="000F2C04"/>
    <w:rsid w:val="000F319E"/>
    <w:rsid w:val="000F3618"/>
    <w:rsid w:val="000F4671"/>
    <w:rsid w:val="000F4CA1"/>
    <w:rsid w:val="000F4E2B"/>
    <w:rsid w:val="000F5056"/>
    <w:rsid w:val="000F5FB3"/>
    <w:rsid w:val="000F6F06"/>
    <w:rsid w:val="000F7238"/>
    <w:rsid w:val="001004EA"/>
    <w:rsid w:val="001004F7"/>
    <w:rsid w:val="00100C01"/>
    <w:rsid w:val="00100C1A"/>
    <w:rsid w:val="0010213E"/>
    <w:rsid w:val="001022AF"/>
    <w:rsid w:val="001022DB"/>
    <w:rsid w:val="0010247F"/>
    <w:rsid w:val="00102984"/>
    <w:rsid w:val="00104021"/>
    <w:rsid w:val="00104254"/>
    <w:rsid w:val="00105BC1"/>
    <w:rsid w:val="00105C48"/>
    <w:rsid w:val="0011023C"/>
    <w:rsid w:val="00110BD7"/>
    <w:rsid w:val="001115E2"/>
    <w:rsid w:val="00113DDA"/>
    <w:rsid w:val="00114A14"/>
    <w:rsid w:val="00115744"/>
    <w:rsid w:val="001171B8"/>
    <w:rsid w:val="001172B2"/>
    <w:rsid w:val="0011740E"/>
    <w:rsid w:val="0012152A"/>
    <w:rsid w:val="00122A59"/>
    <w:rsid w:val="00123A43"/>
    <w:rsid w:val="001244B1"/>
    <w:rsid w:val="00130E63"/>
    <w:rsid w:val="0013193F"/>
    <w:rsid w:val="00132470"/>
    <w:rsid w:val="001349CB"/>
    <w:rsid w:val="0013523E"/>
    <w:rsid w:val="00136EB5"/>
    <w:rsid w:val="00137FC4"/>
    <w:rsid w:val="00140118"/>
    <w:rsid w:val="00140646"/>
    <w:rsid w:val="0014068E"/>
    <w:rsid w:val="0014090F"/>
    <w:rsid w:val="00140CE4"/>
    <w:rsid w:val="00140DAE"/>
    <w:rsid w:val="00141157"/>
    <w:rsid w:val="001420B4"/>
    <w:rsid w:val="0014231D"/>
    <w:rsid w:val="00143FDD"/>
    <w:rsid w:val="00144561"/>
    <w:rsid w:val="001450B0"/>
    <w:rsid w:val="00145827"/>
    <w:rsid w:val="0014765F"/>
    <w:rsid w:val="00147E48"/>
    <w:rsid w:val="0015049D"/>
    <w:rsid w:val="00150940"/>
    <w:rsid w:val="00151B27"/>
    <w:rsid w:val="00152113"/>
    <w:rsid w:val="001524F0"/>
    <w:rsid w:val="001547F4"/>
    <w:rsid w:val="001556FC"/>
    <w:rsid w:val="001558D9"/>
    <w:rsid w:val="00155E89"/>
    <w:rsid w:val="0015608A"/>
    <w:rsid w:val="00156346"/>
    <w:rsid w:val="001600DB"/>
    <w:rsid w:val="00160DBB"/>
    <w:rsid w:val="00165001"/>
    <w:rsid w:val="0016542D"/>
    <w:rsid w:val="001668AA"/>
    <w:rsid w:val="00170E56"/>
    <w:rsid w:val="0017100B"/>
    <w:rsid w:val="001716EC"/>
    <w:rsid w:val="00172C0E"/>
    <w:rsid w:val="00172D20"/>
    <w:rsid w:val="0017365D"/>
    <w:rsid w:val="00174148"/>
    <w:rsid w:val="00177778"/>
    <w:rsid w:val="00180861"/>
    <w:rsid w:val="00182303"/>
    <w:rsid w:val="00183337"/>
    <w:rsid w:val="00183540"/>
    <w:rsid w:val="00183D28"/>
    <w:rsid w:val="00185C59"/>
    <w:rsid w:val="001911B4"/>
    <w:rsid w:val="00191A0B"/>
    <w:rsid w:val="001935AE"/>
    <w:rsid w:val="00195418"/>
    <w:rsid w:val="0019762F"/>
    <w:rsid w:val="001977ED"/>
    <w:rsid w:val="001A131B"/>
    <w:rsid w:val="001A1B56"/>
    <w:rsid w:val="001A3174"/>
    <w:rsid w:val="001A366A"/>
    <w:rsid w:val="001A3761"/>
    <w:rsid w:val="001A3AC3"/>
    <w:rsid w:val="001A4016"/>
    <w:rsid w:val="001A42A4"/>
    <w:rsid w:val="001A49F4"/>
    <w:rsid w:val="001A7845"/>
    <w:rsid w:val="001B0209"/>
    <w:rsid w:val="001B0873"/>
    <w:rsid w:val="001B1605"/>
    <w:rsid w:val="001B3654"/>
    <w:rsid w:val="001B49BA"/>
    <w:rsid w:val="001B5072"/>
    <w:rsid w:val="001B6121"/>
    <w:rsid w:val="001B6189"/>
    <w:rsid w:val="001C057C"/>
    <w:rsid w:val="001C0BAF"/>
    <w:rsid w:val="001C1B66"/>
    <w:rsid w:val="001C24C0"/>
    <w:rsid w:val="001C25FF"/>
    <w:rsid w:val="001C2A4E"/>
    <w:rsid w:val="001C521C"/>
    <w:rsid w:val="001C53C6"/>
    <w:rsid w:val="001C6428"/>
    <w:rsid w:val="001D3BC3"/>
    <w:rsid w:val="001D3CD4"/>
    <w:rsid w:val="001D4A2D"/>
    <w:rsid w:val="001D6AFE"/>
    <w:rsid w:val="001D6B88"/>
    <w:rsid w:val="001D6C01"/>
    <w:rsid w:val="001E1571"/>
    <w:rsid w:val="001E376F"/>
    <w:rsid w:val="001E3C01"/>
    <w:rsid w:val="001E4609"/>
    <w:rsid w:val="001E6EFA"/>
    <w:rsid w:val="001E717D"/>
    <w:rsid w:val="001E75E6"/>
    <w:rsid w:val="001F02CD"/>
    <w:rsid w:val="001F0D47"/>
    <w:rsid w:val="001F11A9"/>
    <w:rsid w:val="001F1640"/>
    <w:rsid w:val="001F1947"/>
    <w:rsid w:val="001F316D"/>
    <w:rsid w:val="001F362E"/>
    <w:rsid w:val="001F364C"/>
    <w:rsid w:val="001F36CA"/>
    <w:rsid w:val="001F3F1B"/>
    <w:rsid w:val="001F5BAF"/>
    <w:rsid w:val="001F7920"/>
    <w:rsid w:val="001F7C8D"/>
    <w:rsid w:val="00200290"/>
    <w:rsid w:val="00201882"/>
    <w:rsid w:val="00202D4D"/>
    <w:rsid w:val="00202EB1"/>
    <w:rsid w:val="00203190"/>
    <w:rsid w:val="00204369"/>
    <w:rsid w:val="00204F2B"/>
    <w:rsid w:val="00205F70"/>
    <w:rsid w:val="002060D7"/>
    <w:rsid w:val="00210D48"/>
    <w:rsid w:val="00211108"/>
    <w:rsid w:val="002111A8"/>
    <w:rsid w:val="002118C9"/>
    <w:rsid w:val="002129A3"/>
    <w:rsid w:val="0021442B"/>
    <w:rsid w:val="002144C5"/>
    <w:rsid w:val="002168D4"/>
    <w:rsid w:val="0021708C"/>
    <w:rsid w:val="002205BE"/>
    <w:rsid w:val="00220A18"/>
    <w:rsid w:val="002227A5"/>
    <w:rsid w:val="00223F83"/>
    <w:rsid w:val="0022416B"/>
    <w:rsid w:val="00224872"/>
    <w:rsid w:val="00230AD9"/>
    <w:rsid w:val="00230C1B"/>
    <w:rsid w:val="00231FE3"/>
    <w:rsid w:val="002326F0"/>
    <w:rsid w:val="00233ABF"/>
    <w:rsid w:val="00234B7B"/>
    <w:rsid w:val="0023503F"/>
    <w:rsid w:val="00235C7D"/>
    <w:rsid w:val="002362D9"/>
    <w:rsid w:val="0024094C"/>
    <w:rsid w:val="00243795"/>
    <w:rsid w:val="00244392"/>
    <w:rsid w:val="0024667F"/>
    <w:rsid w:val="002474B0"/>
    <w:rsid w:val="002502B9"/>
    <w:rsid w:val="00250625"/>
    <w:rsid w:val="002510D3"/>
    <w:rsid w:val="0025188E"/>
    <w:rsid w:val="00251C49"/>
    <w:rsid w:val="0025322A"/>
    <w:rsid w:val="002535DA"/>
    <w:rsid w:val="002536DF"/>
    <w:rsid w:val="00254584"/>
    <w:rsid w:val="002545CF"/>
    <w:rsid w:val="002562BA"/>
    <w:rsid w:val="00257376"/>
    <w:rsid w:val="0025762A"/>
    <w:rsid w:val="002622DC"/>
    <w:rsid w:val="00263E95"/>
    <w:rsid w:val="00264C0E"/>
    <w:rsid w:val="0026730C"/>
    <w:rsid w:val="00272F5D"/>
    <w:rsid w:val="002730FB"/>
    <w:rsid w:val="0027368B"/>
    <w:rsid w:val="002740EA"/>
    <w:rsid w:val="00276D89"/>
    <w:rsid w:val="00276F60"/>
    <w:rsid w:val="002801D8"/>
    <w:rsid w:val="00280D69"/>
    <w:rsid w:val="00281B16"/>
    <w:rsid w:val="00282304"/>
    <w:rsid w:val="0028233A"/>
    <w:rsid w:val="002825A6"/>
    <w:rsid w:val="0028558D"/>
    <w:rsid w:val="00285B37"/>
    <w:rsid w:val="00286336"/>
    <w:rsid w:val="00287419"/>
    <w:rsid w:val="0028760E"/>
    <w:rsid w:val="002901E5"/>
    <w:rsid w:val="0029042C"/>
    <w:rsid w:val="00290442"/>
    <w:rsid w:val="002911D7"/>
    <w:rsid w:val="00292851"/>
    <w:rsid w:val="002928E2"/>
    <w:rsid w:val="002929E6"/>
    <w:rsid w:val="002931CE"/>
    <w:rsid w:val="00295533"/>
    <w:rsid w:val="0029558B"/>
    <w:rsid w:val="00295BAB"/>
    <w:rsid w:val="002972D1"/>
    <w:rsid w:val="00297829"/>
    <w:rsid w:val="0029796E"/>
    <w:rsid w:val="00297D8C"/>
    <w:rsid w:val="002A1200"/>
    <w:rsid w:val="002A2B82"/>
    <w:rsid w:val="002A3D13"/>
    <w:rsid w:val="002A4113"/>
    <w:rsid w:val="002A5718"/>
    <w:rsid w:val="002A6230"/>
    <w:rsid w:val="002A758D"/>
    <w:rsid w:val="002B1F0D"/>
    <w:rsid w:val="002B2E41"/>
    <w:rsid w:val="002B2FE4"/>
    <w:rsid w:val="002B5182"/>
    <w:rsid w:val="002B58A6"/>
    <w:rsid w:val="002B59CF"/>
    <w:rsid w:val="002B5EBC"/>
    <w:rsid w:val="002C07D4"/>
    <w:rsid w:val="002C0C4A"/>
    <w:rsid w:val="002C156B"/>
    <w:rsid w:val="002C31F2"/>
    <w:rsid w:val="002C44F7"/>
    <w:rsid w:val="002C5793"/>
    <w:rsid w:val="002C59D3"/>
    <w:rsid w:val="002D10AF"/>
    <w:rsid w:val="002D2230"/>
    <w:rsid w:val="002D498C"/>
    <w:rsid w:val="002D4D91"/>
    <w:rsid w:val="002E192F"/>
    <w:rsid w:val="002E21FD"/>
    <w:rsid w:val="002E2AA1"/>
    <w:rsid w:val="002E3869"/>
    <w:rsid w:val="002E532E"/>
    <w:rsid w:val="002E55A1"/>
    <w:rsid w:val="002E5760"/>
    <w:rsid w:val="002E605E"/>
    <w:rsid w:val="002E7712"/>
    <w:rsid w:val="002F0ECA"/>
    <w:rsid w:val="002F1CCD"/>
    <w:rsid w:val="002F1D3E"/>
    <w:rsid w:val="002F268D"/>
    <w:rsid w:val="002F2A0B"/>
    <w:rsid w:val="002F3B71"/>
    <w:rsid w:val="002F3C58"/>
    <w:rsid w:val="002F3EC7"/>
    <w:rsid w:val="002F3FFD"/>
    <w:rsid w:val="002F56C2"/>
    <w:rsid w:val="002F58B7"/>
    <w:rsid w:val="002F68F1"/>
    <w:rsid w:val="002F6EC2"/>
    <w:rsid w:val="002F7CBD"/>
    <w:rsid w:val="00300227"/>
    <w:rsid w:val="00300E27"/>
    <w:rsid w:val="00302001"/>
    <w:rsid w:val="0030207C"/>
    <w:rsid w:val="00302A11"/>
    <w:rsid w:val="0030574A"/>
    <w:rsid w:val="00305AC8"/>
    <w:rsid w:val="00305EB1"/>
    <w:rsid w:val="003072C8"/>
    <w:rsid w:val="00307BE9"/>
    <w:rsid w:val="003106E7"/>
    <w:rsid w:val="003108E0"/>
    <w:rsid w:val="00311405"/>
    <w:rsid w:val="003119F7"/>
    <w:rsid w:val="0031213C"/>
    <w:rsid w:val="00312C6E"/>
    <w:rsid w:val="00312CC0"/>
    <w:rsid w:val="003143BB"/>
    <w:rsid w:val="003143FB"/>
    <w:rsid w:val="003145E5"/>
    <w:rsid w:val="003156BC"/>
    <w:rsid w:val="00316161"/>
    <w:rsid w:val="00321618"/>
    <w:rsid w:val="00321D4C"/>
    <w:rsid w:val="00322717"/>
    <w:rsid w:val="0032277B"/>
    <w:rsid w:val="0032342A"/>
    <w:rsid w:val="00323F72"/>
    <w:rsid w:val="00324B55"/>
    <w:rsid w:val="0032713E"/>
    <w:rsid w:val="00327270"/>
    <w:rsid w:val="00327309"/>
    <w:rsid w:val="00331B15"/>
    <w:rsid w:val="00332C24"/>
    <w:rsid w:val="00332CCD"/>
    <w:rsid w:val="00334865"/>
    <w:rsid w:val="003348A5"/>
    <w:rsid w:val="00335F35"/>
    <w:rsid w:val="003364E1"/>
    <w:rsid w:val="00336588"/>
    <w:rsid w:val="00336E46"/>
    <w:rsid w:val="003372EA"/>
    <w:rsid w:val="0034012D"/>
    <w:rsid w:val="00341573"/>
    <w:rsid w:val="003434F9"/>
    <w:rsid w:val="0034485F"/>
    <w:rsid w:val="00345EE5"/>
    <w:rsid w:val="00346D77"/>
    <w:rsid w:val="00347F74"/>
    <w:rsid w:val="00353D0B"/>
    <w:rsid w:val="00353E45"/>
    <w:rsid w:val="003555B4"/>
    <w:rsid w:val="00355C0B"/>
    <w:rsid w:val="00357BD3"/>
    <w:rsid w:val="00362FC8"/>
    <w:rsid w:val="003633FB"/>
    <w:rsid w:val="0036371D"/>
    <w:rsid w:val="00363BDD"/>
    <w:rsid w:val="00363D03"/>
    <w:rsid w:val="00364865"/>
    <w:rsid w:val="00364CEE"/>
    <w:rsid w:val="00366A80"/>
    <w:rsid w:val="00367F33"/>
    <w:rsid w:val="00370357"/>
    <w:rsid w:val="00371AA5"/>
    <w:rsid w:val="00372A69"/>
    <w:rsid w:val="00372F2A"/>
    <w:rsid w:val="0037459E"/>
    <w:rsid w:val="0037505C"/>
    <w:rsid w:val="00375CCE"/>
    <w:rsid w:val="0037733A"/>
    <w:rsid w:val="003819A8"/>
    <w:rsid w:val="00382117"/>
    <w:rsid w:val="00383EEE"/>
    <w:rsid w:val="00384565"/>
    <w:rsid w:val="00385204"/>
    <w:rsid w:val="0038554F"/>
    <w:rsid w:val="00385FE1"/>
    <w:rsid w:val="00386149"/>
    <w:rsid w:val="0038636F"/>
    <w:rsid w:val="00387230"/>
    <w:rsid w:val="00387971"/>
    <w:rsid w:val="0039004E"/>
    <w:rsid w:val="00390091"/>
    <w:rsid w:val="003907EB"/>
    <w:rsid w:val="00390A89"/>
    <w:rsid w:val="00391074"/>
    <w:rsid w:val="003928D7"/>
    <w:rsid w:val="0039438A"/>
    <w:rsid w:val="00395B84"/>
    <w:rsid w:val="00397B50"/>
    <w:rsid w:val="00397FD4"/>
    <w:rsid w:val="003A13BB"/>
    <w:rsid w:val="003A1A7E"/>
    <w:rsid w:val="003A1D4B"/>
    <w:rsid w:val="003A4395"/>
    <w:rsid w:val="003A60EC"/>
    <w:rsid w:val="003A6676"/>
    <w:rsid w:val="003A6DBB"/>
    <w:rsid w:val="003B231A"/>
    <w:rsid w:val="003B23AC"/>
    <w:rsid w:val="003B26F2"/>
    <w:rsid w:val="003B3438"/>
    <w:rsid w:val="003B3CD5"/>
    <w:rsid w:val="003B4577"/>
    <w:rsid w:val="003B492D"/>
    <w:rsid w:val="003B59E6"/>
    <w:rsid w:val="003B750E"/>
    <w:rsid w:val="003C0537"/>
    <w:rsid w:val="003C0B0E"/>
    <w:rsid w:val="003C1B4B"/>
    <w:rsid w:val="003C221E"/>
    <w:rsid w:val="003C24AD"/>
    <w:rsid w:val="003C273A"/>
    <w:rsid w:val="003C36B3"/>
    <w:rsid w:val="003C4E29"/>
    <w:rsid w:val="003C5767"/>
    <w:rsid w:val="003C5AFC"/>
    <w:rsid w:val="003C5B9F"/>
    <w:rsid w:val="003C5BFB"/>
    <w:rsid w:val="003C5D00"/>
    <w:rsid w:val="003C7D7D"/>
    <w:rsid w:val="003D01D0"/>
    <w:rsid w:val="003D267E"/>
    <w:rsid w:val="003D32E0"/>
    <w:rsid w:val="003D4462"/>
    <w:rsid w:val="003D4F85"/>
    <w:rsid w:val="003E1CA6"/>
    <w:rsid w:val="003E203E"/>
    <w:rsid w:val="003E2825"/>
    <w:rsid w:val="003E5477"/>
    <w:rsid w:val="003E5B90"/>
    <w:rsid w:val="003E67BA"/>
    <w:rsid w:val="003F19C4"/>
    <w:rsid w:val="003F2B83"/>
    <w:rsid w:val="003F2E87"/>
    <w:rsid w:val="003F2FE1"/>
    <w:rsid w:val="003F3900"/>
    <w:rsid w:val="003F3D05"/>
    <w:rsid w:val="003F497C"/>
    <w:rsid w:val="003F6439"/>
    <w:rsid w:val="003F6BE0"/>
    <w:rsid w:val="003F7B1C"/>
    <w:rsid w:val="00400806"/>
    <w:rsid w:val="00401F43"/>
    <w:rsid w:val="004021F0"/>
    <w:rsid w:val="0040249F"/>
    <w:rsid w:val="004027BB"/>
    <w:rsid w:val="004028FF"/>
    <w:rsid w:val="004029C8"/>
    <w:rsid w:val="00404895"/>
    <w:rsid w:val="00404E1C"/>
    <w:rsid w:val="004073DE"/>
    <w:rsid w:val="00410F9E"/>
    <w:rsid w:val="00411B1B"/>
    <w:rsid w:val="00412CFB"/>
    <w:rsid w:val="00413BEE"/>
    <w:rsid w:val="004140F3"/>
    <w:rsid w:val="00414617"/>
    <w:rsid w:val="0041518E"/>
    <w:rsid w:val="00417050"/>
    <w:rsid w:val="004170E9"/>
    <w:rsid w:val="0042112D"/>
    <w:rsid w:val="00422CDB"/>
    <w:rsid w:val="0042378B"/>
    <w:rsid w:val="00423AE5"/>
    <w:rsid w:val="0042473F"/>
    <w:rsid w:val="004247A7"/>
    <w:rsid w:val="00426CE8"/>
    <w:rsid w:val="00427501"/>
    <w:rsid w:val="0043025C"/>
    <w:rsid w:val="0043028A"/>
    <w:rsid w:val="00431327"/>
    <w:rsid w:val="00431329"/>
    <w:rsid w:val="00431912"/>
    <w:rsid w:val="00432FE8"/>
    <w:rsid w:val="004330A5"/>
    <w:rsid w:val="00433C8F"/>
    <w:rsid w:val="00433FBC"/>
    <w:rsid w:val="00434E97"/>
    <w:rsid w:val="0044031F"/>
    <w:rsid w:val="004406A8"/>
    <w:rsid w:val="004411ED"/>
    <w:rsid w:val="00441AFB"/>
    <w:rsid w:val="00441D3A"/>
    <w:rsid w:val="00442825"/>
    <w:rsid w:val="00442E30"/>
    <w:rsid w:val="00443745"/>
    <w:rsid w:val="0044594C"/>
    <w:rsid w:val="00445CC6"/>
    <w:rsid w:val="004460FE"/>
    <w:rsid w:val="004472D5"/>
    <w:rsid w:val="0044785B"/>
    <w:rsid w:val="004510CB"/>
    <w:rsid w:val="004529A1"/>
    <w:rsid w:val="00455A55"/>
    <w:rsid w:val="00456835"/>
    <w:rsid w:val="0045716B"/>
    <w:rsid w:val="004573DE"/>
    <w:rsid w:val="00457BDE"/>
    <w:rsid w:val="00457E70"/>
    <w:rsid w:val="00460F6D"/>
    <w:rsid w:val="00461237"/>
    <w:rsid w:val="00461425"/>
    <w:rsid w:val="00461674"/>
    <w:rsid w:val="00462073"/>
    <w:rsid w:val="0046239F"/>
    <w:rsid w:val="00462B08"/>
    <w:rsid w:val="00462B49"/>
    <w:rsid w:val="004630C0"/>
    <w:rsid w:val="004676AC"/>
    <w:rsid w:val="00467AD6"/>
    <w:rsid w:val="00470C91"/>
    <w:rsid w:val="00471667"/>
    <w:rsid w:val="00472FA9"/>
    <w:rsid w:val="004734CD"/>
    <w:rsid w:val="004753B5"/>
    <w:rsid w:val="00476C8C"/>
    <w:rsid w:val="004774C7"/>
    <w:rsid w:val="00477EB6"/>
    <w:rsid w:val="00481158"/>
    <w:rsid w:val="00481830"/>
    <w:rsid w:val="004820B2"/>
    <w:rsid w:val="004822CF"/>
    <w:rsid w:val="0048508A"/>
    <w:rsid w:val="004860E1"/>
    <w:rsid w:val="00486D1D"/>
    <w:rsid w:val="00490A73"/>
    <w:rsid w:val="00492A46"/>
    <w:rsid w:val="00492E39"/>
    <w:rsid w:val="00493EB8"/>
    <w:rsid w:val="00493F86"/>
    <w:rsid w:val="0049468C"/>
    <w:rsid w:val="0049510B"/>
    <w:rsid w:val="00495B5F"/>
    <w:rsid w:val="00496D90"/>
    <w:rsid w:val="00496F7B"/>
    <w:rsid w:val="00496FF6"/>
    <w:rsid w:val="004975DA"/>
    <w:rsid w:val="00497858"/>
    <w:rsid w:val="00497932"/>
    <w:rsid w:val="00497D58"/>
    <w:rsid w:val="004A0FD0"/>
    <w:rsid w:val="004A161D"/>
    <w:rsid w:val="004A280A"/>
    <w:rsid w:val="004A2903"/>
    <w:rsid w:val="004A2FD4"/>
    <w:rsid w:val="004A3138"/>
    <w:rsid w:val="004A409E"/>
    <w:rsid w:val="004A5365"/>
    <w:rsid w:val="004A6812"/>
    <w:rsid w:val="004A7D1B"/>
    <w:rsid w:val="004B0F46"/>
    <w:rsid w:val="004B114F"/>
    <w:rsid w:val="004B1175"/>
    <w:rsid w:val="004B19CF"/>
    <w:rsid w:val="004B3BA2"/>
    <w:rsid w:val="004B3CF3"/>
    <w:rsid w:val="004B3F56"/>
    <w:rsid w:val="004B5B63"/>
    <w:rsid w:val="004B5C9A"/>
    <w:rsid w:val="004B60E7"/>
    <w:rsid w:val="004B7256"/>
    <w:rsid w:val="004B788F"/>
    <w:rsid w:val="004B7B20"/>
    <w:rsid w:val="004C28CC"/>
    <w:rsid w:val="004C31F6"/>
    <w:rsid w:val="004C3A40"/>
    <w:rsid w:val="004C474C"/>
    <w:rsid w:val="004C4F31"/>
    <w:rsid w:val="004C69B0"/>
    <w:rsid w:val="004C69FD"/>
    <w:rsid w:val="004C71C3"/>
    <w:rsid w:val="004C77D1"/>
    <w:rsid w:val="004D104F"/>
    <w:rsid w:val="004D32FD"/>
    <w:rsid w:val="004D4AD8"/>
    <w:rsid w:val="004E051D"/>
    <w:rsid w:val="004E3C47"/>
    <w:rsid w:val="004E4451"/>
    <w:rsid w:val="004E4861"/>
    <w:rsid w:val="004E4B14"/>
    <w:rsid w:val="004E5322"/>
    <w:rsid w:val="004E5B88"/>
    <w:rsid w:val="004E5C91"/>
    <w:rsid w:val="004E6226"/>
    <w:rsid w:val="004E62FB"/>
    <w:rsid w:val="004E64CA"/>
    <w:rsid w:val="004E6C56"/>
    <w:rsid w:val="004E6DF5"/>
    <w:rsid w:val="004F13CB"/>
    <w:rsid w:val="004F2CF8"/>
    <w:rsid w:val="004F5678"/>
    <w:rsid w:val="004F607E"/>
    <w:rsid w:val="004F6504"/>
    <w:rsid w:val="004F6F3C"/>
    <w:rsid w:val="0050043D"/>
    <w:rsid w:val="00500B39"/>
    <w:rsid w:val="0050179A"/>
    <w:rsid w:val="00502A7D"/>
    <w:rsid w:val="005031B3"/>
    <w:rsid w:val="00505374"/>
    <w:rsid w:val="00506A74"/>
    <w:rsid w:val="005073B3"/>
    <w:rsid w:val="005074F4"/>
    <w:rsid w:val="00507786"/>
    <w:rsid w:val="00510A7C"/>
    <w:rsid w:val="005178AE"/>
    <w:rsid w:val="00517A0D"/>
    <w:rsid w:val="0052177F"/>
    <w:rsid w:val="00522097"/>
    <w:rsid w:val="0052225C"/>
    <w:rsid w:val="00522381"/>
    <w:rsid w:val="00522AE3"/>
    <w:rsid w:val="0052407B"/>
    <w:rsid w:val="00524FF8"/>
    <w:rsid w:val="00525CF3"/>
    <w:rsid w:val="00526355"/>
    <w:rsid w:val="00526DCC"/>
    <w:rsid w:val="00527443"/>
    <w:rsid w:val="00530183"/>
    <w:rsid w:val="005307C0"/>
    <w:rsid w:val="00530EC3"/>
    <w:rsid w:val="00532B04"/>
    <w:rsid w:val="00533425"/>
    <w:rsid w:val="0053363B"/>
    <w:rsid w:val="00534899"/>
    <w:rsid w:val="00536DE2"/>
    <w:rsid w:val="00540B55"/>
    <w:rsid w:val="005418C2"/>
    <w:rsid w:val="00542A4D"/>
    <w:rsid w:val="00542C38"/>
    <w:rsid w:val="00542EC0"/>
    <w:rsid w:val="00545324"/>
    <w:rsid w:val="005453D8"/>
    <w:rsid w:val="00546707"/>
    <w:rsid w:val="00551362"/>
    <w:rsid w:val="00551688"/>
    <w:rsid w:val="005519A4"/>
    <w:rsid w:val="005545BB"/>
    <w:rsid w:val="00561218"/>
    <w:rsid w:val="00562A75"/>
    <w:rsid w:val="00562FB3"/>
    <w:rsid w:val="005640DC"/>
    <w:rsid w:val="005649AD"/>
    <w:rsid w:val="00564CC1"/>
    <w:rsid w:val="0056504D"/>
    <w:rsid w:val="00565282"/>
    <w:rsid w:val="00565663"/>
    <w:rsid w:val="00566A4D"/>
    <w:rsid w:val="00573C8B"/>
    <w:rsid w:val="0057599F"/>
    <w:rsid w:val="00575B31"/>
    <w:rsid w:val="00575D08"/>
    <w:rsid w:val="00575D0F"/>
    <w:rsid w:val="005761B9"/>
    <w:rsid w:val="00576408"/>
    <w:rsid w:val="0058171C"/>
    <w:rsid w:val="00582334"/>
    <w:rsid w:val="0058275C"/>
    <w:rsid w:val="005832F0"/>
    <w:rsid w:val="005839FE"/>
    <w:rsid w:val="0058411B"/>
    <w:rsid w:val="005841CF"/>
    <w:rsid w:val="0058482D"/>
    <w:rsid w:val="005859CE"/>
    <w:rsid w:val="005861C1"/>
    <w:rsid w:val="00586DA8"/>
    <w:rsid w:val="00590DF0"/>
    <w:rsid w:val="0059139B"/>
    <w:rsid w:val="00592093"/>
    <w:rsid w:val="00594AC6"/>
    <w:rsid w:val="00594CE2"/>
    <w:rsid w:val="00594D46"/>
    <w:rsid w:val="00595D09"/>
    <w:rsid w:val="00597004"/>
    <w:rsid w:val="005973B4"/>
    <w:rsid w:val="005A07CE"/>
    <w:rsid w:val="005A0CC6"/>
    <w:rsid w:val="005A0DC3"/>
    <w:rsid w:val="005A160C"/>
    <w:rsid w:val="005A16DD"/>
    <w:rsid w:val="005A2A6D"/>
    <w:rsid w:val="005A31E2"/>
    <w:rsid w:val="005A457F"/>
    <w:rsid w:val="005A469C"/>
    <w:rsid w:val="005A49BC"/>
    <w:rsid w:val="005A67C6"/>
    <w:rsid w:val="005B11F6"/>
    <w:rsid w:val="005B1727"/>
    <w:rsid w:val="005B2D9C"/>
    <w:rsid w:val="005C0BD0"/>
    <w:rsid w:val="005C54D8"/>
    <w:rsid w:val="005C5B3C"/>
    <w:rsid w:val="005C6544"/>
    <w:rsid w:val="005C678A"/>
    <w:rsid w:val="005D02BC"/>
    <w:rsid w:val="005D064B"/>
    <w:rsid w:val="005D1635"/>
    <w:rsid w:val="005D1800"/>
    <w:rsid w:val="005D3DAE"/>
    <w:rsid w:val="005D7B84"/>
    <w:rsid w:val="005E0CB0"/>
    <w:rsid w:val="005E14F7"/>
    <w:rsid w:val="005E247E"/>
    <w:rsid w:val="005E24E8"/>
    <w:rsid w:val="005E27BE"/>
    <w:rsid w:val="005E3513"/>
    <w:rsid w:val="005E3525"/>
    <w:rsid w:val="005E444F"/>
    <w:rsid w:val="005E4C99"/>
    <w:rsid w:val="005E6090"/>
    <w:rsid w:val="005E6548"/>
    <w:rsid w:val="005E70DE"/>
    <w:rsid w:val="005E753D"/>
    <w:rsid w:val="005F016C"/>
    <w:rsid w:val="005F1F38"/>
    <w:rsid w:val="005F33EB"/>
    <w:rsid w:val="005F35F0"/>
    <w:rsid w:val="005F3BD3"/>
    <w:rsid w:val="005F574D"/>
    <w:rsid w:val="005F65F3"/>
    <w:rsid w:val="005F762D"/>
    <w:rsid w:val="00601503"/>
    <w:rsid w:val="00603F40"/>
    <w:rsid w:val="00604D00"/>
    <w:rsid w:val="00605D4E"/>
    <w:rsid w:val="00607543"/>
    <w:rsid w:val="006105E9"/>
    <w:rsid w:val="00610954"/>
    <w:rsid w:val="00610FCC"/>
    <w:rsid w:val="0061151F"/>
    <w:rsid w:val="00612D8C"/>
    <w:rsid w:val="00612DC1"/>
    <w:rsid w:val="00614670"/>
    <w:rsid w:val="0061469D"/>
    <w:rsid w:val="0061472C"/>
    <w:rsid w:val="00614765"/>
    <w:rsid w:val="0061526B"/>
    <w:rsid w:val="006158FA"/>
    <w:rsid w:val="0061677D"/>
    <w:rsid w:val="00616E68"/>
    <w:rsid w:val="006202D6"/>
    <w:rsid w:val="00620A42"/>
    <w:rsid w:val="00620F62"/>
    <w:rsid w:val="006222B1"/>
    <w:rsid w:val="0062587D"/>
    <w:rsid w:val="00630994"/>
    <w:rsid w:val="00631448"/>
    <w:rsid w:val="006324C1"/>
    <w:rsid w:val="00633914"/>
    <w:rsid w:val="00633A9B"/>
    <w:rsid w:val="00633E25"/>
    <w:rsid w:val="006343F7"/>
    <w:rsid w:val="0063524F"/>
    <w:rsid w:val="00636356"/>
    <w:rsid w:val="00636763"/>
    <w:rsid w:val="00636B30"/>
    <w:rsid w:val="00637633"/>
    <w:rsid w:val="006406CD"/>
    <w:rsid w:val="00640D4D"/>
    <w:rsid w:val="00641C02"/>
    <w:rsid w:val="00644375"/>
    <w:rsid w:val="00645D58"/>
    <w:rsid w:val="006472E5"/>
    <w:rsid w:val="006475E3"/>
    <w:rsid w:val="0064774B"/>
    <w:rsid w:val="00647896"/>
    <w:rsid w:val="006479C4"/>
    <w:rsid w:val="00650979"/>
    <w:rsid w:val="00655B4F"/>
    <w:rsid w:val="00655B74"/>
    <w:rsid w:val="0065647D"/>
    <w:rsid w:val="0065666A"/>
    <w:rsid w:val="006571ED"/>
    <w:rsid w:val="00660E1B"/>
    <w:rsid w:val="006615FD"/>
    <w:rsid w:val="0066193C"/>
    <w:rsid w:val="0066232F"/>
    <w:rsid w:val="006637F0"/>
    <w:rsid w:val="00663B3C"/>
    <w:rsid w:val="00665708"/>
    <w:rsid w:val="006668D3"/>
    <w:rsid w:val="00666A16"/>
    <w:rsid w:val="00666BE1"/>
    <w:rsid w:val="00666F14"/>
    <w:rsid w:val="00667857"/>
    <w:rsid w:val="006700C7"/>
    <w:rsid w:val="0067239C"/>
    <w:rsid w:val="00672D96"/>
    <w:rsid w:val="0067545B"/>
    <w:rsid w:val="0067568B"/>
    <w:rsid w:val="00675F88"/>
    <w:rsid w:val="00675FD0"/>
    <w:rsid w:val="00676199"/>
    <w:rsid w:val="0068055E"/>
    <w:rsid w:val="006817B5"/>
    <w:rsid w:val="00682108"/>
    <w:rsid w:val="006828CB"/>
    <w:rsid w:val="006834B6"/>
    <w:rsid w:val="00683963"/>
    <w:rsid w:val="00683E0B"/>
    <w:rsid w:val="00684848"/>
    <w:rsid w:val="006852B1"/>
    <w:rsid w:val="00685E4A"/>
    <w:rsid w:val="006909AA"/>
    <w:rsid w:val="00693C3F"/>
    <w:rsid w:val="00695628"/>
    <w:rsid w:val="006968BF"/>
    <w:rsid w:val="006972F6"/>
    <w:rsid w:val="006A0759"/>
    <w:rsid w:val="006A35B8"/>
    <w:rsid w:val="006A5B0C"/>
    <w:rsid w:val="006A6C5A"/>
    <w:rsid w:val="006B557C"/>
    <w:rsid w:val="006C018F"/>
    <w:rsid w:val="006C3CF5"/>
    <w:rsid w:val="006C45D2"/>
    <w:rsid w:val="006C48F4"/>
    <w:rsid w:val="006C4D7A"/>
    <w:rsid w:val="006C561A"/>
    <w:rsid w:val="006C5D3C"/>
    <w:rsid w:val="006D0DCF"/>
    <w:rsid w:val="006D2CC0"/>
    <w:rsid w:val="006D72A6"/>
    <w:rsid w:val="006D7ED8"/>
    <w:rsid w:val="006E21E6"/>
    <w:rsid w:val="006E35D0"/>
    <w:rsid w:val="006E489C"/>
    <w:rsid w:val="006E539C"/>
    <w:rsid w:val="006E7031"/>
    <w:rsid w:val="006E73EB"/>
    <w:rsid w:val="006F0A00"/>
    <w:rsid w:val="006F0CE2"/>
    <w:rsid w:val="006F260D"/>
    <w:rsid w:val="006F2D25"/>
    <w:rsid w:val="006F3516"/>
    <w:rsid w:val="006F35FA"/>
    <w:rsid w:val="006F4F6D"/>
    <w:rsid w:val="006F5265"/>
    <w:rsid w:val="006F53BD"/>
    <w:rsid w:val="006F7F8C"/>
    <w:rsid w:val="0070321D"/>
    <w:rsid w:val="007034C9"/>
    <w:rsid w:val="00707170"/>
    <w:rsid w:val="007071CC"/>
    <w:rsid w:val="00707DC2"/>
    <w:rsid w:val="007102F8"/>
    <w:rsid w:val="007108B0"/>
    <w:rsid w:val="00711C95"/>
    <w:rsid w:val="0071294C"/>
    <w:rsid w:val="00712A85"/>
    <w:rsid w:val="0071327B"/>
    <w:rsid w:val="00714749"/>
    <w:rsid w:val="00717235"/>
    <w:rsid w:val="007174CA"/>
    <w:rsid w:val="00721D40"/>
    <w:rsid w:val="00721F4E"/>
    <w:rsid w:val="00722090"/>
    <w:rsid w:val="00722B8D"/>
    <w:rsid w:val="00723AE4"/>
    <w:rsid w:val="007243DE"/>
    <w:rsid w:val="0072587A"/>
    <w:rsid w:val="007262C3"/>
    <w:rsid w:val="0072650D"/>
    <w:rsid w:val="00727D39"/>
    <w:rsid w:val="00727EB0"/>
    <w:rsid w:val="00730462"/>
    <w:rsid w:val="0073049C"/>
    <w:rsid w:val="00731622"/>
    <w:rsid w:val="0073211F"/>
    <w:rsid w:val="00732A08"/>
    <w:rsid w:val="00732B7B"/>
    <w:rsid w:val="00733149"/>
    <w:rsid w:val="007339C5"/>
    <w:rsid w:val="007346C3"/>
    <w:rsid w:val="00734A0C"/>
    <w:rsid w:val="00735F97"/>
    <w:rsid w:val="00736025"/>
    <w:rsid w:val="00737816"/>
    <w:rsid w:val="00737AE2"/>
    <w:rsid w:val="007416E3"/>
    <w:rsid w:val="00742E30"/>
    <w:rsid w:val="00742F01"/>
    <w:rsid w:val="00743586"/>
    <w:rsid w:val="00743F3A"/>
    <w:rsid w:val="00744DF8"/>
    <w:rsid w:val="00747111"/>
    <w:rsid w:val="00751E8E"/>
    <w:rsid w:val="00752138"/>
    <w:rsid w:val="00753771"/>
    <w:rsid w:val="00754091"/>
    <w:rsid w:val="00754912"/>
    <w:rsid w:val="00755B1F"/>
    <w:rsid w:val="00755C31"/>
    <w:rsid w:val="007602BF"/>
    <w:rsid w:val="00761E21"/>
    <w:rsid w:val="00761F3C"/>
    <w:rsid w:val="00765779"/>
    <w:rsid w:val="00766869"/>
    <w:rsid w:val="00766D2F"/>
    <w:rsid w:val="007701EB"/>
    <w:rsid w:val="0077188D"/>
    <w:rsid w:val="007731ED"/>
    <w:rsid w:val="0077480E"/>
    <w:rsid w:val="00774CD0"/>
    <w:rsid w:val="0077536D"/>
    <w:rsid w:val="00775E85"/>
    <w:rsid w:val="00776891"/>
    <w:rsid w:val="00780BFB"/>
    <w:rsid w:val="007810FD"/>
    <w:rsid w:val="007829CC"/>
    <w:rsid w:val="00782FAE"/>
    <w:rsid w:val="0078329E"/>
    <w:rsid w:val="00783535"/>
    <w:rsid w:val="00783548"/>
    <w:rsid w:val="00783BA1"/>
    <w:rsid w:val="00783E82"/>
    <w:rsid w:val="00785428"/>
    <w:rsid w:val="007854A0"/>
    <w:rsid w:val="0078592D"/>
    <w:rsid w:val="00785AF4"/>
    <w:rsid w:val="00786931"/>
    <w:rsid w:val="00787B2D"/>
    <w:rsid w:val="00790308"/>
    <w:rsid w:val="0079231A"/>
    <w:rsid w:val="00792878"/>
    <w:rsid w:val="00793432"/>
    <w:rsid w:val="00793820"/>
    <w:rsid w:val="00793D81"/>
    <w:rsid w:val="007943DA"/>
    <w:rsid w:val="007970EE"/>
    <w:rsid w:val="007973C4"/>
    <w:rsid w:val="00797603"/>
    <w:rsid w:val="00797708"/>
    <w:rsid w:val="007A0512"/>
    <w:rsid w:val="007A0EEF"/>
    <w:rsid w:val="007A2E95"/>
    <w:rsid w:val="007A3AB3"/>
    <w:rsid w:val="007A443A"/>
    <w:rsid w:val="007A474D"/>
    <w:rsid w:val="007A4E36"/>
    <w:rsid w:val="007A5D61"/>
    <w:rsid w:val="007A653F"/>
    <w:rsid w:val="007A6ECF"/>
    <w:rsid w:val="007A6EDB"/>
    <w:rsid w:val="007A70EA"/>
    <w:rsid w:val="007B0B36"/>
    <w:rsid w:val="007B0B3D"/>
    <w:rsid w:val="007B1C2A"/>
    <w:rsid w:val="007B36D3"/>
    <w:rsid w:val="007B3974"/>
    <w:rsid w:val="007B3EFB"/>
    <w:rsid w:val="007B42DA"/>
    <w:rsid w:val="007B4F6E"/>
    <w:rsid w:val="007B51D0"/>
    <w:rsid w:val="007B63DE"/>
    <w:rsid w:val="007B654B"/>
    <w:rsid w:val="007B6F3A"/>
    <w:rsid w:val="007C09DB"/>
    <w:rsid w:val="007C1281"/>
    <w:rsid w:val="007C14A1"/>
    <w:rsid w:val="007C15B3"/>
    <w:rsid w:val="007C221F"/>
    <w:rsid w:val="007C3921"/>
    <w:rsid w:val="007C42FD"/>
    <w:rsid w:val="007C4B02"/>
    <w:rsid w:val="007C4B89"/>
    <w:rsid w:val="007C550D"/>
    <w:rsid w:val="007C5595"/>
    <w:rsid w:val="007C6CBB"/>
    <w:rsid w:val="007C74A2"/>
    <w:rsid w:val="007D188B"/>
    <w:rsid w:val="007D1CA7"/>
    <w:rsid w:val="007D2B4E"/>
    <w:rsid w:val="007D2C9E"/>
    <w:rsid w:val="007D3981"/>
    <w:rsid w:val="007D6481"/>
    <w:rsid w:val="007D73A1"/>
    <w:rsid w:val="007D7825"/>
    <w:rsid w:val="007D79F1"/>
    <w:rsid w:val="007D7C50"/>
    <w:rsid w:val="007D7CBD"/>
    <w:rsid w:val="007E0A0D"/>
    <w:rsid w:val="007E26B4"/>
    <w:rsid w:val="007E334A"/>
    <w:rsid w:val="007E4B19"/>
    <w:rsid w:val="007E4EFE"/>
    <w:rsid w:val="007E604B"/>
    <w:rsid w:val="007E6242"/>
    <w:rsid w:val="007F0FA1"/>
    <w:rsid w:val="007F259A"/>
    <w:rsid w:val="007F2E86"/>
    <w:rsid w:val="007F4B10"/>
    <w:rsid w:val="007F4D4A"/>
    <w:rsid w:val="007F5A94"/>
    <w:rsid w:val="007F60D9"/>
    <w:rsid w:val="007F65C0"/>
    <w:rsid w:val="007F76AF"/>
    <w:rsid w:val="0080273A"/>
    <w:rsid w:val="00802847"/>
    <w:rsid w:val="00802CA3"/>
    <w:rsid w:val="00802DCE"/>
    <w:rsid w:val="00804CC3"/>
    <w:rsid w:val="00804F0C"/>
    <w:rsid w:val="00807E17"/>
    <w:rsid w:val="008112D5"/>
    <w:rsid w:val="00811871"/>
    <w:rsid w:val="008123FD"/>
    <w:rsid w:val="0081379B"/>
    <w:rsid w:val="008158AB"/>
    <w:rsid w:val="0081616F"/>
    <w:rsid w:val="008168A8"/>
    <w:rsid w:val="00817171"/>
    <w:rsid w:val="008205A5"/>
    <w:rsid w:val="0082062E"/>
    <w:rsid w:val="008206C3"/>
    <w:rsid w:val="00820803"/>
    <w:rsid w:val="008208F0"/>
    <w:rsid w:val="008209A2"/>
    <w:rsid w:val="00822895"/>
    <w:rsid w:val="00822914"/>
    <w:rsid w:val="00823868"/>
    <w:rsid w:val="00823A92"/>
    <w:rsid w:val="00823AFE"/>
    <w:rsid w:val="00823DA8"/>
    <w:rsid w:val="008254BC"/>
    <w:rsid w:val="00825F80"/>
    <w:rsid w:val="0082675D"/>
    <w:rsid w:val="008303FC"/>
    <w:rsid w:val="00830630"/>
    <w:rsid w:val="0083403E"/>
    <w:rsid w:val="0083411C"/>
    <w:rsid w:val="00834C0F"/>
    <w:rsid w:val="008400B5"/>
    <w:rsid w:val="00840411"/>
    <w:rsid w:val="008419C6"/>
    <w:rsid w:val="00841A25"/>
    <w:rsid w:val="00842F14"/>
    <w:rsid w:val="0084619D"/>
    <w:rsid w:val="008471E6"/>
    <w:rsid w:val="0084767F"/>
    <w:rsid w:val="00847A14"/>
    <w:rsid w:val="00847C44"/>
    <w:rsid w:val="008503EE"/>
    <w:rsid w:val="00850E49"/>
    <w:rsid w:val="00851EA9"/>
    <w:rsid w:val="00852ED8"/>
    <w:rsid w:val="008539F0"/>
    <w:rsid w:val="00854958"/>
    <w:rsid w:val="00854DB5"/>
    <w:rsid w:val="00856AF6"/>
    <w:rsid w:val="008579E2"/>
    <w:rsid w:val="00857A7D"/>
    <w:rsid w:val="00857DA7"/>
    <w:rsid w:val="00857F0A"/>
    <w:rsid w:val="00861233"/>
    <w:rsid w:val="00862311"/>
    <w:rsid w:val="00863D34"/>
    <w:rsid w:val="00864129"/>
    <w:rsid w:val="0086438D"/>
    <w:rsid w:val="00865CCC"/>
    <w:rsid w:val="0086679D"/>
    <w:rsid w:val="00870546"/>
    <w:rsid w:val="00871370"/>
    <w:rsid w:val="008716EC"/>
    <w:rsid w:val="0087233A"/>
    <w:rsid w:val="00874C6A"/>
    <w:rsid w:val="00874CE8"/>
    <w:rsid w:val="008758B4"/>
    <w:rsid w:val="00875A45"/>
    <w:rsid w:val="00875E2E"/>
    <w:rsid w:val="008804FC"/>
    <w:rsid w:val="00880CF6"/>
    <w:rsid w:val="00881747"/>
    <w:rsid w:val="00882E64"/>
    <w:rsid w:val="00885458"/>
    <w:rsid w:val="00890A40"/>
    <w:rsid w:val="008911CE"/>
    <w:rsid w:val="00891563"/>
    <w:rsid w:val="00892FAD"/>
    <w:rsid w:val="0089302E"/>
    <w:rsid w:val="00893A0D"/>
    <w:rsid w:val="00893B41"/>
    <w:rsid w:val="00894517"/>
    <w:rsid w:val="00894B51"/>
    <w:rsid w:val="00894D38"/>
    <w:rsid w:val="0089525B"/>
    <w:rsid w:val="008964AE"/>
    <w:rsid w:val="00896F5E"/>
    <w:rsid w:val="008A00AD"/>
    <w:rsid w:val="008A0DC1"/>
    <w:rsid w:val="008A0F15"/>
    <w:rsid w:val="008A0F85"/>
    <w:rsid w:val="008A110F"/>
    <w:rsid w:val="008A14BA"/>
    <w:rsid w:val="008A170E"/>
    <w:rsid w:val="008A273C"/>
    <w:rsid w:val="008A354A"/>
    <w:rsid w:val="008A3F1E"/>
    <w:rsid w:val="008A3F9C"/>
    <w:rsid w:val="008A498F"/>
    <w:rsid w:val="008A4CAB"/>
    <w:rsid w:val="008A62CC"/>
    <w:rsid w:val="008A7D0F"/>
    <w:rsid w:val="008B2319"/>
    <w:rsid w:val="008B3D3F"/>
    <w:rsid w:val="008B52B5"/>
    <w:rsid w:val="008B64D9"/>
    <w:rsid w:val="008B683D"/>
    <w:rsid w:val="008B6E50"/>
    <w:rsid w:val="008C1670"/>
    <w:rsid w:val="008C17B5"/>
    <w:rsid w:val="008C2242"/>
    <w:rsid w:val="008C2AB9"/>
    <w:rsid w:val="008C36BB"/>
    <w:rsid w:val="008C4E40"/>
    <w:rsid w:val="008C6198"/>
    <w:rsid w:val="008C650C"/>
    <w:rsid w:val="008C7A40"/>
    <w:rsid w:val="008D0A16"/>
    <w:rsid w:val="008D12B1"/>
    <w:rsid w:val="008D151B"/>
    <w:rsid w:val="008D3283"/>
    <w:rsid w:val="008D34F7"/>
    <w:rsid w:val="008D3A6B"/>
    <w:rsid w:val="008D6787"/>
    <w:rsid w:val="008E007C"/>
    <w:rsid w:val="008E0D59"/>
    <w:rsid w:val="008E14EC"/>
    <w:rsid w:val="008E398C"/>
    <w:rsid w:val="008E3AF2"/>
    <w:rsid w:val="008E5A8B"/>
    <w:rsid w:val="008E64FC"/>
    <w:rsid w:val="008E6B74"/>
    <w:rsid w:val="008E7D41"/>
    <w:rsid w:val="008F0C11"/>
    <w:rsid w:val="008F0FDA"/>
    <w:rsid w:val="008F2AA9"/>
    <w:rsid w:val="008F3B02"/>
    <w:rsid w:val="008F50BB"/>
    <w:rsid w:val="008F5208"/>
    <w:rsid w:val="008F5248"/>
    <w:rsid w:val="008F55C5"/>
    <w:rsid w:val="008F57EC"/>
    <w:rsid w:val="008F5992"/>
    <w:rsid w:val="008F5E9F"/>
    <w:rsid w:val="008F633E"/>
    <w:rsid w:val="008F6FF2"/>
    <w:rsid w:val="008F7637"/>
    <w:rsid w:val="009006ED"/>
    <w:rsid w:val="0090153E"/>
    <w:rsid w:val="00901A03"/>
    <w:rsid w:val="00903D3A"/>
    <w:rsid w:val="0090558E"/>
    <w:rsid w:val="00907934"/>
    <w:rsid w:val="009131B2"/>
    <w:rsid w:val="009136F3"/>
    <w:rsid w:val="00914255"/>
    <w:rsid w:val="009149ED"/>
    <w:rsid w:val="0091513D"/>
    <w:rsid w:val="009151DA"/>
    <w:rsid w:val="009155A8"/>
    <w:rsid w:val="009163EE"/>
    <w:rsid w:val="00916FA5"/>
    <w:rsid w:val="00917787"/>
    <w:rsid w:val="00920733"/>
    <w:rsid w:val="00920F55"/>
    <w:rsid w:val="00922629"/>
    <w:rsid w:val="00922B94"/>
    <w:rsid w:val="009234ED"/>
    <w:rsid w:val="009249C6"/>
    <w:rsid w:val="00925889"/>
    <w:rsid w:val="00925AAF"/>
    <w:rsid w:val="00930D75"/>
    <w:rsid w:val="00931694"/>
    <w:rsid w:val="009335DC"/>
    <w:rsid w:val="00933BF2"/>
    <w:rsid w:val="009348FB"/>
    <w:rsid w:val="00935638"/>
    <w:rsid w:val="00935FB2"/>
    <w:rsid w:val="0094050F"/>
    <w:rsid w:val="00941908"/>
    <w:rsid w:val="00942962"/>
    <w:rsid w:val="009431D1"/>
    <w:rsid w:val="00944A93"/>
    <w:rsid w:val="00945F3D"/>
    <w:rsid w:val="00945F70"/>
    <w:rsid w:val="00946C87"/>
    <w:rsid w:val="00947181"/>
    <w:rsid w:val="009477A7"/>
    <w:rsid w:val="00947B32"/>
    <w:rsid w:val="009503EE"/>
    <w:rsid w:val="009504D1"/>
    <w:rsid w:val="00950AAB"/>
    <w:rsid w:val="00951193"/>
    <w:rsid w:val="009532F9"/>
    <w:rsid w:val="00954845"/>
    <w:rsid w:val="00955E0A"/>
    <w:rsid w:val="00955EF9"/>
    <w:rsid w:val="00960CE1"/>
    <w:rsid w:val="009617E7"/>
    <w:rsid w:val="00961802"/>
    <w:rsid w:val="00961A08"/>
    <w:rsid w:val="00961DBA"/>
    <w:rsid w:val="00962D9E"/>
    <w:rsid w:val="009639C1"/>
    <w:rsid w:val="00964650"/>
    <w:rsid w:val="009653CB"/>
    <w:rsid w:val="009656AD"/>
    <w:rsid w:val="00966307"/>
    <w:rsid w:val="009668C0"/>
    <w:rsid w:val="00971171"/>
    <w:rsid w:val="00974D53"/>
    <w:rsid w:val="009761C1"/>
    <w:rsid w:val="00977590"/>
    <w:rsid w:val="00977940"/>
    <w:rsid w:val="00977A35"/>
    <w:rsid w:val="00977D51"/>
    <w:rsid w:val="0098070C"/>
    <w:rsid w:val="00980F59"/>
    <w:rsid w:val="00984CAC"/>
    <w:rsid w:val="0098552A"/>
    <w:rsid w:val="0099024F"/>
    <w:rsid w:val="00990D78"/>
    <w:rsid w:val="00992261"/>
    <w:rsid w:val="00992ED8"/>
    <w:rsid w:val="0099334B"/>
    <w:rsid w:val="0099395E"/>
    <w:rsid w:val="009948AF"/>
    <w:rsid w:val="009949F2"/>
    <w:rsid w:val="009955E2"/>
    <w:rsid w:val="00995792"/>
    <w:rsid w:val="00995D1D"/>
    <w:rsid w:val="00996272"/>
    <w:rsid w:val="00997179"/>
    <w:rsid w:val="009A295A"/>
    <w:rsid w:val="009A29BD"/>
    <w:rsid w:val="009A2F30"/>
    <w:rsid w:val="009A4281"/>
    <w:rsid w:val="009A4C07"/>
    <w:rsid w:val="009A79EF"/>
    <w:rsid w:val="009B293D"/>
    <w:rsid w:val="009B3B44"/>
    <w:rsid w:val="009B4017"/>
    <w:rsid w:val="009B77D5"/>
    <w:rsid w:val="009C091B"/>
    <w:rsid w:val="009C1C29"/>
    <w:rsid w:val="009C31FB"/>
    <w:rsid w:val="009C32D3"/>
    <w:rsid w:val="009C3A82"/>
    <w:rsid w:val="009C497F"/>
    <w:rsid w:val="009C4A64"/>
    <w:rsid w:val="009C53A5"/>
    <w:rsid w:val="009D0A09"/>
    <w:rsid w:val="009D1237"/>
    <w:rsid w:val="009D2CFE"/>
    <w:rsid w:val="009D3916"/>
    <w:rsid w:val="009D4372"/>
    <w:rsid w:val="009D4D1F"/>
    <w:rsid w:val="009D4F76"/>
    <w:rsid w:val="009D6A58"/>
    <w:rsid w:val="009D7A83"/>
    <w:rsid w:val="009E1299"/>
    <w:rsid w:val="009E196C"/>
    <w:rsid w:val="009E1E50"/>
    <w:rsid w:val="009E2E52"/>
    <w:rsid w:val="009E496E"/>
    <w:rsid w:val="009E4E0A"/>
    <w:rsid w:val="009E6EA7"/>
    <w:rsid w:val="009F0179"/>
    <w:rsid w:val="009F07F6"/>
    <w:rsid w:val="009F0BF8"/>
    <w:rsid w:val="009F0FDC"/>
    <w:rsid w:val="009F117C"/>
    <w:rsid w:val="009F2167"/>
    <w:rsid w:val="009F2A32"/>
    <w:rsid w:val="009F2B5B"/>
    <w:rsid w:val="009F2F4F"/>
    <w:rsid w:val="009F5A45"/>
    <w:rsid w:val="009F6F58"/>
    <w:rsid w:val="009F7610"/>
    <w:rsid w:val="009F79CE"/>
    <w:rsid w:val="00A00166"/>
    <w:rsid w:val="00A0045D"/>
    <w:rsid w:val="00A0129A"/>
    <w:rsid w:val="00A013C4"/>
    <w:rsid w:val="00A02018"/>
    <w:rsid w:val="00A0252B"/>
    <w:rsid w:val="00A02636"/>
    <w:rsid w:val="00A030C2"/>
    <w:rsid w:val="00A03A33"/>
    <w:rsid w:val="00A049D0"/>
    <w:rsid w:val="00A05D9F"/>
    <w:rsid w:val="00A07E57"/>
    <w:rsid w:val="00A105EA"/>
    <w:rsid w:val="00A10A98"/>
    <w:rsid w:val="00A113BD"/>
    <w:rsid w:val="00A11BA2"/>
    <w:rsid w:val="00A11E61"/>
    <w:rsid w:val="00A155CB"/>
    <w:rsid w:val="00A20AD1"/>
    <w:rsid w:val="00A210F1"/>
    <w:rsid w:val="00A220D4"/>
    <w:rsid w:val="00A22963"/>
    <w:rsid w:val="00A23058"/>
    <w:rsid w:val="00A239D8"/>
    <w:rsid w:val="00A23F7F"/>
    <w:rsid w:val="00A258DD"/>
    <w:rsid w:val="00A2674D"/>
    <w:rsid w:val="00A30187"/>
    <w:rsid w:val="00A30CB5"/>
    <w:rsid w:val="00A3688C"/>
    <w:rsid w:val="00A372CF"/>
    <w:rsid w:val="00A37A36"/>
    <w:rsid w:val="00A37F42"/>
    <w:rsid w:val="00A40466"/>
    <w:rsid w:val="00A41E33"/>
    <w:rsid w:val="00A42A2D"/>
    <w:rsid w:val="00A434CE"/>
    <w:rsid w:val="00A44FED"/>
    <w:rsid w:val="00A45C9F"/>
    <w:rsid w:val="00A46DA8"/>
    <w:rsid w:val="00A4701A"/>
    <w:rsid w:val="00A4709F"/>
    <w:rsid w:val="00A47C58"/>
    <w:rsid w:val="00A508A6"/>
    <w:rsid w:val="00A512B9"/>
    <w:rsid w:val="00A51774"/>
    <w:rsid w:val="00A51B17"/>
    <w:rsid w:val="00A52753"/>
    <w:rsid w:val="00A53056"/>
    <w:rsid w:val="00A5406B"/>
    <w:rsid w:val="00A5447A"/>
    <w:rsid w:val="00A5686C"/>
    <w:rsid w:val="00A60040"/>
    <w:rsid w:val="00A63510"/>
    <w:rsid w:val="00A6401B"/>
    <w:rsid w:val="00A65707"/>
    <w:rsid w:val="00A66C49"/>
    <w:rsid w:val="00A66F1C"/>
    <w:rsid w:val="00A7047F"/>
    <w:rsid w:val="00A70786"/>
    <w:rsid w:val="00A72A0E"/>
    <w:rsid w:val="00A741CE"/>
    <w:rsid w:val="00A741CF"/>
    <w:rsid w:val="00A74652"/>
    <w:rsid w:val="00A74924"/>
    <w:rsid w:val="00A7530C"/>
    <w:rsid w:val="00A828CB"/>
    <w:rsid w:val="00A841B2"/>
    <w:rsid w:val="00A863FC"/>
    <w:rsid w:val="00A867E2"/>
    <w:rsid w:val="00A86DA0"/>
    <w:rsid w:val="00A86EBD"/>
    <w:rsid w:val="00A9054F"/>
    <w:rsid w:val="00A9154B"/>
    <w:rsid w:val="00A923C0"/>
    <w:rsid w:val="00A92860"/>
    <w:rsid w:val="00A936EB"/>
    <w:rsid w:val="00A95C70"/>
    <w:rsid w:val="00A971F2"/>
    <w:rsid w:val="00AA0243"/>
    <w:rsid w:val="00AA29B8"/>
    <w:rsid w:val="00AA2E4F"/>
    <w:rsid w:val="00AA33FA"/>
    <w:rsid w:val="00AA646B"/>
    <w:rsid w:val="00AA6D53"/>
    <w:rsid w:val="00AA75EA"/>
    <w:rsid w:val="00AB0212"/>
    <w:rsid w:val="00AB20C2"/>
    <w:rsid w:val="00AB3175"/>
    <w:rsid w:val="00AB36AA"/>
    <w:rsid w:val="00AB401D"/>
    <w:rsid w:val="00AB4483"/>
    <w:rsid w:val="00AB5469"/>
    <w:rsid w:val="00AB5FAC"/>
    <w:rsid w:val="00AB7883"/>
    <w:rsid w:val="00AC0671"/>
    <w:rsid w:val="00AC15EE"/>
    <w:rsid w:val="00AC2C75"/>
    <w:rsid w:val="00AC4F79"/>
    <w:rsid w:val="00AC544F"/>
    <w:rsid w:val="00AC560C"/>
    <w:rsid w:val="00AC6BAB"/>
    <w:rsid w:val="00AC798B"/>
    <w:rsid w:val="00AD0772"/>
    <w:rsid w:val="00AD152D"/>
    <w:rsid w:val="00AD257E"/>
    <w:rsid w:val="00AD36B4"/>
    <w:rsid w:val="00AD3B70"/>
    <w:rsid w:val="00AD3FF1"/>
    <w:rsid w:val="00AD418A"/>
    <w:rsid w:val="00AD613C"/>
    <w:rsid w:val="00AD709C"/>
    <w:rsid w:val="00AD78F2"/>
    <w:rsid w:val="00AD7AF0"/>
    <w:rsid w:val="00AE178E"/>
    <w:rsid w:val="00AE21A5"/>
    <w:rsid w:val="00AE272B"/>
    <w:rsid w:val="00AE3A7A"/>
    <w:rsid w:val="00AE3E3F"/>
    <w:rsid w:val="00AE5059"/>
    <w:rsid w:val="00AE52FE"/>
    <w:rsid w:val="00AE5E78"/>
    <w:rsid w:val="00AE5FCD"/>
    <w:rsid w:val="00AE616C"/>
    <w:rsid w:val="00AE70F7"/>
    <w:rsid w:val="00AE74A3"/>
    <w:rsid w:val="00AF392D"/>
    <w:rsid w:val="00AF4ADC"/>
    <w:rsid w:val="00AF4F4A"/>
    <w:rsid w:val="00AF5317"/>
    <w:rsid w:val="00AF5A47"/>
    <w:rsid w:val="00B01F0F"/>
    <w:rsid w:val="00B03071"/>
    <w:rsid w:val="00B0784A"/>
    <w:rsid w:val="00B10671"/>
    <w:rsid w:val="00B11363"/>
    <w:rsid w:val="00B113A9"/>
    <w:rsid w:val="00B118B0"/>
    <w:rsid w:val="00B12C09"/>
    <w:rsid w:val="00B133D4"/>
    <w:rsid w:val="00B13A99"/>
    <w:rsid w:val="00B14FF5"/>
    <w:rsid w:val="00B15DBD"/>
    <w:rsid w:val="00B17FE1"/>
    <w:rsid w:val="00B2032B"/>
    <w:rsid w:val="00B20F6B"/>
    <w:rsid w:val="00B21749"/>
    <w:rsid w:val="00B21BB7"/>
    <w:rsid w:val="00B224CE"/>
    <w:rsid w:val="00B22D28"/>
    <w:rsid w:val="00B25DC1"/>
    <w:rsid w:val="00B26A8F"/>
    <w:rsid w:val="00B27380"/>
    <w:rsid w:val="00B309E3"/>
    <w:rsid w:val="00B31549"/>
    <w:rsid w:val="00B3357D"/>
    <w:rsid w:val="00B3379E"/>
    <w:rsid w:val="00B33B13"/>
    <w:rsid w:val="00B33EC5"/>
    <w:rsid w:val="00B3466F"/>
    <w:rsid w:val="00B35B50"/>
    <w:rsid w:val="00B3669E"/>
    <w:rsid w:val="00B41B4A"/>
    <w:rsid w:val="00B423D5"/>
    <w:rsid w:val="00B43C18"/>
    <w:rsid w:val="00B44532"/>
    <w:rsid w:val="00B4484A"/>
    <w:rsid w:val="00B44E72"/>
    <w:rsid w:val="00B45057"/>
    <w:rsid w:val="00B4595F"/>
    <w:rsid w:val="00B468B2"/>
    <w:rsid w:val="00B5069B"/>
    <w:rsid w:val="00B51803"/>
    <w:rsid w:val="00B520B8"/>
    <w:rsid w:val="00B52A69"/>
    <w:rsid w:val="00B54C8C"/>
    <w:rsid w:val="00B55311"/>
    <w:rsid w:val="00B55F90"/>
    <w:rsid w:val="00B56617"/>
    <w:rsid w:val="00B56C85"/>
    <w:rsid w:val="00B5730A"/>
    <w:rsid w:val="00B60911"/>
    <w:rsid w:val="00B6133D"/>
    <w:rsid w:val="00B62DE6"/>
    <w:rsid w:val="00B63812"/>
    <w:rsid w:val="00B63B66"/>
    <w:rsid w:val="00B6412E"/>
    <w:rsid w:val="00B6446C"/>
    <w:rsid w:val="00B64F51"/>
    <w:rsid w:val="00B66523"/>
    <w:rsid w:val="00B67A4A"/>
    <w:rsid w:val="00B7195A"/>
    <w:rsid w:val="00B73AF1"/>
    <w:rsid w:val="00B753E8"/>
    <w:rsid w:val="00B75549"/>
    <w:rsid w:val="00B75C8F"/>
    <w:rsid w:val="00B76AB6"/>
    <w:rsid w:val="00B7718B"/>
    <w:rsid w:val="00B77A64"/>
    <w:rsid w:val="00B80CB1"/>
    <w:rsid w:val="00B817A0"/>
    <w:rsid w:val="00B825CB"/>
    <w:rsid w:val="00B828E1"/>
    <w:rsid w:val="00B831ED"/>
    <w:rsid w:val="00B86072"/>
    <w:rsid w:val="00B86A90"/>
    <w:rsid w:val="00B86B46"/>
    <w:rsid w:val="00B8748E"/>
    <w:rsid w:val="00B90201"/>
    <w:rsid w:val="00B906B1"/>
    <w:rsid w:val="00B908E6"/>
    <w:rsid w:val="00B90976"/>
    <w:rsid w:val="00B90DC0"/>
    <w:rsid w:val="00B92529"/>
    <w:rsid w:val="00B92B28"/>
    <w:rsid w:val="00B92D91"/>
    <w:rsid w:val="00B949AB"/>
    <w:rsid w:val="00B94E30"/>
    <w:rsid w:val="00B96050"/>
    <w:rsid w:val="00B978A7"/>
    <w:rsid w:val="00B97DAF"/>
    <w:rsid w:val="00B97E8C"/>
    <w:rsid w:val="00BA0B67"/>
    <w:rsid w:val="00BA0EF3"/>
    <w:rsid w:val="00BA226D"/>
    <w:rsid w:val="00BA451D"/>
    <w:rsid w:val="00BA4E70"/>
    <w:rsid w:val="00BA64A2"/>
    <w:rsid w:val="00BA7579"/>
    <w:rsid w:val="00BB015B"/>
    <w:rsid w:val="00BB16A9"/>
    <w:rsid w:val="00BB19A7"/>
    <w:rsid w:val="00BB2CB2"/>
    <w:rsid w:val="00BB389E"/>
    <w:rsid w:val="00BB3F50"/>
    <w:rsid w:val="00BB4C8B"/>
    <w:rsid w:val="00BB555A"/>
    <w:rsid w:val="00BC09BE"/>
    <w:rsid w:val="00BC3DD6"/>
    <w:rsid w:val="00BC4586"/>
    <w:rsid w:val="00BC4A6F"/>
    <w:rsid w:val="00BC4E2D"/>
    <w:rsid w:val="00BC6D77"/>
    <w:rsid w:val="00BD0DC4"/>
    <w:rsid w:val="00BD121D"/>
    <w:rsid w:val="00BD20DD"/>
    <w:rsid w:val="00BD2232"/>
    <w:rsid w:val="00BD263B"/>
    <w:rsid w:val="00BD3486"/>
    <w:rsid w:val="00BD5032"/>
    <w:rsid w:val="00BD5339"/>
    <w:rsid w:val="00BD793C"/>
    <w:rsid w:val="00BE09FA"/>
    <w:rsid w:val="00BE16AB"/>
    <w:rsid w:val="00BE16C5"/>
    <w:rsid w:val="00BE35F9"/>
    <w:rsid w:val="00BE4AC3"/>
    <w:rsid w:val="00BE53BC"/>
    <w:rsid w:val="00BE62F1"/>
    <w:rsid w:val="00BE6A48"/>
    <w:rsid w:val="00BF1C77"/>
    <w:rsid w:val="00BF3340"/>
    <w:rsid w:val="00BF3708"/>
    <w:rsid w:val="00BF4973"/>
    <w:rsid w:val="00BF646F"/>
    <w:rsid w:val="00C00E60"/>
    <w:rsid w:val="00C01894"/>
    <w:rsid w:val="00C02441"/>
    <w:rsid w:val="00C02B0E"/>
    <w:rsid w:val="00C03D02"/>
    <w:rsid w:val="00C04220"/>
    <w:rsid w:val="00C05B4E"/>
    <w:rsid w:val="00C07769"/>
    <w:rsid w:val="00C10665"/>
    <w:rsid w:val="00C11EBA"/>
    <w:rsid w:val="00C12F9F"/>
    <w:rsid w:val="00C137C3"/>
    <w:rsid w:val="00C14165"/>
    <w:rsid w:val="00C15027"/>
    <w:rsid w:val="00C1503E"/>
    <w:rsid w:val="00C15879"/>
    <w:rsid w:val="00C1625F"/>
    <w:rsid w:val="00C21A7E"/>
    <w:rsid w:val="00C23F6E"/>
    <w:rsid w:val="00C24CFA"/>
    <w:rsid w:val="00C26333"/>
    <w:rsid w:val="00C2650A"/>
    <w:rsid w:val="00C301A7"/>
    <w:rsid w:val="00C30B05"/>
    <w:rsid w:val="00C32C99"/>
    <w:rsid w:val="00C32E7E"/>
    <w:rsid w:val="00C33402"/>
    <w:rsid w:val="00C347F9"/>
    <w:rsid w:val="00C3540B"/>
    <w:rsid w:val="00C36835"/>
    <w:rsid w:val="00C36F23"/>
    <w:rsid w:val="00C37628"/>
    <w:rsid w:val="00C37F08"/>
    <w:rsid w:val="00C40A0E"/>
    <w:rsid w:val="00C41F40"/>
    <w:rsid w:val="00C426A4"/>
    <w:rsid w:val="00C43D05"/>
    <w:rsid w:val="00C4494D"/>
    <w:rsid w:val="00C456A9"/>
    <w:rsid w:val="00C45DEB"/>
    <w:rsid w:val="00C469BB"/>
    <w:rsid w:val="00C46D53"/>
    <w:rsid w:val="00C46FB2"/>
    <w:rsid w:val="00C5008A"/>
    <w:rsid w:val="00C519B1"/>
    <w:rsid w:val="00C52051"/>
    <w:rsid w:val="00C53372"/>
    <w:rsid w:val="00C5484A"/>
    <w:rsid w:val="00C561EB"/>
    <w:rsid w:val="00C57481"/>
    <w:rsid w:val="00C57965"/>
    <w:rsid w:val="00C6357C"/>
    <w:rsid w:val="00C649BC"/>
    <w:rsid w:val="00C66A2B"/>
    <w:rsid w:val="00C67378"/>
    <w:rsid w:val="00C673B5"/>
    <w:rsid w:val="00C67F49"/>
    <w:rsid w:val="00C709FB"/>
    <w:rsid w:val="00C70B95"/>
    <w:rsid w:val="00C7170A"/>
    <w:rsid w:val="00C71A66"/>
    <w:rsid w:val="00C74CCE"/>
    <w:rsid w:val="00C7592F"/>
    <w:rsid w:val="00C75A58"/>
    <w:rsid w:val="00C75BD3"/>
    <w:rsid w:val="00C77865"/>
    <w:rsid w:val="00C77CB8"/>
    <w:rsid w:val="00C803B2"/>
    <w:rsid w:val="00C803E0"/>
    <w:rsid w:val="00C80F64"/>
    <w:rsid w:val="00C81B13"/>
    <w:rsid w:val="00C8203A"/>
    <w:rsid w:val="00C8487D"/>
    <w:rsid w:val="00C8521E"/>
    <w:rsid w:val="00C855BF"/>
    <w:rsid w:val="00C8743A"/>
    <w:rsid w:val="00C90554"/>
    <w:rsid w:val="00C90B31"/>
    <w:rsid w:val="00C91409"/>
    <w:rsid w:val="00C9376E"/>
    <w:rsid w:val="00C95C15"/>
    <w:rsid w:val="00C9681A"/>
    <w:rsid w:val="00C97013"/>
    <w:rsid w:val="00C9705E"/>
    <w:rsid w:val="00CA00ED"/>
    <w:rsid w:val="00CA1605"/>
    <w:rsid w:val="00CA23D5"/>
    <w:rsid w:val="00CA27D3"/>
    <w:rsid w:val="00CA3808"/>
    <w:rsid w:val="00CA4C6E"/>
    <w:rsid w:val="00CA5F9D"/>
    <w:rsid w:val="00CA7EE6"/>
    <w:rsid w:val="00CB11F6"/>
    <w:rsid w:val="00CB25BE"/>
    <w:rsid w:val="00CB273B"/>
    <w:rsid w:val="00CB3FCE"/>
    <w:rsid w:val="00CB65FF"/>
    <w:rsid w:val="00CB78B3"/>
    <w:rsid w:val="00CC1CEA"/>
    <w:rsid w:val="00CC5ABE"/>
    <w:rsid w:val="00CC7F18"/>
    <w:rsid w:val="00CD081C"/>
    <w:rsid w:val="00CD334E"/>
    <w:rsid w:val="00CD3840"/>
    <w:rsid w:val="00CD3B89"/>
    <w:rsid w:val="00CD3D58"/>
    <w:rsid w:val="00CD518D"/>
    <w:rsid w:val="00CD5324"/>
    <w:rsid w:val="00CD668C"/>
    <w:rsid w:val="00CD7B82"/>
    <w:rsid w:val="00CD7E4F"/>
    <w:rsid w:val="00CE1266"/>
    <w:rsid w:val="00CE1844"/>
    <w:rsid w:val="00CE1D58"/>
    <w:rsid w:val="00CE230D"/>
    <w:rsid w:val="00CE34F5"/>
    <w:rsid w:val="00CE46E7"/>
    <w:rsid w:val="00CE7119"/>
    <w:rsid w:val="00CE75D3"/>
    <w:rsid w:val="00CE7AE6"/>
    <w:rsid w:val="00CF0517"/>
    <w:rsid w:val="00CF0B77"/>
    <w:rsid w:val="00CF116E"/>
    <w:rsid w:val="00CF2F1A"/>
    <w:rsid w:val="00CF3C3D"/>
    <w:rsid w:val="00CF456D"/>
    <w:rsid w:val="00CF4799"/>
    <w:rsid w:val="00CF4F7A"/>
    <w:rsid w:val="00CF519B"/>
    <w:rsid w:val="00CF5EC0"/>
    <w:rsid w:val="00CF7BD6"/>
    <w:rsid w:val="00D008BD"/>
    <w:rsid w:val="00D013CE"/>
    <w:rsid w:val="00D01B06"/>
    <w:rsid w:val="00D031AE"/>
    <w:rsid w:val="00D03E5B"/>
    <w:rsid w:val="00D049D3"/>
    <w:rsid w:val="00D055CC"/>
    <w:rsid w:val="00D05EC5"/>
    <w:rsid w:val="00D11130"/>
    <w:rsid w:val="00D11CC9"/>
    <w:rsid w:val="00D122EC"/>
    <w:rsid w:val="00D13DD5"/>
    <w:rsid w:val="00D144A9"/>
    <w:rsid w:val="00D147CF"/>
    <w:rsid w:val="00D14FD9"/>
    <w:rsid w:val="00D15609"/>
    <w:rsid w:val="00D16165"/>
    <w:rsid w:val="00D16211"/>
    <w:rsid w:val="00D1705F"/>
    <w:rsid w:val="00D2152E"/>
    <w:rsid w:val="00D21C1C"/>
    <w:rsid w:val="00D22023"/>
    <w:rsid w:val="00D22AFE"/>
    <w:rsid w:val="00D2554F"/>
    <w:rsid w:val="00D31332"/>
    <w:rsid w:val="00D3212A"/>
    <w:rsid w:val="00D32418"/>
    <w:rsid w:val="00D32F64"/>
    <w:rsid w:val="00D33718"/>
    <w:rsid w:val="00D33EBD"/>
    <w:rsid w:val="00D3411F"/>
    <w:rsid w:val="00D34913"/>
    <w:rsid w:val="00D3496C"/>
    <w:rsid w:val="00D35B45"/>
    <w:rsid w:val="00D36CE7"/>
    <w:rsid w:val="00D3741E"/>
    <w:rsid w:val="00D40722"/>
    <w:rsid w:val="00D40F26"/>
    <w:rsid w:val="00D4280C"/>
    <w:rsid w:val="00D43770"/>
    <w:rsid w:val="00D43C71"/>
    <w:rsid w:val="00D4400C"/>
    <w:rsid w:val="00D4626A"/>
    <w:rsid w:val="00D46EAE"/>
    <w:rsid w:val="00D474CD"/>
    <w:rsid w:val="00D5223C"/>
    <w:rsid w:val="00D52F1E"/>
    <w:rsid w:val="00D53759"/>
    <w:rsid w:val="00D53A1D"/>
    <w:rsid w:val="00D5426C"/>
    <w:rsid w:val="00D55950"/>
    <w:rsid w:val="00D56B26"/>
    <w:rsid w:val="00D61C54"/>
    <w:rsid w:val="00D63262"/>
    <w:rsid w:val="00D64094"/>
    <w:rsid w:val="00D64F0F"/>
    <w:rsid w:val="00D6610B"/>
    <w:rsid w:val="00D66934"/>
    <w:rsid w:val="00D671D1"/>
    <w:rsid w:val="00D673CF"/>
    <w:rsid w:val="00D700FA"/>
    <w:rsid w:val="00D70A8A"/>
    <w:rsid w:val="00D70B13"/>
    <w:rsid w:val="00D71A23"/>
    <w:rsid w:val="00D738F8"/>
    <w:rsid w:val="00D74274"/>
    <w:rsid w:val="00D75D9C"/>
    <w:rsid w:val="00D762AB"/>
    <w:rsid w:val="00D76CB5"/>
    <w:rsid w:val="00D774F1"/>
    <w:rsid w:val="00D824AC"/>
    <w:rsid w:val="00D824EA"/>
    <w:rsid w:val="00D82A8E"/>
    <w:rsid w:val="00D82E94"/>
    <w:rsid w:val="00D8478E"/>
    <w:rsid w:val="00D85404"/>
    <w:rsid w:val="00D85443"/>
    <w:rsid w:val="00D91ADC"/>
    <w:rsid w:val="00D91C88"/>
    <w:rsid w:val="00D92303"/>
    <w:rsid w:val="00D936B0"/>
    <w:rsid w:val="00D9404B"/>
    <w:rsid w:val="00D97798"/>
    <w:rsid w:val="00D97CAA"/>
    <w:rsid w:val="00DA0633"/>
    <w:rsid w:val="00DA12FC"/>
    <w:rsid w:val="00DA2375"/>
    <w:rsid w:val="00DA3798"/>
    <w:rsid w:val="00DA445F"/>
    <w:rsid w:val="00DA57CA"/>
    <w:rsid w:val="00DA6B17"/>
    <w:rsid w:val="00DA6D2C"/>
    <w:rsid w:val="00DB08B7"/>
    <w:rsid w:val="00DB12FA"/>
    <w:rsid w:val="00DB17CE"/>
    <w:rsid w:val="00DB3454"/>
    <w:rsid w:val="00DB43B5"/>
    <w:rsid w:val="00DB4A2A"/>
    <w:rsid w:val="00DB590C"/>
    <w:rsid w:val="00DB5D7A"/>
    <w:rsid w:val="00DC0E6B"/>
    <w:rsid w:val="00DC108F"/>
    <w:rsid w:val="00DC20D9"/>
    <w:rsid w:val="00DC3E52"/>
    <w:rsid w:val="00DC42B4"/>
    <w:rsid w:val="00DC5CC7"/>
    <w:rsid w:val="00DC640E"/>
    <w:rsid w:val="00DC6FE2"/>
    <w:rsid w:val="00DC7104"/>
    <w:rsid w:val="00DC7635"/>
    <w:rsid w:val="00DD10BE"/>
    <w:rsid w:val="00DD159B"/>
    <w:rsid w:val="00DD1B42"/>
    <w:rsid w:val="00DD3EFB"/>
    <w:rsid w:val="00DD4B79"/>
    <w:rsid w:val="00DD596C"/>
    <w:rsid w:val="00DD5A07"/>
    <w:rsid w:val="00DD5AC6"/>
    <w:rsid w:val="00DD5B0E"/>
    <w:rsid w:val="00DD65C1"/>
    <w:rsid w:val="00DD68C9"/>
    <w:rsid w:val="00DD6ED3"/>
    <w:rsid w:val="00DD7911"/>
    <w:rsid w:val="00DD7B96"/>
    <w:rsid w:val="00DE1112"/>
    <w:rsid w:val="00DE131E"/>
    <w:rsid w:val="00DE2C45"/>
    <w:rsid w:val="00DE3503"/>
    <w:rsid w:val="00DE3654"/>
    <w:rsid w:val="00DE6891"/>
    <w:rsid w:val="00DE6C2E"/>
    <w:rsid w:val="00DE7BAC"/>
    <w:rsid w:val="00DF0FA9"/>
    <w:rsid w:val="00DF135B"/>
    <w:rsid w:val="00DF3055"/>
    <w:rsid w:val="00DF3423"/>
    <w:rsid w:val="00DF500E"/>
    <w:rsid w:val="00DF5170"/>
    <w:rsid w:val="00DF5BF1"/>
    <w:rsid w:val="00DF7137"/>
    <w:rsid w:val="00DF71A5"/>
    <w:rsid w:val="00E00A21"/>
    <w:rsid w:val="00E01FF8"/>
    <w:rsid w:val="00E03F02"/>
    <w:rsid w:val="00E0452A"/>
    <w:rsid w:val="00E056BB"/>
    <w:rsid w:val="00E1022D"/>
    <w:rsid w:val="00E10F05"/>
    <w:rsid w:val="00E112BF"/>
    <w:rsid w:val="00E15406"/>
    <w:rsid w:val="00E16BA7"/>
    <w:rsid w:val="00E17168"/>
    <w:rsid w:val="00E17678"/>
    <w:rsid w:val="00E17DCB"/>
    <w:rsid w:val="00E20489"/>
    <w:rsid w:val="00E21B27"/>
    <w:rsid w:val="00E22981"/>
    <w:rsid w:val="00E24401"/>
    <w:rsid w:val="00E249AD"/>
    <w:rsid w:val="00E25490"/>
    <w:rsid w:val="00E30CA3"/>
    <w:rsid w:val="00E30E79"/>
    <w:rsid w:val="00E31474"/>
    <w:rsid w:val="00E33B32"/>
    <w:rsid w:val="00E33DF6"/>
    <w:rsid w:val="00E3526E"/>
    <w:rsid w:val="00E35E01"/>
    <w:rsid w:val="00E37F02"/>
    <w:rsid w:val="00E41B17"/>
    <w:rsid w:val="00E425DB"/>
    <w:rsid w:val="00E42FAC"/>
    <w:rsid w:val="00E45070"/>
    <w:rsid w:val="00E45412"/>
    <w:rsid w:val="00E464D7"/>
    <w:rsid w:val="00E46B50"/>
    <w:rsid w:val="00E47D07"/>
    <w:rsid w:val="00E47D53"/>
    <w:rsid w:val="00E5092A"/>
    <w:rsid w:val="00E51073"/>
    <w:rsid w:val="00E5138D"/>
    <w:rsid w:val="00E5253A"/>
    <w:rsid w:val="00E529AD"/>
    <w:rsid w:val="00E52BA3"/>
    <w:rsid w:val="00E552CA"/>
    <w:rsid w:val="00E563ED"/>
    <w:rsid w:val="00E60832"/>
    <w:rsid w:val="00E608CD"/>
    <w:rsid w:val="00E6330D"/>
    <w:rsid w:val="00E63C43"/>
    <w:rsid w:val="00E64225"/>
    <w:rsid w:val="00E642DD"/>
    <w:rsid w:val="00E649A0"/>
    <w:rsid w:val="00E6715B"/>
    <w:rsid w:val="00E671F1"/>
    <w:rsid w:val="00E67934"/>
    <w:rsid w:val="00E70674"/>
    <w:rsid w:val="00E70D9C"/>
    <w:rsid w:val="00E72628"/>
    <w:rsid w:val="00E72C2D"/>
    <w:rsid w:val="00E7395A"/>
    <w:rsid w:val="00E745D6"/>
    <w:rsid w:val="00E7534D"/>
    <w:rsid w:val="00E76160"/>
    <w:rsid w:val="00E779CA"/>
    <w:rsid w:val="00E80981"/>
    <w:rsid w:val="00E80E15"/>
    <w:rsid w:val="00E81B62"/>
    <w:rsid w:val="00E81C9D"/>
    <w:rsid w:val="00E81FD4"/>
    <w:rsid w:val="00E82308"/>
    <w:rsid w:val="00E8240A"/>
    <w:rsid w:val="00E843C1"/>
    <w:rsid w:val="00E84A0C"/>
    <w:rsid w:val="00E84EE4"/>
    <w:rsid w:val="00E8558B"/>
    <w:rsid w:val="00E85C5D"/>
    <w:rsid w:val="00E85FA6"/>
    <w:rsid w:val="00E87B5C"/>
    <w:rsid w:val="00E90395"/>
    <w:rsid w:val="00E9257F"/>
    <w:rsid w:val="00E929AE"/>
    <w:rsid w:val="00E929E5"/>
    <w:rsid w:val="00E92FAD"/>
    <w:rsid w:val="00E9300D"/>
    <w:rsid w:val="00E93521"/>
    <w:rsid w:val="00E95A58"/>
    <w:rsid w:val="00E96AC1"/>
    <w:rsid w:val="00E975BF"/>
    <w:rsid w:val="00E97918"/>
    <w:rsid w:val="00E97E5A"/>
    <w:rsid w:val="00EA007F"/>
    <w:rsid w:val="00EA01A7"/>
    <w:rsid w:val="00EA3EAA"/>
    <w:rsid w:val="00EA4D63"/>
    <w:rsid w:val="00EA5577"/>
    <w:rsid w:val="00EA7E20"/>
    <w:rsid w:val="00EB072A"/>
    <w:rsid w:val="00EB189C"/>
    <w:rsid w:val="00EB297E"/>
    <w:rsid w:val="00EB48D2"/>
    <w:rsid w:val="00EB4AA7"/>
    <w:rsid w:val="00EB4C64"/>
    <w:rsid w:val="00EB6BA7"/>
    <w:rsid w:val="00EB7483"/>
    <w:rsid w:val="00EB7540"/>
    <w:rsid w:val="00EC06AB"/>
    <w:rsid w:val="00EC0D6F"/>
    <w:rsid w:val="00EC2DCF"/>
    <w:rsid w:val="00EC380E"/>
    <w:rsid w:val="00EC41EC"/>
    <w:rsid w:val="00EC4DBB"/>
    <w:rsid w:val="00EC5327"/>
    <w:rsid w:val="00EC5BE3"/>
    <w:rsid w:val="00EC68D3"/>
    <w:rsid w:val="00ED021C"/>
    <w:rsid w:val="00ED0ADF"/>
    <w:rsid w:val="00ED11CD"/>
    <w:rsid w:val="00ED126F"/>
    <w:rsid w:val="00ED200E"/>
    <w:rsid w:val="00ED353F"/>
    <w:rsid w:val="00ED364F"/>
    <w:rsid w:val="00ED37D7"/>
    <w:rsid w:val="00ED53C1"/>
    <w:rsid w:val="00ED7E56"/>
    <w:rsid w:val="00ED7F1C"/>
    <w:rsid w:val="00EE03D4"/>
    <w:rsid w:val="00EE059E"/>
    <w:rsid w:val="00EE12C6"/>
    <w:rsid w:val="00EE2269"/>
    <w:rsid w:val="00EE3847"/>
    <w:rsid w:val="00EE3FC1"/>
    <w:rsid w:val="00EE456B"/>
    <w:rsid w:val="00EE569D"/>
    <w:rsid w:val="00EE7399"/>
    <w:rsid w:val="00EF0519"/>
    <w:rsid w:val="00EF166E"/>
    <w:rsid w:val="00EF27A3"/>
    <w:rsid w:val="00EF2D28"/>
    <w:rsid w:val="00EF5090"/>
    <w:rsid w:val="00EF5DE3"/>
    <w:rsid w:val="00EF7361"/>
    <w:rsid w:val="00EF786E"/>
    <w:rsid w:val="00EF7C10"/>
    <w:rsid w:val="00F015B8"/>
    <w:rsid w:val="00F0215B"/>
    <w:rsid w:val="00F02928"/>
    <w:rsid w:val="00F07A42"/>
    <w:rsid w:val="00F07EF0"/>
    <w:rsid w:val="00F10987"/>
    <w:rsid w:val="00F11072"/>
    <w:rsid w:val="00F13626"/>
    <w:rsid w:val="00F13792"/>
    <w:rsid w:val="00F1405B"/>
    <w:rsid w:val="00F1484C"/>
    <w:rsid w:val="00F148A7"/>
    <w:rsid w:val="00F15171"/>
    <w:rsid w:val="00F16474"/>
    <w:rsid w:val="00F176EC"/>
    <w:rsid w:val="00F20592"/>
    <w:rsid w:val="00F20A02"/>
    <w:rsid w:val="00F2135E"/>
    <w:rsid w:val="00F21F2A"/>
    <w:rsid w:val="00F230E2"/>
    <w:rsid w:val="00F233F5"/>
    <w:rsid w:val="00F23442"/>
    <w:rsid w:val="00F235B5"/>
    <w:rsid w:val="00F2361B"/>
    <w:rsid w:val="00F25421"/>
    <w:rsid w:val="00F2631F"/>
    <w:rsid w:val="00F26409"/>
    <w:rsid w:val="00F27B7F"/>
    <w:rsid w:val="00F27C71"/>
    <w:rsid w:val="00F307F4"/>
    <w:rsid w:val="00F31483"/>
    <w:rsid w:val="00F3228D"/>
    <w:rsid w:val="00F322F9"/>
    <w:rsid w:val="00F3232D"/>
    <w:rsid w:val="00F331CD"/>
    <w:rsid w:val="00F3350F"/>
    <w:rsid w:val="00F337F2"/>
    <w:rsid w:val="00F344A1"/>
    <w:rsid w:val="00F3460F"/>
    <w:rsid w:val="00F34AF3"/>
    <w:rsid w:val="00F3524A"/>
    <w:rsid w:val="00F360AF"/>
    <w:rsid w:val="00F37169"/>
    <w:rsid w:val="00F4053C"/>
    <w:rsid w:val="00F42F3D"/>
    <w:rsid w:val="00F436D8"/>
    <w:rsid w:val="00F4555B"/>
    <w:rsid w:val="00F457E6"/>
    <w:rsid w:val="00F46864"/>
    <w:rsid w:val="00F5219B"/>
    <w:rsid w:val="00F535F8"/>
    <w:rsid w:val="00F53C38"/>
    <w:rsid w:val="00F54388"/>
    <w:rsid w:val="00F55C03"/>
    <w:rsid w:val="00F5605B"/>
    <w:rsid w:val="00F575CE"/>
    <w:rsid w:val="00F62AD0"/>
    <w:rsid w:val="00F63031"/>
    <w:rsid w:val="00F6438F"/>
    <w:rsid w:val="00F648A6"/>
    <w:rsid w:val="00F648F7"/>
    <w:rsid w:val="00F65957"/>
    <w:rsid w:val="00F6636F"/>
    <w:rsid w:val="00F6687D"/>
    <w:rsid w:val="00F66E58"/>
    <w:rsid w:val="00F70E31"/>
    <w:rsid w:val="00F731EB"/>
    <w:rsid w:val="00F74CCE"/>
    <w:rsid w:val="00F7535E"/>
    <w:rsid w:val="00F75EAB"/>
    <w:rsid w:val="00F76770"/>
    <w:rsid w:val="00F76E47"/>
    <w:rsid w:val="00F80DA1"/>
    <w:rsid w:val="00F80DC4"/>
    <w:rsid w:val="00F818B7"/>
    <w:rsid w:val="00F82006"/>
    <w:rsid w:val="00F822D8"/>
    <w:rsid w:val="00F82355"/>
    <w:rsid w:val="00F84195"/>
    <w:rsid w:val="00F866C5"/>
    <w:rsid w:val="00F8792D"/>
    <w:rsid w:val="00F90252"/>
    <w:rsid w:val="00F9164E"/>
    <w:rsid w:val="00F93471"/>
    <w:rsid w:val="00F93BC7"/>
    <w:rsid w:val="00F93E04"/>
    <w:rsid w:val="00F94BF0"/>
    <w:rsid w:val="00F971E4"/>
    <w:rsid w:val="00F97D12"/>
    <w:rsid w:val="00FA067A"/>
    <w:rsid w:val="00FA0CDC"/>
    <w:rsid w:val="00FA1221"/>
    <w:rsid w:val="00FA1629"/>
    <w:rsid w:val="00FA1A89"/>
    <w:rsid w:val="00FA286C"/>
    <w:rsid w:val="00FA3170"/>
    <w:rsid w:val="00FA3ECE"/>
    <w:rsid w:val="00FA41F8"/>
    <w:rsid w:val="00FA5F02"/>
    <w:rsid w:val="00FA6A0D"/>
    <w:rsid w:val="00FA7033"/>
    <w:rsid w:val="00FA7179"/>
    <w:rsid w:val="00FA728A"/>
    <w:rsid w:val="00FB0EE9"/>
    <w:rsid w:val="00FB3840"/>
    <w:rsid w:val="00FB4901"/>
    <w:rsid w:val="00FB578D"/>
    <w:rsid w:val="00FB67AA"/>
    <w:rsid w:val="00FC00A4"/>
    <w:rsid w:val="00FC0118"/>
    <w:rsid w:val="00FC143D"/>
    <w:rsid w:val="00FC1A37"/>
    <w:rsid w:val="00FC1C37"/>
    <w:rsid w:val="00FC3E61"/>
    <w:rsid w:val="00FC4C76"/>
    <w:rsid w:val="00FC5F86"/>
    <w:rsid w:val="00FC74B8"/>
    <w:rsid w:val="00FD1247"/>
    <w:rsid w:val="00FD1F73"/>
    <w:rsid w:val="00FD238E"/>
    <w:rsid w:val="00FD2407"/>
    <w:rsid w:val="00FD4A2D"/>
    <w:rsid w:val="00FD6431"/>
    <w:rsid w:val="00FD6451"/>
    <w:rsid w:val="00FD7482"/>
    <w:rsid w:val="00FE064B"/>
    <w:rsid w:val="00FE147D"/>
    <w:rsid w:val="00FE1614"/>
    <w:rsid w:val="00FE233C"/>
    <w:rsid w:val="00FE3341"/>
    <w:rsid w:val="00FE470D"/>
    <w:rsid w:val="00FE4AC4"/>
    <w:rsid w:val="00FE52A8"/>
    <w:rsid w:val="00FE5F59"/>
    <w:rsid w:val="00FE65D5"/>
    <w:rsid w:val="00FF1C14"/>
    <w:rsid w:val="00FF1D11"/>
    <w:rsid w:val="00FF1D41"/>
    <w:rsid w:val="00FF3460"/>
    <w:rsid w:val="00FF39D2"/>
    <w:rsid w:val="00FF3C6F"/>
    <w:rsid w:val="00FF4576"/>
    <w:rsid w:val="00FF52A9"/>
    <w:rsid w:val="00FF7783"/>
    <w:rsid w:val="00FF787A"/>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D02FD2A-A935-4033-B55D-C9480CCBB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558B"/>
    <w:rPr>
      <w:rFonts w:ascii="Arial" w:hAnsi="Arial"/>
      <w:sz w:val="22"/>
      <w:szCs w:val="24"/>
    </w:rPr>
  </w:style>
  <w:style w:type="paragraph" w:styleId="Heading1">
    <w:name w:val="heading 1"/>
    <w:basedOn w:val="Normal"/>
    <w:next w:val="Normal"/>
    <w:link w:val="Heading1Char"/>
    <w:qFormat/>
    <w:rsid w:val="004E5322"/>
    <w:pPr>
      <w:keepNext/>
      <w:numPr>
        <w:numId w:val="6"/>
      </w:numPr>
      <w:pBdr>
        <w:bottom w:val="single" w:sz="4" w:space="1" w:color="auto"/>
      </w:pBdr>
      <w:tabs>
        <w:tab w:val="left" w:pos="360"/>
      </w:tabs>
      <w:spacing w:before="360" w:after="240"/>
      <w:ind w:left="720" w:hanging="720"/>
      <w:outlineLvl w:val="0"/>
    </w:pPr>
    <w:rPr>
      <w:rFonts w:cs="Arial"/>
      <w:b/>
      <w:bCs/>
      <w:smallCaps/>
      <w:spacing w:val="20"/>
      <w:kern w:val="32"/>
      <w:sz w:val="32"/>
      <w:szCs w:val="32"/>
    </w:rPr>
  </w:style>
  <w:style w:type="paragraph" w:styleId="Heading2">
    <w:name w:val="heading 2"/>
    <w:basedOn w:val="Normal"/>
    <w:next w:val="Normal"/>
    <w:link w:val="Heading2Char"/>
    <w:qFormat/>
    <w:rsid w:val="004E5322"/>
    <w:pPr>
      <w:keepNext/>
      <w:numPr>
        <w:ilvl w:val="1"/>
        <w:numId w:val="6"/>
      </w:numPr>
      <w:spacing w:before="240"/>
      <w:outlineLvl w:val="1"/>
    </w:pPr>
    <w:rPr>
      <w:rFonts w:cs="Arial"/>
      <w:b/>
      <w:bCs/>
      <w:iCs/>
      <w:smallCaps/>
    </w:rPr>
  </w:style>
  <w:style w:type="paragraph" w:styleId="Heading3">
    <w:name w:val="heading 3"/>
    <w:basedOn w:val="Normal"/>
    <w:next w:val="Normal"/>
    <w:qFormat/>
    <w:rsid w:val="001349CB"/>
    <w:pPr>
      <w:keepNext/>
      <w:numPr>
        <w:ilvl w:val="2"/>
        <w:numId w:val="6"/>
      </w:numPr>
      <w:spacing w:before="160" w:after="160"/>
      <w:outlineLvl w:val="2"/>
    </w:pPr>
    <w:rPr>
      <w:b/>
      <w:bCs/>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5322"/>
    <w:rPr>
      <w:rFonts w:ascii="Arial" w:hAnsi="Arial" w:cs="Arial"/>
      <w:b/>
      <w:bCs/>
      <w:smallCaps/>
      <w:spacing w:val="20"/>
      <w:kern w:val="32"/>
      <w:sz w:val="32"/>
      <w:szCs w:val="32"/>
    </w:rPr>
  </w:style>
  <w:style w:type="character" w:customStyle="1" w:styleId="Heading2Char">
    <w:name w:val="Heading 2 Char"/>
    <w:link w:val="Heading2"/>
    <w:rsid w:val="004E5322"/>
    <w:rPr>
      <w:rFonts w:ascii="Arial" w:hAnsi="Arial" w:cs="Arial"/>
      <w:b/>
      <w:bCs/>
      <w:iCs/>
      <w:smallCaps/>
      <w:sz w:val="24"/>
      <w:szCs w:val="24"/>
    </w:rPr>
  </w:style>
  <w:style w:type="character" w:styleId="Hyperlink">
    <w:name w:val="Hyperlink"/>
    <w:uiPriority w:val="99"/>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pPr>
      <w:numPr>
        <w:numId w:val="1"/>
      </w:numPr>
      <w:tabs>
        <w:tab w:val="left" w:pos="576"/>
      </w:tabs>
      <w:ind w:left="576" w:hanging="288"/>
    </w:pPr>
  </w:style>
  <w:style w:type="paragraph" w:styleId="BodyText">
    <w:name w:val="Body Text"/>
    <w:basedOn w:val="Normal"/>
    <w:link w:val="BodyTextChar"/>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sz w:val="21"/>
      <w:szCs w:val="24"/>
      <w:lang w:val="en-US" w:eastAsia="en-US" w:bidi="ar-S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CF519B"/>
    <w:pPr>
      <w:tabs>
        <w:tab w:val="left" w:pos="360"/>
        <w:tab w:val="right" w:leader="dot" w:pos="9360"/>
      </w:tabs>
      <w:spacing w:line="240" w:lineRule="auto"/>
    </w:pPr>
  </w:style>
  <w:style w:type="paragraph" w:styleId="TOC2">
    <w:name w:val="toc 2"/>
    <w:basedOn w:val="BodyText"/>
    <w:next w:val="Normal"/>
    <w:autoRedefine/>
    <w:uiPriority w:val="39"/>
    <w:rsid w:val="006D72A6"/>
    <w:pPr>
      <w:tabs>
        <w:tab w:val="left" w:pos="720"/>
        <w:tab w:val="right" w:leader="dot" w:pos="936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sz w:val="21"/>
      <w:szCs w:val="24"/>
      <w:lang w:val="en-US" w:eastAsia="en-US" w:bidi="ar-SA"/>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before="40" w:afterLines="40" w:after="40"/>
      <w:jc w:val="center"/>
    </w:pPr>
    <w:rPr>
      <w:rFonts w:ascii="Wingdings 2" w:hAnsi="Wingdings 2"/>
    </w:rPr>
  </w:style>
  <w:style w:type="paragraph" w:customStyle="1" w:styleId="box">
    <w:name w:val="box"/>
    <w:basedOn w:val="Normal"/>
    <w:rsid w:val="004C31F6"/>
    <w:pPr>
      <w:spacing w:beforeLines="40" w:before="40" w:afterLines="40" w:after="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mallCaps/>
      <w:sz w:val="24"/>
      <w:szCs w:val="24"/>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lorfulList-Accent11">
    <w:name w:val="Colorful List - Accent 11"/>
    <w:basedOn w:val="Normal"/>
    <w:uiPriority w:val="34"/>
    <w:qFormat/>
    <w:rsid w:val="00FC0118"/>
    <w:pPr>
      <w:ind w:left="720"/>
      <w:contextualSpacing/>
    </w:pPr>
  </w:style>
  <w:style w:type="paragraph" w:customStyle="1" w:styleId="ColorfulShading-Accent11">
    <w:name w:val="Colorful Shading - Accent 11"/>
    <w:hidden/>
    <w:uiPriority w:val="71"/>
    <w:rsid w:val="002C59D3"/>
    <w:rPr>
      <w:sz w:val="24"/>
      <w:szCs w:val="24"/>
    </w:rPr>
  </w:style>
  <w:style w:type="paragraph" w:styleId="Revision">
    <w:name w:val="Revision"/>
    <w:hidden/>
    <w:uiPriority w:val="99"/>
    <w:semiHidden/>
    <w:rsid w:val="00B3379E"/>
    <w:rPr>
      <w:sz w:val="24"/>
      <w:szCs w:val="24"/>
    </w:rPr>
  </w:style>
  <w:style w:type="character" w:customStyle="1" w:styleId="CommentTextChar">
    <w:name w:val="Comment Text Char"/>
    <w:link w:val="CommentText"/>
    <w:rsid w:val="00B26A8F"/>
    <w:rPr>
      <w:rFonts w:ascii="Arial" w:hAnsi="Arial"/>
      <w:sz w:val="16"/>
    </w:rPr>
  </w:style>
  <w:style w:type="character" w:styleId="Emphasis">
    <w:name w:val="Emphasis"/>
    <w:qFormat/>
    <w:rsid w:val="004E5322"/>
    <w:rPr>
      <w:i/>
      <w:iCs/>
    </w:rPr>
  </w:style>
  <w:style w:type="character" w:customStyle="1" w:styleId="FooterChar">
    <w:name w:val="Footer Char"/>
    <w:link w:val="Footer"/>
    <w:uiPriority w:val="99"/>
    <w:rsid w:val="006D72A6"/>
    <w:rPr>
      <w:sz w:val="24"/>
      <w:szCs w:val="24"/>
    </w:rPr>
  </w:style>
  <w:style w:type="paragraph" w:styleId="ListParagraph">
    <w:name w:val="List Paragraph"/>
    <w:basedOn w:val="Normal"/>
    <w:uiPriority w:val="34"/>
    <w:qFormat/>
    <w:rsid w:val="00935638"/>
    <w:pPr>
      <w:ind w:left="720"/>
      <w:contextualSpacing/>
    </w:pPr>
  </w:style>
  <w:style w:type="paragraph" w:styleId="NoSpacing">
    <w:name w:val="No Spacing"/>
    <w:uiPriority w:val="1"/>
    <w:qFormat/>
    <w:rsid w:val="009949F2"/>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53045332">
      <w:bodyDiv w:val="1"/>
      <w:marLeft w:val="0"/>
      <w:marRight w:val="0"/>
      <w:marTop w:val="0"/>
      <w:marBottom w:val="0"/>
      <w:divBdr>
        <w:top w:val="none" w:sz="0" w:space="0" w:color="auto"/>
        <w:left w:val="none" w:sz="0" w:space="0" w:color="auto"/>
        <w:bottom w:val="none" w:sz="0" w:space="0" w:color="auto"/>
        <w:right w:val="none" w:sz="0" w:space="0" w:color="auto"/>
      </w:divBdr>
    </w:div>
    <w:div w:id="57945657">
      <w:bodyDiv w:val="1"/>
      <w:marLeft w:val="0"/>
      <w:marRight w:val="0"/>
      <w:marTop w:val="0"/>
      <w:marBottom w:val="0"/>
      <w:divBdr>
        <w:top w:val="none" w:sz="0" w:space="0" w:color="auto"/>
        <w:left w:val="none" w:sz="0" w:space="0" w:color="auto"/>
        <w:bottom w:val="none" w:sz="0" w:space="0" w:color="auto"/>
        <w:right w:val="none" w:sz="0" w:space="0" w:color="auto"/>
      </w:divBdr>
    </w:div>
    <w:div w:id="60831496">
      <w:bodyDiv w:val="1"/>
      <w:marLeft w:val="0"/>
      <w:marRight w:val="0"/>
      <w:marTop w:val="0"/>
      <w:marBottom w:val="0"/>
      <w:divBdr>
        <w:top w:val="none" w:sz="0" w:space="0" w:color="auto"/>
        <w:left w:val="none" w:sz="0" w:space="0" w:color="auto"/>
        <w:bottom w:val="none" w:sz="0" w:space="0" w:color="auto"/>
        <w:right w:val="none" w:sz="0" w:space="0" w:color="auto"/>
      </w:divBdr>
    </w:div>
    <w:div w:id="80182349">
      <w:bodyDiv w:val="1"/>
      <w:marLeft w:val="0"/>
      <w:marRight w:val="0"/>
      <w:marTop w:val="0"/>
      <w:marBottom w:val="0"/>
      <w:divBdr>
        <w:top w:val="none" w:sz="0" w:space="0" w:color="auto"/>
        <w:left w:val="none" w:sz="0" w:space="0" w:color="auto"/>
        <w:bottom w:val="none" w:sz="0" w:space="0" w:color="auto"/>
        <w:right w:val="none" w:sz="0" w:space="0" w:color="auto"/>
      </w:divBdr>
    </w:div>
    <w:div w:id="99381640">
      <w:bodyDiv w:val="1"/>
      <w:marLeft w:val="0"/>
      <w:marRight w:val="0"/>
      <w:marTop w:val="0"/>
      <w:marBottom w:val="0"/>
      <w:divBdr>
        <w:top w:val="none" w:sz="0" w:space="0" w:color="auto"/>
        <w:left w:val="none" w:sz="0" w:space="0" w:color="auto"/>
        <w:bottom w:val="none" w:sz="0" w:space="0" w:color="auto"/>
        <w:right w:val="none" w:sz="0" w:space="0" w:color="auto"/>
      </w:divBdr>
    </w:div>
    <w:div w:id="109016205">
      <w:bodyDiv w:val="1"/>
      <w:marLeft w:val="0"/>
      <w:marRight w:val="0"/>
      <w:marTop w:val="0"/>
      <w:marBottom w:val="0"/>
      <w:divBdr>
        <w:top w:val="none" w:sz="0" w:space="0" w:color="auto"/>
        <w:left w:val="none" w:sz="0" w:space="0" w:color="auto"/>
        <w:bottom w:val="none" w:sz="0" w:space="0" w:color="auto"/>
        <w:right w:val="none" w:sz="0" w:space="0" w:color="auto"/>
      </w:divBdr>
    </w:div>
    <w:div w:id="131101134">
      <w:bodyDiv w:val="1"/>
      <w:marLeft w:val="0"/>
      <w:marRight w:val="0"/>
      <w:marTop w:val="0"/>
      <w:marBottom w:val="0"/>
      <w:divBdr>
        <w:top w:val="none" w:sz="0" w:space="0" w:color="auto"/>
        <w:left w:val="none" w:sz="0" w:space="0" w:color="auto"/>
        <w:bottom w:val="none" w:sz="0" w:space="0" w:color="auto"/>
        <w:right w:val="none" w:sz="0" w:space="0" w:color="auto"/>
      </w:divBdr>
    </w:div>
    <w:div w:id="134376928">
      <w:bodyDiv w:val="1"/>
      <w:marLeft w:val="0"/>
      <w:marRight w:val="0"/>
      <w:marTop w:val="0"/>
      <w:marBottom w:val="0"/>
      <w:divBdr>
        <w:top w:val="none" w:sz="0" w:space="0" w:color="auto"/>
        <w:left w:val="none" w:sz="0" w:space="0" w:color="auto"/>
        <w:bottom w:val="none" w:sz="0" w:space="0" w:color="auto"/>
        <w:right w:val="none" w:sz="0" w:space="0" w:color="auto"/>
      </w:divBdr>
    </w:div>
    <w:div w:id="153231335">
      <w:bodyDiv w:val="1"/>
      <w:marLeft w:val="0"/>
      <w:marRight w:val="0"/>
      <w:marTop w:val="0"/>
      <w:marBottom w:val="0"/>
      <w:divBdr>
        <w:top w:val="none" w:sz="0" w:space="0" w:color="auto"/>
        <w:left w:val="none" w:sz="0" w:space="0" w:color="auto"/>
        <w:bottom w:val="none" w:sz="0" w:space="0" w:color="auto"/>
        <w:right w:val="none" w:sz="0" w:space="0" w:color="auto"/>
      </w:divBdr>
    </w:div>
    <w:div w:id="156967464">
      <w:bodyDiv w:val="1"/>
      <w:marLeft w:val="0"/>
      <w:marRight w:val="0"/>
      <w:marTop w:val="0"/>
      <w:marBottom w:val="0"/>
      <w:divBdr>
        <w:top w:val="none" w:sz="0" w:space="0" w:color="auto"/>
        <w:left w:val="none" w:sz="0" w:space="0" w:color="auto"/>
        <w:bottom w:val="none" w:sz="0" w:space="0" w:color="auto"/>
        <w:right w:val="none" w:sz="0" w:space="0" w:color="auto"/>
      </w:divBdr>
    </w:div>
    <w:div w:id="190075248">
      <w:bodyDiv w:val="1"/>
      <w:marLeft w:val="0"/>
      <w:marRight w:val="0"/>
      <w:marTop w:val="0"/>
      <w:marBottom w:val="0"/>
      <w:divBdr>
        <w:top w:val="none" w:sz="0" w:space="0" w:color="auto"/>
        <w:left w:val="none" w:sz="0" w:space="0" w:color="auto"/>
        <w:bottom w:val="none" w:sz="0" w:space="0" w:color="auto"/>
        <w:right w:val="none" w:sz="0" w:space="0" w:color="auto"/>
      </w:divBdr>
    </w:div>
    <w:div w:id="190924887">
      <w:bodyDiv w:val="1"/>
      <w:marLeft w:val="0"/>
      <w:marRight w:val="0"/>
      <w:marTop w:val="0"/>
      <w:marBottom w:val="0"/>
      <w:divBdr>
        <w:top w:val="none" w:sz="0" w:space="0" w:color="auto"/>
        <w:left w:val="none" w:sz="0" w:space="0" w:color="auto"/>
        <w:bottom w:val="none" w:sz="0" w:space="0" w:color="auto"/>
        <w:right w:val="none" w:sz="0" w:space="0" w:color="auto"/>
      </w:divBdr>
    </w:div>
    <w:div w:id="221409276">
      <w:bodyDiv w:val="1"/>
      <w:marLeft w:val="0"/>
      <w:marRight w:val="0"/>
      <w:marTop w:val="0"/>
      <w:marBottom w:val="0"/>
      <w:divBdr>
        <w:top w:val="none" w:sz="0" w:space="0" w:color="auto"/>
        <w:left w:val="none" w:sz="0" w:space="0" w:color="auto"/>
        <w:bottom w:val="none" w:sz="0" w:space="0" w:color="auto"/>
        <w:right w:val="none" w:sz="0" w:space="0" w:color="auto"/>
      </w:divBdr>
    </w:div>
    <w:div w:id="222103812">
      <w:bodyDiv w:val="1"/>
      <w:marLeft w:val="0"/>
      <w:marRight w:val="0"/>
      <w:marTop w:val="0"/>
      <w:marBottom w:val="0"/>
      <w:divBdr>
        <w:top w:val="none" w:sz="0" w:space="0" w:color="auto"/>
        <w:left w:val="none" w:sz="0" w:space="0" w:color="auto"/>
        <w:bottom w:val="none" w:sz="0" w:space="0" w:color="auto"/>
        <w:right w:val="none" w:sz="0" w:space="0" w:color="auto"/>
      </w:divBdr>
    </w:div>
    <w:div w:id="228274551">
      <w:bodyDiv w:val="1"/>
      <w:marLeft w:val="0"/>
      <w:marRight w:val="0"/>
      <w:marTop w:val="0"/>
      <w:marBottom w:val="0"/>
      <w:divBdr>
        <w:top w:val="none" w:sz="0" w:space="0" w:color="auto"/>
        <w:left w:val="none" w:sz="0" w:space="0" w:color="auto"/>
        <w:bottom w:val="none" w:sz="0" w:space="0" w:color="auto"/>
        <w:right w:val="none" w:sz="0" w:space="0" w:color="auto"/>
      </w:divBdr>
    </w:div>
    <w:div w:id="231895632">
      <w:bodyDiv w:val="1"/>
      <w:marLeft w:val="0"/>
      <w:marRight w:val="0"/>
      <w:marTop w:val="0"/>
      <w:marBottom w:val="0"/>
      <w:divBdr>
        <w:top w:val="none" w:sz="0" w:space="0" w:color="auto"/>
        <w:left w:val="none" w:sz="0" w:space="0" w:color="auto"/>
        <w:bottom w:val="none" w:sz="0" w:space="0" w:color="auto"/>
        <w:right w:val="none" w:sz="0" w:space="0" w:color="auto"/>
      </w:divBdr>
    </w:div>
    <w:div w:id="238058730">
      <w:bodyDiv w:val="1"/>
      <w:marLeft w:val="0"/>
      <w:marRight w:val="0"/>
      <w:marTop w:val="0"/>
      <w:marBottom w:val="0"/>
      <w:divBdr>
        <w:top w:val="none" w:sz="0" w:space="0" w:color="auto"/>
        <w:left w:val="none" w:sz="0" w:space="0" w:color="auto"/>
        <w:bottom w:val="none" w:sz="0" w:space="0" w:color="auto"/>
        <w:right w:val="none" w:sz="0" w:space="0" w:color="auto"/>
      </w:divBdr>
    </w:div>
    <w:div w:id="239679299">
      <w:bodyDiv w:val="1"/>
      <w:marLeft w:val="0"/>
      <w:marRight w:val="0"/>
      <w:marTop w:val="0"/>
      <w:marBottom w:val="0"/>
      <w:divBdr>
        <w:top w:val="none" w:sz="0" w:space="0" w:color="auto"/>
        <w:left w:val="none" w:sz="0" w:space="0" w:color="auto"/>
        <w:bottom w:val="none" w:sz="0" w:space="0" w:color="auto"/>
        <w:right w:val="none" w:sz="0" w:space="0" w:color="auto"/>
      </w:divBdr>
    </w:div>
    <w:div w:id="255016801">
      <w:bodyDiv w:val="1"/>
      <w:marLeft w:val="0"/>
      <w:marRight w:val="0"/>
      <w:marTop w:val="0"/>
      <w:marBottom w:val="0"/>
      <w:divBdr>
        <w:top w:val="none" w:sz="0" w:space="0" w:color="auto"/>
        <w:left w:val="none" w:sz="0" w:space="0" w:color="auto"/>
        <w:bottom w:val="none" w:sz="0" w:space="0" w:color="auto"/>
        <w:right w:val="none" w:sz="0" w:space="0" w:color="auto"/>
      </w:divBdr>
    </w:div>
    <w:div w:id="262106538">
      <w:bodyDiv w:val="1"/>
      <w:marLeft w:val="0"/>
      <w:marRight w:val="0"/>
      <w:marTop w:val="0"/>
      <w:marBottom w:val="0"/>
      <w:divBdr>
        <w:top w:val="none" w:sz="0" w:space="0" w:color="auto"/>
        <w:left w:val="none" w:sz="0" w:space="0" w:color="auto"/>
        <w:bottom w:val="none" w:sz="0" w:space="0" w:color="auto"/>
        <w:right w:val="none" w:sz="0" w:space="0" w:color="auto"/>
      </w:divBdr>
    </w:div>
    <w:div w:id="286788325">
      <w:bodyDiv w:val="1"/>
      <w:marLeft w:val="0"/>
      <w:marRight w:val="0"/>
      <w:marTop w:val="0"/>
      <w:marBottom w:val="0"/>
      <w:divBdr>
        <w:top w:val="none" w:sz="0" w:space="0" w:color="auto"/>
        <w:left w:val="none" w:sz="0" w:space="0" w:color="auto"/>
        <w:bottom w:val="none" w:sz="0" w:space="0" w:color="auto"/>
        <w:right w:val="none" w:sz="0" w:space="0" w:color="auto"/>
      </w:divBdr>
    </w:div>
    <w:div w:id="293022778">
      <w:bodyDiv w:val="1"/>
      <w:marLeft w:val="0"/>
      <w:marRight w:val="0"/>
      <w:marTop w:val="0"/>
      <w:marBottom w:val="0"/>
      <w:divBdr>
        <w:top w:val="none" w:sz="0" w:space="0" w:color="auto"/>
        <w:left w:val="none" w:sz="0" w:space="0" w:color="auto"/>
        <w:bottom w:val="none" w:sz="0" w:space="0" w:color="auto"/>
        <w:right w:val="none" w:sz="0" w:space="0" w:color="auto"/>
      </w:divBdr>
    </w:div>
    <w:div w:id="297036462">
      <w:bodyDiv w:val="1"/>
      <w:marLeft w:val="0"/>
      <w:marRight w:val="0"/>
      <w:marTop w:val="0"/>
      <w:marBottom w:val="0"/>
      <w:divBdr>
        <w:top w:val="none" w:sz="0" w:space="0" w:color="auto"/>
        <w:left w:val="none" w:sz="0" w:space="0" w:color="auto"/>
        <w:bottom w:val="none" w:sz="0" w:space="0" w:color="auto"/>
        <w:right w:val="none" w:sz="0" w:space="0" w:color="auto"/>
      </w:divBdr>
    </w:div>
    <w:div w:id="304119335">
      <w:bodyDiv w:val="1"/>
      <w:marLeft w:val="0"/>
      <w:marRight w:val="0"/>
      <w:marTop w:val="0"/>
      <w:marBottom w:val="0"/>
      <w:divBdr>
        <w:top w:val="none" w:sz="0" w:space="0" w:color="auto"/>
        <w:left w:val="none" w:sz="0" w:space="0" w:color="auto"/>
        <w:bottom w:val="none" w:sz="0" w:space="0" w:color="auto"/>
        <w:right w:val="none" w:sz="0" w:space="0" w:color="auto"/>
      </w:divBdr>
    </w:div>
    <w:div w:id="305860476">
      <w:bodyDiv w:val="1"/>
      <w:marLeft w:val="0"/>
      <w:marRight w:val="0"/>
      <w:marTop w:val="0"/>
      <w:marBottom w:val="0"/>
      <w:divBdr>
        <w:top w:val="none" w:sz="0" w:space="0" w:color="auto"/>
        <w:left w:val="none" w:sz="0" w:space="0" w:color="auto"/>
        <w:bottom w:val="none" w:sz="0" w:space="0" w:color="auto"/>
        <w:right w:val="none" w:sz="0" w:space="0" w:color="auto"/>
      </w:divBdr>
    </w:div>
    <w:div w:id="316346832">
      <w:bodyDiv w:val="1"/>
      <w:marLeft w:val="0"/>
      <w:marRight w:val="0"/>
      <w:marTop w:val="0"/>
      <w:marBottom w:val="0"/>
      <w:divBdr>
        <w:top w:val="none" w:sz="0" w:space="0" w:color="auto"/>
        <w:left w:val="none" w:sz="0" w:space="0" w:color="auto"/>
        <w:bottom w:val="none" w:sz="0" w:space="0" w:color="auto"/>
        <w:right w:val="none" w:sz="0" w:space="0" w:color="auto"/>
      </w:divBdr>
    </w:div>
    <w:div w:id="350493845">
      <w:bodyDiv w:val="1"/>
      <w:marLeft w:val="0"/>
      <w:marRight w:val="0"/>
      <w:marTop w:val="0"/>
      <w:marBottom w:val="0"/>
      <w:divBdr>
        <w:top w:val="none" w:sz="0" w:space="0" w:color="auto"/>
        <w:left w:val="none" w:sz="0" w:space="0" w:color="auto"/>
        <w:bottom w:val="none" w:sz="0" w:space="0" w:color="auto"/>
        <w:right w:val="none" w:sz="0" w:space="0" w:color="auto"/>
      </w:divBdr>
    </w:div>
    <w:div w:id="379129718">
      <w:bodyDiv w:val="1"/>
      <w:marLeft w:val="0"/>
      <w:marRight w:val="0"/>
      <w:marTop w:val="0"/>
      <w:marBottom w:val="0"/>
      <w:divBdr>
        <w:top w:val="none" w:sz="0" w:space="0" w:color="auto"/>
        <w:left w:val="none" w:sz="0" w:space="0" w:color="auto"/>
        <w:bottom w:val="none" w:sz="0" w:space="0" w:color="auto"/>
        <w:right w:val="none" w:sz="0" w:space="0" w:color="auto"/>
      </w:divBdr>
    </w:div>
    <w:div w:id="388040784">
      <w:bodyDiv w:val="1"/>
      <w:marLeft w:val="0"/>
      <w:marRight w:val="0"/>
      <w:marTop w:val="0"/>
      <w:marBottom w:val="0"/>
      <w:divBdr>
        <w:top w:val="none" w:sz="0" w:space="0" w:color="auto"/>
        <w:left w:val="none" w:sz="0" w:space="0" w:color="auto"/>
        <w:bottom w:val="none" w:sz="0" w:space="0" w:color="auto"/>
        <w:right w:val="none" w:sz="0" w:space="0" w:color="auto"/>
      </w:divBdr>
    </w:div>
    <w:div w:id="394278392">
      <w:bodyDiv w:val="1"/>
      <w:marLeft w:val="0"/>
      <w:marRight w:val="0"/>
      <w:marTop w:val="0"/>
      <w:marBottom w:val="0"/>
      <w:divBdr>
        <w:top w:val="none" w:sz="0" w:space="0" w:color="auto"/>
        <w:left w:val="none" w:sz="0" w:space="0" w:color="auto"/>
        <w:bottom w:val="none" w:sz="0" w:space="0" w:color="auto"/>
        <w:right w:val="none" w:sz="0" w:space="0" w:color="auto"/>
      </w:divBdr>
    </w:div>
    <w:div w:id="400911343">
      <w:bodyDiv w:val="1"/>
      <w:marLeft w:val="0"/>
      <w:marRight w:val="0"/>
      <w:marTop w:val="0"/>
      <w:marBottom w:val="0"/>
      <w:divBdr>
        <w:top w:val="none" w:sz="0" w:space="0" w:color="auto"/>
        <w:left w:val="none" w:sz="0" w:space="0" w:color="auto"/>
        <w:bottom w:val="none" w:sz="0" w:space="0" w:color="auto"/>
        <w:right w:val="none" w:sz="0" w:space="0" w:color="auto"/>
      </w:divBdr>
    </w:div>
    <w:div w:id="401947178">
      <w:bodyDiv w:val="1"/>
      <w:marLeft w:val="0"/>
      <w:marRight w:val="0"/>
      <w:marTop w:val="0"/>
      <w:marBottom w:val="0"/>
      <w:divBdr>
        <w:top w:val="none" w:sz="0" w:space="0" w:color="auto"/>
        <w:left w:val="none" w:sz="0" w:space="0" w:color="auto"/>
        <w:bottom w:val="none" w:sz="0" w:space="0" w:color="auto"/>
        <w:right w:val="none" w:sz="0" w:space="0" w:color="auto"/>
      </w:divBdr>
    </w:div>
    <w:div w:id="403601931">
      <w:bodyDiv w:val="1"/>
      <w:marLeft w:val="0"/>
      <w:marRight w:val="0"/>
      <w:marTop w:val="0"/>
      <w:marBottom w:val="0"/>
      <w:divBdr>
        <w:top w:val="none" w:sz="0" w:space="0" w:color="auto"/>
        <w:left w:val="none" w:sz="0" w:space="0" w:color="auto"/>
        <w:bottom w:val="none" w:sz="0" w:space="0" w:color="auto"/>
        <w:right w:val="none" w:sz="0" w:space="0" w:color="auto"/>
      </w:divBdr>
    </w:div>
    <w:div w:id="410278897">
      <w:bodyDiv w:val="1"/>
      <w:marLeft w:val="0"/>
      <w:marRight w:val="0"/>
      <w:marTop w:val="0"/>
      <w:marBottom w:val="0"/>
      <w:divBdr>
        <w:top w:val="none" w:sz="0" w:space="0" w:color="auto"/>
        <w:left w:val="none" w:sz="0" w:space="0" w:color="auto"/>
        <w:bottom w:val="none" w:sz="0" w:space="0" w:color="auto"/>
        <w:right w:val="none" w:sz="0" w:space="0" w:color="auto"/>
      </w:divBdr>
    </w:div>
    <w:div w:id="414859112">
      <w:bodyDiv w:val="1"/>
      <w:marLeft w:val="0"/>
      <w:marRight w:val="0"/>
      <w:marTop w:val="0"/>
      <w:marBottom w:val="0"/>
      <w:divBdr>
        <w:top w:val="none" w:sz="0" w:space="0" w:color="auto"/>
        <w:left w:val="none" w:sz="0" w:space="0" w:color="auto"/>
        <w:bottom w:val="none" w:sz="0" w:space="0" w:color="auto"/>
        <w:right w:val="none" w:sz="0" w:space="0" w:color="auto"/>
      </w:divBdr>
    </w:div>
    <w:div w:id="427195379">
      <w:bodyDiv w:val="1"/>
      <w:marLeft w:val="0"/>
      <w:marRight w:val="0"/>
      <w:marTop w:val="0"/>
      <w:marBottom w:val="0"/>
      <w:divBdr>
        <w:top w:val="none" w:sz="0" w:space="0" w:color="auto"/>
        <w:left w:val="none" w:sz="0" w:space="0" w:color="auto"/>
        <w:bottom w:val="none" w:sz="0" w:space="0" w:color="auto"/>
        <w:right w:val="none" w:sz="0" w:space="0" w:color="auto"/>
      </w:divBdr>
    </w:div>
    <w:div w:id="463502817">
      <w:bodyDiv w:val="1"/>
      <w:marLeft w:val="0"/>
      <w:marRight w:val="0"/>
      <w:marTop w:val="0"/>
      <w:marBottom w:val="0"/>
      <w:divBdr>
        <w:top w:val="none" w:sz="0" w:space="0" w:color="auto"/>
        <w:left w:val="none" w:sz="0" w:space="0" w:color="auto"/>
        <w:bottom w:val="none" w:sz="0" w:space="0" w:color="auto"/>
        <w:right w:val="none" w:sz="0" w:space="0" w:color="auto"/>
      </w:divBdr>
    </w:div>
    <w:div w:id="465005615">
      <w:bodyDiv w:val="1"/>
      <w:marLeft w:val="0"/>
      <w:marRight w:val="0"/>
      <w:marTop w:val="0"/>
      <w:marBottom w:val="0"/>
      <w:divBdr>
        <w:top w:val="none" w:sz="0" w:space="0" w:color="auto"/>
        <w:left w:val="none" w:sz="0" w:space="0" w:color="auto"/>
        <w:bottom w:val="none" w:sz="0" w:space="0" w:color="auto"/>
        <w:right w:val="none" w:sz="0" w:space="0" w:color="auto"/>
      </w:divBdr>
    </w:div>
    <w:div w:id="465659926">
      <w:bodyDiv w:val="1"/>
      <w:marLeft w:val="0"/>
      <w:marRight w:val="0"/>
      <w:marTop w:val="0"/>
      <w:marBottom w:val="0"/>
      <w:divBdr>
        <w:top w:val="none" w:sz="0" w:space="0" w:color="auto"/>
        <w:left w:val="none" w:sz="0" w:space="0" w:color="auto"/>
        <w:bottom w:val="none" w:sz="0" w:space="0" w:color="auto"/>
        <w:right w:val="none" w:sz="0" w:space="0" w:color="auto"/>
      </w:divBdr>
    </w:div>
    <w:div w:id="474028552">
      <w:bodyDiv w:val="1"/>
      <w:marLeft w:val="0"/>
      <w:marRight w:val="0"/>
      <w:marTop w:val="0"/>
      <w:marBottom w:val="0"/>
      <w:divBdr>
        <w:top w:val="none" w:sz="0" w:space="0" w:color="auto"/>
        <w:left w:val="none" w:sz="0" w:space="0" w:color="auto"/>
        <w:bottom w:val="none" w:sz="0" w:space="0" w:color="auto"/>
        <w:right w:val="none" w:sz="0" w:space="0" w:color="auto"/>
      </w:divBdr>
    </w:div>
    <w:div w:id="480511269">
      <w:bodyDiv w:val="1"/>
      <w:marLeft w:val="0"/>
      <w:marRight w:val="0"/>
      <w:marTop w:val="0"/>
      <w:marBottom w:val="0"/>
      <w:divBdr>
        <w:top w:val="none" w:sz="0" w:space="0" w:color="auto"/>
        <w:left w:val="none" w:sz="0" w:space="0" w:color="auto"/>
        <w:bottom w:val="none" w:sz="0" w:space="0" w:color="auto"/>
        <w:right w:val="none" w:sz="0" w:space="0" w:color="auto"/>
      </w:divBdr>
    </w:div>
    <w:div w:id="498664905">
      <w:bodyDiv w:val="1"/>
      <w:marLeft w:val="0"/>
      <w:marRight w:val="0"/>
      <w:marTop w:val="0"/>
      <w:marBottom w:val="0"/>
      <w:divBdr>
        <w:top w:val="none" w:sz="0" w:space="0" w:color="auto"/>
        <w:left w:val="none" w:sz="0" w:space="0" w:color="auto"/>
        <w:bottom w:val="none" w:sz="0" w:space="0" w:color="auto"/>
        <w:right w:val="none" w:sz="0" w:space="0" w:color="auto"/>
      </w:divBdr>
    </w:div>
    <w:div w:id="512036033">
      <w:bodyDiv w:val="1"/>
      <w:marLeft w:val="0"/>
      <w:marRight w:val="0"/>
      <w:marTop w:val="0"/>
      <w:marBottom w:val="0"/>
      <w:divBdr>
        <w:top w:val="none" w:sz="0" w:space="0" w:color="auto"/>
        <w:left w:val="none" w:sz="0" w:space="0" w:color="auto"/>
        <w:bottom w:val="none" w:sz="0" w:space="0" w:color="auto"/>
        <w:right w:val="none" w:sz="0" w:space="0" w:color="auto"/>
      </w:divBdr>
    </w:div>
    <w:div w:id="532379907">
      <w:bodyDiv w:val="1"/>
      <w:marLeft w:val="0"/>
      <w:marRight w:val="0"/>
      <w:marTop w:val="0"/>
      <w:marBottom w:val="0"/>
      <w:divBdr>
        <w:top w:val="none" w:sz="0" w:space="0" w:color="auto"/>
        <w:left w:val="none" w:sz="0" w:space="0" w:color="auto"/>
        <w:bottom w:val="none" w:sz="0" w:space="0" w:color="auto"/>
        <w:right w:val="none" w:sz="0" w:space="0" w:color="auto"/>
      </w:divBdr>
    </w:div>
    <w:div w:id="548883528">
      <w:bodyDiv w:val="1"/>
      <w:marLeft w:val="0"/>
      <w:marRight w:val="0"/>
      <w:marTop w:val="0"/>
      <w:marBottom w:val="0"/>
      <w:divBdr>
        <w:top w:val="none" w:sz="0" w:space="0" w:color="auto"/>
        <w:left w:val="none" w:sz="0" w:space="0" w:color="auto"/>
        <w:bottom w:val="none" w:sz="0" w:space="0" w:color="auto"/>
        <w:right w:val="none" w:sz="0" w:space="0" w:color="auto"/>
      </w:divBdr>
    </w:div>
    <w:div w:id="557546889">
      <w:bodyDiv w:val="1"/>
      <w:marLeft w:val="0"/>
      <w:marRight w:val="0"/>
      <w:marTop w:val="0"/>
      <w:marBottom w:val="0"/>
      <w:divBdr>
        <w:top w:val="none" w:sz="0" w:space="0" w:color="auto"/>
        <w:left w:val="none" w:sz="0" w:space="0" w:color="auto"/>
        <w:bottom w:val="none" w:sz="0" w:space="0" w:color="auto"/>
        <w:right w:val="none" w:sz="0" w:space="0" w:color="auto"/>
      </w:divBdr>
    </w:div>
    <w:div w:id="559748937">
      <w:bodyDiv w:val="1"/>
      <w:marLeft w:val="0"/>
      <w:marRight w:val="0"/>
      <w:marTop w:val="0"/>
      <w:marBottom w:val="0"/>
      <w:divBdr>
        <w:top w:val="none" w:sz="0" w:space="0" w:color="auto"/>
        <w:left w:val="none" w:sz="0" w:space="0" w:color="auto"/>
        <w:bottom w:val="none" w:sz="0" w:space="0" w:color="auto"/>
        <w:right w:val="none" w:sz="0" w:space="0" w:color="auto"/>
      </w:divBdr>
    </w:div>
    <w:div w:id="569006431">
      <w:bodyDiv w:val="1"/>
      <w:marLeft w:val="0"/>
      <w:marRight w:val="0"/>
      <w:marTop w:val="0"/>
      <w:marBottom w:val="0"/>
      <w:divBdr>
        <w:top w:val="none" w:sz="0" w:space="0" w:color="auto"/>
        <w:left w:val="none" w:sz="0" w:space="0" w:color="auto"/>
        <w:bottom w:val="none" w:sz="0" w:space="0" w:color="auto"/>
        <w:right w:val="none" w:sz="0" w:space="0" w:color="auto"/>
      </w:divBdr>
    </w:div>
    <w:div w:id="573010670">
      <w:bodyDiv w:val="1"/>
      <w:marLeft w:val="0"/>
      <w:marRight w:val="0"/>
      <w:marTop w:val="0"/>
      <w:marBottom w:val="0"/>
      <w:divBdr>
        <w:top w:val="none" w:sz="0" w:space="0" w:color="auto"/>
        <w:left w:val="none" w:sz="0" w:space="0" w:color="auto"/>
        <w:bottom w:val="none" w:sz="0" w:space="0" w:color="auto"/>
        <w:right w:val="none" w:sz="0" w:space="0" w:color="auto"/>
      </w:divBdr>
    </w:div>
    <w:div w:id="584458772">
      <w:bodyDiv w:val="1"/>
      <w:marLeft w:val="0"/>
      <w:marRight w:val="0"/>
      <w:marTop w:val="0"/>
      <w:marBottom w:val="0"/>
      <w:divBdr>
        <w:top w:val="none" w:sz="0" w:space="0" w:color="auto"/>
        <w:left w:val="none" w:sz="0" w:space="0" w:color="auto"/>
        <w:bottom w:val="none" w:sz="0" w:space="0" w:color="auto"/>
        <w:right w:val="none" w:sz="0" w:space="0" w:color="auto"/>
      </w:divBdr>
    </w:div>
    <w:div w:id="586764353">
      <w:bodyDiv w:val="1"/>
      <w:marLeft w:val="0"/>
      <w:marRight w:val="0"/>
      <w:marTop w:val="0"/>
      <w:marBottom w:val="0"/>
      <w:divBdr>
        <w:top w:val="none" w:sz="0" w:space="0" w:color="auto"/>
        <w:left w:val="none" w:sz="0" w:space="0" w:color="auto"/>
        <w:bottom w:val="none" w:sz="0" w:space="0" w:color="auto"/>
        <w:right w:val="none" w:sz="0" w:space="0" w:color="auto"/>
      </w:divBdr>
    </w:div>
    <w:div w:id="588853840">
      <w:bodyDiv w:val="1"/>
      <w:marLeft w:val="0"/>
      <w:marRight w:val="0"/>
      <w:marTop w:val="0"/>
      <w:marBottom w:val="0"/>
      <w:divBdr>
        <w:top w:val="none" w:sz="0" w:space="0" w:color="auto"/>
        <w:left w:val="none" w:sz="0" w:space="0" w:color="auto"/>
        <w:bottom w:val="none" w:sz="0" w:space="0" w:color="auto"/>
        <w:right w:val="none" w:sz="0" w:space="0" w:color="auto"/>
      </w:divBdr>
    </w:div>
    <w:div w:id="593167924">
      <w:bodyDiv w:val="1"/>
      <w:marLeft w:val="0"/>
      <w:marRight w:val="0"/>
      <w:marTop w:val="0"/>
      <w:marBottom w:val="0"/>
      <w:divBdr>
        <w:top w:val="none" w:sz="0" w:space="0" w:color="auto"/>
        <w:left w:val="none" w:sz="0" w:space="0" w:color="auto"/>
        <w:bottom w:val="none" w:sz="0" w:space="0" w:color="auto"/>
        <w:right w:val="none" w:sz="0" w:space="0" w:color="auto"/>
      </w:divBdr>
    </w:div>
    <w:div w:id="597831720">
      <w:bodyDiv w:val="1"/>
      <w:marLeft w:val="0"/>
      <w:marRight w:val="0"/>
      <w:marTop w:val="0"/>
      <w:marBottom w:val="0"/>
      <w:divBdr>
        <w:top w:val="none" w:sz="0" w:space="0" w:color="auto"/>
        <w:left w:val="none" w:sz="0" w:space="0" w:color="auto"/>
        <w:bottom w:val="none" w:sz="0" w:space="0" w:color="auto"/>
        <w:right w:val="none" w:sz="0" w:space="0" w:color="auto"/>
      </w:divBdr>
    </w:div>
    <w:div w:id="612981042">
      <w:bodyDiv w:val="1"/>
      <w:marLeft w:val="0"/>
      <w:marRight w:val="0"/>
      <w:marTop w:val="0"/>
      <w:marBottom w:val="0"/>
      <w:divBdr>
        <w:top w:val="none" w:sz="0" w:space="0" w:color="auto"/>
        <w:left w:val="none" w:sz="0" w:space="0" w:color="auto"/>
        <w:bottom w:val="none" w:sz="0" w:space="0" w:color="auto"/>
        <w:right w:val="none" w:sz="0" w:space="0" w:color="auto"/>
      </w:divBdr>
    </w:div>
    <w:div w:id="613639876">
      <w:bodyDiv w:val="1"/>
      <w:marLeft w:val="0"/>
      <w:marRight w:val="0"/>
      <w:marTop w:val="0"/>
      <w:marBottom w:val="0"/>
      <w:divBdr>
        <w:top w:val="none" w:sz="0" w:space="0" w:color="auto"/>
        <w:left w:val="none" w:sz="0" w:space="0" w:color="auto"/>
        <w:bottom w:val="none" w:sz="0" w:space="0" w:color="auto"/>
        <w:right w:val="none" w:sz="0" w:space="0" w:color="auto"/>
      </w:divBdr>
    </w:div>
    <w:div w:id="615600857">
      <w:bodyDiv w:val="1"/>
      <w:marLeft w:val="0"/>
      <w:marRight w:val="0"/>
      <w:marTop w:val="0"/>
      <w:marBottom w:val="0"/>
      <w:divBdr>
        <w:top w:val="none" w:sz="0" w:space="0" w:color="auto"/>
        <w:left w:val="none" w:sz="0" w:space="0" w:color="auto"/>
        <w:bottom w:val="none" w:sz="0" w:space="0" w:color="auto"/>
        <w:right w:val="none" w:sz="0" w:space="0" w:color="auto"/>
      </w:divBdr>
    </w:div>
    <w:div w:id="616178014">
      <w:bodyDiv w:val="1"/>
      <w:marLeft w:val="0"/>
      <w:marRight w:val="0"/>
      <w:marTop w:val="0"/>
      <w:marBottom w:val="0"/>
      <w:divBdr>
        <w:top w:val="none" w:sz="0" w:space="0" w:color="auto"/>
        <w:left w:val="none" w:sz="0" w:space="0" w:color="auto"/>
        <w:bottom w:val="none" w:sz="0" w:space="0" w:color="auto"/>
        <w:right w:val="none" w:sz="0" w:space="0" w:color="auto"/>
      </w:divBdr>
    </w:div>
    <w:div w:id="625083194">
      <w:bodyDiv w:val="1"/>
      <w:marLeft w:val="0"/>
      <w:marRight w:val="0"/>
      <w:marTop w:val="0"/>
      <w:marBottom w:val="0"/>
      <w:divBdr>
        <w:top w:val="none" w:sz="0" w:space="0" w:color="auto"/>
        <w:left w:val="none" w:sz="0" w:space="0" w:color="auto"/>
        <w:bottom w:val="none" w:sz="0" w:space="0" w:color="auto"/>
        <w:right w:val="none" w:sz="0" w:space="0" w:color="auto"/>
      </w:divBdr>
    </w:div>
    <w:div w:id="626086984">
      <w:bodyDiv w:val="1"/>
      <w:marLeft w:val="0"/>
      <w:marRight w:val="0"/>
      <w:marTop w:val="0"/>
      <w:marBottom w:val="0"/>
      <w:divBdr>
        <w:top w:val="none" w:sz="0" w:space="0" w:color="auto"/>
        <w:left w:val="none" w:sz="0" w:space="0" w:color="auto"/>
        <w:bottom w:val="none" w:sz="0" w:space="0" w:color="auto"/>
        <w:right w:val="none" w:sz="0" w:space="0" w:color="auto"/>
      </w:divBdr>
    </w:div>
    <w:div w:id="631177304">
      <w:bodyDiv w:val="1"/>
      <w:marLeft w:val="0"/>
      <w:marRight w:val="0"/>
      <w:marTop w:val="0"/>
      <w:marBottom w:val="0"/>
      <w:divBdr>
        <w:top w:val="none" w:sz="0" w:space="0" w:color="auto"/>
        <w:left w:val="none" w:sz="0" w:space="0" w:color="auto"/>
        <w:bottom w:val="none" w:sz="0" w:space="0" w:color="auto"/>
        <w:right w:val="none" w:sz="0" w:space="0" w:color="auto"/>
      </w:divBdr>
    </w:div>
    <w:div w:id="646477682">
      <w:bodyDiv w:val="1"/>
      <w:marLeft w:val="0"/>
      <w:marRight w:val="0"/>
      <w:marTop w:val="0"/>
      <w:marBottom w:val="0"/>
      <w:divBdr>
        <w:top w:val="none" w:sz="0" w:space="0" w:color="auto"/>
        <w:left w:val="none" w:sz="0" w:space="0" w:color="auto"/>
        <w:bottom w:val="none" w:sz="0" w:space="0" w:color="auto"/>
        <w:right w:val="none" w:sz="0" w:space="0" w:color="auto"/>
      </w:divBdr>
    </w:div>
    <w:div w:id="650448362">
      <w:bodyDiv w:val="1"/>
      <w:marLeft w:val="0"/>
      <w:marRight w:val="0"/>
      <w:marTop w:val="0"/>
      <w:marBottom w:val="0"/>
      <w:divBdr>
        <w:top w:val="none" w:sz="0" w:space="0" w:color="auto"/>
        <w:left w:val="none" w:sz="0" w:space="0" w:color="auto"/>
        <w:bottom w:val="none" w:sz="0" w:space="0" w:color="auto"/>
        <w:right w:val="none" w:sz="0" w:space="0" w:color="auto"/>
      </w:divBdr>
    </w:div>
    <w:div w:id="660548088">
      <w:bodyDiv w:val="1"/>
      <w:marLeft w:val="0"/>
      <w:marRight w:val="0"/>
      <w:marTop w:val="0"/>
      <w:marBottom w:val="0"/>
      <w:divBdr>
        <w:top w:val="none" w:sz="0" w:space="0" w:color="auto"/>
        <w:left w:val="none" w:sz="0" w:space="0" w:color="auto"/>
        <w:bottom w:val="none" w:sz="0" w:space="0" w:color="auto"/>
        <w:right w:val="none" w:sz="0" w:space="0" w:color="auto"/>
      </w:divBdr>
    </w:div>
    <w:div w:id="663170307">
      <w:bodyDiv w:val="1"/>
      <w:marLeft w:val="0"/>
      <w:marRight w:val="0"/>
      <w:marTop w:val="0"/>
      <w:marBottom w:val="0"/>
      <w:divBdr>
        <w:top w:val="none" w:sz="0" w:space="0" w:color="auto"/>
        <w:left w:val="none" w:sz="0" w:space="0" w:color="auto"/>
        <w:bottom w:val="none" w:sz="0" w:space="0" w:color="auto"/>
        <w:right w:val="none" w:sz="0" w:space="0" w:color="auto"/>
      </w:divBdr>
    </w:div>
    <w:div w:id="674235399">
      <w:bodyDiv w:val="1"/>
      <w:marLeft w:val="0"/>
      <w:marRight w:val="0"/>
      <w:marTop w:val="0"/>
      <w:marBottom w:val="0"/>
      <w:divBdr>
        <w:top w:val="none" w:sz="0" w:space="0" w:color="auto"/>
        <w:left w:val="none" w:sz="0" w:space="0" w:color="auto"/>
        <w:bottom w:val="none" w:sz="0" w:space="0" w:color="auto"/>
        <w:right w:val="none" w:sz="0" w:space="0" w:color="auto"/>
      </w:divBdr>
    </w:div>
    <w:div w:id="675496127">
      <w:bodyDiv w:val="1"/>
      <w:marLeft w:val="0"/>
      <w:marRight w:val="0"/>
      <w:marTop w:val="0"/>
      <w:marBottom w:val="0"/>
      <w:divBdr>
        <w:top w:val="none" w:sz="0" w:space="0" w:color="auto"/>
        <w:left w:val="none" w:sz="0" w:space="0" w:color="auto"/>
        <w:bottom w:val="none" w:sz="0" w:space="0" w:color="auto"/>
        <w:right w:val="none" w:sz="0" w:space="0" w:color="auto"/>
      </w:divBdr>
    </w:div>
    <w:div w:id="677004842">
      <w:bodyDiv w:val="1"/>
      <w:marLeft w:val="0"/>
      <w:marRight w:val="0"/>
      <w:marTop w:val="0"/>
      <w:marBottom w:val="0"/>
      <w:divBdr>
        <w:top w:val="none" w:sz="0" w:space="0" w:color="auto"/>
        <w:left w:val="none" w:sz="0" w:space="0" w:color="auto"/>
        <w:bottom w:val="none" w:sz="0" w:space="0" w:color="auto"/>
        <w:right w:val="none" w:sz="0" w:space="0" w:color="auto"/>
      </w:divBdr>
    </w:div>
    <w:div w:id="685253160">
      <w:bodyDiv w:val="1"/>
      <w:marLeft w:val="0"/>
      <w:marRight w:val="0"/>
      <w:marTop w:val="0"/>
      <w:marBottom w:val="0"/>
      <w:divBdr>
        <w:top w:val="none" w:sz="0" w:space="0" w:color="auto"/>
        <w:left w:val="none" w:sz="0" w:space="0" w:color="auto"/>
        <w:bottom w:val="none" w:sz="0" w:space="0" w:color="auto"/>
        <w:right w:val="none" w:sz="0" w:space="0" w:color="auto"/>
      </w:divBdr>
    </w:div>
    <w:div w:id="691153835">
      <w:bodyDiv w:val="1"/>
      <w:marLeft w:val="0"/>
      <w:marRight w:val="0"/>
      <w:marTop w:val="0"/>
      <w:marBottom w:val="0"/>
      <w:divBdr>
        <w:top w:val="none" w:sz="0" w:space="0" w:color="auto"/>
        <w:left w:val="none" w:sz="0" w:space="0" w:color="auto"/>
        <w:bottom w:val="none" w:sz="0" w:space="0" w:color="auto"/>
        <w:right w:val="none" w:sz="0" w:space="0" w:color="auto"/>
      </w:divBdr>
    </w:div>
    <w:div w:id="707684458">
      <w:bodyDiv w:val="1"/>
      <w:marLeft w:val="0"/>
      <w:marRight w:val="0"/>
      <w:marTop w:val="0"/>
      <w:marBottom w:val="0"/>
      <w:divBdr>
        <w:top w:val="none" w:sz="0" w:space="0" w:color="auto"/>
        <w:left w:val="none" w:sz="0" w:space="0" w:color="auto"/>
        <w:bottom w:val="none" w:sz="0" w:space="0" w:color="auto"/>
        <w:right w:val="none" w:sz="0" w:space="0" w:color="auto"/>
      </w:divBdr>
    </w:div>
    <w:div w:id="708922128">
      <w:bodyDiv w:val="1"/>
      <w:marLeft w:val="0"/>
      <w:marRight w:val="0"/>
      <w:marTop w:val="0"/>
      <w:marBottom w:val="0"/>
      <w:divBdr>
        <w:top w:val="none" w:sz="0" w:space="0" w:color="auto"/>
        <w:left w:val="none" w:sz="0" w:space="0" w:color="auto"/>
        <w:bottom w:val="none" w:sz="0" w:space="0" w:color="auto"/>
        <w:right w:val="none" w:sz="0" w:space="0" w:color="auto"/>
      </w:divBdr>
    </w:div>
    <w:div w:id="720448448">
      <w:bodyDiv w:val="1"/>
      <w:marLeft w:val="0"/>
      <w:marRight w:val="0"/>
      <w:marTop w:val="0"/>
      <w:marBottom w:val="0"/>
      <w:divBdr>
        <w:top w:val="none" w:sz="0" w:space="0" w:color="auto"/>
        <w:left w:val="none" w:sz="0" w:space="0" w:color="auto"/>
        <w:bottom w:val="none" w:sz="0" w:space="0" w:color="auto"/>
        <w:right w:val="none" w:sz="0" w:space="0" w:color="auto"/>
      </w:divBdr>
    </w:div>
    <w:div w:id="732236552">
      <w:bodyDiv w:val="1"/>
      <w:marLeft w:val="0"/>
      <w:marRight w:val="0"/>
      <w:marTop w:val="0"/>
      <w:marBottom w:val="0"/>
      <w:divBdr>
        <w:top w:val="none" w:sz="0" w:space="0" w:color="auto"/>
        <w:left w:val="none" w:sz="0" w:space="0" w:color="auto"/>
        <w:bottom w:val="none" w:sz="0" w:space="0" w:color="auto"/>
        <w:right w:val="none" w:sz="0" w:space="0" w:color="auto"/>
      </w:divBdr>
    </w:div>
    <w:div w:id="733741509">
      <w:bodyDiv w:val="1"/>
      <w:marLeft w:val="0"/>
      <w:marRight w:val="0"/>
      <w:marTop w:val="0"/>
      <w:marBottom w:val="0"/>
      <w:divBdr>
        <w:top w:val="none" w:sz="0" w:space="0" w:color="auto"/>
        <w:left w:val="none" w:sz="0" w:space="0" w:color="auto"/>
        <w:bottom w:val="none" w:sz="0" w:space="0" w:color="auto"/>
        <w:right w:val="none" w:sz="0" w:space="0" w:color="auto"/>
      </w:divBdr>
    </w:div>
    <w:div w:id="736440038">
      <w:bodyDiv w:val="1"/>
      <w:marLeft w:val="0"/>
      <w:marRight w:val="0"/>
      <w:marTop w:val="0"/>
      <w:marBottom w:val="0"/>
      <w:divBdr>
        <w:top w:val="none" w:sz="0" w:space="0" w:color="auto"/>
        <w:left w:val="none" w:sz="0" w:space="0" w:color="auto"/>
        <w:bottom w:val="none" w:sz="0" w:space="0" w:color="auto"/>
        <w:right w:val="none" w:sz="0" w:space="0" w:color="auto"/>
      </w:divBdr>
    </w:div>
    <w:div w:id="754858060">
      <w:bodyDiv w:val="1"/>
      <w:marLeft w:val="0"/>
      <w:marRight w:val="0"/>
      <w:marTop w:val="0"/>
      <w:marBottom w:val="0"/>
      <w:divBdr>
        <w:top w:val="none" w:sz="0" w:space="0" w:color="auto"/>
        <w:left w:val="none" w:sz="0" w:space="0" w:color="auto"/>
        <w:bottom w:val="none" w:sz="0" w:space="0" w:color="auto"/>
        <w:right w:val="none" w:sz="0" w:space="0" w:color="auto"/>
      </w:divBdr>
    </w:div>
    <w:div w:id="774134838">
      <w:bodyDiv w:val="1"/>
      <w:marLeft w:val="0"/>
      <w:marRight w:val="0"/>
      <w:marTop w:val="0"/>
      <w:marBottom w:val="0"/>
      <w:divBdr>
        <w:top w:val="none" w:sz="0" w:space="0" w:color="auto"/>
        <w:left w:val="none" w:sz="0" w:space="0" w:color="auto"/>
        <w:bottom w:val="none" w:sz="0" w:space="0" w:color="auto"/>
        <w:right w:val="none" w:sz="0" w:space="0" w:color="auto"/>
      </w:divBdr>
    </w:div>
    <w:div w:id="779571359">
      <w:bodyDiv w:val="1"/>
      <w:marLeft w:val="0"/>
      <w:marRight w:val="0"/>
      <w:marTop w:val="0"/>
      <w:marBottom w:val="0"/>
      <w:divBdr>
        <w:top w:val="none" w:sz="0" w:space="0" w:color="auto"/>
        <w:left w:val="none" w:sz="0" w:space="0" w:color="auto"/>
        <w:bottom w:val="none" w:sz="0" w:space="0" w:color="auto"/>
        <w:right w:val="none" w:sz="0" w:space="0" w:color="auto"/>
      </w:divBdr>
    </w:div>
    <w:div w:id="782573338">
      <w:bodyDiv w:val="1"/>
      <w:marLeft w:val="0"/>
      <w:marRight w:val="0"/>
      <w:marTop w:val="0"/>
      <w:marBottom w:val="0"/>
      <w:divBdr>
        <w:top w:val="none" w:sz="0" w:space="0" w:color="auto"/>
        <w:left w:val="none" w:sz="0" w:space="0" w:color="auto"/>
        <w:bottom w:val="none" w:sz="0" w:space="0" w:color="auto"/>
        <w:right w:val="none" w:sz="0" w:space="0" w:color="auto"/>
      </w:divBdr>
    </w:div>
    <w:div w:id="786386114">
      <w:bodyDiv w:val="1"/>
      <w:marLeft w:val="0"/>
      <w:marRight w:val="0"/>
      <w:marTop w:val="0"/>
      <w:marBottom w:val="0"/>
      <w:divBdr>
        <w:top w:val="none" w:sz="0" w:space="0" w:color="auto"/>
        <w:left w:val="none" w:sz="0" w:space="0" w:color="auto"/>
        <w:bottom w:val="none" w:sz="0" w:space="0" w:color="auto"/>
        <w:right w:val="none" w:sz="0" w:space="0" w:color="auto"/>
      </w:divBdr>
    </w:div>
    <w:div w:id="799766976">
      <w:bodyDiv w:val="1"/>
      <w:marLeft w:val="0"/>
      <w:marRight w:val="0"/>
      <w:marTop w:val="0"/>
      <w:marBottom w:val="0"/>
      <w:divBdr>
        <w:top w:val="none" w:sz="0" w:space="0" w:color="auto"/>
        <w:left w:val="none" w:sz="0" w:space="0" w:color="auto"/>
        <w:bottom w:val="none" w:sz="0" w:space="0" w:color="auto"/>
        <w:right w:val="none" w:sz="0" w:space="0" w:color="auto"/>
      </w:divBdr>
    </w:div>
    <w:div w:id="809400746">
      <w:bodyDiv w:val="1"/>
      <w:marLeft w:val="0"/>
      <w:marRight w:val="0"/>
      <w:marTop w:val="0"/>
      <w:marBottom w:val="0"/>
      <w:divBdr>
        <w:top w:val="none" w:sz="0" w:space="0" w:color="auto"/>
        <w:left w:val="none" w:sz="0" w:space="0" w:color="auto"/>
        <w:bottom w:val="none" w:sz="0" w:space="0" w:color="auto"/>
        <w:right w:val="none" w:sz="0" w:space="0" w:color="auto"/>
      </w:divBdr>
    </w:div>
    <w:div w:id="814881291">
      <w:bodyDiv w:val="1"/>
      <w:marLeft w:val="0"/>
      <w:marRight w:val="0"/>
      <w:marTop w:val="0"/>
      <w:marBottom w:val="0"/>
      <w:divBdr>
        <w:top w:val="none" w:sz="0" w:space="0" w:color="auto"/>
        <w:left w:val="none" w:sz="0" w:space="0" w:color="auto"/>
        <w:bottom w:val="none" w:sz="0" w:space="0" w:color="auto"/>
        <w:right w:val="none" w:sz="0" w:space="0" w:color="auto"/>
      </w:divBdr>
    </w:div>
    <w:div w:id="818032416">
      <w:bodyDiv w:val="1"/>
      <w:marLeft w:val="0"/>
      <w:marRight w:val="0"/>
      <w:marTop w:val="0"/>
      <w:marBottom w:val="0"/>
      <w:divBdr>
        <w:top w:val="none" w:sz="0" w:space="0" w:color="auto"/>
        <w:left w:val="none" w:sz="0" w:space="0" w:color="auto"/>
        <w:bottom w:val="none" w:sz="0" w:space="0" w:color="auto"/>
        <w:right w:val="none" w:sz="0" w:space="0" w:color="auto"/>
      </w:divBdr>
    </w:div>
    <w:div w:id="818882067">
      <w:bodyDiv w:val="1"/>
      <w:marLeft w:val="0"/>
      <w:marRight w:val="0"/>
      <w:marTop w:val="0"/>
      <w:marBottom w:val="0"/>
      <w:divBdr>
        <w:top w:val="none" w:sz="0" w:space="0" w:color="auto"/>
        <w:left w:val="none" w:sz="0" w:space="0" w:color="auto"/>
        <w:bottom w:val="none" w:sz="0" w:space="0" w:color="auto"/>
        <w:right w:val="none" w:sz="0" w:space="0" w:color="auto"/>
      </w:divBdr>
    </w:div>
    <w:div w:id="819270350">
      <w:bodyDiv w:val="1"/>
      <w:marLeft w:val="0"/>
      <w:marRight w:val="0"/>
      <w:marTop w:val="0"/>
      <w:marBottom w:val="0"/>
      <w:divBdr>
        <w:top w:val="none" w:sz="0" w:space="0" w:color="auto"/>
        <w:left w:val="none" w:sz="0" w:space="0" w:color="auto"/>
        <w:bottom w:val="none" w:sz="0" w:space="0" w:color="auto"/>
        <w:right w:val="none" w:sz="0" w:space="0" w:color="auto"/>
      </w:divBdr>
    </w:div>
    <w:div w:id="829055053">
      <w:bodyDiv w:val="1"/>
      <w:marLeft w:val="0"/>
      <w:marRight w:val="0"/>
      <w:marTop w:val="0"/>
      <w:marBottom w:val="0"/>
      <w:divBdr>
        <w:top w:val="none" w:sz="0" w:space="0" w:color="auto"/>
        <w:left w:val="none" w:sz="0" w:space="0" w:color="auto"/>
        <w:bottom w:val="none" w:sz="0" w:space="0" w:color="auto"/>
        <w:right w:val="none" w:sz="0" w:space="0" w:color="auto"/>
      </w:divBdr>
    </w:div>
    <w:div w:id="851378606">
      <w:bodyDiv w:val="1"/>
      <w:marLeft w:val="0"/>
      <w:marRight w:val="0"/>
      <w:marTop w:val="0"/>
      <w:marBottom w:val="0"/>
      <w:divBdr>
        <w:top w:val="none" w:sz="0" w:space="0" w:color="auto"/>
        <w:left w:val="none" w:sz="0" w:space="0" w:color="auto"/>
        <w:bottom w:val="none" w:sz="0" w:space="0" w:color="auto"/>
        <w:right w:val="none" w:sz="0" w:space="0" w:color="auto"/>
      </w:divBdr>
    </w:div>
    <w:div w:id="859508703">
      <w:bodyDiv w:val="1"/>
      <w:marLeft w:val="0"/>
      <w:marRight w:val="0"/>
      <w:marTop w:val="0"/>
      <w:marBottom w:val="0"/>
      <w:divBdr>
        <w:top w:val="none" w:sz="0" w:space="0" w:color="auto"/>
        <w:left w:val="none" w:sz="0" w:space="0" w:color="auto"/>
        <w:bottom w:val="none" w:sz="0" w:space="0" w:color="auto"/>
        <w:right w:val="none" w:sz="0" w:space="0" w:color="auto"/>
      </w:divBdr>
    </w:div>
    <w:div w:id="859513121">
      <w:bodyDiv w:val="1"/>
      <w:marLeft w:val="0"/>
      <w:marRight w:val="0"/>
      <w:marTop w:val="0"/>
      <w:marBottom w:val="0"/>
      <w:divBdr>
        <w:top w:val="none" w:sz="0" w:space="0" w:color="auto"/>
        <w:left w:val="none" w:sz="0" w:space="0" w:color="auto"/>
        <w:bottom w:val="none" w:sz="0" w:space="0" w:color="auto"/>
        <w:right w:val="none" w:sz="0" w:space="0" w:color="auto"/>
      </w:divBdr>
    </w:div>
    <w:div w:id="864248603">
      <w:bodyDiv w:val="1"/>
      <w:marLeft w:val="0"/>
      <w:marRight w:val="0"/>
      <w:marTop w:val="0"/>
      <w:marBottom w:val="0"/>
      <w:divBdr>
        <w:top w:val="none" w:sz="0" w:space="0" w:color="auto"/>
        <w:left w:val="none" w:sz="0" w:space="0" w:color="auto"/>
        <w:bottom w:val="none" w:sz="0" w:space="0" w:color="auto"/>
        <w:right w:val="none" w:sz="0" w:space="0" w:color="auto"/>
      </w:divBdr>
    </w:div>
    <w:div w:id="867644698">
      <w:bodyDiv w:val="1"/>
      <w:marLeft w:val="0"/>
      <w:marRight w:val="0"/>
      <w:marTop w:val="0"/>
      <w:marBottom w:val="0"/>
      <w:divBdr>
        <w:top w:val="none" w:sz="0" w:space="0" w:color="auto"/>
        <w:left w:val="none" w:sz="0" w:space="0" w:color="auto"/>
        <w:bottom w:val="none" w:sz="0" w:space="0" w:color="auto"/>
        <w:right w:val="none" w:sz="0" w:space="0" w:color="auto"/>
      </w:divBdr>
    </w:div>
    <w:div w:id="870458985">
      <w:bodyDiv w:val="1"/>
      <w:marLeft w:val="0"/>
      <w:marRight w:val="0"/>
      <w:marTop w:val="0"/>
      <w:marBottom w:val="0"/>
      <w:divBdr>
        <w:top w:val="none" w:sz="0" w:space="0" w:color="auto"/>
        <w:left w:val="none" w:sz="0" w:space="0" w:color="auto"/>
        <w:bottom w:val="none" w:sz="0" w:space="0" w:color="auto"/>
        <w:right w:val="none" w:sz="0" w:space="0" w:color="auto"/>
      </w:divBdr>
    </w:div>
    <w:div w:id="871264474">
      <w:bodyDiv w:val="1"/>
      <w:marLeft w:val="0"/>
      <w:marRight w:val="0"/>
      <w:marTop w:val="0"/>
      <w:marBottom w:val="0"/>
      <w:divBdr>
        <w:top w:val="none" w:sz="0" w:space="0" w:color="auto"/>
        <w:left w:val="none" w:sz="0" w:space="0" w:color="auto"/>
        <w:bottom w:val="none" w:sz="0" w:space="0" w:color="auto"/>
        <w:right w:val="none" w:sz="0" w:space="0" w:color="auto"/>
      </w:divBdr>
    </w:div>
    <w:div w:id="875658017">
      <w:bodyDiv w:val="1"/>
      <w:marLeft w:val="0"/>
      <w:marRight w:val="0"/>
      <w:marTop w:val="0"/>
      <w:marBottom w:val="0"/>
      <w:divBdr>
        <w:top w:val="none" w:sz="0" w:space="0" w:color="auto"/>
        <w:left w:val="none" w:sz="0" w:space="0" w:color="auto"/>
        <w:bottom w:val="none" w:sz="0" w:space="0" w:color="auto"/>
        <w:right w:val="none" w:sz="0" w:space="0" w:color="auto"/>
      </w:divBdr>
    </w:div>
    <w:div w:id="884172522">
      <w:bodyDiv w:val="1"/>
      <w:marLeft w:val="0"/>
      <w:marRight w:val="0"/>
      <w:marTop w:val="0"/>
      <w:marBottom w:val="0"/>
      <w:divBdr>
        <w:top w:val="none" w:sz="0" w:space="0" w:color="auto"/>
        <w:left w:val="none" w:sz="0" w:space="0" w:color="auto"/>
        <w:bottom w:val="none" w:sz="0" w:space="0" w:color="auto"/>
        <w:right w:val="none" w:sz="0" w:space="0" w:color="auto"/>
      </w:divBdr>
    </w:div>
    <w:div w:id="888878193">
      <w:bodyDiv w:val="1"/>
      <w:marLeft w:val="0"/>
      <w:marRight w:val="0"/>
      <w:marTop w:val="0"/>
      <w:marBottom w:val="0"/>
      <w:divBdr>
        <w:top w:val="none" w:sz="0" w:space="0" w:color="auto"/>
        <w:left w:val="none" w:sz="0" w:space="0" w:color="auto"/>
        <w:bottom w:val="none" w:sz="0" w:space="0" w:color="auto"/>
        <w:right w:val="none" w:sz="0" w:space="0" w:color="auto"/>
      </w:divBdr>
    </w:div>
    <w:div w:id="930503641">
      <w:bodyDiv w:val="1"/>
      <w:marLeft w:val="0"/>
      <w:marRight w:val="0"/>
      <w:marTop w:val="0"/>
      <w:marBottom w:val="0"/>
      <w:divBdr>
        <w:top w:val="none" w:sz="0" w:space="0" w:color="auto"/>
        <w:left w:val="none" w:sz="0" w:space="0" w:color="auto"/>
        <w:bottom w:val="none" w:sz="0" w:space="0" w:color="auto"/>
        <w:right w:val="none" w:sz="0" w:space="0" w:color="auto"/>
      </w:divBdr>
    </w:div>
    <w:div w:id="930698605">
      <w:bodyDiv w:val="1"/>
      <w:marLeft w:val="0"/>
      <w:marRight w:val="0"/>
      <w:marTop w:val="0"/>
      <w:marBottom w:val="0"/>
      <w:divBdr>
        <w:top w:val="none" w:sz="0" w:space="0" w:color="auto"/>
        <w:left w:val="none" w:sz="0" w:space="0" w:color="auto"/>
        <w:bottom w:val="none" w:sz="0" w:space="0" w:color="auto"/>
        <w:right w:val="none" w:sz="0" w:space="0" w:color="auto"/>
      </w:divBdr>
    </w:div>
    <w:div w:id="937754947">
      <w:bodyDiv w:val="1"/>
      <w:marLeft w:val="0"/>
      <w:marRight w:val="0"/>
      <w:marTop w:val="0"/>
      <w:marBottom w:val="0"/>
      <w:divBdr>
        <w:top w:val="none" w:sz="0" w:space="0" w:color="auto"/>
        <w:left w:val="none" w:sz="0" w:space="0" w:color="auto"/>
        <w:bottom w:val="none" w:sz="0" w:space="0" w:color="auto"/>
        <w:right w:val="none" w:sz="0" w:space="0" w:color="auto"/>
      </w:divBdr>
    </w:div>
    <w:div w:id="940529348">
      <w:bodyDiv w:val="1"/>
      <w:marLeft w:val="0"/>
      <w:marRight w:val="0"/>
      <w:marTop w:val="0"/>
      <w:marBottom w:val="0"/>
      <w:divBdr>
        <w:top w:val="none" w:sz="0" w:space="0" w:color="auto"/>
        <w:left w:val="none" w:sz="0" w:space="0" w:color="auto"/>
        <w:bottom w:val="none" w:sz="0" w:space="0" w:color="auto"/>
        <w:right w:val="none" w:sz="0" w:space="0" w:color="auto"/>
      </w:divBdr>
    </w:div>
    <w:div w:id="949749337">
      <w:bodyDiv w:val="1"/>
      <w:marLeft w:val="0"/>
      <w:marRight w:val="0"/>
      <w:marTop w:val="0"/>
      <w:marBottom w:val="0"/>
      <w:divBdr>
        <w:top w:val="none" w:sz="0" w:space="0" w:color="auto"/>
        <w:left w:val="none" w:sz="0" w:space="0" w:color="auto"/>
        <w:bottom w:val="none" w:sz="0" w:space="0" w:color="auto"/>
        <w:right w:val="none" w:sz="0" w:space="0" w:color="auto"/>
      </w:divBdr>
    </w:div>
    <w:div w:id="958074608">
      <w:bodyDiv w:val="1"/>
      <w:marLeft w:val="0"/>
      <w:marRight w:val="0"/>
      <w:marTop w:val="0"/>
      <w:marBottom w:val="0"/>
      <w:divBdr>
        <w:top w:val="none" w:sz="0" w:space="0" w:color="auto"/>
        <w:left w:val="none" w:sz="0" w:space="0" w:color="auto"/>
        <w:bottom w:val="none" w:sz="0" w:space="0" w:color="auto"/>
        <w:right w:val="none" w:sz="0" w:space="0" w:color="auto"/>
      </w:divBdr>
    </w:div>
    <w:div w:id="964119112">
      <w:bodyDiv w:val="1"/>
      <w:marLeft w:val="0"/>
      <w:marRight w:val="0"/>
      <w:marTop w:val="0"/>
      <w:marBottom w:val="0"/>
      <w:divBdr>
        <w:top w:val="none" w:sz="0" w:space="0" w:color="auto"/>
        <w:left w:val="none" w:sz="0" w:space="0" w:color="auto"/>
        <w:bottom w:val="none" w:sz="0" w:space="0" w:color="auto"/>
        <w:right w:val="none" w:sz="0" w:space="0" w:color="auto"/>
      </w:divBdr>
    </w:div>
    <w:div w:id="966551619">
      <w:bodyDiv w:val="1"/>
      <w:marLeft w:val="0"/>
      <w:marRight w:val="0"/>
      <w:marTop w:val="0"/>
      <w:marBottom w:val="0"/>
      <w:divBdr>
        <w:top w:val="none" w:sz="0" w:space="0" w:color="auto"/>
        <w:left w:val="none" w:sz="0" w:space="0" w:color="auto"/>
        <w:bottom w:val="none" w:sz="0" w:space="0" w:color="auto"/>
        <w:right w:val="none" w:sz="0" w:space="0" w:color="auto"/>
      </w:divBdr>
    </w:div>
    <w:div w:id="970744160">
      <w:bodyDiv w:val="1"/>
      <w:marLeft w:val="0"/>
      <w:marRight w:val="0"/>
      <w:marTop w:val="0"/>
      <w:marBottom w:val="0"/>
      <w:divBdr>
        <w:top w:val="none" w:sz="0" w:space="0" w:color="auto"/>
        <w:left w:val="none" w:sz="0" w:space="0" w:color="auto"/>
        <w:bottom w:val="none" w:sz="0" w:space="0" w:color="auto"/>
        <w:right w:val="none" w:sz="0" w:space="0" w:color="auto"/>
      </w:divBdr>
    </w:div>
    <w:div w:id="970944129">
      <w:bodyDiv w:val="1"/>
      <w:marLeft w:val="0"/>
      <w:marRight w:val="0"/>
      <w:marTop w:val="0"/>
      <w:marBottom w:val="0"/>
      <w:divBdr>
        <w:top w:val="none" w:sz="0" w:space="0" w:color="auto"/>
        <w:left w:val="none" w:sz="0" w:space="0" w:color="auto"/>
        <w:bottom w:val="none" w:sz="0" w:space="0" w:color="auto"/>
        <w:right w:val="none" w:sz="0" w:space="0" w:color="auto"/>
      </w:divBdr>
    </w:div>
    <w:div w:id="979574215">
      <w:bodyDiv w:val="1"/>
      <w:marLeft w:val="0"/>
      <w:marRight w:val="0"/>
      <w:marTop w:val="0"/>
      <w:marBottom w:val="0"/>
      <w:divBdr>
        <w:top w:val="none" w:sz="0" w:space="0" w:color="auto"/>
        <w:left w:val="none" w:sz="0" w:space="0" w:color="auto"/>
        <w:bottom w:val="none" w:sz="0" w:space="0" w:color="auto"/>
        <w:right w:val="none" w:sz="0" w:space="0" w:color="auto"/>
      </w:divBdr>
    </w:div>
    <w:div w:id="984510971">
      <w:bodyDiv w:val="1"/>
      <w:marLeft w:val="0"/>
      <w:marRight w:val="0"/>
      <w:marTop w:val="0"/>
      <w:marBottom w:val="0"/>
      <w:divBdr>
        <w:top w:val="none" w:sz="0" w:space="0" w:color="auto"/>
        <w:left w:val="none" w:sz="0" w:space="0" w:color="auto"/>
        <w:bottom w:val="none" w:sz="0" w:space="0" w:color="auto"/>
        <w:right w:val="none" w:sz="0" w:space="0" w:color="auto"/>
      </w:divBdr>
    </w:div>
    <w:div w:id="987440536">
      <w:bodyDiv w:val="1"/>
      <w:marLeft w:val="0"/>
      <w:marRight w:val="0"/>
      <w:marTop w:val="0"/>
      <w:marBottom w:val="0"/>
      <w:divBdr>
        <w:top w:val="none" w:sz="0" w:space="0" w:color="auto"/>
        <w:left w:val="none" w:sz="0" w:space="0" w:color="auto"/>
        <w:bottom w:val="none" w:sz="0" w:space="0" w:color="auto"/>
        <w:right w:val="none" w:sz="0" w:space="0" w:color="auto"/>
      </w:divBdr>
    </w:div>
    <w:div w:id="1029917913">
      <w:bodyDiv w:val="1"/>
      <w:marLeft w:val="0"/>
      <w:marRight w:val="0"/>
      <w:marTop w:val="0"/>
      <w:marBottom w:val="0"/>
      <w:divBdr>
        <w:top w:val="none" w:sz="0" w:space="0" w:color="auto"/>
        <w:left w:val="none" w:sz="0" w:space="0" w:color="auto"/>
        <w:bottom w:val="none" w:sz="0" w:space="0" w:color="auto"/>
        <w:right w:val="none" w:sz="0" w:space="0" w:color="auto"/>
      </w:divBdr>
    </w:div>
    <w:div w:id="1033194277">
      <w:bodyDiv w:val="1"/>
      <w:marLeft w:val="0"/>
      <w:marRight w:val="0"/>
      <w:marTop w:val="0"/>
      <w:marBottom w:val="0"/>
      <w:divBdr>
        <w:top w:val="none" w:sz="0" w:space="0" w:color="auto"/>
        <w:left w:val="none" w:sz="0" w:space="0" w:color="auto"/>
        <w:bottom w:val="none" w:sz="0" w:space="0" w:color="auto"/>
        <w:right w:val="none" w:sz="0" w:space="0" w:color="auto"/>
      </w:divBdr>
    </w:div>
    <w:div w:id="1036854048">
      <w:bodyDiv w:val="1"/>
      <w:marLeft w:val="0"/>
      <w:marRight w:val="0"/>
      <w:marTop w:val="0"/>
      <w:marBottom w:val="0"/>
      <w:divBdr>
        <w:top w:val="none" w:sz="0" w:space="0" w:color="auto"/>
        <w:left w:val="none" w:sz="0" w:space="0" w:color="auto"/>
        <w:bottom w:val="none" w:sz="0" w:space="0" w:color="auto"/>
        <w:right w:val="none" w:sz="0" w:space="0" w:color="auto"/>
      </w:divBdr>
    </w:div>
    <w:div w:id="1037580098">
      <w:bodyDiv w:val="1"/>
      <w:marLeft w:val="0"/>
      <w:marRight w:val="0"/>
      <w:marTop w:val="0"/>
      <w:marBottom w:val="0"/>
      <w:divBdr>
        <w:top w:val="none" w:sz="0" w:space="0" w:color="auto"/>
        <w:left w:val="none" w:sz="0" w:space="0" w:color="auto"/>
        <w:bottom w:val="none" w:sz="0" w:space="0" w:color="auto"/>
        <w:right w:val="none" w:sz="0" w:space="0" w:color="auto"/>
      </w:divBdr>
    </w:div>
    <w:div w:id="1038555180">
      <w:bodyDiv w:val="1"/>
      <w:marLeft w:val="0"/>
      <w:marRight w:val="0"/>
      <w:marTop w:val="0"/>
      <w:marBottom w:val="0"/>
      <w:divBdr>
        <w:top w:val="none" w:sz="0" w:space="0" w:color="auto"/>
        <w:left w:val="none" w:sz="0" w:space="0" w:color="auto"/>
        <w:bottom w:val="none" w:sz="0" w:space="0" w:color="auto"/>
        <w:right w:val="none" w:sz="0" w:space="0" w:color="auto"/>
      </w:divBdr>
    </w:div>
    <w:div w:id="1043283752">
      <w:bodyDiv w:val="1"/>
      <w:marLeft w:val="0"/>
      <w:marRight w:val="0"/>
      <w:marTop w:val="0"/>
      <w:marBottom w:val="0"/>
      <w:divBdr>
        <w:top w:val="none" w:sz="0" w:space="0" w:color="auto"/>
        <w:left w:val="none" w:sz="0" w:space="0" w:color="auto"/>
        <w:bottom w:val="none" w:sz="0" w:space="0" w:color="auto"/>
        <w:right w:val="none" w:sz="0" w:space="0" w:color="auto"/>
      </w:divBdr>
    </w:div>
    <w:div w:id="1046611760">
      <w:bodyDiv w:val="1"/>
      <w:marLeft w:val="0"/>
      <w:marRight w:val="0"/>
      <w:marTop w:val="0"/>
      <w:marBottom w:val="0"/>
      <w:divBdr>
        <w:top w:val="none" w:sz="0" w:space="0" w:color="auto"/>
        <w:left w:val="none" w:sz="0" w:space="0" w:color="auto"/>
        <w:bottom w:val="none" w:sz="0" w:space="0" w:color="auto"/>
        <w:right w:val="none" w:sz="0" w:space="0" w:color="auto"/>
      </w:divBdr>
    </w:div>
    <w:div w:id="1047802656">
      <w:bodyDiv w:val="1"/>
      <w:marLeft w:val="0"/>
      <w:marRight w:val="0"/>
      <w:marTop w:val="0"/>
      <w:marBottom w:val="0"/>
      <w:divBdr>
        <w:top w:val="none" w:sz="0" w:space="0" w:color="auto"/>
        <w:left w:val="none" w:sz="0" w:space="0" w:color="auto"/>
        <w:bottom w:val="none" w:sz="0" w:space="0" w:color="auto"/>
        <w:right w:val="none" w:sz="0" w:space="0" w:color="auto"/>
      </w:divBdr>
    </w:div>
    <w:div w:id="1050887087">
      <w:bodyDiv w:val="1"/>
      <w:marLeft w:val="0"/>
      <w:marRight w:val="0"/>
      <w:marTop w:val="0"/>
      <w:marBottom w:val="0"/>
      <w:divBdr>
        <w:top w:val="none" w:sz="0" w:space="0" w:color="auto"/>
        <w:left w:val="none" w:sz="0" w:space="0" w:color="auto"/>
        <w:bottom w:val="none" w:sz="0" w:space="0" w:color="auto"/>
        <w:right w:val="none" w:sz="0" w:space="0" w:color="auto"/>
      </w:divBdr>
    </w:div>
    <w:div w:id="10655660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5738275">
      <w:bodyDiv w:val="1"/>
      <w:marLeft w:val="0"/>
      <w:marRight w:val="0"/>
      <w:marTop w:val="0"/>
      <w:marBottom w:val="0"/>
      <w:divBdr>
        <w:top w:val="none" w:sz="0" w:space="0" w:color="auto"/>
        <w:left w:val="none" w:sz="0" w:space="0" w:color="auto"/>
        <w:bottom w:val="none" w:sz="0" w:space="0" w:color="auto"/>
        <w:right w:val="none" w:sz="0" w:space="0" w:color="auto"/>
      </w:divBdr>
    </w:div>
    <w:div w:id="1079985979">
      <w:bodyDiv w:val="1"/>
      <w:marLeft w:val="0"/>
      <w:marRight w:val="0"/>
      <w:marTop w:val="0"/>
      <w:marBottom w:val="0"/>
      <w:divBdr>
        <w:top w:val="none" w:sz="0" w:space="0" w:color="auto"/>
        <w:left w:val="none" w:sz="0" w:space="0" w:color="auto"/>
        <w:bottom w:val="none" w:sz="0" w:space="0" w:color="auto"/>
        <w:right w:val="none" w:sz="0" w:space="0" w:color="auto"/>
      </w:divBdr>
    </w:div>
    <w:div w:id="1089347472">
      <w:bodyDiv w:val="1"/>
      <w:marLeft w:val="0"/>
      <w:marRight w:val="0"/>
      <w:marTop w:val="0"/>
      <w:marBottom w:val="0"/>
      <w:divBdr>
        <w:top w:val="none" w:sz="0" w:space="0" w:color="auto"/>
        <w:left w:val="none" w:sz="0" w:space="0" w:color="auto"/>
        <w:bottom w:val="none" w:sz="0" w:space="0" w:color="auto"/>
        <w:right w:val="none" w:sz="0" w:space="0" w:color="auto"/>
      </w:divBdr>
    </w:div>
    <w:div w:id="1093404659">
      <w:bodyDiv w:val="1"/>
      <w:marLeft w:val="0"/>
      <w:marRight w:val="0"/>
      <w:marTop w:val="0"/>
      <w:marBottom w:val="0"/>
      <w:divBdr>
        <w:top w:val="none" w:sz="0" w:space="0" w:color="auto"/>
        <w:left w:val="none" w:sz="0" w:space="0" w:color="auto"/>
        <w:bottom w:val="none" w:sz="0" w:space="0" w:color="auto"/>
        <w:right w:val="none" w:sz="0" w:space="0" w:color="auto"/>
      </w:divBdr>
    </w:div>
    <w:div w:id="1100877078">
      <w:bodyDiv w:val="1"/>
      <w:marLeft w:val="0"/>
      <w:marRight w:val="0"/>
      <w:marTop w:val="0"/>
      <w:marBottom w:val="0"/>
      <w:divBdr>
        <w:top w:val="none" w:sz="0" w:space="0" w:color="auto"/>
        <w:left w:val="none" w:sz="0" w:space="0" w:color="auto"/>
        <w:bottom w:val="none" w:sz="0" w:space="0" w:color="auto"/>
        <w:right w:val="none" w:sz="0" w:space="0" w:color="auto"/>
      </w:divBdr>
    </w:div>
    <w:div w:id="1103914451">
      <w:bodyDiv w:val="1"/>
      <w:marLeft w:val="0"/>
      <w:marRight w:val="0"/>
      <w:marTop w:val="0"/>
      <w:marBottom w:val="0"/>
      <w:divBdr>
        <w:top w:val="none" w:sz="0" w:space="0" w:color="auto"/>
        <w:left w:val="none" w:sz="0" w:space="0" w:color="auto"/>
        <w:bottom w:val="none" w:sz="0" w:space="0" w:color="auto"/>
        <w:right w:val="none" w:sz="0" w:space="0" w:color="auto"/>
      </w:divBdr>
    </w:div>
    <w:div w:id="1111510982">
      <w:bodyDiv w:val="1"/>
      <w:marLeft w:val="0"/>
      <w:marRight w:val="0"/>
      <w:marTop w:val="0"/>
      <w:marBottom w:val="0"/>
      <w:divBdr>
        <w:top w:val="none" w:sz="0" w:space="0" w:color="auto"/>
        <w:left w:val="none" w:sz="0" w:space="0" w:color="auto"/>
        <w:bottom w:val="none" w:sz="0" w:space="0" w:color="auto"/>
        <w:right w:val="none" w:sz="0" w:space="0" w:color="auto"/>
      </w:divBdr>
    </w:div>
    <w:div w:id="1111902616">
      <w:bodyDiv w:val="1"/>
      <w:marLeft w:val="0"/>
      <w:marRight w:val="0"/>
      <w:marTop w:val="0"/>
      <w:marBottom w:val="0"/>
      <w:divBdr>
        <w:top w:val="none" w:sz="0" w:space="0" w:color="auto"/>
        <w:left w:val="none" w:sz="0" w:space="0" w:color="auto"/>
        <w:bottom w:val="none" w:sz="0" w:space="0" w:color="auto"/>
        <w:right w:val="none" w:sz="0" w:space="0" w:color="auto"/>
      </w:divBdr>
    </w:div>
    <w:div w:id="1113093272">
      <w:bodyDiv w:val="1"/>
      <w:marLeft w:val="0"/>
      <w:marRight w:val="0"/>
      <w:marTop w:val="0"/>
      <w:marBottom w:val="0"/>
      <w:divBdr>
        <w:top w:val="none" w:sz="0" w:space="0" w:color="auto"/>
        <w:left w:val="none" w:sz="0" w:space="0" w:color="auto"/>
        <w:bottom w:val="none" w:sz="0" w:space="0" w:color="auto"/>
        <w:right w:val="none" w:sz="0" w:space="0" w:color="auto"/>
      </w:divBdr>
    </w:div>
    <w:div w:id="1118916088">
      <w:bodyDiv w:val="1"/>
      <w:marLeft w:val="0"/>
      <w:marRight w:val="0"/>
      <w:marTop w:val="0"/>
      <w:marBottom w:val="0"/>
      <w:divBdr>
        <w:top w:val="none" w:sz="0" w:space="0" w:color="auto"/>
        <w:left w:val="none" w:sz="0" w:space="0" w:color="auto"/>
        <w:bottom w:val="none" w:sz="0" w:space="0" w:color="auto"/>
        <w:right w:val="none" w:sz="0" w:space="0" w:color="auto"/>
      </w:divBdr>
    </w:div>
    <w:div w:id="1136097672">
      <w:bodyDiv w:val="1"/>
      <w:marLeft w:val="0"/>
      <w:marRight w:val="0"/>
      <w:marTop w:val="0"/>
      <w:marBottom w:val="0"/>
      <w:divBdr>
        <w:top w:val="none" w:sz="0" w:space="0" w:color="auto"/>
        <w:left w:val="none" w:sz="0" w:space="0" w:color="auto"/>
        <w:bottom w:val="none" w:sz="0" w:space="0" w:color="auto"/>
        <w:right w:val="none" w:sz="0" w:space="0" w:color="auto"/>
      </w:divBdr>
    </w:div>
    <w:div w:id="1144002943">
      <w:bodyDiv w:val="1"/>
      <w:marLeft w:val="0"/>
      <w:marRight w:val="0"/>
      <w:marTop w:val="0"/>
      <w:marBottom w:val="0"/>
      <w:divBdr>
        <w:top w:val="none" w:sz="0" w:space="0" w:color="auto"/>
        <w:left w:val="none" w:sz="0" w:space="0" w:color="auto"/>
        <w:bottom w:val="none" w:sz="0" w:space="0" w:color="auto"/>
        <w:right w:val="none" w:sz="0" w:space="0" w:color="auto"/>
      </w:divBdr>
    </w:div>
    <w:div w:id="1159539402">
      <w:bodyDiv w:val="1"/>
      <w:marLeft w:val="0"/>
      <w:marRight w:val="0"/>
      <w:marTop w:val="0"/>
      <w:marBottom w:val="0"/>
      <w:divBdr>
        <w:top w:val="none" w:sz="0" w:space="0" w:color="auto"/>
        <w:left w:val="none" w:sz="0" w:space="0" w:color="auto"/>
        <w:bottom w:val="none" w:sz="0" w:space="0" w:color="auto"/>
        <w:right w:val="none" w:sz="0" w:space="0" w:color="auto"/>
      </w:divBdr>
    </w:div>
    <w:div w:id="1161114577">
      <w:bodyDiv w:val="1"/>
      <w:marLeft w:val="0"/>
      <w:marRight w:val="0"/>
      <w:marTop w:val="0"/>
      <w:marBottom w:val="0"/>
      <w:divBdr>
        <w:top w:val="none" w:sz="0" w:space="0" w:color="auto"/>
        <w:left w:val="none" w:sz="0" w:space="0" w:color="auto"/>
        <w:bottom w:val="none" w:sz="0" w:space="0" w:color="auto"/>
        <w:right w:val="none" w:sz="0" w:space="0" w:color="auto"/>
      </w:divBdr>
    </w:div>
    <w:div w:id="1165975466">
      <w:bodyDiv w:val="1"/>
      <w:marLeft w:val="0"/>
      <w:marRight w:val="0"/>
      <w:marTop w:val="0"/>
      <w:marBottom w:val="0"/>
      <w:divBdr>
        <w:top w:val="none" w:sz="0" w:space="0" w:color="auto"/>
        <w:left w:val="none" w:sz="0" w:space="0" w:color="auto"/>
        <w:bottom w:val="none" w:sz="0" w:space="0" w:color="auto"/>
        <w:right w:val="none" w:sz="0" w:space="0" w:color="auto"/>
      </w:divBdr>
    </w:div>
    <w:div w:id="1172724281">
      <w:bodyDiv w:val="1"/>
      <w:marLeft w:val="0"/>
      <w:marRight w:val="0"/>
      <w:marTop w:val="0"/>
      <w:marBottom w:val="0"/>
      <w:divBdr>
        <w:top w:val="none" w:sz="0" w:space="0" w:color="auto"/>
        <w:left w:val="none" w:sz="0" w:space="0" w:color="auto"/>
        <w:bottom w:val="none" w:sz="0" w:space="0" w:color="auto"/>
        <w:right w:val="none" w:sz="0" w:space="0" w:color="auto"/>
      </w:divBdr>
    </w:div>
    <w:div w:id="1188984757">
      <w:bodyDiv w:val="1"/>
      <w:marLeft w:val="0"/>
      <w:marRight w:val="0"/>
      <w:marTop w:val="0"/>
      <w:marBottom w:val="0"/>
      <w:divBdr>
        <w:top w:val="none" w:sz="0" w:space="0" w:color="auto"/>
        <w:left w:val="none" w:sz="0" w:space="0" w:color="auto"/>
        <w:bottom w:val="none" w:sz="0" w:space="0" w:color="auto"/>
        <w:right w:val="none" w:sz="0" w:space="0" w:color="auto"/>
      </w:divBdr>
    </w:div>
    <w:div w:id="1191870194">
      <w:bodyDiv w:val="1"/>
      <w:marLeft w:val="0"/>
      <w:marRight w:val="0"/>
      <w:marTop w:val="0"/>
      <w:marBottom w:val="0"/>
      <w:divBdr>
        <w:top w:val="none" w:sz="0" w:space="0" w:color="auto"/>
        <w:left w:val="none" w:sz="0" w:space="0" w:color="auto"/>
        <w:bottom w:val="none" w:sz="0" w:space="0" w:color="auto"/>
        <w:right w:val="none" w:sz="0" w:space="0" w:color="auto"/>
      </w:divBdr>
    </w:div>
    <w:div w:id="1197506137">
      <w:bodyDiv w:val="1"/>
      <w:marLeft w:val="0"/>
      <w:marRight w:val="0"/>
      <w:marTop w:val="0"/>
      <w:marBottom w:val="0"/>
      <w:divBdr>
        <w:top w:val="none" w:sz="0" w:space="0" w:color="auto"/>
        <w:left w:val="none" w:sz="0" w:space="0" w:color="auto"/>
        <w:bottom w:val="none" w:sz="0" w:space="0" w:color="auto"/>
        <w:right w:val="none" w:sz="0" w:space="0" w:color="auto"/>
      </w:divBdr>
    </w:div>
    <w:div w:id="1200244906">
      <w:bodyDiv w:val="1"/>
      <w:marLeft w:val="0"/>
      <w:marRight w:val="0"/>
      <w:marTop w:val="0"/>
      <w:marBottom w:val="0"/>
      <w:divBdr>
        <w:top w:val="none" w:sz="0" w:space="0" w:color="auto"/>
        <w:left w:val="none" w:sz="0" w:space="0" w:color="auto"/>
        <w:bottom w:val="none" w:sz="0" w:space="0" w:color="auto"/>
        <w:right w:val="none" w:sz="0" w:space="0" w:color="auto"/>
      </w:divBdr>
    </w:div>
    <w:div w:id="1205605060">
      <w:bodyDiv w:val="1"/>
      <w:marLeft w:val="0"/>
      <w:marRight w:val="0"/>
      <w:marTop w:val="0"/>
      <w:marBottom w:val="0"/>
      <w:divBdr>
        <w:top w:val="none" w:sz="0" w:space="0" w:color="auto"/>
        <w:left w:val="none" w:sz="0" w:space="0" w:color="auto"/>
        <w:bottom w:val="none" w:sz="0" w:space="0" w:color="auto"/>
        <w:right w:val="none" w:sz="0" w:space="0" w:color="auto"/>
      </w:divBdr>
    </w:div>
    <w:div w:id="1208565559">
      <w:bodyDiv w:val="1"/>
      <w:marLeft w:val="0"/>
      <w:marRight w:val="0"/>
      <w:marTop w:val="0"/>
      <w:marBottom w:val="0"/>
      <w:divBdr>
        <w:top w:val="none" w:sz="0" w:space="0" w:color="auto"/>
        <w:left w:val="none" w:sz="0" w:space="0" w:color="auto"/>
        <w:bottom w:val="none" w:sz="0" w:space="0" w:color="auto"/>
        <w:right w:val="none" w:sz="0" w:space="0" w:color="auto"/>
      </w:divBdr>
    </w:div>
    <w:div w:id="1253050838">
      <w:bodyDiv w:val="1"/>
      <w:marLeft w:val="0"/>
      <w:marRight w:val="0"/>
      <w:marTop w:val="0"/>
      <w:marBottom w:val="0"/>
      <w:divBdr>
        <w:top w:val="none" w:sz="0" w:space="0" w:color="auto"/>
        <w:left w:val="none" w:sz="0" w:space="0" w:color="auto"/>
        <w:bottom w:val="none" w:sz="0" w:space="0" w:color="auto"/>
        <w:right w:val="none" w:sz="0" w:space="0" w:color="auto"/>
      </w:divBdr>
    </w:div>
    <w:div w:id="1255015589">
      <w:bodyDiv w:val="1"/>
      <w:marLeft w:val="0"/>
      <w:marRight w:val="0"/>
      <w:marTop w:val="0"/>
      <w:marBottom w:val="0"/>
      <w:divBdr>
        <w:top w:val="none" w:sz="0" w:space="0" w:color="auto"/>
        <w:left w:val="none" w:sz="0" w:space="0" w:color="auto"/>
        <w:bottom w:val="none" w:sz="0" w:space="0" w:color="auto"/>
        <w:right w:val="none" w:sz="0" w:space="0" w:color="auto"/>
      </w:divBdr>
    </w:div>
    <w:div w:id="1256477979">
      <w:bodyDiv w:val="1"/>
      <w:marLeft w:val="0"/>
      <w:marRight w:val="0"/>
      <w:marTop w:val="0"/>
      <w:marBottom w:val="0"/>
      <w:divBdr>
        <w:top w:val="none" w:sz="0" w:space="0" w:color="auto"/>
        <w:left w:val="none" w:sz="0" w:space="0" w:color="auto"/>
        <w:bottom w:val="none" w:sz="0" w:space="0" w:color="auto"/>
        <w:right w:val="none" w:sz="0" w:space="0" w:color="auto"/>
      </w:divBdr>
    </w:div>
    <w:div w:id="1264453616">
      <w:bodyDiv w:val="1"/>
      <w:marLeft w:val="0"/>
      <w:marRight w:val="0"/>
      <w:marTop w:val="0"/>
      <w:marBottom w:val="0"/>
      <w:divBdr>
        <w:top w:val="none" w:sz="0" w:space="0" w:color="auto"/>
        <w:left w:val="none" w:sz="0" w:space="0" w:color="auto"/>
        <w:bottom w:val="none" w:sz="0" w:space="0" w:color="auto"/>
        <w:right w:val="none" w:sz="0" w:space="0" w:color="auto"/>
      </w:divBdr>
    </w:div>
    <w:div w:id="1273442717">
      <w:bodyDiv w:val="1"/>
      <w:marLeft w:val="0"/>
      <w:marRight w:val="0"/>
      <w:marTop w:val="0"/>
      <w:marBottom w:val="0"/>
      <w:divBdr>
        <w:top w:val="none" w:sz="0" w:space="0" w:color="auto"/>
        <w:left w:val="none" w:sz="0" w:space="0" w:color="auto"/>
        <w:bottom w:val="none" w:sz="0" w:space="0" w:color="auto"/>
        <w:right w:val="none" w:sz="0" w:space="0" w:color="auto"/>
      </w:divBdr>
    </w:div>
    <w:div w:id="1275989289">
      <w:bodyDiv w:val="1"/>
      <w:marLeft w:val="0"/>
      <w:marRight w:val="0"/>
      <w:marTop w:val="0"/>
      <w:marBottom w:val="0"/>
      <w:divBdr>
        <w:top w:val="none" w:sz="0" w:space="0" w:color="auto"/>
        <w:left w:val="none" w:sz="0" w:space="0" w:color="auto"/>
        <w:bottom w:val="none" w:sz="0" w:space="0" w:color="auto"/>
        <w:right w:val="none" w:sz="0" w:space="0" w:color="auto"/>
      </w:divBdr>
    </w:div>
    <w:div w:id="1278026580">
      <w:bodyDiv w:val="1"/>
      <w:marLeft w:val="0"/>
      <w:marRight w:val="0"/>
      <w:marTop w:val="0"/>
      <w:marBottom w:val="0"/>
      <w:divBdr>
        <w:top w:val="none" w:sz="0" w:space="0" w:color="auto"/>
        <w:left w:val="none" w:sz="0" w:space="0" w:color="auto"/>
        <w:bottom w:val="none" w:sz="0" w:space="0" w:color="auto"/>
        <w:right w:val="none" w:sz="0" w:space="0" w:color="auto"/>
      </w:divBdr>
    </w:div>
    <w:div w:id="1278874483">
      <w:bodyDiv w:val="1"/>
      <w:marLeft w:val="0"/>
      <w:marRight w:val="0"/>
      <w:marTop w:val="0"/>
      <w:marBottom w:val="0"/>
      <w:divBdr>
        <w:top w:val="none" w:sz="0" w:space="0" w:color="auto"/>
        <w:left w:val="none" w:sz="0" w:space="0" w:color="auto"/>
        <w:bottom w:val="none" w:sz="0" w:space="0" w:color="auto"/>
        <w:right w:val="none" w:sz="0" w:space="0" w:color="auto"/>
      </w:divBdr>
    </w:div>
    <w:div w:id="1279217057">
      <w:bodyDiv w:val="1"/>
      <w:marLeft w:val="0"/>
      <w:marRight w:val="0"/>
      <w:marTop w:val="0"/>
      <w:marBottom w:val="0"/>
      <w:divBdr>
        <w:top w:val="none" w:sz="0" w:space="0" w:color="auto"/>
        <w:left w:val="none" w:sz="0" w:space="0" w:color="auto"/>
        <w:bottom w:val="none" w:sz="0" w:space="0" w:color="auto"/>
        <w:right w:val="none" w:sz="0" w:space="0" w:color="auto"/>
      </w:divBdr>
    </w:div>
    <w:div w:id="1279801335">
      <w:bodyDiv w:val="1"/>
      <w:marLeft w:val="0"/>
      <w:marRight w:val="0"/>
      <w:marTop w:val="0"/>
      <w:marBottom w:val="0"/>
      <w:divBdr>
        <w:top w:val="none" w:sz="0" w:space="0" w:color="auto"/>
        <w:left w:val="none" w:sz="0" w:space="0" w:color="auto"/>
        <w:bottom w:val="none" w:sz="0" w:space="0" w:color="auto"/>
        <w:right w:val="none" w:sz="0" w:space="0" w:color="auto"/>
      </w:divBdr>
      <w:divsChild>
        <w:div w:id="1599799892">
          <w:marLeft w:val="0"/>
          <w:marRight w:val="0"/>
          <w:marTop w:val="0"/>
          <w:marBottom w:val="0"/>
          <w:divBdr>
            <w:top w:val="none" w:sz="0" w:space="0" w:color="auto"/>
            <w:left w:val="none" w:sz="0" w:space="0" w:color="auto"/>
            <w:bottom w:val="none" w:sz="0" w:space="0" w:color="auto"/>
            <w:right w:val="none" w:sz="0" w:space="0" w:color="auto"/>
          </w:divBdr>
        </w:div>
      </w:divsChild>
    </w:div>
    <w:div w:id="1295596303">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6374617">
      <w:bodyDiv w:val="1"/>
      <w:marLeft w:val="0"/>
      <w:marRight w:val="0"/>
      <w:marTop w:val="0"/>
      <w:marBottom w:val="0"/>
      <w:divBdr>
        <w:top w:val="none" w:sz="0" w:space="0" w:color="auto"/>
        <w:left w:val="none" w:sz="0" w:space="0" w:color="auto"/>
        <w:bottom w:val="none" w:sz="0" w:space="0" w:color="auto"/>
        <w:right w:val="none" w:sz="0" w:space="0" w:color="auto"/>
      </w:divBdr>
    </w:div>
    <w:div w:id="1304773503">
      <w:bodyDiv w:val="1"/>
      <w:marLeft w:val="0"/>
      <w:marRight w:val="0"/>
      <w:marTop w:val="0"/>
      <w:marBottom w:val="0"/>
      <w:divBdr>
        <w:top w:val="none" w:sz="0" w:space="0" w:color="auto"/>
        <w:left w:val="none" w:sz="0" w:space="0" w:color="auto"/>
        <w:bottom w:val="none" w:sz="0" w:space="0" w:color="auto"/>
        <w:right w:val="none" w:sz="0" w:space="0" w:color="auto"/>
      </w:divBdr>
    </w:div>
    <w:div w:id="1308125390">
      <w:bodyDiv w:val="1"/>
      <w:marLeft w:val="0"/>
      <w:marRight w:val="0"/>
      <w:marTop w:val="0"/>
      <w:marBottom w:val="0"/>
      <w:divBdr>
        <w:top w:val="none" w:sz="0" w:space="0" w:color="auto"/>
        <w:left w:val="none" w:sz="0" w:space="0" w:color="auto"/>
        <w:bottom w:val="none" w:sz="0" w:space="0" w:color="auto"/>
        <w:right w:val="none" w:sz="0" w:space="0" w:color="auto"/>
      </w:divBdr>
    </w:div>
    <w:div w:id="1326979150">
      <w:bodyDiv w:val="1"/>
      <w:marLeft w:val="0"/>
      <w:marRight w:val="0"/>
      <w:marTop w:val="0"/>
      <w:marBottom w:val="0"/>
      <w:divBdr>
        <w:top w:val="none" w:sz="0" w:space="0" w:color="auto"/>
        <w:left w:val="none" w:sz="0" w:space="0" w:color="auto"/>
        <w:bottom w:val="none" w:sz="0" w:space="0" w:color="auto"/>
        <w:right w:val="none" w:sz="0" w:space="0" w:color="auto"/>
      </w:divBdr>
    </w:div>
    <w:div w:id="1334724451">
      <w:bodyDiv w:val="1"/>
      <w:marLeft w:val="0"/>
      <w:marRight w:val="0"/>
      <w:marTop w:val="0"/>
      <w:marBottom w:val="0"/>
      <w:divBdr>
        <w:top w:val="none" w:sz="0" w:space="0" w:color="auto"/>
        <w:left w:val="none" w:sz="0" w:space="0" w:color="auto"/>
        <w:bottom w:val="none" w:sz="0" w:space="0" w:color="auto"/>
        <w:right w:val="none" w:sz="0" w:space="0" w:color="auto"/>
      </w:divBdr>
    </w:div>
    <w:div w:id="1336421419">
      <w:bodyDiv w:val="1"/>
      <w:marLeft w:val="0"/>
      <w:marRight w:val="0"/>
      <w:marTop w:val="0"/>
      <w:marBottom w:val="0"/>
      <w:divBdr>
        <w:top w:val="none" w:sz="0" w:space="0" w:color="auto"/>
        <w:left w:val="none" w:sz="0" w:space="0" w:color="auto"/>
        <w:bottom w:val="none" w:sz="0" w:space="0" w:color="auto"/>
        <w:right w:val="none" w:sz="0" w:space="0" w:color="auto"/>
      </w:divBdr>
    </w:div>
    <w:div w:id="1342201157">
      <w:bodyDiv w:val="1"/>
      <w:marLeft w:val="0"/>
      <w:marRight w:val="0"/>
      <w:marTop w:val="0"/>
      <w:marBottom w:val="0"/>
      <w:divBdr>
        <w:top w:val="none" w:sz="0" w:space="0" w:color="auto"/>
        <w:left w:val="none" w:sz="0" w:space="0" w:color="auto"/>
        <w:bottom w:val="none" w:sz="0" w:space="0" w:color="auto"/>
        <w:right w:val="none" w:sz="0" w:space="0" w:color="auto"/>
      </w:divBdr>
    </w:div>
    <w:div w:id="1359769619">
      <w:bodyDiv w:val="1"/>
      <w:marLeft w:val="0"/>
      <w:marRight w:val="0"/>
      <w:marTop w:val="0"/>
      <w:marBottom w:val="0"/>
      <w:divBdr>
        <w:top w:val="none" w:sz="0" w:space="0" w:color="auto"/>
        <w:left w:val="none" w:sz="0" w:space="0" w:color="auto"/>
        <w:bottom w:val="none" w:sz="0" w:space="0" w:color="auto"/>
        <w:right w:val="none" w:sz="0" w:space="0" w:color="auto"/>
      </w:divBdr>
    </w:div>
    <w:div w:id="1362631770">
      <w:bodyDiv w:val="1"/>
      <w:marLeft w:val="0"/>
      <w:marRight w:val="0"/>
      <w:marTop w:val="0"/>
      <w:marBottom w:val="0"/>
      <w:divBdr>
        <w:top w:val="none" w:sz="0" w:space="0" w:color="auto"/>
        <w:left w:val="none" w:sz="0" w:space="0" w:color="auto"/>
        <w:bottom w:val="none" w:sz="0" w:space="0" w:color="auto"/>
        <w:right w:val="none" w:sz="0" w:space="0" w:color="auto"/>
      </w:divBdr>
    </w:div>
    <w:div w:id="1364593245">
      <w:bodyDiv w:val="1"/>
      <w:marLeft w:val="0"/>
      <w:marRight w:val="0"/>
      <w:marTop w:val="0"/>
      <w:marBottom w:val="0"/>
      <w:divBdr>
        <w:top w:val="none" w:sz="0" w:space="0" w:color="auto"/>
        <w:left w:val="none" w:sz="0" w:space="0" w:color="auto"/>
        <w:bottom w:val="none" w:sz="0" w:space="0" w:color="auto"/>
        <w:right w:val="none" w:sz="0" w:space="0" w:color="auto"/>
      </w:divBdr>
    </w:div>
    <w:div w:id="1366298083">
      <w:bodyDiv w:val="1"/>
      <w:marLeft w:val="0"/>
      <w:marRight w:val="0"/>
      <w:marTop w:val="0"/>
      <w:marBottom w:val="0"/>
      <w:divBdr>
        <w:top w:val="none" w:sz="0" w:space="0" w:color="auto"/>
        <w:left w:val="none" w:sz="0" w:space="0" w:color="auto"/>
        <w:bottom w:val="none" w:sz="0" w:space="0" w:color="auto"/>
        <w:right w:val="none" w:sz="0" w:space="0" w:color="auto"/>
      </w:divBdr>
    </w:div>
    <w:div w:id="1397781630">
      <w:bodyDiv w:val="1"/>
      <w:marLeft w:val="0"/>
      <w:marRight w:val="0"/>
      <w:marTop w:val="0"/>
      <w:marBottom w:val="0"/>
      <w:divBdr>
        <w:top w:val="none" w:sz="0" w:space="0" w:color="auto"/>
        <w:left w:val="none" w:sz="0" w:space="0" w:color="auto"/>
        <w:bottom w:val="none" w:sz="0" w:space="0" w:color="auto"/>
        <w:right w:val="none" w:sz="0" w:space="0" w:color="auto"/>
      </w:divBdr>
    </w:div>
    <w:div w:id="1401363161">
      <w:bodyDiv w:val="1"/>
      <w:marLeft w:val="0"/>
      <w:marRight w:val="0"/>
      <w:marTop w:val="0"/>
      <w:marBottom w:val="0"/>
      <w:divBdr>
        <w:top w:val="none" w:sz="0" w:space="0" w:color="auto"/>
        <w:left w:val="none" w:sz="0" w:space="0" w:color="auto"/>
        <w:bottom w:val="none" w:sz="0" w:space="0" w:color="auto"/>
        <w:right w:val="none" w:sz="0" w:space="0" w:color="auto"/>
      </w:divBdr>
    </w:div>
    <w:div w:id="1425299963">
      <w:bodyDiv w:val="1"/>
      <w:marLeft w:val="0"/>
      <w:marRight w:val="0"/>
      <w:marTop w:val="0"/>
      <w:marBottom w:val="0"/>
      <w:divBdr>
        <w:top w:val="none" w:sz="0" w:space="0" w:color="auto"/>
        <w:left w:val="none" w:sz="0" w:space="0" w:color="auto"/>
        <w:bottom w:val="none" w:sz="0" w:space="0" w:color="auto"/>
        <w:right w:val="none" w:sz="0" w:space="0" w:color="auto"/>
      </w:divBdr>
    </w:div>
    <w:div w:id="1425766078">
      <w:bodyDiv w:val="1"/>
      <w:marLeft w:val="0"/>
      <w:marRight w:val="0"/>
      <w:marTop w:val="0"/>
      <w:marBottom w:val="0"/>
      <w:divBdr>
        <w:top w:val="none" w:sz="0" w:space="0" w:color="auto"/>
        <w:left w:val="none" w:sz="0" w:space="0" w:color="auto"/>
        <w:bottom w:val="none" w:sz="0" w:space="0" w:color="auto"/>
        <w:right w:val="none" w:sz="0" w:space="0" w:color="auto"/>
      </w:divBdr>
    </w:div>
    <w:div w:id="1433476075">
      <w:bodyDiv w:val="1"/>
      <w:marLeft w:val="0"/>
      <w:marRight w:val="0"/>
      <w:marTop w:val="0"/>
      <w:marBottom w:val="0"/>
      <w:divBdr>
        <w:top w:val="none" w:sz="0" w:space="0" w:color="auto"/>
        <w:left w:val="none" w:sz="0" w:space="0" w:color="auto"/>
        <w:bottom w:val="none" w:sz="0" w:space="0" w:color="auto"/>
        <w:right w:val="none" w:sz="0" w:space="0" w:color="auto"/>
      </w:divBdr>
    </w:div>
    <w:div w:id="1448700311">
      <w:bodyDiv w:val="1"/>
      <w:marLeft w:val="0"/>
      <w:marRight w:val="0"/>
      <w:marTop w:val="0"/>
      <w:marBottom w:val="0"/>
      <w:divBdr>
        <w:top w:val="none" w:sz="0" w:space="0" w:color="auto"/>
        <w:left w:val="none" w:sz="0" w:space="0" w:color="auto"/>
        <w:bottom w:val="none" w:sz="0" w:space="0" w:color="auto"/>
        <w:right w:val="none" w:sz="0" w:space="0" w:color="auto"/>
      </w:divBdr>
    </w:div>
    <w:div w:id="1452548442">
      <w:bodyDiv w:val="1"/>
      <w:marLeft w:val="0"/>
      <w:marRight w:val="0"/>
      <w:marTop w:val="0"/>
      <w:marBottom w:val="0"/>
      <w:divBdr>
        <w:top w:val="none" w:sz="0" w:space="0" w:color="auto"/>
        <w:left w:val="none" w:sz="0" w:space="0" w:color="auto"/>
        <w:bottom w:val="none" w:sz="0" w:space="0" w:color="auto"/>
        <w:right w:val="none" w:sz="0" w:space="0" w:color="auto"/>
      </w:divBdr>
    </w:div>
    <w:div w:id="1462074601">
      <w:bodyDiv w:val="1"/>
      <w:marLeft w:val="0"/>
      <w:marRight w:val="0"/>
      <w:marTop w:val="0"/>
      <w:marBottom w:val="0"/>
      <w:divBdr>
        <w:top w:val="none" w:sz="0" w:space="0" w:color="auto"/>
        <w:left w:val="none" w:sz="0" w:space="0" w:color="auto"/>
        <w:bottom w:val="none" w:sz="0" w:space="0" w:color="auto"/>
        <w:right w:val="none" w:sz="0" w:space="0" w:color="auto"/>
      </w:divBdr>
    </w:div>
    <w:div w:id="1483693750">
      <w:bodyDiv w:val="1"/>
      <w:marLeft w:val="0"/>
      <w:marRight w:val="0"/>
      <w:marTop w:val="0"/>
      <w:marBottom w:val="0"/>
      <w:divBdr>
        <w:top w:val="none" w:sz="0" w:space="0" w:color="auto"/>
        <w:left w:val="none" w:sz="0" w:space="0" w:color="auto"/>
        <w:bottom w:val="none" w:sz="0" w:space="0" w:color="auto"/>
        <w:right w:val="none" w:sz="0" w:space="0" w:color="auto"/>
      </w:divBdr>
    </w:div>
    <w:div w:id="1499424058">
      <w:bodyDiv w:val="1"/>
      <w:marLeft w:val="0"/>
      <w:marRight w:val="0"/>
      <w:marTop w:val="0"/>
      <w:marBottom w:val="0"/>
      <w:divBdr>
        <w:top w:val="none" w:sz="0" w:space="0" w:color="auto"/>
        <w:left w:val="none" w:sz="0" w:space="0" w:color="auto"/>
        <w:bottom w:val="none" w:sz="0" w:space="0" w:color="auto"/>
        <w:right w:val="none" w:sz="0" w:space="0" w:color="auto"/>
      </w:divBdr>
    </w:div>
    <w:div w:id="1500383895">
      <w:bodyDiv w:val="1"/>
      <w:marLeft w:val="0"/>
      <w:marRight w:val="0"/>
      <w:marTop w:val="0"/>
      <w:marBottom w:val="0"/>
      <w:divBdr>
        <w:top w:val="none" w:sz="0" w:space="0" w:color="auto"/>
        <w:left w:val="none" w:sz="0" w:space="0" w:color="auto"/>
        <w:bottom w:val="none" w:sz="0" w:space="0" w:color="auto"/>
        <w:right w:val="none" w:sz="0" w:space="0" w:color="auto"/>
      </w:divBdr>
    </w:div>
    <w:div w:id="1511874472">
      <w:bodyDiv w:val="1"/>
      <w:marLeft w:val="0"/>
      <w:marRight w:val="0"/>
      <w:marTop w:val="0"/>
      <w:marBottom w:val="0"/>
      <w:divBdr>
        <w:top w:val="none" w:sz="0" w:space="0" w:color="auto"/>
        <w:left w:val="none" w:sz="0" w:space="0" w:color="auto"/>
        <w:bottom w:val="none" w:sz="0" w:space="0" w:color="auto"/>
        <w:right w:val="none" w:sz="0" w:space="0" w:color="auto"/>
      </w:divBdr>
    </w:div>
    <w:div w:id="1515995389">
      <w:bodyDiv w:val="1"/>
      <w:marLeft w:val="0"/>
      <w:marRight w:val="0"/>
      <w:marTop w:val="0"/>
      <w:marBottom w:val="0"/>
      <w:divBdr>
        <w:top w:val="none" w:sz="0" w:space="0" w:color="auto"/>
        <w:left w:val="none" w:sz="0" w:space="0" w:color="auto"/>
        <w:bottom w:val="none" w:sz="0" w:space="0" w:color="auto"/>
        <w:right w:val="none" w:sz="0" w:space="0" w:color="auto"/>
      </w:divBdr>
    </w:div>
    <w:div w:id="1516797705">
      <w:bodyDiv w:val="1"/>
      <w:marLeft w:val="0"/>
      <w:marRight w:val="0"/>
      <w:marTop w:val="0"/>
      <w:marBottom w:val="0"/>
      <w:divBdr>
        <w:top w:val="none" w:sz="0" w:space="0" w:color="auto"/>
        <w:left w:val="none" w:sz="0" w:space="0" w:color="auto"/>
        <w:bottom w:val="none" w:sz="0" w:space="0" w:color="auto"/>
        <w:right w:val="none" w:sz="0" w:space="0" w:color="auto"/>
      </w:divBdr>
    </w:div>
    <w:div w:id="1518890467">
      <w:bodyDiv w:val="1"/>
      <w:marLeft w:val="0"/>
      <w:marRight w:val="0"/>
      <w:marTop w:val="0"/>
      <w:marBottom w:val="0"/>
      <w:divBdr>
        <w:top w:val="none" w:sz="0" w:space="0" w:color="auto"/>
        <w:left w:val="none" w:sz="0" w:space="0" w:color="auto"/>
        <w:bottom w:val="none" w:sz="0" w:space="0" w:color="auto"/>
        <w:right w:val="none" w:sz="0" w:space="0" w:color="auto"/>
      </w:divBdr>
    </w:div>
    <w:div w:id="1536845246">
      <w:bodyDiv w:val="1"/>
      <w:marLeft w:val="0"/>
      <w:marRight w:val="0"/>
      <w:marTop w:val="0"/>
      <w:marBottom w:val="0"/>
      <w:divBdr>
        <w:top w:val="none" w:sz="0" w:space="0" w:color="auto"/>
        <w:left w:val="none" w:sz="0" w:space="0" w:color="auto"/>
        <w:bottom w:val="none" w:sz="0" w:space="0" w:color="auto"/>
        <w:right w:val="none" w:sz="0" w:space="0" w:color="auto"/>
      </w:divBdr>
    </w:div>
    <w:div w:id="1539123115">
      <w:bodyDiv w:val="1"/>
      <w:marLeft w:val="0"/>
      <w:marRight w:val="0"/>
      <w:marTop w:val="0"/>
      <w:marBottom w:val="0"/>
      <w:divBdr>
        <w:top w:val="none" w:sz="0" w:space="0" w:color="auto"/>
        <w:left w:val="none" w:sz="0" w:space="0" w:color="auto"/>
        <w:bottom w:val="none" w:sz="0" w:space="0" w:color="auto"/>
        <w:right w:val="none" w:sz="0" w:space="0" w:color="auto"/>
      </w:divBdr>
    </w:div>
    <w:div w:id="1551696318">
      <w:bodyDiv w:val="1"/>
      <w:marLeft w:val="0"/>
      <w:marRight w:val="0"/>
      <w:marTop w:val="0"/>
      <w:marBottom w:val="0"/>
      <w:divBdr>
        <w:top w:val="none" w:sz="0" w:space="0" w:color="auto"/>
        <w:left w:val="none" w:sz="0" w:space="0" w:color="auto"/>
        <w:bottom w:val="none" w:sz="0" w:space="0" w:color="auto"/>
        <w:right w:val="none" w:sz="0" w:space="0" w:color="auto"/>
      </w:divBdr>
    </w:div>
    <w:div w:id="1559433014">
      <w:bodyDiv w:val="1"/>
      <w:marLeft w:val="0"/>
      <w:marRight w:val="0"/>
      <w:marTop w:val="0"/>
      <w:marBottom w:val="0"/>
      <w:divBdr>
        <w:top w:val="none" w:sz="0" w:space="0" w:color="auto"/>
        <w:left w:val="none" w:sz="0" w:space="0" w:color="auto"/>
        <w:bottom w:val="none" w:sz="0" w:space="0" w:color="auto"/>
        <w:right w:val="none" w:sz="0" w:space="0" w:color="auto"/>
      </w:divBdr>
    </w:div>
    <w:div w:id="1559433366">
      <w:bodyDiv w:val="1"/>
      <w:marLeft w:val="0"/>
      <w:marRight w:val="0"/>
      <w:marTop w:val="0"/>
      <w:marBottom w:val="0"/>
      <w:divBdr>
        <w:top w:val="none" w:sz="0" w:space="0" w:color="auto"/>
        <w:left w:val="none" w:sz="0" w:space="0" w:color="auto"/>
        <w:bottom w:val="none" w:sz="0" w:space="0" w:color="auto"/>
        <w:right w:val="none" w:sz="0" w:space="0" w:color="auto"/>
      </w:divBdr>
    </w:div>
    <w:div w:id="1562717691">
      <w:bodyDiv w:val="1"/>
      <w:marLeft w:val="0"/>
      <w:marRight w:val="0"/>
      <w:marTop w:val="0"/>
      <w:marBottom w:val="0"/>
      <w:divBdr>
        <w:top w:val="none" w:sz="0" w:space="0" w:color="auto"/>
        <w:left w:val="none" w:sz="0" w:space="0" w:color="auto"/>
        <w:bottom w:val="none" w:sz="0" w:space="0" w:color="auto"/>
        <w:right w:val="none" w:sz="0" w:space="0" w:color="auto"/>
      </w:divBdr>
    </w:div>
    <w:div w:id="1570841971">
      <w:bodyDiv w:val="1"/>
      <w:marLeft w:val="0"/>
      <w:marRight w:val="0"/>
      <w:marTop w:val="0"/>
      <w:marBottom w:val="0"/>
      <w:divBdr>
        <w:top w:val="none" w:sz="0" w:space="0" w:color="auto"/>
        <w:left w:val="none" w:sz="0" w:space="0" w:color="auto"/>
        <w:bottom w:val="none" w:sz="0" w:space="0" w:color="auto"/>
        <w:right w:val="none" w:sz="0" w:space="0" w:color="auto"/>
      </w:divBdr>
    </w:div>
    <w:div w:id="1591698914">
      <w:bodyDiv w:val="1"/>
      <w:marLeft w:val="0"/>
      <w:marRight w:val="0"/>
      <w:marTop w:val="0"/>
      <w:marBottom w:val="0"/>
      <w:divBdr>
        <w:top w:val="none" w:sz="0" w:space="0" w:color="auto"/>
        <w:left w:val="none" w:sz="0" w:space="0" w:color="auto"/>
        <w:bottom w:val="none" w:sz="0" w:space="0" w:color="auto"/>
        <w:right w:val="none" w:sz="0" w:space="0" w:color="auto"/>
      </w:divBdr>
    </w:div>
    <w:div w:id="1593316392">
      <w:bodyDiv w:val="1"/>
      <w:marLeft w:val="0"/>
      <w:marRight w:val="0"/>
      <w:marTop w:val="0"/>
      <w:marBottom w:val="0"/>
      <w:divBdr>
        <w:top w:val="none" w:sz="0" w:space="0" w:color="auto"/>
        <w:left w:val="none" w:sz="0" w:space="0" w:color="auto"/>
        <w:bottom w:val="none" w:sz="0" w:space="0" w:color="auto"/>
        <w:right w:val="none" w:sz="0" w:space="0" w:color="auto"/>
      </w:divBdr>
    </w:div>
    <w:div w:id="1638225301">
      <w:bodyDiv w:val="1"/>
      <w:marLeft w:val="0"/>
      <w:marRight w:val="0"/>
      <w:marTop w:val="0"/>
      <w:marBottom w:val="0"/>
      <w:divBdr>
        <w:top w:val="none" w:sz="0" w:space="0" w:color="auto"/>
        <w:left w:val="none" w:sz="0" w:space="0" w:color="auto"/>
        <w:bottom w:val="none" w:sz="0" w:space="0" w:color="auto"/>
        <w:right w:val="none" w:sz="0" w:space="0" w:color="auto"/>
      </w:divBdr>
    </w:div>
    <w:div w:id="1641691033">
      <w:bodyDiv w:val="1"/>
      <w:marLeft w:val="0"/>
      <w:marRight w:val="0"/>
      <w:marTop w:val="0"/>
      <w:marBottom w:val="0"/>
      <w:divBdr>
        <w:top w:val="none" w:sz="0" w:space="0" w:color="auto"/>
        <w:left w:val="none" w:sz="0" w:space="0" w:color="auto"/>
        <w:bottom w:val="none" w:sz="0" w:space="0" w:color="auto"/>
        <w:right w:val="none" w:sz="0" w:space="0" w:color="auto"/>
      </w:divBdr>
    </w:div>
    <w:div w:id="1647978654">
      <w:bodyDiv w:val="1"/>
      <w:marLeft w:val="0"/>
      <w:marRight w:val="0"/>
      <w:marTop w:val="0"/>
      <w:marBottom w:val="0"/>
      <w:divBdr>
        <w:top w:val="none" w:sz="0" w:space="0" w:color="auto"/>
        <w:left w:val="none" w:sz="0" w:space="0" w:color="auto"/>
        <w:bottom w:val="none" w:sz="0" w:space="0" w:color="auto"/>
        <w:right w:val="none" w:sz="0" w:space="0" w:color="auto"/>
      </w:divBdr>
    </w:div>
    <w:div w:id="1668753472">
      <w:bodyDiv w:val="1"/>
      <w:marLeft w:val="0"/>
      <w:marRight w:val="0"/>
      <w:marTop w:val="0"/>
      <w:marBottom w:val="0"/>
      <w:divBdr>
        <w:top w:val="none" w:sz="0" w:space="0" w:color="auto"/>
        <w:left w:val="none" w:sz="0" w:space="0" w:color="auto"/>
        <w:bottom w:val="none" w:sz="0" w:space="0" w:color="auto"/>
        <w:right w:val="none" w:sz="0" w:space="0" w:color="auto"/>
      </w:divBdr>
    </w:div>
    <w:div w:id="1681161010">
      <w:bodyDiv w:val="1"/>
      <w:marLeft w:val="0"/>
      <w:marRight w:val="0"/>
      <w:marTop w:val="0"/>
      <w:marBottom w:val="0"/>
      <w:divBdr>
        <w:top w:val="none" w:sz="0" w:space="0" w:color="auto"/>
        <w:left w:val="none" w:sz="0" w:space="0" w:color="auto"/>
        <w:bottom w:val="none" w:sz="0" w:space="0" w:color="auto"/>
        <w:right w:val="none" w:sz="0" w:space="0" w:color="auto"/>
      </w:divBdr>
    </w:div>
    <w:div w:id="1700861812">
      <w:bodyDiv w:val="1"/>
      <w:marLeft w:val="0"/>
      <w:marRight w:val="0"/>
      <w:marTop w:val="0"/>
      <w:marBottom w:val="0"/>
      <w:divBdr>
        <w:top w:val="none" w:sz="0" w:space="0" w:color="auto"/>
        <w:left w:val="none" w:sz="0" w:space="0" w:color="auto"/>
        <w:bottom w:val="none" w:sz="0" w:space="0" w:color="auto"/>
        <w:right w:val="none" w:sz="0" w:space="0" w:color="auto"/>
      </w:divBdr>
    </w:div>
    <w:div w:id="1706563515">
      <w:bodyDiv w:val="1"/>
      <w:marLeft w:val="0"/>
      <w:marRight w:val="0"/>
      <w:marTop w:val="0"/>
      <w:marBottom w:val="0"/>
      <w:divBdr>
        <w:top w:val="none" w:sz="0" w:space="0" w:color="auto"/>
        <w:left w:val="none" w:sz="0" w:space="0" w:color="auto"/>
        <w:bottom w:val="none" w:sz="0" w:space="0" w:color="auto"/>
        <w:right w:val="none" w:sz="0" w:space="0" w:color="auto"/>
      </w:divBdr>
    </w:div>
    <w:div w:id="1713193940">
      <w:bodyDiv w:val="1"/>
      <w:marLeft w:val="0"/>
      <w:marRight w:val="0"/>
      <w:marTop w:val="0"/>
      <w:marBottom w:val="0"/>
      <w:divBdr>
        <w:top w:val="none" w:sz="0" w:space="0" w:color="auto"/>
        <w:left w:val="none" w:sz="0" w:space="0" w:color="auto"/>
        <w:bottom w:val="none" w:sz="0" w:space="0" w:color="auto"/>
        <w:right w:val="none" w:sz="0" w:space="0" w:color="auto"/>
      </w:divBdr>
    </w:div>
    <w:div w:id="1721591042">
      <w:bodyDiv w:val="1"/>
      <w:marLeft w:val="0"/>
      <w:marRight w:val="0"/>
      <w:marTop w:val="0"/>
      <w:marBottom w:val="0"/>
      <w:divBdr>
        <w:top w:val="none" w:sz="0" w:space="0" w:color="auto"/>
        <w:left w:val="none" w:sz="0" w:space="0" w:color="auto"/>
        <w:bottom w:val="none" w:sz="0" w:space="0" w:color="auto"/>
        <w:right w:val="none" w:sz="0" w:space="0" w:color="auto"/>
      </w:divBdr>
    </w:div>
    <w:div w:id="1724138073">
      <w:bodyDiv w:val="1"/>
      <w:marLeft w:val="0"/>
      <w:marRight w:val="0"/>
      <w:marTop w:val="0"/>
      <w:marBottom w:val="0"/>
      <w:divBdr>
        <w:top w:val="none" w:sz="0" w:space="0" w:color="auto"/>
        <w:left w:val="none" w:sz="0" w:space="0" w:color="auto"/>
        <w:bottom w:val="none" w:sz="0" w:space="0" w:color="auto"/>
        <w:right w:val="none" w:sz="0" w:space="0" w:color="auto"/>
      </w:divBdr>
    </w:div>
    <w:div w:id="1742947704">
      <w:bodyDiv w:val="1"/>
      <w:marLeft w:val="0"/>
      <w:marRight w:val="0"/>
      <w:marTop w:val="0"/>
      <w:marBottom w:val="0"/>
      <w:divBdr>
        <w:top w:val="none" w:sz="0" w:space="0" w:color="auto"/>
        <w:left w:val="none" w:sz="0" w:space="0" w:color="auto"/>
        <w:bottom w:val="none" w:sz="0" w:space="0" w:color="auto"/>
        <w:right w:val="none" w:sz="0" w:space="0" w:color="auto"/>
      </w:divBdr>
    </w:div>
    <w:div w:id="1743528458">
      <w:bodyDiv w:val="1"/>
      <w:marLeft w:val="0"/>
      <w:marRight w:val="0"/>
      <w:marTop w:val="0"/>
      <w:marBottom w:val="0"/>
      <w:divBdr>
        <w:top w:val="none" w:sz="0" w:space="0" w:color="auto"/>
        <w:left w:val="none" w:sz="0" w:space="0" w:color="auto"/>
        <w:bottom w:val="none" w:sz="0" w:space="0" w:color="auto"/>
        <w:right w:val="none" w:sz="0" w:space="0" w:color="auto"/>
      </w:divBdr>
    </w:div>
    <w:div w:id="1754811614">
      <w:bodyDiv w:val="1"/>
      <w:marLeft w:val="0"/>
      <w:marRight w:val="0"/>
      <w:marTop w:val="0"/>
      <w:marBottom w:val="0"/>
      <w:divBdr>
        <w:top w:val="none" w:sz="0" w:space="0" w:color="auto"/>
        <w:left w:val="none" w:sz="0" w:space="0" w:color="auto"/>
        <w:bottom w:val="none" w:sz="0" w:space="0" w:color="auto"/>
        <w:right w:val="none" w:sz="0" w:space="0" w:color="auto"/>
      </w:divBdr>
    </w:div>
    <w:div w:id="1797523552">
      <w:bodyDiv w:val="1"/>
      <w:marLeft w:val="0"/>
      <w:marRight w:val="0"/>
      <w:marTop w:val="0"/>
      <w:marBottom w:val="0"/>
      <w:divBdr>
        <w:top w:val="none" w:sz="0" w:space="0" w:color="auto"/>
        <w:left w:val="none" w:sz="0" w:space="0" w:color="auto"/>
        <w:bottom w:val="none" w:sz="0" w:space="0" w:color="auto"/>
        <w:right w:val="none" w:sz="0" w:space="0" w:color="auto"/>
      </w:divBdr>
    </w:div>
    <w:div w:id="1807699794">
      <w:bodyDiv w:val="1"/>
      <w:marLeft w:val="0"/>
      <w:marRight w:val="0"/>
      <w:marTop w:val="0"/>
      <w:marBottom w:val="0"/>
      <w:divBdr>
        <w:top w:val="none" w:sz="0" w:space="0" w:color="auto"/>
        <w:left w:val="none" w:sz="0" w:space="0" w:color="auto"/>
        <w:bottom w:val="none" w:sz="0" w:space="0" w:color="auto"/>
        <w:right w:val="none" w:sz="0" w:space="0" w:color="auto"/>
      </w:divBdr>
    </w:div>
    <w:div w:id="1835218103">
      <w:bodyDiv w:val="1"/>
      <w:marLeft w:val="0"/>
      <w:marRight w:val="0"/>
      <w:marTop w:val="0"/>
      <w:marBottom w:val="0"/>
      <w:divBdr>
        <w:top w:val="none" w:sz="0" w:space="0" w:color="auto"/>
        <w:left w:val="none" w:sz="0" w:space="0" w:color="auto"/>
        <w:bottom w:val="none" w:sz="0" w:space="0" w:color="auto"/>
        <w:right w:val="none" w:sz="0" w:space="0" w:color="auto"/>
      </w:divBdr>
    </w:div>
    <w:div w:id="1854805414">
      <w:bodyDiv w:val="1"/>
      <w:marLeft w:val="0"/>
      <w:marRight w:val="0"/>
      <w:marTop w:val="0"/>
      <w:marBottom w:val="0"/>
      <w:divBdr>
        <w:top w:val="none" w:sz="0" w:space="0" w:color="auto"/>
        <w:left w:val="none" w:sz="0" w:space="0" w:color="auto"/>
        <w:bottom w:val="none" w:sz="0" w:space="0" w:color="auto"/>
        <w:right w:val="none" w:sz="0" w:space="0" w:color="auto"/>
      </w:divBdr>
    </w:div>
    <w:div w:id="1855916699">
      <w:bodyDiv w:val="1"/>
      <w:marLeft w:val="0"/>
      <w:marRight w:val="0"/>
      <w:marTop w:val="0"/>
      <w:marBottom w:val="0"/>
      <w:divBdr>
        <w:top w:val="none" w:sz="0" w:space="0" w:color="auto"/>
        <w:left w:val="none" w:sz="0" w:space="0" w:color="auto"/>
        <w:bottom w:val="none" w:sz="0" w:space="0" w:color="auto"/>
        <w:right w:val="none" w:sz="0" w:space="0" w:color="auto"/>
      </w:divBdr>
    </w:div>
    <w:div w:id="1859615503">
      <w:bodyDiv w:val="1"/>
      <w:marLeft w:val="0"/>
      <w:marRight w:val="0"/>
      <w:marTop w:val="0"/>
      <w:marBottom w:val="0"/>
      <w:divBdr>
        <w:top w:val="none" w:sz="0" w:space="0" w:color="auto"/>
        <w:left w:val="none" w:sz="0" w:space="0" w:color="auto"/>
        <w:bottom w:val="none" w:sz="0" w:space="0" w:color="auto"/>
        <w:right w:val="none" w:sz="0" w:space="0" w:color="auto"/>
      </w:divBdr>
    </w:div>
    <w:div w:id="1871649709">
      <w:bodyDiv w:val="1"/>
      <w:marLeft w:val="0"/>
      <w:marRight w:val="0"/>
      <w:marTop w:val="0"/>
      <w:marBottom w:val="0"/>
      <w:divBdr>
        <w:top w:val="none" w:sz="0" w:space="0" w:color="auto"/>
        <w:left w:val="none" w:sz="0" w:space="0" w:color="auto"/>
        <w:bottom w:val="none" w:sz="0" w:space="0" w:color="auto"/>
        <w:right w:val="none" w:sz="0" w:space="0" w:color="auto"/>
      </w:divBdr>
    </w:div>
    <w:div w:id="1878853034">
      <w:bodyDiv w:val="1"/>
      <w:marLeft w:val="0"/>
      <w:marRight w:val="0"/>
      <w:marTop w:val="0"/>
      <w:marBottom w:val="0"/>
      <w:divBdr>
        <w:top w:val="none" w:sz="0" w:space="0" w:color="auto"/>
        <w:left w:val="none" w:sz="0" w:space="0" w:color="auto"/>
        <w:bottom w:val="none" w:sz="0" w:space="0" w:color="auto"/>
        <w:right w:val="none" w:sz="0" w:space="0" w:color="auto"/>
      </w:divBdr>
    </w:div>
    <w:div w:id="1891648267">
      <w:bodyDiv w:val="1"/>
      <w:marLeft w:val="0"/>
      <w:marRight w:val="0"/>
      <w:marTop w:val="0"/>
      <w:marBottom w:val="0"/>
      <w:divBdr>
        <w:top w:val="none" w:sz="0" w:space="0" w:color="auto"/>
        <w:left w:val="none" w:sz="0" w:space="0" w:color="auto"/>
        <w:bottom w:val="none" w:sz="0" w:space="0" w:color="auto"/>
        <w:right w:val="none" w:sz="0" w:space="0" w:color="auto"/>
      </w:divBdr>
    </w:div>
    <w:div w:id="1904175592">
      <w:bodyDiv w:val="1"/>
      <w:marLeft w:val="0"/>
      <w:marRight w:val="0"/>
      <w:marTop w:val="0"/>
      <w:marBottom w:val="0"/>
      <w:divBdr>
        <w:top w:val="none" w:sz="0" w:space="0" w:color="auto"/>
        <w:left w:val="none" w:sz="0" w:space="0" w:color="auto"/>
        <w:bottom w:val="none" w:sz="0" w:space="0" w:color="auto"/>
        <w:right w:val="none" w:sz="0" w:space="0" w:color="auto"/>
      </w:divBdr>
    </w:div>
    <w:div w:id="190745380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23101833">
      <w:bodyDiv w:val="1"/>
      <w:marLeft w:val="0"/>
      <w:marRight w:val="0"/>
      <w:marTop w:val="0"/>
      <w:marBottom w:val="0"/>
      <w:divBdr>
        <w:top w:val="none" w:sz="0" w:space="0" w:color="auto"/>
        <w:left w:val="none" w:sz="0" w:space="0" w:color="auto"/>
        <w:bottom w:val="none" w:sz="0" w:space="0" w:color="auto"/>
        <w:right w:val="none" w:sz="0" w:space="0" w:color="auto"/>
      </w:divBdr>
    </w:div>
    <w:div w:id="1942563007">
      <w:bodyDiv w:val="1"/>
      <w:marLeft w:val="0"/>
      <w:marRight w:val="0"/>
      <w:marTop w:val="0"/>
      <w:marBottom w:val="0"/>
      <w:divBdr>
        <w:top w:val="none" w:sz="0" w:space="0" w:color="auto"/>
        <w:left w:val="none" w:sz="0" w:space="0" w:color="auto"/>
        <w:bottom w:val="none" w:sz="0" w:space="0" w:color="auto"/>
        <w:right w:val="none" w:sz="0" w:space="0" w:color="auto"/>
      </w:divBdr>
    </w:div>
    <w:div w:id="1965231081">
      <w:bodyDiv w:val="1"/>
      <w:marLeft w:val="0"/>
      <w:marRight w:val="0"/>
      <w:marTop w:val="0"/>
      <w:marBottom w:val="0"/>
      <w:divBdr>
        <w:top w:val="none" w:sz="0" w:space="0" w:color="auto"/>
        <w:left w:val="none" w:sz="0" w:space="0" w:color="auto"/>
        <w:bottom w:val="none" w:sz="0" w:space="0" w:color="auto"/>
        <w:right w:val="none" w:sz="0" w:space="0" w:color="auto"/>
      </w:divBdr>
    </w:div>
    <w:div w:id="1967344795">
      <w:bodyDiv w:val="1"/>
      <w:marLeft w:val="0"/>
      <w:marRight w:val="0"/>
      <w:marTop w:val="0"/>
      <w:marBottom w:val="0"/>
      <w:divBdr>
        <w:top w:val="none" w:sz="0" w:space="0" w:color="auto"/>
        <w:left w:val="none" w:sz="0" w:space="0" w:color="auto"/>
        <w:bottom w:val="none" w:sz="0" w:space="0" w:color="auto"/>
        <w:right w:val="none" w:sz="0" w:space="0" w:color="auto"/>
      </w:divBdr>
    </w:div>
    <w:div w:id="1979065620">
      <w:bodyDiv w:val="1"/>
      <w:marLeft w:val="0"/>
      <w:marRight w:val="0"/>
      <w:marTop w:val="0"/>
      <w:marBottom w:val="0"/>
      <w:divBdr>
        <w:top w:val="none" w:sz="0" w:space="0" w:color="auto"/>
        <w:left w:val="none" w:sz="0" w:space="0" w:color="auto"/>
        <w:bottom w:val="none" w:sz="0" w:space="0" w:color="auto"/>
        <w:right w:val="none" w:sz="0" w:space="0" w:color="auto"/>
      </w:divBdr>
    </w:div>
    <w:div w:id="1993633207">
      <w:bodyDiv w:val="1"/>
      <w:marLeft w:val="0"/>
      <w:marRight w:val="0"/>
      <w:marTop w:val="0"/>
      <w:marBottom w:val="0"/>
      <w:divBdr>
        <w:top w:val="none" w:sz="0" w:space="0" w:color="auto"/>
        <w:left w:val="none" w:sz="0" w:space="0" w:color="auto"/>
        <w:bottom w:val="none" w:sz="0" w:space="0" w:color="auto"/>
        <w:right w:val="none" w:sz="0" w:space="0" w:color="auto"/>
      </w:divBdr>
    </w:div>
    <w:div w:id="2019115989">
      <w:bodyDiv w:val="1"/>
      <w:marLeft w:val="0"/>
      <w:marRight w:val="0"/>
      <w:marTop w:val="0"/>
      <w:marBottom w:val="0"/>
      <w:divBdr>
        <w:top w:val="none" w:sz="0" w:space="0" w:color="auto"/>
        <w:left w:val="none" w:sz="0" w:space="0" w:color="auto"/>
        <w:bottom w:val="none" w:sz="0" w:space="0" w:color="auto"/>
        <w:right w:val="none" w:sz="0" w:space="0" w:color="auto"/>
      </w:divBdr>
    </w:div>
    <w:div w:id="2032610237">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40275448">
      <w:bodyDiv w:val="1"/>
      <w:marLeft w:val="0"/>
      <w:marRight w:val="0"/>
      <w:marTop w:val="0"/>
      <w:marBottom w:val="0"/>
      <w:divBdr>
        <w:top w:val="none" w:sz="0" w:space="0" w:color="auto"/>
        <w:left w:val="none" w:sz="0" w:space="0" w:color="auto"/>
        <w:bottom w:val="none" w:sz="0" w:space="0" w:color="auto"/>
        <w:right w:val="none" w:sz="0" w:space="0" w:color="auto"/>
      </w:divBdr>
    </w:div>
    <w:div w:id="2045447891">
      <w:bodyDiv w:val="1"/>
      <w:marLeft w:val="0"/>
      <w:marRight w:val="0"/>
      <w:marTop w:val="0"/>
      <w:marBottom w:val="0"/>
      <w:divBdr>
        <w:top w:val="none" w:sz="0" w:space="0" w:color="auto"/>
        <w:left w:val="none" w:sz="0" w:space="0" w:color="auto"/>
        <w:bottom w:val="none" w:sz="0" w:space="0" w:color="auto"/>
        <w:right w:val="none" w:sz="0" w:space="0" w:color="auto"/>
      </w:divBdr>
    </w:div>
    <w:div w:id="2047178213">
      <w:bodyDiv w:val="1"/>
      <w:marLeft w:val="0"/>
      <w:marRight w:val="0"/>
      <w:marTop w:val="0"/>
      <w:marBottom w:val="0"/>
      <w:divBdr>
        <w:top w:val="none" w:sz="0" w:space="0" w:color="auto"/>
        <w:left w:val="none" w:sz="0" w:space="0" w:color="auto"/>
        <w:bottom w:val="none" w:sz="0" w:space="0" w:color="auto"/>
        <w:right w:val="none" w:sz="0" w:space="0" w:color="auto"/>
      </w:divBdr>
    </w:div>
    <w:div w:id="2047947872">
      <w:bodyDiv w:val="1"/>
      <w:marLeft w:val="0"/>
      <w:marRight w:val="0"/>
      <w:marTop w:val="0"/>
      <w:marBottom w:val="0"/>
      <w:divBdr>
        <w:top w:val="none" w:sz="0" w:space="0" w:color="auto"/>
        <w:left w:val="none" w:sz="0" w:space="0" w:color="auto"/>
        <w:bottom w:val="none" w:sz="0" w:space="0" w:color="auto"/>
        <w:right w:val="none" w:sz="0" w:space="0" w:color="auto"/>
      </w:divBdr>
    </w:div>
    <w:div w:id="2057266885">
      <w:bodyDiv w:val="1"/>
      <w:marLeft w:val="0"/>
      <w:marRight w:val="0"/>
      <w:marTop w:val="0"/>
      <w:marBottom w:val="0"/>
      <w:divBdr>
        <w:top w:val="none" w:sz="0" w:space="0" w:color="auto"/>
        <w:left w:val="none" w:sz="0" w:space="0" w:color="auto"/>
        <w:bottom w:val="none" w:sz="0" w:space="0" w:color="auto"/>
        <w:right w:val="none" w:sz="0" w:space="0" w:color="auto"/>
      </w:divBdr>
    </w:div>
    <w:div w:id="2066827371">
      <w:bodyDiv w:val="1"/>
      <w:marLeft w:val="0"/>
      <w:marRight w:val="0"/>
      <w:marTop w:val="0"/>
      <w:marBottom w:val="0"/>
      <w:divBdr>
        <w:top w:val="none" w:sz="0" w:space="0" w:color="auto"/>
        <w:left w:val="none" w:sz="0" w:space="0" w:color="auto"/>
        <w:bottom w:val="none" w:sz="0" w:space="0" w:color="auto"/>
        <w:right w:val="none" w:sz="0" w:space="0" w:color="auto"/>
      </w:divBdr>
    </w:div>
    <w:div w:id="2082213093">
      <w:bodyDiv w:val="1"/>
      <w:marLeft w:val="0"/>
      <w:marRight w:val="0"/>
      <w:marTop w:val="0"/>
      <w:marBottom w:val="0"/>
      <w:divBdr>
        <w:top w:val="none" w:sz="0" w:space="0" w:color="auto"/>
        <w:left w:val="none" w:sz="0" w:space="0" w:color="auto"/>
        <w:bottom w:val="none" w:sz="0" w:space="0" w:color="auto"/>
        <w:right w:val="none" w:sz="0" w:space="0" w:color="auto"/>
      </w:divBdr>
    </w:div>
    <w:div w:id="2082949744">
      <w:bodyDiv w:val="1"/>
      <w:marLeft w:val="0"/>
      <w:marRight w:val="0"/>
      <w:marTop w:val="0"/>
      <w:marBottom w:val="0"/>
      <w:divBdr>
        <w:top w:val="none" w:sz="0" w:space="0" w:color="auto"/>
        <w:left w:val="none" w:sz="0" w:space="0" w:color="auto"/>
        <w:bottom w:val="none" w:sz="0" w:space="0" w:color="auto"/>
        <w:right w:val="none" w:sz="0" w:space="0" w:color="auto"/>
      </w:divBdr>
    </w:div>
    <w:div w:id="2092773666">
      <w:bodyDiv w:val="1"/>
      <w:marLeft w:val="0"/>
      <w:marRight w:val="0"/>
      <w:marTop w:val="0"/>
      <w:marBottom w:val="0"/>
      <w:divBdr>
        <w:top w:val="none" w:sz="0" w:space="0" w:color="auto"/>
        <w:left w:val="none" w:sz="0" w:space="0" w:color="auto"/>
        <w:bottom w:val="none" w:sz="0" w:space="0" w:color="auto"/>
        <w:right w:val="none" w:sz="0" w:space="0" w:color="auto"/>
      </w:divBdr>
    </w:div>
    <w:div w:id="2097894546">
      <w:bodyDiv w:val="1"/>
      <w:marLeft w:val="0"/>
      <w:marRight w:val="0"/>
      <w:marTop w:val="0"/>
      <w:marBottom w:val="0"/>
      <w:divBdr>
        <w:top w:val="none" w:sz="0" w:space="0" w:color="auto"/>
        <w:left w:val="none" w:sz="0" w:space="0" w:color="auto"/>
        <w:bottom w:val="none" w:sz="0" w:space="0" w:color="auto"/>
        <w:right w:val="none" w:sz="0" w:space="0" w:color="auto"/>
      </w:divBdr>
    </w:div>
    <w:div w:id="2120680396">
      <w:bodyDiv w:val="1"/>
      <w:marLeft w:val="0"/>
      <w:marRight w:val="0"/>
      <w:marTop w:val="0"/>
      <w:marBottom w:val="0"/>
      <w:divBdr>
        <w:top w:val="none" w:sz="0" w:space="0" w:color="auto"/>
        <w:left w:val="none" w:sz="0" w:space="0" w:color="auto"/>
        <w:bottom w:val="none" w:sz="0" w:space="0" w:color="auto"/>
        <w:right w:val="none" w:sz="0" w:space="0" w:color="auto"/>
      </w:divBdr>
    </w:div>
    <w:div w:id="2123962315">
      <w:bodyDiv w:val="1"/>
      <w:marLeft w:val="0"/>
      <w:marRight w:val="0"/>
      <w:marTop w:val="0"/>
      <w:marBottom w:val="0"/>
      <w:divBdr>
        <w:top w:val="none" w:sz="0" w:space="0" w:color="auto"/>
        <w:left w:val="none" w:sz="0" w:space="0" w:color="auto"/>
        <w:bottom w:val="none" w:sz="0" w:space="0" w:color="auto"/>
        <w:right w:val="none" w:sz="0" w:space="0" w:color="auto"/>
      </w:divBdr>
    </w:div>
    <w:div w:id="21304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B6C32BA7893B4D8D08DA703C6B8599" ma:contentTypeVersion="0" ma:contentTypeDescription="Create a new document." ma:contentTypeScope="" ma:versionID="438847a72b75665982a8a359f97ca60b">
  <xsd:schema xmlns:xsd="http://www.w3.org/2001/XMLSchema" xmlns:xs="http://www.w3.org/2001/XMLSchema" xmlns:p="http://schemas.microsoft.com/office/2006/metadata/properties" xmlns:ns2="c34af464-7aa1-4edd-9be4-83dffc1cb926" targetNamespace="http://schemas.microsoft.com/office/2006/metadata/properties" ma:root="true" ma:fieldsID="429eac13a7923d6b47fc28e8f4096b10"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75D08-521F-4E54-987F-718F0B7AE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6A1E60-9CAD-474F-AE6A-B19AB1DA5464}">
  <ds:schemaRefs>
    <ds:schemaRef ds:uri="http://purl.org/dc/terms/"/>
    <ds:schemaRef ds:uri="http://purl.org/dc/elements/1.1/"/>
    <ds:schemaRef ds:uri="http://schemas.microsoft.com/office/infopath/2007/PartnerControls"/>
    <ds:schemaRef ds:uri="http://schemas.microsoft.com/office/2006/documentManagement/types"/>
    <ds:schemaRef ds:uri="c34af464-7aa1-4edd-9be4-83dffc1cb926"/>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25409707-7ED3-4E84-92AE-72DFC7E6A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12</TotalTime>
  <Pages>14</Pages>
  <Words>2812</Words>
  <Characters>16031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18806</CharactersWithSpaces>
  <SharedDoc>false</SharedDoc>
  <HLinks>
    <vt:vector size="192" baseType="variant">
      <vt:variant>
        <vt:i4>1376313</vt:i4>
      </vt:variant>
      <vt:variant>
        <vt:i4>188</vt:i4>
      </vt:variant>
      <vt:variant>
        <vt:i4>0</vt:i4>
      </vt:variant>
      <vt:variant>
        <vt:i4>5</vt:i4>
      </vt:variant>
      <vt:variant>
        <vt:lpwstr/>
      </vt:variant>
      <vt:variant>
        <vt:lpwstr>_Toc413760847</vt:lpwstr>
      </vt:variant>
      <vt:variant>
        <vt:i4>1376313</vt:i4>
      </vt:variant>
      <vt:variant>
        <vt:i4>182</vt:i4>
      </vt:variant>
      <vt:variant>
        <vt:i4>0</vt:i4>
      </vt:variant>
      <vt:variant>
        <vt:i4>5</vt:i4>
      </vt:variant>
      <vt:variant>
        <vt:lpwstr/>
      </vt:variant>
      <vt:variant>
        <vt:lpwstr>_Toc413760846</vt:lpwstr>
      </vt:variant>
      <vt:variant>
        <vt:i4>1376313</vt:i4>
      </vt:variant>
      <vt:variant>
        <vt:i4>176</vt:i4>
      </vt:variant>
      <vt:variant>
        <vt:i4>0</vt:i4>
      </vt:variant>
      <vt:variant>
        <vt:i4>5</vt:i4>
      </vt:variant>
      <vt:variant>
        <vt:lpwstr/>
      </vt:variant>
      <vt:variant>
        <vt:lpwstr>_Toc413760845</vt:lpwstr>
      </vt:variant>
      <vt:variant>
        <vt:i4>1376313</vt:i4>
      </vt:variant>
      <vt:variant>
        <vt:i4>170</vt:i4>
      </vt:variant>
      <vt:variant>
        <vt:i4>0</vt:i4>
      </vt:variant>
      <vt:variant>
        <vt:i4>5</vt:i4>
      </vt:variant>
      <vt:variant>
        <vt:lpwstr/>
      </vt:variant>
      <vt:variant>
        <vt:lpwstr>_Toc413760844</vt:lpwstr>
      </vt:variant>
      <vt:variant>
        <vt:i4>1376313</vt:i4>
      </vt:variant>
      <vt:variant>
        <vt:i4>164</vt:i4>
      </vt:variant>
      <vt:variant>
        <vt:i4>0</vt:i4>
      </vt:variant>
      <vt:variant>
        <vt:i4>5</vt:i4>
      </vt:variant>
      <vt:variant>
        <vt:lpwstr/>
      </vt:variant>
      <vt:variant>
        <vt:lpwstr>_Toc413760843</vt:lpwstr>
      </vt:variant>
      <vt:variant>
        <vt:i4>1376313</vt:i4>
      </vt:variant>
      <vt:variant>
        <vt:i4>158</vt:i4>
      </vt:variant>
      <vt:variant>
        <vt:i4>0</vt:i4>
      </vt:variant>
      <vt:variant>
        <vt:i4>5</vt:i4>
      </vt:variant>
      <vt:variant>
        <vt:lpwstr/>
      </vt:variant>
      <vt:variant>
        <vt:lpwstr>_Toc413760842</vt:lpwstr>
      </vt:variant>
      <vt:variant>
        <vt:i4>1376313</vt:i4>
      </vt:variant>
      <vt:variant>
        <vt:i4>152</vt:i4>
      </vt:variant>
      <vt:variant>
        <vt:i4>0</vt:i4>
      </vt:variant>
      <vt:variant>
        <vt:i4>5</vt:i4>
      </vt:variant>
      <vt:variant>
        <vt:lpwstr/>
      </vt:variant>
      <vt:variant>
        <vt:lpwstr>_Toc413760841</vt:lpwstr>
      </vt:variant>
      <vt:variant>
        <vt:i4>1376313</vt:i4>
      </vt:variant>
      <vt:variant>
        <vt:i4>146</vt:i4>
      </vt:variant>
      <vt:variant>
        <vt:i4>0</vt:i4>
      </vt:variant>
      <vt:variant>
        <vt:i4>5</vt:i4>
      </vt:variant>
      <vt:variant>
        <vt:lpwstr/>
      </vt:variant>
      <vt:variant>
        <vt:lpwstr>_Toc413760840</vt:lpwstr>
      </vt:variant>
      <vt:variant>
        <vt:i4>1179705</vt:i4>
      </vt:variant>
      <vt:variant>
        <vt:i4>140</vt:i4>
      </vt:variant>
      <vt:variant>
        <vt:i4>0</vt:i4>
      </vt:variant>
      <vt:variant>
        <vt:i4>5</vt:i4>
      </vt:variant>
      <vt:variant>
        <vt:lpwstr/>
      </vt:variant>
      <vt:variant>
        <vt:lpwstr>_Toc413760839</vt:lpwstr>
      </vt:variant>
      <vt:variant>
        <vt:i4>1179705</vt:i4>
      </vt:variant>
      <vt:variant>
        <vt:i4>134</vt:i4>
      </vt:variant>
      <vt:variant>
        <vt:i4>0</vt:i4>
      </vt:variant>
      <vt:variant>
        <vt:i4>5</vt:i4>
      </vt:variant>
      <vt:variant>
        <vt:lpwstr/>
      </vt:variant>
      <vt:variant>
        <vt:lpwstr>_Toc413760838</vt:lpwstr>
      </vt:variant>
      <vt:variant>
        <vt:i4>1179705</vt:i4>
      </vt:variant>
      <vt:variant>
        <vt:i4>128</vt:i4>
      </vt:variant>
      <vt:variant>
        <vt:i4>0</vt:i4>
      </vt:variant>
      <vt:variant>
        <vt:i4>5</vt:i4>
      </vt:variant>
      <vt:variant>
        <vt:lpwstr/>
      </vt:variant>
      <vt:variant>
        <vt:lpwstr>_Toc413760837</vt:lpwstr>
      </vt:variant>
      <vt:variant>
        <vt:i4>1179705</vt:i4>
      </vt:variant>
      <vt:variant>
        <vt:i4>122</vt:i4>
      </vt:variant>
      <vt:variant>
        <vt:i4>0</vt:i4>
      </vt:variant>
      <vt:variant>
        <vt:i4>5</vt:i4>
      </vt:variant>
      <vt:variant>
        <vt:lpwstr/>
      </vt:variant>
      <vt:variant>
        <vt:lpwstr>_Toc413760836</vt:lpwstr>
      </vt:variant>
      <vt:variant>
        <vt:i4>1179705</vt:i4>
      </vt:variant>
      <vt:variant>
        <vt:i4>116</vt:i4>
      </vt:variant>
      <vt:variant>
        <vt:i4>0</vt:i4>
      </vt:variant>
      <vt:variant>
        <vt:i4>5</vt:i4>
      </vt:variant>
      <vt:variant>
        <vt:lpwstr/>
      </vt:variant>
      <vt:variant>
        <vt:lpwstr>_Toc413760835</vt:lpwstr>
      </vt:variant>
      <vt:variant>
        <vt:i4>1179705</vt:i4>
      </vt:variant>
      <vt:variant>
        <vt:i4>110</vt:i4>
      </vt:variant>
      <vt:variant>
        <vt:i4>0</vt:i4>
      </vt:variant>
      <vt:variant>
        <vt:i4>5</vt:i4>
      </vt:variant>
      <vt:variant>
        <vt:lpwstr/>
      </vt:variant>
      <vt:variant>
        <vt:lpwstr>_Toc413760834</vt:lpwstr>
      </vt:variant>
      <vt:variant>
        <vt:i4>1179705</vt:i4>
      </vt:variant>
      <vt:variant>
        <vt:i4>104</vt:i4>
      </vt:variant>
      <vt:variant>
        <vt:i4>0</vt:i4>
      </vt:variant>
      <vt:variant>
        <vt:i4>5</vt:i4>
      </vt:variant>
      <vt:variant>
        <vt:lpwstr/>
      </vt:variant>
      <vt:variant>
        <vt:lpwstr>_Toc413760833</vt:lpwstr>
      </vt:variant>
      <vt:variant>
        <vt:i4>1179705</vt:i4>
      </vt:variant>
      <vt:variant>
        <vt:i4>98</vt:i4>
      </vt:variant>
      <vt:variant>
        <vt:i4>0</vt:i4>
      </vt:variant>
      <vt:variant>
        <vt:i4>5</vt:i4>
      </vt:variant>
      <vt:variant>
        <vt:lpwstr/>
      </vt:variant>
      <vt:variant>
        <vt:lpwstr>_Toc413760832</vt:lpwstr>
      </vt:variant>
      <vt:variant>
        <vt:i4>1179705</vt:i4>
      </vt:variant>
      <vt:variant>
        <vt:i4>92</vt:i4>
      </vt:variant>
      <vt:variant>
        <vt:i4>0</vt:i4>
      </vt:variant>
      <vt:variant>
        <vt:i4>5</vt:i4>
      </vt:variant>
      <vt:variant>
        <vt:lpwstr/>
      </vt:variant>
      <vt:variant>
        <vt:lpwstr>_Toc413760831</vt:lpwstr>
      </vt:variant>
      <vt:variant>
        <vt:i4>1179705</vt:i4>
      </vt:variant>
      <vt:variant>
        <vt:i4>86</vt:i4>
      </vt:variant>
      <vt:variant>
        <vt:i4>0</vt:i4>
      </vt:variant>
      <vt:variant>
        <vt:i4>5</vt:i4>
      </vt:variant>
      <vt:variant>
        <vt:lpwstr/>
      </vt:variant>
      <vt:variant>
        <vt:lpwstr>_Toc413760830</vt:lpwstr>
      </vt:variant>
      <vt:variant>
        <vt:i4>1245241</vt:i4>
      </vt:variant>
      <vt:variant>
        <vt:i4>80</vt:i4>
      </vt:variant>
      <vt:variant>
        <vt:i4>0</vt:i4>
      </vt:variant>
      <vt:variant>
        <vt:i4>5</vt:i4>
      </vt:variant>
      <vt:variant>
        <vt:lpwstr/>
      </vt:variant>
      <vt:variant>
        <vt:lpwstr>_Toc413760829</vt:lpwstr>
      </vt:variant>
      <vt:variant>
        <vt:i4>1245241</vt:i4>
      </vt:variant>
      <vt:variant>
        <vt:i4>74</vt:i4>
      </vt:variant>
      <vt:variant>
        <vt:i4>0</vt:i4>
      </vt:variant>
      <vt:variant>
        <vt:i4>5</vt:i4>
      </vt:variant>
      <vt:variant>
        <vt:lpwstr/>
      </vt:variant>
      <vt:variant>
        <vt:lpwstr>_Toc413760828</vt:lpwstr>
      </vt:variant>
      <vt:variant>
        <vt:i4>1245241</vt:i4>
      </vt:variant>
      <vt:variant>
        <vt:i4>68</vt:i4>
      </vt:variant>
      <vt:variant>
        <vt:i4>0</vt:i4>
      </vt:variant>
      <vt:variant>
        <vt:i4>5</vt:i4>
      </vt:variant>
      <vt:variant>
        <vt:lpwstr/>
      </vt:variant>
      <vt:variant>
        <vt:lpwstr>_Toc413760827</vt:lpwstr>
      </vt:variant>
      <vt:variant>
        <vt:i4>1245241</vt:i4>
      </vt:variant>
      <vt:variant>
        <vt:i4>62</vt:i4>
      </vt:variant>
      <vt:variant>
        <vt:i4>0</vt:i4>
      </vt:variant>
      <vt:variant>
        <vt:i4>5</vt:i4>
      </vt:variant>
      <vt:variant>
        <vt:lpwstr/>
      </vt:variant>
      <vt:variant>
        <vt:lpwstr>_Toc413760826</vt:lpwstr>
      </vt:variant>
      <vt:variant>
        <vt:i4>1245241</vt:i4>
      </vt:variant>
      <vt:variant>
        <vt:i4>56</vt:i4>
      </vt:variant>
      <vt:variant>
        <vt:i4>0</vt:i4>
      </vt:variant>
      <vt:variant>
        <vt:i4>5</vt:i4>
      </vt:variant>
      <vt:variant>
        <vt:lpwstr/>
      </vt:variant>
      <vt:variant>
        <vt:lpwstr>_Toc413760825</vt:lpwstr>
      </vt:variant>
      <vt:variant>
        <vt:i4>1245241</vt:i4>
      </vt:variant>
      <vt:variant>
        <vt:i4>50</vt:i4>
      </vt:variant>
      <vt:variant>
        <vt:i4>0</vt:i4>
      </vt:variant>
      <vt:variant>
        <vt:i4>5</vt:i4>
      </vt:variant>
      <vt:variant>
        <vt:lpwstr/>
      </vt:variant>
      <vt:variant>
        <vt:lpwstr>_Toc413760824</vt:lpwstr>
      </vt:variant>
      <vt:variant>
        <vt:i4>1245241</vt:i4>
      </vt:variant>
      <vt:variant>
        <vt:i4>44</vt:i4>
      </vt:variant>
      <vt:variant>
        <vt:i4>0</vt:i4>
      </vt:variant>
      <vt:variant>
        <vt:i4>5</vt:i4>
      </vt:variant>
      <vt:variant>
        <vt:lpwstr/>
      </vt:variant>
      <vt:variant>
        <vt:lpwstr>_Toc413760823</vt:lpwstr>
      </vt:variant>
      <vt:variant>
        <vt:i4>1245241</vt:i4>
      </vt:variant>
      <vt:variant>
        <vt:i4>38</vt:i4>
      </vt:variant>
      <vt:variant>
        <vt:i4>0</vt:i4>
      </vt:variant>
      <vt:variant>
        <vt:i4>5</vt:i4>
      </vt:variant>
      <vt:variant>
        <vt:lpwstr/>
      </vt:variant>
      <vt:variant>
        <vt:lpwstr>_Toc413760822</vt:lpwstr>
      </vt:variant>
      <vt:variant>
        <vt:i4>1245241</vt:i4>
      </vt:variant>
      <vt:variant>
        <vt:i4>32</vt:i4>
      </vt:variant>
      <vt:variant>
        <vt:i4>0</vt:i4>
      </vt:variant>
      <vt:variant>
        <vt:i4>5</vt:i4>
      </vt:variant>
      <vt:variant>
        <vt:lpwstr/>
      </vt:variant>
      <vt:variant>
        <vt:lpwstr>_Toc413760821</vt:lpwstr>
      </vt:variant>
      <vt:variant>
        <vt:i4>1245241</vt:i4>
      </vt:variant>
      <vt:variant>
        <vt:i4>26</vt:i4>
      </vt:variant>
      <vt:variant>
        <vt:i4>0</vt:i4>
      </vt:variant>
      <vt:variant>
        <vt:i4>5</vt:i4>
      </vt:variant>
      <vt:variant>
        <vt:lpwstr/>
      </vt:variant>
      <vt:variant>
        <vt:lpwstr>_Toc413760820</vt:lpwstr>
      </vt:variant>
      <vt:variant>
        <vt:i4>1048633</vt:i4>
      </vt:variant>
      <vt:variant>
        <vt:i4>20</vt:i4>
      </vt:variant>
      <vt:variant>
        <vt:i4>0</vt:i4>
      </vt:variant>
      <vt:variant>
        <vt:i4>5</vt:i4>
      </vt:variant>
      <vt:variant>
        <vt:lpwstr/>
      </vt:variant>
      <vt:variant>
        <vt:lpwstr>_Toc413760819</vt:lpwstr>
      </vt:variant>
      <vt:variant>
        <vt:i4>1048633</vt:i4>
      </vt:variant>
      <vt:variant>
        <vt:i4>14</vt:i4>
      </vt:variant>
      <vt:variant>
        <vt:i4>0</vt:i4>
      </vt:variant>
      <vt:variant>
        <vt:i4>5</vt:i4>
      </vt:variant>
      <vt:variant>
        <vt:lpwstr/>
      </vt:variant>
      <vt:variant>
        <vt:lpwstr>_Toc413760818</vt:lpwstr>
      </vt:variant>
      <vt:variant>
        <vt:i4>1048633</vt:i4>
      </vt:variant>
      <vt:variant>
        <vt:i4>8</vt:i4>
      </vt:variant>
      <vt:variant>
        <vt:i4>0</vt:i4>
      </vt:variant>
      <vt:variant>
        <vt:i4>5</vt:i4>
      </vt:variant>
      <vt:variant>
        <vt:lpwstr/>
      </vt:variant>
      <vt:variant>
        <vt:lpwstr>_Toc413760817</vt:lpwstr>
      </vt:variant>
      <vt:variant>
        <vt:i4>1048633</vt:i4>
      </vt:variant>
      <vt:variant>
        <vt:i4>2</vt:i4>
      </vt:variant>
      <vt:variant>
        <vt:i4>0</vt:i4>
      </vt:variant>
      <vt:variant>
        <vt:i4>5</vt:i4>
      </vt:variant>
      <vt:variant>
        <vt:lpwstr/>
      </vt:variant>
      <vt:variant>
        <vt:lpwstr>_Toc413760816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creator>khorne</dc:creator>
  <cp:lastModifiedBy>Lavi, Yamit</cp:lastModifiedBy>
  <cp:revision>7</cp:revision>
  <cp:lastPrinted>2014-06-09T14:53:00Z</cp:lastPrinted>
  <dcterms:created xsi:type="dcterms:W3CDTF">2016-02-23T14:07:00Z</dcterms:created>
  <dcterms:modified xsi:type="dcterms:W3CDTF">2016-02-25T17:02:00Z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