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D6A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>2015 TAC Strategic Initiatives</w:t>
      </w:r>
    </w:p>
    <w:p w:rsidR="00706D88" w:rsidRPr="00706D88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proofErr w:type="spellStart"/>
      <w:r w:rsidRPr="00706D88">
        <w:rPr>
          <w:rFonts w:ascii="Times New Roman" w:hAnsi="Times New Roman"/>
          <w:color w:val="000000" w:themeColor="text1"/>
        </w:rPr>
        <w:t>Subsynchronous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Oscillation (SSO)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Loads in SCED Part 2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Outage Coordination Improvements –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Switchable Generation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Distributed Energy Resources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Real-Time </w:t>
      </w:r>
      <w:proofErr w:type="spellStart"/>
      <w:r w:rsidRPr="00706D88">
        <w:rPr>
          <w:rFonts w:ascii="Times New Roman" w:hAnsi="Times New Roman"/>
          <w:color w:val="000000" w:themeColor="text1"/>
        </w:rPr>
        <w:t>Cooptimization</w:t>
      </w:r>
      <w:proofErr w:type="spellEnd"/>
      <w:r w:rsidRPr="00706D88">
        <w:rPr>
          <w:rFonts w:ascii="Times New Roman" w:hAnsi="Times New Roman"/>
          <w:color w:val="000000" w:themeColor="text1"/>
        </w:rPr>
        <w:t xml:space="preserve">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Multi-Interval Real-Time Market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Future Ancillary Services – TAC</w:t>
      </w:r>
    </w:p>
    <w:p w:rsidR="00B03D6A" w:rsidRPr="00706D88" w:rsidRDefault="004D21D8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ins w:id="1" w:author="RMS 020216" w:date="2016-02-02T13:10:00Z">
        <w:r>
          <w:rPr>
            <w:rFonts w:ascii="Times New Roman" w:hAnsi="Times New Roman"/>
            <w:color w:val="000000" w:themeColor="text1"/>
          </w:rPr>
          <w:t xml:space="preserve">Future of </w:t>
        </w:r>
      </w:ins>
      <w:r w:rsidR="00B03D6A" w:rsidRPr="00706D88">
        <w:rPr>
          <w:rFonts w:ascii="Times New Roman" w:hAnsi="Times New Roman"/>
          <w:color w:val="000000" w:themeColor="text1"/>
        </w:rPr>
        <w:t>Smart Meter Texas</w:t>
      </w:r>
      <w:ins w:id="2" w:author="TAC 012816" w:date="2016-01-28T09:39:00Z">
        <w:del w:id="3" w:author="RMS 020216" w:date="2016-02-02T13:10:00Z">
          <w:r w:rsidR="002C26AC" w:rsidDel="004D21D8">
            <w:rPr>
              <w:rFonts w:ascii="Times New Roman" w:hAnsi="Times New Roman"/>
              <w:color w:val="000000" w:themeColor="text1"/>
            </w:rPr>
            <w:delText xml:space="preserve"> trans</w:delText>
          </w:r>
        </w:del>
      </w:ins>
      <w:ins w:id="4" w:author="TAC 012816" w:date="2016-01-28T09:41:00Z">
        <w:del w:id="5" w:author="RMS 020216" w:date="2016-02-02T13:10:00Z">
          <w:r w:rsidR="00C8666B" w:rsidDel="004D21D8">
            <w:rPr>
              <w:rFonts w:ascii="Times New Roman" w:hAnsi="Times New Roman"/>
              <w:color w:val="000000" w:themeColor="text1"/>
            </w:rPr>
            <w:delText>ition and governance (pending before the PUCT</w:delText>
          </w:r>
        </w:del>
        <w:r w:rsidR="00C8666B">
          <w:rPr>
            <w:rFonts w:ascii="Times New Roman" w:hAnsi="Times New Roman"/>
            <w:color w:val="000000" w:themeColor="text1"/>
          </w:rPr>
          <w:t>)</w:t>
        </w:r>
      </w:ins>
      <w:r w:rsidR="00B03D6A" w:rsidRPr="00706D88">
        <w:rPr>
          <w:rFonts w:ascii="Times New Roman" w:hAnsi="Times New Roman"/>
          <w:color w:val="000000" w:themeColor="text1"/>
        </w:rPr>
        <w:t xml:space="preserve"> – RMS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Review of Planning Processes –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r w:rsidRPr="00706D88">
        <w:rPr>
          <w:rFonts w:ascii="Times New Roman" w:hAnsi="Times New Roman"/>
          <w:color w:val="000000" w:themeColor="text1"/>
        </w:rPr>
        <w:t>ROS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Implementation of Outage Scheduler Revisions (NPRR219 and SCR783)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ERCOT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tabs>
          <w:tab w:val="left" w:pos="360"/>
        </w:tabs>
        <w:ind w:left="360"/>
        <w:rPr>
          <w:rFonts w:ascii="Times New Roman" w:hAnsi="Times New Roman"/>
          <w:color w:val="000000" w:themeColor="text1"/>
        </w:rPr>
      </w:pPr>
    </w:p>
    <w:p w:rsidR="00BA690B" w:rsidRDefault="00BA690B"/>
    <w:sectPr w:rsidR="00BA690B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6A"/>
    <w:rsid w:val="002775CA"/>
    <w:rsid w:val="002C26AC"/>
    <w:rsid w:val="003C4AF0"/>
    <w:rsid w:val="00450F64"/>
    <w:rsid w:val="004D21D8"/>
    <w:rsid w:val="00706D88"/>
    <w:rsid w:val="00B03D6A"/>
    <w:rsid w:val="00BA690B"/>
    <w:rsid w:val="00C8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416B8A-1978-42D9-8980-8AE435E3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LButterfield</cp:lastModifiedBy>
  <cp:revision>2</cp:revision>
  <dcterms:created xsi:type="dcterms:W3CDTF">2016-02-17T20:04:00Z</dcterms:created>
  <dcterms:modified xsi:type="dcterms:W3CDTF">2016-02-17T20:04:00Z</dcterms:modified>
</cp:coreProperties>
</file>