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09" w:type="dxa"/>
        <w:tblInd w:w="-131" w:type="dxa"/>
        <w:tblCellMar>
          <w:left w:w="0" w:type="dxa"/>
          <w:right w:w="0" w:type="dxa"/>
        </w:tblCellMar>
        <w:tblLook w:val="04A0" w:firstRow="1" w:lastRow="0" w:firstColumn="1" w:lastColumn="0" w:noHBand="0" w:noVBand="1"/>
      </w:tblPr>
      <w:tblGrid>
        <w:gridCol w:w="1410"/>
        <w:gridCol w:w="5433"/>
        <w:gridCol w:w="915"/>
        <w:gridCol w:w="1086"/>
        <w:gridCol w:w="4265"/>
      </w:tblGrid>
      <w:tr w:rsidR="00D66C3A" w:rsidTr="00397812">
        <w:trPr>
          <w:trHeight w:val="510"/>
        </w:trPr>
        <w:tc>
          <w:tcPr>
            <w:tcW w:w="1410"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D66C3A" w:rsidRDefault="00D66C3A">
            <w:pPr>
              <w:rPr>
                <w:b/>
                <w:bCs/>
                <w:color w:val="FFFFFF"/>
                <w:sz w:val="20"/>
                <w:szCs w:val="20"/>
              </w:rPr>
            </w:pPr>
            <w:bookmarkStart w:id="0" w:name="_GoBack"/>
            <w:bookmarkEnd w:id="0"/>
            <w:r>
              <w:rPr>
                <w:b/>
                <w:bCs/>
                <w:color w:val="FFFFFF"/>
                <w:sz w:val="20"/>
                <w:szCs w:val="20"/>
              </w:rPr>
              <w:t>REV REQ NO.</w:t>
            </w:r>
          </w:p>
        </w:tc>
        <w:tc>
          <w:tcPr>
            <w:tcW w:w="5433"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D66C3A" w:rsidRDefault="00D66C3A">
            <w:pPr>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D66C3A" w:rsidRDefault="00D66C3A">
            <w:pPr>
              <w:jc w:val="center"/>
              <w:rPr>
                <w:b/>
                <w:bCs/>
                <w:color w:val="FFFFFF"/>
                <w:sz w:val="20"/>
                <w:szCs w:val="20"/>
              </w:rPr>
            </w:pPr>
            <w:r>
              <w:rPr>
                <w:b/>
                <w:bCs/>
                <w:color w:val="FFFFFF"/>
                <w:sz w:val="20"/>
                <w:szCs w:val="20"/>
              </w:rPr>
              <w:t>URGENT</w:t>
            </w:r>
          </w:p>
        </w:tc>
        <w:tc>
          <w:tcPr>
            <w:tcW w:w="1086"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D66C3A" w:rsidRDefault="00D66C3A">
            <w:pPr>
              <w:rPr>
                <w:b/>
                <w:bCs/>
                <w:color w:val="FFFFFF"/>
                <w:sz w:val="20"/>
                <w:szCs w:val="20"/>
              </w:rPr>
            </w:pPr>
            <w:r>
              <w:rPr>
                <w:b/>
                <w:bCs/>
                <w:color w:val="FFFFFF"/>
                <w:sz w:val="20"/>
                <w:szCs w:val="20"/>
              </w:rPr>
              <w:t>MARKET RULES</w:t>
            </w:r>
          </w:p>
        </w:tc>
        <w:tc>
          <w:tcPr>
            <w:tcW w:w="4265"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D66C3A" w:rsidRDefault="00D66C3A">
            <w:pPr>
              <w:jc w:val="center"/>
              <w:rPr>
                <w:b/>
                <w:bCs/>
                <w:color w:val="FFFFFF"/>
                <w:sz w:val="20"/>
                <w:szCs w:val="20"/>
              </w:rPr>
            </w:pPr>
            <w:r>
              <w:rPr>
                <w:b/>
                <w:bCs/>
                <w:color w:val="FFFFFF"/>
                <w:sz w:val="20"/>
                <w:szCs w:val="20"/>
              </w:rPr>
              <w:t>ERCOT Opinion</w:t>
            </w:r>
          </w:p>
        </w:tc>
      </w:tr>
      <w:tr w:rsidR="00D66C3A" w:rsidTr="00397812">
        <w:trPr>
          <w:trHeight w:val="1313"/>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6C3A" w:rsidRDefault="00D66C3A">
            <w:pPr>
              <w:rPr>
                <w:b/>
                <w:bCs/>
                <w:sz w:val="20"/>
                <w:szCs w:val="20"/>
              </w:rPr>
            </w:pPr>
            <w:r>
              <w:rPr>
                <w:b/>
                <w:bCs/>
                <w:sz w:val="20"/>
                <w:szCs w:val="20"/>
              </w:rPr>
              <w:t>749NPRR</w:t>
            </w:r>
          </w:p>
        </w:tc>
        <w:tc>
          <w:tcPr>
            <w:tcW w:w="5433"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b/>
                <w:bCs/>
                <w:sz w:val="20"/>
                <w:szCs w:val="20"/>
              </w:rPr>
            </w:pPr>
            <w:r>
              <w:rPr>
                <w:b/>
                <w:bCs/>
                <w:sz w:val="20"/>
                <w:szCs w:val="20"/>
              </w:rPr>
              <w:t xml:space="preserve">Option Cost for Outstanding CRRs. </w:t>
            </w:r>
            <w:r>
              <w:rPr>
                <w:sz w:val="20"/>
                <w:szCs w:val="20"/>
              </w:rPr>
              <w:t>This Nodal Protocol Revision Request (NPRR) requires ERCOT to publish the cost of options for all outstanding Congestion Revenue Rights (CRRs) within the CRR Auction process. [Saracen Energy West]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jc w:val="center"/>
              <w:rPr>
                <w:sz w:val="20"/>
                <w:szCs w:val="20"/>
              </w:rPr>
            </w:pPr>
            <w:r>
              <w:rPr>
                <w:sz w:val="20"/>
                <w:szCs w:val="20"/>
              </w:rPr>
              <w:t>N</w:t>
            </w:r>
          </w:p>
        </w:tc>
        <w:tc>
          <w:tcPr>
            <w:tcW w:w="1086"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sz w:val="20"/>
                <w:szCs w:val="20"/>
              </w:rPr>
            </w:pPr>
            <w:r>
              <w:rPr>
                <w:sz w:val="20"/>
                <w:szCs w:val="20"/>
              </w:rPr>
              <w:t>Phillips</w:t>
            </w:r>
          </w:p>
        </w:tc>
        <w:tc>
          <w:tcPr>
            <w:tcW w:w="4265"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sz w:val="20"/>
                <w:szCs w:val="20"/>
              </w:rPr>
            </w:pPr>
            <w:r>
              <w:rPr>
                <w:sz w:val="20"/>
                <w:szCs w:val="20"/>
              </w:rPr>
              <w:t>ERCOT supports approval of NPRR749 as it provides increased CRR data transparency to the market and reduces the need for Market Participants to submit CRR bids for the purpose of price discovery.</w:t>
            </w:r>
          </w:p>
        </w:tc>
      </w:tr>
      <w:tr w:rsidR="00D66C3A" w:rsidTr="00397812">
        <w:trPr>
          <w:trHeight w:val="935"/>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6C3A" w:rsidRDefault="00D66C3A">
            <w:pPr>
              <w:rPr>
                <w:b/>
                <w:bCs/>
                <w:sz w:val="20"/>
                <w:szCs w:val="20"/>
              </w:rPr>
            </w:pPr>
            <w:r>
              <w:rPr>
                <w:b/>
                <w:bCs/>
                <w:sz w:val="20"/>
                <w:szCs w:val="20"/>
              </w:rPr>
              <w:t>750NPRR</w:t>
            </w:r>
          </w:p>
        </w:tc>
        <w:tc>
          <w:tcPr>
            <w:tcW w:w="5433"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sz w:val="20"/>
                <w:szCs w:val="20"/>
              </w:rPr>
            </w:pPr>
            <w:r>
              <w:rPr>
                <w:b/>
                <w:bCs/>
                <w:sz w:val="20"/>
                <w:szCs w:val="20"/>
              </w:rPr>
              <w:t xml:space="preserve">Clarify Resource Status when Providing Fast Responding Regulation Service.  </w:t>
            </w:r>
            <w:r>
              <w:rPr>
                <w:sz w:val="20"/>
                <w:szCs w:val="20"/>
              </w:rPr>
              <w:t>This Nodal Protocol Revision Request (NPRR) clarifies current practice for setting telemetry when providing Fast Responding Regulation Service (FRRS). [ERCOT]</w:t>
            </w:r>
          </w:p>
          <w:p w:rsidR="00397812" w:rsidRDefault="00397812">
            <w:pPr>
              <w:rPr>
                <w:b/>
                <w:bCs/>
                <w:sz w:val="20"/>
                <w:szCs w:val="20"/>
              </w:rPr>
            </w:pP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jc w:val="center"/>
              <w:rPr>
                <w:sz w:val="20"/>
                <w:szCs w:val="20"/>
              </w:rPr>
            </w:pPr>
            <w:r>
              <w:rPr>
                <w:sz w:val="20"/>
                <w:szCs w:val="20"/>
              </w:rPr>
              <w:t>N</w:t>
            </w:r>
          </w:p>
        </w:tc>
        <w:tc>
          <w:tcPr>
            <w:tcW w:w="1086"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sz w:val="20"/>
                <w:szCs w:val="20"/>
              </w:rPr>
            </w:pPr>
            <w:r>
              <w:rPr>
                <w:sz w:val="20"/>
                <w:szCs w:val="20"/>
              </w:rPr>
              <w:t>Phillips</w:t>
            </w:r>
          </w:p>
        </w:tc>
        <w:tc>
          <w:tcPr>
            <w:tcW w:w="4265"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sz w:val="20"/>
                <w:szCs w:val="20"/>
              </w:rPr>
            </w:pPr>
            <w:r>
              <w:rPr>
                <w:sz w:val="20"/>
                <w:szCs w:val="20"/>
              </w:rPr>
              <w:t>ERCOT supports approval of NPRR750 (ERCOT submitted NPRR)</w:t>
            </w:r>
          </w:p>
        </w:tc>
      </w:tr>
      <w:tr w:rsidR="00D66C3A" w:rsidTr="00397812">
        <w:trPr>
          <w:trHeight w:val="935"/>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6C3A" w:rsidRDefault="00D66C3A">
            <w:pPr>
              <w:rPr>
                <w:b/>
                <w:bCs/>
                <w:sz w:val="20"/>
                <w:szCs w:val="20"/>
              </w:rPr>
            </w:pPr>
            <w:r>
              <w:rPr>
                <w:b/>
                <w:bCs/>
                <w:sz w:val="20"/>
                <w:szCs w:val="20"/>
              </w:rPr>
              <w:t>787SCR</w:t>
            </w:r>
          </w:p>
        </w:tc>
        <w:tc>
          <w:tcPr>
            <w:tcW w:w="5433"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b/>
                <w:bCs/>
                <w:sz w:val="20"/>
                <w:szCs w:val="20"/>
              </w:rPr>
            </w:pPr>
            <w:r>
              <w:rPr>
                <w:b/>
                <w:bCs/>
                <w:sz w:val="20"/>
                <w:szCs w:val="20"/>
              </w:rPr>
              <w:t xml:space="preserve">Maintain NDCRC Data For Generator Transfer Between Resource Entities. </w:t>
            </w:r>
            <w:r>
              <w:rPr>
                <w:sz w:val="20"/>
                <w:szCs w:val="20"/>
              </w:rPr>
              <w:t>This System Change Request (SCR) enhances the Net Dependable Capability and Reactive Capability (NDCRC) application to provide historical generator information to all associated Resource Entities. [Exelon]</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jc w:val="center"/>
              <w:rPr>
                <w:sz w:val="20"/>
                <w:szCs w:val="20"/>
              </w:rPr>
            </w:pPr>
            <w:r>
              <w:rPr>
                <w:sz w:val="20"/>
                <w:szCs w:val="20"/>
              </w:rPr>
              <w:t>N</w:t>
            </w:r>
          </w:p>
        </w:tc>
        <w:tc>
          <w:tcPr>
            <w:tcW w:w="1086"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sz w:val="20"/>
                <w:szCs w:val="20"/>
              </w:rPr>
            </w:pPr>
            <w:r>
              <w:rPr>
                <w:sz w:val="20"/>
                <w:szCs w:val="20"/>
              </w:rPr>
              <w:t>Phillips</w:t>
            </w:r>
          </w:p>
        </w:tc>
        <w:tc>
          <w:tcPr>
            <w:tcW w:w="4265" w:type="dxa"/>
            <w:tcBorders>
              <w:top w:val="nil"/>
              <w:left w:val="nil"/>
              <w:bottom w:val="single" w:sz="8" w:space="0" w:color="auto"/>
              <w:right w:val="single" w:sz="8" w:space="0" w:color="auto"/>
            </w:tcBorders>
            <w:tcMar>
              <w:top w:w="0" w:type="dxa"/>
              <w:left w:w="108" w:type="dxa"/>
              <w:bottom w:w="0" w:type="dxa"/>
              <w:right w:w="108" w:type="dxa"/>
            </w:tcMar>
            <w:hideMark/>
          </w:tcPr>
          <w:p w:rsidR="00D66C3A" w:rsidRDefault="00D66C3A">
            <w:pPr>
              <w:rPr>
                <w:sz w:val="20"/>
                <w:szCs w:val="20"/>
              </w:rPr>
            </w:pPr>
            <w:r>
              <w:rPr>
                <w:sz w:val="20"/>
                <w:szCs w:val="20"/>
              </w:rPr>
              <w:t>ERCOT supports approval of SCR787 as it increases data availability by allowing new Resource Entities to access historical test data when generators  move between Resource Entities</w:t>
            </w:r>
          </w:p>
        </w:tc>
      </w:tr>
    </w:tbl>
    <w:p w:rsidR="00BA690B" w:rsidRDefault="00BA690B"/>
    <w:sectPr w:rsidR="00BA690B" w:rsidSect="00D66C3A">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C3A" w:rsidRDefault="00D66C3A" w:rsidP="00D66C3A">
      <w:r>
        <w:separator/>
      </w:r>
    </w:p>
  </w:endnote>
  <w:endnote w:type="continuationSeparator" w:id="0">
    <w:p w:rsidR="00D66C3A" w:rsidRDefault="00D66C3A" w:rsidP="00D6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C3A" w:rsidRDefault="00D66C3A" w:rsidP="00D66C3A">
      <w:r>
        <w:separator/>
      </w:r>
    </w:p>
  </w:footnote>
  <w:footnote w:type="continuationSeparator" w:id="0">
    <w:p w:rsidR="00D66C3A" w:rsidRDefault="00D66C3A" w:rsidP="00D66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C3A" w:rsidRDefault="00D66C3A">
    <w:pPr>
      <w:pStyle w:val="Header"/>
    </w:pPr>
    <w:r>
      <w:t>ERCOT Opinions for February 25, 2016 TAC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C3A"/>
    <w:rsid w:val="00397812"/>
    <w:rsid w:val="003C4AF0"/>
    <w:rsid w:val="00450F64"/>
    <w:rsid w:val="00752AC2"/>
    <w:rsid w:val="00BA690B"/>
    <w:rsid w:val="00D66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C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6C3A"/>
    <w:pPr>
      <w:tabs>
        <w:tab w:val="center" w:pos="4680"/>
        <w:tab w:val="right" w:pos="9360"/>
      </w:tabs>
    </w:pPr>
  </w:style>
  <w:style w:type="character" w:customStyle="1" w:styleId="HeaderChar">
    <w:name w:val="Header Char"/>
    <w:basedOn w:val="DefaultParagraphFont"/>
    <w:link w:val="Header"/>
    <w:uiPriority w:val="99"/>
    <w:rsid w:val="00D66C3A"/>
    <w:rPr>
      <w:rFonts w:ascii="Calibri" w:hAnsi="Calibri" w:cs="Times New Roman"/>
    </w:rPr>
  </w:style>
  <w:style w:type="paragraph" w:styleId="Footer">
    <w:name w:val="footer"/>
    <w:basedOn w:val="Normal"/>
    <w:link w:val="FooterChar"/>
    <w:uiPriority w:val="99"/>
    <w:unhideWhenUsed/>
    <w:rsid w:val="00D66C3A"/>
    <w:pPr>
      <w:tabs>
        <w:tab w:val="center" w:pos="4680"/>
        <w:tab w:val="right" w:pos="9360"/>
      </w:tabs>
    </w:pPr>
  </w:style>
  <w:style w:type="character" w:customStyle="1" w:styleId="FooterChar">
    <w:name w:val="Footer Char"/>
    <w:basedOn w:val="DefaultParagraphFont"/>
    <w:link w:val="Footer"/>
    <w:uiPriority w:val="99"/>
    <w:rsid w:val="00D66C3A"/>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C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6C3A"/>
    <w:pPr>
      <w:tabs>
        <w:tab w:val="center" w:pos="4680"/>
        <w:tab w:val="right" w:pos="9360"/>
      </w:tabs>
    </w:pPr>
  </w:style>
  <w:style w:type="character" w:customStyle="1" w:styleId="HeaderChar">
    <w:name w:val="Header Char"/>
    <w:basedOn w:val="DefaultParagraphFont"/>
    <w:link w:val="Header"/>
    <w:uiPriority w:val="99"/>
    <w:rsid w:val="00D66C3A"/>
    <w:rPr>
      <w:rFonts w:ascii="Calibri" w:hAnsi="Calibri" w:cs="Times New Roman"/>
    </w:rPr>
  </w:style>
  <w:style w:type="paragraph" w:styleId="Footer">
    <w:name w:val="footer"/>
    <w:basedOn w:val="Normal"/>
    <w:link w:val="FooterChar"/>
    <w:uiPriority w:val="99"/>
    <w:unhideWhenUsed/>
    <w:rsid w:val="00D66C3A"/>
    <w:pPr>
      <w:tabs>
        <w:tab w:val="center" w:pos="4680"/>
        <w:tab w:val="right" w:pos="9360"/>
      </w:tabs>
    </w:pPr>
  </w:style>
  <w:style w:type="character" w:customStyle="1" w:styleId="FooterChar">
    <w:name w:val="Footer Char"/>
    <w:basedOn w:val="DefaultParagraphFont"/>
    <w:link w:val="Footer"/>
    <w:uiPriority w:val="99"/>
    <w:rsid w:val="00D66C3A"/>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7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1104</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2</cp:revision>
  <dcterms:created xsi:type="dcterms:W3CDTF">2016-02-18T17:22:00Z</dcterms:created>
  <dcterms:modified xsi:type="dcterms:W3CDTF">2016-02-18T17:22:00Z</dcterms:modified>
</cp:coreProperties>
</file>