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C6" w:rsidRPr="006407E1" w:rsidRDefault="006407E1">
      <w:pPr>
        <w:rPr>
          <w:b/>
          <w:sz w:val="40"/>
          <w:szCs w:val="40"/>
          <w:u w:val="single"/>
        </w:rPr>
      </w:pPr>
      <w:r w:rsidRPr="006407E1">
        <w:rPr>
          <w:b/>
          <w:sz w:val="40"/>
          <w:szCs w:val="40"/>
          <w:u w:val="single"/>
        </w:rPr>
        <w:t>Summary of AMWG CRs Recommended for Prioritization</w:t>
      </w:r>
    </w:p>
    <w:p w:rsidR="006407E1" w:rsidRDefault="006407E1">
      <w:r w:rsidRPr="006407E1">
        <w:rPr>
          <w:b/>
          <w:sz w:val="40"/>
          <w:szCs w:val="40"/>
          <w:u w:val="single"/>
        </w:rPr>
        <w:t xml:space="preserve">Presented to RMS – </w:t>
      </w:r>
      <w:r w:rsidR="009679F3">
        <w:rPr>
          <w:b/>
          <w:sz w:val="40"/>
          <w:szCs w:val="40"/>
          <w:u w:val="single"/>
        </w:rPr>
        <w:t>May 5</w:t>
      </w:r>
      <w:r w:rsidRPr="006407E1">
        <w:rPr>
          <w:b/>
          <w:sz w:val="40"/>
          <w:szCs w:val="40"/>
          <w:u w:val="single"/>
        </w:rPr>
        <w:t>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9180"/>
        <w:gridCol w:w="1818"/>
      </w:tblGrid>
      <w:tr w:rsidR="006407E1" w:rsidTr="00583866">
        <w:tc>
          <w:tcPr>
            <w:tcW w:w="217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Change Request</w:t>
            </w:r>
            <w:r w:rsidR="00983171" w:rsidRPr="00F1036D">
              <w:rPr>
                <w:b/>
                <w:sz w:val="24"/>
                <w:szCs w:val="24"/>
              </w:rPr>
              <w:t xml:space="preserve"> #</w:t>
            </w:r>
          </w:p>
        </w:tc>
        <w:tc>
          <w:tcPr>
            <w:tcW w:w="9180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1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ROM</w:t>
            </w:r>
          </w:p>
        </w:tc>
      </w:tr>
      <w:tr w:rsidR="006407E1" w:rsidTr="00583866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</w:tr>
      <w:tr w:rsidR="006407E1" w:rsidTr="00583866">
        <w:tc>
          <w:tcPr>
            <w:tcW w:w="2178" w:type="dxa"/>
          </w:tcPr>
          <w:p w:rsidR="006407E1" w:rsidRPr="008E5D7D" w:rsidRDefault="006407E1" w:rsidP="003E0C53">
            <w:pPr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201</w:t>
            </w:r>
            <w:r w:rsidR="003E0C53">
              <w:rPr>
                <w:sz w:val="24"/>
                <w:szCs w:val="24"/>
              </w:rPr>
              <w:t>3</w:t>
            </w:r>
            <w:r w:rsidRPr="008E5D7D">
              <w:rPr>
                <w:sz w:val="24"/>
                <w:szCs w:val="24"/>
              </w:rPr>
              <w:t>-01</w:t>
            </w:r>
            <w:r w:rsidR="003E0C53">
              <w:rPr>
                <w:sz w:val="24"/>
                <w:szCs w:val="24"/>
              </w:rPr>
              <w:t>0</w:t>
            </w:r>
          </w:p>
        </w:tc>
        <w:tc>
          <w:tcPr>
            <w:tcW w:w="9180" w:type="dxa"/>
          </w:tcPr>
          <w:p w:rsidR="006407E1" w:rsidRPr="008E5D7D" w:rsidRDefault="001F60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Reporting for GUI usage (Green Button reports; usage downloads; # of monthly logins) and FTPS usage (# of unique DUNS and associated ESIs)</w:t>
            </w:r>
          </w:p>
        </w:tc>
        <w:tc>
          <w:tcPr>
            <w:tcW w:w="1818" w:type="dxa"/>
          </w:tcPr>
          <w:p w:rsidR="006407E1" w:rsidRPr="00F1036D" w:rsidRDefault="006407E1" w:rsidP="001F60A4">
            <w:pPr>
              <w:jc w:val="center"/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$</w:t>
            </w:r>
            <w:r w:rsidR="001F60A4">
              <w:rPr>
                <w:sz w:val="24"/>
                <w:szCs w:val="24"/>
              </w:rPr>
              <w:t>4</w:t>
            </w:r>
            <w:r w:rsidRPr="008E5D7D">
              <w:rPr>
                <w:sz w:val="24"/>
                <w:szCs w:val="24"/>
              </w:rPr>
              <w:t>0 - $</w:t>
            </w:r>
            <w:r w:rsidR="001F60A4">
              <w:rPr>
                <w:sz w:val="24"/>
                <w:szCs w:val="24"/>
              </w:rPr>
              <w:t>6</w:t>
            </w:r>
            <w:r w:rsidRPr="008E5D7D">
              <w:rPr>
                <w:sz w:val="24"/>
                <w:szCs w:val="24"/>
              </w:rPr>
              <w:t>0k</w:t>
            </w:r>
          </w:p>
        </w:tc>
      </w:tr>
      <w:tr w:rsidR="006407E1" w:rsidTr="00583866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6407E1" w:rsidTr="00583866">
        <w:tc>
          <w:tcPr>
            <w:tcW w:w="2178" w:type="dxa"/>
          </w:tcPr>
          <w:p w:rsidR="006407E1" w:rsidRPr="00F1036D" w:rsidRDefault="00983171" w:rsidP="003E0C53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2015-02</w:t>
            </w:r>
            <w:r w:rsidR="003E0C53">
              <w:rPr>
                <w:sz w:val="24"/>
                <w:szCs w:val="24"/>
              </w:rPr>
              <w:t>1</w:t>
            </w:r>
          </w:p>
        </w:tc>
        <w:tc>
          <w:tcPr>
            <w:tcW w:w="9180" w:type="dxa"/>
          </w:tcPr>
          <w:p w:rsidR="006407E1" w:rsidRPr="00F1036D" w:rsidRDefault="00076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Improve REP of Record search criteria used during the customer registration process</w:t>
            </w:r>
            <w:bookmarkStart w:id="0" w:name="_GoBack"/>
            <w:bookmarkEnd w:id="0"/>
          </w:p>
        </w:tc>
        <w:tc>
          <w:tcPr>
            <w:tcW w:w="1818" w:type="dxa"/>
          </w:tcPr>
          <w:p w:rsidR="006407E1" w:rsidRPr="00F1036D" w:rsidRDefault="00983171" w:rsidP="001F60A4">
            <w:pPr>
              <w:jc w:val="center"/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$</w:t>
            </w:r>
            <w:r w:rsidR="001F60A4">
              <w:rPr>
                <w:sz w:val="24"/>
                <w:szCs w:val="24"/>
              </w:rPr>
              <w:t>4</w:t>
            </w:r>
            <w:r w:rsidRPr="00F1036D">
              <w:rPr>
                <w:sz w:val="24"/>
                <w:szCs w:val="24"/>
              </w:rPr>
              <w:t>0k - $</w:t>
            </w:r>
            <w:r w:rsidR="001F60A4">
              <w:rPr>
                <w:sz w:val="24"/>
                <w:szCs w:val="24"/>
              </w:rPr>
              <w:t>6</w:t>
            </w:r>
            <w:r w:rsidRPr="00F1036D">
              <w:rPr>
                <w:sz w:val="24"/>
                <w:szCs w:val="24"/>
              </w:rPr>
              <w:t>0k</w:t>
            </w:r>
          </w:p>
        </w:tc>
      </w:tr>
      <w:tr w:rsidR="006407E1" w:rsidTr="00583866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07E1" w:rsidRDefault="006407E1" w:rsidP="00F1036D"/>
    <w:sectPr w:rsidR="006407E1" w:rsidSect="006407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7E1"/>
    <w:rsid w:val="00076044"/>
    <w:rsid w:val="001F60A4"/>
    <w:rsid w:val="00300353"/>
    <w:rsid w:val="00367C7F"/>
    <w:rsid w:val="003E0C53"/>
    <w:rsid w:val="00583866"/>
    <w:rsid w:val="006407E1"/>
    <w:rsid w:val="008E5D7D"/>
    <w:rsid w:val="009679F3"/>
    <w:rsid w:val="00983171"/>
    <w:rsid w:val="00C540E5"/>
    <w:rsid w:val="00F1036D"/>
    <w:rsid w:val="00F41A94"/>
    <w:rsid w:val="00F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EFH Corporate Services Company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Schatz, John</dc:creator>
  <cp:lastModifiedBy>Schatz, John</cp:lastModifiedBy>
  <cp:revision>6</cp:revision>
  <cp:lastPrinted>2015-04-03T13:15:00Z</cp:lastPrinted>
  <dcterms:created xsi:type="dcterms:W3CDTF">2015-04-23T20:37:00Z</dcterms:created>
  <dcterms:modified xsi:type="dcterms:W3CDTF">2015-04-23T20:53:00Z</dcterms:modified>
</cp:coreProperties>
</file>