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D6A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706D88">
        <w:rPr>
          <w:rFonts w:ascii="Times New Roman" w:hAnsi="Times New Roman"/>
          <w:b/>
          <w:color w:val="000000" w:themeColor="text1"/>
          <w:sz w:val="28"/>
          <w:szCs w:val="28"/>
        </w:rPr>
        <w:t>2015 TAC Strategic Initiatives</w:t>
      </w:r>
    </w:p>
    <w:p w:rsidR="00706D88" w:rsidRPr="00706D88" w:rsidRDefault="00706D88" w:rsidP="00706D88">
      <w:pPr>
        <w:tabs>
          <w:tab w:val="left" w:pos="360"/>
        </w:tabs>
        <w:ind w:left="360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Subsynchronous Oscillation (SSO)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Loads in SCED Part 2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Outage Coordination Improvements – ROS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Switchable Generation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Distributed Energy Resources – WMS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Real-Time Cooptimization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Multi-Interval Real-Time Market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WMS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Future Ancillary Services – TAC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Smart Meter Texas – RMS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>Review of Planning Processes –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  <w:r w:rsidRPr="00706D88">
        <w:rPr>
          <w:rFonts w:ascii="Times New Roman" w:hAnsi="Times New Roman"/>
          <w:color w:val="000000" w:themeColor="text1"/>
        </w:rPr>
        <w:t>ROS</w:t>
      </w:r>
    </w:p>
    <w:p w:rsidR="00B03D6A" w:rsidRPr="00706D88" w:rsidRDefault="00B03D6A" w:rsidP="00B03D6A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 w:themeColor="text1"/>
        </w:rPr>
      </w:pPr>
      <w:r w:rsidRPr="00706D88">
        <w:rPr>
          <w:rFonts w:ascii="Times New Roman" w:hAnsi="Times New Roman"/>
          <w:color w:val="000000" w:themeColor="text1"/>
        </w:rPr>
        <w:t xml:space="preserve">Implementation of Outage Scheduler Revisions (NPRR219 and SCR783) </w:t>
      </w:r>
      <w:r w:rsidR="00706D88" w:rsidRPr="00706D88">
        <w:rPr>
          <w:rFonts w:ascii="Times New Roman" w:hAnsi="Times New Roman"/>
          <w:color w:val="000000" w:themeColor="text1"/>
        </w:rPr>
        <w:t>–</w:t>
      </w:r>
      <w:r w:rsidRPr="00706D88">
        <w:rPr>
          <w:rFonts w:ascii="Times New Roman" w:hAnsi="Times New Roman"/>
          <w:color w:val="000000" w:themeColor="text1"/>
        </w:rPr>
        <w:t xml:space="preserve"> ERCOT</w:t>
      </w:r>
      <w:r w:rsidR="00706D88" w:rsidRPr="00706D88">
        <w:rPr>
          <w:rFonts w:ascii="Times New Roman" w:hAnsi="Times New Roman"/>
          <w:color w:val="000000" w:themeColor="text1"/>
        </w:rPr>
        <w:t xml:space="preserve"> </w:t>
      </w:r>
    </w:p>
    <w:p w:rsidR="00B03D6A" w:rsidRPr="00706D88" w:rsidRDefault="00B03D6A" w:rsidP="00B03D6A">
      <w:pPr>
        <w:tabs>
          <w:tab w:val="left" w:pos="360"/>
        </w:tabs>
        <w:ind w:left="360"/>
        <w:rPr>
          <w:rFonts w:ascii="Times New Roman" w:hAnsi="Times New Roman"/>
          <w:color w:val="000000" w:themeColor="text1"/>
        </w:rPr>
      </w:pPr>
    </w:p>
    <w:p w:rsidR="00BA690B" w:rsidRDefault="00BA690B"/>
    <w:sectPr w:rsidR="00BA690B" w:rsidSect="00BC49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352A62"/>
    <w:multiLevelType w:val="hybridMultilevel"/>
    <w:tmpl w:val="7AA459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D6A"/>
    <w:rsid w:val="00102804"/>
    <w:rsid w:val="003C4AF0"/>
    <w:rsid w:val="00450F64"/>
    <w:rsid w:val="00706D88"/>
    <w:rsid w:val="00B03D6A"/>
    <w:rsid w:val="00BA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3D6A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3D6A"/>
    <w:pPr>
      <w:spacing w:after="0" w:line="240" w:lineRule="auto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Electric Reliability Council of Texas</Company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Albracht, Brittney</dc:creator>
  <cp:lastModifiedBy>Albracht, Brittney</cp:lastModifiedBy>
  <cp:revision>2</cp:revision>
  <dcterms:created xsi:type="dcterms:W3CDTF">2015-02-26T21:48:00Z</dcterms:created>
  <dcterms:modified xsi:type="dcterms:W3CDTF">2015-02-26T21:48:00Z</dcterms:modified>
</cp:coreProperties>
</file>